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812397" w:rsidRPr="00BF75BD" w14:paraId="45D3CE98" w14:textId="77777777" w:rsidTr="00FA1696">
        <w:trPr>
          <w:tblCellSpacing w:w="15" w:type="dxa"/>
        </w:trPr>
        <w:tc>
          <w:tcPr>
            <w:tcW w:w="10020" w:type="dxa"/>
            <w:vAlign w:val="center"/>
            <w:hideMark/>
          </w:tcPr>
          <w:p w14:paraId="7763AC3E" w14:textId="77777777" w:rsidR="00812397" w:rsidRPr="00BF75BD" w:rsidRDefault="00812397" w:rsidP="00BF75BD">
            <w:pPr>
              <w:spacing w:before="100" w:beforeAutospacing="1" w:after="100" w:afterAutospacing="1"/>
              <w:jc w:val="center"/>
              <w:outlineLvl w:val="1"/>
              <w:rPr>
                <w:rFonts w:eastAsia="Times New Roman" w:cs="Times New Roman"/>
                <w:b/>
                <w:bCs/>
                <w:sz w:val="32"/>
                <w:szCs w:val="36"/>
              </w:rPr>
            </w:pPr>
            <w:r w:rsidRPr="000C6A08">
              <w:rPr>
                <w:rFonts w:eastAsia="Times New Roman" w:cs="Times New Roman"/>
                <w:b/>
                <w:bCs/>
                <w:sz w:val="24"/>
                <w:szCs w:val="28"/>
              </w:rPr>
              <w:t>INTERNATIONAL ORGANIZATION FOR STANDARDIZATION</w:t>
            </w:r>
            <w:r w:rsidRPr="000C6A08">
              <w:rPr>
                <w:rFonts w:eastAsia="Times New Roman" w:cs="Times New Roman"/>
                <w:b/>
                <w:bCs/>
                <w:sz w:val="24"/>
                <w:szCs w:val="28"/>
              </w:rPr>
              <w:br/>
              <w:t>ORGANISATION INTERNATIONALE DE NORMALISATION</w:t>
            </w:r>
            <w:r w:rsidRPr="000C6A08">
              <w:rPr>
                <w:rFonts w:eastAsia="Times New Roman" w:cs="Times New Roman"/>
                <w:b/>
                <w:bCs/>
                <w:sz w:val="24"/>
                <w:szCs w:val="28"/>
              </w:rPr>
              <w:br/>
              <w:t>ISO/IEC JTC 1/SC 29/WG 5</w:t>
            </w:r>
            <w:r w:rsidRPr="000C6A08">
              <w:rPr>
                <w:rFonts w:eastAsia="Times New Roman" w:cs="Times New Roman"/>
                <w:b/>
                <w:bCs/>
                <w:sz w:val="24"/>
                <w:szCs w:val="28"/>
              </w:rPr>
              <w:br/>
              <w:t>MPEG JOINT VIDEO CODING TEAM WITH ITU-T SG 16</w:t>
            </w:r>
          </w:p>
        </w:tc>
      </w:tr>
      <w:tr w:rsidR="00812397" w:rsidRPr="00812397" w14:paraId="247A556F" w14:textId="77777777" w:rsidTr="00FA1696">
        <w:trPr>
          <w:tblCellSpacing w:w="15" w:type="dxa"/>
        </w:trPr>
        <w:tc>
          <w:tcPr>
            <w:tcW w:w="10020" w:type="dxa"/>
            <w:vAlign w:val="center"/>
            <w:hideMark/>
          </w:tcPr>
          <w:p w14:paraId="69A971A9" w14:textId="0CB00251" w:rsidR="00812397" w:rsidRPr="00812397" w:rsidRDefault="00812397" w:rsidP="00BF75BD">
            <w:pPr>
              <w:spacing w:before="100" w:beforeAutospacing="1" w:after="100" w:afterAutospacing="1"/>
              <w:jc w:val="right"/>
              <w:outlineLvl w:val="2"/>
              <w:rPr>
                <w:rFonts w:eastAsia="Times New Roman" w:cs="Times New Roman"/>
                <w:b/>
                <w:bCs/>
                <w:sz w:val="24"/>
                <w:szCs w:val="27"/>
              </w:rPr>
            </w:pPr>
            <w:r w:rsidRPr="00812397">
              <w:rPr>
                <w:rFonts w:eastAsia="Times New Roman" w:cs="Times New Roman"/>
                <w:b/>
                <w:bCs/>
                <w:sz w:val="24"/>
                <w:szCs w:val="27"/>
              </w:rPr>
              <w:t>ISO/IEC JTC 1 / SC 29 / WG 5 N 209</w:t>
            </w:r>
          </w:p>
        </w:tc>
      </w:tr>
      <w:tr w:rsidR="00812397" w:rsidRPr="00812397" w14:paraId="3366B84C" w14:textId="77777777" w:rsidTr="00FA1696">
        <w:trPr>
          <w:tblCellSpacing w:w="15" w:type="dxa"/>
        </w:trPr>
        <w:tc>
          <w:tcPr>
            <w:tcW w:w="10020" w:type="dxa"/>
            <w:vAlign w:val="center"/>
            <w:hideMark/>
          </w:tcPr>
          <w:p w14:paraId="042C5287" w14:textId="77777777" w:rsidR="00812397" w:rsidRPr="00812397" w:rsidRDefault="00812397" w:rsidP="00BF75BD">
            <w:pPr>
              <w:spacing w:before="100" w:beforeAutospacing="1" w:after="100" w:afterAutospacing="1"/>
              <w:jc w:val="right"/>
              <w:outlineLvl w:val="2"/>
              <w:rPr>
                <w:rFonts w:eastAsia="Times New Roman" w:cs="Times New Roman"/>
                <w:b/>
                <w:bCs/>
                <w:sz w:val="24"/>
                <w:szCs w:val="27"/>
              </w:rPr>
            </w:pPr>
            <w:r w:rsidRPr="00812397">
              <w:rPr>
                <w:rFonts w:eastAsia="Times New Roman" w:cs="Times New Roman"/>
                <w:b/>
                <w:bCs/>
                <w:sz w:val="24"/>
                <w:szCs w:val="27"/>
              </w:rPr>
              <w:t>Antalya, TR – 21–28 April 2023</w:t>
            </w:r>
          </w:p>
        </w:tc>
      </w:tr>
      <w:tr w:rsidR="00812397" w:rsidRPr="00BF75BD" w14:paraId="74BB9136" w14:textId="77777777" w:rsidTr="00FA1696">
        <w:trPr>
          <w:tblCellSpacing w:w="15" w:type="dxa"/>
        </w:trPr>
        <w:tc>
          <w:tcPr>
            <w:tcW w:w="10020" w:type="dxa"/>
            <w:vAlign w:val="center"/>
            <w:hideMark/>
          </w:tcPr>
          <w:tbl>
            <w:tblPr>
              <w:tblW w:w="928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128"/>
            </w:tblGrid>
            <w:tr w:rsidR="00812397" w:rsidRPr="00BF75BD" w14:paraId="5F10CD97" w14:textId="77777777" w:rsidTr="00812397">
              <w:tc>
                <w:tcPr>
                  <w:tcW w:w="2160" w:type="dxa"/>
                  <w:tcBorders>
                    <w:top w:val="outset" w:sz="6" w:space="0" w:color="auto"/>
                    <w:left w:val="outset" w:sz="6" w:space="0" w:color="auto"/>
                    <w:bottom w:val="outset" w:sz="6" w:space="0" w:color="auto"/>
                    <w:right w:val="outset" w:sz="6" w:space="0" w:color="auto"/>
                  </w:tcBorders>
                  <w:hideMark/>
                </w:tcPr>
                <w:p w14:paraId="06B8F861" w14:textId="77777777" w:rsidR="00812397" w:rsidRPr="00BF75BD" w:rsidRDefault="00812397" w:rsidP="00BF75BD">
                  <w:pPr>
                    <w:spacing w:before="60" w:after="60"/>
                    <w:rPr>
                      <w:rFonts w:eastAsia="Times New Roman" w:cs="Times New Roman"/>
                      <w:b/>
                      <w:bCs/>
                    </w:rPr>
                  </w:pPr>
                  <w:r w:rsidRPr="00BF75BD">
                    <w:rPr>
                      <w:rFonts w:eastAsia="Times New Roman" w:cs="Times New Roman"/>
                      <w:b/>
                      <w:bCs/>
                    </w:rPr>
                    <w:t>Title:</w:t>
                  </w:r>
                </w:p>
              </w:tc>
              <w:tc>
                <w:tcPr>
                  <w:tcW w:w="7128" w:type="dxa"/>
                  <w:tcBorders>
                    <w:top w:val="outset" w:sz="6" w:space="0" w:color="auto"/>
                    <w:left w:val="outset" w:sz="6" w:space="0" w:color="auto"/>
                    <w:bottom w:val="single" w:sz="6" w:space="0" w:color="auto"/>
                    <w:right w:val="outset" w:sz="6" w:space="0" w:color="auto"/>
                  </w:tcBorders>
                  <w:hideMark/>
                </w:tcPr>
                <w:p w14:paraId="011D60A2" w14:textId="30F3FAD8" w:rsidR="00812397" w:rsidRPr="00BF75BD" w:rsidRDefault="00812397" w:rsidP="00BF75BD">
                  <w:pPr>
                    <w:spacing w:before="60" w:after="60"/>
                    <w:rPr>
                      <w:rFonts w:eastAsia="Times New Roman" w:cs="Times New Roman"/>
                      <w:b/>
                      <w:bCs/>
                    </w:rPr>
                  </w:pPr>
                  <w:r w:rsidRPr="00812397">
                    <w:rPr>
                      <w:rFonts w:eastAsia="Times New Roman" w:cs="Times New Roman"/>
                      <w:b/>
                      <w:bCs/>
                    </w:rPr>
                    <w:t>Exploration experiment on enhanced compression beyond VVC capability (EE2)</w:t>
                  </w:r>
                </w:p>
              </w:tc>
            </w:tr>
            <w:tr w:rsidR="00812397" w:rsidRPr="00BF75BD" w14:paraId="1059A8FD" w14:textId="77777777" w:rsidTr="00812397">
              <w:tc>
                <w:tcPr>
                  <w:tcW w:w="2160" w:type="dxa"/>
                  <w:tcBorders>
                    <w:top w:val="outset" w:sz="6" w:space="0" w:color="auto"/>
                    <w:left w:val="outset" w:sz="6" w:space="0" w:color="auto"/>
                    <w:bottom w:val="outset" w:sz="6" w:space="0" w:color="auto"/>
                    <w:right w:val="outset" w:sz="6" w:space="0" w:color="auto"/>
                  </w:tcBorders>
                </w:tcPr>
                <w:p w14:paraId="22ABF02D"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szCs w:val="24"/>
                    </w:rPr>
                    <w:t>Source:</w:t>
                  </w:r>
                </w:p>
              </w:tc>
              <w:tc>
                <w:tcPr>
                  <w:tcW w:w="7128" w:type="dxa"/>
                  <w:tcBorders>
                    <w:top w:val="outset" w:sz="6" w:space="0" w:color="auto"/>
                    <w:left w:val="outset" w:sz="6" w:space="0" w:color="auto"/>
                    <w:bottom w:val="single" w:sz="6" w:space="0" w:color="auto"/>
                    <w:right w:val="outset" w:sz="6" w:space="0" w:color="auto"/>
                  </w:tcBorders>
                </w:tcPr>
                <w:p w14:paraId="3929B6E1" w14:textId="77777777" w:rsidR="00812397" w:rsidRPr="00BF75BD" w:rsidRDefault="00812397" w:rsidP="00B4369A">
                  <w:pPr>
                    <w:spacing w:before="60" w:after="60"/>
                    <w:rPr>
                      <w:rFonts w:eastAsia="Times New Roman" w:cs="Times New Roman"/>
                      <w:b/>
                      <w:bCs/>
                    </w:rPr>
                  </w:pPr>
                  <w:r w:rsidRPr="00276690">
                    <w:rPr>
                      <w:rFonts w:eastAsia="Times New Roman" w:cs="Times New Roman"/>
                      <w:b/>
                      <w:bCs/>
                      <w:szCs w:val="24"/>
                    </w:rPr>
                    <w:t>Convenor (Jens-Rainer Ohm)</w:t>
                  </w:r>
                </w:p>
              </w:tc>
            </w:tr>
            <w:tr w:rsidR="00812397" w:rsidRPr="00BF75BD" w14:paraId="3DD9B7A6" w14:textId="77777777" w:rsidTr="00812397">
              <w:tc>
                <w:tcPr>
                  <w:tcW w:w="2160" w:type="dxa"/>
                  <w:tcBorders>
                    <w:top w:val="outset" w:sz="6" w:space="0" w:color="auto"/>
                    <w:left w:val="outset" w:sz="6" w:space="0" w:color="auto"/>
                    <w:bottom w:val="outset" w:sz="6" w:space="0" w:color="auto"/>
                    <w:right w:val="single" w:sz="6" w:space="0" w:color="auto"/>
                  </w:tcBorders>
                  <w:hideMark/>
                </w:tcPr>
                <w:p w14:paraId="5AB49DD1"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Type:</w:t>
                  </w:r>
                </w:p>
              </w:tc>
              <w:tc>
                <w:tcPr>
                  <w:tcW w:w="7128" w:type="dxa"/>
                  <w:tcBorders>
                    <w:top w:val="single" w:sz="6" w:space="0" w:color="auto"/>
                    <w:left w:val="single" w:sz="6" w:space="0" w:color="auto"/>
                    <w:bottom w:val="single" w:sz="6" w:space="0" w:color="auto"/>
                    <w:right w:val="single" w:sz="6" w:space="0" w:color="auto"/>
                  </w:tcBorders>
                  <w:hideMark/>
                </w:tcPr>
                <w:p w14:paraId="5E1745B2" w14:textId="77777777" w:rsidR="00812397" w:rsidRPr="00BF75BD" w:rsidRDefault="00812397" w:rsidP="00B4369A">
                  <w:pPr>
                    <w:spacing w:before="60" w:after="60"/>
                    <w:rPr>
                      <w:rFonts w:eastAsia="Times New Roman" w:cs="Times New Roman"/>
                      <w:b/>
                      <w:bCs/>
                    </w:rPr>
                  </w:pPr>
                  <w:r w:rsidRPr="00812397">
                    <w:rPr>
                      <w:rFonts w:eastAsia="Times New Roman" w:cs="Times New Roman"/>
                      <w:b/>
                      <w:bCs/>
                    </w:rPr>
                    <w:t>General</w:t>
                  </w:r>
                </w:p>
              </w:tc>
            </w:tr>
            <w:tr w:rsidR="00812397" w:rsidRPr="00BF75BD" w14:paraId="7BFF601A" w14:textId="77777777" w:rsidTr="00812397">
              <w:tc>
                <w:tcPr>
                  <w:tcW w:w="2160" w:type="dxa"/>
                  <w:tcBorders>
                    <w:top w:val="outset" w:sz="6" w:space="0" w:color="auto"/>
                    <w:left w:val="outset" w:sz="6" w:space="0" w:color="auto"/>
                    <w:bottom w:val="outset" w:sz="6" w:space="0" w:color="auto"/>
                    <w:right w:val="single" w:sz="6" w:space="0" w:color="auto"/>
                  </w:tcBorders>
                </w:tcPr>
                <w:p w14:paraId="64672A0D" w14:textId="77777777" w:rsidR="00812397" w:rsidRPr="00BF75BD" w:rsidRDefault="00812397" w:rsidP="00B4369A">
                  <w:pPr>
                    <w:spacing w:before="60" w:after="60"/>
                    <w:rPr>
                      <w:rFonts w:eastAsia="Times New Roman" w:cs="Times New Roman"/>
                      <w:b/>
                      <w:bCs/>
                    </w:rPr>
                  </w:pPr>
                  <w:r>
                    <w:rPr>
                      <w:rFonts w:eastAsia="Times New Roman" w:cs="Times New Roman"/>
                      <w:b/>
                      <w:bCs/>
                    </w:rPr>
                    <w:t>Subtype:</w:t>
                  </w:r>
                </w:p>
              </w:tc>
              <w:tc>
                <w:tcPr>
                  <w:tcW w:w="7128" w:type="dxa"/>
                  <w:tcBorders>
                    <w:top w:val="single" w:sz="6" w:space="0" w:color="auto"/>
                    <w:left w:val="single" w:sz="6" w:space="0" w:color="auto"/>
                    <w:bottom w:val="single" w:sz="6" w:space="0" w:color="auto"/>
                    <w:right w:val="single" w:sz="6" w:space="0" w:color="auto"/>
                  </w:tcBorders>
                </w:tcPr>
                <w:p w14:paraId="64C53140" w14:textId="5A77C748" w:rsidR="00812397" w:rsidRPr="00BF75BD" w:rsidRDefault="00812397" w:rsidP="00B4369A">
                  <w:pPr>
                    <w:spacing w:before="60" w:after="60"/>
                    <w:rPr>
                      <w:rFonts w:eastAsia="Times New Roman" w:cs="Times New Roman"/>
                      <w:b/>
                      <w:bCs/>
                    </w:rPr>
                  </w:pPr>
                  <w:r>
                    <w:rPr>
                      <w:rFonts w:eastAsia="Times New Roman" w:cs="Times New Roman"/>
                      <w:b/>
                      <w:bCs/>
                    </w:rPr>
                    <w:t>Other</w:t>
                  </w:r>
                </w:p>
              </w:tc>
            </w:tr>
            <w:tr w:rsidR="00812397" w:rsidRPr="00BF75BD" w14:paraId="44F6A61B" w14:textId="77777777" w:rsidTr="00812397">
              <w:tc>
                <w:tcPr>
                  <w:tcW w:w="2160" w:type="dxa"/>
                  <w:tcBorders>
                    <w:top w:val="outset" w:sz="6" w:space="0" w:color="auto"/>
                    <w:left w:val="outset" w:sz="6" w:space="0" w:color="auto"/>
                    <w:bottom w:val="outset" w:sz="6" w:space="0" w:color="auto"/>
                    <w:right w:val="single" w:sz="6" w:space="0" w:color="auto"/>
                  </w:tcBorders>
                </w:tcPr>
                <w:p w14:paraId="0F16CF51"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Status:</w:t>
                  </w:r>
                </w:p>
              </w:tc>
              <w:tc>
                <w:tcPr>
                  <w:tcW w:w="7128" w:type="dxa"/>
                  <w:tcBorders>
                    <w:top w:val="single" w:sz="6" w:space="0" w:color="auto"/>
                    <w:left w:val="single" w:sz="6" w:space="0" w:color="auto"/>
                    <w:bottom w:val="single" w:sz="6" w:space="0" w:color="auto"/>
                    <w:right w:val="single" w:sz="6" w:space="0" w:color="auto"/>
                  </w:tcBorders>
                </w:tcPr>
                <w:p w14:paraId="791C124A"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Approved</w:t>
                  </w:r>
                </w:p>
              </w:tc>
            </w:tr>
            <w:tr w:rsidR="00812397" w:rsidRPr="00BF75BD" w14:paraId="637F6265" w14:textId="77777777" w:rsidTr="00812397">
              <w:tc>
                <w:tcPr>
                  <w:tcW w:w="2160" w:type="dxa"/>
                  <w:tcBorders>
                    <w:top w:val="outset" w:sz="6" w:space="0" w:color="auto"/>
                    <w:left w:val="outset" w:sz="6" w:space="0" w:color="auto"/>
                    <w:bottom w:val="outset" w:sz="6" w:space="0" w:color="auto"/>
                    <w:right w:val="single" w:sz="6" w:space="0" w:color="auto"/>
                  </w:tcBorders>
                </w:tcPr>
                <w:p w14:paraId="454F3226"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Date:</w:t>
                  </w:r>
                </w:p>
              </w:tc>
              <w:tc>
                <w:tcPr>
                  <w:tcW w:w="7128" w:type="dxa"/>
                  <w:tcBorders>
                    <w:top w:val="single" w:sz="6" w:space="0" w:color="auto"/>
                    <w:left w:val="single" w:sz="6" w:space="0" w:color="auto"/>
                    <w:bottom w:val="single" w:sz="6" w:space="0" w:color="auto"/>
                    <w:right w:val="single" w:sz="6" w:space="0" w:color="auto"/>
                  </w:tcBorders>
                </w:tcPr>
                <w:p w14:paraId="0A43BB91" w14:textId="2806CE29" w:rsidR="00812397" w:rsidRPr="00BF75BD" w:rsidRDefault="00812397" w:rsidP="00B4369A">
                  <w:pPr>
                    <w:spacing w:before="60" w:after="60"/>
                    <w:rPr>
                      <w:rFonts w:eastAsia="Times New Roman" w:cs="Times New Roman"/>
                      <w:b/>
                      <w:bCs/>
                    </w:rPr>
                  </w:pPr>
                  <w:r w:rsidRPr="00812397">
                    <w:rPr>
                      <w:rFonts w:eastAsia="Times New Roman" w:cs="Times New Roman"/>
                      <w:b/>
                      <w:bCs/>
                    </w:rPr>
                    <w:t>2023-05-29</w:t>
                  </w:r>
                </w:p>
              </w:tc>
            </w:tr>
            <w:tr w:rsidR="00812397" w:rsidRPr="00BF75BD" w14:paraId="4A73738E" w14:textId="77777777" w:rsidTr="00812397">
              <w:tc>
                <w:tcPr>
                  <w:tcW w:w="2160" w:type="dxa"/>
                  <w:tcBorders>
                    <w:top w:val="outset" w:sz="6" w:space="0" w:color="auto"/>
                    <w:left w:val="outset" w:sz="6" w:space="0" w:color="auto"/>
                    <w:bottom w:val="outset" w:sz="6" w:space="0" w:color="auto"/>
                    <w:right w:val="single" w:sz="6" w:space="0" w:color="auto"/>
                  </w:tcBorders>
                </w:tcPr>
                <w:p w14:paraId="28EEA9CA"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Expected Action:</w:t>
                  </w:r>
                </w:p>
              </w:tc>
              <w:tc>
                <w:tcPr>
                  <w:tcW w:w="7128" w:type="dxa"/>
                  <w:tcBorders>
                    <w:top w:val="single" w:sz="6" w:space="0" w:color="auto"/>
                    <w:left w:val="single" w:sz="6" w:space="0" w:color="auto"/>
                    <w:bottom w:val="single" w:sz="6" w:space="0" w:color="auto"/>
                    <w:right w:val="single" w:sz="6" w:space="0" w:color="auto"/>
                  </w:tcBorders>
                </w:tcPr>
                <w:p w14:paraId="66F46FD7" w14:textId="77777777" w:rsidR="00812397" w:rsidRPr="00BF75BD" w:rsidRDefault="00812397" w:rsidP="00B4369A">
                  <w:pPr>
                    <w:spacing w:before="60" w:after="60"/>
                    <w:rPr>
                      <w:rFonts w:eastAsia="Times New Roman" w:cs="Times New Roman"/>
                      <w:b/>
                      <w:bCs/>
                    </w:rPr>
                  </w:pPr>
                  <w:r w:rsidRPr="00812397">
                    <w:rPr>
                      <w:rFonts w:eastAsia="Times New Roman" w:cs="Times New Roman"/>
                      <w:b/>
                      <w:bCs/>
                    </w:rPr>
                    <w:t>Info</w:t>
                  </w:r>
                </w:p>
              </w:tc>
            </w:tr>
            <w:tr w:rsidR="00812397" w:rsidRPr="00BF75BD" w14:paraId="7FE25BDD" w14:textId="77777777" w:rsidTr="00812397">
              <w:tc>
                <w:tcPr>
                  <w:tcW w:w="2160" w:type="dxa"/>
                  <w:tcBorders>
                    <w:top w:val="outset" w:sz="6" w:space="0" w:color="auto"/>
                    <w:left w:val="outset" w:sz="6" w:space="0" w:color="auto"/>
                    <w:bottom w:val="outset" w:sz="6" w:space="0" w:color="auto"/>
                    <w:right w:val="single" w:sz="6" w:space="0" w:color="auto"/>
                  </w:tcBorders>
                </w:tcPr>
                <w:p w14:paraId="4A24F05E"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Action due date:</w:t>
                  </w:r>
                </w:p>
              </w:tc>
              <w:tc>
                <w:tcPr>
                  <w:tcW w:w="7128" w:type="dxa"/>
                  <w:tcBorders>
                    <w:top w:val="single" w:sz="6" w:space="0" w:color="auto"/>
                    <w:left w:val="single" w:sz="6" w:space="0" w:color="auto"/>
                    <w:bottom w:val="single" w:sz="6" w:space="0" w:color="auto"/>
                    <w:right w:val="single" w:sz="6" w:space="0" w:color="auto"/>
                  </w:tcBorders>
                </w:tcPr>
                <w:p w14:paraId="06262191"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N/A</w:t>
                  </w:r>
                </w:p>
              </w:tc>
            </w:tr>
            <w:tr w:rsidR="00812397" w:rsidRPr="00BF75BD" w14:paraId="3DAAA1BD" w14:textId="77777777" w:rsidTr="00812397">
              <w:tc>
                <w:tcPr>
                  <w:tcW w:w="2160" w:type="dxa"/>
                  <w:tcBorders>
                    <w:top w:val="outset" w:sz="6" w:space="0" w:color="auto"/>
                    <w:left w:val="outset" w:sz="6" w:space="0" w:color="auto"/>
                    <w:bottom w:val="outset" w:sz="6" w:space="0" w:color="auto"/>
                    <w:right w:val="single" w:sz="6" w:space="0" w:color="auto"/>
                  </w:tcBorders>
                </w:tcPr>
                <w:p w14:paraId="29EB2339" w14:textId="77777777" w:rsidR="00812397" w:rsidRPr="00BF75BD" w:rsidRDefault="00812397" w:rsidP="00B4369A">
                  <w:pPr>
                    <w:spacing w:before="60" w:after="60"/>
                    <w:rPr>
                      <w:rFonts w:eastAsia="Times New Roman" w:cs="Times New Roman"/>
                      <w:b/>
                      <w:bCs/>
                    </w:rPr>
                  </w:pPr>
                  <w:r>
                    <w:rPr>
                      <w:rFonts w:eastAsia="Times New Roman" w:cs="Times New Roman"/>
                      <w:b/>
                      <w:bCs/>
                    </w:rPr>
                    <w:t>No. of pages</w:t>
                  </w:r>
                </w:p>
              </w:tc>
              <w:tc>
                <w:tcPr>
                  <w:tcW w:w="7128" w:type="dxa"/>
                  <w:tcBorders>
                    <w:top w:val="single" w:sz="6" w:space="0" w:color="auto"/>
                    <w:left w:val="single" w:sz="6" w:space="0" w:color="auto"/>
                    <w:bottom w:val="single" w:sz="6" w:space="0" w:color="auto"/>
                    <w:right w:val="single" w:sz="6" w:space="0" w:color="auto"/>
                  </w:tcBorders>
                </w:tcPr>
                <w:p w14:paraId="3CB317F3" w14:textId="3B3E7015" w:rsidR="00812397" w:rsidRPr="00BF75BD" w:rsidRDefault="00812397" w:rsidP="00B4369A">
                  <w:pPr>
                    <w:spacing w:before="60" w:after="60"/>
                    <w:rPr>
                      <w:rFonts w:eastAsia="Times New Roman" w:cs="Times New Roman"/>
                      <w:b/>
                      <w:bCs/>
                    </w:rPr>
                  </w:pPr>
                  <w:r>
                    <w:rPr>
                      <w:rFonts w:cs="Times New Roman"/>
                      <w:b/>
                    </w:rPr>
                    <w:t>14</w:t>
                  </w:r>
                  <w:r w:rsidRPr="00097160">
                    <w:rPr>
                      <w:rFonts w:cs="Times New Roman"/>
                      <w:bCs/>
                    </w:rPr>
                    <w:t xml:space="preserve"> (without </w:t>
                  </w:r>
                  <w:r>
                    <w:rPr>
                      <w:rFonts w:cs="Times New Roman"/>
                      <w:bCs/>
                    </w:rPr>
                    <w:t xml:space="preserve">this </w:t>
                  </w:r>
                  <w:r w:rsidRPr="00097160">
                    <w:rPr>
                      <w:rFonts w:cs="Times New Roman"/>
                      <w:bCs/>
                    </w:rPr>
                    <w:t>cover page)</w:t>
                  </w:r>
                </w:p>
              </w:tc>
            </w:tr>
            <w:tr w:rsidR="00812397" w:rsidRPr="00BF75BD" w14:paraId="57FABE48" w14:textId="77777777" w:rsidTr="00812397">
              <w:tc>
                <w:tcPr>
                  <w:tcW w:w="2160" w:type="dxa"/>
                  <w:tcBorders>
                    <w:top w:val="outset" w:sz="6" w:space="0" w:color="auto"/>
                    <w:left w:val="outset" w:sz="6" w:space="0" w:color="auto"/>
                    <w:bottom w:val="outset" w:sz="6" w:space="0" w:color="auto"/>
                    <w:right w:val="single" w:sz="6" w:space="0" w:color="auto"/>
                  </w:tcBorders>
                </w:tcPr>
                <w:p w14:paraId="560BAF0B"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Email of convenor:</w:t>
                  </w:r>
                </w:p>
              </w:tc>
              <w:tc>
                <w:tcPr>
                  <w:tcW w:w="7128" w:type="dxa"/>
                  <w:tcBorders>
                    <w:top w:val="single" w:sz="6" w:space="0" w:color="auto"/>
                    <w:left w:val="single" w:sz="6" w:space="0" w:color="auto"/>
                    <w:bottom w:val="single" w:sz="6" w:space="0" w:color="auto"/>
                    <w:right w:val="single" w:sz="6" w:space="0" w:color="auto"/>
                  </w:tcBorders>
                </w:tcPr>
                <w:p w14:paraId="19471B9B"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 xml:space="preserve">ohm @ </w:t>
                  </w:r>
                  <w:proofErr w:type="spellStart"/>
                  <w:proofErr w:type="gramStart"/>
                  <w:r w:rsidRPr="00BF75BD">
                    <w:rPr>
                      <w:rFonts w:eastAsia="Times New Roman" w:cs="Times New Roman"/>
                      <w:b/>
                      <w:bCs/>
                    </w:rPr>
                    <w:t>ient</w:t>
                  </w:r>
                  <w:proofErr w:type="spellEnd"/>
                  <w:r w:rsidRPr="00BF75BD">
                    <w:rPr>
                      <w:rFonts w:eastAsia="Times New Roman" w:cs="Times New Roman"/>
                      <w:b/>
                      <w:bCs/>
                    </w:rPr>
                    <w:t xml:space="preserve"> .</w:t>
                  </w:r>
                  <w:proofErr w:type="gramEnd"/>
                  <w:r w:rsidRPr="00BF75BD">
                    <w:rPr>
                      <w:rFonts w:eastAsia="Times New Roman" w:cs="Times New Roman"/>
                      <w:b/>
                      <w:bCs/>
                    </w:rPr>
                    <w:t xml:space="preserve"> </w:t>
                  </w:r>
                  <w:proofErr w:type="spellStart"/>
                  <w:r w:rsidRPr="00BF75BD">
                    <w:rPr>
                      <w:rFonts w:eastAsia="Times New Roman" w:cs="Times New Roman"/>
                      <w:b/>
                      <w:bCs/>
                    </w:rPr>
                    <w:t>rwth-</w:t>
                  </w:r>
                  <w:proofErr w:type="gramStart"/>
                  <w:r w:rsidRPr="00BF75BD">
                    <w:rPr>
                      <w:rFonts w:eastAsia="Times New Roman" w:cs="Times New Roman"/>
                      <w:b/>
                      <w:bCs/>
                    </w:rPr>
                    <w:t>aachen</w:t>
                  </w:r>
                  <w:proofErr w:type="spellEnd"/>
                  <w:r w:rsidRPr="00BF75BD">
                    <w:rPr>
                      <w:rFonts w:eastAsia="Times New Roman" w:cs="Times New Roman"/>
                      <w:b/>
                      <w:bCs/>
                    </w:rPr>
                    <w:t xml:space="preserve"> .</w:t>
                  </w:r>
                  <w:proofErr w:type="gramEnd"/>
                  <w:r w:rsidRPr="00BF75BD">
                    <w:rPr>
                      <w:rFonts w:eastAsia="Times New Roman" w:cs="Times New Roman"/>
                      <w:b/>
                      <w:bCs/>
                    </w:rPr>
                    <w:t xml:space="preserve"> de</w:t>
                  </w:r>
                </w:p>
              </w:tc>
            </w:tr>
            <w:tr w:rsidR="00812397" w:rsidRPr="00BF75BD" w14:paraId="39313795" w14:textId="77777777" w:rsidTr="00812397">
              <w:tc>
                <w:tcPr>
                  <w:tcW w:w="2160" w:type="dxa"/>
                  <w:tcBorders>
                    <w:top w:val="outset" w:sz="6" w:space="0" w:color="auto"/>
                    <w:left w:val="outset" w:sz="6" w:space="0" w:color="auto"/>
                    <w:bottom w:val="outset" w:sz="6" w:space="0" w:color="auto"/>
                    <w:right w:val="single" w:sz="6" w:space="0" w:color="auto"/>
                  </w:tcBorders>
                </w:tcPr>
                <w:p w14:paraId="4962BA1B" w14:textId="77777777" w:rsidR="00812397" w:rsidRPr="00BF75BD" w:rsidRDefault="00812397" w:rsidP="00B4369A">
                  <w:pPr>
                    <w:spacing w:before="60" w:after="60"/>
                    <w:rPr>
                      <w:rFonts w:eastAsia="Times New Roman" w:cs="Times New Roman"/>
                      <w:b/>
                      <w:bCs/>
                    </w:rPr>
                  </w:pPr>
                  <w:r w:rsidRPr="00BF75BD">
                    <w:rPr>
                      <w:rFonts w:eastAsia="Times New Roman" w:cs="Times New Roman"/>
                      <w:b/>
                      <w:bCs/>
                    </w:rPr>
                    <w:t>Committee URL:</w:t>
                  </w:r>
                </w:p>
              </w:tc>
              <w:tc>
                <w:tcPr>
                  <w:tcW w:w="7128" w:type="dxa"/>
                  <w:tcBorders>
                    <w:top w:val="single" w:sz="6" w:space="0" w:color="auto"/>
                    <w:left w:val="single" w:sz="6" w:space="0" w:color="auto"/>
                    <w:bottom w:val="single" w:sz="6" w:space="0" w:color="auto"/>
                    <w:right w:val="single" w:sz="6" w:space="0" w:color="auto"/>
                  </w:tcBorders>
                </w:tcPr>
                <w:p w14:paraId="6B8A7180" w14:textId="77777777" w:rsidR="00812397" w:rsidRPr="00BF75BD" w:rsidRDefault="00812397" w:rsidP="00B4369A">
                  <w:pPr>
                    <w:spacing w:before="60" w:after="60"/>
                    <w:rPr>
                      <w:rFonts w:eastAsia="Times New Roman" w:cs="Times New Roman"/>
                      <w:b/>
                      <w:bCs/>
                    </w:rPr>
                  </w:pPr>
                  <w:bookmarkStart w:id="0" w:name="_Hlk77393839"/>
                  <w:r w:rsidRPr="00BF75BD">
                    <w:rPr>
                      <w:rFonts w:eastAsia="Times New Roman" w:cs="Times New Roman"/>
                      <w:b/>
                      <w:bCs/>
                    </w:rPr>
                    <w:t>https://sd.iso.org/documents/ui/#!/browse/iso/iso-iec-jtc-1/iso-iec-jtc-1-sc-29/iso-iec-jtc-1-sc-29-wg-5</w:t>
                  </w:r>
                  <w:bookmarkEnd w:id="0"/>
                </w:p>
              </w:tc>
            </w:tr>
          </w:tbl>
          <w:p w14:paraId="302E212D" w14:textId="77777777" w:rsidR="00812397" w:rsidRPr="00BF75BD" w:rsidRDefault="00812397" w:rsidP="00BF75BD">
            <w:pPr>
              <w:rPr>
                <w:rFonts w:eastAsia="Times New Roman" w:cs="Times New Roman"/>
                <w:szCs w:val="24"/>
              </w:rPr>
            </w:pPr>
          </w:p>
        </w:tc>
      </w:tr>
    </w:tbl>
    <w:p w14:paraId="5ABECAF6" w14:textId="77777777" w:rsidR="00812397" w:rsidRDefault="00812397" w:rsidP="00B42EB7">
      <w:pPr>
        <w:spacing w:before="1"/>
        <w:rPr>
          <w:rFonts w:cs="Times New Roman"/>
          <w:sz w:val="24"/>
          <w:szCs w:val="24"/>
        </w:rPr>
      </w:pPr>
    </w:p>
    <w:p w14:paraId="647D336E" w14:textId="77777777" w:rsidR="00812397" w:rsidRPr="0010406A" w:rsidRDefault="00812397">
      <w:pPr>
        <w:tabs>
          <w:tab w:val="left" w:pos="3099"/>
        </w:tabs>
        <w:ind w:left="104"/>
        <w:rPr>
          <w:rFonts w:cs="Times New Roman"/>
          <w:color w:val="0000EE"/>
          <w:w w:val="120"/>
          <w:sz w:val="24"/>
          <w:u w:val="single" w:color="0000EE"/>
        </w:rPr>
        <w:sectPr w:rsidR="00812397" w:rsidRPr="0010406A" w:rsidSect="00525D31">
          <w:footerReference w:type="default" r:id="rId7"/>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1C625C" w14:paraId="70D1C989" w14:textId="77777777">
        <w:tc>
          <w:tcPr>
            <w:tcW w:w="6300" w:type="dxa"/>
          </w:tcPr>
          <w:p w14:paraId="70D1C985" w14:textId="438D433C" w:rsidR="001C625C" w:rsidRDefault="007B74EC">
            <w:pPr>
              <w:tabs>
                <w:tab w:val="left" w:pos="7200"/>
              </w:tabs>
              <w:spacing w:before="0"/>
              <w:rPr>
                <w:rFonts w:eastAsia="Times New Roman" w:cs="Times New Roman"/>
                <w:b/>
              </w:rPr>
            </w:pPr>
            <w:r>
              <w:rPr>
                <w:rFonts w:eastAsia="Times New Roman" w:cs="Times New Roman"/>
                <w:b/>
              </w:rPr>
              <w:lastRenderedPageBreak/>
              <w:t>Joint Video Experts Team (JVET)</w:t>
            </w:r>
          </w:p>
          <w:p w14:paraId="70D1C986" w14:textId="77777777" w:rsidR="001C625C" w:rsidRDefault="007B74EC">
            <w:pPr>
              <w:tabs>
                <w:tab w:val="left" w:pos="7200"/>
              </w:tabs>
              <w:spacing w:before="0"/>
              <w:rPr>
                <w:rFonts w:eastAsia="Times New Roman" w:cs="Times New Roman"/>
                <w:b/>
              </w:rPr>
            </w:pPr>
            <w:r>
              <w:rPr>
                <w:rFonts w:eastAsia="Times New Roman" w:cs="Times New Roman"/>
                <w:b/>
              </w:rPr>
              <w:t>of ITU-T SG 16 WP 3 and ISO/IEC JTC 1/SC 29</w:t>
            </w:r>
          </w:p>
          <w:p w14:paraId="70D1C987" w14:textId="77777777" w:rsidR="001C625C" w:rsidRDefault="007B74EC">
            <w:pPr>
              <w:tabs>
                <w:tab w:val="left" w:pos="7200"/>
              </w:tabs>
              <w:spacing w:before="0"/>
              <w:rPr>
                <w:rFonts w:eastAsia="Times New Roman" w:cs="Times New Roman"/>
                <w:b/>
              </w:rPr>
            </w:pPr>
            <w:r>
              <w:rPr>
                <w:rFonts w:eastAsia="Times New Roman" w:cs="Times New Roman"/>
                <w:color w:val="000000"/>
              </w:rPr>
              <w:t>30th Meeting, Antalya, TR, 21–28 April 2023</w:t>
            </w:r>
          </w:p>
        </w:tc>
        <w:tc>
          <w:tcPr>
            <w:tcW w:w="3060" w:type="dxa"/>
          </w:tcPr>
          <w:p w14:paraId="70D1C988" w14:textId="04EDC4CA" w:rsidR="001C625C" w:rsidRDefault="007B74EC">
            <w:pPr>
              <w:tabs>
                <w:tab w:val="left" w:pos="7200"/>
              </w:tabs>
              <w:rPr>
                <w:rFonts w:eastAsia="Times New Roman" w:cs="Times New Roman"/>
                <w:u w:val="single"/>
              </w:rPr>
            </w:pPr>
            <w:r>
              <w:rPr>
                <w:rFonts w:eastAsia="Times New Roman" w:cs="Times New Roman"/>
              </w:rPr>
              <w:t>Document: JVET-AD2024-</w:t>
            </w:r>
            <w:del w:id="1" w:author="Vadim Seregin" w:date="2023-04-28T00:01:00Z">
              <w:r w:rsidDel="00D911FC">
                <w:rPr>
                  <w:rFonts w:eastAsia="Times New Roman" w:cs="Times New Roman"/>
                </w:rPr>
                <w:delText>v1</w:delText>
              </w:r>
            </w:del>
            <w:ins w:id="2" w:author="Vadim Seregin" w:date="2023-04-28T00:01:00Z">
              <w:r w:rsidR="00D911FC">
                <w:rPr>
                  <w:rFonts w:eastAsia="Times New Roman" w:cs="Times New Roman"/>
                </w:rPr>
                <w:t>v2</w:t>
              </w:r>
            </w:ins>
          </w:p>
        </w:tc>
      </w:tr>
    </w:tbl>
    <w:p w14:paraId="70D1C98A" w14:textId="77777777" w:rsidR="001C625C" w:rsidRDefault="001C625C">
      <w:pPr>
        <w:spacing w:before="0"/>
        <w:rPr>
          <w:rFonts w:eastAsia="Times New Roman" w:cs="Times New Roman"/>
        </w:rPr>
      </w:pPr>
    </w:p>
    <w:tbl>
      <w:tblPr>
        <w:tblW w:w="9630" w:type="dxa"/>
        <w:tblLayout w:type="fixed"/>
        <w:tblLook w:val="0000" w:firstRow="0" w:lastRow="0" w:firstColumn="0" w:lastColumn="0" w:noHBand="0" w:noVBand="0"/>
      </w:tblPr>
      <w:tblGrid>
        <w:gridCol w:w="1458"/>
        <w:gridCol w:w="3942"/>
        <w:gridCol w:w="900"/>
        <w:gridCol w:w="3330"/>
      </w:tblGrid>
      <w:tr w:rsidR="001C625C" w14:paraId="70D1C98D" w14:textId="77777777">
        <w:trPr>
          <w:trHeight w:val="387"/>
        </w:trPr>
        <w:tc>
          <w:tcPr>
            <w:tcW w:w="1458" w:type="dxa"/>
          </w:tcPr>
          <w:p w14:paraId="70D1C98B" w14:textId="77777777" w:rsidR="001C625C" w:rsidRDefault="007B74EC">
            <w:pPr>
              <w:spacing w:before="60" w:after="60"/>
              <w:rPr>
                <w:rFonts w:eastAsia="Times New Roman" w:cs="Times New Roman"/>
                <w:i/>
              </w:rPr>
            </w:pPr>
            <w:r>
              <w:rPr>
                <w:rFonts w:eastAsia="Times New Roman" w:cs="Times New Roman"/>
                <w:i/>
              </w:rPr>
              <w:t>Title:</w:t>
            </w:r>
          </w:p>
        </w:tc>
        <w:tc>
          <w:tcPr>
            <w:tcW w:w="8172" w:type="dxa"/>
            <w:gridSpan w:val="3"/>
          </w:tcPr>
          <w:p w14:paraId="70D1C98C" w14:textId="77777777" w:rsidR="001C625C" w:rsidRDefault="007B74EC">
            <w:pPr>
              <w:spacing w:before="60" w:after="60"/>
              <w:rPr>
                <w:rFonts w:eastAsia="Times New Roman" w:cs="Times New Roman"/>
                <w:b/>
              </w:rPr>
            </w:pPr>
            <w:r>
              <w:rPr>
                <w:rFonts w:eastAsia="Times New Roman" w:cs="Times New Roman"/>
                <w:b/>
                <w:bCs/>
                <w:szCs w:val="24"/>
              </w:rPr>
              <w:t>Exploration Experiment on Enhanced Compression beyond VVC capability (EE2)</w:t>
            </w:r>
          </w:p>
        </w:tc>
      </w:tr>
      <w:tr w:rsidR="001C625C" w14:paraId="70D1C990" w14:textId="77777777">
        <w:tc>
          <w:tcPr>
            <w:tcW w:w="1458" w:type="dxa"/>
          </w:tcPr>
          <w:p w14:paraId="70D1C98E" w14:textId="77777777" w:rsidR="001C625C" w:rsidRDefault="007B74EC">
            <w:pPr>
              <w:spacing w:before="60" w:after="60"/>
              <w:rPr>
                <w:rFonts w:eastAsia="Times New Roman" w:cs="Times New Roman"/>
                <w:i/>
              </w:rPr>
            </w:pPr>
            <w:r>
              <w:rPr>
                <w:rFonts w:eastAsia="Times New Roman" w:cs="Times New Roman"/>
                <w:i/>
              </w:rPr>
              <w:t>Status:</w:t>
            </w:r>
          </w:p>
        </w:tc>
        <w:tc>
          <w:tcPr>
            <w:tcW w:w="8172" w:type="dxa"/>
            <w:gridSpan w:val="3"/>
          </w:tcPr>
          <w:p w14:paraId="70D1C98F" w14:textId="77777777" w:rsidR="001C625C" w:rsidRDefault="007B74EC">
            <w:pPr>
              <w:spacing w:before="60" w:after="60"/>
              <w:rPr>
                <w:rFonts w:eastAsia="Times New Roman" w:cs="Times New Roman"/>
              </w:rPr>
            </w:pPr>
            <w:r>
              <w:rPr>
                <w:rFonts w:eastAsia="Times New Roman" w:cs="Times New Roman"/>
              </w:rPr>
              <w:t>Output document to JVET</w:t>
            </w:r>
          </w:p>
        </w:tc>
      </w:tr>
      <w:tr w:rsidR="001C625C" w14:paraId="70D1C993" w14:textId="77777777">
        <w:tc>
          <w:tcPr>
            <w:tcW w:w="1458" w:type="dxa"/>
          </w:tcPr>
          <w:p w14:paraId="70D1C991" w14:textId="77777777" w:rsidR="001C625C" w:rsidRDefault="007B74EC">
            <w:pPr>
              <w:spacing w:before="60" w:after="60"/>
              <w:rPr>
                <w:rFonts w:eastAsia="Times New Roman" w:cs="Times New Roman"/>
                <w:i/>
              </w:rPr>
            </w:pPr>
            <w:r>
              <w:rPr>
                <w:rFonts w:eastAsia="Times New Roman" w:cs="Times New Roman"/>
                <w:i/>
              </w:rPr>
              <w:t>Purpose:</w:t>
            </w:r>
          </w:p>
        </w:tc>
        <w:tc>
          <w:tcPr>
            <w:tcW w:w="8172" w:type="dxa"/>
            <w:gridSpan w:val="3"/>
          </w:tcPr>
          <w:p w14:paraId="70D1C992" w14:textId="77777777" w:rsidR="001C625C" w:rsidRDefault="007B74EC">
            <w:pPr>
              <w:spacing w:before="60" w:after="60"/>
              <w:rPr>
                <w:rFonts w:eastAsia="Times New Roman" w:cs="Times New Roman"/>
              </w:rPr>
            </w:pPr>
            <w:r>
              <w:rPr>
                <w:rFonts w:eastAsia="Times New Roman" w:cs="Times New Roman"/>
              </w:rPr>
              <w:t>EE description</w:t>
            </w:r>
          </w:p>
        </w:tc>
      </w:tr>
      <w:tr w:rsidR="001C625C" w14:paraId="70D1C9A9" w14:textId="77777777">
        <w:tc>
          <w:tcPr>
            <w:tcW w:w="1458" w:type="dxa"/>
          </w:tcPr>
          <w:p w14:paraId="70D1C994" w14:textId="77777777" w:rsidR="001C625C" w:rsidRDefault="007B74EC">
            <w:pPr>
              <w:spacing w:before="60" w:after="60"/>
              <w:rPr>
                <w:rFonts w:eastAsia="Times New Roman" w:cs="Times New Roman"/>
                <w:i/>
              </w:rPr>
            </w:pPr>
            <w:r>
              <w:rPr>
                <w:rFonts w:eastAsia="Times New Roman" w:cs="Times New Roman"/>
                <w:i/>
              </w:rPr>
              <w:t>Author(s) or</w:t>
            </w:r>
            <w:r>
              <w:rPr>
                <w:rFonts w:eastAsia="Times New Roman" w:cs="Times New Roman"/>
                <w:i/>
              </w:rPr>
              <w:br/>
              <w:t>Contact(s):</w:t>
            </w:r>
          </w:p>
        </w:tc>
        <w:tc>
          <w:tcPr>
            <w:tcW w:w="3942" w:type="dxa"/>
          </w:tcPr>
          <w:p w14:paraId="70D1C995" w14:textId="77777777" w:rsidR="001C625C" w:rsidRPr="00B328DE" w:rsidRDefault="007B74EC">
            <w:pPr>
              <w:spacing w:before="60" w:after="60"/>
              <w:rPr>
                <w:rFonts w:eastAsia="Times New Roman" w:cs="Times New Roman"/>
              </w:rPr>
            </w:pPr>
            <w:r>
              <w:rPr>
                <w:rFonts w:eastAsia="Times New Roman" w:cs="Times New Roman"/>
                <w:lang w:val="de-DE"/>
              </w:rPr>
              <w:t>Vadim Seregin</w:t>
            </w:r>
          </w:p>
          <w:p w14:paraId="70D1C996" w14:textId="77777777" w:rsidR="001C625C" w:rsidRPr="00B328DE" w:rsidRDefault="007B74EC">
            <w:pPr>
              <w:spacing w:before="60" w:after="60"/>
              <w:rPr>
                <w:rFonts w:eastAsia="Times New Roman" w:cs="Times New Roman"/>
              </w:rPr>
            </w:pPr>
            <w:r>
              <w:rPr>
                <w:rFonts w:eastAsia="Times New Roman" w:cs="Times New Roman"/>
                <w:lang w:val="de-DE"/>
              </w:rPr>
              <w:t>Jie Chen</w:t>
            </w:r>
          </w:p>
          <w:p w14:paraId="70D1C997" w14:textId="77777777" w:rsidR="001C625C" w:rsidRPr="00B328DE" w:rsidRDefault="007B74EC">
            <w:pPr>
              <w:spacing w:before="60" w:after="60"/>
              <w:rPr>
                <w:rFonts w:eastAsia="Times New Roman" w:cs="Times New Roman"/>
              </w:rPr>
            </w:pPr>
            <w:r>
              <w:rPr>
                <w:rFonts w:eastAsia="Times New Roman" w:cs="Times New Roman"/>
                <w:lang w:val="de-DE"/>
              </w:rPr>
              <w:t>Roman Chernyak</w:t>
            </w:r>
          </w:p>
          <w:p w14:paraId="70D1C998" w14:textId="77777777" w:rsidR="001C625C" w:rsidRPr="00B328DE" w:rsidRDefault="007B74EC">
            <w:pPr>
              <w:spacing w:before="60" w:after="60"/>
              <w:rPr>
                <w:rFonts w:eastAsia="Times New Roman" w:cs="Times New Roman"/>
              </w:rPr>
            </w:pPr>
            <w:r>
              <w:rPr>
                <w:rFonts w:eastAsia="Times New Roman" w:cs="Times New Roman"/>
                <w:lang w:val="de-DE"/>
              </w:rPr>
              <w:t>Karam Naser</w:t>
            </w:r>
          </w:p>
          <w:p w14:paraId="70D1C999" w14:textId="77777777" w:rsidR="001C625C" w:rsidRPr="00B328DE" w:rsidRDefault="007B74EC">
            <w:pPr>
              <w:spacing w:before="60" w:after="60"/>
              <w:rPr>
                <w:rFonts w:eastAsia="Times New Roman" w:cs="Times New Roman"/>
              </w:rPr>
            </w:pPr>
            <w:r>
              <w:rPr>
                <w:rFonts w:eastAsia="Times New Roman" w:cs="Times New Roman"/>
                <w:lang w:val="de-DE"/>
              </w:rPr>
              <w:t>Jacob Ström</w:t>
            </w:r>
          </w:p>
          <w:p w14:paraId="70D1C99A" w14:textId="77777777" w:rsidR="001C625C" w:rsidRPr="00B328DE" w:rsidRDefault="007B74EC">
            <w:pPr>
              <w:spacing w:before="60" w:after="60"/>
              <w:rPr>
                <w:rFonts w:eastAsia="Times New Roman" w:cs="Times New Roman"/>
              </w:rPr>
            </w:pPr>
            <w:r>
              <w:rPr>
                <w:rFonts w:eastAsia="Times New Roman" w:cs="Times New Roman"/>
                <w:lang w:val="de-DE"/>
              </w:rPr>
              <w:t>Fan Wang</w:t>
            </w:r>
          </w:p>
          <w:p w14:paraId="70D1C99B" w14:textId="77777777" w:rsidR="001C625C" w:rsidRPr="00B328DE" w:rsidRDefault="007B74EC">
            <w:pPr>
              <w:spacing w:before="60" w:after="60"/>
              <w:rPr>
                <w:rFonts w:eastAsia="Times New Roman" w:cs="Times New Roman"/>
              </w:rPr>
            </w:pPr>
            <w:r>
              <w:rPr>
                <w:rFonts w:eastAsia="Times New Roman" w:cs="Times New Roman"/>
                <w:lang w:val="de-DE"/>
              </w:rPr>
              <w:t>Martin Winken</w:t>
            </w:r>
          </w:p>
          <w:p w14:paraId="70D1C99C" w14:textId="77777777" w:rsidR="001C625C" w:rsidRDefault="007B74EC">
            <w:pPr>
              <w:spacing w:before="60" w:after="60"/>
              <w:rPr>
                <w:rFonts w:eastAsia="Times New Roman" w:cs="Times New Roman"/>
              </w:rPr>
            </w:pPr>
            <w:r>
              <w:rPr>
                <w:rFonts w:eastAsia="Times New Roman" w:cs="Times New Roman"/>
              </w:rPr>
              <w:t>Xiaoyu Xiu</w:t>
            </w:r>
          </w:p>
          <w:p w14:paraId="70D1C99D" w14:textId="77777777" w:rsidR="001C625C" w:rsidRDefault="007B74EC">
            <w:pPr>
              <w:spacing w:before="60" w:after="60"/>
              <w:rPr>
                <w:rFonts w:eastAsia="Times New Roman" w:cs="Times New Roman"/>
              </w:rPr>
            </w:pPr>
            <w:r>
              <w:rPr>
                <w:rFonts w:eastAsia="Times New Roman" w:cs="Times New Roman"/>
              </w:rPr>
              <w:t>Kai Zhang</w:t>
            </w:r>
          </w:p>
        </w:tc>
        <w:tc>
          <w:tcPr>
            <w:tcW w:w="900" w:type="dxa"/>
          </w:tcPr>
          <w:p w14:paraId="70D1C99E" w14:textId="77777777" w:rsidR="001C625C" w:rsidRDefault="007B74EC">
            <w:pPr>
              <w:spacing w:before="60" w:after="60"/>
              <w:rPr>
                <w:rFonts w:eastAsia="Times New Roman" w:cs="Times New Roman"/>
              </w:rPr>
            </w:pPr>
            <w:r>
              <w:rPr>
                <w:rFonts w:eastAsia="Times New Roman" w:cs="Times New Roman"/>
              </w:rPr>
              <w:br/>
              <w:t>Tel:</w:t>
            </w:r>
            <w:r>
              <w:rPr>
                <w:rFonts w:eastAsia="Times New Roman" w:cs="Times New Roman"/>
              </w:rPr>
              <w:br/>
              <w:t>Email:</w:t>
            </w:r>
          </w:p>
        </w:tc>
        <w:tc>
          <w:tcPr>
            <w:tcW w:w="3330" w:type="dxa"/>
          </w:tcPr>
          <w:p w14:paraId="70D1C99F" w14:textId="77777777" w:rsidR="001C625C" w:rsidRDefault="00000000">
            <w:pPr>
              <w:spacing w:before="60" w:after="60"/>
              <w:rPr>
                <w:rFonts w:eastAsia="Times New Roman" w:cs="Times New Roman"/>
              </w:rPr>
            </w:pPr>
            <w:hyperlink r:id="rId8" w:history="1">
              <w:r w:rsidR="007B74EC">
                <w:rPr>
                  <w:rStyle w:val="Hyperlink"/>
                  <w:rFonts w:eastAsia="Times New Roman" w:cs="Times New Roman"/>
                </w:rPr>
                <w:t>vseregin@qti.qualcomm.com</w:t>
              </w:r>
            </w:hyperlink>
          </w:p>
          <w:p w14:paraId="70D1C9A0" w14:textId="77777777" w:rsidR="001C625C" w:rsidRDefault="00000000">
            <w:pPr>
              <w:spacing w:before="60" w:after="60"/>
              <w:rPr>
                <w:rStyle w:val="Hyperlink"/>
                <w:rFonts w:eastAsia="Times New Roman" w:cs="Times New Roman"/>
              </w:rPr>
            </w:pPr>
            <w:hyperlink r:id="rId9" w:history="1">
              <w:r w:rsidR="007B74EC">
                <w:rPr>
                  <w:rStyle w:val="Hyperlink"/>
                  <w:rFonts w:eastAsia="Times New Roman" w:cs="Times New Roman"/>
                </w:rPr>
                <w:t>jiechen.cj@alibaba-inc.com</w:t>
              </w:r>
            </w:hyperlink>
          </w:p>
          <w:p w14:paraId="70D1C9A1" w14:textId="77777777" w:rsidR="001C625C" w:rsidRDefault="00000000">
            <w:pPr>
              <w:spacing w:before="60" w:after="60"/>
              <w:rPr>
                <w:rFonts w:eastAsia="Times New Roman" w:cs="Times New Roman"/>
              </w:rPr>
            </w:pPr>
            <w:hyperlink r:id="rId10" w:history="1">
              <w:r w:rsidR="007B74EC">
                <w:rPr>
                  <w:rStyle w:val="Hyperlink"/>
                  <w:rFonts w:eastAsia="Times New Roman" w:cs="Times New Roman"/>
                </w:rPr>
                <w:t>chernyak@tencent.com</w:t>
              </w:r>
            </w:hyperlink>
          </w:p>
          <w:p w14:paraId="70D1C9A2" w14:textId="77777777" w:rsidR="001C625C" w:rsidRDefault="007B74EC">
            <w:pPr>
              <w:spacing w:before="60" w:after="60"/>
              <w:rPr>
                <w:rStyle w:val="Hyperlink"/>
                <w:rFonts w:eastAsia="Times New Roman" w:cs="Times New Roman"/>
              </w:rPr>
            </w:pPr>
            <w:r>
              <w:rPr>
                <w:rStyle w:val="Hyperlink"/>
                <w:rFonts w:eastAsia="Times New Roman" w:cs="Times New Roman"/>
              </w:rPr>
              <w:t>Karam.Naser@InterDigital.com</w:t>
            </w:r>
          </w:p>
          <w:p w14:paraId="70D1C9A3" w14:textId="77777777" w:rsidR="001C625C" w:rsidRDefault="00000000">
            <w:pPr>
              <w:spacing w:before="60" w:after="60"/>
              <w:rPr>
                <w:rStyle w:val="Hyperlink"/>
                <w:rFonts w:eastAsia="Times New Roman" w:cs="Times New Roman"/>
              </w:rPr>
            </w:pPr>
            <w:hyperlink r:id="rId11" w:history="1">
              <w:r w:rsidR="007B74EC">
                <w:rPr>
                  <w:rStyle w:val="Hyperlink"/>
                  <w:rFonts w:eastAsia="Times New Roman" w:cs="Times New Roman"/>
                </w:rPr>
                <w:t>jacob.strom@ericsson.com</w:t>
              </w:r>
            </w:hyperlink>
          </w:p>
          <w:p w14:paraId="70D1C9A4" w14:textId="77777777" w:rsidR="001C625C" w:rsidRDefault="007B74EC">
            <w:pPr>
              <w:spacing w:before="60" w:after="60"/>
              <w:rPr>
                <w:rStyle w:val="Hyperlink"/>
                <w:rFonts w:eastAsia="Times New Roman" w:cs="Times New Roman"/>
              </w:rPr>
            </w:pPr>
            <w:r>
              <w:rPr>
                <w:rStyle w:val="Hyperlink"/>
                <w:rFonts w:eastAsia="Times New Roman" w:cs="Times New Roman"/>
              </w:rPr>
              <w:t>wangfan6@oppo.com</w:t>
            </w:r>
          </w:p>
          <w:p w14:paraId="70D1C9A5" w14:textId="77777777" w:rsidR="001C625C" w:rsidRDefault="00000000">
            <w:pPr>
              <w:spacing w:before="60" w:after="60"/>
              <w:rPr>
                <w:rStyle w:val="Hyperlink"/>
                <w:rFonts w:eastAsia="Times New Roman" w:cs="Times New Roman"/>
              </w:rPr>
            </w:pPr>
            <w:hyperlink r:id="rId12" w:history="1">
              <w:r w:rsidR="007B74EC">
                <w:rPr>
                  <w:rStyle w:val="Hyperlink"/>
                  <w:rFonts w:eastAsia="Times New Roman" w:cs="Times New Roman"/>
                </w:rPr>
                <w:t>martin.winken@hhi.fraunhofer.de</w:t>
              </w:r>
            </w:hyperlink>
          </w:p>
          <w:p w14:paraId="70D1C9A6" w14:textId="77777777" w:rsidR="001C625C" w:rsidRDefault="00000000">
            <w:pPr>
              <w:spacing w:before="60" w:after="60"/>
              <w:rPr>
                <w:rStyle w:val="Hyperlink"/>
                <w:rFonts w:eastAsia="Times New Roman" w:cs="Times New Roman"/>
              </w:rPr>
            </w:pPr>
            <w:hyperlink r:id="rId13" w:history="1">
              <w:r w:rsidR="007B74EC">
                <w:rPr>
                  <w:rStyle w:val="Hyperlink"/>
                  <w:rFonts w:eastAsia="Times New Roman" w:cs="Times New Roman"/>
                </w:rPr>
                <w:t>xiaoyuxiu@kwai.com</w:t>
              </w:r>
            </w:hyperlink>
          </w:p>
          <w:p w14:paraId="70D1C9A7" w14:textId="77777777" w:rsidR="001C625C" w:rsidRDefault="00000000">
            <w:pPr>
              <w:spacing w:before="60" w:after="60"/>
              <w:rPr>
                <w:rStyle w:val="Hyperlink"/>
                <w:rFonts w:eastAsia="Times New Roman" w:cs="Times New Roman"/>
              </w:rPr>
            </w:pPr>
            <w:hyperlink r:id="rId14" w:history="1">
              <w:r w:rsidR="007B74EC">
                <w:rPr>
                  <w:rStyle w:val="Hyperlink"/>
                  <w:rFonts w:eastAsia="Times New Roman" w:cs="Times New Roman"/>
                </w:rPr>
                <w:t>zhangkai.video@bytedance.com</w:t>
              </w:r>
            </w:hyperlink>
          </w:p>
          <w:p w14:paraId="70D1C9A8" w14:textId="77777777" w:rsidR="001C625C" w:rsidRDefault="001C625C">
            <w:pPr>
              <w:spacing w:before="60" w:after="60"/>
              <w:rPr>
                <w:rFonts w:eastAsia="Times New Roman" w:cs="Times New Roman"/>
              </w:rPr>
            </w:pPr>
          </w:p>
        </w:tc>
      </w:tr>
      <w:tr w:rsidR="001C625C" w14:paraId="70D1C9AC" w14:textId="77777777">
        <w:tc>
          <w:tcPr>
            <w:tcW w:w="1458" w:type="dxa"/>
          </w:tcPr>
          <w:p w14:paraId="70D1C9AA" w14:textId="77777777" w:rsidR="001C625C" w:rsidRDefault="007B74EC">
            <w:pPr>
              <w:spacing w:before="60" w:after="60"/>
              <w:rPr>
                <w:rFonts w:eastAsia="Times New Roman" w:cs="Times New Roman"/>
                <w:i/>
              </w:rPr>
            </w:pPr>
            <w:r>
              <w:rPr>
                <w:rFonts w:eastAsia="Times New Roman" w:cs="Times New Roman"/>
                <w:i/>
              </w:rPr>
              <w:t>Source:</w:t>
            </w:r>
          </w:p>
        </w:tc>
        <w:tc>
          <w:tcPr>
            <w:tcW w:w="8172" w:type="dxa"/>
            <w:gridSpan w:val="3"/>
          </w:tcPr>
          <w:p w14:paraId="70D1C9AB" w14:textId="77777777" w:rsidR="001C625C" w:rsidRDefault="007B74EC">
            <w:pPr>
              <w:spacing w:before="60" w:after="60"/>
              <w:rPr>
                <w:rFonts w:eastAsia="Times New Roman" w:cs="Times New Roman"/>
              </w:rPr>
            </w:pPr>
            <w:r>
              <w:rPr>
                <w:rFonts w:eastAsia="Times New Roman" w:cs="Times New Roman"/>
              </w:rPr>
              <w:t>EE coordinators</w:t>
            </w:r>
          </w:p>
        </w:tc>
      </w:tr>
    </w:tbl>
    <w:p w14:paraId="70D1C9AD" w14:textId="77777777" w:rsidR="001C625C" w:rsidRDefault="007B74EC">
      <w:pPr>
        <w:tabs>
          <w:tab w:val="right" w:pos="9360"/>
        </w:tabs>
        <w:spacing w:before="120" w:after="240"/>
        <w:rPr>
          <w:rFonts w:eastAsia="Times New Roman" w:cs="Times New Roman"/>
        </w:rPr>
      </w:pPr>
      <w:r>
        <w:rPr>
          <w:rFonts w:eastAsia="Times New Roman" w:cs="Times New Roman"/>
          <w:u w:val="single"/>
        </w:rPr>
        <w:t>_____________________________</w:t>
      </w:r>
    </w:p>
    <w:p w14:paraId="70D1C9AE" w14:textId="77777777" w:rsidR="001C625C" w:rsidRDefault="007B74EC">
      <w:pPr>
        <w:pStyle w:val="Heading1"/>
        <w:ind w:left="432" w:hanging="432"/>
        <w:rPr>
          <w:rFonts w:eastAsia="Times New Roman" w:cs="Times New Roman"/>
        </w:rPr>
      </w:pPr>
      <w:r>
        <w:rPr>
          <w:rFonts w:eastAsia="Times New Roman" w:cs="Times New Roman"/>
        </w:rPr>
        <w:t>Abstract</w:t>
      </w:r>
    </w:p>
    <w:p w14:paraId="70D1C9AF" w14:textId="77777777" w:rsidR="001C625C" w:rsidRDefault="007B74EC">
      <w:pPr>
        <w:rPr>
          <w:rFonts w:eastAsia="Times New Roman" w:cs="Times New Roman"/>
        </w:rPr>
      </w:pPr>
      <w:r>
        <w:rPr>
          <w:rFonts w:eastAsia="Times New Roman" w:cs="Times New Roman"/>
        </w:rPr>
        <w:t>This document describes Exploration Experiments (EEs) planned to be performed between 30</w:t>
      </w:r>
      <w:r>
        <w:rPr>
          <w:rFonts w:eastAsia="Times New Roman" w:cs="Times New Roman"/>
          <w:vertAlign w:val="superscript"/>
        </w:rPr>
        <w:t>th</w:t>
      </w:r>
      <w:r>
        <w:rPr>
          <w:rFonts w:eastAsia="Times New Roman" w:cs="Times New Roman"/>
        </w:rPr>
        <w:t xml:space="preserve"> and </w:t>
      </w:r>
      <w:proofErr w:type="gramStart"/>
      <w:r>
        <w:rPr>
          <w:rFonts w:eastAsia="Times New Roman" w:cs="Times New Roman"/>
        </w:rPr>
        <w:t>31</w:t>
      </w:r>
      <w:r>
        <w:rPr>
          <w:rFonts w:eastAsia="Times New Roman" w:cs="Times New Roman"/>
          <w:vertAlign w:val="superscript"/>
        </w:rPr>
        <w:t>th</w:t>
      </w:r>
      <w:proofErr w:type="gramEnd"/>
      <w:r>
        <w:rPr>
          <w:rFonts w:eastAsia="Times New Roman" w:cs="Times New Roman"/>
        </w:rPr>
        <w:t xml:space="preserve"> JVET meetings to evaluate enhanced compression tools </w:t>
      </w:r>
      <w:r>
        <w:rPr>
          <w:rFonts w:eastAsia="Times New Roman" w:cs="Times New Roman"/>
          <w:lang w:eastAsia="zh-CN"/>
        </w:rPr>
        <w:t>b</w:t>
      </w:r>
      <w:r>
        <w:rPr>
          <w:rFonts w:eastAsia="Times New Roman" w:cs="Times New Roman"/>
        </w:rPr>
        <w:t>eyond VVC capability.</w:t>
      </w:r>
    </w:p>
    <w:p w14:paraId="70D1C9B0" w14:textId="77777777" w:rsidR="001C625C" w:rsidRDefault="007B74EC">
      <w:pPr>
        <w:pStyle w:val="Heading1"/>
        <w:rPr>
          <w:rFonts w:eastAsia="Times New Roman" w:cs="Times New Roman"/>
        </w:rPr>
      </w:pPr>
      <w:bookmarkStart w:id="3" w:name="_Hlk70348237"/>
      <w:r>
        <w:rPr>
          <w:rFonts w:eastAsia="Times New Roman" w:cs="Times New Roman"/>
        </w:rPr>
        <w:t>Introduction</w:t>
      </w:r>
    </w:p>
    <w:p w14:paraId="70D1C9B1" w14:textId="77777777" w:rsidR="001C625C" w:rsidRDefault="007B74EC">
      <w:pPr>
        <w:rPr>
          <w:rFonts w:eastAsia="Times New Roman" w:cs="Times New Roman"/>
        </w:rPr>
      </w:pPr>
      <w:r>
        <w:rPr>
          <w:rFonts w:eastAsia="Times New Roman" w:cs="Times New Roman"/>
        </w:rPr>
        <w:t>EE focus is to evaluate individual coding technologies and their combinations. Contributions improving compression efficiency further is highly encouraged.</w:t>
      </w:r>
    </w:p>
    <w:p w14:paraId="70D1C9B2" w14:textId="77777777" w:rsidR="001C625C" w:rsidRDefault="007B74EC">
      <w:pPr>
        <w:rPr>
          <w:rFonts w:eastAsia="Times New Roman" w:cs="Times New Roman"/>
        </w:rPr>
      </w:pPr>
      <w:r>
        <w:rPr>
          <w:rFonts w:eastAsia="Times New Roman" w:cs="Times New Roman"/>
        </w:rPr>
        <w:t>EE related discussions shall happen on JVET reflector.</w:t>
      </w:r>
    </w:p>
    <w:p w14:paraId="70D1C9B3" w14:textId="77777777" w:rsidR="001C625C" w:rsidRDefault="007B74EC">
      <w:pPr>
        <w:rPr>
          <w:rFonts w:eastAsia="Times New Roman" w:cs="Times New Roman"/>
        </w:rPr>
      </w:pPr>
      <w:r>
        <w:rPr>
          <w:rFonts w:eastAsia="Times New Roman" w:cs="Times New Roman"/>
        </w:rPr>
        <w:t>EE tests should be implemented on top the ECM software, ECM-9.0 is used as an anchor in the tests.</w:t>
      </w:r>
    </w:p>
    <w:p w14:paraId="70D1C9B4" w14:textId="77777777" w:rsidR="001C625C" w:rsidRDefault="007B74EC">
      <w:pPr>
        <w:rPr>
          <w:rFonts w:eastAsia="Times New Roman" w:cs="Times New Roman"/>
        </w:rPr>
      </w:pPr>
      <w:r>
        <w:rPr>
          <w:rFonts w:eastAsia="Times New Roman" w:cs="Times New Roman"/>
        </w:rPr>
        <w:t>Tests shall be performed according to the CTC described in JVET-AD2017.</w:t>
      </w:r>
    </w:p>
    <w:p w14:paraId="70D1C9B5" w14:textId="77777777" w:rsidR="001C625C" w:rsidRDefault="007B74EC">
      <w:pPr>
        <w:rPr>
          <w:rFonts w:eastAsia="Times New Roman" w:cs="Times New Roman"/>
        </w:rPr>
      </w:pPr>
      <w:r>
        <w:rPr>
          <w:rFonts w:eastAsia="Times New Roman" w:cs="Times New Roman"/>
        </w:rPr>
        <w:t>TGM class tests is required for SCC tests and is optional otherwise.</w:t>
      </w:r>
    </w:p>
    <w:p w14:paraId="70D1C9B6" w14:textId="77777777" w:rsidR="001C625C" w:rsidRDefault="007B74EC">
      <w:pPr>
        <w:rPr>
          <w:rFonts w:eastAsia="Times New Roman" w:cs="Times New Roman"/>
        </w:rPr>
      </w:pPr>
      <w:r>
        <w:rPr>
          <w:rFonts w:eastAsia="Times New Roman" w:cs="Times New Roman"/>
        </w:rPr>
        <w:t>Palette mode shall be enabled for classes F and TGM in both ECM anchor and EE tests.</w:t>
      </w:r>
    </w:p>
    <w:p w14:paraId="70D1C9B7" w14:textId="77777777" w:rsidR="001C625C" w:rsidRDefault="007B74EC">
      <w:pPr>
        <w:rPr>
          <w:rFonts w:eastAsia="Times New Roman" w:cs="Times New Roman"/>
        </w:rPr>
      </w:pPr>
      <w:r>
        <w:rPr>
          <w:rFonts w:eastAsia="Times New Roman" w:cs="Times New Roman"/>
        </w:rPr>
        <w:t xml:space="preserve">For RPR tests, in addition to ECM CTC the tests are performed following JVET-Q2015, where only LB configuration is mandatory. </w:t>
      </w:r>
    </w:p>
    <w:p w14:paraId="70D1C9B8" w14:textId="77777777" w:rsidR="001C625C" w:rsidRDefault="007B74EC">
      <w:pPr>
        <w:rPr>
          <w:rFonts w:eastAsia="Times New Roman" w:cs="Times New Roman"/>
        </w:rPr>
      </w:pPr>
      <w:r>
        <w:rPr>
          <w:rFonts w:eastAsia="Times New Roman" w:cs="Times New Roman"/>
        </w:rPr>
        <w:t>AI and RA test configurations are required for intra tool testing, while RA and LB test configurations are required for inter tool testing. LP configuration is optional. In LB and LP configurations, the sequences length is reduced to 5 seconds for all classes.</w:t>
      </w:r>
    </w:p>
    <w:p w14:paraId="70D1C9B9" w14:textId="77777777" w:rsidR="001C625C" w:rsidRDefault="007B74EC">
      <w:pPr>
        <w:rPr>
          <w:rFonts w:eastAsia="Times New Roman" w:cs="Times New Roman"/>
        </w:rPr>
      </w:pPr>
      <w:r>
        <w:rPr>
          <w:rFonts w:eastAsia="Times New Roman" w:cs="Times New Roman"/>
        </w:rPr>
        <w:t>If encoder modification is included in EE tests, such encoder optimization, if applicable, introduced to the anchor should be tested.</w:t>
      </w:r>
    </w:p>
    <w:p w14:paraId="70D1C9BA" w14:textId="77777777" w:rsidR="001C625C" w:rsidRDefault="007B74EC">
      <w:pPr>
        <w:pStyle w:val="Heading1"/>
        <w:rPr>
          <w:rFonts w:eastAsia="Times New Roman" w:cs="Times New Roman"/>
        </w:rPr>
      </w:pPr>
      <w:r>
        <w:rPr>
          <w:rFonts w:eastAsia="Times New Roman" w:cs="Times New Roman"/>
        </w:rPr>
        <w:lastRenderedPageBreak/>
        <w:t>Timeline</w:t>
      </w:r>
    </w:p>
    <w:p w14:paraId="70D1C9BB" w14:textId="77777777" w:rsidR="001C625C" w:rsidRDefault="007B74EC">
      <w:pPr>
        <w:rPr>
          <w:rFonts w:eastAsia="Times New Roman" w:cs="Times New Roman"/>
        </w:rPr>
      </w:pPr>
      <w:r>
        <w:rPr>
          <w:rFonts w:eastAsia="Times New Roman" w:cs="Times New Roman"/>
          <w:b/>
        </w:rPr>
        <w:t xml:space="preserve">T1 </w:t>
      </w:r>
      <w:r>
        <w:rPr>
          <w:rFonts w:eastAsia="Times New Roman" w:cs="Times New Roman"/>
        </w:rPr>
        <w:t>= 3 weeks (May 19, 2023) after JVET meeting: ECM is released</w:t>
      </w:r>
    </w:p>
    <w:p w14:paraId="70D1C9BC" w14:textId="77777777" w:rsidR="001C625C" w:rsidRDefault="007B74EC">
      <w:pPr>
        <w:rPr>
          <w:rFonts w:eastAsia="Times New Roman" w:cs="Times New Roman"/>
        </w:rPr>
      </w:pPr>
      <w:r>
        <w:rPr>
          <w:rFonts w:eastAsia="Times New Roman" w:cs="Times New Roman"/>
          <w:b/>
        </w:rPr>
        <w:t xml:space="preserve">T2 </w:t>
      </w:r>
      <w:r>
        <w:rPr>
          <w:rFonts w:eastAsia="Times New Roman" w:cs="Times New Roman"/>
        </w:rPr>
        <w:t>= T1 + 1 week (May 26, 2023): EE description is finalized</w:t>
      </w:r>
    </w:p>
    <w:p w14:paraId="70D1C9BD" w14:textId="77777777" w:rsidR="001C625C" w:rsidRDefault="007B74EC">
      <w:pPr>
        <w:rPr>
          <w:rFonts w:eastAsia="Times New Roman" w:cs="Times New Roman"/>
        </w:rPr>
      </w:pPr>
      <w:r>
        <w:rPr>
          <w:rFonts w:eastAsia="Times New Roman" w:cs="Times New Roman"/>
          <w:b/>
        </w:rPr>
        <w:t xml:space="preserve">T3 </w:t>
      </w:r>
      <w:r>
        <w:rPr>
          <w:rFonts w:eastAsia="Times New Roman" w:cs="Times New Roman"/>
        </w:rPr>
        <w:t>= T2 + 2 weeks (June 9, 2023): Initial software release for EE tests</w:t>
      </w:r>
    </w:p>
    <w:p w14:paraId="70D1C9BE" w14:textId="77777777" w:rsidR="001C625C" w:rsidRDefault="007B74EC">
      <w:pPr>
        <w:rPr>
          <w:rFonts w:eastAsia="Times New Roman" w:cs="Times New Roman"/>
        </w:rPr>
      </w:pPr>
      <w:r>
        <w:rPr>
          <w:rFonts w:eastAsia="Times New Roman" w:cs="Times New Roman"/>
          <w:b/>
        </w:rPr>
        <w:t xml:space="preserve">T4 </w:t>
      </w:r>
      <w:r>
        <w:rPr>
          <w:rFonts w:eastAsia="Times New Roman" w:cs="Times New Roman"/>
        </w:rPr>
        <w:t>= JVET meeting start – 3 weeks (June 20, 2023): Software in EE branches is frozen</w:t>
      </w:r>
    </w:p>
    <w:p w14:paraId="70D1C9BF" w14:textId="77777777" w:rsidR="001C625C" w:rsidRDefault="007B74EC">
      <w:pPr>
        <w:pStyle w:val="Heading1"/>
        <w:ind w:left="360" w:hanging="360"/>
        <w:rPr>
          <w:rFonts w:eastAsia="Times New Roman" w:cs="Times New Roman"/>
        </w:rPr>
      </w:pPr>
      <w:r>
        <w:rPr>
          <w:rFonts w:eastAsia="Times New Roman" w:cs="Times New Roman"/>
        </w:rPr>
        <w:t>List of tests</w:t>
      </w:r>
    </w:p>
    <w:p w14:paraId="70D1C9C0" w14:textId="77777777" w:rsidR="001C625C" w:rsidRDefault="001C625C">
      <w:pPr>
        <w:rPr>
          <w:rFonts w:eastAsia="Times New Roman" w:cs="Times New Roman"/>
        </w:rPr>
      </w:pPr>
    </w:p>
    <w:tbl>
      <w:tblPr>
        <w:tblStyle w:val="TableGrid"/>
        <w:tblW w:w="5324" w:type="pct"/>
        <w:tblLayout w:type="fixed"/>
        <w:tblLook w:val="04A0" w:firstRow="1" w:lastRow="0" w:firstColumn="1" w:lastColumn="0" w:noHBand="0" w:noVBand="1"/>
      </w:tblPr>
      <w:tblGrid>
        <w:gridCol w:w="804"/>
        <w:gridCol w:w="6252"/>
        <w:gridCol w:w="1557"/>
        <w:gridCol w:w="1343"/>
      </w:tblGrid>
      <w:tr w:rsidR="001C625C" w14:paraId="70D1C9C5" w14:textId="77777777" w:rsidTr="00C508EC">
        <w:trPr>
          <w:trHeight w:val="400"/>
        </w:trPr>
        <w:tc>
          <w:tcPr>
            <w:tcW w:w="804" w:type="dxa"/>
          </w:tcPr>
          <w:p w14:paraId="70D1C9C1" w14:textId="77777777" w:rsidR="001C625C" w:rsidRDefault="001C625C">
            <w:pPr>
              <w:tabs>
                <w:tab w:val="left" w:pos="7200"/>
              </w:tabs>
              <w:spacing w:before="0"/>
              <w:jc w:val="both"/>
              <w:rPr>
                <w:rFonts w:eastAsia="Times New Roman" w:cs="Times New Roman"/>
                <w:b/>
              </w:rPr>
            </w:pPr>
          </w:p>
        </w:tc>
        <w:tc>
          <w:tcPr>
            <w:tcW w:w="6252" w:type="dxa"/>
          </w:tcPr>
          <w:p w14:paraId="70D1C9C2" w14:textId="77777777" w:rsidR="001C625C" w:rsidRDefault="007B74EC">
            <w:pPr>
              <w:jc w:val="both"/>
              <w:rPr>
                <w:rFonts w:eastAsia="Times New Roman" w:cs="Times New Roman"/>
                <w:b/>
              </w:rPr>
            </w:pPr>
            <w:r>
              <w:rPr>
                <w:rFonts w:eastAsia="Times New Roman" w:cs="Times New Roman"/>
                <w:b/>
              </w:rPr>
              <w:t>Tests</w:t>
            </w:r>
          </w:p>
        </w:tc>
        <w:tc>
          <w:tcPr>
            <w:tcW w:w="1557" w:type="dxa"/>
          </w:tcPr>
          <w:p w14:paraId="70D1C9C3" w14:textId="77777777" w:rsidR="001C625C" w:rsidRDefault="007B74EC">
            <w:pPr>
              <w:jc w:val="both"/>
              <w:rPr>
                <w:rFonts w:eastAsia="Times New Roman" w:cs="Times New Roman"/>
                <w:b/>
              </w:rPr>
            </w:pPr>
            <w:r>
              <w:rPr>
                <w:rFonts w:eastAsia="Times New Roman" w:cs="Times New Roman"/>
                <w:b/>
              </w:rPr>
              <w:t>Tester</w:t>
            </w:r>
          </w:p>
        </w:tc>
        <w:tc>
          <w:tcPr>
            <w:tcW w:w="1343" w:type="dxa"/>
          </w:tcPr>
          <w:p w14:paraId="70D1C9C4" w14:textId="77777777" w:rsidR="001C625C" w:rsidRDefault="007B74EC">
            <w:pPr>
              <w:jc w:val="both"/>
              <w:rPr>
                <w:rFonts w:eastAsia="Times New Roman" w:cs="Times New Roman"/>
                <w:b/>
              </w:rPr>
            </w:pPr>
            <w:r>
              <w:rPr>
                <w:rFonts w:eastAsia="Times New Roman" w:cs="Times New Roman"/>
                <w:b/>
              </w:rPr>
              <w:t>Cross-checker</w:t>
            </w:r>
          </w:p>
        </w:tc>
      </w:tr>
      <w:tr w:rsidR="001C625C" w14:paraId="70D1C9C7" w14:textId="77777777" w:rsidTr="00C508EC">
        <w:trPr>
          <w:trHeight w:val="400"/>
        </w:trPr>
        <w:tc>
          <w:tcPr>
            <w:tcW w:w="9956" w:type="dxa"/>
            <w:gridSpan w:val="4"/>
            <w:vAlign w:val="center"/>
          </w:tcPr>
          <w:p w14:paraId="70D1C9C6"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b/>
              </w:rPr>
            </w:pPr>
            <w:r>
              <w:rPr>
                <w:rFonts w:eastAsia="Times New Roman" w:cs="Times New Roman"/>
                <w:b/>
              </w:rPr>
              <w:t>1 Partitioning</w:t>
            </w:r>
          </w:p>
        </w:tc>
      </w:tr>
      <w:tr w:rsidR="001C625C" w14:paraId="70D1C9CE" w14:textId="77777777" w:rsidTr="00C508EC">
        <w:trPr>
          <w:trHeight w:val="587"/>
        </w:trPr>
        <w:tc>
          <w:tcPr>
            <w:tcW w:w="804" w:type="dxa"/>
            <w:vMerge w:val="restart"/>
          </w:tcPr>
          <w:p w14:paraId="70D1C9C8" w14:textId="77777777" w:rsidR="001C625C" w:rsidRDefault="007B74EC">
            <w:pPr>
              <w:jc w:val="both"/>
              <w:rPr>
                <w:rFonts w:eastAsia="Times New Roman" w:cs="Times New Roman"/>
              </w:rPr>
            </w:pPr>
            <w:r>
              <w:rPr>
                <w:rFonts w:eastAsia="Times New Roman" w:cs="Times New Roman"/>
                <w:color w:val="000000"/>
              </w:rPr>
              <w:t>1.1a</w:t>
            </w:r>
          </w:p>
        </w:tc>
        <w:tc>
          <w:tcPr>
            <w:tcW w:w="6252" w:type="dxa"/>
            <w:vMerge w:val="restart"/>
          </w:tcPr>
          <w:p w14:paraId="70D1C9C9" w14:textId="77777777" w:rsidR="001C625C" w:rsidRDefault="007B74EC">
            <w:pPr>
              <w:jc w:val="both"/>
              <w:rPr>
                <w:rFonts w:eastAsia="Times New Roman" w:cs="Times New Roman"/>
              </w:rPr>
            </w:pPr>
            <w:r>
              <w:rPr>
                <w:rFonts w:eastAsia="Times New Roman" w:cs="Times New Roman"/>
                <w:color w:val="000000"/>
              </w:rPr>
              <w:t>Partitioning prediction – run time level #1</w:t>
            </w:r>
          </w:p>
        </w:tc>
        <w:tc>
          <w:tcPr>
            <w:tcW w:w="1557" w:type="dxa"/>
            <w:vMerge w:val="restart"/>
          </w:tcPr>
          <w:p w14:paraId="70D1C9CA" w14:textId="77777777" w:rsidR="001C625C" w:rsidRDefault="007B74EC" w:rsidP="008D3710">
            <w:pPr>
              <w:spacing w:before="0"/>
              <w:jc w:val="both"/>
              <w:rPr>
                <w:rFonts w:eastAsia="Times New Roman" w:cs="Times New Roman"/>
              </w:rPr>
            </w:pPr>
            <w:r>
              <w:rPr>
                <w:rFonts w:eastAsia="Times New Roman" w:cs="Times New Roman"/>
                <w:color w:val="000000"/>
              </w:rPr>
              <w:t>Canon</w:t>
            </w:r>
          </w:p>
          <w:p w14:paraId="70D1C9CB" w14:textId="77777777" w:rsidR="001C625C" w:rsidRDefault="007B74EC">
            <w:pPr>
              <w:contextualSpacing/>
              <w:jc w:val="both"/>
              <w:rPr>
                <w:rFonts w:eastAsia="Times New Roman" w:cs="Times New Roman"/>
              </w:rPr>
            </w:pPr>
            <w:r>
              <w:rPr>
                <w:rFonts w:eastAsia="Times New Roman" w:cs="Times New Roman"/>
                <w:color w:val="000000"/>
              </w:rPr>
              <w:t>G. Laroche</w:t>
            </w:r>
          </w:p>
        </w:tc>
        <w:tc>
          <w:tcPr>
            <w:tcW w:w="1343" w:type="dxa"/>
            <w:vMerge w:val="restart"/>
          </w:tcPr>
          <w:p w14:paraId="70D1C9CC" w14:textId="77777777" w:rsidR="001C625C" w:rsidRPr="008D3710" w:rsidRDefault="007B74EC" w:rsidP="008D3710">
            <w:pPr>
              <w:spacing w:before="0"/>
              <w:jc w:val="both"/>
              <w:rPr>
                <w:rFonts w:eastAsia="Times New Roman" w:cs="Times New Roman"/>
                <w:color w:val="000000"/>
              </w:rPr>
            </w:pPr>
            <w:proofErr w:type="spellStart"/>
            <w:r w:rsidRPr="008D3710">
              <w:rPr>
                <w:rFonts w:eastAsia="Times New Roman" w:cs="Times New Roman"/>
                <w:color w:val="000000"/>
              </w:rPr>
              <w:t>InterDigital</w:t>
            </w:r>
            <w:proofErr w:type="spellEnd"/>
          </w:p>
          <w:p w14:paraId="70D1C9CD" w14:textId="77777777" w:rsidR="001C625C" w:rsidRDefault="007B74EC" w:rsidP="008D3710">
            <w:pPr>
              <w:spacing w:before="0"/>
              <w:jc w:val="both"/>
              <w:rPr>
                <w:rFonts w:eastAsia="Times New Roman" w:cs="Times New Roman"/>
              </w:rPr>
            </w:pPr>
            <w:r w:rsidRPr="008D3710">
              <w:rPr>
                <w:rFonts w:eastAsia="Times New Roman" w:cs="Times New Roman"/>
                <w:color w:val="000000"/>
              </w:rPr>
              <w:t>S. Puri</w:t>
            </w:r>
          </w:p>
        </w:tc>
      </w:tr>
      <w:tr w:rsidR="001C625C" w14:paraId="70D1C9D5" w14:textId="77777777" w:rsidTr="00C508EC">
        <w:trPr>
          <w:trHeight w:val="587"/>
        </w:trPr>
        <w:tc>
          <w:tcPr>
            <w:tcW w:w="804" w:type="dxa"/>
            <w:vMerge w:val="restart"/>
          </w:tcPr>
          <w:p w14:paraId="70D1C9CF" w14:textId="77777777" w:rsidR="001C625C" w:rsidRDefault="007B74EC">
            <w:pPr>
              <w:jc w:val="both"/>
              <w:rPr>
                <w:rFonts w:eastAsia="Times New Roman" w:cs="Times New Roman"/>
              </w:rPr>
            </w:pPr>
            <w:r>
              <w:rPr>
                <w:rFonts w:eastAsia="Times New Roman" w:cs="Times New Roman"/>
                <w:color w:val="000000"/>
              </w:rPr>
              <w:t>1.1b</w:t>
            </w:r>
          </w:p>
        </w:tc>
        <w:tc>
          <w:tcPr>
            <w:tcW w:w="6252" w:type="dxa"/>
            <w:vMerge w:val="restart"/>
          </w:tcPr>
          <w:p w14:paraId="70D1C9D0" w14:textId="77777777" w:rsidR="001C625C" w:rsidRDefault="007B74EC">
            <w:pPr>
              <w:jc w:val="both"/>
              <w:rPr>
                <w:rFonts w:eastAsia="Times New Roman" w:cs="Times New Roman"/>
              </w:rPr>
            </w:pPr>
            <w:r>
              <w:rPr>
                <w:rFonts w:eastAsia="Times New Roman" w:cs="Times New Roman"/>
                <w:color w:val="000000"/>
              </w:rPr>
              <w:t>Partitioning prediction – run time level #2</w:t>
            </w:r>
          </w:p>
        </w:tc>
        <w:tc>
          <w:tcPr>
            <w:tcW w:w="1557" w:type="dxa"/>
            <w:vMerge w:val="restart"/>
          </w:tcPr>
          <w:p w14:paraId="70D1C9D1" w14:textId="77777777" w:rsidR="001C625C" w:rsidRDefault="007B74EC" w:rsidP="008D3710">
            <w:pPr>
              <w:spacing w:before="0"/>
              <w:jc w:val="both"/>
              <w:rPr>
                <w:rFonts w:eastAsia="Times New Roman" w:cs="Times New Roman"/>
              </w:rPr>
            </w:pPr>
            <w:r>
              <w:rPr>
                <w:rFonts w:eastAsia="Times New Roman" w:cs="Times New Roman"/>
                <w:color w:val="000000"/>
              </w:rPr>
              <w:t>Canon</w:t>
            </w:r>
          </w:p>
          <w:p w14:paraId="70D1C9D2" w14:textId="77777777" w:rsidR="001C625C" w:rsidRDefault="007B74EC">
            <w:pPr>
              <w:contextualSpacing/>
              <w:jc w:val="both"/>
              <w:rPr>
                <w:rFonts w:eastAsia="Times New Roman" w:cs="Times New Roman"/>
              </w:rPr>
            </w:pPr>
            <w:r>
              <w:rPr>
                <w:rFonts w:eastAsia="Times New Roman" w:cs="Times New Roman"/>
                <w:color w:val="000000"/>
              </w:rPr>
              <w:t>G. Laroche</w:t>
            </w:r>
          </w:p>
        </w:tc>
        <w:tc>
          <w:tcPr>
            <w:tcW w:w="1343" w:type="dxa"/>
            <w:vMerge w:val="restart"/>
          </w:tcPr>
          <w:p w14:paraId="70D1C9D3" w14:textId="77777777" w:rsidR="001C625C" w:rsidRPr="008D3710" w:rsidRDefault="007B74EC" w:rsidP="008D3710">
            <w:pPr>
              <w:spacing w:before="0"/>
              <w:jc w:val="both"/>
              <w:rPr>
                <w:rFonts w:eastAsia="Times New Roman" w:cs="Times New Roman"/>
                <w:color w:val="000000"/>
              </w:rPr>
            </w:pPr>
            <w:proofErr w:type="spellStart"/>
            <w:r w:rsidRPr="008D3710">
              <w:rPr>
                <w:rFonts w:eastAsia="Times New Roman" w:cs="Times New Roman"/>
                <w:color w:val="000000"/>
              </w:rPr>
              <w:t>InterDigital</w:t>
            </w:r>
            <w:proofErr w:type="spellEnd"/>
          </w:p>
          <w:p w14:paraId="70D1C9D4" w14:textId="77777777" w:rsidR="001C625C" w:rsidRDefault="007B74EC" w:rsidP="008D3710">
            <w:pPr>
              <w:spacing w:before="0"/>
              <w:jc w:val="both"/>
              <w:rPr>
                <w:rFonts w:eastAsia="Times New Roman" w:cs="Times New Roman"/>
              </w:rPr>
            </w:pPr>
            <w:r w:rsidRPr="008D3710">
              <w:rPr>
                <w:rFonts w:eastAsia="Times New Roman" w:cs="Times New Roman"/>
                <w:color w:val="000000"/>
              </w:rPr>
              <w:t>S. Puri</w:t>
            </w:r>
          </w:p>
        </w:tc>
      </w:tr>
      <w:bookmarkEnd w:id="3"/>
      <w:tr w:rsidR="00C508EC" w14:paraId="07205306" w14:textId="77777777" w:rsidTr="00C508EC">
        <w:trPr>
          <w:trHeight w:val="587"/>
          <w:ins w:id="4" w:author="Vadim Seregin" w:date="2023-04-28T00:10:00Z"/>
        </w:trPr>
        <w:tc>
          <w:tcPr>
            <w:tcW w:w="804" w:type="dxa"/>
          </w:tcPr>
          <w:p w14:paraId="1BB3D5B4" w14:textId="301AAA28" w:rsidR="00C508EC" w:rsidRDefault="00C508EC" w:rsidP="00C508EC">
            <w:pPr>
              <w:jc w:val="both"/>
              <w:rPr>
                <w:ins w:id="5" w:author="Vadim Seregin" w:date="2023-04-28T00:10:00Z"/>
                <w:rFonts w:eastAsia="Times New Roman" w:cs="Times New Roman"/>
                <w:color w:val="000000"/>
              </w:rPr>
            </w:pPr>
            <w:ins w:id="6" w:author="Vadim Seregin" w:date="2023-04-28T00:10:00Z">
              <w:r>
                <w:rPr>
                  <w:rFonts w:eastAsia="Times New Roman" w:cs="Times New Roman"/>
                  <w:color w:val="000000"/>
                </w:rPr>
                <w:t>1.1c</w:t>
              </w:r>
            </w:ins>
          </w:p>
        </w:tc>
        <w:tc>
          <w:tcPr>
            <w:tcW w:w="6252" w:type="dxa"/>
          </w:tcPr>
          <w:p w14:paraId="5D1A205F" w14:textId="09FE974D" w:rsidR="00C508EC" w:rsidRDefault="00C508EC" w:rsidP="00C508EC">
            <w:pPr>
              <w:jc w:val="both"/>
              <w:rPr>
                <w:ins w:id="7" w:author="Vadim Seregin" w:date="2023-04-28T00:10:00Z"/>
                <w:rFonts w:eastAsia="Times New Roman" w:cs="Times New Roman"/>
                <w:color w:val="000000"/>
              </w:rPr>
            </w:pPr>
            <w:ins w:id="8" w:author="Vadim Seregin" w:date="2023-04-28T00:10:00Z">
              <w:r>
                <w:rPr>
                  <w:rFonts w:eastAsia="Times New Roman" w:cs="Times New Roman"/>
                  <w:color w:val="000000"/>
                </w:rPr>
                <w:t>Encoder only partitioning prediction</w:t>
              </w:r>
            </w:ins>
          </w:p>
        </w:tc>
        <w:tc>
          <w:tcPr>
            <w:tcW w:w="1557" w:type="dxa"/>
          </w:tcPr>
          <w:p w14:paraId="06FF257D" w14:textId="77777777" w:rsidR="00C508EC" w:rsidRDefault="00C508EC" w:rsidP="00C508EC">
            <w:pPr>
              <w:spacing w:before="0"/>
              <w:jc w:val="both"/>
              <w:rPr>
                <w:ins w:id="9" w:author="Vadim Seregin" w:date="2023-04-28T00:10:00Z"/>
                <w:rFonts w:eastAsia="Times New Roman" w:cs="Times New Roman"/>
              </w:rPr>
            </w:pPr>
            <w:ins w:id="10" w:author="Vadim Seregin" w:date="2023-04-28T00:10:00Z">
              <w:r>
                <w:rPr>
                  <w:rFonts w:eastAsia="Times New Roman" w:cs="Times New Roman"/>
                  <w:color w:val="000000"/>
                </w:rPr>
                <w:t>Canon</w:t>
              </w:r>
            </w:ins>
          </w:p>
          <w:p w14:paraId="4E58CF60" w14:textId="054DEEF3" w:rsidR="00C508EC" w:rsidRDefault="00C508EC" w:rsidP="00C508EC">
            <w:pPr>
              <w:spacing w:before="0"/>
              <w:jc w:val="both"/>
              <w:rPr>
                <w:ins w:id="11" w:author="Vadim Seregin" w:date="2023-04-28T00:10:00Z"/>
                <w:rFonts w:eastAsia="Times New Roman" w:cs="Times New Roman"/>
                <w:color w:val="000000"/>
              </w:rPr>
            </w:pPr>
            <w:ins w:id="12" w:author="Vadim Seregin" w:date="2023-04-28T00:10:00Z">
              <w:r>
                <w:rPr>
                  <w:rFonts w:eastAsia="Times New Roman" w:cs="Times New Roman"/>
                  <w:color w:val="000000"/>
                </w:rPr>
                <w:t>G. Laroche</w:t>
              </w:r>
            </w:ins>
          </w:p>
        </w:tc>
        <w:tc>
          <w:tcPr>
            <w:tcW w:w="1343" w:type="dxa"/>
          </w:tcPr>
          <w:p w14:paraId="78F1D8F4" w14:textId="77777777" w:rsidR="00C508EC" w:rsidRDefault="00C508EC" w:rsidP="00C508EC">
            <w:pPr>
              <w:spacing w:before="0"/>
              <w:jc w:val="both"/>
              <w:rPr>
                <w:ins w:id="13" w:author="Vadim Seregin" w:date="2023-04-28T00:11:00Z"/>
                <w:rFonts w:eastAsia="Times New Roman" w:cs="Times New Roman"/>
              </w:rPr>
            </w:pPr>
            <w:proofErr w:type="spellStart"/>
            <w:ins w:id="14" w:author="Vadim Seregin" w:date="2023-04-28T00:11:00Z">
              <w:r>
                <w:rPr>
                  <w:rFonts w:eastAsia="Times New Roman" w:cs="Times New Roman"/>
                </w:rPr>
                <w:t>InterDigital</w:t>
              </w:r>
              <w:proofErr w:type="spellEnd"/>
            </w:ins>
          </w:p>
          <w:p w14:paraId="4018812C" w14:textId="711CF788" w:rsidR="00C508EC" w:rsidRPr="008D3710" w:rsidRDefault="00C508EC" w:rsidP="00B328DE">
            <w:pPr>
              <w:spacing w:before="0"/>
              <w:rPr>
                <w:ins w:id="15" w:author="Vadim Seregin" w:date="2023-04-28T00:10:00Z"/>
                <w:rFonts w:eastAsia="Times New Roman" w:cs="Times New Roman"/>
                <w:color w:val="000000"/>
              </w:rPr>
            </w:pPr>
            <w:ins w:id="16" w:author="Vadim Seregin" w:date="2023-04-28T00:11:00Z">
              <w:r>
                <w:rPr>
                  <w:rFonts w:eastAsia="Times New Roman" w:cs="Times New Roman"/>
                </w:rPr>
                <w:t xml:space="preserve">F. Le </w:t>
              </w:r>
              <w:proofErr w:type="spellStart"/>
              <w:r>
                <w:rPr>
                  <w:rFonts w:eastAsia="Times New Roman" w:cs="Times New Roman"/>
                </w:rPr>
                <w:t>Léannec</w:t>
              </w:r>
            </w:ins>
            <w:proofErr w:type="spellEnd"/>
          </w:p>
        </w:tc>
      </w:tr>
      <w:tr w:rsidR="00C508EC" w14:paraId="70D1C9D7" w14:textId="77777777" w:rsidTr="00C508EC">
        <w:trPr>
          <w:trHeight w:val="587"/>
        </w:trPr>
        <w:tc>
          <w:tcPr>
            <w:tcW w:w="9956" w:type="dxa"/>
            <w:gridSpan w:val="4"/>
            <w:vMerge w:val="restart"/>
          </w:tcPr>
          <w:p w14:paraId="70D1C9D6" w14:textId="77777777" w:rsidR="00C508EC" w:rsidRDefault="00C508EC" w:rsidP="00C508EC">
            <w:pPr>
              <w:jc w:val="both"/>
              <w:rPr>
                <w:rFonts w:eastAsia="Times New Roman" w:cs="Times New Roman"/>
              </w:rPr>
            </w:pPr>
            <w:r>
              <w:rPr>
                <w:rFonts w:eastAsia="Times New Roman" w:cs="Times New Roman"/>
                <w:b/>
              </w:rPr>
              <w:t>2 Intra prediction</w:t>
            </w:r>
          </w:p>
        </w:tc>
      </w:tr>
      <w:tr w:rsidR="00C508EC" w14:paraId="70D1C9DD" w14:textId="77777777" w:rsidTr="00C508EC">
        <w:trPr>
          <w:trHeight w:val="587"/>
        </w:trPr>
        <w:tc>
          <w:tcPr>
            <w:tcW w:w="804" w:type="dxa"/>
          </w:tcPr>
          <w:p w14:paraId="70D1C9D8" w14:textId="77777777" w:rsidR="00C508EC" w:rsidRDefault="00C508EC" w:rsidP="00C508EC">
            <w:pPr>
              <w:jc w:val="both"/>
              <w:rPr>
                <w:rFonts w:eastAsia="Times New Roman" w:cs="Times New Roman"/>
              </w:rPr>
            </w:pPr>
            <w:r>
              <w:rPr>
                <w:rFonts w:eastAsia="Times New Roman" w:cs="Times New Roman"/>
              </w:rPr>
              <w:t>2.1a</w:t>
            </w:r>
          </w:p>
        </w:tc>
        <w:tc>
          <w:tcPr>
            <w:tcW w:w="6252" w:type="dxa"/>
          </w:tcPr>
          <w:p w14:paraId="70D1C9D9" w14:textId="77777777" w:rsidR="00C508EC" w:rsidRDefault="00C508EC" w:rsidP="00C508EC">
            <w:pPr>
              <w:jc w:val="both"/>
              <w:rPr>
                <w:rFonts w:eastAsia="Times New Roman" w:cs="Times New Roman"/>
              </w:rPr>
            </w:pPr>
            <w:r>
              <w:rPr>
                <w:rFonts w:eastAsia="Times New Roman" w:cs="Times New Roman"/>
              </w:rPr>
              <w:t>Block vector guided CCCM with IBC BV</w:t>
            </w:r>
          </w:p>
        </w:tc>
        <w:tc>
          <w:tcPr>
            <w:tcW w:w="1557" w:type="dxa"/>
          </w:tcPr>
          <w:p w14:paraId="70D1C9DA"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rPr>
              <w:t>Nokia</w:t>
            </w:r>
          </w:p>
          <w:p w14:paraId="70D1C9DB"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eastAsia="Times New Roman" w:cs="Times New Roman"/>
              </w:rPr>
            </w:pPr>
            <w:r>
              <w:rPr>
                <w:rFonts w:eastAsia="Times New Roman" w:cs="Times New Roman"/>
              </w:rPr>
              <w:t>R. Youvalari</w:t>
            </w:r>
          </w:p>
        </w:tc>
        <w:tc>
          <w:tcPr>
            <w:tcW w:w="1343" w:type="dxa"/>
          </w:tcPr>
          <w:p w14:paraId="70D1C9DC" w14:textId="77777777" w:rsidR="00C508EC" w:rsidRDefault="00C508EC" w:rsidP="00C508EC">
            <w:pPr>
              <w:spacing w:before="0"/>
              <w:jc w:val="both"/>
              <w:rPr>
                <w:rFonts w:eastAsia="Times New Roman" w:cs="Times New Roman"/>
              </w:rPr>
            </w:pPr>
          </w:p>
        </w:tc>
      </w:tr>
      <w:tr w:rsidR="00C508EC" w14:paraId="70D1C9E3" w14:textId="77777777" w:rsidTr="00C508EC">
        <w:trPr>
          <w:trHeight w:val="400"/>
        </w:trPr>
        <w:tc>
          <w:tcPr>
            <w:tcW w:w="804" w:type="dxa"/>
          </w:tcPr>
          <w:p w14:paraId="70D1C9DE" w14:textId="77777777" w:rsidR="00C508EC" w:rsidRDefault="00C508EC" w:rsidP="00C508EC">
            <w:pPr>
              <w:jc w:val="both"/>
              <w:rPr>
                <w:rFonts w:eastAsia="Times New Roman" w:cs="Times New Roman"/>
              </w:rPr>
            </w:pPr>
            <w:r>
              <w:rPr>
                <w:rFonts w:eastAsia="Times New Roman" w:cs="Times New Roman"/>
              </w:rPr>
              <w:t>2.1b</w:t>
            </w:r>
          </w:p>
        </w:tc>
        <w:tc>
          <w:tcPr>
            <w:tcW w:w="6252" w:type="dxa"/>
          </w:tcPr>
          <w:p w14:paraId="70D1C9DF" w14:textId="77777777" w:rsidR="00C508EC" w:rsidRDefault="00C508EC" w:rsidP="00C508EC">
            <w:pPr>
              <w:jc w:val="both"/>
              <w:rPr>
                <w:rFonts w:eastAsia="Times New Roman" w:cs="Times New Roman"/>
              </w:rPr>
            </w:pPr>
            <w:r>
              <w:rPr>
                <w:rFonts w:eastAsia="Times New Roman" w:cs="Times New Roman"/>
              </w:rPr>
              <w:t xml:space="preserve">Block vector guided CCCM with IBC and </w:t>
            </w:r>
            <w:proofErr w:type="spellStart"/>
            <w:r>
              <w:rPr>
                <w:rFonts w:eastAsia="Times New Roman" w:cs="Times New Roman"/>
              </w:rPr>
              <w:t>IntraTMP</w:t>
            </w:r>
            <w:proofErr w:type="spellEnd"/>
            <w:r>
              <w:rPr>
                <w:rFonts w:eastAsia="Times New Roman" w:cs="Times New Roman"/>
              </w:rPr>
              <w:t xml:space="preserve"> BV</w:t>
            </w:r>
          </w:p>
        </w:tc>
        <w:tc>
          <w:tcPr>
            <w:tcW w:w="1557" w:type="dxa"/>
          </w:tcPr>
          <w:p w14:paraId="70D1C9E0" w14:textId="77777777" w:rsidR="00C508EC" w:rsidRDefault="00C508EC" w:rsidP="00C508EC">
            <w:pPr>
              <w:spacing w:before="0"/>
              <w:jc w:val="both"/>
              <w:rPr>
                <w:rFonts w:eastAsia="Times New Roman" w:cs="Times New Roman"/>
              </w:rPr>
            </w:pPr>
            <w:r>
              <w:rPr>
                <w:rFonts w:eastAsia="Times New Roman" w:cs="Times New Roman"/>
              </w:rPr>
              <w:t>Nokia</w:t>
            </w:r>
          </w:p>
          <w:p w14:paraId="70D1C9E1" w14:textId="77777777" w:rsidR="00C508EC" w:rsidRDefault="00C508EC" w:rsidP="00C508EC">
            <w:pPr>
              <w:contextualSpacing/>
              <w:jc w:val="both"/>
              <w:rPr>
                <w:rFonts w:eastAsia="Times New Roman" w:cs="Times New Roman"/>
              </w:rPr>
            </w:pPr>
            <w:r>
              <w:rPr>
                <w:rFonts w:eastAsia="Times New Roman" w:cs="Times New Roman"/>
              </w:rPr>
              <w:t>R. Youvalari</w:t>
            </w:r>
          </w:p>
        </w:tc>
        <w:tc>
          <w:tcPr>
            <w:tcW w:w="1343" w:type="dxa"/>
          </w:tcPr>
          <w:p w14:paraId="70D1C9E2" w14:textId="77777777" w:rsidR="00C508EC" w:rsidRDefault="00C508EC" w:rsidP="00C508EC">
            <w:pPr>
              <w:spacing w:before="0"/>
              <w:jc w:val="both"/>
              <w:rPr>
                <w:rFonts w:eastAsia="Times New Roman" w:cs="Times New Roman"/>
              </w:rPr>
            </w:pPr>
          </w:p>
        </w:tc>
      </w:tr>
      <w:tr w:rsidR="00C508EC" w14:paraId="70D1C9E8" w14:textId="77777777" w:rsidTr="00C508EC">
        <w:trPr>
          <w:trHeight w:val="400"/>
        </w:trPr>
        <w:tc>
          <w:tcPr>
            <w:tcW w:w="804" w:type="dxa"/>
          </w:tcPr>
          <w:p w14:paraId="70D1C9E4" w14:textId="77777777" w:rsidR="00C508EC" w:rsidRDefault="00C508EC" w:rsidP="00C508EC">
            <w:pPr>
              <w:jc w:val="both"/>
              <w:rPr>
                <w:rFonts w:eastAsia="Times New Roman" w:cs="Times New Roman"/>
              </w:rPr>
            </w:pPr>
            <w:r>
              <w:rPr>
                <w:rFonts w:eastAsia="Times New Roman" w:cs="Times New Roman"/>
              </w:rPr>
              <w:t>2.2a</w:t>
            </w:r>
          </w:p>
        </w:tc>
        <w:tc>
          <w:tcPr>
            <w:tcW w:w="6252" w:type="dxa"/>
          </w:tcPr>
          <w:p w14:paraId="70D1C9E5" w14:textId="77777777" w:rsidR="00C508EC" w:rsidRDefault="00C508EC" w:rsidP="00C508EC">
            <w:pPr>
              <w:jc w:val="both"/>
              <w:rPr>
                <w:rFonts w:eastAsia="Times New Roman" w:cs="Times New Roman"/>
              </w:rPr>
            </w:pPr>
            <w:r>
              <w:rPr>
                <w:rFonts w:eastAsia="Times New Roman" w:cs="Times New Roman"/>
              </w:rPr>
              <w:t>Extended IBC-GPM with two IBC predictions</w:t>
            </w:r>
          </w:p>
        </w:tc>
        <w:tc>
          <w:tcPr>
            <w:tcW w:w="1557" w:type="dxa"/>
          </w:tcPr>
          <w:p w14:paraId="70D1C9E6" w14:textId="77777777" w:rsidR="00C508EC" w:rsidRDefault="00C508EC" w:rsidP="00C508EC">
            <w:pPr>
              <w:spacing w:before="0"/>
              <w:jc w:val="both"/>
              <w:rPr>
                <w:rFonts w:eastAsia="Times New Roman" w:cs="Times New Roman"/>
              </w:rPr>
            </w:pPr>
            <w:r>
              <w:rPr>
                <w:rFonts w:eastAsia="Times New Roman" w:cs="Times New Roman"/>
              </w:rPr>
              <w:t>Kwai</w:t>
            </w:r>
            <w:r>
              <w:rPr>
                <w:rFonts w:eastAsia="Times New Roman" w:cs="Times New Roman"/>
              </w:rPr>
              <w:br/>
              <w:t>C. Ma</w:t>
            </w:r>
          </w:p>
        </w:tc>
        <w:tc>
          <w:tcPr>
            <w:tcW w:w="1343" w:type="dxa"/>
          </w:tcPr>
          <w:p w14:paraId="70D1C9E7" w14:textId="77777777" w:rsidR="00C508EC" w:rsidRDefault="00C508EC" w:rsidP="00C508EC">
            <w:pPr>
              <w:spacing w:before="0"/>
              <w:jc w:val="both"/>
              <w:rPr>
                <w:rFonts w:eastAsia="Times New Roman" w:cs="Times New Roman"/>
              </w:rPr>
            </w:pPr>
          </w:p>
        </w:tc>
      </w:tr>
      <w:tr w:rsidR="00C508EC" w14:paraId="70D1C9ED" w14:textId="77777777" w:rsidTr="00C508EC">
        <w:trPr>
          <w:trHeight w:val="400"/>
        </w:trPr>
        <w:tc>
          <w:tcPr>
            <w:tcW w:w="804" w:type="dxa"/>
          </w:tcPr>
          <w:p w14:paraId="70D1C9E9" w14:textId="77777777" w:rsidR="00C508EC" w:rsidRDefault="00C508EC" w:rsidP="00C508EC">
            <w:pPr>
              <w:jc w:val="both"/>
              <w:rPr>
                <w:rFonts w:eastAsia="Times New Roman" w:cs="Times New Roman"/>
              </w:rPr>
            </w:pPr>
            <w:r>
              <w:rPr>
                <w:rFonts w:eastAsia="Times New Roman" w:cs="Times New Roman"/>
              </w:rPr>
              <w:t>2.2b</w:t>
            </w:r>
          </w:p>
        </w:tc>
        <w:tc>
          <w:tcPr>
            <w:tcW w:w="6252" w:type="dxa"/>
          </w:tcPr>
          <w:p w14:paraId="70D1C9EA" w14:textId="77777777" w:rsidR="00C508EC" w:rsidRDefault="00C508EC" w:rsidP="00C508EC">
            <w:pPr>
              <w:jc w:val="both"/>
              <w:rPr>
                <w:rFonts w:eastAsia="Times New Roman" w:cs="Times New Roman"/>
              </w:rPr>
            </w:pPr>
            <w:r>
              <w:rPr>
                <w:rFonts w:eastAsia="Times New Roman" w:cs="Times New Roman"/>
              </w:rPr>
              <w:t>Bi-predictive IBC-GPM</w:t>
            </w:r>
          </w:p>
        </w:tc>
        <w:tc>
          <w:tcPr>
            <w:tcW w:w="1557" w:type="dxa"/>
          </w:tcPr>
          <w:p w14:paraId="70D1C9EB" w14:textId="77777777" w:rsidR="00C508EC" w:rsidRDefault="00C508EC" w:rsidP="00C508EC">
            <w:pPr>
              <w:spacing w:before="0"/>
              <w:jc w:val="both"/>
              <w:rPr>
                <w:rFonts w:eastAsia="Times New Roman" w:cs="Times New Roman"/>
              </w:rPr>
            </w:pPr>
            <w:r>
              <w:rPr>
                <w:rFonts w:eastAsia="Times New Roman" w:cs="Times New Roman"/>
              </w:rPr>
              <w:t>KDDI</w:t>
            </w:r>
            <w:r>
              <w:rPr>
                <w:rFonts w:eastAsia="Times New Roman" w:cs="Times New Roman"/>
              </w:rPr>
              <w:br/>
              <w:t>Y. Kidani</w:t>
            </w:r>
          </w:p>
        </w:tc>
        <w:tc>
          <w:tcPr>
            <w:tcW w:w="1343" w:type="dxa"/>
          </w:tcPr>
          <w:p w14:paraId="70D1C9EC" w14:textId="77777777" w:rsidR="00C508EC" w:rsidRDefault="00C508EC" w:rsidP="00C508EC">
            <w:pPr>
              <w:spacing w:before="0"/>
              <w:jc w:val="both"/>
              <w:rPr>
                <w:rFonts w:eastAsia="Times New Roman" w:cs="Times New Roman"/>
              </w:rPr>
            </w:pPr>
          </w:p>
        </w:tc>
      </w:tr>
      <w:tr w:rsidR="00C508EC" w:rsidRPr="00A77C23" w14:paraId="70D1C9F3" w14:textId="77777777" w:rsidTr="00C508EC">
        <w:trPr>
          <w:trHeight w:val="400"/>
        </w:trPr>
        <w:tc>
          <w:tcPr>
            <w:tcW w:w="804" w:type="dxa"/>
            <w:vMerge w:val="restart"/>
          </w:tcPr>
          <w:p w14:paraId="70D1C9EE" w14:textId="77777777" w:rsidR="00C508EC" w:rsidRDefault="00C508EC" w:rsidP="00C508EC">
            <w:pPr>
              <w:jc w:val="both"/>
              <w:rPr>
                <w:rFonts w:eastAsia="Times New Roman" w:cs="Times New Roman"/>
              </w:rPr>
            </w:pPr>
            <w:r>
              <w:rPr>
                <w:rFonts w:eastAsia="Times New Roman" w:cs="Times New Roman"/>
              </w:rPr>
              <w:t>2.2c</w:t>
            </w:r>
          </w:p>
        </w:tc>
        <w:tc>
          <w:tcPr>
            <w:tcW w:w="6252" w:type="dxa"/>
            <w:vMerge w:val="restart"/>
          </w:tcPr>
          <w:p w14:paraId="70D1C9EF" w14:textId="77777777" w:rsidR="00C508EC" w:rsidRDefault="00C508EC" w:rsidP="00C508EC">
            <w:pPr>
              <w:jc w:val="both"/>
              <w:rPr>
                <w:rFonts w:eastAsia="Times New Roman" w:cs="Times New Roman"/>
              </w:rPr>
            </w:pPr>
            <w:r>
              <w:rPr>
                <w:rFonts w:eastAsia="Times New Roman" w:cs="Times New Roman"/>
              </w:rPr>
              <w:t>Test 2.2a + Test 2.2b</w:t>
            </w:r>
          </w:p>
        </w:tc>
        <w:tc>
          <w:tcPr>
            <w:tcW w:w="1557" w:type="dxa"/>
            <w:vMerge w:val="restart"/>
          </w:tcPr>
          <w:p w14:paraId="70D1C9F0" w14:textId="77777777" w:rsidR="00C508EC" w:rsidRPr="00B328DE" w:rsidRDefault="00C508EC" w:rsidP="00C508EC">
            <w:pPr>
              <w:spacing w:before="0"/>
              <w:jc w:val="both"/>
              <w:rPr>
                <w:rFonts w:eastAsia="Times New Roman" w:cs="Times New Roman"/>
              </w:rPr>
            </w:pPr>
            <w:r w:rsidRPr="00B328DE">
              <w:rPr>
                <w:rFonts w:eastAsia="Times New Roman" w:cs="Times New Roman"/>
              </w:rPr>
              <w:t>Kwai</w:t>
            </w:r>
            <w:r w:rsidRPr="00B328DE">
              <w:rPr>
                <w:rFonts w:eastAsia="Times New Roman" w:cs="Times New Roman"/>
              </w:rPr>
              <w:br/>
              <w:t>C. Ma</w:t>
            </w:r>
          </w:p>
          <w:p w14:paraId="70D1C9F1" w14:textId="77777777" w:rsidR="00C508EC" w:rsidRPr="00B328DE" w:rsidRDefault="00C508EC" w:rsidP="00C508EC">
            <w:pPr>
              <w:jc w:val="both"/>
              <w:rPr>
                <w:rFonts w:eastAsia="Times New Roman" w:cs="Times New Roman"/>
              </w:rPr>
            </w:pPr>
            <w:r w:rsidRPr="00B328DE">
              <w:rPr>
                <w:rFonts w:eastAsia="Times New Roman" w:cs="Times New Roman"/>
              </w:rPr>
              <w:t>KDDI</w:t>
            </w:r>
            <w:r w:rsidRPr="00B328DE">
              <w:rPr>
                <w:rFonts w:eastAsia="Times New Roman" w:cs="Times New Roman"/>
              </w:rPr>
              <w:br/>
              <w:t>Y. Kidani</w:t>
            </w:r>
          </w:p>
        </w:tc>
        <w:tc>
          <w:tcPr>
            <w:tcW w:w="1343" w:type="dxa"/>
            <w:vMerge w:val="restart"/>
          </w:tcPr>
          <w:p w14:paraId="70D1C9F2" w14:textId="77777777" w:rsidR="00C508EC" w:rsidRPr="00B328DE" w:rsidRDefault="00C508EC" w:rsidP="00C508EC">
            <w:pPr>
              <w:spacing w:before="0"/>
              <w:jc w:val="both"/>
              <w:rPr>
                <w:rFonts w:eastAsia="Times New Roman" w:cs="Times New Roman"/>
              </w:rPr>
            </w:pPr>
          </w:p>
        </w:tc>
      </w:tr>
      <w:tr w:rsidR="00C508EC" w14:paraId="70D1C9F8" w14:textId="77777777" w:rsidTr="00C508EC">
        <w:trPr>
          <w:trHeight w:val="400"/>
        </w:trPr>
        <w:tc>
          <w:tcPr>
            <w:tcW w:w="804" w:type="dxa"/>
          </w:tcPr>
          <w:p w14:paraId="70D1C9F4" w14:textId="77777777" w:rsidR="00C508EC" w:rsidRDefault="00C508EC" w:rsidP="00C508EC">
            <w:pPr>
              <w:jc w:val="both"/>
              <w:rPr>
                <w:rFonts w:eastAsia="Times New Roman" w:cs="Times New Roman"/>
              </w:rPr>
            </w:pPr>
            <w:r>
              <w:rPr>
                <w:rFonts w:eastAsia="Times New Roman" w:cs="Times New Roman"/>
              </w:rPr>
              <w:t>2.3a</w:t>
            </w:r>
          </w:p>
        </w:tc>
        <w:tc>
          <w:tcPr>
            <w:tcW w:w="6252" w:type="dxa"/>
          </w:tcPr>
          <w:p w14:paraId="70D1C9F5" w14:textId="77777777" w:rsidR="00C508EC" w:rsidRDefault="00C508EC" w:rsidP="00C508EC">
            <w:pPr>
              <w:jc w:val="both"/>
              <w:rPr>
                <w:rFonts w:eastAsia="Times New Roman" w:cs="Times New Roman"/>
              </w:rPr>
            </w:pPr>
            <w:r>
              <w:rPr>
                <w:rFonts w:eastAsia="Times New Roman" w:cs="Times New Roman"/>
              </w:rPr>
              <w:t>IBC BVP-merge</w:t>
            </w:r>
          </w:p>
        </w:tc>
        <w:tc>
          <w:tcPr>
            <w:tcW w:w="1557" w:type="dxa"/>
          </w:tcPr>
          <w:p w14:paraId="70D1C9F6" w14:textId="77777777" w:rsidR="00C508EC" w:rsidRDefault="00C508EC" w:rsidP="00C508EC">
            <w:pPr>
              <w:spacing w:before="0"/>
              <w:jc w:val="both"/>
              <w:rPr>
                <w:rFonts w:eastAsia="Times New Roman" w:cs="Times New Roman"/>
              </w:rPr>
            </w:pPr>
            <w:r>
              <w:rPr>
                <w:rFonts w:eastAsia="Times New Roman" w:cs="Times New Roman"/>
              </w:rPr>
              <w:t>KDDI</w:t>
            </w:r>
            <w:r>
              <w:rPr>
                <w:rFonts w:eastAsia="Times New Roman" w:cs="Times New Roman"/>
              </w:rPr>
              <w:br/>
              <w:t>Y. Kidani</w:t>
            </w:r>
          </w:p>
        </w:tc>
        <w:tc>
          <w:tcPr>
            <w:tcW w:w="1343" w:type="dxa"/>
          </w:tcPr>
          <w:p w14:paraId="70D1C9F7" w14:textId="77777777" w:rsidR="00C508EC" w:rsidRDefault="00C508EC" w:rsidP="00C508EC">
            <w:pPr>
              <w:spacing w:before="0"/>
              <w:jc w:val="both"/>
              <w:rPr>
                <w:rFonts w:eastAsia="Times New Roman" w:cs="Times New Roman"/>
              </w:rPr>
            </w:pPr>
          </w:p>
        </w:tc>
      </w:tr>
      <w:tr w:rsidR="00C508EC" w14:paraId="70D1C9FD" w14:textId="77777777" w:rsidTr="00C508EC">
        <w:trPr>
          <w:trHeight w:val="333"/>
        </w:trPr>
        <w:tc>
          <w:tcPr>
            <w:tcW w:w="804" w:type="dxa"/>
          </w:tcPr>
          <w:p w14:paraId="70D1C9F9" w14:textId="77777777" w:rsidR="00C508EC" w:rsidRDefault="00C508EC" w:rsidP="00C508EC">
            <w:pPr>
              <w:jc w:val="both"/>
              <w:rPr>
                <w:rFonts w:eastAsia="Times New Roman" w:cs="Times New Roman"/>
              </w:rPr>
            </w:pPr>
            <w:r>
              <w:rPr>
                <w:rFonts w:eastAsia="Times New Roman" w:cs="Times New Roman"/>
              </w:rPr>
              <w:t>2.3b</w:t>
            </w:r>
          </w:p>
        </w:tc>
        <w:tc>
          <w:tcPr>
            <w:tcW w:w="6252" w:type="dxa"/>
          </w:tcPr>
          <w:p w14:paraId="70D1C9FA" w14:textId="77777777" w:rsidR="00C508EC" w:rsidRDefault="00C508EC" w:rsidP="00C508EC">
            <w:pPr>
              <w:jc w:val="both"/>
              <w:rPr>
                <w:rFonts w:eastAsia="Times New Roman" w:cs="Times New Roman"/>
              </w:rPr>
            </w:pPr>
            <w:r>
              <w:rPr>
                <w:rFonts w:eastAsia="Times New Roman" w:cs="Times New Roman"/>
              </w:rPr>
              <w:t>Test 2.3a + bi-predictive IBC merge without IBC-GPM</w:t>
            </w:r>
          </w:p>
        </w:tc>
        <w:tc>
          <w:tcPr>
            <w:tcW w:w="1557" w:type="dxa"/>
          </w:tcPr>
          <w:p w14:paraId="70D1C9FB" w14:textId="77777777" w:rsidR="00C508EC" w:rsidRDefault="00C508EC" w:rsidP="00C508EC">
            <w:pPr>
              <w:spacing w:before="0"/>
              <w:jc w:val="both"/>
              <w:rPr>
                <w:rFonts w:eastAsia="Times New Roman" w:cs="Times New Roman"/>
              </w:rPr>
            </w:pPr>
            <w:r>
              <w:rPr>
                <w:rFonts w:eastAsia="Times New Roman" w:cs="Times New Roman"/>
              </w:rPr>
              <w:t>KDDI</w:t>
            </w:r>
            <w:r>
              <w:rPr>
                <w:rFonts w:eastAsia="Times New Roman" w:cs="Times New Roman"/>
              </w:rPr>
              <w:br/>
              <w:t>Y. Kidani</w:t>
            </w:r>
          </w:p>
        </w:tc>
        <w:tc>
          <w:tcPr>
            <w:tcW w:w="1343" w:type="dxa"/>
          </w:tcPr>
          <w:p w14:paraId="70D1C9FC" w14:textId="77777777" w:rsidR="00C508EC" w:rsidRDefault="00C508EC" w:rsidP="00C508EC">
            <w:pPr>
              <w:spacing w:before="0"/>
              <w:jc w:val="both"/>
              <w:rPr>
                <w:rFonts w:eastAsia="Times New Roman" w:cs="Times New Roman"/>
              </w:rPr>
            </w:pPr>
          </w:p>
        </w:tc>
      </w:tr>
      <w:tr w:rsidR="00C508EC" w:rsidRPr="00A77C23" w14:paraId="70D1CA03" w14:textId="77777777" w:rsidTr="00C508EC">
        <w:trPr>
          <w:trHeight w:val="400"/>
        </w:trPr>
        <w:tc>
          <w:tcPr>
            <w:tcW w:w="804" w:type="dxa"/>
          </w:tcPr>
          <w:p w14:paraId="70D1C9FE" w14:textId="77777777" w:rsidR="00C508EC" w:rsidRDefault="00C508EC" w:rsidP="00C508EC">
            <w:pPr>
              <w:jc w:val="both"/>
              <w:rPr>
                <w:rFonts w:eastAsia="Times New Roman" w:cs="Times New Roman"/>
              </w:rPr>
            </w:pPr>
            <w:r>
              <w:rPr>
                <w:rFonts w:eastAsia="Times New Roman" w:cs="Times New Roman"/>
              </w:rPr>
              <w:t>2.3c</w:t>
            </w:r>
          </w:p>
        </w:tc>
        <w:tc>
          <w:tcPr>
            <w:tcW w:w="6252" w:type="dxa"/>
          </w:tcPr>
          <w:p w14:paraId="70D1C9FF" w14:textId="77777777" w:rsidR="00C508EC" w:rsidRDefault="00C508EC" w:rsidP="00C508EC">
            <w:pPr>
              <w:jc w:val="both"/>
              <w:rPr>
                <w:rFonts w:eastAsia="Times New Roman" w:cs="Times New Roman"/>
              </w:rPr>
            </w:pPr>
            <w:r>
              <w:rPr>
                <w:rFonts w:eastAsia="Times New Roman" w:cs="Times New Roman"/>
              </w:rPr>
              <w:t>Test 2.3b + Test 2.2c (IBC-GPM)</w:t>
            </w:r>
          </w:p>
        </w:tc>
        <w:tc>
          <w:tcPr>
            <w:tcW w:w="1557" w:type="dxa"/>
          </w:tcPr>
          <w:p w14:paraId="70D1CA00" w14:textId="77777777" w:rsidR="00C508EC" w:rsidRPr="00B328DE" w:rsidRDefault="00C508EC" w:rsidP="00C508EC">
            <w:pPr>
              <w:spacing w:before="0"/>
              <w:jc w:val="both"/>
              <w:rPr>
                <w:rFonts w:eastAsia="Times New Roman" w:cs="Times New Roman"/>
              </w:rPr>
            </w:pPr>
            <w:r w:rsidRPr="00B328DE">
              <w:rPr>
                <w:rFonts w:eastAsia="Times New Roman" w:cs="Times New Roman"/>
              </w:rPr>
              <w:t>KDDI</w:t>
            </w:r>
            <w:r w:rsidRPr="00B328DE">
              <w:rPr>
                <w:rFonts w:eastAsia="Times New Roman" w:cs="Times New Roman"/>
              </w:rPr>
              <w:br/>
              <w:t>Y. Kidani</w:t>
            </w:r>
          </w:p>
          <w:p w14:paraId="70D1CA01" w14:textId="77777777" w:rsidR="00C508EC" w:rsidRPr="00B328DE" w:rsidRDefault="00C508EC" w:rsidP="00C508EC">
            <w:pPr>
              <w:jc w:val="both"/>
              <w:rPr>
                <w:rFonts w:eastAsia="Times New Roman" w:cs="Times New Roman"/>
              </w:rPr>
            </w:pPr>
            <w:r w:rsidRPr="00B328DE">
              <w:rPr>
                <w:rFonts w:eastAsia="Times New Roman" w:cs="Times New Roman"/>
              </w:rPr>
              <w:t>Kwai</w:t>
            </w:r>
            <w:r w:rsidRPr="00B328DE">
              <w:rPr>
                <w:rFonts w:eastAsia="Times New Roman" w:cs="Times New Roman"/>
              </w:rPr>
              <w:br/>
              <w:t>C. Ma</w:t>
            </w:r>
          </w:p>
        </w:tc>
        <w:tc>
          <w:tcPr>
            <w:tcW w:w="1343" w:type="dxa"/>
          </w:tcPr>
          <w:p w14:paraId="70D1CA02" w14:textId="77777777" w:rsidR="00C508EC" w:rsidRPr="00B328DE" w:rsidRDefault="00C508EC" w:rsidP="00C508EC">
            <w:pPr>
              <w:spacing w:before="0"/>
              <w:jc w:val="both"/>
              <w:rPr>
                <w:rFonts w:eastAsia="Times New Roman" w:cs="Times New Roman"/>
              </w:rPr>
            </w:pPr>
          </w:p>
        </w:tc>
      </w:tr>
      <w:tr w:rsidR="00C508EC" w14:paraId="70D1CA0A" w14:textId="77777777" w:rsidTr="00C508EC">
        <w:trPr>
          <w:trHeight w:val="400"/>
        </w:trPr>
        <w:tc>
          <w:tcPr>
            <w:tcW w:w="804" w:type="dxa"/>
            <w:vMerge w:val="restart"/>
          </w:tcPr>
          <w:p w14:paraId="70D1CA04" w14:textId="77777777" w:rsidR="00C508EC" w:rsidRDefault="00C508EC" w:rsidP="00C508EC">
            <w:pPr>
              <w:jc w:val="both"/>
              <w:rPr>
                <w:rFonts w:eastAsia="Times New Roman" w:cs="Times New Roman"/>
              </w:rPr>
            </w:pPr>
            <w:r>
              <w:rPr>
                <w:rFonts w:eastAsia="Times New Roman" w:cs="Times New Roman"/>
              </w:rPr>
              <w:t>2.4a</w:t>
            </w:r>
          </w:p>
        </w:tc>
        <w:tc>
          <w:tcPr>
            <w:tcW w:w="6252" w:type="dxa"/>
            <w:vMerge w:val="restart"/>
          </w:tcPr>
          <w:p w14:paraId="70D1CA05" w14:textId="77777777" w:rsidR="00C508EC" w:rsidRDefault="00C508EC" w:rsidP="00C508EC">
            <w:pPr>
              <w:jc w:val="both"/>
              <w:rPr>
                <w:rFonts w:eastAsia="Times New Roman" w:cs="Times New Roman"/>
              </w:rPr>
            </w:pPr>
            <w:r>
              <w:rPr>
                <w:rFonts w:eastAsia="Times New Roman" w:cs="Times New Roman"/>
              </w:rPr>
              <w:t>IBC MBVD for camera captured content</w:t>
            </w:r>
          </w:p>
        </w:tc>
        <w:tc>
          <w:tcPr>
            <w:tcW w:w="1557" w:type="dxa"/>
            <w:vMerge w:val="restart"/>
          </w:tcPr>
          <w:p w14:paraId="70D1CA06" w14:textId="77777777" w:rsidR="00C508EC" w:rsidRDefault="00C508EC" w:rsidP="00C508EC">
            <w:pPr>
              <w:spacing w:before="0"/>
              <w:jc w:val="both"/>
              <w:rPr>
                <w:rFonts w:eastAsia="Times New Roman" w:cs="Times New Roman"/>
              </w:rPr>
            </w:pPr>
            <w:r>
              <w:rPr>
                <w:rFonts w:eastAsia="Times New Roman" w:cs="Times New Roman"/>
              </w:rPr>
              <w:t>Qualcomm</w:t>
            </w:r>
          </w:p>
          <w:p w14:paraId="70D1CA07" w14:textId="77777777" w:rsidR="00C508EC" w:rsidRDefault="00C508EC" w:rsidP="00C508EC">
            <w:pPr>
              <w:contextualSpacing/>
              <w:jc w:val="both"/>
              <w:rPr>
                <w:rFonts w:eastAsia="Times New Roman" w:cs="Times New Roman"/>
              </w:rPr>
            </w:pPr>
            <w:r>
              <w:rPr>
                <w:rFonts w:eastAsia="Times New Roman" w:cs="Times New Roman"/>
              </w:rPr>
              <w:t>Z. Zhang</w:t>
            </w:r>
          </w:p>
        </w:tc>
        <w:tc>
          <w:tcPr>
            <w:tcW w:w="1343" w:type="dxa"/>
            <w:vMerge w:val="restart"/>
          </w:tcPr>
          <w:p w14:paraId="70D1CA08" w14:textId="77777777" w:rsidR="00C508EC" w:rsidRDefault="00C508EC" w:rsidP="00C508EC">
            <w:pPr>
              <w:spacing w:before="0"/>
              <w:jc w:val="both"/>
              <w:rPr>
                <w:rFonts w:eastAsia="Times New Roman" w:cs="Times New Roman"/>
              </w:rPr>
            </w:pPr>
            <w:proofErr w:type="spellStart"/>
            <w:r>
              <w:rPr>
                <w:rFonts w:eastAsia="Times New Roman" w:cs="Times New Roman"/>
              </w:rPr>
              <w:t>Ofinno</w:t>
            </w:r>
            <w:proofErr w:type="spellEnd"/>
          </w:p>
          <w:p w14:paraId="70D1CA09" w14:textId="77777777" w:rsidR="00C508EC" w:rsidRDefault="00C508EC" w:rsidP="00C508EC">
            <w:pPr>
              <w:spacing w:before="0"/>
              <w:jc w:val="both"/>
              <w:rPr>
                <w:rFonts w:eastAsia="Times New Roman" w:cs="Times New Roman"/>
              </w:rPr>
            </w:pPr>
            <w:r>
              <w:rPr>
                <w:rFonts w:eastAsia="Times New Roman" w:cs="Times New Roman"/>
              </w:rPr>
              <w:t>D. Ruiz Coll</w:t>
            </w:r>
          </w:p>
        </w:tc>
      </w:tr>
      <w:tr w:rsidR="00C508EC" w14:paraId="70D1CA12" w14:textId="77777777" w:rsidTr="00C508EC">
        <w:trPr>
          <w:trHeight w:val="400"/>
        </w:trPr>
        <w:tc>
          <w:tcPr>
            <w:tcW w:w="804" w:type="dxa"/>
            <w:vMerge w:val="restart"/>
          </w:tcPr>
          <w:p w14:paraId="70D1CA0B" w14:textId="77777777" w:rsidR="00C508EC" w:rsidRDefault="00C508EC" w:rsidP="00C508EC">
            <w:pPr>
              <w:jc w:val="both"/>
              <w:rPr>
                <w:rFonts w:eastAsia="Times New Roman" w:cs="Times New Roman"/>
              </w:rPr>
            </w:pPr>
            <w:r>
              <w:rPr>
                <w:rFonts w:eastAsia="Times New Roman" w:cs="Times New Roman"/>
              </w:rPr>
              <w:t>2.4b</w:t>
            </w:r>
          </w:p>
        </w:tc>
        <w:tc>
          <w:tcPr>
            <w:tcW w:w="6252" w:type="dxa"/>
            <w:vMerge w:val="restart"/>
          </w:tcPr>
          <w:p w14:paraId="70D1CA0C" w14:textId="77777777" w:rsidR="00C508EC" w:rsidRDefault="00C508EC" w:rsidP="00C508EC">
            <w:pPr>
              <w:jc w:val="both"/>
              <w:rPr>
                <w:rFonts w:eastAsia="Times New Roman" w:cs="Times New Roman"/>
              </w:rPr>
            </w:pPr>
            <w:r>
              <w:rPr>
                <w:rFonts w:eastAsia="Times New Roman" w:cs="Times New Roman"/>
              </w:rPr>
              <w:t>Test 2.4a + Test 2.3a</w:t>
            </w:r>
          </w:p>
        </w:tc>
        <w:tc>
          <w:tcPr>
            <w:tcW w:w="1557" w:type="dxa"/>
            <w:vMerge w:val="restart"/>
          </w:tcPr>
          <w:p w14:paraId="70D1CA0D" w14:textId="77777777" w:rsidR="00C508EC" w:rsidRDefault="00C508EC" w:rsidP="00C508EC">
            <w:pPr>
              <w:spacing w:before="0"/>
              <w:jc w:val="both"/>
              <w:rPr>
                <w:rFonts w:eastAsia="Times New Roman" w:cs="Times New Roman"/>
              </w:rPr>
            </w:pPr>
            <w:r>
              <w:rPr>
                <w:rFonts w:eastAsia="Times New Roman" w:cs="Times New Roman"/>
              </w:rPr>
              <w:t>Qualcomm</w:t>
            </w:r>
          </w:p>
          <w:p w14:paraId="70D1CA0E" w14:textId="77777777" w:rsidR="00C508EC" w:rsidRDefault="00C508EC" w:rsidP="00C508EC">
            <w:pPr>
              <w:contextualSpacing/>
              <w:jc w:val="both"/>
              <w:rPr>
                <w:rFonts w:eastAsia="Times New Roman" w:cs="Times New Roman"/>
              </w:rPr>
            </w:pPr>
            <w:r>
              <w:rPr>
                <w:rFonts w:eastAsia="Times New Roman" w:cs="Times New Roman"/>
              </w:rPr>
              <w:t>Z. Zhang</w:t>
            </w:r>
          </w:p>
          <w:p w14:paraId="70D1CA0F" w14:textId="77777777" w:rsidR="00C508EC" w:rsidRDefault="00C508EC" w:rsidP="00C508EC">
            <w:pPr>
              <w:jc w:val="both"/>
              <w:rPr>
                <w:rFonts w:eastAsia="Times New Roman" w:cs="Times New Roman"/>
              </w:rPr>
            </w:pPr>
            <w:r>
              <w:rPr>
                <w:rFonts w:eastAsia="Times New Roman" w:cs="Times New Roman"/>
              </w:rPr>
              <w:lastRenderedPageBreak/>
              <w:t>KDDI</w:t>
            </w:r>
            <w:r>
              <w:rPr>
                <w:rFonts w:eastAsia="Times New Roman" w:cs="Times New Roman"/>
              </w:rPr>
              <w:br/>
              <w:t>Y. Kidani</w:t>
            </w:r>
          </w:p>
        </w:tc>
        <w:tc>
          <w:tcPr>
            <w:tcW w:w="1343" w:type="dxa"/>
            <w:vMerge w:val="restart"/>
          </w:tcPr>
          <w:p w14:paraId="70D1CA10" w14:textId="77777777" w:rsidR="00C508EC" w:rsidRDefault="00C508EC" w:rsidP="00C508EC">
            <w:pPr>
              <w:spacing w:before="0"/>
              <w:jc w:val="both"/>
              <w:rPr>
                <w:rFonts w:eastAsia="Times New Roman" w:cs="Times New Roman"/>
              </w:rPr>
            </w:pPr>
            <w:proofErr w:type="spellStart"/>
            <w:r>
              <w:rPr>
                <w:rFonts w:eastAsia="Times New Roman" w:cs="Times New Roman"/>
              </w:rPr>
              <w:lastRenderedPageBreak/>
              <w:t>Ofinno</w:t>
            </w:r>
            <w:proofErr w:type="spellEnd"/>
          </w:p>
          <w:p w14:paraId="70D1CA11" w14:textId="77777777" w:rsidR="00C508EC" w:rsidRDefault="00C508EC" w:rsidP="00C508EC">
            <w:pPr>
              <w:spacing w:before="0"/>
              <w:jc w:val="both"/>
              <w:rPr>
                <w:rFonts w:eastAsia="Times New Roman" w:cs="Times New Roman"/>
              </w:rPr>
            </w:pPr>
            <w:r>
              <w:rPr>
                <w:rFonts w:eastAsia="Times New Roman" w:cs="Times New Roman"/>
              </w:rPr>
              <w:t>D. Ruiz Coll</w:t>
            </w:r>
          </w:p>
        </w:tc>
      </w:tr>
      <w:tr w:rsidR="00C508EC" w:rsidRPr="00A77C23" w14:paraId="70D1CA1A" w14:textId="77777777" w:rsidTr="00C508EC">
        <w:trPr>
          <w:trHeight w:val="400"/>
        </w:trPr>
        <w:tc>
          <w:tcPr>
            <w:tcW w:w="804" w:type="dxa"/>
            <w:vMerge w:val="restart"/>
          </w:tcPr>
          <w:p w14:paraId="70D1CA13" w14:textId="77777777" w:rsidR="00C508EC" w:rsidRDefault="00C508EC" w:rsidP="00C508EC">
            <w:pPr>
              <w:jc w:val="both"/>
              <w:rPr>
                <w:rFonts w:eastAsia="Times New Roman" w:cs="Times New Roman"/>
              </w:rPr>
            </w:pPr>
            <w:r>
              <w:rPr>
                <w:rFonts w:eastAsia="Times New Roman" w:cs="Times New Roman"/>
              </w:rPr>
              <w:t>2.4c</w:t>
            </w:r>
          </w:p>
        </w:tc>
        <w:tc>
          <w:tcPr>
            <w:tcW w:w="6252" w:type="dxa"/>
            <w:vMerge w:val="restart"/>
          </w:tcPr>
          <w:p w14:paraId="70D1CA14" w14:textId="77777777" w:rsidR="00C508EC" w:rsidRDefault="00C508EC" w:rsidP="00C508EC">
            <w:pPr>
              <w:jc w:val="both"/>
              <w:rPr>
                <w:rFonts w:eastAsia="Times New Roman" w:cs="Times New Roman"/>
              </w:rPr>
            </w:pPr>
            <w:r>
              <w:rPr>
                <w:rFonts w:eastAsia="Times New Roman" w:cs="Times New Roman"/>
              </w:rPr>
              <w:t>Test 2.4a + Test 2.3c</w:t>
            </w:r>
          </w:p>
        </w:tc>
        <w:tc>
          <w:tcPr>
            <w:tcW w:w="1557" w:type="dxa"/>
            <w:vMerge w:val="restart"/>
          </w:tcPr>
          <w:p w14:paraId="70D1CA15" w14:textId="77777777" w:rsidR="00C508EC" w:rsidRPr="00B328DE" w:rsidRDefault="00C508EC" w:rsidP="00C508EC">
            <w:pPr>
              <w:spacing w:before="0"/>
              <w:jc w:val="both"/>
              <w:rPr>
                <w:rFonts w:eastAsia="Times New Roman" w:cs="Times New Roman"/>
              </w:rPr>
            </w:pPr>
            <w:r w:rsidRPr="00B328DE">
              <w:rPr>
                <w:rFonts w:eastAsia="Times New Roman" w:cs="Times New Roman"/>
              </w:rPr>
              <w:t>Qualcomm</w:t>
            </w:r>
          </w:p>
          <w:p w14:paraId="70D1CA16" w14:textId="77777777" w:rsidR="00C508EC" w:rsidRPr="00B328DE" w:rsidRDefault="00C508EC" w:rsidP="00C508EC">
            <w:pPr>
              <w:spacing w:before="0"/>
              <w:jc w:val="both"/>
              <w:rPr>
                <w:rFonts w:eastAsia="Times New Roman" w:cs="Times New Roman"/>
              </w:rPr>
            </w:pPr>
            <w:r w:rsidRPr="00B328DE">
              <w:rPr>
                <w:rFonts w:eastAsia="Times New Roman" w:cs="Times New Roman"/>
              </w:rPr>
              <w:t>Z. Zhang</w:t>
            </w:r>
          </w:p>
          <w:p w14:paraId="70D1CA17" w14:textId="77777777" w:rsidR="00C508EC" w:rsidRPr="00B328DE" w:rsidRDefault="00C508EC" w:rsidP="00C508EC">
            <w:pPr>
              <w:jc w:val="both"/>
              <w:rPr>
                <w:rFonts w:eastAsia="Times New Roman" w:cs="Times New Roman"/>
              </w:rPr>
            </w:pPr>
            <w:r w:rsidRPr="00B328DE">
              <w:rPr>
                <w:rFonts w:eastAsia="Times New Roman" w:cs="Times New Roman"/>
              </w:rPr>
              <w:t>KDDI</w:t>
            </w:r>
            <w:r w:rsidRPr="00B328DE">
              <w:rPr>
                <w:rFonts w:eastAsia="Times New Roman" w:cs="Times New Roman"/>
              </w:rPr>
              <w:br/>
              <w:t>Y. Kidani</w:t>
            </w:r>
          </w:p>
          <w:p w14:paraId="70D1CA18" w14:textId="77777777" w:rsidR="00C508EC" w:rsidRPr="00B328DE" w:rsidRDefault="00C508EC" w:rsidP="00C508EC">
            <w:pPr>
              <w:jc w:val="both"/>
              <w:rPr>
                <w:rFonts w:eastAsia="Times New Roman" w:cs="Times New Roman"/>
              </w:rPr>
            </w:pPr>
            <w:r w:rsidRPr="00B328DE">
              <w:rPr>
                <w:rFonts w:eastAsia="Times New Roman" w:cs="Times New Roman"/>
              </w:rPr>
              <w:t>Kwai</w:t>
            </w:r>
            <w:r w:rsidRPr="00B328DE">
              <w:rPr>
                <w:rFonts w:eastAsia="Times New Roman" w:cs="Times New Roman"/>
              </w:rPr>
              <w:br/>
              <w:t>C. Ma</w:t>
            </w:r>
          </w:p>
        </w:tc>
        <w:tc>
          <w:tcPr>
            <w:tcW w:w="1343" w:type="dxa"/>
            <w:vMerge w:val="restart"/>
          </w:tcPr>
          <w:p w14:paraId="70D1CA19" w14:textId="77777777" w:rsidR="00C508EC" w:rsidRPr="00B328DE" w:rsidRDefault="00C508EC" w:rsidP="00C508EC">
            <w:pPr>
              <w:spacing w:before="0"/>
              <w:jc w:val="both"/>
              <w:rPr>
                <w:rFonts w:eastAsia="Times New Roman" w:cs="Times New Roman"/>
              </w:rPr>
            </w:pPr>
          </w:p>
        </w:tc>
      </w:tr>
      <w:tr w:rsidR="00C508EC" w14:paraId="70D1CA1F" w14:textId="77777777" w:rsidTr="00C508EC">
        <w:trPr>
          <w:trHeight w:val="400"/>
        </w:trPr>
        <w:tc>
          <w:tcPr>
            <w:tcW w:w="804" w:type="dxa"/>
          </w:tcPr>
          <w:p w14:paraId="70D1CA1B" w14:textId="77777777" w:rsidR="00C508EC" w:rsidRDefault="00C508EC" w:rsidP="00C508EC">
            <w:pPr>
              <w:jc w:val="both"/>
              <w:rPr>
                <w:rFonts w:eastAsia="Times New Roman" w:cs="Times New Roman"/>
              </w:rPr>
            </w:pPr>
            <w:r>
              <w:rPr>
                <w:rFonts w:eastAsia="Times New Roman" w:cs="Times New Roman"/>
              </w:rPr>
              <w:t>2.5a</w:t>
            </w:r>
          </w:p>
        </w:tc>
        <w:tc>
          <w:tcPr>
            <w:tcW w:w="6252" w:type="dxa"/>
          </w:tcPr>
          <w:p w14:paraId="70D1CA1C" w14:textId="77777777" w:rsidR="00C508EC" w:rsidRDefault="00C508EC" w:rsidP="00C508EC">
            <w:pPr>
              <w:jc w:val="both"/>
              <w:rPr>
                <w:rFonts w:eastAsia="Times New Roman" w:cs="Times New Roman"/>
              </w:rPr>
            </w:pPr>
            <w:r>
              <w:rPr>
                <w:rFonts w:eastAsia="Times New Roman" w:cs="Times New Roman"/>
              </w:rPr>
              <w:t>Filtered IBC</w:t>
            </w:r>
          </w:p>
        </w:tc>
        <w:tc>
          <w:tcPr>
            <w:tcW w:w="1557" w:type="dxa"/>
          </w:tcPr>
          <w:p w14:paraId="70D1CA1D" w14:textId="77777777" w:rsidR="00C508EC" w:rsidRDefault="00C508EC" w:rsidP="00C508EC">
            <w:pPr>
              <w:spacing w:before="0"/>
              <w:jc w:val="both"/>
              <w:rPr>
                <w:rFonts w:eastAsia="Times New Roman" w:cs="Times New Roman"/>
              </w:rPr>
            </w:pPr>
            <w:r>
              <w:rPr>
                <w:rFonts w:eastAsia="Times New Roman" w:cs="Times New Roman"/>
              </w:rPr>
              <w:t>Kwai</w:t>
            </w:r>
            <w:r>
              <w:rPr>
                <w:rFonts w:eastAsia="Times New Roman" w:cs="Times New Roman"/>
              </w:rPr>
              <w:br/>
              <w:t xml:space="preserve">H.-J. </w:t>
            </w:r>
            <w:proofErr w:type="spellStart"/>
            <w:r>
              <w:rPr>
                <w:rFonts w:eastAsia="Times New Roman" w:cs="Times New Roman"/>
              </w:rPr>
              <w:t>Jhu</w:t>
            </w:r>
            <w:proofErr w:type="spellEnd"/>
          </w:p>
        </w:tc>
        <w:tc>
          <w:tcPr>
            <w:tcW w:w="1343" w:type="dxa"/>
          </w:tcPr>
          <w:p w14:paraId="70D1CA1E" w14:textId="77777777" w:rsidR="00C508EC" w:rsidRDefault="00C508EC" w:rsidP="00C508EC">
            <w:pPr>
              <w:spacing w:before="0"/>
              <w:jc w:val="both"/>
              <w:rPr>
                <w:rFonts w:eastAsia="Times New Roman" w:cs="Times New Roman"/>
              </w:rPr>
            </w:pPr>
          </w:p>
        </w:tc>
      </w:tr>
      <w:tr w:rsidR="00C508EC" w14:paraId="70D1CA24" w14:textId="77777777" w:rsidTr="00C508EC">
        <w:trPr>
          <w:trHeight w:val="26"/>
        </w:trPr>
        <w:tc>
          <w:tcPr>
            <w:tcW w:w="804" w:type="dxa"/>
          </w:tcPr>
          <w:p w14:paraId="70D1CA20" w14:textId="77777777" w:rsidR="00C508EC" w:rsidRDefault="00C508EC" w:rsidP="00C508EC">
            <w:pPr>
              <w:jc w:val="both"/>
              <w:rPr>
                <w:rFonts w:eastAsia="Times New Roman" w:cs="Times New Roman"/>
              </w:rPr>
            </w:pPr>
            <w:r>
              <w:rPr>
                <w:rFonts w:eastAsia="Times New Roman" w:cs="Times New Roman"/>
              </w:rPr>
              <w:t>2.5b</w:t>
            </w:r>
          </w:p>
        </w:tc>
        <w:tc>
          <w:tcPr>
            <w:tcW w:w="6252" w:type="dxa"/>
          </w:tcPr>
          <w:p w14:paraId="70D1CA21" w14:textId="77777777" w:rsidR="00C508EC" w:rsidRDefault="00C508EC" w:rsidP="00C508EC">
            <w:pPr>
              <w:jc w:val="both"/>
              <w:rPr>
                <w:rFonts w:eastAsia="Times New Roman" w:cs="Times New Roman"/>
              </w:rPr>
            </w:pPr>
            <w:r>
              <w:rPr>
                <w:rFonts w:eastAsia="Times New Roman" w:cs="Times New Roman"/>
              </w:rPr>
              <w:t>Filtering IBC predicted blocks</w:t>
            </w:r>
          </w:p>
        </w:tc>
        <w:tc>
          <w:tcPr>
            <w:tcW w:w="1557" w:type="dxa"/>
          </w:tcPr>
          <w:p w14:paraId="70D1CA22" w14:textId="77777777" w:rsidR="00C508EC" w:rsidRDefault="00C508EC" w:rsidP="00C508EC">
            <w:pPr>
              <w:spacing w:before="0"/>
              <w:jc w:val="both"/>
              <w:rPr>
                <w:rFonts w:eastAsia="Times New Roman" w:cs="Times New Roman"/>
              </w:rPr>
            </w:pPr>
            <w:r>
              <w:rPr>
                <w:rFonts w:eastAsia="Times New Roman" w:cs="Times New Roman"/>
              </w:rPr>
              <w:t>Qualcomm</w:t>
            </w:r>
            <w:r>
              <w:rPr>
                <w:rFonts w:eastAsia="Times New Roman" w:cs="Times New Roman"/>
              </w:rPr>
              <w:br/>
              <w:t>B. Ray</w:t>
            </w:r>
          </w:p>
        </w:tc>
        <w:tc>
          <w:tcPr>
            <w:tcW w:w="1343" w:type="dxa"/>
          </w:tcPr>
          <w:p w14:paraId="70D1CA23" w14:textId="77777777" w:rsidR="00C508EC" w:rsidRDefault="00C508EC" w:rsidP="00C508EC">
            <w:pPr>
              <w:spacing w:before="0"/>
              <w:jc w:val="both"/>
              <w:rPr>
                <w:rFonts w:eastAsia="Times New Roman" w:cs="Times New Roman"/>
              </w:rPr>
            </w:pPr>
          </w:p>
        </w:tc>
      </w:tr>
      <w:tr w:rsidR="00C508EC" w:rsidRPr="00A77C23" w14:paraId="70D1CA2C" w14:textId="77777777" w:rsidTr="00C508EC">
        <w:trPr>
          <w:trHeight w:val="400"/>
        </w:trPr>
        <w:tc>
          <w:tcPr>
            <w:tcW w:w="804" w:type="dxa"/>
          </w:tcPr>
          <w:p w14:paraId="70D1CA25" w14:textId="77777777" w:rsidR="00C508EC" w:rsidRDefault="00C508EC" w:rsidP="00C508EC">
            <w:pPr>
              <w:jc w:val="both"/>
              <w:rPr>
                <w:rFonts w:eastAsia="Times New Roman" w:cs="Times New Roman"/>
              </w:rPr>
            </w:pPr>
            <w:r>
              <w:rPr>
                <w:rFonts w:eastAsia="Times New Roman" w:cs="Times New Roman"/>
              </w:rPr>
              <w:t>2.5c</w:t>
            </w:r>
          </w:p>
        </w:tc>
        <w:tc>
          <w:tcPr>
            <w:tcW w:w="6252" w:type="dxa"/>
          </w:tcPr>
          <w:p w14:paraId="70D1CA26" w14:textId="77777777" w:rsidR="00C508EC" w:rsidRDefault="00C508EC" w:rsidP="00C508EC">
            <w:pPr>
              <w:jc w:val="both"/>
              <w:rPr>
                <w:rFonts w:eastAsia="Times New Roman" w:cs="Times New Roman"/>
              </w:rPr>
            </w:pPr>
            <w:r>
              <w:rPr>
                <w:rFonts w:eastAsia="Times New Roman" w:cs="Times New Roman"/>
              </w:rPr>
              <w:t>Test 2.5a + Test 2.5b</w:t>
            </w:r>
          </w:p>
        </w:tc>
        <w:tc>
          <w:tcPr>
            <w:tcW w:w="1557" w:type="dxa"/>
          </w:tcPr>
          <w:p w14:paraId="70D1CA27" w14:textId="77777777" w:rsidR="00C508EC" w:rsidRDefault="00C508EC" w:rsidP="00C508EC">
            <w:pPr>
              <w:spacing w:before="0"/>
              <w:jc w:val="both"/>
              <w:rPr>
                <w:rFonts w:eastAsia="Times New Roman" w:cs="Times New Roman"/>
              </w:rPr>
            </w:pPr>
            <w:r>
              <w:rPr>
                <w:rFonts w:eastAsia="Times New Roman" w:cs="Times New Roman"/>
              </w:rPr>
              <w:t>Kwai</w:t>
            </w:r>
            <w:r>
              <w:rPr>
                <w:rFonts w:eastAsia="Times New Roman" w:cs="Times New Roman"/>
              </w:rPr>
              <w:br/>
              <w:t xml:space="preserve">H.-J. </w:t>
            </w:r>
            <w:proofErr w:type="spellStart"/>
            <w:r>
              <w:rPr>
                <w:rFonts w:eastAsia="Times New Roman" w:cs="Times New Roman"/>
              </w:rPr>
              <w:t>Jhu</w:t>
            </w:r>
            <w:proofErr w:type="spellEnd"/>
          </w:p>
          <w:p w14:paraId="70D1CA28" w14:textId="77777777" w:rsidR="00C508EC" w:rsidRDefault="00C508EC" w:rsidP="00C508EC">
            <w:pPr>
              <w:jc w:val="both"/>
              <w:rPr>
                <w:rFonts w:eastAsia="Times New Roman" w:cs="Times New Roman"/>
              </w:rPr>
            </w:pPr>
            <w:r>
              <w:rPr>
                <w:rFonts w:eastAsia="Times New Roman" w:cs="Times New Roman"/>
              </w:rPr>
              <w:t>Qualcomm</w:t>
            </w:r>
            <w:r>
              <w:rPr>
                <w:rFonts w:eastAsia="Times New Roman" w:cs="Times New Roman"/>
              </w:rPr>
              <w:br/>
              <w:t>B. Ray</w:t>
            </w:r>
          </w:p>
        </w:tc>
        <w:tc>
          <w:tcPr>
            <w:tcW w:w="1343" w:type="dxa"/>
          </w:tcPr>
          <w:p w14:paraId="70D1CA29" w14:textId="77777777" w:rsidR="00C508EC" w:rsidRPr="00B328DE" w:rsidRDefault="00C508EC" w:rsidP="00C508EC">
            <w:pPr>
              <w:spacing w:before="0"/>
              <w:jc w:val="both"/>
              <w:rPr>
                <w:rFonts w:eastAsia="Times New Roman" w:cs="Times New Roman"/>
              </w:rPr>
            </w:pPr>
            <w:r w:rsidRPr="00B328DE">
              <w:rPr>
                <w:rFonts w:eastAsia="Times New Roman" w:cs="Times New Roman"/>
              </w:rPr>
              <w:t>OPPO</w:t>
            </w:r>
          </w:p>
          <w:p w14:paraId="70D1CA2A" w14:textId="77777777" w:rsidR="00C508EC" w:rsidRPr="00B328DE" w:rsidRDefault="00C508EC" w:rsidP="00C508EC">
            <w:pPr>
              <w:spacing w:before="0"/>
              <w:jc w:val="both"/>
              <w:rPr>
                <w:rFonts w:eastAsia="Times New Roman" w:cs="Times New Roman"/>
              </w:rPr>
            </w:pPr>
            <w:r w:rsidRPr="00B328DE">
              <w:rPr>
                <w:rFonts w:eastAsia="Times New Roman" w:cs="Times New Roman"/>
              </w:rPr>
              <w:t>Y. Yu</w:t>
            </w:r>
          </w:p>
          <w:p w14:paraId="70D1CA2B" w14:textId="77777777" w:rsidR="00C508EC" w:rsidRPr="00B328DE" w:rsidRDefault="00C508EC" w:rsidP="00C508EC">
            <w:pPr>
              <w:spacing w:before="0"/>
              <w:jc w:val="both"/>
              <w:rPr>
                <w:rFonts w:eastAsia="Times New Roman" w:cs="Times New Roman"/>
              </w:rPr>
            </w:pPr>
            <w:r w:rsidRPr="00B328DE">
              <w:rPr>
                <w:rFonts w:eastAsia="Times New Roman" w:cs="Times New Roman"/>
              </w:rPr>
              <w:t>L. Zhang</w:t>
            </w:r>
          </w:p>
        </w:tc>
      </w:tr>
      <w:tr w:rsidR="00C508EC" w14:paraId="70D1CA32" w14:textId="77777777" w:rsidTr="00C508EC">
        <w:trPr>
          <w:trHeight w:val="400"/>
        </w:trPr>
        <w:tc>
          <w:tcPr>
            <w:tcW w:w="804" w:type="dxa"/>
            <w:vMerge w:val="restart"/>
          </w:tcPr>
          <w:p w14:paraId="70D1CA2D" w14:textId="77777777" w:rsidR="00C508EC" w:rsidRDefault="00C508EC" w:rsidP="00C508EC">
            <w:pPr>
              <w:jc w:val="both"/>
              <w:rPr>
                <w:rFonts w:eastAsia="Times New Roman" w:cs="Times New Roman"/>
              </w:rPr>
            </w:pPr>
            <w:r>
              <w:rPr>
                <w:rFonts w:eastAsia="Times New Roman" w:cs="Times New Roman"/>
              </w:rPr>
              <w:t>2.6a</w:t>
            </w:r>
          </w:p>
        </w:tc>
        <w:tc>
          <w:tcPr>
            <w:tcW w:w="6252" w:type="dxa"/>
            <w:vMerge w:val="restart"/>
          </w:tcPr>
          <w:p w14:paraId="70D1CA2E" w14:textId="77777777" w:rsidR="00C508EC" w:rsidRDefault="00C508EC" w:rsidP="00C508EC">
            <w:pPr>
              <w:jc w:val="both"/>
              <w:rPr>
                <w:rFonts w:eastAsia="Times New Roman" w:cs="Times New Roman"/>
              </w:rPr>
            </w:pPr>
            <w:r>
              <w:rPr>
                <w:rFonts w:eastAsia="Times New Roman" w:cs="Times New Roman"/>
                <w:color w:val="000000"/>
              </w:rPr>
              <w:t>IBC with non-adjacent spatial candidates</w:t>
            </w:r>
          </w:p>
        </w:tc>
        <w:tc>
          <w:tcPr>
            <w:tcW w:w="1557" w:type="dxa"/>
            <w:vMerge w:val="restart"/>
          </w:tcPr>
          <w:p w14:paraId="70D1CA2F" w14:textId="77777777" w:rsidR="00C508EC" w:rsidRDefault="00C508EC" w:rsidP="00C508EC">
            <w:pPr>
              <w:spacing w:before="0"/>
              <w:jc w:val="both"/>
              <w:rPr>
                <w:rFonts w:eastAsia="Times New Roman" w:cs="Times New Roman"/>
              </w:rPr>
            </w:pPr>
            <w:r>
              <w:rPr>
                <w:rFonts w:eastAsia="Times New Roman" w:cs="Times New Roman"/>
              </w:rPr>
              <w:t>Kwai</w:t>
            </w:r>
          </w:p>
          <w:p w14:paraId="70D1CA30" w14:textId="77777777" w:rsidR="00C508EC" w:rsidRDefault="00C508EC" w:rsidP="00C508EC">
            <w:pPr>
              <w:contextualSpacing/>
              <w:jc w:val="both"/>
              <w:rPr>
                <w:rFonts w:eastAsia="Times New Roman" w:cs="Times New Roman"/>
              </w:rPr>
            </w:pPr>
            <w:r>
              <w:rPr>
                <w:rFonts w:eastAsia="Times New Roman" w:cs="Times New Roman"/>
              </w:rPr>
              <w:t>C. Ma</w:t>
            </w:r>
          </w:p>
        </w:tc>
        <w:tc>
          <w:tcPr>
            <w:tcW w:w="1343" w:type="dxa"/>
            <w:vMerge w:val="restart"/>
          </w:tcPr>
          <w:p w14:paraId="70D1CA31" w14:textId="77777777" w:rsidR="00C508EC" w:rsidRDefault="00C508EC" w:rsidP="00C508EC">
            <w:pPr>
              <w:spacing w:before="0"/>
              <w:jc w:val="both"/>
              <w:rPr>
                <w:rFonts w:eastAsia="Times New Roman" w:cs="Times New Roman"/>
              </w:rPr>
            </w:pPr>
          </w:p>
        </w:tc>
      </w:tr>
      <w:tr w:rsidR="00C508EC" w14:paraId="70D1CA38" w14:textId="77777777" w:rsidTr="00C508EC">
        <w:trPr>
          <w:trHeight w:val="400"/>
        </w:trPr>
        <w:tc>
          <w:tcPr>
            <w:tcW w:w="804" w:type="dxa"/>
            <w:vMerge w:val="restart"/>
          </w:tcPr>
          <w:p w14:paraId="70D1CA33" w14:textId="77777777" w:rsidR="00C508EC" w:rsidRDefault="00C508EC" w:rsidP="00C508EC">
            <w:pPr>
              <w:jc w:val="both"/>
              <w:rPr>
                <w:rFonts w:eastAsia="Times New Roman" w:cs="Times New Roman"/>
              </w:rPr>
            </w:pPr>
            <w:r>
              <w:rPr>
                <w:rFonts w:eastAsia="Times New Roman" w:cs="Times New Roman"/>
              </w:rPr>
              <w:t>2.6b</w:t>
            </w:r>
          </w:p>
        </w:tc>
        <w:tc>
          <w:tcPr>
            <w:tcW w:w="6252" w:type="dxa"/>
            <w:vMerge w:val="restart"/>
          </w:tcPr>
          <w:p w14:paraId="70D1CA34" w14:textId="77777777" w:rsidR="00C508EC" w:rsidRDefault="00C508EC" w:rsidP="00C508EC">
            <w:pPr>
              <w:jc w:val="both"/>
              <w:rPr>
                <w:rFonts w:eastAsia="Times New Roman" w:cs="Times New Roman"/>
              </w:rPr>
            </w:pPr>
            <w:r>
              <w:rPr>
                <w:rFonts w:eastAsia="Times New Roman" w:cs="Times New Roman"/>
                <w:color w:val="000000"/>
              </w:rPr>
              <w:t>Non-adjacent spatial candidates for IBC</w:t>
            </w:r>
          </w:p>
        </w:tc>
        <w:tc>
          <w:tcPr>
            <w:tcW w:w="1557" w:type="dxa"/>
            <w:vMerge w:val="restart"/>
          </w:tcPr>
          <w:p w14:paraId="70D1CA35"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color w:val="000000"/>
              </w:rPr>
              <w:t>Bytedance</w:t>
            </w:r>
            <w:proofErr w:type="spellEnd"/>
          </w:p>
          <w:p w14:paraId="70D1CA36" w14:textId="77777777" w:rsidR="00C508EC" w:rsidRDefault="00C508EC" w:rsidP="00C508EC">
            <w:pPr>
              <w:spacing w:before="0"/>
              <w:jc w:val="both"/>
              <w:rPr>
                <w:rFonts w:eastAsia="Times New Roman" w:cs="Times New Roman"/>
              </w:rPr>
            </w:pPr>
            <w:r>
              <w:rPr>
                <w:rFonts w:eastAsia="Times New Roman" w:cs="Times New Roman"/>
                <w:color w:val="000000"/>
              </w:rPr>
              <w:t>Y. Wang</w:t>
            </w:r>
          </w:p>
        </w:tc>
        <w:tc>
          <w:tcPr>
            <w:tcW w:w="1343" w:type="dxa"/>
            <w:vMerge w:val="restart"/>
          </w:tcPr>
          <w:p w14:paraId="70D1CA37" w14:textId="77777777" w:rsidR="00C508EC" w:rsidRDefault="00C508EC" w:rsidP="00C508EC">
            <w:pPr>
              <w:spacing w:before="0"/>
              <w:jc w:val="both"/>
              <w:rPr>
                <w:rFonts w:eastAsia="Times New Roman" w:cs="Times New Roman"/>
              </w:rPr>
            </w:pPr>
          </w:p>
        </w:tc>
      </w:tr>
      <w:tr w:rsidR="00C508EC" w:rsidRPr="00A77C23" w14:paraId="70D1CA41" w14:textId="77777777" w:rsidTr="00C508EC">
        <w:trPr>
          <w:trHeight w:val="400"/>
        </w:trPr>
        <w:tc>
          <w:tcPr>
            <w:tcW w:w="804" w:type="dxa"/>
            <w:vMerge w:val="restart"/>
          </w:tcPr>
          <w:p w14:paraId="70D1CA39" w14:textId="77777777" w:rsidR="00C508EC" w:rsidRDefault="00C508EC" w:rsidP="00C508EC">
            <w:pPr>
              <w:jc w:val="both"/>
              <w:rPr>
                <w:rFonts w:eastAsia="Times New Roman" w:cs="Times New Roman"/>
              </w:rPr>
            </w:pPr>
            <w:r>
              <w:rPr>
                <w:rFonts w:eastAsia="Times New Roman" w:cs="Times New Roman"/>
              </w:rPr>
              <w:t>2.6c</w:t>
            </w:r>
          </w:p>
        </w:tc>
        <w:tc>
          <w:tcPr>
            <w:tcW w:w="6252" w:type="dxa"/>
            <w:vMerge w:val="restart"/>
          </w:tcPr>
          <w:p w14:paraId="70D1CA3A" w14:textId="77777777" w:rsidR="00C508EC" w:rsidRDefault="00C508EC" w:rsidP="00C508EC">
            <w:pPr>
              <w:jc w:val="both"/>
              <w:rPr>
                <w:rFonts w:eastAsia="Times New Roman" w:cs="Times New Roman"/>
              </w:rPr>
            </w:pPr>
            <w:r>
              <w:rPr>
                <w:rFonts w:eastAsia="Times New Roman" w:cs="Times New Roman"/>
              </w:rPr>
              <w:t>Test 2.6a + Test 2.6b</w:t>
            </w:r>
          </w:p>
        </w:tc>
        <w:tc>
          <w:tcPr>
            <w:tcW w:w="1557" w:type="dxa"/>
            <w:vMerge w:val="restart"/>
          </w:tcPr>
          <w:p w14:paraId="70D1CA3B" w14:textId="77777777" w:rsidR="00C508EC" w:rsidRPr="00B328DE"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Kwai</w:t>
            </w:r>
          </w:p>
          <w:p w14:paraId="70D1CA3C" w14:textId="77777777" w:rsidR="00C508EC" w:rsidRPr="00B328DE"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C. Ma</w:t>
            </w:r>
          </w:p>
          <w:p w14:paraId="70D1CA3D" w14:textId="77777777" w:rsidR="00C508EC" w:rsidRPr="00B328DE"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 </w:t>
            </w:r>
          </w:p>
          <w:p w14:paraId="70D1CA3E" w14:textId="77777777" w:rsidR="00C508EC" w:rsidRPr="00B328DE"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Bytedance</w:t>
            </w:r>
          </w:p>
          <w:p w14:paraId="70D1CA3F"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Y. Wang</w:t>
            </w:r>
          </w:p>
        </w:tc>
        <w:tc>
          <w:tcPr>
            <w:tcW w:w="1343" w:type="dxa"/>
            <w:vMerge w:val="restart"/>
          </w:tcPr>
          <w:p w14:paraId="70D1CA40" w14:textId="77777777" w:rsidR="00C508EC" w:rsidRPr="00B328DE" w:rsidRDefault="00C508EC" w:rsidP="00C508EC">
            <w:pPr>
              <w:spacing w:before="0"/>
              <w:jc w:val="both"/>
              <w:rPr>
                <w:rFonts w:eastAsia="Times New Roman" w:cs="Times New Roman"/>
              </w:rPr>
            </w:pPr>
          </w:p>
        </w:tc>
      </w:tr>
      <w:tr w:rsidR="00C508EC" w14:paraId="70D1CA46" w14:textId="77777777" w:rsidTr="00C508EC">
        <w:trPr>
          <w:trHeight w:val="400"/>
        </w:trPr>
        <w:tc>
          <w:tcPr>
            <w:tcW w:w="804" w:type="dxa"/>
            <w:vMerge w:val="restart"/>
          </w:tcPr>
          <w:p w14:paraId="70D1CA42" w14:textId="77777777" w:rsidR="00C508EC" w:rsidRDefault="00C508EC" w:rsidP="00C508EC">
            <w:pPr>
              <w:jc w:val="both"/>
              <w:rPr>
                <w:rFonts w:eastAsia="Times New Roman" w:cs="Times New Roman"/>
              </w:rPr>
            </w:pPr>
            <w:r>
              <w:rPr>
                <w:rFonts w:eastAsia="Times New Roman" w:cs="Times New Roman"/>
              </w:rPr>
              <w:t>2.7</w:t>
            </w:r>
          </w:p>
        </w:tc>
        <w:tc>
          <w:tcPr>
            <w:tcW w:w="6252" w:type="dxa"/>
            <w:vMerge w:val="restart"/>
          </w:tcPr>
          <w:p w14:paraId="70D1CA43" w14:textId="77777777" w:rsidR="00C508EC" w:rsidRDefault="00C508EC" w:rsidP="00C508EC">
            <w:pPr>
              <w:jc w:val="both"/>
              <w:rPr>
                <w:rFonts w:eastAsia="Times New Roman" w:cs="Times New Roman"/>
              </w:rPr>
            </w:pPr>
            <w:r>
              <w:rPr>
                <w:rFonts w:eastAsia="Times New Roman" w:cs="Times New Roman"/>
              </w:rPr>
              <w:t>Cross-component merge mode with temporal candidates</w:t>
            </w:r>
          </w:p>
        </w:tc>
        <w:tc>
          <w:tcPr>
            <w:tcW w:w="1557" w:type="dxa"/>
            <w:vMerge w:val="restart"/>
          </w:tcPr>
          <w:p w14:paraId="70D1CA44" w14:textId="77777777" w:rsidR="00C508EC" w:rsidRDefault="00C508EC" w:rsidP="00C508EC">
            <w:pPr>
              <w:spacing w:before="0"/>
              <w:jc w:val="both"/>
              <w:rPr>
                <w:rFonts w:eastAsia="Times New Roman" w:cs="Times New Roman"/>
              </w:rPr>
            </w:pPr>
            <w:r>
              <w:rPr>
                <w:rFonts w:eastAsia="Times New Roman" w:cs="Times New Roman"/>
              </w:rPr>
              <w:t>MediaTek</w:t>
            </w:r>
            <w:r>
              <w:rPr>
                <w:rFonts w:eastAsia="Times New Roman" w:cs="Times New Roman"/>
              </w:rPr>
              <w:br/>
              <w:t>H.-Y. Tseng</w:t>
            </w:r>
          </w:p>
        </w:tc>
        <w:tc>
          <w:tcPr>
            <w:tcW w:w="1343" w:type="dxa"/>
            <w:vMerge w:val="restart"/>
          </w:tcPr>
          <w:p w14:paraId="70D1CA45" w14:textId="77777777" w:rsidR="00C508EC" w:rsidRDefault="00C508EC" w:rsidP="00C508EC">
            <w:pPr>
              <w:spacing w:before="0"/>
              <w:jc w:val="both"/>
              <w:rPr>
                <w:rFonts w:eastAsia="Times New Roman" w:cs="Times New Roman"/>
              </w:rPr>
            </w:pPr>
          </w:p>
        </w:tc>
      </w:tr>
      <w:tr w:rsidR="00C508EC" w14:paraId="70D1CA4C" w14:textId="77777777" w:rsidTr="00C508EC">
        <w:trPr>
          <w:trHeight w:val="436"/>
        </w:trPr>
        <w:tc>
          <w:tcPr>
            <w:tcW w:w="804" w:type="dxa"/>
            <w:vMerge w:val="restart"/>
          </w:tcPr>
          <w:p w14:paraId="70D1CA47" w14:textId="77777777" w:rsidR="00C508EC" w:rsidRDefault="00C508EC" w:rsidP="00C508EC">
            <w:pPr>
              <w:jc w:val="both"/>
              <w:rPr>
                <w:rFonts w:eastAsia="Times New Roman" w:cs="Times New Roman"/>
              </w:rPr>
            </w:pPr>
            <w:r>
              <w:rPr>
                <w:rFonts w:eastAsia="Times New Roman" w:cs="Times New Roman"/>
              </w:rPr>
              <w:t>2.8</w:t>
            </w:r>
          </w:p>
        </w:tc>
        <w:tc>
          <w:tcPr>
            <w:tcW w:w="6252" w:type="dxa"/>
            <w:vMerge w:val="restart"/>
          </w:tcPr>
          <w:p w14:paraId="70D1CA48" w14:textId="77777777" w:rsidR="00C508EC" w:rsidRDefault="00C508EC" w:rsidP="00C508EC">
            <w:pPr>
              <w:jc w:val="both"/>
              <w:rPr>
                <w:rFonts w:eastAsia="Times New Roman" w:cs="Times New Roman"/>
              </w:rPr>
            </w:pPr>
            <w:r>
              <w:rPr>
                <w:rFonts w:eastAsia="Times New Roman" w:cs="Times New Roman"/>
              </w:rPr>
              <w:t>An extrapolation filter-based intra prediction mode</w:t>
            </w:r>
          </w:p>
        </w:tc>
        <w:tc>
          <w:tcPr>
            <w:tcW w:w="1557" w:type="dxa"/>
            <w:vMerge w:val="restart"/>
          </w:tcPr>
          <w:p w14:paraId="70D1CA49" w14:textId="77777777" w:rsidR="00C508EC" w:rsidRDefault="00C508EC" w:rsidP="00C508EC">
            <w:pPr>
              <w:spacing w:before="0"/>
              <w:jc w:val="both"/>
              <w:rPr>
                <w:rFonts w:eastAsia="Times New Roman" w:cs="Times New Roman"/>
              </w:rPr>
            </w:pPr>
            <w:r>
              <w:rPr>
                <w:rFonts w:eastAsia="Times New Roman" w:cs="Times New Roman"/>
              </w:rPr>
              <w:t>OPPO</w:t>
            </w:r>
          </w:p>
          <w:p w14:paraId="70D1CA4A" w14:textId="77777777" w:rsidR="00C508EC" w:rsidRDefault="00C508EC" w:rsidP="00C508EC">
            <w:pPr>
              <w:spacing w:before="0"/>
              <w:jc w:val="both"/>
              <w:rPr>
                <w:rFonts w:eastAsia="Times New Roman" w:cs="Times New Roman"/>
              </w:rPr>
            </w:pPr>
            <w:r>
              <w:rPr>
                <w:rFonts w:eastAsia="Times New Roman" w:cs="Times New Roman"/>
              </w:rPr>
              <w:t>L. Xu</w:t>
            </w:r>
          </w:p>
        </w:tc>
        <w:tc>
          <w:tcPr>
            <w:tcW w:w="1343" w:type="dxa"/>
            <w:vMerge w:val="restart"/>
          </w:tcPr>
          <w:p w14:paraId="70D1CA4B" w14:textId="77777777" w:rsidR="00C508EC" w:rsidRDefault="00C508EC" w:rsidP="00C508EC">
            <w:pPr>
              <w:spacing w:before="0"/>
              <w:jc w:val="both"/>
              <w:rPr>
                <w:rFonts w:eastAsia="Times New Roman" w:cs="Times New Roman"/>
              </w:rPr>
            </w:pPr>
          </w:p>
        </w:tc>
      </w:tr>
      <w:tr w:rsidR="00C508EC" w14:paraId="70D1CA58" w14:textId="77777777" w:rsidTr="00C508EC">
        <w:trPr>
          <w:trHeight w:val="400"/>
        </w:trPr>
        <w:tc>
          <w:tcPr>
            <w:tcW w:w="804" w:type="dxa"/>
            <w:vMerge w:val="restart"/>
          </w:tcPr>
          <w:p w14:paraId="70D1CA4D" w14:textId="77777777" w:rsidR="00C508EC" w:rsidRDefault="00C508EC" w:rsidP="00C508EC">
            <w:pPr>
              <w:jc w:val="both"/>
              <w:rPr>
                <w:rFonts w:eastAsia="Times New Roman" w:cs="Times New Roman"/>
              </w:rPr>
            </w:pPr>
            <w:r>
              <w:rPr>
                <w:rFonts w:eastAsia="Times New Roman" w:cs="Times New Roman"/>
                <w:color w:val="000000"/>
              </w:rPr>
              <w:t>2.9a</w:t>
            </w:r>
          </w:p>
        </w:tc>
        <w:tc>
          <w:tcPr>
            <w:tcW w:w="6252" w:type="dxa"/>
            <w:vMerge w:val="restart"/>
          </w:tcPr>
          <w:p w14:paraId="70D1CA4E" w14:textId="77777777" w:rsidR="00C508EC" w:rsidRDefault="00C508EC" w:rsidP="00C508EC">
            <w:pPr>
              <w:jc w:val="both"/>
              <w:rPr>
                <w:rFonts w:eastAsia="Times New Roman" w:cs="Times New Roman"/>
              </w:rPr>
            </w:pPr>
            <w:r>
              <w:rPr>
                <w:rFonts w:eastAsia="Times New Roman" w:cs="Times New Roman"/>
                <w:color w:val="000000"/>
              </w:rPr>
              <w:t xml:space="preserve">Extended Search areas for </w:t>
            </w:r>
            <w:proofErr w:type="spellStart"/>
            <w:r>
              <w:rPr>
                <w:rFonts w:eastAsia="Times New Roman" w:cs="Times New Roman"/>
                <w:color w:val="000000"/>
              </w:rPr>
              <w:t>IntraTMP</w:t>
            </w:r>
            <w:proofErr w:type="spellEnd"/>
            <w:r>
              <w:rPr>
                <w:rFonts w:eastAsia="Times New Roman" w:cs="Times New Roman"/>
                <w:color w:val="000000"/>
              </w:rPr>
              <w:t xml:space="preserve"> mode with scan order #1</w:t>
            </w:r>
          </w:p>
        </w:tc>
        <w:tc>
          <w:tcPr>
            <w:tcW w:w="1557" w:type="dxa"/>
            <w:vMerge w:val="restart"/>
          </w:tcPr>
          <w:p w14:paraId="70D1CA4F"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OPPO</w:t>
            </w:r>
          </w:p>
          <w:p w14:paraId="70D1CA50"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Y. Yu</w:t>
            </w:r>
          </w:p>
          <w:p w14:paraId="70D1CA51" w14:textId="77777777" w:rsidR="00C508EC" w:rsidRPr="00B328DE" w:rsidRDefault="00C508EC" w:rsidP="00C508EC">
            <w:pPr>
              <w:jc w:val="both"/>
              <w:rPr>
                <w:rFonts w:eastAsia="Times New Roman" w:cs="Times New Roman"/>
              </w:rPr>
            </w:pPr>
            <w:r w:rsidRPr="00B328DE">
              <w:rPr>
                <w:rFonts w:eastAsia="Times New Roman" w:cs="Times New Roman"/>
                <w:color w:val="000000"/>
              </w:rPr>
              <w:t>Xidian</w:t>
            </w:r>
          </w:p>
          <w:p w14:paraId="70D1CA52" w14:textId="77777777" w:rsidR="00C508EC" w:rsidRPr="00B328DE" w:rsidRDefault="00C508EC" w:rsidP="00C508EC">
            <w:pPr>
              <w:contextualSpacing/>
              <w:jc w:val="both"/>
              <w:rPr>
                <w:rFonts w:eastAsia="Times New Roman" w:cs="Times New Roman"/>
                <w:color w:val="000000"/>
              </w:rPr>
            </w:pPr>
            <w:r w:rsidRPr="00B328DE">
              <w:rPr>
                <w:rFonts w:eastAsia="Times New Roman" w:cs="Times New Roman"/>
                <w:color w:val="000000"/>
              </w:rPr>
              <w:t>Y. Ma,</w:t>
            </w:r>
          </w:p>
          <w:p w14:paraId="70D1CA53" w14:textId="77777777" w:rsidR="00C508EC" w:rsidRPr="00B328DE" w:rsidRDefault="00C508EC" w:rsidP="00C508EC">
            <w:pPr>
              <w:contextualSpacing/>
              <w:jc w:val="both"/>
              <w:rPr>
                <w:rFonts w:eastAsia="Times New Roman" w:cs="Times New Roman"/>
              </w:rPr>
            </w:pPr>
            <w:proofErr w:type="gramStart"/>
            <w:r w:rsidRPr="00B328DE">
              <w:rPr>
                <w:rFonts w:eastAsia="Times New Roman" w:cs="Times New Roman"/>
                <w:color w:val="000000"/>
              </w:rPr>
              <w:t>H.Zhang</w:t>
            </w:r>
            <w:proofErr w:type="gramEnd"/>
          </w:p>
          <w:p w14:paraId="70D1CA54" w14:textId="77777777" w:rsidR="00C508EC" w:rsidRPr="00B328DE" w:rsidRDefault="00C508EC" w:rsidP="00C508EC">
            <w:pPr>
              <w:jc w:val="both"/>
              <w:rPr>
                <w:rFonts w:eastAsia="Times New Roman" w:cs="Times New Roman"/>
              </w:rPr>
            </w:pPr>
            <w:r w:rsidRPr="00B328DE">
              <w:rPr>
                <w:rFonts w:eastAsia="Times New Roman" w:cs="Times New Roman"/>
                <w:color w:val="000000"/>
              </w:rPr>
              <w:t>Kwai</w:t>
            </w:r>
          </w:p>
          <w:p w14:paraId="70D1CA55"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X. Xiu</w:t>
            </w:r>
          </w:p>
        </w:tc>
        <w:tc>
          <w:tcPr>
            <w:tcW w:w="1343" w:type="dxa"/>
            <w:vMerge w:val="restart"/>
          </w:tcPr>
          <w:p w14:paraId="70D1CA56" w14:textId="77777777" w:rsidR="00C508EC" w:rsidRDefault="00C508EC" w:rsidP="00C508EC">
            <w:pPr>
              <w:spacing w:before="0"/>
              <w:jc w:val="both"/>
              <w:rPr>
                <w:rFonts w:eastAsia="Times New Roman" w:cs="Times New Roman"/>
              </w:rPr>
            </w:pPr>
            <w:proofErr w:type="spellStart"/>
            <w:r>
              <w:rPr>
                <w:rFonts w:eastAsia="Times New Roman" w:cs="Times New Roman"/>
              </w:rPr>
              <w:t>InterDigital</w:t>
            </w:r>
            <w:proofErr w:type="spellEnd"/>
          </w:p>
          <w:p w14:paraId="70D1CA57" w14:textId="77777777" w:rsidR="00C508EC" w:rsidRDefault="00C508EC" w:rsidP="00C508EC">
            <w:pPr>
              <w:spacing w:before="0"/>
              <w:jc w:val="both"/>
              <w:rPr>
                <w:rFonts w:eastAsia="Times New Roman" w:cs="Times New Roman"/>
              </w:rPr>
            </w:pPr>
            <w:r>
              <w:rPr>
                <w:rFonts w:eastAsia="Times New Roman" w:cs="Times New Roman"/>
              </w:rPr>
              <w:t>K. Naser</w:t>
            </w:r>
          </w:p>
        </w:tc>
      </w:tr>
      <w:tr w:rsidR="00C508EC" w14:paraId="70D1CA64" w14:textId="77777777" w:rsidTr="00C508EC">
        <w:trPr>
          <w:trHeight w:val="400"/>
        </w:trPr>
        <w:tc>
          <w:tcPr>
            <w:tcW w:w="804" w:type="dxa"/>
            <w:vMerge w:val="restart"/>
          </w:tcPr>
          <w:p w14:paraId="70D1CA59" w14:textId="77777777" w:rsidR="00C508EC" w:rsidRDefault="00C508EC" w:rsidP="00C508EC">
            <w:pPr>
              <w:jc w:val="both"/>
              <w:rPr>
                <w:rFonts w:eastAsia="Times New Roman" w:cs="Times New Roman"/>
              </w:rPr>
            </w:pPr>
            <w:r>
              <w:rPr>
                <w:rFonts w:eastAsia="Times New Roman" w:cs="Times New Roman"/>
                <w:color w:val="000000"/>
              </w:rPr>
              <w:t>2.9b</w:t>
            </w:r>
          </w:p>
        </w:tc>
        <w:tc>
          <w:tcPr>
            <w:tcW w:w="6252" w:type="dxa"/>
            <w:vMerge w:val="restart"/>
          </w:tcPr>
          <w:p w14:paraId="70D1CA5A" w14:textId="77777777" w:rsidR="00C508EC" w:rsidRDefault="00C508EC" w:rsidP="00C508EC">
            <w:pPr>
              <w:jc w:val="both"/>
              <w:rPr>
                <w:rFonts w:eastAsia="Times New Roman" w:cs="Times New Roman"/>
              </w:rPr>
            </w:pPr>
            <w:r>
              <w:rPr>
                <w:rFonts w:eastAsia="Times New Roman" w:cs="Times New Roman"/>
                <w:color w:val="000000"/>
              </w:rPr>
              <w:t xml:space="preserve">Extended Search areas for </w:t>
            </w:r>
            <w:proofErr w:type="spellStart"/>
            <w:r>
              <w:rPr>
                <w:rFonts w:eastAsia="Times New Roman" w:cs="Times New Roman"/>
                <w:color w:val="000000"/>
              </w:rPr>
              <w:t>IntraTMP</w:t>
            </w:r>
            <w:proofErr w:type="spellEnd"/>
            <w:r>
              <w:rPr>
                <w:rFonts w:eastAsia="Times New Roman" w:cs="Times New Roman"/>
                <w:color w:val="000000"/>
              </w:rPr>
              <w:t xml:space="preserve"> mode with scan order #2</w:t>
            </w:r>
          </w:p>
        </w:tc>
        <w:tc>
          <w:tcPr>
            <w:tcW w:w="1557" w:type="dxa"/>
            <w:vMerge w:val="restart"/>
          </w:tcPr>
          <w:p w14:paraId="70D1CA5B"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OPPO</w:t>
            </w:r>
          </w:p>
          <w:p w14:paraId="70D1CA5C"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Y. Yu</w:t>
            </w:r>
          </w:p>
          <w:p w14:paraId="70D1CA5D" w14:textId="77777777" w:rsidR="00C508EC" w:rsidRPr="00B328DE" w:rsidRDefault="00C508EC" w:rsidP="00C508EC">
            <w:pPr>
              <w:jc w:val="both"/>
              <w:rPr>
                <w:rFonts w:eastAsia="Times New Roman" w:cs="Times New Roman"/>
              </w:rPr>
            </w:pPr>
            <w:r w:rsidRPr="00B328DE">
              <w:rPr>
                <w:rFonts w:eastAsia="Times New Roman" w:cs="Times New Roman"/>
                <w:color w:val="000000"/>
              </w:rPr>
              <w:t>Xidian</w:t>
            </w:r>
          </w:p>
          <w:p w14:paraId="70D1CA5E" w14:textId="77777777" w:rsidR="00C508EC" w:rsidRPr="00B328DE" w:rsidRDefault="00C508EC" w:rsidP="00C508EC">
            <w:pPr>
              <w:contextualSpacing/>
              <w:jc w:val="both"/>
              <w:rPr>
                <w:rFonts w:eastAsia="Times New Roman" w:cs="Times New Roman"/>
                <w:color w:val="000000"/>
              </w:rPr>
            </w:pPr>
            <w:r w:rsidRPr="00B328DE">
              <w:rPr>
                <w:rFonts w:eastAsia="Times New Roman" w:cs="Times New Roman"/>
                <w:color w:val="000000"/>
              </w:rPr>
              <w:t>Y. Ma,</w:t>
            </w:r>
          </w:p>
          <w:p w14:paraId="70D1CA5F" w14:textId="77777777" w:rsidR="00C508EC" w:rsidRPr="00B328DE" w:rsidRDefault="00C508EC" w:rsidP="00C508EC">
            <w:pPr>
              <w:contextualSpacing/>
              <w:jc w:val="both"/>
              <w:rPr>
                <w:rFonts w:eastAsia="Times New Roman" w:cs="Times New Roman"/>
              </w:rPr>
            </w:pPr>
            <w:proofErr w:type="gramStart"/>
            <w:r w:rsidRPr="00B328DE">
              <w:rPr>
                <w:rFonts w:eastAsia="Times New Roman" w:cs="Times New Roman"/>
                <w:color w:val="000000"/>
              </w:rPr>
              <w:t>H.Zhang</w:t>
            </w:r>
            <w:proofErr w:type="gramEnd"/>
          </w:p>
          <w:p w14:paraId="70D1CA60" w14:textId="77777777" w:rsidR="00C508EC" w:rsidRPr="00B328DE" w:rsidRDefault="00C508EC" w:rsidP="00C508EC">
            <w:pPr>
              <w:jc w:val="both"/>
              <w:rPr>
                <w:rFonts w:eastAsia="Times New Roman" w:cs="Times New Roman"/>
              </w:rPr>
            </w:pPr>
            <w:r w:rsidRPr="00B328DE">
              <w:rPr>
                <w:rFonts w:eastAsia="Times New Roman" w:cs="Times New Roman"/>
                <w:color w:val="000000"/>
              </w:rPr>
              <w:t>Kwai</w:t>
            </w:r>
          </w:p>
          <w:p w14:paraId="70D1CA61"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X. Xiu</w:t>
            </w:r>
          </w:p>
        </w:tc>
        <w:tc>
          <w:tcPr>
            <w:tcW w:w="1343" w:type="dxa"/>
            <w:vMerge w:val="restart"/>
          </w:tcPr>
          <w:p w14:paraId="70D1CA62" w14:textId="77777777" w:rsidR="00C508EC" w:rsidRDefault="00C508EC" w:rsidP="00C508EC">
            <w:pPr>
              <w:spacing w:before="0"/>
              <w:jc w:val="both"/>
              <w:rPr>
                <w:rFonts w:eastAsia="Times New Roman" w:cs="Times New Roman"/>
              </w:rPr>
            </w:pPr>
            <w:proofErr w:type="spellStart"/>
            <w:r>
              <w:rPr>
                <w:rFonts w:eastAsia="Times New Roman" w:cs="Times New Roman"/>
              </w:rPr>
              <w:t>InterDigital</w:t>
            </w:r>
            <w:proofErr w:type="spellEnd"/>
          </w:p>
          <w:p w14:paraId="70D1CA63" w14:textId="77777777" w:rsidR="00C508EC" w:rsidRDefault="00C508EC" w:rsidP="00C508EC">
            <w:pPr>
              <w:spacing w:before="0"/>
              <w:jc w:val="both"/>
              <w:rPr>
                <w:rFonts w:eastAsia="Times New Roman" w:cs="Times New Roman"/>
              </w:rPr>
            </w:pPr>
            <w:r>
              <w:rPr>
                <w:rFonts w:eastAsia="Times New Roman" w:cs="Times New Roman"/>
              </w:rPr>
              <w:t>K. Naser</w:t>
            </w:r>
          </w:p>
        </w:tc>
      </w:tr>
      <w:tr w:rsidR="00C508EC" w14:paraId="70D1CA70" w14:textId="77777777" w:rsidTr="00C508EC">
        <w:trPr>
          <w:trHeight w:val="400"/>
        </w:trPr>
        <w:tc>
          <w:tcPr>
            <w:tcW w:w="804" w:type="dxa"/>
            <w:vMerge w:val="restart"/>
          </w:tcPr>
          <w:p w14:paraId="70D1CA65" w14:textId="77777777" w:rsidR="00C508EC" w:rsidRDefault="00C508EC" w:rsidP="00C508EC">
            <w:pPr>
              <w:jc w:val="both"/>
              <w:rPr>
                <w:rFonts w:eastAsia="Times New Roman" w:cs="Times New Roman"/>
              </w:rPr>
            </w:pPr>
            <w:r>
              <w:rPr>
                <w:rFonts w:eastAsia="Times New Roman" w:cs="Times New Roman"/>
                <w:color w:val="000000"/>
              </w:rPr>
              <w:t>2.9c</w:t>
            </w:r>
          </w:p>
        </w:tc>
        <w:tc>
          <w:tcPr>
            <w:tcW w:w="6252" w:type="dxa"/>
            <w:vMerge w:val="restart"/>
          </w:tcPr>
          <w:p w14:paraId="70D1CA66" w14:textId="77777777" w:rsidR="00C508EC" w:rsidRDefault="00C508EC" w:rsidP="00C508EC">
            <w:pPr>
              <w:jc w:val="both"/>
              <w:rPr>
                <w:rFonts w:eastAsia="Times New Roman" w:cs="Times New Roman"/>
              </w:rPr>
            </w:pPr>
            <w:proofErr w:type="spellStart"/>
            <w:r>
              <w:rPr>
                <w:rFonts w:eastAsia="Times New Roman" w:cs="Times New Roman"/>
                <w:color w:val="000000"/>
              </w:rPr>
              <w:t>IntraTMP</w:t>
            </w:r>
            <w:proofErr w:type="spellEnd"/>
            <w:r>
              <w:rPr>
                <w:rFonts w:eastAsia="Times New Roman" w:cs="Times New Roman"/>
                <w:color w:val="000000"/>
              </w:rPr>
              <w:t xml:space="preserve"> mode with partial extended search areas with scan order #1</w:t>
            </w:r>
          </w:p>
        </w:tc>
        <w:tc>
          <w:tcPr>
            <w:tcW w:w="1557" w:type="dxa"/>
            <w:vMerge w:val="restart"/>
          </w:tcPr>
          <w:p w14:paraId="70D1CA67"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OPPO</w:t>
            </w:r>
          </w:p>
          <w:p w14:paraId="70D1CA68"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Y. Yu</w:t>
            </w:r>
          </w:p>
          <w:p w14:paraId="70D1CA69" w14:textId="77777777" w:rsidR="00C508EC" w:rsidRPr="00B328DE" w:rsidRDefault="00C508EC" w:rsidP="00C508EC">
            <w:pPr>
              <w:jc w:val="both"/>
              <w:rPr>
                <w:rFonts w:eastAsia="Times New Roman" w:cs="Times New Roman"/>
              </w:rPr>
            </w:pPr>
            <w:r w:rsidRPr="00B328DE">
              <w:rPr>
                <w:rFonts w:eastAsia="Times New Roman" w:cs="Times New Roman"/>
                <w:color w:val="000000"/>
              </w:rPr>
              <w:t>Xidian</w:t>
            </w:r>
          </w:p>
          <w:p w14:paraId="70D1CA6A" w14:textId="77777777" w:rsidR="00C508EC" w:rsidRPr="00B328DE" w:rsidRDefault="00C508EC" w:rsidP="00C508EC">
            <w:pPr>
              <w:contextualSpacing/>
              <w:jc w:val="both"/>
              <w:rPr>
                <w:rFonts w:eastAsia="Times New Roman" w:cs="Times New Roman"/>
                <w:color w:val="000000"/>
              </w:rPr>
            </w:pPr>
            <w:r w:rsidRPr="00B328DE">
              <w:rPr>
                <w:rFonts w:eastAsia="Times New Roman" w:cs="Times New Roman"/>
                <w:color w:val="000000"/>
              </w:rPr>
              <w:t>Y. Ma</w:t>
            </w:r>
          </w:p>
          <w:p w14:paraId="70D1CA6B"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H. Zhang</w:t>
            </w:r>
          </w:p>
          <w:p w14:paraId="70D1CA6C" w14:textId="77777777" w:rsidR="00C508EC" w:rsidRPr="00B328DE" w:rsidRDefault="00C508EC" w:rsidP="00C508EC">
            <w:pPr>
              <w:jc w:val="both"/>
              <w:rPr>
                <w:rFonts w:eastAsia="Times New Roman" w:cs="Times New Roman"/>
              </w:rPr>
            </w:pPr>
            <w:r w:rsidRPr="00B328DE">
              <w:rPr>
                <w:rFonts w:eastAsia="Times New Roman" w:cs="Times New Roman"/>
                <w:color w:val="000000"/>
              </w:rPr>
              <w:lastRenderedPageBreak/>
              <w:t>Kwai</w:t>
            </w:r>
          </w:p>
          <w:p w14:paraId="70D1CA6D"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X. Xiu</w:t>
            </w:r>
          </w:p>
        </w:tc>
        <w:tc>
          <w:tcPr>
            <w:tcW w:w="1343" w:type="dxa"/>
            <w:vMerge w:val="restart"/>
          </w:tcPr>
          <w:p w14:paraId="70D1CA6E" w14:textId="77777777" w:rsidR="00C508EC" w:rsidRDefault="00C508EC" w:rsidP="00C508EC">
            <w:pPr>
              <w:spacing w:before="0"/>
              <w:jc w:val="both"/>
              <w:rPr>
                <w:rFonts w:eastAsia="Times New Roman" w:cs="Times New Roman"/>
              </w:rPr>
            </w:pPr>
            <w:proofErr w:type="spellStart"/>
            <w:r>
              <w:rPr>
                <w:rFonts w:eastAsia="Times New Roman" w:cs="Times New Roman"/>
              </w:rPr>
              <w:lastRenderedPageBreak/>
              <w:t>InterDigital</w:t>
            </w:r>
            <w:proofErr w:type="spellEnd"/>
          </w:p>
          <w:p w14:paraId="70D1CA6F" w14:textId="77777777" w:rsidR="00C508EC" w:rsidRDefault="00C508EC" w:rsidP="00C508EC">
            <w:pPr>
              <w:spacing w:before="0"/>
              <w:jc w:val="both"/>
              <w:rPr>
                <w:rFonts w:eastAsia="Times New Roman" w:cs="Times New Roman"/>
              </w:rPr>
            </w:pPr>
            <w:r>
              <w:rPr>
                <w:rFonts w:eastAsia="Times New Roman" w:cs="Times New Roman"/>
              </w:rPr>
              <w:t>K. Naser</w:t>
            </w:r>
          </w:p>
        </w:tc>
      </w:tr>
      <w:tr w:rsidR="00C508EC" w14:paraId="70D1CA7C" w14:textId="77777777" w:rsidTr="00C508EC">
        <w:trPr>
          <w:trHeight w:val="400"/>
        </w:trPr>
        <w:tc>
          <w:tcPr>
            <w:tcW w:w="804" w:type="dxa"/>
            <w:vMerge w:val="restart"/>
          </w:tcPr>
          <w:p w14:paraId="70D1CA71" w14:textId="77777777" w:rsidR="00C508EC" w:rsidRDefault="00C508EC" w:rsidP="00C508EC">
            <w:pPr>
              <w:jc w:val="both"/>
              <w:rPr>
                <w:rFonts w:eastAsia="Times New Roman" w:cs="Times New Roman"/>
              </w:rPr>
            </w:pPr>
            <w:r>
              <w:rPr>
                <w:rFonts w:eastAsia="Times New Roman" w:cs="Times New Roman"/>
                <w:color w:val="000000"/>
              </w:rPr>
              <w:t>2.9d</w:t>
            </w:r>
          </w:p>
        </w:tc>
        <w:tc>
          <w:tcPr>
            <w:tcW w:w="6252" w:type="dxa"/>
            <w:vMerge w:val="restart"/>
          </w:tcPr>
          <w:p w14:paraId="70D1CA72" w14:textId="77777777" w:rsidR="00C508EC" w:rsidRDefault="00C508EC" w:rsidP="00C508EC">
            <w:pPr>
              <w:jc w:val="both"/>
              <w:rPr>
                <w:rFonts w:eastAsia="Times New Roman" w:cs="Times New Roman"/>
              </w:rPr>
            </w:pPr>
            <w:proofErr w:type="spellStart"/>
            <w:r>
              <w:rPr>
                <w:rFonts w:eastAsia="Times New Roman" w:cs="Times New Roman"/>
                <w:color w:val="000000"/>
              </w:rPr>
              <w:t>IntraTMP</w:t>
            </w:r>
            <w:proofErr w:type="spellEnd"/>
            <w:r>
              <w:rPr>
                <w:rFonts w:eastAsia="Times New Roman" w:cs="Times New Roman"/>
                <w:color w:val="000000"/>
              </w:rPr>
              <w:t xml:space="preserve"> mode with partial extended search areas with scan order #2</w:t>
            </w:r>
          </w:p>
        </w:tc>
        <w:tc>
          <w:tcPr>
            <w:tcW w:w="1557" w:type="dxa"/>
            <w:vMerge w:val="restart"/>
          </w:tcPr>
          <w:p w14:paraId="70D1CA73"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OPPO</w:t>
            </w:r>
          </w:p>
          <w:p w14:paraId="70D1CA74"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Y. Yu</w:t>
            </w:r>
          </w:p>
          <w:p w14:paraId="70D1CA75" w14:textId="77777777" w:rsidR="00C508EC" w:rsidRPr="00B328DE" w:rsidRDefault="00C508EC" w:rsidP="00C508EC">
            <w:pPr>
              <w:jc w:val="both"/>
              <w:rPr>
                <w:rFonts w:eastAsia="Times New Roman" w:cs="Times New Roman"/>
              </w:rPr>
            </w:pPr>
            <w:r w:rsidRPr="00B328DE">
              <w:rPr>
                <w:rFonts w:eastAsia="Times New Roman" w:cs="Times New Roman"/>
                <w:color w:val="000000"/>
              </w:rPr>
              <w:t>Xidian</w:t>
            </w:r>
          </w:p>
          <w:p w14:paraId="70D1CA76" w14:textId="77777777" w:rsidR="00C508EC" w:rsidRPr="00B328DE" w:rsidRDefault="00C508EC" w:rsidP="00C508EC">
            <w:pPr>
              <w:contextualSpacing/>
              <w:jc w:val="both"/>
              <w:rPr>
                <w:rFonts w:eastAsia="Times New Roman" w:cs="Times New Roman"/>
                <w:color w:val="000000"/>
              </w:rPr>
            </w:pPr>
            <w:r w:rsidRPr="00B328DE">
              <w:rPr>
                <w:rFonts w:eastAsia="Times New Roman" w:cs="Times New Roman"/>
                <w:color w:val="000000"/>
              </w:rPr>
              <w:t>Y. Ma</w:t>
            </w:r>
          </w:p>
          <w:p w14:paraId="70D1CA77" w14:textId="77777777" w:rsidR="00C508EC" w:rsidRPr="00B328DE" w:rsidRDefault="00C508EC" w:rsidP="00C508EC">
            <w:pPr>
              <w:contextualSpacing/>
              <w:jc w:val="both"/>
              <w:rPr>
                <w:rFonts w:eastAsia="Times New Roman" w:cs="Times New Roman"/>
              </w:rPr>
            </w:pPr>
            <w:r w:rsidRPr="00B328DE">
              <w:rPr>
                <w:rFonts w:eastAsia="Times New Roman" w:cs="Times New Roman"/>
                <w:color w:val="000000"/>
              </w:rPr>
              <w:t>H. Zhang</w:t>
            </w:r>
          </w:p>
          <w:p w14:paraId="70D1CA78" w14:textId="77777777" w:rsidR="00C508EC" w:rsidRPr="00B328DE" w:rsidRDefault="00C508EC" w:rsidP="00C508EC">
            <w:pPr>
              <w:jc w:val="both"/>
              <w:rPr>
                <w:rFonts w:eastAsia="Times New Roman" w:cs="Times New Roman"/>
              </w:rPr>
            </w:pPr>
            <w:r w:rsidRPr="00B328DE">
              <w:rPr>
                <w:rFonts w:eastAsia="Times New Roman" w:cs="Times New Roman"/>
                <w:color w:val="000000"/>
              </w:rPr>
              <w:t>Kwai</w:t>
            </w:r>
          </w:p>
          <w:p w14:paraId="70D1CA79" w14:textId="77777777" w:rsidR="00C508EC" w:rsidRPr="00B328DE" w:rsidRDefault="00C508EC" w:rsidP="00C508EC">
            <w:pPr>
              <w:spacing w:before="0"/>
              <w:jc w:val="both"/>
              <w:rPr>
                <w:rFonts w:eastAsia="Times New Roman" w:cs="Times New Roman"/>
              </w:rPr>
            </w:pPr>
            <w:r w:rsidRPr="00B328DE">
              <w:rPr>
                <w:rFonts w:eastAsia="Times New Roman" w:cs="Times New Roman"/>
                <w:color w:val="000000"/>
              </w:rPr>
              <w:t>X. Xiu</w:t>
            </w:r>
          </w:p>
        </w:tc>
        <w:tc>
          <w:tcPr>
            <w:tcW w:w="1343" w:type="dxa"/>
            <w:vMerge w:val="restart"/>
          </w:tcPr>
          <w:p w14:paraId="70D1CA7A" w14:textId="77777777" w:rsidR="00C508EC" w:rsidRDefault="00C508EC" w:rsidP="00C508EC">
            <w:pPr>
              <w:spacing w:before="0"/>
              <w:jc w:val="both"/>
              <w:rPr>
                <w:rFonts w:eastAsia="Times New Roman" w:cs="Times New Roman"/>
              </w:rPr>
            </w:pPr>
            <w:proofErr w:type="spellStart"/>
            <w:r>
              <w:rPr>
                <w:rFonts w:eastAsia="Times New Roman" w:cs="Times New Roman"/>
              </w:rPr>
              <w:t>InterDigital</w:t>
            </w:r>
            <w:proofErr w:type="spellEnd"/>
          </w:p>
          <w:p w14:paraId="70D1CA7B" w14:textId="77777777" w:rsidR="00C508EC" w:rsidRDefault="00C508EC" w:rsidP="00C508EC">
            <w:pPr>
              <w:spacing w:before="0"/>
              <w:jc w:val="both"/>
              <w:rPr>
                <w:rFonts w:eastAsia="Times New Roman" w:cs="Times New Roman"/>
              </w:rPr>
            </w:pPr>
            <w:r>
              <w:rPr>
                <w:rFonts w:eastAsia="Times New Roman" w:cs="Times New Roman"/>
              </w:rPr>
              <w:t>K. Naser</w:t>
            </w:r>
          </w:p>
        </w:tc>
      </w:tr>
      <w:tr w:rsidR="00C508EC" w14:paraId="70D1CA82" w14:textId="77777777" w:rsidTr="00C508EC">
        <w:trPr>
          <w:trHeight w:val="400"/>
        </w:trPr>
        <w:tc>
          <w:tcPr>
            <w:tcW w:w="804" w:type="dxa"/>
            <w:vMerge w:val="restart"/>
          </w:tcPr>
          <w:p w14:paraId="70D1CA7D" w14:textId="77777777" w:rsidR="00C508EC" w:rsidRDefault="00C508EC" w:rsidP="00C508EC">
            <w:pPr>
              <w:jc w:val="both"/>
              <w:rPr>
                <w:rFonts w:eastAsia="Times New Roman" w:cs="Times New Roman"/>
              </w:rPr>
            </w:pPr>
            <w:r>
              <w:rPr>
                <w:rFonts w:eastAsia="Times New Roman" w:cs="Times New Roman"/>
              </w:rPr>
              <w:t>2.10a</w:t>
            </w:r>
          </w:p>
        </w:tc>
        <w:tc>
          <w:tcPr>
            <w:tcW w:w="6252" w:type="dxa"/>
            <w:vMerge w:val="restart"/>
          </w:tcPr>
          <w:p w14:paraId="70D1CA7E" w14:textId="77777777" w:rsidR="00C508EC" w:rsidRDefault="00C508EC" w:rsidP="00C508EC">
            <w:pPr>
              <w:jc w:val="both"/>
              <w:rPr>
                <w:rFonts w:eastAsia="Times New Roman" w:cs="Times New Roman"/>
                <w:color w:val="000000"/>
              </w:rPr>
            </w:pPr>
            <w:r>
              <w:rPr>
                <w:rFonts w:eastAsia="Times New Roman" w:cs="Times New Roman"/>
                <w:color w:val="000000" w:themeColor="text1"/>
              </w:rPr>
              <w:t>IBC-LIC without large block-size constraint</w:t>
            </w:r>
          </w:p>
        </w:tc>
        <w:tc>
          <w:tcPr>
            <w:tcW w:w="1557" w:type="dxa"/>
            <w:vMerge w:val="restart"/>
          </w:tcPr>
          <w:p w14:paraId="70D1CA7F" w14:textId="77777777" w:rsidR="00C508EC" w:rsidRDefault="00C508EC" w:rsidP="00C508EC">
            <w:pPr>
              <w:spacing w:before="0"/>
              <w:jc w:val="both"/>
              <w:rPr>
                <w:rFonts w:eastAsia="Times New Roman" w:cs="Times New Roman"/>
              </w:rPr>
            </w:pPr>
            <w:r>
              <w:rPr>
                <w:rFonts w:eastAsia="Times New Roman" w:cs="Times New Roman"/>
              </w:rPr>
              <w:t>OPPO</w:t>
            </w:r>
          </w:p>
          <w:p w14:paraId="70D1CA80" w14:textId="77777777" w:rsidR="00C508EC" w:rsidRDefault="00C508EC" w:rsidP="00C508EC">
            <w:pPr>
              <w:contextualSpacing/>
              <w:jc w:val="both"/>
              <w:rPr>
                <w:rFonts w:eastAsia="Times New Roman" w:cs="Times New Roman"/>
              </w:rPr>
            </w:pPr>
            <w:r>
              <w:rPr>
                <w:rFonts w:eastAsia="Times New Roman" w:cs="Times New Roman"/>
              </w:rPr>
              <w:t xml:space="preserve">Z. Xie </w:t>
            </w:r>
          </w:p>
        </w:tc>
        <w:tc>
          <w:tcPr>
            <w:tcW w:w="1343" w:type="dxa"/>
            <w:vMerge w:val="restart"/>
          </w:tcPr>
          <w:p w14:paraId="70D1CA81" w14:textId="77777777" w:rsidR="00C508EC" w:rsidRDefault="00C508EC" w:rsidP="00C508EC">
            <w:pPr>
              <w:spacing w:before="0"/>
              <w:jc w:val="both"/>
              <w:rPr>
                <w:rFonts w:eastAsia="Times New Roman" w:cs="Times New Roman"/>
              </w:rPr>
            </w:pPr>
          </w:p>
        </w:tc>
      </w:tr>
      <w:tr w:rsidR="00C508EC" w14:paraId="70D1CA88" w14:textId="77777777" w:rsidTr="00C508EC">
        <w:trPr>
          <w:trHeight w:val="400"/>
        </w:trPr>
        <w:tc>
          <w:tcPr>
            <w:tcW w:w="804" w:type="dxa"/>
            <w:vMerge w:val="restart"/>
          </w:tcPr>
          <w:p w14:paraId="70D1CA83" w14:textId="77777777" w:rsidR="00C508EC" w:rsidRDefault="00C508EC" w:rsidP="00C508EC">
            <w:pPr>
              <w:jc w:val="both"/>
              <w:rPr>
                <w:rFonts w:eastAsia="Times New Roman" w:cs="Times New Roman"/>
              </w:rPr>
            </w:pPr>
            <w:r>
              <w:rPr>
                <w:rFonts w:eastAsia="Times New Roman" w:cs="Times New Roman"/>
              </w:rPr>
              <w:t>2.10b</w:t>
            </w:r>
          </w:p>
        </w:tc>
        <w:tc>
          <w:tcPr>
            <w:tcW w:w="6252" w:type="dxa"/>
            <w:vMerge w:val="restart"/>
          </w:tcPr>
          <w:p w14:paraId="70D1CA84" w14:textId="77777777" w:rsidR="00C508EC" w:rsidRDefault="00C508EC" w:rsidP="00C508EC">
            <w:pPr>
              <w:jc w:val="both"/>
              <w:rPr>
                <w:rFonts w:eastAsia="Times New Roman" w:cs="Times New Roman"/>
              </w:rPr>
            </w:pPr>
            <w:r>
              <w:rPr>
                <w:rFonts w:eastAsia="Times New Roman" w:cs="Times New Roman"/>
              </w:rPr>
              <w:t>IBC-LIC extension</w:t>
            </w:r>
          </w:p>
        </w:tc>
        <w:tc>
          <w:tcPr>
            <w:tcW w:w="1557" w:type="dxa"/>
            <w:vMerge w:val="restart"/>
          </w:tcPr>
          <w:p w14:paraId="70D1CA85" w14:textId="77777777" w:rsidR="00C508EC" w:rsidRDefault="00C508EC" w:rsidP="00C508EC">
            <w:pPr>
              <w:spacing w:before="0"/>
              <w:jc w:val="both"/>
              <w:rPr>
                <w:rFonts w:eastAsia="Times New Roman" w:cs="Times New Roman"/>
              </w:rPr>
            </w:pPr>
            <w:r>
              <w:rPr>
                <w:rFonts w:eastAsia="Times New Roman" w:cs="Times New Roman"/>
              </w:rPr>
              <w:t>OPPO</w:t>
            </w:r>
          </w:p>
          <w:p w14:paraId="70D1CA86" w14:textId="77777777" w:rsidR="00C508EC" w:rsidRDefault="00C508EC" w:rsidP="00C508EC">
            <w:pPr>
              <w:contextualSpacing/>
              <w:jc w:val="both"/>
              <w:rPr>
                <w:rFonts w:eastAsia="Times New Roman" w:cs="Times New Roman"/>
              </w:rPr>
            </w:pPr>
            <w:r>
              <w:rPr>
                <w:rFonts w:eastAsia="Times New Roman" w:cs="Times New Roman"/>
              </w:rPr>
              <w:t xml:space="preserve">Z. Xie </w:t>
            </w:r>
          </w:p>
        </w:tc>
        <w:tc>
          <w:tcPr>
            <w:tcW w:w="1343" w:type="dxa"/>
            <w:vMerge w:val="restart"/>
          </w:tcPr>
          <w:p w14:paraId="70D1CA87" w14:textId="77777777" w:rsidR="00C508EC" w:rsidRDefault="00C508EC" w:rsidP="00C508EC">
            <w:pPr>
              <w:spacing w:before="0"/>
              <w:jc w:val="both"/>
              <w:rPr>
                <w:rFonts w:eastAsia="Times New Roman" w:cs="Times New Roman"/>
              </w:rPr>
            </w:pPr>
          </w:p>
        </w:tc>
      </w:tr>
      <w:tr w:rsidR="00C508EC" w14:paraId="70D1CA8E" w14:textId="77777777" w:rsidTr="00C508EC">
        <w:trPr>
          <w:trHeight w:val="400"/>
        </w:trPr>
        <w:tc>
          <w:tcPr>
            <w:tcW w:w="804" w:type="dxa"/>
            <w:vMerge w:val="restart"/>
          </w:tcPr>
          <w:p w14:paraId="70D1CA89" w14:textId="77777777" w:rsidR="00C508EC" w:rsidRDefault="00C508EC" w:rsidP="00C508EC">
            <w:pPr>
              <w:jc w:val="both"/>
              <w:rPr>
                <w:rFonts w:eastAsia="Times New Roman" w:cs="Times New Roman"/>
              </w:rPr>
            </w:pPr>
            <w:r>
              <w:rPr>
                <w:rFonts w:eastAsia="Times New Roman" w:cs="Times New Roman"/>
              </w:rPr>
              <w:t>2.10c</w:t>
            </w:r>
          </w:p>
        </w:tc>
        <w:tc>
          <w:tcPr>
            <w:tcW w:w="6252" w:type="dxa"/>
            <w:vMerge w:val="restart"/>
          </w:tcPr>
          <w:p w14:paraId="70D1CA8A" w14:textId="77777777" w:rsidR="00C508EC" w:rsidRDefault="00C508EC" w:rsidP="00C508EC">
            <w:pPr>
              <w:jc w:val="both"/>
              <w:rPr>
                <w:rFonts w:eastAsia="Times New Roman" w:cs="Times New Roman"/>
              </w:rPr>
            </w:pPr>
            <w:r>
              <w:rPr>
                <w:rFonts w:eastAsia="Times New Roman" w:cs="Times New Roman"/>
              </w:rPr>
              <w:t>Test 2.10a + Test 2.10b</w:t>
            </w:r>
          </w:p>
        </w:tc>
        <w:tc>
          <w:tcPr>
            <w:tcW w:w="1557" w:type="dxa"/>
            <w:vMerge w:val="restart"/>
          </w:tcPr>
          <w:p w14:paraId="70D1CA8B" w14:textId="77777777" w:rsidR="00C508EC" w:rsidRDefault="00C508EC" w:rsidP="00C508EC">
            <w:pPr>
              <w:spacing w:before="0"/>
              <w:jc w:val="both"/>
              <w:rPr>
                <w:rFonts w:eastAsia="Times New Roman" w:cs="Times New Roman"/>
              </w:rPr>
            </w:pPr>
            <w:r>
              <w:rPr>
                <w:rFonts w:eastAsia="Times New Roman" w:cs="Times New Roman"/>
              </w:rPr>
              <w:t>OPPO</w:t>
            </w:r>
          </w:p>
          <w:p w14:paraId="70D1CA8C" w14:textId="77777777" w:rsidR="00C508EC" w:rsidRDefault="00C508EC" w:rsidP="00C508EC">
            <w:pPr>
              <w:contextualSpacing/>
              <w:jc w:val="both"/>
              <w:rPr>
                <w:rFonts w:eastAsia="Times New Roman" w:cs="Times New Roman"/>
              </w:rPr>
            </w:pPr>
            <w:r>
              <w:rPr>
                <w:rFonts w:eastAsia="Times New Roman" w:cs="Times New Roman"/>
              </w:rPr>
              <w:t xml:space="preserve">Z. Xie </w:t>
            </w:r>
          </w:p>
        </w:tc>
        <w:tc>
          <w:tcPr>
            <w:tcW w:w="1343" w:type="dxa"/>
            <w:vMerge w:val="restart"/>
          </w:tcPr>
          <w:p w14:paraId="70D1CA8D" w14:textId="77777777" w:rsidR="00C508EC" w:rsidRDefault="00C508EC" w:rsidP="00C508EC">
            <w:pPr>
              <w:spacing w:before="0"/>
              <w:jc w:val="both"/>
              <w:rPr>
                <w:rFonts w:eastAsia="Times New Roman" w:cs="Times New Roman"/>
              </w:rPr>
            </w:pPr>
          </w:p>
        </w:tc>
      </w:tr>
      <w:tr w:rsidR="00C508EC" w14:paraId="70D1CA94" w14:textId="77777777" w:rsidTr="00C508EC">
        <w:trPr>
          <w:trHeight w:val="400"/>
        </w:trPr>
        <w:tc>
          <w:tcPr>
            <w:tcW w:w="804" w:type="dxa"/>
            <w:vMerge w:val="restart"/>
          </w:tcPr>
          <w:p w14:paraId="70D1CA8F" w14:textId="77777777" w:rsidR="00C508EC" w:rsidRDefault="00C508EC" w:rsidP="00C508EC">
            <w:pPr>
              <w:jc w:val="both"/>
              <w:rPr>
                <w:rFonts w:eastAsia="Times New Roman" w:cs="Times New Roman"/>
                <w:color w:val="000000"/>
              </w:rPr>
            </w:pPr>
            <w:r>
              <w:rPr>
                <w:rFonts w:eastAsia="Times New Roman" w:cs="Times New Roman"/>
                <w:color w:val="000000"/>
              </w:rPr>
              <w:t>2.11a</w:t>
            </w:r>
          </w:p>
        </w:tc>
        <w:tc>
          <w:tcPr>
            <w:tcW w:w="6252" w:type="dxa"/>
            <w:vMerge w:val="restart"/>
          </w:tcPr>
          <w:p w14:paraId="70D1CA90"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rPr>
            </w:pPr>
            <w:r>
              <w:rPr>
                <w:rFonts w:eastAsia="Times New Roman" w:cs="Times New Roman"/>
                <w:color w:val="000000"/>
              </w:rPr>
              <w:t>Harmonization between IBC HMVP and IBC-LIC</w:t>
            </w:r>
          </w:p>
        </w:tc>
        <w:tc>
          <w:tcPr>
            <w:tcW w:w="1557" w:type="dxa"/>
            <w:vMerge w:val="restart"/>
          </w:tcPr>
          <w:p w14:paraId="70D1CA91"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color w:val="000000"/>
              </w:rPr>
              <w:t>Bytedance</w:t>
            </w:r>
            <w:proofErr w:type="spellEnd"/>
          </w:p>
          <w:p w14:paraId="70D1CA92"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N. Zhang</w:t>
            </w:r>
          </w:p>
        </w:tc>
        <w:tc>
          <w:tcPr>
            <w:tcW w:w="1343" w:type="dxa"/>
            <w:vMerge w:val="restart"/>
          </w:tcPr>
          <w:p w14:paraId="70D1CA93" w14:textId="77777777" w:rsidR="00C508EC" w:rsidRDefault="00C508EC" w:rsidP="00C508EC">
            <w:pPr>
              <w:spacing w:before="0"/>
              <w:jc w:val="both"/>
              <w:rPr>
                <w:rFonts w:eastAsia="Times New Roman" w:cs="Times New Roman"/>
              </w:rPr>
            </w:pPr>
          </w:p>
        </w:tc>
      </w:tr>
      <w:tr w:rsidR="00C508EC" w14:paraId="70D1CA9C" w14:textId="77777777" w:rsidTr="00C508EC">
        <w:trPr>
          <w:trHeight w:val="400"/>
        </w:trPr>
        <w:tc>
          <w:tcPr>
            <w:tcW w:w="804" w:type="dxa"/>
            <w:vMerge w:val="restart"/>
          </w:tcPr>
          <w:p w14:paraId="70D1CA95" w14:textId="77777777" w:rsidR="00C508EC" w:rsidRDefault="00C508EC" w:rsidP="00C508EC">
            <w:pPr>
              <w:jc w:val="both"/>
              <w:rPr>
                <w:rFonts w:eastAsia="Times New Roman" w:cs="Times New Roman"/>
                <w:color w:val="000000"/>
              </w:rPr>
            </w:pPr>
            <w:r>
              <w:rPr>
                <w:rFonts w:eastAsia="Times New Roman" w:cs="Times New Roman"/>
                <w:color w:val="000000"/>
              </w:rPr>
              <w:t>2.11b</w:t>
            </w:r>
          </w:p>
        </w:tc>
        <w:tc>
          <w:tcPr>
            <w:tcW w:w="6252" w:type="dxa"/>
            <w:vMerge w:val="restart"/>
          </w:tcPr>
          <w:p w14:paraId="70D1CA96"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color w:val="000000"/>
              </w:rPr>
            </w:pPr>
            <w:r>
              <w:rPr>
                <w:rFonts w:eastAsia="Times New Roman" w:cs="Times New Roman"/>
                <w:color w:val="000000"/>
              </w:rPr>
              <w:t>Test 2.11a+Test 2.10</w:t>
            </w:r>
          </w:p>
        </w:tc>
        <w:tc>
          <w:tcPr>
            <w:tcW w:w="1557" w:type="dxa"/>
            <w:vMerge w:val="restart"/>
          </w:tcPr>
          <w:p w14:paraId="70D1CA97"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color w:val="000000"/>
              </w:rPr>
              <w:t>Bytedance</w:t>
            </w:r>
            <w:proofErr w:type="spellEnd"/>
          </w:p>
          <w:p w14:paraId="70D1CA98"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color w:val="000000"/>
              </w:rPr>
            </w:pPr>
            <w:r>
              <w:rPr>
                <w:rFonts w:eastAsia="Times New Roman" w:cs="Times New Roman"/>
                <w:color w:val="000000"/>
              </w:rPr>
              <w:t>N. Zhang</w:t>
            </w:r>
          </w:p>
          <w:p w14:paraId="70D1CA99" w14:textId="77777777" w:rsidR="00C508EC" w:rsidRDefault="00C508EC" w:rsidP="00C508EC">
            <w:pPr>
              <w:jc w:val="both"/>
              <w:rPr>
                <w:rFonts w:eastAsia="Times New Roman" w:cs="Times New Roman"/>
              </w:rPr>
            </w:pPr>
            <w:r>
              <w:rPr>
                <w:rFonts w:eastAsia="Times New Roman" w:cs="Times New Roman"/>
              </w:rPr>
              <w:t>OPPO</w:t>
            </w:r>
          </w:p>
          <w:p w14:paraId="70D1CA9A" w14:textId="77777777" w:rsidR="00C508EC" w:rsidRDefault="00C508EC" w:rsidP="00C508EC">
            <w:pPr>
              <w:contextualSpacing/>
              <w:jc w:val="both"/>
              <w:rPr>
                <w:rFonts w:eastAsia="Times New Roman" w:cs="Times New Roman"/>
              </w:rPr>
            </w:pPr>
            <w:r>
              <w:rPr>
                <w:rFonts w:eastAsia="Times New Roman" w:cs="Times New Roman"/>
              </w:rPr>
              <w:t>Z. Xie</w:t>
            </w:r>
          </w:p>
        </w:tc>
        <w:tc>
          <w:tcPr>
            <w:tcW w:w="1343" w:type="dxa"/>
            <w:vMerge w:val="restart"/>
          </w:tcPr>
          <w:p w14:paraId="70D1CA9B" w14:textId="77777777" w:rsidR="00C508EC" w:rsidRDefault="00C508EC" w:rsidP="00C508EC">
            <w:pPr>
              <w:spacing w:before="0"/>
              <w:jc w:val="both"/>
              <w:rPr>
                <w:rFonts w:eastAsia="Times New Roman" w:cs="Times New Roman"/>
              </w:rPr>
            </w:pPr>
          </w:p>
        </w:tc>
      </w:tr>
      <w:tr w:rsidR="00C508EC" w14:paraId="70D1CA9E" w14:textId="77777777" w:rsidTr="00C508EC">
        <w:trPr>
          <w:trHeight w:val="400"/>
        </w:trPr>
        <w:tc>
          <w:tcPr>
            <w:tcW w:w="9956" w:type="dxa"/>
            <w:gridSpan w:val="4"/>
            <w:vAlign w:val="center"/>
          </w:tcPr>
          <w:p w14:paraId="70D1CA9D" w14:textId="77777777" w:rsidR="00C508EC" w:rsidRDefault="00C508EC" w:rsidP="00C508EC">
            <w:pPr>
              <w:spacing w:before="0"/>
              <w:jc w:val="both"/>
              <w:rPr>
                <w:rFonts w:eastAsia="Times New Roman" w:cs="Times New Roman"/>
              </w:rPr>
            </w:pPr>
            <w:r>
              <w:rPr>
                <w:rFonts w:eastAsia="Times New Roman" w:cs="Times New Roman"/>
                <w:b/>
              </w:rPr>
              <w:t>3</w:t>
            </w:r>
            <w:r>
              <w:rPr>
                <w:rFonts w:eastAsia="Times New Roman" w:cs="Times New Roman"/>
              </w:rPr>
              <w:t xml:space="preserve"> </w:t>
            </w:r>
            <w:r>
              <w:rPr>
                <w:rFonts w:eastAsia="Times New Roman" w:cs="Times New Roman"/>
                <w:b/>
              </w:rPr>
              <w:t>Inter prediction</w:t>
            </w:r>
          </w:p>
        </w:tc>
      </w:tr>
      <w:tr w:rsidR="00C508EC" w14:paraId="70D1CAA5" w14:textId="77777777" w:rsidTr="00C508EC">
        <w:trPr>
          <w:trHeight w:val="400"/>
        </w:trPr>
        <w:tc>
          <w:tcPr>
            <w:tcW w:w="804" w:type="dxa"/>
          </w:tcPr>
          <w:p w14:paraId="70D1CA9F" w14:textId="48B5B27F" w:rsidR="00C508EC" w:rsidRDefault="00C508EC" w:rsidP="00C508EC">
            <w:pPr>
              <w:jc w:val="both"/>
              <w:rPr>
                <w:rFonts w:eastAsia="Times New Roman" w:cs="Times New Roman"/>
              </w:rPr>
            </w:pPr>
            <w:r>
              <w:rPr>
                <w:rFonts w:eastAsia="Times New Roman" w:cs="Times New Roman"/>
              </w:rPr>
              <w:t>3.1</w:t>
            </w:r>
            <w:ins w:id="17" w:author="Pekka Astola (Nokia)" w:date="2023-05-24T11:19:00Z">
              <w:r w:rsidR="003679D0">
                <w:rPr>
                  <w:rFonts w:eastAsia="Times New Roman" w:cs="Times New Roman"/>
                </w:rPr>
                <w:t>a</w:t>
              </w:r>
            </w:ins>
          </w:p>
        </w:tc>
        <w:tc>
          <w:tcPr>
            <w:tcW w:w="6252" w:type="dxa"/>
          </w:tcPr>
          <w:p w14:paraId="70D1CAA0" w14:textId="77777777" w:rsidR="00C508EC" w:rsidRDefault="00C508EC" w:rsidP="00C508EC">
            <w:pPr>
              <w:jc w:val="both"/>
              <w:rPr>
                <w:rFonts w:eastAsia="Times New Roman" w:cs="Times New Roman"/>
              </w:rPr>
            </w:pPr>
            <w:r>
              <w:rPr>
                <w:rFonts w:eastAsia="Times New Roman" w:cs="Times New Roman"/>
              </w:rPr>
              <w:t>Cross-component residual model</w:t>
            </w:r>
          </w:p>
        </w:tc>
        <w:tc>
          <w:tcPr>
            <w:tcW w:w="1557" w:type="dxa"/>
          </w:tcPr>
          <w:p w14:paraId="70D1CAA1" w14:textId="77777777" w:rsidR="00C508EC" w:rsidRDefault="00C508EC" w:rsidP="00C508EC">
            <w:pPr>
              <w:spacing w:before="0"/>
              <w:jc w:val="both"/>
              <w:rPr>
                <w:rFonts w:eastAsia="Times New Roman" w:cs="Times New Roman"/>
              </w:rPr>
            </w:pPr>
            <w:r>
              <w:rPr>
                <w:rFonts w:eastAsia="Times New Roman" w:cs="Times New Roman"/>
              </w:rPr>
              <w:t>Nokia</w:t>
            </w:r>
          </w:p>
          <w:p w14:paraId="70D1CAA2" w14:textId="77777777" w:rsidR="00C508EC" w:rsidRDefault="00C508EC" w:rsidP="00C508EC">
            <w:pPr>
              <w:contextualSpacing/>
              <w:jc w:val="both"/>
              <w:rPr>
                <w:rFonts w:eastAsia="Times New Roman" w:cs="Times New Roman"/>
              </w:rPr>
            </w:pPr>
            <w:r>
              <w:rPr>
                <w:rFonts w:eastAsia="Times New Roman" w:cs="Times New Roman"/>
              </w:rPr>
              <w:t>P. Astola</w:t>
            </w:r>
          </w:p>
        </w:tc>
        <w:tc>
          <w:tcPr>
            <w:tcW w:w="1343" w:type="dxa"/>
          </w:tcPr>
          <w:p w14:paraId="70D1CAA3" w14:textId="77777777" w:rsidR="00C508EC" w:rsidRDefault="00C508EC" w:rsidP="00C508EC">
            <w:pPr>
              <w:spacing w:before="0"/>
              <w:jc w:val="both"/>
              <w:rPr>
                <w:rFonts w:eastAsia="Times New Roman" w:cs="Times New Roman"/>
              </w:rPr>
            </w:pPr>
            <w:proofErr w:type="spellStart"/>
            <w:r>
              <w:rPr>
                <w:rFonts w:eastAsia="Times New Roman" w:cs="Times New Roman"/>
              </w:rPr>
              <w:t>InterDigital</w:t>
            </w:r>
            <w:proofErr w:type="spellEnd"/>
          </w:p>
          <w:p w14:paraId="70D1CAA4" w14:textId="77777777" w:rsidR="00C508EC" w:rsidRDefault="00C508EC" w:rsidP="00C508EC">
            <w:pPr>
              <w:spacing w:before="0"/>
              <w:rPr>
                <w:rFonts w:eastAsia="Times New Roman" w:cs="Times New Roman"/>
              </w:rPr>
            </w:pPr>
            <w:r>
              <w:rPr>
                <w:rFonts w:eastAsia="Times New Roman" w:cs="Times New Roman"/>
              </w:rPr>
              <w:t xml:space="preserve">F. Le </w:t>
            </w:r>
            <w:proofErr w:type="spellStart"/>
            <w:r>
              <w:rPr>
                <w:rFonts w:eastAsia="Times New Roman" w:cs="Times New Roman"/>
              </w:rPr>
              <w:t>Léannec</w:t>
            </w:r>
            <w:proofErr w:type="spellEnd"/>
            <w:r>
              <w:rPr>
                <w:rFonts w:eastAsia="Times New Roman" w:cs="Times New Roman"/>
              </w:rPr>
              <w:t xml:space="preserve"> </w:t>
            </w:r>
          </w:p>
        </w:tc>
      </w:tr>
      <w:tr w:rsidR="003679D0" w14:paraId="37DBD06B" w14:textId="77777777" w:rsidTr="00C508EC">
        <w:trPr>
          <w:trHeight w:val="400"/>
          <w:ins w:id="18" w:author="Pekka Astola (Nokia)" w:date="2023-05-24T11:19:00Z"/>
        </w:trPr>
        <w:tc>
          <w:tcPr>
            <w:tcW w:w="804" w:type="dxa"/>
          </w:tcPr>
          <w:p w14:paraId="3511D3D4" w14:textId="2F3BA693" w:rsidR="003679D0" w:rsidRDefault="003679D0" w:rsidP="00C508EC">
            <w:pPr>
              <w:jc w:val="both"/>
              <w:rPr>
                <w:ins w:id="19" w:author="Pekka Astola (Nokia)" w:date="2023-05-24T11:19:00Z"/>
                <w:rFonts w:eastAsia="Times New Roman" w:cs="Times New Roman"/>
              </w:rPr>
            </w:pPr>
            <w:ins w:id="20" w:author="Pekka Astola (Nokia)" w:date="2023-05-24T11:19:00Z">
              <w:r>
                <w:rPr>
                  <w:rFonts w:eastAsia="Times New Roman" w:cs="Times New Roman"/>
                </w:rPr>
                <w:t>3.1b</w:t>
              </w:r>
            </w:ins>
          </w:p>
        </w:tc>
        <w:tc>
          <w:tcPr>
            <w:tcW w:w="6252" w:type="dxa"/>
          </w:tcPr>
          <w:p w14:paraId="07F833F3" w14:textId="6E010538" w:rsidR="003679D0" w:rsidRDefault="003679D0" w:rsidP="00C508EC">
            <w:pPr>
              <w:jc w:val="both"/>
              <w:rPr>
                <w:ins w:id="21" w:author="Pekka Astola (Nokia)" w:date="2023-05-24T11:19:00Z"/>
                <w:rFonts w:eastAsia="Times New Roman" w:cs="Times New Roman"/>
              </w:rPr>
            </w:pPr>
            <w:ins w:id="22" w:author="Pekka Astola (Nokia)" w:date="2023-05-24T11:19:00Z">
              <w:r w:rsidRPr="003679D0">
                <w:rPr>
                  <w:rFonts w:eastAsia="Times New Roman" w:cs="Times New Roman"/>
                </w:rPr>
                <w:t>Cross-component residual model with complexity reductions</w:t>
              </w:r>
            </w:ins>
          </w:p>
        </w:tc>
        <w:tc>
          <w:tcPr>
            <w:tcW w:w="1557" w:type="dxa"/>
          </w:tcPr>
          <w:p w14:paraId="5282B960" w14:textId="77777777" w:rsidR="003679D0" w:rsidRDefault="003679D0" w:rsidP="00C508EC">
            <w:pPr>
              <w:spacing w:before="0"/>
              <w:jc w:val="both"/>
              <w:rPr>
                <w:ins w:id="23" w:author="Pekka Astola (Nokia)" w:date="2023-05-24T11:20:00Z"/>
                <w:rFonts w:eastAsia="Times New Roman" w:cs="Times New Roman"/>
              </w:rPr>
            </w:pPr>
            <w:ins w:id="24" w:author="Pekka Astola (Nokia)" w:date="2023-05-24T11:20:00Z">
              <w:r>
                <w:rPr>
                  <w:rFonts w:eastAsia="Times New Roman" w:cs="Times New Roman"/>
                </w:rPr>
                <w:t>Nokia</w:t>
              </w:r>
            </w:ins>
          </w:p>
          <w:p w14:paraId="57EDB323" w14:textId="2F1ED005" w:rsidR="003679D0" w:rsidRDefault="003679D0" w:rsidP="00C508EC">
            <w:pPr>
              <w:spacing w:before="0"/>
              <w:jc w:val="both"/>
              <w:rPr>
                <w:ins w:id="25" w:author="Pekka Astola (Nokia)" w:date="2023-05-24T11:19:00Z"/>
                <w:rFonts w:eastAsia="Times New Roman" w:cs="Times New Roman"/>
              </w:rPr>
            </w:pPr>
            <w:ins w:id="26" w:author="Pekka Astola (Nokia)" w:date="2023-05-24T11:20:00Z">
              <w:r>
                <w:rPr>
                  <w:rFonts w:eastAsia="Times New Roman" w:cs="Times New Roman"/>
                </w:rPr>
                <w:t>P. Astola</w:t>
              </w:r>
            </w:ins>
          </w:p>
        </w:tc>
        <w:tc>
          <w:tcPr>
            <w:tcW w:w="1343" w:type="dxa"/>
          </w:tcPr>
          <w:p w14:paraId="54FE38F4" w14:textId="77777777" w:rsidR="003679D0" w:rsidRDefault="003679D0" w:rsidP="00C508EC">
            <w:pPr>
              <w:spacing w:before="0"/>
              <w:jc w:val="both"/>
              <w:rPr>
                <w:ins w:id="27" w:author="Pekka Astola (Nokia)" w:date="2023-05-24T11:19:00Z"/>
                <w:rFonts w:eastAsia="Times New Roman" w:cs="Times New Roman"/>
              </w:rPr>
            </w:pPr>
          </w:p>
        </w:tc>
      </w:tr>
      <w:tr w:rsidR="00C508EC" w14:paraId="70D1CAAB" w14:textId="77777777" w:rsidTr="00C508EC">
        <w:trPr>
          <w:trHeight w:val="400"/>
        </w:trPr>
        <w:tc>
          <w:tcPr>
            <w:tcW w:w="804" w:type="dxa"/>
            <w:vMerge w:val="restart"/>
          </w:tcPr>
          <w:p w14:paraId="70D1CAA6" w14:textId="77777777" w:rsidR="00C508EC" w:rsidRDefault="00C508EC" w:rsidP="00C508EC">
            <w:pPr>
              <w:jc w:val="both"/>
              <w:rPr>
                <w:rFonts w:eastAsia="Times New Roman" w:cs="Times New Roman"/>
              </w:rPr>
            </w:pPr>
            <w:r>
              <w:rPr>
                <w:rFonts w:eastAsia="Times New Roman" w:cs="Times New Roman"/>
              </w:rPr>
              <w:t>3.2</w:t>
            </w:r>
          </w:p>
        </w:tc>
        <w:tc>
          <w:tcPr>
            <w:tcW w:w="6252" w:type="dxa"/>
            <w:vMerge w:val="restart"/>
          </w:tcPr>
          <w:p w14:paraId="70D1CAA7" w14:textId="77777777" w:rsidR="00C508EC" w:rsidRDefault="00C508EC" w:rsidP="00C508EC">
            <w:pPr>
              <w:jc w:val="both"/>
              <w:rPr>
                <w:rFonts w:eastAsia="Times New Roman" w:cs="Times New Roman"/>
              </w:rPr>
            </w:pPr>
            <w:r>
              <w:rPr>
                <w:rFonts w:eastAsia="Times New Roman" w:cs="Times New Roman"/>
                <w:color w:val="000000"/>
              </w:rPr>
              <w:t xml:space="preserve">Bi-predictive </w:t>
            </w:r>
            <w:r>
              <w:rPr>
                <w:rFonts w:eastAsia="Times New Roman" w:cs="Times New Roman"/>
              </w:rPr>
              <w:t>GPM</w:t>
            </w:r>
          </w:p>
        </w:tc>
        <w:tc>
          <w:tcPr>
            <w:tcW w:w="1557" w:type="dxa"/>
            <w:vMerge w:val="restart"/>
          </w:tcPr>
          <w:p w14:paraId="70D1CAA8" w14:textId="77777777" w:rsidR="00C508EC" w:rsidRDefault="00C508EC" w:rsidP="00C508EC">
            <w:pPr>
              <w:jc w:val="both"/>
              <w:rPr>
                <w:rFonts w:eastAsia="Times New Roman" w:cs="Times New Roman"/>
              </w:rPr>
            </w:pPr>
            <w:r>
              <w:rPr>
                <w:rFonts w:eastAsia="Times New Roman" w:cs="Times New Roman"/>
              </w:rPr>
              <w:t>Ericsson</w:t>
            </w:r>
          </w:p>
          <w:p w14:paraId="70D1CAA9" w14:textId="77777777" w:rsidR="00C508EC" w:rsidRDefault="00C508EC" w:rsidP="00C508EC">
            <w:pPr>
              <w:contextualSpacing/>
              <w:jc w:val="both"/>
              <w:rPr>
                <w:rFonts w:eastAsia="Times New Roman" w:cs="Times New Roman"/>
              </w:rPr>
            </w:pPr>
            <w:r>
              <w:rPr>
                <w:rFonts w:eastAsia="Times New Roman" w:cs="Times New Roman"/>
              </w:rPr>
              <w:t>R. Yu</w:t>
            </w:r>
          </w:p>
        </w:tc>
        <w:tc>
          <w:tcPr>
            <w:tcW w:w="1343" w:type="dxa"/>
            <w:vMerge w:val="restart"/>
          </w:tcPr>
          <w:p w14:paraId="70D1CAAA" w14:textId="77777777" w:rsidR="00C508EC" w:rsidRDefault="00C508EC" w:rsidP="00C508EC">
            <w:pPr>
              <w:spacing w:before="0"/>
              <w:jc w:val="both"/>
              <w:rPr>
                <w:rFonts w:eastAsia="Times New Roman" w:cs="Times New Roman"/>
              </w:rPr>
            </w:pPr>
          </w:p>
        </w:tc>
      </w:tr>
      <w:tr w:rsidR="00C508EC" w14:paraId="70D1CAB1" w14:textId="77777777" w:rsidTr="00C508EC">
        <w:trPr>
          <w:trHeight w:val="400"/>
        </w:trPr>
        <w:tc>
          <w:tcPr>
            <w:tcW w:w="804" w:type="dxa"/>
            <w:vMerge w:val="restart"/>
          </w:tcPr>
          <w:p w14:paraId="70D1CAAC" w14:textId="77777777" w:rsidR="00C508EC" w:rsidRDefault="00C508EC" w:rsidP="00C508EC">
            <w:pPr>
              <w:jc w:val="both"/>
              <w:rPr>
                <w:rFonts w:eastAsia="Times New Roman" w:cs="Times New Roman"/>
              </w:rPr>
            </w:pPr>
            <w:r>
              <w:rPr>
                <w:rFonts w:eastAsia="Times New Roman" w:cs="Times New Roman"/>
              </w:rPr>
              <w:t>3.3a</w:t>
            </w:r>
          </w:p>
        </w:tc>
        <w:tc>
          <w:tcPr>
            <w:tcW w:w="6252" w:type="dxa"/>
            <w:vMerge w:val="restart"/>
          </w:tcPr>
          <w:p w14:paraId="70D1CAAD" w14:textId="77777777" w:rsidR="00C508EC" w:rsidRDefault="00C508EC" w:rsidP="00C508EC">
            <w:pPr>
              <w:jc w:val="both"/>
              <w:rPr>
                <w:rFonts w:eastAsia="Times New Roman" w:cs="Times New Roman"/>
              </w:rPr>
            </w:pPr>
            <w:r>
              <w:rPr>
                <w:rFonts w:eastAsia="Times New Roman" w:cs="Times New Roman"/>
                <w:color w:val="000000"/>
              </w:rPr>
              <w:t xml:space="preserve">Additional TM refinement for </w:t>
            </w:r>
            <w:proofErr w:type="gramStart"/>
            <w:r>
              <w:rPr>
                <w:rFonts w:eastAsia="Times New Roman" w:cs="Times New Roman"/>
                <w:color w:val="000000"/>
              </w:rPr>
              <w:t>bi-prediction</w:t>
            </w:r>
            <w:proofErr w:type="gramEnd"/>
          </w:p>
        </w:tc>
        <w:tc>
          <w:tcPr>
            <w:tcW w:w="1557" w:type="dxa"/>
            <w:vMerge w:val="restart"/>
          </w:tcPr>
          <w:p w14:paraId="70D1CAAE" w14:textId="77777777" w:rsidR="00C508EC" w:rsidRDefault="00C508EC" w:rsidP="00C508EC">
            <w:pPr>
              <w:spacing w:before="0"/>
              <w:jc w:val="both"/>
              <w:rPr>
                <w:rFonts w:eastAsia="Times New Roman" w:cs="Times New Roman"/>
              </w:rPr>
            </w:pPr>
            <w:proofErr w:type="spellStart"/>
            <w:r>
              <w:rPr>
                <w:rFonts w:eastAsia="Times New Roman" w:cs="Times New Roman"/>
                <w:color w:val="000000"/>
              </w:rPr>
              <w:t>Bytedance</w:t>
            </w:r>
            <w:proofErr w:type="spellEnd"/>
          </w:p>
          <w:p w14:paraId="70D1CAAF" w14:textId="77777777" w:rsidR="00C508EC" w:rsidRDefault="00000000" w:rsidP="00C508EC">
            <w:pPr>
              <w:spacing w:before="0"/>
              <w:jc w:val="both"/>
              <w:rPr>
                <w:rFonts w:eastAsia="Times New Roman" w:cs="Times New Roman"/>
              </w:rPr>
            </w:pPr>
            <w:hyperlink r:id="rId15" w:history="1">
              <w:r w:rsidR="00C508EC">
                <w:rPr>
                  <w:rStyle w:val="Hyperlink"/>
                  <w:rFonts w:eastAsia="Times New Roman" w:cs="Times New Roman"/>
                </w:rPr>
                <w:t>Y. Wang</w:t>
              </w:r>
            </w:hyperlink>
          </w:p>
        </w:tc>
        <w:tc>
          <w:tcPr>
            <w:tcW w:w="1343" w:type="dxa"/>
            <w:vMerge w:val="restart"/>
          </w:tcPr>
          <w:p w14:paraId="70D1CAB0" w14:textId="77777777" w:rsidR="00C508EC" w:rsidRDefault="00C508EC" w:rsidP="00C508EC">
            <w:pPr>
              <w:spacing w:before="0"/>
              <w:jc w:val="both"/>
              <w:rPr>
                <w:rFonts w:eastAsia="Times New Roman" w:cs="Times New Roman"/>
              </w:rPr>
            </w:pPr>
          </w:p>
        </w:tc>
      </w:tr>
      <w:tr w:rsidR="00C508EC" w14:paraId="70D1CAB7" w14:textId="77777777" w:rsidTr="00C508EC">
        <w:trPr>
          <w:trHeight w:val="400"/>
        </w:trPr>
        <w:tc>
          <w:tcPr>
            <w:tcW w:w="804" w:type="dxa"/>
            <w:vMerge w:val="restart"/>
          </w:tcPr>
          <w:p w14:paraId="70D1CAB2" w14:textId="77777777" w:rsidR="00C508EC" w:rsidRDefault="00C508EC" w:rsidP="00C508EC">
            <w:pPr>
              <w:jc w:val="both"/>
              <w:rPr>
                <w:rFonts w:eastAsia="Times New Roman" w:cs="Times New Roman"/>
              </w:rPr>
            </w:pPr>
            <w:r>
              <w:rPr>
                <w:rFonts w:eastAsia="Times New Roman" w:cs="Times New Roman"/>
              </w:rPr>
              <w:t>3.3b</w:t>
            </w:r>
          </w:p>
        </w:tc>
        <w:tc>
          <w:tcPr>
            <w:tcW w:w="6252" w:type="dxa"/>
            <w:vMerge w:val="restart"/>
          </w:tcPr>
          <w:p w14:paraId="70D1CAB3" w14:textId="77777777" w:rsidR="00C508EC" w:rsidRDefault="00C508EC" w:rsidP="00C508EC">
            <w:pPr>
              <w:jc w:val="both"/>
              <w:rPr>
                <w:rFonts w:eastAsia="Times New Roman" w:cs="Times New Roman"/>
              </w:rPr>
            </w:pPr>
            <w:r>
              <w:rPr>
                <w:rFonts w:eastAsia="Times New Roman" w:cs="Times New Roman"/>
                <w:color w:val="000000"/>
              </w:rPr>
              <w:t>16-point diamond search pattern for TM</w:t>
            </w:r>
          </w:p>
        </w:tc>
        <w:tc>
          <w:tcPr>
            <w:tcW w:w="1557" w:type="dxa"/>
            <w:vMerge w:val="restart"/>
          </w:tcPr>
          <w:p w14:paraId="70D1CAB4" w14:textId="77777777" w:rsidR="00C508EC" w:rsidRDefault="00C508EC" w:rsidP="00C508EC">
            <w:pPr>
              <w:spacing w:before="0"/>
              <w:jc w:val="both"/>
              <w:rPr>
                <w:rFonts w:eastAsia="Times New Roman" w:cs="Times New Roman"/>
              </w:rPr>
            </w:pPr>
            <w:proofErr w:type="spellStart"/>
            <w:r>
              <w:rPr>
                <w:rFonts w:eastAsia="Times New Roman" w:cs="Times New Roman"/>
                <w:color w:val="000000"/>
              </w:rPr>
              <w:t>Bytedance</w:t>
            </w:r>
            <w:proofErr w:type="spellEnd"/>
          </w:p>
          <w:p w14:paraId="70D1CAB5" w14:textId="77777777" w:rsidR="00C508EC" w:rsidRDefault="00000000" w:rsidP="00C508EC">
            <w:pPr>
              <w:spacing w:before="0"/>
              <w:jc w:val="both"/>
              <w:rPr>
                <w:rFonts w:eastAsia="Times New Roman" w:cs="Times New Roman"/>
              </w:rPr>
            </w:pPr>
            <w:hyperlink r:id="rId16" w:history="1">
              <w:r w:rsidR="00C508EC">
                <w:rPr>
                  <w:rStyle w:val="Hyperlink"/>
                  <w:rFonts w:eastAsia="Times New Roman" w:cs="Times New Roman"/>
                </w:rPr>
                <w:t>Y. Wang</w:t>
              </w:r>
            </w:hyperlink>
          </w:p>
        </w:tc>
        <w:tc>
          <w:tcPr>
            <w:tcW w:w="1343" w:type="dxa"/>
            <w:vMerge w:val="restart"/>
          </w:tcPr>
          <w:p w14:paraId="70D1CAB6" w14:textId="77777777" w:rsidR="00C508EC" w:rsidRDefault="00C508EC" w:rsidP="00C508EC">
            <w:pPr>
              <w:spacing w:before="0"/>
              <w:jc w:val="both"/>
              <w:rPr>
                <w:rFonts w:eastAsia="Times New Roman" w:cs="Times New Roman"/>
              </w:rPr>
            </w:pPr>
          </w:p>
        </w:tc>
      </w:tr>
      <w:tr w:rsidR="00C508EC" w14:paraId="70D1CABD" w14:textId="77777777" w:rsidTr="00C508EC">
        <w:trPr>
          <w:trHeight w:val="400"/>
        </w:trPr>
        <w:tc>
          <w:tcPr>
            <w:tcW w:w="804" w:type="dxa"/>
            <w:vMerge w:val="restart"/>
          </w:tcPr>
          <w:p w14:paraId="70D1CAB8" w14:textId="77777777" w:rsidR="00C508EC" w:rsidRDefault="00C508EC" w:rsidP="00C508EC">
            <w:pPr>
              <w:jc w:val="both"/>
              <w:rPr>
                <w:rFonts w:eastAsia="Times New Roman" w:cs="Times New Roman"/>
              </w:rPr>
            </w:pPr>
            <w:r>
              <w:rPr>
                <w:rFonts w:eastAsia="Times New Roman" w:cs="Times New Roman"/>
              </w:rPr>
              <w:t>3.3c</w:t>
            </w:r>
          </w:p>
        </w:tc>
        <w:tc>
          <w:tcPr>
            <w:tcW w:w="6252" w:type="dxa"/>
            <w:vMerge w:val="restart"/>
          </w:tcPr>
          <w:p w14:paraId="70D1CAB9" w14:textId="77777777" w:rsidR="00C508EC" w:rsidRDefault="00C508EC" w:rsidP="00C508EC">
            <w:pPr>
              <w:jc w:val="both"/>
              <w:rPr>
                <w:rFonts w:eastAsia="Times New Roman" w:cs="Times New Roman"/>
              </w:rPr>
            </w:pPr>
            <w:r>
              <w:rPr>
                <w:rFonts w:eastAsia="Times New Roman" w:cs="Times New Roman"/>
                <w:color w:val="000000"/>
              </w:rPr>
              <w:t xml:space="preserve">Enabling TM for </w:t>
            </w:r>
            <w:proofErr w:type="gramStart"/>
            <w:r>
              <w:rPr>
                <w:rFonts w:eastAsia="Times New Roman" w:cs="Times New Roman"/>
                <w:color w:val="000000"/>
              </w:rPr>
              <w:t>bi-prediction</w:t>
            </w:r>
            <w:proofErr w:type="gramEnd"/>
            <w:r>
              <w:rPr>
                <w:rFonts w:eastAsia="Times New Roman" w:cs="Times New Roman"/>
                <w:color w:val="000000"/>
              </w:rPr>
              <w:t xml:space="preserve"> under DMVR condition</w:t>
            </w:r>
          </w:p>
        </w:tc>
        <w:tc>
          <w:tcPr>
            <w:tcW w:w="1557" w:type="dxa"/>
            <w:vMerge w:val="restart"/>
          </w:tcPr>
          <w:p w14:paraId="70D1CABA" w14:textId="77777777" w:rsidR="00C508EC" w:rsidRDefault="00C508EC" w:rsidP="00C508EC">
            <w:pPr>
              <w:spacing w:before="0"/>
              <w:jc w:val="both"/>
              <w:rPr>
                <w:rFonts w:eastAsia="Times New Roman" w:cs="Times New Roman"/>
              </w:rPr>
            </w:pPr>
            <w:proofErr w:type="spellStart"/>
            <w:r>
              <w:rPr>
                <w:rFonts w:eastAsia="Times New Roman" w:cs="Times New Roman"/>
                <w:color w:val="000000"/>
              </w:rPr>
              <w:t>Bytedance</w:t>
            </w:r>
            <w:proofErr w:type="spellEnd"/>
          </w:p>
          <w:p w14:paraId="70D1CABB" w14:textId="77777777" w:rsidR="00C508EC" w:rsidRDefault="00000000" w:rsidP="00C508EC">
            <w:pPr>
              <w:spacing w:before="0"/>
              <w:jc w:val="both"/>
              <w:rPr>
                <w:rFonts w:eastAsia="Times New Roman" w:cs="Times New Roman"/>
              </w:rPr>
            </w:pPr>
            <w:hyperlink r:id="rId17" w:history="1">
              <w:r w:rsidR="00C508EC">
                <w:rPr>
                  <w:rStyle w:val="Hyperlink"/>
                  <w:rFonts w:eastAsia="Times New Roman" w:cs="Times New Roman"/>
                </w:rPr>
                <w:t>Y. Wang</w:t>
              </w:r>
            </w:hyperlink>
          </w:p>
        </w:tc>
        <w:tc>
          <w:tcPr>
            <w:tcW w:w="1343" w:type="dxa"/>
            <w:vMerge w:val="restart"/>
          </w:tcPr>
          <w:p w14:paraId="70D1CABC" w14:textId="77777777" w:rsidR="00C508EC" w:rsidRDefault="00C508EC" w:rsidP="00C508EC">
            <w:pPr>
              <w:spacing w:before="0"/>
              <w:jc w:val="both"/>
              <w:rPr>
                <w:rFonts w:eastAsia="Times New Roman" w:cs="Times New Roman"/>
              </w:rPr>
            </w:pPr>
          </w:p>
        </w:tc>
      </w:tr>
      <w:tr w:rsidR="00C508EC" w14:paraId="70D1CAC3" w14:textId="77777777" w:rsidTr="00C508EC">
        <w:trPr>
          <w:trHeight w:val="400"/>
        </w:trPr>
        <w:tc>
          <w:tcPr>
            <w:tcW w:w="804" w:type="dxa"/>
            <w:vMerge w:val="restart"/>
          </w:tcPr>
          <w:p w14:paraId="70D1CABE" w14:textId="77777777" w:rsidR="00C508EC" w:rsidRDefault="00C508EC" w:rsidP="00C508EC">
            <w:pPr>
              <w:jc w:val="both"/>
              <w:rPr>
                <w:rFonts w:eastAsia="Times New Roman" w:cs="Times New Roman"/>
              </w:rPr>
            </w:pPr>
            <w:r>
              <w:rPr>
                <w:rFonts w:eastAsia="Times New Roman" w:cs="Times New Roman"/>
              </w:rPr>
              <w:t>3.3d</w:t>
            </w:r>
          </w:p>
        </w:tc>
        <w:tc>
          <w:tcPr>
            <w:tcW w:w="6252" w:type="dxa"/>
            <w:vMerge w:val="restart"/>
          </w:tcPr>
          <w:p w14:paraId="70D1CABF" w14:textId="77777777" w:rsidR="00C508EC" w:rsidRDefault="00C508EC" w:rsidP="00C508EC">
            <w:pPr>
              <w:jc w:val="both"/>
              <w:rPr>
                <w:rFonts w:eastAsia="Times New Roman" w:cs="Times New Roman"/>
              </w:rPr>
            </w:pPr>
            <w:r>
              <w:rPr>
                <w:rFonts w:eastAsia="Times New Roman" w:cs="Times New Roman"/>
              </w:rPr>
              <w:t>Test 3.3a + Test 3.3c</w:t>
            </w:r>
          </w:p>
        </w:tc>
        <w:tc>
          <w:tcPr>
            <w:tcW w:w="1557" w:type="dxa"/>
            <w:vMerge w:val="restart"/>
          </w:tcPr>
          <w:p w14:paraId="70D1CAC0" w14:textId="77777777" w:rsidR="00C508EC" w:rsidRDefault="00C508EC" w:rsidP="00C508EC">
            <w:pPr>
              <w:spacing w:before="0"/>
              <w:jc w:val="both"/>
              <w:rPr>
                <w:rFonts w:eastAsia="Times New Roman" w:cs="Times New Roman"/>
              </w:rPr>
            </w:pPr>
            <w:proofErr w:type="spellStart"/>
            <w:r>
              <w:rPr>
                <w:rFonts w:eastAsia="Times New Roman" w:cs="Times New Roman"/>
                <w:color w:val="000000"/>
              </w:rPr>
              <w:t>Bytedance</w:t>
            </w:r>
            <w:proofErr w:type="spellEnd"/>
          </w:p>
          <w:p w14:paraId="70D1CAC1" w14:textId="77777777" w:rsidR="00C508EC" w:rsidRDefault="00000000" w:rsidP="00C508EC">
            <w:pPr>
              <w:spacing w:before="0"/>
              <w:jc w:val="both"/>
              <w:rPr>
                <w:rFonts w:eastAsia="Times New Roman" w:cs="Times New Roman"/>
              </w:rPr>
            </w:pPr>
            <w:hyperlink r:id="rId18" w:history="1">
              <w:r w:rsidR="00C508EC">
                <w:rPr>
                  <w:rStyle w:val="Hyperlink"/>
                  <w:rFonts w:eastAsia="Times New Roman" w:cs="Times New Roman"/>
                </w:rPr>
                <w:t>Y. Wang</w:t>
              </w:r>
            </w:hyperlink>
          </w:p>
        </w:tc>
        <w:tc>
          <w:tcPr>
            <w:tcW w:w="1343" w:type="dxa"/>
            <w:vMerge w:val="restart"/>
          </w:tcPr>
          <w:p w14:paraId="70D1CAC2" w14:textId="77777777" w:rsidR="00C508EC" w:rsidRDefault="00C508EC" w:rsidP="00C508EC">
            <w:pPr>
              <w:spacing w:before="0"/>
              <w:jc w:val="both"/>
              <w:rPr>
                <w:rFonts w:eastAsia="Times New Roman" w:cs="Times New Roman"/>
              </w:rPr>
            </w:pPr>
          </w:p>
        </w:tc>
      </w:tr>
      <w:tr w:rsidR="00C508EC" w14:paraId="70D1CAC9" w14:textId="77777777" w:rsidTr="00C508EC">
        <w:trPr>
          <w:trHeight w:val="400"/>
        </w:trPr>
        <w:tc>
          <w:tcPr>
            <w:tcW w:w="804" w:type="dxa"/>
            <w:vMerge w:val="restart"/>
          </w:tcPr>
          <w:p w14:paraId="70D1CAC4" w14:textId="77777777" w:rsidR="00C508EC" w:rsidRDefault="00C508EC" w:rsidP="00C508EC">
            <w:pPr>
              <w:jc w:val="both"/>
              <w:rPr>
                <w:rFonts w:eastAsia="Times New Roman" w:cs="Times New Roman"/>
              </w:rPr>
            </w:pPr>
            <w:r>
              <w:rPr>
                <w:rFonts w:eastAsia="Times New Roman" w:cs="Times New Roman"/>
              </w:rPr>
              <w:t>3.3e</w:t>
            </w:r>
          </w:p>
        </w:tc>
        <w:tc>
          <w:tcPr>
            <w:tcW w:w="6252" w:type="dxa"/>
            <w:vMerge w:val="restart"/>
          </w:tcPr>
          <w:p w14:paraId="70D1CAC5" w14:textId="77777777" w:rsidR="00C508EC" w:rsidRDefault="00C508EC" w:rsidP="00C508EC">
            <w:pPr>
              <w:jc w:val="both"/>
              <w:rPr>
                <w:rFonts w:eastAsia="Times New Roman" w:cs="Times New Roman"/>
              </w:rPr>
            </w:pPr>
            <w:r>
              <w:rPr>
                <w:rFonts w:eastAsia="Times New Roman" w:cs="Times New Roman"/>
              </w:rPr>
              <w:t>Test 3.3a + Test 3.3b + Test 3.3c</w:t>
            </w:r>
          </w:p>
        </w:tc>
        <w:tc>
          <w:tcPr>
            <w:tcW w:w="1557" w:type="dxa"/>
            <w:vMerge w:val="restart"/>
          </w:tcPr>
          <w:p w14:paraId="70D1CAC6" w14:textId="77777777" w:rsidR="00C508EC" w:rsidRDefault="00C508EC" w:rsidP="00C508EC">
            <w:pPr>
              <w:spacing w:before="0"/>
              <w:jc w:val="both"/>
              <w:rPr>
                <w:rFonts w:eastAsia="Times New Roman" w:cs="Times New Roman"/>
              </w:rPr>
            </w:pPr>
            <w:proofErr w:type="spellStart"/>
            <w:r>
              <w:rPr>
                <w:rFonts w:eastAsia="Times New Roman" w:cs="Times New Roman"/>
                <w:color w:val="000000"/>
              </w:rPr>
              <w:t>Bytedance</w:t>
            </w:r>
            <w:proofErr w:type="spellEnd"/>
          </w:p>
          <w:p w14:paraId="70D1CAC7" w14:textId="77777777" w:rsidR="00C508EC" w:rsidRDefault="00000000" w:rsidP="00C508EC">
            <w:pPr>
              <w:spacing w:before="0"/>
              <w:jc w:val="both"/>
              <w:rPr>
                <w:rFonts w:eastAsia="Times New Roman" w:cs="Times New Roman"/>
              </w:rPr>
            </w:pPr>
            <w:hyperlink r:id="rId19" w:history="1">
              <w:r w:rsidR="00C508EC">
                <w:rPr>
                  <w:rStyle w:val="Hyperlink"/>
                  <w:rFonts w:eastAsia="Times New Roman" w:cs="Times New Roman"/>
                </w:rPr>
                <w:t>Y. Wang</w:t>
              </w:r>
            </w:hyperlink>
          </w:p>
        </w:tc>
        <w:tc>
          <w:tcPr>
            <w:tcW w:w="1343" w:type="dxa"/>
            <w:vMerge w:val="restart"/>
          </w:tcPr>
          <w:p w14:paraId="70D1CAC8" w14:textId="77777777" w:rsidR="00C508EC" w:rsidRDefault="00C508EC" w:rsidP="00C508EC">
            <w:pPr>
              <w:spacing w:before="0"/>
              <w:jc w:val="both"/>
              <w:rPr>
                <w:rFonts w:eastAsia="Times New Roman" w:cs="Times New Roman"/>
              </w:rPr>
            </w:pPr>
          </w:p>
        </w:tc>
      </w:tr>
      <w:tr w:rsidR="00C508EC" w14:paraId="70D1CACF" w14:textId="77777777" w:rsidTr="00C508EC">
        <w:trPr>
          <w:trHeight w:val="702"/>
        </w:trPr>
        <w:tc>
          <w:tcPr>
            <w:tcW w:w="804" w:type="dxa"/>
            <w:vMerge w:val="restart"/>
          </w:tcPr>
          <w:p w14:paraId="70D1CACA" w14:textId="77777777" w:rsidR="00C508EC" w:rsidRDefault="00C508EC" w:rsidP="00C508EC">
            <w:pPr>
              <w:jc w:val="both"/>
              <w:rPr>
                <w:rFonts w:eastAsia="Times New Roman" w:cs="Times New Roman"/>
              </w:rPr>
            </w:pPr>
            <w:r>
              <w:rPr>
                <w:rFonts w:eastAsia="Times New Roman" w:cs="Times New Roman"/>
              </w:rPr>
              <w:t>3.4</w:t>
            </w:r>
          </w:p>
        </w:tc>
        <w:tc>
          <w:tcPr>
            <w:tcW w:w="6252" w:type="dxa"/>
            <w:vMerge w:val="restart"/>
          </w:tcPr>
          <w:p w14:paraId="70D1CACB" w14:textId="77777777" w:rsidR="00C508EC" w:rsidRDefault="00C508EC" w:rsidP="00C508EC">
            <w:pPr>
              <w:jc w:val="both"/>
              <w:rPr>
                <w:rFonts w:eastAsia="Times New Roman" w:cs="Times New Roman"/>
              </w:rPr>
            </w:pPr>
            <w:proofErr w:type="spellStart"/>
            <w:r>
              <w:rPr>
                <w:rFonts w:eastAsia="Times New Roman" w:cs="Times New Roman"/>
              </w:rPr>
              <w:t>HPel</w:t>
            </w:r>
            <w:proofErr w:type="spellEnd"/>
            <w:r>
              <w:rPr>
                <w:rFonts w:eastAsia="Times New Roman" w:cs="Times New Roman"/>
              </w:rPr>
              <w:t xml:space="preserve"> flag and BCW weight usage in OBMC</w:t>
            </w:r>
          </w:p>
        </w:tc>
        <w:tc>
          <w:tcPr>
            <w:tcW w:w="1557" w:type="dxa"/>
            <w:vMerge w:val="restart"/>
          </w:tcPr>
          <w:p w14:paraId="70D1CACC"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rPr>
              <w:t>InterDigital</w:t>
            </w:r>
            <w:proofErr w:type="spellEnd"/>
          </w:p>
          <w:p w14:paraId="70D1CACD" w14:textId="77777777" w:rsidR="00C508EC" w:rsidRDefault="00000000"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eastAsia="Times New Roman" w:cs="Times New Roman"/>
              </w:rPr>
            </w:pPr>
            <w:hyperlink r:id="rId20" w:history="1">
              <w:r w:rsidR="00C508EC">
                <w:rPr>
                  <w:rStyle w:val="Hyperlink"/>
                  <w:rFonts w:eastAsia="Times New Roman" w:cs="Times New Roman"/>
                </w:rPr>
                <w:t>A. Robert</w:t>
              </w:r>
            </w:hyperlink>
          </w:p>
        </w:tc>
        <w:tc>
          <w:tcPr>
            <w:tcW w:w="1343" w:type="dxa"/>
            <w:vMerge w:val="restart"/>
          </w:tcPr>
          <w:p w14:paraId="70D1CACE" w14:textId="77777777" w:rsidR="00C508EC" w:rsidRDefault="00C508EC" w:rsidP="00C508EC">
            <w:pPr>
              <w:spacing w:before="0"/>
              <w:jc w:val="both"/>
              <w:rPr>
                <w:rFonts w:eastAsia="Times New Roman" w:cs="Times New Roman"/>
              </w:rPr>
            </w:pPr>
          </w:p>
        </w:tc>
      </w:tr>
      <w:tr w:rsidR="00C508EC" w14:paraId="70D1CAD8" w14:textId="77777777" w:rsidTr="00C508EC">
        <w:trPr>
          <w:trHeight w:val="400"/>
        </w:trPr>
        <w:tc>
          <w:tcPr>
            <w:tcW w:w="804" w:type="dxa"/>
            <w:vMerge w:val="restart"/>
          </w:tcPr>
          <w:p w14:paraId="70D1CAD0" w14:textId="77777777" w:rsidR="00C508EC" w:rsidRDefault="00C508EC" w:rsidP="00C508EC">
            <w:pPr>
              <w:jc w:val="both"/>
              <w:rPr>
                <w:rFonts w:eastAsia="Times New Roman" w:cs="Times New Roman"/>
              </w:rPr>
            </w:pPr>
            <w:r>
              <w:rPr>
                <w:rFonts w:eastAsia="Times New Roman" w:cs="Times New Roman"/>
              </w:rPr>
              <w:t>3.5</w:t>
            </w:r>
          </w:p>
        </w:tc>
        <w:tc>
          <w:tcPr>
            <w:tcW w:w="6252" w:type="dxa"/>
            <w:vMerge w:val="restart"/>
          </w:tcPr>
          <w:p w14:paraId="70D1CAD1" w14:textId="77777777" w:rsidR="00C508EC" w:rsidRDefault="00C508EC" w:rsidP="00C508EC">
            <w:pPr>
              <w:jc w:val="both"/>
              <w:rPr>
                <w:rFonts w:eastAsia="Times New Roman" w:cs="Times New Roman"/>
              </w:rPr>
            </w:pPr>
            <w:r>
              <w:rPr>
                <w:rFonts w:eastAsia="Times New Roman" w:cs="Times New Roman"/>
                <w:color w:val="000000"/>
              </w:rPr>
              <w:t>Iterative BDOF pass in multi-pass DMVR</w:t>
            </w:r>
          </w:p>
        </w:tc>
        <w:tc>
          <w:tcPr>
            <w:tcW w:w="1557" w:type="dxa"/>
            <w:vMerge w:val="restart"/>
          </w:tcPr>
          <w:p w14:paraId="70D1CAD2" w14:textId="77777777" w:rsidR="00C508EC" w:rsidRDefault="00C508EC" w:rsidP="00C508EC">
            <w:pPr>
              <w:shd w:val="clear" w:color="auto" w:fill="FFFFFF"/>
              <w:spacing w:before="0"/>
              <w:jc w:val="both"/>
              <w:rPr>
                <w:rFonts w:eastAsia="Times New Roman" w:cs="Times New Roman"/>
              </w:rPr>
            </w:pPr>
            <w:proofErr w:type="spellStart"/>
            <w:r>
              <w:rPr>
                <w:rFonts w:eastAsia="Times New Roman" w:cs="Times New Roman"/>
                <w:color w:val="000000"/>
              </w:rPr>
              <w:t>Bytedance</w:t>
            </w:r>
            <w:proofErr w:type="spellEnd"/>
          </w:p>
          <w:p w14:paraId="70D1CAD3" w14:textId="77777777" w:rsidR="00C508EC" w:rsidRDefault="00C508EC" w:rsidP="00C508EC">
            <w:pPr>
              <w:shd w:val="clear" w:color="auto" w:fill="FFFFFF"/>
              <w:spacing w:before="0"/>
              <w:jc w:val="both"/>
              <w:rPr>
                <w:rFonts w:eastAsia="Times New Roman" w:cs="Times New Roman"/>
              </w:rPr>
            </w:pPr>
            <w:r>
              <w:rPr>
                <w:rFonts w:eastAsia="Times New Roman" w:cs="Times New Roman"/>
                <w:color w:val="000000"/>
              </w:rPr>
              <w:t>M. Salehifar</w:t>
            </w:r>
          </w:p>
          <w:p w14:paraId="70D1CAD4" w14:textId="77777777" w:rsidR="00C508EC" w:rsidRDefault="00C508EC" w:rsidP="00C508EC">
            <w:pPr>
              <w:shd w:val="clear" w:color="auto" w:fill="FFFFFF"/>
              <w:spacing w:before="0"/>
              <w:jc w:val="both"/>
              <w:rPr>
                <w:rFonts w:eastAsia="Times New Roman" w:cs="Times New Roman"/>
              </w:rPr>
            </w:pPr>
          </w:p>
          <w:p w14:paraId="70D1CAD5" w14:textId="77777777" w:rsidR="00C508EC" w:rsidRDefault="00C508EC" w:rsidP="00C508EC">
            <w:pPr>
              <w:shd w:val="clear" w:color="auto" w:fill="FFFFFF"/>
              <w:spacing w:before="0"/>
              <w:jc w:val="both"/>
              <w:rPr>
                <w:rFonts w:eastAsia="Times New Roman" w:cs="Times New Roman"/>
              </w:rPr>
            </w:pPr>
            <w:r>
              <w:rPr>
                <w:rFonts w:eastAsia="Times New Roman" w:cs="Times New Roman"/>
                <w:color w:val="000000"/>
              </w:rPr>
              <w:t>Alibaba</w:t>
            </w:r>
          </w:p>
          <w:p w14:paraId="70D1CAD6" w14:textId="77777777" w:rsidR="00C508EC" w:rsidRDefault="00C508EC" w:rsidP="00C508EC">
            <w:pPr>
              <w:shd w:val="clear" w:color="auto" w:fill="FFFFFF"/>
              <w:spacing w:before="0"/>
              <w:jc w:val="both"/>
              <w:rPr>
                <w:rFonts w:eastAsia="Times New Roman" w:cs="Times New Roman"/>
              </w:rPr>
            </w:pPr>
            <w:r>
              <w:rPr>
                <w:rFonts w:eastAsia="Times New Roman" w:cs="Times New Roman"/>
                <w:color w:val="000000"/>
              </w:rPr>
              <w:t>J. Chen</w:t>
            </w:r>
          </w:p>
        </w:tc>
        <w:tc>
          <w:tcPr>
            <w:tcW w:w="1343" w:type="dxa"/>
            <w:vMerge w:val="restart"/>
          </w:tcPr>
          <w:p w14:paraId="70D1CAD7" w14:textId="77777777" w:rsidR="00C508EC" w:rsidRDefault="00C508EC" w:rsidP="00C508EC">
            <w:pPr>
              <w:spacing w:before="0"/>
              <w:jc w:val="both"/>
              <w:rPr>
                <w:rFonts w:eastAsia="Times New Roman" w:cs="Times New Roman"/>
              </w:rPr>
            </w:pPr>
          </w:p>
        </w:tc>
      </w:tr>
      <w:tr w:rsidR="00C508EC" w14:paraId="70D1CADD" w14:textId="77777777" w:rsidTr="00C508EC">
        <w:trPr>
          <w:trHeight w:val="400"/>
        </w:trPr>
        <w:tc>
          <w:tcPr>
            <w:tcW w:w="804" w:type="dxa"/>
            <w:vMerge w:val="restart"/>
          </w:tcPr>
          <w:p w14:paraId="70D1CAD9" w14:textId="77777777" w:rsidR="00C508EC" w:rsidRDefault="00C508EC" w:rsidP="00C508EC">
            <w:pPr>
              <w:jc w:val="both"/>
              <w:rPr>
                <w:rFonts w:eastAsia="Times New Roman" w:cs="Times New Roman"/>
              </w:rPr>
            </w:pPr>
            <w:r>
              <w:rPr>
                <w:rFonts w:eastAsia="Times New Roman" w:cs="Times New Roman"/>
                <w:color w:val="000000"/>
              </w:rPr>
              <w:t>3.6</w:t>
            </w:r>
          </w:p>
        </w:tc>
        <w:tc>
          <w:tcPr>
            <w:tcW w:w="6252" w:type="dxa"/>
            <w:vMerge w:val="restart"/>
          </w:tcPr>
          <w:p w14:paraId="70D1CADA"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rPr>
            </w:pPr>
            <w:r>
              <w:rPr>
                <w:rFonts w:eastAsia="Times New Roman" w:cs="Times New Roman"/>
              </w:rPr>
              <w:t>Affine AMVP mode with one MVD</w:t>
            </w:r>
          </w:p>
        </w:tc>
        <w:tc>
          <w:tcPr>
            <w:tcW w:w="1557" w:type="dxa"/>
            <w:vMerge w:val="restart"/>
          </w:tcPr>
          <w:p w14:paraId="70D1CADB" w14:textId="77777777" w:rsidR="00C508EC" w:rsidRDefault="00C508EC" w:rsidP="00C508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rPr>
              <w:t>Qualcomm</w:t>
            </w:r>
            <w:r>
              <w:rPr>
                <w:rFonts w:eastAsia="Times New Roman" w:cs="Times New Roman"/>
              </w:rPr>
              <w:br/>
              <w:t>H. Huang</w:t>
            </w:r>
          </w:p>
        </w:tc>
        <w:tc>
          <w:tcPr>
            <w:tcW w:w="1343" w:type="dxa"/>
            <w:vMerge w:val="restart"/>
          </w:tcPr>
          <w:p w14:paraId="70D1CADC" w14:textId="77777777" w:rsidR="00C508EC" w:rsidRDefault="00C508EC" w:rsidP="00C508EC">
            <w:pPr>
              <w:spacing w:before="0"/>
              <w:jc w:val="both"/>
              <w:rPr>
                <w:rFonts w:eastAsia="Times New Roman" w:cs="Times New Roman"/>
              </w:rPr>
            </w:pPr>
          </w:p>
        </w:tc>
      </w:tr>
      <w:tr w:rsidR="00C508EC" w14:paraId="70D1CAE2" w14:textId="77777777" w:rsidTr="00C508EC">
        <w:trPr>
          <w:trHeight w:val="400"/>
        </w:trPr>
        <w:tc>
          <w:tcPr>
            <w:tcW w:w="804" w:type="dxa"/>
            <w:vMerge w:val="restart"/>
          </w:tcPr>
          <w:p w14:paraId="70D1CADE" w14:textId="77777777" w:rsidR="00C508EC" w:rsidRDefault="00C508EC" w:rsidP="00C508EC">
            <w:pPr>
              <w:jc w:val="both"/>
              <w:rPr>
                <w:rFonts w:eastAsia="Times New Roman" w:cs="Times New Roman"/>
              </w:rPr>
            </w:pPr>
            <w:r>
              <w:rPr>
                <w:rFonts w:eastAsia="Times New Roman" w:cs="Times New Roman"/>
              </w:rPr>
              <w:lastRenderedPageBreak/>
              <w:t>3.7a</w:t>
            </w:r>
          </w:p>
        </w:tc>
        <w:tc>
          <w:tcPr>
            <w:tcW w:w="6252" w:type="dxa"/>
            <w:vMerge w:val="restart"/>
          </w:tcPr>
          <w:p w14:paraId="70D1CADF" w14:textId="77777777" w:rsidR="00C508EC" w:rsidRDefault="00C508EC" w:rsidP="00C508EC">
            <w:pPr>
              <w:jc w:val="both"/>
              <w:rPr>
                <w:rFonts w:eastAsia="Times New Roman" w:cs="Times New Roman"/>
              </w:rPr>
            </w:pPr>
            <w:r>
              <w:rPr>
                <w:rFonts w:eastAsia="Times New Roman" w:cs="Times New Roman"/>
              </w:rPr>
              <w:t>RPR with new filters, scale factor 1.25x</w:t>
            </w:r>
          </w:p>
        </w:tc>
        <w:tc>
          <w:tcPr>
            <w:tcW w:w="1557" w:type="dxa"/>
            <w:vMerge w:val="restart"/>
          </w:tcPr>
          <w:p w14:paraId="70D1CAE0" w14:textId="77777777" w:rsidR="00C508EC" w:rsidRDefault="00C508EC" w:rsidP="00C508EC">
            <w:pPr>
              <w:spacing w:before="0"/>
              <w:jc w:val="both"/>
              <w:rPr>
                <w:rFonts w:eastAsia="Times New Roman" w:cs="Times New Roman"/>
              </w:rPr>
            </w:pPr>
            <w:r>
              <w:rPr>
                <w:rFonts w:eastAsia="Times New Roman" w:cs="Times New Roman"/>
              </w:rPr>
              <w:t>Sharp</w:t>
            </w:r>
            <w:r>
              <w:rPr>
                <w:rFonts w:eastAsia="Times New Roman" w:cs="Times New Roman"/>
              </w:rPr>
              <w:br/>
            </w:r>
            <w:hyperlink r:id="rId21" w:history="1">
              <w:r>
                <w:rPr>
                  <w:rStyle w:val="Hyperlink"/>
                  <w:rFonts w:eastAsia="Times New Roman" w:cs="Times New Roman"/>
                </w:rPr>
                <w:t>J. Samuelsson-Allendes</w:t>
              </w:r>
            </w:hyperlink>
          </w:p>
        </w:tc>
        <w:tc>
          <w:tcPr>
            <w:tcW w:w="1343" w:type="dxa"/>
            <w:vMerge w:val="restart"/>
          </w:tcPr>
          <w:p w14:paraId="70D1CAE1" w14:textId="77777777" w:rsidR="00C508EC" w:rsidRDefault="00C508EC" w:rsidP="00C508EC">
            <w:pPr>
              <w:spacing w:before="0"/>
              <w:jc w:val="both"/>
              <w:rPr>
                <w:rFonts w:eastAsia="Times New Roman" w:cs="Times New Roman"/>
              </w:rPr>
            </w:pPr>
          </w:p>
        </w:tc>
      </w:tr>
      <w:tr w:rsidR="00C508EC" w14:paraId="70D1CAE7" w14:textId="77777777" w:rsidTr="00C508EC">
        <w:trPr>
          <w:trHeight w:val="385"/>
        </w:trPr>
        <w:tc>
          <w:tcPr>
            <w:tcW w:w="804" w:type="dxa"/>
            <w:vMerge w:val="restart"/>
          </w:tcPr>
          <w:p w14:paraId="70D1CAE3" w14:textId="77777777" w:rsidR="00C508EC" w:rsidRDefault="00C508EC" w:rsidP="00C508EC">
            <w:pPr>
              <w:jc w:val="both"/>
              <w:rPr>
                <w:rFonts w:eastAsia="Times New Roman" w:cs="Times New Roman"/>
              </w:rPr>
            </w:pPr>
            <w:r>
              <w:rPr>
                <w:rFonts w:eastAsia="Times New Roman" w:cs="Times New Roman"/>
              </w:rPr>
              <w:t>3.7b</w:t>
            </w:r>
          </w:p>
        </w:tc>
        <w:tc>
          <w:tcPr>
            <w:tcW w:w="6252" w:type="dxa"/>
            <w:vMerge w:val="restart"/>
          </w:tcPr>
          <w:p w14:paraId="70D1CAE4" w14:textId="77777777" w:rsidR="00C508EC" w:rsidRDefault="00C508EC" w:rsidP="00C508EC">
            <w:pPr>
              <w:jc w:val="both"/>
              <w:rPr>
                <w:rFonts w:eastAsia="Times New Roman" w:cs="Times New Roman"/>
              </w:rPr>
            </w:pPr>
            <w:r>
              <w:rPr>
                <w:rFonts w:eastAsia="Times New Roman" w:cs="Times New Roman"/>
              </w:rPr>
              <w:t>RPR with new filters, scale factor 1.33x</w:t>
            </w:r>
          </w:p>
        </w:tc>
        <w:tc>
          <w:tcPr>
            <w:tcW w:w="1557" w:type="dxa"/>
            <w:vMerge w:val="restart"/>
          </w:tcPr>
          <w:p w14:paraId="70D1CAE5" w14:textId="52938ED5" w:rsidR="00C508EC" w:rsidRDefault="00C508EC" w:rsidP="00C508EC">
            <w:pPr>
              <w:spacing w:before="0"/>
              <w:jc w:val="both"/>
              <w:rPr>
                <w:rFonts w:eastAsia="Times New Roman" w:cs="Times New Roman"/>
              </w:rPr>
            </w:pPr>
            <w:r>
              <w:rPr>
                <w:rFonts w:eastAsia="Times New Roman" w:cs="Times New Roman"/>
              </w:rPr>
              <w:t>Sharp</w:t>
            </w:r>
            <w:r>
              <w:rPr>
                <w:rFonts w:eastAsia="Times New Roman" w:cs="Times New Roman"/>
              </w:rPr>
              <w:br/>
            </w:r>
            <w:hyperlink r:id="rId22" w:history="1">
              <w:r>
                <w:rPr>
                  <w:rStyle w:val="Hyperlink"/>
                  <w:rFonts w:eastAsia="Times New Roman" w:cs="Times New Roman"/>
                </w:rPr>
                <w:t>J. Samuelsson-Allendes</w:t>
              </w:r>
            </w:hyperlink>
          </w:p>
        </w:tc>
        <w:tc>
          <w:tcPr>
            <w:tcW w:w="1343" w:type="dxa"/>
            <w:vMerge w:val="restart"/>
          </w:tcPr>
          <w:p w14:paraId="70D1CAE6" w14:textId="77777777" w:rsidR="00C508EC" w:rsidRDefault="00C508EC" w:rsidP="00C508EC">
            <w:pPr>
              <w:jc w:val="both"/>
              <w:rPr>
                <w:rFonts w:eastAsia="Times New Roman" w:cs="Times New Roman"/>
              </w:rPr>
            </w:pPr>
          </w:p>
        </w:tc>
      </w:tr>
      <w:tr w:rsidR="00C508EC" w14:paraId="70D1CAE9" w14:textId="77777777" w:rsidTr="00C508EC">
        <w:trPr>
          <w:trHeight w:val="385"/>
        </w:trPr>
        <w:tc>
          <w:tcPr>
            <w:tcW w:w="9956" w:type="dxa"/>
            <w:gridSpan w:val="4"/>
            <w:vAlign w:val="center"/>
          </w:tcPr>
          <w:p w14:paraId="70D1CAE8" w14:textId="77777777" w:rsidR="00C508EC" w:rsidRDefault="00C508EC" w:rsidP="00C508EC">
            <w:pPr>
              <w:jc w:val="both"/>
              <w:rPr>
                <w:rFonts w:eastAsia="Times New Roman" w:cs="Times New Roman"/>
              </w:rPr>
            </w:pPr>
            <w:r>
              <w:rPr>
                <w:rFonts w:eastAsia="Times New Roman" w:cs="Times New Roman"/>
                <w:b/>
                <w:bCs/>
                <w:lang w:eastAsia="zh-CN"/>
              </w:rPr>
              <w:t>4 Transform and coefficient coding</w:t>
            </w:r>
          </w:p>
        </w:tc>
      </w:tr>
      <w:tr w:rsidR="00C508EC" w14:paraId="70D1CAEF" w14:textId="77777777" w:rsidTr="00C508EC">
        <w:trPr>
          <w:trHeight w:val="385"/>
        </w:trPr>
        <w:tc>
          <w:tcPr>
            <w:tcW w:w="804" w:type="dxa"/>
          </w:tcPr>
          <w:p w14:paraId="70D1CAEA" w14:textId="77777777" w:rsidR="00C508EC" w:rsidRDefault="00C508EC" w:rsidP="00C508EC">
            <w:pPr>
              <w:jc w:val="both"/>
              <w:rPr>
                <w:rFonts w:eastAsia="Times New Roman" w:cs="Times New Roman"/>
              </w:rPr>
            </w:pPr>
            <w:r>
              <w:rPr>
                <w:rFonts w:eastAsia="Times New Roman" w:cs="Times New Roman"/>
              </w:rPr>
              <w:t>4.1</w:t>
            </w:r>
          </w:p>
        </w:tc>
        <w:tc>
          <w:tcPr>
            <w:tcW w:w="6252" w:type="dxa"/>
          </w:tcPr>
          <w:p w14:paraId="70D1CAEB" w14:textId="77777777" w:rsidR="00C508EC" w:rsidRDefault="00C508EC" w:rsidP="00C508EC">
            <w:pPr>
              <w:jc w:val="both"/>
              <w:rPr>
                <w:rFonts w:eastAsia="Times New Roman" w:cs="Times New Roman"/>
              </w:rPr>
            </w:pPr>
            <w:r>
              <w:rPr>
                <w:rFonts w:eastAsia="Times New Roman" w:cs="Times New Roman"/>
                <w:color w:val="000000"/>
              </w:rPr>
              <w:t>Shifting quantizer center  </w:t>
            </w:r>
          </w:p>
        </w:tc>
        <w:tc>
          <w:tcPr>
            <w:tcW w:w="1557" w:type="dxa"/>
          </w:tcPr>
          <w:p w14:paraId="70D1CAEC" w14:textId="77777777" w:rsidR="00C508EC" w:rsidRDefault="00C508EC" w:rsidP="00C508EC">
            <w:pPr>
              <w:spacing w:before="0"/>
              <w:jc w:val="both"/>
              <w:rPr>
                <w:rFonts w:eastAsia="Times New Roman" w:cs="Times New Roman"/>
              </w:rPr>
            </w:pPr>
            <w:proofErr w:type="spellStart"/>
            <w:r>
              <w:rPr>
                <w:rFonts w:eastAsia="Times New Roman" w:cs="Times New Roman"/>
              </w:rPr>
              <w:t>InterDigital</w:t>
            </w:r>
            <w:proofErr w:type="spellEnd"/>
          </w:p>
          <w:p w14:paraId="70D1CAED" w14:textId="77777777" w:rsidR="00C508EC" w:rsidRDefault="00C508EC" w:rsidP="00C508EC">
            <w:pPr>
              <w:contextualSpacing/>
              <w:jc w:val="both"/>
              <w:rPr>
                <w:rFonts w:eastAsia="Times New Roman" w:cs="Times New Roman"/>
              </w:rPr>
            </w:pPr>
            <w:r>
              <w:rPr>
                <w:rFonts w:eastAsia="Times New Roman" w:cs="Times New Roman"/>
              </w:rPr>
              <w:t>M. Balcilar</w:t>
            </w:r>
          </w:p>
        </w:tc>
        <w:tc>
          <w:tcPr>
            <w:tcW w:w="1343" w:type="dxa"/>
          </w:tcPr>
          <w:p w14:paraId="70D1CAEE" w14:textId="77777777" w:rsidR="00C508EC" w:rsidRDefault="00C508EC" w:rsidP="00C508EC">
            <w:pPr>
              <w:spacing w:before="0"/>
              <w:jc w:val="both"/>
              <w:rPr>
                <w:rFonts w:eastAsia="Times New Roman" w:cs="Times New Roman"/>
              </w:rPr>
            </w:pPr>
          </w:p>
        </w:tc>
      </w:tr>
      <w:tr w:rsidR="00C508EC" w14:paraId="70D1CAF5" w14:textId="77777777" w:rsidTr="00C508EC">
        <w:trPr>
          <w:trHeight w:val="385"/>
        </w:trPr>
        <w:tc>
          <w:tcPr>
            <w:tcW w:w="804" w:type="dxa"/>
          </w:tcPr>
          <w:p w14:paraId="70D1CAF0" w14:textId="77777777" w:rsidR="00C508EC" w:rsidRDefault="00C508EC" w:rsidP="00C508EC">
            <w:pPr>
              <w:jc w:val="both"/>
              <w:rPr>
                <w:rFonts w:eastAsia="Times New Roman" w:cs="Times New Roman"/>
              </w:rPr>
            </w:pPr>
            <w:r>
              <w:rPr>
                <w:rFonts w:eastAsia="Times New Roman" w:cs="Times New Roman"/>
              </w:rPr>
              <w:t>4.2</w:t>
            </w:r>
          </w:p>
        </w:tc>
        <w:tc>
          <w:tcPr>
            <w:tcW w:w="6252" w:type="dxa"/>
          </w:tcPr>
          <w:p w14:paraId="70D1CAF1" w14:textId="77777777" w:rsidR="00C508EC" w:rsidRDefault="00C508EC" w:rsidP="00C508EC">
            <w:pPr>
              <w:jc w:val="both"/>
              <w:rPr>
                <w:rFonts w:eastAsia="Times New Roman" w:cs="Times New Roman"/>
              </w:rPr>
            </w:pPr>
            <w:r>
              <w:rPr>
                <w:rFonts w:eastAsia="Times New Roman" w:cs="Times New Roman"/>
              </w:rPr>
              <w:t>Large NSPT</w:t>
            </w:r>
          </w:p>
        </w:tc>
        <w:tc>
          <w:tcPr>
            <w:tcW w:w="1557" w:type="dxa"/>
          </w:tcPr>
          <w:p w14:paraId="70D1CAF2" w14:textId="77777777" w:rsidR="00C508EC" w:rsidRDefault="00C508EC" w:rsidP="00C508EC">
            <w:pPr>
              <w:spacing w:before="0"/>
              <w:jc w:val="both"/>
              <w:rPr>
                <w:rFonts w:eastAsia="Times New Roman" w:cs="Times New Roman"/>
              </w:rPr>
            </w:pPr>
            <w:r>
              <w:rPr>
                <w:rFonts w:eastAsia="Times New Roman" w:cs="Times New Roman"/>
              </w:rPr>
              <w:t>LGE</w:t>
            </w:r>
          </w:p>
          <w:p w14:paraId="70D1CAF3" w14:textId="77777777" w:rsidR="00C508EC" w:rsidRDefault="00C508EC" w:rsidP="00C508EC">
            <w:pPr>
              <w:contextualSpacing/>
              <w:jc w:val="both"/>
              <w:rPr>
                <w:rFonts w:eastAsia="Times New Roman" w:cs="Times New Roman"/>
              </w:rPr>
            </w:pPr>
            <w:r>
              <w:rPr>
                <w:rFonts w:eastAsia="Times New Roman" w:cs="Times New Roman"/>
              </w:rPr>
              <w:t>M. Koo</w:t>
            </w:r>
          </w:p>
        </w:tc>
        <w:tc>
          <w:tcPr>
            <w:tcW w:w="1343" w:type="dxa"/>
          </w:tcPr>
          <w:p w14:paraId="70D1CAF4" w14:textId="77777777" w:rsidR="00C508EC" w:rsidRDefault="00C508EC" w:rsidP="00C508EC">
            <w:pPr>
              <w:spacing w:before="0"/>
              <w:jc w:val="both"/>
              <w:rPr>
                <w:rFonts w:eastAsia="Times New Roman" w:cs="Times New Roman"/>
              </w:rPr>
            </w:pPr>
          </w:p>
        </w:tc>
      </w:tr>
      <w:tr w:rsidR="00C508EC" w14:paraId="70D1CAFB" w14:textId="77777777" w:rsidTr="00C508EC">
        <w:trPr>
          <w:trHeight w:val="385"/>
        </w:trPr>
        <w:tc>
          <w:tcPr>
            <w:tcW w:w="804" w:type="dxa"/>
          </w:tcPr>
          <w:p w14:paraId="70D1CAF6" w14:textId="77777777" w:rsidR="00C508EC" w:rsidRDefault="00C508EC" w:rsidP="00C508EC">
            <w:pPr>
              <w:jc w:val="both"/>
              <w:rPr>
                <w:rFonts w:eastAsia="Times New Roman" w:cs="Times New Roman"/>
              </w:rPr>
            </w:pPr>
            <w:r>
              <w:rPr>
                <w:rFonts w:eastAsia="Times New Roman" w:cs="Times New Roman"/>
              </w:rPr>
              <w:t>4.3</w:t>
            </w:r>
          </w:p>
        </w:tc>
        <w:tc>
          <w:tcPr>
            <w:tcW w:w="6252" w:type="dxa"/>
          </w:tcPr>
          <w:p w14:paraId="70D1CAF7" w14:textId="77777777" w:rsidR="00C508EC" w:rsidRDefault="00C508EC" w:rsidP="00C508EC">
            <w:pPr>
              <w:jc w:val="both"/>
              <w:rPr>
                <w:rFonts w:eastAsia="Times New Roman" w:cs="Times New Roman"/>
              </w:rPr>
            </w:pPr>
            <w:r>
              <w:rPr>
                <w:rFonts w:eastAsia="Times New Roman" w:cs="Times New Roman"/>
              </w:rPr>
              <w:t>Context modelling for transform coefficients for LFNST/NSPT</w:t>
            </w:r>
          </w:p>
        </w:tc>
        <w:tc>
          <w:tcPr>
            <w:tcW w:w="1557" w:type="dxa"/>
          </w:tcPr>
          <w:p w14:paraId="70D1CAF8" w14:textId="77777777" w:rsidR="00C508EC" w:rsidRDefault="00C508EC" w:rsidP="00C508EC">
            <w:pPr>
              <w:spacing w:before="0"/>
              <w:jc w:val="both"/>
              <w:rPr>
                <w:rFonts w:eastAsia="Times New Roman" w:cs="Times New Roman"/>
              </w:rPr>
            </w:pPr>
            <w:r>
              <w:rPr>
                <w:rFonts w:eastAsia="Times New Roman" w:cs="Times New Roman"/>
              </w:rPr>
              <w:t>Qualcomm</w:t>
            </w:r>
          </w:p>
          <w:p w14:paraId="70D1CAF9" w14:textId="77777777" w:rsidR="00C508EC" w:rsidRDefault="00C508EC" w:rsidP="00C508EC">
            <w:pPr>
              <w:contextualSpacing/>
              <w:jc w:val="both"/>
              <w:rPr>
                <w:rFonts w:eastAsia="Times New Roman" w:cs="Times New Roman"/>
              </w:rPr>
            </w:pPr>
            <w:r>
              <w:rPr>
                <w:rFonts w:eastAsia="Times New Roman" w:cs="Times New Roman"/>
              </w:rPr>
              <w:t>P. Nikitin</w:t>
            </w:r>
          </w:p>
        </w:tc>
        <w:tc>
          <w:tcPr>
            <w:tcW w:w="1343" w:type="dxa"/>
          </w:tcPr>
          <w:p w14:paraId="70D1CAFA" w14:textId="77777777" w:rsidR="00C508EC" w:rsidRDefault="00C508EC" w:rsidP="00C508EC">
            <w:pPr>
              <w:spacing w:before="0"/>
              <w:jc w:val="both"/>
              <w:rPr>
                <w:rFonts w:eastAsia="Times New Roman" w:cs="Times New Roman"/>
              </w:rPr>
            </w:pPr>
          </w:p>
        </w:tc>
      </w:tr>
      <w:tr w:rsidR="00C508EC" w14:paraId="70D1CB01" w14:textId="77777777" w:rsidTr="00C508EC">
        <w:trPr>
          <w:trHeight w:val="385"/>
        </w:trPr>
        <w:tc>
          <w:tcPr>
            <w:tcW w:w="804" w:type="dxa"/>
          </w:tcPr>
          <w:p w14:paraId="70D1CAFC" w14:textId="77777777" w:rsidR="00C508EC" w:rsidRDefault="00C508EC" w:rsidP="00C508EC">
            <w:pPr>
              <w:jc w:val="both"/>
              <w:rPr>
                <w:rFonts w:eastAsia="Times New Roman" w:cs="Times New Roman"/>
              </w:rPr>
            </w:pPr>
            <w:r>
              <w:rPr>
                <w:rFonts w:eastAsia="Times New Roman" w:cs="Times New Roman"/>
              </w:rPr>
              <w:t>4.4a</w:t>
            </w:r>
          </w:p>
        </w:tc>
        <w:tc>
          <w:tcPr>
            <w:tcW w:w="6252" w:type="dxa"/>
          </w:tcPr>
          <w:p w14:paraId="70D1CAFD" w14:textId="77777777" w:rsidR="00C508EC" w:rsidRDefault="00C508EC" w:rsidP="00C508EC">
            <w:pPr>
              <w:jc w:val="both"/>
              <w:rPr>
                <w:rFonts w:eastAsia="Times New Roman" w:cs="Times New Roman"/>
              </w:rPr>
            </w:pPr>
            <w:proofErr w:type="spellStart"/>
            <w:r>
              <w:rPr>
                <w:rFonts w:eastAsia="Times New Roman" w:cs="Times New Roman"/>
              </w:rPr>
              <w:t>InterMTS</w:t>
            </w:r>
            <w:proofErr w:type="spellEnd"/>
            <w:r>
              <w:rPr>
                <w:rFonts w:eastAsia="Times New Roman" w:cs="Times New Roman"/>
              </w:rPr>
              <w:t xml:space="preserve"> is enabled for IBC-coded blocks in AMVP mode.</w:t>
            </w:r>
          </w:p>
        </w:tc>
        <w:tc>
          <w:tcPr>
            <w:tcW w:w="1557" w:type="dxa"/>
          </w:tcPr>
          <w:p w14:paraId="70D1CAFE" w14:textId="77777777" w:rsidR="00C508EC" w:rsidRDefault="00C508EC" w:rsidP="00C508EC">
            <w:pPr>
              <w:spacing w:before="0"/>
              <w:jc w:val="both"/>
              <w:rPr>
                <w:rFonts w:eastAsia="Times New Roman" w:cs="Times New Roman"/>
              </w:rPr>
            </w:pPr>
            <w:r>
              <w:rPr>
                <w:rFonts w:eastAsia="Times New Roman" w:cs="Times New Roman"/>
              </w:rPr>
              <w:t>Qualcomm</w:t>
            </w:r>
          </w:p>
          <w:p w14:paraId="70D1CAFF" w14:textId="77777777" w:rsidR="00C508EC" w:rsidRDefault="00C508EC" w:rsidP="00C508EC">
            <w:pPr>
              <w:contextualSpacing/>
              <w:jc w:val="both"/>
              <w:rPr>
                <w:rFonts w:eastAsia="Times New Roman" w:cs="Times New Roman"/>
              </w:rPr>
            </w:pPr>
            <w:r>
              <w:rPr>
                <w:rFonts w:eastAsia="Times New Roman" w:cs="Times New Roman"/>
              </w:rPr>
              <w:t>P. Garus</w:t>
            </w:r>
          </w:p>
        </w:tc>
        <w:tc>
          <w:tcPr>
            <w:tcW w:w="1343" w:type="dxa"/>
          </w:tcPr>
          <w:p w14:paraId="70D1CB00" w14:textId="77777777" w:rsidR="00C508EC" w:rsidRDefault="00C508EC" w:rsidP="00C508EC">
            <w:pPr>
              <w:spacing w:before="0"/>
              <w:jc w:val="both"/>
              <w:rPr>
                <w:rFonts w:eastAsia="Times New Roman" w:cs="Times New Roman"/>
              </w:rPr>
            </w:pPr>
            <w:proofErr w:type="spellStart"/>
            <w:r>
              <w:rPr>
                <w:rFonts w:eastAsia="Times New Roman" w:cs="Times New Roman"/>
              </w:rPr>
              <w:t>InterDigital</w:t>
            </w:r>
            <w:proofErr w:type="spellEnd"/>
            <w:r>
              <w:rPr>
                <w:rFonts w:eastAsia="Times New Roman" w:cs="Times New Roman"/>
              </w:rPr>
              <w:br/>
              <w:t>K. Naser</w:t>
            </w:r>
          </w:p>
        </w:tc>
      </w:tr>
      <w:tr w:rsidR="00C508EC" w14:paraId="70D1CB07" w14:textId="77777777" w:rsidTr="00C508EC">
        <w:trPr>
          <w:trHeight w:val="385"/>
        </w:trPr>
        <w:tc>
          <w:tcPr>
            <w:tcW w:w="804" w:type="dxa"/>
          </w:tcPr>
          <w:p w14:paraId="70D1CB02" w14:textId="77777777" w:rsidR="00C508EC" w:rsidRDefault="00C508EC" w:rsidP="00C508EC">
            <w:pPr>
              <w:jc w:val="both"/>
              <w:rPr>
                <w:rFonts w:eastAsia="Times New Roman" w:cs="Times New Roman"/>
              </w:rPr>
            </w:pPr>
            <w:r>
              <w:rPr>
                <w:rFonts w:eastAsia="Times New Roman" w:cs="Times New Roman"/>
              </w:rPr>
              <w:t>4.4b</w:t>
            </w:r>
          </w:p>
        </w:tc>
        <w:tc>
          <w:tcPr>
            <w:tcW w:w="6252" w:type="dxa"/>
          </w:tcPr>
          <w:p w14:paraId="70D1CB03" w14:textId="77777777" w:rsidR="00C508EC" w:rsidRDefault="00C508EC" w:rsidP="00C508EC">
            <w:pPr>
              <w:jc w:val="both"/>
              <w:rPr>
                <w:rFonts w:eastAsia="Times New Roman" w:cs="Times New Roman"/>
              </w:rPr>
            </w:pPr>
            <w:r>
              <w:rPr>
                <w:rFonts w:eastAsia="Times New Roman" w:cs="Times New Roman"/>
              </w:rPr>
              <w:t xml:space="preserve">Test 4.4a + </w:t>
            </w:r>
            <w:proofErr w:type="spellStart"/>
            <w:r>
              <w:rPr>
                <w:rFonts w:eastAsia="Times New Roman" w:cs="Times New Roman"/>
              </w:rPr>
              <w:t>IntraTMP</w:t>
            </w:r>
            <w:proofErr w:type="spellEnd"/>
            <w:r>
              <w:rPr>
                <w:rFonts w:eastAsia="Times New Roman" w:cs="Times New Roman"/>
              </w:rPr>
              <w:t xml:space="preserve"> using </w:t>
            </w:r>
            <w:proofErr w:type="spellStart"/>
            <w:r>
              <w:rPr>
                <w:rFonts w:eastAsia="Times New Roman" w:cs="Times New Roman"/>
              </w:rPr>
              <w:t>interMTS</w:t>
            </w:r>
            <w:proofErr w:type="spellEnd"/>
            <w:r>
              <w:rPr>
                <w:rFonts w:eastAsia="Times New Roman" w:cs="Times New Roman"/>
              </w:rPr>
              <w:t xml:space="preserve"> instead of </w:t>
            </w:r>
            <w:proofErr w:type="spellStart"/>
            <w:r>
              <w:rPr>
                <w:rFonts w:eastAsia="Times New Roman" w:cs="Times New Roman"/>
              </w:rPr>
              <w:t>intraMTS</w:t>
            </w:r>
            <w:proofErr w:type="spellEnd"/>
            <w:r>
              <w:rPr>
                <w:rFonts w:eastAsia="Times New Roman" w:cs="Times New Roman"/>
              </w:rPr>
              <w:t xml:space="preserve"> kernels</w:t>
            </w:r>
          </w:p>
        </w:tc>
        <w:tc>
          <w:tcPr>
            <w:tcW w:w="1557" w:type="dxa"/>
          </w:tcPr>
          <w:p w14:paraId="70D1CB04" w14:textId="77777777" w:rsidR="00C508EC" w:rsidRDefault="00C508EC" w:rsidP="00C508EC">
            <w:pPr>
              <w:spacing w:before="0"/>
              <w:jc w:val="both"/>
              <w:rPr>
                <w:rFonts w:eastAsia="Times New Roman" w:cs="Times New Roman"/>
              </w:rPr>
            </w:pPr>
            <w:r>
              <w:rPr>
                <w:rFonts w:eastAsia="Times New Roman" w:cs="Times New Roman"/>
              </w:rPr>
              <w:t>Qualcomm</w:t>
            </w:r>
          </w:p>
          <w:p w14:paraId="70D1CB05" w14:textId="77777777" w:rsidR="00C508EC" w:rsidRDefault="00C508EC" w:rsidP="00C508EC">
            <w:pPr>
              <w:spacing w:before="0"/>
              <w:jc w:val="both"/>
              <w:rPr>
                <w:rFonts w:eastAsia="Times New Roman" w:cs="Times New Roman"/>
              </w:rPr>
            </w:pPr>
            <w:r>
              <w:rPr>
                <w:rFonts w:eastAsia="Times New Roman" w:cs="Times New Roman"/>
              </w:rPr>
              <w:t>P. Garus</w:t>
            </w:r>
          </w:p>
        </w:tc>
        <w:tc>
          <w:tcPr>
            <w:tcW w:w="1343" w:type="dxa"/>
          </w:tcPr>
          <w:p w14:paraId="70D1CB06" w14:textId="77777777" w:rsidR="00C508EC" w:rsidRDefault="00C508EC" w:rsidP="00C508EC">
            <w:pPr>
              <w:spacing w:before="0"/>
              <w:jc w:val="both"/>
              <w:rPr>
                <w:rFonts w:eastAsia="Times New Roman" w:cs="Times New Roman"/>
              </w:rPr>
            </w:pPr>
          </w:p>
        </w:tc>
      </w:tr>
      <w:tr w:rsidR="00C508EC" w14:paraId="70D1CB0D" w14:textId="77777777" w:rsidTr="00C508EC">
        <w:trPr>
          <w:trHeight w:val="385"/>
        </w:trPr>
        <w:tc>
          <w:tcPr>
            <w:tcW w:w="804" w:type="dxa"/>
            <w:vMerge w:val="restart"/>
          </w:tcPr>
          <w:p w14:paraId="70D1CB08" w14:textId="77777777" w:rsidR="00C508EC" w:rsidRDefault="00C508EC" w:rsidP="00C508EC">
            <w:pPr>
              <w:jc w:val="both"/>
              <w:rPr>
                <w:rFonts w:eastAsia="Times New Roman" w:cs="Times New Roman"/>
              </w:rPr>
            </w:pPr>
            <w:r>
              <w:rPr>
                <w:rFonts w:eastAsia="Times New Roman" w:cs="Times New Roman"/>
              </w:rPr>
              <w:t>4.4c</w:t>
            </w:r>
          </w:p>
        </w:tc>
        <w:tc>
          <w:tcPr>
            <w:tcW w:w="6252" w:type="dxa"/>
            <w:vMerge w:val="restart"/>
          </w:tcPr>
          <w:p w14:paraId="70D1CB09" w14:textId="174EC321" w:rsidR="00C508EC" w:rsidRDefault="00C508EC" w:rsidP="00C508EC">
            <w:pPr>
              <w:jc w:val="both"/>
              <w:rPr>
                <w:rFonts w:eastAsia="Times New Roman" w:cs="Times New Roman"/>
              </w:rPr>
            </w:pPr>
            <w:del w:id="28" w:author="Patrick Garus" w:date="2023-05-25T21:11:00Z">
              <w:r w:rsidDel="0099553C">
                <w:rPr>
                  <w:rFonts w:eastAsia="Times New Roman" w:cs="Times New Roman"/>
                </w:rPr>
                <w:delText>Test 4.4b + LFNST/NSPT disabled for IntraTMP</w:delText>
              </w:r>
            </w:del>
            <w:proofErr w:type="spellStart"/>
            <w:ins w:id="29" w:author="Vadim Seregin" w:date="2023-05-28T08:59:00Z">
              <w:r w:rsidR="00B328DE">
                <w:rPr>
                  <w:rFonts w:eastAsia="Times New Roman" w:cs="Times New Roman"/>
                </w:rPr>
                <w:t>I</w:t>
              </w:r>
            </w:ins>
            <w:ins w:id="30" w:author="Patrick Garus" w:date="2023-05-25T21:11:00Z">
              <w:del w:id="31" w:author="Vadim Seregin" w:date="2023-05-28T08:59:00Z">
                <w:r w:rsidR="0099553C" w:rsidDel="00B328DE">
                  <w:rPr>
                    <w:rFonts w:eastAsia="Times New Roman" w:cs="Times New Roman"/>
                  </w:rPr>
                  <w:delText>i</w:delText>
                </w:r>
              </w:del>
              <w:r w:rsidR="0099553C">
                <w:rPr>
                  <w:rFonts w:eastAsia="Times New Roman" w:cs="Times New Roman"/>
                </w:rPr>
                <w:t>ntraMTS</w:t>
              </w:r>
              <w:proofErr w:type="spellEnd"/>
              <w:r w:rsidR="0099553C">
                <w:rPr>
                  <w:rFonts w:eastAsia="Times New Roman" w:cs="Times New Roman"/>
                </w:rPr>
                <w:t xml:space="preserve"> disabled for </w:t>
              </w:r>
            </w:ins>
            <w:proofErr w:type="spellStart"/>
            <w:ins w:id="32" w:author="Vadim Seregin" w:date="2023-05-28T08:59:00Z">
              <w:r w:rsidR="00B328DE">
                <w:rPr>
                  <w:rFonts w:eastAsia="Times New Roman" w:cs="Times New Roman"/>
                </w:rPr>
                <w:t>I</w:t>
              </w:r>
            </w:ins>
            <w:ins w:id="33" w:author="Patrick Garus" w:date="2023-05-25T21:11:00Z">
              <w:del w:id="34" w:author="Vadim Seregin" w:date="2023-05-28T08:59:00Z">
                <w:r w:rsidR="0099553C" w:rsidDel="00B328DE">
                  <w:rPr>
                    <w:rFonts w:eastAsia="Times New Roman" w:cs="Times New Roman"/>
                  </w:rPr>
                  <w:delText>i</w:delText>
                </w:r>
              </w:del>
              <w:r w:rsidR="0099553C">
                <w:rPr>
                  <w:rFonts w:eastAsia="Times New Roman" w:cs="Times New Roman"/>
                </w:rPr>
                <w:t>ntraTMP</w:t>
              </w:r>
            </w:ins>
            <w:proofErr w:type="spellEnd"/>
          </w:p>
        </w:tc>
        <w:tc>
          <w:tcPr>
            <w:tcW w:w="1557" w:type="dxa"/>
            <w:vMerge w:val="restart"/>
          </w:tcPr>
          <w:p w14:paraId="70D1CB0A" w14:textId="77777777" w:rsidR="00C508EC" w:rsidRDefault="00C508EC" w:rsidP="00C508EC">
            <w:pPr>
              <w:spacing w:before="0"/>
              <w:jc w:val="both"/>
              <w:rPr>
                <w:rFonts w:eastAsia="Times New Roman" w:cs="Times New Roman"/>
              </w:rPr>
            </w:pPr>
            <w:r>
              <w:rPr>
                <w:rFonts w:eastAsia="Times New Roman" w:cs="Times New Roman"/>
              </w:rPr>
              <w:t>Qualcomm</w:t>
            </w:r>
          </w:p>
          <w:p w14:paraId="70D1CB0B" w14:textId="77777777" w:rsidR="00C508EC" w:rsidRDefault="00C508EC" w:rsidP="00C508EC">
            <w:pPr>
              <w:spacing w:before="0"/>
              <w:jc w:val="both"/>
              <w:rPr>
                <w:rFonts w:eastAsia="Times New Roman" w:cs="Times New Roman"/>
              </w:rPr>
            </w:pPr>
            <w:r>
              <w:rPr>
                <w:rFonts w:eastAsia="Times New Roman" w:cs="Times New Roman"/>
              </w:rPr>
              <w:t>P. Garus</w:t>
            </w:r>
          </w:p>
        </w:tc>
        <w:tc>
          <w:tcPr>
            <w:tcW w:w="1343" w:type="dxa"/>
            <w:vMerge w:val="restart"/>
          </w:tcPr>
          <w:p w14:paraId="70D1CB0C" w14:textId="77777777" w:rsidR="00C508EC" w:rsidRDefault="00C508EC" w:rsidP="00C508EC">
            <w:pPr>
              <w:spacing w:before="0"/>
              <w:jc w:val="both"/>
              <w:rPr>
                <w:rFonts w:eastAsia="Times New Roman" w:cs="Times New Roman"/>
              </w:rPr>
            </w:pPr>
          </w:p>
        </w:tc>
      </w:tr>
      <w:tr w:rsidR="00C508EC" w14:paraId="70D1CB0F" w14:textId="77777777" w:rsidTr="00C508EC">
        <w:trPr>
          <w:trHeight w:val="385"/>
        </w:trPr>
        <w:tc>
          <w:tcPr>
            <w:tcW w:w="9956" w:type="dxa"/>
            <w:gridSpan w:val="4"/>
            <w:vMerge w:val="restart"/>
            <w:vAlign w:val="center"/>
          </w:tcPr>
          <w:p w14:paraId="70D1CB0E" w14:textId="77777777" w:rsidR="00C508EC" w:rsidRDefault="00C508EC" w:rsidP="00C508EC">
            <w:pPr>
              <w:jc w:val="both"/>
              <w:rPr>
                <w:rFonts w:eastAsia="Times New Roman" w:cs="Times New Roman"/>
              </w:rPr>
            </w:pPr>
            <w:r>
              <w:rPr>
                <w:rFonts w:eastAsia="Times New Roman" w:cs="Times New Roman"/>
                <w:b/>
                <w:bCs/>
                <w:lang w:eastAsia="zh-CN"/>
              </w:rPr>
              <w:t>5 In-loop filtering</w:t>
            </w:r>
          </w:p>
        </w:tc>
      </w:tr>
      <w:tr w:rsidR="00C508EC" w14:paraId="70D1CB15" w14:textId="77777777" w:rsidTr="00C508EC">
        <w:trPr>
          <w:trHeight w:val="385"/>
        </w:trPr>
        <w:tc>
          <w:tcPr>
            <w:tcW w:w="804" w:type="dxa"/>
            <w:vMerge w:val="restart"/>
          </w:tcPr>
          <w:p w14:paraId="70D1CB10" w14:textId="77777777" w:rsidR="00C508EC" w:rsidRDefault="00C508EC" w:rsidP="00C508EC">
            <w:pPr>
              <w:jc w:val="both"/>
              <w:rPr>
                <w:rFonts w:eastAsia="Times New Roman" w:cs="Times New Roman"/>
              </w:rPr>
            </w:pPr>
            <w:r>
              <w:rPr>
                <w:rFonts w:eastAsia="Times New Roman" w:cs="Times New Roman"/>
                <w:color w:val="000000"/>
              </w:rPr>
              <w:t>5.1a</w:t>
            </w:r>
          </w:p>
        </w:tc>
        <w:tc>
          <w:tcPr>
            <w:tcW w:w="6252" w:type="dxa"/>
            <w:vMerge w:val="restart"/>
          </w:tcPr>
          <w:p w14:paraId="70D1CB11" w14:textId="77777777" w:rsidR="00C508EC" w:rsidRDefault="00C508EC" w:rsidP="00C508EC">
            <w:pPr>
              <w:jc w:val="both"/>
              <w:rPr>
                <w:rFonts w:eastAsia="Times New Roman" w:cs="Times New Roman"/>
              </w:rPr>
            </w:pPr>
            <w:r>
              <w:rPr>
                <w:rFonts w:eastAsia="Times New Roman" w:cs="Times New Roman"/>
                <w:color w:val="000000"/>
              </w:rPr>
              <w:t>CCSAO with temporal history offset</w:t>
            </w:r>
          </w:p>
        </w:tc>
        <w:tc>
          <w:tcPr>
            <w:tcW w:w="1557" w:type="dxa"/>
            <w:vMerge w:val="restart"/>
          </w:tcPr>
          <w:p w14:paraId="70D1CB12" w14:textId="77777777" w:rsidR="00C508EC" w:rsidRDefault="00C508EC" w:rsidP="00C508EC">
            <w:pPr>
              <w:spacing w:before="0"/>
              <w:jc w:val="both"/>
              <w:rPr>
                <w:rFonts w:eastAsia="Times New Roman" w:cs="Times New Roman"/>
              </w:rPr>
            </w:pPr>
            <w:r>
              <w:rPr>
                <w:rFonts w:eastAsia="Times New Roman" w:cs="Times New Roman"/>
                <w:color w:val="000000"/>
              </w:rPr>
              <w:t>Kwai</w:t>
            </w:r>
          </w:p>
          <w:p w14:paraId="70D1CB13" w14:textId="77777777" w:rsidR="00C508EC" w:rsidRDefault="00C508EC" w:rsidP="00C508EC">
            <w:pPr>
              <w:contextualSpacing/>
              <w:jc w:val="both"/>
              <w:rPr>
                <w:rFonts w:eastAsia="Times New Roman" w:cs="Times New Roman"/>
              </w:rPr>
            </w:pPr>
            <w:r>
              <w:rPr>
                <w:rFonts w:eastAsia="Times New Roman" w:cs="Times New Roman"/>
                <w:color w:val="000000"/>
              </w:rPr>
              <w:t xml:space="preserve">C.-W. </w:t>
            </w:r>
            <w:proofErr w:type="spellStart"/>
            <w:r>
              <w:rPr>
                <w:rFonts w:eastAsia="Times New Roman" w:cs="Times New Roman"/>
                <w:color w:val="000000"/>
              </w:rPr>
              <w:t>Kuo</w:t>
            </w:r>
            <w:proofErr w:type="spellEnd"/>
          </w:p>
        </w:tc>
        <w:tc>
          <w:tcPr>
            <w:tcW w:w="1343" w:type="dxa"/>
            <w:vMerge w:val="restart"/>
          </w:tcPr>
          <w:p w14:paraId="70D1CB14" w14:textId="77777777" w:rsidR="00C508EC" w:rsidRDefault="00C508EC" w:rsidP="00C508EC">
            <w:pPr>
              <w:jc w:val="both"/>
              <w:rPr>
                <w:rFonts w:eastAsia="Times New Roman" w:cs="Times New Roman"/>
              </w:rPr>
            </w:pPr>
          </w:p>
        </w:tc>
      </w:tr>
      <w:tr w:rsidR="00C508EC" w14:paraId="70D1CB1B" w14:textId="77777777" w:rsidTr="00C508EC">
        <w:trPr>
          <w:trHeight w:val="385"/>
        </w:trPr>
        <w:tc>
          <w:tcPr>
            <w:tcW w:w="804" w:type="dxa"/>
            <w:vMerge w:val="restart"/>
          </w:tcPr>
          <w:p w14:paraId="70D1CB16" w14:textId="77777777" w:rsidR="00C508EC" w:rsidRDefault="00C508EC" w:rsidP="00C508EC">
            <w:pPr>
              <w:jc w:val="both"/>
              <w:rPr>
                <w:rFonts w:eastAsia="Times New Roman" w:cs="Times New Roman"/>
              </w:rPr>
            </w:pPr>
            <w:r>
              <w:rPr>
                <w:rFonts w:eastAsia="Times New Roman" w:cs="Times New Roman"/>
                <w:color w:val="000000"/>
              </w:rPr>
              <w:t>5.1b</w:t>
            </w:r>
          </w:p>
        </w:tc>
        <w:tc>
          <w:tcPr>
            <w:tcW w:w="6252" w:type="dxa"/>
            <w:vMerge w:val="restart"/>
          </w:tcPr>
          <w:p w14:paraId="70D1CB17" w14:textId="77777777" w:rsidR="00C508EC" w:rsidRDefault="00C508EC" w:rsidP="00C508EC">
            <w:pPr>
              <w:jc w:val="both"/>
              <w:rPr>
                <w:rFonts w:eastAsia="Times New Roman" w:cs="Times New Roman"/>
              </w:rPr>
            </w:pPr>
            <w:r>
              <w:rPr>
                <w:rFonts w:eastAsia="Times New Roman" w:cs="Times New Roman"/>
                <w:color w:val="000000"/>
              </w:rPr>
              <w:t>Test 5.1a + extended edge classifier</w:t>
            </w:r>
          </w:p>
        </w:tc>
        <w:tc>
          <w:tcPr>
            <w:tcW w:w="1557" w:type="dxa"/>
            <w:vMerge w:val="restart"/>
          </w:tcPr>
          <w:p w14:paraId="70D1CB18" w14:textId="77777777" w:rsidR="00C508EC" w:rsidRDefault="00C508EC" w:rsidP="00C508EC">
            <w:pPr>
              <w:spacing w:before="0"/>
              <w:jc w:val="both"/>
              <w:rPr>
                <w:rFonts w:eastAsia="Times New Roman" w:cs="Times New Roman"/>
              </w:rPr>
            </w:pPr>
            <w:r>
              <w:rPr>
                <w:rFonts w:eastAsia="Times New Roman" w:cs="Times New Roman"/>
                <w:color w:val="000000"/>
              </w:rPr>
              <w:t>Kwai</w:t>
            </w:r>
          </w:p>
          <w:p w14:paraId="70D1CB19" w14:textId="77777777" w:rsidR="00C508EC" w:rsidRDefault="00C508EC" w:rsidP="00C508EC">
            <w:pPr>
              <w:contextualSpacing/>
              <w:jc w:val="both"/>
              <w:rPr>
                <w:rFonts w:eastAsia="Times New Roman" w:cs="Times New Roman"/>
              </w:rPr>
            </w:pPr>
            <w:r>
              <w:rPr>
                <w:rFonts w:eastAsia="Times New Roman" w:cs="Times New Roman"/>
                <w:color w:val="000000"/>
              </w:rPr>
              <w:t xml:space="preserve">C.-W. </w:t>
            </w:r>
            <w:proofErr w:type="spellStart"/>
            <w:r>
              <w:rPr>
                <w:rFonts w:eastAsia="Times New Roman" w:cs="Times New Roman"/>
                <w:color w:val="000000"/>
              </w:rPr>
              <w:t>Kuo</w:t>
            </w:r>
            <w:proofErr w:type="spellEnd"/>
          </w:p>
        </w:tc>
        <w:tc>
          <w:tcPr>
            <w:tcW w:w="1343" w:type="dxa"/>
            <w:vMerge w:val="restart"/>
          </w:tcPr>
          <w:p w14:paraId="70D1CB1A" w14:textId="77777777" w:rsidR="00C508EC" w:rsidRDefault="00C508EC" w:rsidP="00C508EC">
            <w:pPr>
              <w:jc w:val="both"/>
              <w:rPr>
                <w:rFonts w:eastAsia="Times New Roman" w:cs="Times New Roman"/>
              </w:rPr>
            </w:pPr>
          </w:p>
        </w:tc>
      </w:tr>
      <w:tr w:rsidR="00C508EC" w14:paraId="70D1CB21" w14:textId="77777777" w:rsidTr="00C508EC">
        <w:trPr>
          <w:trHeight w:val="385"/>
        </w:trPr>
        <w:tc>
          <w:tcPr>
            <w:tcW w:w="804" w:type="dxa"/>
            <w:vMerge w:val="restart"/>
          </w:tcPr>
          <w:p w14:paraId="70D1CB1C" w14:textId="77777777" w:rsidR="00C508EC" w:rsidRDefault="00C508EC" w:rsidP="00C508EC">
            <w:pPr>
              <w:jc w:val="both"/>
              <w:rPr>
                <w:rFonts w:eastAsia="Times New Roman" w:cs="Times New Roman"/>
              </w:rPr>
            </w:pPr>
            <w:r>
              <w:rPr>
                <w:rFonts w:eastAsia="Times New Roman" w:cs="Times New Roman"/>
              </w:rPr>
              <w:t>5.2a</w:t>
            </w:r>
          </w:p>
        </w:tc>
        <w:tc>
          <w:tcPr>
            <w:tcW w:w="6252" w:type="dxa"/>
            <w:vMerge w:val="restart"/>
          </w:tcPr>
          <w:p w14:paraId="70D1CB1D" w14:textId="77777777" w:rsidR="00C508EC" w:rsidRDefault="00C508EC" w:rsidP="00C508EC">
            <w:pPr>
              <w:jc w:val="both"/>
              <w:rPr>
                <w:rFonts w:eastAsia="Times New Roman" w:cs="Times New Roman"/>
              </w:rPr>
            </w:pPr>
            <w:r>
              <w:rPr>
                <w:rFonts w:eastAsia="Times New Roman" w:cs="Times New Roman"/>
              </w:rPr>
              <w:t>Applying fixed filters to samples before DBF</w:t>
            </w:r>
          </w:p>
        </w:tc>
        <w:tc>
          <w:tcPr>
            <w:tcW w:w="1557" w:type="dxa"/>
            <w:vMerge w:val="restart"/>
          </w:tcPr>
          <w:p w14:paraId="70D1CB1E" w14:textId="77777777" w:rsidR="00C508EC" w:rsidRDefault="00C508EC" w:rsidP="00C508EC">
            <w:pPr>
              <w:spacing w:before="0"/>
              <w:jc w:val="both"/>
              <w:rPr>
                <w:rFonts w:eastAsia="Times New Roman" w:cs="Times New Roman"/>
              </w:rPr>
            </w:pPr>
            <w:r>
              <w:rPr>
                <w:rFonts w:eastAsia="Times New Roman" w:cs="Times New Roman"/>
              </w:rPr>
              <w:t>Qualcomm</w:t>
            </w:r>
          </w:p>
          <w:p w14:paraId="70D1CB1F" w14:textId="77777777" w:rsidR="00C508EC" w:rsidRDefault="00C508EC" w:rsidP="00C508EC">
            <w:pPr>
              <w:contextualSpacing/>
              <w:jc w:val="both"/>
              <w:rPr>
                <w:rFonts w:eastAsia="Times New Roman" w:cs="Times New Roman"/>
              </w:rPr>
            </w:pPr>
            <w:r>
              <w:rPr>
                <w:rFonts w:eastAsia="Times New Roman" w:cs="Times New Roman"/>
              </w:rPr>
              <w:t>N. Hu</w:t>
            </w:r>
          </w:p>
        </w:tc>
        <w:tc>
          <w:tcPr>
            <w:tcW w:w="1343" w:type="dxa"/>
            <w:vMerge w:val="restart"/>
          </w:tcPr>
          <w:p w14:paraId="70D1CB20" w14:textId="77777777" w:rsidR="00C508EC" w:rsidRDefault="00C508EC" w:rsidP="00C508EC">
            <w:pPr>
              <w:jc w:val="both"/>
              <w:rPr>
                <w:rFonts w:eastAsia="Times New Roman" w:cs="Times New Roman"/>
              </w:rPr>
            </w:pPr>
          </w:p>
        </w:tc>
      </w:tr>
      <w:tr w:rsidR="00C508EC" w14:paraId="70D1CB27" w14:textId="77777777" w:rsidTr="00C508EC">
        <w:trPr>
          <w:trHeight w:val="385"/>
        </w:trPr>
        <w:tc>
          <w:tcPr>
            <w:tcW w:w="804" w:type="dxa"/>
            <w:vMerge w:val="restart"/>
          </w:tcPr>
          <w:p w14:paraId="70D1CB22" w14:textId="77777777" w:rsidR="00C508EC" w:rsidRDefault="00C508EC" w:rsidP="00C508EC">
            <w:pPr>
              <w:jc w:val="both"/>
              <w:rPr>
                <w:rFonts w:eastAsia="Times New Roman" w:cs="Times New Roman"/>
              </w:rPr>
            </w:pPr>
            <w:r>
              <w:rPr>
                <w:rFonts w:eastAsia="Times New Roman" w:cs="Times New Roman"/>
              </w:rPr>
              <w:t>5.2b</w:t>
            </w:r>
          </w:p>
        </w:tc>
        <w:tc>
          <w:tcPr>
            <w:tcW w:w="6252" w:type="dxa"/>
            <w:vMerge w:val="restart"/>
          </w:tcPr>
          <w:p w14:paraId="70D1CB23" w14:textId="77777777" w:rsidR="00C508EC" w:rsidRDefault="00C508EC" w:rsidP="00C508EC">
            <w:pPr>
              <w:jc w:val="both"/>
              <w:rPr>
                <w:rFonts w:eastAsia="Times New Roman" w:cs="Times New Roman"/>
              </w:rPr>
            </w:pPr>
            <w:r>
              <w:rPr>
                <w:rFonts w:eastAsia="Times New Roman" w:cs="Times New Roman"/>
              </w:rPr>
              <w:t>Test 5.2a + extended classifiers for fixed filters</w:t>
            </w:r>
          </w:p>
        </w:tc>
        <w:tc>
          <w:tcPr>
            <w:tcW w:w="1557" w:type="dxa"/>
            <w:vMerge w:val="restart"/>
          </w:tcPr>
          <w:p w14:paraId="70D1CB24" w14:textId="77777777" w:rsidR="00C508EC" w:rsidRDefault="00C508EC" w:rsidP="00C508EC">
            <w:pPr>
              <w:spacing w:before="0"/>
              <w:jc w:val="both"/>
              <w:rPr>
                <w:rFonts w:eastAsia="Times New Roman" w:cs="Times New Roman"/>
              </w:rPr>
            </w:pPr>
            <w:r>
              <w:rPr>
                <w:rFonts w:eastAsia="Times New Roman" w:cs="Times New Roman"/>
              </w:rPr>
              <w:t>Qualcomm</w:t>
            </w:r>
          </w:p>
          <w:p w14:paraId="70D1CB25" w14:textId="77777777" w:rsidR="00C508EC" w:rsidRDefault="00C508EC" w:rsidP="00C508EC">
            <w:pPr>
              <w:contextualSpacing/>
              <w:jc w:val="both"/>
              <w:rPr>
                <w:rFonts w:eastAsia="Times New Roman" w:cs="Times New Roman"/>
              </w:rPr>
            </w:pPr>
            <w:r>
              <w:rPr>
                <w:rFonts w:eastAsia="Times New Roman" w:cs="Times New Roman"/>
              </w:rPr>
              <w:t>N. Hu</w:t>
            </w:r>
          </w:p>
        </w:tc>
        <w:tc>
          <w:tcPr>
            <w:tcW w:w="1343" w:type="dxa"/>
            <w:vMerge w:val="restart"/>
          </w:tcPr>
          <w:p w14:paraId="70D1CB26" w14:textId="77777777" w:rsidR="00C508EC" w:rsidRDefault="00C508EC" w:rsidP="00C508EC">
            <w:pPr>
              <w:jc w:val="both"/>
              <w:rPr>
                <w:rFonts w:eastAsia="Times New Roman" w:cs="Times New Roman"/>
              </w:rPr>
            </w:pPr>
          </w:p>
        </w:tc>
      </w:tr>
      <w:tr w:rsidR="00C508EC" w14:paraId="70D1CB2D" w14:textId="77777777" w:rsidTr="00C508EC">
        <w:trPr>
          <w:trHeight w:val="385"/>
        </w:trPr>
        <w:tc>
          <w:tcPr>
            <w:tcW w:w="804" w:type="dxa"/>
            <w:vMerge w:val="restart"/>
          </w:tcPr>
          <w:p w14:paraId="70D1CB28" w14:textId="77777777" w:rsidR="00C508EC" w:rsidRDefault="00C508EC" w:rsidP="00C508EC">
            <w:pPr>
              <w:jc w:val="both"/>
              <w:rPr>
                <w:rFonts w:eastAsia="Times New Roman" w:cs="Times New Roman"/>
              </w:rPr>
            </w:pPr>
            <w:r>
              <w:rPr>
                <w:rFonts w:eastAsia="Times New Roman" w:cs="Times New Roman"/>
              </w:rPr>
              <w:t>5.2c</w:t>
            </w:r>
          </w:p>
        </w:tc>
        <w:tc>
          <w:tcPr>
            <w:tcW w:w="6252" w:type="dxa"/>
            <w:vMerge w:val="restart"/>
          </w:tcPr>
          <w:p w14:paraId="70D1CB29" w14:textId="77777777" w:rsidR="00C508EC" w:rsidRDefault="00C508EC" w:rsidP="00C508EC">
            <w:pPr>
              <w:jc w:val="both"/>
              <w:rPr>
                <w:rFonts w:eastAsia="Times New Roman" w:cs="Times New Roman"/>
              </w:rPr>
            </w:pPr>
            <w:r>
              <w:rPr>
                <w:rFonts w:eastAsia="Times New Roman" w:cs="Times New Roman"/>
              </w:rPr>
              <w:t>Test 5.2b + applying the second fixed filter to outputs of the first fixed filter</w:t>
            </w:r>
          </w:p>
        </w:tc>
        <w:tc>
          <w:tcPr>
            <w:tcW w:w="1557" w:type="dxa"/>
            <w:vMerge w:val="restart"/>
          </w:tcPr>
          <w:p w14:paraId="70D1CB2A" w14:textId="77777777" w:rsidR="00C508EC" w:rsidRDefault="00C508EC" w:rsidP="00C508EC">
            <w:pPr>
              <w:spacing w:before="0"/>
              <w:jc w:val="both"/>
              <w:rPr>
                <w:rFonts w:eastAsia="Times New Roman" w:cs="Times New Roman"/>
              </w:rPr>
            </w:pPr>
            <w:r>
              <w:rPr>
                <w:rFonts w:eastAsia="Times New Roman" w:cs="Times New Roman"/>
              </w:rPr>
              <w:t>Qualcomm</w:t>
            </w:r>
          </w:p>
          <w:p w14:paraId="70D1CB2B" w14:textId="77777777" w:rsidR="00C508EC" w:rsidRDefault="00C508EC" w:rsidP="00C508EC">
            <w:pPr>
              <w:contextualSpacing/>
              <w:jc w:val="both"/>
              <w:rPr>
                <w:rFonts w:eastAsia="Times New Roman" w:cs="Times New Roman"/>
              </w:rPr>
            </w:pPr>
            <w:r>
              <w:rPr>
                <w:rFonts w:eastAsia="Times New Roman" w:cs="Times New Roman"/>
              </w:rPr>
              <w:t>N. Hu</w:t>
            </w:r>
          </w:p>
        </w:tc>
        <w:tc>
          <w:tcPr>
            <w:tcW w:w="1343" w:type="dxa"/>
            <w:vMerge w:val="restart"/>
          </w:tcPr>
          <w:p w14:paraId="70D1CB2C" w14:textId="77777777" w:rsidR="00C508EC" w:rsidRDefault="00C508EC" w:rsidP="00C508EC">
            <w:pPr>
              <w:jc w:val="both"/>
              <w:rPr>
                <w:rFonts w:eastAsia="Times New Roman" w:cs="Times New Roman"/>
              </w:rPr>
            </w:pPr>
          </w:p>
        </w:tc>
      </w:tr>
    </w:tbl>
    <w:p w14:paraId="70D1CB2E" w14:textId="77777777" w:rsidR="001C625C" w:rsidRDefault="007B74EC">
      <w:pPr>
        <w:pStyle w:val="Heading1"/>
        <w:rPr>
          <w:rFonts w:eastAsia="Times New Roman" w:cs="Times New Roman"/>
        </w:rPr>
      </w:pPr>
      <w:r>
        <w:rPr>
          <w:rFonts w:eastAsia="Times New Roman" w:cs="Times New Roman"/>
        </w:rPr>
        <w:t>Tools description</w:t>
      </w:r>
    </w:p>
    <w:p w14:paraId="70D1CB2F" w14:textId="77777777" w:rsidR="001C625C" w:rsidRDefault="007B74EC">
      <w:pPr>
        <w:pStyle w:val="Heading2"/>
        <w:numPr>
          <w:ilvl w:val="0"/>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rPr>
          <w:rFonts w:eastAsia="Times New Roman" w:cs="Times New Roman"/>
        </w:rPr>
      </w:pPr>
      <w:r>
        <w:rPr>
          <w:rFonts w:eastAsia="Times New Roman" w:cs="Times New Roman"/>
        </w:rPr>
        <w:t>Partitioning</w:t>
      </w:r>
    </w:p>
    <w:p w14:paraId="70D1CB30" w14:textId="77777777" w:rsidR="001C625C" w:rsidRDefault="007B74EC">
      <w:pPr>
        <w:spacing w:before="240" w:after="60"/>
        <w:ind w:left="720" w:hanging="720"/>
        <w:jc w:val="both"/>
        <w:outlineLvl w:val="2"/>
        <w:rPr>
          <w:rFonts w:eastAsia="Times New Roman" w:cs="Times New Roman"/>
        </w:rPr>
      </w:pPr>
      <w:r>
        <w:rPr>
          <w:rFonts w:eastAsia="Times New Roman" w:cs="Times New Roman"/>
          <w:b/>
          <w:color w:val="000000"/>
          <w:sz w:val="26"/>
        </w:rPr>
        <w:t>Test 1.1: Temporal partitioning prediction (JVET-AD0130)</w:t>
      </w:r>
    </w:p>
    <w:p w14:paraId="70D1CB31" w14:textId="5FC3A5D9" w:rsidR="001C625C" w:rsidRDefault="007B74EC">
      <w:pPr>
        <w:spacing w:after="240"/>
        <w:jc w:val="both"/>
        <w:rPr>
          <w:ins w:id="35" w:author="Vadim Seregin" w:date="2023-04-28T00:02:00Z"/>
          <w:rFonts w:eastAsia="Times New Roman" w:cs="Times New Roman"/>
          <w:color w:val="000000"/>
        </w:rPr>
      </w:pPr>
      <w:r>
        <w:rPr>
          <w:rFonts w:eastAsia="Times New Roman" w:cs="Times New Roman"/>
          <w:color w:val="000000"/>
        </w:rPr>
        <w:t>In this test, the temporal prediction of the partitioning parameters is investigated. The allowances of splits as well as the partitioning depths are determined for each block according to the partitioning values obtained from a temporal area. The temporal partitioning values are the minimum or maximum or the average values of the QT Depth or MTT Depth. Two tests are proposed representing two different levels of encoding run time.</w:t>
      </w:r>
    </w:p>
    <w:p w14:paraId="6FBE4CD2" w14:textId="67FAC2F4" w:rsidR="00D14572" w:rsidRDefault="00D14572">
      <w:pPr>
        <w:spacing w:after="240"/>
        <w:jc w:val="both"/>
        <w:rPr>
          <w:rFonts w:eastAsia="Times New Roman" w:cs="Times New Roman"/>
        </w:rPr>
      </w:pPr>
      <w:ins w:id="36" w:author="Vadim Seregin" w:date="2023-04-28T00:02:00Z">
        <w:r>
          <w:rPr>
            <w:rFonts w:eastAsia="Times New Roman" w:cs="Times New Roman"/>
            <w:color w:val="000000"/>
          </w:rPr>
          <w:t>Encoder only partitioning prediction</w:t>
        </w:r>
      </w:ins>
      <w:ins w:id="37" w:author="Vadim Seregin" w:date="2023-04-28T00:03:00Z">
        <w:r w:rsidR="007B74EC">
          <w:rPr>
            <w:rFonts w:eastAsia="Times New Roman" w:cs="Times New Roman"/>
            <w:color w:val="000000"/>
          </w:rPr>
          <w:t xml:space="preserve"> without signalling change</w:t>
        </w:r>
      </w:ins>
      <w:ins w:id="38" w:author="Vadim Seregin" w:date="2023-04-28T00:02:00Z">
        <w:r>
          <w:rPr>
            <w:rFonts w:eastAsia="Times New Roman" w:cs="Times New Roman"/>
            <w:color w:val="000000"/>
          </w:rPr>
          <w:t xml:space="preserve">, where the partitioning </w:t>
        </w:r>
        <w:r w:rsidR="00A02E95">
          <w:rPr>
            <w:rFonts w:eastAsia="Times New Roman" w:cs="Times New Roman"/>
            <w:color w:val="000000"/>
          </w:rPr>
          <w:t>depth is guided by the partitioning from the previously coded picture,</w:t>
        </w:r>
      </w:ins>
      <w:ins w:id="39" w:author="Vadim Seregin" w:date="2023-04-28T00:03:00Z">
        <w:r w:rsidR="002D30A3">
          <w:rPr>
            <w:rFonts w:eastAsia="Times New Roman" w:cs="Times New Roman"/>
            <w:color w:val="000000"/>
          </w:rPr>
          <w:t xml:space="preserve"> is tested. The partitioning prediction scheme should be close to the one used in the tests with </w:t>
        </w:r>
        <w:r w:rsidR="007B74EC">
          <w:rPr>
            <w:rFonts w:eastAsia="Times New Roman" w:cs="Times New Roman"/>
            <w:color w:val="000000"/>
          </w:rPr>
          <w:t>the</w:t>
        </w:r>
      </w:ins>
      <w:ins w:id="40" w:author="Vadim Seregin" w:date="2023-04-28T00:04:00Z">
        <w:r w:rsidR="007B74EC">
          <w:rPr>
            <w:rFonts w:eastAsia="Times New Roman" w:cs="Times New Roman"/>
            <w:color w:val="000000"/>
          </w:rPr>
          <w:t xml:space="preserve"> </w:t>
        </w:r>
      </w:ins>
      <w:ins w:id="41" w:author="Vadim Seregin" w:date="2023-04-28T00:03:00Z">
        <w:r w:rsidR="002D30A3">
          <w:rPr>
            <w:rFonts w:eastAsia="Times New Roman" w:cs="Times New Roman"/>
            <w:color w:val="000000"/>
          </w:rPr>
          <w:t>signalling change.</w:t>
        </w:r>
      </w:ins>
    </w:p>
    <w:p w14:paraId="70D1CB32" w14:textId="77777777" w:rsidR="001C625C" w:rsidRDefault="007B74EC">
      <w:pPr>
        <w:spacing w:after="240"/>
        <w:jc w:val="both"/>
        <w:rPr>
          <w:rFonts w:eastAsia="Times New Roman" w:cs="Times New Roman"/>
        </w:rPr>
      </w:pPr>
      <w:r>
        <w:rPr>
          <w:rFonts w:eastAsia="Times New Roman" w:cs="Times New Roman"/>
          <w:b/>
          <w:i/>
          <w:color w:val="000000"/>
        </w:rPr>
        <w:t>List of tests to be performed</w:t>
      </w:r>
    </w:p>
    <w:tbl>
      <w:tblPr>
        <w:tblStyle w:val="TableGrid"/>
        <w:tblW w:w="0" w:type="auto"/>
        <w:tblInd w:w="261" w:type="dxa"/>
        <w:tblLayout w:type="fixed"/>
        <w:tblLook w:val="04A0" w:firstRow="1" w:lastRow="0" w:firstColumn="1" w:lastColumn="0" w:noHBand="0" w:noVBand="1"/>
      </w:tblPr>
      <w:tblGrid>
        <w:gridCol w:w="709"/>
        <w:gridCol w:w="5811"/>
        <w:gridCol w:w="2268"/>
      </w:tblGrid>
      <w:tr w:rsidR="001C625C" w14:paraId="70D1CB36" w14:textId="77777777" w:rsidTr="008D3710">
        <w:tc>
          <w:tcPr>
            <w:tcW w:w="709" w:type="dxa"/>
            <w:tcMar>
              <w:top w:w="0" w:type="dxa"/>
              <w:left w:w="108" w:type="dxa"/>
              <w:bottom w:w="0" w:type="dxa"/>
              <w:right w:w="108" w:type="dxa"/>
            </w:tcMar>
          </w:tcPr>
          <w:p w14:paraId="70D1CB33" w14:textId="77777777" w:rsidR="001C625C" w:rsidRDefault="007B74EC">
            <w:pPr>
              <w:jc w:val="both"/>
              <w:rPr>
                <w:rFonts w:eastAsia="Times New Roman" w:cs="Times New Roman"/>
              </w:rPr>
            </w:pPr>
            <w:r>
              <w:rPr>
                <w:rFonts w:eastAsia="Times New Roman" w:cs="Times New Roman"/>
                <w:color w:val="000000"/>
              </w:rPr>
              <w:t>#</w:t>
            </w:r>
          </w:p>
        </w:tc>
        <w:tc>
          <w:tcPr>
            <w:tcW w:w="5811" w:type="dxa"/>
            <w:tcMar>
              <w:top w:w="0" w:type="dxa"/>
              <w:left w:w="108" w:type="dxa"/>
              <w:bottom w:w="0" w:type="dxa"/>
              <w:right w:w="108" w:type="dxa"/>
            </w:tcMar>
          </w:tcPr>
          <w:p w14:paraId="70D1CB34" w14:textId="77777777" w:rsidR="001C625C" w:rsidRDefault="007B74EC">
            <w:pPr>
              <w:jc w:val="both"/>
              <w:rPr>
                <w:rFonts w:eastAsia="Times New Roman" w:cs="Times New Roman"/>
              </w:rPr>
            </w:pPr>
            <w:r>
              <w:rPr>
                <w:rFonts w:eastAsia="Times New Roman" w:cs="Times New Roman"/>
                <w:color w:val="000000"/>
              </w:rPr>
              <w:t>Test</w:t>
            </w:r>
          </w:p>
        </w:tc>
        <w:tc>
          <w:tcPr>
            <w:tcW w:w="2268" w:type="dxa"/>
            <w:tcMar>
              <w:top w:w="0" w:type="dxa"/>
              <w:left w:w="108" w:type="dxa"/>
              <w:bottom w:w="0" w:type="dxa"/>
              <w:right w:w="108" w:type="dxa"/>
            </w:tcMar>
          </w:tcPr>
          <w:p w14:paraId="70D1CB35" w14:textId="77777777" w:rsidR="001C625C" w:rsidRDefault="007B74EC">
            <w:pPr>
              <w:jc w:val="both"/>
              <w:rPr>
                <w:rFonts w:eastAsia="Times New Roman" w:cs="Times New Roman"/>
              </w:rPr>
            </w:pPr>
            <w:r>
              <w:rPr>
                <w:rFonts w:eastAsia="Times New Roman" w:cs="Times New Roman"/>
                <w:color w:val="000000"/>
              </w:rPr>
              <w:t>Tester</w:t>
            </w:r>
          </w:p>
        </w:tc>
      </w:tr>
      <w:tr w:rsidR="001C625C" w14:paraId="70D1CB3B" w14:textId="77777777" w:rsidTr="008D3710">
        <w:tc>
          <w:tcPr>
            <w:tcW w:w="709" w:type="dxa"/>
            <w:tcMar>
              <w:top w:w="0" w:type="dxa"/>
              <w:left w:w="108" w:type="dxa"/>
              <w:bottom w:w="0" w:type="dxa"/>
              <w:right w:w="108" w:type="dxa"/>
            </w:tcMar>
          </w:tcPr>
          <w:p w14:paraId="70D1CB37" w14:textId="77777777" w:rsidR="001C625C" w:rsidRDefault="007B74EC">
            <w:pPr>
              <w:jc w:val="both"/>
              <w:rPr>
                <w:rFonts w:eastAsia="Times New Roman" w:cs="Times New Roman"/>
              </w:rPr>
            </w:pPr>
            <w:r>
              <w:rPr>
                <w:rFonts w:eastAsia="Times New Roman" w:cs="Times New Roman"/>
                <w:color w:val="000000"/>
              </w:rPr>
              <w:lastRenderedPageBreak/>
              <w:t>1.1a</w:t>
            </w:r>
          </w:p>
        </w:tc>
        <w:tc>
          <w:tcPr>
            <w:tcW w:w="5811" w:type="dxa"/>
            <w:tcMar>
              <w:top w:w="0" w:type="dxa"/>
              <w:left w:w="108" w:type="dxa"/>
              <w:bottom w:w="0" w:type="dxa"/>
              <w:right w:w="108" w:type="dxa"/>
            </w:tcMar>
          </w:tcPr>
          <w:p w14:paraId="70D1CB38" w14:textId="77777777" w:rsidR="001C625C" w:rsidRDefault="007B74EC">
            <w:pPr>
              <w:jc w:val="both"/>
              <w:rPr>
                <w:rFonts w:eastAsia="Times New Roman" w:cs="Times New Roman"/>
              </w:rPr>
            </w:pPr>
            <w:r>
              <w:rPr>
                <w:rFonts w:eastAsia="Times New Roman" w:cs="Times New Roman"/>
                <w:color w:val="000000"/>
              </w:rPr>
              <w:t>Partitioning prediction – run time level #1</w:t>
            </w:r>
          </w:p>
        </w:tc>
        <w:tc>
          <w:tcPr>
            <w:tcW w:w="2268" w:type="dxa"/>
            <w:tcMar>
              <w:top w:w="0" w:type="dxa"/>
              <w:left w:w="108" w:type="dxa"/>
              <w:bottom w:w="0" w:type="dxa"/>
              <w:right w:w="108" w:type="dxa"/>
            </w:tcMar>
          </w:tcPr>
          <w:p w14:paraId="70D1CB39" w14:textId="77777777" w:rsidR="001C625C" w:rsidRDefault="007B74EC" w:rsidP="00C340B7">
            <w:pPr>
              <w:spacing w:before="0"/>
              <w:jc w:val="both"/>
              <w:rPr>
                <w:rFonts w:eastAsia="Times New Roman" w:cs="Times New Roman"/>
              </w:rPr>
            </w:pPr>
            <w:r>
              <w:rPr>
                <w:rFonts w:eastAsia="Times New Roman" w:cs="Times New Roman"/>
                <w:color w:val="000000"/>
              </w:rPr>
              <w:t>Canon</w:t>
            </w:r>
          </w:p>
          <w:p w14:paraId="70D1CB3A" w14:textId="77777777" w:rsidR="001C625C" w:rsidRDefault="007B74EC">
            <w:pPr>
              <w:contextualSpacing/>
              <w:jc w:val="both"/>
              <w:rPr>
                <w:rFonts w:eastAsia="Times New Roman" w:cs="Times New Roman"/>
              </w:rPr>
            </w:pPr>
            <w:r>
              <w:rPr>
                <w:rFonts w:eastAsia="Times New Roman" w:cs="Times New Roman"/>
                <w:color w:val="000000"/>
              </w:rPr>
              <w:t>G. Laroche</w:t>
            </w:r>
          </w:p>
        </w:tc>
      </w:tr>
      <w:tr w:rsidR="001C625C" w14:paraId="70D1CB40" w14:textId="77777777" w:rsidTr="008D3710">
        <w:tc>
          <w:tcPr>
            <w:tcW w:w="709" w:type="dxa"/>
            <w:tcMar>
              <w:top w:w="0" w:type="dxa"/>
              <w:left w:w="108" w:type="dxa"/>
              <w:bottom w:w="0" w:type="dxa"/>
              <w:right w:w="108" w:type="dxa"/>
            </w:tcMar>
          </w:tcPr>
          <w:p w14:paraId="70D1CB3C" w14:textId="77777777" w:rsidR="001C625C" w:rsidRDefault="007B74EC">
            <w:pPr>
              <w:jc w:val="both"/>
              <w:rPr>
                <w:rFonts w:eastAsia="Times New Roman" w:cs="Times New Roman"/>
              </w:rPr>
            </w:pPr>
            <w:r>
              <w:rPr>
                <w:rFonts w:eastAsia="Times New Roman" w:cs="Times New Roman"/>
                <w:color w:val="000000"/>
              </w:rPr>
              <w:t>1.1b</w:t>
            </w:r>
          </w:p>
        </w:tc>
        <w:tc>
          <w:tcPr>
            <w:tcW w:w="5811" w:type="dxa"/>
            <w:tcMar>
              <w:top w:w="0" w:type="dxa"/>
              <w:left w:w="108" w:type="dxa"/>
              <w:bottom w:w="0" w:type="dxa"/>
              <w:right w:w="108" w:type="dxa"/>
            </w:tcMar>
          </w:tcPr>
          <w:p w14:paraId="70D1CB3D" w14:textId="77777777" w:rsidR="001C625C" w:rsidRDefault="007B74EC">
            <w:pPr>
              <w:jc w:val="both"/>
              <w:rPr>
                <w:rFonts w:eastAsia="Times New Roman" w:cs="Times New Roman"/>
              </w:rPr>
            </w:pPr>
            <w:r>
              <w:rPr>
                <w:rFonts w:eastAsia="Times New Roman" w:cs="Times New Roman"/>
                <w:color w:val="000000"/>
              </w:rPr>
              <w:t>Partitioning prediction – run time level #2</w:t>
            </w:r>
          </w:p>
        </w:tc>
        <w:tc>
          <w:tcPr>
            <w:tcW w:w="2268" w:type="dxa"/>
            <w:tcMar>
              <w:top w:w="0" w:type="dxa"/>
              <w:left w:w="108" w:type="dxa"/>
              <w:bottom w:w="0" w:type="dxa"/>
              <w:right w:w="108" w:type="dxa"/>
            </w:tcMar>
          </w:tcPr>
          <w:p w14:paraId="70D1CB3E" w14:textId="77777777" w:rsidR="001C625C" w:rsidRDefault="007B74EC" w:rsidP="00C340B7">
            <w:pPr>
              <w:spacing w:before="0"/>
              <w:jc w:val="both"/>
              <w:rPr>
                <w:rFonts w:eastAsia="Times New Roman" w:cs="Times New Roman"/>
              </w:rPr>
            </w:pPr>
            <w:r>
              <w:rPr>
                <w:rFonts w:eastAsia="Times New Roman" w:cs="Times New Roman"/>
                <w:color w:val="000000"/>
              </w:rPr>
              <w:t>Canon</w:t>
            </w:r>
          </w:p>
          <w:p w14:paraId="70D1CB3F" w14:textId="77777777" w:rsidR="001C625C" w:rsidRDefault="007B74EC">
            <w:pPr>
              <w:contextualSpacing/>
              <w:jc w:val="both"/>
              <w:rPr>
                <w:rFonts w:eastAsia="Times New Roman" w:cs="Times New Roman"/>
              </w:rPr>
            </w:pPr>
            <w:r>
              <w:rPr>
                <w:rFonts w:eastAsia="Times New Roman" w:cs="Times New Roman"/>
                <w:color w:val="000000"/>
              </w:rPr>
              <w:t>G. Laroche</w:t>
            </w:r>
          </w:p>
        </w:tc>
      </w:tr>
      <w:tr w:rsidR="00901BE4" w14:paraId="7C9FBED2" w14:textId="77777777" w:rsidTr="008D3710">
        <w:trPr>
          <w:ins w:id="42" w:author="Vadim Seregin" w:date="2023-04-28T00:00:00Z"/>
        </w:trPr>
        <w:tc>
          <w:tcPr>
            <w:tcW w:w="709" w:type="dxa"/>
            <w:tcMar>
              <w:top w:w="0" w:type="dxa"/>
              <w:left w:w="108" w:type="dxa"/>
              <w:bottom w:w="0" w:type="dxa"/>
              <w:right w:w="108" w:type="dxa"/>
            </w:tcMar>
          </w:tcPr>
          <w:p w14:paraId="7993E9C8" w14:textId="0819568D" w:rsidR="00901BE4" w:rsidRDefault="00901BE4">
            <w:pPr>
              <w:jc w:val="both"/>
              <w:rPr>
                <w:ins w:id="43" w:author="Vadim Seregin" w:date="2023-04-28T00:00:00Z"/>
                <w:rFonts w:eastAsia="Times New Roman" w:cs="Times New Roman"/>
                <w:color w:val="000000"/>
              </w:rPr>
            </w:pPr>
            <w:ins w:id="44" w:author="Vadim Seregin" w:date="2023-04-28T00:00:00Z">
              <w:r>
                <w:rPr>
                  <w:rFonts w:eastAsia="Times New Roman" w:cs="Times New Roman"/>
                  <w:color w:val="000000"/>
                </w:rPr>
                <w:t>1.1c</w:t>
              </w:r>
            </w:ins>
          </w:p>
        </w:tc>
        <w:tc>
          <w:tcPr>
            <w:tcW w:w="5811" w:type="dxa"/>
            <w:tcMar>
              <w:top w:w="0" w:type="dxa"/>
              <w:left w:w="108" w:type="dxa"/>
              <w:bottom w:w="0" w:type="dxa"/>
              <w:right w:w="108" w:type="dxa"/>
            </w:tcMar>
          </w:tcPr>
          <w:p w14:paraId="3A7CA31B" w14:textId="16C74A5E" w:rsidR="00901BE4" w:rsidRDefault="00901BE4">
            <w:pPr>
              <w:jc w:val="both"/>
              <w:rPr>
                <w:ins w:id="45" w:author="Vadim Seregin" w:date="2023-04-28T00:00:00Z"/>
                <w:rFonts w:eastAsia="Times New Roman" w:cs="Times New Roman"/>
                <w:color w:val="000000"/>
              </w:rPr>
            </w:pPr>
            <w:ins w:id="46" w:author="Vadim Seregin" w:date="2023-04-28T00:00:00Z">
              <w:r>
                <w:rPr>
                  <w:rFonts w:eastAsia="Times New Roman" w:cs="Times New Roman"/>
                  <w:color w:val="000000"/>
                </w:rPr>
                <w:t xml:space="preserve">Encoder only </w:t>
              </w:r>
              <w:r w:rsidR="00705CA3">
                <w:rPr>
                  <w:rFonts w:eastAsia="Times New Roman" w:cs="Times New Roman"/>
                  <w:color w:val="000000"/>
                </w:rPr>
                <w:t>partitioning prediction</w:t>
              </w:r>
            </w:ins>
          </w:p>
        </w:tc>
        <w:tc>
          <w:tcPr>
            <w:tcW w:w="2268" w:type="dxa"/>
            <w:tcMar>
              <w:top w:w="0" w:type="dxa"/>
              <w:left w:w="108" w:type="dxa"/>
              <w:bottom w:w="0" w:type="dxa"/>
              <w:right w:w="108" w:type="dxa"/>
            </w:tcMar>
          </w:tcPr>
          <w:p w14:paraId="58481F02" w14:textId="77777777" w:rsidR="00705CA3" w:rsidRDefault="00705CA3" w:rsidP="00705CA3">
            <w:pPr>
              <w:spacing w:before="0"/>
              <w:jc w:val="both"/>
              <w:rPr>
                <w:ins w:id="47" w:author="Vadim Seregin" w:date="2023-04-28T00:01:00Z"/>
                <w:rFonts w:eastAsia="Times New Roman" w:cs="Times New Roman"/>
              </w:rPr>
            </w:pPr>
            <w:ins w:id="48" w:author="Vadim Seregin" w:date="2023-04-28T00:01:00Z">
              <w:r>
                <w:rPr>
                  <w:rFonts w:eastAsia="Times New Roman" w:cs="Times New Roman"/>
                  <w:color w:val="000000"/>
                </w:rPr>
                <w:t>Canon</w:t>
              </w:r>
            </w:ins>
          </w:p>
          <w:p w14:paraId="5A8A099D" w14:textId="61DA751A" w:rsidR="00901BE4" w:rsidRDefault="00705CA3" w:rsidP="00705CA3">
            <w:pPr>
              <w:spacing w:before="0"/>
              <w:jc w:val="both"/>
              <w:rPr>
                <w:ins w:id="49" w:author="Vadim Seregin" w:date="2023-04-28T00:00:00Z"/>
                <w:rFonts w:eastAsia="Times New Roman" w:cs="Times New Roman"/>
                <w:color w:val="000000"/>
              </w:rPr>
            </w:pPr>
            <w:ins w:id="50" w:author="Vadim Seregin" w:date="2023-04-28T00:01:00Z">
              <w:r>
                <w:rPr>
                  <w:rFonts w:eastAsia="Times New Roman" w:cs="Times New Roman"/>
                  <w:color w:val="000000"/>
                </w:rPr>
                <w:t>G. Laroche</w:t>
              </w:r>
            </w:ins>
          </w:p>
        </w:tc>
      </w:tr>
    </w:tbl>
    <w:p w14:paraId="70D1CB41" w14:textId="77777777" w:rsidR="001C625C" w:rsidRDefault="007B74EC">
      <w:pPr>
        <w:pStyle w:val="Heading2"/>
        <w:rPr>
          <w:rFonts w:eastAsia="Times New Roman" w:cs="Times New Roman"/>
        </w:rPr>
      </w:pPr>
      <w:r>
        <w:rPr>
          <w:rFonts w:eastAsia="Times New Roman" w:cs="Times New Roman"/>
        </w:rPr>
        <w:t>2. Intra prediction</w:t>
      </w:r>
    </w:p>
    <w:p w14:paraId="70D1CB42" w14:textId="77777777" w:rsidR="001C625C" w:rsidRDefault="007B74EC">
      <w:pPr>
        <w:pStyle w:val="Heading3"/>
        <w:ind w:left="720" w:hanging="720"/>
        <w:jc w:val="both"/>
        <w:rPr>
          <w:rFonts w:eastAsia="Times New Roman" w:cs="Times New Roman"/>
        </w:rPr>
      </w:pPr>
      <w:r>
        <w:rPr>
          <w:rFonts w:eastAsia="Times New Roman" w:cs="Times New Roman"/>
        </w:rPr>
        <w:t xml:space="preserve">Test 2.1: </w:t>
      </w:r>
      <w:r>
        <w:rPr>
          <w:rFonts w:eastAsia="Times New Roman" w:cs="Times New Roman"/>
          <w:szCs w:val="24"/>
        </w:rPr>
        <w:t xml:space="preserve">Block vector guided CCCM </w:t>
      </w:r>
      <w:r>
        <w:rPr>
          <w:rFonts w:eastAsia="Times New Roman" w:cs="Times New Roman"/>
        </w:rPr>
        <w:t>(JVET-AD0100)</w:t>
      </w:r>
    </w:p>
    <w:p w14:paraId="70D1CB43" w14:textId="77777777" w:rsidR="001C625C" w:rsidRDefault="007B74EC">
      <w:pPr>
        <w:jc w:val="both"/>
        <w:rPr>
          <w:rFonts w:eastAsia="Times New Roman" w:cs="Times New Roman"/>
          <w:color w:val="000000"/>
        </w:rPr>
      </w:pPr>
      <w:r>
        <w:rPr>
          <w:rFonts w:eastAsia="Times New Roman" w:cs="Times New Roman"/>
        </w:rPr>
        <w:t xml:space="preserve">In this test, </w:t>
      </w:r>
      <w:r>
        <w:rPr>
          <w:rFonts w:eastAsia="Times New Roman" w:cs="Times New Roman"/>
          <w:color w:val="000000"/>
        </w:rPr>
        <w:t xml:space="preserve">block vector guided CCCM method is studied for improving the coding efficiency of ECM. The method uses block vector of the co-located luma block, coded in IBC or </w:t>
      </w:r>
      <w:proofErr w:type="spellStart"/>
      <w:r>
        <w:rPr>
          <w:rFonts w:eastAsia="Times New Roman" w:cs="Times New Roman"/>
          <w:color w:val="000000"/>
        </w:rPr>
        <w:t>IntraTMP</w:t>
      </w:r>
      <w:proofErr w:type="spellEnd"/>
      <w:r>
        <w:rPr>
          <w:rFonts w:eastAsia="Times New Roman" w:cs="Times New Roman"/>
          <w:color w:val="000000"/>
        </w:rPr>
        <w:t xml:space="preserve"> mode, to determine the reference area for calculating CCCM parameters. Then the reference area in luma and corresponding area in chroma channel is used to calculate CCCM parameters. The prediction uses the calculated model parameters and co-located luma samples to do the CCCM prediction. Two tests are studied:</w:t>
      </w:r>
    </w:p>
    <w:p w14:paraId="70D1CB44" w14:textId="77777777" w:rsidR="001C625C" w:rsidRDefault="007B74EC">
      <w:pPr>
        <w:jc w:val="both"/>
        <w:rPr>
          <w:rFonts w:eastAsia="Times New Roman" w:cs="Times New Roman"/>
          <w:color w:val="000000"/>
        </w:rPr>
      </w:pPr>
      <w:r>
        <w:rPr>
          <w:rFonts w:eastAsia="Times New Roman" w:cs="Times New Roman"/>
          <w:color w:val="000000"/>
        </w:rPr>
        <w:t>Test 2.1a uses only IBC coded co-located luma block’s block vector for determining the CCCM reference area.</w:t>
      </w:r>
    </w:p>
    <w:p w14:paraId="70D1CB45" w14:textId="77777777" w:rsidR="001C625C" w:rsidRDefault="007B74EC">
      <w:pPr>
        <w:jc w:val="both"/>
        <w:rPr>
          <w:rFonts w:eastAsia="Times New Roman" w:cs="Times New Roman"/>
        </w:rPr>
      </w:pPr>
      <w:r>
        <w:rPr>
          <w:rFonts w:eastAsia="Times New Roman" w:cs="Times New Roman"/>
          <w:color w:val="000000"/>
        </w:rPr>
        <w:t xml:space="preserve">Test 2.1b uses IBC and </w:t>
      </w:r>
      <w:proofErr w:type="spellStart"/>
      <w:r>
        <w:rPr>
          <w:rFonts w:eastAsia="Times New Roman" w:cs="Times New Roman"/>
          <w:color w:val="000000"/>
        </w:rPr>
        <w:t>IntraTMP</w:t>
      </w:r>
      <w:proofErr w:type="spellEnd"/>
      <w:r>
        <w:rPr>
          <w:rFonts w:eastAsia="Times New Roman" w:cs="Times New Roman"/>
          <w:color w:val="000000"/>
        </w:rPr>
        <w:t xml:space="preserve"> coded co-located luma block’s block vector for determining the CCCM reference area.</w:t>
      </w:r>
    </w:p>
    <w:p w14:paraId="70D1CB46" w14:textId="77777777" w:rsidR="001C625C" w:rsidRDefault="007B74EC">
      <w:pPr>
        <w:spacing w:after="240"/>
        <w:jc w:val="both"/>
        <w:rPr>
          <w:rFonts w:eastAsia="Times New Roman" w:cs="Times New Roman"/>
          <w:b/>
          <w:i/>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B4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47"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B48"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B49" w14:textId="77777777" w:rsidR="001C625C" w:rsidRDefault="007B74EC">
            <w:pPr>
              <w:jc w:val="both"/>
              <w:rPr>
                <w:rFonts w:eastAsia="Times New Roman" w:cs="Times New Roman"/>
              </w:rPr>
            </w:pPr>
            <w:r>
              <w:rPr>
                <w:rFonts w:eastAsia="Times New Roman" w:cs="Times New Roman"/>
              </w:rPr>
              <w:t>Tester</w:t>
            </w:r>
          </w:p>
        </w:tc>
      </w:tr>
      <w:tr w:rsidR="001C625C" w14:paraId="70D1CB4F"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4B" w14:textId="77777777" w:rsidR="001C625C" w:rsidRDefault="007B74EC">
            <w:pPr>
              <w:jc w:val="both"/>
              <w:rPr>
                <w:rFonts w:eastAsia="Times New Roman" w:cs="Times New Roman"/>
              </w:rPr>
            </w:pPr>
            <w:r>
              <w:rPr>
                <w:rFonts w:eastAsia="Times New Roman" w:cs="Times New Roman"/>
              </w:rPr>
              <w:t>2.1a</w:t>
            </w:r>
          </w:p>
        </w:tc>
        <w:tc>
          <w:tcPr>
            <w:tcW w:w="5850" w:type="dxa"/>
            <w:tcBorders>
              <w:top w:val="single" w:sz="4" w:space="0" w:color="000000"/>
              <w:left w:val="single" w:sz="4" w:space="0" w:color="000000"/>
              <w:bottom w:val="single" w:sz="4" w:space="0" w:color="000000"/>
              <w:right w:val="single" w:sz="4" w:space="0" w:color="000000"/>
            </w:tcBorders>
          </w:tcPr>
          <w:p w14:paraId="70D1CB4C" w14:textId="77777777" w:rsidR="001C625C" w:rsidRDefault="007B74EC">
            <w:pPr>
              <w:jc w:val="both"/>
              <w:rPr>
                <w:rFonts w:eastAsia="Times New Roman" w:cs="Times New Roman"/>
              </w:rPr>
            </w:pPr>
            <w:r>
              <w:rPr>
                <w:rFonts w:eastAsia="Times New Roman" w:cs="Times New Roman"/>
              </w:rPr>
              <w:t>Block vector guided CCCM with IBC BV</w:t>
            </w:r>
          </w:p>
        </w:tc>
        <w:tc>
          <w:tcPr>
            <w:tcW w:w="2236" w:type="dxa"/>
            <w:tcBorders>
              <w:top w:val="single" w:sz="4" w:space="0" w:color="000000"/>
              <w:left w:val="single" w:sz="4" w:space="0" w:color="000000"/>
              <w:bottom w:val="single" w:sz="4" w:space="0" w:color="000000"/>
              <w:right w:val="single" w:sz="4" w:space="0" w:color="000000"/>
            </w:tcBorders>
          </w:tcPr>
          <w:p w14:paraId="70D1CB4D" w14:textId="77777777" w:rsidR="001C625C" w:rsidRDefault="007B74EC" w:rsidP="00C340B7">
            <w:pPr>
              <w:spacing w:before="0"/>
              <w:jc w:val="both"/>
              <w:rPr>
                <w:rFonts w:eastAsia="Times New Roman" w:cs="Times New Roman"/>
              </w:rPr>
            </w:pPr>
            <w:r>
              <w:rPr>
                <w:rFonts w:eastAsia="Times New Roman" w:cs="Times New Roman"/>
              </w:rPr>
              <w:t>Nokia</w:t>
            </w:r>
          </w:p>
          <w:p w14:paraId="70D1CB4E" w14:textId="77777777" w:rsidR="001C625C" w:rsidRDefault="007B74EC">
            <w:pPr>
              <w:contextualSpacing/>
              <w:jc w:val="both"/>
              <w:rPr>
                <w:rFonts w:eastAsia="Times New Roman" w:cs="Times New Roman"/>
              </w:rPr>
            </w:pPr>
            <w:r>
              <w:rPr>
                <w:rFonts w:eastAsia="Times New Roman" w:cs="Times New Roman"/>
              </w:rPr>
              <w:t>R. Youvalari</w:t>
            </w:r>
          </w:p>
        </w:tc>
      </w:tr>
      <w:tr w:rsidR="001C625C" w14:paraId="70D1CB54"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50" w14:textId="77777777" w:rsidR="001C625C" w:rsidRDefault="007B74EC">
            <w:pPr>
              <w:jc w:val="both"/>
              <w:rPr>
                <w:rFonts w:eastAsia="Times New Roman" w:cs="Times New Roman"/>
              </w:rPr>
            </w:pPr>
            <w:r>
              <w:rPr>
                <w:rFonts w:eastAsia="Times New Roman" w:cs="Times New Roman"/>
              </w:rPr>
              <w:t>2.1b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51" w14:textId="77777777" w:rsidR="001C625C" w:rsidRDefault="007B74EC">
            <w:pPr>
              <w:jc w:val="both"/>
              <w:rPr>
                <w:rFonts w:eastAsia="Times New Roman" w:cs="Times New Roman"/>
              </w:rPr>
            </w:pPr>
            <w:r>
              <w:rPr>
                <w:rFonts w:eastAsia="Times New Roman" w:cs="Times New Roman"/>
              </w:rPr>
              <w:t xml:space="preserve">Block vector guided CCCM with IBC and </w:t>
            </w:r>
            <w:proofErr w:type="spellStart"/>
            <w:r>
              <w:rPr>
                <w:rFonts w:eastAsia="Times New Roman" w:cs="Times New Roman"/>
              </w:rPr>
              <w:t>IntraTMP</w:t>
            </w:r>
            <w:proofErr w:type="spellEnd"/>
            <w:r>
              <w:rPr>
                <w:rFonts w:eastAsia="Times New Roman" w:cs="Times New Roman"/>
              </w:rPr>
              <w:t xml:space="preserve"> BV</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52" w14:textId="77777777" w:rsidR="001C625C" w:rsidRDefault="007B74EC" w:rsidP="00C340B7">
            <w:pPr>
              <w:spacing w:before="0"/>
              <w:jc w:val="both"/>
              <w:rPr>
                <w:rFonts w:eastAsia="Times New Roman" w:cs="Times New Roman"/>
              </w:rPr>
            </w:pPr>
            <w:r>
              <w:rPr>
                <w:rFonts w:eastAsia="Times New Roman" w:cs="Times New Roman"/>
              </w:rPr>
              <w:t>Nokia</w:t>
            </w:r>
          </w:p>
          <w:p w14:paraId="70D1CB53" w14:textId="77777777" w:rsidR="001C625C" w:rsidRDefault="007B74EC">
            <w:pPr>
              <w:contextualSpacing/>
              <w:jc w:val="both"/>
              <w:rPr>
                <w:rFonts w:eastAsia="Times New Roman" w:cs="Times New Roman"/>
              </w:rPr>
            </w:pPr>
            <w:r>
              <w:rPr>
                <w:rFonts w:eastAsia="Times New Roman" w:cs="Times New Roman"/>
              </w:rPr>
              <w:t>R. Youvalari</w:t>
            </w:r>
          </w:p>
        </w:tc>
      </w:tr>
    </w:tbl>
    <w:p w14:paraId="70D1CB55" w14:textId="77777777" w:rsidR="001C625C" w:rsidRDefault="007B74EC">
      <w:pPr>
        <w:pStyle w:val="Heading3"/>
        <w:ind w:left="720" w:hanging="720"/>
        <w:jc w:val="both"/>
        <w:rPr>
          <w:rFonts w:eastAsia="Times New Roman" w:cs="Times New Roman"/>
        </w:rPr>
      </w:pPr>
      <w:r>
        <w:rPr>
          <w:rFonts w:eastAsia="Times New Roman" w:cs="Times New Roman"/>
        </w:rPr>
        <w:t>Test 2.2: Expended IBC-GPM (JVET-AD0215 and JVET-AD0134)</w:t>
      </w:r>
    </w:p>
    <w:p w14:paraId="70D1CB56" w14:textId="77777777" w:rsidR="001C625C" w:rsidRDefault="007B74EC">
      <w:pPr>
        <w:jc w:val="both"/>
        <w:rPr>
          <w:rFonts w:eastAsia="Times New Roman" w:cs="Times New Roman"/>
        </w:rPr>
      </w:pPr>
      <w:r>
        <w:rPr>
          <w:rFonts w:eastAsia="Times New Roman" w:cs="Times New Roman"/>
        </w:rPr>
        <w:t>In the test, the existing IBC-GPM mode is further extended by allowing two GPM predictions generated with the IBC. There are two sub-tests:</w:t>
      </w:r>
    </w:p>
    <w:p w14:paraId="70D1CB57" w14:textId="77777777" w:rsidR="001C625C" w:rsidRDefault="007B74EC">
      <w:pPr>
        <w:jc w:val="both"/>
        <w:rPr>
          <w:rFonts w:eastAsia="Times New Roman" w:cs="Times New Roman"/>
        </w:rPr>
      </w:pPr>
      <w:r>
        <w:rPr>
          <w:rFonts w:eastAsia="Times New Roman" w:cs="Times New Roman"/>
        </w:rPr>
        <w:t>In Test 2.2a, the two GPM predictions are derived based on the existing IBC merge candidate list with two separate indices signalled in bitstream.</w:t>
      </w:r>
    </w:p>
    <w:p w14:paraId="70D1CB58" w14:textId="77777777" w:rsidR="001C625C" w:rsidRDefault="007B74EC">
      <w:pPr>
        <w:jc w:val="both"/>
        <w:rPr>
          <w:rFonts w:eastAsia="Times New Roman" w:cs="Times New Roman"/>
        </w:rPr>
      </w:pPr>
      <w:r>
        <w:rPr>
          <w:rFonts w:eastAsia="Times New Roman" w:cs="Times New Roman"/>
        </w:rPr>
        <w:t>In Test 2.2b, the bi-predictive IBC-GPM is applied to derive two BVs from existing IBC merge candidate lists, which are then applied to generate the two GPM predictions.</w:t>
      </w:r>
    </w:p>
    <w:p w14:paraId="70D1CB59" w14:textId="77777777" w:rsidR="001C625C" w:rsidRDefault="007B74EC">
      <w:pPr>
        <w:spacing w:after="240"/>
        <w:jc w:val="both"/>
        <w:rPr>
          <w:rFonts w:eastAsia="Times New Roman" w:cs="Times New Roman"/>
          <w:b/>
          <w:i/>
          <w:sz w:val="20"/>
        </w:rPr>
      </w:pPr>
      <w:r>
        <w:rPr>
          <w:rFonts w:eastAsia="Times New Roman" w:cs="Times New Roman"/>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C625C" w14:paraId="70D1CB5D"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70D1CB5A"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auto"/>
              <w:left w:val="single" w:sz="4" w:space="0" w:color="auto"/>
              <w:bottom w:val="single" w:sz="4" w:space="0" w:color="auto"/>
              <w:right w:val="single" w:sz="4" w:space="0" w:color="auto"/>
            </w:tcBorders>
          </w:tcPr>
          <w:p w14:paraId="70D1CB5B"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auto"/>
              <w:left w:val="single" w:sz="4" w:space="0" w:color="auto"/>
              <w:bottom w:val="single" w:sz="4" w:space="0" w:color="auto"/>
              <w:right w:val="single" w:sz="4" w:space="0" w:color="auto"/>
            </w:tcBorders>
          </w:tcPr>
          <w:p w14:paraId="70D1CB5C" w14:textId="77777777" w:rsidR="001C625C" w:rsidRDefault="007B74EC">
            <w:pPr>
              <w:jc w:val="both"/>
              <w:rPr>
                <w:rFonts w:eastAsia="Times New Roman" w:cs="Times New Roman"/>
              </w:rPr>
            </w:pPr>
            <w:r>
              <w:rPr>
                <w:rFonts w:eastAsia="Times New Roman" w:cs="Times New Roman"/>
              </w:rPr>
              <w:t>Tester</w:t>
            </w:r>
          </w:p>
        </w:tc>
      </w:tr>
      <w:tr w:rsidR="001C625C" w14:paraId="70D1CB61"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70D1CB5E" w14:textId="77777777" w:rsidR="001C625C" w:rsidRDefault="007B74EC">
            <w:pPr>
              <w:jc w:val="both"/>
              <w:rPr>
                <w:rFonts w:eastAsia="Times New Roman" w:cs="Times New Roman"/>
              </w:rPr>
            </w:pPr>
            <w:r>
              <w:rPr>
                <w:rFonts w:eastAsia="Times New Roman" w:cs="Times New Roman"/>
              </w:rPr>
              <w:t>2.2a</w:t>
            </w:r>
          </w:p>
        </w:tc>
        <w:tc>
          <w:tcPr>
            <w:tcW w:w="5850" w:type="dxa"/>
            <w:tcBorders>
              <w:top w:val="single" w:sz="4" w:space="0" w:color="auto"/>
              <w:left w:val="single" w:sz="4" w:space="0" w:color="auto"/>
              <w:bottom w:val="single" w:sz="4" w:space="0" w:color="auto"/>
              <w:right w:val="single" w:sz="4" w:space="0" w:color="auto"/>
            </w:tcBorders>
          </w:tcPr>
          <w:p w14:paraId="70D1CB5F" w14:textId="77777777" w:rsidR="001C625C" w:rsidRDefault="007B74EC">
            <w:pPr>
              <w:jc w:val="both"/>
              <w:rPr>
                <w:rFonts w:eastAsia="Times New Roman" w:cs="Times New Roman"/>
              </w:rPr>
            </w:pPr>
            <w:r>
              <w:rPr>
                <w:rFonts w:eastAsia="Times New Roman" w:cs="Times New Roman"/>
              </w:rPr>
              <w:t>Extended IBC-GPM with two IBC predictions</w:t>
            </w:r>
          </w:p>
        </w:tc>
        <w:tc>
          <w:tcPr>
            <w:tcW w:w="2236" w:type="dxa"/>
            <w:tcBorders>
              <w:top w:val="single" w:sz="4" w:space="0" w:color="auto"/>
              <w:left w:val="single" w:sz="4" w:space="0" w:color="auto"/>
              <w:bottom w:val="single" w:sz="4" w:space="0" w:color="auto"/>
              <w:right w:val="single" w:sz="4" w:space="0" w:color="auto"/>
            </w:tcBorders>
          </w:tcPr>
          <w:p w14:paraId="70D1CB60" w14:textId="77777777" w:rsidR="001C625C" w:rsidRDefault="007B74EC" w:rsidP="00C340B7">
            <w:pPr>
              <w:spacing w:before="0"/>
              <w:jc w:val="both"/>
              <w:rPr>
                <w:rFonts w:eastAsia="Times New Roman" w:cs="Times New Roman"/>
              </w:rPr>
            </w:pPr>
            <w:r>
              <w:rPr>
                <w:rFonts w:eastAsia="Times New Roman" w:cs="Times New Roman"/>
              </w:rPr>
              <w:t>Kwai</w:t>
            </w:r>
            <w:r>
              <w:rPr>
                <w:rFonts w:eastAsia="Times New Roman" w:cs="Times New Roman"/>
              </w:rPr>
              <w:br/>
              <w:t>C. Ma</w:t>
            </w:r>
          </w:p>
        </w:tc>
      </w:tr>
      <w:tr w:rsidR="001C625C" w14:paraId="70D1CB65"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62" w14:textId="77777777" w:rsidR="001C625C" w:rsidRDefault="007B74EC">
            <w:pPr>
              <w:jc w:val="both"/>
              <w:rPr>
                <w:rFonts w:eastAsia="Times New Roman" w:cs="Times New Roman"/>
              </w:rPr>
            </w:pPr>
            <w:r>
              <w:rPr>
                <w:rFonts w:eastAsia="Times New Roman" w:cs="Times New Roman"/>
              </w:rPr>
              <w:t>2.2b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63" w14:textId="77777777" w:rsidR="001C625C" w:rsidRDefault="007B74EC">
            <w:pPr>
              <w:jc w:val="both"/>
              <w:rPr>
                <w:rFonts w:eastAsia="Times New Roman" w:cs="Times New Roman"/>
              </w:rPr>
            </w:pPr>
            <w:r>
              <w:rPr>
                <w:rFonts w:eastAsia="Times New Roman" w:cs="Times New Roman"/>
              </w:rPr>
              <w:t>Bi-predictive IBC-GPM</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64" w14:textId="77777777" w:rsidR="001C625C" w:rsidRDefault="007B74EC" w:rsidP="00C340B7">
            <w:pPr>
              <w:spacing w:before="0"/>
              <w:jc w:val="both"/>
              <w:rPr>
                <w:rFonts w:eastAsia="Times New Roman" w:cs="Times New Roman"/>
              </w:rPr>
            </w:pPr>
            <w:r>
              <w:rPr>
                <w:rFonts w:eastAsia="Times New Roman" w:cs="Times New Roman"/>
              </w:rPr>
              <w:t>KDDI</w:t>
            </w:r>
            <w:r>
              <w:rPr>
                <w:rFonts w:eastAsia="Times New Roman" w:cs="Times New Roman"/>
              </w:rPr>
              <w:br/>
              <w:t>Y. Kidani</w:t>
            </w:r>
          </w:p>
        </w:tc>
      </w:tr>
      <w:tr w:rsidR="001C625C" w:rsidRPr="00A77C23" w14:paraId="70D1CB6A"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66" w14:textId="77777777" w:rsidR="001C625C" w:rsidRDefault="007B74EC">
            <w:pPr>
              <w:jc w:val="both"/>
              <w:rPr>
                <w:rFonts w:eastAsia="Times New Roman" w:cs="Times New Roman"/>
              </w:rPr>
            </w:pPr>
            <w:r>
              <w:rPr>
                <w:rFonts w:eastAsia="Times New Roman" w:cs="Times New Roman"/>
              </w:rPr>
              <w:t>2.2c</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67" w14:textId="77777777" w:rsidR="001C625C" w:rsidRDefault="007B74EC">
            <w:pPr>
              <w:jc w:val="both"/>
              <w:rPr>
                <w:rFonts w:eastAsia="Times New Roman" w:cs="Times New Roman"/>
              </w:rPr>
            </w:pPr>
            <w:r>
              <w:rPr>
                <w:rFonts w:eastAsia="Times New Roman" w:cs="Times New Roman"/>
              </w:rPr>
              <w:t>Test 2.2a + Test 2.2b</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68" w14:textId="77777777" w:rsidR="001C625C" w:rsidRPr="00B328DE" w:rsidRDefault="007B74EC" w:rsidP="00C340B7">
            <w:pPr>
              <w:spacing w:before="0"/>
              <w:jc w:val="both"/>
              <w:rPr>
                <w:rFonts w:eastAsia="Times New Roman" w:cs="Times New Roman"/>
              </w:rPr>
            </w:pPr>
            <w:r w:rsidRPr="00B328DE">
              <w:rPr>
                <w:rFonts w:eastAsia="Times New Roman" w:cs="Times New Roman"/>
              </w:rPr>
              <w:t>Kwai</w:t>
            </w:r>
            <w:r w:rsidRPr="00B328DE">
              <w:rPr>
                <w:rFonts w:eastAsia="Times New Roman" w:cs="Times New Roman"/>
              </w:rPr>
              <w:br/>
              <w:t>C. Ma</w:t>
            </w:r>
          </w:p>
          <w:p w14:paraId="70D1CB69" w14:textId="77777777" w:rsidR="001C625C" w:rsidRPr="00B328DE" w:rsidRDefault="007B74EC">
            <w:pPr>
              <w:jc w:val="both"/>
              <w:rPr>
                <w:rFonts w:eastAsia="Times New Roman" w:cs="Times New Roman"/>
              </w:rPr>
            </w:pPr>
            <w:r w:rsidRPr="00B328DE">
              <w:rPr>
                <w:rFonts w:eastAsia="Times New Roman" w:cs="Times New Roman"/>
              </w:rPr>
              <w:t>KDDI</w:t>
            </w:r>
            <w:r w:rsidRPr="00B328DE">
              <w:rPr>
                <w:rFonts w:eastAsia="Times New Roman" w:cs="Times New Roman"/>
              </w:rPr>
              <w:br/>
              <w:t>Y. Kidani</w:t>
            </w:r>
          </w:p>
        </w:tc>
      </w:tr>
    </w:tbl>
    <w:p w14:paraId="70D1CB6B" w14:textId="77777777" w:rsidR="001C625C" w:rsidRDefault="007B74EC">
      <w:pPr>
        <w:pStyle w:val="Heading3"/>
        <w:ind w:left="720" w:hanging="720"/>
        <w:jc w:val="both"/>
        <w:rPr>
          <w:rFonts w:eastAsia="Times New Roman" w:cs="Times New Roman"/>
        </w:rPr>
      </w:pPr>
      <w:r>
        <w:rPr>
          <w:rFonts w:eastAsia="Times New Roman" w:cs="Times New Roman"/>
        </w:rPr>
        <w:lastRenderedPageBreak/>
        <w:t>Test 2.3: Bi-predictive IBC</w:t>
      </w:r>
      <w:r>
        <w:rPr>
          <w:rFonts w:eastAsia="Times New Roman" w:cs="Times New Roman"/>
          <w:szCs w:val="24"/>
        </w:rPr>
        <w:t xml:space="preserve"> </w:t>
      </w:r>
      <w:r>
        <w:rPr>
          <w:rFonts w:eastAsia="Times New Roman" w:cs="Times New Roman"/>
        </w:rPr>
        <w:t>(JVET-AD0134)</w:t>
      </w:r>
    </w:p>
    <w:p w14:paraId="70D1CB6C" w14:textId="77777777" w:rsidR="001C625C" w:rsidRDefault="007B74EC">
      <w:pPr>
        <w:jc w:val="both"/>
        <w:rPr>
          <w:rFonts w:eastAsia="Times New Roman" w:cs="Times New Roman"/>
        </w:rPr>
      </w:pPr>
      <w:r>
        <w:rPr>
          <w:rFonts w:eastAsia="Times New Roman" w:cs="Times New Roman"/>
          <w:color w:val="000000"/>
        </w:rPr>
        <w:t>In this test, the performance of bi-predictive IBC for natural content and screen content is studied. The bi-predictive IBC consists of two types of methods. Method 1 is IBC BVP-merge mode, inspired by AMVP-merge mode, derives the two BVs from IBC BVP and IBC merge mode. Method 2 is bi-predictive IBC merge mode derives the two BVs from existing IBC merge candidate lists with two different indices. Method 2 targets not only regular IBC merge mode, but also IBC MBVD and IBC-GPM.</w:t>
      </w:r>
    </w:p>
    <w:p w14:paraId="70D1CB6D"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B7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6E"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B6F"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B70" w14:textId="77777777" w:rsidR="001C625C" w:rsidRDefault="007B74EC">
            <w:pPr>
              <w:jc w:val="both"/>
              <w:rPr>
                <w:rFonts w:eastAsia="Times New Roman" w:cs="Times New Roman"/>
              </w:rPr>
            </w:pPr>
            <w:r>
              <w:rPr>
                <w:rFonts w:eastAsia="Times New Roman" w:cs="Times New Roman"/>
              </w:rPr>
              <w:t>Tester</w:t>
            </w:r>
          </w:p>
        </w:tc>
      </w:tr>
      <w:tr w:rsidR="001C625C" w14:paraId="70D1CB75"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72" w14:textId="77777777" w:rsidR="001C625C" w:rsidRDefault="007B74EC">
            <w:pPr>
              <w:jc w:val="both"/>
              <w:rPr>
                <w:rFonts w:eastAsia="Times New Roman" w:cs="Times New Roman"/>
              </w:rPr>
            </w:pPr>
            <w:r>
              <w:rPr>
                <w:rFonts w:eastAsia="Times New Roman" w:cs="Times New Roman"/>
              </w:rPr>
              <w:t>2.3a</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73" w14:textId="77777777" w:rsidR="001C625C" w:rsidRDefault="007B74EC">
            <w:pPr>
              <w:jc w:val="both"/>
              <w:rPr>
                <w:rFonts w:eastAsia="Times New Roman" w:cs="Times New Roman"/>
              </w:rPr>
            </w:pPr>
            <w:r>
              <w:rPr>
                <w:rFonts w:eastAsia="Times New Roman" w:cs="Times New Roman"/>
              </w:rPr>
              <w:t>IBC BVP-merge</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74" w14:textId="77777777" w:rsidR="001C625C" w:rsidRDefault="007B74EC" w:rsidP="00C340B7">
            <w:pPr>
              <w:spacing w:before="0"/>
              <w:jc w:val="both"/>
              <w:rPr>
                <w:rFonts w:eastAsia="Times New Roman" w:cs="Times New Roman"/>
              </w:rPr>
            </w:pPr>
            <w:r>
              <w:rPr>
                <w:rFonts w:eastAsia="Times New Roman" w:cs="Times New Roman"/>
              </w:rPr>
              <w:t>KDDI</w:t>
            </w:r>
            <w:r>
              <w:rPr>
                <w:rFonts w:eastAsia="Times New Roman" w:cs="Times New Roman"/>
              </w:rPr>
              <w:br/>
              <w:t>Y. Kidani</w:t>
            </w:r>
          </w:p>
        </w:tc>
      </w:tr>
      <w:tr w:rsidR="001C625C" w14:paraId="70D1CB79"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76" w14:textId="77777777" w:rsidR="001C625C" w:rsidRDefault="007B74EC">
            <w:pPr>
              <w:jc w:val="both"/>
              <w:rPr>
                <w:rFonts w:eastAsia="Times New Roman" w:cs="Times New Roman"/>
              </w:rPr>
            </w:pPr>
            <w:r>
              <w:rPr>
                <w:rFonts w:eastAsia="Times New Roman" w:cs="Times New Roman"/>
              </w:rPr>
              <w:t>2.3b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77" w14:textId="77777777" w:rsidR="001C625C" w:rsidRDefault="007B74EC">
            <w:pPr>
              <w:jc w:val="both"/>
              <w:rPr>
                <w:rFonts w:eastAsia="Times New Roman" w:cs="Times New Roman"/>
              </w:rPr>
            </w:pPr>
            <w:r>
              <w:rPr>
                <w:rFonts w:eastAsia="Times New Roman" w:cs="Times New Roman"/>
              </w:rPr>
              <w:t>Test 2.2a + bi-predictive IBC merge without IBC-GPM</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78" w14:textId="77777777" w:rsidR="001C625C" w:rsidRDefault="007B74EC" w:rsidP="00C340B7">
            <w:pPr>
              <w:spacing w:before="0"/>
              <w:jc w:val="both"/>
              <w:rPr>
                <w:rFonts w:eastAsia="Times New Roman" w:cs="Times New Roman"/>
              </w:rPr>
            </w:pPr>
            <w:r>
              <w:rPr>
                <w:rFonts w:eastAsia="Times New Roman" w:cs="Times New Roman"/>
              </w:rPr>
              <w:t>KDDI</w:t>
            </w:r>
            <w:r>
              <w:rPr>
                <w:rFonts w:eastAsia="Times New Roman" w:cs="Times New Roman"/>
              </w:rPr>
              <w:br/>
              <w:t>Y. Kidani</w:t>
            </w:r>
          </w:p>
        </w:tc>
      </w:tr>
      <w:tr w:rsidR="001C625C" w:rsidRPr="00A77C23" w14:paraId="70D1CB7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7A" w14:textId="77777777" w:rsidR="001C625C" w:rsidRDefault="007B74EC">
            <w:pPr>
              <w:jc w:val="both"/>
              <w:rPr>
                <w:rFonts w:eastAsia="Times New Roman" w:cs="Times New Roman"/>
              </w:rPr>
            </w:pPr>
            <w:r>
              <w:rPr>
                <w:rFonts w:eastAsia="Times New Roman" w:cs="Times New Roman"/>
              </w:rPr>
              <w:t>2.3c</w:t>
            </w:r>
          </w:p>
        </w:tc>
        <w:tc>
          <w:tcPr>
            <w:tcW w:w="5850" w:type="dxa"/>
            <w:tcBorders>
              <w:top w:val="single" w:sz="4" w:space="0" w:color="000000"/>
              <w:left w:val="single" w:sz="4" w:space="0" w:color="000000"/>
              <w:bottom w:val="single" w:sz="4" w:space="0" w:color="000000"/>
              <w:right w:val="single" w:sz="4" w:space="0" w:color="000000"/>
            </w:tcBorders>
          </w:tcPr>
          <w:p w14:paraId="70D1CB7B" w14:textId="77777777" w:rsidR="001C625C" w:rsidRDefault="007B74EC">
            <w:pPr>
              <w:jc w:val="both"/>
              <w:rPr>
                <w:rFonts w:eastAsia="Times New Roman" w:cs="Times New Roman"/>
              </w:rPr>
            </w:pPr>
            <w:r>
              <w:rPr>
                <w:rFonts w:eastAsia="Times New Roman" w:cs="Times New Roman"/>
              </w:rPr>
              <w:t>Test 2.2b + Test 2.2c (IBC-GPM)</w:t>
            </w:r>
          </w:p>
        </w:tc>
        <w:tc>
          <w:tcPr>
            <w:tcW w:w="2236" w:type="dxa"/>
            <w:tcBorders>
              <w:top w:val="single" w:sz="4" w:space="0" w:color="000000"/>
              <w:left w:val="single" w:sz="4" w:space="0" w:color="000000"/>
              <w:bottom w:val="single" w:sz="4" w:space="0" w:color="000000"/>
              <w:right w:val="single" w:sz="4" w:space="0" w:color="000000"/>
            </w:tcBorders>
          </w:tcPr>
          <w:p w14:paraId="70D1CB7C" w14:textId="77777777" w:rsidR="001C625C" w:rsidRPr="00B328DE" w:rsidRDefault="007B74EC" w:rsidP="00C340B7">
            <w:pPr>
              <w:spacing w:before="0"/>
              <w:jc w:val="both"/>
              <w:rPr>
                <w:rFonts w:eastAsia="Times New Roman" w:cs="Times New Roman"/>
              </w:rPr>
            </w:pPr>
            <w:r w:rsidRPr="00B328DE">
              <w:rPr>
                <w:rFonts w:eastAsia="Times New Roman" w:cs="Times New Roman"/>
              </w:rPr>
              <w:t>KDDI</w:t>
            </w:r>
            <w:r w:rsidRPr="00B328DE">
              <w:rPr>
                <w:rFonts w:eastAsia="Times New Roman" w:cs="Times New Roman"/>
              </w:rPr>
              <w:br/>
              <w:t>Y. Kidani</w:t>
            </w:r>
          </w:p>
          <w:p w14:paraId="70D1CB7D" w14:textId="77777777" w:rsidR="001C625C" w:rsidRPr="00B328DE" w:rsidRDefault="007B74EC">
            <w:pPr>
              <w:jc w:val="both"/>
              <w:rPr>
                <w:rFonts w:eastAsia="Times New Roman" w:cs="Times New Roman"/>
              </w:rPr>
            </w:pPr>
            <w:r w:rsidRPr="00B328DE">
              <w:rPr>
                <w:rFonts w:eastAsia="Times New Roman" w:cs="Times New Roman"/>
              </w:rPr>
              <w:t>Kwai</w:t>
            </w:r>
            <w:r w:rsidRPr="00B328DE">
              <w:rPr>
                <w:rFonts w:eastAsia="Times New Roman" w:cs="Times New Roman"/>
              </w:rPr>
              <w:br/>
              <w:t>C. Ma</w:t>
            </w:r>
          </w:p>
        </w:tc>
      </w:tr>
    </w:tbl>
    <w:p w14:paraId="70D1CB7F" w14:textId="77777777" w:rsidR="001C625C" w:rsidRDefault="007B74EC">
      <w:pPr>
        <w:pStyle w:val="Heading3"/>
        <w:jc w:val="both"/>
        <w:rPr>
          <w:rFonts w:eastAsia="Times New Roman" w:cs="Times New Roman"/>
        </w:rPr>
      </w:pPr>
      <w:r>
        <w:rPr>
          <w:rFonts w:eastAsia="Times New Roman" w:cs="Times New Roman"/>
        </w:rPr>
        <w:t>Test 2.4: IBC MBVD</w:t>
      </w:r>
      <w:r>
        <w:rPr>
          <w:rFonts w:eastAsia="Times New Roman" w:cs="Times New Roman"/>
          <w:szCs w:val="24"/>
        </w:rPr>
        <w:t xml:space="preserve"> </w:t>
      </w:r>
      <w:r>
        <w:rPr>
          <w:rFonts w:eastAsia="Times New Roman" w:cs="Times New Roman"/>
        </w:rPr>
        <w:t>(JVET-AD0396)</w:t>
      </w:r>
    </w:p>
    <w:p w14:paraId="70D1CB80" w14:textId="77777777" w:rsidR="001C625C" w:rsidRDefault="007B74EC">
      <w:pPr>
        <w:jc w:val="both"/>
        <w:rPr>
          <w:rFonts w:eastAsia="Times New Roman" w:cs="Times New Roman"/>
          <w:color w:val="000000"/>
        </w:rPr>
      </w:pPr>
      <w:r>
        <w:rPr>
          <w:rFonts w:eastAsia="Times New Roman" w:cs="Times New Roman"/>
          <w:color w:val="000000"/>
        </w:rPr>
        <w:t>In this test, the performance of IBC MBVD for camera captured content is studied. In the test, it allows adaptive BVD offsets along MBVD directions. A combination test with Test 2.3 will study the performance of IBC merge for camera captured content.</w:t>
      </w:r>
    </w:p>
    <w:p w14:paraId="70D1CB81"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B8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82"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B83"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B84" w14:textId="77777777" w:rsidR="001C625C" w:rsidRDefault="007B74EC">
            <w:pPr>
              <w:jc w:val="both"/>
              <w:rPr>
                <w:rFonts w:eastAsia="Times New Roman" w:cs="Times New Roman"/>
              </w:rPr>
            </w:pPr>
            <w:r>
              <w:rPr>
                <w:rFonts w:eastAsia="Times New Roman" w:cs="Times New Roman"/>
              </w:rPr>
              <w:t>Tester</w:t>
            </w:r>
          </w:p>
        </w:tc>
      </w:tr>
      <w:tr w:rsidR="001C625C" w14:paraId="70D1CB8A" w14:textId="77777777">
        <w:trPr>
          <w:trHeight w:val="538"/>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86" w14:textId="77777777" w:rsidR="001C625C" w:rsidRDefault="007B74EC">
            <w:pPr>
              <w:jc w:val="both"/>
              <w:rPr>
                <w:rFonts w:eastAsia="Times New Roman" w:cs="Times New Roman"/>
              </w:rPr>
            </w:pPr>
            <w:r>
              <w:rPr>
                <w:rFonts w:eastAsia="Times New Roman" w:cs="Times New Roman"/>
              </w:rPr>
              <w:t>2.4a</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87" w14:textId="77777777" w:rsidR="001C625C" w:rsidRDefault="007B74EC">
            <w:pPr>
              <w:jc w:val="both"/>
              <w:rPr>
                <w:rFonts w:eastAsia="Times New Roman" w:cs="Times New Roman"/>
              </w:rPr>
            </w:pPr>
            <w:r>
              <w:rPr>
                <w:rFonts w:eastAsia="Times New Roman" w:cs="Times New Roman"/>
              </w:rPr>
              <w:t>IBC MBVD</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88" w14:textId="77777777" w:rsidR="001C625C" w:rsidRDefault="007B74EC" w:rsidP="00C340B7">
            <w:pPr>
              <w:spacing w:before="0"/>
              <w:jc w:val="both"/>
              <w:rPr>
                <w:rFonts w:eastAsia="Times New Roman" w:cs="Times New Roman"/>
              </w:rPr>
            </w:pPr>
            <w:r>
              <w:rPr>
                <w:rFonts w:eastAsia="Times New Roman" w:cs="Times New Roman"/>
              </w:rPr>
              <w:t>Qualcomm</w:t>
            </w:r>
          </w:p>
          <w:p w14:paraId="70D1CB89" w14:textId="77777777" w:rsidR="001C625C" w:rsidRDefault="007B74EC">
            <w:pPr>
              <w:contextualSpacing/>
              <w:jc w:val="both"/>
              <w:rPr>
                <w:rFonts w:eastAsia="Times New Roman" w:cs="Times New Roman"/>
              </w:rPr>
            </w:pPr>
            <w:r>
              <w:rPr>
                <w:rFonts w:eastAsia="Times New Roman" w:cs="Times New Roman"/>
              </w:rPr>
              <w:t>Z. Zhang</w:t>
            </w:r>
          </w:p>
        </w:tc>
      </w:tr>
      <w:tr w:rsidR="001C625C" w14:paraId="70D1CB8F"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8B" w14:textId="77777777" w:rsidR="001C625C" w:rsidRDefault="007B74EC">
            <w:pPr>
              <w:jc w:val="both"/>
              <w:rPr>
                <w:rFonts w:eastAsia="Times New Roman" w:cs="Times New Roman"/>
              </w:rPr>
            </w:pPr>
            <w:r>
              <w:rPr>
                <w:rFonts w:eastAsia="Times New Roman" w:cs="Times New Roman"/>
              </w:rPr>
              <w:t>2.4b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8C" w14:textId="77777777" w:rsidR="001C625C" w:rsidRDefault="007B74EC">
            <w:pPr>
              <w:jc w:val="both"/>
              <w:rPr>
                <w:rFonts w:eastAsia="Times New Roman" w:cs="Times New Roman"/>
              </w:rPr>
            </w:pPr>
            <w:r>
              <w:rPr>
                <w:rFonts w:eastAsia="Times New Roman" w:cs="Times New Roman"/>
              </w:rPr>
              <w:t>Test 2.4a + Test 2.3a</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8D" w14:textId="77777777" w:rsidR="001C625C" w:rsidRDefault="007B74EC" w:rsidP="00C340B7">
            <w:pPr>
              <w:spacing w:before="0"/>
              <w:jc w:val="both"/>
              <w:rPr>
                <w:rFonts w:eastAsia="Times New Roman" w:cs="Times New Roman"/>
              </w:rPr>
            </w:pPr>
            <w:r>
              <w:rPr>
                <w:rFonts w:eastAsia="Times New Roman" w:cs="Times New Roman"/>
              </w:rPr>
              <w:t>Qualcomm</w:t>
            </w:r>
          </w:p>
          <w:p w14:paraId="70D1CB8E" w14:textId="77777777" w:rsidR="001C625C" w:rsidRDefault="007B74EC">
            <w:pPr>
              <w:contextualSpacing/>
              <w:jc w:val="both"/>
              <w:rPr>
                <w:rFonts w:eastAsia="Times New Roman" w:cs="Times New Roman"/>
              </w:rPr>
            </w:pPr>
            <w:r>
              <w:rPr>
                <w:rFonts w:eastAsia="Times New Roman" w:cs="Times New Roman"/>
              </w:rPr>
              <w:t>Z. Zhang</w:t>
            </w:r>
          </w:p>
        </w:tc>
      </w:tr>
      <w:tr w:rsidR="001C625C" w14:paraId="70D1CB94"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90" w14:textId="77777777" w:rsidR="001C625C" w:rsidRDefault="007B74EC">
            <w:pPr>
              <w:jc w:val="both"/>
              <w:rPr>
                <w:rFonts w:eastAsia="Times New Roman" w:cs="Times New Roman"/>
              </w:rPr>
            </w:pPr>
            <w:r>
              <w:rPr>
                <w:rFonts w:eastAsia="Times New Roman" w:cs="Times New Roman"/>
              </w:rPr>
              <w:t>2.4c</w:t>
            </w:r>
          </w:p>
        </w:tc>
        <w:tc>
          <w:tcPr>
            <w:tcW w:w="5850" w:type="dxa"/>
            <w:tcBorders>
              <w:top w:val="single" w:sz="4" w:space="0" w:color="000000"/>
              <w:left w:val="single" w:sz="4" w:space="0" w:color="000000"/>
              <w:bottom w:val="single" w:sz="4" w:space="0" w:color="000000"/>
              <w:right w:val="single" w:sz="4" w:space="0" w:color="000000"/>
            </w:tcBorders>
          </w:tcPr>
          <w:p w14:paraId="70D1CB91" w14:textId="77777777" w:rsidR="001C625C" w:rsidRDefault="007B74EC">
            <w:pPr>
              <w:jc w:val="both"/>
              <w:rPr>
                <w:rFonts w:eastAsia="Times New Roman" w:cs="Times New Roman"/>
              </w:rPr>
            </w:pPr>
            <w:r>
              <w:rPr>
                <w:rFonts w:eastAsia="Times New Roman" w:cs="Times New Roman"/>
              </w:rPr>
              <w:t>Test 2.4a + Test 2.3c</w:t>
            </w:r>
          </w:p>
        </w:tc>
        <w:tc>
          <w:tcPr>
            <w:tcW w:w="2236" w:type="dxa"/>
            <w:tcBorders>
              <w:top w:val="single" w:sz="4" w:space="0" w:color="000000"/>
              <w:left w:val="single" w:sz="4" w:space="0" w:color="000000"/>
              <w:bottom w:val="single" w:sz="4" w:space="0" w:color="000000"/>
              <w:right w:val="single" w:sz="4" w:space="0" w:color="000000"/>
            </w:tcBorders>
          </w:tcPr>
          <w:p w14:paraId="70D1CB92" w14:textId="77777777" w:rsidR="001C625C" w:rsidRDefault="007B74EC" w:rsidP="00C340B7">
            <w:pPr>
              <w:spacing w:before="0"/>
              <w:jc w:val="both"/>
              <w:rPr>
                <w:rFonts w:eastAsia="Times New Roman" w:cs="Times New Roman"/>
              </w:rPr>
            </w:pPr>
            <w:r>
              <w:rPr>
                <w:rFonts w:eastAsia="Times New Roman" w:cs="Times New Roman"/>
              </w:rPr>
              <w:t>Qualcomm</w:t>
            </w:r>
          </w:p>
          <w:p w14:paraId="70D1CB93" w14:textId="77777777" w:rsidR="001C625C" w:rsidRDefault="007B74EC">
            <w:pPr>
              <w:contextualSpacing/>
              <w:jc w:val="both"/>
              <w:rPr>
                <w:rFonts w:eastAsia="Times New Roman" w:cs="Times New Roman"/>
              </w:rPr>
            </w:pPr>
            <w:r>
              <w:rPr>
                <w:rFonts w:eastAsia="Times New Roman" w:cs="Times New Roman"/>
              </w:rPr>
              <w:t>Z. Zhang</w:t>
            </w:r>
          </w:p>
        </w:tc>
      </w:tr>
    </w:tbl>
    <w:p w14:paraId="70D1CB95" w14:textId="77777777" w:rsidR="001C625C" w:rsidRPr="00B80702" w:rsidRDefault="007B74EC" w:rsidP="00B80702">
      <w:pPr>
        <w:pStyle w:val="Heading3"/>
        <w:jc w:val="both"/>
        <w:rPr>
          <w:rFonts w:eastAsia="Times New Roman" w:cs="Times New Roman"/>
        </w:rPr>
      </w:pPr>
      <w:r w:rsidRPr="00B80702">
        <w:rPr>
          <w:rFonts w:eastAsia="Times New Roman" w:cs="Times New Roman"/>
        </w:rPr>
        <w:t xml:space="preserve">Test </w:t>
      </w:r>
      <w:r>
        <w:rPr>
          <w:rFonts w:eastAsia="Times New Roman" w:cs="Times New Roman"/>
        </w:rPr>
        <w:t>2</w:t>
      </w:r>
      <w:r w:rsidRPr="00B80702">
        <w:rPr>
          <w:rFonts w:eastAsia="Times New Roman" w:cs="Times New Roman"/>
        </w:rPr>
        <w:t>.</w:t>
      </w:r>
      <w:r>
        <w:rPr>
          <w:rFonts w:eastAsia="Times New Roman" w:cs="Times New Roman"/>
        </w:rPr>
        <w:t>5</w:t>
      </w:r>
      <w:r w:rsidRPr="00B80702">
        <w:rPr>
          <w:rFonts w:eastAsia="Times New Roman" w:cs="Times New Roman"/>
        </w:rPr>
        <w:t>: Filtered IBC (JVET-AD0217, JVET-AD0223)</w:t>
      </w:r>
    </w:p>
    <w:p w14:paraId="70D1CB96" w14:textId="77777777" w:rsidR="001C625C" w:rsidRDefault="007B74EC">
      <w:pPr>
        <w:jc w:val="both"/>
        <w:rPr>
          <w:rFonts w:eastAsia="Times New Roman" w:cs="Times New Roman"/>
          <w:color w:val="000000"/>
        </w:rPr>
      </w:pPr>
      <w:r>
        <w:rPr>
          <w:rFonts w:eastAsia="Times New Roman" w:cs="Times New Roman"/>
          <w:color w:val="000000"/>
        </w:rPr>
        <w:t>In this test, filtering is applied on top of IBC prediction as an additional mode.</w:t>
      </w:r>
      <w:r w:rsidRPr="00B80702">
        <w:rPr>
          <w:rFonts w:eastAsia="Times New Roman" w:cs="Times New Roman"/>
          <w:color w:val="000000"/>
        </w:rPr>
        <w:t xml:space="preserve"> The 6-tap linear filter consists of 5 spatial luma samples in the reference block and a bias term. Filter coefficients are derived for each block using the regression based the minimized MSE on samples between the reference template and current template.</w:t>
      </w:r>
    </w:p>
    <w:p w14:paraId="70D1CB97"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B9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98"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B99"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B9A" w14:textId="77777777" w:rsidR="001C625C" w:rsidRDefault="007B74EC">
            <w:pPr>
              <w:jc w:val="both"/>
              <w:rPr>
                <w:rFonts w:eastAsia="Times New Roman" w:cs="Times New Roman"/>
              </w:rPr>
            </w:pPr>
            <w:r>
              <w:rPr>
                <w:rFonts w:eastAsia="Times New Roman" w:cs="Times New Roman"/>
              </w:rPr>
              <w:t>Tester</w:t>
            </w:r>
          </w:p>
        </w:tc>
      </w:tr>
      <w:tr w:rsidR="001C625C" w14:paraId="70D1CB9F" w14:textId="77777777">
        <w:trPr>
          <w:trHeight w:val="538"/>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9C" w14:textId="77777777" w:rsidR="001C625C" w:rsidRDefault="007B74EC">
            <w:pPr>
              <w:jc w:val="both"/>
              <w:rPr>
                <w:rFonts w:eastAsia="Times New Roman" w:cs="Times New Roman"/>
              </w:rPr>
            </w:pPr>
            <w:r>
              <w:rPr>
                <w:rFonts w:eastAsia="Times New Roman" w:cs="Times New Roman"/>
              </w:rPr>
              <w:t>2.5a</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9D" w14:textId="77777777" w:rsidR="001C625C" w:rsidRDefault="007B74EC">
            <w:pPr>
              <w:jc w:val="both"/>
              <w:rPr>
                <w:rFonts w:eastAsia="Times New Roman" w:cs="Times New Roman"/>
              </w:rPr>
            </w:pPr>
            <w:r>
              <w:rPr>
                <w:rFonts w:eastAsia="Times New Roman" w:cs="Times New Roman"/>
              </w:rPr>
              <w:t>Filtered IBC</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9E" w14:textId="77777777" w:rsidR="001C625C" w:rsidRDefault="007B74EC" w:rsidP="00C340B7">
            <w:pPr>
              <w:spacing w:before="0"/>
              <w:jc w:val="both"/>
              <w:rPr>
                <w:rFonts w:eastAsia="Times New Roman" w:cs="Times New Roman"/>
              </w:rPr>
            </w:pPr>
            <w:r>
              <w:rPr>
                <w:rFonts w:eastAsia="Times New Roman" w:cs="Times New Roman"/>
              </w:rPr>
              <w:t>Kwai</w:t>
            </w:r>
            <w:r>
              <w:rPr>
                <w:rFonts w:eastAsia="Times New Roman" w:cs="Times New Roman"/>
              </w:rPr>
              <w:br/>
            </w:r>
            <w:r w:rsidRPr="00B80702">
              <w:rPr>
                <w:rFonts w:eastAsia="Times New Roman" w:cs="Times New Roman"/>
              </w:rPr>
              <w:t xml:space="preserve">H.-J. </w:t>
            </w:r>
            <w:proofErr w:type="spellStart"/>
            <w:r w:rsidRPr="00B80702">
              <w:rPr>
                <w:rFonts w:eastAsia="Times New Roman" w:cs="Times New Roman"/>
              </w:rPr>
              <w:t>Jhu</w:t>
            </w:r>
            <w:proofErr w:type="spellEnd"/>
          </w:p>
        </w:tc>
      </w:tr>
      <w:tr w:rsidR="001C625C" w14:paraId="70D1CBA3" w14:textId="77777777">
        <w:trPr>
          <w:trHeight w:val="253"/>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BA0" w14:textId="77777777" w:rsidR="001C625C" w:rsidRDefault="007B74EC">
            <w:pPr>
              <w:jc w:val="both"/>
              <w:rPr>
                <w:rFonts w:eastAsia="Times New Roman" w:cs="Times New Roman"/>
              </w:rPr>
            </w:pPr>
            <w:r>
              <w:rPr>
                <w:rFonts w:eastAsia="Times New Roman" w:cs="Times New Roman"/>
              </w:rPr>
              <w:t>2.5b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BA1" w14:textId="77777777" w:rsidR="001C625C" w:rsidRDefault="007B74EC">
            <w:pPr>
              <w:jc w:val="both"/>
              <w:rPr>
                <w:rFonts w:eastAsia="Times New Roman" w:cs="Times New Roman"/>
              </w:rPr>
            </w:pPr>
            <w:r>
              <w:rPr>
                <w:rFonts w:eastAsia="Times New Roman" w:cs="Times New Roman"/>
              </w:rPr>
              <w:t>Filtering IBC predicted blocks</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BA2" w14:textId="77777777" w:rsidR="001C625C" w:rsidRDefault="007B74EC" w:rsidP="00C340B7">
            <w:pPr>
              <w:spacing w:before="0"/>
              <w:jc w:val="both"/>
              <w:rPr>
                <w:rFonts w:eastAsia="Times New Roman" w:cs="Times New Roman"/>
              </w:rPr>
            </w:pPr>
            <w:r>
              <w:rPr>
                <w:rFonts w:eastAsia="Times New Roman" w:cs="Times New Roman"/>
              </w:rPr>
              <w:t>Qualcomm</w:t>
            </w:r>
            <w:r>
              <w:rPr>
                <w:rFonts w:eastAsia="Times New Roman" w:cs="Times New Roman"/>
              </w:rPr>
              <w:br/>
              <w:t>B. Ray</w:t>
            </w:r>
          </w:p>
        </w:tc>
      </w:tr>
      <w:tr w:rsidR="001C625C" w14:paraId="70D1CBA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BA4" w14:textId="77777777" w:rsidR="001C625C" w:rsidRDefault="007B74EC">
            <w:pPr>
              <w:jc w:val="both"/>
              <w:rPr>
                <w:rFonts w:eastAsia="Times New Roman" w:cs="Times New Roman"/>
              </w:rPr>
            </w:pPr>
            <w:r>
              <w:rPr>
                <w:rFonts w:eastAsia="Times New Roman" w:cs="Times New Roman"/>
              </w:rPr>
              <w:t>2.5c</w:t>
            </w:r>
          </w:p>
        </w:tc>
        <w:tc>
          <w:tcPr>
            <w:tcW w:w="5850" w:type="dxa"/>
            <w:tcBorders>
              <w:top w:val="single" w:sz="4" w:space="0" w:color="000000"/>
              <w:left w:val="single" w:sz="4" w:space="0" w:color="000000"/>
              <w:bottom w:val="single" w:sz="4" w:space="0" w:color="000000"/>
              <w:right w:val="single" w:sz="4" w:space="0" w:color="000000"/>
            </w:tcBorders>
          </w:tcPr>
          <w:p w14:paraId="70D1CBA5" w14:textId="77777777" w:rsidR="001C625C" w:rsidRDefault="007B74EC">
            <w:pPr>
              <w:jc w:val="both"/>
              <w:rPr>
                <w:rFonts w:eastAsia="Times New Roman" w:cs="Times New Roman"/>
              </w:rPr>
            </w:pPr>
            <w:r>
              <w:rPr>
                <w:rFonts w:eastAsia="Times New Roman" w:cs="Times New Roman"/>
              </w:rPr>
              <w:t>Test 2.5a + Test 2.5b</w:t>
            </w:r>
          </w:p>
        </w:tc>
        <w:tc>
          <w:tcPr>
            <w:tcW w:w="2236" w:type="dxa"/>
            <w:tcBorders>
              <w:top w:val="single" w:sz="4" w:space="0" w:color="000000"/>
              <w:left w:val="single" w:sz="4" w:space="0" w:color="000000"/>
              <w:bottom w:val="single" w:sz="4" w:space="0" w:color="000000"/>
              <w:right w:val="single" w:sz="4" w:space="0" w:color="000000"/>
            </w:tcBorders>
          </w:tcPr>
          <w:p w14:paraId="70D1CBA6" w14:textId="77777777" w:rsidR="001C625C" w:rsidRDefault="007B74EC" w:rsidP="00C340B7">
            <w:pPr>
              <w:spacing w:before="0"/>
              <w:jc w:val="both"/>
              <w:rPr>
                <w:rFonts w:eastAsia="Times New Roman" w:cs="Times New Roman"/>
              </w:rPr>
            </w:pPr>
            <w:r>
              <w:rPr>
                <w:rFonts w:eastAsia="Times New Roman" w:cs="Times New Roman"/>
              </w:rPr>
              <w:t>Kwai</w:t>
            </w:r>
            <w:r>
              <w:rPr>
                <w:rFonts w:eastAsia="Times New Roman" w:cs="Times New Roman"/>
              </w:rPr>
              <w:br/>
              <w:t xml:space="preserve">H.-J. </w:t>
            </w:r>
            <w:proofErr w:type="spellStart"/>
            <w:r>
              <w:rPr>
                <w:rFonts w:eastAsia="Times New Roman" w:cs="Times New Roman"/>
              </w:rPr>
              <w:t>Jhu</w:t>
            </w:r>
            <w:proofErr w:type="spellEnd"/>
          </w:p>
          <w:p w14:paraId="70D1CBA7" w14:textId="77777777" w:rsidR="001C625C" w:rsidRDefault="007B74EC">
            <w:pPr>
              <w:jc w:val="both"/>
              <w:rPr>
                <w:rFonts w:eastAsia="Times New Roman" w:cs="Times New Roman"/>
              </w:rPr>
            </w:pPr>
            <w:r>
              <w:rPr>
                <w:rFonts w:eastAsia="Times New Roman" w:cs="Times New Roman"/>
              </w:rPr>
              <w:lastRenderedPageBreak/>
              <w:t>Qualcomm</w:t>
            </w:r>
            <w:r>
              <w:rPr>
                <w:rFonts w:eastAsia="Times New Roman" w:cs="Times New Roman"/>
              </w:rPr>
              <w:br/>
              <w:t>B. Ray</w:t>
            </w:r>
          </w:p>
        </w:tc>
      </w:tr>
    </w:tbl>
    <w:p w14:paraId="70D1CBA9" w14:textId="77777777" w:rsidR="001C625C" w:rsidRDefault="007B74EC">
      <w:pPr>
        <w:pStyle w:val="Heading3"/>
        <w:jc w:val="both"/>
        <w:rPr>
          <w:rFonts w:eastAsia="Times New Roman" w:cs="Times New Roman"/>
        </w:rPr>
      </w:pPr>
      <w:r>
        <w:rPr>
          <w:rFonts w:eastAsia="Times New Roman" w:cs="Times New Roman"/>
        </w:rPr>
        <w:lastRenderedPageBreak/>
        <w:t>Test 2.6: IBC with non-adjacent spatial candidates</w:t>
      </w:r>
      <w:r>
        <w:rPr>
          <w:rFonts w:eastAsia="Times New Roman" w:cs="Times New Roman"/>
          <w:szCs w:val="24"/>
        </w:rPr>
        <w:t xml:space="preserve"> </w:t>
      </w:r>
      <w:r>
        <w:rPr>
          <w:rFonts w:eastAsia="Times New Roman" w:cs="Times New Roman"/>
        </w:rPr>
        <w:t>(JVET-AD0216, JVET-AD0231)</w:t>
      </w:r>
    </w:p>
    <w:p w14:paraId="70D1CBAA" w14:textId="77777777" w:rsidR="001C625C" w:rsidRDefault="007B74EC" w:rsidP="00B80702">
      <w:pPr>
        <w:jc w:val="both"/>
        <w:rPr>
          <w:rFonts w:eastAsia="Times New Roman" w:cs="Times New Roman"/>
        </w:rPr>
      </w:pPr>
      <w:r>
        <w:rPr>
          <w:rFonts w:eastAsia="Times New Roman" w:cs="Times New Roman"/>
          <w:color w:val="000000"/>
        </w:rPr>
        <w:t xml:space="preserve">In the test, non-adjacent spatial candidates are utilized for IBC candidate list construction. There are two sub-tests in the EE test. </w:t>
      </w:r>
    </w:p>
    <w:p w14:paraId="70D1CBAB" w14:textId="77777777" w:rsidR="001C625C" w:rsidRDefault="007B74EC" w:rsidP="00B80702">
      <w:pPr>
        <w:jc w:val="both"/>
        <w:rPr>
          <w:rFonts w:eastAsia="Times New Roman" w:cs="Times New Roman"/>
        </w:rPr>
      </w:pPr>
      <w:r>
        <w:rPr>
          <w:rFonts w:eastAsia="Times New Roman" w:cs="Times New Roman"/>
          <w:color w:val="000000"/>
        </w:rPr>
        <w:t>In Test 2.6a, non-adjacent spatial candidates are added in-between the adjacent spatial candidates and the HBVP candidates of the candidate lists of both IBC merge and IBC AMVP.</w:t>
      </w:r>
    </w:p>
    <w:p w14:paraId="70D1CBAC" w14:textId="77777777" w:rsidR="001C625C" w:rsidRDefault="007B74EC" w:rsidP="00B80702">
      <w:pPr>
        <w:jc w:val="both"/>
        <w:rPr>
          <w:rFonts w:eastAsia="Times New Roman" w:cs="Times New Roman"/>
        </w:rPr>
      </w:pPr>
      <w:r>
        <w:rPr>
          <w:rFonts w:eastAsia="Times New Roman" w:cs="Times New Roman"/>
          <w:color w:val="000000"/>
        </w:rPr>
        <w:t>In Test 2.6b, it is proposed to use non-adjacent spatial candidates for IBC merge candidates list construction. And the restriction that spatial candidates are not used to construct IBC merge candidate list for a 4x4 CU is removed.</w:t>
      </w:r>
    </w:p>
    <w:p w14:paraId="70D1CBAD"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Style w:val="TableGrid"/>
        <w:tblW w:w="0" w:type="auto"/>
        <w:jc w:val="center"/>
        <w:tblLook w:val="04A0" w:firstRow="1" w:lastRow="0" w:firstColumn="1" w:lastColumn="0" w:noHBand="0" w:noVBand="1"/>
      </w:tblPr>
      <w:tblGrid>
        <w:gridCol w:w="881"/>
        <w:gridCol w:w="5594"/>
        <w:gridCol w:w="1655"/>
      </w:tblGrid>
      <w:tr w:rsidR="008D3710" w14:paraId="192FA995" w14:textId="77777777" w:rsidTr="008D3710">
        <w:trPr>
          <w:trHeight w:val="385"/>
          <w:jc w:val="center"/>
        </w:trPr>
        <w:tc>
          <w:tcPr>
            <w:tcW w:w="881" w:type="dxa"/>
            <w:tcMar>
              <w:top w:w="0" w:type="dxa"/>
              <w:left w:w="108" w:type="dxa"/>
              <w:bottom w:w="0" w:type="dxa"/>
              <w:right w:w="108" w:type="dxa"/>
            </w:tcMar>
          </w:tcPr>
          <w:p w14:paraId="31DEC76B" w14:textId="5DE65B7E" w:rsidR="008D3710" w:rsidRDefault="008D3710" w:rsidP="008D3710">
            <w:pPr>
              <w:jc w:val="both"/>
              <w:rPr>
                <w:rFonts w:eastAsia="Times New Roman" w:cs="Times New Roman"/>
                <w:color w:val="000000"/>
              </w:rPr>
            </w:pPr>
            <w:r>
              <w:rPr>
                <w:rFonts w:eastAsia="Times New Roman" w:cs="Times New Roman"/>
              </w:rPr>
              <w:t>#</w:t>
            </w:r>
          </w:p>
        </w:tc>
        <w:tc>
          <w:tcPr>
            <w:tcW w:w="5594" w:type="dxa"/>
            <w:tcMar>
              <w:top w:w="0" w:type="dxa"/>
              <w:left w:w="108" w:type="dxa"/>
              <w:bottom w:w="0" w:type="dxa"/>
              <w:right w:w="108" w:type="dxa"/>
            </w:tcMar>
          </w:tcPr>
          <w:p w14:paraId="4A9520D2" w14:textId="6950DB65" w:rsidR="008D3710" w:rsidRDefault="008D3710" w:rsidP="008D3710">
            <w:pPr>
              <w:jc w:val="both"/>
              <w:rPr>
                <w:rFonts w:eastAsia="Times New Roman" w:cs="Times New Roman"/>
                <w:color w:val="000000"/>
              </w:rPr>
            </w:pPr>
            <w:r>
              <w:rPr>
                <w:rFonts w:eastAsia="Times New Roman" w:cs="Times New Roman"/>
              </w:rPr>
              <w:t>Test</w:t>
            </w:r>
          </w:p>
        </w:tc>
        <w:tc>
          <w:tcPr>
            <w:tcW w:w="1655" w:type="dxa"/>
            <w:tcMar>
              <w:top w:w="0" w:type="dxa"/>
              <w:left w:w="108" w:type="dxa"/>
              <w:bottom w:w="0" w:type="dxa"/>
              <w:right w:w="108" w:type="dxa"/>
            </w:tcMar>
          </w:tcPr>
          <w:p w14:paraId="56190708" w14:textId="5DFD9DBD" w:rsidR="008D3710" w:rsidRDefault="008D3710" w:rsidP="008D3710">
            <w:pPr>
              <w:jc w:val="both"/>
              <w:rPr>
                <w:rFonts w:eastAsia="Times New Roman" w:cs="Times New Roman"/>
                <w:color w:val="000000"/>
              </w:rPr>
            </w:pPr>
            <w:r w:rsidRPr="008D3710">
              <w:rPr>
                <w:rFonts w:eastAsia="Times New Roman" w:cs="Times New Roman"/>
                <w:color w:val="000000"/>
              </w:rPr>
              <w:t>Tester</w:t>
            </w:r>
          </w:p>
        </w:tc>
      </w:tr>
      <w:tr w:rsidR="008D3710" w14:paraId="70D1CBB2" w14:textId="77777777" w:rsidTr="008D3710">
        <w:trPr>
          <w:trHeight w:val="385"/>
          <w:jc w:val="center"/>
        </w:trPr>
        <w:tc>
          <w:tcPr>
            <w:tcW w:w="881" w:type="dxa"/>
            <w:tcMar>
              <w:top w:w="0" w:type="dxa"/>
              <w:left w:w="108" w:type="dxa"/>
              <w:bottom w:w="0" w:type="dxa"/>
              <w:right w:w="108" w:type="dxa"/>
            </w:tcMar>
          </w:tcPr>
          <w:p w14:paraId="70D1CBAE" w14:textId="77777777" w:rsidR="008D3710" w:rsidRDefault="008D3710" w:rsidP="008D3710">
            <w:pPr>
              <w:jc w:val="both"/>
              <w:rPr>
                <w:rFonts w:eastAsia="Times New Roman" w:cs="Times New Roman"/>
              </w:rPr>
            </w:pPr>
            <w:r>
              <w:rPr>
                <w:rFonts w:eastAsia="Times New Roman" w:cs="Times New Roman"/>
                <w:color w:val="000000"/>
              </w:rPr>
              <w:t>2.6a</w:t>
            </w:r>
          </w:p>
        </w:tc>
        <w:tc>
          <w:tcPr>
            <w:tcW w:w="5594" w:type="dxa"/>
            <w:tcMar>
              <w:top w:w="0" w:type="dxa"/>
              <w:left w:w="108" w:type="dxa"/>
              <w:bottom w:w="0" w:type="dxa"/>
              <w:right w:w="108" w:type="dxa"/>
            </w:tcMar>
          </w:tcPr>
          <w:p w14:paraId="70D1CBAF" w14:textId="77777777" w:rsidR="008D3710" w:rsidRDefault="008D3710" w:rsidP="008D3710">
            <w:pPr>
              <w:jc w:val="both"/>
              <w:rPr>
                <w:rFonts w:eastAsia="Times New Roman" w:cs="Times New Roman"/>
              </w:rPr>
            </w:pPr>
            <w:r>
              <w:rPr>
                <w:rFonts w:eastAsia="Times New Roman" w:cs="Times New Roman"/>
                <w:color w:val="000000"/>
              </w:rPr>
              <w:t>IBC with spatial non-adjacent candidates</w:t>
            </w:r>
          </w:p>
        </w:tc>
        <w:tc>
          <w:tcPr>
            <w:tcW w:w="1655" w:type="dxa"/>
            <w:tcMar>
              <w:top w:w="0" w:type="dxa"/>
              <w:left w:w="108" w:type="dxa"/>
              <w:bottom w:w="0" w:type="dxa"/>
              <w:right w:w="108" w:type="dxa"/>
            </w:tcMar>
          </w:tcPr>
          <w:p w14:paraId="70D1CBB0"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Kwai</w:t>
            </w:r>
          </w:p>
          <w:p w14:paraId="70D1CBB1"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C. Ma</w:t>
            </w:r>
          </w:p>
        </w:tc>
      </w:tr>
      <w:tr w:rsidR="008D3710" w14:paraId="70D1CBB7" w14:textId="77777777" w:rsidTr="008D3710">
        <w:trPr>
          <w:trHeight w:val="385"/>
          <w:jc w:val="center"/>
        </w:trPr>
        <w:tc>
          <w:tcPr>
            <w:tcW w:w="881" w:type="dxa"/>
            <w:tcMar>
              <w:top w:w="0" w:type="dxa"/>
              <w:left w:w="108" w:type="dxa"/>
              <w:bottom w:w="0" w:type="dxa"/>
              <w:right w:w="108" w:type="dxa"/>
            </w:tcMar>
          </w:tcPr>
          <w:p w14:paraId="70D1CBB3" w14:textId="77777777" w:rsidR="008D3710" w:rsidRDefault="008D3710" w:rsidP="008D3710">
            <w:pPr>
              <w:jc w:val="both"/>
              <w:rPr>
                <w:rFonts w:eastAsia="Times New Roman" w:cs="Times New Roman"/>
              </w:rPr>
            </w:pPr>
            <w:r>
              <w:rPr>
                <w:rFonts w:eastAsia="Times New Roman" w:cs="Times New Roman"/>
                <w:color w:val="000000"/>
              </w:rPr>
              <w:t>2.6b</w:t>
            </w:r>
          </w:p>
        </w:tc>
        <w:tc>
          <w:tcPr>
            <w:tcW w:w="5594" w:type="dxa"/>
            <w:tcMar>
              <w:top w:w="0" w:type="dxa"/>
              <w:left w:w="108" w:type="dxa"/>
              <w:bottom w:w="0" w:type="dxa"/>
              <w:right w:w="108" w:type="dxa"/>
            </w:tcMar>
          </w:tcPr>
          <w:p w14:paraId="70D1CBB4" w14:textId="77777777" w:rsidR="008D3710" w:rsidRDefault="008D3710" w:rsidP="008D3710">
            <w:pPr>
              <w:jc w:val="both"/>
              <w:rPr>
                <w:rFonts w:eastAsia="Times New Roman" w:cs="Times New Roman"/>
              </w:rPr>
            </w:pPr>
            <w:r>
              <w:rPr>
                <w:rFonts w:eastAsia="Times New Roman" w:cs="Times New Roman"/>
                <w:color w:val="000000"/>
              </w:rPr>
              <w:t>Non-adjacent spatial candidates for IBC</w:t>
            </w:r>
          </w:p>
        </w:tc>
        <w:tc>
          <w:tcPr>
            <w:tcW w:w="1655" w:type="dxa"/>
            <w:tcMar>
              <w:top w:w="0" w:type="dxa"/>
              <w:left w:w="108" w:type="dxa"/>
              <w:bottom w:w="0" w:type="dxa"/>
              <w:right w:w="108" w:type="dxa"/>
            </w:tcMar>
          </w:tcPr>
          <w:p w14:paraId="70D1CBB5"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color w:val="000000"/>
              </w:rPr>
              <w:t>Bytedance</w:t>
            </w:r>
            <w:proofErr w:type="spellEnd"/>
          </w:p>
          <w:p w14:paraId="70D1CBB6"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Y. Wang</w:t>
            </w:r>
          </w:p>
        </w:tc>
      </w:tr>
      <w:tr w:rsidR="008D3710" w:rsidRPr="00A77C23" w14:paraId="70D1CBBF" w14:textId="77777777" w:rsidTr="008D3710">
        <w:trPr>
          <w:trHeight w:val="385"/>
          <w:jc w:val="center"/>
        </w:trPr>
        <w:tc>
          <w:tcPr>
            <w:tcW w:w="881" w:type="dxa"/>
            <w:tcMar>
              <w:top w:w="0" w:type="dxa"/>
              <w:left w:w="108" w:type="dxa"/>
              <w:bottom w:w="0" w:type="dxa"/>
              <w:right w:w="108" w:type="dxa"/>
            </w:tcMar>
          </w:tcPr>
          <w:p w14:paraId="70D1CBB8" w14:textId="77777777" w:rsidR="008D3710" w:rsidRDefault="008D3710" w:rsidP="008D3710">
            <w:pPr>
              <w:jc w:val="both"/>
              <w:rPr>
                <w:rFonts w:eastAsia="Times New Roman" w:cs="Times New Roman"/>
              </w:rPr>
            </w:pPr>
            <w:r>
              <w:rPr>
                <w:rFonts w:eastAsia="Times New Roman" w:cs="Times New Roman"/>
                <w:color w:val="000000"/>
              </w:rPr>
              <w:t>2.6c</w:t>
            </w:r>
          </w:p>
        </w:tc>
        <w:tc>
          <w:tcPr>
            <w:tcW w:w="5594" w:type="dxa"/>
            <w:tcMar>
              <w:top w:w="0" w:type="dxa"/>
              <w:left w:w="108" w:type="dxa"/>
              <w:bottom w:w="0" w:type="dxa"/>
              <w:right w:w="108" w:type="dxa"/>
            </w:tcMar>
          </w:tcPr>
          <w:p w14:paraId="70D1CBB9" w14:textId="77777777" w:rsidR="008D3710" w:rsidRDefault="008D3710" w:rsidP="008D3710">
            <w:pPr>
              <w:jc w:val="both"/>
              <w:rPr>
                <w:rFonts w:eastAsia="Times New Roman" w:cs="Times New Roman"/>
              </w:rPr>
            </w:pPr>
            <w:r>
              <w:rPr>
                <w:rFonts w:eastAsia="Times New Roman" w:cs="Times New Roman"/>
                <w:color w:val="000000"/>
              </w:rPr>
              <w:t>Test 2.6a + Test 2.6b</w:t>
            </w:r>
          </w:p>
        </w:tc>
        <w:tc>
          <w:tcPr>
            <w:tcW w:w="1655" w:type="dxa"/>
            <w:tcMar>
              <w:top w:w="0" w:type="dxa"/>
              <w:left w:w="108" w:type="dxa"/>
              <w:bottom w:w="0" w:type="dxa"/>
              <w:right w:w="108" w:type="dxa"/>
            </w:tcMar>
          </w:tcPr>
          <w:p w14:paraId="70D1CBBA" w14:textId="77777777" w:rsidR="008D3710" w:rsidRPr="00B328DE"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Kwai</w:t>
            </w:r>
          </w:p>
          <w:p w14:paraId="70D1CBBC" w14:textId="73BAAFF8" w:rsidR="008D3710" w:rsidRPr="00B328DE" w:rsidRDefault="008D3710" w:rsidP="00C340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240"/>
              <w:jc w:val="both"/>
              <w:rPr>
                <w:rFonts w:eastAsia="Times New Roman" w:cs="Times New Roman"/>
              </w:rPr>
            </w:pPr>
            <w:r w:rsidRPr="00B328DE">
              <w:rPr>
                <w:rFonts w:eastAsia="Times New Roman" w:cs="Times New Roman"/>
                <w:color w:val="000000"/>
              </w:rPr>
              <w:t>C. Ma</w:t>
            </w:r>
          </w:p>
          <w:p w14:paraId="70D1CBBD" w14:textId="77777777" w:rsidR="008D3710" w:rsidRPr="00B328DE"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Bytedance</w:t>
            </w:r>
          </w:p>
          <w:p w14:paraId="70D1CBBE" w14:textId="77777777" w:rsidR="008D3710" w:rsidRPr="00B328DE"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sidRPr="00B328DE">
              <w:rPr>
                <w:rFonts w:eastAsia="Times New Roman" w:cs="Times New Roman"/>
                <w:color w:val="000000"/>
              </w:rPr>
              <w:t>Y. Wang</w:t>
            </w:r>
          </w:p>
        </w:tc>
      </w:tr>
    </w:tbl>
    <w:p w14:paraId="70D1CBC0" w14:textId="77777777" w:rsidR="001C625C" w:rsidRDefault="007B74EC">
      <w:pPr>
        <w:pStyle w:val="Heading3"/>
        <w:jc w:val="both"/>
        <w:rPr>
          <w:rFonts w:eastAsia="Times New Roman" w:cs="Times New Roman"/>
        </w:rPr>
      </w:pPr>
      <w:r>
        <w:rPr>
          <w:rFonts w:eastAsia="Times New Roman" w:cs="Times New Roman"/>
        </w:rPr>
        <w:t>Test 2.7: Cross-component merge mode with temporal candidates (JVET-AD0048)</w:t>
      </w:r>
    </w:p>
    <w:p w14:paraId="70D1CBC1" w14:textId="77777777" w:rsidR="001C625C" w:rsidRDefault="007B74EC">
      <w:pPr>
        <w:jc w:val="both"/>
        <w:rPr>
          <w:rFonts w:eastAsia="Times New Roman" w:cs="Times New Roman"/>
          <w:color w:val="000000"/>
        </w:rPr>
      </w:pPr>
      <w:r>
        <w:rPr>
          <w:rFonts w:eastAsia="Times New Roman" w:cs="Times New Roman"/>
          <w:color w:val="000000"/>
        </w:rPr>
        <w:t>This test proposes to additionally include temporal candidates and shifted temporal candidates for chroma intra cross-component merge mode. The inclusion order of the temporal candidates and shifted temporal candidates will be further investigated.</w:t>
      </w:r>
    </w:p>
    <w:p w14:paraId="70D1CBC2"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Style w:val="TableGrid"/>
        <w:tblW w:w="0" w:type="auto"/>
        <w:jc w:val="center"/>
        <w:tblLook w:val="04A0" w:firstRow="1" w:lastRow="0" w:firstColumn="1" w:lastColumn="0" w:noHBand="0" w:noVBand="1"/>
      </w:tblPr>
      <w:tblGrid>
        <w:gridCol w:w="881"/>
        <w:gridCol w:w="5594"/>
        <w:gridCol w:w="1655"/>
      </w:tblGrid>
      <w:tr w:rsidR="008D3710" w14:paraId="7CAB5862" w14:textId="77777777" w:rsidTr="008D3710">
        <w:trPr>
          <w:trHeight w:val="385"/>
          <w:jc w:val="center"/>
        </w:trPr>
        <w:tc>
          <w:tcPr>
            <w:tcW w:w="881" w:type="dxa"/>
            <w:tcMar>
              <w:top w:w="0" w:type="dxa"/>
              <w:left w:w="108" w:type="dxa"/>
              <w:bottom w:w="0" w:type="dxa"/>
              <w:right w:w="108" w:type="dxa"/>
            </w:tcMar>
          </w:tcPr>
          <w:p w14:paraId="620A9E8C" w14:textId="5455B2E1" w:rsidR="008D3710" w:rsidRDefault="008D3710" w:rsidP="008D3710">
            <w:pPr>
              <w:jc w:val="both"/>
              <w:rPr>
                <w:rFonts w:eastAsia="Times New Roman" w:cs="Times New Roman"/>
                <w:color w:val="000000"/>
              </w:rPr>
            </w:pPr>
            <w:r>
              <w:rPr>
                <w:rFonts w:eastAsia="Times New Roman" w:cs="Times New Roman"/>
              </w:rPr>
              <w:t>#</w:t>
            </w:r>
          </w:p>
        </w:tc>
        <w:tc>
          <w:tcPr>
            <w:tcW w:w="5594" w:type="dxa"/>
            <w:tcMar>
              <w:top w:w="0" w:type="dxa"/>
              <w:left w:w="108" w:type="dxa"/>
              <w:bottom w:w="0" w:type="dxa"/>
              <w:right w:w="108" w:type="dxa"/>
            </w:tcMar>
          </w:tcPr>
          <w:p w14:paraId="4C713959" w14:textId="76BC3D5F" w:rsidR="008D3710" w:rsidRDefault="008D3710" w:rsidP="008D3710">
            <w:pPr>
              <w:jc w:val="both"/>
              <w:rPr>
                <w:rFonts w:eastAsia="Times New Roman" w:cs="Times New Roman"/>
              </w:rPr>
            </w:pPr>
            <w:r>
              <w:rPr>
                <w:rFonts w:eastAsia="Times New Roman" w:cs="Times New Roman"/>
              </w:rPr>
              <w:t>Test</w:t>
            </w:r>
          </w:p>
        </w:tc>
        <w:tc>
          <w:tcPr>
            <w:tcW w:w="1655" w:type="dxa"/>
            <w:tcMar>
              <w:top w:w="0" w:type="dxa"/>
              <w:left w:w="108" w:type="dxa"/>
              <w:bottom w:w="0" w:type="dxa"/>
              <w:right w:w="108" w:type="dxa"/>
            </w:tcMar>
          </w:tcPr>
          <w:p w14:paraId="2EB1F907" w14:textId="2E8B6B56" w:rsidR="008D3710" w:rsidRDefault="008D3710" w:rsidP="008D3710">
            <w:pPr>
              <w:jc w:val="both"/>
              <w:rPr>
                <w:rFonts w:eastAsia="Times New Roman" w:cs="Times New Roman"/>
                <w:color w:val="000000"/>
              </w:rPr>
            </w:pPr>
            <w:r>
              <w:rPr>
                <w:rFonts w:eastAsia="Times New Roman" w:cs="Times New Roman"/>
              </w:rPr>
              <w:t>Tester</w:t>
            </w:r>
          </w:p>
        </w:tc>
      </w:tr>
      <w:tr w:rsidR="008D3710" w14:paraId="70D1CBC7" w14:textId="77777777" w:rsidTr="008D3710">
        <w:trPr>
          <w:trHeight w:val="385"/>
          <w:jc w:val="center"/>
        </w:trPr>
        <w:tc>
          <w:tcPr>
            <w:tcW w:w="881" w:type="dxa"/>
            <w:tcMar>
              <w:top w:w="0" w:type="dxa"/>
              <w:left w:w="108" w:type="dxa"/>
              <w:bottom w:w="0" w:type="dxa"/>
              <w:right w:w="108" w:type="dxa"/>
            </w:tcMar>
          </w:tcPr>
          <w:p w14:paraId="70D1CBC3" w14:textId="77777777" w:rsidR="008D3710" w:rsidRDefault="008D3710" w:rsidP="008D3710">
            <w:pPr>
              <w:jc w:val="both"/>
              <w:rPr>
                <w:rFonts w:eastAsia="Times New Roman" w:cs="Times New Roman"/>
              </w:rPr>
            </w:pPr>
            <w:r>
              <w:rPr>
                <w:rFonts w:eastAsia="Times New Roman" w:cs="Times New Roman"/>
                <w:color w:val="000000"/>
              </w:rPr>
              <w:t>2.7</w:t>
            </w:r>
          </w:p>
        </w:tc>
        <w:tc>
          <w:tcPr>
            <w:tcW w:w="5594" w:type="dxa"/>
            <w:tcMar>
              <w:top w:w="0" w:type="dxa"/>
              <w:left w:w="108" w:type="dxa"/>
              <w:bottom w:w="0" w:type="dxa"/>
              <w:right w:w="108" w:type="dxa"/>
            </w:tcMar>
          </w:tcPr>
          <w:p w14:paraId="70D1CBC4" w14:textId="77777777" w:rsidR="008D3710" w:rsidRDefault="008D3710" w:rsidP="008D3710">
            <w:pPr>
              <w:jc w:val="both"/>
              <w:rPr>
                <w:rFonts w:eastAsia="Times New Roman" w:cs="Times New Roman"/>
              </w:rPr>
            </w:pPr>
            <w:r>
              <w:rPr>
                <w:rFonts w:eastAsia="Times New Roman" w:cs="Times New Roman"/>
              </w:rPr>
              <w:t>Cross-component merge mode with temporal candidates</w:t>
            </w:r>
          </w:p>
        </w:tc>
        <w:tc>
          <w:tcPr>
            <w:tcW w:w="1655" w:type="dxa"/>
            <w:tcMar>
              <w:top w:w="0" w:type="dxa"/>
              <w:left w:w="108" w:type="dxa"/>
              <w:bottom w:w="0" w:type="dxa"/>
              <w:right w:w="108" w:type="dxa"/>
            </w:tcMar>
          </w:tcPr>
          <w:p w14:paraId="70D1CBC5"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MediaTek</w:t>
            </w:r>
          </w:p>
          <w:p w14:paraId="70D1CBC6"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H.-Y. Tseng</w:t>
            </w:r>
          </w:p>
        </w:tc>
      </w:tr>
    </w:tbl>
    <w:p w14:paraId="70D1CBC8" w14:textId="77777777" w:rsidR="001C625C" w:rsidRDefault="007B74EC">
      <w:pPr>
        <w:pStyle w:val="Heading3"/>
        <w:jc w:val="both"/>
        <w:rPr>
          <w:rFonts w:eastAsia="Times New Roman" w:cs="Times New Roman"/>
        </w:rPr>
      </w:pPr>
      <w:r>
        <w:rPr>
          <w:rFonts w:eastAsia="Times New Roman" w:cs="Times New Roman"/>
        </w:rPr>
        <w:t>Test 2.8: An extrapolation filter-based intra prediction mode (JVET-AD0081)</w:t>
      </w:r>
    </w:p>
    <w:p w14:paraId="70D1CBC9" w14:textId="77777777" w:rsidR="001C625C" w:rsidRDefault="007B74EC" w:rsidP="00B80702">
      <w:pPr>
        <w:jc w:val="both"/>
        <w:rPr>
          <w:rFonts w:eastAsia="Times New Roman" w:cs="Times New Roman"/>
          <w:sz w:val="24"/>
        </w:rPr>
      </w:pPr>
      <w:r>
        <w:rPr>
          <w:rFonts w:eastAsia="Times New Roman" w:cs="Times New Roman"/>
          <w:color w:val="000000"/>
        </w:rPr>
        <w:t>In this test, an extrapolation filter-based intra prediction mode is tested. Firstly, the mode coefficients are obtained from the neighboring reconstructed pixels of the current block with a pre-determined template. Secondly, the tested mode makes prediction signals for the current block from the top-left position to the bottom-right position in a parallel manner.</w:t>
      </w:r>
    </w:p>
    <w:p w14:paraId="70D1CBCA" w14:textId="77777777" w:rsidR="001C625C" w:rsidRDefault="007B74EC">
      <w:pPr>
        <w:spacing w:before="0"/>
        <w:jc w:val="both"/>
        <w:rPr>
          <w:rFonts w:eastAsia="Times New Roman" w:cs="Times New Roman"/>
          <w:color w:val="000000"/>
        </w:rPr>
      </w:pPr>
      <w:r>
        <w:rPr>
          <w:rFonts w:eastAsia="Times New Roman" w:cs="Times New Roman"/>
          <w:color w:val="000000"/>
        </w:rPr>
        <w:t>A size restriction is applied to the EIP mode.</w:t>
      </w:r>
    </w:p>
    <w:p w14:paraId="70D1CBCB"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Style w:val="TableGrid"/>
        <w:tblW w:w="0" w:type="auto"/>
        <w:jc w:val="center"/>
        <w:tblLook w:val="04A0" w:firstRow="1" w:lastRow="0" w:firstColumn="1" w:lastColumn="0" w:noHBand="0" w:noVBand="1"/>
      </w:tblPr>
      <w:tblGrid>
        <w:gridCol w:w="881"/>
        <w:gridCol w:w="5594"/>
        <w:gridCol w:w="1655"/>
      </w:tblGrid>
      <w:tr w:rsidR="008D3710" w14:paraId="0A765C57" w14:textId="77777777" w:rsidTr="008D3710">
        <w:trPr>
          <w:trHeight w:val="385"/>
          <w:jc w:val="center"/>
        </w:trPr>
        <w:tc>
          <w:tcPr>
            <w:tcW w:w="881" w:type="dxa"/>
            <w:tcMar>
              <w:top w:w="0" w:type="dxa"/>
              <w:left w:w="108" w:type="dxa"/>
              <w:bottom w:w="0" w:type="dxa"/>
              <w:right w:w="108" w:type="dxa"/>
            </w:tcMar>
          </w:tcPr>
          <w:p w14:paraId="56437B0C" w14:textId="1292EB9D" w:rsidR="008D3710" w:rsidRDefault="008D3710" w:rsidP="008D3710">
            <w:pPr>
              <w:jc w:val="both"/>
              <w:rPr>
                <w:rFonts w:eastAsia="Times New Roman" w:cs="Times New Roman"/>
                <w:color w:val="000000"/>
              </w:rPr>
            </w:pPr>
            <w:r>
              <w:rPr>
                <w:rFonts w:eastAsia="Times New Roman" w:cs="Times New Roman"/>
              </w:rPr>
              <w:t>#</w:t>
            </w:r>
          </w:p>
        </w:tc>
        <w:tc>
          <w:tcPr>
            <w:tcW w:w="5594" w:type="dxa"/>
            <w:tcMar>
              <w:top w:w="0" w:type="dxa"/>
              <w:left w:w="108" w:type="dxa"/>
              <w:bottom w:w="0" w:type="dxa"/>
              <w:right w:w="108" w:type="dxa"/>
            </w:tcMar>
          </w:tcPr>
          <w:p w14:paraId="75D46B86" w14:textId="2965ACC5" w:rsidR="008D3710" w:rsidRDefault="008D3710" w:rsidP="008D3710">
            <w:pPr>
              <w:jc w:val="both"/>
              <w:rPr>
                <w:rFonts w:eastAsia="Times New Roman" w:cs="Times New Roman"/>
              </w:rPr>
            </w:pPr>
            <w:r>
              <w:rPr>
                <w:rFonts w:eastAsia="Times New Roman" w:cs="Times New Roman"/>
              </w:rPr>
              <w:t>Test</w:t>
            </w:r>
          </w:p>
        </w:tc>
        <w:tc>
          <w:tcPr>
            <w:tcW w:w="1655" w:type="dxa"/>
            <w:tcMar>
              <w:top w:w="0" w:type="dxa"/>
              <w:left w:w="108" w:type="dxa"/>
              <w:bottom w:w="0" w:type="dxa"/>
              <w:right w:w="108" w:type="dxa"/>
            </w:tcMar>
          </w:tcPr>
          <w:p w14:paraId="712DF0A8" w14:textId="3CA1C707" w:rsidR="008D3710" w:rsidRDefault="008D3710" w:rsidP="008D3710">
            <w:pPr>
              <w:jc w:val="both"/>
              <w:rPr>
                <w:rFonts w:eastAsia="Times New Roman" w:cs="Times New Roman"/>
              </w:rPr>
            </w:pPr>
            <w:r>
              <w:rPr>
                <w:rFonts w:eastAsia="Times New Roman" w:cs="Times New Roman"/>
              </w:rPr>
              <w:t>Tester</w:t>
            </w:r>
          </w:p>
        </w:tc>
      </w:tr>
      <w:tr w:rsidR="008D3710" w14:paraId="70D1CBD0" w14:textId="77777777" w:rsidTr="008D3710">
        <w:trPr>
          <w:trHeight w:val="385"/>
          <w:jc w:val="center"/>
        </w:trPr>
        <w:tc>
          <w:tcPr>
            <w:tcW w:w="881" w:type="dxa"/>
            <w:tcMar>
              <w:top w:w="0" w:type="dxa"/>
              <w:left w:w="108" w:type="dxa"/>
              <w:bottom w:w="0" w:type="dxa"/>
              <w:right w:w="108" w:type="dxa"/>
            </w:tcMar>
          </w:tcPr>
          <w:p w14:paraId="70D1CBCC" w14:textId="77777777" w:rsidR="008D3710" w:rsidRDefault="008D3710" w:rsidP="008D3710">
            <w:pPr>
              <w:jc w:val="both"/>
              <w:rPr>
                <w:rFonts w:eastAsia="Times New Roman" w:cs="Times New Roman"/>
              </w:rPr>
            </w:pPr>
            <w:r>
              <w:rPr>
                <w:rFonts w:eastAsia="Times New Roman" w:cs="Times New Roman"/>
                <w:color w:val="000000"/>
              </w:rPr>
              <w:t>2.8</w:t>
            </w:r>
          </w:p>
        </w:tc>
        <w:tc>
          <w:tcPr>
            <w:tcW w:w="5594" w:type="dxa"/>
            <w:tcMar>
              <w:top w:w="0" w:type="dxa"/>
              <w:left w:w="108" w:type="dxa"/>
              <w:bottom w:w="0" w:type="dxa"/>
              <w:right w:w="108" w:type="dxa"/>
            </w:tcMar>
          </w:tcPr>
          <w:p w14:paraId="70D1CBCD" w14:textId="77777777" w:rsidR="008D3710" w:rsidRDefault="008D3710" w:rsidP="008D3710">
            <w:pPr>
              <w:jc w:val="both"/>
              <w:rPr>
                <w:rFonts w:eastAsia="Times New Roman" w:cs="Times New Roman"/>
              </w:rPr>
            </w:pPr>
            <w:r>
              <w:rPr>
                <w:rFonts w:eastAsia="Times New Roman" w:cs="Times New Roman"/>
              </w:rPr>
              <w:t>An extrapolation filter-based intra prediction mode</w:t>
            </w:r>
          </w:p>
        </w:tc>
        <w:tc>
          <w:tcPr>
            <w:tcW w:w="1655" w:type="dxa"/>
            <w:tcMar>
              <w:top w:w="0" w:type="dxa"/>
              <w:left w:w="108" w:type="dxa"/>
              <w:bottom w:w="0" w:type="dxa"/>
              <w:right w:w="108" w:type="dxa"/>
            </w:tcMar>
          </w:tcPr>
          <w:p w14:paraId="70D1CBCE"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rPr>
              <w:t>OPPO</w:t>
            </w:r>
          </w:p>
          <w:p w14:paraId="70D1CBCF" w14:textId="77777777" w:rsidR="008D3710" w:rsidRDefault="008D3710" w:rsidP="008D371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rPr>
              <w:t>L. Xu</w:t>
            </w:r>
          </w:p>
        </w:tc>
      </w:tr>
    </w:tbl>
    <w:p w14:paraId="70D1CBD1" w14:textId="77777777" w:rsidR="001C625C" w:rsidRDefault="007B74EC">
      <w:pPr>
        <w:spacing w:before="240" w:after="60"/>
        <w:ind w:left="720" w:hanging="720"/>
        <w:jc w:val="both"/>
        <w:outlineLvl w:val="2"/>
        <w:rPr>
          <w:rFonts w:eastAsia="Times New Roman" w:cs="Times New Roman"/>
          <w:sz w:val="26"/>
        </w:rPr>
      </w:pPr>
      <w:r>
        <w:rPr>
          <w:rFonts w:eastAsia="Times New Roman" w:cs="Times New Roman"/>
          <w:b/>
          <w:color w:val="000000"/>
          <w:sz w:val="26"/>
        </w:rPr>
        <w:lastRenderedPageBreak/>
        <w:t xml:space="preserve">Test 2.9: Extended search areas for </w:t>
      </w:r>
      <w:proofErr w:type="spellStart"/>
      <w:r>
        <w:rPr>
          <w:rFonts w:eastAsia="Times New Roman" w:cs="Times New Roman"/>
          <w:b/>
          <w:color w:val="000000"/>
          <w:sz w:val="26"/>
        </w:rPr>
        <w:t>IntraTMP</w:t>
      </w:r>
      <w:proofErr w:type="spellEnd"/>
      <w:r>
        <w:rPr>
          <w:rFonts w:eastAsia="Times New Roman" w:cs="Times New Roman"/>
          <w:b/>
          <w:color w:val="000000"/>
          <w:sz w:val="26"/>
        </w:rPr>
        <w:t xml:space="preserve"> mode (JVET-AD0342)</w:t>
      </w:r>
    </w:p>
    <w:p w14:paraId="70D1CBD2" w14:textId="77777777" w:rsidR="001C625C" w:rsidRDefault="007B74EC">
      <w:pPr>
        <w:jc w:val="both"/>
        <w:rPr>
          <w:rFonts w:eastAsia="Times New Roman" w:cs="Times New Roman"/>
        </w:rPr>
      </w:pPr>
      <w:r>
        <w:rPr>
          <w:rFonts w:eastAsia="Times New Roman" w:cs="Times New Roman"/>
          <w:color w:val="000000"/>
        </w:rPr>
        <w:t xml:space="preserve">In this test, the bottom-left and top-right areas (i.e., R5 and R6) adjacent to the current block are added as additional search areas for </w:t>
      </w:r>
      <w:proofErr w:type="spellStart"/>
      <w:r>
        <w:rPr>
          <w:rFonts w:eastAsia="Times New Roman" w:cs="Times New Roman"/>
          <w:color w:val="000000"/>
        </w:rPr>
        <w:t>intraTMP</w:t>
      </w:r>
      <w:proofErr w:type="spellEnd"/>
      <w:r>
        <w:rPr>
          <w:rFonts w:eastAsia="Times New Roman" w:cs="Times New Roman"/>
          <w:color w:val="000000"/>
        </w:rPr>
        <w:t xml:space="preserve">. In addition, all </w:t>
      </w:r>
      <w:proofErr w:type="spellStart"/>
      <w:r>
        <w:rPr>
          <w:rFonts w:eastAsia="Times New Roman" w:cs="Times New Roman"/>
          <w:color w:val="000000"/>
        </w:rPr>
        <w:t>intraTMP</w:t>
      </w:r>
      <w:proofErr w:type="spellEnd"/>
      <w:r>
        <w:rPr>
          <w:rFonts w:eastAsia="Times New Roman" w:cs="Times New Roman"/>
          <w:color w:val="000000"/>
        </w:rPr>
        <w:t xml:space="preserve"> search processes are conducted within a specified search range for all pre-determined search areas. Two area scan orders will be evaluated in the test. In order #1, the search areas are scanned in the order of R4, R5, R6, R1, R2 and R3. In order #2, the area scan order is R6, R4, R1, R2, R5 and R3. In addition, partial ranges of R5 and R6 are evaluated.</w:t>
      </w:r>
    </w:p>
    <w:p w14:paraId="70D1CBD3" w14:textId="77777777" w:rsidR="001C625C" w:rsidRDefault="007B74EC">
      <w:pPr>
        <w:rPr>
          <w:rFonts w:eastAsia="Times New Roman" w:cs="Times New Roman"/>
        </w:rPr>
      </w:pPr>
      <w:r>
        <w:rPr>
          <w:rFonts w:eastAsia="Times New Roman" w:cs="Times New Roman"/>
          <w:color w:val="000000"/>
        </w:rPr>
        <w:t> </w:t>
      </w:r>
      <w:r>
        <w:rPr>
          <w:rFonts w:eastAsia="Times New Roman" w:cs="Times New Roman"/>
          <w:noProof/>
        </w:rPr>
        <mc:AlternateContent>
          <mc:Choice Requires="wpg">
            <w:drawing>
              <wp:inline distT="0" distB="0" distL="0" distR="0" wp14:anchorId="70D1CD05" wp14:editId="70D1CD06">
                <wp:extent cx="4234473" cy="3202023"/>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23"/>
                        <a:stretch/>
                      </pic:blipFill>
                      <pic:spPr bwMode="auto">
                        <a:xfrm>
                          <a:off x="0" y="0"/>
                          <a:ext cx="4234473" cy="3202022"/>
                        </a:xfrm>
                        <a:prstGeom prst="rect">
                          <a:avLst/>
                        </a:prstGeom>
                      </pic:spPr>
                    </pic:pic>
                  </a:graphicData>
                </a:graphic>
              </wp:inline>
            </w:drawing>
          </mc:Choice>
          <mc:Fallback xmlns:a="http://schemas.openxmlformats.org/drawingml/2006/main" xmlns:w16du="http://schemas.microsoft.com/office/word/2023/wordml/word16du">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mso-wrap-distance-left:0.0pt;mso-wrap-distance-top:0.0pt;mso-wrap-distance-right:0.0pt;mso-wrap-distance-bottom:0.0pt;width:333.4pt;height:252.1pt;" stroked="false">
                <v:path textboxrect="0,0,0,0"/>
                <v:imagedata r:id="rId33" o:title=""/>
              </v:shape>
            </w:pict>
          </mc:Fallback>
        </mc:AlternateContent>
      </w:r>
    </w:p>
    <w:p w14:paraId="70D1CBD5" w14:textId="0111A358" w:rsidR="001C625C" w:rsidRDefault="007B74EC" w:rsidP="00906E54">
      <w:pPr>
        <w:spacing w:after="240"/>
        <w:jc w:val="both"/>
        <w:rPr>
          <w:rFonts w:eastAsia="Times New Roman" w:cs="Times New Roman"/>
        </w:rPr>
      </w:pPr>
      <w:r>
        <w:rPr>
          <w:rFonts w:eastAsia="Times New Roman" w:cs="Times New Roman"/>
          <w:b/>
          <w:i/>
          <w:color w:val="000000"/>
        </w:rPr>
        <w:t>List of tests to be performed</w:t>
      </w:r>
      <w:r>
        <w:rPr>
          <w:rFonts w:eastAsia="Times New Roman" w:cs="Times New Roman"/>
          <w:color w:val="000000"/>
        </w:rPr>
        <w:t> </w:t>
      </w:r>
    </w:p>
    <w:tbl>
      <w:tblPr>
        <w:tblStyle w:val="TableGrid"/>
        <w:tblW w:w="0" w:type="auto"/>
        <w:jc w:val="center"/>
        <w:tblLayout w:type="fixed"/>
        <w:tblLook w:val="04A0" w:firstRow="1" w:lastRow="0" w:firstColumn="1" w:lastColumn="0" w:noHBand="0" w:noVBand="1"/>
      </w:tblPr>
      <w:tblGrid>
        <w:gridCol w:w="1038"/>
        <w:gridCol w:w="6310"/>
        <w:gridCol w:w="1843"/>
      </w:tblGrid>
      <w:tr w:rsidR="001C625C" w14:paraId="70D1CBD9" w14:textId="77777777" w:rsidTr="00906E54">
        <w:trPr>
          <w:trHeight w:val="400"/>
          <w:jc w:val="center"/>
        </w:trPr>
        <w:tc>
          <w:tcPr>
            <w:tcW w:w="1038" w:type="dxa"/>
            <w:tcMar>
              <w:top w:w="0" w:type="dxa"/>
              <w:left w:w="108" w:type="dxa"/>
              <w:bottom w:w="0" w:type="dxa"/>
              <w:right w:w="108" w:type="dxa"/>
            </w:tcMar>
          </w:tcPr>
          <w:p w14:paraId="70D1CBD6" w14:textId="4BC48ACA" w:rsidR="001C625C" w:rsidRPr="00906E54" w:rsidRDefault="007B74EC" w:rsidP="00906E54">
            <w:pPr>
              <w:jc w:val="both"/>
              <w:rPr>
                <w:rFonts w:eastAsia="Times New Roman" w:cs="Times New Roman"/>
                <w:bCs/>
              </w:rPr>
            </w:pPr>
            <w:r w:rsidRPr="00906E54">
              <w:rPr>
                <w:rFonts w:eastAsia="Times New Roman" w:cs="Times New Roman"/>
                <w:bCs/>
                <w:color w:val="000000"/>
              </w:rPr>
              <w:t> </w:t>
            </w:r>
            <w:r w:rsidR="00906E54" w:rsidRPr="00906E54">
              <w:rPr>
                <w:rFonts w:eastAsia="Times New Roman" w:cs="Times New Roman"/>
                <w:bCs/>
                <w:color w:val="000000"/>
              </w:rPr>
              <w:t>#</w:t>
            </w:r>
          </w:p>
        </w:tc>
        <w:tc>
          <w:tcPr>
            <w:tcW w:w="6310" w:type="dxa"/>
            <w:tcMar>
              <w:top w:w="0" w:type="dxa"/>
              <w:left w:w="108" w:type="dxa"/>
              <w:bottom w:w="0" w:type="dxa"/>
              <w:right w:w="108" w:type="dxa"/>
            </w:tcMar>
          </w:tcPr>
          <w:p w14:paraId="70D1CBD7" w14:textId="01DC9549" w:rsidR="001C625C" w:rsidRPr="00906E54" w:rsidRDefault="007B74EC">
            <w:pPr>
              <w:jc w:val="both"/>
              <w:rPr>
                <w:rFonts w:eastAsia="Times New Roman" w:cs="Times New Roman"/>
                <w:bCs/>
              </w:rPr>
            </w:pPr>
            <w:r w:rsidRPr="00906E54">
              <w:rPr>
                <w:rFonts w:eastAsia="Times New Roman" w:cs="Times New Roman"/>
                <w:bCs/>
                <w:color w:val="000000"/>
              </w:rPr>
              <w:t>Test</w:t>
            </w:r>
          </w:p>
        </w:tc>
        <w:tc>
          <w:tcPr>
            <w:tcW w:w="1843" w:type="dxa"/>
            <w:tcMar>
              <w:top w:w="0" w:type="dxa"/>
              <w:left w:w="108" w:type="dxa"/>
              <w:bottom w:w="0" w:type="dxa"/>
              <w:right w:w="108" w:type="dxa"/>
            </w:tcMar>
          </w:tcPr>
          <w:p w14:paraId="70D1CBD8" w14:textId="77777777" w:rsidR="001C625C" w:rsidRPr="00906E54" w:rsidRDefault="007B74EC">
            <w:pPr>
              <w:jc w:val="both"/>
              <w:rPr>
                <w:rFonts w:eastAsia="Times New Roman" w:cs="Times New Roman"/>
                <w:bCs/>
              </w:rPr>
            </w:pPr>
            <w:r w:rsidRPr="00906E54">
              <w:rPr>
                <w:rFonts w:eastAsia="Times New Roman" w:cs="Times New Roman"/>
                <w:bCs/>
                <w:color w:val="000000"/>
              </w:rPr>
              <w:t>Tester</w:t>
            </w:r>
          </w:p>
        </w:tc>
      </w:tr>
      <w:tr w:rsidR="001C625C" w14:paraId="70D1CBE2" w14:textId="77777777" w:rsidTr="00906E54">
        <w:trPr>
          <w:trHeight w:val="400"/>
          <w:jc w:val="center"/>
        </w:trPr>
        <w:tc>
          <w:tcPr>
            <w:tcW w:w="1038" w:type="dxa"/>
            <w:tcMar>
              <w:top w:w="0" w:type="dxa"/>
              <w:left w:w="108" w:type="dxa"/>
              <w:bottom w:w="0" w:type="dxa"/>
              <w:right w:w="108" w:type="dxa"/>
            </w:tcMar>
          </w:tcPr>
          <w:p w14:paraId="70D1CBDA" w14:textId="77777777" w:rsidR="001C625C" w:rsidRDefault="007B74EC">
            <w:pPr>
              <w:jc w:val="both"/>
              <w:rPr>
                <w:rFonts w:eastAsia="Times New Roman" w:cs="Times New Roman"/>
              </w:rPr>
            </w:pPr>
            <w:r>
              <w:rPr>
                <w:rFonts w:eastAsia="Times New Roman" w:cs="Times New Roman"/>
                <w:color w:val="000000"/>
              </w:rPr>
              <w:t>Test 2.9a</w:t>
            </w:r>
          </w:p>
        </w:tc>
        <w:tc>
          <w:tcPr>
            <w:tcW w:w="6310" w:type="dxa"/>
            <w:tcMar>
              <w:top w:w="0" w:type="dxa"/>
              <w:left w:w="108" w:type="dxa"/>
              <w:bottom w:w="0" w:type="dxa"/>
              <w:right w:w="108" w:type="dxa"/>
            </w:tcMar>
          </w:tcPr>
          <w:p w14:paraId="70D1CBDB" w14:textId="77777777" w:rsidR="001C625C" w:rsidRDefault="007B74EC">
            <w:pPr>
              <w:jc w:val="both"/>
              <w:rPr>
                <w:rFonts w:eastAsia="Times New Roman" w:cs="Times New Roman"/>
              </w:rPr>
            </w:pPr>
            <w:r>
              <w:rPr>
                <w:rFonts w:eastAsia="Times New Roman" w:cs="Times New Roman"/>
                <w:color w:val="000000"/>
              </w:rPr>
              <w:t xml:space="preserve">Extended search areas for </w:t>
            </w:r>
            <w:proofErr w:type="spellStart"/>
            <w:r>
              <w:rPr>
                <w:rFonts w:eastAsia="Times New Roman" w:cs="Times New Roman"/>
                <w:color w:val="000000"/>
              </w:rPr>
              <w:t>IntraTMP</w:t>
            </w:r>
            <w:proofErr w:type="spellEnd"/>
            <w:r>
              <w:rPr>
                <w:rFonts w:eastAsia="Times New Roman" w:cs="Times New Roman"/>
                <w:color w:val="000000"/>
              </w:rPr>
              <w:t xml:space="preserve"> mode with scan order #1</w:t>
            </w:r>
          </w:p>
        </w:tc>
        <w:tc>
          <w:tcPr>
            <w:tcW w:w="1843" w:type="dxa"/>
            <w:tcMar>
              <w:top w:w="0" w:type="dxa"/>
              <w:left w:w="108" w:type="dxa"/>
              <w:bottom w:w="0" w:type="dxa"/>
              <w:right w:w="108" w:type="dxa"/>
            </w:tcMar>
          </w:tcPr>
          <w:p w14:paraId="70D1CBDC" w14:textId="77777777" w:rsidR="001C625C" w:rsidRPr="00D71DBD" w:rsidRDefault="007B74EC">
            <w:pPr>
              <w:spacing w:before="0"/>
              <w:jc w:val="both"/>
              <w:rPr>
                <w:rFonts w:eastAsia="Times New Roman" w:cs="Times New Roman"/>
              </w:rPr>
            </w:pPr>
            <w:r w:rsidRPr="00D71DBD">
              <w:rPr>
                <w:rFonts w:eastAsia="Times New Roman" w:cs="Times New Roman"/>
                <w:color w:val="000000"/>
              </w:rPr>
              <w:t>OPPO</w:t>
            </w:r>
          </w:p>
          <w:p w14:paraId="70D1CBDD" w14:textId="77777777" w:rsidR="001C625C" w:rsidRPr="00D71DBD" w:rsidRDefault="007B74EC">
            <w:pPr>
              <w:contextualSpacing/>
              <w:jc w:val="both"/>
              <w:rPr>
                <w:rFonts w:eastAsia="Times New Roman" w:cs="Times New Roman"/>
              </w:rPr>
            </w:pPr>
            <w:r w:rsidRPr="00D71DBD">
              <w:rPr>
                <w:rFonts w:eastAsia="Times New Roman" w:cs="Times New Roman"/>
                <w:color w:val="000000"/>
              </w:rPr>
              <w:t>Y. Yu</w:t>
            </w:r>
          </w:p>
          <w:p w14:paraId="70D1CBDE" w14:textId="77777777" w:rsidR="001C625C" w:rsidRPr="00D71DBD" w:rsidRDefault="007B74EC">
            <w:pPr>
              <w:jc w:val="both"/>
              <w:rPr>
                <w:rFonts w:eastAsia="Times New Roman" w:cs="Times New Roman"/>
              </w:rPr>
            </w:pPr>
            <w:r w:rsidRPr="00D71DBD">
              <w:rPr>
                <w:rFonts w:eastAsia="Times New Roman" w:cs="Times New Roman"/>
                <w:color w:val="000000"/>
              </w:rPr>
              <w:t>Xidian</w:t>
            </w:r>
          </w:p>
          <w:p w14:paraId="70D1CBDF" w14:textId="77777777" w:rsidR="001C625C" w:rsidRPr="00D71DBD" w:rsidRDefault="007B74EC">
            <w:pPr>
              <w:contextualSpacing/>
              <w:jc w:val="both"/>
              <w:rPr>
                <w:rFonts w:eastAsia="Times New Roman" w:cs="Times New Roman"/>
              </w:rPr>
            </w:pPr>
            <w:r w:rsidRPr="00D71DBD">
              <w:rPr>
                <w:rFonts w:eastAsia="Times New Roman" w:cs="Times New Roman"/>
                <w:color w:val="000000"/>
              </w:rPr>
              <w:t xml:space="preserve">Y. Ma, </w:t>
            </w:r>
            <w:proofErr w:type="gramStart"/>
            <w:r w:rsidRPr="00D71DBD">
              <w:rPr>
                <w:rFonts w:eastAsia="Times New Roman" w:cs="Times New Roman"/>
                <w:color w:val="000000"/>
              </w:rPr>
              <w:t>H.Zhang</w:t>
            </w:r>
            <w:proofErr w:type="gramEnd"/>
          </w:p>
          <w:p w14:paraId="70D1CBE0" w14:textId="77777777" w:rsidR="001C625C" w:rsidRDefault="007B74EC">
            <w:pPr>
              <w:jc w:val="both"/>
              <w:rPr>
                <w:rFonts w:eastAsia="Times New Roman" w:cs="Times New Roman"/>
              </w:rPr>
            </w:pPr>
            <w:r>
              <w:rPr>
                <w:rFonts w:eastAsia="Times New Roman" w:cs="Times New Roman"/>
                <w:color w:val="000000"/>
              </w:rPr>
              <w:t>Kwai</w:t>
            </w:r>
          </w:p>
          <w:p w14:paraId="70D1CBE1" w14:textId="77777777" w:rsidR="001C625C" w:rsidRDefault="007B74EC">
            <w:pPr>
              <w:contextualSpacing/>
              <w:jc w:val="both"/>
              <w:rPr>
                <w:rFonts w:eastAsia="Times New Roman" w:cs="Times New Roman"/>
              </w:rPr>
            </w:pPr>
            <w:r>
              <w:rPr>
                <w:rFonts w:eastAsia="Times New Roman" w:cs="Times New Roman"/>
                <w:color w:val="000000"/>
              </w:rPr>
              <w:t>X. Xiu</w:t>
            </w:r>
          </w:p>
        </w:tc>
      </w:tr>
      <w:tr w:rsidR="001C625C" w14:paraId="70D1CBEB" w14:textId="77777777" w:rsidTr="00906E54">
        <w:trPr>
          <w:trHeight w:val="400"/>
          <w:jc w:val="center"/>
        </w:trPr>
        <w:tc>
          <w:tcPr>
            <w:tcW w:w="1038" w:type="dxa"/>
            <w:tcMar>
              <w:top w:w="0" w:type="dxa"/>
              <w:left w:w="108" w:type="dxa"/>
              <w:bottom w:w="0" w:type="dxa"/>
              <w:right w:w="108" w:type="dxa"/>
            </w:tcMar>
          </w:tcPr>
          <w:p w14:paraId="70D1CBE3" w14:textId="0657C2E7" w:rsidR="001C625C" w:rsidRDefault="007B74EC">
            <w:pPr>
              <w:jc w:val="both"/>
              <w:rPr>
                <w:rFonts w:eastAsia="Times New Roman" w:cs="Times New Roman"/>
              </w:rPr>
            </w:pPr>
            <w:r>
              <w:rPr>
                <w:rFonts w:eastAsia="Times New Roman" w:cs="Times New Roman"/>
                <w:color w:val="000000"/>
              </w:rPr>
              <w:t>Test</w:t>
            </w:r>
            <w:r w:rsidR="00906E54">
              <w:rPr>
                <w:rFonts w:eastAsia="Times New Roman" w:cs="Times New Roman"/>
                <w:color w:val="000000"/>
              </w:rPr>
              <w:t xml:space="preserve"> </w:t>
            </w:r>
            <w:r>
              <w:rPr>
                <w:rFonts w:eastAsia="Times New Roman" w:cs="Times New Roman"/>
                <w:color w:val="000000"/>
              </w:rPr>
              <w:t>2.9b</w:t>
            </w:r>
          </w:p>
        </w:tc>
        <w:tc>
          <w:tcPr>
            <w:tcW w:w="6310" w:type="dxa"/>
            <w:tcMar>
              <w:top w:w="0" w:type="dxa"/>
              <w:left w:w="108" w:type="dxa"/>
              <w:bottom w:w="0" w:type="dxa"/>
              <w:right w:w="108" w:type="dxa"/>
            </w:tcMar>
          </w:tcPr>
          <w:p w14:paraId="70D1CBE4" w14:textId="77777777" w:rsidR="001C625C" w:rsidRDefault="007B74EC">
            <w:pPr>
              <w:jc w:val="both"/>
              <w:rPr>
                <w:rFonts w:eastAsia="Times New Roman" w:cs="Times New Roman"/>
              </w:rPr>
            </w:pPr>
            <w:r>
              <w:rPr>
                <w:rFonts w:eastAsia="Times New Roman" w:cs="Times New Roman"/>
                <w:color w:val="000000"/>
              </w:rPr>
              <w:t xml:space="preserve">Extended search areas for </w:t>
            </w:r>
            <w:proofErr w:type="spellStart"/>
            <w:r>
              <w:rPr>
                <w:rFonts w:eastAsia="Times New Roman" w:cs="Times New Roman"/>
                <w:color w:val="000000"/>
              </w:rPr>
              <w:t>IntraTMP</w:t>
            </w:r>
            <w:proofErr w:type="spellEnd"/>
            <w:r>
              <w:rPr>
                <w:rFonts w:eastAsia="Times New Roman" w:cs="Times New Roman"/>
                <w:color w:val="000000"/>
              </w:rPr>
              <w:t xml:space="preserve"> mode with scan order #2</w:t>
            </w:r>
          </w:p>
        </w:tc>
        <w:tc>
          <w:tcPr>
            <w:tcW w:w="1843" w:type="dxa"/>
            <w:tcMar>
              <w:top w:w="0" w:type="dxa"/>
              <w:left w:w="108" w:type="dxa"/>
              <w:bottom w:w="0" w:type="dxa"/>
              <w:right w:w="108" w:type="dxa"/>
            </w:tcMar>
          </w:tcPr>
          <w:p w14:paraId="70D1CBE5" w14:textId="77777777" w:rsidR="001C625C" w:rsidRDefault="007B74EC">
            <w:pPr>
              <w:spacing w:before="0"/>
              <w:jc w:val="both"/>
              <w:rPr>
                <w:rFonts w:eastAsia="Times New Roman" w:cs="Times New Roman"/>
              </w:rPr>
            </w:pPr>
            <w:r>
              <w:rPr>
                <w:rFonts w:eastAsia="Times New Roman" w:cs="Times New Roman"/>
                <w:color w:val="000000"/>
              </w:rPr>
              <w:t>OPPO</w:t>
            </w:r>
          </w:p>
          <w:p w14:paraId="70D1CBE6" w14:textId="77777777" w:rsidR="001C625C" w:rsidRDefault="007B74EC">
            <w:pPr>
              <w:contextualSpacing/>
              <w:jc w:val="both"/>
              <w:rPr>
                <w:rFonts w:eastAsia="Times New Roman" w:cs="Times New Roman"/>
              </w:rPr>
            </w:pPr>
            <w:r>
              <w:rPr>
                <w:rFonts w:eastAsia="Times New Roman" w:cs="Times New Roman"/>
                <w:color w:val="000000"/>
              </w:rPr>
              <w:t>Y. Yu</w:t>
            </w:r>
          </w:p>
          <w:p w14:paraId="70D1CBE7" w14:textId="77777777" w:rsidR="001C625C" w:rsidRDefault="007B74EC">
            <w:pPr>
              <w:jc w:val="both"/>
              <w:rPr>
                <w:rFonts w:eastAsia="Times New Roman" w:cs="Times New Roman"/>
              </w:rPr>
            </w:pPr>
            <w:proofErr w:type="spellStart"/>
            <w:r>
              <w:rPr>
                <w:rFonts w:eastAsia="Times New Roman" w:cs="Times New Roman"/>
                <w:color w:val="000000"/>
              </w:rPr>
              <w:t>Xidian</w:t>
            </w:r>
            <w:proofErr w:type="spellEnd"/>
          </w:p>
          <w:p w14:paraId="70D1CBE8" w14:textId="77777777" w:rsidR="001C625C" w:rsidRDefault="007B74EC">
            <w:pPr>
              <w:contextualSpacing/>
              <w:jc w:val="both"/>
              <w:rPr>
                <w:rFonts w:eastAsia="Times New Roman" w:cs="Times New Roman"/>
              </w:rPr>
            </w:pPr>
            <w:r>
              <w:rPr>
                <w:rFonts w:eastAsia="Times New Roman" w:cs="Times New Roman"/>
                <w:color w:val="000000"/>
              </w:rPr>
              <w:t xml:space="preserve">Y. </w:t>
            </w:r>
            <w:proofErr w:type="spellStart"/>
            <w:r>
              <w:rPr>
                <w:rFonts w:eastAsia="Times New Roman" w:cs="Times New Roman"/>
                <w:color w:val="000000"/>
              </w:rPr>
              <w:t>Ma，H</w:t>
            </w:r>
            <w:proofErr w:type="spellEnd"/>
            <w:r>
              <w:rPr>
                <w:rFonts w:eastAsia="Times New Roman" w:cs="Times New Roman"/>
                <w:color w:val="000000"/>
              </w:rPr>
              <w:t>. Zhang</w:t>
            </w:r>
          </w:p>
          <w:p w14:paraId="70D1CBE9" w14:textId="77777777" w:rsidR="001C625C" w:rsidRDefault="007B74EC">
            <w:pPr>
              <w:jc w:val="both"/>
              <w:rPr>
                <w:rFonts w:eastAsia="Times New Roman" w:cs="Times New Roman"/>
              </w:rPr>
            </w:pPr>
            <w:r>
              <w:rPr>
                <w:rFonts w:eastAsia="Times New Roman" w:cs="Times New Roman"/>
                <w:color w:val="000000"/>
              </w:rPr>
              <w:t>Kwai</w:t>
            </w:r>
          </w:p>
          <w:p w14:paraId="70D1CBEA" w14:textId="77777777" w:rsidR="001C625C" w:rsidRDefault="007B74EC">
            <w:pPr>
              <w:spacing w:before="0"/>
              <w:jc w:val="both"/>
              <w:rPr>
                <w:rFonts w:eastAsia="Times New Roman" w:cs="Times New Roman"/>
              </w:rPr>
            </w:pPr>
            <w:r>
              <w:rPr>
                <w:rFonts w:eastAsia="Times New Roman" w:cs="Times New Roman"/>
                <w:color w:val="000000"/>
              </w:rPr>
              <w:t>X. Xiu</w:t>
            </w:r>
          </w:p>
        </w:tc>
      </w:tr>
      <w:tr w:rsidR="001C625C" w14:paraId="70D1CBF4" w14:textId="77777777" w:rsidTr="00906E54">
        <w:trPr>
          <w:trHeight w:val="400"/>
          <w:jc w:val="center"/>
        </w:trPr>
        <w:tc>
          <w:tcPr>
            <w:tcW w:w="1038" w:type="dxa"/>
            <w:tcMar>
              <w:top w:w="0" w:type="dxa"/>
              <w:left w:w="108" w:type="dxa"/>
              <w:bottom w:w="0" w:type="dxa"/>
              <w:right w:w="108" w:type="dxa"/>
            </w:tcMar>
          </w:tcPr>
          <w:p w14:paraId="70D1CBEC" w14:textId="77777777" w:rsidR="001C625C" w:rsidRDefault="007B74EC">
            <w:pPr>
              <w:jc w:val="both"/>
              <w:rPr>
                <w:rFonts w:eastAsia="Times New Roman" w:cs="Times New Roman"/>
              </w:rPr>
            </w:pPr>
            <w:r>
              <w:rPr>
                <w:rFonts w:eastAsia="Times New Roman" w:cs="Times New Roman"/>
                <w:color w:val="000000"/>
              </w:rPr>
              <w:t>Test 2.9c</w:t>
            </w:r>
          </w:p>
        </w:tc>
        <w:tc>
          <w:tcPr>
            <w:tcW w:w="6310" w:type="dxa"/>
            <w:tcMar>
              <w:top w:w="0" w:type="dxa"/>
              <w:left w:w="108" w:type="dxa"/>
              <w:bottom w:w="0" w:type="dxa"/>
              <w:right w:w="108" w:type="dxa"/>
            </w:tcMar>
          </w:tcPr>
          <w:p w14:paraId="70D1CBED" w14:textId="77777777" w:rsidR="001C625C" w:rsidRDefault="007B74EC">
            <w:pPr>
              <w:jc w:val="both"/>
              <w:rPr>
                <w:rFonts w:eastAsia="Times New Roman" w:cs="Times New Roman"/>
              </w:rPr>
            </w:pPr>
            <w:proofErr w:type="spellStart"/>
            <w:r>
              <w:rPr>
                <w:rFonts w:eastAsia="Times New Roman" w:cs="Times New Roman"/>
                <w:color w:val="000000"/>
              </w:rPr>
              <w:t>IntraTMP</w:t>
            </w:r>
            <w:proofErr w:type="spellEnd"/>
            <w:r>
              <w:rPr>
                <w:rFonts w:eastAsia="Times New Roman" w:cs="Times New Roman"/>
                <w:color w:val="000000"/>
              </w:rPr>
              <w:t xml:space="preserve"> mode with partial extended search areas with scan order #1</w:t>
            </w:r>
          </w:p>
        </w:tc>
        <w:tc>
          <w:tcPr>
            <w:tcW w:w="1843" w:type="dxa"/>
            <w:tcMar>
              <w:top w:w="0" w:type="dxa"/>
              <w:left w:w="108" w:type="dxa"/>
              <w:bottom w:w="0" w:type="dxa"/>
              <w:right w:w="108" w:type="dxa"/>
            </w:tcMar>
          </w:tcPr>
          <w:p w14:paraId="70D1CBEE" w14:textId="77777777" w:rsidR="001C625C" w:rsidRPr="00D71DBD" w:rsidRDefault="007B74EC">
            <w:pPr>
              <w:spacing w:before="0"/>
              <w:jc w:val="both"/>
              <w:rPr>
                <w:rFonts w:eastAsia="Times New Roman" w:cs="Times New Roman"/>
              </w:rPr>
            </w:pPr>
            <w:r w:rsidRPr="00D71DBD">
              <w:rPr>
                <w:rFonts w:eastAsia="Times New Roman" w:cs="Times New Roman"/>
                <w:color w:val="000000"/>
              </w:rPr>
              <w:t>OPPO</w:t>
            </w:r>
          </w:p>
          <w:p w14:paraId="70D1CBEF" w14:textId="77777777" w:rsidR="001C625C" w:rsidRPr="00D71DBD" w:rsidRDefault="007B74EC">
            <w:pPr>
              <w:contextualSpacing/>
              <w:jc w:val="both"/>
              <w:rPr>
                <w:rFonts w:eastAsia="Times New Roman" w:cs="Times New Roman"/>
              </w:rPr>
            </w:pPr>
            <w:r w:rsidRPr="00D71DBD">
              <w:rPr>
                <w:rFonts w:eastAsia="Times New Roman" w:cs="Times New Roman"/>
                <w:color w:val="000000"/>
              </w:rPr>
              <w:t>Y. Yu</w:t>
            </w:r>
          </w:p>
          <w:p w14:paraId="70D1CBF0" w14:textId="77777777" w:rsidR="001C625C" w:rsidRPr="00D71DBD" w:rsidRDefault="007B74EC">
            <w:pPr>
              <w:jc w:val="both"/>
              <w:rPr>
                <w:rFonts w:eastAsia="Times New Roman" w:cs="Times New Roman"/>
              </w:rPr>
            </w:pPr>
            <w:r w:rsidRPr="00D71DBD">
              <w:rPr>
                <w:rFonts w:eastAsia="Times New Roman" w:cs="Times New Roman"/>
                <w:color w:val="000000"/>
              </w:rPr>
              <w:t>Xidian</w:t>
            </w:r>
          </w:p>
          <w:p w14:paraId="70D1CBF1" w14:textId="77777777" w:rsidR="001C625C" w:rsidRPr="00D71DBD" w:rsidRDefault="007B74EC">
            <w:pPr>
              <w:contextualSpacing/>
              <w:jc w:val="both"/>
              <w:rPr>
                <w:rFonts w:eastAsia="Times New Roman" w:cs="Times New Roman"/>
              </w:rPr>
            </w:pPr>
            <w:r w:rsidRPr="00D71DBD">
              <w:rPr>
                <w:rFonts w:eastAsia="Times New Roman" w:cs="Times New Roman"/>
                <w:color w:val="000000"/>
              </w:rPr>
              <w:t>Y. Ma, H. Zhang</w:t>
            </w:r>
          </w:p>
          <w:p w14:paraId="70D1CBF2" w14:textId="77777777" w:rsidR="001C625C" w:rsidRDefault="007B74EC">
            <w:pPr>
              <w:jc w:val="both"/>
              <w:rPr>
                <w:rFonts w:eastAsia="Times New Roman" w:cs="Times New Roman"/>
              </w:rPr>
            </w:pPr>
            <w:r>
              <w:rPr>
                <w:rFonts w:eastAsia="Times New Roman" w:cs="Times New Roman"/>
                <w:color w:val="000000"/>
              </w:rPr>
              <w:t>Kwai</w:t>
            </w:r>
          </w:p>
          <w:p w14:paraId="70D1CBF3" w14:textId="77777777" w:rsidR="001C625C" w:rsidRDefault="007B74EC">
            <w:pPr>
              <w:spacing w:before="0"/>
              <w:jc w:val="both"/>
              <w:rPr>
                <w:rFonts w:eastAsia="Times New Roman" w:cs="Times New Roman"/>
              </w:rPr>
            </w:pPr>
            <w:r>
              <w:rPr>
                <w:rFonts w:eastAsia="Times New Roman" w:cs="Times New Roman"/>
                <w:color w:val="000000"/>
              </w:rPr>
              <w:t>X. Xiu</w:t>
            </w:r>
          </w:p>
        </w:tc>
      </w:tr>
      <w:tr w:rsidR="001C625C" w14:paraId="70D1CBFD" w14:textId="77777777" w:rsidTr="00906E54">
        <w:trPr>
          <w:trHeight w:val="400"/>
          <w:jc w:val="center"/>
        </w:trPr>
        <w:tc>
          <w:tcPr>
            <w:tcW w:w="1038" w:type="dxa"/>
            <w:tcMar>
              <w:top w:w="0" w:type="dxa"/>
              <w:left w:w="108" w:type="dxa"/>
              <w:bottom w:w="0" w:type="dxa"/>
              <w:right w:w="108" w:type="dxa"/>
            </w:tcMar>
          </w:tcPr>
          <w:p w14:paraId="70D1CBF5" w14:textId="77777777" w:rsidR="001C625C" w:rsidRDefault="007B74EC">
            <w:pPr>
              <w:jc w:val="both"/>
              <w:rPr>
                <w:rFonts w:eastAsia="Times New Roman" w:cs="Times New Roman"/>
              </w:rPr>
            </w:pPr>
            <w:r>
              <w:rPr>
                <w:rFonts w:eastAsia="Times New Roman" w:cs="Times New Roman"/>
                <w:color w:val="000000"/>
              </w:rPr>
              <w:lastRenderedPageBreak/>
              <w:t>Test 2.9d</w:t>
            </w:r>
          </w:p>
        </w:tc>
        <w:tc>
          <w:tcPr>
            <w:tcW w:w="6310" w:type="dxa"/>
            <w:tcMar>
              <w:top w:w="0" w:type="dxa"/>
              <w:left w:w="108" w:type="dxa"/>
              <w:bottom w:w="0" w:type="dxa"/>
              <w:right w:w="108" w:type="dxa"/>
            </w:tcMar>
          </w:tcPr>
          <w:p w14:paraId="70D1CBF6" w14:textId="77777777" w:rsidR="001C625C" w:rsidRDefault="007B74EC">
            <w:pPr>
              <w:jc w:val="both"/>
              <w:rPr>
                <w:rFonts w:eastAsia="Times New Roman" w:cs="Times New Roman"/>
              </w:rPr>
            </w:pPr>
            <w:proofErr w:type="spellStart"/>
            <w:r>
              <w:rPr>
                <w:rFonts w:eastAsia="Times New Roman" w:cs="Times New Roman"/>
                <w:color w:val="000000"/>
              </w:rPr>
              <w:t>IntraTMP</w:t>
            </w:r>
            <w:proofErr w:type="spellEnd"/>
            <w:r>
              <w:rPr>
                <w:rFonts w:eastAsia="Times New Roman" w:cs="Times New Roman"/>
                <w:color w:val="000000"/>
              </w:rPr>
              <w:t xml:space="preserve"> mode with partial extended search areas with scan order #2</w:t>
            </w:r>
          </w:p>
        </w:tc>
        <w:tc>
          <w:tcPr>
            <w:tcW w:w="1843" w:type="dxa"/>
            <w:tcMar>
              <w:top w:w="0" w:type="dxa"/>
              <w:left w:w="108" w:type="dxa"/>
              <w:bottom w:w="0" w:type="dxa"/>
              <w:right w:w="108" w:type="dxa"/>
            </w:tcMar>
          </w:tcPr>
          <w:p w14:paraId="70D1CBF7" w14:textId="77777777" w:rsidR="001C625C" w:rsidRDefault="007B74EC">
            <w:pPr>
              <w:spacing w:before="0"/>
              <w:jc w:val="both"/>
              <w:rPr>
                <w:rFonts w:eastAsia="Times New Roman" w:cs="Times New Roman"/>
              </w:rPr>
            </w:pPr>
            <w:r>
              <w:rPr>
                <w:rFonts w:eastAsia="Times New Roman" w:cs="Times New Roman"/>
                <w:color w:val="000000"/>
              </w:rPr>
              <w:t>OPPO</w:t>
            </w:r>
          </w:p>
          <w:p w14:paraId="70D1CBF8" w14:textId="77777777" w:rsidR="001C625C" w:rsidRDefault="007B74EC">
            <w:pPr>
              <w:contextualSpacing/>
              <w:jc w:val="both"/>
              <w:rPr>
                <w:rFonts w:eastAsia="Times New Roman" w:cs="Times New Roman"/>
              </w:rPr>
            </w:pPr>
            <w:r>
              <w:rPr>
                <w:rFonts w:eastAsia="Times New Roman" w:cs="Times New Roman"/>
                <w:color w:val="000000"/>
              </w:rPr>
              <w:t>Y. Yu</w:t>
            </w:r>
          </w:p>
          <w:p w14:paraId="70D1CBF9" w14:textId="77777777" w:rsidR="001C625C" w:rsidRDefault="007B74EC">
            <w:pPr>
              <w:jc w:val="both"/>
              <w:rPr>
                <w:rFonts w:eastAsia="Times New Roman" w:cs="Times New Roman"/>
              </w:rPr>
            </w:pPr>
            <w:proofErr w:type="spellStart"/>
            <w:r>
              <w:rPr>
                <w:rFonts w:eastAsia="Times New Roman" w:cs="Times New Roman"/>
                <w:color w:val="000000"/>
              </w:rPr>
              <w:t>Xidian</w:t>
            </w:r>
            <w:proofErr w:type="spellEnd"/>
          </w:p>
          <w:p w14:paraId="70D1CBFA" w14:textId="77777777" w:rsidR="001C625C" w:rsidRDefault="007B74EC">
            <w:pPr>
              <w:contextualSpacing/>
              <w:jc w:val="both"/>
              <w:rPr>
                <w:rFonts w:eastAsia="Times New Roman" w:cs="Times New Roman"/>
              </w:rPr>
            </w:pPr>
            <w:r>
              <w:rPr>
                <w:rFonts w:eastAsia="Times New Roman" w:cs="Times New Roman"/>
                <w:color w:val="000000"/>
              </w:rPr>
              <w:t xml:space="preserve">Y. </w:t>
            </w:r>
            <w:proofErr w:type="spellStart"/>
            <w:r>
              <w:rPr>
                <w:rFonts w:eastAsia="Times New Roman" w:cs="Times New Roman"/>
                <w:color w:val="000000"/>
              </w:rPr>
              <w:t>Ma，H</w:t>
            </w:r>
            <w:proofErr w:type="spellEnd"/>
            <w:r>
              <w:rPr>
                <w:rFonts w:eastAsia="Times New Roman" w:cs="Times New Roman"/>
                <w:color w:val="000000"/>
              </w:rPr>
              <w:t>. Zhang</w:t>
            </w:r>
          </w:p>
          <w:p w14:paraId="70D1CBFB" w14:textId="77777777" w:rsidR="001C625C" w:rsidRDefault="007B74EC">
            <w:pPr>
              <w:jc w:val="both"/>
              <w:rPr>
                <w:rFonts w:eastAsia="Times New Roman" w:cs="Times New Roman"/>
              </w:rPr>
            </w:pPr>
            <w:r>
              <w:rPr>
                <w:rFonts w:eastAsia="Times New Roman" w:cs="Times New Roman"/>
                <w:color w:val="000000"/>
              </w:rPr>
              <w:t>Kwai</w:t>
            </w:r>
          </w:p>
          <w:p w14:paraId="70D1CBFC" w14:textId="77777777" w:rsidR="001C625C" w:rsidRDefault="007B74EC">
            <w:pPr>
              <w:spacing w:before="0"/>
              <w:jc w:val="both"/>
              <w:rPr>
                <w:rFonts w:eastAsia="Times New Roman" w:cs="Times New Roman"/>
              </w:rPr>
            </w:pPr>
            <w:r>
              <w:rPr>
                <w:rFonts w:eastAsia="Times New Roman" w:cs="Times New Roman"/>
                <w:color w:val="000000"/>
              </w:rPr>
              <w:t>X. Xiu</w:t>
            </w:r>
          </w:p>
        </w:tc>
      </w:tr>
    </w:tbl>
    <w:p w14:paraId="70D1CBFE" w14:textId="77777777" w:rsidR="001C625C" w:rsidRDefault="007B74EC">
      <w:pPr>
        <w:pStyle w:val="Heading3"/>
        <w:jc w:val="both"/>
        <w:rPr>
          <w:rFonts w:eastAsia="Times New Roman" w:cs="Times New Roman"/>
          <w:szCs w:val="24"/>
        </w:rPr>
      </w:pPr>
      <w:r>
        <w:rPr>
          <w:rFonts w:eastAsia="Times New Roman" w:cs="Times New Roman"/>
        </w:rPr>
        <w:t>Test 2.10: IBC-LIC extension (JVET-AD0083)</w:t>
      </w:r>
    </w:p>
    <w:p w14:paraId="70D1CBFF"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color w:val="000000"/>
        </w:rPr>
      </w:pPr>
      <w:r>
        <w:rPr>
          <w:rFonts w:eastAsia="Times New Roman" w:cs="Times New Roman"/>
        </w:rPr>
        <w:t xml:space="preserve">In the test, two new modes are proposed to allow only using the top or the left template, respectively. In addition, it is proposed to allow IBC-LIC to have multiple linear models in one CU, which is </w:t>
      </w:r>
      <w:proofErr w:type="gramStart"/>
      <w:r>
        <w:rPr>
          <w:rFonts w:eastAsia="Times New Roman" w:cs="Times New Roman"/>
        </w:rPr>
        <w:t>similar to</w:t>
      </w:r>
      <w:proofErr w:type="gramEnd"/>
      <w:r>
        <w:rPr>
          <w:rFonts w:eastAsia="Times New Roman" w:cs="Times New Roman"/>
        </w:rPr>
        <w:t xml:space="preserve"> MMLM.</w:t>
      </w:r>
    </w:p>
    <w:p w14:paraId="70D1CC00"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color w:val="000000"/>
        </w:rPr>
      </w:pPr>
      <w:r>
        <w:rPr>
          <w:rFonts w:eastAsia="Times New Roman" w:cs="Times New Roman"/>
        </w:rPr>
        <w:t>IBC-LIC without large block constraint is also tested.</w:t>
      </w:r>
    </w:p>
    <w:p w14:paraId="70D1CC01" w14:textId="77777777" w:rsidR="001C625C" w:rsidRDefault="007B74EC" w:rsidP="008D3710">
      <w:pPr>
        <w:spacing w:after="240"/>
        <w:jc w:val="both"/>
        <w:rPr>
          <w:rFonts w:eastAsia="Times New Roman" w:cs="Times New Roman"/>
        </w:rPr>
      </w:pPr>
      <w:r>
        <w:rPr>
          <w:rFonts w:eastAsia="Times New Roman" w:cs="Times New Roman"/>
          <w:i/>
        </w:rPr>
        <w:t>L</w:t>
      </w:r>
      <w:r>
        <w:rPr>
          <w:rFonts w:eastAsia="Times New Roman" w:cs="Times New Roman"/>
          <w:b/>
          <w:i/>
        </w:rPr>
        <w:t>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1C625C" w14:paraId="70D1CC05"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70D1CC02" w14:textId="77777777" w:rsidR="001C625C" w:rsidRDefault="007B74EC">
            <w:pPr>
              <w:jc w:val="both"/>
              <w:rPr>
                <w:rFonts w:eastAsia="Times New Roman" w:cs="Times New Roman"/>
              </w:rPr>
            </w:pPr>
            <w:r>
              <w:rPr>
                <w:rFonts w:eastAsia="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70D1CC03"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04" w14:textId="77777777" w:rsidR="001C625C" w:rsidRDefault="007B74EC">
            <w:pPr>
              <w:jc w:val="both"/>
              <w:rPr>
                <w:rFonts w:eastAsia="Times New Roman" w:cs="Times New Roman"/>
              </w:rPr>
            </w:pPr>
            <w:r>
              <w:rPr>
                <w:rFonts w:eastAsia="Times New Roman" w:cs="Times New Roman"/>
              </w:rPr>
              <w:t>Tester</w:t>
            </w:r>
          </w:p>
        </w:tc>
      </w:tr>
      <w:tr w:rsidR="001C625C" w14:paraId="70D1CC0A"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70D1CC06" w14:textId="77777777" w:rsidR="001C625C" w:rsidRDefault="007B74EC">
            <w:pPr>
              <w:jc w:val="both"/>
              <w:rPr>
                <w:rFonts w:eastAsia="Times New Roman" w:cs="Times New Roman"/>
              </w:rPr>
            </w:pPr>
            <w:r>
              <w:rPr>
                <w:rFonts w:eastAsia="Times New Roman" w:cs="Times New Roman"/>
              </w:rPr>
              <w:t>2.10a</w:t>
            </w:r>
          </w:p>
        </w:tc>
        <w:tc>
          <w:tcPr>
            <w:tcW w:w="5726" w:type="dxa"/>
            <w:tcBorders>
              <w:top w:val="single" w:sz="4" w:space="0" w:color="000000"/>
              <w:left w:val="single" w:sz="4" w:space="0" w:color="000000"/>
              <w:bottom w:val="single" w:sz="4" w:space="0" w:color="000000"/>
              <w:right w:val="single" w:sz="4" w:space="0" w:color="000000"/>
            </w:tcBorders>
          </w:tcPr>
          <w:p w14:paraId="70D1CC07"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rPr>
            </w:pPr>
            <w:r>
              <w:rPr>
                <w:rFonts w:eastAsia="Times New Roman" w:cs="Times New Roman"/>
                <w:color w:val="000000"/>
              </w:rPr>
              <w:t>IBC-LIC without large block-size constraint</w:t>
            </w:r>
          </w:p>
        </w:tc>
        <w:tc>
          <w:tcPr>
            <w:tcW w:w="2236" w:type="dxa"/>
            <w:tcBorders>
              <w:top w:val="single" w:sz="4" w:space="0" w:color="000000"/>
              <w:left w:val="single" w:sz="4" w:space="0" w:color="000000"/>
              <w:bottom w:val="single" w:sz="4" w:space="0" w:color="000000"/>
              <w:right w:val="single" w:sz="4" w:space="0" w:color="000000"/>
            </w:tcBorders>
          </w:tcPr>
          <w:p w14:paraId="70D1CC08"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 xml:space="preserve">OPPO </w:t>
            </w:r>
          </w:p>
          <w:p w14:paraId="70D1CC09"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Z. Xie</w:t>
            </w:r>
          </w:p>
        </w:tc>
      </w:tr>
      <w:tr w:rsidR="001C625C" w14:paraId="70D1CC0F" w14:textId="77777777">
        <w:trPr>
          <w:trHeight w:val="253"/>
          <w:jc w:val="center"/>
        </w:trPr>
        <w:tc>
          <w:tcPr>
            <w:tcW w:w="825" w:type="dxa"/>
            <w:vMerge w:val="restart"/>
            <w:tcBorders>
              <w:top w:val="single" w:sz="4" w:space="0" w:color="000000"/>
              <w:left w:val="single" w:sz="4" w:space="0" w:color="000000"/>
              <w:bottom w:val="single" w:sz="4" w:space="0" w:color="000000"/>
              <w:right w:val="single" w:sz="4" w:space="0" w:color="000000"/>
            </w:tcBorders>
          </w:tcPr>
          <w:p w14:paraId="70D1CC0B" w14:textId="77777777" w:rsidR="001C625C" w:rsidRDefault="007B74EC">
            <w:pPr>
              <w:jc w:val="both"/>
              <w:rPr>
                <w:rFonts w:eastAsia="Times New Roman" w:cs="Times New Roman"/>
              </w:rPr>
            </w:pPr>
            <w:r>
              <w:rPr>
                <w:rFonts w:eastAsia="Times New Roman" w:cs="Times New Roman"/>
              </w:rPr>
              <w:t>2.10b</w:t>
            </w:r>
          </w:p>
        </w:tc>
        <w:tc>
          <w:tcPr>
            <w:tcW w:w="5726" w:type="dxa"/>
            <w:vMerge w:val="restart"/>
            <w:tcBorders>
              <w:top w:val="single" w:sz="4" w:space="0" w:color="000000"/>
              <w:left w:val="single" w:sz="4" w:space="0" w:color="000000"/>
              <w:bottom w:val="single" w:sz="4" w:space="0" w:color="000000"/>
              <w:right w:val="single" w:sz="4" w:space="0" w:color="000000"/>
            </w:tcBorders>
          </w:tcPr>
          <w:p w14:paraId="70D1CC0C"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color w:val="000000"/>
              </w:rPr>
            </w:pPr>
            <w:r>
              <w:rPr>
                <w:rFonts w:eastAsia="Times New Roman" w:cs="Times New Roman"/>
                <w:color w:val="000000"/>
              </w:rPr>
              <w:t>IBC-LIC extension</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0D"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 xml:space="preserve">OPPO </w:t>
            </w:r>
          </w:p>
          <w:p w14:paraId="70D1CC0E"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Z. Xie</w:t>
            </w:r>
          </w:p>
        </w:tc>
      </w:tr>
      <w:tr w:rsidR="001C625C" w14:paraId="70D1CC14" w14:textId="77777777">
        <w:trPr>
          <w:trHeight w:val="253"/>
          <w:jc w:val="center"/>
        </w:trPr>
        <w:tc>
          <w:tcPr>
            <w:tcW w:w="825" w:type="dxa"/>
            <w:vMerge w:val="restart"/>
            <w:tcBorders>
              <w:top w:val="single" w:sz="4" w:space="0" w:color="000000"/>
              <w:left w:val="single" w:sz="4" w:space="0" w:color="000000"/>
              <w:bottom w:val="single" w:sz="4" w:space="0" w:color="000000"/>
              <w:right w:val="single" w:sz="4" w:space="0" w:color="000000"/>
            </w:tcBorders>
          </w:tcPr>
          <w:p w14:paraId="70D1CC10" w14:textId="77777777" w:rsidR="001C625C" w:rsidRDefault="007B74EC">
            <w:pPr>
              <w:jc w:val="both"/>
              <w:rPr>
                <w:rFonts w:eastAsia="Times New Roman" w:cs="Times New Roman"/>
              </w:rPr>
            </w:pPr>
            <w:r>
              <w:rPr>
                <w:rFonts w:eastAsia="Times New Roman" w:cs="Times New Roman"/>
              </w:rPr>
              <w:t>2.10c</w:t>
            </w:r>
          </w:p>
        </w:tc>
        <w:tc>
          <w:tcPr>
            <w:tcW w:w="5726" w:type="dxa"/>
            <w:vMerge w:val="restart"/>
            <w:tcBorders>
              <w:top w:val="single" w:sz="4" w:space="0" w:color="000000"/>
              <w:left w:val="single" w:sz="4" w:space="0" w:color="000000"/>
              <w:bottom w:val="single" w:sz="4" w:space="0" w:color="000000"/>
              <w:right w:val="single" w:sz="4" w:space="0" w:color="000000"/>
            </w:tcBorders>
          </w:tcPr>
          <w:p w14:paraId="70D1CC11"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color w:val="000000"/>
              </w:rPr>
            </w:pPr>
            <w:r>
              <w:rPr>
                <w:rFonts w:eastAsia="Times New Roman" w:cs="Times New Roman"/>
                <w:color w:val="000000"/>
              </w:rPr>
              <w:t>Test 2.10a + Test 2.10b</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12"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 xml:space="preserve">OPPO </w:t>
            </w:r>
          </w:p>
          <w:p w14:paraId="70D1CC13"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Z. Xie</w:t>
            </w:r>
          </w:p>
        </w:tc>
      </w:tr>
    </w:tbl>
    <w:p w14:paraId="70D1CC15" w14:textId="77777777" w:rsidR="001C625C" w:rsidRDefault="007B74EC">
      <w:pPr>
        <w:pStyle w:val="Heading3"/>
        <w:ind w:left="720" w:hanging="720"/>
        <w:jc w:val="both"/>
        <w:rPr>
          <w:rFonts w:eastAsia="Times New Roman" w:cs="Times New Roman"/>
        </w:rPr>
      </w:pPr>
      <w:r>
        <w:rPr>
          <w:rFonts w:eastAsia="Times New Roman" w:cs="Times New Roman"/>
        </w:rPr>
        <w:t xml:space="preserve">Test 2.11: </w:t>
      </w:r>
      <w:r>
        <w:rPr>
          <w:rFonts w:eastAsia="Times New Roman" w:cs="Times New Roman"/>
          <w:color w:val="000000"/>
        </w:rPr>
        <w:t>Harmonization between IBC HMVP and IBC-LIC (JVET-AD0127)</w:t>
      </w:r>
    </w:p>
    <w:p w14:paraId="70D1CC16" w14:textId="77777777" w:rsidR="001C625C" w:rsidRDefault="007B74EC">
      <w:pPr>
        <w:jc w:val="both"/>
        <w:rPr>
          <w:rFonts w:eastAsia="Times New Roman" w:cs="Times New Roman"/>
        </w:rPr>
      </w:pPr>
      <w:r>
        <w:rPr>
          <w:rFonts w:eastAsia="Times New Roman" w:cs="Times New Roman"/>
          <w:color w:val="000000"/>
        </w:rPr>
        <w:t xml:space="preserve">The IBC-LIC flag can be inherited from an IBC HMVP candidate to harmonize IBC HMVP and IBC-LIC </w:t>
      </w:r>
      <w:proofErr w:type="gramStart"/>
      <w:r>
        <w:rPr>
          <w:rFonts w:eastAsia="Times New Roman" w:cs="Times New Roman"/>
          <w:color w:val="000000"/>
        </w:rPr>
        <w:t>similar to</w:t>
      </w:r>
      <w:proofErr w:type="gramEnd"/>
      <w:r>
        <w:rPr>
          <w:rFonts w:eastAsia="Times New Roman" w:cs="Times New Roman"/>
          <w:color w:val="000000"/>
        </w:rPr>
        <w:t xml:space="preserve"> the inter LIC case.</w:t>
      </w:r>
    </w:p>
    <w:p w14:paraId="70D1CC17" w14:textId="77777777" w:rsidR="001C625C" w:rsidRDefault="007B74EC" w:rsidP="00865FE3">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1C625C" w14:paraId="70D1CC1B"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70D1CC18" w14:textId="77777777" w:rsidR="001C625C" w:rsidRDefault="007B74EC">
            <w:pPr>
              <w:jc w:val="both"/>
              <w:rPr>
                <w:rFonts w:eastAsia="Times New Roman" w:cs="Times New Roman"/>
              </w:rPr>
            </w:pPr>
            <w:r>
              <w:rPr>
                <w:rFonts w:eastAsia="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70D1CC19"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1A" w14:textId="77777777" w:rsidR="001C625C" w:rsidRDefault="007B74EC">
            <w:pPr>
              <w:jc w:val="both"/>
              <w:rPr>
                <w:rFonts w:eastAsia="Times New Roman" w:cs="Times New Roman"/>
              </w:rPr>
            </w:pPr>
            <w:r>
              <w:rPr>
                <w:rFonts w:eastAsia="Times New Roman" w:cs="Times New Roman"/>
              </w:rPr>
              <w:t>Tester</w:t>
            </w:r>
          </w:p>
        </w:tc>
      </w:tr>
      <w:tr w:rsidR="001C625C" w14:paraId="70D1CC20"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70D1CC1C" w14:textId="77777777" w:rsidR="001C625C" w:rsidRDefault="007B74EC">
            <w:pPr>
              <w:jc w:val="both"/>
              <w:rPr>
                <w:rFonts w:eastAsia="Times New Roman" w:cs="Times New Roman"/>
              </w:rPr>
            </w:pPr>
            <w:r>
              <w:rPr>
                <w:rFonts w:eastAsia="Times New Roman" w:cs="Times New Roman"/>
              </w:rPr>
              <w:t>2.11a</w:t>
            </w:r>
          </w:p>
        </w:tc>
        <w:tc>
          <w:tcPr>
            <w:tcW w:w="5726" w:type="dxa"/>
            <w:tcBorders>
              <w:top w:val="single" w:sz="4" w:space="0" w:color="000000"/>
              <w:left w:val="single" w:sz="4" w:space="0" w:color="000000"/>
              <w:bottom w:val="single" w:sz="4" w:space="0" w:color="000000"/>
              <w:right w:val="single" w:sz="4" w:space="0" w:color="000000"/>
            </w:tcBorders>
          </w:tcPr>
          <w:p w14:paraId="70D1CC1D"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rPr>
            </w:pPr>
            <w:r>
              <w:rPr>
                <w:rFonts w:eastAsia="Times New Roman" w:cs="Times New Roman"/>
                <w:color w:val="000000"/>
              </w:rPr>
              <w:t>Harmonization between IBC HMVP and IBC-LIC</w:t>
            </w:r>
          </w:p>
        </w:tc>
        <w:tc>
          <w:tcPr>
            <w:tcW w:w="2236" w:type="dxa"/>
            <w:tcBorders>
              <w:top w:val="single" w:sz="4" w:space="0" w:color="000000"/>
              <w:left w:val="single" w:sz="4" w:space="0" w:color="000000"/>
              <w:bottom w:val="single" w:sz="4" w:space="0" w:color="000000"/>
              <w:right w:val="single" w:sz="4" w:space="0" w:color="000000"/>
            </w:tcBorders>
          </w:tcPr>
          <w:p w14:paraId="70D1CC1E"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color w:val="000000"/>
              </w:rPr>
              <w:t>Bytedance</w:t>
            </w:r>
            <w:proofErr w:type="spellEnd"/>
          </w:p>
          <w:p w14:paraId="70D1CC1F"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color w:val="000000"/>
              </w:rPr>
              <w:t>N. Zhang</w:t>
            </w:r>
          </w:p>
        </w:tc>
      </w:tr>
      <w:tr w:rsidR="001C625C" w14:paraId="70D1CC27" w14:textId="77777777">
        <w:trPr>
          <w:trHeight w:val="253"/>
          <w:jc w:val="center"/>
        </w:trPr>
        <w:tc>
          <w:tcPr>
            <w:tcW w:w="825" w:type="dxa"/>
            <w:vMerge w:val="restart"/>
            <w:tcBorders>
              <w:top w:val="single" w:sz="4" w:space="0" w:color="000000"/>
              <w:left w:val="single" w:sz="4" w:space="0" w:color="000000"/>
              <w:bottom w:val="single" w:sz="4" w:space="0" w:color="000000"/>
              <w:right w:val="single" w:sz="4" w:space="0" w:color="000000"/>
            </w:tcBorders>
          </w:tcPr>
          <w:p w14:paraId="70D1CC21" w14:textId="77777777" w:rsidR="001C625C" w:rsidRDefault="007B74EC">
            <w:pPr>
              <w:jc w:val="both"/>
              <w:rPr>
                <w:rFonts w:eastAsia="Times New Roman" w:cs="Times New Roman"/>
              </w:rPr>
            </w:pPr>
            <w:r>
              <w:rPr>
                <w:rFonts w:eastAsia="Times New Roman" w:cs="Times New Roman"/>
              </w:rPr>
              <w:t>2.11b</w:t>
            </w:r>
          </w:p>
        </w:tc>
        <w:tc>
          <w:tcPr>
            <w:tcW w:w="5726" w:type="dxa"/>
            <w:vMerge w:val="restart"/>
            <w:tcBorders>
              <w:top w:val="single" w:sz="4" w:space="0" w:color="000000"/>
              <w:left w:val="single" w:sz="4" w:space="0" w:color="000000"/>
              <w:bottom w:val="single" w:sz="4" w:space="0" w:color="000000"/>
              <w:right w:val="single" w:sz="4" w:space="0" w:color="000000"/>
            </w:tcBorders>
          </w:tcPr>
          <w:p w14:paraId="70D1CC22"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color w:val="000000"/>
              </w:rPr>
            </w:pPr>
            <w:r>
              <w:rPr>
                <w:rFonts w:eastAsia="Times New Roman" w:cs="Times New Roman"/>
                <w:color w:val="000000"/>
              </w:rPr>
              <w:t>Test 2.11a+Test 2.10</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23"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proofErr w:type="spellStart"/>
            <w:r>
              <w:rPr>
                <w:rFonts w:eastAsia="Times New Roman" w:cs="Times New Roman"/>
                <w:color w:val="000000"/>
              </w:rPr>
              <w:t>Bytedance</w:t>
            </w:r>
            <w:proofErr w:type="spellEnd"/>
          </w:p>
          <w:p w14:paraId="70D1CC24"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color w:val="000000"/>
              </w:rPr>
            </w:pPr>
            <w:r>
              <w:rPr>
                <w:rFonts w:eastAsia="Times New Roman" w:cs="Times New Roman"/>
                <w:color w:val="000000"/>
              </w:rPr>
              <w:t>N. Zhang</w:t>
            </w:r>
          </w:p>
          <w:p w14:paraId="70D1CC25" w14:textId="77777777" w:rsidR="001C625C" w:rsidRDefault="007B74EC">
            <w:pPr>
              <w:jc w:val="both"/>
              <w:rPr>
                <w:rFonts w:eastAsia="Times New Roman" w:cs="Times New Roman"/>
              </w:rPr>
            </w:pPr>
            <w:r>
              <w:rPr>
                <w:rFonts w:eastAsia="Times New Roman" w:cs="Times New Roman"/>
              </w:rPr>
              <w:t>OPPO</w:t>
            </w:r>
          </w:p>
          <w:p w14:paraId="70D1CC26" w14:textId="77777777" w:rsidR="001C625C" w:rsidRDefault="007B74EC">
            <w:pPr>
              <w:contextualSpacing/>
              <w:jc w:val="both"/>
              <w:rPr>
                <w:rFonts w:eastAsia="Times New Roman" w:cs="Times New Roman"/>
              </w:rPr>
            </w:pPr>
            <w:r>
              <w:rPr>
                <w:rFonts w:eastAsia="Times New Roman" w:cs="Times New Roman"/>
              </w:rPr>
              <w:t>Z. Xie</w:t>
            </w:r>
          </w:p>
        </w:tc>
      </w:tr>
    </w:tbl>
    <w:p w14:paraId="70D1CC28" w14:textId="77777777" w:rsidR="001C625C" w:rsidRDefault="007B74EC" w:rsidP="00B80702">
      <w:pPr>
        <w:pStyle w:val="Heading2"/>
        <w:rPr>
          <w:rFonts w:eastAsia="Times New Roman" w:cs="Times New Roman"/>
        </w:rPr>
      </w:pPr>
      <w:r>
        <w:rPr>
          <w:rFonts w:eastAsia="Times New Roman" w:cs="Times New Roman"/>
        </w:rPr>
        <w:t>3. Inter prediction</w:t>
      </w:r>
    </w:p>
    <w:p w14:paraId="70D1CC29" w14:textId="77777777" w:rsidR="001C625C" w:rsidRDefault="007B74EC">
      <w:pPr>
        <w:pStyle w:val="Heading3"/>
        <w:ind w:left="720" w:hanging="720"/>
        <w:jc w:val="both"/>
        <w:rPr>
          <w:rFonts w:eastAsia="Times New Roman" w:cs="Times New Roman"/>
        </w:rPr>
      </w:pPr>
      <w:r>
        <w:rPr>
          <w:rFonts w:eastAsia="Times New Roman" w:cs="Times New Roman"/>
        </w:rPr>
        <w:t xml:space="preserve">Test 3.1: </w:t>
      </w:r>
      <w:r>
        <w:rPr>
          <w:rFonts w:eastAsia="Times New Roman" w:cs="Times New Roman"/>
          <w:szCs w:val="24"/>
        </w:rPr>
        <w:t xml:space="preserve">Cross-component residual model </w:t>
      </w:r>
      <w:r>
        <w:rPr>
          <w:rFonts w:eastAsia="Times New Roman" w:cs="Times New Roman"/>
        </w:rPr>
        <w:t>(JVET-AD0108)</w:t>
      </w:r>
    </w:p>
    <w:p w14:paraId="70D1CC2A" w14:textId="2CC40E8D" w:rsidR="001C625C" w:rsidRDefault="007B74EC">
      <w:pPr>
        <w:spacing w:after="240"/>
        <w:jc w:val="both"/>
        <w:rPr>
          <w:rFonts w:eastAsia="Times New Roman" w:cs="Times New Roman"/>
          <w:color w:val="000000"/>
        </w:rPr>
      </w:pPr>
      <w:r>
        <w:rPr>
          <w:rFonts w:eastAsia="Times New Roman" w:cs="Times New Roman"/>
          <w:color w:val="000000"/>
        </w:rPr>
        <w:t>In this test the cross-component residual model is tested for improving the inter prediction of ECM.</w:t>
      </w:r>
      <w:r w:rsidR="00E77AE5">
        <w:rPr>
          <w:rFonts w:eastAsia="Times New Roman" w:cs="Times New Roman"/>
          <w:color w:val="000000"/>
        </w:rPr>
        <w:t xml:space="preserve"> </w:t>
      </w:r>
      <w:r>
        <w:rPr>
          <w:rFonts w:eastAsia="Times New Roman" w:cs="Times New Roman"/>
          <w:color w:val="000000"/>
        </w:rPr>
        <w:t>The mode uses convolutional cross-component prediction for inter blocks. The cross-component models are derived using the prediction signals and applied using the reconstructed luma signal.</w:t>
      </w:r>
      <w:ins w:id="51" w:author="Pekka Astola (Nokia)" w:date="2023-05-24T11:19:00Z">
        <w:r w:rsidR="003679D0">
          <w:rPr>
            <w:rFonts w:eastAsia="Times New Roman" w:cs="Times New Roman"/>
            <w:color w:val="000000"/>
          </w:rPr>
          <w:t xml:space="preserve"> </w:t>
        </w:r>
        <w:r w:rsidR="003679D0" w:rsidRPr="003679D0">
          <w:rPr>
            <w:rFonts w:eastAsia="Times New Roman" w:cs="Times New Roman"/>
            <w:color w:val="000000"/>
          </w:rPr>
          <w:t>A second test is performed to reduce runtimes both at encoder and decoder by disabling certain features of the proposed tool.</w:t>
        </w:r>
      </w:ins>
    </w:p>
    <w:p w14:paraId="70D1CC2B" w14:textId="77777777" w:rsidR="001C625C" w:rsidRDefault="007B74EC">
      <w:pPr>
        <w:spacing w:after="240"/>
        <w:jc w:val="both"/>
        <w:rPr>
          <w:rFonts w:eastAsia="Times New Roman" w:cs="Times New Roman"/>
          <w:b/>
          <w:i/>
          <w:sz w:val="20"/>
        </w:rPr>
      </w:pPr>
      <w:r>
        <w:rPr>
          <w:rFonts w:eastAsia="Times New Roman" w:cs="Times New Roman"/>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C625C" w14:paraId="70D1CC2F"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70D1CC2C" w14:textId="77777777" w:rsidR="001C625C" w:rsidRDefault="007B74EC">
            <w:pPr>
              <w:spacing w:line="60" w:lineRule="atLeast"/>
              <w:jc w:val="both"/>
              <w:rPr>
                <w:rFonts w:eastAsia="Times New Roman" w:cs="Times New Roman"/>
              </w:rPr>
            </w:pPr>
            <w:r>
              <w:rPr>
                <w:rFonts w:eastAsia="Times New Roman" w:cs="Times New Roman"/>
                <w:color w:val="000000"/>
              </w:rPr>
              <w:lastRenderedPageBreak/>
              <w:t>#</w:t>
            </w:r>
          </w:p>
        </w:tc>
        <w:tc>
          <w:tcPr>
            <w:tcW w:w="5850" w:type="dxa"/>
            <w:tcBorders>
              <w:top w:val="single" w:sz="4" w:space="0" w:color="auto"/>
              <w:left w:val="single" w:sz="4" w:space="0" w:color="auto"/>
              <w:bottom w:val="single" w:sz="4" w:space="0" w:color="auto"/>
              <w:right w:val="single" w:sz="4" w:space="0" w:color="auto"/>
            </w:tcBorders>
          </w:tcPr>
          <w:p w14:paraId="70D1CC2D" w14:textId="77777777" w:rsidR="001C625C" w:rsidRDefault="007B74EC">
            <w:pPr>
              <w:spacing w:line="60" w:lineRule="atLeast"/>
              <w:jc w:val="both"/>
              <w:rPr>
                <w:rFonts w:eastAsia="Times New Roman" w:cs="Times New Roman"/>
              </w:rPr>
            </w:pPr>
            <w:r>
              <w:rPr>
                <w:rFonts w:eastAsia="Times New Roman" w:cs="Times New Roman"/>
                <w:color w:val="000000"/>
              </w:rPr>
              <w:t>Test</w:t>
            </w:r>
          </w:p>
        </w:tc>
        <w:tc>
          <w:tcPr>
            <w:tcW w:w="2236" w:type="dxa"/>
            <w:tcBorders>
              <w:top w:val="single" w:sz="4" w:space="0" w:color="auto"/>
              <w:left w:val="single" w:sz="4" w:space="0" w:color="auto"/>
              <w:bottom w:val="single" w:sz="4" w:space="0" w:color="auto"/>
              <w:right w:val="single" w:sz="4" w:space="0" w:color="auto"/>
            </w:tcBorders>
          </w:tcPr>
          <w:p w14:paraId="70D1CC2E" w14:textId="77777777" w:rsidR="001C625C" w:rsidRDefault="007B74EC">
            <w:pPr>
              <w:spacing w:line="60" w:lineRule="atLeast"/>
              <w:jc w:val="both"/>
              <w:rPr>
                <w:rFonts w:eastAsia="Times New Roman" w:cs="Times New Roman"/>
              </w:rPr>
            </w:pPr>
            <w:r>
              <w:rPr>
                <w:rFonts w:eastAsia="Times New Roman" w:cs="Times New Roman"/>
                <w:color w:val="000000"/>
              </w:rPr>
              <w:t>Tester</w:t>
            </w:r>
          </w:p>
        </w:tc>
      </w:tr>
      <w:tr w:rsidR="001C625C" w14:paraId="70D1CC34"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70D1CC30" w14:textId="6123CC9C" w:rsidR="001C625C" w:rsidRDefault="007B74EC">
            <w:pPr>
              <w:jc w:val="both"/>
              <w:rPr>
                <w:rFonts w:eastAsia="Times New Roman" w:cs="Times New Roman"/>
              </w:rPr>
            </w:pPr>
            <w:r>
              <w:rPr>
                <w:rFonts w:eastAsia="Times New Roman" w:cs="Times New Roman"/>
              </w:rPr>
              <w:t>3.1</w:t>
            </w:r>
            <w:ins w:id="52" w:author="Pekka Astola (Nokia)" w:date="2023-05-24T11:19:00Z">
              <w:r w:rsidR="003679D0">
                <w:rPr>
                  <w:rFonts w:eastAsia="Times New Roman" w:cs="Times New Roman"/>
                </w:rPr>
                <w:t>a</w:t>
              </w:r>
            </w:ins>
          </w:p>
        </w:tc>
        <w:tc>
          <w:tcPr>
            <w:tcW w:w="5850" w:type="dxa"/>
            <w:tcBorders>
              <w:top w:val="single" w:sz="4" w:space="0" w:color="auto"/>
              <w:left w:val="single" w:sz="4" w:space="0" w:color="auto"/>
              <w:bottom w:val="single" w:sz="4" w:space="0" w:color="auto"/>
              <w:right w:val="single" w:sz="4" w:space="0" w:color="auto"/>
            </w:tcBorders>
          </w:tcPr>
          <w:p w14:paraId="70D1CC31" w14:textId="77777777" w:rsidR="001C625C" w:rsidRDefault="007B74EC">
            <w:pPr>
              <w:jc w:val="both"/>
              <w:rPr>
                <w:rFonts w:eastAsia="Times New Roman" w:cs="Times New Roman"/>
              </w:rPr>
            </w:pPr>
            <w:r>
              <w:rPr>
                <w:rFonts w:eastAsia="Times New Roman" w:cs="Times New Roman"/>
              </w:rPr>
              <w:t>Cross-component residual model</w:t>
            </w:r>
          </w:p>
        </w:tc>
        <w:tc>
          <w:tcPr>
            <w:tcW w:w="2236" w:type="dxa"/>
            <w:tcBorders>
              <w:top w:val="single" w:sz="4" w:space="0" w:color="auto"/>
              <w:left w:val="single" w:sz="4" w:space="0" w:color="auto"/>
              <w:bottom w:val="single" w:sz="4" w:space="0" w:color="auto"/>
              <w:right w:val="single" w:sz="4" w:space="0" w:color="auto"/>
            </w:tcBorders>
          </w:tcPr>
          <w:p w14:paraId="70D1CC32" w14:textId="77777777" w:rsidR="001C625C" w:rsidRDefault="007B74EC" w:rsidP="00C340B7">
            <w:pPr>
              <w:spacing w:before="0"/>
              <w:jc w:val="both"/>
              <w:rPr>
                <w:rFonts w:eastAsia="Times New Roman" w:cs="Times New Roman"/>
              </w:rPr>
            </w:pPr>
            <w:r>
              <w:rPr>
                <w:rFonts w:eastAsia="Times New Roman" w:cs="Times New Roman"/>
              </w:rPr>
              <w:t>Nokia</w:t>
            </w:r>
          </w:p>
          <w:p w14:paraId="70D1CC33" w14:textId="77777777" w:rsidR="001C625C" w:rsidRDefault="007B74EC">
            <w:pPr>
              <w:contextualSpacing/>
              <w:jc w:val="both"/>
              <w:rPr>
                <w:rFonts w:eastAsia="Times New Roman" w:cs="Times New Roman"/>
              </w:rPr>
            </w:pPr>
            <w:r>
              <w:rPr>
                <w:rFonts w:eastAsia="Times New Roman" w:cs="Times New Roman"/>
              </w:rPr>
              <w:t>P. Astola</w:t>
            </w:r>
          </w:p>
        </w:tc>
      </w:tr>
      <w:tr w:rsidR="003679D0" w14:paraId="36766A5F" w14:textId="77777777">
        <w:trPr>
          <w:jc w:val="center"/>
          <w:ins w:id="53" w:author="Pekka Astola (Nokia)" w:date="2023-05-24T11:19:00Z"/>
        </w:trPr>
        <w:tc>
          <w:tcPr>
            <w:tcW w:w="701" w:type="dxa"/>
            <w:tcBorders>
              <w:top w:val="single" w:sz="4" w:space="0" w:color="auto"/>
              <w:left w:val="single" w:sz="4" w:space="0" w:color="auto"/>
              <w:bottom w:val="single" w:sz="4" w:space="0" w:color="auto"/>
              <w:right w:val="single" w:sz="4" w:space="0" w:color="auto"/>
            </w:tcBorders>
          </w:tcPr>
          <w:p w14:paraId="45D2C21F" w14:textId="0A2D5BE5" w:rsidR="003679D0" w:rsidRDefault="003679D0">
            <w:pPr>
              <w:jc w:val="both"/>
              <w:rPr>
                <w:ins w:id="54" w:author="Pekka Astola (Nokia)" w:date="2023-05-24T11:19:00Z"/>
                <w:rFonts w:eastAsia="Times New Roman" w:cs="Times New Roman"/>
              </w:rPr>
            </w:pPr>
            <w:ins w:id="55" w:author="Pekka Astola (Nokia)" w:date="2023-05-24T11:19:00Z">
              <w:r>
                <w:rPr>
                  <w:rFonts w:eastAsia="Times New Roman" w:cs="Times New Roman"/>
                </w:rPr>
                <w:t>3.1b</w:t>
              </w:r>
            </w:ins>
          </w:p>
        </w:tc>
        <w:tc>
          <w:tcPr>
            <w:tcW w:w="5850" w:type="dxa"/>
            <w:tcBorders>
              <w:top w:val="single" w:sz="4" w:space="0" w:color="auto"/>
              <w:left w:val="single" w:sz="4" w:space="0" w:color="auto"/>
              <w:bottom w:val="single" w:sz="4" w:space="0" w:color="auto"/>
              <w:right w:val="single" w:sz="4" w:space="0" w:color="auto"/>
            </w:tcBorders>
          </w:tcPr>
          <w:p w14:paraId="416E0145" w14:textId="4A4FE614" w:rsidR="003679D0" w:rsidRDefault="003679D0">
            <w:pPr>
              <w:jc w:val="both"/>
              <w:rPr>
                <w:ins w:id="56" w:author="Pekka Astola (Nokia)" w:date="2023-05-24T11:19:00Z"/>
                <w:rFonts w:eastAsia="Times New Roman" w:cs="Times New Roman"/>
              </w:rPr>
            </w:pPr>
            <w:ins w:id="57" w:author="Pekka Astola (Nokia)" w:date="2023-05-24T11:19:00Z">
              <w:r w:rsidRPr="003679D0">
                <w:rPr>
                  <w:rFonts w:eastAsia="Times New Roman" w:cs="Times New Roman"/>
                </w:rPr>
                <w:t>Cross-component residual model with complexity reductions</w:t>
              </w:r>
            </w:ins>
          </w:p>
        </w:tc>
        <w:tc>
          <w:tcPr>
            <w:tcW w:w="2236" w:type="dxa"/>
            <w:tcBorders>
              <w:top w:val="single" w:sz="4" w:space="0" w:color="auto"/>
              <w:left w:val="single" w:sz="4" w:space="0" w:color="auto"/>
              <w:bottom w:val="single" w:sz="4" w:space="0" w:color="auto"/>
              <w:right w:val="single" w:sz="4" w:space="0" w:color="auto"/>
            </w:tcBorders>
          </w:tcPr>
          <w:p w14:paraId="2E82B4A1" w14:textId="77777777" w:rsidR="003679D0" w:rsidRDefault="003679D0" w:rsidP="00C340B7">
            <w:pPr>
              <w:spacing w:before="0"/>
              <w:jc w:val="both"/>
              <w:rPr>
                <w:ins w:id="58" w:author="Pekka Astola (Nokia)" w:date="2023-05-24T11:19:00Z"/>
                <w:rFonts w:eastAsia="Times New Roman" w:cs="Times New Roman"/>
              </w:rPr>
            </w:pPr>
            <w:ins w:id="59" w:author="Pekka Astola (Nokia)" w:date="2023-05-24T11:19:00Z">
              <w:r>
                <w:rPr>
                  <w:rFonts w:eastAsia="Times New Roman" w:cs="Times New Roman"/>
                </w:rPr>
                <w:t>Nokia</w:t>
              </w:r>
            </w:ins>
          </w:p>
          <w:p w14:paraId="34337E06" w14:textId="1DFD85EF" w:rsidR="003679D0" w:rsidRDefault="003679D0" w:rsidP="00C340B7">
            <w:pPr>
              <w:spacing w:before="0"/>
              <w:jc w:val="both"/>
              <w:rPr>
                <w:ins w:id="60" w:author="Pekka Astola (Nokia)" w:date="2023-05-24T11:19:00Z"/>
                <w:rFonts w:eastAsia="Times New Roman" w:cs="Times New Roman"/>
              </w:rPr>
            </w:pPr>
            <w:ins w:id="61" w:author="Pekka Astola (Nokia)" w:date="2023-05-24T11:19:00Z">
              <w:r>
                <w:rPr>
                  <w:rFonts w:eastAsia="Times New Roman" w:cs="Times New Roman"/>
                </w:rPr>
                <w:t>P. Astola</w:t>
              </w:r>
            </w:ins>
          </w:p>
        </w:tc>
      </w:tr>
    </w:tbl>
    <w:p w14:paraId="70D1CC35" w14:textId="77777777" w:rsidR="001C625C" w:rsidRDefault="007B74EC">
      <w:pPr>
        <w:pStyle w:val="Heading3"/>
        <w:ind w:left="720" w:hanging="720"/>
        <w:jc w:val="both"/>
        <w:rPr>
          <w:rFonts w:eastAsia="Times New Roman" w:cs="Times New Roman"/>
        </w:rPr>
      </w:pPr>
      <w:r>
        <w:rPr>
          <w:rFonts w:eastAsia="Times New Roman" w:cs="Times New Roman"/>
        </w:rPr>
        <w:t>Test 3.2: Enhanced GPM</w:t>
      </w:r>
      <w:r>
        <w:rPr>
          <w:rFonts w:eastAsia="Times New Roman" w:cs="Times New Roman"/>
          <w:szCs w:val="24"/>
        </w:rPr>
        <w:t xml:space="preserve"> </w:t>
      </w:r>
      <w:r>
        <w:rPr>
          <w:rFonts w:eastAsia="Times New Roman" w:cs="Times New Roman"/>
        </w:rPr>
        <w:t>(JVET-AD0064)</w:t>
      </w:r>
    </w:p>
    <w:p w14:paraId="70D1CC36" w14:textId="77777777" w:rsidR="001C625C" w:rsidRDefault="007B74EC">
      <w:pPr>
        <w:spacing w:after="240"/>
        <w:jc w:val="both"/>
        <w:rPr>
          <w:rFonts w:eastAsia="Times New Roman" w:cs="Times New Roman"/>
          <w:color w:val="000000"/>
        </w:rPr>
      </w:pPr>
      <w:r>
        <w:rPr>
          <w:rFonts w:eastAsia="Times New Roman" w:cs="Times New Roman"/>
          <w:color w:val="000000"/>
        </w:rPr>
        <w:t xml:space="preserve">In this test, it is proposed to extend the existing </w:t>
      </w:r>
      <w:proofErr w:type="spellStart"/>
      <w:r>
        <w:rPr>
          <w:rFonts w:eastAsia="Times New Roman" w:cs="Times New Roman"/>
          <w:color w:val="000000"/>
        </w:rPr>
        <w:t>uni</w:t>
      </w:r>
      <w:proofErr w:type="spellEnd"/>
      <w:r>
        <w:rPr>
          <w:rFonts w:eastAsia="Times New Roman" w:cs="Times New Roman"/>
          <w:color w:val="000000"/>
        </w:rPr>
        <w:t>-predictive GPM design to allow usage of bi-predictive motion vectors for generating motion compensated prediction samples for inter partitions. The GPM-related tools such as GPM-MMVD and GPM-TM are also modified to support such an extension.</w:t>
      </w:r>
    </w:p>
    <w:p w14:paraId="70D1CC37"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C3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C38" w14:textId="77777777" w:rsidR="001C625C" w:rsidRDefault="007B74EC">
            <w:pPr>
              <w:spacing w:line="60" w:lineRule="atLeast"/>
              <w:jc w:val="both"/>
              <w:rPr>
                <w:rFonts w:eastAsia="Times New Roman" w:cs="Times New Roman"/>
              </w:rPr>
            </w:pPr>
            <w:r>
              <w:rPr>
                <w:rFonts w:eastAsia="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70D1CC39" w14:textId="77777777" w:rsidR="001C625C" w:rsidRDefault="007B74EC">
            <w:pPr>
              <w:spacing w:line="60" w:lineRule="atLeast"/>
              <w:jc w:val="both"/>
              <w:rPr>
                <w:rFonts w:eastAsia="Times New Roman" w:cs="Times New Roman"/>
              </w:rPr>
            </w:pPr>
            <w:r>
              <w:rPr>
                <w:rFonts w:eastAsia="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70D1CC3A" w14:textId="77777777" w:rsidR="001C625C" w:rsidRDefault="007B74EC">
            <w:pPr>
              <w:spacing w:line="60" w:lineRule="atLeast"/>
              <w:jc w:val="both"/>
              <w:rPr>
                <w:rFonts w:eastAsia="Times New Roman" w:cs="Times New Roman"/>
              </w:rPr>
            </w:pPr>
            <w:r>
              <w:rPr>
                <w:rFonts w:eastAsia="Times New Roman" w:cs="Times New Roman"/>
                <w:color w:val="000000"/>
              </w:rPr>
              <w:t>Tester</w:t>
            </w:r>
          </w:p>
        </w:tc>
      </w:tr>
      <w:tr w:rsidR="001C625C" w14:paraId="70D1CC4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C3C" w14:textId="77777777" w:rsidR="001C625C" w:rsidRDefault="007B74EC">
            <w:pPr>
              <w:jc w:val="both"/>
              <w:rPr>
                <w:rFonts w:eastAsia="Times New Roman" w:cs="Times New Roman"/>
              </w:rPr>
            </w:pPr>
            <w:r>
              <w:rPr>
                <w:rFonts w:eastAsia="Times New Roman" w:cs="Times New Roman"/>
              </w:rPr>
              <w:t>3.2</w:t>
            </w:r>
          </w:p>
        </w:tc>
        <w:tc>
          <w:tcPr>
            <w:tcW w:w="5850" w:type="dxa"/>
            <w:tcBorders>
              <w:top w:val="single" w:sz="4" w:space="0" w:color="000000"/>
              <w:left w:val="single" w:sz="4" w:space="0" w:color="000000"/>
              <w:bottom w:val="single" w:sz="4" w:space="0" w:color="000000"/>
              <w:right w:val="single" w:sz="4" w:space="0" w:color="000000"/>
            </w:tcBorders>
          </w:tcPr>
          <w:p w14:paraId="70D1CC3D" w14:textId="77777777" w:rsidR="001C625C" w:rsidRDefault="007B74EC">
            <w:pPr>
              <w:jc w:val="both"/>
              <w:rPr>
                <w:rFonts w:eastAsia="Times New Roman" w:cs="Times New Roman"/>
              </w:rPr>
            </w:pPr>
            <w:r>
              <w:rPr>
                <w:rFonts w:eastAsia="Times New Roman" w:cs="Times New Roman"/>
                <w:color w:val="000000"/>
              </w:rPr>
              <w:t>Bi-predictive</w:t>
            </w:r>
            <w:r>
              <w:rPr>
                <w:rFonts w:eastAsia="Times New Roman" w:cs="Times New Roman"/>
              </w:rPr>
              <w:t xml:space="preserve"> GPM</w:t>
            </w:r>
          </w:p>
        </w:tc>
        <w:tc>
          <w:tcPr>
            <w:tcW w:w="2236" w:type="dxa"/>
            <w:tcBorders>
              <w:top w:val="single" w:sz="4" w:space="0" w:color="000000"/>
              <w:left w:val="single" w:sz="4" w:space="0" w:color="000000"/>
              <w:bottom w:val="single" w:sz="4" w:space="0" w:color="000000"/>
              <w:right w:val="single" w:sz="4" w:space="0" w:color="000000"/>
            </w:tcBorders>
          </w:tcPr>
          <w:p w14:paraId="70D1CC3E" w14:textId="77777777" w:rsidR="001C625C" w:rsidRDefault="007B74EC" w:rsidP="00C340B7">
            <w:pPr>
              <w:spacing w:before="0"/>
              <w:jc w:val="both"/>
              <w:rPr>
                <w:rFonts w:eastAsia="Times New Roman" w:cs="Times New Roman"/>
              </w:rPr>
            </w:pPr>
            <w:r>
              <w:rPr>
                <w:rFonts w:eastAsia="Times New Roman" w:cs="Times New Roman"/>
              </w:rPr>
              <w:t>Ericsson</w:t>
            </w:r>
          </w:p>
          <w:p w14:paraId="70D1CC3F" w14:textId="77777777" w:rsidR="001C625C" w:rsidRDefault="007B74EC">
            <w:pPr>
              <w:contextualSpacing/>
              <w:jc w:val="both"/>
              <w:rPr>
                <w:rFonts w:eastAsia="Times New Roman" w:cs="Times New Roman"/>
              </w:rPr>
            </w:pPr>
            <w:r>
              <w:rPr>
                <w:rFonts w:eastAsia="Times New Roman" w:cs="Times New Roman"/>
              </w:rPr>
              <w:t>R. Yu</w:t>
            </w:r>
          </w:p>
        </w:tc>
      </w:tr>
    </w:tbl>
    <w:p w14:paraId="0D6CDC39" w14:textId="77777777" w:rsidR="00D4766E" w:rsidRDefault="007B74EC" w:rsidP="00D4766E">
      <w:pPr>
        <w:pStyle w:val="Heading3"/>
        <w:ind w:left="720" w:hanging="720"/>
        <w:jc w:val="both"/>
        <w:rPr>
          <w:rFonts w:eastAsia="Times New Roman" w:cs="Times New Roman"/>
        </w:rPr>
      </w:pPr>
      <w:r w:rsidRPr="00D4766E">
        <w:rPr>
          <w:rFonts w:eastAsia="Times New Roman" w:cs="Times New Roman"/>
        </w:rPr>
        <w:t>Test 3.3: High-Accuracy template matching (JVET-AD0155)</w:t>
      </w:r>
    </w:p>
    <w:p w14:paraId="70D1CC42" w14:textId="1E646B16" w:rsidR="001C625C" w:rsidRPr="00D4766E" w:rsidRDefault="007B74EC" w:rsidP="00D4766E">
      <w:pPr>
        <w:spacing w:after="240"/>
        <w:jc w:val="both"/>
        <w:rPr>
          <w:rFonts w:eastAsia="Times New Roman" w:cs="Times New Roman"/>
          <w:color w:val="000000"/>
        </w:rPr>
      </w:pPr>
      <w:r w:rsidRPr="00D4766E">
        <w:rPr>
          <w:rFonts w:eastAsia="Times New Roman" w:cs="Times New Roman"/>
          <w:color w:val="000000"/>
        </w:rPr>
        <w:t xml:space="preserve">A method of high-accuracy template matching with three aspects is proposed to improve template matching. In aspect #1, an additional refinement is applied to TM for </w:t>
      </w:r>
      <w:proofErr w:type="gramStart"/>
      <w:r w:rsidRPr="00D4766E">
        <w:rPr>
          <w:rFonts w:eastAsia="Times New Roman" w:cs="Times New Roman"/>
          <w:color w:val="000000"/>
        </w:rPr>
        <w:t>bi-prediction</w:t>
      </w:r>
      <w:proofErr w:type="gramEnd"/>
      <w:r w:rsidRPr="00D4766E">
        <w:rPr>
          <w:rFonts w:eastAsia="Times New Roman" w:cs="Times New Roman"/>
          <w:color w:val="000000"/>
        </w:rPr>
        <w:t xml:space="preserve">. In aspect #2, the diamond search pattern used in TM is modified from 8-point to 16-point. In aspect #3, TM for </w:t>
      </w:r>
      <w:proofErr w:type="gramStart"/>
      <w:r w:rsidRPr="00D4766E">
        <w:rPr>
          <w:rFonts w:eastAsia="Times New Roman" w:cs="Times New Roman"/>
          <w:color w:val="000000"/>
        </w:rPr>
        <w:t>bi-prediction</w:t>
      </w:r>
      <w:proofErr w:type="gramEnd"/>
      <w:r w:rsidRPr="00D4766E">
        <w:rPr>
          <w:rFonts w:eastAsia="Times New Roman" w:cs="Times New Roman"/>
          <w:color w:val="000000"/>
        </w:rPr>
        <w:t xml:space="preserve"> is also enabled when DMVR condition is satisfied.</w:t>
      </w:r>
    </w:p>
    <w:p w14:paraId="70D1CC43" w14:textId="77777777" w:rsidR="001C625C" w:rsidRDefault="007B74EC">
      <w:pPr>
        <w:spacing w:after="240"/>
        <w:jc w:val="both"/>
        <w:rPr>
          <w:rFonts w:eastAsia="Times New Roman" w:cs="Times New Roman"/>
        </w:rPr>
      </w:pPr>
      <w:r>
        <w:rPr>
          <w:rFonts w:eastAsia="Times New Roman" w:cs="Times New Roman"/>
          <w:b/>
          <w:i/>
          <w:color w:val="000000"/>
        </w:rPr>
        <w:t>List of tests to be performed</w:t>
      </w:r>
    </w:p>
    <w:tbl>
      <w:tblPr>
        <w:tblStyle w:val="TableGrid"/>
        <w:tblW w:w="0" w:type="auto"/>
        <w:tblInd w:w="250" w:type="dxa"/>
        <w:tblLayout w:type="fixed"/>
        <w:tblLook w:val="04A0" w:firstRow="1" w:lastRow="0" w:firstColumn="1" w:lastColumn="0" w:noHBand="0" w:noVBand="1"/>
      </w:tblPr>
      <w:tblGrid>
        <w:gridCol w:w="701"/>
        <w:gridCol w:w="5850"/>
        <w:gridCol w:w="2236"/>
      </w:tblGrid>
      <w:tr w:rsidR="001C625C" w14:paraId="70D1CC47" w14:textId="77777777" w:rsidTr="008D3710">
        <w:tc>
          <w:tcPr>
            <w:tcW w:w="701" w:type="dxa"/>
            <w:tcMar>
              <w:top w:w="0" w:type="dxa"/>
              <w:left w:w="108" w:type="dxa"/>
              <w:bottom w:w="0" w:type="dxa"/>
              <w:right w:w="108" w:type="dxa"/>
            </w:tcMar>
          </w:tcPr>
          <w:p w14:paraId="70D1CC44" w14:textId="77777777" w:rsidR="001C625C" w:rsidRDefault="007B74EC">
            <w:pPr>
              <w:jc w:val="both"/>
              <w:rPr>
                <w:rFonts w:eastAsia="Times New Roman" w:cs="Times New Roman"/>
              </w:rPr>
            </w:pPr>
            <w:r>
              <w:rPr>
                <w:rFonts w:eastAsia="Times New Roman" w:cs="Times New Roman"/>
                <w:color w:val="000000"/>
              </w:rPr>
              <w:t>#</w:t>
            </w:r>
          </w:p>
        </w:tc>
        <w:tc>
          <w:tcPr>
            <w:tcW w:w="5850" w:type="dxa"/>
            <w:tcMar>
              <w:top w:w="0" w:type="dxa"/>
              <w:left w:w="108" w:type="dxa"/>
              <w:bottom w:w="0" w:type="dxa"/>
              <w:right w:w="108" w:type="dxa"/>
            </w:tcMar>
          </w:tcPr>
          <w:p w14:paraId="70D1CC45" w14:textId="77777777" w:rsidR="001C625C" w:rsidRDefault="007B74EC">
            <w:pPr>
              <w:jc w:val="both"/>
              <w:rPr>
                <w:rFonts w:eastAsia="Times New Roman" w:cs="Times New Roman"/>
              </w:rPr>
            </w:pPr>
            <w:r>
              <w:rPr>
                <w:rFonts w:eastAsia="Times New Roman" w:cs="Times New Roman"/>
                <w:color w:val="000000"/>
              </w:rPr>
              <w:t>Test</w:t>
            </w:r>
          </w:p>
        </w:tc>
        <w:tc>
          <w:tcPr>
            <w:tcW w:w="2236" w:type="dxa"/>
            <w:tcMar>
              <w:top w:w="0" w:type="dxa"/>
              <w:left w:w="108" w:type="dxa"/>
              <w:bottom w:w="0" w:type="dxa"/>
              <w:right w:w="108" w:type="dxa"/>
            </w:tcMar>
          </w:tcPr>
          <w:p w14:paraId="70D1CC46" w14:textId="77777777" w:rsidR="001C625C" w:rsidRDefault="007B74EC">
            <w:pPr>
              <w:jc w:val="both"/>
              <w:rPr>
                <w:rFonts w:eastAsia="Times New Roman" w:cs="Times New Roman"/>
              </w:rPr>
            </w:pPr>
            <w:r>
              <w:rPr>
                <w:rFonts w:eastAsia="Times New Roman" w:cs="Times New Roman"/>
                <w:color w:val="000000"/>
              </w:rPr>
              <w:t>Tester</w:t>
            </w:r>
          </w:p>
        </w:tc>
      </w:tr>
      <w:tr w:rsidR="001C625C" w14:paraId="70D1CC4C" w14:textId="77777777" w:rsidTr="008D3710">
        <w:tc>
          <w:tcPr>
            <w:tcW w:w="701" w:type="dxa"/>
            <w:tcMar>
              <w:top w:w="0" w:type="dxa"/>
              <w:left w:w="108" w:type="dxa"/>
              <w:bottom w:w="0" w:type="dxa"/>
              <w:right w:w="108" w:type="dxa"/>
            </w:tcMar>
          </w:tcPr>
          <w:p w14:paraId="70D1CC48" w14:textId="77777777" w:rsidR="001C625C" w:rsidRDefault="007B74EC">
            <w:pPr>
              <w:jc w:val="both"/>
              <w:rPr>
                <w:rFonts w:eastAsia="Times New Roman" w:cs="Times New Roman"/>
              </w:rPr>
            </w:pPr>
            <w:r>
              <w:rPr>
                <w:rFonts w:eastAsia="Times New Roman" w:cs="Times New Roman"/>
                <w:color w:val="000000"/>
              </w:rPr>
              <w:t>3.3a</w:t>
            </w:r>
          </w:p>
        </w:tc>
        <w:tc>
          <w:tcPr>
            <w:tcW w:w="5850" w:type="dxa"/>
            <w:tcMar>
              <w:top w:w="0" w:type="dxa"/>
              <w:left w:w="108" w:type="dxa"/>
              <w:bottom w:w="0" w:type="dxa"/>
              <w:right w:w="108" w:type="dxa"/>
            </w:tcMar>
          </w:tcPr>
          <w:p w14:paraId="70D1CC49" w14:textId="77777777" w:rsidR="001C625C" w:rsidRDefault="007B74EC">
            <w:pPr>
              <w:jc w:val="both"/>
              <w:rPr>
                <w:rFonts w:eastAsia="Times New Roman" w:cs="Times New Roman"/>
              </w:rPr>
            </w:pPr>
            <w:r>
              <w:rPr>
                <w:rFonts w:eastAsia="Times New Roman" w:cs="Times New Roman"/>
                <w:color w:val="000000"/>
              </w:rPr>
              <w:t xml:space="preserve">Additional TM refinement for </w:t>
            </w:r>
            <w:proofErr w:type="gramStart"/>
            <w:r>
              <w:rPr>
                <w:rFonts w:eastAsia="Times New Roman" w:cs="Times New Roman"/>
                <w:color w:val="000000"/>
              </w:rPr>
              <w:t>bi-prediction</w:t>
            </w:r>
            <w:proofErr w:type="gramEnd"/>
          </w:p>
        </w:tc>
        <w:tc>
          <w:tcPr>
            <w:tcW w:w="2236" w:type="dxa"/>
            <w:tcMar>
              <w:top w:w="0" w:type="dxa"/>
              <w:left w:w="108" w:type="dxa"/>
              <w:bottom w:w="0" w:type="dxa"/>
              <w:right w:w="108" w:type="dxa"/>
            </w:tcMar>
          </w:tcPr>
          <w:p w14:paraId="70D1CC4A" w14:textId="77777777" w:rsidR="001C625C" w:rsidRDefault="007B74EC">
            <w:pPr>
              <w:spacing w:before="0"/>
              <w:jc w:val="both"/>
              <w:rPr>
                <w:rFonts w:eastAsia="Times New Roman" w:cs="Times New Roman"/>
              </w:rPr>
            </w:pPr>
            <w:proofErr w:type="spellStart"/>
            <w:r>
              <w:rPr>
                <w:rFonts w:eastAsia="Times New Roman" w:cs="Times New Roman"/>
                <w:color w:val="000000"/>
              </w:rPr>
              <w:t>Bytedance</w:t>
            </w:r>
            <w:proofErr w:type="spellEnd"/>
          </w:p>
          <w:p w14:paraId="70D1CC4B" w14:textId="77777777" w:rsidR="001C625C" w:rsidRDefault="00000000">
            <w:pPr>
              <w:contextualSpacing/>
              <w:jc w:val="both"/>
              <w:rPr>
                <w:rFonts w:eastAsia="Times New Roman" w:cs="Times New Roman"/>
              </w:rPr>
            </w:pPr>
            <w:hyperlink r:id="rId34" w:history="1">
              <w:r w:rsidR="007B74EC">
                <w:rPr>
                  <w:rStyle w:val="Hyperlink"/>
                  <w:rFonts w:eastAsia="Times New Roman" w:cs="Times New Roman"/>
                </w:rPr>
                <w:t>Y. Wang</w:t>
              </w:r>
            </w:hyperlink>
          </w:p>
        </w:tc>
      </w:tr>
      <w:tr w:rsidR="001C625C" w14:paraId="70D1CC51" w14:textId="77777777" w:rsidTr="008D3710">
        <w:tc>
          <w:tcPr>
            <w:tcW w:w="701" w:type="dxa"/>
            <w:tcMar>
              <w:top w:w="0" w:type="dxa"/>
              <w:left w:w="108" w:type="dxa"/>
              <w:bottom w:w="0" w:type="dxa"/>
              <w:right w:w="108" w:type="dxa"/>
            </w:tcMar>
          </w:tcPr>
          <w:p w14:paraId="70D1CC4D" w14:textId="77777777" w:rsidR="001C625C" w:rsidRDefault="007B74EC">
            <w:pPr>
              <w:jc w:val="both"/>
              <w:rPr>
                <w:rFonts w:eastAsia="Times New Roman" w:cs="Times New Roman"/>
              </w:rPr>
            </w:pPr>
            <w:r>
              <w:rPr>
                <w:rFonts w:eastAsia="Times New Roman" w:cs="Times New Roman"/>
                <w:color w:val="000000"/>
              </w:rPr>
              <w:t>3.3b</w:t>
            </w:r>
          </w:p>
        </w:tc>
        <w:tc>
          <w:tcPr>
            <w:tcW w:w="5850" w:type="dxa"/>
            <w:tcMar>
              <w:top w:w="0" w:type="dxa"/>
              <w:left w:w="108" w:type="dxa"/>
              <w:bottom w:w="0" w:type="dxa"/>
              <w:right w:w="108" w:type="dxa"/>
            </w:tcMar>
          </w:tcPr>
          <w:p w14:paraId="70D1CC4E" w14:textId="77777777" w:rsidR="001C625C" w:rsidRDefault="007B74EC">
            <w:pPr>
              <w:jc w:val="both"/>
              <w:rPr>
                <w:rFonts w:eastAsia="Times New Roman" w:cs="Times New Roman"/>
              </w:rPr>
            </w:pPr>
            <w:r>
              <w:rPr>
                <w:rFonts w:eastAsia="Times New Roman" w:cs="Times New Roman"/>
                <w:color w:val="000000"/>
              </w:rPr>
              <w:t>16-point diamond search pattern for TM</w:t>
            </w:r>
          </w:p>
        </w:tc>
        <w:tc>
          <w:tcPr>
            <w:tcW w:w="2236" w:type="dxa"/>
            <w:tcMar>
              <w:top w:w="0" w:type="dxa"/>
              <w:left w:w="108" w:type="dxa"/>
              <w:bottom w:w="0" w:type="dxa"/>
              <w:right w:w="108" w:type="dxa"/>
            </w:tcMar>
          </w:tcPr>
          <w:p w14:paraId="70D1CC4F" w14:textId="77777777" w:rsidR="001C625C" w:rsidRDefault="007B74EC">
            <w:pPr>
              <w:spacing w:before="0"/>
              <w:jc w:val="both"/>
              <w:rPr>
                <w:rFonts w:eastAsia="Times New Roman" w:cs="Times New Roman"/>
              </w:rPr>
            </w:pPr>
            <w:proofErr w:type="spellStart"/>
            <w:r>
              <w:rPr>
                <w:rFonts w:eastAsia="Times New Roman" w:cs="Times New Roman"/>
                <w:color w:val="000000"/>
              </w:rPr>
              <w:t>Bytedance</w:t>
            </w:r>
            <w:proofErr w:type="spellEnd"/>
          </w:p>
          <w:p w14:paraId="70D1CC50" w14:textId="77777777" w:rsidR="001C625C" w:rsidRDefault="00000000">
            <w:pPr>
              <w:contextualSpacing/>
              <w:jc w:val="both"/>
              <w:rPr>
                <w:rFonts w:eastAsia="Times New Roman" w:cs="Times New Roman"/>
              </w:rPr>
            </w:pPr>
            <w:hyperlink r:id="rId35" w:history="1">
              <w:r w:rsidR="007B74EC">
                <w:rPr>
                  <w:rStyle w:val="Hyperlink"/>
                  <w:rFonts w:eastAsia="Times New Roman" w:cs="Times New Roman"/>
                </w:rPr>
                <w:t>Y. Wang</w:t>
              </w:r>
            </w:hyperlink>
          </w:p>
        </w:tc>
      </w:tr>
      <w:tr w:rsidR="001C625C" w14:paraId="70D1CC56" w14:textId="77777777" w:rsidTr="008D3710">
        <w:tc>
          <w:tcPr>
            <w:tcW w:w="701" w:type="dxa"/>
            <w:tcMar>
              <w:top w:w="0" w:type="dxa"/>
              <w:left w:w="108" w:type="dxa"/>
              <w:bottom w:w="0" w:type="dxa"/>
              <w:right w:w="108" w:type="dxa"/>
            </w:tcMar>
          </w:tcPr>
          <w:p w14:paraId="70D1CC52" w14:textId="77777777" w:rsidR="001C625C" w:rsidRDefault="007B74EC">
            <w:pPr>
              <w:jc w:val="both"/>
              <w:rPr>
                <w:rFonts w:eastAsia="Times New Roman" w:cs="Times New Roman"/>
              </w:rPr>
            </w:pPr>
            <w:r>
              <w:rPr>
                <w:rFonts w:eastAsia="Times New Roman" w:cs="Times New Roman"/>
                <w:color w:val="000000"/>
              </w:rPr>
              <w:t>3.3c</w:t>
            </w:r>
          </w:p>
        </w:tc>
        <w:tc>
          <w:tcPr>
            <w:tcW w:w="5850" w:type="dxa"/>
            <w:tcMar>
              <w:top w:w="0" w:type="dxa"/>
              <w:left w:w="108" w:type="dxa"/>
              <w:bottom w:w="0" w:type="dxa"/>
              <w:right w:w="108" w:type="dxa"/>
            </w:tcMar>
          </w:tcPr>
          <w:p w14:paraId="70D1CC53" w14:textId="77777777" w:rsidR="001C625C" w:rsidRDefault="007B74EC">
            <w:pPr>
              <w:jc w:val="both"/>
              <w:rPr>
                <w:rFonts w:eastAsia="Times New Roman" w:cs="Times New Roman"/>
              </w:rPr>
            </w:pPr>
            <w:r>
              <w:rPr>
                <w:rFonts w:eastAsia="Times New Roman" w:cs="Times New Roman"/>
                <w:color w:val="000000"/>
              </w:rPr>
              <w:t xml:space="preserve">Enabling TM for </w:t>
            </w:r>
            <w:proofErr w:type="gramStart"/>
            <w:r>
              <w:rPr>
                <w:rFonts w:eastAsia="Times New Roman" w:cs="Times New Roman"/>
                <w:color w:val="000000"/>
              </w:rPr>
              <w:t>bi-prediction</w:t>
            </w:r>
            <w:proofErr w:type="gramEnd"/>
            <w:r>
              <w:rPr>
                <w:rFonts w:eastAsia="Times New Roman" w:cs="Times New Roman"/>
                <w:color w:val="000000"/>
              </w:rPr>
              <w:t xml:space="preserve"> under DMVR condition</w:t>
            </w:r>
          </w:p>
        </w:tc>
        <w:tc>
          <w:tcPr>
            <w:tcW w:w="2236" w:type="dxa"/>
            <w:tcMar>
              <w:top w:w="0" w:type="dxa"/>
              <w:left w:w="108" w:type="dxa"/>
              <w:bottom w:w="0" w:type="dxa"/>
              <w:right w:w="108" w:type="dxa"/>
            </w:tcMar>
          </w:tcPr>
          <w:p w14:paraId="70D1CC54" w14:textId="77777777" w:rsidR="001C625C" w:rsidRDefault="007B74EC">
            <w:pPr>
              <w:spacing w:before="0"/>
              <w:jc w:val="both"/>
              <w:rPr>
                <w:rFonts w:eastAsia="Times New Roman" w:cs="Times New Roman"/>
              </w:rPr>
            </w:pPr>
            <w:proofErr w:type="spellStart"/>
            <w:r>
              <w:rPr>
                <w:rFonts w:eastAsia="Times New Roman" w:cs="Times New Roman"/>
                <w:color w:val="000000"/>
              </w:rPr>
              <w:t>Bytedance</w:t>
            </w:r>
            <w:proofErr w:type="spellEnd"/>
          </w:p>
          <w:p w14:paraId="70D1CC55" w14:textId="77777777" w:rsidR="001C625C" w:rsidRDefault="00000000">
            <w:pPr>
              <w:contextualSpacing/>
              <w:jc w:val="both"/>
              <w:rPr>
                <w:rFonts w:eastAsia="Times New Roman" w:cs="Times New Roman"/>
              </w:rPr>
            </w:pPr>
            <w:hyperlink r:id="rId36" w:history="1">
              <w:r w:rsidR="007B74EC">
                <w:rPr>
                  <w:rStyle w:val="Hyperlink"/>
                  <w:rFonts w:eastAsia="Times New Roman" w:cs="Times New Roman"/>
                </w:rPr>
                <w:t>Y. Wang</w:t>
              </w:r>
            </w:hyperlink>
          </w:p>
        </w:tc>
      </w:tr>
      <w:tr w:rsidR="001C625C" w14:paraId="70D1CC5B" w14:textId="77777777" w:rsidTr="008D3710">
        <w:tc>
          <w:tcPr>
            <w:tcW w:w="701" w:type="dxa"/>
            <w:tcMar>
              <w:top w:w="0" w:type="dxa"/>
              <w:left w:w="108" w:type="dxa"/>
              <w:bottom w:w="0" w:type="dxa"/>
              <w:right w:w="108" w:type="dxa"/>
            </w:tcMar>
          </w:tcPr>
          <w:p w14:paraId="70D1CC57" w14:textId="77777777" w:rsidR="001C625C" w:rsidRDefault="007B74EC">
            <w:pPr>
              <w:jc w:val="both"/>
              <w:rPr>
                <w:rFonts w:eastAsia="Times New Roman" w:cs="Times New Roman"/>
              </w:rPr>
            </w:pPr>
            <w:r>
              <w:rPr>
                <w:rFonts w:eastAsia="Times New Roman" w:cs="Times New Roman"/>
                <w:color w:val="000000"/>
              </w:rPr>
              <w:t>3.3d</w:t>
            </w:r>
          </w:p>
        </w:tc>
        <w:tc>
          <w:tcPr>
            <w:tcW w:w="5850" w:type="dxa"/>
            <w:tcMar>
              <w:top w:w="0" w:type="dxa"/>
              <w:left w:w="108" w:type="dxa"/>
              <w:bottom w:w="0" w:type="dxa"/>
              <w:right w:w="108" w:type="dxa"/>
            </w:tcMar>
          </w:tcPr>
          <w:p w14:paraId="70D1CC58" w14:textId="77777777" w:rsidR="001C625C" w:rsidRDefault="007B74EC">
            <w:pPr>
              <w:jc w:val="both"/>
              <w:rPr>
                <w:rFonts w:eastAsia="Times New Roman" w:cs="Times New Roman"/>
              </w:rPr>
            </w:pPr>
            <w:r>
              <w:rPr>
                <w:rFonts w:eastAsia="Times New Roman" w:cs="Times New Roman"/>
                <w:color w:val="000000"/>
              </w:rPr>
              <w:t>Test 3.3a + Test 3.3c</w:t>
            </w:r>
          </w:p>
        </w:tc>
        <w:tc>
          <w:tcPr>
            <w:tcW w:w="2236" w:type="dxa"/>
            <w:tcMar>
              <w:top w:w="0" w:type="dxa"/>
              <w:left w:w="108" w:type="dxa"/>
              <w:bottom w:w="0" w:type="dxa"/>
              <w:right w:w="108" w:type="dxa"/>
            </w:tcMar>
          </w:tcPr>
          <w:p w14:paraId="70D1CC59" w14:textId="77777777" w:rsidR="001C625C" w:rsidRDefault="007B74EC">
            <w:pPr>
              <w:spacing w:before="0"/>
              <w:jc w:val="both"/>
              <w:rPr>
                <w:rFonts w:eastAsia="Times New Roman" w:cs="Times New Roman"/>
              </w:rPr>
            </w:pPr>
            <w:proofErr w:type="spellStart"/>
            <w:r>
              <w:rPr>
                <w:rFonts w:eastAsia="Times New Roman" w:cs="Times New Roman"/>
                <w:color w:val="000000"/>
              </w:rPr>
              <w:t>Bytedance</w:t>
            </w:r>
            <w:proofErr w:type="spellEnd"/>
          </w:p>
          <w:p w14:paraId="70D1CC5A" w14:textId="77777777" w:rsidR="001C625C" w:rsidRDefault="00000000">
            <w:pPr>
              <w:contextualSpacing/>
              <w:jc w:val="both"/>
              <w:rPr>
                <w:rFonts w:eastAsia="Times New Roman" w:cs="Times New Roman"/>
              </w:rPr>
            </w:pPr>
            <w:hyperlink r:id="rId37" w:history="1">
              <w:r w:rsidR="007B74EC">
                <w:rPr>
                  <w:rStyle w:val="Hyperlink"/>
                  <w:rFonts w:eastAsia="Times New Roman" w:cs="Times New Roman"/>
                </w:rPr>
                <w:t>Y. Wang</w:t>
              </w:r>
            </w:hyperlink>
          </w:p>
        </w:tc>
      </w:tr>
      <w:tr w:rsidR="001C625C" w14:paraId="70D1CC60" w14:textId="77777777" w:rsidTr="008D3710">
        <w:tc>
          <w:tcPr>
            <w:tcW w:w="701" w:type="dxa"/>
            <w:tcMar>
              <w:top w:w="0" w:type="dxa"/>
              <w:left w:w="108" w:type="dxa"/>
              <w:bottom w:w="0" w:type="dxa"/>
              <w:right w:w="108" w:type="dxa"/>
            </w:tcMar>
          </w:tcPr>
          <w:p w14:paraId="70D1CC5C" w14:textId="77777777" w:rsidR="001C625C" w:rsidRDefault="007B74EC">
            <w:pPr>
              <w:jc w:val="both"/>
              <w:rPr>
                <w:rFonts w:eastAsia="Times New Roman" w:cs="Times New Roman"/>
              </w:rPr>
            </w:pPr>
            <w:r>
              <w:rPr>
                <w:rFonts w:eastAsia="Times New Roman" w:cs="Times New Roman"/>
                <w:color w:val="000000"/>
              </w:rPr>
              <w:t>3.3e</w:t>
            </w:r>
          </w:p>
        </w:tc>
        <w:tc>
          <w:tcPr>
            <w:tcW w:w="5850" w:type="dxa"/>
            <w:tcMar>
              <w:top w:w="0" w:type="dxa"/>
              <w:left w:w="108" w:type="dxa"/>
              <w:bottom w:w="0" w:type="dxa"/>
              <w:right w:w="108" w:type="dxa"/>
            </w:tcMar>
          </w:tcPr>
          <w:p w14:paraId="70D1CC5D" w14:textId="77777777" w:rsidR="001C625C" w:rsidRDefault="007B74EC">
            <w:pPr>
              <w:jc w:val="both"/>
              <w:rPr>
                <w:rFonts w:eastAsia="Times New Roman" w:cs="Times New Roman"/>
              </w:rPr>
            </w:pPr>
            <w:r>
              <w:rPr>
                <w:rFonts w:eastAsia="Times New Roman" w:cs="Times New Roman"/>
                <w:color w:val="000000"/>
              </w:rPr>
              <w:t>Test 3.3a + Test 3.3b + Test 3.3c</w:t>
            </w:r>
          </w:p>
        </w:tc>
        <w:tc>
          <w:tcPr>
            <w:tcW w:w="2236" w:type="dxa"/>
            <w:tcMar>
              <w:top w:w="0" w:type="dxa"/>
              <w:left w:w="108" w:type="dxa"/>
              <w:bottom w:w="0" w:type="dxa"/>
              <w:right w:w="108" w:type="dxa"/>
            </w:tcMar>
          </w:tcPr>
          <w:p w14:paraId="70D1CC5E" w14:textId="77777777" w:rsidR="001C625C" w:rsidRDefault="007B74EC">
            <w:pPr>
              <w:spacing w:before="0"/>
              <w:jc w:val="both"/>
              <w:rPr>
                <w:rFonts w:eastAsia="Times New Roman" w:cs="Times New Roman"/>
              </w:rPr>
            </w:pPr>
            <w:proofErr w:type="spellStart"/>
            <w:r>
              <w:rPr>
                <w:rFonts w:eastAsia="Times New Roman" w:cs="Times New Roman"/>
                <w:color w:val="000000"/>
              </w:rPr>
              <w:t>Bytedance</w:t>
            </w:r>
            <w:proofErr w:type="spellEnd"/>
          </w:p>
          <w:p w14:paraId="70D1CC5F" w14:textId="77777777" w:rsidR="001C625C" w:rsidRDefault="00000000">
            <w:pPr>
              <w:contextualSpacing/>
              <w:jc w:val="both"/>
              <w:rPr>
                <w:rFonts w:eastAsia="Times New Roman" w:cs="Times New Roman"/>
              </w:rPr>
            </w:pPr>
            <w:hyperlink r:id="rId38" w:history="1">
              <w:r w:rsidR="007B74EC">
                <w:rPr>
                  <w:rStyle w:val="Hyperlink"/>
                  <w:rFonts w:eastAsia="Times New Roman" w:cs="Times New Roman"/>
                </w:rPr>
                <w:t>Y. Wang</w:t>
              </w:r>
            </w:hyperlink>
          </w:p>
        </w:tc>
      </w:tr>
    </w:tbl>
    <w:p w14:paraId="70D1CC61" w14:textId="77777777" w:rsidR="001C625C" w:rsidRDefault="007B74EC">
      <w:pPr>
        <w:spacing w:before="240" w:after="60"/>
        <w:ind w:left="720" w:hanging="720"/>
        <w:jc w:val="both"/>
        <w:outlineLvl w:val="2"/>
        <w:rPr>
          <w:rFonts w:eastAsia="Times New Roman" w:cs="Times New Roman"/>
        </w:rPr>
      </w:pPr>
      <w:r>
        <w:rPr>
          <w:rFonts w:eastAsia="Times New Roman" w:cs="Times New Roman"/>
          <w:b/>
          <w:color w:val="000000"/>
          <w:sz w:val="26"/>
        </w:rPr>
        <w:t xml:space="preserve">Test 3.4: </w:t>
      </w:r>
      <w:proofErr w:type="spellStart"/>
      <w:r>
        <w:rPr>
          <w:rFonts w:eastAsia="Times New Roman" w:cs="Times New Roman"/>
          <w:b/>
          <w:color w:val="000000"/>
          <w:sz w:val="26"/>
        </w:rPr>
        <w:t>HPel</w:t>
      </w:r>
      <w:proofErr w:type="spellEnd"/>
      <w:r>
        <w:rPr>
          <w:rFonts w:eastAsia="Times New Roman" w:cs="Times New Roman"/>
          <w:b/>
          <w:color w:val="000000"/>
          <w:sz w:val="26"/>
        </w:rPr>
        <w:t xml:space="preserve"> flag and BCW weight usage in OBMC (JVET-AD0183)</w:t>
      </w:r>
    </w:p>
    <w:p w14:paraId="70D1CC62" w14:textId="77777777" w:rsidR="001C625C" w:rsidRDefault="007B74EC">
      <w:pPr>
        <w:spacing w:after="240"/>
        <w:jc w:val="both"/>
        <w:rPr>
          <w:rFonts w:eastAsia="Times New Roman" w:cs="Times New Roman"/>
        </w:rPr>
      </w:pPr>
      <w:r>
        <w:rPr>
          <w:rFonts w:eastAsia="Times New Roman" w:cs="Times New Roman"/>
          <w:color w:val="000000"/>
        </w:rPr>
        <w:t xml:space="preserve">In this test, </w:t>
      </w:r>
      <w:r>
        <w:rPr>
          <w:rFonts w:eastAsia="Times New Roman" w:cs="Times New Roman"/>
          <w:color w:val="000000"/>
          <w:highlight w:val="white"/>
        </w:rPr>
        <w:t xml:space="preserve">the </w:t>
      </w:r>
      <w:proofErr w:type="spellStart"/>
      <w:r>
        <w:rPr>
          <w:rFonts w:eastAsia="Times New Roman" w:cs="Times New Roman"/>
          <w:color w:val="000000"/>
          <w:highlight w:val="white"/>
        </w:rPr>
        <w:t>HPel</w:t>
      </w:r>
      <w:proofErr w:type="spellEnd"/>
      <w:r>
        <w:rPr>
          <w:rFonts w:eastAsia="Times New Roman" w:cs="Times New Roman"/>
          <w:color w:val="000000"/>
          <w:highlight w:val="white"/>
        </w:rPr>
        <w:t xml:space="preserve"> flags and the BCW weights of the neighbouring blocks and sub-blocks are considered into the OBMC process as b</w:t>
      </w:r>
      <w:r>
        <w:rPr>
          <w:rFonts w:eastAsia="Times New Roman" w:cs="Times New Roman"/>
          <w:color w:val="000000"/>
        </w:rPr>
        <w:t xml:space="preserve">oth BCW and AMVR indexes can modify the predicted samples in the OBMC motion compensation. It is then proposed to incorporate them into the OBMC process to better fit the real predicted signal. When processing the top and left borders, the neighbouring BCW weights and </w:t>
      </w:r>
      <w:proofErr w:type="spellStart"/>
      <w:r>
        <w:rPr>
          <w:rFonts w:eastAsia="Times New Roman" w:cs="Times New Roman"/>
          <w:color w:val="000000"/>
        </w:rPr>
        <w:t>HPel</w:t>
      </w:r>
      <w:proofErr w:type="spellEnd"/>
      <w:r>
        <w:rPr>
          <w:rFonts w:eastAsia="Times New Roman" w:cs="Times New Roman"/>
          <w:color w:val="000000"/>
        </w:rPr>
        <w:t xml:space="preserve"> flags are used, and for the internal sub-block boundaries, these are the BCW and AMVR indexes of the current CU that are used.</w:t>
      </w:r>
    </w:p>
    <w:p w14:paraId="70D1CC63" w14:textId="77777777" w:rsidR="001C625C" w:rsidRDefault="007B74EC">
      <w:pPr>
        <w:spacing w:after="240"/>
        <w:jc w:val="both"/>
        <w:rPr>
          <w:rFonts w:eastAsia="Times New Roman" w:cs="Times New Roman"/>
        </w:rPr>
      </w:pPr>
      <w:r>
        <w:rPr>
          <w:rFonts w:eastAsia="Times New Roman" w:cs="Times New Roman"/>
          <w:b/>
          <w:i/>
          <w:color w:val="000000"/>
        </w:rPr>
        <w:t>List of tests to be performed</w:t>
      </w:r>
    </w:p>
    <w:tbl>
      <w:tblPr>
        <w:tblStyle w:val="TableGrid"/>
        <w:tblW w:w="0" w:type="auto"/>
        <w:tblInd w:w="261" w:type="dxa"/>
        <w:tblLayout w:type="fixed"/>
        <w:tblLook w:val="04A0" w:firstRow="1" w:lastRow="0" w:firstColumn="1" w:lastColumn="0" w:noHBand="0" w:noVBand="1"/>
      </w:tblPr>
      <w:tblGrid>
        <w:gridCol w:w="709"/>
        <w:gridCol w:w="5811"/>
        <w:gridCol w:w="2268"/>
      </w:tblGrid>
      <w:tr w:rsidR="001C625C" w14:paraId="70D1CC67" w14:textId="77777777" w:rsidTr="008D3710">
        <w:tc>
          <w:tcPr>
            <w:tcW w:w="709" w:type="dxa"/>
            <w:tcMar>
              <w:top w:w="0" w:type="dxa"/>
              <w:left w:w="108" w:type="dxa"/>
              <w:bottom w:w="0" w:type="dxa"/>
              <w:right w:w="108" w:type="dxa"/>
            </w:tcMar>
          </w:tcPr>
          <w:p w14:paraId="70D1CC64" w14:textId="77777777" w:rsidR="001C625C" w:rsidRDefault="007B74EC">
            <w:pPr>
              <w:jc w:val="both"/>
              <w:rPr>
                <w:rFonts w:eastAsia="Times New Roman" w:cs="Times New Roman"/>
              </w:rPr>
            </w:pPr>
            <w:r>
              <w:rPr>
                <w:rFonts w:eastAsia="Times New Roman" w:cs="Times New Roman"/>
                <w:color w:val="000000"/>
              </w:rPr>
              <w:t>#</w:t>
            </w:r>
          </w:p>
        </w:tc>
        <w:tc>
          <w:tcPr>
            <w:tcW w:w="5811" w:type="dxa"/>
            <w:tcMar>
              <w:top w:w="0" w:type="dxa"/>
              <w:left w:w="108" w:type="dxa"/>
              <w:bottom w:w="0" w:type="dxa"/>
              <w:right w:w="108" w:type="dxa"/>
            </w:tcMar>
          </w:tcPr>
          <w:p w14:paraId="70D1CC65" w14:textId="77777777" w:rsidR="001C625C" w:rsidRDefault="007B74EC">
            <w:pPr>
              <w:jc w:val="both"/>
              <w:rPr>
                <w:rFonts w:eastAsia="Times New Roman" w:cs="Times New Roman"/>
              </w:rPr>
            </w:pPr>
            <w:r>
              <w:rPr>
                <w:rFonts w:eastAsia="Times New Roman" w:cs="Times New Roman"/>
                <w:color w:val="000000"/>
              </w:rPr>
              <w:t>Test</w:t>
            </w:r>
          </w:p>
        </w:tc>
        <w:tc>
          <w:tcPr>
            <w:tcW w:w="2268" w:type="dxa"/>
            <w:tcMar>
              <w:top w:w="0" w:type="dxa"/>
              <w:left w:w="108" w:type="dxa"/>
              <w:bottom w:w="0" w:type="dxa"/>
              <w:right w:w="108" w:type="dxa"/>
            </w:tcMar>
          </w:tcPr>
          <w:p w14:paraId="70D1CC66" w14:textId="77777777" w:rsidR="001C625C" w:rsidRDefault="007B74EC">
            <w:pPr>
              <w:jc w:val="both"/>
              <w:rPr>
                <w:rFonts w:eastAsia="Times New Roman" w:cs="Times New Roman"/>
              </w:rPr>
            </w:pPr>
            <w:r>
              <w:rPr>
                <w:rFonts w:eastAsia="Times New Roman" w:cs="Times New Roman"/>
                <w:color w:val="000000"/>
              </w:rPr>
              <w:t>Tester</w:t>
            </w:r>
          </w:p>
        </w:tc>
      </w:tr>
      <w:tr w:rsidR="001C625C" w14:paraId="70D1CC6C" w14:textId="77777777" w:rsidTr="008D3710">
        <w:tc>
          <w:tcPr>
            <w:tcW w:w="709" w:type="dxa"/>
            <w:tcMar>
              <w:top w:w="0" w:type="dxa"/>
              <w:left w:w="108" w:type="dxa"/>
              <w:bottom w:w="0" w:type="dxa"/>
              <w:right w:w="108" w:type="dxa"/>
            </w:tcMar>
          </w:tcPr>
          <w:p w14:paraId="70D1CC68" w14:textId="77777777" w:rsidR="001C625C" w:rsidRDefault="007B74EC">
            <w:pPr>
              <w:jc w:val="both"/>
              <w:rPr>
                <w:rFonts w:eastAsia="Times New Roman" w:cs="Times New Roman"/>
              </w:rPr>
            </w:pPr>
            <w:r>
              <w:rPr>
                <w:rFonts w:eastAsia="Times New Roman" w:cs="Times New Roman"/>
                <w:color w:val="000000"/>
              </w:rPr>
              <w:lastRenderedPageBreak/>
              <w:t>3.4</w:t>
            </w:r>
          </w:p>
        </w:tc>
        <w:tc>
          <w:tcPr>
            <w:tcW w:w="5811" w:type="dxa"/>
            <w:tcMar>
              <w:top w:w="0" w:type="dxa"/>
              <w:left w:w="108" w:type="dxa"/>
              <w:bottom w:w="0" w:type="dxa"/>
              <w:right w:w="108" w:type="dxa"/>
            </w:tcMar>
          </w:tcPr>
          <w:p w14:paraId="70D1CC69" w14:textId="77777777" w:rsidR="001C625C" w:rsidRDefault="007B74EC">
            <w:pPr>
              <w:jc w:val="both"/>
              <w:rPr>
                <w:rFonts w:eastAsia="Times New Roman" w:cs="Times New Roman"/>
              </w:rPr>
            </w:pPr>
            <w:proofErr w:type="spellStart"/>
            <w:r>
              <w:rPr>
                <w:rFonts w:eastAsia="Times New Roman" w:cs="Times New Roman"/>
                <w:color w:val="000000"/>
              </w:rPr>
              <w:t>Hpel</w:t>
            </w:r>
            <w:proofErr w:type="spellEnd"/>
            <w:r>
              <w:rPr>
                <w:rFonts w:eastAsia="Times New Roman" w:cs="Times New Roman"/>
                <w:color w:val="000000"/>
              </w:rPr>
              <w:t xml:space="preserve"> flag and BCW weight usage in OBMC</w:t>
            </w:r>
          </w:p>
        </w:tc>
        <w:tc>
          <w:tcPr>
            <w:tcW w:w="2268" w:type="dxa"/>
            <w:tcMar>
              <w:top w:w="0" w:type="dxa"/>
              <w:left w:w="108" w:type="dxa"/>
              <w:bottom w:w="0" w:type="dxa"/>
              <w:right w:w="108" w:type="dxa"/>
            </w:tcMar>
          </w:tcPr>
          <w:p w14:paraId="70D1CC6A" w14:textId="77777777" w:rsidR="001C625C" w:rsidRDefault="007B74EC" w:rsidP="00C340B7">
            <w:pPr>
              <w:spacing w:before="0"/>
              <w:jc w:val="both"/>
              <w:rPr>
                <w:rFonts w:eastAsia="Times New Roman" w:cs="Times New Roman"/>
              </w:rPr>
            </w:pPr>
            <w:proofErr w:type="spellStart"/>
            <w:r>
              <w:rPr>
                <w:rFonts w:eastAsia="Times New Roman" w:cs="Times New Roman"/>
                <w:color w:val="000000"/>
              </w:rPr>
              <w:t>InterDigital</w:t>
            </w:r>
            <w:proofErr w:type="spellEnd"/>
            <w:r>
              <w:rPr>
                <w:rFonts w:eastAsia="Times New Roman" w:cs="Times New Roman"/>
                <w:color w:val="000000"/>
              </w:rPr>
              <w:t xml:space="preserve"> </w:t>
            </w:r>
          </w:p>
          <w:p w14:paraId="70D1CC6B" w14:textId="77777777" w:rsidR="001C625C" w:rsidRDefault="00000000">
            <w:pPr>
              <w:contextualSpacing/>
              <w:jc w:val="both"/>
              <w:rPr>
                <w:rFonts w:eastAsia="Times New Roman" w:cs="Times New Roman"/>
              </w:rPr>
            </w:pPr>
            <w:hyperlink r:id="rId39" w:history="1">
              <w:r w:rsidR="007B74EC">
                <w:rPr>
                  <w:rStyle w:val="Hyperlink"/>
                  <w:rFonts w:eastAsia="Times New Roman" w:cs="Times New Roman"/>
                </w:rPr>
                <w:t>A. Robert</w:t>
              </w:r>
            </w:hyperlink>
          </w:p>
        </w:tc>
      </w:tr>
    </w:tbl>
    <w:p w14:paraId="70D1CC6D" w14:textId="77777777" w:rsidR="001C625C" w:rsidRDefault="007B74EC">
      <w:pPr>
        <w:spacing w:before="240" w:after="60"/>
        <w:ind w:left="720" w:hanging="720"/>
        <w:jc w:val="both"/>
        <w:outlineLvl w:val="2"/>
        <w:rPr>
          <w:rFonts w:eastAsia="Times New Roman" w:cs="Times New Roman"/>
          <w:sz w:val="26"/>
        </w:rPr>
      </w:pPr>
      <w:r>
        <w:rPr>
          <w:rFonts w:eastAsia="Times New Roman" w:cs="Times New Roman"/>
          <w:b/>
          <w:color w:val="000000"/>
          <w:sz w:val="26"/>
        </w:rPr>
        <w:t>Test 3.5: Iterative BDOF pass in multi-pass DMVR (JVET-AD0176 and JVET-AD0196)</w:t>
      </w:r>
    </w:p>
    <w:p w14:paraId="70D1CC6E" w14:textId="77777777" w:rsidR="001C625C" w:rsidRDefault="007B74EC">
      <w:pPr>
        <w:spacing w:after="240"/>
        <w:jc w:val="both"/>
        <w:rPr>
          <w:rFonts w:eastAsia="Times New Roman" w:cs="Times New Roman"/>
        </w:rPr>
      </w:pPr>
      <w:r>
        <w:rPr>
          <w:rFonts w:eastAsia="Times New Roman" w:cs="Times New Roman"/>
          <w:color w:val="000000"/>
          <w:highlight w:val="white"/>
        </w:rPr>
        <w:t>In ECM, multi-pass DMVR includes three passes, of which the first two passes are based on bilateral matching and the third pass is based on BODF. In this test, multi-pass DMVR is extended by introducing additional BDOF iteration, with possible subblock size adaptation.</w:t>
      </w:r>
    </w:p>
    <w:p w14:paraId="70D1CC6F" w14:textId="77777777" w:rsidR="001C625C" w:rsidRDefault="007B74EC">
      <w:pPr>
        <w:spacing w:after="240"/>
        <w:jc w:val="both"/>
        <w:rPr>
          <w:rFonts w:eastAsia="Times New Roman" w:cs="Times New Roman"/>
        </w:rPr>
      </w:pPr>
      <w:r>
        <w:rPr>
          <w:rFonts w:eastAsia="Times New Roman" w:cs="Times New Roman"/>
          <w:b/>
          <w:i/>
          <w:color w:val="000000"/>
        </w:rPr>
        <w:t>List of tests to be performed</w:t>
      </w:r>
    </w:p>
    <w:tbl>
      <w:tblPr>
        <w:tblStyle w:val="TableGrid"/>
        <w:tblW w:w="0" w:type="auto"/>
        <w:tblInd w:w="250" w:type="dxa"/>
        <w:tblLayout w:type="fixed"/>
        <w:tblLook w:val="04A0" w:firstRow="1" w:lastRow="0" w:firstColumn="1" w:lastColumn="0" w:noHBand="0" w:noVBand="1"/>
      </w:tblPr>
      <w:tblGrid>
        <w:gridCol w:w="701"/>
        <w:gridCol w:w="5850"/>
        <w:gridCol w:w="2236"/>
      </w:tblGrid>
      <w:tr w:rsidR="001C625C" w14:paraId="70D1CC73" w14:textId="77777777" w:rsidTr="008D3710">
        <w:tc>
          <w:tcPr>
            <w:tcW w:w="701" w:type="dxa"/>
            <w:tcMar>
              <w:top w:w="0" w:type="dxa"/>
              <w:left w:w="108" w:type="dxa"/>
              <w:bottom w:w="0" w:type="dxa"/>
              <w:right w:w="108" w:type="dxa"/>
            </w:tcMar>
          </w:tcPr>
          <w:p w14:paraId="70D1CC70" w14:textId="77777777" w:rsidR="001C625C" w:rsidRDefault="007B74EC">
            <w:pPr>
              <w:jc w:val="both"/>
              <w:rPr>
                <w:rFonts w:eastAsia="Times New Roman" w:cs="Times New Roman"/>
              </w:rPr>
            </w:pPr>
            <w:r>
              <w:rPr>
                <w:rFonts w:eastAsia="Times New Roman" w:cs="Times New Roman"/>
                <w:color w:val="000000"/>
              </w:rPr>
              <w:t>#</w:t>
            </w:r>
          </w:p>
        </w:tc>
        <w:tc>
          <w:tcPr>
            <w:tcW w:w="5850" w:type="dxa"/>
            <w:tcMar>
              <w:top w:w="0" w:type="dxa"/>
              <w:left w:w="108" w:type="dxa"/>
              <w:bottom w:w="0" w:type="dxa"/>
              <w:right w:w="108" w:type="dxa"/>
            </w:tcMar>
          </w:tcPr>
          <w:p w14:paraId="70D1CC71" w14:textId="77777777" w:rsidR="001C625C" w:rsidRDefault="007B74EC">
            <w:pPr>
              <w:jc w:val="both"/>
              <w:rPr>
                <w:rFonts w:eastAsia="Times New Roman" w:cs="Times New Roman"/>
              </w:rPr>
            </w:pPr>
            <w:r>
              <w:rPr>
                <w:rFonts w:eastAsia="Times New Roman" w:cs="Times New Roman"/>
                <w:color w:val="000000"/>
              </w:rPr>
              <w:t>Test</w:t>
            </w:r>
          </w:p>
        </w:tc>
        <w:tc>
          <w:tcPr>
            <w:tcW w:w="2236" w:type="dxa"/>
            <w:tcMar>
              <w:top w:w="0" w:type="dxa"/>
              <w:left w:w="108" w:type="dxa"/>
              <w:bottom w:w="0" w:type="dxa"/>
              <w:right w:w="108" w:type="dxa"/>
            </w:tcMar>
          </w:tcPr>
          <w:p w14:paraId="70D1CC72" w14:textId="77777777" w:rsidR="001C625C" w:rsidRDefault="007B74EC">
            <w:pPr>
              <w:jc w:val="both"/>
              <w:rPr>
                <w:rFonts w:eastAsia="Times New Roman" w:cs="Times New Roman"/>
              </w:rPr>
            </w:pPr>
            <w:r>
              <w:rPr>
                <w:rFonts w:eastAsia="Times New Roman" w:cs="Times New Roman"/>
                <w:color w:val="000000"/>
              </w:rPr>
              <w:t>Tester</w:t>
            </w:r>
          </w:p>
        </w:tc>
      </w:tr>
      <w:tr w:rsidR="001C625C" w14:paraId="70D1CC7B" w14:textId="77777777" w:rsidTr="008D3710">
        <w:tc>
          <w:tcPr>
            <w:tcW w:w="701" w:type="dxa"/>
            <w:tcMar>
              <w:top w:w="0" w:type="dxa"/>
              <w:left w:w="108" w:type="dxa"/>
              <w:bottom w:w="0" w:type="dxa"/>
              <w:right w:w="108" w:type="dxa"/>
            </w:tcMar>
          </w:tcPr>
          <w:p w14:paraId="70D1CC74" w14:textId="77777777" w:rsidR="001C625C" w:rsidRDefault="007B74EC">
            <w:pPr>
              <w:jc w:val="both"/>
              <w:rPr>
                <w:rFonts w:eastAsia="Times New Roman" w:cs="Times New Roman"/>
              </w:rPr>
            </w:pPr>
            <w:r>
              <w:rPr>
                <w:rFonts w:eastAsia="Times New Roman" w:cs="Times New Roman"/>
                <w:color w:val="000000"/>
              </w:rPr>
              <w:t>3.5</w:t>
            </w:r>
          </w:p>
        </w:tc>
        <w:tc>
          <w:tcPr>
            <w:tcW w:w="5850" w:type="dxa"/>
            <w:tcMar>
              <w:top w:w="0" w:type="dxa"/>
              <w:left w:w="108" w:type="dxa"/>
              <w:bottom w:w="0" w:type="dxa"/>
              <w:right w:w="108" w:type="dxa"/>
            </w:tcMar>
          </w:tcPr>
          <w:p w14:paraId="70D1CC75" w14:textId="77777777" w:rsidR="001C625C" w:rsidRDefault="007B74EC">
            <w:pPr>
              <w:jc w:val="both"/>
              <w:rPr>
                <w:rFonts w:eastAsia="Times New Roman" w:cs="Times New Roman"/>
              </w:rPr>
            </w:pPr>
            <w:r>
              <w:rPr>
                <w:rFonts w:eastAsia="Times New Roman" w:cs="Times New Roman"/>
                <w:color w:val="000000"/>
                <w:highlight w:val="white"/>
              </w:rPr>
              <w:t>Iterative BDOF pass in multi-pass DMVR</w:t>
            </w:r>
          </w:p>
        </w:tc>
        <w:tc>
          <w:tcPr>
            <w:tcW w:w="2236" w:type="dxa"/>
            <w:tcMar>
              <w:top w:w="0" w:type="dxa"/>
              <w:left w:w="108" w:type="dxa"/>
              <w:bottom w:w="0" w:type="dxa"/>
              <w:right w:w="108" w:type="dxa"/>
            </w:tcMar>
          </w:tcPr>
          <w:p w14:paraId="70D1CC76" w14:textId="77777777" w:rsidR="001C625C" w:rsidRDefault="007B74EC">
            <w:pPr>
              <w:shd w:val="clear" w:color="auto" w:fill="FFFFFF"/>
              <w:spacing w:before="0"/>
              <w:jc w:val="both"/>
              <w:rPr>
                <w:rFonts w:eastAsia="Times New Roman" w:cs="Times New Roman"/>
              </w:rPr>
            </w:pPr>
            <w:proofErr w:type="spellStart"/>
            <w:r>
              <w:rPr>
                <w:rFonts w:eastAsia="Times New Roman" w:cs="Times New Roman"/>
                <w:color w:val="000000"/>
              </w:rPr>
              <w:t>Bytedance</w:t>
            </w:r>
            <w:proofErr w:type="spellEnd"/>
          </w:p>
          <w:p w14:paraId="70D1CC77" w14:textId="77777777" w:rsidR="001C625C" w:rsidRDefault="007B74EC">
            <w:pPr>
              <w:shd w:val="clear" w:color="auto" w:fill="FFFFFF"/>
              <w:spacing w:before="0"/>
              <w:jc w:val="both"/>
              <w:rPr>
                <w:rFonts w:eastAsia="Times New Roman" w:cs="Times New Roman"/>
              </w:rPr>
            </w:pPr>
            <w:r>
              <w:rPr>
                <w:rFonts w:eastAsia="Times New Roman" w:cs="Times New Roman"/>
                <w:color w:val="000000"/>
              </w:rPr>
              <w:t>M. Salehifar</w:t>
            </w:r>
          </w:p>
          <w:p w14:paraId="70D1CC78" w14:textId="77777777" w:rsidR="001C625C" w:rsidRDefault="001C625C">
            <w:pPr>
              <w:shd w:val="clear" w:color="auto" w:fill="FFFFFF"/>
              <w:spacing w:before="0"/>
              <w:jc w:val="both"/>
              <w:rPr>
                <w:rFonts w:eastAsia="Times New Roman" w:cs="Times New Roman"/>
              </w:rPr>
            </w:pPr>
          </w:p>
          <w:p w14:paraId="70D1CC79" w14:textId="77777777" w:rsidR="001C625C" w:rsidRDefault="007B74EC">
            <w:pPr>
              <w:shd w:val="clear" w:color="auto" w:fill="FFFFFF"/>
              <w:spacing w:before="0"/>
              <w:jc w:val="both"/>
              <w:rPr>
                <w:rFonts w:eastAsia="Times New Roman" w:cs="Times New Roman"/>
              </w:rPr>
            </w:pPr>
            <w:r>
              <w:rPr>
                <w:rFonts w:eastAsia="Times New Roman" w:cs="Times New Roman"/>
                <w:color w:val="000000"/>
              </w:rPr>
              <w:t>Alibaba</w:t>
            </w:r>
          </w:p>
          <w:p w14:paraId="70D1CC7A" w14:textId="77777777" w:rsidR="001C625C" w:rsidRDefault="007B74EC">
            <w:pPr>
              <w:shd w:val="clear" w:color="auto" w:fill="FFFFFF"/>
              <w:spacing w:before="0"/>
              <w:jc w:val="both"/>
              <w:rPr>
                <w:rFonts w:eastAsia="Times New Roman" w:cs="Times New Roman"/>
              </w:rPr>
            </w:pPr>
            <w:r>
              <w:rPr>
                <w:rFonts w:eastAsia="Times New Roman" w:cs="Times New Roman"/>
                <w:color w:val="000000"/>
              </w:rPr>
              <w:t>J. Chen</w:t>
            </w:r>
          </w:p>
        </w:tc>
      </w:tr>
    </w:tbl>
    <w:p w14:paraId="70D1CC7C"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60"/>
        <w:ind w:left="720" w:hanging="720"/>
        <w:jc w:val="both"/>
        <w:outlineLvl w:val="2"/>
        <w:rPr>
          <w:rFonts w:eastAsia="Times New Roman" w:cs="Times New Roman"/>
          <w:sz w:val="26"/>
          <w:szCs w:val="24"/>
        </w:rPr>
      </w:pPr>
      <w:r>
        <w:rPr>
          <w:rFonts w:eastAsia="Times New Roman" w:cs="Times New Roman"/>
          <w:b/>
          <w:color w:val="000000"/>
          <w:sz w:val="26"/>
        </w:rPr>
        <w:t>Test 3.6:</w:t>
      </w:r>
      <w:r>
        <w:rPr>
          <w:rFonts w:eastAsia="Times New Roman" w:cs="Times New Roman"/>
          <w:b/>
          <w:sz w:val="26"/>
        </w:rPr>
        <w:t xml:space="preserve"> Affine AMVP mode with one MVD (J</w:t>
      </w:r>
      <w:r>
        <w:rPr>
          <w:rFonts w:eastAsia="Times New Roman" w:cs="Times New Roman"/>
          <w:b/>
          <w:color w:val="000000"/>
          <w:sz w:val="26"/>
        </w:rPr>
        <w:t>VET-AD0180)</w:t>
      </w:r>
    </w:p>
    <w:p w14:paraId="70D1CC7D" w14:textId="13CA51C4" w:rsidR="001C625C" w:rsidRDefault="007B74EC">
      <w:pPr>
        <w:jc w:val="both"/>
        <w:rPr>
          <w:rFonts w:eastAsia="Times New Roman" w:cs="Times New Roman"/>
        </w:rPr>
      </w:pPr>
      <w:r>
        <w:rPr>
          <w:rFonts w:eastAsia="Times New Roman" w:cs="Times New Roman"/>
          <w:color w:val="000000"/>
        </w:rPr>
        <w:t>In this test, a flag (named as affine1MvdFlag) is signalled for 6-parameter affine AMVP mode to indicate whether the 2</w:t>
      </w:r>
      <w:r>
        <w:rPr>
          <w:rFonts w:eastAsia="Times New Roman" w:cs="Times New Roman"/>
          <w:color w:val="000000"/>
          <w:sz w:val="18"/>
          <w:vertAlign w:val="superscript"/>
        </w:rPr>
        <w:t>nd</w:t>
      </w:r>
      <w:r>
        <w:rPr>
          <w:rFonts w:eastAsia="Times New Roman" w:cs="Times New Roman"/>
          <w:color w:val="000000"/>
        </w:rPr>
        <w:t xml:space="preserve"> and 3</w:t>
      </w:r>
      <w:r>
        <w:rPr>
          <w:rFonts w:eastAsia="Times New Roman" w:cs="Times New Roman"/>
          <w:color w:val="000000"/>
          <w:sz w:val="18"/>
          <w:vertAlign w:val="superscript"/>
        </w:rPr>
        <w:t>rd</w:t>
      </w:r>
      <w:r>
        <w:rPr>
          <w:rFonts w:eastAsia="Times New Roman" w:cs="Times New Roman"/>
          <w:color w:val="000000"/>
        </w:rPr>
        <w:t xml:space="preserve"> MVDs are all equal to the 1</w:t>
      </w:r>
      <w:r>
        <w:rPr>
          <w:rFonts w:eastAsia="Times New Roman" w:cs="Times New Roman"/>
          <w:color w:val="000000"/>
          <w:sz w:val="18"/>
          <w:vertAlign w:val="superscript"/>
        </w:rPr>
        <w:t>st</w:t>
      </w:r>
      <w:r>
        <w:rPr>
          <w:rFonts w:eastAsia="Times New Roman" w:cs="Times New Roman"/>
          <w:color w:val="000000"/>
        </w:rPr>
        <w:t xml:space="preserve"> MVD. Therefore, it</w:t>
      </w:r>
      <w:r w:rsidR="00FA72DB">
        <w:rPr>
          <w:rFonts w:eastAsia="Times New Roman" w:cs="Times New Roman"/>
          <w:color w:val="000000"/>
        </w:rPr>
        <w:t xml:space="preserve"> i</w:t>
      </w:r>
      <w:r>
        <w:rPr>
          <w:rFonts w:eastAsia="Times New Roman" w:cs="Times New Roman"/>
          <w:color w:val="000000"/>
        </w:rPr>
        <w:t>s not needed to signal any bits for the 2</w:t>
      </w:r>
      <w:r>
        <w:rPr>
          <w:rFonts w:eastAsia="Times New Roman" w:cs="Times New Roman"/>
          <w:color w:val="000000"/>
          <w:sz w:val="18"/>
          <w:vertAlign w:val="superscript"/>
        </w:rPr>
        <w:t>nd</w:t>
      </w:r>
      <w:r>
        <w:rPr>
          <w:rFonts w:eastAsia="Times New Roman" w:cs="Times New Roman"/>
          <w:color w:val="000000"/>
        </w:rPr>
        <w:t xml:space="preserve"> and 3</w:t>
      </w:r>
      <w:r>
        <w:rPr>
          <w:rFonts w:eastAsia="Times New Roman" w:cs="Times New Roman"/>
          <w:color w:val="000000"/>
          <w:sz w:val="18"/>
          <w:vertAlign w:val="superscript"/>
        </w:rPr>
        <w:t>rd</w:t>
      </w:r>
      <w:r>
        <w:rPr>
          <w:rFonts w:eastAsia="Times New Roman" w:cs="Times New Roman"/>
          <w:color w:val="000000"/>
        </w:rPr>
        <w:t xml:space="preserve">MVDs. In case of </w:t>
      </w:r>
      <w:proofErr w:type="gramStart"/>
      <w:r>
        <w:rPr>
          <w:rFonts w:eastAsia="Times New Roman" w:cs="Times New Roman"/>
          <w:color w:val="000000"/>
        </w:rPr>
        <w:t>bi-prediction</w:t>
      </w:r>
      <w:proofErr w:type="gramEnd"/>
      <w:r>
        <w:rPr>
          <w:rFonts w:eastAsia="Times New Roman" w:cs="Times New Roman"/>
          <w:color w:val="000000"/>
        </w:rPr>
        <w:t>, all the MVDs in the list 1 are not signalled and inferred to be zeros. In addition, when deriving the affine constructed candidate, those neighbouring blocks that are coded with affine mode are first checked, then the regular inter coded block are checked.</w:t>
      </w:r>
    </w:p>
    <w:p w14:paraId="70D1CC7E" w14:textId="77777777" w:rsidR="001C625C" w:rsidRDefault="007B74EC">
      <w:pPr>
        <w:spacing w:after="240"/>
        <w:jc w:val="both"/>
        <w:rPr>
          <w:rFonts w:eastAsia="Times New Roman" w:cs="Times New Roman"/>
        </w:rPr>
      </w:pPr>
      <w:r>
        <w:rPr>
          <w:rFonts w:eastAsia="Times New Roman" w:cs="Times New Roman"/>
          <w:b/>
          <w:i/>
          <w:color w:val="000000"/>
        </w:rPr>
        <w:t>List of tests to be performed</w:t>
      </w:r>
    </w:p>
    <w:tbl>
      <w:tblPr>
        <w:tblStyle w:val="TableGrid"/>
        <w:tblW w:w="0" w:type="auto"/>
        <w:tblInd w:w="250" w:type="dxa"/>
        <w:tblLayout w:type="fixed"/>
        <w:tblLook w:val="04A0" w:firstRow="1" w:lastRow="0" w:firstColumn="1" w:lastColumn="0" w:noHBand="0" w:noVBand="1"/>
      </w:tblPr>
      <w:tblGrid>
        <w:gridCol w:w="701"/>
        <w:gridCol w:w="5688"/>
        <w:gridCol w:w="2398"/>
      </w:tblGrid>
      <w:tr w:rsidR="001C625C" w14:paraId="70D1CC82" w14:textId="77777777" w:rsidTr="008D3710">
        <w:tc>
          <w:tcPr>
            <w:tcW w:w="701" w:type="dxa"/>
            <w:tcMar>
              <w:top w:w="0" w:type="dxa"/>
              <w:left w:w="108" w:type="dxa"/>
              <w:bottom w:w="0" w:type="dxa"/>
              <w:right w:w="108" w:type="dxa"/>
            </w:tcMar>
          </w:tcPr>
          <w:p w14:paraId="70D1CC7F" w14:textId="77777777" w:rsidR="001C625C" w:rsidRDefault="007B74EC">
            <w:pPr>
              <w:jc w:val="both"/>
              <w:rPr>
                <w:rFonts w:eastAsia="Times New Roman" w:cs="Times New Roman"/>
              </w:rPr>
            </w:pPr>
            <w:r>
              <w:rPr>
                <w:rFonts w:eastAsia="Times New Roman" w:cs="Times New Roman"/>
                <w:color w:val="000000"/>
              </w:rPr>
              <w:t>#</w:t>
            </w:r>
          </w:p>
        </w:tc>
        <w:tc>
          <w:tcPr>
            <w:tcW w:w="5688" w:type="dxa"/>
            <w:tcMar>
              <w:top w:w="0" w:type="dxa"/>
              <w:left w:w="108" w:type="dxa"/>
              <w:bottom w:w="0" w:type="dxa"/>
              <w:right w:w="108" w:type="dxa"/>
            </w:tcMar>
          </w:tcPr>
          <w:p w14:paraId="70D1CC80" w14:textId="77777777" w:rsidR="001C625C" w:rsidRDefault="007B74EC">
            <w:pPr>
              <w:jc w:val="both"/>
              <w:rPr>
                <w:rFonts w:eastAsia="Times New Roman" w:cs="Times New Roman"/>
              </w:rPr>
            </w:pPr>
            <w:r>
              <w:rPr>
                <w:rFonts w:eastAsia="Times New Roman" w:cs="Times New Roman"/>
                <w:color w:val="000000"/>
              </w:rPr>
              <w:t>Test</w:t>
            </w:r>
          </w:p>
        </w:tc>
        <w:tc>
          <w:tcPr>
            <w:tcW w:w="2398" w:type="dxa"/>
            <w:tcMar>
              <w:top w:w="0" w:type="dxa"/>
              <w:left w:w="108" w:type="dxa"/>
              <w:bottom w:w="0" w:type="dxa"/>
              <w:right w:w="108" w:type="dxa"/>
            </w:tcMar>
          </w:tcPr>
          <w:p w14:paraId="70D1CC81" w14:textId="77777777" w:rsidR="001C625C" w:rsidRDefault="007B74EC">
            <w:pPr>
              <w:jc w:val="both"/>
              <w:rPr>
                <w:rFonts w:eastAsia="Times New Roman" w:cs="Times New Roman"/>
              </w:rPr>
            </w:pPr>
            <w:r>
              <w:rPr>
                <w:rFonts w:eastAsia="Times New Roman" w:cs="Times New Roman"/>
                <w:color w:val="000000"/>
              </w:rPr>
              <w:t>Tester</w:t>
            </w:r>
          </w:p>
        </w:tc>
      </w:tr>
      <w:tr w:rsidR="001C625C" w14:paraId="70D1CC86" w14:textId="77777777" w:rsidTr="008D3710">
        <w:tc>
          <w:tcPr>
            <w:tcW w:w="701" w:type="dxa"/>
            <w:tcMar>
              <w:top w:w="0" w:type="dxa"/>
              <w:left w:w="108" w:type="dxa"/>
              <w:bottom w:w="0" w:type="dxa"/>
              <w:right w:w="108" w:type="dxa"/>
            </w:tcMar>
          </w:tcPr>
          <w:p w14:paraId="70D1CC83" w14:textId="77777777" w:rsidR="001C625C" w:rsidRDefault="007B74EC">
            <w:pPr>
              <w:jc w:val="both"/>
              <w:rPr>
                <w:rFonts w:eastAsia="Times New Roman" w:cs="Times New Roman"/>
              </w:rPr>
            </w:pPr>
            <w:r>
              <w:rPr>
                <w:rFonts w:eastAsia="Times New Roman" w:cs="Times New Roman"/>
                <w:color w:val="000000"/>
              </w:rPr>
              <w:t>3.6</w:t>
            </w:r>
          </w:p>
        </w:tc>
        <w:tc>
          <w:tcPr>
            <w:tcW w:w="5688" w:type="dxa"/>
            <w:tcMar>
              <w:top w:w="0" w:type="dxa"/>
              <w:left w:w="108" w:type="dxa"/>
              <w:bottom w:w="0" w:type="dxa"/>
              <w:right w:w="108" w:type="dxa"/>
            </w:tcMar>
          </w:tcPr>
          <w:p w14:paraId="70D1CC84" w14:textId="77777777" w:rsidR="001C625C" w:rsidRDefault="007B74E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eastAsia="Times New Roman" w:cs="Times New Roman"/>
              </w:rPr>
            </w:pPr>
            <w:r>
              <w:rPr>
                <w:rFonts w:eastAsia="Times New Roman" w:cs="Times New Roman"/>
              </w:rPr>
              <w:t>Affine AMVP mode with one MVD</w:t>
            </w:r>
          </w:p>
        </w:tc>
        <w:tc>
          <w:tcPr>
            <w:tcW w:w="2398" w:type="dxa"/>
            <w:tcMar>
              <w:top w:w="0" w:type="dxa"/>
              <w:left w:w="108" w:type="dxa"/>
              <w:bottom w:w="0" w:type="dxa"/>
              <w:right w:w="108" w:type="dxa"/>
            </w:tcMar>
          </w:tcPr>
          <w:p w14:paraId="70D1CC85" w14:textId="77777777" w:rsidR="001C625C" w:rsidRDefault="007B74EC" w:rsidP="00C340B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eastAsia="Times New Roman" w:cs="Times New Roman"/>
              </w:rPr>
            </w:pPr>
            <w:r>
              <w:rPr>
                <w:rFonts w:eastAsia="Times New Roman" w:cs="Times New Roman"/>
              </w:rPr>
              <w:t>Qualcomm</w:t>
            </w:r>
            <w:r>
              <w:rPr>
                <w:rFonts w:eastAsia="Times New Roman" w:cs="Times New Roman"/>
              </w:rPr>
              <w:br/>
              <w:t>H. Huang</w:t>
            </w:r>
          </w:p>
        </w:tc>
      </w:tr>
    </w:tbl>
    <w:p w14:paraId="70D1CC87" w14:textId="77777777" w:rsidR="001C625C" w:rsidRDefault="007B74EC">
      <w:pPr>
        <w:spacing w:before="240" w:after="60"/>
        <w:ind w:left="720" w:hanging="720"/>
        <w:jc w:val="both"/>
        <w:outlineLvl w:val="2"/>
        <w:rPr>
          <w:rFonts w:eastAsia="Times New Roman" w:cs="Times New Roman"/>
          <w:sz w:val="26"/>
          <w:szCs w:val="24"/>
        </w:rPr>
      </w:pPr>
      <w:r>
        <w:rPr>
          <w:rFonts w:eastAsia="Times New Roman" w:cs="Times New Roman"/>
          <w:b/>
          <w:color w:val="000000"/>
          <w:sz w:val="26"/>
        </w:rPr>
        <w:t>Test 3.7: RPR with new filters, scale factor 1.25x (JVET-AD0169)</w:t>
      </w:r>
    </w:p>
    <w:p w14:paraId="70D1CC88" w14:textId="77777777" w:rsidR="001C625C" w:rsidRDefault="007B74EC">
      <w:pPr>
        <w:spacing w:after="240"/>
        <w:jc w:val="both"/>
        <w:rPr>
          <w:rFonts w:eastAsia="Times New Roman" w:cs="Times New Roman"/>
          <w:color w:val="000000"/>
        </w:rPr>
      </w:pPr>
      <w:r>
        <w:rPr>
          <w:rFonts w:eastAsia="Times New Roman" w:cs="Times New Roman"/>
          <w:color w:val="000000"/>
        </w:rPr>
        <w:t xml:space="preserve">The RPR filters proposed in JVET-AD0169 to be used for scale factors: </w:t>
      </w:r>
    </w:p>
    <w:p w14:paraId="70D1CC89" w14:textId="77777777" w:rsidR="001C625C" w:rsidRDefault="007B74EC">
      <w:pPr>
        <w:pStyle w:val="ListParagraph"/>
        <w:numPr>
          <w:ilvl w:val="0"/>
          <w:numId w:val="2"/>
        </w:numPr>
        <w:spacing w:after="240"/>
        <w:jc w:val="both"/>
        <w:rPr>
          <w:rFonts w:eastAsia="Times New Roman" w:cs="Times New Roman"/>
        </w:rPr>
      </w:pPr>
      <w:r>
        <w:rPr>
          <w:rFonts w:eastAsia="Times New Roman" w:cs="Times New Roman"/>
          <w:color w:val="000000"/>
        </w:rPr>
        <w:t>1.1x to 1.35x are tested with scale factor 1.25x</w:t>
      </w:r>
      <w:r>
        <w:rPr>
          <w:rFonts w:eastAsia="Times New Roman" w:cs="Times New Roman"/>
        </w:rPr>
        <w:t>,</w:t>
      </w:r>
    </w:p>
    <w:p w14:paraId="70D1CC8A" w14:textId="77777777" w:rsidR="001C625C" w:rsidRDefault="007B74EC">
      <w:pPr>
        <w:pStyle w:val="ListParagraph"/>
        <w:numPr>
          <w:ilvl w:val="0"/>
          <w:numId w:val="2"/>
        </w:numPr>
        <w:spacing w:after="240"/>
        <w:jc w:val="both"/>
        <w:rPr>
          <w:rFonts w:eastAsia="Times New Roman" w:cs="Times New Roman"/>
        </w:rPr>
      </w:pPr>
      <w:r>
        <w:rPr>
          <w:rFonts w:eastAsia="Times New Roman" w:cs="Times New Roman"/>
          <w:color w:val="000000"/>
        </w:rPr>
        <w:t>1.1x to 1.35x are tested with scale factor 1.33x</w:t>
      </w:r>
      <w:r>
        <w:rPr>
          <w:rFonts w:eastAsia="Times New Roman" w:cs="Times New Roman"/>
          <w:color w:val="000000"/>
          <w:highlight w:val="white"/>
        </w:rPr>
        <w:t>.</w:t>
      </w:r>
    </w:p>
    <w:p w14:paraId="70D1CC8B" w14:textId="77777777" w:rsidR="001C625C" w:rsidRDefault="007B74EC">
      <w:pPr>
        <w:spacing w:after="240"/>
        <w:jc w:val="both"/>
        <w:rPr>
          <w:rFonts w:eastAsia="Times New Roman" w:cs="Times New Roman"/>
        </w:rPr>
      </w:pPr>
      <w:r>
        <w:rPr>
          <w:rFonts w:eastAsia="Times New Roman" w:cs="Times New Roman"/>
          <w:b/>
          <w:i/>
          <w:color w:val="000000"/>
        </w:rPr>
        <w:t>List of tests to be performed</w:t>
      </w:r>
    </w:p>
    <w:tbl>
      <w:tblPr>
        <w:tblStyle w:val="TableGrid"/>
        <w:tblW w:w="0" w:type="auto"/>
        <w:tblInd w:w="250" w:type="dxa"/>
        <w:tblLayout w:type="fixed"/>
        <w:tblLook w:val="04A0" w:firstRow="1" w:lastRow="0" w:firstColumn="1" w:lastColumn="0" w:noHBand="0" w:noVBand="1"/>
      </w:tblPr>
      <w:tblGrid>
        <w:gridCol w:w="701"/>
        <w:gridCol w:w="5688"/>
        <w:gridCol w:w="2398"/>
      </w:tblGrid>
      <w:tr w:rsidR="001C625C" w14:paraId="70D1CC8F" w14:textId="77777777" w:rsidTr="008D3710">
        <w:tc>
          <w:tcPr>
            <w:tcW w:w="701" w:type="dxa"/>
            <w:tcMar>
              <w:top w:w="0" w:type="dxa"/>
              <w:left w:w="108" w:type="dxa"/>
              <w:bottom w:w="0" w:type="dxa"/>
              <w:right w:w="108" w:type="dxa"/>
            </w:tcMar>
          </w:tcPr>
          <w:p w14:paraId="70D1CC8C" w14:textId="77777777" w:rsidR="001C625C" w:rsidRDefault="007B74EC">
            <w:pPr>
              <w:jc w:val="both"/>
              <w:rPr>
                <w:rFonts w:eastAsia="Times New Roman" w:cs="Times New Roman"/>
              </w:rPr>
            </w:pPr>
            <w:r>
              <w:rPr>
                <w:rFonts w:eastAsia="Times New Roman" w:cs="Times New Roman"/>
                <w:color w:val="000000"/>
              </w:rPr>
              <w:t>#</w:t>
            </w:r>
          </w:p>
        </w:tc>
        <w:tc>
          <w:tcPr>
            <w:tcW w:w="5688" w:type="dxa"/>
            <w:tcMar>
              <w:top w:w="0" w:type="dxa"/>
              <w:left w:w="108" w:type="dxa"/>
              <w:bottom w:w="0" w:type="dxa"/>
              <w:right w:w="108" w:type="dxa"/>
            </w:tcMar>
          </w:tcPr>
          <w:p w14:paraId="70D1CC8D" w14:textId="77777777" w:rsidR="001C625C" w:rsidRDefault="007B74EC">
            <w:pPr>
              <w:jc w:val="both"/>
              <w:rPr>
                <w:rFonts w:eastAsia="Times New Roman" w:cs="Times New Roman"/>
              </w:rPr>
            </w:pPr>
            <w:r>
              <w:rPr>
                <w:rFonts w:eastAsia="Times New Roman" w:cs="Times New Roman"/>
                <w:color w:val="000000"/>
              </w:rPr>
              <w:t>Test</w:t>
            </w:r>
          </w:p>
        </w:tc>
        <w:tc>
          <w:tcPr>
            <w:tcW w:w="2398" w:type="dxa"/>
            <w:tcMar>
              <w:top w:w="0" w:type="dxa"/>
              <w:left w:w="108" w:type="dxa"/>
              <w:bottom w:w="0" w:type="dxa"/>
              <w:right w:w="108" w:type="dxa"/>
            </w:tcMar>
          </w:tcPr>
          <w:p w14:paraId="70D1CC8E" w14:textId="77777777" w:rsidR="001C625C" w:rsidRDefault="007B74EC">
            <w:pPr>
              <w:jc w:val="both"/>
              <w:rPr>
                <w:rFonts w:eastAsia="Times New Roman" w:cs="Times New Roman"/>
              </w:rPr>
            </w:pPr>
            <w:r>
              <w:rPr>
                <w:rFonts w:eastAsia="Times New Roman" w:cs="Times New Roman"/>
                <w:color w:val="000000"/>
              </w:rPr>
              <w:t>Tester</w:t>
            </w:r>
          </w:p>
        </w:tc>
      </w:tr>
      <w:tr w:rsidR="001C625C" w14:paraId="70D1CC93" w14:textId="77777777" w:rsidTr="008D3710">
        <w:tc>
          <w:tcPr>
            <w:tcW w:w="701" w:type="dxa"/>
            <w:tcMar>
              <w:top w:w="0" w:type="dxa"/>
              <w:left w:w="108" w:type="dxa"/>
              <w:bottom w:w="0" w:type="dxa"/>
              <w:right w:w="108" w:type="dxa"/>
            </w:tcMar>
          </w:tcPr>
          <w:p w14:paraId="70D1CC90" w14:textId="77777777" w:rsidR="001C625C" w:rsidRDefault="007B74EC">
            <w:pPr>
              <w:jc w:val="both"/>
              <w:rPr>
                <w:rFonts w:eastAsia="Times New Roman" w:cs="Times New Roman"/>
              </w:rPr>
            </w:pPr>
            <w:r>
              <w:rPr>
                <w:rFonts w:eastAsia="Times New Roman" w:cs="Times New Roman"/>
                <w:color w:val="000000"/>
              </w:rPr>
              <w:t>3.7a</w:t>
            </w:r>
          </w:p>
        </w:tc>
        <w:tc>
          <w:tcPr>
            <w:tcW w:w="5688" w:type="dxa"/>
            <w:tcMar>
              <w:top w:w="0" w:type="dxa"/>
              <w:left w:w="108" w:type="dxa"/>
              <w:bottom w:w="0" w:type="dxa"/>
              <w:right w:w="108" w:type="dxa"/>
            </w:tcMar>
          </w:tcPr>
          <w:p w14:paraId="70D1CC91" w14:textId="77777777" w:rsidR="001C625C" w:rsidRDefault="007B74EC">
            <w:pPr>
              <w:jc w:val="both"/>
              <w:rPr>
                <w:rFonts w:eastAsia="Times New Roman" w:cs="Times New Roman"/>
              </w:rPr>
            </w:pPr>
            <w:r>
              <w:rPr>
                <w:rFonts w:eastAsia="Times New Roman" w:cs="Times New Roman"/>
              </w:rPr>
              <w:t>RPR with new filters, scale factor 1.25x</w:t>
            </w:r>
          </w:p>
        </w:tc>
        <w:tc>
          <w:tcPr>
            <w:tcW w:w="2398" w:type="dxa"/>
            <w:tcMar>
              <w:top w:w="0" w:type="dxa"/>
              <w:left w:w="108" w:type="dxa"/>
              <w:bottom w:w="0" w:type="dxa"/>
              <w:right w:w="108" w:type="dxa"/>
            </w:tcMar>
          </w:tcPr>
          <w:p w14:paraId="70D1CC92" w14:textId="77777777" w:rsidR="001C625C" w:rsidRDefault="007B74EC">
            <w:pPr>
              <w:jc w:val="both"/>
              <w:rPr>
                <w:rFonts w:eastAsia="Times New Roman" w:cs="Times New Roman"/>
              </w:rPr>
            </w:pPr>
            <w:r>
              <w:rPr>
                <w:rFonts w:eastAsia="Times New Roman" w:cs="Times New Roman"/>
              </w:rPr>
              <w:t>Sharp</w:t>
            </w:r>
            <w:r>
              <w:rPr>
                <w:rFonts w:eastAsia="Times New Roman" w:cs="Times New Roman"/>
              </w:rPr>
              <w:br/>
            </w:r>
            <w:hyperlink r:id="rId40" w:history="1">
              <w:r>
                <w:rPr>
                  <w:rStyle w:val="Hyperlink"/>
                  <w:rFonts w:eastAsia="Times New Roman" w:cs="Times New Roman"/>
                </w:rPr>
                <w:t>J. Samuelsson-Allendes</w:t>
              </w:r>
            </w:hyperlink>
          </w:p>
        </w:tc>
      </w:tr>
      <w:tr w:rsidR="001C625C" w14:paraId="70D1CC97" w14:textId="77777777" w:rsidTr="008D3710">
        <w:trPr>
          <w:trHeight w:val="253"/>
        </w:trPr>
        <w:tc>
          <w:tcPr>
            <w:tcW w:w="701" w:type="dxa"/>
            <w:vMerge w:val="restart"/>
            <w:tcMar>
              <w:top w:w="0" w:type="dxa"/>
              <w:left w:w="108" w:type="dxa"/>
              <w:bottom w:w="0" w:type="dxa"/>
              <w:right w:w="108" w:type="dxa"/>
            </w:tcMar>
          </w:tcPr>
          <w:p w14:paraId="70D1CC94" w14:textId="77777777" w:rsidR="001C625C" w:rsidRDefault="007B74EC">
            <w:pPr>
              <w:jc w:val="both"/>
              <w:rPr>
                <w:rFonts w:eastAsia="Times New Roman" w:cs="Times New Roman"/>
              </w:rPr>
            </w:pPr>
            <w:r>
              <w:rPr>
                <w:rFonts w:eastAsia="Times New Roman" w:cs="Times New Roman"/>
                <w:color w:val="000000"/>
              </w:rPr>
              <w:t>3.7b</w:t>
            </w:r>
          </w:p>
        </w:tc>
        <w:tc>
          <w:tcPr>
            <w:tcW w:w="5688" w:type="dxa"/>
            <w:vMerge w:val="restart"/>
            <w:tcMar>
              <w:top w:w="0" w:type="dxa"/>
              <w:left w:w="108" w:type="dxa"/>
              <w:bottom w:w="0" w:type="dxa"/>
              <w:right w:w="108" w:type="dxa"/>
            </w:tcMar>
          </w:tcPr>
          <w:p w14:paraId="70D1CC95" w14:textId="77777777" w:rsidR="001C625C" w:rsidRDefault="007B74EC">
            <w:pPr>
              <w:jc w:val="both"/>
              <w:rPr>
                <w:rFonts w:eastAsia="Times New Roman" w:cs="Times New Roman"/>
              </w:rPr>
            </w:pPr>
            <w:r>
              <w:rPr>
                <w:rFonts w:eastAsia="Times New Roman" w:cs="Times New Roman"/>
              </w:rPr>
              <w:t>RPR with new filters, scale factor 1.33x</w:t>
            </w:r>
          </w:p>
        </w:tc>
        <w:tc>
          <w:tcPr>
            <w:tcW w:w="2398" w:type="dxa"/>
            <w:vMerge w:val="restart"/>
            <w:tcMar>
              <w:top w:w="0" w:type="dxa"/>
              <w:left w:w="108" w:type="dxa"/>
              <w:bottom w:w="0" w:type="dxa"/>
              <w:right w:w="108" w:type="dxa"/>
            </w:tcMar>
          </w:tcPr>
          <w:p w14:paraId="70D1CC96" w14:textId="77777777" w:rsidR="001C625C" w:rsidRDefault="007B74EC">
            <w:pPr>
              <w:jc w:val="both"/>
              <w:rPr>
                <w:rFonts w:eastAsia="Times New Roman" w:cs="Times New Roman"/>
              </w:rPr>
            </w:pPr>
            <w:r>
              <w:rPr>
                <w:rFonts w:eastAsia="Times New Roman" w:cs="Times New Roman"/>
              </w:rPr>
              <w:t>Sharp</w:t>
            </w:r>
            <w:r>
              <w:rPr>
                <w:rFonts w:eastAsia="Times New Roman" w:cs="Times New Roman"/>
              </w:rPr>
              <w:br/>
            </w:r>
            <w:hyperlink r:id="rId41" w:history="1">
              <w:r>
                <w:rPr>
                  <w:rStyle w:val="Hyperlink"/>
                  <w:rFonts w:eastAsia="Times New Roman" w:cs="Times New Roman"/>
                </w:rPr>
                <w:t>J. Samuelsson-Allendes</w:t>
              </w:r>
            </w:hyperlink>
          </w:p>
        </w:tc>
      </w:tr>
    </w:tbl>
    <w:p w14:paraId="70D1CC98" w14:textId="77777777" w:rsidR="001C625C" w:rsidRDefault="007B74EC" w:rsidP="00B80702">
      <w:pPr>
        <w:pStyle w:val="Heading2"/>
        <w:rPr>
          <w:rFonts w:eastAsia="Times New Roman" w:cs="Times New Roman"/>
          <w:sz w:val="20"/>
          <w:szCs w:val="24"/>
        </w:rPr>
      </w:pPr>
      <w:r>
        <w:rPr>
          <w:rFonts w:eastAsia="Times New Roman" w:cs="Times New Roman"/>
        </w:rPr>
        <w:lastRenderedPageBreak/>
        <w:t>4. Transform and coefficient coding</w:t>
      </w:r>
    </w:p>
    <w:p w14:paraId="70D1CC99" w14:textId="77777777" w:rsidR="001C625C" w:rsidRDefault="007B74EC">
      <w:pPr>
        <w:pStyle w:val="Heading3"/>
        <w:ind w:left="720" w:hanging="720"/>
        <w:jc w:val="both"/>
        <w:rPr>
          <w:rFonts w:eastAsia="Times New Roman" w:cs="Times New Roman"/>
        </w:rPr>
      </w:pPr>
      <w:r>
        <w:rPr>
          <w:rFonts w:eastAsia="Times New Roman" w:cs="Times New Roman"/>
        </w:rPr>
        <w:t>Test 4.1: Shifting quantization center (JVET-AD0251)</w:t>
      </w:r>
    </w:p>
    <w:p w14:paraId="70D1CC9A" w14:textId="77777777" w:rsidR="001C625C" w:rsidRDefault="007B74EC">
      <w:pPr>
        <w:jc w:val="both"/>
        <w:rPr>
          <w:rFonts w:eastAsia="Times New Roman" w:cs="Times New Roman"/>
        </w:rPr>
      </w:pPr>
      <w:r>
        <w:rPr>
          <w:rFonts w:eastAsia="Times New Roman" w:cs="Times New Roman"/>
          <w:color w:val="000000"/>
        </w:rPr>
        <w:t>In this test, a shifting of de-quantized transform coefficients is applied. Specifically, some dequantized coefficients are shifted by a gradient proxy to compensate quantizer/entropy coding impact on coefficients.</w:t>
      </w:r>
    </w:p>
    <w:p w14:paraId="70D1CC9B" w14:textId="77777777" w:rsidR="001C625C" w:rsidRDefault="007B74EC">
      <w:pPr>
        <w:jc w:val="both"/>
        <w:rPr>
          <w:rFonts w:eastAsia="Times New Roman" w:cs="Times New Roman"/>
          <w:color w:val="000000"/>
        </w:rPr>
      </w:pPr>
      <w:r>
        <w:rPr>
          <w:rFonts w:eastAsia="Times New Roman" w:cs="Times New Roman"/>
        </w:rPr>
        <w:t>The</w:t>
      </w:r>
      <w:r>
        <w:rPr>
          <w:rFonts w:eastAsia="Times New Roman" w:cs="Times New Roman"/>
          <w:color w:val="000000"/>
        </w:rPr>
        <w:t xml:space="preserve"> shifting of de-quantized transform coefficients is applied as follows. Assume </w:t>
      </w:r>
      <m:oMath>
        <m:sSub>
          <m:sSubPr>
            <m:ctrlPr>
              <w:rPr>
                <w:i/>
              </w:rPr>
            </m:ctrlPr>
          </m:sSubPr>
          <m:e>
            <m:r>
              <w:rPr>
                <w:rFonts w:ascii="Cambria Math" w:hAnsi="Cambria Math"/>
              </w:rPr>
              <m:t>y</m:t>
            </m:r>
          </m:e>
          <m:sub>
            <m:r>
              <w:rPr>
                <w:rFonts w:ascii="Cambria Math" w:hAnsi="Cambria Math"/>
              </w:rPr>
              <m:t>i</m:t>
            </m:r>
          </m:sub>
        </m:sSub>
      </m:oMath>
      <w:r>
        <w:rPr>
          <w:rFonts w:eastAsia="Times New Roman" w:cs="Times New Roman"/>
          <w:color w:val="000000"/>
        </w:rPr>
        <w:t xml:space="preserve"> denotes the quantization index of a transform coefficient. </w:t>
      </w:r>
    </w:p>
    <w:p w14:paraId="70D1CC9C" w14:textId="77777777" w:rsidR="001C625C" w:rsidRDefault="00000000">
      <w:pPr>
        <w:rPr>
          <w:rFonts w:eastAsia="Times New Roman" w:cs="Times New Roman"/>
        </w:rPr>
      </w:pPr>
      <m:oMath>
        <m:d>
          <m:dPr>
            <m:begChr m:val="{"/>
            <m:endChr m:val=""/>
            <m:ctrlPr>
              <w:rPr>
                <w:i/>
                <w:sz w:val="0"/>
              </w:rPr>
            </m:ctrlPr>
          </m:dPr>
          <m:e>
            <m:m>
              <m:mPr>
                <m:mcs>
                  <m:mc>
                    <m:mcPr>
                      <m:count m:val="1"/>
                      <m:mcJc m:val="center"/>
                    </m:mcPr>
                  </m:mc>
                </m:mcs>
                <m:ctrlPr>
                  <w:rPr>
                    <w:i/>
                    <w:sz w:val="0"/>
                  </w:rPr>
                </m:ctrlPr>
              </m:mPr>
              <m:mr>
                <m:e>
                  <m:sSub>
                    <m:sSubPr>
                      <m:ctrlPr>
                        <w:rPr>
                          <w:sz w:val="0"/>
                        </w:rPr>
                      </m:ctrlPr>
                    </m:sSubPr>
                    <m:e>
                      <m:r>
                        <w:rPr>
                          <w:rFonts w:ascii="Cambria Math" w:hAnsi="Cambria Math"/>
                        </w:rPr>
                        <m:t>y</m:t>
                      </m:r>
                    </m:e>
                    <m:sub>
                      <m:r>
                        <w:rPr>
                          <w:rFonts w:ascii="Cambria Math" w:hAnsi="Cambria Math"/>
                        </w:rPr>
                        <m:t>i</m:t>
                      </m:r>
                    </m:sub>
                  </m:sSub>
                  <m:r>
                    <w:rPr>
                      <w:rFonts w:ascii="Cambria Math" w:hAnsi="Cambria Math"/>
                    </w:rPr>
                    <m:t xml:space="preserve"> </m:t>
                  </m:r>
                  <m:sSub>
                    <m:sSubPr>
                      <m:ctrlPr>
                        <w:rPr>
                          <w:sz w:val="0"/>
                        </w:rPr>
                      </m:ctrlPr>
                    </m:sSubPr>
                    <m:e>
                      <m:r>
                        <w:rPr>
                          <w:rFonts w:ascii="Cambria Math" w:hAnsi="Cambria Math"/>
                        </w:rPr>
                        <m:t>←y</m:t>
                      </m:r>
                    </m:e>
                    <m:sub>
                      <m:r>
                        <w:rPr>
                          <w:rFonts w:ascii="Cambria Math" w:hAnsi="Cambria Math"/>
                        </w:rPr>
                        <m:t>i</m:t>
                      </m:r>
                    </m:sub>
                  </m:sSub>
                  <m:r>
                    <w:rPr>
                      <w:rFonts w:ascii="Cambria Math" w:hAnsi="Cambria Math"/>
                    </w:rPr>
                    <m:t>+</m:t>
                  </m:r>
                  <m:sSup>
                    <m:sSupPr>
                      <m:ctrlPr>
                        <w:rPr>
                          <w:i/>
                          <w:sz w:val="0"/>
                        </w:rPr>
                      </m:ctrlPr>
                    </m:sSupPr>
                    <m:e>
                      <m:r>
                        <w:rPr>
                          <w:rFonts w:ascii="Cambria Math" w:hAnsi="Cambria Math"/>
                        </w:rPr>
                        <m:t>ρ</m:t>
                      </m:r>
                    </m:e>
                    <m:sup>
                      <m:r>
                        <w:rPr>
                          <w:rFonts w:ascii="Cambria Math" w:hAnsi="Cambria Math"/>
                        </w:rPr>
                        <m:t>*</m:t>
                      </m:r>
                    </m:sup>
                  </m:sSup>
                  <m:r>
                    <w:rPr>
                      <w:rFonts w:ascii="Cambria Math" w:hAnsi="Cambria Math"/>
                    </w:rPr>
                    <m:t xml:space="preserve">, </m:t>
                  </m:r>
                  <m:sSub>
                    <m:sSubPr>
                      <m:ctrlPr>
                        <w:rPr>
                          <w:sz w:val="0"/>
                        </w:rPr>
                      </m:ctrlPr>
                    </m:sSubPr>
                    <m:e>
                      <m:r>
                        <w:rPr>
                          <w:rFonts w:ascii="Cambria Math" w:hAnsi="Cambria Math"/>
                        </w:rPr>
                        <m:t>y</m:t>
                      </m:r>
                    </m:e>
                    <m:sub>
                      <m:r>
                        <w:rPr>
                          <w:rFonts w:ascii="Cambria Math" w:hAnsi="Cambria Math"/>
                        </w:rPr>
                        <m:t>i</m:t>
                      </m:r>
                    </m:sub>
                  </m:sSub>
                  <m:r>
                    <w:rPr>
                      <w:rFonts w:ascii="Cambria Math" w:hAnsi="Cambria Math"/>
                    </w:rPr>
                    <m:t>&gt;0</m:t>
                  </m:r>
                </m:e>
              </m:mr>
              <m:mr>
                <m:e>
                  <m:sSub>
                    <m:sSubPr>
                      <m:ctrlPr>
                        <w:rPr>
                          <w:sz w:val="0"/>
                        </w:rPr>
                      </m:ctrlPr>
                    </m:sSubPr>
                    <m:e>
                      <m:r>
                        <w:rPr>
                          <w:rFonts w:ascii="Cambria Math" w:hAnsi="Cambria Math"/>
                        </w:rPr>
                        <m:t>y</m:t>
                      </m:r>
                    </m:e>
                    <m:sub>
                      <m:r>
                        <w:rPr>
                          <w:rFonts w:ascii="Cambria Math" w:hAnsi="Cambria Math"/>
                        </w:rPr>
                        <m:t>i</m:t>
                      </m:r>
                    </m:sub>
                  </m:sSub>
                  <m:r>
                    <w:rPr>
                      <w:rFonts w:ascii="Cambria Math" w:hAnsi="Cambria Math"/>
                    </w:rPr>
                    <m:t xml:space="preserve"> </m:t>
                  </m:r>
                  <m:sSub>
                    <m:sSubPr>
                      <m:ctrlPr>
                        <w:rPr>
                          <w:sz w:val="0"/>
                        </w:rPr>
                      </m:ctrlPr>
                    </m:sSubPr>
                    <m:e>
                      <m:r>
                        <w:rPr>
                          <w:rFonts w:ascii="Cambria Math" w:hAnsi="Cambria Math"/>
                        </w:rPr>
                        <m:t>←y</m:t>
                      </m:r>
                    </m:e>
                    <m:sub>
                      <m:r>
                        <w:rPr>
                          <w:rFonts w:ascii="Cambria Math" w:hAnsi="Cambria Math"/>
                        </w:rPr>
                        <m:t>i</m:t>
                      </m:r>
                    </m:sub>
                  </m:sSub>
                  <m:r>
                    <w:rPr>
                      <w:rFonts w:ascii="Cambria Math" w:hAnsi="Cambria Math"/>
                    </w:rPr>
                    <m:t>-</m:t>
                  </m:r>
                  <m:sSup>
                    <m:sSupPr>
                      <m:ctrlPr>
                        <w:rPr>
                          <w:i/>
                          <w:sz w:val="0"/>
                        </w:rPr>
                      </m:ctrlPr>
                    </m:sSupPr>
                    <m:e>
                      <m:r>
                        <w:rPr>
                          <w:rFonts w:ascii="Cambria Math" w:hAnsi="Cambria Math"/>
                        </w:rPr>
                        <m:t>ρ</m:t>
                      </m:r>
                    </m:e>
                    <m:sup>
                      <m:r>
                        <w:rPr>
                          <w:rFonts w:ascii="Cambria Math" w:hAnsi="Cambria Math"/>
                        </w:rPr>
                        <m:t>*</m:t>
                      </m:r>
                    </m:sup>
                  </m:sSup>
                  <m:r>
                    <w:rPr>
                      <w:rFonts w:ascii="Cambria Math" w:hAnsi="Cambria Math"/>
                    </w:rPr>
                    <m:t xml:space="preserve">,  </m:t>
                  </m:r>
                  <m:sSub>
                    <m:sSubPr>
                      <m:ctrlPr>
                        <w:rPr>
                          <w:sz w:val="0"/>
                        </w:rPr>
                      </m:ctrlPr>
                    </m:sSubPr>
                    <m:e>
                      <m:r>
                        <w:rPr>
                          <w:rFonts w:ascii="Cambria Math" w:hAnsi="Cambria Math"/>
                        </w:rPr>
                        <m:t>y</m:t>
                      </m:r>
                    </m:e>
                    <m:sub>
                      <m:r>
                        <w:rPr>
                          <w:rFonts w:ascii="Cambria Math" w:hAnsi="Cambria Math"/>
                        </w:rPr>
                        <m:t>i</m:t>
                      </m:r>
                    </m:sub>
                  </m:sSub>
                  <m:r>
                    <w:rPr>
                      <w:rFonts w:ascii="Cambria Math" w:hAnsi="Cambria Math"/>
                    </w:rPr>
                    <m:t>&lt;0</m:t>
                  </m:r>
                </m:e>
              </m:mr>
              <m:mr>
                <m:e>
                  <m:sSub>
                    <m:sSubPr>
                      <m:ctrlPr>
                        <w:rPr>
                          <w:sz w:val="0"/>
                        </w:rPr>
                      </m:ctrlPr>
                    </m:sSubPr>
                    <m:e>
                      <m:r>
                        <w:rPr>
                          <w:rFonts w:ascii="Cambria Math" w:hAnsi="Cambria Math"/>
                        </w:rPr>
                        <m:t>y</m:t>
                      </m:r>
                    </m:e>
                    <m:sub>
                      <m:r>
                        <w:rPr>
                          <w:rFonts w:ascii="Cambria Math" w:hAnsi="Cambria Math"/>
                        </w:rPr>
                        <m:t>i</m:t>
                      </m:r>
                    </m:sub>
                  </m:sSub>
                  <m:sSub>
                    <m:sSubPr>
                      <m:ctrlPr>
                        <w:rPr>
                          <w:sz w:val="0"/>
                        </w:rPr>
                      </m:ctrlPr>
                    </m:sSubPr>
                    <m:e>
                      <m:r>
                        <w:rPr>
                          <w:rFonts w:ascii="Cambria Math" w:hAnsi="Cambria Math"/>
                        </w:rPr>
                        <m:t xml:space="preserve"> ←y</m:t>
                      </m:r>
                    </m:e>
                    <m:sub>
                      <m:r>
                        <w:rPr>
                          <w:rFonts w:ascii="Cambria Math" w:hAnsi="Cambria Math"/>
                        </w:rPr>
                        <m:t>i</m:t>
                      </m:r>
                    </m:sub>
                  </m:sSub>
                  <m:r>
                    <w:rPr>
                      <w:rFonts w:ascii="Cambria Math" w:hAnsi="Cambria Math"/>
                    </w:rPr>
                    <m:t xml:space="preserve">  ,  </m:t>
                  </m:r>
                  <m:sSub>
                    <m:sSubPr>
                      <m:ctrlPr>
                        <w:rPr>
                          <w:sz w:val="0"/>
                        </w:rPr>
                      </m:ctrlPr>
                    </m:sSubPr>
                    <m:e>
                      <m:r>
                        <w:rPr>
                          <w:rFonts w:ascii="Cambria Math" w:hAnsi="Cambria Math"/>
                        </w:rPr>
                        <m:t>y</m:t>
                      </m:r>
                    </m:e>
                    <m:sub>
                      <m:r>
                        <w:rPr>
                          <w:rFonts w:ascii="Cambria Math" w:hAnsi="Cambria Math"/>
                        </w:rPr>
                        <m:t>i</m:t>
                      </m:r>
                    </m:sub>
                  </m:sSub>
                  <m:r>
                    <w:rPr>
                      <w:rFonts w:ascii="Cambria Math" w:hAnsi="Cambria Math"/>
                    </w:rPr>
                    <m:t>=0</m:t>
                  </m:r>
                </m:e>
              </m:mr>
            </m:m>
          </m:e>
        </m:d>
      </m:oMath>
      <w:r w:rsidR="007B74EC">
        <w:rPr>
          <w:rFonts w:eastAsia="Times New Roman" w:cs="Times New Roman"/>
          <w:color w:val="000000"/>
        </w:rPr>
        <w:t xml:space="preserve"> </w:t>
      </w:r>
    </w:p>
    <w:p w14:paraId="70D1CC9D" w14:textId="77777777" w:rsidR="001C625C" w:rsidRDefault="007B74EC">
      <w:pPr>
        <w:spacing w:after="120" w:line="85" w:lineRule="atLeast"/>
        <w:jc w:val="both"/>
        <w:rPr>
          <w:rFonts w:eastAsia="Times New Roman" w:cs="Times New Roman"/>
          <w:color w:val="000000"/>
        </w:rPr>
      </w:pPr>
      <w:r>
        <w:rPr>
          <w:rFonts w:eastAsia="Times New Roman" w:cs="Times New Roman"/>
          <w:color w:val="000000"/>
        </w:rPr>
        <w:t xml:space="preserve">where </w:t>
      </w:r>
      <m:oMath>
        <m:sSub>
          <m:sSubPr>
            <m:ctrlPr/>
          </m:sSubPr>
          <m:e>
            <m:r>
              <w:rPr>
                <w:rFonts w:ascii="Cambria Math" w:hAnsi="Cambria Math"/>
              </w:rPr>
              <m:t>y</m:t>
            </m:r>
          </m:e>
          <m:sub>
            <m:r>
              <w:rPr>
                <w:rFonts w:ascii="Cambria Math" w:hAnsi="Cambria Math"/>
              </w:rPr>
              <m:t>i</m:t>
            </m:r>
          </m:sub>
        </m:sSub>
      </m:oMath>
      <w:r>
        <w:rPr>
          <w:rFonts w:eastAsia="Times New Roman" w:cs="Times New Roman"/>
          <w:color w:val="000000"/>
        </w:rPr>
        <w:t xml:space="preserve"> represents a de-quantized transform coefficient at position </w:t>
      </w:r>
      <m:oMath>
        <m:r>
          <w:rPr>
            <w:rFonts w:ascii="Cambria Math" w:hAnsi="Cambria Math"/>
          </w:rPr>
          <m:t>i</m:t>
        </m:r>
      </m:oMath>
      <w:r>
        <w:rPr>
          <w:rFonts w:eastAsia="Times New Roman" w:cs="Times New Roman"/>
          <w:color w:val="000000"/>
        </w:rPr>
        <w:t>.</w:t>
      </w:r>
    </w:p>
    <w:p w14:paraId="70D1CC9E" w14:textId="77777777" w:rsidR="001C625C" w:rsidRDefault="007B74EC">
      <w:pPr>
        <w:spacing w:after="240"/>
        <w:jc w:val="both"/>
        <w:rPr>
          <w:rFonts w:eastAsia="Times New Roman" w:cs="Times New Roman"/>
          <w:b/>
          <w:i/>
          <w:sz w:val="20"/>
        </w:rPr>
      </w:pPr>
      <w:r>
        <w:rPr>
          <w:rFonts w:eastAsia="Times New Roman" w:cs="Times New Roman"/>
          <w:b/>
          <w:i/>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C625C" w14:paraId="70D1CCA2" w14:textId="77777777">
        <w:trPr>
          <w:jc w:val="center"/>
        </w:trPr>
        <w:tc>
          <w:tcPr>
            <w:tcW w:w="701" w:type="dxa"/>
            <w:tcBorders>
              <w:top w:val="single" w:sz="4" w:space="0" w:color="auto"/>
              <w:left w:val="single" w:sz="4" w:space="0" w:color="auto"/>
              <w:bottom w:val="single" w:sz="4" w:space="0" w:color="auto"/>
              <w:right w:val="single" w:sz="4" w:space="0" w:color="auto"/>
            </w:tcBorders>
          </w:tcPr>
          <w:p w14:paraId="70D1CC9F"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auto"/>
              <w:left w:val="single" w:sz="4" w:space="0" w:color="auto"/>
              <w:bottom w:val="single" w:sz="4" w:space="0" w:color="auto"/>
              <w:right w:val="single" w:sz="4" w:space="0" w:color="auto"/>
            </w:tcBorders>
          </w:tcPr>
          <w:p w14:paraId="70D1CCA0"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auto"/>
              <w:left w:val="single" w:sz="4" w:space="0" w:color="auto"/>
              <w:bottom w:val="single" w:sz="4" w:space="0" w:color="auto"/>
              <w:right w:val="single" w:sz="4" w:space="0" w:color="auto"/>
            </w:tcBorders>
          </w:tcPr>
          <w:p w14:paraId="70D1CCA1" w14:textId="77777777" w:rsidR="001C625C" w:rsidRDefault="007B74EC">
            <w:pPr>
              <w:jc w:val="both"/>
              <w:rPr>
                <w:rFonts w:eastAsia="Times New Roman" w:cs="Times New Roman"/>
              </w:rPr>
            </w:pPr>
            <w:r>
              <w:rPr>
                <w:rFonts w:eastAsia="Times New Roman" w:cs="Times New Roman"/>
              </w:rPr>
              <w:t>Tester</w:t>
            </w:r>
          </w:p>
        </w:tc>
      </w:tr>
      <w:tr w:rsidR="001C625C" w14:paraId="70D1CCA7" w14:textId="77777777">
        <w:trPr>
          <w:trHeight w:val="629"/>
          <w:jc w:val="center"/>
        </w:trPr>
        <w:tc>
          <w:tcPr>
            <w:tcW w:w="701" w:type="dxa"/>
            <w:tcBorders>
              <w:top w:val="single" w:sz="4" w:space="0" w:color="auto"/>
              <w:left w:val="single" w:sz="4" w:space="0" w:color="auto"/>
              <w:bottom w:val="single" w:sz="4" w:space="0" w:color="auto"/>
              <w:right w:val="single" w:sz="4" w:space="0" w:color="auto"/>
            </w:tcBorders>
          </w:tcPr>
          <w:p w14:paraId="70D1CCA3" w14:textId="77777777" w:rsidR="001C625C" w:rsidRDefault="007B74EC">
            <w:pPr>
              <w:jc w:val="both"/>
              <w:rPr>
                <w:rFonts w:eastAsia="Times New Roman" w:cs="Times New Roman"/>
              </w:rPr>
            </w:pPr>
            <w:r>
              <w:rPr>
                <w:rFonts w:eastAsia="Times New Roman" w:cs="Times New Roman"/>
              </w:rPr>
              <w:t>4.1</w:t>
            </w:r>
          </w:p>
        </w:tc>
        <w:tc>
          <w:tcPr>
            <w:tcW w:w="5850" w:type="dxa"/>
            <w:tcBorders>
              <w:top w:val="single" w:sz="4" w:space="0" w:color="auto"/>
              <w:left w:val="single" w:sz="4" w:space="0" w:color="auto"/>
              <w:bottom w:val="single" w:sz="4" w:space="0" w:color="auto"/>
              <w:right w:val="single" w:sz="4" w:space="0" w:color="auto"/>
            </w:tcBorders>
          </w:tcPr>
          <w:p w14:paraId="70D1CCA4" w14:textId="77777777" w:rsidR="001C625C" w:rsidRDefault="007B74EC">
            <w:pPr>
              <w:jc w:val="both"/>
              <w:rPr>
                <w:rFonts w:eastAsia="Times New Roman" w:cs="Times New Roman"/>
              </w:rPr>
            </w:pPr>
            <w:r>
              <w:rPr>
                <w:rFonts w:eastAsia="Times New Roman" w:cs="Times New Roman"/>
              </w:rPr>
              <w:t>Shifting quantization center</w:t>
            </w:r>
          </w:p>
        </w:tc>
        <w:tc>
          <w:tcPr>
            <w:tcW w:w="2236" w:type="dxa"/>
            <w:tcBorders>
              <w:top w:val="single" w:sz="4" w:space="0" w:color="auto"/>
              <w:left w:val="single" w:sz="4" w:space="0" w:color="auto"/>
              <w:bottom w:val="single" w:sz="4" w:space="0" w:color="auto"/>
              <w:right w:val="single" w:sz="4" w:space="0" w:color="auto"/>
            </w:tcBorders>
          </w:tcPr>
          <w:p w14:paraId="70D1CCA5" w14:textId="77777777" w:rsidR="001C625C" w:rsidRDefault="007B74EC" w:rsidP="00906E54">
            <w:pPr>
              <w:spacing w:before="0"/>
              <w:jc w:val="both"/>
              <w:rPr>
                <w:rFonts w:eastAsia="Times New Roman" w:cs="Times New Roman"/>
              </w:rPr>
            </w:pPr>
            <w:proofErr w:type="spellStart"/>
            <w:r>
              <w:rPr>
                <w:rFonts w:eastAsia="Times New Roman" w:cs="Times New Roman"/>
              </w:rPr>
              <w:t>InterDigital</w:t>
            </w:r>
            <w:proofErr w:type="spellEnd"/>
          </w:p>
          <w:p w14:paraId="70D1CCA6" w14:textId="77777777" w:rsidR="001C625C" w:rsidRDefault="007B74EC">
            <w:pPr>
              <w:contextualSpacing/>
              <w:jc w:val="both"/>
              <w:rPr>
                <w:rFonts w:eastAsia="Times New Roman" w:cs="Times New Roman"/>
              </w:rPr>
            </w:pPr>
            <w:r>
              <w:rPr>
                <w:rFonts w:eastAsia="Times New Roman" w:cs="Times New Roman"/>
              </w:rPr>
              <w:t>M. Balcilar</w:t>
            </w:r>
          </w:p>
        </w:tc>
      </w:tr>
    </w:tbl>
    <w:p w14:paraId="70D1CCA8" w14:textId="77777777" w:rsidR="001C625C" w:rsidRDefault="007B74EC">
      <w:pPr>
        <w:pStyle w:val="Heading3"/>
        <w:ind w:left="720" w:hanging="720"/>
        <w:jc w:val="both"/>
        <w:rPr>
          <w:rFonts w:eastAsia="Times New Roman" w:cs="Times New Roman"/>
        </w:rPr>
      </w:pPr>
      <w:r>
        <w:rPr>
          <w:rFonts w:eastAsia="Times New Roman" w:cs="Times New Roman"/>
        </w:rPr>
        <w:t>Test 4.2: Large NSPT (JVET-AD0187)</w:t>
      </w:r>
    </w:p>
    <w:p w14:paraId="70D1CCA9" w14:textId="77777777" w:rsidR="001C625C" w:rsidRDefault="007B74EC">
      <w:pPr>
        <w:jc w:val="both"/>
        <w:rPr>
          <w:rFonts w:eastAsia="Times New Roman" w:cs="Times New Roman"/>
        </w:rPr>
      </w:pPr>
      <w:r>
        <w:rPr>
          <w:rFonts w:eastAsia="Times New Roman" w:cs="Times New Roman"/>
        </w:rPr>
        <w:t>In this test, Non-Separable Primary Transform (NSPT) for large blocks such as Nx32/32xN (N = 4 or 8) is applied on top of the existing NSPT structure. Furthermore, more optimized architecture for improved coding performance and encoder speed-up will be investigated.</w:t>
      </w:r>
    </w:p>
    <w:p w14:paraId="70D1CCAA" w14:textId="77777777" w:rsidR="001C625C" w:rsidRDefault="007B74EC">
      <w:pPr>
        <w:spacing w:after="240"/>
        <w:jc w:val="both"/>
        <w:rPr>
          <w:rFonts w:eastAsia="Times New Roman" w:cs="Times New Roman"/>
          <w:b/>
          <w:i/>
          <w:iCs/>
          <w:sz w:val="20"/>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CA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CAB"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CAC"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AD" w14:textId="77777777" w:rsidR="001C625C" w:rsidRDefault="007B74EC">
            <w:pPr>
              <w:jc w:val="both"/>
              <w:rPr>
                <w:rFonts w:eastAsia="Times New Roman" w:cs="Times New Roman"/>
              </w:rPr>
            </w:pPr>
            <w:r>
              <w:rPr>
                <w:rFonts w:eastAsia="Times New Roman" w:cs="Times New Roman"/>
              </w:rPr>
              <w:t>Tester</w:t>
            </w:r>
          </w:p>
        </w:tc>
      </w:tr>
      <w:tr w:rsidR="001C625C" w14:paraId="70D1CCB3" w14:textId="77777777" w:rsidTr="00906E54">
        <w:trPr>
          <w:trHeight w:val="575"/>
          <w:jc w:val="center"/>
        </w:trPr>
        <w:tc>
          <w:tcPr>
            <w:tcW w:w="701" w:type="dxa"/>
            <w:tcBorders>
              <w:top w:val="single" w:sz="4" w:space="0" w:color="000000"/>
              <w:left w:val="single" w:sz="4" w:space="0" w:color="000000"/>
              <w:bottom w:val="single" w:sz="4" w:space="0" w:color="000000"/>
              <w:right w:val="single" w:sz="4" w:space="0" w:color="000000"/>
            </w:tcBorders>
          </w:tcPr>
          <w:p w14:paraId="70D1CCAF" w14:textId="77777777" w:rsidR="001C625C" w:rsidRDefault="007B74EC">
            <w:pPr>
              <w:jc w:val="both"/>
              <w:rPr>
                <w:rFonts w:eastAsia="Times New Roman" w:cs="Times New Roman"/>
              </w:rPr>
            </w:pPr>
            <w:r>
              <w:rPr>
                <w:rFonts w:eastAsia="Times New Roman" w:cs="Times New Roman"/>
              </w:rPr>
              <w:t>4.2</w:t>
            </w:r>
          </w:p>
        </w:tc>
        <w:tc>
          <w:tcPr>
            <w:tcW w:w="5850" w:type="dxa"/>
            <w:tcBorders>
              <w:top w:val="single" w:sz="4" w:space="0" w:color="000000"/>
              <w:left w:val="single" w:sz="4" w:space="0" w:color="000000"/>
              <w:bottom w:val="single" w:sz="4" w:space="0" w:color="000000"/>
              <w:right w:val="single" w:sz="4" w:space="0" w:color="000000"/>
            </w:tcBorders>
          </w:tcPr>
          <w:p w14:paraId="70D1CCB0" w14:textId="77777777" w:rsidR="001C625C" w:rsidRDefault="007B74EC">
            <w:pPr>
              <w:jc w:val="both"/>
              <w:rPr>
                <w:rFonts w:eastAsia="Times New Roman" w:cs="Times New Roman"/>
              </w:rPr>
            </w:pPr>
            <w:r>
              <w:rPr>
                <w:rFonts w:eastAsia="Times New Roman" w:cs="Times New Roman"/>
              </w:rPr>
              <w:t>Large NSPT</w:t>
            </w:r>
          </w:p>
        </w:tc>
        <w:tc>
          <w:tcPr>
            <w:tcW w:w="2236" w:type="dxa"/>
            <w:tcBorders>
              <w:top w:val="single" w:sz="4" w:space="0" w:color="000000"/>
              <w:left w:val="single" w:sz="4" w:space="0" w:color="000000"/>
              <w:bottom w:val="single" w:sz="4" w:space="0" w:color="000000"/>
              <w:right w:val="single" w:sz="4" w:space="0" w:color="000000"/>
            </w:tcBorders>
          </w:tcPr>
          <w:p w14:paraId="70D1CCB1" w14:textId="77777777" w:rsidR="001C625C" w:rsidRDefault="007B74EC" w:rsidP="00906E54">
            <w:pPr>
              <w:spacing w:before="0"/>
              <w:jc w:val="both"/>
              <w:rPr>
                <w:rFonts w:eastAsia="Times New Roman" w:cs="Times New Roman"/>
              </w:rPr>
            </w:pPr>
            <w:r>
              <w:rPr>
                <w:rFonts w:eastAsia="Times New Roman" w:cs="Times New Roman"/>
              </w:rPr>
              <w:t>LGE</w:t>
            </w:r>
          </w:p>
          <w:p w14:paraId="70D1CCB2" w14:textId="77777777" w:rsidR="001C625C" w:rsidRDefault="007B74EC">
            <w:pPr>
              <w:contextualSpacing/>
              <w:jc w:val="both"/>
              <w:rPr>
                <w:rFonts w:eastAsia="Times New Roman" w:cs="Times New Roman"/>
              </w:rPr>
            </w:pPr>
            <w:r>
              <w:rPr>
                <w:rFonts w:eastAsia="Times New Roman" w:cs="Times New Roman"/>
              </w:rPr>
              <w:t>M. Koo</w:t>
            </w:r>
          </w:p>
        </w:tc>
      </w:tr>
    </w:tbl>
    <w:p w14:paraId="70D1CCB4" w14:textId="77777777" w:rsidR="001C625C" w:rsidRDefault="007B74EC">
      <w:pPr>
        <w:pStyle w:val="Heading3"/>
        <w:ind w:left="720" w:hanging="720"/>
        <w:jc w:val="both"/>
        <w:rPr>
          <w:rFonts w:eastAsia="Times New Roman" w:cs="Times New Roman"/>
        </w:rPr>
      </w:pPr>
      <w:r>
        <w:rPr>
          <w:rFonts w:eastAsia="Times New Roman" w:cs="Times New Roman"/>
        </w:rPr>
        <w:t>Test 4.3: Context modelling for transform coefficients for LFNST/NSPT (JVET-AD0204)</w:t>
      </w:r>
    </w:p>
    <w:p w14:paraId="70D1CCB5" w14:textId="77777777" w:rsidR="001C625C" w:rsidRDefault="007B74EC">
      <w:pPr>
        <w:jc w:val="both"/>
        <w:rPr>
          <w:rFonts w:eastAsia="Times New Roman" w:cs="Times New Roman"/>
        </w:rPr>
      </w:pPr>
      <w:r>
        <w:rPr>
          <w:rFonts w:eastAsia="Times New Roman" w:cs="Times New Roman"/>
        </w:rPr>
        <w:t>In this test, an alternative c</w:t>
      </w:r>
      <w:r>
        <w:rPr>
          <w:rFonts w:eastAsia="Times New Roman" w:cs="Times New Roman"/>
          <w:color w:val="000000"/>
        </w:rPr>
        <w:t xml:space="preserve">ontext modelling for LFNST/NSPT is applied. The proposed method uses the previous 5 coefficients in the coding order to model the contexts of </w:t>
      </w:r>
      <w:proofErr w:type="spellStart"/>
      <w:r>
        <w:rPr>
          <w:rFonts w:eastAsia="Times New Roman" w:cs="Times New Roman"/>
          <w:color w:val="000000"/>
        </w:rPr>
        <w:t>sig_coeff_flag</w:t>
      </w:r>
      <w:proofErr w:type="spellEnd"/>
      <w:r>
        <w:rPr>
          <w:rFonts w:eastAsia="Times New Roman" w:cs="Times New Roman"/>
          <w:color w:val="000000"/>
        </w:rPr>
        <w:t xml:space="preserve">, </w:t>
      </w:r>
      <w:proofErr w:type="spellStart"/>
      <w:r>
        <w:rPr>
          <w:rFonts w:eastAsia="Times New Roman" w:cs="Times New Roman"/>
          <w:color w:val="000000"/>
        </w:rPr>
        <w:t>coeff_abs_level_greaterX_flag</w:t>
      </w:r>
      <w:proofErr w:type="spellEnd"/>
      <w:r>
        <w:rPr>
          <w:rFonts w:eastAsia="Times New Roman" w:cs="Times New Roman"/>
          <w:color w:val="000000"/>
        </w:rPr>
        <w:t>, and for the derivation of Rice parameter for parsing the remainder of the coefficient, rather than using the causal 2D neighbourhood for the context derivation.</w:t>
      </w:r>
    </w:p>
    <w:p w14:paraId="70D1CCB6"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CB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CB7"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CB8"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B9" w14:textId="77777777" w:rsidR="001C625C" w:rsidRDefault="007B74EC">
            <w:pPr>
              <w:jc w:val="both"/>
              <w:rPr>
                <w:rFonts w:eastAsia="Times New Roman" w:cs="Times New Roman"/>
              </w:rPr>
            </w:pPr>
            <w:r>
              <w:rPr>
                <w:rFonts w:eastAsia="Times New Roman" w:cs="Times New Roman"/>
              </w:rPr>
              <w:t>Tester</w:t>
            </w:r>
          </w:p>
        </w:tc>
      </w:tr>
      <w:tr w:rsidR="001C625C" w14:paraId="70D1CCBF" w14:textId="77777777" w:rsidTr="00906E54">
        <w:trPr>
          <w:trHeight w:val="647"/>
          <w:jc w:val="center"/>
        </w:trPr>
        <w:tc>
          <w:tcPr>
            <w:tcW w:w="701" w:type="dxa"/>
            <w:tcBorders>
              <w:top w:val="single" w:sz="4" w:space="0" w:color="000000"/>
              <w:left w:val="single" w:sz="4" w:space="0" w:color="000000"/>
              <w:bottom w:val="single" w:sz="4" w:space="0" w:color="000000"/>
              <w:right w:val="single" w:sz="4" w:space="0" w:color="000000"/>
            </w:tcBorders>
          </w:tcPr>
          <w:p w14:paraId="70D1CCBB" w14:textId="77777777" w:rsidR="001C625C" w:rsidRDefault="007B74EC">
            <w:pPr>
              <w:jc w:val="both"/>
              <w:rPr>
                <w:rFonts w:eastAsia="Times New Roman" w:cs="Times New Roman"/>
              </w:rPr>
            </w:pPr>
            <w:r>
              <w:rPr>
                <w:rFonts w:eastAsia="Times New Roman" w:cs="Times New Roman"/>
              </w:rPr>
              <w:t>4.3</w:t>
            </w:r>
          </w:p>
        </w:tc>
        <w:tc>
          <w:tcPr>
            <w:tcW w:w="5850" w:type="dxa"/>
            <w:tcBorders>
              <w:top w:val="single" w:sz="4" w:space="0" w:color="000000"/>
              <w:left w:val="single" w:sz="4" w:space="0" w:color="000000"/>
              <w:bottom w:val="single" w:sz="4" w:space="0" w:color="000000"/>
              <w:right w:val="single" w:sz="4" w:space="0" w:color="000000"/>
            </w:tcBorders>
          </w:tcPr>
          <w:p w14:paraId="70D1CCBC" w14:textId="77777777" w:rsidR="001C625C" w:rsidRDefault="007B74EC">
            <w:pPr>
              <w:jc w:val="both"/>
              <w:rPr>
                <w:rFonts w:eastAsia="Times New Roman" w:cs="Times New Roman"/>
              </w:rPr>
            </w:pPr>
            <w:r>
              <w:rPr>
                <w:rFonts w:eastAsia="Times New Roman" w:cs="Times New Roman"/>
              </w:rPr>
              <w:t>Context modelling for transform coefficients for LFNST/NSPT</w:t>
            </w:r>
          </w:p>
        </w:tc>
        <w:tc>
          <w:tcPr>
            <w:tcW w:w="2236" w:type="dxa"/>
            <w:tcBorders>
              <w:top w:val="single" w:sz="4" w:space="0" w:color="000000"/>
              <w:left w:val="single" w:sz="4" w:space="0" w:color="000000"/>
              <w:bottom w:val="single" w:sz="4" w:space="0" w:color="000000"/>
              <w:right w:val="single" w:sz="4" w:space="0" w:color="000000"/>
            </w:tcBorders>
          </w:tcPr>
          <w:p w14:paraId="70D1CCBD" w14:textId="77777777" w:rsidR="001C625C" w:rsidRDefault="007B74EC" w:rsidP="00906E54">
            <w:pPr>
              <w:spacing w:before="0"/>
              <w:jc w:val="both"/>
              <w:rPr>
                <w:rFonts w:eastAsia="Times New Roman" w:cs="Times New Roman"/>
              </w:rPr>
            </w:pPr>
            <w:r>
              <w:rPr>
                <w:rFonts w:eastAsia="Times New Roman" w:cs="Times New Roman"/>
              </w:rPr>
              <w:t>Qualcomm</w:t>
            </w:r>
          </w:p>
          <w:p w14:paraId="70D1CCBE" w14:textId="77777777" w:rsidR="001C625C" w:rsidRDefault="007B74EC">
            <w:pPr>
              <w:contextualSpacing/>
              <w:jc w:val="both"/>
              <w:rPr>
                <w:rFonts w:eastAsia="Times New Roman" w:cs="Times New Roman"/>
              </w:rPr>
            </w:pPr>
            <w:r>
              <w:rPr>
                <w:rFonts w:eastAsia="Times New Roman" w:cs="Times New Roman"/>
              </w:rPr>
              <w:t>P. Nikitin</w:t>
            </w:r>
          </w:p>
        </w:tc>
      </w:tr>
    </w:tbl>
    <w:p w14:paraId="70D1CCC0" w14:textId="77777777" w:rsidR="001C625C" w:rsidRDefault="007B74EC">
      <w:pPr>
        <w:pStyle w:val="Heading3"/>
        <w:ind w:left="720" w:hanging="720"/>
        <w:jc w:val="both"/>
        <w:rPr>
          <w:rFonts w:eastAsia="Times New Roman" w:cs="Times New Roman"/>
        </w:rPr>
      </w:pPr>
      <w:r>
        <w:rPr>
          <w:rFonts w:eastAsia="Times New Roman" w:cs="Times New Roman"/>
        </w:rPr>
        <w:t xml:space="preserve">Test 4.4: </w:t>
      </w:r>
      <w:proofErr w:type="spellStart"/>
      <w:r>
        <w:rPr>
          <w:rFonts w:eastAsia="Times New Roman" w:cs="Times New Roman"/>
        </w:rPr>
        <w:t>InterMTS</w:t>
      </w:r>
      <w:proofErr w:type="spellEnd"/>
      <w:r>
        <w:rPr>
          <w:rFonts w:eastAsia="Times New Roman" w:cs="Times New Roman"/>
        </w:rPr>
        <w:t xml:space="preserve"> for IBC and transform alignment with </w:t>
      </w:r>
      <w:proofErr w:type="spellStart"/>
      <w:r>
        <w:rPr>
          <w:rFonts w:eastAsia="Times New Roman" w:cs="Times New Roman"/>
        </w:rPr>
        <w:t>IntraTMP</w:t>
      </w:r>
      <w:proofErr w:type="spellEnd"/>
      <w:r>
        <w:rPr>
          <w:rFonts w:eastAsia="Times New Roman" w:cs="Times New Roman"/>
        </w:rPr>
        <w:t xml:space="preserve"> (JVET-AD0200)</w:t>
      </w:r>
    </w:p>
    <w:p w14:paraId="70D1CCC1" w14:textId="77777777" w:rsidR="001C625C" w:rsidRDefault="007B74EC">
      <w:pPr>
        <w:jc w:val="both"/>
        <w:rPr>
          <w:rFonts w:eastAsia="Times New Roman" w:cs="Times New Roman"/>
        </w:rPr>
      </w:pPr>
      <w:r>
        <w:rPr>
          <w:rFonts w:eastAsia="Times New Roman" w:cs="Times New Roman"/>
        </w:rPr>
        <w:t xml:space="preserve">In this test, </w:t>
      </w:r>
      <w:proofErr w:type="spellStart"/>
      <w:r>
        <w:rPr>
          <w:rFonts w:eastAsia="Times New Roman" w:cs="Times New Roman"/>
        </w:rPr>
        <w:t>interMTS</w:t>
      </w:r>
      <w:proofErr w:type="spellEnd"/>
      <w:r>
        <w:rPr>
          <w:rFonts w:eastAsia="Times New Roman" w:cs="Times New Roman"/>
        </w:rPr>
        <w:t xml:space="preserve"> is enabled for IBC-coded blocks. Furthermore, an alignment of transforms for </w:t>
      </w:r>
      <w:proofErr w:type="spellStart"/>
      <w:r>
        <w:rPr>
          <w:rFonts w:eastAsia="Times New Roman" w:cs="Times New Roman"/>
        </w:rPr>
        <w:t>intraTMP</w:t>
      </w:r>
      <w:proofErr w:type="spellEnd"/>
      <w:r>
        <w:rPr>
          <w:rFonts w:eastAsia="Times New Roman" w:cs="Times New Roman"/>
        </w:rPr>
        <w:t xml:space="preserve"> and IBC is studied.</w:t>
      </w:r>
    </w:p>
    <w:p w14:paraId="70D1CCC2" w14:textId="77777777" w:rsidR="001C625C" w:rsidRDefault="007B74EC">
      <w:pPr>
        <w:spacing w:after="240"/>
        <w:jc w:val="both"/>
        <w:rPr>
          <w:rFonts w:eastAsia="Times New Roman" w:cs="Times New Roman"/>
        </w:rPr>
      </w:pPr>
      <w:r>
        <w:rPr>
          <w:rFonts w:eastAsia="Times New Roman" w:cs="Times New Roman"/>
          <w:b/>
          <w:i/>
        </w:rPr>
        <w:lastRenderedPageBreak/>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CC6" w14:textId="77777777" w:rsidTr="00906E54">
        <w:trPr>
          <w:trHeight w:val="395"/>
          <w:jc w:val="center"/>
        </w:trPr>
        <w:tc>
          <w:tcPr>
            <w:tcW w:w="701" w:type="dxa"/>
            <w:tcBorders>
              <w:top w:val="single" w:sz="4" w:space="0" w:color="000000"/>
              <w:left w:val="single" w:sz="4" w:space="0" w:color="000000"/>
              <w:bottom w:val="single" w:sz="4" w:space="0" w:color="000000"/>
              <w:right w:val="single" w:sz="4" w:space="0" w:color="000000"/>
            </w:tcBorders>
          </w:tcPr>
          <w:p w14:paraId="70D1CCC3"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CC4"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C5" w14:textId="77777777" w:rsidR="001C625C" w:rsidRDefault="007B74EC">
            <w:pPr>
              <w:jc w:val="both"/>
              <w:rPr>
                <w:rFonts w:eastAsia="Times New Roman" w:cs="Times New Roman"/>
              </w:rPr>
            </w:pPr>
            <w:r>
              <w:rPr>
                <w:rFonts w:eastAsia="Times New Roman" w:cs="Times New Roman"/>
              </w:rPr>
              <w:t>Tester</w:t>
            </w:r>
          </w:p>
        </w:tc>
      </w:tr>
      <w:tr w:rsidR="001C625C" w14:paraId="70D1CCCB" w14:textId="77777777" w:rsidTr="00865FE3">
        <w:trPr>
          <w:trHeight w:val="575"/>
          <w:jc w:val="center"/>
        </w:trPr>
        <w:tc>
          <w:tcPr>
            <w:tcW w:w="701" w:type="dxa"/>
            <w:tcBorders>
              <w:top w:val="single" w:sz="4" w:space="0" w:color="000000"/>
              <w:left w:val="single" w:sz="4" w:space="0" w:color="000000"/>
              <w:bottom w:val="single" w:sz="4" w:space="0" w:color="000000"/>
              <w:right w:val="single" w:sz="4" w:space="0" w:color="000000"/>
            </w:tcBorders>
          </w:tcPr>
          <w:p w14:paraId="70D1CCC7" w14:textId="77777777" w:rsidR="001C625C" w:rsidRDefault="007B74EC">
            <w:pPr>
              <w:jc w:val="both"/>
              <w:rPr>
                <w:rFonts w:eastAsia="Times New Roman" w:cs="Times New Roman"/>
              </w:rPr>
            </w:pPr>
            <w:r>
              <w:rPr>
                <w:rFonts w:eastAsia="Times New Roman" w:cs="Times New Roman"/>
              </w:rPr>
              <w:t>4.4a</w:t>
            </w:r>
          </w:p>
        </w:tc>
        <w:tc>
          <w:tcPr>
            <w:tcW w:w="5850" w:type="dxa"/>
            <w:tcBorders>
              <w:top w:val="single" w:sz="4" w:space="0" w:color="000000"/>
              <w:left w:val="single" w:sz="4" w:space="0" w:color="000000"/>
              <w:bottom w:val="single" w:sz="4" w:space="0" w:color="000000"/>
              <w:right w:val="single" w:sz="4" w:space="0" w:color="000000"/>
            </w:tcBorders>
          </w:tcPr>
          <w:p w14:paraId="70D1CCC8" w14:textId="77777777" w:rsidR="001C625C" w:rsidRDefault="007B74EC">
            <w:pPr>
              <w:jc w:val="both"/>
              <w:rPr>
                <w:rFonts w:eastAsia="Times New Roman" w:cs="Times New Roman"/>
              </w:rPr>
            </w:pPr>
            <w:proofErr w:type="spellStart"/>
            <w:r>
              <w:rPr>
                <w:rFonts w:eastAsia="Times New Roman" w:cs="Times New Roman"/>
              </w:rPr>
              <w:t>InterMTS</w:t>
            </w:r>
            <w:proofErr w:type="spellEnd"/>
            <w:r>
              <w:rPr>
                <w:rFonts w:eastAsia="Times New Roman" w:cs="Times New Roman"/>
              </w:rPr>
              <w:t xml:space="preserve"> is enabled for IBC-coded blocks in AMVP mode.</w:t>
            </w:r>
          </w:p>
        </w:tc>
        <w:tc>
          <w:tcPr>
            <w:tcW w:w="2236" w:type="dxa"/>
            <w:tcBorders>
              <w:top w:val="single" w:sz="4" w:space="0" w:color="000000"/>
              <w:left w:val="single" w:sz="4" w:space="0" w:color="000000"/>
              <w:bottom w:val="single" w:sz="4" w:space="0" w:color="000000"/>
              <w:right w:val="single" w:sz="4" w:space="0" w:color="000000"/>
            </w:tcBorders>
          </w:tcPr>
          <w:p w14:paraId="70D1CCC9" w14:textId="77777777" w:rsidR="001C625C" w:rsidRDefault="007B74EC" w:rsidP="00906E54">
            <w:pPr>
              <w:spacing w:before="0"/>
              <w:jc w:val="both"/>
              <w:rPr>
                <w:rFonts w:eastAsia="Times New Roman" w:cs="Times New Roman"/>
              </w:rPr>
            </w:pPr>
            <w:r>
              <w:rPr>
                <w:rFonts w:eastAsia="Times New Roman" w:cs="Times New Roman"/>
              </w:rPr>
              <w:t>Qualcomm</w:t>
            </w:r>
          </w:p>
          <w:p w14:paraId="70D1CCCA" w14:textId="67557E92" w:rsidR="001C625C" w:rsidRDefault="007B74EC">
            <w:pPr>
              <w:contextualSpacing/>
              <w:jc w:val="both"/>
              <w:rPr>
                <w:rFonts w:eastAsia="Times New Roman" w:cs="Times New Roman"/>
              </w:rPr>
            </w:pPr>
            <w:r>
              <w:rPr>
                <w:rFonts w:eastAsia="Times New Roman" w:cs="Times New Roman"/>
              </w:rPr>
              <w:t>P. Garus</w:t>
            </w:r>
          </w:p>
        </w:tc>
      </w:tr>
      <w:tr w:rsidR="001C625C" w14:paraId="70D1CCD0" w14:textId="77777777" w:rsidTr="00906E54">
        <w:trPr>
          <w:trHeight w:val="710"/>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CCC" w14:textId="77777777" w:rsidR="001C625C" w:rsidRDefault="007B74EC">
            <w:pPr>
              <w:jc w:val="both"/>
              <w:rPr>
                <w:rFonts w:eastAsia="Times New Roman" w:cs="Times New Roman"/>
              </w:rPr>
            </w:pPr>
            <w:r>
              <w:rPr>
                <w:rFonts w:eastAsia="Times New Roman" w:cs="Times New Roman"/>
              </w:rPr>
              <w:t>4.4b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CCD" w14:textId="77777777" w:rsidR="001C625C" w:rsidRDefault="007B74EC">
            <w:pPr>
              <w:jc w:val="both"/>
              <w:rPr>
                <w:rFonts w:eastAsia="Times New Roman" w:cs="Times New Roman"/>
              </w:rPr>
            </w:pPr>
            <w:r>
              <w:rPr>
                <w:rFonts w:eastAsia="Times New Roman" w:cs="Times New Roman"/>
              </w:rPr>
              <w:t xml:space="preserve">Test 4.4a + </w:t>
            </w:r>
            <w:proofErr w:type="spellStart"/>
            <w:r>
              <w:rPr>
                <w:rFonts w:eastAsia="Times New Roman" w:cs="Times New Roman"/>
              </w:rPr>
              <w:t>IntraTMP</w:t>
            </w:r>
            <w:proofErr w:type="spellEnd"/>
            <w:r>
              <w:rPr>
                <w:rFonts w:eastAsia="Times New Roman" w:cs="Times New Roman"/>
              </w:rPr>
              <w:t xml:space="preserve"> using </w:t>
            </w:r>
            <w:proofErr w:type="spellStart"/>
            <w:r>
              <w:rPr>
                <w:rFonts w:eastAsia="Times New Roman" w:cs="Times New Roman"/>
              </w:rPr>
              <w:t>interMTS</w:t>
            </w:r>
            <w:proofErr w:type="spellEnd"/>
            <w:r>
              <w:rPr>
                <w:rFonts w:eastAsia="Times New Roman" w:cs="Times New Roman"/>
              </w:rPr>
              <w:t xml:space="preserve"> instead of </w:t>
            </w:r>
            <w:proofErr w:type="spellStart"/>
            <w:r>
              <w:rPr>
                <w:rFonts w:eastAsia="Times New Roman" w:cs="Times New Roman"/>
              </w:rPr>
              <w:t>intraMTS</w:t>
            </w:r>
            <w:proofErr w:type="spellEnd"/>
            <w:r>
              <w:rPr>
                <w:rFonts w:eastAsia="Times New Roman" w:cs="Times New Roman"/>
              </w:rPr>
              <w:t xml:space="preserve"> kernels</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CE" w14:textId="77777777" w:rsidR="001C625C" w:rsidRDefault="007B74EC" w:rsidP="00906E54">
            <w:pPr>
              <w:spacing w:before="0"/>
              <w:jc w:val="both"/>
              <w:rPr>
                <w:rFonts w:eastAsia="Times New Roman" w:cs="Times New Roman"/>
              </w:rPr>
            </w:pPr>
            <w:r>
              <w:rPr>
                <w:rFonts w:eastAsia="Times New Roman" w:cs="Times New Roman"/>
              </w:rPr>
              <w:t>Qualcomm</w:t>
            </w:r>
          </w:p>
          <w:p w14:paraId="70D1CCCF" w14:textId="77777777" w:rsidR="001C625C" w:rsidRDefault="007B74EC">
            <w:pPr>
              <w:contextualSpacing/>
              <w:jc w:val="both"/>
              <w:rPr>
                <w:rFonts w:eastAsia="Times New Roman" w:cs="Times New Roman"/>
              </w:rPr>
            </w:pPr>
            <w:r>
              <w:rPr>
                <w:rFonts w:eastAsia="Times New Roman" w:cs="Times New Roman"/>
              </w:rPr>
              <w:t>P. Garus</w:t>
            </w:r>
          </w:p>
        </w:tc>
      </w:tr>
      <w:tr w:rsidR="001C625C" w14:paraId="70D1CCD5" w14:textId="77777777" w:rsidTr="00906E54">
        <w:trPr>
          <w:trHeight w:val="620"/>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CD1" w14:textId="77777777" w:rsidR="001C625C" w:rsidRDefault="007B74EC">
            <w:pPr>
              <w:jc w:val="both"/>
              <w:rPr>
                <w:rFonts w:eastAsia="Times New Roman" w:cs="Times New Roman"/>
              </w:rPr>
            </w:pPr>
            <w:r>
              <w:rPr>
                <w:rFonts w:eastAsia="Times New Roman" w:cs="Times New Roman"/>
              </w:rPr>
              <w:t>4.4c</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CD2" w14:textId="1D25CFD8" w:rsidR="001C625C" w:rsidRDefault="007B74EC">
            <w:pPr>
              <w:jc w:val="both"/>
              <w:rPr>
                <w:rFonts w:eastAsia="Times New Roman" w:cs="Times New Roman"/>
              </w:rPr>
            </w:pPr>
            <w:del w:id="62" w:author="Patrick Garus" w:date="2023-05-25T21:12:00Z">
              <w:r w:rsidDel="005E1DFB">
                <w:rPr>
                  <w:rFonts w:eastAsia="Times New Roman" w:cs="Times New Roman"/>
                </w:rPr>
                <w:delText>Test 4.4b + LFNST/NSPT disabled for IntraTMP</w:delText>
              </w:r>
            </w:del>
            <w:proofErr w:type="spellStart"/>
            <w:ins w:id="63" w:author="Vadim Seregin" w:date="2023-05-28T09:00:00Z">
              <w:r w:rsidR="00D71DBD">
                <w:rPr>
                  <w:rFonts w:eastAsia="Times New Roman" w:cs="Times New Roman"/>
                </w:rPr>
                <w:t>I</w:t>
              </w:r>
            </w:ins>
            <w:ins w:id="64" w:author="Patrick Garus" w:date="2023-05-25T21:12:00Z">
              <w:del w:id="65" w:author="Vadim Seregin" w:date="2023-05-28T09:00:00Z">
                <w:r w:rsidR="005E1DFB" w:rsidDel="00D71DBD">
                  <w:rPr>
                    <w:rFonts w:eastAsia="Times New Roman" w:cs="Times New Roman"/>
                  </w:rPr>
                  <w:delText>i</w:delText>
                </w:r>
              </w:del>
              <w:r w:rsidR="005E1DFB">
                <w:rPr>
                  <w:rFonts w:eastAsia="Times New Roman" w:cs="Times New Roman"/>
                </w:rPr>
                <w:t>ntraMTS</w:t>
              </w:r>
              <w:proofErr w:type="spellEnd"/>
              <w:r w:rsidR="005E1DFB">
                <w:rPr>
                  <w:rFonts w:eastAsia="Times New Roman" w:cs="Times New Roman"/>
                </w:rPr>
                <w:t xml:space="preserve"> disabled for </w:t>
              </w:r>
            </w:ins>
            <w:proofErr w:type="spellStart"/>
            <w:ins w:id="66" w:author="Vadim Seregin" w:date="2023-05-28T09:00:00Z">
              <w:r w:rsidR="00D71DBD">
                <w:rPr>
                  <w:rFonts w:eastAsia="Times New Roman" w:cs="Times New Roman"/>
                </w:rPr>
                <w:t>I</w:t>
              </w:r>
            </w:ins>
            <w:ins w:id="67" w:author="Patrick Garus" w:date="2023-05-25T21:12:00Z">
              <w:del w:id="68" w:author="Vadim Seregin" w:date="2023-05-28T09:00:00Z">
                <w:r w:rsidR="005E1DFB" w:rsidDel="00D71DBD">
                  <w:rPr>
                    <w:rFonts w:eastAsia="Times New Roman" w:cs="Times New Roman"/>
                  </w:rPr>
                  <w:delText>i</w:delText>
                </w:r>
              </w:del>
              <w:r w:rsidR="005E1DFB">
                <w:rPr>
                  <w:rFonts w:eastAsia="Times New Roman" w:cs="Times New Roman"/>
                </w:rPr>
                <w:t>ntraTMP</w:t>
              </w:r>
            </w:ins>
            <w:proofErr w:type="spellEnd"/>
          </w:p>
        </w:tc>
        <w:tc>
          <w:tcPr>
            <w:tcW w:w="2236" w:type="dxa"/>
            <w:vMerge w:val="restart"/>
            <w:tcBorders>
              <w:top w:val="single" w:sz="4" w:space="0" w:color="000000"/>
              <w:left w:val="single" w:sz="4" w:space="0" w:color="000000"/>
              <w:bottom w:val="single" w:sz="4" w:space="0" w:color="000000"/>
              <w:right w:val="single" w:sz="4" w:space="0" w:color="000000"/>
            </w:tcBorders>
          </w:tcPr>
          <w:p w14:paraId="70D1CCD3" w14:textId="77777777" w:rsidR="001C625C" w:rsidRDefault="007B74EC" w:rsidP="00906E54">
            <w:pPr>
              <w:spacing w:before="0"/>
              <w:jc w:val="both"/>
              <w:rPr>
                <w:rFonts w:eastAsia="Times New Roman" w:cs="Times New Roman"/>
              </w:rPr>
            </w:pPr>
            <w:r>
              <w:rPr>
                <w:rFonts w:eastAsia="Times New Roman" w:cs="Times New Roman"/>
              </w:rPr>
              <w:t>Qualcomm</w:t>
            </w:r>
          </w:p>
          <w:p w14:paraId="70D1CCD4" w14:textId="77777777" w:rsidR="001C625C" w:rsidRDefault="007B74EC">
            <w:pPr>
              <w:contextualSpacing/>
              <w:jc w:val="both"/>
              <w:rPr>
                <w:rFonts w:eastAsia="Times New Roman" w:cs="Times New Roman"/>
              </w:rPr>
            </w:pPr>
            <w:r>
              <w:rPr>
                <w:rFonts w:eastAsia="Times New Roman" w:cs="Times New Roman"/>
              </w:rPr>
              <w:t>P. Garus</w:t>
            </w:r>
          </w:p>
        </w:tc>
      </w:tr>
    </w:tbl>
    <w:p w14:paraId="70D1CCD6" w14:textId="77777777" w:rsidR="001C625C" w:rsidRDefault="007B74EC">
      <w:pPr>
        <w:pStyle w:val="Heading2"/>
        <w:rPr>
          <w:rFonts w:eastAsia="Times New Roman" w:cs="Times New Roman"/>
        </w:rPr>
      </w:pPr>
      <w:r>
        <w:rPr>
          <w:rFonts w:eastAsia="Times New Roman" w:cs="Times New Roman"/>
        </w:rPr>
        <w:t>5. In-loop filtering</w:t>
      </w:r>
    </w:p>
    <w:p w14:paraId="70D1CCD7" w14:textId="77777777" w:rsidR="001C625C" w:rsidRDefault="007B74EC">
      <w:pPr>
        <w:spacing w:before="240" w:after="60"/>
        <w:ind w:left="720" w:hanging="720"/>
        <w:jc w:val="both"/>
        <w:outlineLvl w:val="2"/>
        <w:rPr>
          <w:rFonts w:eastAsia="Times New Roman" w:cs="Times New Roman"/>
        </w:rPr>
      </w:pPr>
      <w:r>
        <w:rPr>
          <w:rFonts w:eastAsia="Times New Roman" w:cs="Times New Roman"/>
          <w:b/>
          <w:color w:val="000000"/>
          <w:sz w:val="26"/>
        </w:rPr>
        <w:t>Test 5.1: CCSAO with extended edge classifiers and history offsets (JVET-AD0218)</w:t>
      </w:r>
    </w:p>
    <w:p w14:paraId="70D1CCD8" w14:textId="77777777" w:rsidR="001C625C" w:rsidRDefault="007B74EC">
      <w:pPr>
        <w:jc w:val="both"/>
        <w:rPr>
          <w:rFonts w:eastAsia="Times New Roman" w:cs="Times New Roman"/>
        </w:rPr>
      </w:pPr>
      <w:r>
        <w:rPr>
          <w:rFonts w:eastAsia="Times New Roman" w:cs="Times New Roman"/>
          <w:color w:val="000000"/>
        </w:rPr>
        <w:t xml:space="preserve">In this test, two modifications are investigated to improve the coding efficiency of CCSAO. Firstly, </w:t>
      </w:r>
      <w:proofErr w:type="gramStart"/>
      <w:r>
        <w:rPr>
          <w:rFonts w:eastAsia="Times New Roman" w:cs="Times New Roman"/>
          <w:color w:val="000000"/>
        </w:rPr>
        <w:t>similar to</w:t>
      </w:r>
      <w:proofErr w:type="gramEnd"/>
      <w:r>
        <w:rPr>
          <w:rFonts w:eastAsia="Times New Roman" w:cs="Times New Roman"/>
          <w:color w:val="000000"/>
        </w:rPr>
        <w:t xml:space="preserve"> the APS design in VVC, temporal historical CCSAO offsets are stored for the usage of future frames. Secondly, the edge classifier is extended with multiple edge/band combinations and the component used for edge classification can be selected from one of all three components. </w:t>
      </w:r>
    </w:p>
    <w:p w14:paraId="70D1CCD9"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CD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CDA"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CDB"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DC" w14:textId="77777777" w:rsidR="001C625C" w:rsidRDefault="007B74EC">
            <w:pPr>
              <w:jc w:val="both"/>
              <w:rPr>
                <w:rFonts w:eastAsia="Times New Roman" w:cs="Times New Roman"/>
              </w:rPr>
            </w:pPr>
            <w:r>
              <w:rPr>
                <w:rFonts w:eastAsia="Times New Roman" w:cs="Times New Roman"/>
              </w:rPr>
              <w:t>Tester</w:t>
            </w:r>
          </w:p>
        </w:tc>
      </w:tr>
      <w:tr w:rsidR="001C625C" w14:paraId="70D1CCE2"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70D1CCDE" w14:textId="77777777" w:rsidR="001C625C" w:rsidRDefault="007B74EC">
            <w:pPr>
              <w:jc w:val="both"/>
              <w:rPr>
                <w:rFonts w:eastAsia="Times New Roman" w:cs="Times New Roman"/>
              </w:rPr>
            </w:pPr>
            <w:r>
              <w:rPr>
                <w:rFonts w:eastAsia="Times New Roman" w:cs="Times New Roman"/>
                <w:color w:val="000000"/>
              </w:rPr>
              <w:t>5.1a</w:t>
            </w:r>
          </w:p>
        </w:tc>
        <w:tc>
          <w:tcPr>
            <w:tcW w:w="5850" w:type="dxa"/>
            <w:tcBorders>
              <w:top w:val="single" w:sz="4" w:space="0" w:color="000000"/>
              <w:left w:val="single" w:sz="4" w:space="0" w:color="000000"/>
              <w:bottom w:val="single" w:sz="4" w:space="0" w:color="000000"/>
              <w:right w:val="single" w:sz="4" w:space="0" w:color="000000"/>
            </w:tcBorders>
          </w:tcPr>
          <w:p w14:paraId="70D1CCDF" w14:textId="77777777" w:rsidR="001C625C" w:rsidRDefault="007B74EC">
            <w:pPr>
              <w:jc w:val="both"/>
              <w:rPr>
                <w:rFonts w:eastAsia="Times New Roman" w:cs="Times New Roman"/>
              </w:rPr>
            </w:pPr>
            <w:r>
              <w:rPr>
                <w:rFonts w:eastAsia="Times New Roman" w:cs="Times New Roman"/>
                <w:color w:val="000000"/>
              </w:rPr>
              <w:t>CCSAO with temporal history offset</w:t>
            </w:r>
          </w:p>
        </w:tc>
        <w:tc>
          <w:tcPr>
            <w:tcW w:w="2236" w:type="dxa"/>
            <w:tcBorders>
              <w:top w:val="single" w:sz="4" w:space="0" w:color="000000"/>
              <w:left w:val="single" w:sz="4" w:space="0" w:color="000000"/>
              <w:bottom w:val="single" w:sz="4" w:space="0" w:color="000000"/>
              <w:right w:val="single" w:sz="4" w:space="0" w:color="000000"/>
            </w:tcBorders>
          </w:tcPr>
          <w:p w14:paraId="70D1CCE0" w14:textId="77777777" w:rsidR="001C625C" w:rsidRDefault="007B74EC" w:rsidP="00906E54">
            <w:pPr>
              <w:spacing w:before="0"/>
              <w:jc w:val="both"/>
              <w:rPr>
                <w:rFonts w:eastAsia="Times New Roman" w:cs="Times New Roman"/>
              </w:rPr>
            </w:pPr>
            <w:r>
              <w:rPr>
                <w:rFonts w:eastAsia="Times New Roman" w:cs="Times New Roman"/>
                <w:color w:val="000000"/>
              </w:rPr>
              <w:t>Kwai</w:t>
            </w:r>
          </w:p>
          <w:p w14:paraId="70D1CCE1" w14:textId="77777777" w:rsidR="001C625C" w:rsidRDefault="007B74EC">
            <w:pPr>
              <w:contextualSpacing/>
              <w:jc w:val="both"/>
              <w:rPr>
                <w:rFonts w:eastAsia="Times New Roman" w:cs="Times New Roman"/>
              </w:rPr>
            </w:pPr>
            <w:r>
              <w:rPr>
                <w:rFonts w:eastAsia="Times New Roman" w:cs="Times New Roman"/>
                <w:color w:val="000000"/>
              </w:rPr>
              <w:t xml:space="preserve">C.-W. </w:t>
            </w:r>
            <w:proofErr w:type="spellStart"/>
            <w:r>
              <w:rPr>
                <w:rFonts w:eastAsia="Times New Roman" w:cs="Times New Roman"/>
                <w:color w:val="000000"/>
              </w:rPr>
              <w:t>Kuo</w:t>
            </w:r>
            <w:proofErr w:type="spellEnd"/>
          </w:p>
        </w:tc>
      </w:tr>
      <w:tr w:rsidR="001C625C" w14:paraId="70D1CCE7"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CE3" w14:textId="77777777" w:rsidR="001C625C" w:rsidRDefault="007B74EC">
            <w:pPr>
              <w:jc w:val="both"/>
              <w:rPr>
                <w:rFonts w:eastAsia="Times New Roman" w:cs="Times New Roman"/>
              </w:rPr>
            </w:pPr>
            <w:r>
              <w:rPr>
                <w:rFonts w:eastAsia="Times New Roman" w:cs="Times New Roman"/>
                <w:color w:val="000000"/>
              </w:rPr>
              <w:t>5.1b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CE4" w14:textId="77777777" w:rsidR="001C625C" w:rsidRDefault="007B74EC">
            <w:pPr>
              <w:jc w:val="both"/>
              <w:rPr>
                <w:rFonts w:eastAsia="Times New Roman" w:cs="Times New Roman"/>
              </w:rPr>
            </w:pPr>
            <w:r>
              <w:rPr>
                <w:rFonts w:eastAsia="Times New Roman" w:cs="Times New Roman"/>
                <w:color w:val="000000"/>
              </w:rPr>
              <w:t>Test 5.1a + extended edge classifier</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E5" w14:textId="77777777" w:rsidR="001C625C" w:rsidRDefault="007B74EC" w:rsidP="00906E54">
            <w:pPr>
              <w:spacing w:before="0"/>
              <w:jc w:val="both"/>
              <w:rPr>
                <w:rFonts w:eastAsia="Times New Roman" w:cs="Times New Roman"/>
              </w:rPr>
            </w:pPr>
            <w:r>
              <w:rPr>
                <w:rFonts w:eastAsia="Times New Roman" w:cs="Times New Roman"/>
                <w:color w:val="000000"/>
              </w:rPr>
              <w:t>Kwai</w:t>
            </w:r>
          </w:p>
          <w:p w14:paraId="70D1CCE6" w14:textId="77777777" w:rsidR="001C625C" w:rsidRDefault="007B74EC">
            <w:pPr>
              <w:contextualSpacing/>
              <w:jc w:val="both"/>
              <w:rPr>
                <w:rFonts w:eastAsia="Times New Roman" w:cs="Times New Roman"/>
              </w:rPr>
            </w:pPr>
            <w:r>
              <w:rPr>
                <w:rFonts w:eastAsia="Times New Roman" w:cs="Times New Roman"/>
                <w:color w:val="000000"/>
              </w:rPr>
              <w:t xml:space="preserve">C.-W. </w:t>
            </w:r>
            <w:proofErr w:type="spellStart"/>
            <w:r>
              <w:rPr>
                <w:rFonts w:eastAsia="Times New Roman" w:cs="Times New Roman"/>
                <w:color w:val="000000"/>
              </w:rPr>
              <w:t>Kuo</w:t>
            </w:r>
            <w:proofErr w:type="spellEnd"/>
          </w:p>
        </w:tc>
      </w:tr>
    </w:tbl>
    <w:p w14:paraId="70D1CCE8" w14:textId="77777777" w:rsidR="001C625C" w:rsidRDefault="007B74EC">
      <w:pPr>
        <w:spacing w:before="240" w:after="60"/>
        <w:ind w:left="720" w:hanging="720"/>
        <w:jc w:val="both"/>
        <w:outlineLvl w:val="2"/>
        <w:rPr>
          <w:rFonts w:eastAsia="Times New Roman" w:cs="Times New Roman"/>
        </w:rPr>
      </w:pPr>
      <w:r>
        <w:rPr>
          <w:rFonts w:eastAsia="Times New Roman" w:cs="Times New Roman"/>
          <w:b/>
          <w:color w:val="000000"/>
          <w:sz w:val="26"/>
        </w:rPr>
        <w:t>Test 5.2: Improved fixed filters for ALF (JVET-AD0220)</w:t>
      </w:r>
    </w:p>
    <w:p w14:paraId="70D1CCE9" w14:textId="77777777" w:rsidR="001C625C" w:rsidRDefault="007B74EC">
      <w:pPr>
        <w:jc w:val="both"/>
        <w:rPr>
          <w:rFonts w:eastAsia="Times New Roman" w:cs="Times New Roman"/>
        </w:rPr>
      </w:pPr>
      <w:r>
        <w:rPr>
          <w:rFonts w:eastAsia="Times New Roman" w:cs="Times New Roman"/>
          <w:color w:val="000000"/>
        </w:rPr>
        <w:t xml:space="preserve">In this test, firstly, a fixed filter is also applied to samples before DBF. Secondly, the classifiers of the fixed filters are extended. For each 2x2 block, the variance of a surrounding window is calculated. The variance is then quantized by a scaling factor which is determined based on the activity value derived from a Laplacian classifier. With </w:t>
      </w:r>
      <w:proofErr w:type="spellStart"/>
      <w:r>
        <w:rPr>
          <w:rFonts w:eastAsia="Times New Roman" w:cs="Times New Roman"/>
          <w:i/>
          <w:color w:val="000000"/>
        </w:rPr>
        <w:t>i</w:t>
      </w:r>
      <w:proofErr w:type="spellEnd"/>
      <w:r>
        <w:rPr>
          <w:rFonts w:eastAsia="Times New Roman" w:cs="Times New Roman"/>
          <w:color w:val="000000"/>
        </w:rPr>
        <w:t xml:space="preserve">=0, 1, let </w:t>
      </w:r>
      <w:r>
        <w:rPr>
          <w:rFonts w:eastAsia="Times New Roman" w:cs="Times New Roman"/>
          <w:i/>
          <w:color w:val="000000"/>
        </w:rPr>
        <w:t>Ci</w:t>
      </w:r>
      <w:r>
        <w:rPr>
          <w:rFonts w:eastAsia="Times New Roman" w:cs="Times New Roman"/>
          <w:color w:val="000000"/>
        </w:rPr>
        <w:t xml:space="preserve"> denote the classifier from the classifier of </w:t>
      </w:r>
      <w:proofErr w:type="spellStart"/>
      <w:r>
        <w:rPr>
          <w:rFonts w:eastAsia="Times New Roman" w:cs="Times New Roman"/>
          <w:color w:val="000000"/>
        </w:rPr>
        <w:t>i-th</w:t>
      </w:r>
      <w:proofErr w:type="spellEnd"/>
      <w:r>
        <w:rPr>
          <w:rFonts w:eastAsia="Times New Roman" w:cs="Times New Roman"/>
          <w:color w:val="000000"/>
        </w:rPr>
        <w:t xml:space="preserve"> fixed filter in ECM. The new class index is a combination of </w:t>
      </w:r>
      <w:r>
        <w:rPr>
          <w:rFonts w:eastAsia="Times New Roman" w:cs="Times New Roman"/>
          <w:i/>
          <w:color w:val="000000"/>
        </w:rPr>
        <w:t xml:space="preserve">Ci </w:t>
      </w:r>
      <w:r>
        <w:rPr>
          <w:rFonts w:eastAsia="Times New Roman" w:cs="Times New Roman"/>
          <w:color w:val="000000"/>
        </w:rPr>
        <w:t>and the quantized variance. Thirdly, the second fixed filter is applied to outputs of the fixed filter and samples before DBF.</w:t>
      </w:r>
    </w:p>
    <w:p w14:paraId="70D1CCEA" w14:textId="77777777" w:rsidR="001C625C" w:rsidRDefault="007B74EC">
      <w:pPr>
        <w:spacing w:after="240"/>
        <w:jc w:val="both"/>
        <w:rPr>
          <w:rFonts w:eastAsia="Times New Roman" w:cs="Times New Roman"/>
        </w:rPr>
      </w:pPr>
      <w:r>
        <w:rPr>
          <w:rFonts w:eastAsia="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1C625C" w14:paraId="70D1CCE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70D1CCEB" w14:textId="77777777" w:rsidR="001C625C" w:rsidRDefault="007B74EC">
            <w:pPr>
              <w:jc w:val="both"/>
              <w:rPr>
                <w:rFonts w:eastAsia="Times New Roman" w:cs="Times New Roman"/>
              </w:rPr>
            </w:pPr>
            <w:r>
              <w:rPr>
                <w:rFonts w:eastAsia="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70D1CCEC" w14:textId="77777777" w:rsidR="001C625C" w:rsidRDefault="007B74EC">
            <w:pPr>
              <w:jc w:val="both"/>
              <w:rPr>
                <w:rFonts w:eastAsia="Times New Roman" w:cs="Times New Roman"/>
              </w:rPr>
            </w:pPr>
            <w:r>
              <w:rPr>
                <w:rFonts w:eastAsia="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70D1CCED" w14:textId="77777777" w:rsidR="001C625C" w:rsidRDefault="007B74EC">
            <w:pPr>
              <w:jc w:val="both"/>
              <w:rPr>
                <w:rFonts w:eastAsia="Times New Roman" w:cs="Times New Roman"/>
              </w:rPr>
            </w:pPr>
            <w:r>
              <w:rPr>
                <w:rFonts w:eastAsia="Times New Roman" w:cs="Times New Roman"/>
              </w:rPr>
              <w:t>Tester</w:t>
            </w:r>
          </w:p>
        </w:tc>
      </w:tr>
      <w:tr w:rsidR="001C625C" w14:paraId="70D1CCF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70D1CCEF" w14:textId="77777777" w:rsidR="001C625C" w:rsidRDefault="007B74EC">
            <w:pPr>
              <w:jc w:val="both"/>
              <w:rPr>
                <w:rFonts w:eastAsia="Times New Roman" w:cs="Times New Roman"/>
              </w:rPr>
            </w:pPr>
            <w:r>
              <w:rPr>
                <w:rFonts w:eastAsia="Times New Roman" w:cs="Times New Roman"/>
              </w:rPr>
              <w:t>5.2a</w:t>
            </w:r>
          </w:p>
        </w:tc>
        <w:tc>
          <w:tcPr>
            <w:tcW w:w="5850" w:type="dxa"/>
            <w:tcBorders>
              <w:top w:val="single" w:sz="4" w:space="0" w:color="000000"/>
              <w:left w:val="single" w:sz="4" w:space="0" w:color="000000"/>
              <w:bottom w:val="single" w:sz="4" w:space="0" w:color="000000"/>
              <w:right w:val="single" w:sz="4" w:space="0" w:color="000000"/>
            </w:tcBorders>
          </w:tcPr>
          <w:p w14:paraId="70D1CCF0" w14:textId="77777777" w:rsidR="001C625C" w:rsidRDefault="007B74EC">
            <w:pPr>
              <w:jc w:val="both"/>
              <w:rPr>
                <w:rFonts w:eastAsia="Times New Roman" w:cs="Times New Roman"/>
              </w:rPr>
            </w:pPr>
            <w:r>
              <w:rPr>
                <w:rFonts w:eastAsia="Times New Roman" w:cs="Times New Roman"/>
              </w:rPr>
              <w:t>Applying fixed filters to samples before DBF</w:t>
            </w:r>
          </w:p>
        </w:tc>
        <w:tc>
          <w:tcPr>
            <w:tcW w:w="2236" w:type="dxa"/>
            <w:tcBorders>
              <w:top w:val="single" w:sz="4" w:space="0" w:color="000000"/>
              <w:left w:val="single" w:sz="4" w:space="0" w:color="000000"/>
              <w:bottom w:val="single" w:sz="4" w:space="0" w:color="000000"/>
              <w:right w:val="single" w:sz="4" w:space="0" w:color="000000"/>
            </w:tcBorders>
          </w:tcPr>
          <w:p w14:paraId="70D1CCF1" w14:textId="77777777" w:rsidR="001C625C" w:rsidRDefault="007B74EC" w:rsidP="00906E54">
            <w:pPr>
              <w:spacing w:before="0"/>
              <w:jc w:val="both"/>
              <w:rPr>
                <w:rFonts w:eastAsia="Times New Roman" w:cs="Times New Roman"/>
              </w:rPr>
            </w:pPr>
            <w:r>
              <w:rPr>
                <w:rFonts w:eastAsia="Times New Roman" w:cs="Times New Roman"/>
              </w:rPr>
              <w:t>Qualcomm</w:t>
            </w:r>
          </w:p>
          <w:p w14:paraId="70D1CCF2" w14:textId="77777777" w:rsidR="001C625C" w:rsidRDefault="007B74EC">
            <w:pPr>
              <w:contextualSpacing/>
              <w:jc w:val="both"/>
              <w:rPr>
                <w:rFonts w:eastAsia="Times New Roman" w:cs="Times New Roman"/>
              </w:rPr>
            </w:pPr>
            <w:r>
              <w:rPr>
                <w:rFonts w:eastAsia="Times New Roman" w:cs="Times New Roman"/>
              </w:rPr>
              <w:t>N. Hu</w:t>
            </w:r>
          </w:p>
        </w:tc>
      </w:tr>
      <w:tr w:rsidR="001C625C" w14:paraId="70D1CCF8"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CF4" w14:textId="77777777" w:rsidR="001C625C" w:rsidRDefault="007B74EC">
            <w:pPr>
              <w:jc w:val="both"/>
              <w:rPr>
                <w:rFonts w:eastAsia="Times New Roman" w:cs="Times New Roman"/>
              </w:rPr>
            </w:pPr>
            <w:r>
              <w:rPr>
                <w:rFonts w:eastAsia="Times New Roman" w:cs="Times New Roman"/>
              </w:rPr>
              <w:t>5.2b</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CF5" w14:textId="77777777" w:rsidR="001C625C" w:rsidRDefault="007B74EC">
            <w:pPr>
              <w:jc w:val="both"/>
              <w:rPr>
                <w:rFonts w:eastAsia="Times New Roman" w:cs="Times New Roman"/>
              </w:rPr>
            </w:pPr>
            <w:r>
              <w:rPr>
                <w:rFonts w:eastAsia="Times New Roman" w:cs="Times New Roman"/>
              </w:rPr>
              <w:t>Test 5.2a + extended classifiers for fixed filters</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F6" w14:textId="77777777" w:rsidR="001C625C" w:rsidRDefault="007B74EC" w:rsidP="00906E54">
            <w:pPr>
              <w:spacing w:before="0"/>
              <w:jc w:val="both"/>
              <w:rPr>
                <w:rFonts w:eastAsia="Times New Roman" w:cs="Times New Roman"/>
              </w:rPr>
            </w:pPr>
            <w:r>
              <w:rPr>
                <w:rFonts w:eastAsia="Times New Roman" w:cs="Times New Roman"/>
              </w:rPr>
              <w:t>Qualcomm</w:t>
            </w:r>
          </w:p>
          <w:p w14:paraId="70D1CCF7" w14:textId="77777777" w:rsidR="001C625C" w:rsidRDefault="007B74EC">
            <w:pPr>
              <w:contextualSpacing/>
              <w:jc w:val="both"/>
              <w:rPr>
                <w:rFonts w:eastAsia="Times New Roman" w:cs="Times New Roman"/>
              </w:rPr>
            </w:pPr>
            <w:r>
              <w:rPr>
                <w:rFonts w:eastAsia="Times New Roman" w:cs="Times New Roman"/>
              </w:rPr>
              <w:t>N. Hu</w:t>
            </w:r>
          </w:p>
        </w:tc>
      </w:tr>
      <w:tr w:rsidR="001C625C" w14:paraId="70D1CCFD" w14:textId="77777777">
        <w:trPr>
          <w:trHeight w:val="629"/>
          <w:jc w:val="center"/>
        </w:trPr>
        <w:tc>
          <w:tcPr>
            <w:tcW w:w="701" w:type="dxa"/>
            <w:vMerge w:val="restart"/>
            <w:tcBorders>
              <w:top w:val="single" w:sz="4" w:space="0" w:color="000000"/>
              <w:left w:val="single" w:sz="4" w:space="0" w:color="000000"/>
              <w:bottom w:val="single" w:sz="4" w:space="0" w:color="000000"/>
              <w:right w:val="single" w:sz="4" w:space="0" w:color="000000"/>
            </w:tcBorders>
          </w:tcPr>
          <w:p w14:paraId="70D1CCF9" w14:textId="77777777" w:rsidR="001C625C" w:rsidRDefault="007B74EC">
            <w:pPr>
              <w:jc w:val="both"/>
              <w:rPr>
                <w:rFonts w:eastAsia="Times New Roman" w:cs="Times New Roman"/>
              </w:rPr>
            </w:pPr>
            <w:r>
              <w:rPr>
                <w:rFonts w:eastAsia="Times New Roman" w:cs="Times New Roman"/>
              </w:rPr>
              <w:t>5.2c</w:t>
            </w:r>
          </w:p>
        </w:tc>
        <w:tc>
          <w:tcPr>
            <w:tcW w:w="5850" w:type="dxa"/>
            <w:vMerge w:val="restart"/>
            <w:tcBorders>
              <w:top w:val="single" w:sz="4" w:space="0" w:color="000000"/>
              <w:left w:val="single" w:sz="4" w:space="0" w:color="000000"/>
              <w:bottom w:val="single" w:sz="4" w:space="0" w:color="000000"/>
              <w:right w:val="single" w:sz="4" w:space="0" w:color="000000"/>
            </w:tcBorders>
          </w:tcPr>
          <w:p w14:paraId="70D1CCFA" w14:textId="77777777" w:rsidR="001C625C" w:rsidRDefault="007B74EC">
            <w:pPr>
              <w:jc w:val="both"/>
              <w:rPr>
                <w:rFonts w:eastAsia="Times New Roman" w:cs="Times New Roman"/>
              </w:rPr>
            </w:pPr>
            <w:r>
              <w:rPr>
                <w:rFonts w:eastAsia="Times New Roman" w:cs="Times New Roman"/>
              </w:rPr>
              <w:t>Test 5.2b + applying the second fixed filter to outputs of the first fixed filter</w:t>
            </w:r>
          </w:p>
        </w:tc>
        <w:tc>
          <w:tcPr>
            <w:tcW w:w="2236" w:type="dxa"/>
            <w:vMerge w:val="restart"/>
            <w:tcBorders>
              <w:top w:val="single" w:sz="4" w:space="0" w:color="000000"/>
              <w:left w:val="single" w:sz="4" w:space="0" w:color="000000"/>
              <w:bottom w:val="single" w:sz="4" w:space="0" w:color="000000"/>
              <w:right w:val="single" w:sz="4" w:space="0" w:color="000000"/>
            </w:tcBorders>
          </w:tcPr>
          <w:p w14:paraId="70D1CCFB" w14:textId="77777777" w:rsidR="001C625C" w:rsidRDefault="007B74EC" w:rsidP="00906E54">
            <w:pPr>
              <w:spacing w:before="0"/>
              <w:jc w:val="both"/>
              <w:rPr>
                <w:rFonts w:eastAsia="Times New Roman" w:cs="Times New Roman"/>
              </w:rPr>
            </w:pPr>
            <w:r>
              <w:rPr>
                <w:rFonts w:eastAsia="Times New Roman" w:cs="Times New Roman"/>
              </w:rPr>
              <w:t>Qualcomm</w:t>
            </w:r>
          </w:p>
          <w:p w14:paraId="70D1CCFC" w14:textId="77777777" w:rsidR="001C625C" w:rsidRDefault="007B74EC">
            <w:pPr>
              <w:contextualSpacing/>
              <w:jc w:val="both"/>
              <w:rPr>
                <w:rFonts w:eastAsia="Times New Roman" w:cs="Times New Roman"/>
              </w:rPr>
            </w:pPr>
            <w:r>
              <w:rPr>
                <w:rFonts w:eastAsia="Times New Roman" w:cs="Times New Roman"/>
              </w:rPr>
              <w:t>N. Hu</w:t>
            </w:r>
          </w:p>
        </w:tc>
      </w:tr>
    </w:tbl>
    <w:p w14:paraId="70D1CCFE" w14:textId="77777777" w:rsidR="001C625C" w:rsidRDefault="001C625C">
      <w:pPr>
        <w:spacing w:after="240"/>
        <w:rPr>
          <w:rFonts w:eastAsia="Times New Roman" w:cs="Times New Roman"/>
          <w:b/>
        </w:rPr>
      </w:pPr>
    </w:p>
    <w:sectPr w:rsidR="001C625C" w:rsidSect="00812397">
      <w:footerReference w:type="default" r:id="rId42"/>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C351D" w14:textId="77777777" w:rsidR="00C12D7F" w:rsidRDefault="00C12D7F">
      <w:pPr>
        <w:spacing w:before="0"/>
      </w:pPr>
      <w:r>
        <w:separator/>
      </w:r>
    </w:p>
  </w:endnote>
  <w:endnote w:type="continuationSeparator" w:id="0">
    <w:p w14:paraId="086F09EC" w14:textId="77777777" w:rsidR="00C12D7F" w:rsidRDefault="00C12D7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C89A" w14:textId="77777777" w:rsidR="00812397" w:rsidRDefault="00812397" w:rsidP="00270388">
    <w:pPr>
      <w:pStyle w:val="Footer"/>
    </w:pPr>
  </w:p>
  <w:p w14:paraId="48A0A91E" w14:textId="77777777" w:rsidR="00812397" w:rsidRDefault="008123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CD0D" w14:textId="77850E5B" w:rsidR="001C625C" w:rsidRDefault="007B74EC">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69" w:author="Gary Sullivan" w:date="2023-08-01T19:36:00Z">
      <w:r w:rsidR="00812397">
        <w:rPr>
          <w:rStyle w:val="PageNumber"/>
          <w:noProof/>
        </w:rPr>
        <w:t>2023-05-28</w:t>
      </w:r>
    </w:ins>
    <w:ins w:id="70" w:author="Vadim Seregin" w:date="2023-05-28T08:56:00Z">
      <w:del w:id="71" w:author="Gary Sullivan" w:date="2023-08-01T19:36:00Z">
        <w:r w:rsidR="00A341D8" w:rsidDel="00812397">
          <w:rPr>
            <w:rStyle w:val="PageNumber"/>
            <w:noProof/>
          </w:rPr>
          <w:delText>2023-05-25</w:delText>
        </w:r>
      </w:del>
    </w:ins>
    <w:ins w:id="72" w:author="Patrick Garus" w:date="2023-05-25T21:10:00Z">
      <w:del w:id="73" w:author="Gary Sullivan" w:date="2023-08-01T19:36:00Z">
        <w:r w:rsidR="00A77C23" w:rsidDel="00812397">
          <w:rPr>
            <w:rStyle w:val="PageNumber"/>
            <w:noProof/>
          </w:rPr>
          <w:delText>2023-05-24</w:delText>
        </w:r>
      </w:del>
    </w:ins>
    <w:ins w:id="74" w:author="Pekka Astola (Nokia)" w:date="2023-05-24T11:18:00Z">
      <w:del w:id="75" w:author="Gary Sullivan" w:date="2023-08-01T19:36:00Z">
        <w:r w:rsidR="003679D0" w:rsidDel="00812397">
          <w:rPr>
            <w:rStyle w:val="PageNumber"/>
            <w:noProof/>
          </w:rPr>
          <w:delText>2023-04-28</w:delText>
        </w:r>
      </w:del>
    </w:ins>
    <w:del w:id="76" w:author="Gary Sullivan" w:date="2023-08-01T19:36:00Z">
      <w:r w:rsidR="008D3710" w:rsidDel="00812397">
        <w:rPr>
          <w:rStyle w:val="PageNumber"/>
          <w:noProof/>
        </w:rPr>
        <w:delText>2023-04-27</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C071A" w14:textId="77777777" w:rsidR="00C12D7F" w:rsidRDefault="00C12D7F">
      <w:r>
        <w:separator/>
      </w:r>
    </w:p>
  </w:footnote>
  <w:footnote w:type="continuationSeparator" w:id="0">
    <w:p w14:paraId="2FC36A07" w14:textId="77777777" w:rsidR="00C12D7F" w:rsidRDefault="00C12D7F">
      <w:r>
        <w:continuationSeparator/>
      </w:r>
    </w:p>
  </w:footnote>
  <w:footnote w:type="continuationNotice" w:id="1">
    <w:p w14:paraId="5AF68988" w14:textId="77777777" w:rsidR="00C12D7F" w:rsidRDefault="00C12D7F">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313D1B"/>
    <w:multiLevelType w:val="hybridMultilevel"/>
    <w:tmpl w:val="DA48B90C"/>
    <w:lvl w:ilvl="0" w:tplc="85B05104">
      <w:start w:val="1"/>
      <w:numFmt w:val="bullet"/>
      <w:lvlText w:val="·"/>
      <w:lvlJc w:val="left"/>
      <w:pPr>
        <w:ind w:left="709" w:hanging="360"/>
      </w:pPr>
      <w:rPr>
        <w:rFonts w:ascii="Symbol" w:eastAsia="Symbol" w:hAnsi="Symbol" w:cs="Symbol"/>
      </w:rPr>
    </w:lvl>
    <w:lvl w:ilvl="1" w:tplc="7CD2ED74">
      <w:start w:val="1"/>
      <w:numFmt w:val="bullet"/>
      <w:lvlText w:val="o"/>
      <w:lvlJc w:val="left"/>
      <w:pPr>
        <w:ind w:left="1429" w:hanging="360"/>
      </w:pPr>
      <w:rPr>
        <w:rFonts w:ascii="Courier New" w:eastAsia="Courier New" w:hAnsi="Courier New" w:cs="Courier New"/>
      </w:rPr>
    </w:lvl>
    <w:lvl w:ilvl="2" w:tplc="0B82F1AC">
      <w:start w:val="1"/>
      <w:numFmt w:val="bullet"/>
      <w:lvlText w:val="§"/>
      <w:lvlJc w:val="left"/>
      <w:pPr>
        <w:ind w:left="2149" w:hanging="360"/>
      </w:pPr>
      <w:rPr>
        <w:rFonts w:ascii="Wingdings" w:eastAsia="Wingdings" w:hAnsi="Wingdings" w:cs="Wingdings"/>
      </w:rPr>
    </w:lvl>
    <w:lvl w:ilvl="3" w:tplc="FC226566">
      <w:start w:val="1"/>
      <w:numFmt w:val="bullet"/>
      <w:lvlText w:val="·"/>
      <w:lvlJc w:val="left"/>
      <w:pPr>
        <w:ind w:left="2869" w:hanging="360"/>
      </w:pPr>
      <w:rPr>
        <w:rFonts w:ascii="Symbol" w:eastAsia="Symbol" w:hAnsi="Symbol" w:cs="Symbol"/>
      </w:rPr>
    </w:lvl>
    <w:lvl w:ilvl="4" w:tplc="5BD6BADC">
      <w:start w:val="1"/>
      <w:numFmt w:val="bullet"/>
      <w:lvlText w:val="o"/>
      <w:lvlJc w:val="left"/>
      <w:pPr>
        <w:ind w:left="3589" w:hanging="360"/>
      </w:pPr>
      <w:rPr>
        <w:rFonts w:ascii="Courier New" w:eastAsia="Courier New" w:hAnsi="Courier New" w:cs="Courier New"/>
      </w:rPr>
    </w:lvl>
    <w:lvl w:ilvl="5" w:tplc="2586F644">
      <w:start w:val="1"/>
      <w:numFmt w:val="bullet"/>
      <w:lvlText w:val="§"/>
      <w:lvlJc w:val="left"/>
      <w:pPr>
        <w:ind w:left="4309" w:hanging="360"/>
      </w:pPr>
      <w:rPr>
        <w:rFonts w:ascii="Wingdings" w:eastAsia="Wingdings" w:hAnsi="Wingdings" w:cs="Wingdings"/>
      </w:rPr>
    </w:lvl>
    <w:lvl w:ilvl="6" w:tplc="57CA5A06">
      <w:start w:val="1"/>
      <w:numFmt w:val="bullet"/>
      <w:lvlText w:val="·"/>
      <w:lvlJc w:val="left"/>
      <w:pPr>
        <w:ind w:left="5029" w:hanging="360"/>
      </w:pPr>
      <w:rPr>
        <w:rFonts w:ascii="Symbol" w:eastAsia="Symbol" w:hAnsi="Symbol" w:cs="Symbol"/>
      </w:rPr>
    </w:lvl>
    <w:lvl w:ilvl="7" w:tplc="055CDB96">
      <w:start w:val="1"/>
      <w:numFmt w:val="bullet"/>
      <w:lvlText w:val="o"/>
      <w:lvlJc w:val="left"/>
      <w:pPr>
        <w:ind w:left="5749" w:hanging="360"/>
      </w:pPr>
      <w:rPr>
        <w:rFonts w:ascii="Courier New" w:eastAsia="Courier New" w:hAnsi="Courier New" w:cs="Courier New"/>
      </w:rPr>
    </w:lvl>
    <w:lvl w:ilvl="8" w:tplc="C3B0D70C">
      <w:start w:val="1"/>
      <w:numFmt w:val="bullet"/>
      <w:lvlText w:val="§"/>
      <w:lvlJc w:val="left"/>
      <w:pPr>
        <w:ind w:left="6469" w:hanging="360"/>
      </w:pPr>
      <w:rPr>
        <w:rFonts w:ascii="Wingdings" w:eastAsia="Wingdings" w:hAnsi="Wingdings" w:cs="Wingdings"/>
      </w:rPr>
    </w:lvl>
  </w:abstractNum>
  <w:abstractNum w:abstractNumId="1" w15:restartNumberingAfterBreak="0">
    <w:nsid w:val="4BA77DEF"/>
    <w:multiLevelType w:val="hybridMultilevel"/>
    <w:tmpl w:val="FF7861E4"/>
    <w:lvl w:ilvl="0" w:tplc="DC8A59A8">
      <w:start w:val="1"/>
      <w:numFmt w:val="decimal"/>
      <w:lvlText w:val="%1."/>
      <w:lvlJc w:val="left"/>
      <w:pPr>
        <w:ind w:left="360" w:hanging="360"/>
      </w:pPr>
    </w:lvl>
    <w:lvl w:ilvl="1" w:tplc="D66ED3BA">
      <w:start w:val="1"/>
      <w:numFmt w:val="lowerLetter"/>
      <w:lvlText w:val="%2."/>
      <w:lvlJc w:val="left"/>
      <w:pPr>
        <w:ind w:left="1080" w:hanging="360"/>
      </w:pPr>
    </w:lvl>
    <w:lvl w:ilvl="2" w:tplc="2CC02D2A">
      <w:start w:val="1"/>
      <w:numFmt w:val="lowerRoman"/>
      <w:lvlText w:val="%3."/>
      <w:lvlJc w:val="right"/>
      <w:pPr>
        <w:ind w:left="1800" w:hanging="180"/>
      </w:pPr>
    </w:lvl>
    <w:lvl w:ilvl="3" w:tplc="F0325B86">
      <w:start w:val="1"/>
      <w:numFmt w:val="decimal"/>
      <w:lvlText w:val="%4."/>
      <w:lvlJc w:val="left"/>
      <w:pPr>
        <w:ind w:left="2520" w:hanging="360"/>
      </w:pPr>
    </w:lvl>
    <w:lvl w:ilvl="4" w:tplc="81EA5EE8">
      <w:start w:val="1"/>
      <w:numFmt w:val="lowerLetter"/>
      <w:lvlText w:val="%5."/>
      <w:lvlJc w:val="left"/>
      <w:pPr>
        <w:ind w:left="3240" w:hanging="360"/>
      </w:pPr>
    </w:lvl>
    <w:lvl w:ilvl="5" w:tplc="881E483A">
      <w:start w:val="1"/>
      <w:numFmt w:val="lowerRoman"/>
      <w:lvlText w:val="%6."/>
      <w:lvlJc w:val="right"/>
      <w:pPr>
        <w:ind w:left="3960" w:hanging="180"/>
      </w:pPr>
    </w:lvl>
    <w:lvl w:ilvl="6" w:tplc="65722BB2">
      <w:start w:val="1"/>
      <w:numFmt w:val="decimal"/>
      <w:lvlText w:val="%7."/>
      <w:lvlJc w:val="left"/>
      <w:pPr>
        <w:ind w:left="4680" w:hanging="360"/>
      </w:pPr>
    </w:lvl>
    <w:lvl w:ilvl="7" w:tplc="9F5058EE">
      <w:start w:val="1"/>
      <w:numFmt w:val="lowerLetter"/>
      <w:lvlText w:val="%8."/>
      <w:lvlJc w:val="left"/>
      <w:pPr>
        <w:ind w:left="5400" w:hanging="360"/>
      </w:pPr>
    </w:lvl>
    <w:lvl w:ilvl="8" w:tplc="F94C6C32">
      <w:start w:val="1"/>
      <w:numFmt w:val="lowerRoman"/>
      <w:lvlText w:val="%9."/>
      <w:lvlJc w:val="right"/>
      <w:pPr>
        <w:ind w:left="6120" w:hanging="180"/>
      </w:pPr>
    </w:lvl>
  </w:abstractNum>
  <w:num w:numId="1" w16cid:durableId="243036095">
    <w:abstractNumId w:val="1"/>
  </w:num>
  <w:num w:numId="2" w16cid:durableId="664211425">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dim Seregin">
    <w15:presenceInfo w15:providerId="AD" w15:userId="S::vseregin@qti.qualcomm.com::6bb95df1-e6d7-4725-993c-5fa490907059"/>
  </w15:person>
  <w15:person w15:author="Pekka Astola (Nokia)">
    <w15:presenceInfo w15:providerId="AD" w15:userId="S::pekka.astola@nokia.com::ae737309-fc92-4d45-9896-756c5cf1207a"/>
  </w15:person>
  <w15:person w15:author="Patrick Garus">
    <w15:presenceInfo w15:providerId="AD" w15:userId="S::pgarus@qti.qualcomm.com::e04ae319-5754-45a7-9516-ef1a4ca249b9"/>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5C"/>
    <w:rsid w:val="000A6695"/>
    <w:rsid w:val="001C625C"/>
    <w:rsid w:val="002D30A3"/>
    <w:rsid w:val="003679D0"/>
    <w:rsid w:val="005E1DFB"/>
    <w:rsid w:val="00705CA3"/>
    <w:rsid w:val="007B74EC"/>
    <w:rsid w:val="00812397"/>
    <w:rsid w:val="00865FE3"/>
    <w:rsid w:val="008D3710"/>
    <w:rsid w:val="00901BE4"/>
    <w:rsid w:val="00906E54"/>
    <w:rsid w:val="00924F3A"/>
    <w:rsid w:val="0099553C"/>
    <w:rsid w:val="009D004C"/>
    <w:rsid w:val="009F5F16"/>
    <w:rsid w:val="00A02E95"/>
    <w:rsid w:val="00A1148E"/>
    <w:rsid w:val="00A341D8"/>
    <w:rsid w:val="00A77C23"/>
    <w:rsid w:val="00B328DE"/>
    <w:rsid w:val="00B80702"/>
    <w:rsid w:val="00C12D7F"/>
    <w:rsid w:val="00C340B7"/>
    <w:rsid w:val="00C508EC"/>
    <w:rsid w:val="00D14572"/>
    <w:rsid w:val="00D4766E"/>
    <w:rsid w:val="00D71DBD"/>
    <w:rsid w:val="00D911FC"/>
    <w:rsid w:val="00E77AE5"/>
    <w:rsid w:val="00FA72DB"/>
    <w:rsid w:val="00FC4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1C985"/>
  <w15:docId w15:val="{13F2D79F-6AAF-411A-8811-EC0D9445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szCs w:val="22"/>
        <w:lang w:val="en-CA"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3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pPr>
    <w:rPr>
      <w:rFonts w:eastAsia="Cambria Math" w:cs="Cambria Math"/>
      <w:sz w:val="22"/>
    </w:rPr>
  </w:style>
  <w:style w:type="paragraph" w:styleId="Heading1">
    <w:name w:val="heading 1"/>
    <w:basedOn w:val="Normal"/>
    <w:next w:val="Normal"/>
    <w:link w:val="Heading1Char"/>
    <w:qFormat/>
    <w:pPr>
      <w:keepNext/>
      <w:spacing w:before="240" w:after="60"/>
      <w:outlineLvl w:val="0"/>
    </w:pPr>
    <w:rPr>
      <w:rFonts w:cs="Arial"/>
      <w:b/>
      <w:bCs/>
      <w:sz w:val="32"/>
      <w:szCs w:val="32"/>
    </w:rPr>
  </w:style>
  <w:style w:type="paragraph" w:styleId="Heading2">
    <w:name w:val="heading 2"/>
    <w:basedOn w:val="Normal"/>
    <w:next w:val="Normal"/>
    <w:link w:val="Heading2Char"/>
    <w:qFormat/>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rPr>
      <w:b/>
      <w:bCs/>
      <w:sz w:val="26"/>
      <w:szCs w:val="26"/>
    </w:rPr>
  </w:style>
  <w:style w:type="paragraph" w:styleId="Heading4">
    <w:name w:val="heading 4"/>
    <w:basedOn w:val="Normal"/>
    <w:next w:val="Normal"/>
    <w:link w:val="Heading4Char"/>
    <w:qFormat/>
    <w:pPr>
      <w:keepNext/>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pPr>
      <w:keepNext/>
      <w:spacing w:before="240" w:after="60"/>
      <w:outlineLvl w:val="4"/>
    </w:pPr>
    <w:rPr>
      <w:b/>
      <w:bCs/>
      <w:i/>
      <w:iCs/>
      <w:sz w:val="24"/>
      <w:szCs w:val="26"/>
    </w:rPr>
  </w:style>
  <w:style w:type="paragraph" w:styleId="Heading6">
    <w:name w:val="heading 6"/>
    <w:basedOn w:val="Normal"/>
    <w:next w:val="Normal"/>
    <w:link w:val="Heading6Char"/>
    <w:qFormat/>
    <w:pPr>
      <w:keepNext/>
      <w:spacing w:before="240" w:after="60"/>
      <w:outlineLvl w:val="5"/>
    </w:pPr>
    <w:rPr>
      <w:b/>
      <w:bCs/>
    </w:rPr>
  </w:style>
  <w:style w:type="paragraph" w:styleId="Heading7">
    <w:name w:val="heading 7"/>
    <w:basedOn w:val="Normal"/>
    <w:next w:val="Normal"/>
    <w:link w:val="Heading7Char"/>
    <w:qFormat/>
    <w:pPr>
      <w:keepNext/>
      <w:spacing w:before="240" w:after="60"/>
      <w:outlineLvl w:val="6"/>
    </w:pPr>
    <w:rPr>
      <w:szCs w:val="24"/>
    </w:rPr>
  </w:style>
  <w:style w:type="paragraph" w:styleId="Heading8">
    <w:name w:val="heading 8"/>
    <w:basedOn w:val="Normal"/>
    <w:next w:val="Normal"/>
    <w:link w:val="Heading8Char"/>
    <w:qFormat/>
    <w:pPr>
      <w:keepNext/>
      <w:spacing w:before="240" w:after="60"/>
      <w:outlineLvl w:val="7"/>
    </w:pPr>
    <w:rPr>
      <w:i/>
      <w:iCs/>
      <w:szCs w:val="24"/>
    </w:rPr>
  </w:style>
  <w:style w:type="paragraph" w:styleId="Heading9">
    <w:name w:val="heading 9"/>
    <w:basedOn w:val="Normal"/>
    <w:next w:val="Normal"/>
    <w:link w:val="Heading9Char"/>
    <w:qFormat/>
    <w:pPr>
      <w:keepNext/>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rial" w:eastAsia="Arial" w:hAnsi="Arial" w:cs="Arial"/>
      <w:sz w:val="40"/>
      <w:szCs w:val="40"/>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Pr>
      <w:b/>
      <w:bCs/>
      <w:i/>
      <w:iCs/>
      <w:sz w:val="28"/>
      <w:szCs w:val="28"/>
      <w:lang w:eastAsia="en-US"/>
    </w:rPr>
  </w:style>
  <w:style w:type="character" w:customStyle="1" w:styleId="Heading3Char">
    <w:name w:val="Heading 3 Char"/>
    <w:link w:val="Heading3"/>
    <w:rPr>
      <w:b/>
      <w:bCs/>
      <w:sz w:val="26"/>
      <w:szCs w:val="26"/>
      <w:lang w:eastAsia="en-US"/>
    </w:rPr>
  </w:style>
  <w:style w:type="character" w:customStyle="1" w:styleId="Heading4Char">
    <w:name w:val="Heading 4 Char"/>
    <w:link w:val="Heading4"/>
    <w:rPr>
      <w:rFonts w:ascii="Times New Roman Bold" w:hAnsi="Times New Roman Bold"/>
      <w:b/>
      <w:bCs/>
      <w:sz w:val="24"/>
      <w:szCs w:val="28"/>
    </w:rPr>
  </w:style>
  <w:style w:type="character" w:customStyle="1" w:styleId="Heading5Char">
    <w:name w:val="Heading 5 Char"/>
    <w:link w:val="Heading5"/>
    <w:rPr>
      <w:b/>
      <w:bCs/>
      <w:i/>
      <w:iCs/>
      <w:sz w:val="24"/>
      <w:szCs w:val="26"/>
    </w:rPr>
  </w:style>
  <w:style w:type="character" w:customStyle="1" w:styleId="Heading6Char">
    <w:name w:val="Heading 6 Char"/>
    <w:link w:val="Heading6"/>
    <w:rPr>
      <w:b/>
      <w:bCs/>
      <w:sz w:val="22"/>
      <w:szCs w:val="22"/>
      <w:lang w:eastAsia="en-US"/>
    </w:rPr>
  </w:style>
  <w:style w:type="character" w:customStyle="1" w:styleId="Heading7Char">
    <w:name w:val="Heading 7 Char"/>
    <w:link w:val="Heading7"/>
    <w:rPr>
      <w:sz w:val="22"/>
      <w:szCs w:val="24"/>
    </w:rPr>
  </w:style>
  <w:style w:type="character" w:customStyle="1" w:styleId="Heading8Char">
    <w:name w:val="Heading 8 Char"/>
    <w:link w:val="Heading8"/>
    <w:rPr>
      <w:i/>
      <w:iCs/>
      <w:sz w:val="22"/>
      <w:szCs w:val="24"/>
    </w:rPr>
  </w:style>
  <w:style w:type="character" w:customStyle="1" w:styleId="Heading9Char">
    <w:name w:val="Heading 9 Char"/>
    <w:link w:val="Heading9"/>
    <w:rPr>
      <w:b/>
      <w:sz w:val="22"/>
      <w:szCs w:val="22"/>
      <w:lang w:eastAsia="en-US"/>
    </w:rPr>
  </w:style>
  <w:style w:type="character" w:styleId="FollowedHyperlink">
    <w:name w:val="FollowedHyperlink"/>
    <w:rPr>
      <w:color w:val="800080"/>
      <w:u w:val="single"/>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link w:val="CaptionChar"/>
    <w:uiPriority w:val="35"/>
    <w:unhideWhenUsed/>
    <w:qFormat/>
    <w:pPr>
      <w:spacing w:before="0" w:after="200"/>
    </w:pPr>
    <w:rPr>
      <w:i/>
      <w:iCs/>
      <w:color w:val="44546A" w:themeColor="text2"/>
      <w:sz w:val="18"/>
      <w:szCs w:val="18"/>
    </w:rPr>
  </w:style>
  <w:style w:type="character" w:customStyle="1" w:styleId="CaptionChar">
    <w:name w:val="Caption Char"/>
    <w:link w:val="Caption"/>
    <w:uiPriority w:val="35"/>
    <w:rPr>
      <w:i/>
      <w:iCs/>
      <w:color w:val="44546A" w:themeColor="text2"/>
      <w:sz w:val="18"/>
      <w:szCs w:val="18"/>
    </w:rPr>
  </w:style>
  <w:style w:type="paragraph" w:customStyle="1" w:styleId="paragraph">
    <w:name w:val="paragraph"/>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pPr>
    <w:rPr>
      <w:sz w:val="24"/>
      <w:szCs w:val="24"/>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rPr>
      <w:sz w:val="18"/>
      <w:szCs w:val="18"/>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sz w:val="22"/>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2"/>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UnresolvedMention20">
    <w:name w:val="Unresolved Mention2"/>
    <w:basedOn w:val="DefaultParagraphFont"/>
    <w:uiPriority w:val="99"/>
    <w:semiHidden/>
    <w:unhideWhenUsed/>
    <w:rPr>
      <w:color w:val="605E5C"/>
      <w:shd w:val="clear" w:color="auto" w:fill="E1DFDD"/>
    </w:rPr>
  </w:style>
  <w:style w:type="paragraph" w:styleId="Revision">
    <w:name w:val="Revision"/>
    <w:hidden/>
    <w:uiPriority w:val="99"/>
    <w:semiHidden/>
    <w:rPr>
      <w:sz w:val="22"/>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UnresolvedMention200">
    <w:name w:val="Unresolved Mention20"/>
    <w:basedOn w:val="DefaultParagraphFont"/>
    <w:uiPriority w:val="99"/>
    <w:semiHidden/>
    <w:unhideWhenUsed/>
    <w:rPr>
      <w:color w:val="605E5C"/>
      <w:shd w:val="clear" w:color="auto" w:fill="E1DFDD"/>
    </w:rPr>
  </w:style>
  <w:style w:type="character" w:customStyle="1" w:styleId="UnresolvedMention2000">
    <w:name w:val="Unresolved Mention200"/>
    <w:basedOn w:val="DefaultParagraphFont"/>
    <w:uiPriority w:val="99"/>
    <w:semiHidden/>
    <w:unhideWhenUsed/>
    <w:rPr>
      <w:color w:val="605E5C"/>
      <w:shd w:val="clear" w:color="auto" w:fill="E1DFDD"/>
    </w:rPr>
  </w:style>
  <w:style w:type="character" w:customStyle="1" w:styleId="ListParagraphChar">
    <w:name w:val="List Paragraph Char"/>
    <w:link w:val="ListParagraph"/>
    <w:uiPriority w:val="34"/>
    <w:rPr>
      <w:sz w:val="22"/>
    </w:rPr>
  </w:style>
  <w:style w:type="character" w:customStyle="1" w:styleId="UnresolvedMention4">
    <w:name w:val="Unresolved Mention4"/>
    <w:basedOn w:val="DefaultParagraphFont"/>
    <w:uiPriority w:val="99"/>
    <w:semiHidden/>
    <w:unhideWhenUsed/>
    <w:rPr>
      <w:color w:val="605E5C"/>
      <w:shd w:val="clear" w:color="auto" w:fill="E1DFDD"/>
    </w:rPr>
  </w:style>
  <w:style w:type="character" w:customStyle="1" w:styleId="1">
    <w:name w:val="未处理的提及1"/>
    <w:basedOn w:val="DefaultParagraphFont"/>
    <w:uiPriority w:val="99"/>
    <w:semiHidden/>
    <w:unhideWhenUsed/>
    <w:rPr>
      <w:color w:val="605E5C"/>
      <w:shd w:val="clear" w:color="auto" w:fill="E1DFDD"/>
    </w:rPr>
  </w:style>
  <w:style w:type="paragraph" w:customStyle="1" w:styleId="xmsonormal">
    <w:name w:val="x_msonormal"/>
    <w:basedOn w:val="Normal"/>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ascii="Calibri" w:eastAsia="Calibri" w:hAnsi="Calibri" w:cs="Calibri"/>
      <w:lang w:val="fr-FR" w:eastAsia="fr-FR"/>
    </w:rPr>
  </w:style>
  <w:style w:type="character" w:customStyle="1" w:styleId="xcontentpasted0">
    <w:name w:val="x_contentpasted0"/>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seregin@qti.qualcomm.com" TargetMode="External"/><Relationship Id="rId13" Type="http://schemas.openxmlformats.org/officeDocument/2006/relationships/hyperlink" Target="mailto:xiaoyuxiu@kwai.com" TargetMode="External"/><Relationship Id="rId18" Type="http://schemas.openxmlformats.org/officeDocument/2006/relationships/hyperlink" Target="mailto:wangyang.cs@bytedance.com" TargetMode="External"/><Relationship Id="rId39" Type="http://schemas.openxmlformats.org/officeDocument/2006/relationships/hyperlink" Target="mailto:antoine.robert@interdigital.com" TargetMode="External"/><Relationship Id="rId3" Type="http://schemas.openxmlformats.org/officeDocument/2006/relationships/settings" Target="settings.xml"/><Relationship Id="rId21" Type="http://schemas.openxmlformats.org/officeDocument/2006/relationships/hyperlink" Target="mailto:samuelssonj@sharplabs.com" TargetMode="External"/><Relationship Id="rId34" Type="http://schemas.openxmlformats.org/officeDocument/2006/relationships/hyperlink" Target="mailto:wangyang.cs@bytedance.com" TargetMode="External"/><Relationship Id="rId42" Type="http://schemas.openxmlformats.org/officeDocument/2006/relationships/footer" Target="footer2.xml"/><Relationship Id="rId7" Type="http://schemas.openxmlformats.org/officeDocument/2006/relationships/footer" Target="footer1.xml"/><Relationship Id="rId12" Type="http://schemas.openxmlformats.org/officeDocument/2006/relationships/hyperlink" Target="mailto:martin.winken@hhi.fraunhofer.de" TargetMode="External"/><Relationship Id="rId17" Type="http://schemas.openxmlformats.org/officeDocument/2006/relationships/hyperlink" Target="mailto:wangyang.cs@bytedance.com" TargetMode="External"/><Relationship Id="rId33" Type="http://schemas.openxmlformats.org/officeDocument/2006/relationships/image" Target="media/image30.png"/><Relationship Id="rId38" Type="http://schemas.openxmlformats.org/officeDocument/2006/relationships/hyperlink" Target="mailto:wangyang.cs@bytedance.com" TargetMode="External"/><Relationship Id="rId2" Type="http://schemas.openxmlformats.org/officeDocument/2006/relationships/styles" Target="styles.xml"/><Relationship Id="rId16" Type="http://schemas.openxmlformats.org/officeDocument/2006/relationships/hyperlink" Target="mailto:wangyang.cs@bytedance.com" TargetMode="External"/><Relationship Id="rId20" Type="http://schemas.openxmlformats.org/officeDocument/2006/relationships/hyperlink" Target="mailto:antoine.robert@interdigital.com" TargetMode="External"/><Relationship Id="rId41" Type="http://schemas.openxmlformats.org/officeDocument/2006/relationships/hyperlink" Target="mailto:samuelssonj@sharplab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cob.strom@ericsson.com" TargetMode="External"/><Relationship Id="rId37" Type="http://schemas.openxmlformats.org/officeDocument/2006/relationships/hyperlink" Target="mailto:wangyang.cs@bytedance.com" TargetMode="External"/><Relationship Id="rId40" Type="http://schemas.openxmlformats.org/officeDocument/2006/relationships/hyperlink" Target="mailto:samuelssonj@sharplabs.com"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wangyang.cs@bytedance.com" TargetMode="External"/><Relationship Id="rId23" Type="http://schemas.openxmlformats.org/officeDocument/2006/relationships/image" Target="media/image1.png"/><Relationship Id="rId36" Type="http://schemas.openxmlformats.org/officeDocument/2006/relationships/hyperlink" Target="mailto:wangyang.cs@bytedance.com" TargetMode="External"/><Relationship Id="rId10" Type="http://schemas.openxmlformats.org/officeDocument/2006/relationships/hyperlink" Target="mailto:guichunli@global.tencent.com" TargetMode="External"/><Relationship Id="rId19" Type="http://schemas.openxmlformats.org/officeDocument/2006/relationships/hyperlink" Target="mailto:wangyang.cs@bytedance.com" TargetMode="External"/><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jiechen.cj@alibaba-inc.com" TargetMode="External"/><Relationship Id="rId14" Type="http://schemas.openxmlformats.org/officeDocument/2006/relationships/hyperlink" Target="mailto:zhangkai.video@bytedance.com" TargetMode="External"/><Relationship Id="rId22" Type="http://schemas.openxmlformats.org/officeDocument/2006/relationships/hyperlink" Target="mailto:samuelssonj@sharplabs.com" TargetMode="External"/><Relationship Id="rId35" Type="http://schemas.openxmlformats.org/officeDocument/2006/relationships/hyperlink" Target="mailto:wangyang.cs@bytedance.co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15</Pages>
  <Words>3673</Words>
  <Characters>20941</Characters>
  <Application>Microsoft Office Word</Application>
  <DocSecurity>0</DocSecurity>
  <Lines>174</Lines>
  <Paragraphs>49</Paragraphs>
  <ScaleCrop>false</ScaleCrop>
  <Company>JCT-VC</Company>
  <LinksUpToDate>false</LinksUpToDate>
  <CharactersWithSpaces>24565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dcterms:created xsi:type="dcterms:W3CDTF">2023-05-28T15:58:00Z</dcterms:created>
  <dcterms:modified xsi:type="dcterms:W3CDTF">2023-08-02T02:41:00Z</dcterms:modified>
</cp:coreProperties>
</file>