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138BD5B"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A559FB" w:rsidRPr="008B0D2A">
        <w:rPr>
          <w:rFonts w:ascii="Times New Roman" w:hAnsi="Times New Roman" w:cs="Times New Roman"/>
          <w:w w:val="115"/>
          <w:sz w:val="48"/>
          <w:szCs w:val="48"/>
          <w:u w:val="thick"/>
          <w:lang w:val="en-GB"/>
        </w:rPr>
        <w:t>N</w:t>
      </w:r>
      <w:r w:rsidR="00A559FB" w:rsidRPr="008B0D2A">
        <w:rPr>
          <w:rFonts w:ascii="Times New Roman" w:hAnsi="Times New Roman" w:cs="Times New Roman"/>
          <w:spacing w:val="28"/>
          <w:w w:val="115"/>
          <w:sz w:val="48"/>
          <w:szCs w:val="48"/>
          <w:u w:val="thick"/>
          <w:lang w:val="en-GB"/>
        </w:rPr>
        <w:fldChar w:fldCharType="begin"/>
      </w:r>
      <w:r w:rsidR="00A559FB" w:rsidRPr="008B0D2A">
        <w:rPr>
          <w:rFonts w:ascii="Times New Roman" w:hAnsi="Times New Roman" w:cs="Times New Roman"/>
          <w:spacing w:val="28"/>
          <w:w w:val="115"/>
          <w:sz w:val="48"/>
          <w:szCs w:val="48"/>
          <w:u w:val="thick"/>
          <w:lang w:val="en-GB"/>
        </w:rPr>
        <w:instrText xml:space="preserve"> DOCPROPERTY "WGNumber" \* MERGEFORMAT </w:instrText>
      </w:r>
      <w:r w:rsidR="00A559FB" w:rsidRPr="008B0D2A">
        <w:rPr>
          <w:rFonts w:ascii="Times New Roman" w:hAnsi="Times New Roman" w:cs="Times New Roman"/>
          <w:spacing w:val="28"/>
          <w:w w:val="115"/>
          <w:sz w:val="48"/>
          <w:szCs w:val="48"/>
          <w:u w:val="thick"/>
          <w:lang w:val="en-GB"/>
        </w:rPr>
        <w:fldChar w:fldCharType="separate"/>
      </w:r>
      <w:r w:rsidR="00D56C99">
        <w:rPr>
          <w:rFonts w:ascii="Times New Roman" w:hAnsi="Times New Roman" w:cs="Times New Roman"/>
          <w:spacing w:val="28"/>
          <w:w w:val="115"/>
          <w:sz w:val="48"/>
          <w:szCs w:val="48"/>
          <w:u w:val="thick"/>
          <w:lang w:val="en-GB"/>
        </w:rPr>
        <w:t>0917</w:t>
      </w:r>
      <w:r w:rsidR="00A559FB"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37B18646"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D56C99">
        <w:rPr>
          <w:rFonts w:ascii="Times New Roman" w:hAnsi="Times New Roman" w:cs="Times New Roman"/>
          <w:snapToGrid w:val="0"/>
          <w:lang w:val="en-GB"/>
        </w:rPr>
        <w:t>Draft MSF Standards-related Publications and Projects (SPPs) submission</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07515415"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160307">
        <w:rPr>
          <w:rFonts w:ascii="Times New Roman" w:hAnsi="Times New Roman" w:cs="Times New Roman"/>
          <w:snapToGrid w:val="0"/>
          <w:sz w:val="24"/>
          <w:szCs w:val="24"/>
          <w:lang w:val="en-GB"/>
        </w:rPr>
        <w:fldChar w:fldCharType="begin"/>
      </w:r>
      <w:r w:rsidR="00160307">
        <w:rPr>
          <w:rFonts w:ascii="Times New Roman" w:hAnsi="Times New Roman" w:cs="Times New Roman"/>
          <w:snapToGrid w:val="0"/>
          <w:sz w:val="24"/>
          <w:szCs w:val="24"/>
          <w:lang w:val="en-GB"/>
        </w:rPr>
        <w:instrText xml:space="preserve"> SAVEDATE  \@ "yyyy-MM-dd" </w:instrText>
      </w:r>
      <w:r w:rsidR="00160307">
        <w:rPr>
          <w:rFonts w:ascii="Times New Roman" w:hAnsi="Times New Roman" w:cs="Times New Roman"/>
          <w:snapToGrid w:val="0"/>
          <w:sz w:val="24"/>
          <w:szCs w:val="24"/>
          <w:lang w:val="en-GB"/>
        </w:rPr>
        <w:fldChar w:fldCharType="separate"/>
      </w:r>
      <w:r w:rsidR="00D56C99">
        <w:rPr>
          <w:rFonts w:ascii="Times New Roman" w:hAnsi="Times New Roman" w:cs="Times New Roman"/>
          <w:noProof/>
          <w:snapToGrid w:val="0"/>
          <w:sz w:val="24"/>
          <w:szCs w:val="24"/>
          <w:lang w:val="en-GB"/>
        </w:rPr>
        <w:t>2023-07-04</w:t>
      </w:r>
      <w:r w:rsidR="00160307">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06A63A4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160307">
        <w:rPr>
          <w:rFonts w:ascii="Times New Roman" w:hAnsi="Times New Roman" w:cs="Times New Roman"/>
          <w:snapToGrid w:val="0"/>
          <w:sz w:val="24"/>
          <w:szCs w:val="24"/>
          <w:lang w:val="en-GB"/>
        </w:rPr>
        <w:fldChar w:fldCharType="begin"/>
      </w:r>
      <w:r w:rsidR="00160307">
        <w:rPr>
          <w:rFonts w:ascii="Times New Roman" w:hAnsi="Times New Roman" w:cs="Times New Roman"/>
          <w:snapToGrid w:val="0"/>
          <w:sz w:val="24"/>
          <w:szCs w:val="24"/>
          <w:lang w:val="en-GB"/>
        </w:rPr>
        <w:instrText xml:space="preserve"> NUMPAGES  \* Arabic </w:instrText>
      </w:r>
      <w:r w:rsidR="00160307">
        <w:rPr>
          <w:rFonts w:ascii="Times New Roman" w:hAnsi="Times New Roman" w:cs="Times New Roman"/>
          <w:snapToGrid w:val="0"/>
          <w:sz w:val="24"/>
          <w:szCs w:val="24"/>
          <w:lang w:val="en-GB"/>
        </w:rPr>
        <w:fldChar w:fldCharType="separate"/>
      </w:r>
      <w:r w:rsidR="00D56C99">
        <w:rPr>
          <w:rFonts w:ascii="Times New Roman" w:hAnsi="Times New Roman" w:cs="Times New Roman"/>
          <w:noProof/>
          <w:snapToGrid w:val="0"/>
          <w:sz w:val="24"/>
          <w:szCs w:val="24"/>
          <w:lang w:val="en-GB"/>
        </w:rPr>
        <w:t>5</w:t>
      </w:r>
      <w:r w:rsidR="00160307">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gramStart"/>
      <w:r w:rsidR="000C78E6" w:rsidRPr="008B0D2A">
        <w:rPr>
          <w:rFonts w:ascii="Times New Roman" w:hAnsi="Times New Roman" w:cs="Times New Roman"/>
          <w:snapToGrid w:val="0"/>
          <w:sz w:val="24"/>
          <w:szCs w:val="24"/>
          <w:lang w:val="en-GB"/>
        </w:rPr>
        <w:t>young.L</w:t>
      </w:r>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158344AA"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9"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01AB747E" w:rsidR="00385C5D" w:rsidRPr="008B0D2A" w:rsidRDefault="00385C5D" w:rsidP="00385C5D">
      <w:pPr>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00A559FB" w:rsidRPr="008B0D2A">
        <w:rPr>
          <w:rFonts w:ascii="Times New Roman" w:eastAsia="SimSun" w:hAnsi="Times New Roman" w:cs="Times New Roman"/>
          <w:b/>
          <w:sz w:val="48"/>
          <w:szCs w:val="24"/>
          <w:lang w:val="en-GB" w:eastAsia="zh-CN"/>
        </w:rPr>
        <w:t>N</w:t>
      </w:r>
      <w:r w:rsidR="00A559FB" w:rsidRPr="008B0D2A">
        <w:rPr>
          <w:rFonts w:ascii="Times New Roman" w:eastAsia="SimSun" w:hAnsi="Times New Roman" w:cs="Times New Roman"/>
          <w:b/>
          <w:sz w:val="48"/>
          <w:szCs w:val="24"/>
          <w:lang w:val="en-GB" w:eastAsia="zh-CN"/>
        </w:rPr>
        <w:fldChar w:fldCharType="begin"/>
      </w:r>
      <w:r w:rsidR="00A559FB" w:rsidRPr="008B0D2A">
        <w:rPr>
          <w:rFonts w:ascii="Times New Roman" w:eastAsia="SimSun" w:hAnsi="Times New Roman" w:cs="Times New Roman"/>
          <w:b/>
          <w:sz w:val="48"/>
          <w:szCs w:val="24"/>
          <w:lang w:val="en-GB" w:eastAsia="zh-CN"/>
        </w:rPr>
        <w:instrText xml:space="preserve"> DOCPROPERTY "WGNumber" \* MERGEFORMAT </w:instrText>
      </w:r>
      <w:r w:rsidR="00A559FB" w:rsidRPr="008B0D2A">
        <w:rPr>
          <w:rFonts w:ascii="Times New Roman" w:eastAsia="SimSun" w:hAnsi="Times New Roman" w:cs="Times New Roman"/>
          <w:b/>
          <w:sz w:val="48"/>
          <w:szCs w:val="24"/>
          <w:lang w:val="en-GB" w:eastAsia="zh-CN"/>
        </w:rPr>
        <w:fldChar w:fldCharType="separate"/>
      </w:r>
      <w:r w:rsidR="00D56C99">
        <w:rPr>
          <w:rFonts w:ascii="Times New Roman" w:eastAsia="SimSun" w:hAnsi="Times New Roman" w:cs="Times New Roman"/>
          <w:b/>
          <w:sz w:val="48"/>
          <w:szCs w:val="24"/>
          <w:lang w:val="en-GB" w:eastAsia="zh-CN"/>
        </w:rPr>
        <w:t>0917</w:t>
      </w:r>
      <w:r w:rsidR="00A559FB" w:rsidRPr="008B0D2A">
        <w:rPr>
          <w:rFonts w:ascii="Times New Roman" w:eastAsia="SimSun" w:hAnsi="Times New Roman" w:cs="Times New Roman"/>
          <w:b/>
          <w:sz w:val="48"/>
          <w:szCs w:val="24"/>
          <w:lang w:val="en-GB" w:eastAsia="zh-CN"/>
        </w:rPr>
        <w:fldChar w:fldCharType="end"/>
      </w:r>
    </w:p>
    <w:p w14:paraId="40403B12" w14:textId="52362574" w:rsidR="00954B0D" w:rsidRPr="008B0D2A" w:rsidRDefault="00BC1590" w:rsidP="004C352E">
      <w:pPr>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fldLock="1"/>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2C3F33">
        <w:rPr>
          <w:rFonts w:ascii="Times New Roman" w:eastAsia="SimSun" w:hAnsi="Times New Roman" w:cs="Times New Roman"/>
          <w:b/>
          <w:noProof/>
          <w:sz w:val="28"/>
          <w:szCs w:val="24"/>
          <w:lang w:val="en-GB" w:eastAsia="zh-CN"/>
        </w:rPr>
        <w:t>January 2023</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xml:space="preserve">, </w:t>
      </w:r>
      <w:r w:rsidR="002C3F33">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15CD1F7B"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D56C99">
              <w:rPr>
                <w:rFonts w:ascii="Times New Roman" w:hAnsi="Times New Roman" w:cs="Times New Roman"/>
                <w:b/>
                <w:sz w:val="24"/>
                <w:szCs w:val="24"/>
                <w:lang w:val="en-GB"/>
              </w:rPr>
              <w:t>Draft MSF Standards-related Publications and Projects (SPPs) submission</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42A98FB7" w:rsidR="00954B0D" w:rsidRPr="00C955C7" w:rsidRDefault="002C3F33"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sidR="00D56C99">
              <w:rPr>
                <w:rFonts w:ascii="Times New Roman" w:hAnsi="Times New Roman" w:cs="Times New Roman"/>
                <w:b/>
                <w:sz w:val="24"/>
                <w:szCs w:val="24"/>
                <w:lang w:val="en-GB"/>
              </w:rPr>
              <w:t>22677</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6DCBD7CF" w14:textId="77777777" w:rsidR="00F74799" w:rsidRPr="00FA23D3" w:rsidRDefault="00F74799" w:rsidP="00F74799">
      <w:pPr>
        <w:pStyle w:val="Heading1"/>
        <w:spacing w:after="240"/>
      </w:pPr>
      <w:r>
        <w:t>1</w:t>
      </w:r>
      <w:r>
        <w:tab/>
        <w:t>Introduction</w:t>
      </w:r>
    </w:p>
    <w:p w14:paraId="40231024" w14:textId="77777777" w:rsidR="00F74799" w:rsidRDefault="00F74799" w:rsidP="00F74799">
      <w:pPr>
        <w:spacing w:after="240"/>
      </w:pPr>
      <w:r>
        <w:t xml:space="preserve">The Metaverse Standards Forum as launched in mid of 2022 is moving ahead. The global participation in the Forum enables a unique opportunity for metaverse standards cooperation, </w:t>
      </w:r>
      <w:proofErr w:type="gramStart"/>
      <w:r>
        <w:t>coordination</w:t>
      </w:r>
      <w:proofErr w:type="gramEnd"/>
      <w:r>
        <w:t xml:space="preserve"> and leadership for Forum members to accelerate their objectives. </w:t>
      </w:r>
    </w:p>
    <w:p w14:paraId="1C2F1D4E" w14:textId="286E6080" w:rsidR="00F74799" w:rsidRDefault="00F74799" w:rsidP="00F74799">
      <w:pPr>
        <w:spacing w:after="240"/>
        <w:rPr>
          <w:lang w:val="en-GB" w:eastAsia="ko-KR"/>
        </w:rPr>
      </w:pPr>
      <w:r>
        <w:rPr>
          <w:lang w:val="en-GB" w:eastAsia="ko-KR"/>
        </w:rPr>
        <w:t xml:space="preserve">By now, more than 2400 companies have joined the forum. A detailed overview of the Forum’s activities is provided in the attached slide set as well as on the forum’s web page </w:t>
      </w:r>
      <w:hyperlink r:id="rId10" w:history="1">
        <w:r w:rsidRPr="00D3032D">
          <w:rPr>
            <w:rStyle w:val="Hyperlink"/>
            <w:lang w:val="en-GB" w:eastAsia="ko-KR"/>
          </w:rPr>
          <w:t>https://metaverse-standards.org/</w:t>
        </w:r>
      </w:hyperlink>
      <w:r>
        <w:rPr>
          <w:lang w:val="en-GB" w:eastAsia="ko-KR"/>
        </w:rPr>
        <w:t>.</w:t>
      </w:r>
    </w:p>
    <w:p w14:paraId="6FAD451E" w14:textId="77777777" w:rsidR="00F74799" w:rsidRDefault="00F74799" w:rsidP="00F74799">
      <w:pPr>
        <w:pStyle w:val="Heading1"/>
        <w:spacing w:after="240"/>
      </w:pPr>
      <w:r>
        <w:t>2</w:t>
      </w:r>
      <w:r>
        <w:tab/>
        <w:t xml:space="preserve">Call for Metaverse-related standards setting and community </w:t>
      </w:r>
      <w:proofErr w:type="gramStart"/>
      <w:r>
        <w:t>organization</w:t>
      </w:r>
      <w:proofErr w:type="gramEnd"/>
    </w:p>
    <w:p w14:paraId="65419066" w14:textId="0E8250CE" w:rsidR="00F74799" w:rsidRDefault="00F74799" w:rsidP="00F74799">
      <w:pPr>
        <w:spacing w:after="240"/>
        <w:rPr>
          <w:lang w:val="en-GB" w:eastAsia="ko-KR"/>
        </w:rPr>
      </w:pPr>
      <w:r>
        <w:rPr>
          <w:lang w:val="en-GB" w:eastAsia="ko-KR"/>
        </w:rPr>
        <w:t xml:space="preserve">The Metaverse Standards Forum has issued a </w:t>
      </w:r>
      <w:hyperlink r:id="rId11" w:history="1">
        <w:r w:rsidRPr="002907B6">
          <w:rPr>
            <w:rStyle w:val="Hyperlink"/>
            <w:lang w:val="en-GB" w:eastAsia="ko-KR"/>
          </w:rPr>
          <w:t>Call for Metaverse-related standards setting and community organizations</w:t>
        </w:r>
      </w:hyperlink>
      <w:r>
        <w:rPr>
          <w:lang w:val="en-GB" w:eastAsia="ko-KR"/>
        </w:rPr>
        <w:t>.</w:t>
      </w:r>
    </w:p>
    <w:p w14:paraId="1F4D86AD" w14:textId="39D475ED" w:rsidR="00F74799" w:rsidRPr="002907B6" w:rsidRDefault="00F74799" w:rsidP="00F74799">
      <w:pPr>
        <w:spacing w:after="240"/>
        <w:rPr>
          <w:lang w:eastAsia="ko-KR"/>
        </w:rPr>
      </w:pPr>
      <w:r w:rsidRPr="002907B6">
        <w:rPr>
          <w:lang w:eastAsia="ko-KR"/>
        </w:rPr>
        <w:t>Multiple industry leaders have stated that the potential of the metaverse will be best realized if it is built on a foundation of open standards. Open to any organization at no cost, the </w:t>
      </w:r>
      <w:hyperlink r:id="rId12" w:history="1">
        <w:r w:rsidRPr="002907B6">
          <w:rPr>
            <w:rStyle w:val="Hyperlink"/>
            <w:lang w:eastAsia="ko-KR"/>
          </w:rPr>
          <w:t>Metaverse Standards Forum</w:t>
        </w:r>
      </w:hyperlink>
      <w:r w:rsidRPr="002907B6">
        <w:rPr>
          <w:lang w:eastAsia="ko-KR"/>
        </w:rPr>
        <w:t> provides a venue for cooperation between standards organizations and companies to foster the development of interoperability standards for an open and inclusive metaverse, and accelerate their development and deployment through pragmatic, action-based projects. Building a pervasive, open, and inclusive metaverse at a global scale will require cooperation and coordination between a constellation of international standards organizations.</w:t>
      </w:r>
    </w:p>
    <w:p w14:paraId="7C346AB8" w14:textId="77777777" w:rsidR="00F74799" w:rsidRPr="002907B6" w:rsidRDefault="00F74799" w:rsidP="00F74799">
      <w:pPr>
        <w:spacing w:after="240"/>
        <w:rPr>
          <w:lang w:eastAsia="ko-KR"/>
        </w:rPr>
      </w:pPr>
      <w:r w:rsidRPr="002907B6">
        <w:rPr>
          <w:b/>
          <w:bCs/>
          <w:lang w:eastAsia="ko-KR"/>
        </w:rPr>
        <w:t>The Forum does not create standards itself but coordinates requirements and resources to foster the creation and evolution of standards within standards organizations working in relevant domains.</w:t>
      </w:r>
    </w:p>
    <w:p w14:paraId="01EF06D0" w14:textId="4980509C" w:rsidR="00F74799" w:rsidRPr="002907B6" w:rsidRDefault="00F74799" w:rsidP="00F74799">
      <w:pPr>
        <w:spacing w:after="240"/>
        <w:rPr>
          <w:lang w:eastAsia="ko-KR"/>
        </w:rPr>
      </w:pPr>
      <w:r w:rsidRPr="002907B6">
        <w:rPr>
          <w:lang w:eastAsia="ko-KR"/>
        </w:rPr>
        <w:t>The charter of the MSF </w:t>
      </w:r>
      <w:hyperlink r:id="rId13" w:history="1">
        <w:r w:rsidRPr="002907B6">
          <w:rPr>
            <w:rStyle w:val="Hyperlink"/>
            <w:lang w:eastAsia="ko-KR"/>
          </w:rPr>
          <w:t>Standards Register Working Group</w:t>
        </w:r>
      </w:hyperlink>
      <w:r w:rsidRPr="002907B6">
        <w:rPr>
          <w:lang w:eastAsia="ko-KR"/>
        </w:rPr>
        <w:t xml:space="preserve"> is to develop the Metaverse Standards Register (MSR) in which information about any Standards-related Publications and Projects (SPPs) relevant to the Metaverse is made publicly available. The Register is currently under development. When it is published, queries of the MSR will return results about pre-qualified organizations and groups (POGs) and any standards-related publications and projects (SPPs) relevant to Metaverse interoperability, including but not limited to, formal and informal standards organizations, standards, standardization projects, specifications, guidelines, or </w:t>
      </w:r>
      <w:proofErr w:type="gramStart"/>
      <w:r w:rsidRPr="002907B6">
        <w:rPr>
          <w:lang w:eastAsia="ko-KR"/>
        </w:rPr>
        <w:t>open source</w:t>
      </w:r>
      <w:proofErr w:type="gramEnd"/>
      <w:r w:rsidRPr="002907B6">
        <w:rPr>
          <w:lang w:eastAsia="ko-KR"/>
        </w:rPr>
        <w:t xml:space="preserve"> projects. More information about the Standards Register Working Group is available on its</w:t>
      </w:r>
      <w:hyperlink r:id="rId14" w:history="1">
        <w:r w:rsidRPr="002907B6">
          <w:rPr>
            <w:rStyle w:val="Hyperlink"/>
            <w:lang w:eastAsia="ko-KR"/>
          </w:rPr>
          <w:t> Web page</w:t>
        </w:r>
      </w:hyperlink>
      <w:r w:rsidRPr="002907B6">
        <w:rPr>
          <w:lang w:eastAsia="ko-KR"/>
        </w:rPr>
        <w:t>.</w:t>
      </w:r>
    </w:p>
    <w:p w14:paraId="49E517AE" w14:textId="77777777" w:rsidR="00F74799" w:rsidRPr="002907B6" w:rsidRDefault="00F74799" w:rsidP="00F74799">
      <w:pPr>
        <w:spacing w:after="240"/>
        <w:rPr>
          <w:lang w:eastAsia="ko-KR"/>
        </w:rPr>
      </w:pPr>
      <w:r w:rsidRPr="002907B6">
        <w:rPr>
          <w:b/>
          <w:bCs/>
          <w:lang w:eastAsia="ko-KR"/>
        </w:rPr>
        <w:lastRenderedPageBreak/>
        <w:t>This is an invitation to Metaverse-related standards setting and community organizations to support the collection of standards-related publications and projects in a single public register, hosted and maintained by the Metaverse Standards Forum.</w:t>
      </w:r>
    </w:p>
    <w:p w14:paraId="74CA37F1" w14:textId="77777777" w:rsidR="00F74799" w:rsidRPr="002907B6" w:rsidRDefault="00F74799" w:rsidP="00F74799">
      <w:pPr>
        <w:spacing w:after="240"/>
        <w:rPr>
          <w:lang w:eastAsia="ko-KR"/>
        </w:rPr>
      </w:pPr>
      <w:r w:rsidRPr="002907B6">
        <w:rPr>
          <w:lang w:eastAsia="ko-KR"/>
        </w:rPr>
        <w:t xml:space="preserve">The figure below illustrates steps to follow </w:t>
      </w:r>
      <w:proofErr w:type="gramStart"/>
      <w:r w:rsidRPr="002907B6">
        <w:rPr>
          <w:lang w:eastAsia="ko-KR"/>
        </w:rPr>
        <w:t>in order to</w:t>
      </w:r>
      <w:proofErr w:type="gramEnd"/>
      <w:r w:rsidRPr="002907B6">
        <w:rPr>
          <w:lang w:eastAsia="ko-KR"/>
        </w:rPr>
        <w:t>:</w:t>
      </w:r>
    </w:p>
    <w:p w14:paraId="0CD0FF35" w14:textId="77777777" w:rsidR="00F74799" w:rsidRPr="002907B6" w:rsidRDefault="00F74799" w:rsidP="00F74799">
      <w:pPr>
        <w:numPr>
          <w:ilvl w:val="0"/>
          <w:numId w:val="22"/>
        </w:numPr>
        <w:spacing w:after="240"/>
        <w:rPr>
          <w:lang w:eastAsia="ko-KR"/>
        </w:rPr>
      </w:pPr>
      <w:r w:rsidRPr="002907B6">
        <w:rPr>
          <w:lang w:eastAsia="ko-KR"/>
        </w:rPr>
        <w:t>Apply to become a Standards Register POG</w:t>
      </w:r>
    </w:p>
    <w:p w14:paraId="48DB4209" w14:textId="77777777" w:rsidR="00F74799" w:rsidRPr="002907B6" w:rsidRDefault="00F74799" w:rsidP="00F74799">
      <w:pPr>
        <w:numPr>
          <w:ilvl w:val="0"/>
          <w:numId w:val="22"/>
        </w:numPr>
        <w:spacing w:after="240"/>
        <w:rPr>
          <w:lang w:eastAsia="ko-KR"/>
        </w:rPr>
      </w:pPr>
      <w:r w:rsidRPr="002907B6">
        <w:rPr>
          <w:lang w:eastAsia="ko-KR"/>
        </w:rPr>
        <w:t>Submit information about any SPPs your organization publishes.</w:t>
      </w:r>
    </w:p>
    <w:p w14:paraId="1E812C70" w14:textId="77777777" w:rsidR="00F74799" w:rsidRPr="002907B6" w:rsidRDefault="00F74799" w:rsidP="00F74799">
      <w:pPr>
        <w:spacing w:after="240"/>
        <w:rPr>
          <w:lang w:eastAsia="ko-KR"/>
        </w:rPr>
      </w:pPr>
      <w:r w:rsidRPr="002907B6">
        <w:rPr>
          <w:noProof/>
          <w:lang w:eastAsia="ko-KR"/>
        </w:rPr>
        <w:drawing>
          <wp:inline distT="0" distB="0" distL="0" distR="0" wp14:anchorId="4CDA0DFA" wp14:editId="6456FE6B">
            <wp:extent cx="5943600" cy="3076575"/>
            <wp:effectExtent l="0" t="0" r="0" b="9525"/>
            <wp:docPr id="4" name="Picture 4" descr="Flowchart showing the process to get added to the Standards Regi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lowchart showing the process to get added to the Standards Regist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076575"/>
                    </a:xfrm>
                    <a:prstGeom prst="rect">
                      <a:avLst/>
                    </a:prstGeom>
                    <a:noFill/>
                    <a:ln>
                      <a:noFill/>
                    </a:ln>
                  </pic:spPr>
                </pic:pic>
              </a:graphicData>
            </a:graphic>
          </wp:inline>
        </w:drawing>
      </w:r>
    </w:p>
    <w:p w14:paraId="5C927E02" w14:textId="79DF47CF" w:rsidR="00F74799" w:rsidRPr="002907B6" w:rsidRDefault="00F74799" w:rsidP="00F74799">
      <w:pPr>
        <w:spacing w:after="240"/>
        <w:rPr>
          <w:lang w:eastAsia="ko-KR"/>
        </w:rPr>
      </w:pPr>
      <w:r w:rsidRPr="002907B6">
        <w:rPr>
          <w:b/>
          <w:bCs/>
          <w:lang w:eastAsia="ko-KR"/>
        </w:rPr>
        <w:t>A1.</w:t>
      </w:r>
      <w:r w:rsidRPr="002907B6">
        <w:rPr>
          <w:lang w:eastAsia="ko-KR"/>
        </w:rPr>
        <w:t> For any organization to be added to the Standards Register, information is collected via </w:t>
      </w:r>
      <w:hyperlink r:id="rId16" w:history="1">
        <w:r w:rsidRPr="002907B6">
          <w:rPr>
            <w:rStyle w:val="Hyperlink"/>
            <w:lang w:eastAsia="ko-KR"/>
          </w:rPr>
          <w:t> this form</w:t>
        </w:r>
      </w:hyperlink>
      <w:r w:rsidRPr="002907B6">
        <w:rPr>
          <w:lang w:eastAsia="ko-KR"/>
        </w:rPr>
        <w:t>.</w:t>
      </w:r>
    </w:p>
    <w:p w14:paraId="7AF8EAD7" w14:textId="77777777" w:rsidR="00F74799" w:rsidRPr="002907B6" w:rsidRDefault="00F74799" w:rsidP="00F74799">
      <w:pPr>
        <w:spacing w:after="240"/>
        <w:jc w:val="center"/>
        <w:rPr>
          <w:lang w:eastAsia="ko-KR"/>
        </w:rPr>
      </w:pPr>
      <w:r w:rsidRPr="002907B6">
        <w:rPr>
          <w:noProof/>
          <w:lang w:eastAsia="ko-KR"/>
        </w:rPr>
        <w:drawing>
          <wp:inline distT="0" distB="0" distL="0" distR="0" wp14:anchorId="786B3D76" wp14:editId="4521DBF7">
            <wp:extent cx="4762500" cy="2011680"/>
            <wp:effectExtent l="0" t="0" r="0" b="7620"/>
            <wp:docPr id="3" name="Picture 3" descr="Screen shot showing the header from the Metaverse Standards Register POG Registr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creen shot showing the header from the Metaverse Standards Register POG Registration For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011680"/>
                    </a:xfrm>
                    <a:prstGeom prst="rect">
                      <a:avLst/>
                    </a:prstGeom>
                    <a:noFill/>
                    <a:ln>
                      <a:noFill/>
                    </a:ln>
                  </pic:spPr>
                </pic:pic>
              </a:graphicData>
            </a:graphic>
          </wp:inline>
        </w:drawing>
      </w:r>
    </w:p>
    <w:p w14:paraId="3A562B53" w14:textId="77777777" w:rsidR="00F74799" w:rsidRPr="002907B6" w:rsidRDefault="00F74799" w:rsidP="00F74799">
      <w:pPr>
        <w:spacing w:after="240"/>
        <w:rPr>
          <w:lang w:eastAsia="ko-KR"/>
        </w:rPr>
      </w:pPr>
      <w:r w:rsidRPr="002907B6">
        <w:rPr>
          <w:lang w:eastAsia="ko-KR"/>
        </w:rPr>
        <w:t> </w:t>
      </w:r>
    </w:p>
    <w:p w14:paraId="16C8D450" w14:textId="77777777" w:rsidR="00F74799" w:rsidRPr="002907B6" w:rsidRDefault="00F74799" w:rsidP="00F74799">
      <w:pPr>
        <w:spacing w:after="240"/>
        <w:rPr>
          <w:lang w:eastAsia="ko-KR"/>
        </w:rPr>
      </w:pPr>
      <w:r w:rsidRPr="002907B6">
        <w:rPr>
          <w:b/>
          <w:bCs/>
          <w:lang w:eastAsia="ko-KR"/>
        </w:rPr>
        <w:t>A2 and 3.</w:t>
      </w:r>
      <w:r w:rsidRPr="002907B6">
        <w:rPr>
          <w:lang w:eastAsia="ko-KR"/>
        </w:rPr>
        <w:t> The Standards Register Working Group will carefully review each submission and, if the information is complete and the requirements for an open development process of Metaverse-related deliverables are fulfilled, the organization is approved as a Pre-Qualified Organization or Group (POG).</w:t>
      </w:r>
    </w:p>
    <w:p w14:paraId="3185CDA4" w14:textId="77777777" w:rsidR="00F74799" w:rsidRPr="002907B6" w:rsidRDefault="00F74799" w:rsidP="00F74799">
      <w:pPr>
        <w:spacing w:after="240"/>
        <w:rPr>
          <w:lang w:eastAsia="ko-KR"/>
        </w:rPr>
      </w:pPr>
      <w:r w:rsidRPr="002907B6">
        <w:rPr>
          <w:lang w:eastAsia="ko-KR"/>
        </w:rPr>
        <w:lastRenderedPageBreak/>
        <w:t>Once a POG is approved, a new record is created in the Register. Each POG assigns one or multiple designated representatives (in other words, serve as register proposers).</w:t>
      </w:r>
    </w:p>
    <w:p w14:paraId="752ED87A" w14:textId="77777777" w:rsidR="00F74799" w:rsidRPr="002907B6" w:rsidRDefault="00F74799" w:rsidP="00F74799">
      <w:pPr>
        <w:spacing w:after="240"/>
        <w:rPr>
          <w:lang w:eastAsia="ko-KR"/>
        </w:rPr>
      </w:pPr>
      <w:r w:rsidRPr="002907B6">
        <w:rPr>
          <w:b/>
          <w:bCs/>
          <w:lang w:eastAsia="ko-KR"/>
        </w:rPr>
        <w:t>B1. </w:t>
      </w:r>
      <w:r w:rsidRPr="002907B6">
        <w:rPr>
          <w:lang w:eastAsia="ko-KR"/>
        </w:rPr>
        <w:t>Register proposers are invited to enter information about SPPs via a separate, private form on behalf of the POG.</w:t>
      </w:r>
    </w:p>
    <w:p w14:paraId="2133C09A" w14:textId="77777777" w:rsidR="00F74799" w:rsidRPr="002907B6" w:rsidRDefault="00F74799" w:rsidP="00F74799">
      <w:pPr>
        <w:spacing w:after="240"/>
        <w:rPr>
          <w:lang w:eastAsia="ko-KR"/>
        </w:rPr>
      </w:pPr>
      <w:r w:rsidRPr="002907B6">
        <w:rPr>
          <w:b/>
          <w:bCs/>
          <w:lang w:eastAsia="ko-KR"/>
        </w:rPr>
        <w:t>B2 and 3.</w:t>
      </w:r>
      <w:r w:rsidRPr="002907B6">
        <w:rPr>
          <w:lang w:eastAsia="ko-KR"/>
        </w:rPr>
        <w:t> The Standards Register Working Group will carefully review each submission and, if the information is complete and the requirements for an SPP are met, the SPP is recorded and will appear in the Metaverse Standards Register.</w:t>
      </w:r>
    </w:p>
    <w:p w14:paraId="19FD5919" w14:textId="02839D53" w:rsidR="00A165C2" w:rsidRDefault="00F74799" w:rsidP="00F74799">
      <w:pPr>
        <w:spacing w:after="240"/>
        <w:rPr>
          <w:lang w:eastAsia="ko-KR"/>
        </w:rPr>
      </w:pPr>
      <w:r w:rsidRPr="002907B6">
        <w:rPr>
          <w:lang w:eastAsia="ko-KR"/>
        </w:rPr>
        <w:t>Should you have any questions, please contact the </w:t>
      </w:r>
      <w:hyperlink r:id="rId18" w:history="1">
        <w:r w:rsidRPr="002907B6">
          <w:rPr>
            <w:rStyle w:val="Hyperlink"/>
            <w:lang w:eastAsia="ko-KR"/>
          </w:rPr>
          <w:t>Standards Register WG leadership</w:t>
        </w:r>
      </w:hyperlink>
      <w:r w:rsidRPr="002907B6">
        <w:rPr>
          <w:lang w:eastAsia="ko-KR"/>
        </w:rPr>
        <w:t>.</w:t>
      </w:r>
    </w:p>
    <w:p w14:paraId="19F23F4D" w14:textId="7E952691" w:rsidR="00F74799" w:rsidRDefault="00F74799" w:rsidP="00F74799">
      <w:pPr>
        <w:pStyle w:val="Heading1"/>
        <w:spacing w:after="240"/>
      </w:pPr>
      <w:r>
        <w:t>3</w:t>
      </w:r>
      <w:r>
        <w:tab/>
      </w:r>
      <w:r>
        <w:t xml:space="preserve">MPEG accepted as </w:t>
      </w:r>
      <w:proofErr w:type="gramStart"/>
      <w:r>
        <w:t>POG</w:t>
      </w:r>
      <w:proofErr w:type="gramEnd"/>
    </w:p>
    <w:p w14:paraId="69C589FB" w14:textId="73A32005" w:rsidR="00F74799" w:rsidRDefault="00F74799" w:rsidP="00F74799">
      <w:pPr>
        <w:spacing w:after="240"/>
        <w:rPr>
          <w:lang w:eastAsia="ko-KR"/>
        </w:rPr>
      </w:pPr>
      <w:r>
        <w:rPr>
          <w:lang w:eastAsia="ko-KR"/>
        </w:rPr>
        <w:t xml:space="preserve">From MPEG#142, MPEG submitted a request to be added as a POG and on June 27, 2023, MPEG was </w:t>
      </w:r>
      <w:proofErr w:type="gramStart"/>
      <w:r>
        <w:rPr>
          <w:lang w:eastAsia="ko-KR"/>
        </w:rPr>
        <w:t>informed</w:t>
      </w:r>
      <w:proofErr w:type="gramEnd"/>
    </w:p>
    <w:p w14:paraId="4226DE28" w14:textId="2FE7364F" w:rsidR="00F74799" w:rsidRDefault="00F74799" w:rsidP="00F74799">
      <w:pPr>
        <w:ind w:left="720"/>
        <w:rPr>
          <w:rFonts w:eastAsia="Times New Roman"/>
        </w:rPr>
      </w:pPr>
      <w:r>
        <w:rPr>
          <w:rFonts w:eastAsia="Times New Roman"/>
        </w:rPr>
        <w:t xml:space="preserve">Dear colleagues, </w:t>
      </w:r>
      <w:r>
        <w:rPr>
          <w:rFonts w:eastAsia="Times New Roman"/>
        </w:rPr>
        <w:br/>
      </w:r>
      <w:r>
        <w:rPr>
          <w:rFonts w:eastAsia="Times New Roman"/>
        </w:rPr>
        <w:br/>
        <w:t>Thanks for submitting the POG information.</w:t>
      </w:r>
      <w:r>
        <w:rPr>
          <w:rFonts w:eastAsia="Times New Roman"/>
        </w:rPr>
        <w:br/>
      </w:r>
      <w:r>
        <w:rPr>
          <w:rFonts w:eastAsia="Times New Roman"/>
        </w:rPr>
        <w:br/>
        <w:t xml:space="preserve">We have accepted "MPEG (under ISO/IEC JTC1/SC29)" as a MSF </w:t>
      </w:r>
      <w:proofErr w:type="spellStart"/>
      <w:r>
        <w:rPr>
          <w:rFonts w:eastAsia="Times New Roman"/>
        </w:rPr>
        <w:t>PoG</w:t>
      </w:r>
      <w:proofErr w:type="spellEnd"/>
      <w:r>
        <w:rPr>
          <w:rFonts w:eastAsia="Times New Roman"/>
        </w:rPr>
        <w:t xml:space="preserve"> according to our procedures </w:t>
      </w:r>
      <w:hyperlink r:id="rId19" w:history="1">
        <w:r>
          <w:rPr>
            <w:rStyle w:val="Hyperlink"/>
            <w:rFonts w:eastAsia="Times New Roman"/>
          </w:rPr>
          <w:t>here</w:t>
        </w:r>
      </w:hyperlink>
      <w:r>
        <w:rPr>
          <w:rFonts w:eastAsia="Times New Roman"/>
        </w:rPr>
        <w:t xml:space="preserve"> .</w:t>
      </w:r>
      <w:r>
        <w:rPr>
          <w:rFonts w:eastAsia="Times New Roman"/>
        </w:rPr>
        <w:br/>
      </w:r>
      <w:r>
        <w:rPr>
          <w:rFonts w:eastAsia="Times New Roman"/>
        </w:rPr>
        <w:br/>
        <w:t>The list of approved POGs will shortly be published on our web site and gradually be updated over time.</w:t>
      </w:r>
      <w:r>
        <w:rPr>
          <w:rFonts w:eastAsia="Times New Roman"/>
        </w:rPr>
        <w:br/>
        <w:t>We will also offer the ability to change information of your POG, an advanced register system is under development.</w:t>
      </w:r>
      <w:r>
        <w:rPr>
          <w:rFonts w:eastAsia="Times New Roman"/>
        </w:rPr>
        <w:br/>
      </w:r>
      <w:r>
        <w:rPr>
          <w:rFonts w:eastAsia="Times New Roman"/>
        </w:rPr>
        <w:br/>
        <w:t xml:space="preserve">Meanwhile, to initiate the submission of Standards-related Publications and Projects (SPPs), we have created an online spreadsheet for each approved POG, yours is </w:t>
      </w:r>
      <w:hyperlink r:id="rId20" w:anchor="gid=1494218577" w:history="1">
        <w:r>
          <w:rPr>
            <w:rStyle w:val="Hyperlink"/>
            <w:rFonts w:eastAsia="Times New Roman"/>
          </w:rPr>
          <w:t>here</w:t>
        </w:r>
      </w:hyperlink>
      <w:r>
        <w:rPr>
          <w:rFonts w:eastAsia="Times New Roman"/>
        </w:rPr>
        <w:t>. Write access is restricted to your Designated Representatives in to. This is a temporary solution and a more user friendly and advanced system is currently under development. However, we would like to invite you to fill in selected SPPs with all the requested metadata. We will then review the data, and if appropriate and complete, add this to our database and soon also publish on our web site.</w:t>
      </w:r>
      <w:r>
        <w:rPr>
          <w:rFonts w:eastAsia="Times New Roman"/>
        </w:rPr>
        <w:br/>
      </w:r>
      <w:r>
        <w:rPr>
          <w:rFonts w:eastAsia="Times New Roman"/>
        </w:rPr>
        <w:br/>
        <w:t xml:space="preserve">Should you have any issue on the submission, or comments on the form, feel free to respond to this e-mail or add comments to the git issue </w:t>
      </w:r>
      <w:hyperlink r:id="rId21" w:history="1">
        <w:r>
          <w:rPr>
            <w:rStyle w:val="Hyperlink"/>
            <w:rFonts w:eastAsia="Times New Roman"/>
          </w:rPr>
          <w:t>here</w:t>
        </w:r>
      </w:hyperlink>
      <w:r>
        <w:rPr>
          <w:rFonts w:eastAsia="Times New Roman"/>
        </w:rPr>
        <w:t>.</w:t>
      </w:r>
      <w:r>
        <w:rPr>
          <w:rFonts w:eastAsia="Times New Roman"/>
        </w:rPr>
        <w:br/>
      </w:r>
      <w:r>
        <w:rPr>
          <w:rFonts w:eastAsia="Times New Roman"/>
        </w:rPr>
        <w:br/>
        <w:t>Best regards,</w:t>
      </w:r>
      <w:r>
        <w:rPr>
          <w:rFonts w:eastAsia="Times New Roman"/>
        </w:rPr>
        <w:br/>
      </w:r>
      <w:r>
        <w:rPr>
          <w:rFonts w:eastAsia="Times New Roman"/>
        </w:rPr>
        <w:br/>
        <w:t>The MSF Register Working Group</w:t>
      </w:r>
    </w:p>
    <w:p w14:paraId="6BE843BD" w14:textId="77777777" w:rsidR="00A33D6C" w:rsidRDefault="00A33D6C" w:rsidP="00F74799">
      <w:pPr>
        <w:ind w:left="720"/>
        <w:rPr>
          <w:rFonts w:eastAsia="Times New Roman"/>
        </w:rPr>
      </w:pPr>
    </w:p>
    <w:p w14:paraId="4B0816D8" w14:textId="01B2B51F" w:rsidR="00A33D6C" w:rsidRDefault="00A33D6C" w:rsidP="00A33D6C">
      <w:pPr>
        <w:ind w:left="104"/>
        <w:rPr>
          <w:rFonts w:eastAsia="Times New Roman"/>
        </w:rPr>
      </w:pPr>
      <w:r>
        <w:rPr>
          <w:rFonts w:eastAsia="Times New Roman"/>
        </w:rPr>
        <w:t xml:space="preserve">MPEG is listed here: </w:t>
      </w:r>
      <w:proofErr w:type="gramStart"/>
      <w:r w:rsidR="00E6607C" w:rsidRPr="00E6607C">
        <w:rPr>
          <w:rFonts w:eastAsia="Times New Roman"/>
        </w:rPr>
        <w:t>https://register.metaverse-standards.org/</w:t>
      </w:r>
      <w:proofErr w:type="gramEnd"/>
    </w:p>
    <w:p w14:paraId="41E61868" w14:textId="77777777" w:rsidR="00F74799" w:rsidRDefault="00F74799" w:rsidP="00F74799">
      <w:pPr>
        <w:rPr>
          <w:rFonts w:eastAsia="Times New Roman"/>
        </w:rPr>
      </w:pPr>
    </w:p>
    <w:p w14:paraId="582D1963" w14:textId="78B01ECE" w:rsidR="00F74799" w:rsidRDefault="00F74799" w:rsidP="00F74799">
      <w:pPr>
        <w:pStyle w:val="Heading1"/>
        <w:spacing w:after="240"/>
      </w:pPr>
      <w:r>
        <w:t>4</w:t>
      </w:r>
      <w:r>
        <w:tab/>
      </w:r>
      <w:r>
        <w:t>Candidate SPPs</w:t>
      </w:r>
    </w:p>
    <w:p w14:paraId="3511A1DB" w14:textId="541B46E5" w:rsidR="00F74799" w:rsidRDefault="00A33D6C" w:rsidP="00F74799">
      <w:pPr>
        <w:spacing w:after="240"/>
        <w:rPr>
          <w:lang w:eastAsia="ko-KR"/>
        </w:rPr>
      </w:pPr>
      <w:r w:rsidRPr="00A33D6C">
        <w:rPr>
          <w:lang w:eastAsia="ko-KR"/>
        </w:rPr>
        <w:t xml:space="preserve">Based on the </w:t>
      </w:r>
      <w:r>
        <w:rPr>
          <w:lang w:eastAsia="ko-KR"/>
        </w:rPr>
        <w:t xml:space="preserve">template provided by MPEG, WG03 has collected an initial set of Metaverse Related SPPs here: </w:t>
      </w:r>
      <w:r>
        <w:rPr>
          <w:lang w:eastAsia="ko-KR"/>
        </w:rPr>
        <w:fldChar w:fldCharType="begin"/>
      </w:r>
      <w:ins w:id="0" w:author="Thomas Stockhammer" w:date="2023-07-04T13:25:00Z">
        <w:r>
          <w:rPr>
            <w:lang w:eastAsia="ko-KR"/>
          </w:rPr>
          <w:instrText xml:space="preserve"> HYPERLINK "</w:instrText>
        </w:r>
      </w:ins>
      <w:r w:rsidRPr="00A33D6C">
        <w:rPr>
          <w:lang w:eastAsia="ko-KR"/>
        </w:rPr>
        <w:instrText>https://docs.google.com/spreadsheets/d/1jpYM2DZ05Xh1LzMPEB0Gcg1P3pTPFmv-R8ewYqiJ2Mw/edit?usp=sharing</w:instrText>
      </w:r>
      <w:ins w:id="1" w:author="Thomas Stockhammer" w:date="2023-07-04T13:25:00Z">
        <w:r>
          <w:rPr>
            <w:lang w:eastAsia="ko-KR"/>
          </w:rPr>
          <w:instrText xml:space="preserve">" </w:instrText>
        </w:r>
      </w:ins>
      <w:r w:rsidR="00D56C99">
        <w:rPr>
          <w:lang w:eastAsia="ko-KR"/>
        </w:rPr>
      </w:r>
      <w:r>
        <w:rPr>
          <w:lang w:eastAsia="ko-KR"/>
        </w:rPr>
        <w:fldChar w:fldCharType="separate"/>
      </w:r>
      <w:r w:rsidRPr="005F1AAA">
        <w:rPr>
          <w:rStyle w:val="Hyperlink"/>
          <w:lang w:eastAsia="ko-KR"/>
        </w:rPr>
        <w:t>https://docs.google.com/spreadsheets/d/1jpYM2DZ05Xh1LzMPEB0Gcg1P3pTPFmv-R8ewYqiJ2Mw/edit?usp=sharing</w:t>
      </w:r>
      <w:r>
        <w:rPr>
          <w:lang w:eastAsia="ko-KR"/>
        </w:rPr>
        <w:fldChar w:fldCharType="end"/>
      </w:r>
      <w:r>
        <w:rPr>
          <w:lang w:eastAsia="ko-KR"/>
        </w:rPr>
        <w:t>. The document is also attached.</w:t>
      </w:r>
    </w:p>
    <w:p w14:paraId="7A8A1BBE" w14:textId="2F47010D" w:rsidR="00A33D6C" w:rsidRPr="00A33D6C" w:rsidRDefault="00A33D6C" w:rsidP="00F74799">
      <w:pPr>
        <w:spacing w:after="240"/>
        <w:rPr>
          <w:lang w:eastAsia="ko-KR"/>
        </w:rPr>
      </w:pPr>
      <w:r>
        <w:rPr>
          <w:lang w:eastAsia="ko-KR"/>
        </w:rPr>
        <w:lastRenderedPageBreak/>
        <w:t>It is expected that from MPEG#142, MPEG will submit SPPs to the MSF registry.</w:t>
      </w:r>
    </w:p>
    <w:sectPr w:rsidR="00A33D6C" w:rsidRPr="00A33D6C" w:rsidSect="00BC1590">
      <w:headerReference w:type="default" r:id="rId22"/>
      <w:footerReference w:type="default" r:id="rId2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29AB" w14:textId="77777777" w:rsidR="00492683" w:rsidRDefault="00492683" w:rsidP="009E784A">
      <w:r>
        <w:separator/>
      </w:r>
    </w:p>
  </w:endnote>
  <w:endnote w:type="continuationSeparator" w:id="0">
    <w:p w14:paraId="408657AF" w14:textId="77777777" w:rsidR="00492683" w:rsidRDefault="0049268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10CCD" w14:textId="77777777" w:rsidR="00492683" w:rsidRDefault="00492683" w:rsidP="009E784A">
      <w:r>
        <w:separator/>
      </w:r>
    </w:p>
  </w:footnote>
  <w:footnote w:type="continuationSeparator" w:id="0">
    <w:p w14:paraId="74565660" w14:textId="77777777" w:rsidR="00492683" w:rsidRDefault="0049268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E96457D"/>
    <w:multiLevelType w:val="multilevel"/>
    <w:tmpl w:val="FDD443C2"/>
    <w:lvl w:ilvl="0">
      <w:start w:val="5"/>
      <w:numFmt w:val="decimal"/>
      <w:lvlText w:val="%1"/>
      <w:lvlJc w:val="left"/>
      <w:pPr>
        <w:ind w:left="488" w:hanging="488"/>
      </w:pPr>
    </w:lvl>
    <w:lvl w:ilvl="1">
      <w:start w:val="7"/>
      <w:numFmt w:val="decimal"/>
      <w:lvlText w:val="%1.%2"/>
      <w:lvlJc w:val="left"/>
      <w:pPr>
        <w:ind w:left="488" w:hanging="488"/>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7205E"/>
    <w:multiLevelType w:val="multilevel"/>
    <w:tmpl w:val="F3A823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22857C3B"/>
    <w:multiLevelType w:val="multilevel"/>
    <w:tmpl w:val="8B6A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15:restartNumberingAfterBreak="0">
    <w:nsid w:val="2FCD044D"/>
    <w:multiLevelType w:val="multilevel"/>
    <w:tmpl w:val="7F126164"/>
    <w:lvl w:ilvl="0">
      <w:start w:val="5"/>
      <w:numFmt w:val="decimal"/>
      <w:lvlText w:val="%1"/>
      <w:lvlJc w:val="left"/>
      <w:pPr>
        <w:ind w:left="795" w:hanging="795"/>
      </w:pPr>
    </w:lvl>
    <w:lvl w:ilvl="1">
      <w:start w:val="3"/>
      <w:numFmt w:val="decimal"/>
      <w:lvlText w:val="%1.%2"/>
      <w:lvlJc w:val="left"/>
      <w:pPr>
        <w:ind w:left="795" w:hanging="795"/>
      </w:pPr>
    </w:lvl>
    <w:lvl w:ilvl="2">
      <w:start w:val="10"/>
      <w:numFmt w:val="decimal"/>
      <w:lvlText w:val="%1.%2.%3"/>
      <w:lvlJc w:val="left"/>
      <w:pPr>
        <w:ind w:left="795" w:hanging="795"/>
      </w:pPr>
    </w:lvl>
    <w:lvl w:ilvl="3">
      <w:start w:val="1"/>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CF53BF"/>
    <w:multiLevelType w:val="multilevel"/>
    <w:tmpl w:val="F81CF646"/>
    <w:lvl w:ilvl="0">
      <w:start w:val="5"/>
      <w:numFmt w:val="decimal"/>
      <w:lvlText w:val="%1"/>
      <w:lvlJc w:val="left"/>
      <w:pPr>
        <w:ind w:left="668" w:hanging="668"/>
      </w:pPr>
    </w:lvl>
    <w:lvl w:ilvl="1">
      <w:start w:val="3"/>
      <w:numFmt w:val="decimal"/>
      <w:lvlText w:val="%1.%2"/>
      <w:lvlJc w:val="left"/>
      <w:pPr>
        <w:ind w:left="668" w:hanging="668"/>
      </w:pPr>
    </w:lvl>
    <w:lvl w:ilvl="2">
      <w:start w:val="3"/>
      <w:numFmt w:val="decimal"/>
      <w:lvlText w:val="%1.%2.%3"/>
      <w:lvlJc w:val="left"/>
      <w:pPr>
        <w:ind w:left="720" w:hanging="720"/>
      </w:pPr>
    </w:lvl>
    <w:lvl w:ilvl="3">
      <w:start w:val="2"/>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57272F17"/>
    <w:multiLevelType w:val="multilevel"/>
    <w:tmpl w:val="8B666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8D849C8"/>
    <w:multiLevelType w:val="multilevel"/>
    <w:tmpl w:val="73E0E36E"/>
    <w:lvl w:ilvl="0">
      <w:start w:val="8"/>
      <w:numFmt w:val="decimal"/>
      <w:lvlText w:val="%1"/>
      <w:lvlJc w:val="left"/>
      <w:pPr>
        <w:ind w:left="795" w:hanging="795"/>
      </w:pPr>
    </w:lvl>
    <w:lvl w:ilvl="1">
      <w:start w:val="12"/>
      <w:numFmt w:val="decimal"/>
      <w:lvlText w:val="%1.%2"/>
      <w:lvlJc w:val="left"/>
      <w:pPr>
        <w:ind w:left="795" w:hanging="795"/>
      </w:pPr>
    </w:lvl>
    <w:lvl w:ilvl="2">
      <w:start w:val="4"/>
      <w:numFmt w:val="decimal"/>
      <w:lvlText w:val="%1.%2.%3"/>
      <w:lvlJc w:val="left"/>
      <w:pPr>
        <w:ind w:left="795" w:hanging="795"/>
      </w:pPr>
    </w:lvl>
    <w:lvl w:ilvl="3">
      <w:start w:val="3"/>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2076587426">
    <w:abstractNumId w:val="17"/>
  </w:num>
  <w:num w:numId="2" w16cid:durableId="1859807031">
    <w:abstractNumId w:val="18"/>
  </w:num>
  <w:num w:numId="3" w16cid:durableId="669482279">
    <w:abstractNumId w:val="19"/>
  </w:num>
  <w:num w:numId="4" w16cid:durableId="675109664">
    <w:abstractNumId w:val="20"/>
  </w:num>
  <w:num w:numId="5" w16cid:durableId="213465682">
    <w:abstractNumId w:val="0"/>
  </w:num>
  <w:num w:numId="6" w16cid:durableId="1936741259">
    <w:abstractNumId w:val="15"/>
  </w:num>
  <w:num w:numId="7" w16cid:durableId="186601877">
    <w:abstractNumId w:val="9"/>
  </w:num>
  <w:num w:numId="8" w16cid:durableId="1112557186">
    <w:abstractNumId w:val="16"/>
  </w:num>
  <w:num w:numId="9" w16cid:durableId="1647784645">
    <w:abstractNumId w:val="11"/>
  </w:num>
  <w:num w:numId="10" w16cid:durableId="979572086">
    <w:abstractNumId w:val="6"/>
  </w:num>
  <w:num w:numId="11" w16cid:durableId="741606128">
    <w:abstractNumId w:val="10"/>
  </w:num>
  <w:num w:numId="12" w16cid:durableId="1182622084">
    <w:abstractNumId w:val="12"/>
  </w:num>
  <w:num w:numId="13" w16cid:durableId="106630997">
    <w:abstractNumId w:val="3"/>
  </w:num>
  <w:num w:numId="14" w16cid:durableId="1815497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40091">
    <w:abstractNumId w:val="14"/>
  </w:num>
  <w:num w:numId="16" w16cid:durableId="1929387866">
    <w:abstractNumId w:val="5"/>
  </w:num>
  <w:num w:numId="17" w16cid:durableId="1795706144">
    <w:abstractNumId w:val="13"/>
    <w:lvlOverride w:ilvl="0">
      <w:startOverride w:val="5"/>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5776797">
    <w:abstractNumId w:val="8"/>
    <w:lvlOverride w:ilvl="0">
      <w:startOverride w:val="5"/>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144945">
    <w:abstractNumId w:val="2"/>
    <w:lvlOverride w:ilvl="0">
      <w:startOverride w:val="5"/>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703449">
    <w:abstractNumId w:val="21"/>
    <w:lvlOverride w:ilvl="0">
      <w:startOverride w:val="8"/>
    </w:lvlOverride>
    <w:lvlOverride w:ilvl="1">
      <w:startOverride w:val="1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807368">
    <w:abstractNumId w:val="1"/>
  </w:num>
  <w:num w:numId="22" w16cid:durableId="74457085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gUA/mbEeiwAAAA="/>
  </w:docVars>
  <w:rsids>
    <w:rsidRoot w:val="00CB798F"/>
    <w:rsid w:val="00063DF6"/>
    <w:rsid w:val="00073164"/>
    <w:rsid w:val="000968DA"/>
    <w:rsid w:val="000A6CA1"/>
    <w:rsid w:val="000C78E6"/>
    <w:rsid w:val="001122D8"/>
    <w:rsid w:val="001268E0"/>
    <w:rsid w:val="00142668"/>
    <w:rsid w:val="00160307"/>
    <w:rsid w:val="0017051E"/>
    <w:rsid w:val="0018563E"/>
    <w:rsid w:val="00185D3F"/>
    <w:rsid w:val="00195FF0"/>
    <w:rsid w:val="00196997"/>
    <w:rsid w:val="001B7246"/>
    <w:rsid w:val="001E093A"/>
    <w:rsid w:val="001E18A9"/>
    <w:rsid w:val="001F2E4E"/>
    <w:rsid w:val="001F5EF7"/>
    <w:rsid w:val="002422F1"/>
    <w:rsid w:val="00253DCF"/>
    <w:rsid w:val="002612FD"/>
    <w:rsid w:val="0026375A"/>
    <w:rsid w:val="00263789"/>
    <w:rsid w:val="00271A33"/>
    <w:rsid w:val="00272D8B"/>
    <w:rsid w:val="00285F37"/>
    <w:rsid w:val="0029468E"/>
    <w:rsid w:val="002B19A6"/>
    <w:rsid w:val="002C3F33"/>
    <w:rsid w:val="002C6137"/>
    <w:rsid w:val="002D7E53"/>
    <w:rsid w:val="002F2877"/>
    <w:rsid w:val="003226C8"/>
    <w:rsid w:val="003321E7"/>
    <w:rsid w:val="003350B3"/>
    <w:rsid w:val="00370BBC"/>
    <w:rsid w:val="00385C5D"/>
    <w:rsid w:val="00391B49"/>
    <w:rsid w:val="00392B70"/>
    <w:rsid w:val="00394CA9"/>
    <w:rsid w:val="003B0FC6"/>
    <w:rsid w:val="003F5DC1"/>
    <w:rsid w:val="00427535"/>
    <w:rsid w:val="004376D0"/>
    <w:rsid w:val="00443EC0"/>
    <w:rsid w:val="00455D48"/>
    <w:rsid w:val="00462DE5"/>
    <w:rsid w:val="004649EC"/>
    <w:rsid w:val="0047242B"/>
    <w:rsid w:val="004827DA"/>
    <w:rsid w:val="00484F82"/>
    <w:rsid w:val="00490122"/>
    <w:rsid w:val="00492683"/>
    <w:rsid w:val="004A19E1"/>
    <w:rsid w:val="004A23CF"/>
    <w:rsid w:val="004A34D2"/>
    <w:rsid w:val="004A441E"/>
    <w:rsid w:val="004C352E"/>
    <w:rsid w:val="004C3ED5"/>
    <w:rsid w:val="004C6E2A"/>
    <w:rsid w:val="004D6F3E"/>
    <w:rsid w:val="004E45B6"/>
    <w:rsid w:val="004E715A"/>
    <w:rsid w:val="004E7F61"/>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7434C"/>
    <w:rsid w:val="006831A7"/>
    <w:rsid w:val="006B6E22"/>
    <w:rsid w:val="006D64F4"/>
    <w:rsid w:val="00721070"/>
    <w:rsid w:val="0072591F"/>
    <w:rsid w:val="0072761D"/>
    <w:rsid w:val="00727D4B"/>
    <w:rsid w:val="00737313"/>
    <w:rsid w:val="0079716E"/>
    <w:rsid w:val="007A0571"/>
    <w:rsid w:val="007A0B34"/>
    <w:rsid w:val="007A5805"/>
    <w:rsid w:val="007B11B1"/>
    <w:rsid w:val="007F537F"/>
    <w:rsid w:val="00804D88"/>
    <w:rsid w:val="00805670"/>
    <w:rsid w:val="00827560"/>
    <w:rsid w:val="00843F8E"/>
    <w:rsid w:val="00850D82"/>
    <w:rsid w:val="00851A0C"/>
    <w:rsid w:val="00855B5F"/>
    <w:rsid w:val="0086244B"/>
    <w:rsid w:val="008819FE"/>
    <w:rsid w:val="00881CCB"/>
    <w:rsid w:val="00890952"/>
    <w:rsid w:val="00893888"/>
    <w:rsid w:val="008B0D2A"/>
    <w:rsid w:val="008B0F8E"/>
    <w:rsid w:val="008E57FD"/>
    <w:rsid w:val="008E73BE"/>
    <w:rsid w:val="008E7795"/>
    <w:rsid w:val="0090040E"/>
    <w:rsid w:val="00930793"/>
    <w:rsid w:val="0094371A"/>
    <w:rsid w:val="00946BF4"/>
    <w:rsid w:val="00954B0D"/>
    <w:rsid w:val="00955731"/>
    <w:rsid w:val="009636E0"/>
    <w:rsid w:val="00966010"/>
    <w:rsid w:val="00980E7B"/>
    <w:rsid w:val="009860AC"/>
    <w:rsid w:val="009B09C2"/>
    <w:rsid w:val="009C1F4D"/>
    <w:rsid w:val="009C464E"/>
    <w:rsid w:val="009C5AAC"/>
    <w:rsid w:val="009D5D9F"/>
    <w:rsid w:val="009E6492"/>
    <w:rsid w:val="009E784A"/>
    <w:rsid w:val="009F14B0"/>
    <w:rsid w:val="009F2F0E"/>
    <w:rsid w:val="00A07AC9"/>
    <w:rsid w:val="00A14EC7"/>
    <w:rsid w:val="00A165C2"/>
    <w:rsid w:val="00A238B8"/>
    <w:rsid w:val="00A31A8A"/>
    <w:rsid w:val="00A33D6C"/>
    <w:rsid w:val="00A43816"/>
    <w:rsid w:val="00A559FB"/>
    <w:rsid w:val="00A77B2C"/>
    <w:rsid w:val="00AA3C47"/>
    <w:rsid w:val="00AA5C4F"/>
    <w:rsid w:val="00AC0A2C"/>
    <w:rsid w:val="00AC0A84"/>
    <w:rsid w:val="00AE259E"/>
    <w:rsid w:val="00B055E1"/>
    <w:rsid w:val="00B10D58"/>
    <w:rsid w:val="00B24CCE"/>
    <w:rsid w:val="00B545ED"/>
    <w:rsid w:val="00B62642"/>
    <w:rsid w:val="00B72255"/>
    <w:rsid w:val="00B74D0A"/>
    <w:rsid w:val="00B92CF3"/>
    <w:rsid w:val="00BA0778"/>
    <w:rsid w:val="00BA60FC"/>
    <w:rsid w:val="00BB4324"/>
    <w:rsid w:val="00BC1590"/>
    <w:rsid w:val="00BC7963"/>
    <w:rsid w:val="00BF0422"/>
    <w:rsid w:val="00C026C4"/>
    <w:rsid w:val="00C056CC"/>
    <w:rsid w:val="00C075B0"/>
    <w:rsid w:val="00C16AE3"/>
    <w:rsid w:val="00C312DA"/>
    <w:rsid w:val="00C34E1B"/>
    <w:rsid w:val="00C35868"/>
    <w:rsid w:val="00C51B88"/>
    <w:rsid w:val="00C53650"/>
    <w:rsid w:val="00C90F33"/>
    <w:rsid w:val="00C91ADA"/>
    <w:rsid w:val="00C955C7"/>
    <w:rsid w:val="00C958C2"/>
    <w:rsid w:val="00CB798F"/>
    <w:rsid w:val="00CD36BE"/>
    <w:rsid w:val="00CD7FCD"/>
    <w:rsid w:val="00CE483B"/>
    <w:rsid w:val="00CF1629"/>
    <w:rsid w:val="00D031B8"/>
    <w:rsid w:val="00D21B5C"/>
    <w:rsid w:val="00D437AA"/>
    <w:rsid w:val="00D56C99"/>
    <w:rsid w:val="00D709E9"/>
    <w:rsid w:val="00D725A8"/>
    <w:rsid w:val="00D77FBD"/>
    <w:rsid w:val="00DB168D"/>
    <w:rsid w:val="00DB5481"/>
    <w:rsid w:val="00DC68AF"/>
    <w:rsid w:val="00DC6C72"/>
    <w:rsid w:val="00DC76D9"/>
    <w:rsid w:val="00DD5970"/>
    <w:rsid w:val="00DF3025"/>
    <w:rsid w:val="00E10697"/>
    <w:rsid w:val="00E141E1"/>
    <w:rsid w:val="00E1685F"/>
    <w:rsid w:val="00E320F0"/>
    <w:rsid w:val="00E565AB"/>
    <w:rsid w:val="00E6607C"/>
    <w:rsid w:val="00E72DE7"/>
    <w:rsid w:val="00E843CE"/>
    <w:rsid w:val="00E9507F"/>
    <w:rsid w:val="00E95963"/>
    <w:rsid w:val="00E965CC"/>
    <w:rsid w:val="00E96F6D"/>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74799"/>
    <w:rsid w:val="00FC532F"/>
    <w:rsid w:val="00FD4363"/>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799"/>
    <w:pPr>
      <w:widowControl/>
      <w:autoSpaceDE/>
      <w:autoSpaceDN/>
    </w:pPr>
    <w:rPr>
      <w:rFonts w:ascii="Calibri" w:eastAsiaTheme="minorHAnsi" w:hAnsi="Calibri" w:cs="Calibri"/>
    </w:rPr>
  </w:style>
  <w:style w:type="paragraph" w:styleId="Heading1">
    <w:name w:val="heading 1"/>
    <w:basedOn w:val="Normal"/>
    <w:uiPriority w:val="9"/>
    <w:qFormat/>
    <w:pPr>
      <w:widowControl w:val="0"/>
      <w:autoSpaceDE w:val="0"/>
      <w:autoSpaceDN w:val="0"/>
      <w:ind w:left="104"/>
      <w:outlineLvl w:val="0"/>
    </w:pPr>
    <w:rPr>
      <w:rFonts w:ascii="Arial" w:eastAsia="Arial" w:hAnsi="Arial" w:cs="Arial"/>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widowControl w:val="0"/>
      <w:autoSpaceDE w:val="0"/>
      <w:autoSpaceDN w:val="0"/>
      <w:spacing w:before="1"/>
    </w:pPr>
    <w:rPr>
      <w:rFonts w:ascii="Arial" w:eastAsia="Arial" w:hAnsi="Arial" w:cs="Arial"/>
      <w:sz w:val="24"/>
      <w:szCs w:val="24"/>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rPr>
  </w:style>
  <w:style w:type="paragraph" w:customStyle="1" w:styleId="TableParagraph">
    <w:name w:val="Table Paragraph"/>
    <w:basedOn w:val="Normal"/>
    <w:uiPriority w:val="1"/>
    <w:qFormat/>
    <w:pPr>
      <w:widowControl w:val="0"/>
      <w:autoSpaceDE w:val="0"/>
      <w:autoSpaceDN w:val="0"/>
    </w:pPr>
    <w:rPr>
      <w:rFonts w:ascii="Arial" w:eastAsia="Arial" w:hAnsi="Arial" w:cs="Arial"/>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eastAsia="Times New Roman"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r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ascii="Arial" w:eastAsia="Times New Roman" w:hAnsi="Arial" w:cs="Times New Roman"/>
      <w:sz w:val="18"/>
      <w:szCs w:val="20"/>
      <w:lang w:val="en-GB"/>
    </w:rPr>
  </w:style>
  <w:style w:type="paragraph" w:customStyle="1" w:styleId="ISOClause">
    <w:name w:val="ISO_Clause"/>
    <w:basedOn w:val="Normal"/>
    <w:rsid w:val="00BA60FC"/>
    <w:pPr>
      <w:spacing w:before="210" w:line="210" w:lineRule="exact"/>
    </w:pPr>
    <w:rPr>
      <w:rFonts w:ascii="Arial" w:eastAsia="Times New Roman" w:hAnsi="Arial" w:cs="Times New Roman"/>
      <w:sz w:val="18"/>
      <w:szCs w:val="20"/>
      <w:lang w:val="en-GB"/>
    </w:rPr>
  </w:style>
  <w:style w:type="paragraph" w:customStyle="1" w:styleId="ISOParagraph">
    <w:name w:val="ISO_Paragraph"/>
    <w:basedOn w:val="Normal"/>
    <w:rsid w:val="00BA60FC"/>
    <w:pPr>
      <w:spacing w:before="210" w:line="210" w:lineRule="exact"/>
    </w:pPr>
    <w:rPr>
      <w:rFonts w:ascii="Arial" w:eastAsia="Times New Roman" w:hAnsi="Arial" w:cs="Times New Roman"/>
      <w:sz w:val="18"/>
      <w:szCs w:val="20"/>
      <w:lang w:val="en-GB"/>
    </w:rPr>
  </w:style>
  <w:style w:type="paragraph" w:customStyle="1" w:styleId="ISOCommType">
    <w:name w:val="ISO_Comm_Type"/>
    <w:basedOn w:val="Normal"/>
    <w:rsid w:val="00BA60FC"/>
    <w:pPr>
      <w:spacing w:before="210" w:line="210" w:lineRule="exact"/>
    </w:pPr>
    <w:rPr>
      <w:rFonts w:ascii="Arial" w:eastAsia="Times New Roman" w:hAnsi="Arial" w:cs="Times New Roman"/>
      <w:sz w:val="18"/>
      <w:szCs w:val="20"/>
      <w:lang w:val="en-GB"/>
    </w:rPr>
  </w:style>
  <w:style w:type="paragraph" w:customStyle="1" w:styleId="ISOComments">
    <w:name w:val="ISO_Comments"/>
    <w:basedOn w:val="Normal"/>
    <w:rsid w:val="00BA60FC"/>
    <w:pPr>
      <w:spacing w:before="210" w:line="210" w:lineRule="exact"/>
    </w:pPr>
    <w:rPr>
      <w:rFonts w:ascii="Arial" w:eastAsia="Times New Roman" w:hAnsi="Arial" w:cs="Times New Roman"/>
      <w:sz w:val="18"/>
      <w:szCs w:val="20"/>
      <w:lang w:val="en-GB"/>
    </w:rPr>
  </w:style>
  <w:style w:type="paragraph" w:customStyle="1" w:styleId="ISOChange">
    <w:name w:val="ISO_Change"/>
    <w:basedOn w:val="Normal"/>
    <w:rsid w:val="00BA60FC"/>
    <w:pPr>
      <w:spacing w:before="210" w:line="210" w:lineRule="exact"/>
    </w:pPr>
    <w:rPr>
      <w:rFonts w:ascii="Arial" w:eastAsia="Times New Roman" w:hAnsi="Arial" w:cs="Times New Roman"/>
      <w:sz w:val="18"/>
      <w:szCs w:val="20"/>
      <w:lang w:val="en-GB"/>
    </w:rPr>
  </w:style>
  <w:style w:type="paragraph" w:customStyle="1" w:styleId="ISOSecretObservations">
    <w:name w:val="ISO_Secret_Observations"/>
    <w:basedOn w:val="Normal"/>
    <w:rsid w:val="00BA60FC"/>
    <w:pPr>
      <w:spacing w:before="210" w:line="210" w:lineRule="exact"/>
    </w:pPr>
    <w:rPr>
      <w:rFonts w:ascii="Arial" w:eastAsia="Times New Roman" w:hAnsi="Arial"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pPr>
      <w:widowControl w:val="0"/>
      <w:autoSpaceDE w:val="0"/>
      <w:autoSpaceDN w:val="0"/>
    </w:pPr>
    <w:rPr>
      <w:rFonts w:ascii="Arial" w:eastAsia="Arial" w:hAnsi="Arial" w:cs="Arial"/>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tabs>
        <w:tab w:val="left" w:pos="403"/>
      </w:tabs>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tabs>
        <w:tab w:val="left" w:pos="346"/>
      </w:tabs>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tabs>
        <w:tab w:val="left" w:pos="1368"/>
      </w:tabs>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unhideWhenUsed/>
    <w:rsid w:val="001B7246"/>
    <w:rPr>
      <w:sz w:val="16"/>
      <w:szCs w:val="16"/>
    </w:rPr>
  </w:style>
  <w:style w:type="paragraph" w:styleId="CommentText">
    <w:name w:val="annotation text"/>
    <w:basedOn w:val="Normal"/>
    <w:link w:val="CommentTextChar"/>
    <w:uiPriority w:val="99"/>
    <w:unhideWhenUsed/>
    <w:rsid w:val="001B7246"/>
    <w:pPr>
      <w:widowControl w:val="0"/>
      <w:autoSpaceDE w:val="0"/>
      <w:autoSpaceDN w:val="0"/>
    </w:pPr>
    <w:rPr>
      <w:rFonts w:ascii="Arial" w:eastAsia="Arial" w:hAnsi="Arial" w:cs="Arial"/>
      <w:sz w:val="20"/>
      <w:szCs w:val="20"/>
    </w:rPr>
  </w:style>
  <w:style w:type="character" w:customStyle="1" w:styleId="CommentTextChar">
    <w:name w:val="Comment Text Char"/>
    <w:basedOn w:val="DefaultParagraphFont"/>
    <w:link w:val="CommentText"/>
    <w:uiPriority w:val="99"/>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 w:type="character" w:customStyle="1" w:styleId="AnnexTableTitleChar">
    <w:name w:val="Annex Table Title Char"/>
    <w:basedOn w:val="ListParagraphChar"/>
    <w:link w:val="AnnexTableTitle"/>
    <w:locked/>
    <w:rsid w:val="00946BF4"/>
    <w:rPr>
      <w:rFonts w:ascii="Cambria" w:eastAsia="Arial" w:hAnsi="Cambria" w:cs="Arial"/>
      <w:b/>
      <w:sz w:val="24"/>
    </w:rPr>
  </w:style>
  <w:style w:type="paragraph" w:customStyle="1" w:styleId="AnnexTableTitle">
    <w:name w:val="Annex Table Title"/>
    <w:basedOn w:val="ListParagraph"/>
    <w:link w:val="AnnexTableTitleChar"/>
    <w:qFormat/>
    <w:rsid w:val="00946BF4"/>
    <w:pPr>
      <w:keepNext/>
      <w:pageBreakBefore/>
      <w:widowControl/>
      <w:numPr>
        <w:numId w:val="14"/>
      </w:numPr>
      <w:tabs>
        <w:tab w:val="left" w:pos="403"/>
      </w:tabs>
      <w:autoSpaceDE/>
      <w:autoSpaceDN/>
      <w:spacing w:after="120" w:line="240" w:lineRule="atLeast"/>
      <w:ind w:left="360"/>
      <w:contextualSpacing/>
      <w:jc w:val="center"/>
    </w:pPr>
    <w:rPr>
      <w:rFonts w:ascii="Cambria" w:hAnsi="Cambria"/>
      <w:b/>
      <w:sz w:val="24"/>
    </w:rPr>
  </w:style>
  <w:style w:type="paragraph" w:customStyle="1" w:styleId="a2">
    <w:name w:val="a2"/>
    <w:basedOn w:val="Normal"/>
    <w:next w:val="Normal"/>
    <w:rsid w:val="00BC7963"/>
    <w:pPr>
      <w:keepNext/>
      <w:numPr>
        <w:ilvl w:val="1"/>
        <w:numId w:val="21"/>
      </w:numPr>
      <w:tabs>
        <w:tab w:val="clear" w:pos="360"/>
        <w:tab w:val="left" w:pos="567"/>
        <w:tab w:val="left" w:pos="720"/>
      </w:tabs>
      <w:spacing w:before="270" w:after="120" w:line="270" w:lineRule="atLeast"/>
      <w:outlineLvl w:val="0"/>
    </w:pPr>
    <w:rPr>
      <w:rFonts w:ascii="Cambria" w:eastAsia="MS Mincho" w:hAnsi="Cambria" w:cs="Times New Roman"/>
      <w:b/>
      <w:sz w:val="26"/>
      <w:lang w:val="en-GB" w:eastAsia="ja-JP"/>
    </w:rPr>
  </w:style>
  <w:style w:type="paragraph" w:customStyle="1" w:styleId="a3">
    <w:name w:val="a3"/>
    <w:basedOn w:val="Normal"/>
    <w:next w:val="Normal"/>
    <w:rsid w:val="00BC7963"/>
    <w:pPr>
      <w:keepNext/>
      <w:numPr>
        <w:ilvl w:val="2"/>
        <w:numId w:val="21"/>
      </w:numPr>
      <w:tabs>
        <w:tab w:val="left" w:pos="403"/>
      </w:tabs>
      <w:spacing w:before="60" w:after="120" w:line="250" w:lineRule="atLeast"/>
      <w:outlineLvl w:val="0"/>
    </w:pPr>
    <w:rPr>
      <w:rFonts w:ascii="Cambria" w:eastAsia="MS Mincho" w:hAnsi="Cambria" w:cs="Times New Roman"/>
      <w:b/>
      <w:sz w:val="24"/>
      <w:lang w:val="en-GB" w:eastAsia="ja-JP"/>
    </w:rPr>
  </w:style>
  <w:style w:type="paragraph" w:customStyle="1" w:styleId="a4">
    <w:name w:val="a4"/>
    <w:basedOn w:val="Normal"/>
    <w:next w:val="Normal"/>
    <w:rsid w:val="00BC7963"/>
    <w:pPr>
      <w:keepNext/>
      <w:numPr>
        <w:ilvl w:val="3"/>
        <w:numId w:val="21"/>
      </w:numPr>
      <w:tabs>
        <w:tab w:val="left" w:pos="403"/>
        <w:tab w:val="left" w:pos="880"/>
      </w:tabs>
      <w:spacing w:before="60" w:after="120" w:line="240" w:lineRule="atLeast"/>
      <w:outlineLvl w:val="0"/>
    </w:pPr>
    <w:rPr>
      <w:rFonts w:ascii="Cambria" w:eastAsia="MS Mincho" w:hAnsi="Cambria" w:cs="Times New Roman"/>
      <w:b/>
      <w:bCs/>
      <w:iCs/>
      <w:lang w:val="en-GB" w:eastAsia="ja-JP"/>
    </w:rPr>
  </w:style>
  <w:style w:type="paragraph" w:customStyle="1" w:styleId="a5">
    <w:name w:val="a5"/>
    <w:basedOn w:val="Normal"/>
    <w:next w:val="Normal"/>
    <w:rsid w:val="00BC7963"/>
    <w:pPr>
      <w:keepNext/>
      <w:numPr>
        <w:ilvl w:val="4"/>
        <w:numId w:val="21"/>
      </w:numPr>
      <w:tabs>
        <w:tab w:val="left" w:pos="403"/>
        <w:tab w:val="left" w:pos="1247"/>
        <w:tab w:val="left" w:pos="1360"/>
      </w:tabs>
      <w:spacing w:before="60" w:after="120" w:line="240" w:lineRule="atLeast"/>
      <w:outlineLvl w:val="0"/>
    </w:pPr>
    <w:rPr>
      <w:rFonts w:ascii="Cambria" w:eastAsia="MS Mincho" w:hAnsi="Cambria" w:cs="Times New Roman"/>
      <w:b/>
      <w:bCs/>
      <w:iCs/>
      <w:lang w:val="en-GB" w:eastAsia="ja-JP"/>
    </w:rPr>
  </w:style>
  <w:style w:type="paragraph" w:customStyle="1" w:styleId="a6">
    <w:name w:val="a6"/>
    <w:basedOn w:val="Normal"/>
    <w:next w:val="Normal"/>
    <w:rsid w:val="00BC7963"/>
    <w:pPr>
      <w:keepNext/>
      <w:numPr>
        <w:ilvl w:val="5"/>
        <w:numId w:val="21"/>
      </w:numPr>
      <w:tabs>
        <w:tab w:val="left" w:pos="403"/>
        <w:tab w:val="left" w:pos="1247"/>
        <w:tab w:val="left" w:pos="1360"/>
      </w:tabs>
      <w:spacing w:before="60" w:after="120" w:line="240" w:lineRule="atLeast"/>
      <w:outlineLvl w:val="0"/>
    </w:pPr>
    <w:rPr>
      <w:rFonts w:ascii="Cambria" w:eastAsia="MS Mincho" w:hAnsi="Cambria" w:cs="Times New Roman"/>
      <w:b/>
      <w:bCs/>
      <w:lang w:val="en-GB" w:eastAsia="ja-JP"/>
    </w:rPr>
  </w:style>
  <w:style w:type="paragraph" w:customStyle="1" w:styleId="ANNEX">
    <w:name w:val="ANNEX"/>
    <w:basedOn w:val="Normal"/>
    <w:next w:val="Normal"/>
    <w:rsid w:val="00BC7963"/>
    <w:pPr>
      <w:keepNext/>
      <w:pageBreakBefore/>
      <w:numPr>
        <w:numId w:val="21"/>
      </w:numPr>
      <w:tabs>
        <w:tab w:val="left" w:pos="403"/>
      </w:tabs>
      <w:spacing w:after="480" w:line="310" w:lineRule="exact"/>
      <w:jc w:val="center"/>
      <w:outlineLvl w:val="0"/>
    </w:pPr>
    <w:rPr>
      <w:rFonts w:ascii="Cambria" w:eastAsia="MS Mincho" w:hAnsi="Cambria" w:cs="Times New Roman"/>
      <w:b/>
      <w:sz w:val="28"/>
      <w:lang w:val="en-GB" w:eastAsia="ja-JP"/>
    </w:rPr>
  </w:style>
  <w:style w:type="table" w:customStyle="1" w:styleId="TableGrid1">
    <w:name w:val="Table Grid1"/>
    <w:basedOn w:val="TableNormal"/>
    <w:next w:val="TableGrid"/>
    <w:rsid w:val="00BC7963"/>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634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866771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7864">
      <w:bodyDiv w:val="1"/>
      <w:marLeft w:val="0"/>
      <w:marRight w:val="0"/>
      <w:marTop w:val="0"/>
      <w:marBottom w:val="0"/>
      <w:divBdr>
        <w:top w:val="none" w:sz="0" w:space="0" w:color="auto"/>
        <w:left w:val="none" w:sz="0" w:space="0" w:color="auto"/>
        <w:bottom w:val="none" w:sz="0" w:space="0" w:color="auto"/>
        <w:right w:val="none" w:sz="0" w:space="0" w:color="auto"/>
      </w:divBdr>
    </w:div>
    <w:div w:id="1331789157">
      <w:bodyDiv w:val="1"/>
      <w:marLeft w:val="0"/>
      <w:marRight w:val="0"/>
      <w:marTop w:val="0"/>
      <w:marBottom w:val="0"/>
      <w:divBdr>
        <w:top w:val="none" w:sz="0" w:space="0" w:color="auto"/>
        <w:left w:val="none" w:sz="0" w:space="0" w:color="auto"/>
        <w:bottom w:val="none" w:sz="0" w:space="0" w:color="auto"/>
        <w:right w:val="none" w:sz="0" w:space="0" w:color="auto"/>
      </w:divBdr>
    </w:div>
    <w:div w:id="1372993944">
      <w:bodyDiv w:val="1"/>
      <w:marLeft w:val="0"/>
      <w:marRight w:val="0"/>
      <w:marTop w:val="0"/>
      <w:marBottom w:val="0"/>
      <w:divBdr>
        <w:top w:val="none" w:sz="0" w:space="0" w:color="auto"/>
        <w:left w:val="none" w:sz="0" w:space="0" w:color="auto"/>
        <w:bottom w:val="none" w:sz="0" w:space="0" w:color="auto"/>
        <w:right w:val="none" w:sz="0" w:space="0" w:color="auto"/>
      </w:divBdr>
    </w:div>
    <w:div w:id="1377853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taverse-standards.org/working-groups/standards-register/" TargetMode="External"/><Relationship Id="rId18" Type="http://schemas.openxmlformats.org/officeDocument/2006/relationships/hyperlink" Target="mailto:standards_registry-chair@lists.metaverse-standards.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ithub.com/MetaverseStandards/Metaverse-Standards-Register/issues/66" TargetMode="External"/><Relationship Id="rId7" Type="http://schemas.openxmlformats.org/officeDocument/2006/relationships/endnotes" Target="endnotes.xml"/><Relationship Id="rId12" Type="http://schemas.openxmlformats.org/officeDocument/2006/relationships/hyperlink" Target="https://metaverse-standards.org/" TargetMode="External"/><Relationship Id="rId17" Type="http://schemas.openxmlformats.org/officeDocument/2006/relationships/image" Target="media/image3.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docs.google.com/forms/d/e/1FAIpQLScW4ks9vORd-ROx0248hcA9d8-Vn28yfJMCKFedtjxHS4k-ww/viewform?usp=share_link" TargetMode="External"/><Relationship Id="rId20" Type="http://schemas.openxmlformats.org/officeDocument/2006/relationships/hyperlink" Target="https://docs.google.com/spreadsheets/d/1kgM-V1hTzSytjnd64DDiXvVsXYZs9f175cYZ6vRaaPk/e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averse-standards.org/domain-groups/standards-register/call-for-metaverse-related-standards-setting-and-community-organization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hyperlink" Target="https://metaverse-standards.org/" TargetMode="External"/><Relationship Id="rId19" Type="http://schemas.openxmlformats.org/officeDocument/2006/relationships/hyperlink" Target="https://metaverse-standards.org/domain-groups/standards-register/call-for-metaverse-related-standards-setting-and-community-organization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metaverse-standards.org/working-groups/standards-register/"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8358E-AE56-4CFF-B0F4-BB364D63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1068</Words>
  <Characters>6476</Characters>
  <Application>Microsoft Office Word</Application>
  <DocSecurity>0</DocSecurity>
  <Lines>323</Lines>
  <Paragraphs>251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MSF Standards-related Publications and Projects (SPPs) submission</vt:lpstr>
      <vt:lpstr/>
    </vt:vector>
  </TitlesOfParts>
  <Manager/>
  <Company/>
  <LinksUpToDate>false</LinksUpToDate>
  <CharactersWithSpaces>7293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MSF Standards-related Publications and Projects (SPPs) submission</dc:title>
  <dc:subject/>
  <dc:creator>tsto@qti.qualcomm.com</dc:creator>
  <cp:keywords/>
  <dc:description/>
  <cp:lastModifiedBy>Thomas Stockhammer</cp:lastModifiedBy>
  <cp:revision>4</cp:revision>
  <dcterms:created xsi:type="dcterms:W3CDTF">2023-07-04T10:43:00Z</dcterms:created>
  <dcterms:modified xsi:type="dcterms:W3CDTF">2023-07-04T11:26:00Z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0917</vt:lpwstr>
  </property>
  <property fmtid="{D5CDD505-2E9C-101B-9397-08002B2CF9AE}" pid="3" name="MDMSNumber">
    <vt:lpwstr>22677</vt:lpwstr>
  </property>
</Properties>
</file>