
<file path=[Content_Types].xml><?xml version="1.0" encoding="utf-8"?>
<Types xmlns="http://schemas.openxmlformats.org/package/2006/content-types">
  <Default Extension="emf" ContentType="image/x-emf"/>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8B58" w14:textId="1744E189" w:rsidR="001A33D0" w:rsidRPr="001854F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val="en-US" w:eastAsia="zh-CN"/>
        </w:rPr>
      </w:pPr>
      <w:bookmarkStart w:id="0" w:name="_Hlk21423976"/>
      <w:r w:rsidRPr="001854F3">
        <w:rPr>
          <w:b/>
          <w:noProof/>
          <w:sz w:val="28"/>
          <w:szCs w:val="28"/>
          <w:lang w:val="en-US"/>
        </w:rPr>
        <w:t>ISO</w:t>
      </w:r>
      <w:r w:rsidR="00D355FC">
        <w:rPr>
          <w:b/>
          <w:noProof/>
          <w:sz w:val="28"/>
          <w:szCs w:val="28"/>
          <w:lang w:val="en-US"/>
        </w:rPr>
        <w:t>/IEC</w:t>
      </w:r>
      <w:r w:rsidRPr="001854F3">
        <w:rPr>
          <w:b/>
          <w:noProof/>
          <w:sz w:val="28"/>
          <w:szCs w:val="28"/>
          <w:lang w:val="en-US"/>
        </w:rPr>
        <w:t> </w:t>
      </w:r>
      <w:r w:rsidR="00E1215E" w:rsidRPr="001854F3">
        <w:rPr>
          <w:b/>
          <w:noProof/>
          <w:sz w:val="28"/>
          <w:szCs w:val="28"/>
          <w:lang w:val="en-US"/>
        </w:rPr>
        <w:t>23090</w:t>
      </w:r>
      <w:r w:rsidRPr="001854F3">
        <w:rPr>
          <w:b/>
          <w:noProof/>
          <w:sz w:val="28"/>
          <w:szCs w:val="28"/>
          <w:lang w:val="en-US"/>
        </w:rPr>
        <w:t>-</w:t>
      </w:r>
      <w:r w:rsidR="00E1215E" w:rsidRPr="001854F3">
        <w:rPr>
          <w:b/>
          <w:noProof/>
          <w:sz w:val="28"/>
          <w:szCs w:val="28"/>
          <w:lang w:val="en-US"/>
        </w:rPr>
        <w:t>13</w:t>
      </w:r>
      <w:r w:rsidRPr="001854F3">
        <w:rPr>
          <w:b/>
          <w:noProof/>
          <w:sz w:val="28"/>
          <w:szCs w:val="28"/>
          <w:lang w:val="en-US"/>
        </w:rPr>
        <w:t>:</w:t>
      </w:r>
      <w:r w:rsidR="00E1215E" w:rsidRPr="001854F3">
        <w:rPr>
          <w:b/>
          <w:noProof/>
          <w:sz w:val="28"/>
          <w:szCs w:val="28"/>
          <w:lang w:val="en-US"/>
        </w:rPr>
        <w:t>2</w:t>
      </w:r>
      <w:r w:rsidR="00D355FC">
        <w:rPr>
          <w:b/>
          <w:noProof/>
          <w:sz w:val="28"/>
          <w:szCs w:val="28"/>
          <w:lang w:val="en-US"/>
        </w:rPr>
        <w:t>2</w:t>
      </w:r>
      <w:r w:rsidR="00E1215E" w:rsidRPr="001854F3">
        <w:rPr>
          <w:b/>
          <w:noProof/>
          <w:sz w:val="28"/>
          <w:szCs w:val="28"/>
          <w:lang w:val="en-US"/>
        </w:rPr>
        <w:t>2x</w:t>
      </w:r>
      <w:r w:rsidR="00FB2E11" w:rsidRPr="001854F3">
        <w:rPr>
          <w:b/>
          <w:noProof/>
          <w:sz w:val="28"/>
          <w:szCs w:val="28"/>
          <w:lang w:val="en-US"/>
        </w:rPr>
        <w:t>(</w:t>
      </w:r>
      <w:r w:rsidR="00EB023F" w:rsidRPr="001854F3">
        <w:rPr>
          <w:b/>
          <w:noProof/>
          <w:sz w:val="28"/>
          <w:szCs w:val="28"/>
          <w:lang w:val="en-US"/>
        </w:rPr>
        <w:t>E</w:t>
      </w:r>
      <w:r w:rsidRPr="001854F3">
        <w:rPr>
          <w:b/>
          <w:noProof/>
          <w:sz w:val="28"/>
          <w:szCs w:val="28"/>
          <w:lang w:val="en-US"/>
        </w:rPr>
        <w:t>)</w:t>
      </w:r>
    </w:p>
    <w:p w14:paraId="70206AAF" w14:textId="68022656" w:rsidR="001A33D0" w:rsidRPr="001854F3" w:rsidRDefault="001A33D0" w:rsidP="001A33D0">
      <w:pPr>
        <w:jc w:val="right"/>
        <w:rPr>
          <w:lang w:val="en-US"/>
        </w:rPr>
      </w:pPr>
      <w:r w:rsidRPr="001854F3">
        <w:rPr>
          <w:noProof/>
          <w:lang w:val="en-US"/>
        </w:rPr>
        <w:t>ISO </w:t>
      </w:r>
      <w:r w:rsidRPr="001854F3">
        <w:rPr>
          <w:lang w:val="en-US"/>
        </w:rPr>
        <w:t>TC </w:t>
      </w:r>
      <w:r w:rsidR="00E1215E" w:rsidRPr="001854F3">
        <w:rPr>
          <w:noProof/>
          <w:lang w:val="en-US"/>
        </w:rPr>
        <w:t xml:space="preserve">1 </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1C067DEB" w:rsidR="001A33D0" w:rsidRPr="001854F3" w:rsidRDefault="00E1215E" w:rsidP="001A33D0">
      <w:pPr>
        <w:spacing w:before="2000"/>
        <w:rPr>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Pr="001854F3">
        <w:rPr>
          <w:b/>
          <w:sz w:val="32"/>
          <w:szCs w:val="32"/>
          <w:lang w:val="en-US"/>
        </w:rPr>
        <w:t>13</w:t>
      </w:r>
      <w:r w:rsidR="009704D0" w:rsidRPr="001854F3">
        <w:rPr>
          <w:b/>
          <w:sz w:val="32"/>
          <w:szCs w:val="32"/>
          <w:lang w:val="en-US"/>
        </w:rPr>
        <w:t xml:space="preserve">: </w:t>
      </w:r>
      <w:r w:rsidR="00B20B01" w:rsidRPr="001854F3">
        <w:rPr>
          <w:b/>
          <w:sz w:val="32"/>
          <w:szCs w:val="32"/>
          <w:lang w:val="en-US"/>
        </w:rPr>
        <w:t xml:space="preserve">Video </w:t>
      </w:r>
      <w:r w:rsidR="000644CB">
        <w:rPr>
          <w:b/>
          <w:sz w:val="32"/>
          <w:szCs w:val="32"/>
          <w:lang w:val="en-US"/>
        </w:rPr>
        <w:t>d</w:t>
      </w:r>
      <w:r w:rsidR="00B20B01" w:rsidRPr="001854F3">
        <w:rPr>
          <w:b/>
          <w:sz w:val="32"/>
          <w:szCs w:val="32"/>
          <w:lang w:val="en-US"/>
        </w:rPr>
        <w:t xml:space="preserve">ecoding </w:t>
      </w:r>
      <w:r w:rsidR="000644CB">
        <w:rPr>
          <w:b/>
          <w:sz w:val="32"/>
          <w:szCs w:val="32"/>
          <w:lang w:val="en-US"/>
        </w:rPr>
        <w:t>i</w:t>
      </w:r>
      <w:r w:rsidR="00B20B01" w:rsidRPr="001854F3">
        <w:rPr>
          <w:b/>
          <w:sz w:val="32"/>
          <w:szCs w:val="32"/>
          <w:lang w:val="en-US"/>
        </w:rPr>
        <w:t xml:space="preserve">nterface for </w:t>
      </w:r>
      <w:r w:rsidR="000644CB">
        <w:rPr>
          <w:b/>
          <w:sz w:val="32"/>
          <w:szCs w:val="32"/>
          <w:lang w:val="en-US"/>
        </w:rPr>
        <w:t>i</w:t>
      </w:r>
      <w:r w:rsidR="00B20B01" w:rsidRPr="001854F3">
        <w:rPr>
          <w:b/>
          <w:sz w:val="32"/>
          <w:szCs w:val="32"/>
          <w:lang w:val="en-US"/>
        </w:rPr>
        <w:t xml:space="preserve">mmersive </w:t>
      </w:r>
      <w:r w:rsidR="000644CB">
        <w:rPr>
          <w:b/>
          <w:sz w:val="32"/>
          <w:szCs w:val="32"/>
          <w:lang w:val="en-US"/>
        </w:rPr>
        <w:t>m</w:t>
      </w:r>
      <w:r w:rsidR="00B20B01" w:rsidRPr="001854F3">
        <w:rPr>
          <w:b/>
          <w:sz w:val="32"/>
          <w:szCs w:val="32"/>
          <w:lang w:val="en-US"/>
        </w:rPr>
        <w:t>edia</w:t>
      </w:r>
    </w:p>
    <w:p w14:paraId="42BD165C" w14:textId="017B6DA7" w:rsidR="001A33D0" w:rsidRPr="001854F3" w:rsidRDefault="00F444B8"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F</w:t>
      </w:r>
      <w:r w:rsidR="00131490" w:rsidRPr="001854F3">
        <w:rPr>
          <w:sz w:val="80"/>
          <w:szCs w:val="80"/>
          <w:lang w:val="en-US"/>
        </w:rPr>
        <w:t>DIS</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4421EF">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52C4C6D"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ISO 20</w:t>
      </w:r>
      <w:r w:rsidR="00EB023F" w:rsidRPr="001854F3">
        <w:rPr>
          <w:color w:val="auto"/>
          <w:lang w:val="en-US"/>
        </w:rPr>
        <w:t>20</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 xml:space="preserve">Ch. de </w:t>
      </w:r>
      <w:proofErr w:type="spellStart"/>
      <w:r w:rsidRPr="001854F3">
        <w:rPr>
          <w:color w:val="auto"/>
          <w:sz w:val="20"/>
          <w:lang w:val="en-US"/>
        </w:rPr>
        <w:t>Blandonnet</w:t>
      </w:r>
      <w:proofErr w:type="spellEnd"/>
      <w:r w:rsidRPr="001854F3">
        <w:rPr>
          <w:color w:val="auto"/>
          <w:sz w:val="20"/>
          <w:lang w:val="en-US"/>
        </w:rPr>
        <w:t xml:space="preserve">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 xml:space="preserve">Phone: </w:t>
      </w:r>
      <w:r w:rsidR="001A33D0" w:rsidRPr="001854F3">
        <w:rPr>
          <w:color w:val="auto"/>
          <w:sz w:val="20"/>
          <w:lang w:val="en-US"/>
        </w:rPr>
        <w:t>+41 22 749 01 11</w:t>
      </w:r>
    </w:p>
    <w:p w14:paraId="05170DF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Fax</w:t>
      </w:r>
      <w:r w:rsidR="00BC394B" w:rsidRPr="001854F3">
        <w:rPr>
          <w:color w:val="auto"/>
          <w:sz w:val="20"/>
          <w:lang w:val="en-US"/>
        </w:rPr>
        <w:t xml:space="preserve">: </w:t>
      </w:r>
      <w:r w:rsidRPr="001854F3">
        <w:rPr>
          <w:color w:val="auto"/>
          <w:sz w:val="20"/>
          <w:lang w:val="en-US"/>
        </w:rPr>
        <w:t>+41 22 749 09 47</w:t>
      </w:r>
    </w:p>
    <w:p w14:paraId="607FE145"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 xml:space="preserve">Email: </w:t>
      </w:r>
      <w:r w:rsidR="001A33D0" w:rsidRPr="001854F3">
        <w:rPr>
          <w:color w:val="auto"/>
          <w:sz w:val="20"/>
          <w:lang w:val="en-US"/>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19B3F754" w14:textId="7864386C" w:rsidR="00335335" w:rsidRDefault="0054733A">
      <w:pPr>
        <w:pStyle w:val="TOC1"/>
        <w:rPr>
          <w:rFonts w:asciiTheme="minorHAnsi" w:eastAsiaTheme="minorEastAsia" w:hAnsiTheme="minorHAnsi" w:cstheme="minorBidi"/>
          <w:b w:val="0"/>
          <w:noProof/>
          <w:lang w:eastAsia="zh-CN"/>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hyperlink w:anchor="_Toc120279128" w:history="1">
        <w:r w:rsidR="00335335" w:rsidRPr="00A328CD">
          <w:rPr>
            <w:rStyle w:val="Hyperlink"/>
            <w:noProof/>
            <w:lang w:val="en-US"/>
          </w:rPr>
          <w:t>Foreword</w:t>
        </w:r>
        <w:r w:rsidR="00335335">
          <w:rPr>
            <w:noProof/>
            <w:webHidden/>
          </w:rPr>
          <w:tab/>
        </w:r>
        <w:r w:rsidR="00335335">
          <w:rPr>
            <w:noProof/>
            <w:webHidden/>
          </w:rPr>
          <w:fldChar w:fldCharType="begin"/>
        </w:r>
        <w:r w:rsidR="00335335">
          <w:rPr>
            <w:noProof/>
            <w:webHidden/>
          </w:rPr>
          <w:instrText xml:space="preserve"> PAGEREF _Toc120279128 \h </w:instrText>
        </w:r>
        <w:r w:rsidR="00335335">
          <w:rPr>
            <w:noProof/>
            <w:webHidden/>
          </w:rPr>
        </w:r>
        <w:r w:rsidR="00335335">
          <w:rPr>
            <w:noProof/>
            <w:webHidden/>
          </w:rPr>
          <w:fldChar w:fldCharType="separate"/>
        </w:r>
        <w:r w:rsidR="00335335">
          <w:rPr>
            <w:noProof/>
            <w:webHidden/>
          </w:rPr>
          <w:t>v</w:t>
        </w:r>
        <w:r w:rsidR="00335335">
          <w:rPr>
            <w:noProof/>
            <w:webHidden/>
          </w:rPr>
          <w:fldChar w:fldCharType="end"/>
        </w:r>
      </w:hyperlink>
    </w:p>
    <w:p w14:paraId="28242044" w14:textId="33FF35A1" w:rsidR="00335335" w:rsidRDefault="00000000">
      <w:pPr>
        <w:pStyle w:val="TOC1"/>
        <w:rPr>
          <w:rFonts w:asciiTheme="minorHAnsi" w:eastAsiaTheme="minorEastAsia" w:hAnsiTheme="minorHAnsi" w:cstheme="minorBidi"/>
          <w:b w:val="0"/>
          <w:noProof/>
          <w:lang w:eastAsia="zh-CN"/>
        </w:rPr>
      </w:pPr>
      <w:hyperlink w:anchor="_Toc120279129" w:history="1">
        <w:r w:rsidR="00335335" w:rsidRPr="00A328CD">
          <w:rPr>
            <w:rStyle w:val="Hyperlink"/>
            <w:noProof/>
            <w:lang w:val="en-US"/>
          </w:rPr>
          <w:t>Introduction</w:t>
        </w:r>
        <w:r w:rsidR="00335335">
          <w:rPr>
            <w:noProof/>
            <w:webHidden/>
          </w:rPr>
          <w:tab/>
        </w:r>
        <w:r w:rsidR="00335335">
          <w:rPr>
            <w:noProof/>
            <w:webHidden/>
          </w:rPr>
          <w:fldChar w:fldCharType="begin"/>
        </w:r>
        <w:r w:rsidR="00335335">
          <w:rPr>
            <w:noProof/>
            <w:webHidden/>
          </w:rPr>
          <w:instrText xml:space="preserve"> PAGEREF _Toc120279129 \h </w:instrText>
        </w:r>
        <w:r w:rsidR="00335335">
          <w:rPr>
            <w:noProof/>
            <w:webHidden/>
          </w:rPr>
        </w:r>
        <w:r w:rsidR="00335335">
          <w:rPr>
            <w:noProof/>
            <w:webHidden/>
          </w:rPr>
          <w:fldChar w:fldCharType="separate"/>
        </w:r>
        <w:r w:rsidR="00335335">
          <w:rPr>
            <w:noProof/>
            <w:webHidden/>
          </w:rPr>
          <w:t>vi</w:t>
        </w:r>
        <w:r w:rsidR="00335335">
          <w:rPr>
            <w:noProof/>
            <w:webHidden/>
          </w:rPr>
          <w:fldChar w:fldCharType="end"/>
        </w:r>
      </w:hyperlink>
    </w:p>
    <w:p w14:paraId="0CF6A6E0" w14:textId="0F6289EC" w:rsidR="00335335" w:rsidRDefault="00000000">
      <w:pPr>
        <w:pStyle w:val="TOC1"/>
        <w:rPr>
          <w:rFonts w:asciiTheme="minorHAnsi" w:eastAsiaTheme="minorEastAsia" w:hAnsiTheme="minorHAnsi" w:cstheme="minorBidi"/>
          <w:b w:val="0"/>
          <w:noProof/>
          <w:lang w:eastAsia="zh-CN"/>
        </w:rPr>
      </w:pPr>
      <w:hyperlink w:anchor="_Toc120279130" w:history="1">
        <w:r w:rsidR="00335335" w:rsidRPr="00A328CD">
          <w:rPr>
            <w:rStyle w:val="Hyperlink"/>
            <w:noProof/>
            <w:lang w:val="en-US"/>
          </w:rPr>
          <w:t>1</w:t>
        </w:r>
        <w:r w:rsidR="00335335">
          <w:rPr>
            <w:rFonts w:asciiTheme="minorHAnsi" w:eastAsiaTheme="minorEastAsia" w:hAnsiTheme="minorHAnsi" w:cstheme="minorBidi"/>
            <w:b w:val="0"/>
            <w:noProof/>
            <w:lang w:eastAsia="zh-CN"/>
          </w:rPr>
          <w:tab/>
        </w:r>
        <w:r w:rsidR="00335335" w:rsidRPr="00A328CD">
          <w:rPr>
            <w:rStyle w:val="Hyperlink"/>
            <w:noProof/>
            <w:lang w:val="en-US"/>
          </w:rPr>
          <w:t>Scope</w:t>
        </w:r>
        <w:r w:rsidR="00335335">
          <w:rPr>
            <w:noProof/>
            <w:webHidden/>
          </w:rPr>
          <w:tab/>
        </w:r>
        <w:r w:rsidR="00335335">
          <w:rPr>
            <w:noProof/>
            <w:webHidden/>
          </w:rPr>
          <w:fldChar w:fldCharType="begin"/>
        </w:r>
        <w:r w:rsidR="00335335">
          <w:rPr>
            <w:noProof/>
            <w:webHidden/>
          </w:rPr>
          <w:instrText xml:space="preserve"> PAGEREF _Toc120279130 \h </w:instrText>
        </w:r>
        <w:r w:rsidR="00335335">
          <w:rPr>
            <w:noProof/>
            <w:webHidden/>
          </w:rPr>
        </w:r>
        <w:r w:rsidR="00335335">
          <w:rPr>
            <w:noProof/>
            <w:webHidden/>
          </w:rPr>
          <w:fldChar w:fldCharType="separate"/>
        </w:r>
        <w:r w:rsidR="00335335">
          <w:rPr>
            <w:noProof/>
            <w:webHidden/>
          </w:rPr>
          <w:t>1</w:t>
        </w:r>
        <w:r w:rsidR="00335335">
          <w:rPr>
            <w:noProof/>
            <w:webHidden/>
          </w:rPr>
          <w:fldChar w:fldCharType="end"/>
        </w:r>
      </w:hyperlink>
    </w:p>
    <w:p w14:paraId="6D6C8E81" w14:textId="29F23AB2" w:rsidR="00335335" w:rsidRDefault="00000000">
      <w:pPr>
        <w:pStyle w:val="TOC1"/>
        <w:rPr>
          <w:rFonts w:asciiTheme="minorHAnsi" w:eastAsiaTheme="minorEastAsia" w:hAnsiTheme="minorHAnsi" w:cstheme="minorBidi"/>
          <w:b w:val="0"/>
          <w:noProof/>
          <w:lang w:eastAsia="zh-CN"/>
        </w:rPr>
      </w:pPr>
      <w:hyperlink w:anchor="_Toc120279132" w:history="1">
        <w:r w:rsidR="00335335" w:rsidRPr="00A328CD">
          <w:rPr>
            <w:rStyle w:val="Hyperlink"/>
            <w:noProof/>
            <w:lang w:val="en-US"/>
          </w:rPr>
          <w:t>2</w:t>
        </w:r>
        <w:r w:rsidR="00335335">
          <w:rPr>
            <w:rFonts w:asciiTheme="minorHAnsi" w:eastAsiaTheme="minorEastAsia" w:hAnsiTheme="minorHAnsi" w:cstheme="minorBidi"/>
            <w:b w:val="0"/>
            <w:noProof/>
            <w:lang w:eastAsia="zh-CN"/>
          </w:rPr>
          <w:tab/>
        </w:r>
        <w:r w:rsidR="00335335" w:rsidRPr="00A328CD">
          <w:rPr>
            <w:rStyle w:val="Hyperlink"/>
            <w:noProof/>
            <w:lang w:val="en-US"/>
          </w:rPr>
          <w:t>Normative references</w:t>
        </w:r>
        <w:r w:rsidR="00335335">
          <w:rPr>
            <w:noProof/>
            <w:webHidden/>
          </w:rPr>
          <w:tab/>
        </w:r>
        <w:r w:rsidR="00335335">
          <w:rPr>
            <w:noProof/>
            <w:webHidden/>
          </w:rPr>
          <w:fldChar w:fldCharType="begin"/>
        </w:r>
        <w:r w:rsidR="00335335">
          <w:rPr>
            <w:noProof/>
            <w:webHidden/>
          </w:rPr>
          <w:instrText xml:space="preserve"> PAGEREF _Toc120279132 \h </w:instrText>
        </w:r>
        <w:r w:rsidR="00335335">
          <w:rPr>
            <w:noProof/>
            <w:webHidden/>
          </w:rPr>
        </w:r>
        <w:r w:rsidR="00335335">
          <w:rPr>
            <w:noProof/>
            <w:webHidden/>
          </w:rPr>
          <w:fldChar w:fldCharType="separate"/>
        </w:r>
        <w:r w:rsidR="00335335">
          <w:rPr>
            <w:noProof/>
            <w:webHidden/>
          </w:rPr>
          <w:t>1</w:t>
        </w:r>
        <w:r w:rsidR="00335335">
          <w:rPr>
            <w:noProof/>
            <w:webHidden/>
          </w:rPr>
          <w:fldChar w:fldCharType="end"/>
        </w:r>
      </w:hyperlink>
    </w:p>
    <w:p w14:paraId="78A3CE5D" w14:textId="4DF18736" w:rsidR="00335335" w:rsidRDefault="00000000">
      <w:pPr>
        <w:pStyle w:val="TOC1"/>
        <w:rPr>
          <w:rFonts w:asciiTheme="minorHAnsi" w:eastAsiaTheme="minorEastAsia" w:hAnsiTheme="minorHAnsi" w:cstheme="minorBidi"/>
          <w:b w:val="0"/>
          <w:noProof/>
          <w:lang w:eastAsia="zh-CN"/>
        </w:rPr>
      </w:pPr>
      <w:hyperlink w:anchor="_Toc120279134" w:history="1">
        <w:r w:rsidR="00335335" w:rsidRPr="00A328CD">
          <w:rPr>
            <w:rStyle w:val="Hyperlink"/>
            <w:noProof/>
            <w:lang w:val="en-US"/>
          </w:rPr>
          <w:t>3</w:t>
        </w:r>
        <w:r w:rsidR="00335335">
          <w:rPr>
            <w:rFonts w:asciiTheme="minorHAnsi" w:eastAsiaTheme="minorEastAsia" w:hAnsiTheme="minorHAnsi" w:cstheme="minorBidi"/>
            <w:b w:val="0"/>
            <w:noProof/>
            <w:lang w:eastAsia="zh-CN"/>
          </w:rPr>
          <w:tab/>
        </w:r>
        <w:r w:rsidR="00335335" w:rsidRPr="00A328CD">
          <w:rPr>
            <w:rStyle w:val="Hyperlink"/>
            <w:noProof/>
            <w:lang w:val="en-US"/>
          </w:rPr>
          <w:t>Terms and definitions</w:t>
        </w:r>
        <w:r w:rsidR="00335335">
          <w:rPr>
            <w:noProof/>
            <w:webHidden/>
          </w:rPr>
          <w:tab/>
        </w:r>
        <w:r w:rsidR="00335335">
          <w:rPr>
            <w:noProof/>
            <w:webHidden/>
          </w:rPr>
          <w:fldChar w:fldCharType="begin"/>
        </w:r>
        <w:r w:rsidR="00335335">
          <w:rPr>
            <w:noProof/>
            <w:webHidden/>
          </w:rPr>
          <w:instrText xml:space="preserve"> PAGEREF _Toc120279134 \h </w:instrText>
        </w:r>
        <w:r w:rsidR="00335335">
          <w:rPr>
            <w:noProof/>
            <w:webHidden/>
          </w:rPr>
        </w:r>
        <w:r w:rsidR="00335335">
          <w:rPr>
            <w:noProof/>
            <w:webHidden/>
          </w:rPr>
          <w:fldChar w:fldCharType="separate"/>
        </w:r>
        <w:r w:rsidR="00335335">
          <w:rPr>
            <w:noProof/>
            <w:webHidden/>
          </w:rPr>
          <w:t>1</w:t>
        </w:r>
        <w:r w:rsidR="00335335">
          <w:rPr>
            <w:noProof/>
            <w:webHidden/>
          </w:rPr>
          <w:fldChar w:fldCharType="end"/>
        </w:r>
      </w:hyperlink>
    </w:p>
    <w:p w14:paraId="3F30CE61" w14:textId="064E6104" w:rsidR="00335335" w:rsidRDefault="00000000">
      <w:pPr>
        <w:pStyle w:val="TOC1"/>
        <w:rPr>
          <w:rFonts w:asciiTheme="minorHAnsi" w:eastAsiaTheme="minorEastAsia" w:hAnsiTheme="minorHAnsi" w:cstheme="minorBidi"/>
          <w:b w:val="0"/>
          <w:noProof/>
          <w:lang w:eastAsia="zh-CN"/>
        </w:rPr>
      </w:pPr>
      <w:hyperlink w:anchor="_Toc120279135" w:history="1">
        <w:r w:rsidR="00335335" w:rsidRPr="00A328CD">
          <w:rPr>
            <w:rStyle w:val="Hyperlink"/>
            <w:noProof/>
            <w:lang w:val="en-US"/>
          </w:rPr>
          <w:t>4</w:t>
        </w:r>
        <w:r w:rsidR="00335335">
          <w:rPr>
            <w:rFonts w:asciiTheme="minorHAnsi" w:eastAsiaTheme="minorEastAsia" w:hAnsiTheme="minorHAnsi" w:cstheme="minorBidi"/>
            <w:b w:val="0"/>
            <w:noProof/>
            <w:lang w:eastAsia="zh-CN"/>
          </w:rPr>
          <w:tab/>
        </w:r>
        <w:r w:rsidR="00335335" w:rsidRPr="00A328CD">
          <w:rPr>
            <w:rStyle w:val="Hyperlink"/>
            <w:noProof/>
            <w:lang w:val="en-US"/>
          </w:rPr>
          <w:t>Abbreviations</w:t>
        </w:r>
        <w:r w:rsidR="00335335">
          <w:rPr>
            <w:noProof/>
            <w:webHidden/>
          </w:rPr>
          <w:tab/>
        </w:r>
        <w:r w:rsidR="00335335">
          <w:rPr>
            <w:noProof/>
            <w:webHidden/>
          </w:rPr>
          <w:fldChar w:fldCharType="begin"/>
        </w:r>
        <w:r w:rsidR="00335335">
          <w:rPr>
            <w:noProof/>
            <w:webHidden/>
          </w:rPr>
          <w:instrText xml:space="preserve"> PAGEREF _Toc120279135 \h </w:instrText>
        </w:r>
        <w:r w:rsidR="00335335">
          <w:rPr>
            <w:noProof/>
            <w:webHidden/>
          </w:rPr>
        </w:r>
        <w:r w:rsidR="00335335">
          <w:rPr>
            <w:noProof/>
            <w:webHidden/>
          </w:rPr>
          <w:fldChar w:fldCharType="separate"/>
        </w:r>
        <w:r w:rsidR="00335335">
          <w:rPr>
            <w:noProof/>
            <w:webHidden/>
          </w:rPr>
          <w:t>2</w:t>
        </w:r>
        <w:r w:rsidR="00335335">
          <w:rPr>
            <w:noProof/>
            <w:webHidden/>
          </w:rPr>
          <w:fldChar w:fldCharType="end"/>
        </w:r>
      </w:hyperlink>
    </w:p>
    <w:p w14:paraId="4E6A3E2C" w14:textId="191D0A09" w:rsidR="00335335" w:rsidRDefault="00000000">
      <w:pPr>
        <w:pStyle w:val="TOC1"/>
        <w:rPr>
          <w:rFonts w:asciiTheme="minorHAnsi" w:eastAsiaTheme="minorEastAsia" w:hAnsiTheme="minorHAnsi" w:cstheme="minorBidi"/>
          <w:b w:val="0"/>
          <w:noProof/>
          <w:lang w:eastAsia="zh-CN"/>
        </w:rPr>
      </w:pPr>
      <w:hyperlink w:anchor="_Toc120279140" w:history="1">
        <w:r w:rsidR="00335335" w:rsidRPr="00A328CD">
          <w:rPr>
            <w:rStyle w:val="Hyperlink"/>
            <w:noProof/>
            <w:lang w:val="en-US"/>
          </w:rPr>
          <w:t>5</w:t>
        </w:r>
        <w:r w:rsidR="00335335">
          <w:rPr>
            <w:rFonts w:asciiTheme="minorHAnsi" w:eastAsiaTheme="minorEastAsia" w:hAnsiTheme="minorHAnsi" w:cstheme="minorBidi"/>
            <w:b w:val="0"/>
            <w:noProof/>
            <w:lang w:eastAsia="zh-CN"/>
          </w:rPr>
          <w:tab/>
        </w:r>
        <w:r w:rsidR="00335335" w:rsidRPr="00A328CD">
          <w:rPr>
            <w:rStyle w:val="Hyperlink"/>
            <w:noProof/>
            <w:lang w:val="en-US"/>
          </w:rPr>
          <w:t>Video decoding engine</w:t>
        </w:r>
        <w:r w:rsidR="00335335">
          <w:rPr>
            <w:noProof/>
            <w:webHidden/>
          </w:rPr>
          <w:tab/>
        </w:r>
        <w:r w:rsidR="00335335">
          <w:rPr>
            <w:noProof/>
            <w:webHidden/>
          </w:rPr>
          <w:fldChar w:fldCharType="begin"/>
        </w:r>
        <w:r w:rsidR="00335335">
          <w:rPr>
            <w:noProof/>
            <w:webHidden/>
          </w:rPr>
          <w:instrText xml:space="preserve"> PAGEREF _Toc120279140 \h </w:instrText>
        </w:r>
        <w:r w:rsidR="00335335">
          <w:rPr>
            <w:noProof/>
            <w:webHidden/>
          </w:rPr>
        </w:r>
        <w:r w:rsidR="00335335">
          <w:rPr>
            <w:noProof/>
            <w:webHidden/>
          </w:rPr>
          <w:fldChar w:fldCharType="separate"/>
        </w:r>
        <w:r w:rsidR="00335335">
          <w:rPr>
            <w:noProof/>
            <w:webHidden/>
          </w:rPr>
          <w:t>2</w:t>
        </w:r>
        <w:r w:rsidR="00335335">
          <w:rPr>
            <w:noProof/>
            <w:webHidden/>
          </w:rPr>
          <w:fldChar w:fldCharType="end"/>
        </w:r>
      </w:hyperlink>
    </w:p>
    <w:p w14:paraId="5CDFFD24" w14:textId="00AD7F33" w:rsidR="00335335" w:rsidRDefault="00000000">
      <w:pPr>
        <w:pStyle w:val="TOC2"/>
        <w:rPr>
          <w:rFonts w:asciiTheme="minorHAnsi" w:eastAsiaTheme="minorEastAsia" w:hAnsiTheme="minorHAnsi" w:cstheme="minorBidi"/>
          <w:b w:val="0"/>
          <w:noProof/>
          <w:lang w:eastAsia="zh-CN"/>
        </w:rPr>
      </w:pPr>
      <w:hyperlink w:anchor="_Toc120279141" w:history="1">
        <w:r w:rsidR="00335335" w:rsidRPr="00A328CD">
          <w:rPr>
            <w:rStyle w:val="Hyperlink"/>
            <w:noProof/>
            <w:lang w:val="en-US"/>
          </w:rPr>
          <w:t>5.1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_Toc120279141 \h </w:instrText>
        </w:r>
        <w:r w:rsidR="00335335">
          <w:rPr>
            <w:noProof/>
            <w:webHidden/>
          </w:rPr>
        </w:r>
        <w:r w:rsidR="00335335">
          <w:rPr>
            <w:noProof/>
            <w:webHidden/>
          </w:rPr>
          <w:fldChar w:fldCharType="separate"/>
        </w:r>
        <w:r w:rsidR="00335335">
          <w:rPr>
            <w:noProof/>
            <w:webHidden/>
          </w:rPr>
          <w:t>2</w:t>
        </w:r>
        <w:r w:rsidR="00335335">
          <w:rPr>
            <w:noProof/>
            <w:webHidden/>
          </w:rPr>
          <w:fldChar w:fldCharType="end"/>
        </w:r>
      </w:hyperlink>
    </w:p>
    <w:p w14:paraId="17FF4225" w14:textId="45EF3CEA" w:rsidR="00335335" w:rsidRDefault="00000000">
      <w:pPr>
        <w:pStyle w:val="TOC2"/>
        <w:rPr>
          <w:rFonts w:asciiTheme="minorHAnsi" w:eastAsiaTheme="minorEastAsia" w:hAnsiTheme="minorHAnsi" w:cstheme="minorBidi"/>
          <w:b w:val="0"/>
          <w:noProof/>
          <w:lang w:eastAsia="zh-CN"/>
        </w:rPr>
      </w:pPr>
      <w:hyperlink w:anchor="_Toc120279142" w:history="1">
        <w:r w:rsidR="00335335" w:rsidRPr="00A328CD">
          <w:rPr>
            <w:rStyle w:val="Hyperlink"/>
            <w:noProof/>
            <w:lang w:val="en-US"/>
          </w:rPr>
          <w:t>5.2</w:t>
        </w:r>
        <w:r w:rsidR="00335335">
          <w:rPr>
            <w:rFonts w:asciiTheme="minorHAnsi" w:eastAsiaTheme="minorEastAsia" w:hAnsiTheme="minorHAnsi" w:cstheme="minorBidi"/>
            <w:b w:val="0"/>
            <w:noProof/>
            <w:lang w:eastAsia="zh-CN"/>
          </w:rPr>
          <w:tab/>
        </w:r>
        <w:r w:rsidR="00335335" w:rsidRPr="00A328CD">
          <w:rPr>
            <w:rStyle w:val="Hyperlink"/>
            <w:noProof/>
            <w:lang w:val="en-US"/>
          </w:rPr>
          <w:t>Input video decoding interface</w:t>
        </w:r>
        <w:r w:rsidR="00335335">
          <w:rPr>
            <w:noProof/>
            <w:webHidden/>
          </w:rPr>
          <w:tab/>
        </w:r>
        <w:r w:rsidR="00335335">
          <w:rPr>
            <w:noProof/>
            <w:webHidden/>
          </w:rPr>
          <w:fldChar w:fldCharType="begin"/>
        </w:r>
        <w:r w:rsidR="00335335">
          <w:rPr>
            <w:noProof/>
            <w:webHidden/>
          </w:rPr>
          <w:instrText xml:space="preserve"> PAGEREF _Toc120279142 \h </w:instrText>
        </w:r>
        <w:r w:rsidR="00335335">
          <w:rPr>
            <w:noProof/>
            <w:webHidden/>
          </w:rPr>
        </w:r>
        <w:r w:rsidR="00335335">
          <w:rPr>
            <w:noProof/>
            <w:webHidden/>
          </w:rPr>
          <w:fldChar w:fldCharType="separate"/>
        </w:r>
        <w:r w:rsidR="00335335">
          <w:rPr>
            <w:noProof/>
            <w:webHidden/>
          </w:rPr>
          <w:t>4</w:t>
        </w:r>
        <w:r w:rsidR="00335335">
          <w:rPr>
            <w:noProof/>
            <w:webHidden/>
          </w:rPr>
          <w:fldChar w:fldCharType="end"/>
        </w:r>
      </w:hyperlink>
    </w:p>
    <w:p w14:paraId="369946C8" w14:textId="12C42286" w:rsidR="00335335" w:rsidRDefault="00000000">
      <w:pPr>
        <w:pStyle w:val="TOC2"/>
        <w:rPr>
          <w:rFonts w:asciiTheme="minorHAnsi" w:eastAsiaTheme="minorEastAsia" w:hAnsiTheme="minorHAnsi" w:cstheme="minorBidi"/>
          <w:b w:val="0"/>
          <w:noProof/>
          <w:lang w:eastAsia="zh-CN"/>
        </w:rPr>
      </w:pPr>
      <w:hyperlink w:anchor="_Toc120279143" w:history="1">
        <w:r w:rsidR="00335335" w:rsidRPr="00A328CD">
          <w:rPr>
            <w:rStyle w:val="Hyperlink"/>
            <w:noProof/>
            <w:lang w:val="en-US"/>
          </w:rPr>
          <w:t>5.3</w:t>
        </w:r>
        <w:r w:rsidR="00335335">
          <w:rPr>
            <w:rFonts w:asciiTheme="minorHAnsi" w:eastAsiaTheme="minorEastAsia" w:hAnsiTheme="minorHAnsi" w:cstheme="minorBidi"/>
            <w:b w:val="0"/>
            <w:noProof/>
            <w:lang w:eastAsia="zh-CN"/>
          </w:rPr>
          <w:tab/>
        </w:r>
        <w:r w:rsidR="00335335" w:rsidRPr="00A328CD">
          <w:rPr>
            <w:rStyle w:val="Hyperlink"/>
            <w:noProof/>
            <w:lang w:val="en-US"/>
          </w:rPr>
          <w:t>Output video decoding interface</w:t>
        </w:r>
        <w:r w:rsidR="00335335">
          <w:rPr>
            <w:noProof/>
            <w:webHidden/>
          </w:rPr>
          <w:tab/>
        </w:r>
        <w:r w:rsidR="00335335">
          <w:rPr>
            <w:noProof/>
            <w:webHidden/>
          </w:rPr>
          <w:fldChar w:fldCharType="begin"/>
        </w:r>
        <w:r w:rsidR="00335335">
          <w:rPr>
            <w:noProof/>
            <w:webHidden/>
          </w:rPr>
          <w:instrText xml:space="preserve"> PAGEREF _Toc120279143 \h </w:instrText>
        </w:r>
        <w:r w:rsidR="00335335">
          <w:rPr>
            <w:noProof/>
            <w:webHidden/>
          </w:rPr>
        </w:r>
        <w:r w:rsidR="00335335">
          <w:rPr>
            <w:noProof/>
            <w:webHidden/>
          </w:rPr>
          <w:fldChar w:fldCharType="separate"/>
        </w:r>
        <w:r w:rsidR="00335335">
          <w:rPr>
            <w:noProof/>
            <w:webHidden/>
          </w:rPr>
          <w:t>4</w:t>
        </w:r>
        <w:r w:rsidR="00335335">
          <w:rPr>
            <w:noProof/>
            <w:webHidden/>
          </w:rPr>
          <w:fldChar w:fldCharType="end"/>
        </w:r>
      </w:hyperlink>
    </w:p>
    <w:p w14:paraId="313D291E" w14:textId="7E57DA92" w:rsidR="00335335" w:rsidRDefault="00000000">
      <w:pPr>
        <w:pStyle w:val="TOC2"/>
        <w:rPr>
          <w:rFonts w:asciiTheme="minorHAnsi" w:eastAsiaTheme="minorEastAsia" w:hAnsiTheme="minorHAnsi" w:cstheme="minorBidi"/>
          <w:b w:val="0"/>
          <w:noProof/>
          <w:lang w:eastAsia="zh-CN"/>
        </w:rPr>
      </w:pPr>
      <w:hyperlink w:anchor="_Toc120279144" w:history="1">
        <w:r w:rsidR="00335335" w:rsidRPr="00A328CD">
          <w:rPr>
            <w:rStyle w:val="Hyperlink"/>
            <w:noProof/>
            <w:lang w:val="en-US"/>
          </w:rPr>
          <w:t>5.4</w:t>
        </w:r>
        <w:r w:rsidR="00335335">
          <w:rPr>
            <w:rFonts w:asciiTheme="minorHAnsi" w:eastAsiaTheme="minorEastAsia" w:hAnsiTheme="minorHAnsi" w:cstheme="minorBidi"/>
            <w:b w:val="0"/>
            <w:noProof/>
            <w:lang w:eastAsia="zh-CN"/>
          </w:rPr>
          <w:tab/>
        </w:r>
        <w:r w:rsidR="00335335" w:rsidRPr="00A328CD">
          <w:rPr>
            <w:rStyle w:val="Hyperlink"/>
            <w:noProof/>
            <w:lang w:val="en-US"/>
          </w:rPr>
          <w:t>Control interface to the video decoding interface</w:t>
        </w:r>
        <w:r w:rsidR="00335335">
          <w:rPr>
            <w:noProof/>
            <w:webHidden/>
          </w:rPr>
          <w:tab/>
        </w:r>
        <w:r w:rsidR="00335335">
          <w:rPr>
            <w:noProof/>
            <w:webHidden/>
          </w:rPr>
          <w:fldChar w:fldCharType="begin"/>
        </w:r>
        <w:r w:rsidR="00335335">
          <w:rPr>
            <w:noProof/>
            <w:webHidden/>
          </w:rPr>
          <w:instrText xml:space="preserve"> PAGEREF _Toc120279144 \h </w:instrText>
        </w:r>
        <w:r w:rsidR="00335335">
          <w:rPr>
            <w:noProof/>
            <w:webHidden/>
          </w:rPr>
        </w:r>
        <w:r w:rsidR="00335335">
          <w:rPr>
            <w:noProof/>
            <w:webHidden/>
          </w:rPr>
          <w:fldChar w:fldCharType="separate"/>
        </w:r>
        <w:r w:rsidR="00335335">
          <w:rPr>
            <w:noProof/>
            <w:webHidden/>
          </w:rPr>
          <w:t>5</w:t>
        </w:r>
        <w:r w:rsidR="00335335">
          <w:rPr>
            <w:noProof/>
            <w:webHidden/>
          </w:rPr>
          <w:fldChar w:fldCharType="end"/>
        </w:r>
      </w:hyperlink>
    </w:p>
    <w:p w14:paraId="125F4229" w14:textId="1F877EA6" w:rsidR="00335335" w:rsidRDefault="00000000">
      <w:pPr>
        <w:pStyle w:val="TOC3"/>
        <w:rPr>
          <w:rFonts w:asciiTheme="minorHAnsi" w:eastAsiaTheme="minorEastAsia" w:hAnsiTheme="minorHAnsi" w:cstheme="minorBidi"/>
          <w:b w:val="0"/>
          <w:noProof/>
          <w:lang w:eastAsia="zh-CN"/>
        </w:rPr>
      </w:pPr>
      <w:hyperlink w:anchor="_Toc120279145" w:history="1">
        <w:r w:rsidR="00335335" w:rsidRPr="00A328CD">
          <w:rPr>
            <w:rStyle w:val="Hyperlink"/>
            <w:noProof/>
            <w:lang w:val="en-US"/>
          </w:rPr>
          <w:t>5.4.1</w:t>
        </w:r>
        <w:r w:rsidR="00335335">
          <w:rPr>
            <w:rFonts w:asciiTheme="minorHAnsi" w:eastAsiaTheme="minorEastAsia" w:hAnsiTheme="minorHAnsi" w:cstheme="minorBidi"/>
            <w:b w:val="0"/>
            <w:noProof/>
            <w:lang w:eastAsia="zh-CN"/>
          </w:rPr>
          <w:tab/>
        </w:r>
        <w:r w:rsidR="00335335" w:rsidRPr="00A328CD">
          <w:rPr>
            <w:rStyle w:val="Hyperlink"/>
            <w:noProof/>
            <w:lang w:val="en-US"/>
          </w:rPr>
          <w:t>Functions</w:t>
        </w:r>
        <w:r w:rsidR="00335335">
          <w:rPr>
            <w:noProof/>
            <w:webHidden/>
          </w:rPr>
          <w:tab/>
        </w:r>
        <w:r w:rsidR="00335335">
          <w:rPr>
            <w:noProof/>
            <w:webHidden/>
          </w:rPr>
          <w:fldChar w:fldCharType="begin"/>
        </w:r>
        <w:r w:rsidR="00335335">
          <w:rPr>
            <w:noProof/>
            <w:webHidden/>
          </w:rPr>
          <w:instrText xml:space="preserve"> PAGEREF _Toc120279145 \h </w:instrText>
        </w:r>
        <w:r w:rsidR="00335335">
          <w:rPr>
            <w:noProof/>
            <w:webHidden/>
          </w:rPr>
        </w:r>
        <w:r w:rsidR="00335335">
          <w:rPr>
            <w:noProof/>
            <w:webHidden/>
          </w:rPr>
          <w:fldChar w:fldCharType="separate"/>
        </w:r>
        <w:r w:rsidR="00335335">
          <w:rPr>
            <w:noProof/>
            <w:webHidden/>
          </w:rPr>
          <w:t>5</w:t>
        </w:r>
        <w:r w:rsidR="00335335">
          <w:rPr>
            <w:noProof/>
            <w:webHidden/>
          </w:rPr>
          <w:fldChar w:fldCharType="end"/>
        </w:r>
      </w:hyperlink>
    </w:p>
    <w:p w14:paraId="6B79E5B3" w14:textId="4EE4FFB0" w:rsidR="00335335" w:rsidRDefault="00000000">
      <w:pPr>
        <w:pStyle w:val="TOC2"/>
        <w:rPr>
          <w:rFonts w:asciiTheme="minorHAnsi" w:eastAsiaTheme="minorEastAsia" w:hAnsiTheme="minorHAnsi" w:cstheme="minorBidi"/>
          <w:b w:val="0"/>
          <w:noProof/>
          <w:lang w:eastAsia="zh-CN"/>
        </w:rPr>
      </w:pPr>
      <w:hyperlink w:anchor="_Toc120279146" w:history="1">
        <w:r w:rsidR="00335335" w:rsidRPr="00A328CD">
          <w:rPr>
            <w:rStyle w:val="Hyperlink"/>
            <w:noProof/>
            <w:lang w:val="en-US"/>
          </w:rPr>
          <w:t>5.5</w:t>
        </w:r>
        <w:r w:rsidR="00335335">
          <w:rPr>
            <w:rFonts w:asciiTheme="minorHAnsi" w:eastAsiaTheme="minorEastAsia" w:hAnsiTheme="minorHAnsi" w:cstheme="minorBidi"/>
            <w:b w:val="0"/>
            <w:noProof/>
            <w:lang w:eastAsia="zh-CN"/>
          </w:rPr>
          <w:tab/>
        </w:r>
        <w:r w:rsidR="00335335" w:rsidRPr="00A328CD">
          <w:rPr>
            <w:rStyle w:val="Hyperlink"/>
            <w:noProof/>
            <w:lang w:val="en-US"/>
          </w:rPr>
          <w:t>Examples of video decoding engine instantiations</w:t>
        </w:r>
        <w:r w:rsidR="00335335">
          <w:rPr>
            <w:noProof/>
            <w:webHidden/>
          </w:rPr>
          <w:tab/>
        </w:r>
        <w:r w:rsidR="00335335">
          <w:rPr>
            <w:noProof/>
            <w:webHidden/>
          </w:rPr>
          <w:fldChar w:fldCharType="begin"/>
        </w:r>
        <w:r w:rsidR="00335335">
          <w:rPr>
            <w:noProof/>
            <w:webHidden/>
          </w:rPr>
          <w:instrText xml:space="preserve"> PAGEREF _Toc120279146 \h </w:instrText>
        </w:r>
        <w:r w:rsidR="00335335">
          <w:rPr>
            <w:noProof/>
            <w:webHidden/>
          </w:rPr>
        </w:r>
        <w:r w:rsidR="00335335">
          <w:rPr>
            <w:noProof/>
            <w:webHidden/>
          </w:rPr>
          <w:fldChar w:fldCharType="separate"/>
        </w:r>
        <w:r w:rsidR="00335335">
          <w:rPr>
            <w:noProof/>
            <w:webHidden/>
          </w:rPr>
          <w:t>10</w:t>
        </w:r>
        <w:r w:rsidR="00335335">
          <w:rPr>
            <w:noProof/>
            <w:webHidden/>
          </w:rPr>
          <w:fldChar w:fldCharType="end"/>
        </w:r>
      </w:hyperlink>
    </w:p>
    <w:p w14:paraId="3E6DF6D1" w14:textId="1C9532FD" w:rsidR="00335335" w:rsidRDefault="00000000">
      <w:pPr>
        <w:pStyle w:val="TOC3"/>
        <w:rPr>
          <w:rFonts w:asciiTheme="minorHAnsi" w:eastAsiaTheme="minorEastAsia" w:hAnsiTheme="minorHAnsi" w:cstheme="minorBidi"/>
          <w:b w:val="0"/>
          <w:noProof/>
          <w:lang w:eastAsia="zh-CN"/>
        </w:rPr>
      </w:pPr>
      <w:hyperlink w:anchor="_Toc120279147" w:history="1">
        <w:r w:rsidR="00335335" w:rsidRPr="00A328CD">
          <w:rPr>
            <w:rStyle w:val="Hyperlink"/>
            <w:noProof/>
            <w:lang w:val="en-US"/>
          </w:rPr>
          <w:t>5.5.1</w:t>
        </w:r>
        <w:r w:rsidR="00335335">
          <w:rPr>
            <w:rFonts w:asciiTheme="minorHAnsi" w:eastAsiaTheme="minorEastAsia" w:hAnsiTheme="minorHAnsi" w:cstheme="minorBidi"/>
            <w:b w:val="0"/>
            <w:noProof/>
            <w:lang w:eastAsia="zh-CN"/>
          </w:rPr>
          <w:tab/>
        </w:r>
        <w:r w:rsidR="00335335" w:rsidRPr="00A328CD">
          <w:rPr>
            <w:rStyle w:val="Hyperlink"/>
            <w:noProof/>
            <w:lang w:val="en-US"/>
          </w:rPr>
          <w:t>Mapping on OpenMAX™ Integration Layer (OpenMAX IL)</w:t>
        </w:r>
        <w:r w:rsidR="00335335">
          <w:rPr>
            <w:noProof/>
            <w:webHidden/>
          </w:rPr>
          <w:tab/>
        </w:r>
        <w:r w:rsidR="00335335">
          <w:rPr>
            <w:noProof/>
            <w:webHidden/>
          </w:rPr>
          <w:fldChar w:fldCharType="begin"/>
        </w:r>
        <w:r w:rsidR="00335335">
          <w:rPr>
            <w:noProof/>
            <w:webHidden/>
          </w:rPr>
          <w:instrText xml:space="preserve"> PAGEREF _Toc120279147 \h </w:instrText>
        </w:r>
        <w:r w:rsidR="00335335">
          <w:rPr>
            <w:noProof/>
            <w:webHidden/>
          </w:rPr>
        </w:r>
        <w:r w:rsidR="00335335">
          <w:rPr>
            <w:noProof/>
            <w:webHidden/>
          </w:rPr>
          <w:fldChar w:fldCharType="separate"/>
        </w:r>
        <w:r w:rsidR="00335335">
          <w:rPr>
            <w:noProof/>
            <w:webHidden/>
          </w:rPr>
          <w:t>10</w:t>
        </w:r>
        <w:r w:rsidR="00335335">
          <w:rPr>
            <w:noProof/>
            <w:webHidden/>
          </w:rPr>
          <w:fldChar w:fldCharType="end"/>
        </w:r>
      </w:hyperlink>
    </w:p>
    <w:p w14:paraId="1BA29442" w14:textId="57D139DC" w:rsidR="00335335" w:rsidRDefault="00000000">
      <w:pPr>
        <w:pStyle w:val="TOC3"/>
        <w:rPr>
          <w:rFonts w:asciiTheme="minorHAnsi" w:eastAsiaTheme="minorEastAsia" w:hAnsiTheme="minorHAnsi" w:cstheme="minorBidi"/>
          <w:b w:val="0"/>
          <w:noProof/>
          <w:lang w:eastAsia="zh-CN"/>
        </w:rPr>
      </w:pPr>
      <w:hyperlink w:anchor="_Toc120279148" w:history="1">
        <w:r w:rsidR="00335335" w:rsidRPr="00A328CD">
          <w:rPr>
            <w:rStyle w:val="Hyperlink"/>
            <w:noProof/>
            <w:lang w:val="en-US"/>
          </w:rPr>
          <w:t>5.5.2</w:t>
        </w:r>
        <w:r w:rsidR="00335335">
          <w:rPr>
            <w:rFonts w:asciiTheme="minorHAnsi" w:eastAsiaTheme="minorEastAsia" w:hAnsiTheme="minorHAnsi" w:cstheme="minorBidi"/>
            <w:b w:val="0"/>
            <w:noProof/>
            <w:lang w:eastAsia="zh-CN"/>
          </w:rPr>
          <w:tab/>
        </w:r>
        <w:r w:rsidR="00335335" w:rsidRPr="00A328CD">
          <w:rPr>
            <w:rStyle w:val="Hyperlink"/>
            <w:noProof/>
            <w:lang w:val="en-US"/>
          </w:rPr>
          <w:t>Mapping on Vulkan</w:t>
        </w:r>
        <w:r w:rsidR="00335335" w:rsidRPr="00A328CD">
          <w:rPr>
            <w:rStyle w:val="Hyperlink"/>
            <w:noProof/>
            <w:vertAlign w:val="superscript"/>
            <w:lang w:val="en-US"/>
          </w:rPr>
          <w:t>®</w:t>
        </w:r>
        <w:r w:rsidR="00335335" w:rsidRPr="00A328CD">
          <w:rPr>
            <w:rStyle w:val="Hyperlink"/>
            <w:noProof/>
            <w:lang w:val="en-US"/>
          </w:rPr>
          <w:t xml:space="preserve"> Video</w:t>
        </w:r>
        <w:r w:rsidR="00335335">
          <w:rPr>
            <w:noProof/>
            <w:webHidden/>
          </w:rPr>
          <w:tab/>
        </w:r>
        <w:r w:rsidR="00335335">
          <w:rPr>
            <w:noProof/>
            <w:webHidden/>
          </w:rPr>
          <w:fldChar w:fldCharType="begin"/>
        </w:r>
        <w:r w:rsidR="00335335">
          <w:rPr>
            <w:noProof/>
            <w:webHidden/>
          </w:rPr>
          <w:instrText xml:space="preserve"> PAGEREF _Toc120279148 \h </w:instrText>
        </w:r>
        <w:r w:rsidR="00335335">
          <w:rPr>
            <w:noProof/>
            <w:webHidden/>
          </w:rPr>
        </w:r>
        <w:r w:rsidR="00335335">
          <w:rPr>
            <w:noProof/>
            <w:webHidden/>
          </w:rPr>
          <w:fldChar w:fldCharType="separate"/>
        </w:r>
        <w:r w:rsidR="00335335">
          <w:rPr>
            <w:noProof/>
            <w:webHidden/>
          </w:rPr>
          <w:t>10</w:t>
        </w:r>
        <w:r w:rsidR="00335335">
          <w:rPr>
            <w:noProof/>
            <w:webHidden/>
          </w:rPr>
          <w:fldChar w:fldCharType="end"/>
        </w:r>
      </w:hyperlink>
    </w:p>
    <w:p w14:paraId="471E63C5" w14:textId="235E9C33" w:rsidR="00335335" w:rsidRDefault="00000000">
      <w:pPr>
        <w:pStyle w:val="TOC3"/>
        <w:rPr>
          <w:rFonts w:asciiTheme="minorHAnsi" w:eastAsiaTheme="minorEastAsia" w:hAnsiTheme="minorHAnsi" w:cstheme="minorBidi"/>
          <w:b w:val="0"/>
          <w:noProof/>
          <w:lang w:eastAsia="zh-CN"/>
        </w:rPr>
      </w:pPr>
      <w:hyperlink w:anchor="_Toc120279149" w:history="1">
        <w:r w:rsidR="00335335" w:rsidRPr="00A328CD">
          <w:rPr>
            <w:rStyle w:val="Hyperlink"/>
            <w:noProof/>
            <w:lang w:val="en-US"/>
          </w:rPr>
          <w:t>5.5.3</w:t>
        </w:r>
        <w:r w:rsidR="00335335">
          <w:rPr>
            <w:rFonts w:asciiTheme="minorHAnsi" w:eastAsiaTheme="minorEastAsia" w:hAnsiTheme="minorHAnsi" w:cstheme="minorBidi"/>
            <w:b w:val="0"/>
            <w:noProof/>
            <w:lang w:eastAsia="zh-CN"/>
          </w:rPr>
          <w:tab/>
        </w:r>
        <w:r w:rsidR="00335335" w:rsidRPr="00A328CD">
          <w:rPr>
            <w:rStyle w:val="Hyperlink"/>
            <w:noProof/>
            <w:lang w:val="en-US"/>
          </w:rPr>
          <w:t>Informative mapping</w:t>
        </w:r>
        <w:r w:rsidR="00335335">
          <w:rPr>
            <w:noProof/>
            <w:webHidden/>
          </w:rPr>
          <w:tab/>
        </w:r>
        <w:r w:rsidR="00335335">
          <w:rPr>
            <w:noProof/>
            <w:webHidden/>
          </w:rPr>
          <w:fldChar w:fldCharType="begin"/>
        </w:r>
        <w:r w:rsidR="00335335">
          <w:rPr>
            <w:noProof/>
            <w:webHidden/>
          </w:rPr>
          <w:instrText xml:space="preserve"> PAGEREF _Toc120279149 \h </w:instrText>
        </w:r>
        <w:r w:rsidR="00335335">
          <w:rPr>
            <w:noProof/>
            <w:webHidden/>
          </w:rPr>
        </w:r>
        <w:r w:rsidR="00335335">
          <w:rPr>
            <w:noProof/>
            <w:webHidden/>
          </w:rPr>
          <w:fldChar w:fldCharType="separate"/>
        </w:r>
        <w:r w:rsidR="00335335">
          <w:rPr>
            <w:noProof/>
            <w:webHidden/>
          </w:rPr>
          <w:t>13</w:t>
        </w:r>
        <w:r w:rsidR="00335335">
          <w:rPr>
            <w:noProof/>
            <w:webHidden/>
          </w:rPr>
          <w:fldChar w:fldCharType="end"/>
        </w:r>
      </w:hyperlink>
    </w:p>
    <w:p w14:paraId="73E65474" w14:textId="6E1A67A2" w:rsidR="00335335" w:rsidRDefault="00000000">
      <w:pPr>
        <w:pStyle w:val="TOC1"/>
        <w:rPr>
          <w:rFonts w:asciiTheme="minorHAnsi" w:eastAsiaTheme="minorEastAsia" w:hAnsiTheme="minorHAnsi" w:cstheme="minorBidi"/>
          <w:b w:val="0"/>
          <w:noProof/>
          <w:lang w:eastAsia="zh-CN"/>
        </w:rPr>
      </w:pPr>
      <w:hyperlink w:anchor="_Toc120279150" w:history="1">
        <w:r w:rsidR="00335335" w:rsidRPr="00A328CD">
          <w:rPr>
            <w:rStyle w:val="Hyperlink"/>
            <w:noProof/>
          </w:rPr>
          <w:t>6</w:t>
        </w:r>
        <w:r w:rsidR="00335335">
          <w:rPr>
            <w:rFonts w:asciiTheme="minorHAnsi" w:eastAsiaTheme="minorEastAsia" w:hAnsiTheme="minorHAnsi" w:cstheme="minorBidi"/>
            <w:b w:val="0"/>
            <w:noProof/>
            <w:lang w:eastAsia="zh-CN"/>
          </w:rPr>
          <w:tab/>
        </w:r>
        <w:r w:rsidR="00335335" w:rsidRPr="00A328CD">
          <w:rPr>
            <w:rStyle w:val="Hyperlink"/>
            <w:noProof/>
          </w:rPr>
          <w:t>VDI systems decoder model</w:t>
        </w:r>
        <w:r w:rsidR="00335335">
          <w:rPr>
            <w:noProof/>
            <w:webHidden/>
          </w:rPr>
          <w:tab/>
        </w:r>
        <w:r w:rsidR="00335335">
          <w:rPr>
            <w:noProof/>
            <w:webHidden/>
          </w:rPr>
          <w:fldChar w:fldCharType="begin"/>
        </w:r>
        <w:r w:rsidR="00335335">
          <w:rPr>
            <w:noProof/>
            <w:webHidden/>
          </w:rPr>
          <w:instrText xml:space="preserve"> PAGEREF _Toc120279150 \h </w:instrText>
        </w:r>
        <w:r w:rsidR="00335335">
          <w:rPr>
            <w:noProof/>
            <w:webHidden/>
          </w:rPr>
        </w:r>
        <w:r w:rsidR="00335335">
          <w:rPr>
            <w:noProof/>
            <w:webHidden/>
          </w:rPr>
          <w:fldChar w:fldCharType="separate"/>
        </w:r>
        <w:r w:rsidR="00335335">
          <w:rPr>
            <w:noProof/>
            <w:webHidden/>
          </w:rPr>
          <w:t>13</w:t>
        </w:r>
        <w:r w:rsidR="00335335">
          <w:rPr>
            <w:noProof/>
            <w:webHidden/>
          </w:rPr>
          <w:fldChar w:fldCharType="end"/>
        </w:r>
      </w:hyperlink>
    </w:p>
    <w:p w14:paraId="6642E8D0" w14:textId="74482969" w:rsidR="00335335" w:rsidRDefault="00000000">
      <w:pPr>
        <w:pStyle w:val="TOC2"/>
        <w:rPr>
          <w:rFonts w:asciiTheme="minorHAnsi" w:eastAsiaTheme="minorEastAsia" w:hAnsiTheme="minorHAnsi" w:cstheme="minorBidi"/>
          <w:b w:val="0"/>
          <w:noProof/>
          <w:lang w:eastAsia="zh-CN"/>
        </w:rPr>
      </w:pPr>
      <w:hyperlink w:anchor="_Toc120279151" w:history="1">
        <w:r w:rsidR="00335335" w:rsidRPr="00A328CD">
          <w:rPr>
            <w:rStyle w:val="Hyperlink"/>
            <w:noProof/>
          </w:rPr>
          <w:t>6.1</w:t>
        </w:r>
        <w:r w:rsidR="00335335">
          <w:rPr>
            <w:rFonts w:asciiTheme="minorHAnsi" w:eastAsiaTheme="minorEastAsia" w:hAnsiTheme="minorHAnsi" w:cstheme="minorBidi"/>
            <w:b w:val="0"/>
            <w:noProof/>
            <w:lang w:eastAsia="zh-CN"/>
          </w:rPr>
          <w:tab/>
        </w:r>
        <w:r w:rsidR="00335335" w:rsidRPr="00A328CD">
          <w:rPr>
            <w:rStyle w:val="Hyperlink"/>
            <w:noProof/>
          </w:rPr>
          <w:t>Introduction</w:t>
        </w:r>
        <w:r w:rsidR="00335335">
          <w:rPr>
            <w:noProof/>
            <w:webHidden/>
          </w:rPr>
          <w:tab/>
        </w:r>
        <w:r w:rsidR="00335335">
          <w:rPr>
            <w:noProof/>
            <w:webHidden/>
          </w:rPr>
          <w:fldChar w:fldCharType="begin"/>
        </w:r>
        <w:r w:rsidR="00335335">
          <w:rPr>
            <w:noProof/>
            <w:webHidden/>
          </w:rPr>
          <w:instrText xml:space="preserve"> PAGEREF _Toc120279151 \h </w:instrText>
        </w:r>
        <w:r w:rsidR="00335335">
          <w:rPr>
            <w:noProof/>
            <w:webHidden/>
          </w:rPr>
        </w:r>
        <w:r w:rsidR="00335335">
          <w:rPr>
            <w:noProof/>
            <w:webHidden/>
          </w:rPr>
          <w:fldChar w:fldCharType="separate"/>
        </w:r>
        <w:r w:rsidR="00335335">
          <w:rPr>
            <w:noProof/>
            <w:webHidden/>
          </w:rPr>
          <w:t>13</w:t>
        </w:r>
        <w:r w:rsidR="00335335">
          <w:rPr>
            <w:noProof/>
            <w:webHidden/>
          </w:rPr>
          <w:fldChar w:fldCharType="end"/>
        </w:r>
      </w:hyperlink>
    </w:p>
    <w:p w14:paraId="2FEA6B60" w14:textId="5B704C05" w:rsidR="00335335" w:rsidRDefault="00000000">
      <w:pPr>
        <w:pStyle w:val="TOC2"/>
        <w:rPr>
          <w:rFonts w:asciiTheme="minorHAnsi" w:eastAsiaTheme="minorEastAsia" w:hAnsiTheme="minorHAnsi" w:cstheme="minorBidi"/>
          <w:b w:val="0"/>
          <w:noProof/>
          <w:lang w:eastAsia="zh-CN"/>
        </w:rPr>
      </w:pPr>
      <w:hyperlink w:anchor="_Toc120279152" w:history="1">
        <w:r w:rsidR="00335335" w:rsidRPr="00A328CD">
          <w:rPr>
            <w:rStyle w:val="Hyperlink"/>
            <w:noProof/>
          </w:rPr>
          <w:t>6.2</w:t>
        </w:r>
        <w:r w:rsidR="00335335">
          <w:rPr>
            <w:rFonts w:asciiTheme="minorHAnsi" w:eastAsiaTheme="minorEastAsia" w:hAnsiTheme="minorHAnsi" w:cstheme="minorBidi"/>
            <w:b w:val="0"/>
            <w:noProof/>
            <w:lang w:eastAsia="zh-CN"/>
          </w:rPr>
          <w:tab/>
        </w:r>
        <w:r w:rsidR="00335335" w:rsidRPr="00A328CD">
          <w:rPr>
            <w:rStyle w:val="Hyperlink"/>
            <w:noProof/>
          </w:rPr>
          <w:t>Concepts of the VDI systems decoder model</w:t>
        </w:r>
        <w:r w:rsidR="00335335">
          <w:rPr>
            <w:noProof/>
            <w:webHidden/>
          </w:rPr>
          <w:tab/>
        </w:r>
        <w:r w:rsidR="00335335">
          <w:rPr>
            <w:noProof/>
            <w:webHidden/>
          </w:rPr>
          <w:fldChar w:fldCharType="begin"/>
        </w:r>
        <w:r w:rsidR="00335335">
          <w:rPr>
            <w:noProof/>
            <w:webHidden/>
          </w:rPr>
          <w:instrText xml:space="preserve"> PAGEREF _Toc120279152 \h </w:instrText>
        </w:r>
        <w:r w:rsidR="00335335">
          <w:rPr>
            <w:noProof/>
            <w:webHidden/>
          </w:rPr>
        </w:r>
        <w:r w:rsidR="00335335">
          <w:rPr>
            <w:noProof/>
            <w:webHidden/>
          </w:rPr>
          <w:fldChar w:fldCharType="separate"/>
        </w:r>
        <w:r w:rsidR="00335335">
          <w:rPr>
            <w:noProof/>
            <w:webHidden/>
          </w:rPr>
          <w:t>14</w:t>
        </w:r>
        <w:r w:rsidR="00335335">
          <w:rPr>
            <w:noProof/>
            <w:webHidden/>
          </w:rPr>
          <w:fldChar w:fldCharType="end"/>
        </w:r>
      </w:hyperlink>
    </w:p>
    <w:p w14:paraId="4F26065C" w14:textId="794699F0" w:rsidR="00335335" w:rsidRDefault="00000000">
      <w:pPr>
        <w:pStyle w:val="TOC3"/>
        <w:rPr>
          <w:rFonts w:asciiTheme="minorHAnsi" w:eastAsiaTheme="minorEastAsia" w:hAnsiTheme="minorHAnsi" w:cstheme="minorBidi"/>
          <w:b w:val="0"/>
          <w:noProof/>
          <w:lang w:eastAsia="zh-CN"/>
        </w:rPr>
      </w:pPr>
      <w:hyperlink w:anchor="_Toc120279153" w:history="1">
        <w:r w:rsidR="00335335" w:rsidRPr="00A328CD">
          <w:rPr>
            <w:rStyle w:val="Hyperlink"/>
            <w:noProof/>
          </w:rPr>
          <w:t>6.2.1</w:t>
        </w:r>
        <w:r w:rsidR="00335335">
          <w:rPr>
            <w:rFonts w:asciiTheme="minorHAnsi" w:eastAsiaTheme="minorEastAsia" w:hAnsiTheme="minorHAnsi" w:cstheme="minorBidi"/>
            <w:b w:val="0"/>
            <w:noProof/>
            <w:lang w:eastAsia="zh-CN"/>
          </w:rPr>
          <w:tab/>
        </w:r>
        <w:r w:rsidR="00335335" w:rsidRPr="00A328CD">
          <w:rPr>
            <w:rStyle w:val="Hyperlink"/>
            <w:noProof/>
          </w:rPr>
          <w:t>General</w:t>
        </w:r>
        <w:r w:rsidR="00335335">
          <w:rPr>
            <w:noProof/>
            <w:webHidden/>
          </w:rPr>
          <w:tab/>
        </w:r>
        <w:r w:rsidR="00335335">
          <w:rPr>
            <w:noProof/>
            <w:webHidden/>
          </w:rPr>
          <w:fldChar w:fldCharType="begin"/>
        </w:r>
        <w:r w:rsidR="00335335">
          <w:rPr>
            <w:noProof/>
            <w:webHidden/>
          </w:rPr>
          <w:instrText xml:space="preserve"> PAGEREF _Toc120279153 \h </w:instrText>
        </w:r>
        <w:r w:rsidR="00335335">
          <w:rPr>
            <w:noProof/>
            <w:webHidden/>
          </w:rPr>
        </w:r>
        <w:r w:rsidR="00335335">
          <w:rPr>
            <w:noProof/>
            <w:webHidden/>
          </w:rPr>
          <w:fldChar w:fldCharType="separate"/>
        </w:r>
        <w:r w:rsidR="00335335">
          <w:rPr>
            <w:noProof/>
            <w:webHidden/>
          </w:rPr>
          <w:t>14</w:t>
        </w:r>
        <w:r w:rsidR="00335335">
          <w:rPr>
            <w:noProof/>
            <w:webHidden/>
          </w:rPr>
          <w:fldChar w:fldCharType="end"/>
        </w:r>
      </w:hyperlink>
    </w:p>
    <w:p w14:paraId="00CED204" w14:textId="129349BC" w:rsidR="00335335" w:rsidRDefault="00000000">
      <w:pPr>
        <w:pStyle w:val="TOC3"/>
        <w:rPr>
          <w:rFonts w:asciiTheme="minorHAnsi" w:eastAsiaTheme="minorEastAsia" w:hAnsiTheme="minorHAnsi" w:cstheme="minorBidi"/>
          <w:b w:val="0"/>
          <w:noProof/>
          <w:lang w:eastAsia="zh-CN"/>
        </w:rPr>
      </w:pPr>
      <w:hyperlink w:anchor="_Toc120279154" w:history="1">
        <w:r w:rsidR="00335335" w:rsidRPr="00A328CD">
          <w:rPr>
            <w:rStyle w:val="Hyperlink"/>
            <w:noProof/>
          </w:rPr>
          <w:t>6.2.2</w:t>
        </w:r>
        <w:r w:rsidR="00335335">
          <w:rPr>
            <w:rFonts w:asciiTheme="minorHAnsi" w:eastAsiaTheme="minorEastAsia" w:hAnsiTheme="minorHAnsi" w:cstheme="minorBidi"/>
            <w:b w:val="0"/>
            <w:noProof/>
            <w:lang w:eastAsia="zh-CN"/>
          </w:rPr>
          <w:tab/>
        </w:r>
        <w:r w:rsidR="00335335" w:rsidRPr="00A328CD">
          <w:rPr>
            <w:rStyle w:val="Hyperlink"/>
            <w:noProof/>
          </w:rPr>
          <w:t>Media stream</w:t>
        </w:r>
        <w:r w:rsidR="00335335">
          <w:rPr>
            <w:noProof/>
            <w:webHidden/>
          </w:rPr>
          <w:tab/>
        </w:r>
        <w:r w:rsidR="00335335">
          <w:rPr>
            <w:noProof/>
            <w:webHidden/>
          </w:rPr>
          <w:fldChar w:fldCharType="begin"/>
        </w:r>
        <w:r w:rsidR="00335335">
          <w:rPr>
            <w:noProof/>
            <w:webHidden/>
          </w:rPr>
          <w:instrText xml:space="preserve"> PAGEREF _Toc120279154 \h </w:instrText>
        </w:r>
        <w:r w:rsidR="00335335">
          <w:rPr>
            <w:noProof/>
            <w:webHidden/>
          </w:rPr>
        </w:r>
        <w:r w:rsidR="00335335">
          <w:rPr>
            <w:noProof/>
            <w:webHidden/>
          </w:rPr>
          <w:fldChar w:fldCharType="separate"/>
        </w:r>
        <w:r w:rsidR="00335335">
          <w:rPr>
            <w:noProof/>
            <w:webHidden/>
          </w:rPr>
          <w:t>14</w:t>
        </w:r>
        <w:r w:rsidR="00335335">
          <w:rPr>
            <w:noProof/>
            <w:webHidden/>
          </w:rPr>
          <w:fldChar w:fldCharType="end"/>
        </w:r>
      </w:hyperlink>
    </w:p>
    <w:p w14:paraId="195B87B9" w14:textId="25EC3E60" w:rsidR="00335335" w:rsidRDefault="00000000">
      <w:pPr>
        <w:pStyle w:val="TOC3"/>
        <w:rPr>
          <w:rFonts w:asciiTheme="minorHAnsi" w:eastAsiaTheme="minorEastAsia" w:hAnsiTheme="minorHAnsi" w:cstheme="minorBidi"/>
          <w:b w:val="0"/>
          <w:noProof/>
          <w:lang w:eastAsia="zh-CN"/>
        </w:rPr>
      </w:pPr>
      <w:hyperlink w:anchor="_Toc120279155" w:history="1">
        <w:r w:rsidR="00335335" w:rsidRPr="00A328CD">
          <w:rPr>
            <w:rStyle w:val="Hyperlink"/>
            <w:noProof/>
          </w:rPr>
          <w:t>6.2.3</w:t>
        </w:r>
        <w:r w:rsidR="00335335">
          <w:rPr>
            <w:rFonts w:asciiTheme="minorHAnsi" w:eastAsiaTheme="minorEastAsia" w:hAnsiTheme="minorHAnsi" w:cstheme="minorBidi"/>
            <w:b w:val="0"/>
            <w:noProof/>
            <w:lang w:eastAsia="zh-CN"/>
          </w:rPr>
          <w:tab/>
        </w:r>
        <w:r w:rsidR="00335335" w:rsidRPr="00A328CD">
          <w:rPr>
            <w:rStyle w:val="Hyperlink"/>
            <w:noProof/>
          </w:rPr>
          <w:t>Media stream interface</w:t>
        </w:r>
        <w:r w:rsidR="00335335">
          <w:rPr>
            <w:noProof/>
            <w:webHidden/>
          </w:rPr>
          <w:tab/>
        </w:r>
        <w:r w:rsidR="00335335">
          <w:rPr>
            <w:noProof/>
            <w:webHidden/>
          </w:rPr>
          <w:fldChar w:fldCharType="begin"/>
        </w:r>
        <w:r w:rsidR="00335335">
          <w:rPr>
            <w:noProof/>
            <w:webHidden/>
          </w:rPr>
          <w:instrText xml:space="preserve"> PAGEREF _Toc120279155 \h </w:instrText>
        </w:r>
        <w:r w:rsidR="00335335">
          <w:rPr>
            <w:noProof/>
            <w:webHidden/>
          </w:rPr>
        </w:r>
        <w:r w:rsidR="00335335">
          <w:rPr>
            <w:noProof/>
            <w:webHidden/>
          </w:rPr>
          <w:fldChar w:fldCharType="separate"/>
        </w:r>
        <w:r w:rsidR="00335335">
          <w:rPr>
            <w:noProof/>
            <w:webHidden/>
          </w:rPr>
          <w:t>14</w:t>
        </w:r>
        <w:r w:rsidR="00335335">
          <w:rPr>
            <w:noProof/>
            <w:webHidden/>
          </w:rPr>
          <w:fldChar w:fldCharType="end"/>
        </w:r>
      </w:hyperlink>
    </w:p>
    <w:p w14:paraId="67727463" w14:textId="1820D0BA" w:rsidR="00335335" w:rsidRDefault="00000000">
      <w:pPr>
        <w:pStyle w:val="TOC3"/>
        <w:rPr>
          <w:rFonts w:asciiTheme="minorHAnsi" w:eastAsiaTheme="minorEastAsia" w:hAnsiTheme="minorHAnsi" w:cstheme="minorBidi"/>
          <w:b w:val="0"/>
          <w:noProof/>
          <w:lang w:eastAsia="zh-CN"/>
        </w:rPr>
      </w:pPr>
      <w:hyperlink w:anchor="_Toc120279156" w:history="1">
        <w:r w:rsidR="00335335" w:rsidRPr="00A328CD">
          <w:rPr>
            <w:rStyle w:val="Hyperlink"/>
            <w:noProof/>
          </w:rPr>
          <w:t>6.2.4</w:t>
        </w:r>
        <w:r w:rsidR="00335335">
          <w:rPr>
            <w:rFonts w:asciiTheme="minorHAnsi" w:eastAsiaTheme="minorEastAsia" w:hAnsiTheme="minorHAnsi" w:cstheme="minorBidi"/>
            <w:b w:val="0"/>
            <w:noProof/>
            <w:lang w:eastAsia="zh-CN"/>
          </w:rPr>
          <w:tab/>
        </w:r>
        <w:r w:rsidR="00335335" w:rsidRPr="00A328CD">
          <w:rPr>
            <w:rStyle w:val="Hyperlink"/>
            <w:noProof/>
          </w:rPr>
          <w:t>Input formatter</w:t>
        </w:r>
        <w:r w:rsidR="00335335">
          <w:rPr>
            <w:noProof/>
            <w:webHidden/>
          </w:rPr>
          <w:tab/>
        </w:r>
        <w:r w:rsidR="00335335">
          <w:rPr>
            <w:noProof/>
            <w:webHidden/>
          </w:rPr>
          <w:fldChar w:fldCharType="begin"/>
        </w:r>
        <w:r w:rsidR="00335335">
          <w:rPr>
            <w:noProof/>
            <w:webHidden/>
          </w:rPr>
          <w:instrText xml:space="preserve"> PAGEREF _Toc120279156 \h </w:instrText>
        </w:r>
        <w:r w:rsidR="00335335">
          <w:rPr>
            <w:noProof/>
            <w:webHidden/>
          </w:rPr>
        </w:r>
        <w:r w:rsidR="00335335">
          <w:rPr>
            <w:noProof/>
            <w:webHidden/>
          </w:rPr>
          <w:fldChar w:fldCharType="separate"/>
        </w:r>
        <w:r w:rsidR="00335335">
          <w:rPr>
            <w:noProof/>
            <w:webHidden/>
          </w:rPr>
          <w:t>14</w:t>
        </w:r>
        <w:r w:rsidR="00335335">
          <w:rPr>
            <w:noProof/>
            <w:webHidden/>
          </w:rPr>
          <w:fldChar w:fldCharType="end"/>
        </w:r>
      </w:hyperlink>
    </w:p>
    <w:p w14:paraId="2CE7D770" w14:textId="0434FD87" w:rsidR="00335335" w:rsidRDefault="00000000">
      <w:pPr>
        <w:pStyle w:val="TOC3"/>
        <w:rPr>
          <w:rFonts w:asciiTheme="minorHAnsi" w:eastAsiaTheme="minorEastAsia" w:hAnsiTheme="minorHAnsi" w:cstheme="minorBidi"/>
          <w:b w:val="0"/>
          <w:noProof/>
          <w:lang w:eastAsia="zh-CN"/>
        </w:rPr>
      </w:pPr>
      <w:hyperlink w:anchor="_Toc120279157" w:history="1">
        <w:r w:rsidR="00335335" w:rsidRPr="00A328CD">
          <w:rPr>
            <w:rStyle w:val="Hyperlink"/>
            <w:noProof/>
          </w:rPr>
          <w:t>6.2.5</w:t>
        </w:r>
        <w:r w:rsidR="00335335">
          <w:rPr>
            <w:rFonts w:asciiTheme="minorHAnsi" w:eastAsiaTheme="minorEastAsia" w:hAnsiTheme="minorHAnsi" w:cstheme="minorBidi"/>
            <w:b w:val="0"/>
            <w:noProof/>
            <w:lang w:eastAsia="zh-CN"/>
          </w:rPr>
          <w:tab/>
        </w:r>
        <w:r w:rsidR="00335335" w:rsidRPr="00A328CD">
          <w:rPr>
            <w:rStyle w:val="Hyperlink"/>
            <w:noProof/>
          </w:rPr>
          <w:t>Access Units (AU)</w:t>
        </w:r>
        <w:r w:rsidR="00335335">
          <w:rPr>
            <w:noProof/>
            <w:webHidden/>
          </w:rPr>
          <w:tab/>
        </w:r>
        <w:r w:rsidR="00335335">
          <w:rPr>
            <w:noProof/>
            <w:webHidden/>
          </w:rPr>
          <w:fldChar w:fldCharType="begin"/>
        </w:r>
        <w:r w:rsidR="00335335">
          <w:rPr>
            <w:noProof/>
            <w:webHidden/>
          </w:rPr>
          <w:instrText xml:space="preserve"> PAGEREF _Toc120279157 \h </w:instrText>
        </w:r>
        <w:r w:rsidR="00335335">
          <w:rPr>
            <w:noProof/>
            <w:webHidden/>
          </w:rPr>
        </w:r>
        <w:r w:rsidR="00335335">
          <w:rPr>
            <w:noProof/>
            <w:webHidden/>
          </w:rPr>
          <w:fldChar w:fldCharType="separate"/>
        </w:r>
        <w:r w:rsidR="00335335">
          <w:rPr>
            <w:noProof/>
            <w:webHidden/>
          </w:rPr>
          <w:t>14</w:t>
        </w:r>
        <w:r w:rsidR="00335335">
          <w:rPr>
            <w:noProof/>
            <w:webHidden/>
          </w:rPr>
          <w:fldChar w:fldCharType="end"/>
        </w:r>
      </w:hyperlink>
    </w:p>
    <w:p w14:paraId="5540C132" w14:textId="35BB996D" w:rsidR="00335335" w:rsidRDefault="00000000">
      <w:pPr>
        <w:pStyle w:val="TOC3"/>
        <w:rPr>
          <w:rFonts w:asciiTheme="minorHAnsi" w:eastAsiaTheme="minorEastAsia" w:hAnsiTheme="minorHAnsi" w:cstheme="minorBidi"/>
          <w:b w:val="0"/>
          <w:noProof/>
          <w:lang w:eastAsia="zh-CN"/>
        </w:rPr>
      </w:pPr>
      <w:hyperlink w:anchor="_Toc120279158" w:history="1">
        <w:r w:rsidR="00335335" w:rsidRPr="00A328CD">
          <w:rPr>
            <w:rStyle w:val="Hyperlink"/>
            <w:noProof/>
          </w:rPr>
          <w:t>6.2.6</w:t>
        </w:r>
        <w:r w:rsidR="00335335">
          <w:rPr>
            <w:rFonts w:asciiTheme="minorHAnsi" w:eastAsiaTheme="minorEastAsia" w:hAnsiTheme="minorHAnsi" w:cstheme="minorBidi"/>
            <w:b w:val="0"/>
            <w:noProof/>
            <w:lang w:eastAsia="zh-CN"/>
          </w:rPr>
          <w:tab/>
        </w:r>
        <w:r w:rsidR="00335335" w:rsidRPr="00A328CD">
          <w:rPr>
            <w:rStyle w:val="Hyperlink"/>
            <w:noProof/>
          </w:rPr>
          <w:t>Decoding Buffer (DB)</w:t>
        </w:r>
        <w:r w:rsidR="00335335">
          <w:rPr>
            <w:noProof/>
            <w:webHidden/>
          </w:rPr>
          <w:tab/>
        </w:r>
        <w:r w:rsidR="00335335">
          <w:rPr>
            <w:noProof/>
            <w:webHidden/>
          </w:rPr>
          <w:fldChar w:fldCharType="begin"/>
        </w:r>
        <w:r w:rsidR="00335335">
          <w:rPr>
            <w:noProof/>
            <w:webHidden/>
          </w:rPr>
          <w:instrText xml:space="preserve"> PAGEREF _Toc120279158 \h </w:instrText>
        </w:r>
        <w:r w:rsidR="00335335">
          <w:rPr>
            <w:noProof/>
            <w:webHidden/>
          </w:rPr>
        </w:r>
        <w:r w:rsidR="00335335">
          <w:rPr>
            <w:noProof/>
            <w:webHidden/>
          </w:rPr>
          <w:fldChar w:fldCharType="separate"/>
        </w:r>
        <w:r w:rsidR="00335335">
          <w:rPr>
            <w:noProof/>
            <w:webHidden/>
          </w:rPr>
          <w:t>14</w:t>
        </w:r>
        <w:r w:rsidR="00335335">
          <w:rPr>
            <w:noProof/>
            <w:webHidden/>
          </w:rPr>
          <w:fldChar w:fldCharType="end"/>
        </w:r>
      </w:hyperlink>
    </w:p>
    <w:p w14:paraId="30408F61" w14:textId="34CB3FE6" w:rsidR="00335335" w:rsidRDefault="00000000">
      <w:pPr>
        <w:pStyle w:val="TOC3"/>
        <w:rPr>
          <w:rFonts w:asciiTheme="minorHAnsi" w:eastAsiaTheme="minorEastAsia" w:hAnsiTheme="minorHAnsi" w:cstheme="minorBidi"/>
          <w:b w:val="0"/>
          <w:noProof/>
          <w:lang w:eastAsia="zh-CN"/>
        </w:rPr>
      </w:pPr>
      <w:hyperlink w:anchor="_Toc120279159" w:history="1">
        <w:r w:rsidR="00335335" w:rsidRPr="00A328CD">
          <w:rPr>
            <w:rStyle w:val="Hyperlink"/>
            <w:noProof/>
          </w:rPr>
          <w:t>6.2.7</w:t>
        </w:r>
        <w:r w:rsidR="00335335">
          <w:rPr>
            <w:rFonts w:asciiTheme="minorHAnsi" w:eastAsiaTheme="minorEastAsia" w:hAnsiTheme="minorHAnsi" w:cstheme="minorBidi"/>
            <w:b w:val="0"/>
            <w:noProof/>
            <w:lang w:eastAsia="zh-CN"/>
          </w:rPr>
          <w:tab/>
        </w:r>
        <w:r w:rsidR="00335335" w:rsidRPr="00A328CD">
          <w:rPr>
            <w:rStyle w:val="Hyperlink"/>
            <w:noProof/>
          </w:rPr>
          <w:t>Elementary Streams (ES)</w:t>
        </w:r>
        <w:r w:rsidR="00335335">
          <w:rPr>
            <w:noProof/>
            <w:webHidden/>
          </w:rPr>
          <w:tab/>
        </w:r>
        <w:r w:rsidR="00335335">
          <w:rPr>
            <w:noProof/>
            <w:webHidden/>
          </w:rPr>
          <w:fldChar w:fldCharType="begin"/>
        </w:r>
        <w:r w:rsidR="00335335">
          <w:rPr>
            <w:noProof/>
            <w:webHidden/>
          </w:rPr>
          <w:instrText xml:space="preserve"> PAGEREF _Toc120279159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37C94B83" w14:textId="18BC471B" w:rsidR="00335335" w:rsidRDefault="00000000">
      <w:pPr>
        <w:pStyle w:val="TOC3"/>
        <w:rPr>
          <w:rFonts w:asciiTheme="minorHAnsi" w:eastAsiaTheme="minorEastAsia" w:hAnsiTheme="minorHAnsi" w:cstheme="minorBidi"/>
          <w:b w:val="0"/>
          <w:noProof/>
          <w:lang w:eastAsia="zh-CN"/>
        </w:rPr>
      </w:pPr>
      <w:hyperlink w:anchor="_Toc120279160" w:history="1">
        <w:r w:rsidR="00335335" w:rsidRPr="00A328CD">
          <w:rPr>
            <w:rStyle w:val="Hyperlink"/>
            <w:noProof/>
          </w:rPr>
          <w:t>6.2.8</w:t>
        </w:r>
        <w:r w:rsidR="00335335">
          <w:rPr>
            <w:rFonts w:asciiTheme="minorHAnsi" w:eastAsiaTheme="minorEastAsia" w:hAnsiTheme="minorHAnsi" w:cstheme="minorBidi"/>
            <w:b w:val="0"/>
            <w:noProof/>
            <w:lang w:eastAsia="zh-CN"/>
          </w:rPr>
          <w:tab/>
        </w:r>
        <w:r w:rsidR="00335335" w:rsidRPr="00A328CD">
          <w:rPr>
            <w:rStyle w:val="Hyperlink"/>
            <w:noProof/>
          </w:rPr>
          <w:t>Elementary Stream Interface (ESI)</w:t>
        </w:r>
        <w:r w:rsidR="00335335">
          <w:rPr>
            <w:noProof/>
            <w:webHidden/>
          </w:rPr>
          <w:tab/>
        </w:r>
        <w:r w:rsidR="00335335">
          <w:rPr>
            <w:noProof/>
            <w:webHidden/>
          </w:rPr>
          <w:fldChar w:fldCharType="begin"/>
        </w:r>
        <w:r w:rsidR="00335335">
          <w:rPr>
            <w:noProof/>
            <w:webHidden/>
          </w:rPr>
          <w:instrText xml:space="preserve"> PAGEREF _Toc120279160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4062C12C" w14:textId="4A728593" w:rsidR="00335335" w:rsidRDefault="00000000">
      <w:pPr>
        <w:pStyle w:val="TOC3"/>
        <w:rPr>
          <w:rFonts w:asciiTheme="minorHAnsi" w:eastAsiaTheme="minorEastAsia" w:hAnsiTheme="minorHAnsi" w:cstheme="minorBidi"/>
          <w:b w:val="0"/>
          <w:noProof/>
          <w:lang w:eastAsia="zh-CN"/>
        </w:rPr>
      </w:pPr>
      <w:hyperlink w:anchor="_Toc120279161" w:history="1">
        <w:r w:rsidR="00335335" w:rsidRPr="00A328CD">
          <w:rPr>
            <w:rStyle w:val="Hyperlink"/>
            <w:noProof/>
          </w:rPr>
          <w:t>6.2.9</w:t>
        </w:r>
        <w:r w:rsidR="00335335">
          <w:rPr>
            <w:rFonts w:asciiTheme="minorHAnsi" w:eastAsiaTheme="minorEastAsia" w:hAnsiTheme="minorHAnsi" w:cstheme="minorBidi"/>
            <w:b w:val="0"/>
            <w:noProof/>
            <w:lang w:eastAsia="zh-CN"/>
          </w:rPr>
          <w:tab/>
        </w:r>
        <w:r w:rsidR="00335335" w:rsidRPr="00A328CD">
          <w:rPr>
            <w:rStyle w:val="Hyperlink"/>
            <w:noProof/>
          </w:rPr>
          <w:t>Decoder</w:t>
        </w:r>
        <w:r w:rsidR="00335335">
          <w:rPr>
            <w:noProof/>
            <w:webHidden/>
          </w:rPr>
          <w:tab/>
        </w:r>
        <w:r w:rsidR="00335335">
          <w:rPr>
            <w:noProof/>
            <w:webHidden/>
          </w:rPr>
          <w:fldChar w:fldCharType="begin"/>
        </w:r>
        <w:r w:rsidR="00335335">
          <w:rPr>
            <w:noProof/>
            <w:webHidden/>
          </w:rPr>
          <w:instrText xml:space="preserve"> PAGEREF _Toc120279161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279993FF" w14:textId="0595CDB3" w:rsidR="00335335" w:rsidRDefault="00000000">
      <w:pPr>
        <w:pStyle w:val="TOC3"/>
        <w:rPr>
          <w:rFonts w:asciiTheme="minorHAnsi" w:eastAsiaTheme="minorEastAsia" w:hAnsiTheme="minorHAnsi" w:cstheme="minorBidi"/>
          <w:b w:val="0"/>
          <w:noProof/>
          <w:lang w:eastAsia="zh-CN"/>
        </w:rPr>
      </w:pPr>
      <w:hyperlink w:anchor="_Toc120279162" w:history="1">
        <w:r w:rsidR="00335335" w:rsidRPr="00A328CD">
          <w:rPr>
            <w:rStyle w:val="Hyperlink"/>
            <w:noProof/>
          </w:rPr>
          <w:t>6.2.10</w:t>
        </w:r>
        <w:r w:rsidR="00335335">
          <w:rPr>
            <w:rFonts w:asciiTheme="minorHAnsi" w:eastAsiaTheme="minorEastAsia" w:hAnsiTheme="minorHAnsi" w:cstheme="minorBidi"/>
            <w:b w:val="0"/>
            <w:noProof/>
            <w:lang w:eastAsia="zh-CN"/>
          </w:rPr>
          <w:tab/>
        </w:r>
        <w:r w:rsidR="00335335" w:rsidRPr="00A328CD">
          <w:rPr>
            <w:rStyle w:val="Hyperlink"/>
            <w:noProof/>
          </w:rPr>
          <w:t>Composition Units (CU)</w:t>
        </w:r>
        <w:r w:rsidR="00335335">
          <w:rPr>
            <w:noProof/>
            <w:webHidden/>
          </w:rPr>
          <w:tab/>
        </w:r>
        <w:r w:rsidR="00335335">
          <w:rPr>
            <w:noProof/>
            <w:webHidden/>
          </w:rPr>
          <w:fldChar w:fldCharType="begin"/>
        </w:r>
        <w:r w:rsidR="00335335">
          <w:rPr>
            <w:noProof/>
            <w:webHidden/>
          </w:rPr>
          <w:instrText xml:space="preserve"> PAGEREF _Toc120279162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49CF5D67" w14:textId="293D71D0" w:rsidR="00335335" w:rsidRDefault="00000000">
      <w:pPr>
        <w:pStyle w:val="TOC3"/>
        <w:rPr>
          <w:rFonts w:asciiTheme="minorHAnsi" w:eastAsiaTheme="minorEastAsia" w:hAnsiTheme="minorHAnsi" w:cstheme="minorBidi"/>
          <w:b w:val="0"/>
          <w:noProof/>
          <w:lang w:eastAsia="zh-CN"/>
        </w:rPr>
      </w:pPr>
      <w:hyperlink w:anchor="_Toc120279163" w:history="1">
        <w:r w:rsidR="00335335" w:rsidRPr="00A328CD">
          <w:rPr>
            <w:rStyle w:val="Hyperlink"/>
            <w:noProof/>
          </w:rPr>
          <w:t>6.2.11</w:t>
        </w:r>
        <w:r w:rsidR="00335335">
          <w:rPr>
            <w:rFonts w:asciiTheme="minorHAnsi" w:eastAsiaTheme="minorEastAsia" w:hAnsiTheme="minorHAnsi" w:cstheme="minorBidi"/>
            <w:b w:val="0"/>
            <w:noProof/>
            <w:lang w:eastAsia="zh-CN"/>
          </w:rPr>
          <w:tab/>
        </w:r>
        <w:r w:rsidR="00335335" w:rsidRPr="00A328CD">
          <w:rPr>
            <w:rStyle w:val="Hyperlink"/>
            <w:noProof/>
          </w:rPr>
          <w:t>Composition Memory (CM)</w:t>
        </w:r>
        <w:r w:rsidR="00335335">
          <w:rPr>
            <w:noProof/>
            <w:webHidden/>
          </w:rPr>
          <w:tab/>
        </w:r>
        <w:r w:rsidR="00335335">
          <w:rPr>
            <w:noProof/>
            <w:webHidden/>
          </w:rPr>
          <w:fldChar w:fldCharType="begin"/>
        </w:r>
        <w:r w:rsidR="00335335">
          <w:rPr>
            <w:noProof/>
            <w:webHidden/>
          </w:rPr>
          <w:instrText xml:space="preserve"> PAGEREF _Toc120279163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333F0200" w14:textId="2BA2EFFB" w:rsidR="00335335" w:rsidRDefault="00000000">
      <w:pPr>
        <w:pStyle w:val="TOC3"/>
        <w:rPr>
          <w:rFonts w:asciiTheme="minorHAnsi" w:eastAsiaTheme="minorEastAsia" w:hAnsiTheme="minorHAnsi" w:cstheme="minorBidi"/>
          <w:b w:val="0"/>
          <w:noProof/>
          <w:lang w:eastAsia="zh-CN"/>
        </w:rPr>
      </w:pPr>
      <w:hyperlink w:anchor="_Toc120279164" w:history="1">
        <w:r w:rsidR="00335335" w:rsidRPr="00A328CD">
          <w:rPr>
            <w:rStyle w:val="Hyperlink"/>
            <w:noProof/>
          </w:rPr>
          <w:t>6.2.12</w:t>
        </w:r>
        <w:r w:rsidR="00335335">
          <w:rPr>
            <w:rFonts w:asciiTheme="minorHAnsi" w:eastAsiaTheme="minorEastAsia" w:hAnsiTheme="minorHAnsi" w:cstheme="minorBidi"/>
            <w:b w:val="0"/>
            <w:noProof/>
            <w:lang w:eastAsia="zh-CN"/>
          </w:rPr>
          <w:tab/>
        </w:r>
        <w:r w:rsidR="00335335" w:rsidRPr="00A328CD">
          <w:rPr>
            <w:rStyle w:val="Hyperlink"/>
            <w:noProof/>
          </w:rPr>
          <w:t>Compositor</w:t>
        </w:r>
        <w:r w:rsidR="00335335">
          <w:rPr>
            <w:noProof/>
            <w:webHidden/>
          </w:rPr>
          <w:tab/>
        </w:r>
        <w:r w:rsidR="00335335">
          <w:rPr>
            <w:noProof/>
            <w:webHidden/>
          </w:rPr>
          <w:fldChar w:fldCharType="begin"/>
        </w:r>
        <w:r w:rsidR="00335335">
          <w:rPr>
            <w:noProof/>
            <w:webHidden/>
          </w:rPr>
          <w:instrText xml:space="preserve"> PAGEREF _Toc120279164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133C7BB7" w14:textId="4EB276B4" w:rsidR="00335335" w:rsidRDefault="00000000">
      <w:pPr>
        <w:pStyle w:val="TOC1"/>
        <w:rPr>
          <w:rFonts w:asciiTheme="minorHAnsi" w:eastAsiaTheme="minorEastAsia" w:hAnsiTheme="minorHAnsi" w:cstheme="minorBidi"/>
          <w:b w:val="0"/>
          <w:noProof/>
          <w:lang w:eastAsia="zh-CN"/>
        </w:rPr>
      </w:pPr>
      <w:hyperlink w:anchor="_Toc120279165" w:history="1">
        <w:r w:rsidR="00335335" w:rsidRPr="00A328CD">
          <w:rPr>
            <w:rStyle w:val="Hyperlink"/>
            <w:noProof/>
            <w:lang w:val="en-US"/>
          </w:rPr>
          <w:t>7</w:t>
        </w:r>
        <w:r w:rsidR="00335335">
          <w:rPr>
            <w:rFonts w:asciiTheme="minorHAnsi" w:eastAsiaTheme="minorEastAsia" w:hAnsiTheme="minorHAnsi" w:cstheme="minorBidi"/>
            <w:b w:val="0"/>
            <w:noProof/>
            <w:lang w:eastAsia="zh-CN"/>
          </w:rPr>
          <w:tab/>
        </w:r>
        <w:r w:rsidR="00335335" w:rsidRPr="00A328CD">
          <w:rPr>
            <w:rStyle w:val="Hyperlink"/>
            <w:noProof/>
            <w:lang w:val="en-US"/>
          </w:rPr>
          <w:t>Video decoder interface</w:t>
        </w:r>
        <w:r w:rsidR="00335335">
          <w:rPr>
            <w:noProof/>
            <w:webHidden/>
          </w:rPr>
          <w:tab/>
        </w:r>
        <w:r w:rsidR="00335335">
          <w:rPr>
            <w:noProof/>
            <w:webHidden/>
          </w:rPr>
          <w:fldChar w:fldCharType="begin"/>
        </w:r>
        <w:r w:rsidR="00335335">
          <w:rPr>
            <w:noProof/>
            <w:webHidden/>
          </w:rPr>
          <w:instrText xml:space="preserve"> PAGEREF _Toc120279165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1262DA6C" w14:textId="66BA87C9" w:rsidR="00335335" w:rsidRDefault="00000000">
      <w:pPr>
        <w:pStyle w:val="TOC2"/>
        <w:rPr>
          <w:rFonts w:asciiTheme="minorHAnsi" w:eastAsiaTheme="minorEastAsia" w:hAnsiTheme="minorHAnsi" w:cstheme="minorBidi"/>
          <w:b w:val="0"/>
          <w:noProof/>
          <w:lang w:eastAsia="zh-CN"/>
        </w:rPr>
      </w:pPr>
      <w:hyperlink w:anchor="_Toc120279166" w:history="1">
        <w:r w:rsidR="00335335" w:rsidRPr="00A328CD">
          <w:rPr>
            <w:rStyle w:val="Hyperlink"/>
            <w:noProof/>
            <w:lang w:val="en-US"/>
          </w:rPr>
          <w:t>7.1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_Toc120279166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75622AE3" w14:textId="3AC27E3E" w:rsidR="00335335" w:rsidRDefault="00000000">
      <w:pPr>
        <w:pStyle w:val="TOC2"/>
        <w:rPr>
          <w:rFonts w:asciiTheme="minorHAnsi" w:eastAsiaTheme="minorEastAsia" w:hAnsiTheme="minorHAnsi" w:cstheme="minorBidi"/>
          <w:b w:val="0"/>
          <w:noProof/>
          <w:lang w:eastAsia="zh-CN"/>
        </w:rPr>
      </w:pPr>
      <w:hyperlink w:anchor="_Toc120279167" w:history="1">
        <w:r w:rsidR="00335335" w:rsidRPr="00A328CD">
          <w:rPr>
            <w:rStyle w:val="Hyperlink"/>
            <w:noProof/>
            <w:lang w:val="en-US"/>
          </w:rPr>
          <w:t>7.2</w:t>
        </w:r>
        <w:r w:rsidR="00335335">
          <w:rPr>
            <w:rFonts w:asciiTheme="minorHAnsi" w:eastAsiaTheme="minorEastAsia" w:hAnsiTheme="minorHAnsi" w:cstheme="minorBidi"/>
            <w:b w:val="0"/>
            <w:noProof/>
            <w:lang w:eastAsia="zh-CN"/>
          </w:rPr>
          <w:tab/>
        </w:r>
        <w:r w:rsidR="00335335" w:rsidRPr="00A328CD">
          <w:rPr>
            <w:rStyle w:val="Hyperlink"/>
            <w:noProof/>
            <w:lang w:val="en-US"/>
          </w:rPr>
          <w:t>Operations on input media streams</w:t>
        </w:r>
        <w:r w:rsidR="00335335">
          <w:rPr>
            <w:noProof/>
            <w:webHidden/>
          </w:rPr>
          <w:tab/>
        </w:r>
        <w:r w:rsidR="00335335">
          <w:rPr>
            <w:noProof/>
            <w:webHidden/>
          </w:rPr>
          <w:fldChar w:fldCharType="begin"/>
        </w:r>
        <w:r w:rsidR="00335335">
          <w:rPr>
            <w:noProof/>
            <w:webHidden/>
          </w:rPr>
          <w:instrText xml:space="preserve"> PAGEREF _Toc120279167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52143582" w14:textId="3EB769DA" w:rsidR="00335335" w:rsidRDefault="00000000">
      <w:pPr>
        <w:pStyle w:val="TOC3"/>
        <w:rPr>
          <w:rFonts w:asciiTheme="minorHAnsi" w:eastAsiaTheme="minorEastAsia" w:hAnsiTheme="minorHAnsi" w:cstheme="minorBidi"/>
          <w:b w:val="0"/>
          <w:noProof/>
          <w:lang w:eastAsia="zh-CN"/>
        </w:rPr>
      </w:pPr>
      <w:hyperlink w:anchor="_Toc120279168" w:history="1">
        <w:r w:rsidR="00335335" w:rsidRPr="00A328CD">
          <w:rPr>
            <w:rStyle w:val="Hyperlink"/>
            <w:noProof/>
            <w:lang w:val="en-US"/>
          </w:rPr>
          <w:t>7.2.1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_Toc120279168 \h </w:instrText>
        </w:r>
        <w:r w:rsidR="00335335">
          <w:rPr>
            <w:noProof/>
            <w:webHidden/>
          </w:rPr>
        </w:r>
        <w:r w:rsidR="00335335">
          <w:rPr>
            <w:noProof/>
            <w:webHidden/>
          </w:rPr>
          <w:fldChar w:fldCharType="separate"/>
        </w:r>
        <w:r w:rsidR="00335335">
          <w:rPr>
            <w:noProof/>
            <w:webHidden/>
          </w:rPr>
          <w:t>15</w:t>
        </w:r>
        <w:r w:rsidR="00335335">
          <w:rPr>
            <w:noProof/>
            <w:webHidden/>
          </w:rPr>
          <w:fldChar w:fldCharType="end"/>
        </w:r>
      </w:hyperlink>
    </w:p>
    <w:p w14:paraId="6C559D8E" w14:textId="18664C9E" w:rsidR="00335335" w:rsidRDefault="00000000">
      <w:pPr>
        <w:pStyle w:val="TOC3"/>
        <w:rPr>
          <w:rFonts w:asciiTheme="minorHAnsi" w:eastAsiaTheme="minorEastAsia" w:hAnsiTheme="minorHAnsi" w:cstheme="minorBidi"/>
          <w:b w:val="0"/>
          <w:noProof/>
          <w:lang w:eastAsia="zh-CN"/>
        </w:rPr>
      </w:pPr>
      <w:hyperlink w:anchor="_Toc120279173" w:history="1">
        <w:r w:rsidR="00335335" w:rsidRPr="00A328CD">
          <w:rPr>
            <w:rStyle w:val="Hyperlink"/>
            <w:noProof/>
            <w:lang w:val="en-US"/>
          </w:rPr>
          <w:t>7.2.2</w:t>
        </w:r>
        <w:r w:rsidR="00335335">
          <w:rPr>
            <w:rFonts w:asciiTheme="minorHAnsi" w:eastAsiaTheme="minorEastAsia" w:hAnsiTheme="minorHAnsi" w:cstheme="minorBidi"/>
            <w:b w:val="0"/>
            <w:noProof/>
            <w:lang w:eastAsia="zh-CN"/>
          </w:rPr>
          <w:tab/>
        </w:r>
        <w:r w:rsidR="00335335" w:rsidRPr="00A328CD">
          <w:rPr>
            <w:rStyle w:val="Hyperlink"/>
            <w:noProof/>
            <w:lang w:val="en-US"/>
          </w:rPr>
          <w:t>Concepts</w:t>
        </w:r>
        <w:r w:rsidR="00335335">
          <w:rPr>
            <w:noProof/>
            <w:webHidden/>
          </w:rPr>
          <w:tab/>
        </w:r>
        <w:r w:rsidR="00335335">
          <w:rPr>
            <w:noProof/>
            <w:webHidden/>
          </w:rPr>
          <w:fldChar w:fldCharType="begin"/>
        </w:r>
        <w:r w:rsidR="00335335">
          <w:rPr>
            <w:noProof/>
            <w:webHidden/>
          </w:rPr>
          <w:instrText xml:space="preserve"> PAGEREF _Toc120279173 \h </w:instrText>
        </w:r>
        <w:r w:rsidR="00335335">
          <w:rPr>
            <w:noProof/>
            <w:webHidden/>
          </w:rPr>
        </w:r>
        <w:r w:rsidR="00335335">
          <w:rPr>
            <w:noProof/>
            <w:webHidden/>
          </w:rPr>
          <w:fldChar w:fldCharType="separate"/>
        </w:r>
        <w:r w:rsidR="00335335">
          <w:rPr>
            <w:noProof/>
            <w:webHidden/>
          </w:rPr>
          <w:t>16</w:t>
        </w:r>
        <w:r w:rsidR="00335335">
          <w:rPr>
            <w:noProof/>
            <w:webHidden/>
          </w:rPr>
          <w:fldChar w:fldCharType="end"/>
        </w:r>
      </w:hyperlink>
    </w:p>
    <w:p w14:paraId="2B8A4EEB" w14:textId="40817C27" w:rsidR="00335335" w:rsidRDefault="00000000">
      <w:pPr>
        <w:pStyle w:val="TOC3"/>
        <w:rPr>
          <w:rFonts w:asciiTheme="minorHAnsi" w:eastAsiaTheme="minorEastAsia" w:hAnsiTheme="minorHAnsi" w:cstheme="minorBidi"/>
          <w:b w:val="0"/>
          <w:noProof/>
          <w:lang w:eastAsia="zh-CN"/>
        </w:rPr>
      </w:pPr>
      <w:hyperlink w:anchor="_Toc120279174" w:history="1">
        <w:r w:rsidR="00335335" w:rsidRPr="00A328CD">
          <w:rPr>
            <w:rStyle w:val="Hyperlink"/>
            <w:noProof/>
            <w:lang w:val="en-US"/>
          </w:rPr>
          <w:t>7.2.3</w:t>
        </w:r>
        <w:r w:rsidR="00335335">
          <w:rPr>
            <w:rFonts w:asciiTheme="minorHAnsi" w:eastAsiaTheme="minorEastAsia" w:hAnsiTheme="minorHAnsi" w:cstheme="minorBidi"/>
            <w:b w:val="0"/>
            <w:noProof/>
            <w:lang w:eastAsia="zh-CN"/>
          </w:rPr>
          <w:tab/>
        </w:r>
        <w:r w:rsidR="00335335" w:rsidRPr="00A328CD">
          <w:rPr>
            <w:rStyle w:val="Hyperlink"/>
            <w:noProof/>
            <w:lang w:val="en-US"/>
          </w:rPr>
          <w:t>Filtering by video object identifier</w:t>
        </w:r>
        <w:r w:rsidR="00335335">
          <w:rPr>
            <w:noProof/>
            <w:webHidden/>
          </w:rPr>
          <w:tab/>
        </w:r>
        <w:r w:rsidR="00335335">
          <w:rPr>
            <w:noProof/>
            <w:webHidden/>
          </w:rPr>
          <w:fldChar w:fldCharType="begin"/>
        </w:r>
        <w:r w:rsidR="00335335">
          <w:rPr>
            <w:noProof/>
            <w:webHidden/>
          </w:rPr>
          <w:instrText xml:space="preserve"> PAGEREF _Toc120279174 \h </w:instrText>
        </w:r>
        <w:r w:rsidR="00335335">
          <w:rPr>
            <w:noProof/>
            <w:webHidden/>
          </w:rPr>
        </w:r>
        <w:r w:rsidR="00335335">
          <w:rPr>
            <w:noProof/>
            <w:webHidden/>
          </w:rPr>
          <w:fldChar w:fldCharType="separate"/>
        </w:r>
        <w:r w:rsidR="00335335">
          <w:rPr>
            <w:noProof/>
            <w:webHidden/>
          </w:rPr>
          <w:t>16</w:t>
        </w:r>
        <w:r w:rsidR="00335335">
          <w:rPr>
            <w:noProof/>
            <w:webHidden/>
          </w:rPr>
          <w:fldChar w:fldCharType="end"/>
        </w:r>
      </w:hyperlink>
    </w:p>
    <w:p w14:paraId="74024A6F" w14:textId="3E2DD25B" w:rsidR="00335335" w:rsidRDefault="00000000">
      <w:pPr>
        <w:pStyle w:val="TOC3"/>
        <w:rPr>
          <w:rFonts w:asciiTheme="minorHAnsi" w:eastAsiaTheme="minorEastAsia" w:hAnsiTheme="minorHAnsi" w:cstheme="minorBidi"/>
          <w:b w:val="0"/>
          <w:noProof/>
          <w:lang w:eastAsia="zh-CN"/>
        </w:rPr>
      </w:pPr>
      <w:hyperlink w:anchor="_Toc120279175" w:history="1">
        <w:r w:rsidR="00335335" w:rsidRPr="00A328CD">
          <w:rPr>
            <w:rStyle w:val="Hyperlink"/>
            <w:noProof/>
            <w:lang w:val="en-US"/>
          </w:rPr>
          <w:t>7.2.4</w:t>
        </w:r>
        <w:r w:rsidR="00335335">
          <w:rPr>
            <w:rFonts w:asciiTheme="minorHAnsi" w:eastAsiaTheme="minorEastAsia" w:hAnsiTheme="minorHAnsi" w:cstheme="minorBidi"/>
            <w:b w:val="0"/>
            <w:noProof/>
            <w:lang w:eastAsia="zh-CN"/>
          </w:rPr>
          <w:tab/>
        </w:r>
        <w:r w:rsidR="00335335" w:rsidRPr="00A328CD">
          <w:rPr>
            <w:rStyle w:val="Hyperlink"/>
            <w:noProof/>
            <w:lang w:val="en-US"/>
          </w:rPr>
          <w:t>Inserting video objects</w:t>
        </w:r>
        <w:r w:rsidR="00335335">
          <w:rPr>
            <w:noProof/>
            <w:webHidden/>
          </w:rPr>
          <w:tab/>
        </w:r>
        <w:r w:rsidR="00335335">
          <w:rPr>
            <w:noProof/>
            <w:webHidden/>
          </w:rPr>
          <w:fldChar w:fldCharType="begin"/>
        </w:r>
        <w:r w:rsidR="00335335">
          <w:rPr>
            <w:noProof/>
            <w:webHidden/>
          </w:rPr>
          <w:instrText xml:space="preserve"> PAGEREF _Toc120279175 \h </w:instrText>
        </w:r>
        <w:r w:rsidR="00335335">
          <w:rPr>
            <w:noProof/>
            <w:webHidden/>
          </w:rPr>
        </w:r>
        <w:r w:rsidR="00335335">
          <w:rPr>
            <w:noProof/>
            <w:webHidden/>
          </w:rPr>
          <w:fldChar w:fldCharType="separate"/>
        </w:r>
        <w:r w:rsidR="00335335">
          <w:rPr>
            <w:noProof/>
            <w:webHidden/>
          </w:rPr>
          <w:t>17</w:t>
        </w:r>
        <w:r w:rsidR="00335335">
          <w:rPr>
            <w:noProof/>
            <w:webHidden/>
          </w:rPr>
          <w:fldChar w:fldCharType="end"/>
        </w:r>
      </w:hyperlink>
    </w:p>
    <w:p w14:paraId="16EE85F4" w14:textId="70FB15F8" w:rsidR="00335335" w:rsidRDefault="00000000">
      <w:pPr>
        <w:pStyle w:val="TOC3"/>
        <w:rPr>
          <w:rFonts w:asciiTheme="minorHAnsi" w:eastAsiaTheme="minorEastAsia" w:hAnsiTheme="minorHAnsi" w:cstheme="minorBidi"/>
          <w:b w:val="0"/>
          <w:noProof/>
          <w:lang w:eastAsia="zh-CN"/>
        </w:rPr>
      </w:pPr>
      <w:hyperlink w:anchor="_Toc120279176" w:history="1">
        <w:r w:rsidR="00335335" w:rsidRPr="00A328CD">
          <w:rPr>
            <w:rStyle w:val="Hyperlink"/>
            <w:noProof/>
            <w:lang w:val="en-US"/>
          </w:rPr>
          <w:t>7.2.5</w:t>
        </w:r>
        <w:r w:rsidR="00335335">
          <w:rPr>
            <w:rFonts w:asciiTheme="minorHAnsi" w:eastAsiaTheme="minorEastAsia" w:hAnsiTheme="minorHAnsi" w:cstheme="minorBidi"/>
            <w:b w:val="0"/>
            <w:noProof/>
            <w:lang w:eastAsia="zh-CN"/>
          </w:rPr>
          <w:tab/>
        </w:r>
        <w:r w:rsidR="00335335" w:rsidRPr="00A328CD">
          <w:rPr>
            <w:rStyle w:val="Hyperlink"/>
            <w:noProof/>
            <w:lang w:val="en-US"/>
          </w:rPr>
          <w:t>Appending two video objects</w:t>
        </w:r>
        <w:r w:rsidR="00335335">
          <w:rPr>
            <w:noProof/>
            <w:webHidden/>
          </w:rPr>
          <w:tab/>
        </w:r>
        <w:r w:rsidR="00335335">
          <w:rPr>
            <w:noProof/>
            <w:webHidden/>
          </w:rPr>
          <w:fldChar w:fldCharType="begin"/>
        </w:r>
        <w:r w:rsidR="00335335">
          <w:rPr>
            <w:noProof/>
            <w:webHidden/>
          </w:rPr>
          <w:instrText xml:space="preserve"> PAGEREF _Toc120279176 \h </w:instrText>
        </w:r>
        <w:r w:rsidR="00335335">
          <w:rPr>
            <w:noProof/>
            <w:webHidden/>
          </w:rPr>
        </w:r>
        <w:r w:rsidR="00335335">
          <w:rPr>
            <w:noProof/>
            <w:webHidden/>
          </w:rPr>
          <w:fldChar w:fldCharType="separate"/>
        </w:r>
        <w:r w:rsidR="00335335">
          <w:rPr>
            <w:noProof/>
            <w:webHidden/>
          </w:rPr>
          <w:t>18</w:t>
        </w:r>
        <w:r w:rsidR="00335335">
          <w:rPr>
            <w:noProof/>
            <w:webHidden/>
          </w:rPr>
          <w:fldChar w:fldCharType="end"/>
        </w:r>
      </w:hyperlink>
    </w:p>
    <w:p w14:paraId="57959E68" w14:textId="6A6903D9" w:rsidR="00335335" w:rsidRDefault="00000000">
      <w:pPr>
        <w:pStyle w:val="TOC3"/>
        <w:rPr>
          <w:rFonts w:asciiTheme="minorHAnsi" w:eastAsiaTheme="minorEastAsia" w:hAnsiTheme="minorHAnsi" w:cstheme="minorBidi"/>
          <w:b w:val="0"/>
          <w:noProof/>
          <w:lang w:eastAsia="zh-CN"/>
        </w:rPr>
      </w:pPr>
      <w:hyperlink w:anchor="_Toc120279177" w:history="1">
        <w:r w:rsidR="00335335" w:rsidRPr="00A328CD">
          <w:rPr>
            <w:rStyle w:val="Hyperlink"/>
            <w:noProof/>
            <w:lang w:val="en-US"/>
          </w:rPr>
          <w:t>7.2.6</w:t>
        </w:r>
        <w:r w:rsidR="00335335">
          <w:rPr>
            <w:rFonts w:asciiTheme="minorHAnsi" w:eastAsiaTheme="minorEastAsia" w:hAnsiTheme="minorHAnsi" w:cstheme="minorBidi"/>
            <w:b w:val="0"/>
            <w:noProof/>
            <w:lang w:eastAsia="zh-CN"/>
          </w:rPr>
          <w:tab/>
        </w:r>
        <w:r w:rsidR="00335335" w:rsidRPr="00A328CD">
          <w:rPr>
            <w:rStyle w:val="Hyperlink"/>
            <w:noProof/>
            <w:lang w:val="en-US"/>
          </w:rPr>
          <w:t>Stacking two video objects</w:t>
        </w:r>
        <w:r w:rsidR="00335335">
          <w:rPr>
            <w:noProof/>
            <w:webHidden/>
          </w:rPr>
          <w:tab/>
        </w:r>
        <w:r w:rsidR="00335335">
          <w:rPr>
            <w:noProof/>
            <w:webHidden/>
          </w:rPr>
          <w:fldChar w:fldCharType="begin"/>
        </w:r>
        <w:r w:rsidR="00335335">
          <w:rPr>
            <w:noProof/>
            <w:webHidden/>
          </w:rPr>
          <w:instrText xml:space="preserve"> PAGEREF _Toc120279177 \h </w:instrText>
        </w:r>
        <w:r w:rsidR="00335335">
          <w:rPr>
            <w:noProof/>
            <w:webHidden/>
          </w:rPr>
        </w:r>
        <w:r w:rsidR="00335335">
          <w:rPr>
            <w:noProof/>
            <w:webHidden/>
          </w:rPr>
          <w:fldChar w:fldCharType="separate"/>
        </w:r>
        <w:r w:rsidR="00335335">
          <w:rPr>
            <w:noProof/>
            <w:webHidden/>
          </w:rPr>
          <w:t>19</w:t>
        </w:r>
        <w:r w:rsidR="00335335">
          <w:rPr>
            <w:noProof/>
            <w:webHidden/>
          </w:rPr>
          <w:fldChar w:fldCharType="end"/>
        </w:r>
      </w:hyperlink>
    </w:p>
    <w:p w14:paraId="21EAE189" w14:textId="0B68B62B" w:rsidR="00335335" w:rsidRDefault="00000000">
      <w:pPr>
        <w:pStyle w:val="TOC2"/>
        <w:rPr>
          <w:rFonts w:asciiTheme="minorHAnsi" w:eastAsiaTheme="minorEastAsia" w:hAnsiTheme="minorHAnsi" w:cstheme="minorBidi"/>
          <w:b w:val="0"/>
          <w:noProof/>
          <w:lang w:eastAsia="zh-CN"/>
        </w:rPr>
      </w:pPr>
      <w:hyperlink w:anchor="_Toc120279178" w:history="1">
        <w:r w:rsidR="00335335" w:rsidRPr="00A328CD">
          <w:rPr>
            <w:rStyle w:val="Hyperlink"/>
            <w:noProof/>
            <w:lang w:val="en-US"/>
          </w:rPr>
          <w:t>7.3</w:t>
        </w:r>
        <w:r w:rsidR="00335335">
          <w:rPr>
            <w:rFonts w:asciiTheme="minorHAnsi" w:eastAsiaTheme="minorEastAsia" w:hAnsiTheme="minorHAnsi" w:cstheme="minorBidi"/>
            <w:b w:val="0"/>
            <w:noProof/>
            <w:lang w:eastAsia="zh-CN"/>
          </w:rPr>
          <w:tab/>
        </w:r>
        <w:r w:rsidR="00335335" w:rsidRPr="00A328CD">
          <w:rPr>
            <w:rStyle w:val="Hyperlink"/>
            <w:noProof/>
            <w:lang w:val="en-US"/>
          </w:rPr>
          <w:t>Slice-based instantiation for ISO/IEC 23008-2 High efficiency video coding (HEVC)</w:t>
        </w:r>
        <w:r w:rsidR="00335335">
          <w:rPr>
            <w:noProof/>
            <w:webHidden/>
          </w:rPr>
          <w:tab/>
        </w:r>
        <w:r w:rsidR="00335335">
          <w:rPr>
            <w:noProof/>
            <w:webHidden/>
          </w:rPr>
          <w:fldChar w:fldCharType="begin"/>
        </w:r>
        <w:r w:rsidR="00335335">
          <w:rPr>
            <w:noProof/>
            <w:webHidden/>
          </w:rPr>
          <w:instrText xml:space="preserve"> PAGEREF _Toc120279178 \h </w:instrText>
        </w:r>
        <w:r w:rsidR="00335335">
          <w:rPr>
            <w:noProof/>
            <w:webHidden/>
          </w:rPr>
        </w:r>
        <w:r w:rsidR="00335335">
          <w:rPr>
            <w:noProof/>
            <w:webHidden/>
          </w:rPr>
          <w:fldChar w:fldCharType="separate"/>
        </w:r>
        <w:r w:rsidR="00335335">
          <w:rPr>
            <w:noProof/>
            <w:webHidden/>
          </w:rPr>
          <w:t>20</w:t>
        </w:r>
        <w:r w:rsidR="00335335">
          <w:rPr>
            <w:noProof/>
            <w:webHidden/>
          </w:rPr>
          <w:fldChar w:fldCharType="end"/>
        </w:r>
      </w:hyperlink>
    </w:p>
    <w:p w14:paraId="4ADB11DF" w14:textId="038AF1A3" w:rsidR="00335335" w:rsidRDefault="00000000">
      <w:pPr>
        <w:pStyle w:val="TOC3"/>
        <w:rPr>
          <w:rFonts w:asciiTheme="minorHAnsi" w:eastAsiaTheme="minorEastAsia" w:hAnsiTheme="minorHAnsi" w:cstheme="minorBidi"/>
          <w:b w:val="0"/>
          <w:noProof/>
          <w:lang w:eastAsia="zh-CN"/>
        </w:rPr>
      </w:pPr>
      <w:hyperlink w:anchor="_Toc120279179" w:history="1">
        <w:r w:rsidR="00335335" w:rsidRPr="00A328CD">
          <w:rPr>
            <w:rStyle w:val="Hyperlink"/>
            <w:noProof/>
            <w:lang w:val="en-US"/>
          </w:rPr>
          <w:t>7.3.1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_Toc120279179 \h </w:instrText>
        </w:r>
        <w:r w:rsidR="00335335">
          <w:rPr>
            <w:noProof/>
            <w:webHidden/>
          </w:rPr>
        </w:r>
        <w:r w:rsidR="00335335">
          <w:rPr>
            <w:noProof/>
            <w:webHidden/>
          </w:rPr>
          <w:fldChar w:fldCharType="separate"/>
        </w:r>
        <w:r w:rsidR="00335335">
          <w:rPr>
            <w:noProof/>
            <w:webHidden/>
          </w:rPr>
          <w:t>20</w:t>
        </w:r>
        <w:r w:rsidR="00335335">
          <w:rPr>
            <w:noProof/>
            <w:webHidden/>
          </w:rPr>
          <w:fldChar w:fldCharType="end"/>
        </w:r>
      </w:hyperlink>
    </w:p>
    <w:p w14:paraId="51496E54" w14:textId="42BEFA6D" w:rsidR="00335335" w:rsidRDefault="00000000">
      <w:pPr>
        <w:pStyle w:val="TOC3"/>
        <w:rPr>
          <w:rFonts w:asciiTheme="minorHAnsi" w:eastAsiaTheme="minorEastAsia" w:hAnsiTheme="minorHAnsi" w:cstheme="minorBidi"/>
          <w:b w:val="0"/>
          <w:noProof/>
          <w:lang w:eastAsia="zh-CN"/>
        </w:rPr>
      </w:pPr>
      <w:hyperlink w:anchor="_Toc120279180" w:history="1">
        <w:r w:rsidR="00335335" w:rsidRPr="00A328CD">
          <w:rPr>
            <w:rStyle w:val="Hyperlink"/>
            <w:noProof/>
            <w:lang w:val="en-US"/>
          </w:rPr>
          <w:t>7.3.2</w:t>
        </w:r>
        <w:r w:rsidR="00335335">
          <w:rPr>
            <w:rFonts w:asciiTheme="minorHAnsi" w:eastAsiaTheme="minorEastAsia" w:hAnsiTheme="minorHAnsi" w:cstheme="minorBidi"/>
            <w:b w:val="0"/>
            <w:noProof/>
            <w:lang w:eastAsia="zh-CN"/>
          </w:rPr>
          <w:tab/>
        </w:r>
        <w:r w:rsidR="00335335" w:rsidRPr="00A328CD">
          <w:rPr>
            <w:rStyle w:val="Hyperlink"/>
            <w:noProof/>
            <w:lang w:val="en-US"/>
          </w:rPr>
          <w:t>Media and elementary stream constraints</w:t>
        </w:r>
        <w:r w:rsidR="00335335">
          <w:rPr>
            <w:noProof/>
            <w:webHidden/>
          </w:rPr>
          <w:tab/>
        </w:r>
        <w:r w:rsidR="00335335">
          <w:rPr>
            <w:noProof/>
            <w:webHidden/>
          </w:rPr>
          <w:fldChar w:fldCharType="begin"/>
        </w:r>
        <w:r w:rsidR="00335335">
          <w:rPr>
            <w:noProof/>
            <w:webHidden/>
          </w:rPr>
          <w:instrText xml:space="preserve"> PAGEREF _Toc120279180 \h </w:instrText>
        </w:r>
        <w:r w:rsidR="00335335">
          <w:rPr>
            <w:noProof/>
            <w:webHidden/>
          </w:rPr>
        </w:r>
        <w:r w:rsidR="00335335">
          <w:rPr>
            <w:noProof/>
            <w:webHidden/>
          </w:rPr>
          <w:fldChar w:fldCharType="separate"/>
        </w:r>
        <w:r w:rsidR="00335335">
          <w:rPr>
            <w:noProof/>
            <w:webHidden/>
          </w:rPr>
          <w:t>20</w:t>
        </w:r>
        <w:r w:rsidR="00335335">
          <w:rPr>
            <w:noProof/>
            <w:webHidden/>
          </w:rPr>
          <w:fldChar w:fldCharType="end"/>
        </w:r>
      </w:hyperlink>
    </w:p>
    <w:p w14:paraId="091A6FF3" w14:textId="0A9E23A8" w:rsidR="00335335" w:rsidRDefault="00000000">
      <w:pPr>
        <w:pStyle w:val="TOC2"/>
        <w:rPr>
          <w:rFonts w:asciiTheme="minorHAnsi" w:eastAsiaTheme="minorEastAsia" w:hAnsiTheme="minorHAnsi" w:cstheme="minorBidi"/>
          <w:b w:val="0"/>
          <w:noProof/>
          <w:lang w:eastAsia="zh-CN"/>
        </w:rPr>
      </w:pPr>
      <w:hyperlink w:anchor="_Toc120279183" w:history="1">
        <w:r w:rsidR="00335335" w:rsidRPr="00A328CD">
          <w:rPr>
            <w:rStyle w:val="Hyperlink"/>
            <w:noProof/>
            <w:lang w:val="en-US"/>
          </w:rPr>
          <w:t>7.4</w:t>
        </w:r>
        <w:r w:rsidR="00335335">
          <w:rPr>
            <w:rFonts w:asciiTheme="minorHAnsi" w:eastAsiaTheme="minorEastAsia" w:hAnsiTheme="minorHAnsi" w:cstheme="minorBidi"/>
            <w:b w:val="0"/>
            <w:noProof/>
            <w:lang w:eastAsia="zh-CN"/>
          </w:rPr>
          <w:tab/>
        </w:r>
        <w:r w:rsidR="00335335" w:rsidRPr="00A328CD">
          <w:rPr>
            <w:rStyle w:val="Hyperlink"/>
            <w:noProof/>
            <w:lang w:val="en-US"/>
          </w:rPr>
          <w:t>Layer-based instantiation for ISO/IEC 23090-3 Versatile video coding (VVC)</w:t>
        </w:r>
        <w:r w:rsidR="00335335">
          <w:rPr>
            <w:noProof/>
            <w:webHidden/>
          </w:rPr>
          <w:tab/>
        </w:r>
        <w:r w:rsidR="00335335">
          <w:rPr>
            <w:noProof/>
            <w:webHidden/>
          </w:rPr>
          <w:fldChar w:fldCharType="begin"/>
        </w:r>
        <w:r w:rsidR="00335335">
          <w:rPr>
            <w:noProof/>
            <w:webHidden/>
          </w:rPr>
          <w:instrText xml:space="preserve"> PAGEREF _Toc120279183 \h </w:instrText>
        </w:r>
        <w:r w:rsidR="00335335">
          <w:rPr>
            <w:noProof/>
            <w:webHidden/>
          </w:rPr>
        </w:r>
        <w:r w:rsidR="00335335">
          <w:rPr>
            <w:noProof/>
            <w:webHidden/>
          </w:rPr>
          <w:fldChar w:fldCharType="separate"/>
        </w:r>
        <w:r w:rsidR="00335335">
          <w:rPr>
            <w:noProof/>
            <w:webHidden/>
          </w:rPr>
          <w:t>21</w:t>
        </w:r>
        <w:r w:rsidR="00335335">
          <w:rPr>
            <w:noProof/>
            <w:webHidden/>
          </w:rPr>
          <w:fldChar w:fldCharType="end"/>
        </w:r>
      </w:hyperlink>
    </w:p>
    <w:p w14:paraId="5645722D" w14:textId="322A0430" w:rsidR="00335335" w:rsidRDefault="00000000">
      <w:pPr>
        <w:pStyle w:val="TOC3"/>
        <w:rPr>
          <w:rFonts w:asciiTheme="minorHAnsi" w:eastAsiaTheme="minorEastAsia" w:hAnsiTheme="minorHAnsi" w:cstheme="minorBidi"/>
          <w:b w:val="0"/>
          <w:noProof/>
          <w:lang w:eastAsia="zh-CN"/>
        </w:rPr>
      </w:pPr>
      <w:hyperlink w:anchor="_Toc120279184" w:history="1">
        <w:r w:rsidR="00335335" w:rsidRPr="00A328CD">
          <w:rPr>
            <w:rStyle w:val="Hyperlink"/>
            <w:noProof/>
            <w:lang w:val="en-US"/>
          </w:rPr>
          <w:t>7.4.1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_Toc120279184 \h </w:instrText>
        </w:r>
        <w:r w:rsidR="00335335">
          <w:rPr>
            <w:noProof/>
            <w:webHidden/>
          </w:rPr>
        </w:r>
        <w:r w:rsidR="00335335">
          <w:rPr>
            <w:noProof/>
            <w:webHidden/>
          </w:rPr>
          <w:fldChar w:fldCharType="separate"/>
        </w:r>
        <w:r w:rsidR="00335335">
          <w:rPr>
            <w:noProof/>
            <w:webHidden/>
          </w:rPr>
          <w:t>21</w:t>
        </w:r>
        <w:r w:rsidR="00335335">
          <w:rPr>
            <w:noProof/>
            <w:webHidden/>
          </w:rPr>
          <w:fldChar w:fldCharType="end"/>
        </w:r>
      </w:hyperlink>
    </w:p>
    <w:p w14:paraId="413A0B54" w14:textId="55AFB242" w:rsidR="00335335" w:rsidRDefault="00000000">
      <w:pPr>
        <w:pStyle w:val="TOC3"/>
        <w:rPr>
          <w:rFonts w:asciiTheme="minorHAnsi" w:eastAsiaTheme="minorEastAsia" w:hAnsiTheme="minorHAnsi" w:cstheme="minorBidi"/>
          <w:b w:val="0"/>
          <w:noProof/>
          <w:lang w:eastAsia="zh-CN"/>
        </w:rPr>
      </w:pPr>
      <w:hyperlink w:anchor="_Toc120279185" w:history="1">
        <w:r w:rsidR="00335335" w:rsidRPr="00A328CD">
          <w:rPr>
            <w:rStyle w:val="Hyperlink"/>
            <w:noProof/>
            <w:lang w:val="en-US"/>
          </w:rPr>
          <w:t>7.4.2</w:t>
        </w:r>
        <w:r w:rsidR="00335335">
          <w:rPr>
            <w:rFonts w:asciiTheme="minorHAnsi" w:eastAsiaTheme="minorEastAsia" w:hAnsiTheme="minorHAnsi" w:cstheme="minorBidi"/>
            <w:b w:val="0"/>
            <w:noProof/>
            <w:lang w:eastAsia="zh-CN"/>
          </w:rPr>
          <w:tab/>
        </w:r>
        <w:r w:rsidR="00335335" w:rsidRPr="00A328CD">
          <w:rPr>
            <w:rStyle w:val="Hyperlink"/>
            <w:noProof/>
            <w:lang w:val="en-US"/>
          </w:rPr>
          <w:t>Media and elementary stream constraints</w:t>
        </w:r>
        <w:r w:rsidR="00335335">
          <w:rPr>
            <w:noProof/>
            <w:webHidden/>
          </w:rPr>
          <w:tab/>
        </w:r>
        <w:r w:rsidR="00335335">
          <w:rPr>
            <w:noProof/>
            <w:webHidden/>
          </w:rPr>
          <w:fldChar w:fldCharType="begin"/>
        </w:r>
        <w:r w:rsidR="00335335">
          <w:rPr>
            <w:noProof/>
            <w:webHidden/>
          </w:rPr>
          <w:instrText xml:space="preserve"> PAGEREF _Toc120279185 \h </w:instrText>
        </w:r>
        <w:r w:rsidR="00335335">
          <w:rPr>
            <w:noProof/>
            <w:webHidden/>
          </w:rPr>
        </w:r>
        <w:r w:rsidR="00335335">
          <w:rPr>
            <w:noProof/>
            <w:webHidden/>
          </w:rPr>
          <w:fldChar w:fldCharType="separate"/>
        </w:r>
        <w:r w:rsidR="00335335">
          <w:rPr>
            <w:noProof/>
            <w:webHidden/>
          </w:rPr>
          <w:t>21</w:t>
        </w:r>
        <w:r w:rsidR="00335335">
          <w:rPr>
            <w:noProof/>
            <w:webHidden/>
          </w:rPr>
          <w:fldChar w:fldCharType="end"/>
        </w:r>
      </w:hyperlink>
    </w:p>
    <w:p w14:paraId="6AD16D54" w14:textId="37D10224" w:rsidR="00335335" w:rsidRDefault="00000000">
      <w:pPr>
        <w:pStyle w:val="TOC2"/>
        <w:rPr>
          <w:rFonts w:asciiTheme="minorHAnsi" w:eastAsiaTheme="minorEastAsia" w:hAnsiTheme="minorHAnsi" w:cstheme="minorBidi"/>
          <w:b w:val="0"/>
          <w:noProof/>
          <w:lang w:eastAsia="zh-CN"/>
        </w:rPr>
      </w:pPr>
      <w:hyperlink w:anchor="_Toc120279186" w:history="1">
        <w:r w:rsidR="00335335" w:rsidRPr="00A328CD">
          <w:rPr>
            <w:rStyle w:val="Hyperlink"/>
            <w:noProof/>
            <w:lang w:val="en-US"/>
          </w:rPr>
          <w:t>7.5</w:t>
        </w:r>
        <w:r w:rsidR="00335335">
          <w:rPr>
            <w:rFonts w:asciiTheme="minorHAnsi" w:eastAsiaTheme="minorEastAsia" w:hAnsiTheme="minorHAnsi" w:cstheme="minorBidi"/>
            <w:b w:val="0"/>
            <w:noProof/>
            <w:lang w:eastAsia="zh-CN"/>
          </w:rPr>
          <w:tab/>
        </w:r>
        <w:r w:rsidR="00335335" w:rsidRPr="00A328CD">
          <w:rPr>
            <w:rStyle w:val="Hyperlink"/>
            <w:noProof/>
            <w:lang w:val="en-US"/>
          </w:rPr>
          <w:t>Slice-based instantiation for ISO/IEC 23094-1 Essential video coding (EVC)</w:t>
        </w:r>
        <w:r w:rsidR="00335335">
          <w:rPr>
            <w:noProof/>
            <w:webHidden/>
          </w:rPr>
          <w:tab/>
        </w:r>
        <w:r w:rsidR="00335335">
          <w:rPr>
            <w:noProof/>
            <w:webHidden/>
          </w:rPr>
          <w:fldChar w:fldCharType="begin"/>
        </w:r>
        <w:r w:rsidR="00335335">
          <w:rPr>
            <w:noProof/>
            <w:webHidden/>
          </w:rPr>
          <w:instrText xml:space="preserve"> PAGEREF _Toc120279186 \h </w:instrText>
        </w:r>
        <w:r w:rsidR="00335335">
          <w:rPr>
            <w:noProof/>
            <w:webHidden/>
          </w:rPr>
        </w:r>
        <w:r w:rsidR="00335335">
          <w:rPr>
            <w:noProof/>
            <w:webHidden/>
          </w:rPr>
          <w:fldChar w:fldCharType="separate"/>
        </w:r>
        <w:r w:rsidR="00335335">
          <w:rPr>
            <w:noProof/>
            <w:webHidden/>
          </w:rPr>
          <w:t>23</w:t>
        </w:r>
        <w:r w:rsidR="00335335">
          <w:rPr>
            <w:noProof/>
            <w:webHidden/>
          </w:rPr>
          <w:fldChar w:fldCharType="end"/>
        </w:r>
      </w:hyperlink>
    </w:p>
    <w:p w14:paraId="7F5C2B38" w14:textId="134B411D" w:rsidR="00335335" w:rsidRDefault="00000000">
      <w:pPr>
        <w:pStyle w:val="TOC3"/>
        <w:rPr>
          <w:rFonts w:asciiTheme="minorHAnsi" w:eastAsiaTheme="minorEastAsia" w:hAnsiTheme="minorHAnsi" w:cstheme="minorBidi"/>
          <w:b w:val="0"/>
          <w:noProof/>
          <w:lang w:eastAsia="zh-CN"/>
        </w:rPr>
      </w:pPr>
      <w:hyperlink w:anchor="_Toc120279187" w:history="1">
        <w:r w:rsidR="00335335" w:rsidRPr="00A328CD">
          <w:rPr>
            <w:rStyle w:val="Hyperlink"/>
            <w:noProof/>
            <w:lang w:val="en-US"/>
          </w:rPr>
          <w:t>7.5.1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_Toc120279187 \h </w:instrText>
        </w:r>
        <w:r w:rsidR="00335335">
          <w:rPr>
            <w:noProof/>
            <w:webHidden/>
          </w:rPr>
        </w:r>
        <w:r w:rsidR="00335335">
          <w:rPr>
            <w:noProof/>
            <w:webHidden/>
          </w:rPr>
          <w:fldChar w:fldCharType="separate"/>
        </w:r>
        <w:r w:rsidR="00335335">
          <w:rPr>
            <w:noProof/>
            <w:webHidden/>
          </w:rPr>
          <w:t>23</w:t>
        </w:r>
        <w:r w:rsidR="00335335">
          <w:rPr>
            <w:noProof/>
            <w:webHidden/>
          </w:rPr>
          <w:fldChar w:fldCharType="end"/>
        </w:r>
      </w:hyperlink>
    </w:p>
    <w:p w14:paraId="0DF2FF5A" w14:textId="18F889DB" w:rsidR="00335335" w:rsidRDefault="00000000">
      <w:pPr>
        <w:pStyle w:val="TOC3"/>
        <w:rPr>
          <w:rFonts w:asciiTheme="minorHAnsi" w:eastAsiaTheme="minorEastAsia" w:hAnsiTheme="minorHAnsi" w:cstheme="minorBidi"/>
          <w:b w:val="0"/>
          <w:noProof/>
          <w:lang w:eastAsia="zh-CN"/>
        </w:rPr>
      </w:pPr>
      <w:hyperlink w:anchor="_Toc120279188" w:history="1">
        <w:r w:rsidR="00335335" w:rsidRPr="00A328CD">
          <w:rPr>
            <w:rStyle w:val="Hyperlink"/>
            <w:noProof/>
            <w:lang w:val="en-US"/>
          </w:rPr>
          <w:t>7.5.2</w:t>
        </w:r>
        <w:r w:rsidR="00335335">
          <w:rPr>
            <w:rFonts w:asciiTheme="minorHAnsi" w:eastAsiaTheme="minorEastAsia" w:hAnsiTheme="minorHAnsi" w:cstheme="minorBidi"/>
            <w:b w:val="0"/>
            <w:noProof/>
            <w:lang w:eastAsia="zh-CN"/>
          </w:rPr>
          <w:tab/>
        </w:r>
        <w:r w:rsidR="00335335" w:rsidRPr="00A328CD">
          <w:rPr>
            <w:rStyle w:val="Hyperlink"/>
            <w:noProof/>
            <w:lang w:val="en-US"/>
          </w:rPr>
          <w:t>Media and elementary streams constraints</w:t>
        </w:r>
        <w:r w:rsidR="00335335">
          <w:rPr>
            <w:noProof/>
            <w:webHidden/>
          </w:rPr>
          <w:tab/>
        </w:r>
        <w:r w:rsidR="00335335">
          <w:rPr>
            <w:noProof/>
            <w:webHidden/>
          </w:rPr>
          <w:fldChar w:fldCharType="begin"/>
        </w:r>
        <w:r w:rsidR="00335335">
          <w:rPr>
            <w:noProof/>
            <w:webHidden/>
          </w:rPr>
          <w:instrText xml:space="preserve"> PAGEREF _Toc120279188 \h </w:instrText>
        </w:r>
        <w:r w:rsidR="00335335">
          <w:rPr>
            <w:noProof/>
            <w:webHidden/>
          </w:rPr>
        </w:r>
        <w:r w:rsidR="00335335">
          <w:rPr>
            <w:noProof/>
            <w:webHidden/>
          </w:rPr>
          <w:fldChar w:fldCharType="separate"/>
        </w:r>
        <w:r w:rsidR="00335335">
          <w:rPr>
            <w:noProof/>
            <w:webHidden/>
          </w:rPr>
          <w:t>24</w:t>
        </w:r>
        <w:r w:rsidR="00335335">
          <w:rPr>
            <w:noProof/>
            <w:webHidden/>
          </w:rPr>
          <w:fldChar w:fldCharType="end"/>
        </w:r>
      </w:hyperlink>
    </w:p>
    <w:p w14:paraId="3E3AEAD9" w14:textId="60935B07" w:rsidR="00335335" w:rsidRDefault="00000000">
      <w:pPr>
        <w:pStyle w:val="TOC1"/>
        <w:rPr>
          <w:rFonts w:asciiTheme="minorHAnsi" w:eastAsiaTheme="minorEastAsia" w:hAnsiTheme="minorHAnsi" w:cstheme="minorBidi"/>
          <w:b w:val="0"/>
          <w:noProof/>
          <w:lang w:eastAsia="zh-CN"/>
        </w:rPr>
      </w:pPr>
      <w:hyperlink w:anchor="_Toc120279189" w:history="1">
        <w:r w:rsidR="00335335" w:rsidRPr="00A328CD">
          <w:rPr>
            <w:rStyle w:val="Hyperlink"/>
            <w:noProof/>
            <w:lang w:val="en-US"/>
          </w:rPr>
          <w:t>Annex A (normative)  Control interface IDL definition</w:t>
        </w:r>
        <w:r w:rsidR="00335335">
          <w:rPr>
            <w:noProof/>
            <w:webHidden/>
          </w:rPr>
          <w:tab/>
        </w:r>
        <w:r w:rsidR="00335335">
          <w:rPr>
            <w:noProof/>
            <w:webHidden/>
          </w:rPr>
          <w:fldChar w:fldCharType="begin"/>
        </w:r>
        <w:r w:rsidR="00335335">
          <w:rPr>
            <w:noProof/>
            <w:webHidden/>
          </w:rPr>
          <w:instrText xml:space="preserve"> PAGEREF _Toc120279189 \h </w:instrText>
        </w:r>
        <w:r w:rsidR="00335335">
          <w:rPr>
            <w:noProof/>
            <w:webHidden/>
          </w:rPr>
        </w:r>
        <w:r w:rsidR="00335335">
          <w:rPr>
            <w:noProof/>
            <w:webHidden/>
          </w:rPr>
          <w:fldChar w:fldCharType="separate"/>
        </w:r>
        <w:r w:rsidR="00335335">
          <w:rPr>
            <w:noProof/>
            <w:webHidden/>
          </w:rPr>
          <w:t>26</w:t>
        </w:r>
        <w:r w:rsidR="00335335">
          <w:rPr>
            <w:noProof/>
            <w:webHidden/>
          </w:rPr>
          <w:fldChar w:fldCharType="end"/>
        </w:r>
      </w:hyperlink>
    </w:p>
    <w:p w14:paraId="755067C9" w14:textId="3C920C2A" w:rsidR="00335335" w:rsidRDefault="00000000">
      <w:pPr>
        <w:pStyle w:val="TOC1"/>
        <w:rPr>
          <w:rFonts w:asciiTheme="minorHAnsi" w:eastAsiaTheme="minorEastAsia" w:hAnsiTheme="minorHAnsi" w:cstheme="minorBidi"/>
          <w:b w:val="0"/>
          <w:noProof/>
          <w:lang w:eastAsia="zh-CN"/>
        </w:rPr>
      </w:pPr>
      <w:hyperlink w:anchor="_Toc120279190" w:history="1">
        <w:r w:rsidR="00335335" w:rsidRPr="00A328CD">
          <w:rPr>
            <w:rStyle w:val="Hyperlink"/>
            <w:noProof/>
            <w:lang w:val="en-US"/>
          </w:rPr>
          <w:t>A.1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_Toc120279190 \h </w:instrText>
        </w:r>
        <w:r w:rsidR="00335335">
          <w:rPr>
            <w:noProof/>
            <w:webHidden/>
          </w:rPr>
        </w:r>
        <w:r w:rsidR="00335335">
          <w:rPr>
            <w:noProof/>
            <w:webHidden/>
          </w:rPr>
          <w:fldChar w:fldCharType="separate"/>
        </w:r>
        <w:r w:rsidR="00335335">
          <w:rPr>
            <w:noProof/>
            <w:webHidden/>
          </w:rPr>
          <w:t>26</w:t>
        </w:r>
        <w:r w:rsidR="00335335">
          <w:rPr>
            <w:noProof/>
            <w:webHidden/>
          </w:rPr>
          <w:fldChar w:fldCharType="end"/>
        </w:r>
      </w:hyperlink>
    </w:p>
    <w:p w14:paraId="28AA8BDF" w14:textId="3C322278" w:rsidR="00335335" w:rsidRDefault="00000000">
      <w:pPr>
        <w:pStyle w:val="TOC1"/>
        <w:rPr>
          <w:rFonts w:asciiTheme="minorHAnsi" w:eastAsiaTheme="minorEastAsia" w:hAnsiTheme="minorHAnsi" w:cstheme="minorBidi"/>
          <w:b w:val="0"/>
          <w:noProof/>
          <w:lang w:eastAsia="zh-CN"/>
        </w:rPr>
      </w:pPr>
      <w:hyperlink w:anchor="_Toc120279191" w:history="1">
        <w:r w:rsidR="00335335" w:rsidRPr="00A328CD">
          <w:rPr>
            <w:rStyle w:val="Hyperlink"/>
            <w:noProof/>
            <w:lang w:val="en-US"/>
          </w:rPr>
          <w:t>Annex B (informative)  OpenMAX IL VDI extension header</w:t>
        </w:r>
        <w:r w:rsidR="00335335">
          <w:rPr>
            <w:noProof/>
            <w:webHidden/>
          </w:rPr>
          <w:tab/>
        </w:r>
        <w:r w:rsidR="00335335">
          <w:rPr>
            <w:noProof/>
            <w:webHidden/>
          </w:rPr>
          <w:fldChar w:fldCharType="begin"/>
        </w:r>
        <w:r w:rsidR="00335335">
          <w:rPr>
            <w:noProof/>
            <w:webHidden/>
          </w:rPr>
          <w:instrText xml:space="preserve"> PAGEREF _Toc120279191 \h </w:instrText>
        </w:r>
        <w:r w:rsidR="00335335">
          <w:rPr>
            <w:noProof/>
            <w:webHidden/>
          </w:rPr>
        </w:r>
        <w:r w:rsidR="00335335">
          <w:rPr>
            <w:noProof/>
            <w:webHidden/>
          </w:rPr>
          <w:fldChar w:fldCharType="separate"/>
        </w:r>
        <w:r w:rsidR="00335335">
          <w:rPr>
            <w:noProof/>
            <w:webHidden/>
          </w:rPr>
          <w:t>27</w:t>
        </w:r>
        <w:r w:rsidR="00335335">
          <w:rPr>
            <w:noProof/>
            <w:webHidden/>
          </w:rPr>
          <w:fldChar w:fldCharType="end"/>
        </w:r>
      </w:hyperlink>
    </w:p>
    <w:p w14:paraId="31C4BB9C" w14:textId="7648701F" w:rsidR="00335335" w:rsidRDefault="00000000">
      <w:pPr>
        <w:pStyle w:val="TOC1"/>
        <w:rPr>
          <w:rFonts w:asciiTheme="minorHAnsi" w:eastAsiaTheme="minorEastAsia" w:hAnsiTheme="minorHAnsi" w:cstheme="minorBidi"/>
          <w:b w:val="0"/>
          <w:noProof/>
          <w:lang w:eastAsia="zh-CN"/>
        </w:rPr>
      </w:pPr>
      <w:hyperlink w:anchor="_Toc120279192" w:history="1">
        <w:r w:rsidR="00335335" w:rsidRPr="00A328CD">
          <w:rPr>
            <w:rStyle w:val="Hyperlink"/>
            <w:noProof/>
            <w:lang w:val="en-US"/>
          </w:rPr>
          <w:t>B.1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_Toc120279192 \h </w:instrText>
        </w:r>
        <w:r w:rsidR="00335335">
          <w:rPr>
            <w:noProof/>
            <w:webHidden/>
          </w:rPr>
        </w:r>
        <w:r w:rsidR="00335335">
          <w:rPr>
            <w:noProof/>
            <w:webHidden/>
          </w:rPr>
          <w:fldChar w:fldCharType="separate"/>
        </w:r>
        <w:r w:rsidR="00335335">
          <w:rPr>
            <w:noProof/>
            <w:webHidden/>
          </w:rPr>
          <w:t>27</w:t>
        </w:r>
        <w:r w:rsidR="00335335">
          <w:rPr>
            <w:noProof/>
            <w:webHidden/>
          </w:rPr>
          <w:fldChar w:fldCharType="end"/>
        </w:r>
      </w:hyperlink>
    </w:p>
    <w:p w14:paraId="635E2217" w14:textId="75F617AE" w:rsidR="00335335" w:rsidRDefault="00000000">
      <w:pPr>
        <w:pStyle w:val="TOC1"/>
        <w:rPr>
          <w:rFonts w:asciiTheme="minorHAnsi" w:eastAsiaTheme="minorEastAsia" w:hAnsiTheme="minorHAnsi" w:cstheme="minorBidi"/>
          <w:b w:val="0"/>
          <w:noProof/>
          <w:lang w:eastAsia="zh-CN"/>
        </w:rPr>
      </w:pPr>
      <w:hyperlink w:anchor="_Toc120279193" w:history="1">
        <w:r w:rsidR="00335335" w:rsidRPr="00A328CD">
          <w:rPr>
            <w:rStyle w:val="Hyperlink"/>
            <w:noProof/>
            <w:lang w:val="en-US"/>
          </w:rPr>
          <w:t>Annex C (normative)  Supplemental enhancement information (SEI) syntax and semantics</w:t>
        </w:r>
        <w:r w:rsidR="00335335">
          <w:rPr>
            <w:noProof/>
            <w:webHidden/>
          </w:rPr>
          <w:tab/>
        </w:r>
        <w:r w:rsidR="00335335">
          <w:rPr>
            <w:noProof/>
            <w:webHidden/>
          </w:rPr>
          <w:fldChar w:fldCharType="begin"/>
        </w:r>
        <w:r w:rsidR="00335335">
          <w:rPr>
            <w:noProof/>
            <w:webHidden/>
          </w:rPr>
          <w:instrText xml:space="preserve"> PAGEREF _Toc120279193 \h </w:instrText>
        </w:r>
        <w:r w:rsidR="00335335">
          <w:rPr>
            <w:noProof/>
            <w:webHidden/>
          </w:rPr>
        </w:r>
        <w:r w:rsidR="00335335">
          <w:rPr>
            <w:noProof/>
            <w:webHidden/>
          </w:rPr>
          <w:fldChar w:fldCharType="separate"/>
        </w:r>
        <w:r w:rsidR="00335335">
          <w:rPr>
            <w:noProof/>
            <w:webHidden/>
          </w:rPr>
          <w:t>28</w:t>
        </w:r>
        <w:r w:rsidR="00335335">
          <w:rPr>
            <w:noProof/>
            <w:webHidden/>
          </w:rPr>
          <w:fldChar w:fldCharType="end"/>
        </w:r>
      </w:hyperlink>
    </w:p>
    <w:p w14:paraId="2D4EC511" w14:textId="31B41A4A" w:rsidR="00335335" w:rsidRDefault="00000000">
      <w:pPr>
        <w:pStyle w:val="TOC1"/>
        <w:rPr>
          <w:rFonts w:asciiTheme="minorHAnsi" w:eastAsiaTheme="minorEastAsia" w:hAnsiTheme="minorHAnsi" w:cstheme="minorBidi"/>
          <w:b w:val="0"/>
          <w:noProof/>
          <w:lang w:eastAsia="zh-CN"/>
        </w:rPr>
      </w:pPr>
      <w:hyperlink w:anchor="_Toc120279194" w:history="1">
        <w:r w:rsidR="00335335" w:rsidRPr="00A328CD">
          <w:rPr>
            <w:rStyle w:val="Hyperlink"/>
            <w:noProof/>
            <w:lang w:val="en-US"/>
          </w:rPr>
          <w:t>C.1</w:t>
        </w:r>
        <w:r w:rsidR="00335335">
          <w:rPr>
            <w:rFonts w:asciiTheme="minorHAnsi" w:eastAsiaTheme="minorEastAsia" w:hAnsiTheme="minorHAnsi" w:cstheme="minorBidi"/>
            <w:b w:val="0"/>
            <w:noProof/>
            <w:lang w:eastAsia="zh-CN"/>
          </w:rPr>
          <w:tab/>
        </w:r>
        <w:r w:rsidR="00335335" w:rsidRPr="00A328CD">
          <w:rPr>
            <w:rStyle w:val="Hyperlink"/>
            <w:noProof/>
            <w:lang w:val="en-US"/>
          </w:rPr>
          <w:t>VDI SEI envelope</w:t>
        </w:r>
        <w:r w:rsidR="00335335">
          <w:rPr>
            <w:noProof/>
            <w:webHidden/>
          </w:rPr>
          <w:tab/>
        </w:r>
        <w:r w:rsidR="00335335">
          <w:rPr>
            <w:noProof/>
            <w:webHidden/>
          </w:rPr>
          <w:fldChar w:fldCharType="begin"/>
        </w:r>
        <w:r w:rsidR="00335335">
          <w:rPr>
            <w:noProof/>
            <w:webHidden/>
          </w:rPr>
          <w:instrText xml:space="preserve"> PAGEREF _Toc120279194 \h </w:instrText>
        </w:r>
        <w:r w:rsidR="00335335">
          <w:rPr>
            <w:noProof/>
            <w:webHidden/>
          </w:rPr>
        </w:r>
        <w:r w:rsidR="00335335">
          <w:rPr>
            <w:noProof/>
            <w:webHidden/>
          </w:rPr>
          <w:fldChar w:fldCharType="separate"/>
        </w:r>
        <w:r w:rsidR="00335335">
          <w:rPr>
            <w:noProof/>
            <w:webHidden/>
          </w:rPr>
          <w:t>28</w:t>
        </w:r>
        <w:r w:rsidR="00335335">
          <w:rPr>
            <w:noProof/>
            <w:webHidden/>
          </w:rPr>
          <w:fldChar w:fldCharType="end"/>
        </w:r>
      </w:hyperlink>
    </w:p>
    <w:p w14:paraId="41EAE88E" w14:textId="639D7329" w:rsidR="00335335" w:rsidRDefault="00000000">
      <w:pPr>
        <w:pStyle w:val="TOC1"/>
        <w:rPr>
          <w:rFonts w:asciiTheme="minorHAnsi" w:eastAsiaTheme="minorEastAsia" w:hAnsiTheme="minorHAnsi" w:cstheme="minorBidi"/>
          <w:b w:val="0"/>
          <w:noProof/>
          <w:lang w:eastAsia="zh-CN"/>
        </w:rPr>
      </w:pPr>
      <w:hyperlink w:anchor="_Toc120279195" w:history="1">
        <w:r w:rsidR="00335335" w:rsidRPr="00A328CD">
          <w:rPr>
            <w:rStyle w:val="Hyperlink"/>
            <w:noProof/>
            <w:lang w:val="en-US"/>
          </w:rPr>
          <w:t>C.2</w:t>
        </w:r>
        <w:r w:rsidR="00335335">
          <w:rPr>
            <w:rFonts w:asciiTheme="minorHAnsi" w:eastAsiaTheme="minorEastAsia" w:hAnsiTheme="minorHAnsi" w:cstheme="minorBidi"/>
            <w:b w:val="0"/>
            <w:noProof/>
            <w:lang w:eastAsia="zh-CN"/>
          </w:rPr>
          <w:tab/>
        </w:r>
        <w:r w:rsidR="00335335" w:rsidRPr="00A328CD">
          <w:rPr>
            <w:rStyle w:val="Hyperlink"/>
            <w:noProof/>
            <w:lang w:val="en-US"/>
          </w:rPr>
          <w:t>Independent layer info SEI message</w:t>
        </w:r>
        <w:r w:rsidR="00335335">
          <w:rPr>
            <w:noProof/>
            <w:webHidden/>
          </w:rPr>
          <w:tab/>
        </w:r>
        <w:r w:rsidR="00335335">
          <w:rPr>
            <w:noProof/>
            <w:webHidden/>
          </w:rPr>
          <w:fldChar w:fldCharType="begin"/>
        </w:r>
        <w:r w:rsidR="00335335">
          <w:rPr>
            <w:noProof/>
            <w:webHidden/>
          </w:rPr>
          <w:instrText xml:space="preserve"> PAGEREF _Toc120279195 \h </w:instrText>
        </w:r>
        <w:r w:rsidR="00335335">
          <w:rPr>
            <w:noProof/>
            <w:webHidden/>
          </w:rPr>
        </w:r>
        <w:r w:rsidR="00335335">
          <w:rPr>
            <w:noProof/>
            <w:webHidden/>
          </w:rPr>
          <w:fldChar w:fldCharType="separate"/>
        </w:r>
        <w:r w:rsidR="00335335">
          <w:rPr>
            <w:noProof/>
            <w:webHidden/>
          </w:rPr>
          <w:t>28</w:t>
        </w:r>
        <w:r w:rsidR="00335335">
          <w:rPr>
            <w:noProof/>
            <w:webHidden/>
          </w:rPr>
          <w:fldChar w:fldCharType="end"/>
        </w:r>
      </w:hyperlink>
    </w:p>
    <w:p w14:paraId="6BE85F15" w14:textId="72B7A2AF" w:rsidR="00335335" w:rsidRDefault="00000000">
      <w:pPr>
        <w:pStyle w:val="TOC1"/>
        <w:rPr>
          <w:rFonts w:asciiTheme="minorHAnsi" w:eastAsiaTheme="minorEastAsia" w:hAnsiTheme="minorHAnsi" w:cstheme="minorBidi"/>
          <w:b w:val="0"/>
          <w:noProof/>
          <w:lang w:eastAsia="zh-CN"/>
        </w:rPr>
      </w:pPr>
      <w:hyperlink w:anchor="_Toc120279196" w:history="1">
        <w:r w:rsidR="00335335" w:rsidRPr="00A328CD">
          <w:rPr>
            <w:rStyle w:val="Hyperlink"/>
            <w:noProof/>
            <w:lang w:val="en-US"/>
          </w:rPr>
          <w:t>C.3</w:t>
        </w:r>
        <w:r w:rsidR="00335335">
          <w:rPr>
            <w:rFonts w:asciiTheme="minorHAnsi" w:eastAsiaTheme="minorEastAsia" w:hAnsiTheme="minorHAnsi" w:cstheme="minorBidi"/>
            <w:b w:val="0"/>
            <w:noProof/>
            <w:lang w:eastAsia="zh-CN"/>
          </w:rPr>
          <w:tab/>
        </w:r>
        <w:r w:rsidR="00335335" w:rsidRPr="00A328CD">
          <w:rPr>
            <w:rStyle w:val="Hyperlink"/>
            <w:noProof/>
            <w:lang w:val="en-US"/>
          </w:rPr>
          <w:t>Examples of video object positioning (informative)</w:t>
        </w:r>
        <w:r w:rsidR="00335335">
          <w:rPr>
            <w:noProof/>
            <w:webHidden/>
          </w:rPr>
          <w:tab/>
        </w:r>
        <w:r w:rsidR="00335335">
          <w:rPr>
            <w:noProof/>
            <w:webHidden/>
          </w:rPr>
          <w:fldChar w:fldCharType="begin"/>
        </w:r>
        <w:r w:rsidR="00335335">
          <w:rPr>
            <w:noProof/>
            <w:webHidden/>
          </w:rPr>
          <w:instrText xml:space="preserve"> PAGEREF _Toc120279196 \h </w:instrText>
        </w:r>
        <w:r w:rsidR="00335335">
          <w:rPr>
            <w:noProof/>
            <w:webHidden/>
          </w:rPr>
        </w:r>
        <w:r w:rsidR="00335335">
          <w:rPr>
            <w:noProof/>
            <w:webHidden/>
          </w:rPr>
          <w:fldChar w:fldCharType="separate"/>
        </w:r>
        <w:r w:rsidR="00335335">
          <w:rPr>
            <w:noProof/>
            <w:webHidden/>
          </w:rPr>
          <w:t>31</w:t>
        </w:r>
        <w:r w:rsidR="00335335">
          <w:rPr>
            <w:noProof/>
            <w:webHidden/>
          </w:rPr>
          <w:fldChar w:fldCharType="end"/>
        </w:r>
      </w:hyperlink>
    </w:p>
    <w:p w14:paraId="4C949E1E" w14:textId="3293F002" w:rsidR="00335335" w:rsidRDefault="00000000">
      <w:pPr>
        <w:pStyle w:val="TOC1"/>
        <w:rPr>
          <w:rFonts w:asciiTheme="minorHAnsi" w:eastAsiaTheme="minorEastAsia" w:hAnsiTheme="minorHAnsi" w:cstheme="minorBidi"/>
          <w:b w:val="0"/>
          <w:noProof/>
          <w:lang w:eastAsia="zh-CN"/>
        </w:rPr>
      </w:pPr>
      <w:hyperlink w:anchor="_Toc120279197" w:history="1">
        <w:r w:rsidR="00335335" w:rsidRPr="00A328CD">
          <w:rPr>
            <w:rStyle w:val="Hyperlink"/>
            <w:noProof/>
            <w:lang w:val="en-US"/>
          </w:rPr>
          <w:t>C.3.1</w:t>
        </w:r>
        <w:r w:rsidR="00335335">
          <w:rPr>
            <w:rFonts w:asciiTheme="minorHAnsi" w:eastAsiaTheme="minorEastAsia" w:hAnsiTheme="minorHAnsi" w:cstheme="minorBidi"/>
            <w:b w:val="0"/>
            <w:noProof/>
            <w:lang w:eastAsia="zh-CN"/>
          </w:rPr>
          <w:tab/>
        </w:r>
        <w:r w:rsidR="00335335" w:rsidRPr="00A328CD">
          <w:rPr>
            <w:rStyle w:val="Hyperlink"/>
            <w:noProof/>
            <w:lang w:val="en-US"/>
          </w:rPr>
          <w:t>Appending</w:t>
        </w:r>
        <w:r w:rsidR="00335335">
          <w:rPr>
            <w:noProof/>
            <w:webHidden/>
          </w:rPr>
          <w:tab/>
        </w:r>
        <w:r w:rsidR="00335335">
          <w:rPr>
            <w:noProof/>
            <w:webHidden/>
          </w:rPr>
          <w:fldChar w:fldCharType="begin"/>
        </w:r>
        <w:r w:rsidR="00335335">
          <w:rPr>
            <w:noProof/>
            <w:webHidden/>
          </w:rPr>
          <w:instrText xml:space="preserve"> PAGEREF _Toc120279197 \h </w:instrText>
        </w:r>
        <w:r w:rsidR="00335335">
          <w:rPr>
            <w:noProof/>
            <w:webHidden/>
          </w:rPr>
        </w:r>
        <w:r w:rsidR="00335335">
          <w:rPr>
            <w:noProof/>
            <w:webHidden/>
          </w:rPr>
          <w:fldChar w:fldCharType="separate"/>
        </w:r>
        <w:r w:rsidR="00335335">
          <w:rPr>
            <w:noProof/>
            <w:webHidden/>
          </w:rPr>
          <w:t>31</w:t>
        </w:r>
        <w:r w:rsidR="00335335">
          <w:rPr>
            <w:noProof/>
            <w:webHidden/>
          </w:rPr>
          <w:fldChar w:fldCharType="end"/>
        </w:r>
      </w:hyperlink>
    </w:p>
    <w:p w14:paraId="7C82B78A" w14:textId="5BC0F121" w:rsidR="00335335" w:rsidRDefault="00000000">
      <w:pPr>
        <w:pStyle w:val="TOC1"/>
        <w:rPr>
          <w:rFonts w:asciiTheme="minorHAnsi" w:eastAsiaTheme="minorEastAsia" w:hAnsiTheme="minorHAnsi" w:cstheme="minorBidi"/>
          <w:b w:val="0"/>
          <w:noProof/>
          <w:lang w:eastAsia="zh-CN"/>
        </w:rPr>
      </w:pPr>
      <w:hyperlink w:anchor="_Toc120279198" w:history="1">
        <w:r w:rsidR="00335335" w:rsidRPr="00A328CD">
          <w:rPr>
            <w:rStyle w:val="Hyperlink"/>
            <w:noProof/>
            <w:lang w:val="en-US"/>
          </w:rPr>
          <w:t>C.3.2</w:t>
        </w:r>
        <w:r w:rsidR="00335335">
          <w:rPr>
            <w:rFonts w:asciiTheme="minorHAnsi" w:eastAsiaTheme="minorEastAsia" w:hAnsiTheme="minorHAnsi" w:cstheme="minorBidi"/>
            <w:b w:val="0"/>
            <w:noProof/>
            <w:lang w:eastAsia="zh-CN"/>
          </w:rPr>
          <w:tab/>
        </w:r>
        <w:r w:rsidR="00335335" w:rsidRPr="00A328CD">
          <w:rPr>
            <w:rStyle w:val="Hyperlink"/>
            <w:noProof/>
            <w:lang w:val="en-US"/>
          </w:rPr>
          <w:t>Appending and stacking</w:t>
        </w:r>
        <w:r w:rsidR="00335335">
          <w:rPr>
            <w:noProof/>
            <w:webHidden/>
          </w:rPr>
          <w:tab/>
        </w:r>
        <w:r w:rsidR="00335335">
          <w:rPr>
            <w:noProof/>
            <w:webHidden/>
          </w:rPr>
          <w:fldChar w:fldCharType="begin"/>
        </w:r>
        <w:r w:rsidR="00335335">
          <w:rPr>
            <w:noProof/>
            <w:webHidden/>
          </w:rPr>
          <w:instrText xml:space="preserve"> PAGEREF _Toc120279198 \h </w:instrText>
        </w:r>
        <w:r w:rsidR="00335335">
          <w:rPr>
            <w:noProof/>
            <w:webHidden/>
          </w:rPr>
        </w:r>
        <w:r w:rsidR="00335335">
          <w:rPr>
            <w:noProof/>
            <w:webHidden/>
          </w:rPr>
          <w:fldChar w:fldCharType="separate"/>
        </w:r>
        <w:r w:rsidR="00335335">
          <w:rPr>
            <w:noProof/>
            <w:webHidden/>
          </w:rPr>
          <w:t>32</w:t>
        </w:r>
        <w:r w:rsidR="00335335">
          <w:rPr>
            <w:noProof/>
            <w:webHidden/>
          </w:rPr>
          <w:fldChar w:fldCharType="end"/>
        </w:r>
      </w:hyperlink>
    </w:p>
    <w:p w14:paraId="3DC836BF" w14:textId="4CA28F50" w:rsidR="00335335" w:rsidRDefault="00000000">
      <w:pPr>
        <w:pStyle w:val="TOC1"/>
        <w:rPr>
          <w:rFonts w:asciiTheme="minorHAnsi" w:eastAsiaTheme="minorEastAsia" w:hAnsiTheme="minorHAnsi" w:cstheme="minorBidi"/>
          <w:b w:val="0"/>
          <w:noProof/>
          <w:lang w:eastAsia="zh-CN"/>
        </w:rPr>
      </w:pPr>
      <w:hyperlink w:anchor="_Toc120279199" w:history="1">
        <w:r w:rsidR="00335335" w:rsidRPr="00A328CD">
          <w:rPr>
            <w:rStyle w:val="Hyperlink"/>
            <w:noProof/>
            <w:lang w:val="en-US"/>
          </w:rPr>
          <w:t>Annex D (informative)  Example implementations of input formatting operations</w:t>
        </w:r>
        <w:r w:rsidR="00335335">
          <w:rPr>
            <w:noProof/>
            <w:webHidden/>
          </w:rPr>
          <w:tab/>
        </w:r>
        <w:r w:rsidR="00335335">
          <w:rPr>
            <w:noProof/>
            <w:webHidden/>
          </w:rPr>
          <w:fldChar w:fldCharType="begin"/>
        </w:r>
        <w:r w:rsidR="00335335">
          <w:rPr>
            <w:noProof/>
            <w:webHidden/>
          </w:rPr>
          <w:instrText xml:space="preserve"> PAGEREF _Toc120279199 \h </w:instrText>
        </w:r>
        <w:r w:rsidR="00335335">
          <w:rPr>
            <w:noProof/>
            <w:webHidden/>
          </w:rPr>
        </w:r>
        <w:r w:rsidR="00335335">
          <w:rPr>
            <w:noProof/>
            <w:webHidden/>
          </w:rPr>
          <w:fldChar w:fldCharType="separate"/>
        </w:r>
        <w:r w:rsidR="00335335">
          <w:rPr>
            <w:noProof/>
            <w:webHidden/>
          </w:rPr>
          <w:t>35</w:t>
        </w:r>
        <w:r w:rsidR="00335335">
          <w:rPr>
            <w:noProof/>
            <w:webHidden/>
          </w:rPr>
          <w:fldChar w:fldCharType="end"/>
        </w:r>
      </w:hyperlink>
    </w:p>
    <w:p w14:paraId="44E922EA" w14:textId="593D4120" w:rsidR="00335335" w:rsidRDefault="00000000">
      <w:pPr>
        <w:pStyle w:val="TOC1"/>
        <w:rPr>
          <w:rFonts w:asciiTheme="minorHAnsi" w:eastAsiaTheme="minorEastAsia" w:hAnsiTheme="minorHAnsi" w:cstheme="minorBidi"/>
          <w:b w:val="0"/>
          <w:noProof/>
          <w:lang w:eastAsia="zh-CN"/>
        </w:rPr>
      </w:pPr>
      <w:hyperlink w:anchor="_Toc120279200" w:history="1">
        <w:r w:rsidR="00335335" w:rsidRPr="00A328CD">
          <w:rPr>
            <w:rStyle w:val="Hyperlink"/>
            <w:noProof/>
            <w:lang w:val="en-US"/>
          </w:rPr>
          <w:t>D.1</w:t>
        </w:r>
        <w:r w:rsidR="00335335">
          <w:rPr>
            <w:rFonts w:asciiTheme="minorHAnsi" w:eastAsiaTheme="minorEastAsia" w:hAnsiTheme="minorHAnsi" w:cstheme="minorBidi"/>
            <w:b w:val="0"/>
            <w:noProof/>
            <w:lang w:eastAsia="zh-CN"/>
          </w:rPr>
          <w:tab/>
        </w:r>
        <w:r w:rsidR="00335335" w:rsidRPr="00A328CD">
          <w:rPr>
            <w:rStyle w:val="Hyperlink"/>
            <w:noProof/>
            <w:lang w:val="en-US"/>
          </w:rPr>
          <w:t>General</w:t>
        </w:r>
        <w:r w:rsidR="00335335">
          <w:rPr>
            <w:noProof/>
            <w:webHidden/>
          </w:rPr>
          <w:tab/>
        </w:r>
        <w:r w:rsidR="00335335">
          <w:rPr>
            <w:noProof/>
            <w:webHidden/>
          </w:rPr>
          <w:fldChar w:fldCharType="begin"/>
        </w:r>
        <w:r w:rsidR="00335335">
          <w:rPr>
            <w:noProof/>
            <w:webHidden/>
          </w:rPr>
          <w:instrText xml:space="preserve"> PAGEREF _Toc120279200 \h </w:instrText>
        </w:r>
        <w:r w:rsidR="00335335">
          <w:rPr>
            <w:noProof/>
            <w:webHidden/>
          </w:rPr>
        </w:r>
        <w:r w:rsidR="00335335">
          <w:rPr>
            <w:noProof/>
            <w:webHidden/>
          </w:rPr>
          <w:fldChar w:fldCharType="separate"/>
        </w:r>
        <w:r w:rsidR="00335335">
          <w:rPr>
            <w:noProof/>
            <w:webHidden/>
          </w:rPr>
          <w:t>35</w:t>
        </w:r>
        <w:r w:rsidR="00335335">
          <w:rPr>
            <w:noProof/>
            <w:webHidden/>
          </w:rPr>
          <w:fldChar w:fldCharType="end"/>
        </w:r>
      </w:hyperlink>
    </w:p>
    <w:p w14:paraId="3EED4991" w14:textId="342DE0A2" w:rsidR="00335335" w:rsidRDefault="00000000">
      <w:pPr>
        <w:pStyle w:val="TOC1"/>
        <w:rPr>
          <w:rFonts w:asciiTheme="minorHAnsi" w:eastAsiaTheme="minorEastAsia" w:hAnsiTheme="minorHAnsi" w:cstheme="minorBidi"/>
          <w:b w:val="0"/>
          <w:noProof/>
          <w:lang w:eastAsia="zh-CN"/>
        </w:rPr>
      </w:pPr>
      <w:hyperlink w:anchor="_Toc120279201" w:history="1">
        <w:r w:rsidR="00335335" w:rsidRPr="00A328CD">
          <w:rPr>
            <w:rStyle w:val="Hyperlink"/>
            <w:noProof/>
            <w:lang w:val="en-US"/>
          </w:rPr>
          <w:t>D.2</w:t>
        </w:r>
        <w:r w:rsidR="00335335">
          <w:rPr>
            <w:rFonts w:asciiTheme="minorHAnsi" w:eastAsiaTheme="minorEastAsia" w:hAnsiTheme="minorHAnsi" w:cstheme="minorBidi"/>
            <w:b w:val="0"/>
            <w:noProof/>
            <w:lang w:eastAsia="zh-CN"/>
          </w:rPr>
          <w:tab/>
        </w:r>
        <w:r w:rsidR="00335335" w:rsidRPr="00A328CD">
          <w:rPr>
            <w:rStyle w:val="Hyperlink"/>
            <w:noProof/>
            <w:lang w:val="en-US"/>
          </w:rPr>
          <w:t>Creating a 2-by-2 video mosaic via application control</w:t>
        </w:r>
        <w:r w:rsidR="00335335">
          <w:rPr>
            <w:noProof/>
            <w:webHidden/>
          </w:rPr>
          <w:tab/>
        </w:r>
        <w:r w:rsidR="00335335">
          <w:rPr>
            <w:noProof/>
            <w:webHidden/>
          </w:rPr>
          <w:fldChar w:fldCharType="begin"/>
        </w:r>
        <w:r w:rsidR="00335335">
          <w:rPr>
            <w:noProof/>
            <w:webHidden/>
          </w:rPr>
          <w:instrText xml:space="preserve"> PAGEREF _Toc120279201 \h </w:instrText>
        </w:r>
        <w:r w:rsidR="00335335">
          <w:rPr>
            <w:noProof/>
            <w:webHidden/>
          </w:rPr>
        </w:r>
        <w:r w:rsidR="00335335">
          <w:rPr>
            <w:noProof/>
            <w:webHidden/>
          </w:rPr>
          <w:fldChar w:fldCharType="separate"/>
        </w:r>
        <w:r w:rsidR="00335335">
          <w:rPr>
            <w:noProof/>
            <w:webHidden/>
          </w:rPr>
          <w:t>35</w:t>
        </w:r>
        <w:r w:rsidR="00335335">
          <w:rPr>
            <w:noProof/>
            <w:webHidden/>
          </w:rPr>
          <w:fldChar w:fldCharType="end"/>
        </w:r>
      </w:hyperlink>
    </w:p>
    <w:p w14:paraId="302C225C" w14:textId="5E1F5E71" w:rsidR="00335335" w:rsidRDefault="00000000">
      <w:pPr>
        <w:pStyle w:val="TOC1"/>
        <w:rPr>
          <w:rFonts w:asciiTheme="minorHAnsi" w:eastAsiaTheme="minorEastAsia" w:hAnsiTheme="minorHAnsi" w:cstheme="minorBidi"/>
          <w:b w:val="0"/>
          <w:noProof/>
          <w:lang w:eastAsia="zh-CN"/>
        </w:rPr>
      </w:pPr>
      <w:hyperlink w:anchor="_Toc120279202" w:history="1">
        <w:r w:rsidR="00335335" w:rsidRPr="00A328CD">
          <w:rPr>
            <w:rStyle w:val="Hyperlink"/>
            <w:noProof/>
            <w:lang w:val="en-US"/>
          </w:rPr>
          <w:t>D.3</w:t>
        </w:r>
        <w:r w:rsidR="00335335">
          <w:rPr>
            <w:rFonts w:asciiTheme="minorHAnsi" w:eastAsiaTheme="minorEastAsia" w:hAnsiTheme="minorHAnsi" w:cstheme="minorBidi"/>
            <w:b w:val="0"/>
            <w:noProof/>
            <w:lang w:eastAsia="zh-CN"/>
          </w:rPr>
          <w:tab/>
        </w:r>
        <w:r w:rsidR="00335335" w:rsidRPr="00A328CD">
          <w:rPr>
            <w:rStyle w:val="Hyperlink"/>
            <w:noProof/>
            <w:lang w:val="en-US"/>
          </w:rPr>
          <w:t>Creating a 2-by-2 video mosaic via SEI control</w:t>
        </w:r>
        <w:r w:rsidR="00335335">
          <w:rPr>
            <w:noProof/>
            <w:webHidden/>
          </w:rPr>
          <w:tab/>
        </w:r>
        <w:r w:rsidR="00335335">
          <w:rPr>
            <w:noProof/>
            <w:webHidden/>
          </w:rPr>
          <w:fldChar w:fldCharType="begin"/>
        </w:r>
        <w:r w:rsidR="00335335">
          <w:rPr>
            <w:noProof/>
            <w:webHidden/>
          </w:rPr>
          <w:instrText xml:space="preserve"> PAGEREF _Toc120279202 \h </w:instrText>
        </w:r>
        <w:r w:rsidR="00335335">
          <w:rPr>
            <w:noProof/>
            <w:webHidden/>
          </w:rPr>
        </w:r>
        <w:r w:rsidR="00335335">
          <w:rPr>
            <w:noProof/>
            <w:webHidden/>
          </w:rPr>
          <w:fldChar w:fldCharType="separate"/>
        </w:r>
        <w:r w:rsidR="00335335">
          <w:rPr>
            <w:noProof/>
            <w:webHidden/>
          </w:rPr>
          <w:t>37</w:t>
        </w:r>
        <w:r w:rsidR="00335335">
          <w:rPr>
            <w:noProof/>
            <w:webHidden/>
          </w:rPr>
          <w:fldChar w:fldCharType="end"/>
        </w:r>
      </w:hyperlink>
    </w:p>
    <w:p w14:paraId="282EDF5E" w14:textId="51963ED9" w:rsidR="00335335" w:rsidRDefault="00000000">
      <w:pPr>
        <w:pStyle w:val="TOC1"/>
        <w:rPr>
          <w:rFonts w:asciiTheme="minorHAnsi" w:eastAsiaTheme="minorEastAsia" w:hAnsiTheme="minorHAnsi" w:cstheme="minorBidi"/>
          <w:b w:val="0"/>
          <w:noProof/>
          <w:lang w:eastAsia="zh-CN"/>
        </w:rPr>
      </w:pPr>
      <w:hyperlink w:anchor="_Toc120279203" w:history="1">
        <w:r w:rsidR="00335335" w:rsidRPr="00A328CD">
          <w:rPr>
            <w:rStyle w:val="Hyperlink"/>
            <w:noProof/>
            <w:lang w:val="en-US"/>
          </w:rPr>
          <w:t>Annex E (informative)  Brief description of OpenMAX IL functions</w:t>
        </w:r>
        <w:r w:rsidR="00335335">
          <w:rPr>
            <w:noProof/>
            <w:webHidden/>
          </w:rPr>
          <w:tab/>
        </w:r>
        <w:r w:rsidR="00335335">
          <w:rPr>
            <w:noProof/>
            <w:webHidden/>
          </w:rPr>
          <w:fldChar w:fldCharType="begin"/>
        </w:r>
        <w:r w:rsidR="00335335">
          <w:rPr>
            <w:noProof/>
            <w:webHidden/>
          </w:rPr>
          <w:instrText xml:space="preserve"> PAGEREF _Toc120279203 \h </w:instrText>
        </w:r>
        <w:r w:rsidR="00335335">
          <w:rPr>
            <w:noProof/>
            <w:webHidden/>
          </w:rPr>
        </w:r>
        <w:r w:rsidR="00335335">
          <w:rPr>
            <w:noProof/>
            <w:webHidden/>
          </w:rPr>
          <w:fldChar w:fldCharType="separate"/>
        </w:r>
        <w:r w:rsidR="00335335">
          <w:rPr>
            <w:noProof/>
            <w:webHidden/>
          </w:rPr>
          <w:t>39</w:t>
        </w:r>
        <w:r w:rsidR="00335335">
          <w:rPr>
            <w:noProof/>
            <w:webHidden/>
          </w:rPr>
          <w:fldChar w:fldCharType="end"/>
        </w:r>
      </w:hyperlink>
    </w:p>
    <w:p w14:paraId="293BD89D" w14:textId="5EE3AE9A" w:rsidR="00335335" w:rsidRDefault="00000000">
      <w:pPr>
        <w:pStyle w:val="TOC1"/>
        <w:rPr>
          <w:rFonts w:asciiTheme="minorHAnsi" w:eastAsiaTheme="minorEastAsia" w:hAnsiTheme="minorHAnsi" w:cstheme="minorBidi"/>
          <w:b w:val="0"/>
          <w:noProof/>
          <w:lang w:eastAsia="zh-CN"/>
        </w:rPr>
      </w:pPr>
      <w:hyperlink w:anchor="_Toc120279204" w:history="1">
        <w:r w:rsidR="00335335" w:rsidRPr="00A328CD">
          <w:rPr>
            <w:rStyle w:val="Hyperlink"/>
            <w:noProof/>
            <w:lang w:val="en-US"/>
          </w:rPr>
          <w:t>E.1</w:t>
        </w:r>
        <w:r w:rsidR="00335335">
          <w:rPr>
            <w:rFonts w:asciiTheme="minorHAnsi" w:eastAsiaTheme="minorEastAsia" w:hAnsiTheme="minorHAnsi" w:cstheme="minorBidi"/>
            <w:b w:val="0"/>
            <w:noProof/>
            <w:lang w:eastAsia="zh-CN"/>
          </w:rPr>
          <w:tab/>
        </w:r>
        <w:r w:rsidR="00335335" w:rsidRPr="00A328CD">
          <w:rPr>
            <w:rStyle w:val="Hyperlink"/>
            <w:noProof/>
            <w:lang w:val="en-US"/>
          </w:rPr>
          <w:t>Decoder Engine Control Interface</w:t>
        </w:r>
        <w:r w:rsidR="00335335">
          <w:rPr>
            <w:noProof/>
            <w:webHidden/>
          </w:rPr>
          <w:tab/>
        </w:r>
        <w:r w:rsidR="00335335">
          <w:rPr>
            <w:noProof/>
            <w:webHidden/>
          </w:rPr>
          <w:fldChar w:fldCharType="begin"/>
        </w:r>
        <w:r w:rsidR="00335335">
          <w:rPr>
            <w:noProof/>
            <w:webHidden/>
          </w:rPr>
          <w:instrText xml:space="preserve"> PAGEREF _Toc120279204 \h </w:instrText>
        </w:r>
        <w:r w:rsidR="00335335">
          <w:rPr>
            <w:noProof/>
            <w:webHidden/>
          </w:rPr>
        </w:r>
        <w:r w:rsidR="00335335">
          <w:rPr>
            <w:noProof/>
            <w:webHidden/>
          </w:rPr>
          <w:fldChar w:fldCharType="separate"/>
        </w:r>
        <w:r w:rsidR="00335335">
          <w:rPr>
            <w:noProof/>
            <w:webHidden/>
          </w:rPr>
          <w:t>39</w:t>
        </w:r>
        <w:r w:rsidR="00335335">
          <w:rPr>
            <w:noProof/>
            <w:webHidden/>
          </w:rPr>
          <w:fldChar w:fldCharType="end"/>
        </w:r>
      </w:hyperlink>
    </w:p>
    <w:p w14:paraId="77F1D31A" w14:textId="75DD6304" w:rsidR="00335335" w:rsidRDefault="00000000">
      <w:pPr>
        <w:pStyle w:val="TOC1"/>
        <w:rPr>
          <w:rFonts w:asciiTheme="minorHAnsi" w:eastAsiaTheme="minorEastAsia" w:hAnsiTheme="minorHAnsi" w:cstheme="minorBidi"/>
          <w:b w:val="0"/>
          <w:noProof/>
          <w:lang w:eastAsia="zh-CN"/>
        </w:rPr>
      </w:pPr>
      <w:hyperlink w:anchor="_Toc120279205" w:history="1">
        <w:r w:rsidR="00335335" w:rsidRPr="00A328CD">
          <w:rPr>
            <w:rStyle w:val="Hyperlink"/>
            <w:noProof/>
            <w:lang w:val="en-US"/>
          </w:rPr>
          <w:t>E.1.1</w:t>
        </w:r>
        <w:r w:rsidR="00335335">
          <w:rPr>
            <w:rFonts w:asciiTheme="minorHAnsi" w:eastAsiaTheme="minorEastAsia" w:hAnsiTheme="minorHAnsi" w:cstheme="minorBidi"/>
            <w:b w:val="0"/>
            <w:noProof/>
            <w:lang w:eastAsia="zh-CN"/>
          </w:rPr>
          <w:tab/>
        </w:r>
        <w:r w:rsidR="00335335" w:rsidRPr="00A328CD">
          <w:rPr>
            <w:rStyle w:val="Hyperlink"/>
            <w:noProof/>
            <w:lang w:val="en-US"/>
          </w:rPr>
          <w:t>OMX_Init() and OMX_Deinit()</w:t>
        </w:r>
        <w:r w:rsidR="00335335">
          <w:rPr>
            <w:noProof/>
            <w:webHidden/>
          </w:rPr>
          <w:tab/>
        </w:r>
        <w:r w:rsidR="00335335">
          <w:rPr>
            <w:noProof/>
            <w:webHidden/>
          </w:rPr>
          <w:fldChar w:fldCharType="begin"/>
        </w:r>
        <w:r w:rsidR="00335335">
          <w:rPr>
            <w:noProof/>
            <w:webHidden/>
          </w:rPr>
          <w:instrText xml:space="preserve"> PAGEREF _Toc120279205 \h </w:instrText>
        </w:r>
        <w:r w:rsidR="00335335">
          <w:rPr>
            <w:noProof/>
            <w:webHidden/>
          </w:rPr>
        </w:r>
        <w:r w:rsidR="00335335">
          <w:rPr>
            <w:noProof/>
            <w:webHidden/>
          </w:rPr>
          <w:fldChar w:fldCharType="separate"/>
        </w:r>
        <w:r w:rsidR="00335335">
          <w:rPr>
            <w:noProof/>
            <w:webHidden/>
          </w:rPr>
          <w:t>39</w:t>
        </w:r>
        <w:r w:rsidR="00335335">
          <w:rPr>
            <w:noProof/>
            <w:webHidden/>
          </w:rPr>
          <w:fldChar w:fldCharType="end"/>
        </w:r>
      </w:hyperlink>
    </w:p>
    <w:p w14:paraId="133C8502" w14:textId="7DA2A54B" w:rsidR="00335335" w:rsidRDefault="00000000">
      <w:pPr>
        <w:pStyle w:val="TOC1"/>
        <w:rPr>
          <w:rFonts w:asciiTheme="minorHAnsi" w:eastAsiaTheme="minorEastAsia" w:hAnsiTheme="minorHAnsi" w:cstheme="minorBidi"/>
          <w:b w:val="0"/>
          <w:noProof/>
          <w:lang w:eastAsia="zh-CN"/>
        </w:rPr>
      </w:pPr>
      <w:hyperlink w:anchor="_Toc120279206" w:history="1">
        <w:r w:rsidR="00335335" w:rsidRPr="00A328CD">
          <w:rPr>
            <w:rStyle w:val="Hyperlink"/>
            <w:noProof/>
            <w:lang w:val="en-US"/>
          </w:rPr>
          <w:t>E.1.2</w:t>
        </w:r>
        <w:r w:rsidR="00335335">
          <w:rPr>
            <w:rFonts w:asciiTheme="minorHAnsi" w:eastAsiaTheme="minorEastAsia" w:hAnsiTheme="minorHAnsi" w:cstheme="minorBidi"/>
            <w:b w:val="0"/>
            <w:noProof/>
            <w:lang w:eastAsia="zh-CN"/>
          </w:rPr>
          <w:tab/>
        </w:r>
        <w:r w:rsidR="00335335" w:rsidRPr="00A328CD">
          <w:rPr>
            <w:rStyle w:val="Hyperlink"/>
            <w:noProof/>
            <w:lang w:val="en-US"/>
          </w:rPr>
          <w:t>OMX_GetHandle() and OMX_FreeHandle()</w:t>
        </w:r>
        <w:r w:rsidR="00335335">
          <w:rPr>
            <w:noProof/>
            <w:webHidden/>
          </w:rPr>
          <w:tab/>
        </w:r>
        <w:r w:rsidR="00335335">
          <w:rPr>
            <w:noProof/>
            <w:webHidden/>
          </w:rPr>
          <w:fldChar w:fldCharType="begin"/>
        </w:r>
        <w:r w:rsidR="00335335">
          <w:rPr>
            <w:noProof/>
            <w:webHidden/>
          </w:rPr>
          <w:instrText xml:space="preserve"> PAGEREF _Toc120279206 \h </w:instrText>
        </w:r>
        <w:r w:rsidR="00335335">
          <w:rPr>
            <w:noProof/>
            <w:webHidden/>
          </w:rPr>
        </w:r>
        <w:r w:rsidR="00335335">
          <w:rPr>
            <w:noProof/>
            <w:webHidden/>
          </w:rPr>
          <w:fldChar w:fldCharType="separate"/>
        </w:r>
        <w:r w:rsidR="00335335">
          <w:rPr>
            <w:noProof/>
            <w:webHidden/>
          </w:rPr>
          <w:t>39</w:t>
        </w:r>
        <w:r w:rsidR="00335335">
          <w:rPr>
            <w:noProof/>
            <w:webHidden/>
          </w:rPr>
          <w:fldChar w:fldCharType="end"/>
        </w:r>
      </w:hyperlink>
    </w:p>
    <w:p w14:paraId="13C75B3F" w14:textId="4EDC1D8F" w:rsidR="00335335" w:rsidRDefault="00000000">
      <w:pPr>
        <w:pStyle w:val="TOC1"/>
        <w:rPr>
          <w:rFonts w:asciiTheme="minorHAnsi" w:eastAsiaTheme="minorEastAsia" w:hAnsiTheme="minorHAnsi" w:cstheme="minorBidi"/>
          <w:b w:val="0"/>
          <w:noProof/>
          <w:lang w:eastAsia="zh-CN"/>
        </w:rPr>
      </w:pPr>
      <w:hyperlink w:anchor="_Toc120279207" w:history="1">
        <w:r w:rsidR="00335335" w:rsidRPr="00A328CD">
          <w:rPr>
            <w:rStyle w:val="Hyperlink"/>
            <w:noProof/>
            <w:lang w:val="en-US"/>
          </w:rPr>
          <w:t>E.1.3</w:t>
        </w:r>
        <w:r w:rsidR="00335335">
          <w:rPr>
            <w:rFonts w:asciiTheme="minorHAnsi" w:eastAsiaTheme="minorEastAsia" w:hAnsiTheme="minorHAnsi" w:cstheme="minorBidi"/>
            <w:b w:val="0"/>
            <w:noProof/>
            <w:lang w:eastAsia="zh-CN"/>
          </w:rPr>
          <w:tab/>
        </w:r>
        <w:r w:rsidR="00335335" w:rsidRPr="00A328CD">
          <w:rPr>
            <w:rStyle w:val="Hyperlink"/>
            <w:noProof/>
            <w:lang w:val="en-US"/>
          </w:rPr>
          <w:t>OMX_SetupTunnel() and OMX_TeardownTunnel()</w:t>
        </w:r>
        <w:r w:rsidR="00335335">
          <w:rPr>
            <w:noProof/>
            <w:webHidden/>
          </w:rPr>
          <w:tab/>
        </w:r>
        <w:r w:rsidR="00335335">
          <w:rPr>
            <w:noProof/>
            <w:webHidden/>
          </w:rPr>
          <w:fldChar w:fldCharType="begin"/>
        </w:r>
        <w:r w:rsidR="00335335">
          <w:rPr>
            <w:noProof/>
            <w:webHidden/>
          </w:rPr>
          <w:instrText xml:space="preserve"> PAGEREF _Toc120279207 \h </w:instrText>
        </w:r>
        <w:r w:rsidR="00335335">
          <w:rPr>
            <w:noProof/>
            <w:webHidden/>
          </w:rPr>
        </w:r>
        <w:r w:rsidR="00335335">
          <w:rPr>
            <w:noProof/>
            <w:webHidden/>
          </w:rPr>
          <w:fldChar w:fldCharType="separate"/>
        </w:r>
        <w:r w:rsidR="00335335">
          <w:rPr>
            <w:noProof/>
            <w:webHidden/>
          </w:rPr>
          <w:t>39</w:t>
        </w:r>
        <w:r w:rsidR="00335335">
          <w:rPr>
            <w:noProof/>
            <w:webHidden/>
          </w:rPr>
          <w:fldChar w:fldCharType="end"/>
        </w:r>
      </w:hyperlink>
    </w:p>
    <w:p w14:paraId="6204383B" w14:textId="05CFB041" w:rsidR="00335335" w:rsidRDefault="00000000">
      <w:pPr>
        <w:pStyle w:val="TOC1"/>
        <w:rPr>
          <w:rFonts w:asciiTheme="minorHAnsi" w:eastAsiaTheme="minorEastAsia" w:hAnsiTheme="minorHAnsi" w:cstheme="minorBidi"/>
          <w:b w:val="0"/>
          <w:noProof/>
          <w:lang w:eastAsia="zh-CN"/>
        </w:rPr>
      </w:pPr>
      <w:hyperlink w:anchor="_Toc120279208" w:history="1">
        <w:r w:rsidR="00335335" w:rsidRPr="00A328CD">
          <w:rPr>
            <w:rStyle w:val="Hyperlink"/>
            <w:noProof/>
            <w:lang w:val="en-US"/>
          </w:rPr>
          <w:t>E.2</w:t>
        </w:r>
        <w:r w:rsidR="00335335">
          <w:rPr>
            <w:rFonts w:asciiTheme="minorHAnsi" w:eastAsiaTheme="minorEastAsia" w:hAnsiTheme="minorHAnsi" w:cstheme="minorBidi"/>
            <w:b w:val="0"/>
            <w:noProof/>
            <w:lang w:eastAsia="zh-CN"/>
          </w:rPr>
          <w:tab/>
        </w:r>
        <w:r w:rsidR="00335335" w:rsidRPr="00A328CD">
          <w:rPr>
            <w:rStyle w:val="Hyperlink"/>
            <w:noProof/>
            <w:lang w:val="en-US"/>
          </w:rPr>
          <w:t>Decoder Instance Interface</w:t>
        </w:r>
        <w:r w:rsidR="00335335">
          <w:rPr>
            <w:noProof/>
            <w:webHidden/>
          </w:rPr>
          <w:tab/>
        </w:r>
        <w:r w:rsidR="00335335">
          <w:rPr>
            <w:noProof/>
            <w:webHidden/>
          </w:rPr>
          <w:fldChar w:fldCharType="begin"/>
        </w:r>
        <w:r w:rsidR="00335335">
          <w:rPr>
            <w:noProof/>
            <w:webHidden/>
          </w:rPr>
          <w:instrText xml:space="preserve"> PAGEREF _Toc120279208 \h </w:instrText>
        </w:r>
        <w:r w:rsidR="00335335">
          <w:rPr>
            <w:noProof/>
            <w:webHidden/>
          </w:rPr>
        </w:r>
        <w:r w:rsidR="00335335">
          <w:rPr>
            <w:noProof/>
            <w:webHidden/>
          </w:rPr>
          <w:fldChar w:fldCharType="separate"/>
        </w:r>
        <w:r w:rsidR="00335335">
          <w:rPr>
            <w:noProof/>
            <w:webHidden/>
          </w:rPr>
          <w:t>39</w:t>
        </w:r>
        <w:r w:rsidR="00335335">
          <w:rPr>
            <w:noProof/>
            <w:webHidden/>
          </w:rPr>
          <w:fldChar w:fldCharType="end"/>
        </w:r>
      </w:hyperlink>
    </w:p>
    <w:p w14:paraId="56EE200D" w14:textId="172DF2AB" w:rsidR="00335335" w:rsidRDefault="00000000">
      <w:pPr>
        <w:pStyle w:val="TOC1"/>
        <w:rPr>
          <w:rFonts w:asciiTheme="minorHAnsi" w:eastAsiaTheme="minorEastAsia" w:hAnsiTheme="minorHAnsi" w:cstheme="minorBidi"/>
          <w:b w:val="0"/>
          <w:noProof/>
          <w:lang w:eastAsia="zh-CN"/>
        </w:rPr>
      </w:pPr>
      <w:hyperlink w:anchor="_Toc120279209" w:history="1">
        <w:r w:rsidR="00335335" w:rsidRPr="00A328CD">
          <w:rPr>
            <w:rStyle w:val="Hyperlink"/>
            <w:noProof/>
            <w:lang w:val="en-US"/>
          </w:rPr>
          <w:t>E.2.1</w:t>
        </w:r>
        <w:r w:rsidR="00335335">
          <w:rPr>
            <w:rFonts w:asciiTheme="minorHAnsi" w:eastAsiaTheme="minorEastAsia" w:hAnsiTheme="minorHAnsi" w:cstheme="minorBidi"/>
            <w:b w:val="0"/>
            <w:noProof/>
            <w:lang w:eastAsia="zh-CN"/>
          </w:rPr>
          <w:tab/>
        </w:r>
        <w:r w:rsidR="00335335" w:rsidRPr="00A328CD">
          <w:rPr>
            <w:rStyle w:val="Hyperlink"/>
            <w:noProof/>
            <w:lang w:val="en-US"/>
          </w:rPr>
          <w:t>Methods</w:t>
        </w:r>
        <w:r w:rsidR="00335335">
          <w:rPr>
            <w:noProof/>
            <w:webHidden/>
          </w:rPr>
          <w:tab/>
        </w:r>
        <w:r w:rsidR="00335335">
          <w:rPr>
            <w:noProof/>
            <w:webHidden/>
          </w:rPr>
          <w:fldChar w:fldCharType="begin"/>
        </w:r>
        <w:r w:rsidR="00335335">
          <w:rPr>
            <w:noProof/>
            <w:webHidden/>
          </w:rPr>
          <w:instrText xml:space="preserve"> PAGEREF _Toc120279209 \h </w:instrText>
        </w:r>
        <w:r w:rsidR="00335335">
          <w:rPr>
            <w:noProof/>
            <w:webHidden/>
          </w:rPr>
        </w:r>
        <w:r w:rsidR="00335335">
          <w:rPr>
            <w:noProof/>
            <w:webHidden/>
          </w:rPr>
          <w:fldChar w:fldCharType="separate"/>
        </w:r>
        <w:r w:rsidR="00335335">
          <w:rPr>
            <w:noProof/>
            <w:webHidden/>
          </w:rPr>
          <w:t>39</w:t>
        </w:r>
        <w:r w:rsidR="00335335">
          <w:rPr>
            <w:noProof/>
            <w:webHidden/>
          </w:rPr>
          <w:fldChar w:fldCharType="end"/>
        </w:r>
      </w:hyperlink>
    </w:p>
    <w:p w14:paraId="08506CCA" w14:textId="358C78A0" w:rsidR="00335335" w:rsidRDefault="00000000">
      <w:pPr>
        <w:pStyle w:val="TOC1"/>
        <w:rPr>
          <w:rFonts w:asciiTheme="minorHAnsi" w:eastAsiaTheme="minorEastAsia" w:hAnsiTheme="minorHAnsi" w:cstheme="minorBidi"/>
          <w:b w:val="0"/>
          <w:noProof/>
          <w:lang w:eastAsia="zh-CN"/>
        </w:rPr>
      </w:pPr>
      <w:hyperlink w:anchor="_Toc120279210" w:history="1">
        <w:r w:rsidR="00335335" w:rsidRPr="00A328CD">
          <w:rPr>
            <w:rStyle w:val="Hyperlink"/>
            <w:noProof/>
            <w:lang w:val="en-US"/>
          </w:rPr>
          <w:t>E.2.2</w:t>
        </w:r>
        <w:r w:rsidR="00335335">
          <w:rPr>
            <w:rFonts w:asciiTheme="minorHAnsi" w:eastAsiaTheme="minorEastAsia" w:hAnsiTheme="minorHAnsi" w:cstheme="minorBidi"/>
            <w:b w:val="0"/>
            <w:noProof/>
            <w:lang w:eastAsia="zh-CN"/>
          </w:rPr>
          <w:tab/>
        </w:r>
        <w:r w:rsidR="00335335" w:rsidRPr="00A328CD">
          <w:rPr>
            <w:rStyle w:val="Hyperlink"/>
            <w:noProof/>
            <w:lang w:val="en-US"/>
          </w:rPr>
          <w:t>Media Input and Output Interface</w:t>
        </w:r>
        <w:r w:rsidR="00335335">
          <w:rPr>
            <w:noProof/>
            <w:webHidden/>
          </w:rPr>
          <w:tab/>
        </w:r>
        <w:r w:rsidR="00335335">
          <w:rPr>
            <w:noProof/>
            <w:webHidden/>
          </w:rPr>
          <w:fldChar w:fldCharType="begin"/>
        </w:r>
        <w:r w:rsidR="00335335">
          <w:rPr>
            <w:noProof/>
            <w:webHidden/>
          </w:rPr>
          <w:instrText xml:space="preserve"> PAGEREF _Toc120279210 \h </w:instrText>
        </w:r>
        <w:r w:rsidR="00335335">
          <w:rPr>
            <w:noProof/>
            <w:webHidden/>
          </w:rPr>
        </w:r>
        <w:r w:rsidR="00335335">
          <w:rPr>
            <w:noProof/>
            <w:webHidden/>
          </w:rPr>
          <w:fldChar w:fldCharType="separate"/>
        </w:r>
        <w:r w:rsidR="00335335">
          <w:rPr>
            <w:noProof/>
            <w:webHidden/>
          </w:rPr>
          <w:t>40</w:t>
        </w:r>
        <w:r w:rsidR="00335335">
          <w:rPr>
            <w:noProof/>
            <w:webHidden/>
          </w:rPr>
          <w:fldChar w:fldCharType="end"/>
        </w:r>
      </w:hyperlink>
    </w:p>
    <w:p w14:paraId="106A4199" w14:textId="3F2F57E2" w:rsidR="00335335" w:rsidRDefault="00000000">
      <w:pPr>
        <w:pStyle w:val="TOC1"/>
        <w:rPr>
          <w:rFonts w:asciiTheme="minorHAnsi" w:eastAsiaTheme="minorEastAsia" w:hAnsiTheme="minorHAnsi" w:cstheme="minorBidi"/>
          <w:b w:val="0"/>
          <w:noProof/>
          <w:lang w:eastAsia="zh-CN"/>
        </w:rPr>
      </w:pPr>
      <w:hyperlink w:anchor="_Toc120279211" w:history="1">
        <w:r w:rsidR="00335335" w:rsidRPr="00A328CD">
          <w:rPr>
            <w:rStyle w:val="Hyperlink"/>
            <w:noProof/>
            <w:lang w:val="en-US"/>
          </w:rPr>
          <w:t>E.2.3</w:t>
        </w:r>
        <w:r w:rsidR="00335335">
          <w:rPr>
            <w:rFonts w:asciiTheme="minorHAnsi" w:eastAsiaTheme="minorEastAsia" w:hAnsiTheme="minorHAnsi" w:cstheme="minorBidi"/>
            <w:b w:val="0"/>
            <w:noProof/>
            <w:lang w:eastAsia="zh-CN"/>
          </w:rPr>
          <w:tab/>
        </w:r>
        <w:r w:rsidR="00335335" w:rsidRPr="00A328CD">
          <w:rPr>
            <w:rStyle w:val="Hyperlink"/>
            <w:noProof/>
            <w:lang w:val="en-US"/>
          </w:rPr>
          <w:t>Format of the OpenMAX IL buffer header</w:t>
        </w:r>
        <w:r w:rsidR="00335335">
          <w:rPr>
            <w:noProof/>
            <w:webHidden/>
          </w:rPr>
          <w:tab/>
        </w:r>
        <w:r w:rsidR="00335335">
          <w:rPr>
            <w:noProof/>
            <w:webHidden/>
          </w:rPr>
          <w:fldChar w:fldCharType="begin"/>
        </w:r>
        <w:r w:rsidR="00335335">
          <w:rPr>
            <w:noProof/>
            <w:webHidden/>
          </w:rPr>
          <w:instrText xml:space="preserve"> PAGEREF _Toc120279211 \h </w:instrText>
        </w:r>
        <w:r w:rsidR="00335335">
          <w:rPr>
            <w:noProof/>
            <w:webHidden/>
          </w:rPr>
        </w:r>
        <w:r w:rsidR="00335335">
          <w:rPr>
            <w:noProof/>
            <w:webHidden/>
          </w:rPr>
          <w:fldChar w:fldCharType="separate"/>
        </w:r>
        <w:r w:rsidR="00335335">
          <w:rPr>
            <w:noProof/>
            <w:webHidden/>
          </w:rPr>
          <w:t>41</w:t>
        </w:r>
        <w:r w:rsidR="00335335">
          <w:rPr>
            <w:noProof/>
            <w:webHidden/>
          </w:rPr>
          <w:fldChar w:fldCharType="end"/>
        </w:r>
      </w:hyperlink>
    </w:p>
    <w:p w14:paraId="5763579B" w14:textId="0E0F9B71" w:rsidR="00335335" w:rsidRDefault="00000000">
      <w:pPr>
        <w:pStyle w:val="TOC1"/>
        <w:rPr>
          <w:rFonts w:asciiTheme="minorHAnsi" w:eastAsiaTheme="minorEastAsia" w:hAnsiTheme="minorHAnsi" w:cstheme="minorBidi"/>
          <w:b w:val="0"/>
          <w:noProof/>
          <w:lang w:eastAsia="zh-CN"/>
        </w:rPr>
      </w:pPr>
      <w:hyperlink w:anchor="_Toc120279212" w:history="1">
        <w:r w:rsidR="00335335" w:rsidRPr="00A328CD">
          <w:rPr>
            <w:rStyle w:val="Hyperlink"/>
            <w:noProof/>
            <w:lang w:val="en-US"/>
          </w:rPr>
          <w:t>E.2.4</w:t>
        </w:r>
        <w:r w:rsidR="00335335">
          <w:rPr>
            <w:rFonts w:asciiTheme="minorHAnsi" w:eastAsiaTheme="minorEastAsia" w:hAnsiTheme="minorHAnsi" w:cstheme="minorBidi"/>
            <w:b w:val="0"/>
            <w:noProof/>
            <w:lang w:eastAsia="zh-CN"/>
          </w:rPr>
          <w:tab/>
        </w:r>
        <w:r w:rsidR="00335335" w:rsidRPr="00A328CD">
          <w:rPr>
            <w:rStyle w:val="Hyperlink"/>
            <w:noProof/>
            <w:lang w:val="en-US"/>
          </w:rPr>
          <w:t>Buffer flags defined in OpenMAX IL</w:t>
        </w:r>
        <w:r w:rsidR="00335335">
          <w:rPr>
            <w:noProof/>
            <w:webHidden/>
          </w:rPr>
          <w:tab/>
        </w:r>
        <w:r w:rsidR="00335335">
          <w:rPr>
            <w:noProof/>
            <w:webHidden/>
          </w:rPr>
          <w:fldChar w:fldCharType="begin"/>
        </w:r>
        <w:r w:rsidR="00335335">
          <w:rPr>
            <w:noProof/>
            <w:webHidden/>
          </w:rPr>
          <w:instrText xml:space="preserve"> PAGEREF _Toc120279212 \h </w:instrText>
        </w:r>
        <w:r w:rsidR="00335335">
          <w:rPr>
            <w:noProof/>
            <w:webHidden/>
          </w:rPr>
        </w:r>
        <w:r w:rsidR="00335335">
          <w:rPr>
            <w:noProof/>
            <w:webHidden/>
          </w:rPr>
          <w:fldChar w:fldCharType="separate"/>
        </w:r>
        <w:r w:rsidR="00335335">
          <w:rPr>
            <w:noProof/>
            <w:webHidden/>
          </w:rPr>
          <w:t>41</w:t>
        </w:r>
        <w:r w:rsidR="00335335">
          <w:rPr>
            <w:noProof/>
            <w:webHidden/>
          </w:rPr>
          <w:fldChar w:fldCharType="end"/>
        </w:r>
      </w:hyperlink>
    </w:p>
    <w:p w14:paraId="1924CB06" w14:textId="7BA3918B" w:rsidR="00335335" w:rsidRDefault="00000000">
      <w:pPr>
        <w:pStyle w:val="TOC1"/>
        <w:rPr>
          <w:rFonts w:asciiTheme="minorHAnsi" w:eastAsiaTheme="minorEastAsia" w:hAnsiTheme="minorHAnsi" w:cstheme="minorBidi"/>
          <w:b w:val="0"/>
          <w:noProof/>
          <w:lang w:eastAsia="zh-CN"/>
        </w:rPr>
      </w:pPr>
      <w:hyperlink w:anchor="_Toc120279226" w:history="1">
        <w:r w:rsidR="00335335" w:rsidRPr="00A328CD">
          <w:rPr>
            <w:rStyle w:val="Hyperlink"/>
            <w:rFonts w:eastAsia="Times New Roman"/>
            <w:noProof/>
            <w:lang w:val="en-US"/>
          </w:rPr>
          <w:t>E.2.5</w:t>
        </w:r>
        <w:r w:rsidR="00335335">
          <w:rPr>
            <w:rFonts w:asciiTheme="minorHAnsi" w:eastAsiaTheme="minorEastAsia" w:hAnsiTheme="minorHAnsi" w:cstheme="minorBidi"/>
            <w:b w:val="0"/>
            <w:noProof/>
            <w:lang w:eastAsia="zh-CN"/>
          </w:rPr>
          <w:tab/>
        </w:r>
        <w:r w:rsidR="00335335" w:rsidRPr="00A328CD">
          <w:rPr>
            <w:rStyle w:val="Hyperlink"/>
            <w:noProof/>
            <w:lang w:val="en-US"/>
          </w:rPr>
          <w:t>Input/Output from/into GPU</w:t>
        </w:r>
        <w:r w:rsidR="00335335">
          <w:rPr>
            <w:noProof/>
            <w:webHidden/>
          </w:rPr>
          <w:tab/>
        </w:r>
        <w:r w:rsidR="00335335">
          <w:rPr>
            <w:noProof/>
            <w:webHidden/>
          </w:rPr>
          <w:fldChar w:fldCharType="begin"/>
        </w:r>
        <w:r w:rsidR="00335335">
          <w:rPr>
            <w:noProof/>
            <w:webHidden/>
          </w:rPr>
          <w:instrText xml:space="preserve"> PAGEREF _Toc120279226 \h </w:instrText>
        </w:r>
        <w:r w:rsidR="00335335">
          <w:rPr>
            <w:noProof/>
            <w:webHidden/>
          </w:rPr>
        </w:r>
        <w:r w:rsidR="00335335">
          <w:rPr>
            <w:noProof/>
            <w:webHidden/>
          </w:rPr>
          <w:fldChar w:fldCharType="separate"/>
        </w:r>
        <w:r w:rsidR="00335335">
          <w:rPr>
            <w:noProof/>
            <w:webHidden/>
          </w:rPr>
          <w:t>41</w:t>
        </w:r>
        <w:r w:rsidR="00335335">
          <w:rPr>
            <w:noProof/>
            <w:webHidden/>
          </w:rPr>
          <w:fldChar w:fldCharType="end"/>
        </w:r>
      </w:hyperlink>
    </w:p>
    <w:p w14:paraId="338D665E" w14:textId="01251597" w:rsidR="00335335" w:rsidRDefault="00000000">
      <w:pPr>
        <w:pStyle w:val="TOC1"/>
        <w:rPr>
          <w:rFonts w:asciiTheme="minorHAnsi" w:eastAsiaTheme="minorEastAsia" w:hAnsiTheme="minorHAnsi" w:cstheme="minorBidi"/>
          <w:b w:val="0"/>
          <w:noProof/>
          <w:lang w:eastAsia="zh-CN"/>
        </w:rPr>
      </w:pPr>
      <w:hyperlink w:anchor="_Toc120279227" w:history="1">
        <w:r w:rsidR="00335335" w:rsidRPr="00A328CD">
          <w:rPr>
            <w:rStyle w:val="Hyperlink"/>
            <w:noProof/>
            <w:lang w:val="en-US"/>
          </w:rPr>
          <w:t>Annex F (informative)  Mapping on Media Source Extensions (MSE)</w:t>
        </w:r>
        <w:r w:rsidR="00335335">
          <w:rPr>
            <w:noProof/>
            <w:webHidden/>
          </w:rPr>
          <w:tab/>
        </w:r>
        <w:r w:rsidR="00335335">
          <w:rPr>
            <w:noProof/>
            <w:webHidden/>
          </w:rPr>
          <w:fldChar w:fldCharType="begin"/>
        </w:r>
        <w:r w:rsidR="00335335">
          <w:rPr>
            <w:noProof/>
            <w:webHidden/>
          </w:rPr>
          <w:instrText xml:space="preserve"> PAGEREF _Toc120279227 \h </w:instrText>
        </w:r>
        <w:r w:rsidR="00335335">
          <w:rPr>
            <w:noProof/>
            <w:webHidden/>
          </w:rPr>
        </w:r>
        <w:r w:rsidR="00335335">
          <w:rPr>
            <w:noProof/>
            <w:webHidden/>
          </w:rPr>
          <w:fldChar w:fldCharType="separate"/>
        </w:r>
        <w:r w:rsidR="00335335">
          <w:rPr>
            <w:noProof/>
            <w:webHidden/>
          </w:rPr>
          <w:t>42</w:t>
        </w:r>
        <w:r w:rsidR="00335335">
          <w:rPr>
            <w:noProof/>
            <w:webHidden/>
          </w:rPr>
          <w:fldChar w:fldCharType="end"/>
        </w:r>
      </w:hyperlink>
    </w:p>
    <w:p w14:paraId="529CFF09" w14:textId="24E36D6F" w:rsidR="00335335" w:rsidRDefault="00000000">
      <w:pPr>
        <w:pStyle w:val="TOC1"/>
        <w:rPr>
          <w:rFonts w:asciiTheme="minorHAnsi" w:eastAsiaTheme="minorEastAsia" w:hAnsiTheme="minorHAnsi" w:cstheme="minorBidi"/>
          <w:b w:val="0"/>
          <w:noProof/>
          <w:lang w:eastAsia="zh-CN"/>
        </w:rPr>
      </w:pPr>
      <w:hyperlink w:anchor="_Toc120279228" w:history="1">
        <w:r w:rsidR="00335335" w:rsidRPr="00A328CD">
          <w:rPr>
            <w:rStyle w:val="Hyperlink"/>
            <w:noProof/>
            <w:lang w:val="en-US"/>
          </w:rPr>
          <w:t>F.1</w:t>
        </w:r>
        <w:r w:rsidR="00335335">
          <w:rPr>
            <w:rFonts w:asciiTheme="minorHAnsi" w:eastAsiaTheme="minorEastAsia" w:hAnsiTheme="minorHAnsi" w:cstheme="minorBidi"/>
            <w:b w:val="0"/>
            <w:noProof/>
            <w:lang w:eastAsia="zh-CN"/>
          </w:rPr>
          <w:tab/>
        </w:r>
        <w:r w:rsidR="00335335" w:rsidRPr="00A328CD">
          <w:rPr>
            <w:rStyle w:val="Hyperlink"/>
            <w:noProof/>
            <w:lang w:val="en-US"/>
          </w:rPr>
          <w:t>Overview</w:t>
        </w:r>
        <w:r w:rsidR="00335335">
          <w:rPr>
            <w:noProof/>
            <w:webHidden/>
          </w:rPr>
          <w:tab/>
        </w:r>
        <w:r w:rsidR="00335335">
          <w:rPr>
            <w:noProof/>
            <w:webHidden/>
          </w:rPr>
          <w:fldChar w:fldCharType="begin"/>
        </w:r>
        <w:r w:rsidR="00335335">
          <w:rPr>
            <w:noProof/>
            <w:webHidden/>
          </w:rPr>
          <w:instrText xml:space="preserve"> PAGEREF _Toc120279228 \h </w:instrText>
        </w:r>
        <w:r w:rsidR="00335335">
          <w:rPr>
            <w:noProof/>
            <w:webHidden/>
          </w:rPr>
        </w:r>
        <w:r w:rsidR="00335335">
          <w:rPr>
            <w:noProof/>
            <w:webHidden/>
          </w:rPr>
          <w:fldChar w:fldCharType="separate"/>
        </w:r>
        <w:r w:rsidR="00335335">
          <w:rPr>
            <w:noProof/>
            <w:webHidden/>
          </w:rPr>
          <w:t>42</w:t>
        </w:r>
        <w:r w:rsidR="00335335">
          <w:rPr>
            <w:noProof/>
            <w:webHidden/>
          </w:rPr>
          <w:fldChar w:fldCharType="end"/>
        </w:r>
      </w:hyperlink>
    </w:p>
    <w:p w14:paraId="6BF0E2C5" w14:textId="1E9DA305" w:rsidR="00335335" w:rsidRDefault="00000000">
      <w:pPr>
        <w:pStyle w:val="TOC1"/>
        <w:rPr>
          <w:rFonts w:asciiTheme="minorHAnsi" w:eastAsiaTheme="minorEastAsia" w:hAnsiTheme="minorHAnsi" w:cstheme="minorBidi"/>
          <w:b w:val="0"/>
          <w:noProof/>
          <w:lang w:eastAsia="zh-CN"/>
        </w:rPr>
      </w:pPr>
      <w:hyperlink w:anchor="_Toc120279229" w:history="1">
        <w:r w:rsidR="00335335" w:rsidRPr="00A328CD">
          <w:rPr>
            <w:rStyle w:val="Hyperlink"/>
            <w:noProof/>
            <w:lang w:val="en-US"/>
          </w:rPr>
          <w:t>F.2</w:t>
        </w:r>
        <w:r w:rsidR="00335335">
          <w:rPr>
            <w:rFonts w:asciiTheme="minorHAnsi" w:eastAsiaTheme="minorEastAsia" w:hAnsiTheme="minorHAnsi" w:cstheme="minorBidi"/>
            <w:b w:val="0"/>
            <w:noProof/>
            <w:lang w:eastAsia="zh-CN"/>
          </w:rPr>
          <w:tab/>
        </w:r>
        <w:r w:rsidR="00335335" w:rsidRPr="00A328CD">
          <w:rPr>
            <w:rStyle w:val="Hyperlink"/>
            <w:noProof/>
            <w:lang w:val="en-US"/>
          </w:rPr>
          <w:t>Mapping of VDI functions</w:t>
        </w:r>
        <w:r w:rsidR="00335335">
          <w:rPr>
            <w:noProof/>
            <w:webHidden/>
          </w:rPr>
          <w:tab/>
        </w:r>
        <w:r w:rsidR="00335335">
          <w:rPr>
            <w:noProof/>
            <w:webHidden/>
          </w:rPr>
          <w:fldChar w:fldCharType="begin"/>
        </w:r>
        <w:r w:rsidR="00335335">
          <w:rPr>
            <w:noProof/>
            <w:webHidden/>
          </w:rPr>
          <w:instrText xml:space="preserve"> PAGEREF _Toc120279229 \h </w:instrText>
        </w:r>
        <w:r w:rsidR="00335335">
          <w:rPr>
            <w:noProof/>
            <w:webHidden/>
          </w:rPr>
        </w:r>
        <w:r w:rsidR="00335335">
          <w:rPr>
            <w:noProof/>
            <w:webHidden/>
          </w:rPr>
          <w:fldChar w:fldCharType="separate"/>
        </w:r>
        <w:r w:rsidR="00335335">
          <w:rPr>
            <w:noProof/>
            <w:webHidden/>
          </w:rPr>
          <w:t>43</w:t>
        </w:r>
        <w:r w:rsidR="00335335">
          <w:rPr>
            <w:noProof/>
            <w:webHidden/>
          </w:rPr>
          <w:fldChar w:fldCharType="end"/>
        </w:r>
      </w:hyperlink>
    </w:p>
    <w:p w14:paraId="13388BFE" w14:textId="5573BA4D" w:rsidR="00335335" w:rsidRDefault="00000000">
      <w:pPr>
        <w:pStyle w:val="TOC1"/>
        <w:rPr>
          <w:rFonts w:asciiTheme="minorHAnsi" w:eastAsiaTheme="minorEastAsia" w:hAnsiTheme="minorHAnsi" w:cstheme="minorBidi"/>
          <w:b w:val="0"/>
          <w:noProof/>
          <w:lang w:eastAsia="zh-CN"/>
        </w:rPr>
      </w:pPr>
      <w:hyperlink w:anchor="_Toc120279230" w:history="1">
        <w:r w:rsidR="00335335" w:rsidRPr="00A328CD">
          <w:rPr>
            <w:rStyle w:val="Hyperlink"/>
            <w:noProof/>
            <w:lang w:val="en-US"/>
          </w:rPr>
          <w:t>Bibliography</w:t>
        </w:r>
        <w:r w:rsidR="00335335">
          <w:rPr>
            <w:noProof/>
            <w:webHidden/>
          </w:rPr>
          <w:tab/>
        </w:r>
        <w:r w:rsidR="00335335">
          <w:rPr>
            <w:noProof/>
            <w:webHidden/>
          </w:rPr>
          <w:fldChar w:fldCharType="begin"/>
        </w:r>
        <w:r w:rsidR="00335335">
          <w:rPr>
            <w:noProof/>
            <w:webHidden/>
          </w:rPr>
          <w:instrText xml:space="preserve"> PAGEREF _Toc120279230 \h </w:instrText>
        </w:r>
        <w:r w:rsidR="00335335">
          <w:rPr>
            <w:noProof/>
            <w:webHidden/>
          </w:rPr>
        </w:r>
        <w:r w:rsidR="00335335">
          <w:rPr>
            <w:noProof/>
            <w:webHidden/>
          </w:rPr>
          <w:fldChar w:fldCharType="separate"/>
        </w:r>
        <w:r w:rsidR="00335335">
          <w:rPr>
            <w:noProof/>
            <w:webHidden/>
          </w:rPr>
          <w:t>44</w:t>
        </w:r>
        <w:r w:rsidR="00335335">
          <w:rPr>
            <w:noProof/>
            <w:webHidden/>
          </w:rPr>
          <w:fldChar w:fldCharType="end"/>
        </w:r>
      </w:hyperlink>
    </w:p>
    <w:p w14:paraId="413930BD" w14:textId="18C15CB6" w:rsidR="00EB023F" w:rsidRPr="001854F3" w:rsidRDefault="0054733A" w:rsidP="00235C01">
      <w:pPr>
        <w:pStyle w:val="TOC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2" w:name="_Toc353342667"/>
      <w:bookmarkStart w:id="3" w:name="_Toc120279128"/>
      <w:r w:rsidRPr="001854F3">
        <w:rPr>
          <w:lang w:val="en-US"/>
        </w:rPr>
        <w:lastRenderedPageBreak/>
        <w:t>Foreword</w:t>
      </w:r>
      <w:bookmarkEnd w:id="2"/>
      <w:bookmarkEnd w:id="3"/>
    </w:p>
    <w:p w14:paraId="3587C730" w14:textId="77777777" w:rsidR="00BC394B" w:rsidRPr="001854F3" w:rsidRDefault="00BC394B" w:rsidP="00BC394B">
      <w:pPr>
        <w:rPr>
          <w:lang w:val="en-US"/>
        </w:rPr>
      </w:pPr>
      <w:r w:rsidRPr="001854F3">
        <w:rPr>
          <w:lang w:val="en-US"/>
        </w:rPr>
        <w:t xml:space="preserve">ISO (the International Organization for Standardization) is a worldwide federation of national standards bodies (ISO member bodies). The work of preparing International Standards is normally carried out through ISO technical committees. Each </w:t>
      </w:r>
      <w:proofErr w:type="gramStart"/>
      <w:r w:rsidRPr="001854F3">
        <w:rPr>
          <w:lang w:val="en-US"/>
        </w:rPr>
        <w:t>member</w:t>
      </w:r>
      <w:proofErr w:type="gramEnd"/>
      <w:r w:rsidRPr="001854F3">
        <w:rPr>
          <w:lang w:val="en-US"/>
        </w:rPr>
        <w:t xml:space="preserve">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4F15A79" w14:textId="1A186244" w:rsidR="00BC394B" w:rsidRPr="001854F3" w:rsidRDefault="00BC394B" w:rsidP="00BC394B">
      <w:pPr>
        <w:rPr>
          <w:lang w:val="en-US"/>
        </w:rPr>
      </w:pPr>
      <w:r w:rsidRPr="001854F3">
        <w:rPr>
          <w:lang w:val="en-US"/>
        </w:rPr>
        <w:t>The procedures used to develop this document and those intended for its further maintenance are described in the ISO/IEC Directives, Part 1. In particular</w:t>
      </w:r>
      <w:r w:rsidR="00F81ACE" w:rsidRPr="001854F3">
        <w:rPr>
          <w:lang w:val="en-US"/>
        </w:rPr>
        <w:t>,</w:t>
      </w:r>
      <w:r w:rsidRPr="001854F3">
        <w:rPr>
          <w:lang w:val="en-US"/>
        </w:rPr>
        <w:t xml:space="preserve"> the different approval criteria needed for the different types of ISO documents should be noted. This document was drafted in accordance with the editorial rules of the ISO/IEC Directives, Part 2 (see </w:t>
      </w:r>
      <w:hyperlink r:id="rId14" w:history="1">
        <w:r w:rsidRPr="001854F3">
          <w:rPr>
            <w:rStyle w:val="Hyperlink"/>
            <w:lang w:val="en-US"/>
          </w:rPr>
          <w:t>www.iso.org/directives</w:t>
        </w:r>
      </w:hyperlink>
      <w:r w:rsidRPr="001854F3">
        <w:rPr>
          <w:lang w:val="en-US"/>
        </w:rPr>
        <w:t>).</w:t>
      </w:r>
    </w:p>
    <w:p w14:paraId="2A28AC39" w14:textId="77C08E15" w:rsidR="00BC394B" w:rsidRPr="001854F3" w:rsidRDefault="00BC394B" w:rsidP="00BC394B">
      <w:pPr>
        <w:rPr>
          <w:lang w:val="en-US"/>
        </w:rPr>
      </w:pPr>
      <w:r w:rsidRPr="001854F3">
        <w:rPr>
          <w:lang w:val="en-US"/>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5" w:history="1">
        <w:r w:rsidRPr="001854F3">
          <w:rPr>
            <w:rStyle w:val="Hyperlink"/>
            <w:lang w:val="en-US"/>
          </w:rPr>
          <w:t>www.iso.org/patents</w:t>
        </w:r>
      </w:hyperlink>
      <w:r w:rsidRPr="001854F3">
        <w:rPr>
          <w:lang w:val="en-US"/>
        </w:rPr>
        <w:t>).</w:t>
      </w:r>
    </w:p>
    <w:p w14:paraId="7563DF7E" w14:textId="77777777" w:rsidR="00BC394B" w:rsidRPr="001854F3" w:rsidRDefault="00BC394B" w:rsidP="00BC394B">
      <w:pPr>
        <w:rPr>
          <w:lang w:val="en-US"/>
        </w:rPr>
      </w:pPr>
      <w:r w:rsidRPr="001854F3">
        <w:rPr>
          <w:lang w:val="en-US"/>
        </w:rPr>
        <w:t>Any trade name used in this document is information given for the convenience of users and does not constitute an endorsement.</w:t>
      </w:r>
    </w:p>
    <w:p w14:paraId="1381EE58" w14:textId="73DBCB29" w:rsidR="00BC394B" w:rsidRPr="001854F3" w:rsidRDefault="00BC394B" w:rsidP="00BC394B">
      <w:pPr>
        <w:rPr>
          <w:lang w:val="en-US"/>
        </w:rPr>
      </w:pPr>
      <w:r w:rsidRPr="001854F3">
        <w:rPr>
          <w:lang w:val="en-US"/>
        </w:rPr>
        <w:t>For an explanation o</w:t>
      </w:r>
      <w:r w:rsidR="00F81ACE" w:rsidRPr="001854F3">
        <w:rPr>
          <w:lang w:val="en-US"/>
        </w:rPr>
        <w:t>f</w:t>
      </w:r>
      <w:r w:rsidRPr="001854F3">
        <w:rPr>
          <w:lang w:val="en-US"/>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1854F3">
        <w:rPr>
          <w:lang w:val="en-US"/>
        </w:rPr>
        <w:t>,</w:t>
      </w:r>
      <w:r w:rsidRPr="001854F3">
        <w:rPr>
          <w:color w:val="FF0000"/>
          <w:lang w:val="en-US"/>
        </w:rPr>
        <w:t xml:space="preserve"> </w:t>
      </w:r>
      <w:r w:rsidRPr="001854F3">
        <w:rPr>
          <w:lang w:val="en-US"/>
        </w:rPr>
        <w:t xml:space="preserve">see </w:t>
      </w:r>
      <w:hyperlink r:id="rId16" w:history="1">
        <w:r w:rsidRPr="001854F3">
          <w:rPr>
            <w:rStyle w:val="Hyperlink"/>
            <w:rFonts w:eastAsia="Malgun Gothic" w:cs="Arial"/>
            <w:szCs w:val="24"/>
            <w:lang w:val="en-US"/>
          </w:rPr>
          <w:t>www.iso.org/iso/foreword.html</w:t>
        </w:r>
      </w:hyperlink>
      <w:r w:rsidRPr="001854F3">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Coding of audio, picture, </w:t>
      </w:r>
      <w:proofErr w:type="gramStart"/>
      <w:r w:rsidR="00EB023F" w:rsidRPr="001854F3">
        <w:rPr>
          <w:lang w:val="en-US"/>
        </w:rPr>
        <w:t>multimedia</w:t>
      </w:r>
      <w:proofErr w:type="gramEnd"/>
      <w:r w:rsidR="00EB023F" w:rsidRPr="001854F3">
        <w:rPr>
          <w:lang w:val="en-US"/>
        </w:rPr>
        <w:t xml:space="preserve"> and hypermedia information</w:t>
      </w:r>
      <w:r w:rsidR="001A33D0" w:rsidRPr="001854F3">
        <w:rPr>
          <w:lang w:val="en-US"/>
        </w:rPr>
        <w:t>.</w:t>
      </w:r>
    </w:p>
    <w:p w14:paraId="1DC59B80" w14:textId="3513C564" w:rsidR="001A33D0" w:rsidRPr="001854F3" w:rsidRDefault="001A33D0" w:rsidP="001A33D0">
      <w:pPr>
        <w:rPr>
          <w:lang w:val="en-US"/>
        </w:rPr>
      </w:pPr>
      <w:r w:rsidRPr="001854F3">
        <w:rPr>
          <w:lang w:val="en-US"/>
        </w:rPr>
        <w:t xml:space="preserve">This </w:t>
      </w:r>
      <w:r w:rsidR="00EB023F" w:rsidRPr="001854F3">
        <w:rPr>
          <w:lang w:val="en-US"/>
        </w:rPr>
        <w:t xml:space="preserve">is the first </w:t>
      </w:r>
      <w:r w:rsidRPr="001854F3">
        <w:rPr>
          <w:lang w:val="en-US"/>
        </w:rPr>
        <w:t xml:space="preserve">edition </w:t>
      </w:r>
      <w:r w:rsidR="00EB023F" w:rsidRPr="001854F3">
        <w:rPr>
          <w:lang w:val="en-US"/>
        </w:rPr>
        <w:t xml:space="preserve">published under </w:t>
      </w:r>
      <w:r w:rsidRPr="001854F3">
        <w:rPr>
          <w:lang w:val="en-US"/>
        </w:rPr>
        <w:t>ISO</w:t>
      </w:r>
      <w:r w:rsidR="00D355FC">
        <w:rPr>
          <w:lang w:val="en-US"/>
        </w:rPr>
        <w:t>/IEC</w:t>
      </w:r>
      <w:r w:rsidRPr="001854F3">
        <w:rPr>
          <w:lang w:val="en-US"/>
        </w:rPr>
        <w:t xml:space="preserve"> </w:t>
      </w:r>
      <w:r w:rsidR="00EB023F" w:rsidRPr="001854F3">
        <w:rPr>
          <w:lang w:val="en-US"/>
        </w:rPr>
        <w:t>23090-13</w:t>
      </w:r>
      <w:r w:rsidR="00B9118A" w:rsidRPr="001854F3">
        <w:rPr>
          <w:lang w:val="en-US"/>
        </w:rPr>
        <w:t>:</w:t>
      </w:r>
      <w:r w:rsidR="00EB023F" w:rsidRPr="001854F3">
        <w:rPr>
          <w:color w:val="FF0000"/>
          <w:lang w:val="en-US"/>
        </w:rPr>
        <w:t>2</w:t>
      </w:r>
      <w:r w:rsidR="00D355FC">
        <w:rPr>
          <w:color w:val="FF0000"/>
          <w:lang w:val="en-US"/>
        </w:rPr>
        <w:t>2</w:t>
      </w:r>
      <w:r w:rsidR="00EB023F" w:rsidRPr="001854F3">
        <w:rPr>
          <w:color w:val="FF0000"/>
          <w:lang w:val="en-US"/>
        </w:rPr>
        <w:t>2x</w:t>
      </w:r>
      <w:r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9AC8822" w:rsidR="001A33D0" w:rsidRPr="001854F3" w:rsidRDefault="0097303B" w:rsidP="001A33D0">
      <w:pPr>
        <w:rPr>
          <w:lang w:val="en-US"/>
        </w:rPr>
      </w:pPr>
      <w:r w:rsidRPr="001854F3">
        <w:rPr>
          <w:iCs/>
          <w:lang w:val="en-US"/>
        </w:rPr>
        <w:t xml:space="preserve">Any feedback or questions on this document should be directed to the user’s national standards body. A complete listing of these bodies can be found at </w:t>
      </w:r>
      <w:hyperlink r:id="rId17" w:history="1">
        <w:r w:rsidR="00F81ACE" w:rsidRPr="001854F3">
          <w:rPr>
            <w:rStyle w:val="Hyperlink"/>
            <w:iCs/>
            <w:lang w:val="en-US"/>
          </w:rPr>
          <w:t>www.iso.org/members.html</w:t>
        </w:r>
      </w:hyperlink>
      <w:r w:rsidRPr="001854F3">
        <w:rPr>
          <w:iCs/>
          <w:lang w:val="en-US"/>
        </w:rPr>
        <w:t>.</w:t>
      </w:r>
    </w:p>
    <w:p w14:paraId="442A3A0A" w14:textId="77777777" w:rsidR="001A33D0" w:rsidRPr="001854F3" w:rsidRDefault="001A33D0" w:rsidP="001A33D0">
      <w:pPr>
        <w:pStyle w:val="IntroTitle"/>
        <w:pageBreakBefore/>
        <w:rPr>
          <w:lang w:val="en-US"/>
        </w:rPr>
      </w:pPr>
      <w:bookmarkStart w:id="4" w:name="_Toc353342668"/>
      <w:bookmarkStart w:id="5" w:name="_Toc120279129"/>
      <w:r w:rsidRPr="001854F3">
        <w:rPr>
          <w:lang w:val="en-US"/>
        </w:rPr>
        <w:lastRenderedPageBreak/>
        <w:t>Introduction</w:t>
      </w:r>
      <w:bookmarkEnd w:id="4"/>
      <w:bookmarkEnd w:id="5"/>
    </w:p>
    <w:p w14:paraId="34F9E9F1" w14:textId="304E03D4" w:rsidR="00017A05" w:rsidRPr="001854F3" w:rsidRDefault="00F935F0" w:rsidP="00017A05">
      <w:pPr>
        <w:rPr>
          <w:i/>
          <w:color w:val="0070C0"/>
          <w:lang w:val="en-US"/>
        </w:rPr>
        <w:sectPr w:rsidR="00017A05" w:rsidRPr="001854F3" w:rsidSect="004421EF">
          <w:headerReference w:type="even" r:id="rId18"/>
          <w:headerReference w:type="default" r:id="rId19"/>
          <w:footerReference w:type="even" r:id="rId20"/>
          <w:footerReference w:type="default" r:id="rId21"/>
          <w:pgSz w:w="11906" w:h="16838" w:code="9"/>
          <w:pgMar w:top="794" w:right="1077" w:bottom="567" w:left="1077" w:header="709" w:footer="284" w:gutter="0"/>
          <w:pgNumType w:fmt="lowerRoman"/>
          <w:cols w:space="720"/>
        </w:sectPr>
      </w:pPr>
      <w:r w:rsidRPr="004C4866">
        <w:rPr>
          <w:bCs/>
          <w:sz w:val="20"/>
        </w:rPr>
        <w:t>The interfaces and operations specified in this document come as extensions of existing video decoding engine specifications exposing hardware video decoding capabilities</w:t>
      </w:r>
      <w:r>
        <w:rPr>
          <w:bCs/>
          <w:sz w:val="20"/>
        </w:rPr>
        <w:t>.</w:t>
      </w:r>
    </w:p>
    <w:p w14:paraId="053DAF5C" w14:textId="7C0A461A"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13: </w:t>
      </w:r>
      <w:r w:rsidR="00B557C9" w:rsidRPr="00B557C9">
        <w:rPr>
          <w:color w:val="auto"/>
          <w:lang w:val="en-US"/>
        </w:rPr>
        <w:t>Video decoding interface for immersive media</w:t>
      </w:r>
    </w:p>
    <w:p w14:paraId="2F680A0A" w14:textId="0BB6DFE6" w:rsidR="001A33D0" w:rsidRPr="001854F3" w:rsidRDefault="001A33D0" w:rsidP="001A33D0">
      <w:pPr>
        <w:pStyle w:val="Heading1"/>
        <w:numPr>
          <w:ilvl w:val="0"/>
          <w:numId w:val="1"/>
        </w:numPr>
        <w:tabs>
          <w:tab w:val="clear" w:pos="432"/>
        </w:tabs>
        <w:ind w:left="0" w:firstLine="0"/>
        <w:rPr>
          <w:lang w:val="en-US"/>
        </w:rPr>
      </w:pPr>
      <w:bookmarkStart w:id="6" w:name="_Toc353342669"/>
      <w:bookmarkStart w:id="7" w:name="_Toc120279130"/>
      <w:r w:rsidRPr="001854F3">
        <w:rPr>
          <w:lang w:val="en-US"/>
        </w:rPr>
        <w:t>Scope</w:t>
      </w:r>
      <w:bookmarkEnd w:id="6"/>
      <w:bookmarkEnd w:id="7"/>
    </w:p>
    <w:p w14:paraId="01B832D4" w14:textId="7099F643" w:rsidR="00586E01" w:rsidRPr="001854F3" w:rsidRDefault="00586E01" w:rsidP="00586E01">
      <w:pPr>
        <w:rPr>
          <w:lang w:val="en-US" w:eastAsia="ja-JP"/>
        </w:rPr>
      </w:pPr>
      <w:r w:rsidRPr="001854F3">
        <w:rPr>
          <w:lang w:val="en-US" w:eastAsia="ja-JP"/>
        </w:rPr>
        <w:t>This document specifies</w:t>
      </w:r>
      <w:r w:rsidR="008551F4" w:rsidRPr="001854F3">
        <w:rPr>
          <w:lang w:val="en-US" w:eastAsia="ja-JP"/>
        </w:rPr>
        <w:t xml:space="preserve"> </w:t>
      </w:r>
      <w:r w:rsidRPr="001854F3">
        <w:rPr>
          <w:lang w:val="en-US" w:eastAsia="ja-JP"/>
        </w:rPr>
        <w:t xml:space="preserve">the interfaces of a video decoding engine as well as the operations </w:t>
      </w:r>
      <w:r w:rsidR="00B32185">
        <w:rPr>
          <w:lang w:val="en-US" w:eastAsia="ja-JP"/>
        </w:rPr>
        <w:t>related to</w:t>
      </w:r>
      <w:r w:rsidR="00B32185" w:rsidRPr="001854F3">
        <w:rPr>
          <w:lang w:val="en-US" w:eastAsia="ja-JP"/>
        </w:rPr>
        <w:t xml:space="preserve"> elementary streams and metadata </w:t>
      </w:r>
      <w:r w:rsidRPr="001854F3">
        <w:rPr>
          <w:lang w:val="en-US" w:eastAsia="ja-JP"/>
        </w:rPr>
        <w:t xml:space="preserve">that can be performed by this video decoding </w:t>
      </w:r>
      <w:proofErr w:type="gramStart"/>
      <w:r w:rsidRPr="001854F3">
        <w:rPr>
          <w:lang w:val="en-US" w:eastAsia="ja-JP"/>
        </w:rPr>
        <w:t>engine</w:t>
      </w:r>
      <w:r w:rsidR="005B25C5" w:rsidRPr="001854F3">
        <w:rPr>
          <w:lang w:val="en-US" w:eastAsia="ja-JP"/>
        </w:rPr>
        <w:t xml:space="preserve"> .</w:t>
      </w:r>
      <w:proofErr w:type="gramEnd"/>
      <w:r w:rsidR="00B342A4" w:rsidRPr="001854F3">
        <w:rPr>
          <w:lang w:val="en-US" w:eastAsia="ja-JP"/>
        </w:rPr>
        <w:t xml:space="preserve"> </w:t>
      </w:r>
      <w:r w:rsidR="00025135" w:rsidRPr="001854F3">
        <w:rPr>
          <w:lang w:val="en-US" w:eastAsia="ja-JP"/>
        </w:rPr>
        <w:t>To support t</w:t>
      </w:r>
      <w:r w:rsidR="00B342A4" w:rsidRPr="001854F3">
        <w:rPr>
          <w:lang w:val="en-US" w:eastAsia="ja-JP"/>
        </w:rPr>
        <w:t>hose operations</w:t>
      </w:r>
      <w:r w:rsidR="00025135" w:rsidRPr="001854F3">
        <w:rPr>
          <w:lang w:val="en-US" w:eastAsia="ja-JP"/>
        </w:rPr>
        <w:t xml:space="preserve">, this document also specifies SEI messages </w:t>
      </w:r>
      <w:r w:rsidR="00C86AE2" w:rsidRPr="001854F3">
        <w:rPr>
          <w:lang w:val="en-US" w:eastAsia="ja-JP"/>
        </w:rPr>
        <w:t>when necessary for certain video codecs.</w:t>
      </w:r>
    </w:p>
    <w:p w14:paraId="0AA95028" w14:textId="70F23350" w:rsidR="001A33D0" w:rsidRPr="001854F3" w:rsidRDefault="001A33D0" w:rsidP="001A33D0">
      <w:pPr>
        <w:pStyle w:val="Heading1"/>
        <w:numPr>
          <w:ilvl w:val="0"/>
          <w:numId w:val="1"/>
        </w:numPr>
        <w:tabs>
          <w:tab w:val="clear" w:pos="432"/>
        </w:tabs>
        <w:ind w:left="0" w:firstLine="0"/>
        <w:rPr>
          <w:lang w:val="en-US"/>
        </w:rPr>
      </w:pPr>
      <w:bookmarkStart w:id="8" w:name="_Toc120278096"/>
      <w:bookmarkStart w:id="9" w:name="_Toc120278198"/>
      <w:bookmarkStart w:id="10" w:name="_Toc120279028"/>
      <w:bookmarkStart w:id="11" w:name="_Toc120279131"/>
      <w:bookmarkStart w:id="12" w:name="_Toc353342670"/>
      <w:bookmarkStart w:id="13" w:name="_Toc120279132"/>
      <w:bookmarkEnd w:id="8"/>
      <w:bookmarkEnd w:id="9"/>
      <w:bookmarkEnd w:id="10"/>
      <w:bookmarkEnd w:id="11"/>
      <w:r w:rsidRPr="001854F3">
        <w:rPr>
          <w:lang w:val="en-US"/>
        </w:rPr>
        <w:t>Normative references</w:t>
      </w:r>
      <w:bookmarkEnd w:id="12"/>
      <w:bookmarkEnd w:id="13"/>
    </w:p>
    <w:p w14:paraId="3A2C2999" w14:textId="77777777" w:rsidR="001A33D0" w:rsidRPr="001854F3" w:rsidRDefault="001A33D0" w:rsidP="001A33D0">
      <w:pPr>
        <w:rPr>
          <w:lang w:val="en-US"/>
        </w:rPr>
      </w:pPr>
      <w:r w:rsidRPr="001854F3">
        <w:rPr>
          <w:lang w:val="en-US"/>
        </w:rPr>
        <w:t xml:space="preserve">The following documents are referred to in the text in such a way that some or </w:t>
      </w:r>
      <w:proofErr w:type="gramStart"/>
      <w:r w:rsidRPr="001854F3">
        <w:rPr>
          <w:lang w:val="en-US"/>
        </w:rPr>
        <w:t>all of</w:t>
      </w:r>
      <w:proofErr w:type="gramEnd"/>
      <w:r w:rsidRPr="001854F3">
        <w:rPr>
          <w:lang w:val="en-US"/>
        </w:rPr>
        <w:t xml:space="preserve"> their content constitutes </w:t>
      </w:r>
      <w:proofErr w:type="gramStart"/>
      <w:r w:rsidRPr="001854F3">
        <w:rPr>
          <w:lang w:val="en-US"/>
        </w:rPr>
        <w:t>requirements</w:t>
      </w:r>
      <w:proofErr w:type="gramEnd"/>
      <w:r w:rsidRPr="001854F3">
        <w:rPr>
          <w:lang w:val="en-US"/>
        </w:rPr>
        <w:t xml:space="preserve"> of this document. For dated references, only the edition cited applies. For undated references, the latest edition of the referenced document (including any amendments) applies.</w:t>
      </w:r>
    </w:p>
    <w:p w14:paraId="3DCC9E90" w14:textId="4FF12AEE" w:rsidR="00F947B5" w:rsidRPr="001854F3" w:rsidRDefault="00F947B5" w:rsidP="001A33D0">
      <w:pPr>
        <w:rPr>
          <w:i/>
          <w:iCs/>
          <w:lang w:val="en-US"/>
        </w:rPr>
      </w:pPr>
      <w:r w:rsidRPr="001854F3">
        <w:rPr>
          <w:lang w:val="en-US"/>
        </w:rPr>
        <w:t>ISO/IEC 23008-2</w:t>
      </w:r>
      <w:r w:rsidR="004E47A0" w:rsidRPr="001854F3">
        <w:rPr>
          <w:lang w:val="en-US"/>
        </w:rPr>
        <w:t>,</w:t>
      </w:r>
      <w:r w:rsidRPr="001854F3">
        <w:rPr>
          <w:lang w:val="en-US"/>
        </w:rPr>
        <w:t xml:space="preserve"> </w:t>
      </w:r>
      <w:r w:rsidR="00BA3886" w:rsidRPr="001854F3">
        <w:rPr>
          <w:i/>
          <w:iCs/>
          <w:lang w:val="en-US"/>
        </w:rPr>
        <w:t xml:space="preserve">Information technology — </w:t>
      </w:r>
      <w:r w:rsidRPr="001854F3">
        <w:rPr>
          <w:i/>
          <w:iCs/>
          <w:lang w:val="en-US"/>
        </w:rPr>
        <w:t>High efficiency coding and media delivery in heterogeneous environments — Part 2: High efficiency video coding</w:t>
      </w:r>
    </w:p>
    <w:p w14:paraId="6D74D84C" w14:textId="4B91C291" w:rsidR="005B4550" w:rsidRPr="001854F3" w:rsidRDefault="005B4550" w:rsidP="001A33D0">
      <w:pPr>
        <w:rPr>
          <w:i/>
          <w:iCs/>
          <w:lang w:val="en-US"/>
        </w:rPr>
      </w:pPr>
      <w:r w:rsidRPr="001854F3">
        <w:rPr>
          <w:lang w:val="en-US"/>
        </w:rPr>
        <w:t>ISO/IEC 23090-3</w:t>
      </w:r>
      <w:r w:rsidR="004E47A0" w:rsidRPr="001854F3">
        <w:rPr>
          <w:lang w:val="en-US"/>
        </w:rPr>
        <w:t>,</w:t>
      </w:r>
      <w:r w:rsidR="00F947B5" w:rsidRPr="001854F3">
        <w:rPr>
          <w:lang w:val="en-US"/>
        </w:rPr>
        <w:t xml:space="preserve"> </w:t>
      </w:r>
      <w:r w:rsidR="00BA3886" w:rsidRPr="001854F3">
        <w:rPr>
          <w:i/>
          <w:iCs/>
          <w:lang w:val="en-US"/>
        </w:rPr>
        <w:t xml:space="preserve">Information technology — </w:t>
      </w:r>
      <w:r w:rsidRPr="001854F3">
        <w:rPr>
          <w:i/>
          <w:iCs/>
          <w:lang w:val="en-US"/>
        </w:rPr>
        <w:t>Coded representation of immersive media — Part 3: Versatile video coding</w:t>
      </w:r>
    </w:p>
    <w:p w14:paraId="4D138D30" w14:textId="31E224B2" w:rsidR="002200A3" w:rsidRDefault="002200A3" w:rsidP="002200A3">
      <w:pPr>
        <w:rPr>
          <w:i/>
          <w:iCs/>
          <w:lang w:val="en-US"/>
        </w:rPr>
      </w:pPr>
      <w:r w:rsidRPr="001854F3">
        <w:rPr>
          <w:lang w:val="en-US"/>
        </w:rPr>
        <w:t>ISO/IEC 23094-1</w:t>
      </w:r>
      <w:r w:rsidR="004E47A0" w:rsidRPr="001854F3">
        <w:rPr>
          <w:lang w:val="en-US"/>
        </w:rPr>
        <w:t>,</w:t>
      </w:r>
      <w:r w:rsidRPr="001854F3">
        <w:rPr>
          <w:lang w:val="en-US"/>
        </w:rPr>
        <w:t xml:space="preserve"> </w:t>
      </w:r>
      <w:r w:rsidRPr="001854F3">
        <w:rPr>
          <w:i/>
          <w:iCs/>
          <w:lang w:val="en-US"/>
        </w:rPr>
        <w:t>Information technology — General video coding — Part 1: Essential video coding</w:t>
      </w:r>
    </w:p>
    <w:p w14:paraId="2223CF7E" w14:textId="5541D20F" w:rsidR="001A33D0" w:rsidRPr="001854F3" w:rsidRDefault="001A33D0" w:rsidP="001A33D0">
      <w:pPr>
        <w:pStyle w:val="Heading1"/>
        <w:numPr>
          <w:ilvl w:val="0"/>
          <w:numId w:val="1"/>
        </w:numPr>
        <w:tabs>
          <w:tab w:val="clear" w:pos="432"/>
        </w:tabs>
        <w:ind w:left="0" w:firstLine="0"/>
        <w:rPr>
          <w:lang w:val="en-US"/>
        </w:rPr>
      </w:pPr>
      <w:bookmarkStart w:id="14" w:name="_Toc120278200"/>
      <w:bookmarkStart w:id="15" w:name="_Toc120279030"/>
      <w:bookmarkStart w:id="16" w:name="_Toc120279133"/>
      <w:bookmarkStart w:id="17" w:name="_Toc30062011"/>
      <w:bookmarkStart w:id="18" w:name="_Toc30062012"/>
      <w:bookmarkStart w:id="19" w:name="_Toc30062013"/>
      <w:bookmarkStart w:id="20" w:name="_Toc353342671"/>
      <w:bookmarkStart w:id="21" w:name="_Toc120279134"/>
      <w:bookmarkEnd w:id="14"/>
      <w:bookmarkEnd w:id="15"/>
      <w:bookmarkEnd w:id="16"/>
      <w:bookmarkEnd w:id="17"/>
      <w:bookmarkEnd w:id="18"/>
      <w:bookmarkEnd w:id="19"/>
      <w:r w:rsidRPr="001854F3">
        <w:rPr>
          <w:lang w:val="en-US"/>
        </w:rPr>
        <w:t>Terms and definitions</w:t>
      </w:r>
      <w:bookmarkEnd w:id="20"/>
      <w:bookmarkEnd w:id="21"/>
    </w:p>
    <w:p w14:paraId="60B59D3B" w14:textId="77777777" w:rsidR="001A33D0" w:rsidRPr="001854F3" w:rsidRDefault="001A33D0" w:rsidP="001A33D0">
      <w:pPr>
        <w:rPr>
          <w:lang w:val="en-US"/>
        </w:rPr>
      </w:pPr>
      <w:r w:rsidRPr="001854F3">
        <w:rPr>
          <w:lang w:val="en-US"/>
        </w:rPr>
        <w:t>For the purposes of this document, the following terms and definitions apply.</w:t>
      </w:r>
    </w:p>
    <w:p w14:paraId="70DFF3DC" w14:textId="146CD04D" w:rsidR="00B77BEC" w:rsidRPr="001854F3" w:rsidRDefault="00B77BEC" w:rsidP="00B77BEC">
      <w:pPr>
        <w:pStyle w:val="TermNum"/>
        <w:rPr>
          <w:lang w:val="en-US"/>
        </w:rPr>
      </w:pPr>
      <w:r w:rsidRPr="001854F3">
        <w:rPr>
          <w:lang w:val="en-US"/>
        </w:rPr>
        <w:t>3.</w:t>
      </w:r>
      <w:r w:rsidR="00816EEF">
        <w:rPr>
          <w:lang w:val="en-US"/>
        </w:rPr>
        <w:t>1</w:t>
      </w:r>
    </w:p>
    <w:p w14:paraId="5A9B298B" w14:textId="6A997154" w:rsidR="00B77BEC" w:rsidRPr="001854F3" w:rsidRDefault="00B77BEC" w:rsidP="00B77BEC">
      <w:pPr>
        <w:pStyle w:val="Terms"/>
        <w:rPr>
          <w:lang w:val="en-US"/>
        </w:rPr>
      </w:pPr>
      <w:r w:rsidRPr="001854F3">
        <w:rPr>
          <w:lang w:val="en-US"/>
        </w:rPr>
        <w:t>media stream</w:t>
      </w:r>
    </w:p>
    <w:p w14:paraId="3F9D6E90" w14:textId="60096DFF" w:rsidR="005C323C" w:rsidRPr="001854F3" w:rsidRDefault="007016D8" w:rsidP="000A2CD2">
      <w:pPr>
        <w:pStyle w:val="Terms"/>
        <w:rPr>
          <w:lang w:val="en-US"/>
        </w:rPr>
      </w:pPr>
      <w:r w:rsidRPr="001854F3">
        <w:rPr>
          <w:lang w:val="en-US"/>
        </w:rPr>
        <w:t>part of</w:t>
      </w:r>
      <w:r w:rsidR="004F3A29" w:rsidRPr="001854F3">
        <w:rPr>
          <w:lang w:val="en-US"/>
        </w:rPr>
        <w:t xml:space="preserve"> </w:t>
      </w:r>
      <w:r w:rsidR="00BC4289" w:rsidRPr="001854F3">
        <w:rPr>
          <w:lang w:val="en-US"/>
        </w:rPr>
        <w:t xml:space="preserve">an </w:t>
      </w:r>
      <w:r w:rsidR="00BC4289" w:rsidRPr="001854F3">
        <w:rPr>
          <w:i/>
          <w:iCs/>
          <w:lang w:val="en-US"/>
        </w:rPr>
        <w:t>elementary stream</w:t>
      </w:r>
      <w:r w:rsidR="002E7A55" w:rsidRPr="001854F3">
        <w:rPr>
          <w:i/>
          <w:iCs/>
          <w:lang w:val="en-US"/>
        </w:rPr>
        <w:t xml:space="preserve"> </w:t>
      </w:r>
      <w:r w:rsidR="002E7A55" w:rsidRPr="001854F3">
        <w:rPr>
          <w:lang w:val="en-US"/>
        </w:rPr>
        <w:t>(3.2)</w:t>
      </w:r>
      <w:r w:rsidR="00BC4289" w:rsidRPr="001854F3">
        <w:rPr>
          <w:lang w:val="en-US"/>
        </w:rPr>
        <w:t xml:space="preserve"> or</w:t>
      </w:r>
      <w:r w:rsidR="004F3A29" w:rsidRPr="001854F3">
        <w:rPr>
          <w:lang w:val="en-US"/>
        </w:rPr>
        <w:t xml:space="preserve"> </w:t>
      </w:r>
      <w:r w:rsidR="00D347DC" w:rsidRPr="001854F3">
        <w:rPr>
          <w:lang w:val="en-US"/>
        </w:rPr>
        <w:t xml:space="preserve">one or more aggregated </w:t>
      </w:r>
      <w:r w:rsidR="00D347DC" w:rsidRPr="001854F3">
        <w:rPr>
          <w:i/>
          <w:iCs/>
          <w:lang w:val="en-US"/>
        </w:rPr>
        <w:t>elementary streams</w:t>
      </w:r>
      <w:r w:rsidR="00A54D38" w:rsidRPr="001854F3">
        <w:rPr>
          <w:lang w:val="en-US"/>
        </w:rPr>
        <w:t xml:space="preserve"> (3.2)</w:t>
      </w:r>
    </w:p>
    <w:p w14:paraId="65788C93" w14:textId="5CB5C7A8" w:rsidR="00D347DC" w:rsidRPr="001854F3" w:rsidRDefault="00D347DC" w:rsidP="000A2CD2">
      <w:pPr>
        <w:pStyle w:val="TermNum"/>
        <w:rPr>
          <w:b w:val="0"/>
          <w:bCs/>
          <w:lang w:val="en-US"/>
        </w:rPr>
      </w:pPr>
    </w:p>
    <w:p w14:paraId="44B95338" w14:textId="74340972" w:rsidR="00D347DC" w:rsidRPr="001854F3" w:rsidRDefault="00D347DC" w:rsidP="00F2280B">
      <w:pPr>
        <w:pStyle w:val="Note"/>
        <w:rPr>
          <w:lang w:val="en-US"/>
        </w:rPr>
      </w:pPr>
      <w:r w:rsidRPr="001854F3">
        <w:rPr>
          <w:lang w:val="en-US"/>
        </w:rPr>
        <w:t>NOTE</w:t>
      </w:r>
      <w:r w:rsidR="00BF3E33" w:rsidRPr="001854F3">
        <w:rPr>
          <w:lang w:val="en-US"/>
        </w:rPr>
        <w:t xml:space="preserve"> 1</w:t>
      </w:r>
      <w:r w:rsidR="006E568B" w:rsidRPr="001854F3">
        <w:rPr>
          <w:lang w:val="en-US"/>
        </w:rPr>
        <w:t xml:space="preserve"> to entry:</w:t>
      </w:r>
      <w:r w:rsidRPr="001854F3">
        <w:rPr>
          <w:lang w:val="en-US"/>
        </w:rPr>
        <w:t xml:space="preserve"> Every elementary stream is a media </w:t>
      </w:r>
      <w:r w:rsidR="004971B1" w:rsidRPr="004971B1">
        <w:rPr>
          <w:lang w:val="en-US"/>
        </w:rPr>
        <w:t>stream,</w:t>
      </w:r>
      <w:r w:rsidRPr="001854F3">
        <w:rPr>
          <w:lang w:val="en-US"/>
        </w:rPr>
        <w:t xml:space="preserve"> but the </w:t>
      </w:r>
      <w:r w:rsidR="004D0FD9" w:rsidRPr="001854F3">
        <w:rPr>
          <w:lang w:val="en-US"/>
        </w:rPr>
        <w:t>inverse is not true.</w:t>
      </w:r>
    </w:p>
    <w:p w14:paraId="7E31B791" w14:textId="5F353E06" w:rsidR="00EA311B" w:rsidRPr="001854F3" w:rsidRDefault="00EA311B" w:rsidP="00F85E79">
      <w:pPr>
        <w:pStyle w:val="Note"/>
        <w:rPr>
          <w:lang w:val="en-US"/>
        </w:rPr>
      </w:pPr>
      <w:r w:rsidRPr="001854F3">
        <w:rPr>
          <w:lang w:val="en-US"/>
        </w:rPr>
        <w:t xml:space="preserve">NOTE 2 to entry: </w:t>
      </w:r>
      <w:r w:rsidR="00091D69" w:rsidRPr="001854F3">
        <w:rPr>
          <w:lang w:val="en-US"/>
        </w:rPr>
        <w:t>A media stream may contain m</w:t>
      </w:r>
      <w:r w:rsidR="00327F3C" w:rsidRPr="001854F3">
        <w:rPr>
          <w:lang w:val="en-US"/>
        </w:rPr>
        <w:t>etadata such as non-VCL NAL units</w:t>
      </w:r>
      <w:r w:rsidR="00091D69" w:rsidRPr="001854F3">
        <w:rPr>
          <w:lang w:val="en-US"/>
        </w:rPr>
        <w:t>.</w:t>
      </w:r>
    </w:p>
    <w:p w14:paraId="641F59DA" w14:textId="2D7FC92E" w:rsidR="00F85E79" w:rsidRPr="001854F3" w:rsidRDefault="00F85E79" w:rsidP="00F85E79">
      <w:pPr>
        <w:pStyle w:val="TermNum"/>
        <w:rPr>
          <w:lang w:val="en-US"/>
        </w:rPr>
      </w:pPr>
      <w:r w:rsidRPr="001854F3">
        <w:rPr>
          <w:lang w:val="en-US"/>
        </w:rPr>
        <w:t>3.</w:t>
      </w:r>
      <w:r w:rsidR="00816EEF">
        <w:rPr>
          <w:lang w:val="en-US"/>
        </w:rPr>
        <w:t>2</w:t>
      </w:r>
    </w:p>
    <w:p w14:paraId="43C8799A" w14:textId="5FF44832" w:rsidR="00082E3E" w:rsidRPr="001854F3" w:rsidRDefault="00082E3E" w:rsidP="00082E3E">
      <w:pPr>
        <w:pStyle w:val="Terms"/>
        <w:rPr>
          <w:lang w:val="en-US"/>
        </w:rPr>
      </w:pPr>
      <w:r w:rsidRPr="001854F3">
        <w:rPr>
          <w:lang w:val="en-US"/>
        </w:rPr>
        <w:t>s</w:t>
      </w:r>
      <w:r w:rsidR="00F85E79" w:rsidRPr="001854F3">
        <w:rPr>
          <w:lang w:val="en-US"/>
        </w:rPr>
        <w:t>ubframe</w:t>
      </w:r>
    </w:p>
    <w:p w14:paraId="007CC445" w14:textId="48845680" w:rsidR="00082E3E" w:rsidRPr="001854F3" w:rsidRDefault="00082E3E" w:rsidP="000A2CD2">
      <w:pPr>
        <w:rPr>
          <w:b/>
          <w:lang w:val="en-US"/>
        </w:rPr>
      </w:pPr>
      <w:bookmarkStart w:id="22" w:name="_Hlk85720813"/>
      <w:r w:rsidRPr="001854F3">
        <w:rPr>
          <w:bCs/>
          <w:lang w:val="en-US"/>
        </w:rPr>
        <w:t>i</w:t>
      </w:r>
      <w:r w:rsidRPr="001854F3">
        <w:rPr>
          <w:lang w:val="en-US"/>
        </w:rPr>
        <w:t>ndepe</w:t>
      </w:r>
      <w:bookmarkEnd w:id="22"/>
      <w:r w:rsidRPr="001854F3">
        <w:rPr>
          <w:lang w:val="en-US"/>
        </w:rPr>
        <w:t>ndently decodable unit smaller than a frame</w:t>
      </w:r>
      <w:r w:rsidR="00350715">
        <w:rPr>
          <w:lang w:val="en-US"/>
        </w:rPr>
        <w:t xml:space="preserve"> </w:t>
      </w:r>
      <w:r w:rsidR="00D16DF4">
        <w:rPr>
          <w:lang w:val="en-US"/>
        </w:rPr>
        <w:t>to</w:t>
      </w:r>
      <w:r w:rsidR="00350715">
        <w:rPr>
          <w:lang w:val="en-US"/>
        </w:rPr>
        <w:t xml:space="preserve"> which post-decoding processing</w:t>
      </w:r>
      <w:r w:rsidR="0071273E">
        <w:rPr>
          <w:lang w:val="en-US"/>
        </w:rPr>
        <w:t xml:space="preserve"> by the decoder</w:t>
      </w:r>
      <w:r w:rsidR="00FA2566">
        <w:rPr>
          <w:lang w:val="en-US"/>
        </w:rPr>
        <w:t xml:space="preserve">, if any, </w:t>
      </w:r>
      <w:r w:rsidR="00D16DF4">
        <w:rPr>
          <w:lang w:val="en-US"/>
        </w:rPr>
        <w:t xml:space="preserve">has been </w:t>
      </w:r>
      <w:proofErr w:type="gramStart"/>
      <w:r w:rsidR="00FA2566">
        <w:rPr>
          <w:lang w:val="en-US"/>
        </w:rPr>
        <w:t>applied</w:t>
      </w:r>
      <w:proofErr w:type="gramEnd"/>
    </w:p>
    <w:p w14:paraId="04059A00" w14:textId="1A55ADD3" w:rsidR="001A33D0" w:rsidRPr="001854F3" w:rsidRDefault="001A33D0" w:rsidP="001A33D0">
      <w:pPr>
        <w:pStyle w:val="TermNum"/>
        <w:rPr>
          <w:lang w:val="en-US"/>
        </w:rPr>
      </w:pPr>
      <w:r w:rsidRPr="001854F3">
        <w:rPr>
          <w:lang w:val="en-US"/>
        </w:rPr>
        <w:t>3.</w:t>
      </w:r>
      <w:r w:rsidR="00816EEF">
        <w:rPr>
          <w:lang w:val="en-US"/>
        </w:rPr>
        <w:t>3</w:t>
      </w:r>
    </w:p>
    <w:p w14:paraId="65F19B82" w14:textId="205A583B" w:rsidR="001A33D0" w:rsidRPr="001854F3" w:rsidRDefault="00DB7653" w:rsidP="001A33D0">
      <w:pPr>
        <w:pStyle w:val="Terms"/>
        <w:rPr>
          <w:lang w:val="en-US"/>
        </w:rPr>
      </w:pPr>
      <w:r w:rsidRPr="001854F3">
        <w:rPr>
          <w:lang w:val="en-US"/>
        </w:rPr>
        <w:t>video object</w:t>
      </w:r>
    </w:p>
    <w:p w14:paraId="00E7BC32" w14:textId="2362A959" w:rsidR="001A33D0" w:rsidRPr="001854F3" w:rsidRDefault="007204B8" w:rsidP="001A33D0">
      <w:pPr>
        <w:pStyle w:val="Definition"/>
        <w:rPr>
          <w:lang w:val="en-US"/>
        </w:rPr>
      </w:pPr>
      <w:r w:rsidRPr="001854F3">
        <w:rPr>
          <w:lang w:val="en-US"/>
        </w:rPr>
        <w:t xml:space="preserve">independently decodable </w:t>
      </w:r>
      <w:proofErr w:type="spellStart"/>
      <w:r w:rsidR="009A0AA9" w:rsidRPr="001854F3">
        <w:rPr>
          <w:lang w:val="en-US"/>
        </w:rPr>
        <w:t>substream</w:t>
      </w:r>
      <w:proofErr w:type="spellEnd"/>
      <w:r w:rsidR="003D7615" w:rsidRPr="001854F3">
        <w:rPr>
          <w:lang w:val="en-US"/>
        </w:rPr>
        <w:t xml:space="preserve"> of </w:t>
      </w:r>
      <w:r w:rsidRPr="001854F3">
        <w:rPr>
          <w:lang w:val="en-US"/>
        </w:rPr>
        <w:t xml:space="preserve">a </w:t>
      </w:r>
      <w:r w:rsidR="003D7615" w:rsidRPr="001854F3">
        <w:rPr>
          <w:lang w:val="en-US"/>
        </w:rPr>
        <w:t xml:space="preserve">video </w:t>
      </w:r>
      <w:r w:rsidR="00DB7653" w:rsidRPr="001854F3">
        <w:rPr>
          <w:i/>
          <w:iCs/>
          <w:lang w:val="en-US"/>
        </w:rPr>
        <w:t>elementary stream</w:t>
      </w:r>
      <w:r w:rsidR="001E6125" w:rsidRPr="001854F3">
        <w:rPr>
          <w:i/>
          <w:iCs/>
          <w:lang w:val="en-US"/>
        </w:rPr>
        <w:t xml:space="preserve"> </w:t>
      </w:r>
      <w:r w:rsidR="001E6125" w:rsidRPr="001854F3">
        <w:rPr>
          <w:lang w:val="en-US"/>
        </w:rPr>
        <w:t>(3.2)</w:t>
      </w:r>
    </w:p>
    <w:p w14:paraId="71676F94" w14:textId="63FA2F66" w:rsidR="00F55559" w:rsidRPr="001854F3" w:rsidRDefault="00F55559" w:rsidP="00F55559">
      <w:pPr>
        <w:pStyle w:val="TermNum"/>
        <w:rPr>
          <w:lang w:val="en-US"/>
        </w:rPr>
      </w:pPr>
      <w:r w:rsidRPr="001854F3">
        <w:rPr>
          <w:lang w:val="en-US"/>
        </w:rPr>
        <w:t>3.</w:t>
      </w:r>
      <w:r w:rsidR="00816EEF">
        <w:rPr>
          <w:lang w:val="en-US"/>
        </w:rPr>
        <w:t>4</w:t>
      </w:r>
    </w:p>
    <w:p w14:paraId="28306D30" w14:textId="61455B91" w:rsidR="00F55559" w:rsidRPr="001854F3" w:rsidRDefault="00F55559" w:rsidP="00F55559">
      <w:pPr>
        <w:pStyle w:val="Terms"/>
        <w:rPr>
          <w:lang w:val="en-US"/>
        </w:rPr>
      </w:pPr>
      <w:r w:rsidRPr="001854F3">
        <w:rPr>
          <w:lang w:val="en-US"/>
        </w:rPr>
        <w:t>video object identifier</w:t>
      </w:r>
    </w:p>
    <w:p w14:paraId="438F7424" w14:textId="2836D9A8" w:rsidR="00F55559" w:rsidRPr="001854F3" w:rsidRDefault="00F55559" w:rsidP="001A33D0">
      <w:pPr>
        <w:pStyle w:val="Definition"/>
        <w:rPr>
          <w:lang w:val="en-US"/>
        </w:rPr>
      </w:pPr>
      <w:r w:rsidRPr="001854F3">
        <w:rPr>
          <w:lang w:val="en-US"/>
        </w:rPr>
        <w:t xml:space="preserve">an integer identifying a </w:t>
      </w:r>
      <w:r w:rsidRPr="001854F3">
        <w:rPr>
          <w:i/>
          <w:iCs/>
          <w:lang w:val="en-US"/>
        </w:rPr>
        <w:t>video object</w:t>
      </w:r>
      <w:r w:rsidR="002D0387" w:rsidRPr="001854F3">
        <w:rPr>
          <w:lang w:val="en-US"/>
        </w:rPr>
        <w:t xml:space="preserve"> (3.</w:t>
      </w:r>
      <w:r w:rsidR="009E40CF" w:rsidRPr="001854F3">
        <w:rPr>
          <w:lang w:val="en-US"/>
        </w:rPr>
        <w:t>4</w:t>
      </w:r>
      <w:r w:rsidR="002D0387" w:rsidRPr="001854F3">
        <w:rPr>
          <w:lang w:val="en-US"/>
        </w:rPr>
        <w:t>)</w:t>
      </w:r>
    </w:p>
    <w:p w14:paraId="3E2AC00D" w14:textId="53CC5845" w:rsidR="00CE0DF7" w:rsidRPr="001854F3" w:rsidRDefault="00CE0DF7" w:rsidP="001A33D0">
      <w:pPr>
        <w:pStyle w:val="Heading1"/>
        <w:numPr>
          <w:ilvl w:val="0"/>
          <w:numId w:val="1"/>
        </w:numPr>
        <w:tabs>
          <w:tab w:val="clear" w:pos="432"/>
        </w:tabs>
        <w:ind w:left="0" w:firstLine="0"/>
        <w:rPr>
          <w:lang w:val="en-US"/>
        </w:rPr>
      </w:pPr>
      <w:bookmarkStart w:id="23" w:name="_Toc30062015"/>
      <w:bookmarkStart w:id="24" w:name="_Toc78533114"/>
      <w:bookmarkStart w:id="25" w:name="_Toc78533178"/>
      <w:bookmarkStart w:id="26" w:name="_Toc78533712"/>
      <w:bookmarkStart w:id="27" w:name="_Toc78533115"/>
      <w:bookmarkStart w:id="28" w:name="_Toc78533179"/>
      <w:bookmarkStart w:id="29" w:name="_Toc78533713"/>
      <w:bookmarkStart w:id="30" w:name="_Toc78533116"/>
      <w:bookmarkStart w:id="31" w:name="_Toc78533180"/>
      <w:bookmarkStart w:id="32" w:name="_Toc78533714"/>
      <w:bookmarkStart w:id="33" w:name="_Toc78533117"/>
      <w:bookmarkStart w:id="34" w:name="_Toc78533181"/>
      <w:bookmarkStart w:id="35" w:name="_Toc78533715"/>
      <w:bookmarkStart w:id="36" w:name="_Toc77776320"/>
      <w:bookmarkStart w:id="37" w:name="_Toc77776454"/>
      <w:bookmarkStart w:id="38" w:name="_Toc77776586"/>
      <w:bookmarkStart w:id="39" w:name="_Toc77782112"/>
      <w:bookmarkStart w:id="40" w:name="_Toc77782717"/>
      <w:bookmarkStart w:id="41" w:name="_Toc77785502"/>
      <w:bookmarkStart w:id="42" w:name="_Toc77850499"/>
      <w:bookmarkStart w:id="43" w:name="_Toc77850640"/>
      <w:bookmarkStart w:id="44" w:name="_Toc77850781"/>
      <w:bookmarkStart w:id="45" w:name="_Toc77776321"/>
      <w:bookmarkStart w:id="46" w:name="_Toc77776455"/>
      <w:bookmarkStart w:id="47" w:name="_Toc77776587"/>
      <w:bookmarkStart w:id="48" w:name="_Toc77782113"/>
      <w:bookmarkStart w:id="49" w:name="_Toc77782718"/>
      <w:bookmarkStart w:id="50" w:name="_Toc77785503"/>
      <w:bookmarkStart w:id="51" w:name="_Toc77850500"/>
      <w:bookmarkStart w:id="52" w:name="_Toc77850641"/>
      <w:bookmarkStart w:id="53" w:name="_Toc77850782"/>
      <w:bookmarkStart w:id="54" w:name="_Toc77776322"/>
      <w:bookmarkStart w:id="55" w:name="_Toc77776456"/>
      <w:bookmarkStart w:id="56" w:name="_Toc77776588"/>
      <w:bookmarkStart w:id="57" w:name="_Toc77782114"/>
      <w:bookmarkStart w:id="58" w:name="_Toc77782719"/>
      <w:bookmarkStart w:id="59" w:name="_Toc77785504"/>
      <w:bookmarkStart w:id="60" w:name="_Toc77850501"/>
      <w:bookmarkStart w:id="61" w:name="_Toc77850642"/>
      <w:bookmarkStart w:id="62" w:name="_Toc77850783"/>
      <w:bookmarkStart w:id="63" w:name="_Toc77776323"/>
      <w:bookmarkStart w:id="64" w:name="_Toc77776457"/>
      <w:bookmarkStart w:id="65" w:name="_Toc77776589"/>
      <w:bookmarkStart w:id="66" w:name="_Toc77782115"/>
      <w:bookmarkStart w:id="67" w:name="_Toc77782720"/>
      <w:bookmarkStart w:id="68" w:name="_Toc77785505"/>
      <w:bookmarkStart w:id="69" w:name="_Toc77850502"/>
      <w:bookmarkStart w:id="70" w:name="_Toc77850643"/>
      <w:bookmarkStart w:id="71" w:name="_Toc77850784"/>
      <w:bookmarkStart w:id="72" w:name="_Toc77776324"/>
      <w:bookmarkStart w:id="73" w:name="_Toc77776458"/>
      <w:bookmarkStart w:id="74" w:name="_Toc77776590"/>
      <w:bookmarkStart w:id="75" w:name="_Toc77782116"/>
      <w:bookmarkStart w:id="76" w:name="_Toc77782721"/>
      <w:bookmarkStart w:id="77" w:name="_Toc77785506"/>
      <w:bookmarkStart w:id="78" w:name="_Toc77850503"/>
      <w:bookmarkStart w:id="79" w:name="_Toc77850644"/>
      <w:bookmarkStart w:id="80" w:name="_Toc77850785"/>
      <w:bookmarkStart w:id="81" w:name="_Toc77776325"/>
      <w:bookmarkStart w:id="82" w:name="_Toc77776459"/>
      <w:bookmarkStart w:id="83" w:name="_Toc77776591"/>
      <w:bookmarkStart w:id="84" w:name="_Toc77782117"/>
      <w:bookmarkStart w:id="85" w:name="_Toc77782722"/>
      <w:bookmarkStart w:id="86" w:name="_Toc77785507"/>
      <w:bookmarkStart w:id="87" w:name="_Toc77850504"/>
      <w:bookmarkStart w:id="88" w:name="_Toc77850645"/>
      <w:bookmarkStart w:id="89" w:name="_Toc77850786"/>
      <w:bookmarkStart w:id="90" w:name="_Toc77776326"/>
      <w:bookmarkStart w:id="91" w:name="_Toc77776460"/>
      <w:bookmarkStart w:id="92" w:name="_Toc77776592"/>
      <w:bookmarkStart w:id="93" w:name="_Toc77782118"/>
      <w:bookmarkStart w:id="94" w:name="_Toc77782723"/>
      <w:bookmarkStart w:id="95" w:name="_Toc77785508"/>
      <w:bookmarkStart w:id="96" w:name="_Toc77850505"/>
      <w:bookmarkStart w:id="97" w:name="_Toc77850646"/>
      <w:bookmarkStart w:id="98" w:name="_Toc77850787"/>
      <w:bookmarkStart w:id="99" w:name="_Toc77776327"/>
      <w:bookmarkStart w:id="100" w:name="_Toc77776461"/>
      <w:bookmarkStart w:id="101" w:name="_Toc77776593"/>
      <w:bookmarkStart w:id="102" w:name="_Toc77782119"/>
      <w:bookmarkStart w:id="103" w:name="_Toc77782724"/>
      <w:bookmarkStart w:id="104" w:name="_Toc77785509"/>
      <w:bookmarkStart w:id="105" w:name="_Toc77850506"/>
      <w:bookmarkStart w:id="106" w:name="_Toc77850647"/>
      <w:bookmarkStart w:id="107" w:name="_Toc77850788"/>
      <w:bookmarkStart w:id="108" w:name="_Toc77776328"/>
      <w:bookmarkStart w:id="109" w:name="_Toc77776462"/>
      <w:bookmarkStart w:id="110" w:name="_Toc77776594"/>
      <w:bookmarkStart w:id="111" w:name="_Toc77782120"/>
      <w:bookmarkStart w:id="112" w:name="_Toc77782725"/>
      <w:bookmarkStart w:id="113" w:name="_Toc77785510"/>
      <w:bookmarkStart w:id="114" w:name="_Toc77850507"/>
      <w:bookmarkStart w:id="115" w:name="_Toc77850648"/>
      <w:bookmarkStart w:id="116" w:name="_Toc77850789"/>
      <w:bookmarkStart w:id="117" w:name="_Toc77776329"/>
      <w:bookmarkStart w:id="118" w:name="_Toc77776463"/>
      <w:bookmarkStart w:id="119" w:name="_Toc77776595"/>
      <w:bookmarkStart w:id="120" w:name="_Toc77782121"/>
      <w:bookmarkStart w:id="121" w:name="_Toc77782726"/>
      <w:bookmarkStart w:id="122" w:name="_Toc77785511"/>
      <w:bookmarkStart w:id="123" w:name="_Toc77850508"/>
      <w:bookmarkStart w:id="124" w:name="_Toc77850649"/>
      <w:bookmarkStart w:id="125" w:name="_Toc77850790"/>
      <w:bookmarkStart w:id="126" w:name="_Toc77776330"/>
      <w:bookmarkStart w:id="127" w:name="_Toc77776464"/>
      <w:bookmarkStart w:id="128" w:name="_Toc77776596"/>
      <w:bookmarkStart w:id="129" w:name="_Toc77782122"/>
      <w:bookmarkStart w:id="130" w:name="_Toc77782727"/>
      <w:bookmarkStart w:id="131" w:name="_Toc77785512"/>
      <w:bookmarkStart w:id="132" w:name="_Toc77850509"/>
      <w:bookmarkStart w:id="133" w:name="_Toc77850650"/>
      <w:bookmarkStart w:id="134" w:name="_Toc77850791"/>
      <w:bookmarkStart w:id="135" w:name="_Toc77776331"/>
      <w:bookmarkStart w:id="136" w:name="_Toc77776465"/>
      <w:bookmarkStart w:id="137" w:name="_Toc77776597"/>
      <w:bookmarkStart w:id="138" w:name="_Toc77782123"/>
      <w:bookmarkStart w:id="139" w:name="_Toc77782728"/>
      <w:bookmarkStart w:id="140" w:name="_Toc77785513"/>
      <w:bookmarkStart w:id="141" w:name="_Toc77850510"/>
      <w:bookmarkStart w:id="142" w:name="_Toc77850651"/>
      <w:bookmarkStart w:id="143" w:name="_Toc77850792"/>
      <w:bookmarkStart w:id="144" w:name="_Toc77776332"/>
      <w:bookmarkStart w:id="145" w:name="_Toc77776466"/>
      <w:bookmarkStart w:id="146" w:name="_Toc77776598"/>
      <w:bookmarkStart w:id="147" w:name="_Toc77782124"/>
      <w:bookmarkStart w:id="148" w:name="_Toc77782729"/>
      <w:bookmarkStart w:id="149" w:name="_Toc77785514"/>
      <w:bookmarkStart w:id="150" w:name="_Toc77850511"/>
      <w:bookmarkStart w:id="151" w:name="_Toc77850652"/>
      <w:bookmarkStart w:id="152" w:name="_Toc77850793"/>
      <w:bookmarkStart w:id="153" w:name="_Toc120279135"/>
      <w:bookmarkStart w:id="154" w:name="_Toc35379824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1854F3">
        <w:rPr>
          <w:lang w:val="en-US"/>
        </w:rPr>
        <w:lastRenderedPageBreak/>
        <w:t>Abbreviat</w:t>
      </w:r>
      <w:r w:rsidR="00046686" w:rsidRPr="001854F3">
        <w:rPr>
          <w:lang w:val="en-US"/>
        </w:rPr>
        <w:t>ions</w:t>
      </w:r>
      <w:bookmarkEnd w:id="153"/>
    </w:p>
    <w:p w14:paraId="0282A938" w14:textId="1917B5C1" w:rsidR="00B648A5" w:rsidRDefault="00B648A5" w:rsidP="00CE0DF7">
      <w:pPr>
        <w:rPr>
          <w:lang w:val="en-US" w:eastAsia="ja-JP"/>
        </w:rPr>
      </w:pPr>
      <w:r>
        <w:rPr>
          <w:lang w:val="en-US" w:eastAsia="ja-JP"/>
        </w:rPr>
        <w:t>API</w:t>
      </w:r>
      <w:r>
        <w:rPr>
          <w:lang w:val="en-US" w:eastAsia="ja-JP"/>
        </w:rPr>
        <w:tab/>
      </w:r>
      <w:r>
        <w:rPr>
          <w:lang w:val="en-US" w:eastAsia="ja-JP"/>
        </w:rPr>
        <w:tab/>
      </w:r>
      <w:r w:rsidR="00DA6D24">
        <w:rPr>
          <w:lang w:val="en-US" w:eastAsia="ja-JP"/>
        </w:rPr>
        <w:t>a</w:t>
      </w:r>
      <w:r w:rsidR="0005552E">
        <w:rPr>
          <w:lang w:val="en-US" w:eastAsia="ja-JP"/>
        </w:rPr>
        <w:t>pplication</w:t>
      </w:r>
      <w:r>
        <w:rPr>
          <w:lang w:val="en-US" w:eastAsia="ja-JP"/>
        </w:rPr>
        <w:t xml:space="preserve"> </w:t>
      </w:r>
      <w:r w:rsidR="0097634D">
        <w:rPr>
          <w:lang w:val="en-US" w:eastAsia="ja-JP"/>
        </w:rPr>
        <w:t>p</w:t>
      </w:r>
      <w:r w:rsidR="0005552E">
        <w:rPr>
          <w:lang w:val="en-US" w:eastAsia="ja-JP"/>
        </w:rPr>
        <w:t>rogramming</w:t>
      </w:r>
      <w:r>
        <w:rPr>
          <w:lang w:val="en-US" w:eastAsia="ja-JP"/>
        </w:rPr>
        <w:t xml:space="preserve"> </w:t>
      </w:r>
      <w:r w:rsidR="00DA6D24">
        <w:rPr>
          <w:lang w:val="en-US" w:eastAsia="ja-JP"/>
        </w:rPr>
        <w:t>i</w:t>
      </w:r>
      <w:r w:rsidR="0005552E">
        <w:rPr>
          <w:lang w:val="en-US" w:eastAsia="ja-JP"/>
        </w:rPr>
        <w:t>nterface</w:t>
      </w:r>
    </w:p>
    <w:p w14:paraId="23C83790" w14:textId="77777777" w:rsidR="009F5944" w:rsidRDefault="009F5944" w:rsidP="009F5944">
      <w:pPr>
        <w:rPr>
          <w:lang w:val="en-US" w:eastAsia="ja-JP"/>
        </w:rPr>
      </w:pPr>
      <w:r>
        <w:rPr>
          <w:lang w:val="en-US" w:eastAsia="ja-JP"/>
        </w:rPr>
        <w:t>ES</w:t>
      </w:r>
      <w:r>
        <w:rPr>
          <w:lang w:val="en-US" w:eastAsia="ja-JP"/>
        </w:rPr>
        <w:tab/>
      </w:r>
      <w:r>
        <w:rPr>
          <w:lang w:val="en-US" w:eastAsia="ja-JP"/>
        </w:rPr>
        <w:tab/>
        <w:t>elementary stream</w:t>
      </w:r>
    </w:p>
    <w:p w14:paraId="645E3962" w14:textId="77777777" w:rsidR="009F5944" w:rsidRDefault="009F5944" w:rsidP="009F5944">
      <w:pPr>
        <w:rPr>
          <w:lang w:val="en-US" w:eastAsia="ja-JP"/>
        </w:rPr>
      </w:pPr>
      <w:r>
        <w:rPr>
          <w:lang w:val="en-US" w:eastAsia="ja-JP"/>
        </w:rPr>
        <w:t>I</w:t>
      </w:r>
      <w:r>
        <w:rPr>
          <w:lang w:val="en-US" w:eastAsia="ja-JP"/>
        </w:rPr>
        <w:tab/>
      </w:r>
      <w:r>
        <w:rPr>
          <w:lang w:val="en-US" w:eastAsia="ja-JP"/>
        </w:rPr>
        <w:tab/>
        <w:t>video object identifier</w:t>
      </w:r>
    </w:p>
    <w:p w14:paraId="0514F14D" w14:textId="672B11E2" w:rsidR="00DF3751" w:rsidRDefault="00DF3751" w:rsidP="00CE0DF7">
      <w:pPr>
        <w:rPr>
          <w:lang w:val="en-US" w:eastAsia="ja-JP"/>
        </w:rPr>
      </w:pPr>
      <w:r w:rsidRPr="001854F3">
        <w:rPr>
          <w:lang w:val="en-US" w:eastAsia="ja-JP"/>
        </w:rPr>
        <w:t>IVDI</w:t>
      </w:r>
      <w:r w:rsidRPr="001854F3">
        <w:rPr>
          <w:lang w:val="en-US" w:eastAsia="ja-JP"/>
        </w:rPr>
        <w:tab/>
      </w:r>
      <w:r w:rsidR="00DA6D24">
        <w:rPr>
          <w:lang w:val="en-US" w:eastAsia="ja-JP"/>
        </w:rPr>
        <w:t>i</w:t>
      </w:r>
      <w:r w:rsidRPr="001854F3">
        <w:rPr>
          <w:lang w:val="en-US" w:eastAsia="ja-JP"/>
        </w:rPr>
        <w:t xml:space="preserve">nput </w:t>
      </w:r>
      <w:r w:rsidR="00DA6D24">
        <w:rPr>
          <w:lang w:val="en-US" w:eastAsia="ja-JP"/>
        </w:rPr>
        <w:t>v</w:t>
      </w:r>
      <w:r w:rsidRPr="001854F3">
        <w:rPr>
          <w:lang w:val="en-US" w:eastAsia="ja-JP"/>
        </w:rPr>
        <w:t xml:space="preserve">ideo </w:t>
      </w:r>
      <w:r w:rsidR="00DA6D24">
        <w:rPr>
          <w:lang w:val="en-US" w:eastAsia="ja-JP"/>
        </w:rPr>
        <w:t>d</w:t>
      </w:r>
      <w:r w:rsidRPr="001854F3">
        <w:rPr>
          <w:lang w:val="en-US" w:eastAsia="ja-JP"/>
        </w:rPr>
        <w:t xml:space="preserve">ecoding </w:t>
      </w:r>
      <w:r w:rsidR="00DA6D24">
        <w:rPr>
          <w:lang w:val="en-US" w:eastAsia="ja-JP"/>
        </w:rPr>
        <w:t>i</w:t>
      </w:r>
      <w:r w:rsidRPr="001854F3">
        <w:rPr>
          <w:lang w:val="en-US" w:eastAsia="ja-JP"/>
        </w:rPr>
        <w:t>nterface</w:t>
      </w:r>
    </w:p>
    <w:p w14:paraId="69B24ED9" w14:textId="7FA835C3" w:rsidR="00673BEA" w:rsidRDefault="00673BEA" w:rsidP="00CE0DF7">
      <w:pPr>
        <w:rPr>
          <w:lang w:val="en-US" w:eastAsia="ja-JP"/>
        </w:rPr>
      </w:pPr>
      <w:r>
        <w:rPr>
          <w:lang w:val="en-US" w:eastAsia="ja-JP"/>
        </w:rPr>
        <w:t>NAL</w:t>
      </w:r>
      <w:r>
        <w:rPr>
          <w:lang w:val="en-US" w:eastAsia="ja-JP"/>
        </w:rPr>
        <w:tab/>
      </w:r>
      <w:r w:rsidR="00DA6D24">
        <w:rPr>
          <w:lang w:val="en-US" w:eastAsia="ja-JP"/>
        </w:rPr>
        <w:t>n</w:t>
      </w:r>
      <w:r>
        <w:rPr>
          <w:lang w:val="en-US" w:eastAsia="ja-JP"/>
        </w:rPr>
        <w:t xml:space="preserve">etwork </w:t>
      </w:r>
      <w:r w:rsidR="00DA6D24">
        <w:rPr>
          <w:lang w:val="en-US" w:eastAsia="ja-JP"/>
        </w:rPr>
        <w:t>a</w:t>
      </w:r>
      <w:r>
        <w:rPr>
          <w:lang w:val="en-US" w:eastAsia="ja-JP"/>
        </w:rPr>
        <w:t xml:space="preserve">bstraction </w:t>
      </w:r>
      <w:r w:rsidR="00DA6D24">
        <w:rPr>
          <w:lang w:val="en-US" w:eastAsia="ja-JP"/>
        </w:rPr>
        <w:t>l</w:t>
      </w:r>
      <w:r>
        <w:rPr>
          <w:lang w:val="en-US" w:eastAsia="ja-JP"/>
        </w:rPr>
        <w:t>ayer</w:t>
      </w:r>
    </w:p>
    <w:p w14:paraId="0C66B32D" w14:textId="7BCA2175" w:rsidR="00504426" w:rsidRPr="001854F3" w:rsidRDefault="00504426" w:rsidP="00CE0DF7">
      <w:pPr>
        <w:rPr>
          <w:lang w:val="en-US" w:eastAsia="ja-JP"/>
        </w:rPr>
      </w:pPr>
      <w:r w:rsidRPr="00504426">
        <w:rPr>
          <w:lang w:val="en-US" w:eastAsia="ja-JP"/>
        </w:rPr>
        <w:t>OLS</w:t>
      </w:r>
      <w:r>
        <w:rPr>
          <w:lang w:val="en-US" w:eastAsia="ja-JP"/>
        </w:rPr>
        <w:tab/>
      </w:r>
      <w:r>
        <w:rPr>
          <w:lang w:val="en-US" w:eastAsia="ja-JP"/>
        </w:rPr>
        <w:tab/>
      </w:r>
      <w:r w:rsidRPr="00504426">
        <w:rPr>
          <w:lang w:val="en-US" w:eastAsia="ja-JP"/>
        </w:rPr>
        <w:t>Output Layer Set</w:t>
      </w:r>
    </w:p>
    <w:p w14:paraId="4AE041DC" w14:textId="10C93CAE" w:rsidR="00DF3751" w:rsidRDefault="00DF3751" w:rsidP="00CE0DF7">
      <w:pPr>
        <w:rPr>
          <w:lang w:val="en-US" w:eastAsia="ja-JP"/>
        </w:rPr>
      </w:pPr>
      <w:r w:rsidRPr="001854F3">
        <w:rPr>
          <w:lang w:val="en-US" w:eastAsia="ja-JP"/>
        </w:rPr>
        <w:t>OVDI</w:t>
      </w:r>
      <w:r w:rsidRPr="001854F3">
        <w:rPr>
          <w:lang w:val="en-US" w:eastAsia="ja-JP"/>
        </w:rPr>
        <w:tab/>
      </w:r>
      <w:r w:rsidR="00DA6D24">
        <w:rPr>
          <w:lang w:val="en-US" w:eastAsia="ja-JP"/>
        </w:rPr>
        <w:t>o</w:t>
      </w:r>
      <w:r w:rsidRPr="001854F3">
        <w:rPr>
          <w:lang w:val="en-US" w:eastAsia="ja-JP"/>
        </w:rPr>
        <w:t xml:space="preserve">utput </w:t>
      </w:r>
      <w:r w:rsidR="00DA6D24">
        <w:rPr>
          <w:lang w:val="en-US" w:eastAsia="ja-JP"/>
        </w:rPr>
        <w:t>v</w:t>
      </w:r>
      <w:r w:rsidRPr="001854F3">
        <w:rPr>
          <w:lang w:val="en-US" w:eastAsia="ja-JP"/>
        </w:rPr>
        <w:t xml:space="preserve">ideo </w:t>
      </w:r>
      <w:r w:rsidR="00DA6D24">
        <w:rPr>
          <w:lang w:val="en-US" w:eastAsia="ja-JP"/>
        </w:rPr>
        <w:t>d</w:t>
      </w:r>
      <w:r w:rsidRPr="001854F3">
        <w:rPr>
          <w:lang w:val="en-US" w:eastAsia="ja-JP"/>
        </w:rPr>
        <w:t xml:space="preserve">ecoding </w:t>
      </w:r>
      <w:r w:rsidR="00DA6D24">
        <w:rPr>
          <w:lang w:val="en-US" w:eastAsia="ja-JP"/>
        </w:rPr>
        <w:t>i</w:t>
      </w:r>
      <w:r w:rsidRPr="001854F3">
        <w:rPr>
          <w:lang w:val="en-US" w:eastAsia="ja-JP"/>
        </w:rPr>
        <w:t>nterface</w:t>
      </w:r>
    </w:p>
    <w:p w14:paraId="7F602E0E" w14:textId="3444B890" w:rsidR="003825BF" w:rsidRDefault="003825BF" w:rsidP="00CE0DF7">
      <w:pPr>
        <w:rPr>
          <w:lang w:val="en-US" w:eastAsia="ja-JP"/>
        </w:rPr>
      </w:pPr>
      <w:r w:rsidRPr="003825BF">
        <w:rPr>
          <w:lang w:val="en-US" w:eastAsia="ja-JP"/>
        </w:rPr>
        <w:t>PPS</w:t>
      </w:r>
      <w:r>
        <w:rPr>
          <w:lang w:val="en-US" w:eastAsia="ja-JP"/>
        </w:rPr>
        <w:tab/>
      </w:r>
      <w:r>
        <w:rPr>
          <w:lang w:val="en-US" w:eastAsia="ja-JP"/>
        </w:rPr>
        <w:tab/>
      </w:r>
      <w:r w:rsidR="00DA6D24">
        <w:rPr>
          <w:lang w:val="en-US" w:eastAsia="ja-JP"/>
        </w:rPr>
        <w:t>p</w:t>
      </w:r>
      <w:r w:rsidRPr="003825BF">
        <w:rPr>
          <w:lang w:val="en-US" w:eastAsia="ja-JP"/>
        </w:rPr>
        <w:t xml:space="preserve">icture </w:t>
      </w:r>
      <w:r w:rsidR="00DA6D24">
        <w:rPr>
          <w:lang w:val="en-US" w:eastAsia="ja-JP"/>
        </w:rPr>
        <w:t>p</w:t>
      </w:r>
      <w:r w:rsidRPr="003825BF">
        <w:rPr>
          <w:lang w:val="en-US" w:eastAsia="ja-JP"/>
        </w:rPr>
        <w:t xml:space="preserve">arameter </w:t>
      </w:r>
      <w:proofErr w:type="gramStart"/>
      <w:r w:rsidR="00DA6D24">
        <w:rPr>
          <w:lang w:val="en-US" w:eastAsia="ja-JP"/>
        </w:rPr>
        <w:t>s</w:t>
      </w:r>
      <w:r w:rsidRPr="003825BF">
        <w:rPr>
          <w:lang w:val="en-US" w:eastAsia="ja-JP"/>
        </w:rPr>
        <w:t>et</w:t>
      </w:r>
      <w:proofErr w:type="gramEnd"/>
    </w:p>
    <w:p w14:paraId="5891985D" w14:textId="049AB1B2" w:rsidR="00392B5D" w:rsidRDefault="00392B5D" w:rsidP="00CE0DF7">
      <w:pPr>
        <w:rPr>
          <w:lang w:val="en-US" w:eastAsia="ja-JP"/>
        </w:rPr>
      </w:pPr>
      <w:r>
        <w:rPr>
          <w:lang w:val="en-US" w:eastAsia="ja-JP"/>
        </w:rPr>
        <w:t>SEI</w:t>
      </w:r>
      <w:r>
        <w:rPr>
          <w:lang w:val="en-US" w:eastAsia="ja-JP"/>
        </w:rPr>
        <w:tab/>
      </w:r>
      <w:r>
        <w:rPr>
          <w:lang w:val="en-US" w:eastAsia="ja-JP"/>
        </w:rPr>
        <w:tab/>
      </w:r>
      <w:r w:rsidR="00DA6D24">
        <w:rPr>
          <w:lang w:val="en-US" w:eastAsia="ja-JP"/>
        </w:rPr>
        <w:t>s</w:t>
      </w:r>
      <w:r w:rsidR="00B648A5" w:rsidRPr="00B648A5">
        <w:rPr>
          <w:lang w:val="en-US" w:eastAsia="ja-JP"/>
        </w:rPr>
        <w:t xml:space="preserve">upplemental </w:t>
      </w:r>
      <w:r w:rsidR="00DA6D24">
        <w:rPr>
          <w:lang w:val="en-US" w:eastAsia="ja-JP"/>
        </w:rPr>
        <w:t>e</w:t>
      </w:r>
      <w:r w:rsidR="00B648A5" w:rsidRPr="00B648A5">
        <w:rPr>
          <w:lang w:val="en-US" w:eastAsia="ja-JP"/>
        </w:rPr>
        <w:t xml:space="preserve">nhancement </w:t>
      </w:r>
      <w:r w:rsidR="00DA6D24">
        <w:rPr>
          <w:lang w:val="en-US" w:eastAsia="ja-JP"/>
        </w:rPr>
        <w:t>i</w:t>
      </w:r>
      <w:r w:rsidR="00B648A5" w:rsidRPr="00B648A5">
        <w:rPr>
          <w:lang w:val="en-US" w:eastAsia="ja-JP"/>
        </w:rPr>
        <w:t>nformation</w:t>
      </w:r>
    </w:p>
    <w:p w14:paraId="24FFEAC8" w14:textId="1D079A49" w:rsidR="002F671F" w:rsidRPr="001854F3" w:rsidRDefault="002F671F" w:rsidP="00CE0DF7">
      <w:pPr>
        <w:rPr>
          <w:lang w:val="en-US" w:eastAsia="ja-JP"/>
        </w:rPr>
      </w:pPr>
      <w:r w:rsidRPr="002F671F">
        <w:rPr>
          <w:lang w:val="en-US" w:eastAsia="ja-JP"/>
        </w:rPr>
        <w:t>SPS</w:t>
      </w:r>
      <w:r>
        <w:rPr>
          <w:lang w:val="en-US" w:eastAsia="ja-JP"/>
        </w:rPr>
        <w:tab/>
      </w:r>
      <w:r>
        <w:rPr>
          <w:lang w:val="en-US" w:eastAsia="ja-JP"/>
        </w:rPr>
        <w:tab/>
      </w:r>
      <w:r w:rsidR="00DA6D24">
        <w:rPr>
          <w:lang w:val="en-US" w:eastAsia="ja-JP"/>
        </w:rPr>
        <w:t>s</w:t>
      </w:r>
      <w:r w:rsidRPr="002F671F">
        <w:rPr>
          <w:lang w:val="en-US" w:eastAsia="ja-JP"/>
        </w:rPr>
        <w:t xml:space="preserve">equence </w:t>
      </w:r>
      <w:r w:rsidR="00DA6D24">
        <w:rPr>
          <w:lang w:val="en-US" w:eastAsia="ja-JP"/>
        </w:rPr>
        <w:t>p</w:t>
      </w:r>
      <w:r w:rsidRPr="002F671F">
        <w:rPr>
          <w:lang w:val="en-US" w:eastAsia="ja-JP"/>
        </w:rPr>
        <w:t xml:space="preserve">arameter </w:t>
      </w:r>
      <w:proofErr w:type="gramStart"/>
      <w:r w:rsidR="00DA6D24">
        <w:rPr>
          <w:lang w:val="en-US" w:eastAsia="ja-JP"/>
        </w:rPr>
        <w:t>s</w:t>
      </w:r>
      <w:r w:rsidRPr="002F671F">
        <w:rPr>
          <w:lang w:val="en-US" w:eastAsia="ja-JP"/>
        </w:rPr>
        <w:t>et</w:t>
      </w:r>
      <w:proofErr w:type="gramEnd"/>
    </w:p>
    <w:p w14:paraId="7CE3D50C" w14:textId="12F82F55" w:rsidR="00673BEA" w:rsidRDefault="00673BEA" w:rsidP="000A2CD2">
      <w:pPr>
        <w:rPr>
          <w:lang w:val="en-US" w:eastAsia="ja-JP"/>
        </w:rPr>
      </w:pPr>
      <w:r>
        <w:rPr>
          <w:lang w:val="en-US" w:eastAsia="ja-JP"/>
        </w:rPr>
        <w:t>VCL</w:t>
      </w:r>
      <w:r>
        <w:rPr>
          <w:lang w:val="en-US" w:eastAsia="ja-JP"/>
        </w:rPr>
        <w:tab/>
      </w:r>
      <w:r>
        <w:rPr>
          <w:lang w:val="en-US" w:eastAsia="ja-JP"/>
        </w:rPr>
        <w:tab/>
      </w:r>
      <w:r w:rsidR="00DA6D24">
        <w:rPr>
          <w:lang w:val="en-US" w:eastAsia="ja-JP"/>
        </w:rPr>
        <w:t>v</w:t>
      </w:r>
      <w:r>
        <w:rPr>
          <w:lang w:val="en-US" w:eastAsia="ja-JP"/>
        </w:rPr>
        <w:t xml:space="preserve">ideo </w:t>
      </w:r>
      <w:r w:rsidR="00DA6D24">
        <w:rPr>
          <w:lang w:val="en-US" w:eastAsia="ja-JP"/>
        </w:rPr>
        <w:t>c</w:t>
      </w:r>
      <w:r>
        <w:rPr>
          <w:lang w:val="en-US" w:eastAsia="ja-JP"/>
        </w:rPr>
        <w:t xml:space="preserve">oding </w:t>
      </w:r>
      <w:r w:rsidR="00DA6D24">
        <w:rPr>
          <w:lang w:val="en-US" w:eastAsia="ja-JP"/>
        </w:rPr>
        <w:t>l</w:t>
      </w:r>
      <w:r>
        <w:rPr>
          <w:lang w:val="en-US" w:eastAsia="ja-JP"/>
        </w:rPr>
        <w:t>ayer</w:t>
      </w:r>
    </w:p>
    <w:p w14:paraId="623D47BF" w14:textId="0BA20879" w:rsidR="00424691" w:rsidRDefault="00424691" w:rsidP="000A2CD2">
      <w:pPr>
        <w:rPr>
          <w:lang w:val="en-US" w:eastAsia="ja-JP"/>
        </w:rPr>
      </w:pPr>
      <w:r w:rsidRPr="001854F3">
        <w:rPr>
          <w:lang w:val="en-US" w:eastAsia="ja-JP"/>
        </w:rPr>
        <w:t>VDE</w:t>
      </w:r>
      <w:r w:rsidRPr="001854F3">
        <w:rPr>
          <w:lang w:val="en-US" w:eastAsia="ja-JP"/>
        </w:rPr>
        <w:tab/>
      </w:r>
      <w:r w:rsidR="00DA6D24">
        <w:rPr>
          <w:lang w:val="en-US" w:eastAsia="ja-JP"/>
        </w:rPr>
        <w:t>v</w:t>
      </w:r>
      <w:r w:rsidRPr="001854F3">
        <w:rPr>
          <w:lang w:val="en-US" w:eastAsia="ja-JP"/>
        </w:rPr>
        <w:t xml:space="preserve">ideo </w:t>
      </w:r>
      <w:r w:rsidR="00DA6D24">
        <w:rPr>
          <w:lang w:val="en-US" w:eastAsia="ja-JP"/>
        </w:rPr>
        <w:t>d</w:t>
      </w:r>
      <w:r w:rsidRPr="001854F3">
        <w:rPr>
          <w:lang w:val="en-US" w:eastAsia="ja-JP"/>
        </w:rPr>
        <w:t xml:space="preserve">ecoding </w:t>
      </w:r>
      <w:r w:rsidR="00DA6D24">
        <w:rPr>
          <w:lang w:val="en-US" w:eastAsia="ja-JP"/>
        </w:rPr>
        <w:t>e</w:t>
      </w:r>
      <w:r w:rsidRPr="001854F3">
        <w:rPr>
          <w:lang w:val="en-US" w:eastAsia="ja-JP"/>
        </w:rPr>
        <w:t>ngine</w:t>
      </w:r>
    </w:p>
    <w:p w14:paraId="3A1E7CA2" w14:textId="5709A2A0" w:rsidR="00096C2B" w:rsidRDefault="00096C2B" w:rsidP="000A2CD2">
      <w:pPr>
        <w:rPr>
          <w:lang w:val="en-US" w:eastAsia="ja-JP"/>
        </w:rPr>
      </w:pPr>
      <w:r>
        <w:rPr>
          <w:lang w:val="en-US" w:eastAsia="ja-JP"/>
        </w:rPr>
        <w:t>MDS</w:t>
      </w:r>
      <w:r>
        <w:rPr>
          <w:lang w:val="en-US" w:eastAsia="ja-JP"/>
        </w:rPr>
        <w:tab/>
        <w:t>media stream</w:t>
      </w:r>
    </w:p>
    <w:p w14:paraId="7B681227" w14:textId="10889092" w:rsidR="00000045" w:rsidRPr="001854F3" w:rsidRDefault="00E46E4E" w:rsidP="001A33D0">
      <w:pPr>
        <w:pStyle w:val="Heading1"/>
        <w:numPr>
          <w:ilvl w:val="0"/>
          <w:numId w:val="1"/>
        </w:numPr>
        <w:tabs>
          <w:tab w:val="clear" w:pos="432"/>
        </w:tabs>
        <w:ind w:left="0" w:firstLine="0"/>
        <w:rPr>
          <w:lang w:val="en-US"/>
        </w:rPr>
      </w:pPr>
      <w:bookmarkStart w:id="155" w:name="_Toc120278100"/>
      <w:bookmarkStart w:id="156" w:name="_Toc120278203"/>
      <w:bookmarkStart w:id="157" w:name="_Toc120279033"/>
      <w:bookmarkStart w:id="158" w:name="_Toc120279136"/>
      <w:bookmarkStart w:id="159" w:name="_Toc120278101"/>
      <w:bookmarkStart w:id="160" w:name="_Toc120278204"/>
      <w:bookmarkStart w:id="161" w:name="_Toc120279034"/>
      <w:bookmarkStart w:id="162" w:name="_Toc120279137"/>
      <w:bookmarkStart w:id="163" w:name="_Toc120278102"/>
      <w:bookmarkStart w:id="164" w:name="_Toc120278205"/>
      <w:bookmarkStart w:id="165" w:name="_Toc120279035"/>
      <w:bookmarkStart w:id="166" w:name="_Toc120279138"/>
      <w:bookmarkStart w:id="167" w:name="_Toc120278103"/>
      <w:bookmarkStart w:id="168" w:name="_Toc120278206"/>
      <w:bookmarkStart w:id="169" w:name="_Toc120279036"/>
      <w:bookmarkStart w:id="170" w:name="_Toc120279139"/>
      <w:bookmarkStart w:id="171" w:name="_Toc120279140"/>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1854F3">
        <w:rPr>
          <w:lang w:val="en-US"/>
        </w:rPr>
        <w:t xml:space="preserve">Video </w:t>
      </w:r>
      <w:r w:rsidR="00DE1BEF">
        <w:rPr>
          <w:lang w:val="en-US"/>
        </w:rPr>
        <w:t>d</w:t>
      </w:r>
      <w:r w:rsidR="00000045" w:rsidRPr="001854F3">
        <w:rPr>
          <w:lang w:val="en-US"/>
        </w:rPr>
        <w:t xml:space="preserve">ecoding </w:t>
      </w:r>
      <w:r w:rsidR="00DE1BEF">
        <w:rPr>
          <w:lang w:val="en-US"/>
        </w:rPr>
        <w:t>e</w:t>
      </w:r>
      <w:r w:rsidRPr="001854F3">
        <w:rPr>
          <w:lang w:val="en-US"/>
        </w:rPr>
        <w:t>n</w:t>
      </w:r>
      <w:r w:rsidR="00DB1B8B" w:rsidRPr="001854F3">
        <w:rPr>
          <w:lang w:val="en-US"/>
        </w:rPr>
        <w:t>g</w:t>
      </w:r>
      <w:r w:rsidRPr="001854F3">
        <w:rPr>
          <w:lang w:val="en-US"/>
        </w:rPr>
        <w:t>in</w:t>
      </w:r>
      <w:r w:rsidR="00DB1B8B" w:rsidRPr="001854F3">
        <w:rPr>
          <w:lang w:val="en-US"/>
        </w:rPr>
        <w:t>e</w:t>
      </w:r>
      <w:bookmarkEnd w:id="171"/>
    </w:p>
    <w:p w14:paraId="45DEF461" w14:textId="0D1E27F1" w:rsidR="00DB1B8B" w:rsidRPr="001854F3" w:rsidRDefault="00DB1B8B" w:rsidP="00DB1B8B">
      <w:pPr>
        <w:pStyle w:val="Heading2"/>
        <w:rPr>
          <w:lang w:val="en-US"/>
        </w:rPr>
      </w:pPr>
      <w:bookmarkStart w:id="172" w:name="_Toc120279141"/>
      <w:r w:rsidRPr="001854F3">
        <w:rPr>
          <w:lang w:val="en-US"/>
        </w:rPr>
        <w:t>General</w:t>
      </w:r>
      <w:bookmarkEnd w:id="172"/>
    </w:p>
    <w:p w14:paraId="622CA34C" w14:textId="6CF48A64" w:rsidR="00FF41E1" w:rsidRPr="001854F3" w:rsidRDefault="00DB1B8B" w:rsidP="00DB1B8B">
      <w:pPr>
        <w:rPr>
          <w:lang w:val="en-US" w:eastAsia="ja-JP"/>
        </w:rPr>
      </w:pPr>
      <w:r w:rsidRPr="001854F3">
        <w:rPr>
          <w:lang w:val="en-US" w:eastAsia="ja-JP"/>
        </w:rPr>
        <w:t xml:space="preserve">The Video Decoding Engine (VDE) enables the decoding, the </w:t>
      </w:r>
      <w:proofErr w:type="gramStart"/>
      <w:r w:rsidR="00500CB9" w:rsidRPr="00500CB9">
        <w:rPr>
          <w:lang w:val="en-US" w:eastAsia="ja-JP"/>
        </w:rPr>
        <w:t>synchronization</w:t>
      </w:r>
      <w:proofErr w:type="gramEnd"/>
      <w:r w:rsidRPr="001854F3">
        <w:rPr>
          <w:lang w:val="en-US" w:eastAsia="ja-JP"/>
        </w:rPr>
        <w:t xml:space="preserve"> and the formatting of</w:t>
      </w:r>
      <w:r w:rsidR="00C41809" w:rsidRPr="001854F3">
        <w:rPr>
          <w:lang w:val="en-US" w:eastAsia="ja-JP"/>
        </w:rPr>
        <w:t xml:space="preserve"> </w:t>
      </w:r>
      <w:ins w:id="173" w:author="Imed Bouazizi" w:date="2023-04-19T15:29:00Z">
        <w:r w:rsidR="009028C5">
          <w:rPr>
            <w:lang w:val="en-US" w:eastAsia="ja-JP"/>
          </w:rPr>
          <w:t xml:space="preserve">associated </w:t>
        </w:r>
      </w:ins>
      <w:r w:rsidR="00F951BF">
        <w:rPr>
          <w:lang w:val="en-US" w:eastAsia="ja-JP"/>
        </w:rPr>
        <w:t>media streams</w:t>
      </w:r>
      <w:ins w:id="174" w:author="Imed Bouazizi" w:date="2023-04-19T15:33:00Z">
        <w:r w:rsidR="00283C4B">
          <w:rPr>
            <w:lang w:val="en-US" w:eastAsia="ja-JP"/>
          </w:rPr>
          <w:t xml:space="preserve"> into elementary streams</w:t>
        </w:r>
      </w:ins>
      <w:del w:id="175" w:author="Imed Bouazizi" w:date="2023-04-19T15:29:00Z">
        <w:r w:rsidR="00F951BF" w:rsidDel="009028C5">
          <w:rPr>
            <w:lang w:val="en-US" w:eastAsia="ja-JP"/>
          </w:rPr>
          <w:delText xml:space="preserve"> which are </w:delText>
        </w:r>
        <w:r w:rsidR="00C41809" w:rsidRPr="001854F3" w:rsidDel="009028C5">
          <w:rPr>
            <w:lang w:val="en-US" w:eastAsia="ja-JP"/>
          </w:rPr>
          <w:delText>one or more</w:delText>
        </w:r>
        <w:r w:rsidRPr="001854F3" w:rsidDel="009028C5">
          <w:rPr>
            <w:lang w:val="en-US" w:eastAsia="ja-JP"/>
          </w:rPr>
          <w:delText xml:space="preserve"> </w:delText>
        </w:r>
        <w:r w:rsidR="00F16B96" w:rsidRPr="001854F3" w:rsidDel="009028C5">
          <w:rPr>
            <w:lang w:val="en-US" w:eastAsia="ja-JP"/>
          </w:rPr>
          <w:delText xml:space="preserve">aggregated </w:delText>
        </w:r>
        <w:r w:rsidRPr="001854F3" w:rsidDel="009028C5">
          <w:rPr>
            <w:lang w:val="en-US" w:eastAsia="ja-JP"/>
          </w:rPr>
          <w:delText>elementary streams</w:delText>
        </w:r>
        <w:r w:rsidR="00FF39F4" w:rsidDel="009028C5">
          <w:rPr>
            <w:lang w:val="en-US" w:eastAsia="ja-JP"/>
          </w:rPr>
          <w:delText xml:space="preserve"> a part of thereof</w:delText>
        </w:r>
      </w:del>
      <w:r w:rsidR="004629D9">
        <w:rPr>
          <w:lang w:val="en-US" w:eastAsia="ja-JP"/>
        </w:rPr>
        <w:t>. The media streams are</w:t>
      </w:r>
      <w:r w:rsidRPr="001854F3">
        <w:rPr>
          <w:lang w:val="en-US" w:eastAsia="ja-JP"/>
        </w:rPr>
        <w:t xml:space="preserve"> fed through the Input Video Decoding Interface (IVDI) of the VDE and provided to the subsequent elements of the rendering pipeline via the Output Video Decoding Interface (OVDI)</w:t>
      </w:r>
      <w:r w:rsidR="00F74217" w:rsidRPr="001854F3">
        <w:rPr>
          <w:lang w:val="en-US" w:eastAsia="ja-JP"/>
        </w:rPr>
        <w:t xml:space="preserve"> in their decoded form</w:t>
      </w:r>
      <w:r w:rsidRPr="001854F3">
        <w:rPr>
          <w:lang w:val="en-US" w:eastAsia="ja-JP"/>
        </w:rPr>
        <w:t xml:space="preserve">. </w:t>
      </w:r>
      <w:r w:rsidR="00EB0796">
        <w:rPr>
          <w:lang w:val="en-US" w:eastAsia="ja-JP"/>
        </w:rPr>
        <w:t xml:space="preserve">Between the input and the output, </w:t>
      </w:r>
      <w:r w:rsidR="00F24939">
        <w:rPr>
          <w:lang w:val="en-US" w:eastAsia="ja-JP"/>
        </w:rPr>
        <w:t>t</w:t>
      </w:r>
      <w:r w:rsidR="001827EF" w:rsidRPr="001854F3">
        <w:rPr>
          <w:lang w:val="en-US" w:eastAsia="ja-JP"/>
        </w:rPr>
        <w:t xml:space="preserve">he VDE </w:t>
      </w:r>
      <w:ins w:id="176" w:author="Imed Bouazizi" w:date="2023-04-19T15:30:00Z">
        <w:r w:rsidR="009028C5">
          <w:rPr>
            <w:lang w:val="en-US" w:eastAsia="ja-JP"/>
          </w:rPr>
          <w:t xml:space="preserve">may </w:t>
        </w:r>
      </w:ins>
      <w:r w:rsidR="001827EF" w:rsidRPr="001854F3">
        <w:rPr>
          <w:lang w:val="en-US" w:eastAsia="ja-JP"/>
        </w:rPr>
        <w:t>extract</w:t>
      </w:r>
      <w:del w:id="177" w:author="Imed Bouazizi" w:date="2023-04-19T15:30:00Z">
        <w:r w:rsidR="001827EF" w:rsidRPr="001854F3" w:rsidDel="009028C5">
          <w:rPr>
            <w:lang w:val="en-US" w:eastAsia="ja-JP"/>
          </w:rPr>
          <w:delText>s</w:delText>
        </w:r>
      </w:del>
      <w:r w:rsidR="001827EF" w:rsidRPr="001854F3">
        <w:rPr>
          <w:lang w:val="en-US" w:eastAsia="ja-JP"/>
        </w:rPr>
        <w:t xml:space="preserve"> and</w:t>
      </w:r>
      <w:ins w:id="178" w:author="Imed Bouazizi" w:date="2023-04-19T15:30:00Z">
        <w:r w:rsidR="009028C5">
          <w:rPr>
            <w:lang w:val="en-US" w:eastAsia="ja-JP"/>
          </w:rPr>
          <w:t>/</w:t>
        </w:r>
        <w:proofErr w:type="spellStart"/>
        <w:r w:rsidR="009028C5">
          <w:rPr>
            <w:lang w:val="en-US" w:eastAsia="ja-JP"/>
          </w:rPr>
          <w:t>ore</w:t>
        </w:r>
      </w:ins>
      <w:proofErr w:type="spellEnd"/>
      <w:r w:rsidR="001827EF" w:rsidRPr="001854F3">
        <w:rPr>
          <w:lang w:val="en-US" w:eastAsia="ja-JP"/>
        </w:rPr>
        <w:t xml:space="preserve"> merge</w:t>
      </w:r>
      <w:del w:id="179" w:author="Imed Bouazizi" w:date="2023-04-19T15:30:00Z">
        <w:r w:rsidR="001827EF" w:rsidRPr="001854F3" w:rsidDel="009028C5">
          <w:rPr>
            <w:lang w:val="en-US" w:eastAsia="ja-JP"/>
          </w:rPr>
          <w:delText>s</w:delText>
        </w:r>
      </w:del>
      <w:r w:rsidR="001827EF" w:rsidRPr="001854F3">
        <w:rPr>
          <w:lang w:val="en-US" w:eastAsia="ja-JP"/>
        </w:rPr>
        <w:t xml:space="preserve"> independently </w:t>
      </w:r>
      <w:r w:rsidR="00A66815" w:rsidRPr="001854F3">
        <w:rPr>
          <w:lang w:val="en-US" w:eastAsia="ja-JP"/>
        </w:rPr>
        <w:t xml:space="preserve">decodable </w:t>
      </w:r>
      <w:r w:rsidR="001827EF" w:rsidRPr="001854F3">
        <w:rPr>
          <w:lang w:val="en-US" w:eastAsia="ja-JP"/>
        </w:rPr>
        <w:t xml:space="preserve">regions </w:t>
      </w:r>
      <w:r w:rsidR="00F24939">
        <w:rPr>
          <w:lang w:val="en-US" w:eastAsia="ja-JP"/>
        </w:rPr>
        <w:t>from</w:t>
      </w:r>
      <w:r w:rsidR="001827EF" w:rsidRPr="001854F3">
        <w:rPr>
          <w:lang w:val="en-US" w:eastAsia="ja-JP"/>
        </w:rPr>
        <w:t xml:space="preserve"> a set of input </w:t>
      </w:r>
      <w:r w:rsidR="00F74217" w:rsidRPr="001854F3">
        <w:rPr>
          <w:lang w:val="en-US" w:eastAsia="ja-JP"/>
        </w:rPr>
        <w:t xml:space="preserve">media </w:t>
      </w:r>
      <w:r w:rsidR="001827EF" w:rsidRPr="001854F3">
        <w:rPr>
          <w:lang w:val="en-US" w:eastAsia="ja-JP"/>
        </w:rPr>
        <w:t xml:space="preserve">streams </w:t>
      </w:r>
      <w:r w:rsidR="004605BD">
        <w:rPr>
          <w:lang w:val="en-US" w:eastAsia="ja-JP"/>
        </w:rPr>
        <w:t xml:space="preserve">via </w:t>
      </w:r>
      <w:r w:rsidR="004605BD" w:rsidRPr="001854F3">
        <w:rPr>
          <w:lang w:val="en-US" w:eastAsia="ja-JP"/>
        </w:rPr>
        <w:t xml:space="preserve">the input formatting function </w:t>
      </w:r>
      <w:del w:id="180" w:author="Imed Bouazizi" w:date="2023-04-19T15:30:00Z">
        <w:r w:rsidR="001827EF" w:rsidRPr="001854F3" w:rsidDel="009028C5">
          <w:rPr>
            <w:lang w:val="en-US" w:eastAsia="ja-JP"/>
          </w:rPr>
          <w:delText xml:space="preserve">and </w:delText>
        </w:r>
      </w:del>
      <w:ins w:id="181" w:author="Imed Bouazizi" w:date="2023-04-19T15:30:00Z">
        <w:r w:rsidR="009028C5">
          <w:rPr>
            <w:lang w:val="en-US" w:eastAsia="ja-JP"/>
          </w:rPr>
          <w:t>to</w:t>
        </w:r>
        <w:r w:rsidR="009028C5" w:rsidRPr="001854F3">
          <w:rPr>
            <w:lang w:val="en-US" w:eastAsia="ja-JP"/>
          </w:rPr>
          <w:t xml:space="preserve"> </w:t>
        </w:r>
      </w:ins>
      <w:r w:rsidR="001827EF" w:rsidRPr="001854F3">
        <w:rPr>
          <w:lang w:val="en-US" w:eastAsia="ja-JP"/>
        </w:rPr>
        <w:t>generate</w:t>
      </w:r>
      <w:del w:id="182" w:author="Imed Bouazizi" w:date="2023-04-19T15:30:00Z">
        <w:r w:rsidR="001827EF" w:rsidRPr="001854F3" w:rsidDel="009028C5">
          <w:rPr>
            <w:lang w:val="en-US" w:eastAsia="ja-JP"/>
          </w:rPr>
          <w:delText>s</w:delText>
        </w:r>
      </w:del>
      <w:r w:rsidR="001827EF" w:rsidRPr="001854F3">
        <w:rPr>
          <w:lang w:val="en-US" w:eastAsia="ja-JP"/>
        </w:rPr>
        <w:t xml:space="preserve"> </w:t>
      </w:r>
      <w:r w:rsidR="00F74217" w:rsidRPr="001854F3">
        <w:rPr>
          <w:lang w:val="en-US" w:eastAsia="ja-JP"/>
        </w:rPr>
        <w:t xml:space="preserve">a </w:t>
      </w:r>
      <w:r w:rsidR="001827EF" w:rsidRPr="001854F3">
        <w:rPr>
          <w:lang w:val="en-US" w:eastAsia="ja-JP"/>
        </w:rPr>
        <w:t xml:space="preserve">set of elementary streams </w:t>
      </w:r>
      <w:ins w:id="183" w:author="Imed Bouazizi" w:date="2023-04-19T15:30:00Z">
        <w:r w:rsidR="009028C5">
          <w:rPr>
            <w:lang w:val="en-US" w:eastAsia="ja-JP"/>
          </w:rPr>
          <w:t xml:space="preserve">that are </w:t>
        </w:r>
      </w:ins>
      <w:r w:rsidR="001827EF" w:rsidRPr="001854F3">
        <w:rPr>
          <w:lang w:val="en-US" w:eastAsia="ja-JP"/>
        </w:rPr>
        <w:t xml:space="preserve">fed </w:t>
      </w:r>
      <w:ins w:id="184" w:author="Imed Bouazizi" w:date="2023-04-19T15:30:00Z">
        <w:r w:rsidR="009028C5">
          <w:rPr>
            <w:lang w:val="en-US" w:eastAsia="ja-JP"/>
          </w:rPr>
          <w:t>in</w:t>
        </w:r>
      </w:ins>
      <w:r w:rsidR="001827EF" w:rsidRPr="001854F3">
        <w:rPr>
          <w:lang w:val="en-US" w:eastAsia="ja-JP"/>
        </w:rPr>
        <w:t>to the video decoder instances</w:t>
      </w:r>
      <w:ins w:id="185" w:author="Imed Bouazizi" w:date="2023-04-19T15:30:00Z">
        <w:r w:rsidR="009028C5">
          <w:rPr>
            <w:lang w:val="en-US" w:eastAsia="ja-JP"/>
          </w:rPr>
          <w:t>,</w:t>
        </w:r>
      </w:ins>
      <w:r w:rsidR="00266FDB" w:rsidRPr="001854F3">
        <w:rPr>
          <w:lang w:val="en-US" w:eastAsia="ja-JP"/>
        </w:rPr>
        <w:t xml:space="preserve"> which</w:t>
      </w:r>
      <w:r w:rsidR="001827EF" w:rsidRPr="001854F3">
        <w:rPr>
          <w:lang w:val="en-US" w:eastAsia="ja-JP"/>
        </w:rPr>
        <w:t xml:space="preserve"> run inside the engine. The VDE </w:t>
      </w:r>
      <w:r w:rsidR="003900F2" w:rsidRPr="001854F3">
        <w:rPr>
          <w:lang w:val="en-US" w:eastAsia="ja-JP"/>
        </w:rPr>
        <w:t xml:space="preserve">can </w:t>
      </w:r>
      <w:r w:rsidR="001827EF" w:rsidRPr="001854F3">
        <w:rPr>
          <w:lang w:val="en-US" w:eastAsia="ja-JP"/>
        </w:rPr>
        <w:t>execute a merging operation</w:t>
      </w:r>
      <w:r w:rsidR="003D4C88" w:rsidRPr="001854F3">
        <w:rPr>
          <w:lang w:val="en-US" w:eastAsia="ja-JP"/>
        </w:rPr>
        <w:t xml:space="preserve"> or an extraction operation</w:t>
      </w:r>
      <w:r w:rsidR="001827EF" w:rsidRPr="001854F3">
        <w:rPr>
          <w:lang w:val="en-US" w:eastAsia="ja-JP"/>
        </w:rPr>
        <w:t xml:space="preserve"> on the</w:t>
      </w:r>
      <w:r w:rsidR="00F705C4" w:rsidRPr="001854F3">
        <w:rPr>
          <w:lang w:val="en-US" w:eastAsia="ja-JP"/>
        </w:rPr>
        <w:t xml:space="preserve"> input</w:t>
      </w:r>
      <w:r w:rsidR="001827EF" w:rsidRPr="001854F3">
        <w:rPr>
          <w:lang w:val="en-US" w:eastAsia="ja-JP"/>
        </w:rPr>
        <w:t xml:space="preserve"> </w:t>
      </w:r>
      <w:r w:rsidR="00321B75" w:rsidRPr="001854F3">
        <w:rPr>
          <w:lang w:val="en-US" w:eastAsia="ja-JP"/>
        </w:rPr>
        <w:t xml:space="preserve">media </w:t>
      </w:r>
      <w:r w:rsidR="00E94BC5" w:rsidRPr="001854F3">
        <w:rPr>
          <w:lang w:val="en-US" w:eastAsia="ja-JP"/>
        </w:rPr>
        <w:t>streams</w:t>
      </w:r>
      <w:r w:rsidR="001827EF" w:rsidRPr="001854F3">
        <w:rPr>
          <w:lang w:val="en-US" w:eastAsia="ja-JP"/>
        </w:rPr>
        <w:t xml:space="preserve"> </w:t>
      </w:r>
      <w:r w:rsidR="00EF7DC5">
        <w:rPr>
          <w:lang w:val="en-US" w:eastAsia="ja-JP"/>
        </w:rPr>
        <w:t xml:space="preserve">such that </w:t>
      </w:r>
      <w:r w:rsidR="001827EF" w:rsidRPr="001854F3">
        <w:rPr>
          <w:lang w:val="en-US" w:eastAsia="ja-JP"/>
        </w:rPr>
        <w:t xml:space="preserve">the number of </w:t>
      </w:r>
      <w:r w:rsidR="00EF7DC5">
        <w:rPr>
          <w:lang w:val="en-US" w:eastAsia="ja-JP"/>
        </w:rPr>
        <w:t xml:space="preserve">running </w:t>
      </w:r>
      <w:r w:rsidR="001827EF" w:rsidRPr="001854F3">
        <w:rPr>
          <w:lang w:val="en-US" w:eastAsia="ja-JP"/>
        </w:rPr>
        <w:t>video decoder instances is</w:t>
      </w:r>
      <w:r w:rsidR="00CF6AB6" w:rsidRPr="001854F3">
        <w:rPr>
          <w:lang w:val="en-US" w:eastAsia="ja-JP"/>
        </w:rPr>
        <w:t xml:space="preserve"> different</w:t>
      </w:r>
      <w:r w:rsidR="00EF07A9" w:rsidRPr="001854F3">
        <w:rPr>
          <w:lang w:val="en-US" w:eastAsia="ja-JP"/>
        </w:rPr>
        <w:t xml:space="preserve"> from the number of</w:t>
      </w:r>
      <w:r w:rsidR="00227363" w:rsidRPr="001854F3">
        <w:rPr>
          <w:lang w:val="en-US" w:eastAsia="ja-JP"/>
        </w:rPr>
        <w:t xml:space="preserve"> input media </w:t>
      </w:r>
      <w:r w:rsidR="003900F2" w:rsidRPr="001854F3">
        <w:rPr>
          <w:lang w:val="en-US" w:eastAsia="ja-JP"/>
        </w:rPr>
        <w:t>streams</w:t>
      </w:r>
      <w:r w:rsidR="00DF57D0">
        <w:rPr>
          <w:lang w:val="en-US" w:eastAsia="ja-JP"/>
        </w:rPr>
        <w:t xml:space="preserve"> </w:t>
      </w:r>
      <w:r w:rsidR="00DF57D0" w:rsidRPr="001854F3">
        <w:rPr>
          <w:lang w:val="en-US" w:eastAsia="ja-JP"/>
        </w:rPr>
        <w:t>that are required by the application</w:t>
      </w:r>
      <w:r w:rsidR="00AA2768">
        <w:rPr>
          <w:lang w:val="en-US" w:eastAsia="ja-JP"/>
        </w:rPr>
        <w:t>.</w:t>
      </w:r>
      <w:r w:rsidR="0042272F" w:rsidRPr="001854F3">
        <w:rPr>
          <w:lang w:val="en-US" w:eastAsia="ja-JP"/>
        </w:rPr>
        <w:t xml:space="preserve"> </w:t>
      </w:r>
      <w:r w:rsidR="00FB1C52" w:rsidRPr="001854F3">
        <w:rPr>
          <w:lang w:val="en-US" w:eastAsia="ja-JP"/>
        </w:rPr>
        <w:t xml:space="preserve">For example, </w:t>
      </w:r>
      <w:r w:rsidR="00655C38" w:rsidRPr="001854F3">
        <w:rPr>
          <w:lang w:val="en-US" w:eastAsia="ja-JP"/>
        </w:rPr>
        <w:t xml:space="preserve">a VDE </w:t>
      </w:r>
      <w:r w:rsidR="00B626FD" w:rsidRPr="001854F3">
        <w:rPr>
          <w:lang w:val="en-US" w:eastAsia="ja-JP"/>
        </w:rPr>
        <w:t xml:space="preserve">might </w:t>
      </w:r>
      <w:r w:rsidR="00655C38" w:rsidRPr="001854F3">
        <w:rPr>
          <w:lang w:val="en-US" w:eastAsia="ja-JP"/>
        </w:rPr>
        <w:t xml:space="preserve">not be capable </w:t>
      </w:r>
      <w:r w:rsidR="00FF57E1" w:rsidRPr="001854F3">
        <w:rPr>
          <w:lang w:val="en-US" w:eastAsia="ja-JP"/>
        </w:rPr>
        <w:t>of decoding a</w:t>
      </w:r>
      <w:r w:rsidR="006D4A55">
        <w:rPr>
          <w:lang w:val="en-US" w:eastAsia="ja-JP"/>
        </w:rPr>
        <w:t xml:space="preserve"> single</w:t>
      </w:r>
      <w:r w:rsidR="00FF57E1" w:rsidRPr="001854F3">
        <w:rPr>
          <w:lang w:val="en-US" w:eastAsia="ja-JP"/>
        </w:rPr>
        <w:t xml:space="preserve"> 4K </w:t>
      </w:r>
      <w:r w:rsidR="006E5FF6" w:rsidRPr="001854F3">
        <w:rPr>
          <w:lang w:val="en-US" w:eastAsia="ja-JP"/>
        </w:rPr>
        <w:t xml:space="preserve">input </w:t>
      </w:r>
      <w:r w:rsidR="006D4A55">
        <w:rPr>
          <w:lang w:val="en-US" w:eastAsia="ja-JP"/>
        </w:rPr>
        <w:t>media</w:t>
      </w:r>
      <w:r w:rsidR="006D4A55" w:rsidRPr="001854F3">
        <w:rPr>
          <w:lang w:val="en-US" w:eastAsia="ja-JP"/>
        </w:rPr>
        <w:t xml:space="preserve"> </w:t>
      </w:r>
      <w:r w:rsidR="00FF57E1" w:rsidRPr="001854F3">
        <w:rPr>
          <w:lang w:val="en-US" w:eastAsia="ja-JP"/>
        </w:rPr>
        <w:t>stream with one decoder instance</w:t>
      </w:r>
      <w:r w:rsidR="00852DD4" w:rsidRPr="001854F3">
        <w:rPr>
          <w:lang w:val="en-US" w:eastAsia="ja-JP"/>
        </w:rPr>
        <w:t>,</w:t>
      </w:r>
      <w:r w:rsidR="00FF57E1" w:rsidRPr="001854F3">
        <w:rPr>
          <w:lang w:val="en-US" w:eastAsia="ja-JP"/>
        </w:rPr>
        <w:t xml:space="preserve"> but </w:t>
      </w:r>
      <w:r w:rsidR="002F6412" w:rsidRPr="001854F3">
        <w:rPr>
          <w:lang w:val="en-US" w:eastAsia="ja-JP"/>
        </w:rPr>
        <w:t xml:space="preserve">it </w:t>
      </w:r>
      <w:r w:rsidR="00B626FD" w:rsidRPr="001854F3">
        <w:rPr>
          <w:lang w:val="en-US" w:eastAsia="ja-JP"/>
        </w:rPr>
        <w:t xml:space="preserve">might </w:t>
      </w:r>
      <w:r w:rsidR="002F6412" w:rsidRPr="001854F3">
        <w:rPr>
          <w:lang w:val="en-US" w:eastAsia="ja-JP"/>
        </w:rPr>
        <w:t>be able</w:t>
      </w:r>
      <w:r w:rsidR="00D44FAA" w:rsidRPr="001854F3">
        <w:rPr>
          <w:lang w:val="en-US" w:eastAsia="ja-JP"/>
        </w:rPr>
        <w:t xml:space="preserve"> to</w:t>
      </w:r>
      <w:r w:rsidR="002F6412" w:rsidRPr="001854F3">
        <w:rPr>
          <w:lang w:val="en-US" w:eastAsia="ja-JP"/>
        </w:rPr>
        <w:t xml:space="preserve"> decode some of the </w:t>
      </w:r>
      <w:r w:rsidR="00986B46" w:rsidRPr="001854F3">
        <w:rPr>
          <w:lang w:val="en-US" w:eastAsia="ja-JP"/>
        </w:rPr>
        <w:t>independently</w:t>
      </w:r>
      <w:r w:rsidR="002F6412" w:rsidRPr="001854F3">
        <w:rPr>
          <w:lang w:val="en-US" w:eastAsia="ja-JP"/>
        </w:rPr>
        <w:t xml:space="preserve"> decodable </w:t>
      </w:r>
      <w:r w:rsidR="00986B46" w:rsidRPr="001854F3">
        <w:rPr>
          <w:lang w:val="en-US" w:eastAsia="ja-JP"/>
        </w:rPr>
        <w:t>regions</w:t>
      </w:r>
      <w:r w:rsidR="00E923D9">
        <w:rPr>
          <w:lang w:val="en-US" w:eastAsia="ja-JP"/>
        </w:rPr>
        <w:t>, at a lower resolution,</w:t>
      </w:r>
      <w:r w:rsidR="00986B46" w:rsidRPr="001854F3">
        <w:rPr>
          <w:lang w:val="en-US" w:eastAsia="ja-JP"/>
        </w:rPr>
        <w:t xml:space="preserve"> present in th</w:t>
      </w:r>
      <w:r w:rsidR="00D44FAA" w:rsidRPr="001854F3">
        <w:rPr>
          <w:lang w:val="en-US" w:eastAsia="ja-JP"/>
        </w:rPr>
        <w:t>at</w:t>
      </w:r>
      <w:r w:rsidR="00986B46" w:rsidRPr="001854F3">
        <w:rPr>
          <w:lang w:val="en-US" w:eastAsia="ja-JP"/>
        </w:rPr>
        <w:t xml:space="preserve"> input </w:t>
      </w:r>
      <w:r w:rsidR="006D4A55">
        <w:rPr>
          <w:lang w:val="en-US" w:eastAsia="ja-JP"/>
        </w:rPr>
        <w:t>media</w:t>
      </w:r>
      <w:r w:rsidR="006D4A55" w:rsidRPr="001854F3">
        <w:rPr>
          <w:lang w:val="en-US" w:eastAsia="ja-JP"/>
        </w:rPr>
        <w:t xml:space="preserve"> </w:t>
      </w:r>
      <w:r w:rsidR="00986B46" w:rsidRPr="001854F3">
        <w:rPr>
          <w:lang w:val="en-US" w:eastAsia="ja-JP"/>
        </w:rPr>
        <w:t>stream.</w:t>
      </w:r>
      <w:r w:rsidR="009E50BD">
        <w:rPr>
          <w:lang w:val="en-US" w:eastAsia="ja-JP"/>
        </w:rPr>
        <w:t xml:space="preserve"> In </w:t>
      </w:r>
      <w:r w:rsidR="00D82775">
        <w:rPr>
          <w:lang w:val="en-US" w:eastAsia="ja-JP"/>
        </w:rPr>
        <w:t xml:space="preserve">this </w:t>
      </w:r>
      <w:r w:rsidR="009E50BD">
        <w:rPr>
          <w:lang w:val="en-US" w:eastAsia="ja-JP"/>
        </w:rPr>
        <w:t>case</w:t>
      </w:r>
      <w:r w:rsidR="00D82775">
        <w:rPr>
          <w:lang w:val="en-US" w:eastAsia="ja-JP"/>
        </w:rPr>
        <w:t>,</w:t>
      </w:r>
      <w:r w:rsidR="009E50BD">
        <w:rPr>
          <w:lang w:val="en-US" w:eastAsia="ja-JP"/>
        </w:rPr>
        <w:t xml:space="preserve"> the VDE should verify the availability of sufficient resources to run those video decoder instance</w:t>
      </w:r>
      <w:ins w:id="186" w:author="Imed Bouazizi" w:date="2023-04-19T15:32:00Z">
        <w:r w:rsidR="009028C5">
          <w:rPr>
            <w:lang w:val="en-US" w:eastAsia="ja-JP"/>
          </w:rPr>
          <w:t>s</w:t>
        </w:r>
      </w:ins>
      <w:r w:rsidR="009E50BD">
        <w:rPr>
          <w:lang w:val="en-US" w:eastAsia="ja-JP"/>
        </w:rPr>
        <w:t xml:space="preserve"> in parallel.</w:t>
      </w:r>
    </w:p>
    <w:p w14:paraId="2B6963CF" w14:textId="5808D86A" w:rsidR="00736116" w:rsidRPr="001854F3" w:rsidRDefault="00C20369" w:rsidP="00A34C8C">
      <w:pPr>
        <w:rPr>
          <w:lang w:val="en-US"/>
        </w:rPr>
      </w:pPr>
      <w:r w:rsidRPr="001854F3">
        <w:rPr>
          <w:lang w:val="en-US" w:eastAsia="ja-JP"/>
        </w:rPr>
        <w:fldChar w:fldCharType="begin"/>
      </w:r>
      <w:r w:rsidRPr="001854F3">
        <w:rPr>
          <w:lang w:val="en-US" w:eastAsia="ja-JP"/>
        </w:rPr>
        <w:instrText xml:space="preserve"> REF _Ref77859855 \h </w:instrText>
      </w:r>
      <w:r w:rsidRPr="001854F3">
        <w:rPr>
          <w:lang w:val="en-US" w:eastAsia="ja-JP"/>
        </w:rPr>
      </w:r>
      <w:r w:rsidRPr="001854F3">
        <w:rPr>
          <w:lang w:val="en-US" w:eastAsia="ja-JP"/>
        </w:rPr>
        <w:fldChar w:fldCharType="separate"/>
      </w:r>
      <w:r w:rsidR="00984ED6" w:rsidRPr="001854F3">
        <w:rPr>
          <w:lang w:val="en-US"/>
        </w:rPr>
        <w:t xml:space="preserve">Figure </w:t>
      </w:r>
      <w:r w:rsidR="00984ED6">
        <w:rPr>
          <w:noProof/>
          <w:lang w:val="en-US"/>
        </w:rPr>
        <w:t>1</w:t>
      </w:r>
      <w:r w:rsidRPr="001854F3">
        <w:rPr>
          <w:lang w:val="en-US" w:eastAsia="ja-JP"/>
        </w:rPr>
        <w:fldChar w:fldCharType="end"/>
      </w:r>
      <w:r w:rsidRPr="001854F3">
        <w:rPr>
          <w:lang w:val="en-US" w:eastAsia="ja-JP"/>
        </w:rPr>
        <w:t xml:space="preserve"> </w:t>
      </w:r>
      <w:r w:rsidR="00FD7F4F" w:rsidRPr="001854F3">
        <w:rPr>
          <w:lang w:val="en-US" w:eastAsia="ja-JP"/>
        </w:rPr>
        <w:t>represents</w:t>
      </w:r>
      <w:r w:rsidR="00736116" w:rsidRPr="001854F3">
        <w:rPr>
          <w:lang w:val="en-US" w:eastAsia="ja-JP"/>
        </w:rPr>
        <w:t xml:space="preserve"> </w:t>
      </w:r>
      <w:r w:rsidR="002B12C1" w:rsidRPr="001854F3">
        <w:rPr>
          <w:lang w:val="en-US" w:eastAsia="ja-JP"/>
        </w:rPr>
        <w:t>the</w:t>
      </w:r>
      <w:r w:rsidR="00FF41E1" w:rsidRPr="001854F3">
        <w:rPr>
          <w:lang w:val="en-US" w:eastAsia="ja-JP"/>
        </w:rPr>
        <w:t xml:space="preserve"> architecture for </w:t>
      </w:r>
      <w:r w:rsidR="00DB1B8B" w:rsidRPr="001854F3">
        <w:rPr>
          <w:lang w:val="en-US" w:eastAsia="ja-JP"/>
        </w:rPr>
        <w:t>the VDE</w:t>
      </w:r>
      <w:r w:rsidR="00FD7F4F" w:rsidRPr="001854F3">
        <w:rPr>
          <w:lang w:val="en-US" w:eastAsia="ja-JP"/>
        </w:rPr>
        <w:t xml:space="preserve"> </w:t>
      </w:r>
      <w:r w:rsidR="00DB1B8B" w:rsidRPr="001854F3">
        <w:rPr>
          <w:lang w:val="en-US" w:eastAsia="ja-JP"/>
        </w:rPr>
        <w:t>and the associated IVDI and OVDI</w:t>
      </w:r>
      <w:r w:rsidR="0076309F" w:rsidRPr="001854F3">
        <w:rPr>
          <w:lang w:val="en-US" w:eastAsia="ja-JP"/>
        </w:rPr>
        <w:t xml:space="preserve"> interfaces</w:t>
      </w:r>
      <w:r w:rsidR="00DB1B8B" w:rsidRPr="001854F3">
        <w:rPr>
          <w:lang w:val="en-US" w:eastAsia="ja-JP"/>
        </w:rPr>
        <w:t>.</w:t>
      </w:r>
    </w:p>
    <w:bookmarkStart w:id="187" w:name="_Ref77779722"/>
    <w:p w14:paraId="2A5EE4E7" w14:textId="02AD47E4" w:rsidR="00347580" w:rsidRPr="001854F3" w:rsidRDefault="00583139" w:rsidP="00EB41F6">
      <w:pPr>
        <w:jc w:val="center"/>
        <w:rPr>
          <w:lang w:val="en-US"/>
        </w:rPr>
      </w:pPr>
      <w:r w:rsidRPr="001854F3">
        <w:rPr>
          <w:lang w:val="en-US"/>
        </w:rPr>
        <w:object w:dxaOrig="9609" w:dyaOrig="5405" w14:anchorId="390BBD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pt;height:250.5pt" o:ole="">
            <v:imagedata r:id="rId22" o:title="" croptop="3227f" cropbottom="7789f" cropleft="1816f" cropright="4039f"/>
          </v:shape>
          <o:OLEObject Type="Embed" ProgID="PowerPoint.Slide.12" ShapeID="_x0000_i1025" DrawAspect="Content" ObjectID="_1743428770" r:id="rId23"/>
        </w:object>
      </w:r>
    </w:p>
    <w:p w14:paraId="3B99AD0D" w14:textId="77777777" w:rsidR="00D63F73" w:rsidRPr="001854F3" w:rsidRDefault="00D63F73" w:rsidP="00D63F73">
      <w:pPr>
        <w:keepNext/>
        <w:spacing w:after="60"/>
        <w:jc w:val="left"/>
        <w:rPr>
          <w:b/>
          <w:sz w:val="20"/>
          <w:lang w:val="en-US"/>
        </w:rPr>
      </w:pPr>
      <w:r w:rsidRPr="001854F3">
        <w:rPr>
          <w:b/>
          <w:sz w:val="20"/>
          <w:lang w:val="en-US"/>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D63F73" w:rsidRPr="001854F3" w14:paraId="4E54049B" w14:textId="77777777" w:rsidTr="009063C5">
        <w:trPr>
          <w:cantSplit/>
        </w:trPr>
        <w:tc>
          <w:tcPr>
            <w:tcW w:w="397" w:type="dxa"/>
            <w:shd w:val="clear" w:color="auto" w:fill="auto"/>
          </w:tcPr>
          <w:p w14:paraId="1190A8F0" w14:textId="6A212B4D" w:rsidR="00D63F73" w:rsidRPr="001854F3" w:rsidRDefault="00D63F73" w:rsidP="009063C5">
            <w:pPr>
              <w:spacing w:after="60"/>
              <w:jc w:val="left"/>
              <w:rPr>
                <w:sz w:val="20"/>
                <w:lang w:val="en-US"/>
              </w:rPr>
            </w:pPr>
            <w:r w:rsidRPr="001854F3">
              <w:rPr>
                <w:sz w:val="20"/>
                <w:lang w:val="en-US"/>
              </w:rPr>
              <w:t>M</w:t>
            </w:r>
            <w:r w:rsidR="00530A9D" w:rsidRPr="001854F3">
              <w:rPr>
                <w:sz w:val="20"/>
                <w:lang w:val="en-US"/>
              </w:rPr>
              <w:t>D</w:t>
            </w:r>
            <w:r w:rsidRPr="001854F3">
              <w:rPr>
                <w:sz w:val="20"/>
                <w:lang w:val="en-US"/>
              </w:rPr>
              <w:t>S</w:t>
            </w:r>
          </w:p>
        </w:tc>
        <w:tc>
          <w:tcPr>
            <w:tcW w:w="4479" w:type="dxa"/>
            <w:shd w:val="clear" w:color="auto" w:fill="auto"/>
          </w:tcPr>
          <w:p w14:paraId="75ADB129" w14:textId="22510153"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media stream</w:t>
            </w:r>
          </w:p>
        </w:tc>
        <w:tc>
          <w:tcPr>
            <w:tcW w:w="397" w:type="dxa"/>
            <w:shd w:val="clear" w:color="auto" w:fill="auto"/>
          </w:tcPr>
          <w:p w14:paraId="23727805" w14:textId="77777777" w:rsidR="00D63F73" w:rsidRPr="001854F3" w:rsidRDefault="00D63F73" w:rsidP="009063C5">
            <w:pPr>
              <w:spacing w:after="60"/>
              <w:jc w:val="left"/>
              <w:rPr>
                <w:sz w:val="20"/>
                <w:lang w:val="en-US"/>
              </w:rPr>
            </w:pPr>
          </w:p>
        </w:tc>
        <w:tc>
          <w:tcPr>
            <w:tcW w:w="4479" w:type="dxa"/>
            <w:shd w:val="clear" w:color="auto" w:fill="auto"/>
          </w:tcPr>
          <w:p w14:paraId="797310AF" w14:textId="77777777" w:rsidR="00D63F73" w:rsidRPr="001854F3" w:rsidRDefault="00D63F73" w:rsidP="009063C5">
            <w:pPr>
              <w:spacing w:after="60"/>
              <w:jc w:val="left"/>
              <w:rPr>
                <w:sz w:val="20"/>
                <w:lang w:val="en-US"/>
              </w:rPr>
            </w:pPr>
          </w:p>
        </w:tc>
      </w:tr>
      <w:tr w:rsidR="00D63F73" w:rsidRPr="001854F3" w14:paraId="4E4ACC6E" w14:textId="77777777" w:rsidTr="009063C5">
        <w:trPr>
          <w:cantSplit/>
        </w:trPr>
        <w:tc>
          <w:tcPr>
            <w:tcW w:w="397" w:type="dxa"/>
            <w:shd w:val="clear" w:color="auto" w:fill="auto"/>
          </w:tcPr>
          <w:p w14:paraId="0841920B" w14:textId="4EF36836" w:rsidR="00D63F73" w:rsidRPr="001854F3" w:rsidRDefault="00D63F73" w:rsidP="009063C5">
            <w:pPr>
              <w:spacing w:after="60"/>
              <w:jc w:val="left"/>
              <w:rPr>
                <w:sz w:val="20"/>
                <w:lang w:val="en-US"/>
              </w:rPr>
            </w:pPr>
            <w:r w:rsidRPr="001854F3">
              <w:rPr>
                <w:sz w:val="20"/>
                <w:lang w:val="en-US"/>
              </w:rPr>
              <w:t>ES</w:t>
            </w:r>
          </w:p>
        </w:tc>
        <w:tc>
          <w:tcPr>
            <w:tcW w:w="4479" w:type="dxa"/>
            <w:shd w:val="clear" w:color="auto" w:fill="auto"/>
          </w:tcPr>
          <w:p w14:paraId="568C5A68" w14:textId="18AC8DAB"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elementary stream</w:t>
            </w:r>
          </w:p>
        </w:tc>
        <w:tc>
          <w:tcPr>
            <w:tcW w:w="397" w:type="dxa"/>
            <w:shd w:val="clear" w:color="auto" w:fill="auto"/>
          </w:tcPr>
          <w:p w14:paraId="61751A47" w14:textId="77777777" w:rsidR="00D63F73" w:rsidRPr="001854F3" w:rsidRDefault="00D63F73" w:rsidP="009063C5">
            <w:pPr>
              <w:spacing w:after="60"/>
              <w:jc w:val="left"/>
              <w:rPr>
                <w:sz w:val="20"/>
                <w:lang w:val="en-US"/>
              </w:rPr>
            </w:pPr>
          </w:p>
        </w:tc>
        <w:tc>
          <w:tcPr>
            <w:tcW w:w="4479" w:type="dxa"/>
            <w:shd w:val="clear" w:color="auto" w:fill="auto"/>
          </w:tcPr>
          <w:p w14:paraId="647DEF1B" w14:textId="77777777" w:rsidR="00D63F73" w:rsidRPr="001854F3" w:rsidRDefault="00D63F73" w:rsidP="009063C5">
            <w:pPr>
              <w:spacing w:after="60"/>
              <w:jc w:val="left"/>
              <w:rPr>
                <w:sz w:val="20"/>
                <w:lang w:val="en-US"/>
              </w:rPr>
            </w:pPr>
          </w:p>
        </w:tc>
      </w:tr>
      <w:tr w:rsidR="00D63F73" w:rsidRPr="001854F3" w14:paraId="086BCDFD" w14:textId="77777777" w:rsidTr="000A2CD2">
        <w:trPr>
          <w:cantSplit/>
          <w:trHeight w:val="60"/>
        </w:trPr>
        <w:tc>
          <w:tcPr>
            <w:tcW w:w="397" w:type="dxa"/>
            <w:shd w:val="clear" w:color="auto" w:fill="auto"/>
          </w:tcPr>
          <w:p w14:paraId="269167D6" w14:textId="670485C5" w:rsidR="00D63F73" w:rsidRPr="001854F3" w:rsidRDefault="00530A9D" w:rsidP="009063C5">
            <w:pPr>
              <w:spacing w:after="60"/>
              <w:jc w:val="left"/>
              <w:rPr>
                <w:sz w:val="20"/>
                <w:lang w:val="en-US"/>
              </w:rPr>
            </w:pPr>
            <w:r w:rsidRPr="001854F3">
              <w:rPr>
                <w:sz w:val="20"/>
                <w:lang w:val="en-US"/>
              </w:rPr>
              <w:t>MT</w:t>
            </w:r>
            <w:r w:rsidR="00123404" w:rsidRPr="001854F3">
              <w:rPr>
                <w:sz w:val="20"/>
                <w:lang w:val="en-US"/>
              </w:rPr>
              <w:t>S</w:t>
            </w:r>
          </w:p>
        </w:tc>
        <w:tc>
          <w:tcPr>
            <w:tcW w:w="4479" w:type="dxa"/>
            <w:shd w:val="clear" w:color="auto" w:fill="auto"/>
          </w:tcPr>
          <w:p w14:paraId="33494859" w14:textId="2EC39BA9" w:rsidR="00D63F73" w:rsidRPr="001854F3" w:rsidRDefault="00530A9D" w:rsidP="009063C5">
            <w:pPr>
              <w:spacing w:after="60"/>
              <w:jc w:val="left"/>
              <w:rPr>
                <w:sz w:val="20"/>
                <w:lang w:val="en-US"/>
              </w:rPr>
            </w:pPr>
            <w:r w:rsidRPr="001854F3">
              <w:rPr>
                <w:sz w:val="20"/>
                <w:lang w:val="en-US"/>
              </w:rPr>
              <w:tab/>
            </w:r>
            <w:r w:rsidR="009E1B66" w:rsidRPr="001854F3">
              <w:rPr>
                <w:sz w:val="20"/>
                <w:lang w:val="en-US"/>
              </w:rPr>
              <w:t>m</w:t>
            </w:r>
            <w:r w:rsidR="00123404" w:rsidRPr="001854F3">
              <w:rPr>
                <w:sz w:val="20"/>
                <w:lang w:val="en-US"/>
              </w:rPr>
              <w:t>etadata stream</w:t>
            </w:r>
          </w:p>
        </w:tc>
        <w:tc>
          <w:tcPr>
            <w:tcW w:w="397" w:type="dxa"/>
            <w:shd w:val="clear" w:color="auto" w:fill="auto"/>
          </w:tcPr>
          <w:p w14:paraId="1D693C60" w14:textId="77777777" w:rsidR="00D63F73" w:rsidRPr="001854F3" w:rsidRDefault="00D63F73" w:rsidP="009063C5">
            <w:pPr>
              <w:spacing w:after="60"/>
              <w:jc w:val="left"/>
              <w:rPr>
                <w:sz w:val="20"/>
                <w:lang w:val="en-US"/>
              </w:rPr>
            </w:pPr>
          </w:p>
        </w:tc>
        <w:tc>
          <w:tcPr>
            <w:tcW w:w="4479" w:type="dxa"/>
            <w:shd w:val="clear" w:color="auto" w:fill="auto"/>
          </w:tcPr>
          <w:p w14:paraId="693DF1A2" w14:textId="77777777" w:rsidR="00D63F73" w:rsidRPr="001854F3" w:rsidRDefault="00D63F73" w:rsidP="009063C5">
            <w:pPr>
              <w:spacing w:after="60"/>
              <w:jc w:val="left"/>
              <w:rPr>
                <w:sz w:val="20"/>
                <w:lang w:val="en-US"/>
              </w:rPr>
            </w:pPr>
          </w:p>
        </w:tc>
      </w:tr>
      <w:tr w:rsidR="00D63F73" w:rsidRPr="001854F3" w14:paraId="2012628C" w14:textId="77777777" w:rsidTr="009063C5">
        <w:trPr>
          <w:cantSplit/>
        </w:trPr>
        <w:tc>
          <w:tcPr>
            <w:tcW w:w="397" w:type="dxa"/>
            <w:shd w:val="clear" w:color="auto" w:fill="auto"/>
          </w:tcPr>
          <w:p w14:paraId="2ACA193C" w14:textId="54451A4A" w:rsidR="00D63F73" w:rsidRPr="001854F3" w:rsidRDefault="00123404" w:rsidP="009063C5">
            <w:pPr>
              <w:spacing w:after="60"/>
              <w:jc w:val="left"/>
              <w:rPr>
                <w:sz w:val="20"/>
                <w:lang w:val="en-US"/>
              </w:rPr>
            </w:pPr>
            <w:r w:rsidRPr="001854F3">
              <w:rPr>
                <w:sz w:val="20"/>
                <w:lang w:val="en-US"/>
              </w:rPr>
              <w:t>DS</w:t>
            </w:r>
          </w:p>
        </w:tc>
        <w:tc>
          <w:tcPr>
            <w:tcW w:w="4479" w:type="dxa"/>
            <w:shd w:val="clear" w:color="auto" w:fill="auto"/>
          </w:tcPr>
          <w:p w14:paraId="2636E0B9" w14:textId="2E8D7CF0" w:rsidR="003B6A3B" w:rsidRPr="001854F3" w:rsidRDefault="00530A9D" w:rsidP="009063C5">
            <w:pPr>
              <w:spacing w:after="60"/>
              <w:jc w:val="left"/>
              <w:rPr>
                <w:sz w:val="20"/>
                <w:lang w:val="en-US"/>
              </w:rPr>
            </w:pPr>
            <w:r w:rsidRPr="001854F3">
              <w:rPr>
                <w:sz w:val="20"/>
                <w:lang w:val="en-US"/>
              </w:rPr>
              <w:tab/>
            </w:r>
            <w:r w:rsidR="00656517" w:rsidRPr="001854F3">
              <w:rPr>
                <w:sz w:val="20"/>
                <w:lang w:val="en-US"/>
              </w:rPr>
              <w:t>decoded sequence</w:t>
            </w:r>
          </w:p>
        </w:tc>
        <w:tc>
          <w:tcPr>
            <w:tcW w:w="397" w:type="dxa"/>
            <w:shd w:val="clear" w:color="auto" w:fill="auto"/>
          </w:tcPr>
          <w:p w14:paraId="2257EF74" w14:textId="77777777" w:rsidR="00D63F73" w:rsidRPr="001854F3" w:rsidRDefault="00D63F73" w:rsidP="009063C5">
            <w:pPr>
              <w:spacing w:after="60"/>
              <w:jc w:val="left"/>
              <w:rPr>
                <w:sz w:val="20"/>
                <w:lang w:val="en-US"/>
              </w:rPr>
            </w:pPr>
          </w:p>
        </w:tc>
        <w:tc>
          <w:tcPr>
            <w:tcW w:w="4479" w:type="dxa"/>
            <w:shd w:val="clear" w:color="auto" w:fill="auto"/>
          </w:tcPr>
          <w:p w14:paraId="2289EB3E" w14:textId="77777777" w:rsidR="00D63F73" w:rsidRPr="001854F3" w:rsidRDefault="00D63F73" w:rsidP="009063C5">
            <w:pPr>
              <w:spacing w:after="60"/>
              <w:jc w:val="left"/>
              <w:rPr>
                <w:sz w:val="20"/>
                <w:lang w:val="en-US"/>
              </w:rPr>
            </w:pPr>
          </w:p>
        </w:tc>
      </w:tr>
      <w:tr w:rsidR="00EC44A3" w:rsidRPr="001854F3" w14:paraId="6E18A260" w14:textId="77777777" w:rsidTr="009063C5">
        <w:trPr>
          <w:cantSplit/>
        </w:trPr>
        <w:tc>
          <w:tcPr>
            <w:tcW w:w="397" w:type="dxa"/>
            <w:shd w:val="clear" w:color="auto" w:fill="auto"/>
          </w:tcPr>
          <w:p w14:paraId="6C5C8AF0" w14:textId="1498F733" w:rsidR="00EC44A3" w:rsidRPr="001854F3" w:rsidRDefault="00EC44A3" w:rsidP="00EC44A3">
            <w:pPr>
              <w:spacing w:after="60"/>
              <w:jc w:val="left"/>
              <w:rPr>
                <w:sz w:val="20"/>
                <w:lang w:val="en-US"/>
              </w:rPr>
            </w:pPr>
            <w:r w:rsidRPr="001854F3">
              <w:rPr>
                <w:sz w:val="20"/>
                <w:lang w:val="en-US"/>
              </w:rPr>
              <w:t>m</w:t>
            </w:r>
          </w:p>
        </w:tc>
        <w:tc>
          <w:tcPr>
            <w:tcW w:w="4479" w:type="dxa"/>
            <w:shd w:val="clear" w:color="auto" w:fill="auto"/>
          </w:tcPr>
          <w:p w14:paraId="354B0CCE" w14:textId="7D391F37" w:rsidR="00EC44A3" w:rsidRPr="001854F3" w:rsidRDefault="00EC44A3" w:rsidP="00EC44A3">
            <w:pPr>
              <w:spacing w:after="60"/>
              <w:jc w:val="left"/>
              <w:rPr>
                <w:sz w:val="20"/>
                <w:lang w:val="en-US"/>
              </w:rPr>
            </w:pPr>
            <w:r w:rsidRPr="001854F3">
              <w:rPr>
                <w:sz w:val="20"/>
                <w:lang w:val="en-US"/>
              </w:rPr>
              <w:tab/>
              <w:t xml:space="preserve">number of </w:t>
            </w:r>
            <w:r w:rsidR="005C4E43" w:rsidRPr="001854F3">
              <w:rPr>
                <w:sz w:val="20"/>
                <w:lang w:val="en-US"/>
              </w:rPr>
              <w:t xml:space="preserve">input </w:t>
            </w:r>
            <w:r w:rsidRPr="001854F3">
              <w:rPr>
                <w:sz w:val="20"/>
                <w:lang w:val="en-US"/>
              </w:rPr>
              <w:t>metadata streams</w:t>
            </w:r>
          </w:p>
        </w:tc>
        <w:tc>
          <w:tcPr>
            <w:tcW w:w="397" w:type="dxa"/>
            <w:shd w:val="clear" w:color="auto" w:fill="auto"/>
          </w:tcPr>
          <w:p w14:paraId="1B36F8CE" w14:textId="77777777" w:rsidR="00EC44A3" w:rsidRPr="001854F3" w:rsidRDefault="00EC44A3" w:rsidP="00EC44A3">
            <w:pPr>
              <w:spacing w:after="60"/>
              <w:jc w:val="left"/>
              <w:rPr>
                <w:sz w:val="20"/>
                <w:lang w:val="en-US"/>
              </w:rPr>
            </w:pPr>
          </w:p>
        </w:tc>
        <w:tc>
          <w:tcPr>
            <w:tcW w:w="4479" w:type="dxa"/>
            <w:shd w:val="clear" w:color="auto" w:fill="auto"/>
          </w:tcPr>
          <w:p w14:paraId="26F3B2A1" w14:textId="77777777" w:rsidR="00EC44A3" w:rsidRPr="001854F3" w:rsidRDefault="00EC44A3" w:rsidP="00EC44A3">
            <w:pPr>
              <w:spacing w:after="60"/>
              <w:jc w:val="left"/>
              <w:rPr>
                <w:sz w:val="20"/>
                <w:lang w:val="en-US"/>
              </w:rPr>
            </w:pPr>
          </w:p>
        </w:tc>
      </w:tr>
      <w:tr w:rsidR="00EC44A3" w:rsidRPr="001854F3" w14:paraId="099F2D44" w14:textId="77777777" w:rsidTr="009063C5">
        <w:trPr>
          <w:cantSplit/>
        </w:trPr>
        <w:tc>
          <w:tcPr>
            <w:tcW w:w="397" w:type="dxa"/>
            <w:shd w:val="clear" w:color="auto" w:fill="auto"/>
          </w:tcPr>
          <w:p w14:paraId="385FD0DE" w14:textId="5627E747" w:rsidR="00EC44A3" w:rsidRPr="001854F3" w:rsidRDefault="00EC44A3" w:rsidP="00EC44A3">
            <w:pPr>
              <w:spacing w:after="60"/>
              <w:jc w:val="left"/>
              <w:rPr>
                <w:sz w:val="20"/>
                <w:lang w:val="en-US"/>
              </w:rPr>
            </w:pPr>
            <w:r w:rsidRPr="001854F3">
              <w:rPr>
                <w:sz w:val="20"/>
                <w:lang w:val="en-US"/>
              </w:rPr>
              <w:t>n</w:t>
            </w:r>
          </w:p>
        </w:tc>
        <w:tc>
          <w:tcPr>
            <w:tcW w:w="4479" w:type="dxa"/>
            <w:shd w:val="clear" w:color="auto" w:fill="auto"/>
          </w:tcPr>
          <w:p w14:paraId="4EDCAEF0" w14:textId="4E6F3054" w:rsidR="00EC44A3" w:rsidRPr="001854F3" w:rsidRDefault="00EC44A3" w:rsidP="00EC44A3">
            <w:pPr>
              <w:spacing w:after="60"/>
              <w:jc w:val="left"/>
              <w:rPr>
                <w:sz w:val="20"/>
                <w:lang w:val="en-US"/>
              </w:rPr>
            </w:pPr>
            <w:r w:rsidRPr="001854F3">
              <w:rPr>
                <w:sz w:val="20"/>
                <w:lang w:val="en-US"/>
              </w:rPr>
              <w:tab/>
              <w:t>number of media streams</w:t>
            </w:r>
          </w:p>
        </w:tc>
        <w:tc>
          <w:tcPr>
            <w:tcW w:w="397" w:type="dxa"/>
            <w:shd w:val="clear" w:color="auto" w:fill="auto"/>
          </w:tcPr>
          <w:p w14:paraId="0330024F" w14:textId="77777777" w:rsidR="00EC44A3" w:rsidRPr="001854F3" w:rsidRDefault="00EC44A3" w:rsidP="00EC44A3">
            <w:pPr>
              <w:spacing w:after="60"/>
              <w:jc w:val="left"/>
              <w:rPr>
                <w:sz w:val="20"/>
                <w:lang w:val="en-US"/>
              </w:rPr>
            </w:pPr>
          </w:p>
        </w:tc>
        <w:tc>
          <w:tcPr>
            <w:tcW w:w="4479" w:type="dxa"/>
            <w:shd w:val="clear" w:color="auto" w:fill="auto"/>
          </w:tcPr>
          <w:p w14:paraId="63D5515C" w14:textId="77777777" w:rsidR="00EC44A3" w:rsidRPr="001854F3" w:rsidRDefault="00EC44A3" w:rsidP="00EC44A3">
            <w:pPr>
              <w:spacing w:after="60"/>
              <w:jc w:val="left"/>
              <w:rPr>
                <w:sz w:val="20"/>
                <w:lang w:val="en-US"/>
              </w:rPr>
            </w:pPr>
          </w:p>
        </w:tc>
      </w:tr>
      <w:tr w:rsidR="00EC44A3" w:rsidRPr="001854F3" w14:paraId="3CE4BA8D" w14:textId="77777777" w:rsidTr="009063C5">
        <w:trPr>
          <w:cantSplit/>
        </w:trPr>
        <w:tc>
          <w:tcPr>
            <w:tcW w:w="397" w:type="dxa"/>
            <w:shd w:val="clear" w:color="auto" w:fill="auto"/>
          </w:tcPr>
          <w:p w14:paraId="2FAEA8F8" w14:textId="47220231" w:rsidR="00EC44A3" w:rsidRPr="001854F3" w:rsidRDefault="00EC44A3" w:rsidP="00EC44A3">
            <w:pPr>
              <w:spacing w:after="60"/>
              <w:jc w:val="left"/>
              <w:rPr>
                <w:sz w:val="20"/>
                <w:lang w:val="en-US"/>
              </w:rPr>
            </w:pPr>
            <w:r w:rsidRPr="001854F3">
              <w:rPr>
                <w:sz w:val="20"/>
                <w:lang w:val="en-US"/>
              </w:rPr>
              <w:t>j</w:t>
            </w:r>
          </w:p>
        </w:tc>
        <w:tc>
          <w:tcPr>
            <w:tcW w:w="4479" w:type="dxa"/>
            <w:shd w:val="clear" w:color="auto" w:fill="auto"/>
          </w:tcPr>
          <w:p w14:paraId="5A94F873" w14:textId="3686AB4A" w:rsidR="00EC44A3" w:rsidRPr="001854F3" w:rsidRDefault="00EC44A3" w:rsidP="00EC44A3">
            <w:pPr>
              <w:spacing w:after="60"/>
              <w:jc w:val="left"/>
              <w:rPr>
                <w:sz w:val="20"/>
                <w:lang w:val="en-US"/>
              </w:rPr>
            </w:pPr>
            <w:r w:rsidRPr="001854F3">
              <w:rPr>
                <w:sz w:val="20"/>
                <w:lang w:val="en-US"/>
              </w:rPr>
              <w:tab/>
              <w:t>number of video decoder instances</w:t>
            </w:r>
          </w:p>
        </w:tc>
        <w:tc>
          <w:tcPr>
            <w:tcW w:w="397" w:type="dxa"/>
            <w:shd w:val="clear" w:color="auto" w:fill="auto"/>
          </w:tcPr>
          <w:p w14:paraId="200C4320" w14:textId="77777777" w:rsidR="00EC44A3" w:rsidRPr="001854F3" w:rsidRDefault="00EC44A3" w:rsidP="00EC44A3">
            <w:pPr>
              <w:spacing w:after="60"/>
              <w:jc w:val="left"/>
              <w:rPr>
                <w:sz w:val="20"/>
                <w:lang w:val="en-US"/>
              </w:rPr>
            </w:pPr>
          </w:p>
        </w:tc>
        <w:tc>
          <w:tcPr>
            <w:tcW w:w="4479" w:type="dxa"/>
            <w:shd w:val="clear" w:color="auto" w:fill="auto"/>
          </w:tcPr>
          <w:p w14:paraId="1177D2F5" w14:textId="77777777" w:rsidR="00EC44A3" w:rsidRPr="001854F3" w:rsidRDefault="00EC44A3" w:rsidP="00EC44A3">
            <w:pPr>
              <w:spacing w:after="60"/>
              <w:jc w:val="left"/>
              <w:rPr>
                <w:sz w:val="20"/>
                <w:lang w:val="en-US"/>
              </w:rPr>
            </w:pPr>
          </w:p>
        </w:tc>
      </w:tr>
      <w:tr w:rsidR="00EC44A3" w:rsidRPr="001854F3" w14:paraId="619918E9" w14:textId="77777777" w:rsidTr="009063C5">
        <w:trPr>
          <w:cantSplit/>
        </w:trPr>
        <w:tc>
          <w:tcPr>
            <w:tcW w:w="397" w:type="dxa"/>
            <w:shd w:val="clear" w:color="auto" w:fill="auto"/>
          </w:tcPr>
          <w:p w14:paraId="2026F779" w14:textId="3026C565" w:rsidR="00EC44A3" w:rsidRPr="001854F3" w:rsidRDefault="005C4E43" w:rsidP="00EC44A3">
            <w:pPr>
              <w:spacing w:after="60"/>
              <w:jc w:val="left"/>
              <w:rPr>
                <w:sz w:val="20"/>
                <w:lang w:val="en-US"/>
              </w:rPr>
            </w:pPr>
            <w:r w:rsidRPr="001854F3">
              <w:rPr>
                <w:sz w:val="20"/>
                <w:lang w:val="en-US"/>
              </w:rPr>
              <w:t>p</w:t>
            </w:r>
          </w:p>
        </w:tc>
        <w:tc>
          <w:tcPr>
            <w:tcW w:w="4479" w:type="dxa"/>
            <w:shd w:val="clear" w:color="auto" w:fill="auto"/>
          </w:tcPr>
          <w:p w14:paraId="11F0A647" w14:textId="3031ECA2" w:rsidR="00EC44A3" w:rsidRPr="001854F3" w:rsidRDefault="00EC44A3" w:rsidP="00EC44A3">
            <w:pPr>
              <w:spacing w:after="60"/>
              <w:jc w:val="left"/>
              <w:rPr>
                <w:sz w:val="20"/>
                <w:lang w:val="en-US"/>
              </w:rPr>
            </w:pPr>
            <w:r w:rsidRPr="001854F3">
              <w:rPr>
                <w:sz w:val="20"/>
                <w:lang w:val="en-US"/>
              </w:rPr>
              <w:tab/>
            </w:r>
            <w:r w:rsidR="005C4E43" w:rsidRPr="001854F3">
              <w:rPr>
                <w:sz w:val="20"/>
                <w:lang w:val="en-US"/>
              </w:rPr>
              <w:t>number of output metadata streams</w:t>
            </w:r>
          </w:p>
        </w:tc>
        <w:tc>
          <w:tcPr>
            <w:tcW w:w="397" w:type="dxa"/>
            <w:shd w:val="clear" w:color="auto" w:fill="auto"/>
          </w:tcPr>
          <w:p w14:paraId="5827AE4C" w14:textId="77777777" w:rsidR="00EC44A3" w:rsidRPr="001854F3" w:rsidRDefault="00EC44A3" w:rsidP="00EC44A3">
            <w:pPr>
              <w:spacing w:after="60"/>
              <w:jc w:val="left"/>
              <w:rPr>
                <w:sz w:val="20"/>
                <w:lang w:val="en-US"/>
              </w:rPr>
            </w:pPr>
          </w:p>
        </w:tc>
        <w:tc>
          <w:tcPr>
            <w:tcW w:w="4479" w:type="dxa"/>
            <w:shd w:val="clear" w:color="auto" w:fill="auto"/>
          </w:tcPr>
          <w:p w14:paraId="05567A29" w14:textId="77777777" w:rsidR="00EC44A3" w:rsidRPr="001854F3" w:rsidRDefault="00EC44A3" w:rsidP="00EC44A3">
            <w:pPr>
              <w:spacing w:after="60"/>
              <w:jc w:val="left"/>
              <w:rPr>
                <w:sz w:val="20"/>
                <w:lang w:val="en-US"/>
              </w:rPr>
            </w:pPr>
          </w:p>
        </w:tc>
      </w:tr>
      <w:tr w:rsidR="005C4E43" w:rsidRPr="001854F3" w14:paraId="35EB5EF9" w14:textId="77777777" w:rsidTr="006A7298">
        <w:trPr>
          <w:gridAfter w:val="2"/>
          <w:wAfter w:w="4876" w:type="dxa"/>
          <w:cantSplit/>
        </w:trPr>
        <w:tc>
          <w:tcPr>
            <w:tcW w:w="397" w:type="dxa"/>
            <w:shd w:val="clear" w:color="auto" w:fill="auto"/>
          </w:tcPr>
          <w:p w14:paraId="1A6654C6" w14:textId="1CFBD0AA" w:rsidR="005C4E43" w:rsidRPr="001854F3" w:rsidRDefault="005C4E43" w:rsidP="006A7298">
            <w:pPr>
              <w:spacing w:after="60"/>
              <w:jc w:val="left"/>
              <w:rPr>
                <w:sz w:val="20"/>
                <w:lang w:val="en-US"/>
              </w:rPr>
            </w:pPr>
            <w:r w:rsidRPr="001854F3">
              <w:rPr>
                <w:sz w:val="20"/>
                <w:lang w:val="en-US"/>
              </w:rPr>
              <w:t>q</w:t>
            </w:r>
          </w:p>
        </w:tc>
        <w:tc>
          <w:tcPr>
            <w:tcW w:w="4479" w:type="dxa"/>
            <w:shd w:val="clear" w:color="auto" w:fill="auto"/>
          </w:tcPr>
          <w:p w14:paraId="62CEE31B" w14:textId="24827ADF" w:rsidR="005C4E43" w:rsidRPr="001854F3" w:rsidRDefault="005C4E43" w:rsidP="006A7298">
            <w:pPr>
              <w:spacing w:after="60"/>
              <w:jc w:val="left"/>
              <w:rPr>
                <w:sz w:val="20"/>
                <w:lang w:val="en-US"/>
              </w:rPr>
            </w:pPr>
            <w:r w:rsidRPr="001854F3">
              <w:rPr>
                <w:sz w:val="20"/>
                <w:lang w:val="en-US"/>
              </w:rPr>
              <w:tab/>
              <w:t>number of decoded sequences</w:t>
            </w:r>
          </w:p>
        </w:tc>
      </w:tr>
    </w:tbl>
    <w:p w14:paraId="5ACFBC3B" w14:textId="08FE3370" w:rsidR="00616349" w:rsidRPr="001854F3" w:rsidRDefault="00736116" w:rsidP="00A34C8C">
      <w:pPr>
        <w:pStyle w:val="Caption"/>
        <w:rPr>
          <w:lang w:val="en-US"/>
        </w:rPr>
      </w:pPr>
      <w:bookmarkStart w:id="188" w:name="_Ref77859855"/>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984ED6">
        <w:rPr>
          <w:noProof/>
          <w:lang w:val="en-US"/>
        </w:rPr>
        <w:t>1</w:t>
      </w:r>
      <w:r w:rsidR="00A749FF" w:rsidRPr="001854F3">
        <w:rPr>
          <w:lang w:val="en-US"/>
        </w:rPr>
        <w:fldChar w:fldCharType="end"/>
      </w:r>
      <w:bookmarkEnd w:id="187"/>
      <w:bookmarkEnd w:id="188"/>
      <w:r w:rsidRPr="001854F3">
        <w:rPr>
          <w:lang w:val="en-US"/>
        </w:rPr>
        <w:t xml:space="preserve"> — Video </w:t>
      </w:r>
      <w:r w:rsidR="00DE1BEF">
        <w:rPr>
          <w:lang w:val="en-US"/>
        </w:rPr>
        <w:t>d</w:t>
      </w:r>
      <w:r w:rsidRPr="001854F3">
        <w:rPr>
          <w:lang w:val="en-US"/>
        </w:rPr>
        <w:t xml:space="preserve">ecoding </w:t>
      </w:r>
      <w:r w:rsidR="00DE1BEF">
        <w:rPr>
          <w:lang w:val="en-US"/>
        </w:rPr>
        <w:t>e</w:t>
      </w:r>
      <w:r w:rsidRPr="001854F3">
        <w:rPr>
          <w:lang w:val="en-US"/>
        </w:rPr>
        <w:t>ngine and interfaces</w:t>
      </w:r>
    </w:p>
    <w:p w14:paraId="284FB902" w14:textId="1B07F2FB" w:rsidR="00B51EE0" w:rsidRDefault="00B51EE0" w:rsidP="000A2CD2">
      <w:pPr>
        <w:pStyle w:val="Note"/>
        <w:rPr>
          <w:lang w:val="en-US"/>
        </w:rPr>
      </w:pPr>
      <w:r w:rsidRPr="001854F3">
        <w:rPr>
          <w:lang w:val="en-US"/>
        </w:rPr>
        <w:t>NOTE</w:t>
      </w:r>
      <w:r w:rsidRPr="001854F3">
        <w:rPr>
          <w:lang w:val="en-US"/>
        </w:rPr>
        <w:tab/>
        <w:t xml:space="preserve">Multiple elementary streams that are output of the input formatting function </w:t>
      </w:r>
      <w:r w:rsidR="00583CFE">
        <w:rPr>
          <w:lang w:val="en-US"/>
        </w:rPr>
        <w:t>can</w:t>
      </w:r>
      <w:r w:rsidR="00583CFE" w:rsidRPr="001854F3">
        <w:rPr>
          <w:lang w:val="en-US"/>
        </w:rPr>
        <w:t xml:space="preserve"> </w:t>
      </w:r>
      <w:r w:rsidRPr="001854F3">
        <w:rPr>
          <w:lang w:val="en-US"/>
        </w:rPr>
        <w:t>be fed to a single video decoder instance.</w:t>
      </w:r>
    </w:p>
    <w:p w14:paraId="25A244B4" w14:textId="5EAFC4C5" w:rsidR="008A469A" w:rsidRPr="001854F3" w:rsidRDefault="008A469A" w:rsidP="008A469A">
      <w:pPr>
        <w:pStyle w:val="Note"/>
        <w:rPr>
          <w:lang w:val="en-US"/>
        </w:rPr>
      </w:pPr>
      <w:r w:rsidRPr="001854F3">
        <w:rPr>
          <w:lang w:val="en-US"/>
        </w:rPr>
        <w:t>NOTE</w:t>
      </w:r>
      <w:r w:rsidRPr="001854F3">
        <w:rPr>
          <w:lang w:val="en-US"/>
        </w:rPr>
        <w:tab/>
      </w:r>
      <w:r w:rsidRPr="008A469A">
        <w:rPr>
          <w:lang w:val="en-US"/>
        </w:rPr>
        <w:t xml:space="preserve">The </w:t>
      </w:r>
      <w:r>
        <w:rPr>
          <w:lang w:val="en-US"/>
        </w:rPr>
        <w:t>concept of</w:t>
      </w:r>
      <w:r w:rsidRPr="008A469A">
        <w:rPr>
          <w:lang w:val="en-US"/>
        </w:rPr>
        <w:t xml:space="preserve"> metadata stream does not yet possess a definition in this document</w:t>
      </w:r>
      <w:r>
        <w:rPr>
          <w:lang w:val="en-US"/>
        </w:rPr>
        <w:t xml:space="preserve"> and may be further </w:t>
      </w:r>
      <w:r w:rsidR="00EB0F20">
        <w:rPr>
          <w:lang w:val="en-US"/>
        </w:rPr>
        <w:t>refined in future editions of this document</w:t>
      </w:r>
      <w:r w:rsidRPr="008A469A">
        <w:rPr>
          <w:lang w:val="en-US"/>
        </w:rPr>
        <w:t>.</w:t>
      </w:r>
    </w:p>
    <w:p w14:paraId="329B1B12" w14:textId="301FAE3A" w:rsidR="0071097E" w:rsidRPr="001854F3" w:rsidRDefault="00AC602C" w:rsidP="0071097E">
      <w:pPr>
        <w:rPr>
          <w:lang w:val="en-US"/>
        </w:rPr>
      </w:pPr>
      <w:r w:rsidRPr="001854F3">
        <w:rPr>
          <w:lang w:val="en-US"/>
        </w:rPr>
        <w:fldChar w:fldCharType="begin"/>
      </w:r>
      <w:r w:rsidRPr="001854F3">
        <w:rPr>
          <w:lang w:val="en-US"/>
        </w:rPr>
        <w:instrText xml:space="preserve"> REF _Ref77779501 \h </w:instrText>
      </w:r>
      <w:r w:rsidRPr="001854F3">
        <w:rPr>
          <w:lang w:val="en-US"/>
        </w:rPr>
      </w:r>
      <w:r w:rsidRPr="001854F3">
        <w:rPr>
          <w:lang w:val="en-US"/>
        </w:rPr>
        <w:fldChar w:fldCharType="separate"/>
      </w:r>
      <w:r w:rsidR="00984ED6" w:rsidRPr="001854F3">
        <w:rPr>
          <w:lang w:val="en-US"/>
        </w:rPr>
        <w:t xml:space="preserve">Figure </w:t>
      </w:r>
      <w:r w:rsidR="00984ED6">
        <w:rPr>
          <w:noProof/>
          <w:lang w:val="en-US"/>
        </w:rPr>
        <w:t>2</w:t>
      </w:r>
      <w:r w:rsidRPr="001854F3">
        <w:rPr>
          <w:lang w:val="en-US"/>
        </w:rPr>
        <w:fldChar w:fldCharType="end"/>
      </w:r>
      <w:r w:rsidRPr="001854F3">
        <w:rPr>
          <w:lang w:val="en-US"/>
        </w:rPr>
        <w:t xml:space="preserve"> </w:t>
      </w:r>
      <w:r w:rsidR="0071097E" w:rsidRPr="001854F3">
        <w:rPr>
          <w:lang w:val="en-US"/>
        </w:rPr>
        <w:t xml:space="preserve">depicts an architecture for handling multiple video decoder instances on a single hardware platform. In this scenario, one or more video decoder instances running on the same video decoder hardware engine are exposed to the application layer </w:t>
      </w:r>
      <w:r w:rsidR="00BB7B88">
        <w:rPr>
          <w:lang w:val="en-US"/>
        </w:rPr>
        <w:t>as</w:t>
      </w:r>
      <w:r w:rsidR="0071097E" w:rsidRPr="001854F3">
        <w:rPr>
          <w:lang w:val="en-US"/>
        </w:rPr>
        <w:t xml:space="preserve"> several decoder instances each with their own interface.</w:t>
      </w:r>
    </w:p>
    <w:p w14:paraId="00565D20" w14:textId="1E828EA5" w:rsidR="00AC602C" w:rsidRPr="001854F3" w:rsidRDefault="001620A0" w:rsidP="005B4698">
      <w:pPr>
        <w:keepNext/>
        <w:jc w:val="center"/>
        <w:rPr>
          <w:lang w:val="en-US"/>
        </w:rPr>
      </w:pPr>
      <w:r w:rsidRPr="001854F3">
        <w:rPr>
          <w:lang w:val="en-US"/>
        </w:rPr>
        <w:object w:dxaOrig="9609" w:dyaOrig="5405" w14:anchorId="723AFB2E">
          <v:shape id="_x0000_i1026" type="#_x0000_t75" style="width:303.5pt;height:315.5pt" o:ole="">
            <v:imagedata r:id="rId24" o:title="" cropleft="12482f" cropright="17655f"/>
          </v:shape>
          <o:OLEObject Type="Embed" ProgID="PowerPoint.Slide.12" ShapeID="_x0000_i1026" DrawAspect="Content" ObjectID="_1743428771" r:id="rId25"/>
        </w:object>
      </w:r>
    </w:p>
    <w:p w14:paraId="0BFB3DBF" w14:textId="62EA2089" w:rsidR="00DC5344" w:rsidRPr="001854F3" w:rsidRDefault="00AC602C" w:rsidP="00A34C8C">
      <w:pPr>
        <w:pStyle w:val="Caption"/>
        <w:rPr>
          <w:lang w:val="en-US"/>
        </w:rPr>
      </w:pPr>
      <w:bookmarkStart w:id="189" w:name="_Ref7777950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984ED6">
        <w:rPr>
          <w:noProof/>
          <w:lang w:val="en-US"/>
        </w:rPr>
        <w:t>2</w:t>
      </w:r>
      <w:r w:rsidR="00A749FF" w:rsidRPr="001854F3">
        <w:rPr>
          <w:lang w:val="en-US"/>
        </w:rPr>
        <w:fldChar w:fldCharType="end"/>
      </w:r>
      <w:bookmarkEnd w:id="189"/>
      <w:r w:rsidRPr="001854F3">
        <w:rPr>
          <w:lang w:val="en-US"/>
        </w:rPr>
        <w:t xml:space="preserve"> — </w:t>
      </w:r>
      <w:r w:rsidR="00D75CE2">
        <w:rPr>
          <w:lang w:val="en-US"/>
        </w:rPr>
        <w:t>Example r</w:t>
      </w:r>
      <w:r w:rsidRPr="001854F3">
        <w:rPr>
          <w:lang w:val="en-US"/>
        </w:rPr>
        <w:t>elation</w:t>
      </w:r>
      <w:r w:rsidR="00D75CE2">
        <w:rPr>
          <w:lang w:val="en-US"/>
        </w:rPr>
        <w:t>ship</w:t>
      </w:r>
      <w:r w:rsidRPr="001854F3">
        <w:rPr>
          <w:lang w:val="en-US"/>
        </w:rPr>
        <w:t xml:space="preserve"> between video decoder instances and video decoder hardware engine</w:t>
      </w:r>
    </w:p>
    <w:p w14:paraId="757D763E" w14:textId="609A891A" w:rsidR="00000045" w:rsidRPr="001854F3" w:rsidRDefault="00E46E4E" w:rsidP="00000045">
      <w:pPr>
        <w:pStyle w:val="Heading2"/>
        <w:rPr>
          <w:lang w:val="en-US"/>
        </w:rPr>
      </w:pPr>
      <w:bookmarkStart w:id="190" w:name="_Toc77782127"/>
      <w:bookmarkStart w:id="191" w:name="_Toc77782732"/>
      <w:bookmarkStart w:id="192" w:name="_Toc77785517"/>
      <w:bookmarkStart w:id="193" w:name="_Toc77850514"/>
      <w:bookmarkStart w:id="194" w:name="_Toc77850655"/>
      <w:bookmarkStart w:id="195" w:name="_Toc77850796"/>
      <w:bookmarkStart w:id="196" w:name="_Toc120279142"/>
      <w:bookmarkEnd w:id="190"/>
      <w:bookmarkEnd w:id="191"/>
      <w:bookmarkEnd w:id="192"/>
      <w:bookmarkEnd w:id="193"/>
      <w:bookmarkEnd w:id="194"/>
      <w:bookmarkEnd w:id="195"/>
      <w:r w:rsidRPr="001854F3">
        <w:rPr>
          <w:lang w:val="en-US"/>
        </w:rPr>
        <w:t xml:space="preserve">Input </w:t>
      </w:r>
      <w:r w:rsidR="00DE1BEF">
        <w:rPr>
          <w:lang w:val="en-US"/>
        </w:rPr>
        <w:t>v</w:t>
      </w:r>
      <w:r w:rsidRPr="001854F3">
        <w:rPr>
          <w:lang w:val="en-US"/>
        </w:rPr>
        <w:t xml:space="preserve">ideo </w:t>
      </w:r>
      <w:r w:rsidR="00DE1BEF">
        <w:rPr>
          <w:lang w:val="en-US"/>
        </w:rPr>
        <w:t>d</w:t>
      </w:r>
      <w:r w:rsidRPr="001854F3">
        <w:rPr>
          <w:lang w:val="en-US"/>
        </w:rPr>
        <w:t xml:space="preserve">ecoding </w:t>
      </w:r>
      <w:r w:rsidR="00DE1BEF">
        <w:rPr>
          <w:lang w:val="en-US"/>
        </w:rPr>
        <w:t>i</w:t>
      </w:r>
      <w:r w:rsidRPr="001854F3">
        <w:rPr>
          <w:lang w:val="en-US"/>
        </w:rPr>
        <w:t>nterface</w:t>
      </w:r>
      <w:bookmarkEnd w:id="196"/>
    </w:p>
    <w:p w14:paraId="19B4447B" w14:textId="4A1D61D0" w:rsidR="00566669" w:rsidRPr="001854F3" w:rsidRDefault="00566669" w:rsidP="00566669">
      <w:pPr>
        <w:rPr>
          <w:lang w:val="en-US" w:eastAsia="ja-JP"/>
        </w:rPr>
      </w:pPr>
      <w:r w:rsidRPr="001854F3">
        <w:rPr>
          <w:lang w:val="en-US" w:eastAsia="ja-JP"/>
        </w:rPr>
        <w:t xml:space="preserve">The </w:t>
      </w:r>
      <w:r w:rsidR="00DE1BEF">
        <w:rPr>
          <w:lang w:val="en-US" w:eastAsia="ja-JP"/>
        </w:rPr>
        <w:t>v</w:t>
      </w:r>
      <w:r w:rsidRPr="001854F3">
        <w:rPr>
          <w:lang w:val="en-US" w:eastAsia="ja-JP"/>
        </w:rPr>
        <w:t xml:space="preserve">ideo </w:t>
      </w:r>
      <w:r w:rsidR="00DE1BEF">
        <w:rPr>
          <w:lang w:val="en-US" w:eastAsia="ja-JP"/>
        </w:rPr>
        <w:t>d</w:t>
      </w:r>
      <w:r w:rsidRPr="001854F3">
        <w:rPr>
          <w:lang w:val="en-US" w:eastAsia="ja-JP"/>
        </w:rPr>
        <w:t xml:space="preserve">ecoding </w:t>
      </w:r>
      <w:r w:rsidR="00DE1BEF">
        <w:rPr>
          <w:lang w:val="en-US" w:eastAsia="ja-JP"/>
        </w:rPr>
        <w:t>e</w:t>
      </w:r>
      <w:r w:rsidRPr="001854F3">
        <w:rPr>
          <w:lang w:val="en-US" w:eastAsia="ja-JP"/>
        </w:rPr>
        <w:t xml:space="preserve">ngine accepts </w:t>
      </w:r>
      <w:r w:rsidR="0011434F" w:rsidRPr="001854F3">
        <w:rPr>
          <w:lang w:val="en-US" w:eastAsia="ja-JP"/>
        </w:rPr>
        <w:t>media</w:t>
      </w:r>
      <w:r w:rsidRPr="001854F3">
        <w:rPr>
          <w:lang w:val="en-US" w:eastAsia="ja-JP"/>
        </w:rPr>
        <w:t xml:space="preserve"> stream</w:t>
      </w:r>
      <w:r w:rsidR="0011434F" w:rsidRPr="001854F3">
        <w:rPr>
          <w:lang w:val="en-US" w:eastAsia="ja-JP"/>
        </w:rPr>
        <w:t>s</w:t>
      </w:r>
      <w:r w:rsidRPr="001854F3">
        <w:rPr>
          <w:lang w:val="en-US" w:eastAsia="ja-JP"/>
        </w:rPr>
        <w:t xml:space="preserve"> </w:t>
      </w:r>
      <w:r w:rsidR="0011434F" w:rsidRPr="001854F3">
        <w:rPr>
          <w:lang w:val="en-US" w:eastAsia="ja-JP"/>
        </w:rPr>
        <w:t>and</w:t>
      </w:r>
      <w:r w:rsidRPr="001854F3">
        <w:rPr>
          <w:lang w:val="en-US" w:eastAsia="ja-JP"/>
        </w:rPr>
        <w:t xml:space="preserve"> metadata streams. There is at least one </w:t>
      </w:r>
      <w:r w:rsidR="0011434F" w:rsidRPr="001854F3">
        <w:rPr>
          <w:lang w:val="en-US" w:eastAsia="ja-JP"/>
        </w:rPr>
        <w:t xml:space="preserve">media </w:t>
      </w:r>
      <w:r w:rsidRPr="001854F3">
        <w:rPr>
          <w:lang w:val="en-US" w:eastAsia="ja-JP"/>
        </w:rPr>
        <w:t xml:space="preserve">stream as input but there is no constraint on the number of metadata streams with respect to the number of </w:t>
      </w:r>
      <w:r w:rsidR="00FB2707" w:rsidRPr="001854F3">
        <w:rPr>
          <w:lang w:val="en-US" w:eastAsia="ja-JP"/>
        </w:rPr>
        <w:t xml:space="preserve">media </w:t>
      </w:r>
      <w:r w:rsidRPr="001854F3">
        <w:rPr>
          <w:lang w:val="en-US" w:eastAsia="ja-JP"/>
        </w:rPr>
        <w:t>streams being concurrently consumed by the VDE.</w:t>
      </w:r>
    </w:p>
    <w:p w14:paraId="0E4093AF" w14:textId="799C044F" w:rsidR="009D4855" w:rsidRPr="001854F3" w:rsidRDefault="009D4855" w:rsidP="009D4855">
      <w:pPr>
        <w:rPr>
          <w:lang w:val="en-US" w:eastAsia="ja-JP"/>
        </w:rPr>
      </w:pPr>
      <w:r w:rsidRPr="001854F3">
        <w:rPr>
          <w:lang w:val="en-US" w:eastAsia="ja-JP"/>
        </w:rPr>
        <w:t>The input of the VDE comprises</w:t>
      </w:r>
      <w:r w:rsidR="00BD44F4" w:rsidRPr="001854F3">
        <w:rPr>
          <w:lang w:val="en-US" w:eastAsia="ja-JP"/>
        </w:rPr>
        <w:t xml:space="preserve"> thus</w:t>
      </w:r>
      <w:r w:rsidRPr="001854F3">
        <w:rPr>
          <w:lang w:val="en-US" w:eastAsia="ja-JP"/>
        </w:rPr>
        <w:t>:</w:t>
      </w:r>
    </w:p>
    <w:p w14:paraId="5E6E467D" w14:textId="068C17DB" w:rsidR="009D4855" w:rsidRPr="001854F3" w:rsidRDefault="009D4855" w:rsidP="009D4855">
      <w:pPr>
        <w:pStyle w:val="ListParagraph"/>
        <w:numPr>
          <w:ilvl w:val="0"/>
          <w:numId w:val="14"/>
        </w:numPr>
        <w:rPr>
          <w:lang w:val="en-US" w:eastAsia="ja-JP"/>
        </w:rPr>
      </w:pPr>
      <w:r w:rsidRPr="001854F3">
        <w:rPr>
          <w:rFonts w:ascii="Courier New" w:hAnsi="Courier New" w:cs="Courier New"/>
          <w:lang w:val="en-US" w:eastAsia="ja-JP"/>
        </w:rPr>
        <w:t>n</w:t>
      </w:r>
      <w:r w:rsidRPr="001854F3">
        <w:rPr>
          <w:lang w:val="en-US" w:eastAsia="ja-JP"/>
        </w:rPr>
        <w:t xml:space="preserve"> </w:t>
      </w:r>
      <w:r w:rsidR="00AC6ED3" w:rsidRPr="001854F3">
        <w:rPr>
          <w:lang w:val="en-US" w:eastAsia="ja-JP"/>
        </w:rPr>
        <w:t xml:space="preserve">media </w:t>
      </w:r>
      <w:r w:rsidRPr="001854F3">
        <w:rPr>
          <w:lang w:val="en-US" w:eastAsia="ja-JP"/>
        </w:rPr>
        <w:t>streams</w:t>
      </w:r>
    </w:p>
    <w:p w14:paraId="0F1AB28D" w14:textId="33C3D109" w:rsidR="009D4855" w:rsidRPr="001854F3" w:rsidRDefault="009D4855" w:rsidP="00F2280B">
      <w:pPr>
        <w:pStyle w:val="ListParagraph"/>
        <w:numPr>
          <w:ilvl w:val="0"/>
          <w:numId w:val="14"/>
        </w:numPr>
        <w:rPr>
          <w:lang w:val="en-US" w:eastAsia="ja-JP"/>
        </w:rPr>
      </w:pPr>
      <w:r w:rsidRPr="001854F3">
        <w:rPr>
          <w:rFonts w:ascii="Courier New" w:hAnsi="Courier New" w:cs="Courier New"/>
          <w:lang w:val="en-US" w:eastAsia="ja-JP"/>
        </w:rPr>
        <w:t>m</w:t>
      </w:r>
      <w:r w:rsidRPr="001854F3">
        <w:rPr>
          <w:lang w:val="en-US" w:eastAsia="ja-JP"/>
        </w:rPr>
        <w:t xml:space="preserve"> metadata streams</w:t>
      </w:r>
    </w:p>
    <w:p w14:paraId="25D38EC9" w14:textId="26C5C2D5" w:rsidR="00E46E4E" w:rsidRPr="001854F3" w:rsidRDefault="00E46E4E" w:rsidP="00E46E4E">
      <w:pPr>
        <w:pStyle w:val="Heading2"/>
        <w:rPr>
          <w:lang w:val="en-US"/>
        </w:rPr>
      </w:pPr>
      <w:bookmarkStart w:id="197" w:name="_Toc78533121"/>
      <w:bookmarkStart w:id="198" w:name="_Toc78533185"/>
      <w:bookmarkStart w:id="199" w:name="_Toc78533719"/>
      <w:bookmarkStart w:id="200" w:name="_Toc78533122"/>
      <w:bookmarkStart w:id="201" w:name="_Toc78533186"/>
      <w:bookmarkStart w:id="202" w:name="_Toc78533720"/>
      <w:bookmarkStart w:id="203" w:name="_Toc78533123"/>
      <w:bookmarkStart w:id="204" w:name="_Toc78533187"/>
      <w:bookmarkStart w:id="205" w:name="_Toc78533721"/>
      <w:bookmarkStart w:id="206" w:name="_Toc78533124"/>
      <w:bookmarkStart w:id="207" w:name="_Toc78533188"/>
      <w:bookmarkStart w:id="208" w:name="_Toc78533722"/>
      <w:bookmarkStart w:id="209" w:name="_Toc72926431"/>
      <w:bookmarkStart w:id="210" w:name="_Toc72926520"/>
      <w:bookmarkStart w:id="211" w:name="_Toc72927121"/>
      <w:bookmarkStart w:id="212" w:name="_Toc72927211"/>
      <w:bookmarkStart w:id="213" w:name="_Toc72926432"/>
      <w:bookmarkStart w:id="214" w:name="_Toc72926521"/>
      <w:bookmarkStart w:id="215" w:name="_Toc72927122"/>
      <w:bookmarkStart w:id="216" w:name="_Toc72927212"/>
      <w:bookmarkStart w:id="217" w:name="_Toc72926433"/>
      <w:bookmarkStart w:id="218" w:name="_Toc72926522"/>
      <w:bookmarkStart w:id="219" w:name="_Toc72927123"/>
      <w:bookmarkStart w:id="220" w:name="_Toc72927213"/>
      <w:bookmarkStart w:id="221" w:name="_Toc120279143"/>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1854F3">
        <w:rPr>
          <w:lang w:val="en-US"/>
        </w:rPr>
        <w:t xml:space="preserve">Output </w:t>
      </w:r>
      <w:r w:rsidR="00DE1BEF">
        <w:rPr>
          <w:lang w:val="en-US"/>
        </w:rPr>
        <w:t>v</w:t>
      </w:r>
      <w:r w:rsidRPr="001854F3">
        <w:rPr>
          <w:lang w:val="en-US"/>
        </w:rPr>
        <w:t xml:space="preserve">ideo </w:t>
      </w:r>
      <w:r w:rsidR="00DE1BEF">
        <w:rPr>
          <w:lang w:val="en-US"/>
        </w:rPr>
        <w:t>d</w:t>
      </w:r>
      <w:r w:rsidRPr="001854F3">
        <w:rPr>
          <w:lang w:val="en-US"/>
        </w:rPr>
        <w:t xml:space="preserve">ecoding </w:t>
      </w:r>
      <w:r w:rsidR="00DE1BEF">
        <w:rPr>
          <w:lang w:val="en-US"/>
        </w:rPr>
        <w:t>i</w:t>
      </w:r>
      <w:r w:rsidRPr="001854F3">
        <w:rPr>
          <w:lang w:val="en-US"/>
        </w:rPr>
        <w:t>nterface</w:t>
      </w:r>
      <w:bookmarkEnd w:id="221"/>
    </w:p>
    <w:p w14:paraId="3147FE4A" w14:textId="33710330" w:rsidR="00977225" w:rsidRPr="001854F3" w:rsidRDefault="00977225" w:rsidP="00977225">
      <w:pPr>
        <w:jc w:val="left"/>
        <w:rPr>
          <w:lang w:val="en-US" w:eastAsia="ja-JP"/>
        </w:rPr>
      </w:pPr>
      <w:r w:rsidRPr="001854F3">
        <w:rPr>
          <w:lang w:val="en-US" w:eastAsia="ja-JP"/>
        </w:rPr>
        <w:t xml:space="preserve">The </w:t>
      </w:r>
      <w:r w:rsidR="00DE1BEF">
        <w:rPr>
          <w:lang w:val="en-US" w:eastAsia="ja-JP"/>
        </w:rPr>
        <w:t>v</w:t>
      </w:r>
      <w:r w:rsidRPr="001854F3">
        <w:rPr>
          <w:lang w:val="en-US" w:eastAsia="ja-JP"/>
        </w:rPr>
        <w:t xml:space="preserve">ideo </w:t>
      </w:r>
      <w:r w:rsidR="00DE1BEF">
        <w:rPr>
          <w:lang w:val="en-US" w:eastAsia="ja-JP"/>
        </w:rPr>
        <w:t>d</w:t>
      </w:r>
      <w:r w:rsidRPr="001854F3">
        <w:rPr>
          <w:lang w:val="en-US" w:eastAsia="ja-JP"/>
        </w:rPr>
        <w:t xml:space="preserve">ecoding </w:t>
      </w:r>
      <w:r w:rsidR="00DE1BEF">
        <w:rPr>
          <w:lang w:val="en-US" w:eastAsia="ja-JP"/>
        </w:rPr>
        <w:t>e</w:t>
      </w:r>
      <w:r w:rsidRPr="001854F3">
        <w:rPr>
          <w:lang w:val="en-US" w:eastAsia="ja-JP"/>
        </w:rPr>
        <w:t>ngine output</w:t>
      </w:r>
      <w:r w:rsidR="00FB2707" w:rsidRPr="001854F3">
        <w:rPr>
          <w:lang w:val="en-US" w:eastAsia="ja-JP"/>
        </w:rPr>
        <w:t>s</w:t>
      </w:r>
      <w:r w:rsidRPr="001854F3">
        <w:rPr>
          <w:lang w:val="en-US" w:eastAsia="ja-JP"/>
        </w:rPr>
        <w:t xml:space="preserve"> decoded video sequences </w:t>
      </w:r>
      <w:r w:rsidR="00AC3AA8" w:rsidRPr="001854F3">
        <w:rPr>
          <w:lang w:val="en-US" w:eastAsia="ja-JP"/>
        </w:rPr>
        <w:t>and</w:t>
      </w:r>
      <w:r w:rsidRPr="001854F3">
        <w:rPr>
          <w:lang w:val="en-US" w:eastAsia="ja-JP"/>
        </w:rPr>
        <w:t xml:space="preserve"> metadata streams. There is at least one decoded video sequence as output but there is no constraint on the number of metadata streams with respect to the number of decoded video sequences being concurrently output by the VDE.</w:t>
      </w:r>
    </w:p>
    <w:p w14:paraId="31F32C28" w14:textId="5D5AD075" w:rsidR="00977225" w:rsidRPr="001854F3" w:rsidRDefault="00977225" w:rsidP="00977225">
      <w:pPr>
        <w:jc w:val="left"/>
        <w:rPr>
          <w:lang w:val="en-US" w:eastAsia="ja-JP"/>
        </w:rPr>
      </w:pPr>
      <w:r w:rsidRPr="001854F3">
        <w:rPr>
          <w:lang w:val="en-US" w:eastAsia="ja-JP"/>
        </w:rPr>
        <w:t xml:space="preserve">These two output stream types may be provided in </w:t>
      </w:r>
      <w:del w:id="222" w:author="Imed Bouazizi" w:date="2023-04-19T15:39:00Z">
        <w:r w:rsidR="00AC3AA8" w:rsidRPr="001854F3" w:rsidDel="00DF28BD">
          <w:rPr>
            <w:lang w:val="en-US" w:eastAsia="ja-JP"/>
          </w:rPr>
          <w:delText xml:space="preserve">a </w:delText>
        </w:r>
      </w:del>
      <w:r w:rsidRPr="001854F3">
        <w:rPr>
          <w:lang w:val="en-US" w:eastAsia="ja-JP"/>
        </w:rPr>
        <w:t>form of multiplexed output buffers, including both decoded media data and its associated metadata.</w:t>
      </w:r>
    </w:p>
    <w:p w14:paraId="049C0BDA" w14:textId="420D52D1" w:rsidR="001325E3" w:rsidRPr="001854F3" w:rsidRDefault="001325E3" w:rsidP="001325E3">
      <w:pPr>
        <w:rPr>
          <w:lang w:val="en-US" w:eastAsia="ja-JP"/>
        </w:rPr>
      </w:pPr>
      <w:r w:rsidRPr="001854F3">
        <w:rPr>
          <w:lang w:val="en-US" w:eastAsia="ja-JP"/>
        </w:rPr>
        <w:t>The output of the VDE comprises</w:t>
      </w:r>
      <w:r w:rsidR="00BD44F4" w:rsidRPr="001854F3">
        <w:rPr>
          <w:lang w:val="en-US" w:eastAsia="ja-JP"/>
        </w:rPr>
        <w:t xml:space="preserve"> thus</w:t>
      </w:r>
      <w:r w:rsidRPr="001854F3">
        <w:rPr>
          <w:lang w:val="en-US" w:eastAsia="ja-JP"/>
        </w:rPr>
        <w:t>:</w:t>
      </w:r>
    </w:p>
    <w:p w14:paraId="717F5FC4" w14:textId="3FFD6A3D" w:rsidR="001325E3" w:rsidRPr="001854F3" w:rsidRDefault="001325E3" w:rsidP="001325E3">
      <w:pPr>
        <w:pStyle w:val="ListParagraph"/>
        <w:numPr>
          <w:ilvl w:val="0"/>
          <w:numId w:val="14"/>
        </w:numPr>
        <w:rPr>
          <w:lang w:val="en-US" w:eastAsia="ja-JP"/>
        </w:rPr>
      </w:pPr>
      <w:r w:rsidRPr="001854F3">
        <w:rPr>
          <w:rFonts w:ascii="Courier New" w:hAnsi="Courier New" w:cs="Courier New"/>
          <w:lang w:val="en-US" w:eastAsia="ja-JP"/>
        </w:rPr>
        <w:t>q</w:t>
      </w:r>
      <w:r w:rsidR="00DB0FA8" w:rsidRPr="001854F3">
        <w:rPr>
          <w:lang w:val="en-US"/>
        </w:rPr>
        <w:t xml:space="preserve"> </w:t>
      </w:r>
      <w:r w:rsidRPr="001854F3">
        <w:rPr>
          <w:lang w:val="en-US" w:eastAsia="ja-JP"/>
        </w:rPr>
        <w:t>decoded sequences</w:t>
      </w:r>
    </w:p>
    <w:p w14:paraId="4D299C97" w14:textId="3E4DC4C2" w:rsidR="001325E3" w:rsidRPr="001854F3" w:rsidRDefault="001325E3" w:rsidP="00F2280B">
      <w:pPr>
        <w:pStyle w:val="ListParagraph"/>
        <w:numPr>
          <w:ilvl w:val="0"/>
          <w:numId w:val="14"/>
        </w:numPr>
        <w:rPr>
          <w:lang w:val="en-US" w:eastAsia="ja-JP"/>
        </w:rPr>
      </w:pPr>
      <w:r w:rsidRPr="001854F3">
        <w:rPr>
          <w:rFonts w:ascii="Courier New" w:hAnsi="Courier New" w:cs="Courier New"/>
          <w:lang w:val="en-US" w:eastAsia="ja-JP"/>
        </w:rPr>
        <w:t>p</w:t>
      </w:r>
      <w:r w:rsidRPr="001854F3">
        <w:rPr>
          <w:lang w:val="en-US" w:eastAsia="ja-JP"/>
        </w:rPr>
        <w:t xml:space="preserve"> metadata streams</w:t>
      </w:r>
    </w:p>
    <w:p w14:paraId="2AC50A8A" w14:textId="1E092D4A" w:rsidR="008F184B" w:rsidRPr="001854F3" w:rsidRDefault="008F184B" w:rsidP="008F184B">
      <w:pPr>
        <w:pStyle w:val="Heading2"/>
        <w:rPr>
          <w:lang w:val="en-US"/>
        </w:rPr>
      </w:pPr>
      <w:bookmarkStart w:id="223" w:name="_Toc78533126"/>
      <w:bookmarkStart w:id="224" w:name="_Toc78533190"/>
      <w:bookmarkStart w:id="225" w:name="_Toc78533724"/>
      <w:bookmarkStart w:id="226" w:name="_Toc78533127"/>
      <w:bookmarkStart w:id="227" w:name="_Toc78533191"/>
      <w:bookmarkStart w:id="228" w:name="_Toc78533725"/>
      <w:bookmarkStart w:id="229" w:name="_Toc78533128"/>
      <w:bookmarkStart w:id="230" w:name="_Toc78533192"/>
      <w:bookmarkStart w:id="231" w:name="_Toc78533726"/>
      <w:bookmarkStart w:id="232" w:name="_Toc78533129"/>
      <w:bookmarkStart w:id="233" w:name="_Toc78533193"/>
      <w:bookmarkStart w:id="234" w:name="_Toc78533727"/>
      <w:bookmarkStart w:id="235" w:name="_Toc72926437"/>
      <w:bookmarkStart w:id="236" w:name="_Toc72926526"/>
      <w:bookmarkStart w:id="237" w:name="_Toc72927127"/>
      <w:bookmarkStart w:id="238" w:name="_Toc72927217"/>
      <w:bookmarkStart w:id="239" w:name="_Toc72926438"/>
      <w:bookmarkStart w:id="240" w:name="_Toc72926527"/>
      <w:bookmarkStart w:id="241" w:name="_Toc72927128"/>
      <w:bookmarkStart w:id="242" w:name="_Toc72927218"/>
      <w:bookmarkStart w:id="243" w:name="_Toc72926439"/>
      <w:bookmarkStart w:id="244" w:name="_Toc72926528"/>
      <w:bookmarkStart w:id="245" w:name="_Toc72927129"/>
      <w:bookmarkStart w:id="246" w:name="_Toc72927219"/>
      <w:bookmarkStart w:id="247" w:name="_Toc72926440"/>
      <w:bookmarkStart w:id="248" w:name="_Toc72926529"/>
      <w:bookmarkStart w:id="249" w:name="_Toc72927130"/>
      <w:bookmarkStart w:id="250" w:name="_Toc72927220"/>
      <w:bookmarkStart w:id="251" w:name="_Ref72845791"/>
      <w:bookmarkStart w:id="252" w:name="_Toc120279144"/>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Pr="001854F3">
        <w:rPr>
          <w:lang w:val="en-US"/>
        </w:rPr>
        <w:lastRenderedPageBreak/>
        <w:t xml:space="preserve">Control interface to the </w:t>
      </w:r>
      <w:r w:rsidR="00DE1BEF">
        <w:rPr>
          <w:lang w:val="en-US"/>
        </w:rPr>
        <w:t>v</w:t>
      </w:r>
      <w:r w:rsidRPr="001854F3">
        <w:rPr>
          <w:lang w:val="en-US"/>
        </w:rPr>
        <w:t xml:space="preserve">ideo </w:t>
      </w:r>
      <w:r w:rsidR="00DE1BEF">
        <w:rPr>
          <w:lang w:val="en-US"/>
        </w:rPr>
        <w:t>d</w:t>
      </w:r>
      <w:r w:rsidRPr="001854F3">
        <w:rPr>
          <w:lang w:val="en-US"/>
        </w:rPr>
        <w:t xml:space="preserve">ecoding </w:t>
      </w:r>
      <w:r w:rsidR="00DE1BEF">
        <w:rPr>
          <w:lang w:val="en-US"/>
        </w:rPr>
        <w:t>i</w:t>
      </w:r>
      <w:r w:rsidRPr="001854F3">
        <w:rPr>
          <w:lang w:val="en-US"/>
        </w:rPr>
        <w:t>nterface</w:t>
      </w:r>
      <w:bookmarkEnd w:id="251"/>
      <w:bookmarkEnd w:id="252"/>
    </w:p>
    <w:p w14:paraId="64C807F8" w14:textId="0813763D" w:rsidR="008F184B" w:rsidRPr="001854F3" w:rsidRDefault="00CE6340" w:rsidP="00CE6340">
      <w:pPr>
        <w:pStyle w:val="Heading3"/>
        <w:rPr>
          <w:lang w:val="en-US"/>
        </w:rPr>
      </w:pPr>
      <w:bookmarkStart w:id="253" w:name="_Toc120279145"/>
      <w:r w:rsidRPr="001854F3">
        <w:rPr>
          <w:lang w:val="en-US"/>
        </w:rPr>
        <w:t>Functions</w:t>
      </w:r>
      <w:bookmarkEnd w:id="253"/>
    </w:p>
    <w:p w14:paraId="5F98BC64" w14:textId="65FF296E" w:rsidR="000342E1" w:rsidRPr="001854F3" w:rsidRDefault="00552560" w:rsidP="00DD0784">
      <w:pPr>
        <w:rPr>
          <w:lang w:val="en-US" w:eastAsia="ja-JP"/>
        </w:rPr>
      </w:pPr>
      <w:proofErr w:type="gramStart"/>
      <w:r w:rsidRPr="001854F3">
        <w:rPr>
          <w:lang w:val="en-US" w:eastAsia="ja-JP"/>
        </w:rPr>
        <w:t>In order to</w:t>
      </w:r>
      <w:proofErr w:type="gramEnd"/>
      <w:r w:rsidRPr="001854F3">
        <w:rPr>
          <w:lang w:val="en-US" w:eastAsia="ja-JP"/>
        </w:rPr>
        <w:t xml:space="preserve"> support immersive media applications, </w:t>
      </w:r>
      <w:r w:rsidR="00535DFA">
        <w:rPr>
          <w:lang w:val="en-US" w:eastAsia="ja-JP"/>
        </w:rPr>
        <w:t xml:space="preserve">Clause </w:t>
      </w:r>
      <w:r w:rsidR="00535DFA">
        <w:rPr>
          <w:lang w:val="en-US" w:eastAsia="ja-JP"/>
        </w:rPr>
        <w:fldChar w:fldCharType="begin"/>
      </w:r>
      <w:r w:rsidR="00535DFA">
        <w:rPr>
          <w:lang w:val="en-US" w:eastAsia="ja-JP"/>
        </w:rPr>
        <w:instrText xml:space="preserve"> REF _Ref72845791 \r \h </w:instrText>
      </w:r>
      <w:r w:rsidR="00535DFA">
        <w:rPr>
          <w:lang w:val="en-US" w:eastAsia="ja-JP"/>
        </w:rPr>
      </w:r>
      <w:r w:rsidR="00535DFA">
        <w:rPr>
          <w:lang w:val="en-US" w:eastAsia="ja-JP"/>
        </w:rPr>
        <w:fldChar w:fldCharType="separate"/>
      </w:r>
      <w:r w:rsidR="00535DFA">
        <w:rPr>
          <w:lang w:val="en-US" w:eastAsia="ja-JP"/>
        </w:rPr>
        <w:t>5.4</w:t>
      </w:r>
      <w:r w:rsidR="00535DFA">
        <w:rPr>
          <w:lang w:val="en-US" w:eastAsia="ja-JP"/>
        </w:rPr>
        <w:fldChar w:fldCharType="end"/>
      </w:r>
      <w:r w:rsidR="00535DFA">
        <w:rPr>
          <w:lang w:val="en-US" w:eastAsia="ja-JP"/>
        </w:rPr>
        <w:t xml:space="preserve"> defines </w:t>
      </w:r>
      <w:r w:rsidRPr="001854F3">
        <w:rPr>
          <w:lang w:val="en-US" w:eastAsia="ja-JP"/>
        </w:rPr>
        <w:t xml:space="preserve">an abstract video decoding interface. A video decoding platform that complies with this </w:t>
      </w:r>
      <w:r w:rsidR="00036974">
        <w:rPr>
          <w:lang w:val="en-US" w:eastAsia="ja-JP"/>
        </w:rPr>
        <w:t>document</w:t>
      </w:r>
      <w:r w:rsidR="00036974" w:rsidRPr="001854F3">
        <w:rPr>
          <w:lang w:val="en-US" w:eastAsia="ja-JP"/>
        </w:rPr>
        <w:t xml:space="preserve"> </w:t>
      </w:r>
      <w:r w:rsidRPr="001854F3">
        <w:rPr>
          <w:lang w:val="en-US" w:eastAsia="ja-JP"/>
        </w:rPr>
        <w:t>shall implement this video decoding interface</w:t>
      </w:r>
      <w:r w:rsidR="004F6A63">
        <w:rPr>
          <w:lang w:val="en-US" w:eastAsia="ja-JP"/>
        </w:rPr>
        <w:t xml:space="preserve"> whose IDL can be found in </w:t>
      </w:r>
      <w:r w:rsidR="004F6A63">
        <w:rPr>
          <w:lang w:val="en-US" w:eastAsia="ja-JP"/>
        </w:rPr>
        <w:fldChar w:fldCharType="begin"/>
      </w:r>
      <w:r w:rsidR="004F6A63">
        <w:rPr>
          <w:lang w:val="en-US" w:eastAsia="ja-JP"/>
        </w:rPr>
        <w:instrText xml:space="preserve"> REF _Ref120264152 \r \h </w:instrText>
      </w:r>
      <w:r w:rsidR="004F6A63">
        <w:rPr>
          <w:lang w:val="en-US" w:eastAsia="ja-JP"/>
        </w:rPr>
      </w:r>
      <w:r w:rsidR="004F6A63">
        <w:rPr>
          <w:lang w:val="en-US" w:eastAsia="ja-JP"/>
        </w:rPr>
        <w:fldChar w:fldCharType="separate"/>
      </w:r>
      <w:r w:rsidR="004F6A63">
        <w:rPr>
          <w:lang w:val="en-US" w:eastAsia="ja-JP"/>
        </w:rPr>
        <w:t>Annex A</w:t>
      </w:r>
      <w:r w:rsidR="004F6A63">
        <w:rPr>
          <w:lang w:val="en-US" w:eastAsia="ja-JP"/>
        </w:rPr>
        <w:fldChar w:fldCharType="end"/>
      </w:r>
      <w:r w:rsidR="004F6A63">
        <w:rPr>
          <w:lang w:val="en-US" w:eastAsia="ja-JP"/>
        </w:rPr>
        <w:t>.</w:t>
      </w:r>
    </w:p>
    <w:p w14:paraId="7993E4BE" w14:textId="0D89E348" w:rsidR="00DD0784" w:rsidRPr="001854F3" w:rsidRDefault="00DD0784" w:rsidP="00DD0784">
      <w:pPr>
        <w:rPr>
          <w:lang w:val="en-US" w:eastAsia="ja-JP"/>
        </w:rPr>
      </w:pPr>
      <w:r w:rsidRPr="001854F3">
        <w:rPr>
          <w:lang w:val="en-US" w:eastAsia="ja-JP"/>
        </w:rPr>
        <w:t xml:space="preserve">The </w:t>
      </w:r>
      <w:r w:rsidR="00444E6D" w:rsidRPr="001854F3">
        <w:rPr>
          <w:lang w:val="en-US" w:eastAsia="ja-JP"/>
        </w:rPr>
        <w:t xml:space="preserve">video decoding interface consists of the </w:t>
      </w:r>
      <w:r w:rsidR="00BA643B" w:rsidRPr="001854F3">
        <w:rPr>
          <w:lang w:val="en-US" w:eastAsia="ja-JP"/>
        </w:rPr>
        <w:t>abstract</w:t>
      </w:r>
      <w:r w:rsidRPr="001854F3">
        <w:rPr>
          <w:lang w:val="en-US" w:eastAsia="ja-JP"/>
        </w:rPr>
        <w:t xml:space="preserve"> functions</w:t>
      </w:r>
      <w:r w:rsidR="00070EED" w:rsidRPr="001854F3">
        <w:rPr>
          <w:lang w:val="en-US" w:eastAsia="ja-JP"/>
        </w:rPr>
        <w:t xml:space="preserve"> defined in the following subcl</w:t>
      </w:r>
      <w:r w:rsidR="00916439" w:rsidRPr="001854F3">
        <w:rPr>
          <w:lang w:val="en-US" w:eastAsia="ja-JP"/>
        </w:rPr>
        <w:t>ause. These functions</w:t>
      </w:r>
      <w:r w:rsidRPr="001854F3">
        <w:rPr>
          <w:lang w:val="en-US" w:eastAsia="ja-JP"/>
        </w:rPr>
        <w:t xml:space="preserve"> are defined using the IDL syntax specified in ISO/IEC 19516 Information technology — Object management group — Interface definition language (IDL) 4.2.</w:t>
      </w:r>
    </w:p>
    <w:p w14:paraId="3B2AF0E4" w14:textId="56E094A2" w:rsidR="001B7ED8" w:rsidRPr="001854F3" w:rsidRDefault="00E03B49" w:rsidP="00DD0784">
      <w:pPr>
        <w:rPr>
          <w:lang w:val="en-US" w:eastAsia="ja-JP"/>
        </w:rPr>
      </w:pPr>
      <w:r w:rsidRPr="001854F3">
        <w:rPr>
          <w:lang w:val="en-US" w:eastAsia="ja-JP"/>
        </w:rPr>
        <w:fldChar w:fldCharType="begin"/>
      </w:r>
      <w:r w:rsidRPr="001854F3">
        <w:rPr>
          <w:lang w:val="en-US" w:eastAsia="ja-JP"/>
        </w:rPr>
        <w:instrText xml:space="preserve"> REF _Ref77779638 \h </w:instrText>
      </w:r>
      <w:r w:rsidRPr="001854F3">
        <w:rPr>
          <w:lang w:val="en-US" w:eastAsia="ja-JP"/>
        </w:rPr>
      </w:r>
      <w:r w:rsidRPr="001854F3">
        <w:rPr>
          <w:lang w:val="en-US" w:eastAsia="ja-JP"/>
        </w:rPr>
        <w:fldChar w:fldCharType="separate"/>
      </w:r>
      <w:r w:rsidR="00984ED6" w:rsidRPr="001854F3">
        <w:rPr>
          <w:lang w:val="en-US"/>
        </w:rPr>
        <w:t xml:space="preserve">Figure </w:t>
      </w:r>
      <w:r w:rsidR="00984ED6">
        <w:rPr>
          <w:noProof/>
          <w:lang w:val="en-US"/>
        </w:rPr>
        <w:t>3</w:t>
      </w:r>
      <w:r w:rsidRPr="001854F3">
        <w:rPr>
          <w:lang w:val="en-US" w:eastAsia="ja-JP"/>
        </w:rPr>
        <w:fldChar w:fldCharType="end"/>
      </w:r>
      <w:r w:rsidRPr="001854F3">
        <w:rPr>
          <w:lang w:val="en-US" w:eastAsia="ja-JP"/>
        </w:rPr>
        <w:t xml:space="preserve"> </w:t>
      </w:r>
      <w:r w:rsidR="001B7ED8" w:rsidRPr="001854F3">
        <w:rPr>
          <w:lang w:val="en-US" w:eastAsia="ja-JP"/>
        </w:rPr>
        <w:t xml:space="preserve">depicts </w:t>
      </w:r>
      <w:r w:rsidR="00CD6268" w:rsidRPr="001854F3">
        <w:rPr>
          <w:lang w:val="en-US" w:eastAsia="ja-JP"/>
        </w:rPr>
        <w:t xml:space="preserve">an </w:t>
      </w:r>
      <w:r w:rsidR="001B7ED8" w:rsidRPr="001854F3">
        <w:rPr>
          <w:lang w:val="en-US" w:eastAsia="ja-JP"/>
        </w:rPr>
        <w:t>example instantiation of decoder instances using some of the functionalit</w:t>
      </w:r>
      <w:r w:rsidR="00CD6268" w:rsidRPr="001854F3">
        <w:rPr>
          <w:lang w:val="en-US" w:eastAsia="ja-JP"/>
        </w:rPr>
        <w:t>ies</w:t>
      </w:r>
      <w:r w:rsidR="001B7ED8" w:rsidRPr="001854F3">
        <w:rPr>
          <w:lang w:val="en-US" w:eastAsia="ja-JP"/>
        </w:rPr>
        <w:t xml:space="preserve"> of the video decoding interface.</w:t>
      </w:r>
      <w:r w:rsidR="001047D1" w:rsidRPr="001854F3">
        <w:rPr>
          <w:lang w:val="en-US" w:eastAsia="ja-JP"/>
        </w:rPr>
        <w:t xml:space="preserve">  The video decoder </w:t>
      </w:r>
      <w:r w:rsidR="005D7604" w:rsidRPr="001854F3">
        <w:rPr>
          <w:lang w:val="en-US" w:eastAsia="ja-JP"/>
        </w:rPr>
        <w:t xml:space="preserve">instances </w:t>
      </w:r>
      <w:r w:rsidR="00172881" w:rsidRPr="001854F3">
        <w:rPr>
          <w:lang w:val="en-US" w:eastAsia="ja-JP"/>
        </w:rPr>
        <w:t xml:space="preserve">with identifiers </w:t>
      </w:r>
      <w:r w:rsidR="005D7604" w:rsidRPr="001854F3">
        <w:rPr>
          <w:lang w:val="en-US" w:eastAsia="ja-JP"/>
        </w:rPr>
        <w:t xml:space="preserve">1 to 3 belong </w:t>
      </w:r>
      <w:ins w:id="254" w:author="Imed Bouazizi" w:date="2023-04-19T15:40:00Z">
        <w:r w:rsidR="00DF28BD">
          <w:rPr>
            <w:lang w:val="en-US" w:eastAsia="ja-JP"/>
          </w:rPr>
          <w:t xml:space="preserve">to </w:t>
        </w:r>
      </w:ins>
      <w:r w:rsidR="005D7604" w:rsidRPr="001854F3">
        <w:rPr>
          <w:lang w:val="en-US" w:eastAsia="ja-JP"/>
        </w:rPr>
        <w:t xml:space="preserve">the group </w:t>
      </w:r>
      <w:r w:rsidR="00172881" w:rsidRPr="001854F3">
        <w:rPr>
          <w:lang w:val="en-US" w:eastAsia="ja-JP"/>
        </w:rPr>
        <w:t xml:space="preserve">with </w:t>
      </w:r>
      <w:del w:id="255" w:author="Imed Bouazizi" w:date="2023-04-19T15:40:00Z">
        <w:r w:rsidR="00172881" w:rsidRPr="001854F3" w:rsidDel="00DF28BD">
          <w:rPr>
            <w:lang w:val="en-US" w:eastAsia="ja-JP"/>
          </w:rPr>
          <w:delText xml:space="preserve">the </w:delText>
        </w:r>
      </w:del>
      <w:r w:rsidR="008E2537" w:rsidRPr="001854F3">
        <w:rPr>
          <w:lang w:val="en-US" w:eastAsia="ja-JP"/>
        </w:rPr>
        <w:t>identifier</w:t>
      </w:r>
      <w:r w:rsidR="00172881" w:rsidRPr="001854F3">
        <w:rPr>
          <w:lang w:val="en-US" w:eastAsia="ja-JP"/>
        </w:rPr>
        <w:t xml:space="preserve"> </w:t>
      </w:r>
      <w:r w:rsidR="005D7604" w:rsidRPr="001854F3">
        <w:rPr>
          <w:lang w:val="en-US" w:eastAsia="ja-JP"/>
        </w:rPr>
        <w:t>4.</w:t>
      </w:r>
      <w:r w:rsidR="00172881" w:rsidRPr="001854F3">
        <w:rPr>
          <w:lang w:val="en-US" w:eastAsia="ja-JP"/>
        </w:rPr>
        <w:t xml:space="preserve"> By this grouping</w:t>
      </w:r>
      <w:r w:rsidR="00C45ACC" w:rsidRPr="001854F3">
        <w:rPr>
          <w:lang w:val="en-US" w:eastAsia="ja-JP"/>
        </w:rPr>
        <w:t xml:space="preserve"> mechanism</w:t>
      </w:r>
      <w:r w:rsidR="00172881" w:rsidRPr="001854F3">
        <w:rPr>
          <w:lang w:val="en-US" w:eastAsia="ja-JP"/>
        </w:rPr>
        <w:t xml:space="preserve">, the three instances </w:t>
      </w:r>
      <w:ins w:id="256" w:author="Imed Bouazizi" w:date="2023-04-19T15:40:00Z">
        <w:r w:rsidR="00DF28BD">
          <w:rPr>
            <w:lang w:val="en-US" w:eastAsia="ja-JP"/>
          </w:rPr>
          <w:t xml:space="preserve">are instructed to </w:t>
        </w:r>
      </w:ins>
      <w:r w:rsidR="00C45ACC" w:rsidRPr="001854F3">
        <w:rPr>
          <w:lang w:val="en-US" w:eastAsia="ja-JP"/>
        </w:rPr>
        <w:t xml:space="preserve">write the </w:t>
      </w:r>
      <w:r w:rsidR="00172881" w:rsidRPr="001854F3">
        <w:rPr>
          <w:lang w:val="en-US" w:eastAsia="ja-JP"/>
        </w:rPr>
        <w:t>decoded sequence</w:t>
      </w:r>
      <w:r w:rsidR="000F170F">
        <w:rPr>
          <w:lang w:val="en-US" w:eastAsia="ja-JP"/>
        </w:rPr>
        <w:t>s</w:t>
      </w:r>
      <w:r w:rsidR="00172881" w:rsidRPr="001854F3">
        <w:rPr>
          <w:lang w:val="en-US" w:eastAsia="ja-JP"/>
        </w:rPr>
        <w:t xml:space="preserve"> </w:t>
      </w:r>
      <w:r w:rsidR="00C45ACC" w:rsidRPr="001854F3">
        <w:rPr>
          <w:lang w:val="en-US" w:eastAsia="ja-JP"/>
        </w:rPr>
        <w:t>in</w:t>
      </w:r>
      <w:r w:rsidR="00172881" w:rsidRPr="001854F3">
        <w:rPr>
          <w:lang w:val="en-US" w:eastAsia="ja-JP"/>
        </w:rPr>
        <w:t xml:space="preserve">to a single aggregate buffer </w:t>
      </w:r>
      <w:r w:rsidR="00897A21" w:rsidRPr="001854F3">
        <w:rPr>
          <w:lang w:val="en-US" w:eastAsia="ja-JP"/>
        </w:rPr>
        <w:t xml:space="preserve">and the decoding operations across those instances </w:t>
      </w:r>
      <w:r w:rsidR="0002749B">
        <w:rPr>
          <w:lang w:val="en-US" w:eastAsia="ja-JP"/>
        </w:rPr>
        <w:t>are</w:t>
      </w:r>
      <w:r w:rsidR="00897A21" w:rsidRPr="001854F3">
        <w:rPr>
          <w:lang w:val="en-US" w:eastAsia="ja-JP"/>
        </w:rPr>
        <w:t xml:space="preserve"> performed in a </w:t>
      </w:r>
      <w:r w:rsidR="003B6C94" w:rsidRPr="001854F3">
        <w:rPr>
          <w:lang w:val="en-US" w:eastAsia="ja-JP"/>
        </w:rPr>
        <w:t>coordinated manner s</w:t>
      </w:r>
      <w:r w:rsidR="008E2537" w:rsidRPr="001854F3">
        <w:rPr>
          <w:lang w:val="en-US" w:eastAsia="ja-JP"/>
        </w:rPr>
        <w:t>uch</w:t>
      </w:r>
      <w:r w:rsidR="003B6C94" w:rsidRPr="001854F3">
        <w:rPr>
          <w:lang w:val="en-US" w:eastAsia="ja-JP"/>
        </w:rPr>
        <w:t xml:space="preserve"> that no instance runs ahead or behind the others</w:t>
      </w:r>
      <w:r w:rsidR="007024F2" w:rsidRPr="001854F3">
        <w:rPr>
          <w:lang w:val="en-US" w:eastAsia="ja-JP"/>
        </w:rPr>
        <w:t>.</w:t>
      </w:r>
    </w:p>
    <w:p w14:paraId="287F999A" w14:textId="0847373F" w:rsidR="00D41B13" w:rsidRPr="001854F3" w:rsidRDefault="003D5BAB" w:rsidP="00181611">
      <w:pPr>
        <w:keepNext/>
        <w:jc w:val="center"/>
        <w:rPr>
          <w:lang w:val="en-US"/>
        </w:rPr>
      </w:pPr>
      <w:r w:rsidRPr="001854F3">
        <w:rPr>
          <w:lang w:val="en-US"/>
        </w:rPr>
        <w:object w:dxaOrig="9609" w:dyaOrig="5405" w14:anchorId="1FD5C231">
          <v:shape id="_x0000_i1027" type="#_x0000_t75" style="width:396pt;height:258.5pt" o:ole="">
            <v:imagedata r:id="rId26" o:title="" cropbottom="5996f" cropleft="3013f" cropright="11266f"/>
          </v:shape>
          <o:OLEObject Type="Embed" ProgID="PowerPoint.Slide.12" ShapeID="_x0000_i1027" DrawAspect="Content" ObjectID="_1743428772" r:id="rId27"/>
        </w:object>
      </w:r>
    </w:p>
    <w:p w14:paraId="740CBBAE" w14:textId="593422CC" w:rsidR="00E766EA" w:rsidRPr="001854F3" w:rsidRDefault="00D41B13" w:rsidP="00A34C8C">
      <w:pPr>
        <w:pStyle w:val="Caption"/>
        <w:rPr>
          <w:lang w:val="en-US"/>
        </w:rPr>
      </w:pPr>
      <w:bookmarkStart w:id="257" w:name="_Ref77779638"/>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984ED6">
        <w:rPr>
          <w:noProof/>
          <w:lang w:val="en-US"/>
        </w:rPr>
        <w:t>3</w:t>
      </w:r>
      <w:r w:rsidR="00A749FF" w:rsidRPr="001854F3">
        <w:rPr>
          <w:lang w:val="en-US"/>
        </w:rPr>
        <w:fldChar w:fldCharType="end"/>
      </w:r>
      <w:bookmarkEnd w:id="257"/>
      <w:r w:rsidRPr="001854F3">
        <w:rPr>
          <w:lang w:val="en-US"/>
        </w:rPr>
        <w:t xml:space="preserve"> — Example </w:t>
      </w:r>
      <w:r w:rsidR="000F170F">
        <w:rPr>
          <w:lang w:val="en-US"/>
        </w:rPr>
        <w:t>i</w:t>
      </w:r>
      <w:r w:rsidRPr="001854F3">
        <w:rPr>
          <w:lang w:val="en-US"/>
        </w:rPr>
        <w:t xml:space="preserve">nstantiation using </w:t>
      </w:r>
      <w:proofErr w:type="gramStart"/>
      <w:r w:rsidRPr="001854F3">
        <w:rPr>
          <w:lang w:val="en-US"/>
        </w:rPr>
        <w:t>VDI</w:t>
      </w:r>
      <w:proofErr w:type="gramEnd"/>
    </w:p>
    <w:p w14:paraId="04378CB3" w14:textId="1B580A89" w:rsidR="00CE6340" w:rsidRPr="001854F3" w:rsidRDefault="00CE6340" w:rsidP="00CE6340">
      <w:pPr>
        <w:pStyle w:val="Heading4"/>
        <w:rPr>
          <w:lang w:val="en-US"/>
        </w:rPr>
      </w:pPr>
      <w:proofErr w:type="spellStart"/>
      <w:proofErr w:type="gramStart"/>
      <w:r w:rsidRPr="001854F3">
        <w:rPr>
          <w:lang w:val="en-US"/>
        </w:rPr>
        <w:t>queryCurrentAggregateCapabilities</w:t>
      </w:r>
      <w:proofErr w:type="spellEnd"/>
      <w:r w:rsidR="00772A43" w:rsidRPr="001854F3">
        <w:rPr>
          <w:lang w:val="en-US"/>
        </w:rPr>
        <w:t>(</w:t>
      </w:r>
      <w:proofErr w:type="gramEnd"/>
      <w:r w:rsidR="00772A43" w:rsidRPr="001854F3">
        <w:rPr>
          <w:lang w:val="en-US"/>
        </w:rPr>
        <w:t>)</w:t>
      </w:r>
    </w:p>
    <w:p w14:paraId="59087D12" w14:textId="4748BCD8" w:rsidR="00CE6340" w:rsidRPr="001854F3" w:rsidRDefault="000D1CB1" w:rsidP="00F27E41">
      <w:pPr>
        <w:pStyle w:val="Heading5"/>
        <w:rPr>
          <w:lang w:val="en-US"/>
        </w:rPr>
      </w:pPr>
      <w:r w:rsidRPr="001854F3">
        <w:rPr>
          <w:lang w:val="en-US"/>
        </w:rPr>
        <w:t>Declaration</w:t>
      </w:r>
    </w:p>
    <w:p w14:paraId="18EAB202" w14:textId="5DF5A1FE" w:rsidR="00DC705E" w:rsidRDefault="00990D7D" w:rsidP="00A34C8C">
      <w:pPr>
        <w:rPr>
          <w:lang w:val="en-US" w:eastAsia="ja-JP"/>
        </w:rPr>
      </w:pPr>
      <w:r>
        <w:rPr>
          <w:lang w:val="en-US" w:eastAsia="ja-JP"/>
        </w:rPr>
        <w:t>T</w:t>
      </w:r>
      <w:r w:rsidR="004034AD" w:rsidRPr="001854F3">
        <w:rPr>
          <w:lang w:val="en-US" w:eastAsia="ja-JP"/>
        </w:rPr>
        <w:t xml:space="preserve">he </w:t>
      </w:r>
      <w:r w:rsidR="00B125E9" w:rsidRPr="001854F3">
        <w:rPr>
          <w:lang w:val="en-US" w:eastAsia="ja-JP"/>
        </w:rPr>
        <w:t xml:space="preserve">IDL </w:t>
      </w:r>
      <w:r w:rsidR="00655852" w:rsidRPr="001854F3">
        <w:rPr>
          <w:lang w:val="en-US" w:eastAsia="ja-JP"/>
        </w:rPr>
        <w:t>declaration</w:t>
      </w:r>
      <w:r w:rsidR="004077FC" w:rsidRPr="001854F3">
        <w:rPr>
          <w:lang w:val="en-US" w:eastAsia="ja-JP"/>
        </w:rPr>
        <w:t>s</w:t>
      </w:r>
      <w:r w:rsidR="00B125E9" w:rsidRPr="001854F3">
        <w:rPr>
          <w:lang w:val="en-US" w:eastAsia="ja-JP"/>
        </w:rPr>
        <w:t xml:space="preserve"> </w:t>
      </w:r>
      <w:r w:rsidR="00655852" w:rsidRPr="001854F3">
        <w:rPr>
          <w:lang w:val="en-US" w:eastAsia="ja-JP"/>
        </w:rPr>
        <w:t xml:space="preserve">of the </w:t>
      </w:r>
      <w:proofErr w:type="spellStart"/>
      <w:proofErr w:type="gramStart"/>
      <w:r w:rsidR="00B125E9" w:rsidRPr="001854F3">
        <w:rPr>
          <w:rFonts w:ascii="Courier New" w:hAnsi="Courier New" w:cs="Courier New"/>
          <w:sz w:val="20"/>
          <w:szCs w:val="20"/>
          <w:lang w:val="en-US" w:eastAsia="ja-JP"/>
        </w:rPr>
        <w:t>queryCurrentAggregateCapabilities</w:t>
      </w:r>
      <w:proofErr w:type="spellEnd"/>
      <w:r w:rsidR="00353E22" w:rsidRPr="001854F3">
        <w:rPr>
          <w:rFonts w:ascii="Courier New" w:hAnsi="Courier New" w:cs="Courier New"/>
          <w:sz w:val="20"/>
          <w:szCs w:val="20"/>
          <w:lang w:val="en-US" w:eastAsia="ja-JP"/>
        </w:rPr>
        <w:t>(</w:t>
      </w:r>
      <w:proofErr w:type="gramEnd"/>
      <w:r w:rsidR="00353E22" w:rsidRPr="001854F3">
        <w:rPr>
          <w:rFonts w:ascii="Courier New" w:hAnsi="Courier New" w:cs="Courier New"/>
          <w:sz w:val="20"/>
          <w:szCs w:val="20"/>
          <w:lang w:val="en-US" w:eastAsia="ja-JP"/>
        </w:rPr>
        <w:t>)</w:t>
      </w:r>
      <w:r w:rsidR="00655852" w:rsidRPr="001854F3">
        <w:rPr>
          <w:lang w:val="en-US" w:eastAsia="ja-JP"/>
        </w:rPr>
        <w:t xml:space="preserve"> </w:t>
      </w:r>
      <w:r w:rsidR="005D289B">
        <w:rPr>
          <w:lang w:val="en-US" w:eastAsia="ja-JP"/>
        </w:rPr>
        <w:t>function</w:t>
      </w:r>
      <w:r w:rsidR="005D289B" w:rsidRPr="001854F3">
        <w:rPr>
          <w:lang w:val="en-US" w:eastAsia="ja-JP"/>
        </w:rPr>
        <w:t xml:space="preserve"> </w:t>
      </w:r>
      <w:r w:rsidR="00353E22" w:rsidRPr="001854F3">
        <w:rPr>
          <w:lang w:val="en-US" w:eastAsia="ja-JP"/>
        </w:rPr>
        <w:t xml:space="preserve">along with the </w:t>
      </w:r>
      <w:proofErr w:type="spellStart"/>
      <w:r w:rsidR="00353E22" w:rsidRPr="001854F3">
        <w:rPr>
          <w:rFonts w:ascii="Courier New" w:hAnsi="Courier New" w:cs="Courier New"/>
          <w:sz w:val="20"/>
          <w:szCs w:val="20"/>
          <w:lang w:val="en-US" w:eastAsia="ja-JP"/>
        </w:rPr>
        <w:t>AggregateCapabilities</w:t>
      </w:r>
      <w:proofErr w:type="spellEnd"/>
      <w:r w:rsidR="003C5913" w:rsidRPr="001854F3">
        <w:rPr>
          <w:lang w:val="en-US"/>
        </w:rPr>
        <w:t xml:space="preserve"> and </w:t>
      </w:r>
      <w:r w:rsidR="003C5913" w:rsidRPr="001854F3">
        <w:rPr>
          <w:rFonts w:ascii="Courier New" w:hAnsi="Courier New" w:cs="Courier New"/>
          <w:sz w:val="20"/>
          <w:szCs w:val="20"/>
          <w:lang w:val="en-US" w:eastAsia="ja-JP"/>
        </w:rPr>
        <w:t>PerformancePoint</w:t>
      </w:r>
      <w:r w:rsidR="00353E22" w:rsidRPr="001854F3">
        <w:rPr>
          <w:sz w:val="20"/>
          <w:szCs w:val="20"/>
          <w:lang w:val="en-US" w:eastAsia="ja-JP"/>
        </w:rPr>
        <w:t xml:space="preserve"> </w:t>
      </w:r>
      <w:r w:rsidR="00353E22" w:rsidRPr="001854F3">
        <w:rPr>
          <w:lang w:val="en-US" w:eastAsia="ja-JP"/>
        </w:rPr>
        <w:t>structure</w:t>
      </w:r>
      <w:r w:rsidR="003C5913" w:rsidRPr="001854F3">
        <w:rPr>
          <w:lang w:val="en-US" w:eastAsia="ja-JP"/>
        </w:rPr>
        <w:t>s</w:t>
      </w:r>
      <w:r w:rsidR="008B0DBA" w:rsidRPr="001854F3">
        <w:rPr>
          <w:lang w:val="en-US" w:eastAsia="ja-JP"/>
        </w:rPr>
        <w:t xml:space="preserve"> and the capabilities flags</w:t>
      </w:r>
      <w:r>
        <w:rPr>
          <w:lang w:val="en-US" w:eastAsia="ja-JP"/>
        </w:rPr>
        <w:t xml:space="preserve"> </w:t>
      </w:r>
      <w:r w:rsidR="00B1202C">
        <w:rPr>
          <w:lang w:val="en-US" w:eastAsia="ja-JP"/>
        </w:rPr>
        <w:t>are</w:t>
      </w:r>
      <w:r>
        <w:rPr>
          <w:lang w:val="en-US" w:eastAsia="ja-JP"/>
        </w:rPr>
        <w:t xml:space="preserve"> defined as follows:</w:t>
      </w:r>
    </w:p>
    <w:p w14:paraId="3F57DEEE" w14:textId="28A6ED5D" w:rsidR="007166CA" w:rsidRPr="007166CA" w:rsidRDefault="007166CA" w:rsidP="0089385B">
      <w:pPr>
        <w:pStyle w:val="Code"/>
        <w:rPr>
          <w:lang w:val="en-US"/>
        </w:rPr>
      </w:pPr>
      <w:r w:rsidRPr="007166CA">
        <w:rPr>
          <w:lang w:val="en-US"/>
        </w:rPr>
        <w:t xml:space="preserve">   </w:t>
      </w:r>
      <w:r>
        <w:rPr>
          <w:lang w:val="en-US"/>
        </w:rPr>
        <w:t xml:space="preserve"> </w:t>
      </w:r>
      <w:r w:rsidRPr="007166CA">
        <w:rPr>
          <w:lang w:val="en-US"/>
        </w:rPr>
        <w:t>const unsigned long CAP_INSTANCES_FLAG = 0x1;</w:t>
      </w:r>
    </w:p>
    <w:p w14:paraId="29101B77" w14:textId="77777777" w:rsidR="007166CA" w:rsidRPr="007166CA" w:rsidRDefault="007166CA" w:rsidP="0089385B">
      <w:pPr>
        <w:pStyle w:val="Code"/>
        <w:rPr>
          <w:lang w:val="en-US"/>
        </w:rPr>
      </w:pPr>
      <w:r w:rsidRPr="007166CA">
        <w:rPr>
          <w:lang w:val="en-US"/>
        </w:rPr>
        <w:t xml:space="preserve">    const unsigned long CAP_BUFFER_MEMORY_FLAG = 0x2;</w:t>
      </w:r>
    </w:p>
    <w:p w14:paraId="69FA7740" w14:textId="77777777" w:rsidR="007166CA" w:rsidRPr="007166CA" w:rsidRDefault="007166CA" w:rsidP="0089385B">
      <w:pPr>
        <w:pStyle w:val="Code"/>
        <w:rPr>
          <w:lang w:val="en-US"/>
        </w:rPr>
      </w:pPr>
      <w:r w:rsidRPr="007166CA">
        <w:rPr>
          <w:lang w:val="en-US"/>
        </w:rPr>
        <w:t xml:space="preserve">    const unsigned long CAP_BITRATE_FLAG = 0x4;</w:t>
      </w:r>
    </w:p>
    <w:p w14:paraId="48BDB5FB" w14:textId="77777777" w:rsidR="007166CA" w:rsidRPr="007166CA" w:rsidRDefault="007166CA" w:rsidP="0089385B">
      <w:pPr>
        <w:pStyle w:val="Code"/>
        <w:rPr>
          <w:lang w:val="en-US"/>
        </w:rPr>
      </w:pPr>
      <w:r w:rsidRPr="007166CA">
        <w:rPr>
          <w:lang w:val="en-US"/>
        </w:rPr>
        <w:t xml:space="preserve">    const unsigned long CAP_MAX_SAMPLES_SECOND_FLAG = 0x8;</w:t>
      </w:r>
    </w:p>
    <w:p w14:paraId="30FB2EF5" w14:textId="77777777" w:rsidR="007166CA" w:rsidRDefault="007166CA" w:rsidP="0089385B">
      <w:pPr>
        <w:pStyle w:val="Code"/>
        <w:rPr>
          <w:ins w:id="258" w:author="Imed Bouazizi" w:date="2023-04-19T15:51:00Z"/>
          <w:lang w:val="en-US"/>
        </w:rPr>
      </w:pPr>
      <w:r w:rsidRPr="007166CA">
        <w:rPr>
          <w:lang w:val="en-US"/>
        </w:rPr>
        <w:t xml:space="preserve">    const unsigned long CAP_MAX_PERFORMANCE_POINT_FLAG = 0xA;</w:t>
      </w:r>
    </w:p>
    <w:p w14:paraId="741FDB2F" w14:textId="77777777" w:rsidR="00A54E1C" w:rsidRDefault="00A54E1C" w:rsidP="0089385B">
      <w:pPr>
        <w:pStyle w:val="Code"/>
        <w:rPr>
          <w:ins w:id="259" w:author="Imed Bouazizi" w:date="2023-04-19T15:51:00Z"/>
          <w:lang w:val="en-US"/>
        </w:rPr>
      </w:pPr>
    </w:p>
    <w:p w14:paraId="01B9D1F7" w14:textId="5F0C6578" w:rsidR="00A54E1C" w:rsidRPr="007166CA" w:rsidRDefault="00A54E1C" w:rsidP="0089385B">
      <w:pPr>
        <w:pStyle w:val="Code"/>
        <w:rPr>
          <w:lang w:val="en-US"/>
        </w:rPr>
      </w:pPr>
      <w:ins w:id="260" w:author="Imed Bouazizi" w:date="2023-04-19T15:51:00Z">
        <w:r>
          <w:rPr>
            <w:lang w:val="en-US"/>
          </w:rPr>
          <w:t xml:space="preserve">    enum ChromaFormat {</w:t>
        </w:r>
      </w:ins>
      <w:ins w:id="261" w:author="Imed Bouazizi" w:date="2023-04-19T15:52:00Z">
        <w:r>
          <w:rPr>
            <w:lang w:val="en-US"/>
          </w:rPr>
          <w:t>monochrome=1, YCbCr_420, YCbCr_422, YCbCr_444</w:t>
        </w:r>
      </w:ins>
      <w:ins w:id="262" w:author="Imed Bouazizi" w:date="2023-04-19T15:51:00Z">
        <w:r>
          <w:rPr>
            <w:lang w:val="en-US"/>
          </w:rPr>
          <w:t>};</w:t>
        </w:r>
      </w:ins>
    </w:p>
    <w:p w14:paraId="2F453F80" w14:textId="77777777" w:rsidR="007166CA" w:rsidRPr="007166CA" w:rsidRDefault="007166CA" w:rsidP="0089385B">
      <w:pPr>
        <w:pStyle w:val="Code"/>
        <w:rPr>
          <w:lang w:val="en-US"/>
        </w:rPr>
      </w:pPr>
    </w:p>
    <w:p w14:paraId="0EA1EAD1" w14:textId="77777777" w:rsidR="007166CA" w:rsidRPr="007166CA" w:rsidRDefault="007166CA" w:rsidP="0089385B">
      <w:pPr>
        <w:pStyle w:val="Code"/>
        <w:rPr>
          <w:lang w:val="en-US"/>
        </w:rPr>
      </w:pPr>
      <w:r w:rsidRPr="007166CA">
        <w:rPr>
          <w:lang w:val="en-US"/>
        </w:rPr>
        <w:lastRenderedPageBreak/>
        <w:t xml:space="preserve">    struct PerformancePoint {</w:t>
      </w:r>
    </w:p>
    <w:p w14:paraId="74BA1B2E" w14:textId="77777777" w:rsidR="007166CA" w:rsidRPr="007166CA" w:rsidRDefault="007166CA" w:rsidP="0089385B">
      <w:pPr>
        <w:pStyle w:val="Code"/>
        <w:rPr>
          <w:lang w:val="en-US"/>
        </w:rPr>
      </w:pPr>
      <w:r w:rsidRPr="007166CA">
        <w:rPr>
          <w:lang w:val="en-US"/>
        </w:rPr>
        <w:t xml:space="preserve">        float picture_rate;</w:t>
      </w:r>
    </w:p>
    <w:p w14:paraId="22B1A9F3" w14:textId="77777777" w:rsidR="007166CA" w:rsidRPr="007166CA" w:rsidRDefault="007166CA" w:rsidP="0089385B">
      <w:pPr>
        <w:pStyle w:val="Code"/>
        <w:rPr>
          <w:lang w:val="en-US"/>
        </w:rPr>
      </w:pPr>
      <w:r w:rsidRPr="007166CA">
        <w:rPr>
          <w:lang w:val="en-US"/>
        </w:rPr>
        <w:t xml:space="preserve">        unsigned long width;</w:t>
      </w:r>
    </w:p>
    <w:p w14:paraId="14D19B08" w14:textId="77777777" w:rsidR="007166CA" w:rsidRPr="007166CA" w:rsidRDefault="007166CA" w:rsidP="0089385B">
      <w:pPr>
        <w:pStyle w:val="Code"/>
        <w:rPr>
          <w:lang w:val="en-US"/>
        </w:rPr>
      </w:pPr>
      <w:r w:rsidRPr="007166CA">
        <w:rPr>
          <w:lang w:val="en-US"/>
        </w:rPr>
        <w:t xml:space="preserve">        unsigned long height;</w:t>
      </w:r>
    </w:p>
    <w:p w14:paraId="48354DE2" w14:textId="77777777" w:rsidR="007166CA" w:rsidRDefault="007166CA" w:rsidP="0089385B">
      <w:pPr>
        <w:pStyle w:val="Code"/>
        <w:rPr>
          <w:ins w:id="263" w:author="Imed Bouazizi" w:date="2023-04-19T15:50:00Z"/>
          <w:lang w:val="en-US"/>
        </w:rPr>
      </w:pPr>
      <w:r w:rsidRPr="007166CA">
        <w:rPr>
          <w:lang w:val="en-US"/>
        </w:rPr>
        <w:t xml:space="preserve">        unsigned long bit_depth;</w:t>
      </w:r>
    </w:p>
    <w:p w14:paraId="6B8C9B76" w14:textId="04BBF376" w:rsidR="00A54E1C" w:rsidRPr="007166CA" w:rsidRDefault="00A54E1C" w:rsidP="0089385B">
      <w:pPr>
        <w:pStyle w:val="Code"/>
        <w:rPr>
          <w:lang w:val="en-US"/>
        </w:rPr>
      </w:pPr>
      <w:ins w:id="264" w:author="Imed Bouazizi" w:date="2023-04-19T15:50:00Z">
        <w:r>
          <w:rPr>
            <w:lang w:val="en-US"/>
          </w:rPr>
          <w:t xml:space="preserve">        ChromaFormat</w:t>
        </w:r>
      </w:ins>
      <w:ins w:id="265" w:author="Imed Bouazizi" w:date="2023-04-19T15:51:00Z">
        <w:r>
          <w:rPr>
            <w:lang w:val="en-US"/>
          </w:rPr>
          <w:t xml:space="preserve"> chroma_format;</w:t>
        </w:r>
      </w:ins>
    </w:p>
    <w:p w14:paraId="3FF9B7FC" w14:textId="77777777" w:rsidR="007166CA" w:rsidRPr="007166CA" w:rsidRDefault="007166CA" w:rsidP="0089385B">
      <w:pPr>
        <w:pStyle w:val="Code"/>
        <w:rPr>
          <w:lang w:val="en-US"/>
        </w:rPr>
      </w:pPr>
      <w:r w:rsidRPr="007166CA">
        <w:rPr>
          <w:lang w:val="en-US"/>
        </w:rPr>
        <w:t xml:space="preserve">    };</w:t>
      </w:r>
    </w:p>
    <w:p w14:paraId="6A141310" w14:textId="77777777" w:rsidR="007166CA" w:rsidRPr="007166CA" w:rsidRDefault="007166CA" w:rsidP="0089385B">
      <w:pPr>
        <w:pStyle w:val="Code"/>
        <w:rPr>
          <w:lang w:val="en-US"/>
        </w:rPr>
      </w:pPr>
    </w:p>
    <w:p w14:paraId="1F2C48D2" w14:textId="77777777" w:rsidR="007166CA" w:rsidRPr="007166CA" w:rsidRDefault="007166CA" w:rsidP="0089385B">
      <w:pPr>
        <w:pStyle w:val="Code"/>
        <w:rPr>
          <w:lang w:val="en-US"/>
        </w:rPr>
      </w:pPr>
      <w:r w:rsidRPr="007166CA">
        <w:rPr>
          <w:lang w:val="en-US"/>
        </w:rPr>
        <w:t xml:space="preserve">    struct AggregateCapabilities {</w:t>
      </w:r>
    </w:p>
    <w:p w14:paraId="00F26B5F" w14:textId="77777777" w:rsidR="007166CA" w:rsidRPr="007166CA" w:rsidRDefault="007166CA" w:rsidP="0089385B">
      <w:pPr>
        <w:pStyle w:val="Code"/>
        <w:rPr>
          <w:lang w:val="en-US"/>
        </w:rPr>
      </w:pPr>
      <w:r w:rsidRPr="007166CA">
        <w:rPr>
          <w:lang w:val="en-US"/>
        </w:rPr>
        <w:t xml:space="preserve">        unsigned long flags;</w:t>
      </w:r>
    </w:p>
    <w:p w14:paraId="6F0DCF23" w14:textId="77777777" w:rsidR="007166CA" w:rsidRPr="007166CA" w:rsidRDefault="007166CA" w:rsidP="0089385B">
      <w:pPr>
        <w:pStyle w:val="Code"/>
        <w:rPr>
          <w:lang w:val="en-US"/>
        </w:rPr>
      </w:pPr>
      <w:r w:rsidRPr="007166CA">
        <w:rPr>
          <w:lang w:val="en-US"/>
        </w:rPr>
        <w:t xml:space="preserve">        unsigned long max_instances;</w:t>
      </w:r>
    </w:p>
    <w:p w14:paraId="7FD05152" w14:textId="77777777" w:rsidR="007166CA" w:rsidRPr="007166CA" w:rsidRDefault="007166CA" w:rsidP="0089385B">
      <w:pPr>
        <w:pStyle w:val="Code"/>
        <w:rPr>
          <w:lang w:val="en-US"/>
        </w:rPr>
      </w:pPr>
      <w:r w:rsidRPr="007166CA">
        <w:rPr>
          <w:lang w:val="en-US"/>
        </w:rPr>
        <w:t xml:space="preserve">        unsigned long buffer_memory;</w:t>
      </w:r>
    </w:p>
    <w:p w14:paraId="75CCB9D6" w14:textId="77777777" w:rsidR="007166CA" w:rsidRPr="007166CA" w:rsidRDefault="007166CA" w:rsidP="0089385B">
      <w:pPr>
        <w:pStyle w:val="Code"/>
        <w:rPr>
          <w:lang w:val="en-US"/>
        </w:rPr>
      </w:pPr>
      <w:r w:rsidRPr="007166CA">
        <w:rPr>
          <w:lang w:val="en-US"/>
        </w:rPr>
        <w:t xml:space="preserve">        unsigned long bitrate;</w:t>
      </w:r>
    </w:p>
    <w:p w14:paraId="4A023B1B" w14:textId="77777777" w:rsidR="007166CA" w:rsidRPr="007166CA" w:rsidRDefault="007166CA" w:rsidP="0089385B">
      <w:pPr>
        <w:pStyle w:val="Code"/>
        <w:rPr>
          <w:lang w:val="en-US"/>
        </w:rPr>
      </w:pPr>
      <w:r w:rsidRPr="007166CA">
        <w:rPr>
          <w:lang w:val="en-US"/>
        </w:rPr>
        <w:t xml:space="preserve">        unsigned long max_samples_second;</w:t>
      </w:r>
    </w:p>
    <w:p w14:paraId="52A25818" w14:textId="77777777" w:rsidR="007166CA" w:rsidRPr="007166CA" w:rsidRDefault="007166CA" w:rsidP="0089385B">
      <w:pPr>
        <w:pStyle w:val="Code"/>
        <w:rPr>
          <w:lang w:val="en-US"/>
        </w:rPr>
      </w:pPr>
      <w:r w:rsidRPr="007166CA">
        <w:rPr>
          <w:lang w:val="en-US"/>
        </w:rPr>
        <w:t xml:space="preserve">        PerformancePoint max_performance_point;</w:t>
      </w:r>
    </w:p>
    <w:p w14:paraId="391A7007" w14:textId="77777777" w:rsidR="007166CA" w:rsidRPr="007166CA" w:rsidRDefault="007166CA" w:rsidP="0089385B">
      <w:pPr>
        <w:pStyle w:val="Code"/>
        <w:rPr>
          <w:lang w:val="en-US"/>
        </w:rPr>
      </w:pPr>
      <w:r w:rsidRPr="007166CA">
        <w:rPr>
          <w:lang w:val="en-US"/>
        </w:rPr>
        <w:t xml:space="preserve">    };</w:t>
      </w:r>
    </w:p>
    <w:p w14:paraId="4648982E" w14:textId="77777777" w:rsidR="007166CA" w:rsidRPr="007166CA" w:rsidRDefault="007166CA" w:rsidP="0089385B">
      <w:pPr>
        <w:pStyle w:val="Code"/>
        <w:rPr>
          <w:lang w:val="en-US"/>
        </w:rPr>
      </w:pPr>
    </w:p>
    <w:p w14:paraId="6A02FC2B" w14:textId="77777777" w:rsidR="007166CA" w:rsidRPr="007166CA" w:rsidRDefault="007166CA" w:rsidP="0089385B">
      <w:pPr>
        <w:pStyle w:val="Code"/>
        <w:rPr>
          <w:lang w:val="en-US"/>
        </w:rPr>
      </w:pPr>
      <w:r w:rsidRPr="007166CA">
        <w:rPr>
          <w:lang w:val="en-US"/>
        </w:rPr>
        <w:t xml:space="preserve">    AggregateCapabilities queryCurrentAggregateCapabilities (</w:t>
      </w:r>
    </w:p>
    <w:p w14:paraId="0F90E733" w14:textId="77777777" w:rsidR="007166CA" w:rsidRPr="007166CA" w:rsidRDefault="007166CA" w:rsidP="0089385B">
      <w:pPr>
        <w:pStyle w:val="Code"/>
        <w:rPr>
          <w:lang w:val="en-US"/>
        </w:rPr>
      </w:pPr>
      <w:r w:rsidRPr="007166CA">
        <w:rPr>
          <w:lang w:val="en-US"/>
        </w:rPr>
        <w:t xml:space="preserve">        in string component_name,</w:t>
      </w:r>
    </w:p>
    <w:p w14:paraId="45024061" w14:textId="77777777" w:rsidR="007166CA" w:rsidRPr="007166CA" w:rsidRDefault="007166CA" w:rsidP="0089385B">
      <w:pPr>
        <w:pStyle w:val="Code"/>
        <w:rPr>
          <w:lang w:val="en-US"/>
        </w:rPr>
      </w:pPr>
      <w:r w:rsidRPr="007166CA">
        <w:rPr>
          <w:lang w:val="en-US"/>
        </w:rPr>
        <w:t xml:space="preserve">        in unsigned long flags</w:t>
      </w:r>
    </w:p>
    <w:p w14:paraId="1706B902" w14:textId="530E4292" w:rsidR="007166CA" w:rsidRDefault="007166CA" w:rsidP="0089385B">
      <w:pPr>
        <w:pStyle w:val="Code"/>
        <w:ind w:firstLine="420"/>
        <w:rPr>
          <w:lang w:val="en-US"/>
        </w:rPr>
      </w:pPr>
      <w:r w:rsidRPr="007166CA">
        <w:rPr>
          <w:lang w:val="en-US"/>
        </w:rPr>
        <w:t>);</w:t>
      </w:r>
    </w:p>
    <w:p w14:paraId="6E79D5DC" w14:textId="77777777" w:rsidR="00293131" w:rsidRPr="001854F3" w:rsidRDefault="00293131" w:rsidP="0089385B">
      <w:pPr>
        <w:pStyle w:val="Code"/>
        <w:rPr>
          <w:lang w:val="en-US"/>
        </w:rPr>
      </w:pPr>
    </w:p>
    <w:p w14:paraId="078C76E2" w14:textId="6058BFFD" w:rsidR="00D634E0" w:rsidRDefault="00D634E0" w:rsidP="00D634E0">
      <w:pPr>
        <w:pStyle w:val="Heading5"/>
        <w:rPr>
          <w:lang w:val="en-US"/>
        </w:rPr>
      </w:pPr>
      <w:bookmarkStart w:id="266" w:name="_Ref102148796"/>
      <w:r w:rsidRPr="001854F3">
        <w:rPr>
          <w:lang w:val="en-US"/>
        </w:rPr>
        <w:t>Definition</w:t>
      </w:r>
      <w:bookmarkEnd w:id="266"/>
    </w:p>
    <w:p w14:paraId="20EDF259" w14:textId="4BB3DFBD" w:rsidR="005A38AF" w:rsidRPr="005A38AF" w:rsidRDefault="005A38AF" w:rsidP="00F444B8">
      <w:pPr>
        <w:pStyle w:val="Heading6"/>
        <w:rPr>
          <w:lang w:val="en-US"/>
        </w:rPr>
      </w:pPr>
      <w:r>
        <w:rPr>
          <w:lang w:val="en-US"/>
        </w:rPr>
        <w:t>General</w:t>
      </w:r>
    </w:p>
    <w:p w14:paraId="32B976D9" w14:textId="346F2220" w:rsidR="00D634E0" w:rsidRDefault="00D634E0" w:rsidP="00D634E0">
      <w:pPr>
        <w:rPr>
          <w:lang w:val="en-US" w:eastAsia="ja-JP"/>
        </w:rPr>
      </w:pPr>
      <w:r w:rsidRPr="001854F3">
        <w:rPr>
          <w:lang w:val="en-US" w:eastAsia="ja-JP"/>
        </w:rPr>
        <w:t xml:space="preserve">The </w:t>
      </w:r>
      <w:proofErr w:type="spellStart"/>
      <w:proofErr w:type="gramStart"/>
      <w:r w:rsidR="00D9367A" w:rsidRPr="001854F3">
        <w:rPr>
          <w:rFonts w:ascii="Courier New" w:hAnsi="Courier New" w:cs="Courier New"/>
          <w:sz w:val="20"/>
          <w:szCs w:val="20"/>
          <w:lang w:val="en-US" w:eastAsia="ja-JP"/>
        </w:rPr>
        <w:t>queryCurrentAggregateCapabilities</w:t>
      </w:r>
      <w:proofErr w:type="spellEnd"/>
      <w:r w:rsidR="00D9367A" w:rsidRPr="001854F3">
        <w:rPr>
          <w:rFonts w:ascii="Courier New" w:hAnsi="Courier New" w:cs="Courier New"/>
          <w:sz w:val="20"/>
          <w:szCs w:val="20"/>
          <w:lang w:val="en-US" w:eastAsia="ja-JP"/>
        </w:rPr>
        <w:t>(</w:t>
      </w:r>
      <w:proofErr w:type="gramEnd"/>
      <w:r w:rsidR="00D9367A" w:rsidRPr="001854F3">
        <w:rPr>
          <w:rFonts w:ascii="Courier New" w:hAnsi="Courier New" w:cs="Courier New"/>
          <w:sz w:val="20"/>
          <w:szCs w:val="20"/>
          <w:lang w:val="en-US" w:eastAsia="ja-JP"/>
        </w:rPr>
        <w:t>)</w:t>
      </w:r>
      <w:r w:rsidR="00D9367A" w:rsidRPr="001854F3">
        <w:rPr>
          <w:lang w:val="en-US" w:eastAsia="ja-JP"/>
        </w:rPr>
        <w:t xml:space="preserve"> </w:t>
      </w:r>
      <w:r w:rsidRPr="001854F3">
        <w:rPr>
          <w:lang w:val="en-US" w:eastAsia="ja-JP"/>
        </w:rPr>
        <w:t>function can be used by the application to query the instantaneous aggregate capabilities of a decoder platform for a specific codec component.</w:t>
      </w:r>
    </w:p>
    <w:p w14:paraId="30F57FE9" w14:textId="292DE77E" w:rsidR="00863944" w:rsidRDefault="00863944" w:rsidP="00D634E0">
      <w:pPr>
        <w:rPr>
          <w:lang w:val="en-US"/>
        </w:rPr>
      </w:pPr>
      <w:r w:rsidRPr="001854F3">
        <w:rPr>
          <w:lang w:val="en-US"/>
        </w:rPr>
        <w:t>The capability flags can</w:t>
      </w:r>
      <w:r>
        <w:rPr>
          <w:lang w:val="en-US"/>
        </w:rPr>
        <w:t xml:space="preserve"> be</w:t>
      </w:r>
      <w:r w:rsidRPr="001854F3">
        <w:rPr>
          <w:lang w:val="en-US"/>
        </w:rPr>
        <w:t xml:space="preserve"> set separately or in a single function call to query one or more parameters.</w:t>
      </w:r>
    </w:p>
    <w:p w14:paraId="598C9C1E" w14:textId="1B11D594" w:rsidR="005A38AF" w:rsidRPr="001854F3" w:rsidRDefault="005A38AF" w:rsidP="00F444B8">
      <w:pPr>
        <w:pStyle w:val="Heading6"/>
        <w:rPr>
          <w:lang w:val="en-US"/>
        </w:rPr>
      </w:pPr>
      <w:proofErr w:type="spellStart"/>
      <w:r>
        <w:rPr>
          <w:lang w:val="en-US"/>
        </w:rPr>
        <w:t>component_name</w:t>
      </w:r>
      <w:proofErr w:type="spellEnd"/>
    </w:p>
    <w:p w14:paraId="0A9DDA79" w14:textId="24F21FBB" w:rsidR="00D634E0" w:rsidRDefault="00D634E0" w:rsidP="00D634E0">
      <w:pPr>
        <w:rPr>
          <w:lang w:val="en-US"/>
        </w:rPr>
      </w:pPr>
      <w:r w:rsidRPr="001854F3">
        <w:rPr>
          <w:lang w:val="en-US"/>
        </w:rPr>
        <w:t xml:space="preserve">The </w:t>
      </w:r>
      <w:proofErr w:type="spellStart"/>
      <w:r w:rsidR="00357790" w:rsidRPr="001854F3">
        <w:rPr>
          <w:rFonts w:ascii="Courier New" w:hAnsi="Courier New" w:cs="Courier New"/>
          <w:sz w:val="20"/>
          <w:szCs w:val="20"/>
          <w:lang w:val="en-US"/>
        </w:rPr>
        <w:t>component_name</w:t>
      </w:r>
      <w:proofErr w:type="spellEnd"/>
      <w:r w:rsidRPr="001854F3">
        <w:rPr>
          <w:lang w:val="en-US"/>
        </w:rPr>
        <w:t xml:space="preserve"> provides the name of the component of the decoding platform for which the query applies. The name </w:t>
      </w:r>
      <w:r w:rsidR="00647BC3" w:rsidRPr="001854F3">
        <w:rPr>
          <w:rFonts w:ascii="Courier New" w:hAnsi="Courier New" w:cs="Courier New"/>
          <w:sz w:val="20"/>
          <w:szCs w:val="20"/>
          <w:lang w:val="en-US"/>
        </w:rPr>
        <w:t>“A</w:t>
      </w:r>
      <w:r w:rsidRPr="001854F3">
        <w:rPr>
          <w:rFonts w:ascii="Courier New" w:hAnsi="Courier New" w:cs="Courier New"/>
          <w:sz w:val="20"/>
          <w:szCs w:val="20"/>
          <w:lang w:val="en-US"/>
        </w:rPr>
        <w:t>ll</w:t>
      </w:r>
      <w:r w:rsidR="00647BC3" w:rsidRPr="001854F3">
        <w:rPr>
          <w:rFonts w:ascii="Courier New" w:hAnsi="Courier New" w:cs="Courier New"/>
          <w:sz w:val="20"/>
          <w:szCs w:val="20"/>
          <w:lang w:val="en-US"/>
        </w:rPr>
        <w:t>”</w:t>
      </w:r>
      <w:r w:rsidRPr="001854F3">
        <w:rPr>
          <w:lang w:val="en-US"/>
        </w:rPr>
        <w:t xml:space="preserve"> may be used to indicate that the query is not for a particular component but </w:t>
      </w:r>
      <w:r w:rsidR="00A51453">
        <w:rPr>
          <w:lang w:val="en-US"/>
        </w:rPr>
        <w:t xml:space="preserve">is </w:t>
      </w:r>
      <w:r w:rsidRPr="001854F3">
        <w:rPr>
          <w:lang w:val="en-US"/>
        </w:rPr>
        <w:t xml:space="preserve">rather for all </w:t>
      </w:r>
      <w:r w:rsidR="00A51453">
        <w:rPr>
          <w:lang w:val="en-US"/>
        </w:rPr>
        <w:t xml:space="preserve">the </w:t>
      </w:r>
      <w:r w:rsidRPr="001854F3">
        <w:rPr>
          <w:lang w:val="en-US"/>
        </w:rPr>
        <w:t>components of the decoding platform.</w:t>
      </w:r>
      <w:r w:rsidR="00DE063C" w:rsidRPr="001854F3">
        <w:rPr>
          <w:lang w:val="en-US"/>
        </w:rPr>
        <w:t xml:space="preserve"> </w:t>
      </w:r>
      <w:r w:rsidR="00F43179" w:rsidRPr="001854F3">
        <w:rPr>
          <w:lang w:val="en-US"/>
        </w:rPr>
        <w:t>Components are hardware or software functionalities exposed by the Video Decoding Engine</w:t>
      </w:r>
      <w:r w:rsidR="00323898" w:rsidRPr="001854F3">
        <w:rPr>
          <w:lang w:val="en-US"/>
        </w:rPr>
        <w:t xml:space="preserve"> such as decoder</w:t>
      </w:r>
      <w:r w:rsidR="007466FC" w:rsidRPr="001854F3">
        <w:rPr>
          <w:lang w:val="en-US"/>
        </w:rPr>
        <w:t>s.</w:t>
      </w:r>
    </w:p>
    <w:p w14:paraId="2D6F1666" w14:textId="6FA033C7" w:rsidR="00863944" w:rsidRPr="001854F3" w:rsidRDefault="00863944" w:rsidP="00F444B8">
      <w:pPr>
        <w:pStyle w:val="Heading6"/>
        <w:rPr>
          <w:lang w:val="en-US"/>
        </w:rPr>
      </w:pPr>
      <w:bookmarkStart w:id="267" w:name="_Ref108012585"/>
      <w:r w:rsidRPr="00863944">
        <w:rPr>
          <w:lang w:val="en-US"/>
        </w:rPr>
        <w:t>CAP_INSTANCES_FLAG</w:t>
      </w:r>
      <w:bookmarkEnd w:id="267"/>
      <w:r w:rsidR="00971E88">
        <w:rPr>
          <w:lang w:val="en-US"/>
        </w:rPr>
        <w:t xml:space="preserve"> and </w:t>
      </w:r>
      <w:proofErr w:type="spellStart"/>
      <w:r w:rsidR="00971E88" w:rsidRPr="00F444B8">
        <w:rPr>
          <w:lang w:val="en-US"/>
        </w:rPr>
        <w:t>max_instances</w:t>
      </w:r>
      <w:proofErr w:type="spellEnd"/>
    </w:p>
    <w:p w14:paraId="4DA4C274" w14:textId="6B466FCA" w:rsidR="00DA25ED" w:rsidRPr="001854F3" w:rsidRDefault="00D634E0" w:rsidP="00F444B8">
      <w:pPr>
        <w:rPr>
          <w:lang w:val="en-US"/>
        </w:rPr>
      </w:pPr>
      <w:r w:rsidRPr="001854F3">
        <w:rPr>
          <w:rFonts w:ascii="Courier New" w:hAnsi="Courier New" w:cs="Courier New"/>
          <w:sz w:val="20"/>
          <w:szCs w:val="20"/>
          <w:lang w:val="en-US"/>
        </w:rPr>
        <w:t>CAP_INSTANCES</w:t>
      </w:r>
      <w:r w:rsidR="0074333A" w:rsidRPr="001854F3">
        <w:rPr>
          <w:rFonts w:ascii="Courier New" w:hAnsi="Courier New" w:cs="Courier New"/>
          <w:sz w:val="20"/>
          <w:szCs w:val="20"/>
          <w:lang w:val="en-US"/>
        </w:rPr>
        <w:t>_FLAG</w:t>
      </w:r>
      <w:r w:rsidRPr="001854F3">
        <w:rPr>
          <w:lang w:val="en-US"/>
        </w:rPr>
        <w:t xml:space="preserve"> </w:t>
      </w:r>
      <w:r w:rsidR="00156680" w:rsidRPr="001854F3">
        <w:rPr>
          <w:lang w:val="en-US"/>
        </w:rPr>
        <w:t xml:space="preserve">queries the </w:t>
      </w:r>
      <w:proofErr w:type="spellStart"/>
      <w:r w:rsidR="00156680" w:rsidRPr="001854F3">
        <w:rPr>
          <w:rFonts w:ascii="Courier New" w:hAnsi="Courier New" w:cs="Courier New"/>
          <w:sz w:val="20"/>
          <w:szCs w:val="20"/>
          <w:lang w:val="en-US"/>
        </w:rPr>
        <w:t>max_instances</w:t>
      </w:r>
      <w:proofErr w:type="spellEnd"/>
      <w:r w:rsidR="00156680" w:rsidRPr="001854F3" w:rsidDel="002B6BD7">
        <w:rPr>
          <w:lang w:val="en-US"/>
        </w:rPr>
        <w:t xml:space="preserve"> </w:t>
      </w:r>
      <w:r w:rsidR="00156680" w:rsidRPr="001854F3">
        <w:rPr>
          <w:lang w:val="en-US"/>
        </w:rPr>
        <w:t xml:space="preserve">parameter which </w:t>
      </w:r>
      <w:r w:rsidRPr="001854F3">
        <w:rPr>
          <w:lang w:val="en-US"/>
        </w:rPr>
        <w:t xml:space="preserve">indicates the maximum number of decoder instances that can be instantiated at </w:t>
      </w:r>
      <w:r w:rsidR="008A563B" w:rsidRPr="001854F3">
        <w:rPr>
          <w:lang w:val="en-US"/>
        </w:rPr>
        <w:t>this moment</w:t>
      </w:r>
      <w:r w:rsidRPr="001854F3">
        <w:rPr>
          <w:lang w:val="en-US"/>
        </w:rPr>
        <w:t xml:space="preserve"> for the provided decoder component.</w:t>
      </w:r>
    </w:p>
    <w:p w14:paraId="354CCDFE" w14:textId="112EF5EF" w:rsidR="00863944" w:rsidRPr="00F444B8" w:rsidRDefault="00863944" w:rsidP="00F444B8">
      <w:pPr>
        <w:pStyle w:val="Heading6"/>
      </w:pPr>
      <w:bookmarkStart w:id="268" w:name="_Ref108012727"/>
      <w:r w:rsidRPr="00F444B8">
        <w:t>CAP_BUFFER_MEMORY_FLAG</w:t>
      </w:r>
      <w:r w:rsidR="00971E88">
        <w:t xml:space="preserve"> and </w:t>
      </w:r>
      <w:proofErr w:type="spellStart"/>
      <w:r w:rsidR="00971E88" w:rsidRPr="00971E88">
        <w:t>buffer_memory</w:t>
      </w:r>
      <w:bookmarkEnd w:id="268"/>
      <w:proofErr w:type="spellEnd"/>
    </w:p>
    <w:p w14:paraId="2A184BE9" w14:textId="1BBFBAEF" w:rsidR="00863944" w:rsidRPr="001854F3" w:rsidRDefault="00D634E0" w:rsidP="00F444B8">
      <w:pPr>
        <w:rPr>
          <w:lang w:val="en-US"/>
        </w:rPr>
      </w:pPr>
      <w:r w:rsidRPr="001854F3">
        <w:rPr>
          <w:rFonts w:ascii="Courier New" w:hAnsi="Courier New" w:cs="Courier New"/>
          <w:sz w:val="20"/>
          <w:szCs w:val="20"/>
          <w:lang w:val="en-US"/>
        </w:rPr>
        <w:t>CAP_BUFFER_MEMORY</w:t>
      </w:r>
      <w:r w:rsidR="0074333A" w:rsidRPr="001854F3">
        <w:rPr>
          <w:rFonts w:ascii="Courier New" w:hAnsi="Courier New" w:cs="Courier New"/>
          <w:sz w:val="20"/>
          <w:szCs w:val="20"/>
          <w:lang w:val="en-US"/>
        </w:rPr>
        <w:t>_FLAG</w:t>
      </w:r>
      <w:r w:rsidRPr="001854F3">
        <w:rPr>
          <w:lang w:val="en-US"/>
        </w:rPr>
        <w:t xml:space="preserve"> </w:t>
      </w:r>
      <w:r w:rsidR="005B314F" w:rsidRPr="001854F3">
        <w:rPr>
          <w:lang w:val="en-US"/>
        </w:rPr>
        <w:t xml:space="preserve">queries the </w:t>
      </w:r>
      <w:proofErr w:type="spellStart"/>
      <w:r w:rsidR="005B314F" w:rsidRPr="001854F3">
        <w:rPr>
          <w:rFonts w:ascii="Courier New" w:hAnsi="Courier New" w:cs="Courier New"/>
          <w:sz w:val="20"/>
          <w:szCs w:val="20"/>
          <w:lang w:val="en-US"/>
        </w:rPr>
        <w:t>buffer_memory</w:t>
      </w:r>
      <w:proofErr w:type="spellEnd"/>
      <w:r w:rsidR="005B314F" w:rsidRPr="001854F3">
        <w:rPr>
          <w:lang w:val="en-US"/>
        </w:rPr>
        <w:t xml:space="preserve"> parameter which </w:t>
      </w:r>
      <w:r w:rsidRPr="001854F3">
        <w:rPr>
          <w:lang w:val="en-US"/>
        </w:rPr>
        <w:t>indicates the</w:t>
      </w:r>
      <w:r w:rsidR="009F4047">
        <w:rPr>
          <w:lang w:val="en-US"/>
        </w:rPr>
        <w:t xml:space="preserve"> </w:t>
      </w:r>
      <w:r w:rsidR="00FD3303" w:rsidRPr="001854F3">
        <w:rPr>
          <w:lang w:val="en-US"/>
        </w:rPr>
        <w:t>instantaneous global</w:t>
      </w:r>
      <w:r w:rsidR="000372C3" w:rsidRPr="001854F3">
        <w:rPr>
          <w:lang w:val="en-US"/>
        </w:rPr>
        <w:t xml:space="preserve"> </w:t>
      </w:r>
      <w:r w:rsidRPr="001854F3">
        <w:rPr>
          <w:lang w:val="en-US"/>
        </w:rPr>
        <w:t xml:space="preserve">maximum available buffer size </w:t>
      </w:r>
      <w:r w:rsidR="00EC0008" w:rsidRPr="001854F3">
        <w:rPr>
          <w:lang w:val="en-US"/>
        </w:rPr>
        <w:t xml:space="preserve">in bytes </w:t>
      </w:r>
      <w:r w:rsidRPr="001854F3">
        <w:rPr>
          <w:lang w:val="en-US"/>
        </w:rPr>
        <w:t xml:space="preserve">that can be allocated </w:t>
      </w:r>
      <w:r w:rsidR="00DC7909">
        <w:rPr>
          <w:lang w:val="en-US"/>
        </w:rPr>
        <w:t xml:space="preserve">independently of </w:t>
      </w:r>
      <w:r w:rsidR="007D223F" w:rsidRPr="001854F3">
        <w:rPr>
          <w:lang w:val="en-US"/>
        </w:rPr>
        <w:t xml:space="preserve">any components </w:t>
      </w:r>
      <w:r w:rsidRPr="001854F3">
        <w:rPr>
          <w:lang w:val="en-US"/>
        </w:rPr>
        <w:t xml:space="preserve">at this </w:t>
      </w:r>
      <w:r w:rsidR="008A563B" w:rsidRPr="001854F3">
        <w:rPr>
          <w:lang w:val="en-US"/>
        </w:rPr>
        <w:t xml:space="preserve">moment </w:t>
      </w:r>
      <w:r w:rsidRPr="001854F3">
        <w:rPr>
          <w:lang w:val="en-US"/>
        </w:rPr>
        <w:t>on the decoder platform for buffer exchange.</w:t>
      </w:r>
      <w:r w:rsidR="00424262" w:rsidRPr="001854F3">
        <w:rPr>
          <w:lang w:val="en-US"/>
        </w:rPr>
        <w:t xml:space="preserve"> The </w:t>
      </w:r>
      <w:r w:rsidR="0046262C" w:rsidRPr="001854F3">
        <w:rPr>
          <w:lang w:val="en-US"/>
        </w:rPr>
        <w:t>allocation of the memory can be done by the application o</w:t>
      </w:r>
      <w:r w:rsidR="00DD7D09" w:rsidRPr="001854F3">
        <w:rPr>
          <w:lang w:val="en-US"/>
        </w:rPr>
        <w:t>r</w:t>
      </w:r>
      <w:r w:rsidR="0046262C" w:rsidRPr="001854F3">
        <w:rPr>
          <w:lang w:val="en-US"/>
        </w:rPr>
        <w:t xml:space="preserve"> the VDE</w:t>
      </w:r>
      <w:r w:rsidR="005F7819" w:rsidRPr="001854F3">
        <w:rPr>
          <w:lang w:val="en-US"/>
        </w:rPr>
        <w:t xml:space="preserve"> itself</w:t>
      </w:r>
      <w:r w:rsidR="0046262C" w:rsidRPr="001854F3">
        <w:rPr>
          <w:lang w:val="en-US"/>
        </w:rPr>
        <w:t xml:space="preserve"> depending on the </w:t>
      </w:r>
      <w:r w:rsidR="005F7819" w:rsidRPr="001854F3">
        <w:rPr>
          <w:lang w:val="en-US"/>
        </w:rPr>
        <w:t xml:space="preserve">VDE </w:t>
      </w:r>
      <w:r w:rsidR="0056318C" w:rsidRPr="001854F3">
        <w:rPr>
          <w:lang w:val="en-US"/>
        </w:rPr>
        <w:t>instantiation</w:t>
      </w:r>
      <w:r w:rsidR="005F7819" w:rsidRPr="001854F3">
        <w:rPr>
          <w:lang w:val="en-US"/>
        </w:rPr>
        <w:t>.</w:t>
      </w:r>
      <w:r w:rsidR="002330B6" w:rsidRPr="001854F3">
        <w:rPr>
          <w:lang w:val="en-US"/>
        </w:rPr>
        <w:t xml:space="preserve"> </w:t>
      </w:r>
    </w:p>
    <w:p w14:paraId="3425C041" w14:textId="6AA13E60" w:rsidR="00457E63" w:rsidRPr="00F444B8" w:rsidRDefault="00863944" w:rsidP="00F444B8">
      <w:pPr>
        <w:pStyle w:val="Heading6"/>
        <w:rPr>
          <w:lang w:val="en-US"/>
        </w:rPr>
      </w:pPr>
      <w:bookmarkStart w:id="269" w:name="_Ref108012738"/>
      <w:r w:rsidRPr="00F444B8">
        <w:rPr>
          <w:lang w:val="en-US"/>
        </w:rPr>
        <w:t>CAP_BITRATE_FLAG</w:t>
      </w:r>
      <w:r w:rsidR="00971E88">
        <w:rPr>
          <w:lang w:val="en-US"/>
        </w:rPr>
        <w:t xml:space="preserve"> and </w:t>
      </w:r>
      <w:r w:rsidR="00971E88" w:rsidRPr="00971E88">
        <w:rPr>
          <w:lang w:val="en-US"/>
        </w:rPr>
        <w:t>bitrate</w:t>
      </w:r>
      <w:bookmarkEnd w:id="269"/>
    </w:p>
    <w:p w14:paraId="47D561C5" w14:textId="4F4A4A2E" w:rsidR="00863944" w:rsidRPr="001854F3" w:rsidRDefault="00D634E0" w:rsidP="00F444B8">
      <w:pPr>
        <w:rPr>
          <w:lang w:val="en-US"/>
        </w:rPr>
      </w:pPr>
      <w:r w:rsidRPr="001854F3">
        <w:rPr>
          <w:rFonts w:ascii="Courier New" w:hAnsi="Courier New" w:cs="Courier New"/>
          <w:sz w:val="20"/>
          <w:szCs w:val="20"/>
          <w:lang w:val="en-US"/>
        </w:rPr>
        <w:t>CAP_BITRATE</w:t>
      </w:r>
      <w:r w:rsidR="0074333A" w:rsidRPr="001854F3">
        <w:rPr>
          <w:rFonts w:ascii="Courier New" w:hAnsi="Courier New" w:cs="Courier New"/>
          <w:sz w:val="20"/>
          <w:szCs w:val="20"/>
          <w:lang w:val="en-US"/>
        </w:rPr>
        <w:t>_FLAG</w:t>
      </w:r>
      <w:r w:rsidRPr="001854F3">
        <w:rPr>
          <w:lang w:val="en-US"/>
        </w:rPr>
        <w:t xml:space="preserve"> queries the</w:t>
      </w:r>
      <w:r w:rsidR="0029481E" w:rsidRPr="001854F3">
        <w:rPr>
          <w:lang w:val="en-US"/>
        </w:rPr>
        <w:t xml:space="preserve"> </w:t>
      </w:r>
      <w:r w:rsidR="0029481E" w:rsidRPr="001854F3">
        <w:rPr>
          <w:rFonts w:ascii="Courier New" w:hAnsi="Courier New" w:cs="Courier New"/>
          <w:sz w:val="20"/>
          <w:szCs w:val="20"/>
          <w:lang w:val="en-US"/>
        </w:rPr>
        <w:t>bitrate</w:t>
      </w:r>
      <w:r w:rsidR="0029481E" w:rsidRPr="001854F3">
        <w:rPr>
          <w:bCs/>
          <w:lang w:val="en-US" w:eastAsia="zh-CN"/>
        </w:rPr>
        <w:t xml:space="preserve"> parameter which indicates the</w:t>
      </w:r>
      <w:r w:rsidRPr="001854F3">
        <w:rPr>
          <w:lang w:val="en-US"/>
        </w:rPr>
        <w:t xml:space="preserve"> </w:t>
      </w:r>
      <w:r w:rsidR="00912894" w:rsidRPr="001854F3">
        <w:rPr>
          <w:lang w:val="en-US"/>
        </w:rPr>
        <w:t xml:space="preserve">instantaneous </w:t>
      </w:r>
      <w:r w:rsidRPr="001854F3">
        <w:rPr>
          <w:lang w:val="en-US"/>
        </w:rPr>
        <w:t xml:space="preserve">maximum coded bitrate in bits per second that the queried component </w:t>
      </w:r>
      <w:proofErr w:type="gramStart"/>
      <w:r w:rsidRPr="001854F3">
        <w:rPr>
          <w:lang w:val="en-US"/>
        </w:rPr>
        <w:t>is able to</w:t>
      </w:r>
      <w:proofErr w:type="gramEnd"/>
      <w:r w:rsidRPr="001854F3">
        <w:rPr>
          <w:lang w:val="en-US"/>
        </w:rPr>
        <w:t xml:space="preserve"> process.</w:t>
      </w:r>
    </w:p>
    <w:p w14:paraId="2764D54B" w14:textId="7EEC7CCE" w:rsidR="00863944" w:rsidRPr="00863944" w:rsidRDefault="00863944" w:rsidP="00F444B8">
      <w:pPr>
        <w:pStyle w:val="Heading6"/>
        <w:rPr>
          <w:lang w:val="en-US"/>
        </w:rPr>
      </w:pPr>
      <w:bookmarkStart w:id="270" w:name="_Ref108012750"/>
      <w:r w:rsidRPr="00F444B8">
        <w:rPr>
          <w:lang w:val="en-US"/>
        </w:rPr>
        <w:lastRenderedPageBreak/>
        <w:t>CAP_MAX_SAMPLES_SECOND_FLAG</w:t>
      </w:r>
      <w:r w:rsidR="00971E88">
        <w:rPr>
          <w:lang w:val="en-US"/>
        </w:rPr>
        <w:t xml:space="preserve"> and </w:t>
      </w:r>
      <w:proofErr w:type="spellStart"/>
      <w:r w:rsidR="00971E88" w:rsidRPr="00971E88">
        <w:rPr>
          <w:lang w:val="en-US"/>
        </w:rPr>
        <w:t>max_samples_second</w:t>
      </w:r>
      <w:bookmarkEnd w:id="270"/>
      <w:proofErr w:type="spellEnd"/>
    </w:p>
    <w:p w14:paraId="4EDAC449" w14:textId="2935A858" w:rsidR="00B1503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CAP_MAX_SAMPLES_SECOND</w:t>
      </w:r>
      <w:r w:rsidR="0074333A" w:rsidRPr="001854F3">
        <w:rPr>
          <w:rFonts w:ascii="Courier New" w:hAnsi="Courier New" w:cs="Courier New"/>
          <w:sz w:val="20"/>
          <w:szCs w:val="20"/>
          <w:lang w:val="en-US"/>
        </w:rPr>
        <w:t>_FLAG</w:t>
      </w:r>
      <w:r w:rsidR="002B6BD7" w:rsidRPr="001854F3">
        <w:rPr>
          <w:lang w:val="en-US"/>
        </w:rPr>
        <w:t xml:space="preserve"> </w:t>
      </w:r>
      <w:r w:rsidRPr="001854F3">
        <w:rPr>
          <w:lang w:val="en-US"/>
        </w:rPr>
        <w:t>queries</w:t>
      </w:r>
      <w:r w:rsidR="0029481E" w:rsidRPr="001854F3">
        <w:rPr>
          <w:lang w:val="en-US"/>
        </w:rPr>
        <w:t xml:space="preserve"> the </w:t>
      </w:r>
      <w:proofErr w:type="spellStart"/>
      <w:r w:rsidR="0029481E" w:rsidRPr="001854F3">
        <w:rPr>
          <w:rFonts w:ascii="Courier New" w:hAnsi="Courier New" w:cs="Courier New"/>
          <w:sz w:val="20"/>
          <w:szCs w:val="20"/>
          <w:lang w:val="en-US"/>
        </w:rPr>
        <w:t>max_samples_second</w:t>
      </w:r>
      <w:proofErr w:type="spellEnd"/>
      <w:r w:rsidR="0029481E" w:rsidRPr="001854F3">
        <w:rPr>
          <w:lang w:val="en-US"/>
        </w:rPr>
        <w:t xml:space="preserve"> parameter which indicates</w:t>
      </w:r>
      <w:r w:rsidRPr="001854F3">
        <w:rPr>
          <w:lang w:val="en-US"/>
        </w:rPr>
        <w:t xml:space="preserve"> the</w:t>
      </w:r>
      <w:r w:rsidR="00D53713">
        <w:rPr>
          <w:lang w:val="en-US"/>
        </w:rPr>
        <w:t xml:space="preserve"> </w:t>
      </w:r>
      <w:r w:rsidR="00D53713" w:rsidRPr="001854F3">
        <w:rPr>
          <w:lang w:val="en-US"/>
        </w:rPr>
        <w:t>instantaneous</w:t>
      </w:r>
      <w:r w:rsidRPr="001854F3">
        <w:rPr>
          <w:lang w:val="en-US"/>
        </w:rPr>
        <w:t xml:space="preserve"> maximum number of</w:t>
      </w:r>
      <w:r w:rsidR="00D222C6" w:rsidRPr="001854F3">
        <w:rPr>
          <w:lang w:val="en-US"/>
        </w:rPr>
        <w:t xml:space="preserve"> luma and chroma</w:t>
      </w:r>
      <w:r w:rsidRPr="001854F3">
        <w:rPr>
          <w:lang w:val="en-US"/>
        </w:rPr>
        <w:t xml:space="preserve"> samples </w:t>
      </w:r>
      <w:r w:rsidR="00D222C6" w:rsidRPr="001854F3">
        <w:rPr>
          <w:lang w:val="en-US"/>
        </w:rPr>
        <w:t xml:space="preserve">combined </w:t>
      </w:r>
      <w:r w:rsidRPr="001854F3">
        <w:rPr>
          <w:lang w:val="en-US"/>
        </w:rPr>
        <w:t xml:space="preserve">per second that the queried component </w:t>
      </w:r>
      <w:proofErr w:type="gramStart"/>
      <w:r w:rsidRPr="001854F3">
        <w:rPr>
          <w:lang w:val="en-US"/>
        </w:rPr>
        <w:t>is able to</w:t>
      </w:r>
      <w:proofErr w:type="gramEnd"/>
      <w:r w:rsidRPr="001854F3">
        <w:rPr>
          <w:lang w:val="en-US"/>
        </w:rPr>
        <w:t xml:space="preserve"> process.</w:t>
      </w:r>
    </w:p>
    <w:p w14:paraId="588F92B3" w14:textId="4B73727C" w:rsidR="00863944" w:rsidRDefault="00863944" w:rsidP="00F444B8">
      <w:pPr>
        <w:pStyle w:val="Heading6"/>
        <w:rPr>
          <w:lang w:val="en-US"/>
        </w:rPr>
      </w:pPr>
      <w:r w:rsidRPr="00863944">
        <w:rPr>
          <w:lang w:val="en-US"/>
        </w:rPr>
        <w:t>CAP_MAX_PERFORMANCE_POINT_FLAG</w:t>
      </w:r>
      <w:r w:rsidR="00971E88">
        <w:rPr>
          <w:lang w:val="en-US"/>
        </w:rPr>
        <w:t xml:space="preserve"> and </w:t>
      </w:r>
      <w:proofErr w:type="spellStart"/>
      <w:r w:rsidR="00971E88" w:rsidRPr="00971E88">
        <w:rPr>
          <w:lang w:val="en-US"/>
        </w:rPr>
        <w:t>max_performance_point</w:t>
      </w:r>
      <w:proofErr w:type="spellEnd"/>
    </w:p>
    <w:p w14:paraId="51103EBB" w14:textId="511D55A8" w:rsidR="00654905" w:rsidRDefault="00D634E0" w:rsidP="00F444B8">
      <w:pPr>
        <w:rPr>
          <w:lang w:val="en-US"/>
        </w:rPr>
      </w:pPr>
      <w:r w:rsidRPr="001854F3">
        <w:rPr>
          <w:rFonts w:ascii="Courier New" w:hAnsi="Courier New" w:cs="Courier New"/>
          <w:sz w:val="20"/>
          <w:szCs w:val="20"/>
          <w:lang w:val="en-US"/>
        </w:rPr>
        <w:t>CAP_MAX_PERFORMANCE_POINT</w:t>
      </w:r>
      <w:r w:rsidR="0074333A" w:rsidRPr="001854F3">
        <w:rPr>
          <w:rFonts w:ascii="Courier New" w:hAnsi="Courier New" w:cs="Courier New"/>
          <w:sz w:val="20"/>
          <w:szCs w:val="20"/>
          <w:lang w:val="en-US"/>
        </w:rPr>
        <w:t>_FLAG</w:t>
      </w:r>
      <w:r w:rsidRPr="001854F3">
        <w:rPr>
          <w:lang w:val="en-US"/>
        </w:rPr>
        <w:t xml:space="preserve"> quer</w:t>
      </w:r>
      <w:r w:rsidR="002B6BD7" w:rsidRPr="001854F3">
        <w:rPr>
          <w:lang w:val="en-US"/>
        </w:rPr>
        <w:t>ies</w:t>
      </w:r>
      <w:r w:rsidRPr="001854F3">
        <w:rPr>
          <w:lang w:val="en-US"/>
        </w:rPr>
        <w:t xml:space="preserve"> the</w:t>
      </w:r>
      <w:r w:rsidR="00B15033" w:rsidRPr="001854F3">
        <w:rPr>
          <w:lang w:val="en-US"/>
        </w:rPr>
        <w:t xml:space="preserve"> </w:t>
      </w:r>
      <w:proofErr w:type="spellStart"/>
      <w:r w:rsidR="00B15033" w:rsidRPr="001854F3">
        <w:rPr>
          <w:rFonts w:ascii="Courier New" w:hAnsi="Courier New" w:cs="Courier New"/>
          <w:sz w:val="20"/>
          <w:szCs w:val="20"/>
          <w:lang w:val="en-US"/>
        </w:rPr>
        <w:t>max_performance_point</w:t>
      </w:r>
      <w:proofErr w:type="spellEnd"/>
      <w:r w:rsidR="00B15033" w:rsidRPr="001854F3">
        <w:rPr>
          <w:lang w:val="en-US"/>
        </w:rPr>
        <w:t xml:space="preserve"> parameter which indicates the</w:t>
      </w:r>
      <w:r w:rsidRPr="001854F3">
        <w:rPr>
          <w:lang w:val="en-US"/>
        </w:rPr>
        <w:t xml:space="preserve"> maximum performance point of a bitstream that can be decoded by the indicated component in a new instance of that decoder component.</w:t>
      </w:r>
    </w:p>
    <w:p w14:paraId="1F100872" w14:textId="23171F3E" w:rsidR="00654905" w:rsidRPr="00F463E5" w:rsidRDefault="00F463E5" w:rsidP="00F444B8">
      <w:pPr>
        <w:pStyle w:val="Heading6"/>
        <w:rPr>
          <w:lang w:val="en-US"/>
        </w:rPr>
      </w:pPr>
      <w:bookmarkStart w:id="271" w:name="_Ref108012773"/>
      <w:r>
        <w:rPr>
          <w:lang w:val="en-US"/>
        </w:rPr>
        <w:t>PerformancePoint</w:t>
      </w:r>
      <w:bookmarkEnd w:id="271"/>
    </w:p>
    <w:p w14:paraId="625146FA" w14:textId="16D25B94" w:rsidR="00D634E0" w:rsidRPr="001854F3" w:rsidRDefault="00D634E0" w:rsidP="00457E63">
      <w:pPr>
        <w:tabs>
          <w:tab w:val="clear" w:pos="403"/>
        </w:tabs>
        <w:spacing w:after="0" w:line="240" w:lineRule="auto"/>
        <w:rPr>
          <w:lang w:val="en-US"/>
        </w:rPr>
      </w:pPr>
      <w:r w:rsidRPr="001854F3">
        <w:rPr>
          <w:lang w:val="en-US"/>
        </w:rPr>
        <w:t xml:space="preserve">A performance point </w:t>
      </w:r>
      <w:r w:rsidR="007B3FF0" w:rsidRPr="001854F3">
        <w:rPr>
          <w:lang w:val="en-US"/>
        </w:rPr>
        <w:t xml:space="preserve">contains </w:t>
      </w:r>
      <w:r w:rsidRPr="001854F3">
        <w:rPr>
          <w:lang w:val="en-US"/>
        </w:rPr>
        <w:t>the following parameters:</w:t>
      </w:r>
    </w:p>
    <w:p w14:paraId="36A45D37" w14:textId="77777777" w:rsidR="006D1482" w:rsidRPr="001854F3" w:rsidRDefault="006D1482" w:rsidP="00A34C8C">
      <w:pPr>
        <w:tabs>
          <w:tab w:val="clear" w:pos="403"/>
        </w:tabs>
        <w:spacing w:after="0" w:line="240" w:lineRule="auto"/>
        <w:rPr>
          <w:lang w:val="en-US"/>
        </w:rPr>
      </w:pPr>
    </w:p>
    <w:p w14:paraId="631CD8F5" w14:textId="7FD591EA" w:rsidR="00D634E0" w:rsidRPr="001854F3" w:rsidRDefault="001E5793" w:rsidP="00A34C8C">
      <w:pPr>
        <w:pStyle w:val="ListParagraph"/>
        <w:numPr>
          <w:ilvl w:val="0"/>
          <w:numId w:val="43"/>
        </w:numPr>
        <w:tabs>
          <w:tab w:val="clear" w:pos="403"/>
        </w:tabs>
        <w:spacing w:after="0" w:line="240" w:lineRule="auto"/>
        <w:rPr>
          <w:lang w:val="en-US"/>
        </w:rPr>
      </w:pPr>
      <w:proofErr w:type="spellStart"/>
      <w:r w:rsidRPr="001854F3">
        <w:rPr>
          <w:rFonts w:ascii="Courier New" w:hAnsi="Courier New" w:cs="Courier New"/>
          <w:sz w:val="20"/>
          <w:szCs w:val="20"/>
          <w:lang w:val="en-US"/>
        </w:rPr>
        <w:t>picture_rate</w:t>
      </w:r>
      <w:proofErr w:type="spellEnd"/>
      <w:r w:rsidR="00FD4014" w:rsidRPr="001854F3">
        <w:rPr>
          <w:lang w:val="en-US"/>
        </w:rPr>
        <w:t xml:space="preserve"> indicat</w:t>
      </w:r>
      <w:r w:rsidR="00250A57" w:rsidRPr="001854F3">
        <w:rPr>
          <w:lang w:val="en-US"/>
        </w:rPr>
        <w:t>ing</w:t>
      </w:r>
      <w:r w:rsidR="00D634E0" w:rsidRPr="001854F3">
        <w:rPr>
          <w:lang w:val="en-US"/>
        </w:rPr>
        <w:t xml:space="preserve"> the </w:t>
      </w:r>
      <w:r w:rsidR="005527BE" w:rsidRPr="001854F3">
        <w:rPr>
          <w:lang w:val="en-US"/>
        </w:rPr>
        <w:t xml:space="preserve">instantaneous </w:t>
      </w:r>
      <w:r w:rsidR="00D634E0" w:rsidRPr="001854F3">
        <w:rPr>
          <w:lang w:val="en-US"/>
        </w:rPr>
        <w:t>picture rate of the</w:t>
      </w:r>
      <w:r w:rsidR="002A1620" w:rsidRPr="001854F3">
        <w:rPr>
          <w:lang w:val="en-US"/>
        </w:rPr>
        <w:t xml:space="preserve"> </w:t>
      </w:r>
      <w:r w:rsidR="00D634E0" w:rsidRPr="001854F3">
        <w:rPr>
          <w:lang w:val="en-US"/>
        </w:rPr>
        <w:t>maximum performance point in pictures per second.</w:t>
      </w:r>
    </w:p>
    <w:p w14:paraId="64BC1DAC" w14:textId="6D6BE0D3"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height</w:t>
      </w:r>
      <w:r w:rsidRPr="001854F3">
        <w:rPr>
          <w:lang w:val="en-US"/>
        </w:rPr>
        <w:t xml:space="preserve"> </w:t>
      </w:r>
      <w:r w:rsidR="00FD4014" w:rsidRPr="001854F3">
        <w:rPr>
          <w:lang w:val="en-US"/>
        </w:rPr>
        <w:t>indicat</w:t>
      </w:r>
      <w:r w:rsidR="00250A57" w:rsidRPr="001854F3">
        <w:rPr>
          <w:lang w:val="en-US"/>
        </w:rPr>
        <w:t>ing</w:t>
      </w:r>
      <w:r w:rsidR="00D634E0" w:rsidRPr="001854F3">
        <w:rPr>
          <w:lang w:val="en-US"/>
        </w:rPr>
        <w:t xml:space="preserve"> the height in luma samples of the maximum performance point</w:t>
      </w:r>
      <w:r w:rsidR="007C70EA">
        <w:rPr>
          <w:lang w:val="en-US"/>
        </w:rPr>
        <w:t>.</w:t>
      </w:r>
    </w:p>
    <w:p w14:paraId="1FCB3431" w14:textId="7428D3D8"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width</w:t>
      </w:r>
      <w:r w:rsidR="00FD4014" w:rsidRPr="001854F3">
        <w:rPr>
          <w:lang w:val="en-US"/>
        </w:rPr>
        <w:t xml:space="preserve"> indicat</w:t>
      </w:r>
      <w:r w:rsidR="00250A57" w:rsidRPr="001854F3">
        <w:rPr>
          <w:lang w:val="en-US"/>
        </w:rPr>
        <w:t>ing</w:t>
      </w:r>
      <w:r w:rsidR="00D634E0" w:rsidRPr="001854F3">
        <w:rPr>
          <w:lang w:val="en-US"/>
        </w:rPr>
        <w:t xml:space="preserve"> the width in luma samples of the maximum performance point</w:t>
      </w:r>
      <w:r w:rsidR="007C70EA">
        <w:rPr>
          <w:lang w:val="en-US"/>
        </w:rPr>
        <w:t>.</w:t>
      </w:r>
    </w:p>
    <w:p w14:paraId="519DF412" w14:textId="406ACB8D" w:rsidR="00D634E0" w:rsidRDefault="001E5793" w:rsidP="00A34C8C">
      <w:pPr>
        <w:pStyle w:val="ListParagraph"/>
        <w:numPr>
          <w:ilvl w:val="0"/>
          <w:numId w:val="43"/>
        </w:numPr>
        <w:tabs>
          <w:tab w:val="clear" w:pos="403"/>
        </w:tabs>
        <w:spacing w:after="0" w:line="240" w:lineRule="auto"/>
        <w:rPr>
          <w:ins w:id="272" w:author="Imed Bouazizi" w:date="2023-04-19T16:03:00Z"/>
          <w:lang w:val="en-US"/>
        </w:rPr>
      </w:pPr>
      <w:proofErr w:type="spellStart"/>
      <w:r w:rsidRPr="001854F3">
        <w:rPr>
          <w:rFonts w:ascii="Courier New" w:hAnsi="Courier New" w:cs="Courier New"/>
          <w:sz w:val="20"/>
          <w:szCs w:val="20"/>
          <w:lang w:val="en-US"/>
        </w:rPr>
        <w:t>bit_depth</w:t>
      </w:r>
      <w:proofErr w:type="spellEnd"/>
      <w:r w:rsidR="00FD4014" w:rsidRPr="001854F3">
        <w:rPr>
          <w:lang w:val="en-US"/>
        </w:rPr>
        <w:t xml:space="preserve"> indicat</w:t>
      </w:r>
      <w:r w:rsidR="00250A57" w:rsidRPr="001854F3">
        <w:rPr>
          <w:lang w:val="en-US"/>
        </w:rPr>
        <w:t>ing</w:t>
      </w:r>
      <w:r w:rsidR="00D634E0" w:rsidRPr="001854F3">
        <w:rPr>
          <w:lang w:val="en-US"/>
        </w:rPr>
        <w:t xml:space="preserve"> the bit depth of the luma samples of the maximum performance point</w:t>
      </w:r>
      <w:r w:rsidR="007C70EA">
        <w:rPr>
          <w:lang w:val="en-US"/>
        </w:rPr>
        <w:t>.</w:t>
      </w:r>
    </w:p>
    <w:p w14:paraId="75A208BC" w14:textId="22EEE8A5" w:rsidR="003700A4" w:rsidRPr="001854F3" w:rsidRDefault="003700A4" w:rsidP="00A34C8C">
      <w:pPr>
        <w:pStyle w:val="ListParagraph"/>
        <w:numPr>
          <w:ilvl w:val="0"/>
          <w:numId w:val="43"/>
        </w:numPr>
        <w:tabs>
          <w:tab w:val="clear" w:pos="403"/>
        </w:tabs>
        <w:spacing w:after="0" w:line="240" w:lineRule="auto"/>
        <w:rPr>
          <w:lang w:val="en-US"/>
        </w:rPr>
      </w:pPr>
      <w:proofErr w:type="spellStart"/>
      <w:ins w:id="273" w:author="Imed Bouazizi" w:date="2023-04-19T16:04:00Z">
        <w:r w:rsidRPr="00B7454A">
          <w:rPr>
            <w:rFonts w:ascii="Courier New" w:hAnsi="Courier New" w:cs="Courier New"/>
            <w:sz w:val="20"/>
            <w:szCs w:val="20"/>
            <w:lang w:val="en-US"/>
          </w:rPr>
          <w:t>chroma_format</w:t>
        </w:r>
        <w:proofErr w:type="spellEnd"/>
        <w:r>
          <w:rPr>
            <w:lang w:val="en-US"/>
          </w:rPr>
          <w:t xml:space="preserve"> indicating the assumed chroma format for th</w:t>
        </w:r>
        <w:r w:rsidR="00B7454A">
          <w:rPr>
            <w:lang w:val="en-US"/>
          </w:rPr>
          <w:t>is performance point.</w:t>
        </w:r>
      </w:ins>
    </w:p>
    <w:p w14:paraId="2AF671C5" w14:textId="77777777" w:rsidR="001E5793" w:rsidRPr="001854F3" w:rsidRDefault="001E5793" w:rsidP="00AB6F86">
      <w:pPr>
        <w:pStyle w:val="Note"/>
        <w:rPr>
          <w:lang w:val="en-US"/>
        </w:rPr>
      </w:pPr>
      <w:bookmarkStart w:id="274" w:name="_Hlk30062794"/>
    </w:p>
    <w:p w14:paraId="103CCCE0" w14:textId="62AF3610" w:rsidR="00D634E0" w:rsidRPr="001854F3" w:rsidRDefault="00AB6C49" w:rsidP="00A34C8C">
      <w:pPr>
        <w:pStyle w:val="Note"/>
        <w:rPr>
          <w:lang w:val="en-US"/>
        </w:rPr>
      </w:pPr>
      <w:r w:rsidRPr="001854F3">
        <w:rPr>
          <w:lang w:val="en-US"/>
        </w:rPr>
        <w:t>NOTE</w:t>
      </w:r>
      <w:bookmarkEnd w:id="274"/>
      <w:r w:rsidRPr="001854F3">
        <w:rPr>
          <w:lang w:val="en-US"/>
        </w:rPr>
        <w:tab/>
      </w:r>
      <w:r w:rsidR="00D634E0" w:rsidRPr="001854F3">
        <w:rPr>
          <w:lang w:val="en-US"/>
        </w:rPr>
        <w:t xml:space="preserve">Each parameter of the max performance point does not necessarily represent the maximum in that dimension. It is the combination of all dimensions that constitutes the maximum performance point. </w:t>
      </w:r>
    </w:p>
    <w:p w14:paraId="575B57EF" w14:textId="44C3E338" w:rsidR="001F4347" w:rsidRPr="001854F3" w:rsidRDefault="001F4347" w:rsidP="001F4347">
      <w:pPr>
        <w:pStyle w:val="Heading4"/>
        <w:rPr>
          <w:lang w:val="en-US"/>
        </w:rPr>
      </w:pPr>
      <w:bookmarkStart w:id="275" w:name="_Ref102149574"/>
      <w:proofErr w:type="spellStart"/>
      <w:proofErr w:type="gramStart"/>
      <w:r w:rsidRPr="001854F3">
        <w:rPr>
          <w:lang w:val="en-US"/>
        </w:rPr>
        <w:t>getInstance</w:t>
      </w:r>
      <w:proofErr w:type="spellEnd"/>
      <w:r w:rsidR="00772A43" w:rsidRPr="001854F3">
        <w:rPr>
          <w:lang w:val="en-US"/>
        </w:rPr>
        <w:t>(</w:t>
      </w:r>
      <w:proofErr w:type="gramEnd"/>
      <w:r w:rsidR="00772A43" w:rsidRPr="001854F3">
        <w:rPr>
          <w:lang w:val="en-US"/>
        </w:rPr>
        <w:t>)</w:t>
      </w:r>
      <w:bookmarkEnd w:id="275"/>
    </w:p>
    <w:p w14:paraId="1F8A239C" w14:textId="77777777" w:rsidR="000666CC" w:rsidRPr="001854F3" w:rsidRDefault="000666CC" w:rsidP="000666CC">
      <w:pPr>
        <w:pStyle w:val="Heading5"/>
        <w:rPr>
          <w:lang w:val="en-US"/>
        </w:rPr>
      </w:pPr>
      <w:r w:rsidRPr="001854F3">
        <w:rPr>
          <w:lang w:val="en-US"/>
        </w:rPr>
        <w:t>Declaration</w:t>
      </w:r>
    </w:p>
    <w:p w14:paraId="08041444" w14:textId="5A49872A" w:rsidR="000666CC" w:rsidRDefault="00462A4D" w:rsidP="00F27E41">
      <w:pPr>
        <w:rPr>
          <w:lang w:val="en-US" w:eastAsia="ja-JP"/>
        </w:rPr>
      </w:pPr>
      <w:r>
        <w:rPr>
          <w:lang w:val="en-US" w:eastAsia="ja-JP"/>
        </w:rPr>
        <w:t>T</w:t>
      </w:r>
      <w:r w:rsidR="009764D0" w:rsidRPr="001854F3">
        <w:rPr>
          <w:lang w:val="en-US" w:eastAsia="ja-JP"/>
        </w:rPr>
        <w:t>he IDL declaration</w:t>
      </w:r>
      <w:r w:rsidR="004077FC" w:rsidRPr="001854F3">
        <w:rPr>
          <w:lang w:val="en-US" w:eastAsia="ja-JP"/>
        </w:rPr>
        <w:t>s</w:t>
      </w:r>
      <w:r w:rsidR="009764D0" w:rsidRPr="001854F3">
        <w:rPr>
          <w:lang w:val="en-US" w:eastAsia="ja-JP"/>
        </w:rPr>
        <w:t xml:space="preserve"> of the </w:t>
      </w:r>
      <w:proofErr w:type="spellStart"/>
      <w:proofErr w:type="gramStart"/>
      <w:r w:rsidR="009764D0" w:rsidRPr="001854F3">
        <w:rPr>
          <w:rFonts w:ascii="Courier New" w:hAnsi="Courier New" w:cs="Courier New"/>
          <w:sz w:val="20"/>
          <w:szCs w:val="20"/>
          <w:lang w:val="en-US" w:eastAsia="ja-JP"/>
        </w:rPr>
        <w:t>getInstance</w:t>
      </w:r>
      <w:proofErr w:type="spellEnd"/>
      <w:r w:rsidR="009764D0" w:rsidRPr="001854F3">
        <w:rPr>
          <w:rFonts w:ascii="Courier New" w:hAnsi="Courier New" w:cs="Courier New"/>
          <w:sz w:val="20"/>
          <w:szCs w:val="20"/>
          <w:lang w:val="en-US" w:eastAsia="ja-JP"/>
        </w:rPr>
        <w:t>(</w:t>
      </w:r>
      <w:proofErr w:type="gramEnd"/>
      <w:r w:rsidR="009764D0" w:rsidRPr="001854F3">
        <w:rPr>
          <w:rFonts w:ascii="Courier New" w:hAnsi="Courier New" w:cs="Courier New"/>
          <w:sz w:val="20"/>
          <w:szCs w:val="20"/>
          <w:lang w:val="en-US" w:eastAsia="ja-JP"/>
        </w:rPr>
        <w:t>)</w:t>
      </w:r>
      <w:r w:rsidR="009764D0" w:rsidRPr="001854F3">
        <w:rPr>
          <w:lang w:val="en-US" w:eastAsia="ja-JP"/>
        </w:rPr>
        <w:t xml:space="preserve"> </w:t>
      </w:r>
      <w:r w:rsidR="006D0DA9">
        <w:rPr>
          <w:lang w:val="en-US" w:eastAsia="ja-JP"/>
        </w:rPr>
        <w:t>function</w:t>
      </w:r>
      <w:r w:rsidR="006D0DA9" w:rsidRPr="001854F3">
        <w:rPr>
          <w:lang w:val="en-US" w:eastAsia="ja-JP"/>
        </w:rPr>
        <w:t xml:space="preserve"> </w:t>
      </w:r>
      <w:r w:rsidR="009764D0" w:rsidRPr="001854F3">
        <w:rPr>
          <w:lang w:val="en-US" w:eastAsia="ja-JP"/>
        </w:rPr>
        <w:t xml:space="preserve">and the associated </w:t>
      </w:r>
      <w:proofErr w:type="spellStart"/>
      <w:r w:rsidR="009764D0" w:rsidRPr="001854F3">
        <w:rPr>
          <w:rFonts w:ascii="Courier New" w:hAnsi="Courier New" w:cs="Courier New"/>
          <w:sz w:val="20"/>
          <w:szCs w:val="20"/>
          <w:lang w:val="en-US" w:eastAsia="ja-JP"/>
        </w:rPr>
        <w:t>ErrorAllocation</w:t>
      </w:r>
      <w:proofErr w:type="spellEnd"/>
      <w:r w:rsidR="009764D0" w:rsidRPr="001854F3">
        <w:rPr>
          <w:lang w:val="en-US" w:eastAsia="ja-JP"/>
        </w:rPr>
        <w:t xml:space="preserve"> </w:t>
      </w:r>
      <w:r w:rsidR="00604CFC" w:rsidRPr="001854F3">
        <w:rPr>
          <w:lang w:val="en-US" w:eastAsia="ja-JP"/>
        </w:rPr>
        <w:t>exception</w:t>
      </w:r>
      <w:r>
        <w:rPr>
          <w:lang w:val="en-US" w:eastAsia="ja-JP"/>
        </w:rPr>
        <w:t xml:space="preserve"> </w:t>
      </w:r>
      <w:r w:rsidR="00B1202C">
        <w:rPr>
          <w:lang w:val="en-US" w:eastAsia="ja-JP"/>
        </w:rPr>
        <w:t>are</w:t>
      </w:r>
      <w:r>
        <w:rPr>
          <w:lang w:val="en-US" w:eastAsia="ja-JP"/>
        </w:rPr>
        <w:t xml:space="preserve"> defined as follows:</w:t>
      </w:r>
    </w:p>
    <w:p w14:paraId="115A938B" w14:textId="77777777" w:rsidR="00462A4D" w:rsidRPr="00462A4D" w:rsidRDefault="00462A4D" w:rsidP="0089385B">
      <w:pPr>
        <w:pStyle w:val="Code"/>
        <w:rPr>
          <w:lang w:val="en-US"/>
        </w:rPr>
      </w:pPr>
      <w:r w:rsidRPr="00462A4D">
        <w:rPr>
          <w:lang w:val="en-US"/>
        </w:rPr>
        <w:t xml:space="preserve">    exception ErrorAllocation {</w:t>
      </w:r>
    </w:p>
    <w:p w14:paraId="5ADAE9A7" w14:textId="77777777" w:rsidR="00462A4D" w:rsidRPr="00462A4D" w:rsidRDefault="00462A4D" w:rsidP="0089385B">
      <w:pPr>
        <w:pStyle w:val="Code"/>
        <w:rPr>
          <w:lang w:val="en-US"/>
        </w:rPr>
      </w:pPr>
      <w:r w:rsidRPr="00462A4D">
        <w:rPr>
          <w:lang w:val="en-US"/>
        </w:rPr>
        <w:t xml:space="preserve">        string reason;</w:t>
      </w:r>
    </w:p>
    <w:p w14:paraId="1B428150" w14:textId="77777777" w:rsidR="00462A4D" w:rsidRPr="00462A4D" w:rsidRDefault="00462A4D" w:rsidP="0089385B">
      <w:pPr>
        <w:pStyle w:val="Code"/>
        <w:rPr>
          <w:lang w:val="en-US"/>
        </w:rPr>
      </w:pPr>
      <w:r w:rsidRPr="00462A4D">
        <w:rPr>
          <w:lang w:val="en-US"/>
        </w:rPr>
        <w:t xml:space="preserve">    };</w:t>
      </w:r>
    </w:p>
    <w:p w14:paraId="6167A524" w14:textId="77777777" w:rsidR="00462A4D" w:rsidRPr="00462A4D" w:rsidRDefault="00462A4D" w:rsidP="0089385B">
      <w:pPr>
        <w:pStyle w:val="Code"/>
        <w:rPr>
          <w:lang w:val="en-US"/>
        </w:rPr>
      </w:pPr>
    </w:p>
    <w:p w14:paraId="60373011" w14:textId="77777777" w:rsidR="00462A4D" w:rsidRPr="00462A4D" w:rsidRDefault="00462A4D" w:rsidP="0089385B">
      <w:pPr>
        <w:pStyle w:val="Code"/>
        <w:rPr>
          <w:lang w:val="en-US"/>
        </w:rPr>
      </w:pPr>
      <w:r w:rsidRPr="00462A4D">
        <w:rPr>
          <w:lang w:val="en-US"/>
        </w:rPr>
        <w:t xml:space="preserve">    unsigned long getInstance(</w:t>
      </w:r>
    </w:p>
    <w:p w14:paraId="403BDBC9" w14:textId="77777777" w:rsidR="00462A4D" w:rsidRPr="00462A4D" w:rsidRDefault="00462A4D" w:rsidP="0089385B">
      <w:pPr>
        <w:pStyle w:val="Code"/>
        <w:rPr>
          <w:lang w:val="en-US"/>
        </w:rPr>
      </w:pPr>
      <w:r w:rsidRPr="00462A4D">
        <w:rPr>
          <w:lang w:val="en-US"/>
        </w:rPr>
        <w:t xml:space="preserve">        in string component_name,</w:t>
      </w:r>
    </w:p>
    <w:p w14:paraId="536B7F2A" w14:textId="7301DC05" w:rsidR="00462A4D" w:rsidRPr="00462A4D" w:rsidRDefault="00462A4D" w:rsidP="0089385B">
      <w:pPr>
        <w:pStyle w:val="Code"/>
        <w:rPr>
          <w:lang w:val="en-US"/>
        </w:rPr>
      </w:pPr>
      <w:r w:rsidRPr="00462A4D">
        <w:rPr>
          <w:lang w:val="en-US"/>
        </w:rPr>
        <w:t xml:space="preserve">        in</w:t>
      </w:r>
      <w:ins w:id="276" w:author="Imed Bouazizi" w:date="2023-04-19T16:09:00Z">
        <w:r w:rsidR="00B7454A">
          <w:rPr>
            <w:lang w:val="en-US"/>
          </w:rPr>
          <w:t>out</w:t>
        </w:r>
      </w:ins>
      <w:r w:rsidRPr="00462A4D">
        <w:rPr>
          <w:lang w:val="en-US"/>
        </w:rPr>
        <w:t xml:space="preserve"> unsigned long group_id // optional, default value = -1</w:t>
      </w:r>
    </w:p>
    <w:p w14:paraId="59FF6B8B" w14:textId="22F46E21" w:rsidR="00462A4D" w:rsidRPr="001854F3" w:rsidRDefault="00462A4D" w:rsidP="0089385B">
      <w:pPr>
        <w:pStyle w:val="Code"/>
        <w:rPr>
          <w:lang w:val="en-US"/>
        </w:rPr>
      </w:pPr>
      <w:r w:rsidRPr="00462A4D">
        <w:rPr>
          <w:lang w:val="en-US"/>
        </w:rPr>
        <w:t xml:space="preserve">    ) raises(ErrorAllocation);</w:t>
      </w:r>
    </w:p>
    <w:p w14:paraId="14134E2C" w14:textId="5CEF2254" w:rsidR="009764D0" w:rsidRPr="001854F3" w:rsidRDefault="009764D0" w:rsidP="0089385B">
      <w:pPr>
        <w:pStyle w:val="Code"/>
        <w:rPr>
          <w:lang w:val="en-US"/>
        </w:rPr>
      </w:pPr>
    </w:p>
    <w:p w14:paraId="6E9226C4" w14:textId="70CA73B0" w:rsidR="001F4347" w:rsidRPr="001854F3" w:rsidRDefault="001F4347" w:rsidP="001F4347">
      <w:pPr>
        <w:pStyle w:val="Heading5"/>
        <w:rPr>
          <w:lang w:val="en-US"/>
        </w:rPr>
      </w:pPr>
      <w:bookmarkStart w:id="277" w:name="_Ref108012925"/>
      <w:r w:rsidRPr="001854F3">
        <w:rPr>
          <w:lang w:val="en-US"/>
        </w:rPr>
        <w:t>Definition</w:t>
      </w:r>
      <w:bookmarkEnd w:id="277"/>
    </w:p>
    <w:p w14:paraId="250D5321" w14:textId="77C2244D" w:rsidR="00054196" w:rsidRPr="001854F3" w:rsidRDefault="001F4347" w:rsidP="001F4347">
      <w:pPr>
        <w:rPr>
          <w:lang w:val="en-US"/>
        </w:rPr>
      </w:pPr>
      <w:r w:rsidRPr="001854F3">
        <w:rPr>
          <w:lang w:val="en-US"/>
        </w:rPr>
        <w:t xml:space="preserve">The result of a successful call to the </w:t>
      </w:r>
      <w:proofErr w:type="spellStart"/>
      <w:proofErr w:type="gramStart"/>
      <w:r w:rsidR="00482BE3" w:rsidRPr="001854F3">
        <w:rPr>
          <w:rFonts w:ascii="Courier New" w:hAnsi="Courier New" w:cs="Courier New"/>
          <w:sz w:val="20"/>
          <w:szCs w:val="20"/>
          <w:lang w:val="en-US"/>
        </w:rPr>
        <w:t>g</w:t>
      </w:r>
      <w:r w:rsidRPr="001854F3">
        <w:rPr>
          <w:rFonts w:ascii="Courier New" w:hAnsi="Courier New" w:cs="Courier New"/>
          <w:sz w:val="20"/>
          <w:szCs w:val="20"/>
          <w:lang w:val="en-US"/>
        </w:rPr>
        <w:t>etInstance</w:t>
      </w:r>
      <w:proofErr w:type="spellEnd"/>
      <w:r w:rsidR="00051538" w:rsidRPr="001854F3">
        <w:rPr>
          <w:rFonts w:ascii="Courier New" w:hAnsi="Courier New" w:cs="Courier New"/>
          <w:sz w:val="20"/>
          <w:szCs w:val="20"/>
          <w:lang w:val="en-US"/>
        </w:rPr>
        <w:t>(</w:t>
      </w:r>
      <w:proofErr w:type="gramEnd"/>
      <w:r w:rsidR="00051538" w:rsidRPr="001854F3">
        <w:rPr>
          <w:rFonts w:ascii="Courier New" w:hAnsi="Courier New" w:cs="Courier New"/>
          <w:sz w:val="20"/>
          <w:szCs w:val="20"/>
          <w:lang w:val="en-US"/>
        </w:rPr>
        <w:t>)</w:t>
      </w:r>
      <w:r w:rsidRPr="001854F3">
        <w:rPr>
          <w:lang w:val="en-US"/>
        </w:rPr>
        <w:t xml:space="preserve">function </w:t>
      </w:r>
      <w:del w:id="278" w:author="Imed Bouazizi" w:date="2023-04-19T16:05:00Z">
        <w:r w:rsidRPr="001854F3" w:rsidDel="00B7454A">
          <w:rPr>
            <w:lang w:val="en-US"/>
          </w:rPr>
          <w:delText xml:space="preserve">call </w:delText>
        </w:r>
      </w:del>
      <w:r w:rsidRPr="001854F3">
        <w:rPr>
          <w:lang w:val="en-US"/>
        </w:rPr>
        <w:t xml:space="preserve">shall </w:t>
      </w:r>
      <w:r w:rsidR="006D4CA1">
        <w:rPr>
          <w:lang w:val="en-US"/>
        </w:rPr>
        <w:t>provide</w:t>
      </w:r>
      <w:r w:rsidR="006D4CA1" w:rsidRPr="001854F3">
        <w:rPr>
          <w:lang w:val="en-US"/>
        </w:rPr>
        <w:t xml:space="preserve"> </w:t>
      </w:r>
      <w:r w:rsidRPr="001854F3">
        <w:rPr>
          <w:lang w:val="en-US"/>
        </w:rPr>
        <w:t xml:space="preserve">the identifier of the instance and the </w:t>
      </w:r>
      <w:proofErr w:type="spellStart"/>
      <w:r w:rsidRPr="001854F3">
        <w:rPr>
          <w:rFonts w:ascii="Courier New" w:hAnsi="Courier New" w:cs="Courier New"/>
          <w:sz w:val="20"/>
          <w:szCs w:val="20"/>
          <w:lang w:val="en-US"/>
        </w:rPr>
        <w:t>group_id</w:t>
      </w:r>
      <w:proofErr w:type="spellEnd"/>
      <w:r w:rsidRPr="001854F3">
        <w:rPr>
          <w:lang w:val="en-US"/>
        </w:rPr>
        <w:t xml:space="preserve"> that is assigned or created for this </w:t>
      </w:r>
      <w:r w:rsidR="00C9625F">
        <w:rPr>
          <w:lang w:val="en-US"/>
        </w:rPr>
        <w:t xml:space="preserve">new </w:t>
      </w:r>
      <w:r w:rsidRPr="001854F3">
        <w:rPr>
          <w:lang w:val="en-US"/>
        </w:rPr>
        <w:t xml:space="preserve">instance, if one was requested. The default </w:t>
      </w:r>
      <w:r w:rsidR="002B4937">
        <w:rPr>
          <w:lang w:val="en-US"/>
        </w:rPr>
        <w:t xml:space="preserve">behavior </w:t>
      </w:r>
      <w:r w:rsidRPr="001854F3">
        <w:rPr>
          <w:lang w:val="en-US"/>
        </w:rPr>
        <w:t xml:space="preserve">is that the decoder instance does not belong to any already established </w:t>
      </w:r>
      <w:r w:rsidR="00482BE3" w:rsidRPr="001854F3">
        <w:rPr>
          <w:lang w:val="en-US"/>
        </w:rPr>
        <w:t>group but</w:t>
      </w:r>
      <w:r w:rsidR="002B4937">
        <w:rPr>
          <w:lang w:val="en-US"/>
        </w:rPr>
        <w:t xml:space="preserve"> is assigned to </w:t>
      </w:r>
      <w:r w:rsidRPr="001854F3">
        <w:rPr>
          <w:lang w:val="en-US"/>
        </w:rPr>
        <w:t>a new</w:t>
      </w:r>
      <w:r w:rsidR="002B4937">
        <w:rPr>
          <w:lang w:val="en-US"/>
        </w:rPr>
        <w:t>ly created</w:t>
      </w:r>
      <w:r w:rsidRPr="001854F3">
        <w:rPr>
          <w:lang w:val="en-US"/>
        </w:rPr>
        <w:t xml:space="preserve"> group.</w:t>
      </w:r>
    </w:p>
    <w:p w14:paraId="06FE8DCA" w14:textId="68070265" w:rsidR="001F4347" w:rsidRPr="001854F3" w:rsidRDefault="005B75B9" w:rsidP="001F4347">
      <w:pPr>
        <w:rPr>
          <w:lang w:val="en-US"/>
        </w:rPr>
      </w:pPr>
      <w:r>
        <w:rPr>
          <w:lang w:val="en-US"/>
        </w:rPr>
        <w:t>Several decoder instances b</w:t>
      </w:r>
      <w:r w:rsidR="00054196" w:rsidRPr="001854F3">
        <w:rPr>
          <w:lang w:val="en-US"/>
        </w:rPr>
        <w:t xml:space="preserve">elonging to </w:t>
      </w:r>
      <w:ins w:id="279" w:author="Imed Bouazizi" w:date="2023-04-19T16:10:00Z">
        <w:r w:rsidR="00B7454A">
          <w:rPr>
            <w:lang w:val="en-US"/>
          </w:rPr>
          <w:t>the</w:t>
        </w:r>
      </w:ins>
      <w:del w:id="280" w:author="Imed Bouazizi" w:date="2023-04-19T16:10:00Z">
        <w:r w:rsidR="00054196" w:rsidRPr="001854F3" w:rsidDel="00B7454A">
          <w:rPr>
            <w:lang w:val="en-US"/>
          </w:rPr>
          <w:delText>a</w:delText>
        </w:r>
      </w:del>
      <w:r w:rsidR="00054196" w:rsidRPr="001854F3">
        <w:rPr>
          <w:lang w:val="en-US"/>
        </w:rPr>
        <w:t xml:space="preserve"> same group means that the VDE treats those instances </w:t>
      </w:r>
      <w:r w:rsidR="005B7118">
        <w:rPr>
          <w:lang w:val="en-US"/>
        </w:rPr>
        <w:t>collectively</w:t>
      </w:r>
      <w:r w:rsidR="00054196" w:rsidRPr="001854F3">
        <w:rPr>
          <w:lang w:val="en-US"/>
        </w:rPr>
        <w:t xml:space="preserve"> such that the decoding </w:t>
      </w:r>
      <w:r w:rsidR="001B382B">
        <w:rPr>
          <w:lang w:val="en-US"/>
        </w:rPr>
        <w:t>statuses of</w:t>
      </w:r>
      <w:r w:rsidR="001B382B" w:rsidRPr="001854F3">
        <w:rPr>
          <w:lang w:val="en-US"/>
        </w:rPr>
        <w:t xml:space="preserve"> </w:t>
      </w:r>
      <w:r w:rsidR="00054196" w:rsidRPr="001854F3">
        <w:rPr>
          <w:lang w:val="en-US"/>
        </w:rPr>
        <w:t>those instances progre</w:t>
      </w:r>
      <w:r w:rsidR="00C73166">
        <w:rPr>
          <w:lang w:val="en-US"/>
        </w:rPr>
        <w:t>s</w:t>
      </w:r>
      <w:r w:rsidR="00054196" w:rsidRPr="001854F3">
        <w:rPr>
          <w:lang w:val="en-US"/>
        </w:rPr>
        <w:t xml:space="preserve">s in synchrony and not in competition against each other. </w:t>
      </w:r>
      <w:proofErr w:type="gramStart"/>
      <w:r w:rsidR="008A0D1E">
        <w:rPr>
          <w:lang w:val="en-US"/>
        </w:rPr>
        <w:t>As a consequence</w:t>
      </w:r>
      <w:proofErr w:type="gramEnd"/>
      <w:r w:rsidR="00AA4FCA" w:rsidRPr="001854F3">
        <w:rPr>
          <w:lang w:val="en-US"/>
        </w:rPr>
        <w:t xml:space="preserve">, the VDE will also ensure </w:t>
      </w:r>
      <w:r w:rsidR="00500CB9" w:rsidRPr="00500CB9">
        <w:rPr>
          <w:lang w:val="en-US"/>
        </w:rPr>
        <w:t>synchronized</w:t>
      </w:r>
      <w:r w:rsidR="003562C9" w:rsidRPr="001854F3">
        <w:rPr>
          <w:lang w:val="en-US"/>
        </w:rPr>
        <w:t xml:space="preserve"> output writing operation</w:t>
      </w:r>
      <w:ins w:id="281" w:author="Imed Bouazizi" w:date="2023-04-19T16:11:00Z">
        <w:r w:rsidR="00B7454A">
          <w:rPr>
            <w:lang w:val="en-US"/>
          </w:rPr>
          <w:t>s</w:t>
        </w:r>
      </w:ins>
      <w:r w:rsidR="003562C9" w:rsidRPr="001854F3">
        <w:rPr>
          <w:lang w:val="en-US"/>
        </w:rPr>
        <w:t>, possibly</w:t>
      </w:r>
      <w:r w:rsidR="00054196" w:rsidRPr="001854F3">
        <w:rPr>
          <w:lang w:val="en-US"/>
        </w:rPr>
        <w:t xml:space="preserve"> </w:t>
      </w:r>
      <w:r w:rsidR="003562C9" w:rsidRPr="001854F3">
        <w:rPr>
          <w:lang w:val="en-US"/>
        </w:rPr>
        <w:t>in</w:t>
      </w:r>
      <w:r w:rsidR="00054196" w:rsidRPr="001854F3">
        <w:rPr>
          <w:lang w:val="en-US"/>
        </w:rPr>
        <w:t>to a</w:t>
      </w:r>
      <w:r w:rsidR="000754BE" w:rsidRPr="001854F3">
        <w:rPr>
          <w:lang w:val="en-US"/>
        </w:rPr>
        <w:t>n</w:t>
      </w:r>
      <w:r w:rsidR="00054196" w:rsidRPr="001854F3">
        <w:rPr>
          <w:lang w:val="en-US"/>
        </w:rPr>
        <w:t xml:space="preserve"> aggregate buffer. There </w:t>
      </w:r>
      <w:r w:rsidR="00662777">
        <w:rPr>
          <w:lang w:val="en-US"/>
        </w:rPr>
        <w:t>are</w:t>
      </w:r>
      <w:r w:rsidR="00054196" w:rsidRPr="001854F3">
        <w:rPr>
          <w:lang w:val="en-US"/>
        </w:rPr>
        <w:t xml:space="preserve"> no condition</w:t>
      </w:r>
      <w:r w:rsidR="00662777">
        <w:rPr>
          <w:lang w:val="en-US"/>
        </w:rPr>
        <w:t>s</w:t>
      </w:r>
      <w:r w:rsidR="00054196" w:rsidRPr="001854F3">
        <w:rPr>
          <w:lang w:val="en-US"/>
        </w:rPr>
        <w:t xml:space="preserve"> for two video decoder instance</w:t>
      </w:r>
      <w:r w:rsidR="00756058">
        <w:rPr>
          <w:lang w:val="en-US"/>
        </w:rPr>
        <w:t>s</w:t>
      </w:r>
      <w:r w:rsidR="00054196" w:rsidRPr="001854F3">
        <w:rPr>
          <w:lang w:val="en-US"/>
        </w:rPr>
        <w:t xml:space="preserve"> to be in the same group.</w:t>
      </w:r>
      <w:ins w:id="282" w:author="Imed Bouazizi" w:date="2023-04-19T16:11:00Z">
        <w:r w:rsidR="00B7454A">
          <w:rPr>
            <w:lang w:val="en-US"/>
          </w:rPr>
          <w:t xml:space="preserve"> In other words, decoder instances may belong to the same group even if the</w:t>
        </w:r>
      </w:ins>
      <w:ins w:id="283" w:author="Imed Bouazizi" w:date="2023-04-19T16:12:00Z">
        <w:r w:rsidR="00B7454A">
          <w:rPr>
            <w:lang w:val="en-US"/>
          </w:rPr>
          <w:t>ir respective</w:t>
        </w:r>
      </w:ins>
      <w:ins w:id="284" w:author="Imed Bouazizi" w:date="2023-04-19T16:11:00Z">
        <w:r w:rsidR="00B7454A">
          <w:rPr>
            <w:lang w:val="en-US"/>
          </w:rPr>
          <w:t xml:space="preserve"> components are different.</w:t>
        </w:r>
      </w:ins>
    </w:p>
    <w:p w14:paraId="4C7647D1" w14:textId="14E1C10A" w:rsidR="001F4347" w:rsidRPr="001854F3" w:rsidRDefault="001F4347" w:rsidP="001F4347">
      <w:pPr>
        <w:pStyle w:val="Heading4"/>
        <w:rPr>
          <w:lang w:val="en-US"/>
        </w:rPr>
      </w:pPr>
      <w:proofErr w:type="spellStart"/>
      <w:proofErr w:type="gramStart"/>
      <w:r w:rsidRPr="001854F3">
        <w:rPr>
          <w:lang w:val="en-US"/>
        </w:rPr>
        <w:lastRenderedPageBreak/>
        <w:t>setConfig</w:t>
      </w:r>
      <w:proofErr w:type="spellEnd"/>
      <w:r w:rsidR="00772A43" w:rsidRPr="001854F3">
        <w:rPr>
          <w:lang w:val="en-US"/>
        </w:rPr>
        <w:t>(</w:t>
      </w:r>
      <w:proofErr w:type="gramEnd"/>
      <w:r w:rsidR="00772A43" w:rsidRPr="001854F3">
        <w:rPr>
          <w:lang w:val="en-US"/>
        </w:rPr>
        <w:t>)</w:t>
      </w:r>
    </w:p>
    <w:p w14:paraId="5DD9F132" w14:textId="6DF11CA5" w:rsidR="000666CC" w:rsidRPr="001854F3" w:rsidRDefault="000666CC" w:rsidP="000666CC">
      <w:pPr>
        <w:pStyle w:val="Heading5"/>
        <w:rPr>
          <w:lang w:val="en-US"/>
        </w:rPr>
      </w:pPr>
      <w:r w:rsidRPr="001854F3">
        <w:rPr>
          <w:lang w:val="en-US"/>
        </w:rPr>
        <w:t>Declaration</w:t>
      </w:r>
    </w:p>
    <w:p w14:paraId="3C496A2E" w14:textId="7F2E1DDD" w:rsidR="004165F1" w:rsidRDefault="00293131" w:rsidP="00A34C8C">
      <w:pPr>
        <w:rPr>
          <w:lang w:val="en-US" w:eastAsia="ja-JP"/>
        </w:rPr>
      </w:pPr>
      <w:r>
        <w:rPr>
          <w:lang w:val="en-US" w:eastAsia="ja-JP"/>
        </w:rPr>
        <w:t>The</w:t>
      </w:r>
      <w:r w:rsidR="004165F1" w:rsidRPr="001854F3">
        <w:rPr>
          <w:lang w:val="en-US" w:eastAsia="ja-JP"/>
        </w:rPr>
        <w:t xml:space="preserve"> IDL declaration</w:t>
      </w:r>
      <w:r w:rsidR="004077FC" w:rsidRPr="001854F3">
        <w:rPr>
          <w:lang w:val="en-US" w:eastAsia="ja-JP"/>
        </w:rPr>
        <w:t>s</w:t>
      </w:r>
      <w:r w:rsidR="004165F1" w:rsidRPr="001854F3">
        <w:rPr>
          <w:lang w:val="en-US" w:eastAsia="ja-JP"/>
        </w:rPr>
        <w:t xml:space="preserve"> of the </w:t>
      </w:r>
      <w:proofErr w:type="spellStart"/>
      <w:proofErr w:type="gramStart"/>
      <w:r w:rsidR="00B67649" w:rsidRPr="001854F3">
        <w:rPr>
          <w:rFonts w:ascii="Courier New" w:hAnsi="Courier New" w:cs="Courier New"/>
          <w:sz w:val="20"/>
          <w:szCs w:val="20"/>
          <w:lang w:val="en-US" w:eastAsia="ja-JP"/>
        </w:rPr>
        <w:t>setConfig</w:t>
      </w:r>
      <w:proofErr w:type="spellEnd"/>
      <w:r w:rsidR="004165F1" w:rsidRPr="001854F3">
        <w:rPr>
          <w:rFonts w:ascii="Courier New" w:hAnsi="Courier New" w:cs="Courier New"/>
          <w:sz w:val="20"/>
          <w:szCs w:val="20"/>
          <w:lang w:val="en-US" w:eastAsia="ja-JP"/>
        </w:rPr>
        <w:t>(</w:t>
      </w:r>
      <w:proofErr w:type="gramEnd"/>
      <w:r w:rsidR="004165F1" w:rsidRPr="001854F3">
        <w:rPr>
          <w:rFonts w:ascii="Courier New" w:hAnsi="Courier New" w:cs="Courier New"/>
          <w:sz w:val="20"/>
          <w:szCs w:val="20"/>
          <w:lang w:val="en-US" w:eastAsia="ja-JP"/>
        </w:rPr>
        <w:t>)</w:t>
      </w:r>
      <w:r w:rsidR="004165F1" w:rsidRPr="001854F3">
        <w:rPr>
          <w:lang w:val="en-US" w:eastAsia="ja-JP"/>
        </w:rPr>
        <w:t xml:space="preserve"> </w:t>
      </w:r>
      <w:r w:rsidR="004D15CB">
        <w:rPr>
          <w:lang w:val="en-US" w:eastAsia="ja-JP"/>
        </w:rPr>
        <w:t>function</w:t>
      </w:r>
      <w:r w:rsidR="00325059" w:rsidRPr="001854F3">
        <w:rPr>
          <w:lang w:val="en-US" w:eastAsia="ja-JP"/>
        </w:rPr>
        <w:t xml:space="preserve">, </w:t>
      </w:r>
      <w:r w:rsidR="004165F1" w:rsidRPr="001854F3">
        <w:rPr>
          <w:lang w:val="en-US" w:eastAsia="ja-JP"/>
        </w:rPr>
        <w:t xml:space="preserve">the associated </w:t>
      </w:r>
      <w:proofErr w:type="spellStart"/>
      <w:r w:rsidR="004165F1" w:rsidRPr="001854F3">
        <w:rPr>
          <w:rFonts w:ascii="Courier New" w:hAnsi="Courier New" w:cs="Courier New"/>
          <w:sz w:val="20"/>
          <w:szCs w:val="20"/>
          <w:lang w:val="en-US" w:eastAsia="ja-JP"/>
        </w:rPr>
        <w:t>Error</w:t>
      </w:r>
      <w:r w:rsidR="00B67649" w:rsidRPr="001854F3">
        <w:rPr>
          <w:rFonts w:ascii="Courier New" w:hAnsi="Courier New" w:cs="Courier New"/>
          <w:sz w:val="20"/>
          <w:szCs w:val="20"/>
          <w:lang w:val="en-US" w:eastAsia="ja-JP"/>
        </w:rPr>
        <w:t>Config</w:t>
      </w:r>
      <w:proofErr w:type="spellEnd"/>
      <w:r w:rsidR="004165F1" w:rsidRPr="001854F3">
        <w:rPr>
          <w:lang w:val="en-US" w:eastAsia="ja-JP"/>
        </w:rPr>
        <w:t xml:space="preserve"> exception</w:t>
      </w:r>
      <w:r w:rsidR="00F06795" w:rsidRPr="001854F3">
        <w:rPr>
          <w:lang w:val="en-US" w:eastAsia="ja-JP"/>
        </w:rPr>
        <w:t xml:space="preserve">, </w:t>
      </w:r>
      <w:r w:rsidR="00325059" w:rsidRPr="001854F3">
        <w:rPr>
          <w:lang w:val="en-US" w:eastAsia="ja-JP"/>
        </w:rPr>
        <w:t xml:space="preserve">the </w:t>
      </w:r>
      <w:proofErr w:type="spellStart"/>
      <w:r w:rsidR="00F06795" w:rsidRPr="001854F3">
        <w:rPr>
          <w:rFonts w:ascii="Courier New" w:hAnsi="Courier New" w:cs="Courier New"/>
          <w:sz w:val="20"/>
          <w:szCs w:val="20"/>
          <w:lang w:val="en-US" w:eastAsia="ja-JP"/>
        </w:rPr>
        <w:t>ConfigDataParameters</w:t>
      </w:r>
      <w:proofErr w:type="spellEnd"/>
      <w:r w:rsidR="00325059" w:rsidRPr="001854F3">
        <w:rPr>
          <w:lang w:val="en-US"/>
        </w:rPr>
        <w:t xml:space="preserve"> </w:t>
      </w:r>
      <w:r w:rsidR="00F06795" w:rsidRPr="001854F3">
        <w:rPr>
          <w:lang w:val="en-US"/>
        </w:rPr>
        <w:t xml:space="preserve">structure and the </w:t>
      </w:r>
      <w:proofErr w:type="spellStart"/>
      <w:r w:rsidR="00F06795" w:rsidRPr="001854F3">
        <w:rPr>
          <w:rFonts w:ascii="Courier New" w:hAnsi="Courier New" w:cs="Courier New"/>
          <w:sz w:val="20"/>
          <w:szCs w:val="20"/>
          <w:lang w:val="en-US" w:eastAsia="ja-JP"/>
        </w:rPr>
        <w:t>ConfigParameters</w:t>
      </w:r>
      <w:proofErr w:type="spellEnd"/>
      <w:r w:rsidR="006E7FCD" w:rsidRPr="001854F3">
        <w:rPr>
          <w:rFonts w:ascii="Courier New" w:hAnsi="Courier New" w:cs="Courier New"/>
          <w:sz w:val="20"/>
          <w:szCs w:val="20"/>
          <w:lang w:val="en-US" w:eastAsia="ja-JP"/>
        </w:rPr>
        <w:t xml:space="preserve"> </w:t>
      </w:r>
      <w:r w:rsidR="006E7FCD" w:rsidRPr="001854F3">
        <w:rPr>
          <w:lang w:val="en-US"/>
        </w:rPr>
        <w:t>enumeration</w:t>
      </w:r>
      <w:r>
        <w:rPr>
          <w:lang w:val="en-US" w:eastAsia="ja-JP"/>
        </w:rPr>
        <w:t xml:space="preserve"> </w:t>
      </w:r>
      <w:r w:rsidR="00B1202C">
        <w:rPr>
          <w:lang w:val="en-US" w:eastAsia="ja-JP"/>
        </w:rPr>
        <w:t>are</w:t>
      </w:r>
      <w:r>
        <w:rPr>
          <w:lang w:val="en-US" w:eastAsia="ja-JP"/>
        </w:rPr>
        <w:t xml:space="preserve"> defined as follows:</w:t>
      </w:r>
      <w:bookmarkStart w:id="285" w:name="_Hlk29898939"/>
    </w:p>
    <w:p w14:paraId="15B5AAF5" w14:textId="77777777" w:rsidR="00293131" w:rsidRPr="00293131" w:rsidRDefault="00293131" w:rsidP="0089385B">
      <w:pPr>
        <w:pStyle w:val="Code"/>
        <w:rPr>
          <w:lang w:val="en-US"/>
        </w:rPr>
      </w:pPr>
      <w:r w:rsidRPr="00293131">
        <w:rPr>
          <w:lang w:val="en-US"/>
        </w:rPr>
        <w:t xml:space="preserve">    enum ConfigParameters {</w:t>
      </w:r>
    </w:p>
    <w:p w14:paraId="756C468D" w14:textId="77777777" w:rsidR="00293131" w:rsidRPr="00293131" w:rsidRDefault="00293131" w:rsidP="0089385B">
      <w:pPr>
        <w:pStyle w:val="Code"/>
        <w:rPr>
          <w:lang w:val="en-US"/>
        </w:rPr>
      </w:pPr>
      <w:r w:rsidRPr="00293131">
        <w:rPr>
          <w:lang w:val="en-US"/>
        </w:rPr>
        <w:t xml:space="preserve">        CONFIG_OUTPUT_BUFFER</w:t>
      </w:r>
    </w:p>
    <w:p w14:paraId="55DB8F59" w14:textId="77777777" w:rsidR="00293131" w:rsidRDefault="00293131" w:rsidP="0089385B">
      <w:pPr>
        <w:pStyle w:val="Code"/>
        <w:rPr>
          <w:ins w:id="286" w:author="Imed Bouazizi" w:date="2023-04-19T16:29:00Z"/>
          <w:lang w:val="en-US"/>
        </w:rPr>
      </w:pPr>
      <w:r w:rsidRPr="00293131">
        <w:rPr>
          <w:lang w:val="en-US"/>
        </w:rPr>
        <w:t xml:space="preserve">    };</w:t>
      </w:r>
    </w:p>
    <w:p w14:paraId="67A787D8" w14:textId="77777777" w:rsidR="008541CF" w:rsidRDefault="008541CF" w:rsidP="0089385B">
      <w:pPr>
        <w:pStyle w:val="Code"/>
        <w:rPr>
          <w:ins w:id="287" w:author="Imed Bouazizi" w:date="2023-04-19T16:29:00Z"/>
          <w:lang w:val="en-US"/>
        </w:rPr>
      </w:pPr>
    </w:p>
    <w:p w14:paraId="060E1179" w14:textId="0E0B394E" w:rsidR="008541CF" w:rsidRDefault="008541CF" w:rsidP="0089385B">
      <w:pPr>
        <w:pStyle w:val="Code"/>
        <w:rPr>
          <w:ins w:id="288" w:author="Imed Bouazizi" w:date="2023-04-19T16:29:00Z"/>
          <w:lang w:val="en-US"/>
        </w:rPr>
      </w:pPr>
      <w:ins w:id="289" w:author="Imed Bouazizi" w:date="2023-04-19T16:29:00Z">
        <w:r>
          <w:rPr>
            <w:lang w:val="en-US"/>
          </w:rPr>
          <w:t xml:space="preserve">    enum OutputFormat {</w:t>
        </w:r>
      </w:ins>
    </w:p>
    <w:p w14:paraId="404E104F" w14:textId="1A07330E" w:rsidR="00D52045" w:rsidRDefault="00D52045" w:rsidP="0089385B">
      <w:pPr>
        <w:pStyle w:val="Code"/>
        <w:rPr>
          <w:ins w:id="290" w:author="Imed Bouazizi" w:date="2023-04-19T16:38:00Z"/>
          <w:lang w:val="en-US"/>
        </w:rPr>
      </w:pPr>
      <w:ins w:id="291" w:author="Imed Bouazizi" w:date="2023-04-19T16:38:00Z">
        <w:r>
          <w:rPr>
            <w:lang w:val="en-US"/>
          </w:rPr>
          <w:t xml:space="preserve">    </w:t>
        </w:r>
        <w:r>
          <w:rPr>
            <w:lang w:val="en-US"/>
          </w:rPr>
          <w:tab/>
          <w:t>OUTPUT_R;</w:t>
        </w:r>
      </w:ins>
    </w:p>
    <w:p w14:paraId="6E58F37F" w14:textId="01C39F63" w:rsidR="00D52045" w:rsidRDefault="00D52045" w:rsidP="0089385B">
      <w:pPr>
        <w:pStyle w:val="Code"/>
        <w:rPr>
          <w:ins w:id="292" w:author="Imed Bouazizi" w:date="2023-04-19T16:38:00Z"/>
          <w:lang w:val="en-US"/>
        </w:rPr>
      </w:pPr>
      <w:ins w:id="293" w:author="Imed Bouazizi" w:date="2023-04-19T16:38:00Z">
        <w:r>
          <w:rPr>
            <w:lang w:val="en-US"/>
          </w:rPr>
          <w:tab/>
        </w:r>
        <w:r>
          <w:rPr>
            <w:lang w:val="en-US"/>
          </w:rPr>
          <w:tab/>
        </w:r>
        <w:r>
          <w:rPr>
            <w:lang w:val="en-US"/>
          </w:rPr>
          <w:t>OUTPUT_</w:t>
        </w:r>
        <w:r>
          <w:rPr>
            <w:lang w:val="en-US"/>
          </w:rPr>
          <w:t>G</w:t>
        </w:r>
        <w:r>
          <w:rPr>
            <w:lang w:val="en-US"/>
          </w:rPr>
          <w:t>;</w:t>
        </w:r>
      </w:ins>
    </w:p>
    <w:p w14:paraId="7FE3FE6F" w14:textId="0C71E76F" w:rsidR="00D52045" w:rsidRDefault="00D52045" w:rsidP="0089385B">
      <w:pPr>
        <w:pStyle w:val="Code"/>
        <w:rPr>
          <w:ins w:id="294" w:author="Imed Bouazizi" w:date="2023-04-19T16:38:00Z"/>
          <w:lang w:val="en-US"/>
        </w:rPr>
      </w:pPr>
      <w:ins w:id="295" w:author="Imed Bouazizi" w:date="2023-04-19T16:38:00Z">
        <w:r>
          <w:rPr>
            <w:lang w:val="en-US"/>
          </w:rPr>
          <w:tab/>
        </w:r>
        <w:r>
          <w:rPr>
            <w:lang w:val="en-US"/>
          </w:rPr>
          <w:tab/>
        </w:r>
        <w:r>
          <w:rPr>
            <w:lang w:val="en-US"/>
          </w:rPr>
          <w:t>OUTPUT_</w:t>
        </w:r>
        <w:r>
          <w:rPr>
            <w:lang w:val="en-US"/>
          </w:rPr>
          <w:t>B</w:t>
        </w:r>
        <w:r>
          <w:rPr>
            <w:lang w:val="en-US"/>
          </w:rPr>
          <w:t>;</w:t>
        </w:r>
      </w:ins>
    </w:p>
    <w:p w14:paraId="506CDC99" w14:textId="0562F498" w:rsidR="00D52045" w:rsidRDefault="008541CF" w:rsidP="0089385B">
      <w:pPr>
        <w:pStyle w:val="Code"/>
        <w:rPr>
          <w:ins w:id="296" w:author="Imed Bouazizi" w:date="2023-04-19T16:30:00Z"/>
          <w:lang w:val="en-US"/>
        </w:rPr>
      </w:pPr>
      <w:ins w:id="297" w:author="Imed Bouazizi" w:date="2023-04-19T16:30:00Z">
        <w:r>
          <w:rPr>
            <w:lang w:val="en-US"/>
          </w:rPr>
          <w:tab/>
        </w:r>
        <w:r>
          <w:rPr>
            <w:lang w:val="en-US"/>
          </w:rPr>
          <w:tab/>
          <w:t>OUTPUT</w:t>
        </w:r>
      </w:ins>
      <w:ins w:id="298" w:author="Imed Bouazizi" w:date="2023-04-19T16:34:00Z">
        <w:r>
          <w:rPr>
            <w:lang w:val="en-US"/>
          </w:rPr>
          <w:t>_</w:t>
        </w:r>
      </w:ins>
      <w:ins w:id="299" w:author="Imed Bouazizi" w:date="2023-04-19T16:30:00Z">
        <w:r>
          <w:rPr>
            <w:lang w:val="en-US"/>
          </w:rPr>
          <w:t>RGB;</w:t>
        </w:r>
      </w:ins>
      <w:ins w:id="300" w:author="Imed Bouazizi" w:date="2023-04-19T16:37:00Z">
        <w:r w:rsidR="00D52045">
          <w:rPr>
            <w:lang w:val="en-US"/>
          </w:rPr>
          <w:t xml:space="preserve">      </w:t>
        </w:r>
      </w:ins>
    </w:p>
    <w:p w14:paraId="4EE7FA09" w14:textId="3F4A2EEE" w:rsidR="008541CF" w:rsidRDefault="008541CF" w:rsidP="0089385B">
      <w:pPr>
        <w:pStyle w:val="Code"/>
        <w:rPr>
          <w:ins w:id="301" w:author="Imed Bouazizi" w:date="2023-04-19T16:34:00Z"/>
          <w:lang w:val="en-US"/>
        </w:rPr>
      </w:pPr>
      <w:ins w:id="302" w:author="Imed Bouazizi" w:date="2023-04-19T16:33:00Z">
        <w:r>
          <w:rPr>
            <w:lang w:val="en-US"/>
          </w:rPr>
          <w:t xml:space="preserve">       OUTPUT</w:t>
        </w:r>
      </w:ins>
      <w:ins w:id="303" w:author="Imed Bouazizi" w:date="2023-04-19T16:34:00Z">
        <w:r>
          <w:t>_</w:t>
        </w:r>
      </w:ins>
      <w:ins w:id="304" w:author="Imed Bouazizi" w:date="2023-04-19T16:35:00Z">
        <w:r>
          <w:t>R</w:t>
        </w:r>
        <w:r>
          <w:rPr>
            <w:lang w:val="en-US"/>
          </w:rPr>
          <w:t>GBA</w:t>
        </w:r>
      </w:ins>
      <w:ins w:id="305" w:author="Imed Bouazizi" w:date="2023-04-19T16:34:00Z">
        <w:r>
          <w:rPr>
            <w:lang w:val="en-US"/>
          </w:rPr>
          <w:t>;</w:t>
        </w:r>
      </w:ins>
    </w:p>
    <w:p w14:paraId="47D89344" w14:textId="649F7CEA" w:rsidR="008541CF" w:rsidRDefault="008541CF" w:rsidP="0089385B">
      <w:pPr>
        <w:pStyle w:val="Code"/>
        <w:rPr>
          <w:ins w:id="306" w:author="Imed Bouazizi" w:date="2023-04-19T16:37:00Z"/>
          <w:lang w:val="en-US"/>
        </w:rPr>
      </w:pPr>
      <w:ins w:id="307" w:author="Imed Bouazizi" w:date="2023-04-19T16:35:00Z">
        <w:r>
          <w:rPr>
            <w:lang w:val="en-US"/>
          </w:rPr>
          <w:t xml:space="preserve">       OUTPUT_</w:t>
        </w:r>
      </w:ins>
      <w:ins w:id="308" w:author="Imed Bouazizi" w:date="2023-04-19T16:37:00Z">
        <w:r w:rsidR="00D52045">
          <w:rPr>
            <w:lang w:val="en-US"/>
          </w:rPr>
          <w:t>DEPTH;</w:t>
        </w:r>
      </w:ins>
    </w:p>
    <w:p w14:paraId="18A51569" w14:textId="36237B34" w:rsidR="00D52045" w:rsidRDefault="00D52045" w:rsidP="0089385B">
      <w:pPr>
        <w:pStyle w:val="Code"/>
        <w:rPr>
          <w:ins w:id="309" w:author="Imed Bouazizi" w:date="2023-04-19T16:38:00Z"/>
          <w:lang w:val="en-US"/>
        </w:rPr>
      </w:pPr>
      <w:ins w:id="310" w:author="Imed Bouazizi" w:date="2023-04-19T16:37:00Z">
        <w:r>
          <w:rPr>
            <w:lang w:val="en-US"/>
          </w:rPr>
          <w:t xml:space="preserve">       OUTPUT_ALPHA;</w:t>
        </w:r>
      </w:ins>
    </w:p>
    <w:p w14:paraId="62040521" w14:textId="1AD7D8FA" w:rsidR="00D52045" w:rsidRDefault="00D52045" w:rsidP="0089385B">
      <w:pPr>
        <w:pStyle w:val="Code"/>
        <w:rPr>
          <w:ins w:id="311" w:author="Imed Bouazizi" w:date="2023-04-19T16:29:00Z"/>
          <w:lang w:val="en-US"/>
        </w:rPr>
      </w:pPr>
      <w:ins w:id="312" w:author="Imed Bouazizi" w:date="2023-04-19T16:38:00Z">
        <w:r>
          <w:rPr>
            <w:lang w:val="en-US"/>
          </w:rPr>
          <w:t xml:space="preserve">       OUTPUT_AUDIO;</w:t>
        </w:r>
      </w:ins>
    </w:p>
    <w:p w14:paraId="06E43722" w14:textId="28197800" w:rsidR="008541CF" w:rsidRDefault="008541CF" w:rsidP="0089385B">
      <w:pPr>
        <w:pStyle w:val="Code"/>
        <w:rPr>
          <w:ins w:id="313" w:author="Imed Bouazizi" w:date="2023-04-19T16:27:00Z"/>
          <w:lang w:val="en-US"/>
        </w:rPr>
      </w:pPr>
      <w:ins w:id="314" w:author="Imed Bouazizi" w:date="2023-04-19T16:29:00Z">
        <w:r>
          <w:rPr>
            <w:lang w:val="en-US"/>
          </w:rPr>
          <w:t xml:space="preserve">    };</w:t>
        </w:r>
      </w:ins>
    </w:p>
    <w:p w14:paraId="74105CCE" w14:textId="77777777" w:rsid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15" w:author="Imed Bouazizi" w:date="2023-04-19T16:27:00Z"/>
          <w:rFonts w:ascii="Courier New" w:eastAsia="Times New Roman" w:hAnsi="Courier New" w:cs="Courier New"/>
          <w:sz w:val="20"/>
          <w:szCs w:val="20"/>
          <w:lang w:val="en-US"/>
        </w:rPr>
      </w:pPr>
    </w:p>
    <w:p w14:paraId="11FF38C2" w14:textId="07F63302"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16" w:author="Imed Bouazizi" w:date="2023-04-19T16:27:00Z"/>
          <w:rFonts w:ascii="Courier New" w:eastAsia="Times New Roman" w:hAnsi="Courier New" w:cs="Courier New"/>
          <w:sz w:val="20"/>
          <w:szCs w:val="20"/>
          <w:lang w:val="en-US"/>
        </w:rPr>
      </w:pPr>
      <w:ins w:id="317" w:author="Imed Bouazizi" w:date="2023-04-19T16:27:00Z">
        <w:r>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enum</w:t>
        </w:r>
        <w:proofErr w:type="spellEnd"/>
        <w:r w:rsidRPr="008541CF">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SampleFormat</w:t>
        </w:r>
      </w:ins>
      <w:proofErr w:type="spellEnd"/>
      <w:ins w:id="318" w:author="Imed Bouazizi" w:date="2023-04-19T16:30:00Z">
        <w:r>
          <w:rPr>
            <w:rFonts w:ascii="Courier New" w:eastAsia="Times New Roman" w:hAnsi="Courier New" w:cs="Courier New"/>
            <w:sz w:val="20"/>
            <w:szCs w:val="20"/>
            <w:lang w:val="en-US"/>
          </w:rPr>
          <w:t xml:space="preserve"> </w:t>
        </w:r>
      </w:ins>
      <w:ins w:id="319" w:author="Imed Bouazizi" w:date="2023-04-19T16:27:00Z">
        <w:r w:rsidRPr="008541CF">
          <w:rPr>
            <w:rFonts w:ascii="Courier New" w:eastAsia="Times New Roman" w:hAnsi="Courier New" w:cs="Courier New"/>
            <w:sz w:val="20"/>
            <w:szCs w:val="20"/>
            <w:lang w:val="en-US"/>
          </w:rPr>
          <w:t>{</w:t>
        </w:r>
      </w:ins>
    </w:p>
    <w:p w14:paraId="07311D48" w14:textId="7B84DE6E"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20" w:author="Imed Bouazizi" w:date="2023-04-19T16:27:00Z"/>
          <w:rFonts w:ascii="Courier New" w:eastAsia="Times New Roman" w:hAnsi="Courier New" w:cs="Courier New"/>
          <w:sz w:val="20"/>
          <w:szCs w:val="20"/>
          <w:lang w:val="en-US"/>
        </w:rPr>
      </w:pPr>
      <w:ins w:id="321" w:author="Imed Bouazizi" w:date="2023-04-19T16:27:00Z">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Pr="008541CF">
          <w:rPr>
            <w:rFonts w:ascii="Courier New" w:eastAsia="Times New Roman" w:hAnsi="Courier New" w:cs="Courier New"/>
            <w:sz w:val="20"/>
            <w:szCs w:val="20"/>
            <w:lang w:val="en-US"/>
          </w:rPr>
          <w:t>SCALAR = 1,</w:t>
        </w:r>
      </w:ins>
    </w:p>
    <w:p w14:paraId="023D0C7B" w14:textId="3C1B0AA4"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22" w:author="Imed Bouazizi" w:date="2023-04-19T16:27:00Z"/>
          <w:rFonts w:ascii="Courier New" w:eastAsia="Times New Roman" w:hAnsi="Courier New" w:cs="Courier New"/>
          <w:sz w:val="20"/>
          <w:szCs w:val="20"/>
          <w:lang w:val="en-US"/>
        </w:rPr>
      </w:pPr>
      <w:ins w:id="323" w:author="Imed Bouazizi" w:date="2023-04-19T16:27:00Z">
        <w:r>
          <w:rPr>
            <w:rFonts w:ascii="Courier New" w:eastAsia="Times New Roman" w:hAnsi="Courier New" w:cs="Courier New"/>
            <w:sz w:val="20"/>
            <w:szCs w:val="20"/>
            <w:lang w:val="en-US"/>
          </w:rPr>
          <w:tab/>
        </w:r>
        <w:r w:rsidRPr="008541CF">
          <w:rPr>
            <w:rFonts w:ascii="Courier New" w:eastAsia="Times New Roman" w:hAnsi="Courier New" w:cs="Courier New"/>
            <w:sz w:val="20"/>
            <w:szCs w:val="20"/>
            <w:lang w:val="en-US"/>
          </w:rPr>
          <w:t>VEC2,</w:t>
        </w:r>
      </w:ins>
    </w:p>
    <w:p w14:paraId="7B147C6F" w14:textId="35B205AE"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24" w:author="Imed Bouazizi" w:date="2023-04-19T16:27:00Z"/>
          <w:rFonts w:ascii="Courier New" w:eastAsia="Times New Roman" w:hAnsi="Courier New" w:cs="Courier New"/>
          <w:sz w:val="20"/>
          <w:szCs w:val="20"/>
          <w:lang w:val="en-US"/>
        </w:rPr>
      </w:pPr>
      <w:ins w:id="325" w:author="Imed Bouazizi" w:date="2023-04-19T16:27:00Z">
        <w:r>
          <w:rPr>
            <w:rFonts w:ascii="Courier New" w:eastAsia="Times New Roman" w:hAnsi="Courier New" w:cs="Courier New"/>
            <w:sz w:val="20"/>
            <w:szCs w:val="20"/>
            <w:lang w:val="en-US"/>
          </w:rPr>
          <w:tab/>
          <w:t>V</w:t>
        </w:r>
        <w:r w:rsidRPr="008541CF">
          <w:rPr>
            <w:rFonts w:ascii="Courier New" w:eastAsia="Times New Roman" w:hAnsi="Courier New" w:cs="Courier New"/>
            <w:sz w:val="20"/>
            <w:szCs w:val="20"/>
            <w:lang w:val="en-US"/>
          </w:rPr>
          <w:t>EC3,</w:t>
        </w:r>
      </w:ins>
    </w:p>
    <w:p w14:paraId="5BF69F8B" w14:textId="1FDCADDB"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26" w:author="Imed Bouazizi" w:date="2023-04-19T16:27:00Z"/>
          <w:rFonts w:ascii="Courier New" w:eastAsia="Times New Roman" w:hAnsi="Courier New" w:cs="Courier New"/>
          <w:sz w:val="20"/>
          <w:szCs w:val="20"/>
          <w:lang w:val="en-US"/>
        </w:rPr>
      </w:pPr>
      <w:ins w:id="327" w:author="Imed Bouazizi" w:date="2023-04-19T16:27:00Z">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Pr="008541CF">
          <w:rPr>
            <w:rFonts w:ascii="Courier New" w:eastAsia="Times New Roman" w:hAnsi="Courier New" w:cs="Courier New"/>
            <w:sz w:val="20"/>
            <w:szCs w:val="20"/>
            <w:lang w:val="en-US"/>
          </w:rPr>
          <w:t>VEC4</w:t>
        </w:r>
      </w:ins>
    </w:p>
    <w:p w14:paraId="1F537396" w14:textId="42C95A36"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28" w:author="Imed Bouazizi" w:date="2023-04-19T16:27:00Z"/>
          <w:rFonts w:ascii="Courier New" w:eastAsia="Times New Roman" w:hAnsi="Courier New" w:cs="Courier New"/>
          <w:sz w:val="20"/>
          <w:szCs w:val="20"/>
          <w:lang w:val="en-US"/>
        </w:rPr>
      </w:pPr>
      <w:ins w:id="329" w:author="Imed Bouazizi" w:date="2023-04-19T16:27:00Z">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ins>
    </w:p>
    <w:p w14:paraId="5F85FE08" w14:textId="77777777"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30" w:author="Imed Bouazizi" w:date="2023-04-19T16:27:00Z"/>
          <w:rFonts w:ascii="Courier New" w:eastAsia="Times New Roman" w:hAnsi="Courier New" w:cs="Courier New"/>
          <w:sz w:val="20"/>
          <w:szCs w:val="20"/>
          <w:lang w:val="en-US"/>
        </w:rPr>
      </w:pPr>
    </w:p>
    <w:p w14:paraId="782D085C" w14:textId="57A0F676"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31" w:author="Imed Bouazizi" w:date="2023-04-19T16:27:00Z"/>
          <w:rFonts w:ascii="Courier New" w:eastAsia="Times New Roman" w:hAnsi="Courier New" w:cs="Courier New"/>
          <w:sz w:val="20"/>
          <w:szCs w:val="20"/>
          <w:lang w:val="en-US"/>
        </w:rPr>
      </w:pPr>
      <w:ins w:id="332" w:author="Imed Bouazizi" w:date="2023-04-19T16:28:00Z">
        <w:r>
          <w:rPr>
            <w:rFonts w:ascii="Courier New" w:eastAsia="Times New Roman" w:hAnsi="Courier New" w:cs="Courier New"/>
            <w:sz w:val="20"/>
            <w:szCs w:val="20"/>
            <w:lang w:val="en-US"/>
          </w:rPr>
          <w:t xml:space="preserve">    </w:t>
        </w:r>
      </w:ins>
      <w:proofErr w:type="spellStart"/>
      <w:ins w:id="333" w:author="Imed Bouazizi" w:date="2023-04-19T16:27:00Z">
        <w:r w:rsidRPr="008541CF">
          <w:rPr>
            <w:rFonts w:ascii="Courier New" w:eastAsia="Times New Roman" w:hAnsi="Courier New" w:cs="Courier New"/>
            <w:sz w:val="20"/>
            <w:szCs w:val="20"/>
            <w:lang w:val="en-US"/>
          </w:rPr>
          <w:t>enum</w:t>
        </w:r>
        <w:proofErr w:type="spellEnd"/>
        <w:r w:rsidRPr="008541CF">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SampleType</w:t>
        </w:r>
      </w:ins>
      <w:proofErr w:type="spellEnd"/>
      <w:ins w:id="334" w:author="Imed Bouazizi" w:date="2023-04-19T16:30:00Z">
        <w:r>
          <w:rPr>
            <w:rFonts w:ascii="Courier New" w:eastAsia="Times New Roman" w:hAnsi="Courier New" w:cs="Courier New"/>
            <w:sz w:val="20"/>
            <w:szCs w:val="20"/>
            <w:lang w:val="en-US"/>
          </w:rPr>
          <w:t xml:space="preserve"> </w:t>
        </w:r>
      </w:ins>
      <w:ins w:id="335" w:author="Imed Bouazizi" w:date="2023-04-19T16:27:00Z">
        <w:r w:rsidRPr="008541CF">
          <w:rPr>
            <w:rFonts w:ascii="Courier New" w:eastAsia="Times New Roman" w:hAnsi="Courier New" w:cs="Courier New"/>
            <w:sz w:val="20"/>
            <w:szCs w:val="20"/>
            <w:lang w:val="en-US"/>
          </w:rPr>
          <w:t>{</w:t>
        </w:r>
      </w:ins>
    </w:p>
    <w:p w14:paraId="72A6ACFA" w14:textId="1529381A"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36" w:author="Imed Bouazizi" w:date="2023-04-19T16:27:00Z"/>
          <w:rFonts w:ascii="Courier New" w:eastAsia="Times New Roman" w:hAnsi="Courier New" w:cs="Courier New"/>
          <w:sz w:val="20"/>
          <w:szCs w:val="20"/>
          <w:lang w:val="en-US"/>
        </w:rPr>
      </w:pPr>
      <w:ins w:id="337" w:author="Imed Bouazizi" w:date="2023-04-19T16:27:00Z">
        <w:r w:rsidRPr="008541CF">
          <w:rPr>
            <w:rFonts w:ascii="Courier New" w:eastAsia="Times New Roman" w:hAnsi="Courier New" w:cs="Courier New"/>
            <w:sz w:val="20"/>
            <w:szCs w:val="20"/>
            <w:lang w:val="en-US"/>
          </w:rPr>
          <w:t xml:space="preserve">  </w:t>
        </w:r>
      </w:ins>
      <w:ins w:id="338" w:author="Imed Bouazizi" w:date="2023-04-19T16:28:00Z">
        <w:r>
          <w:rPr>
            <w:rFonts w:ascii="Courier New" w:eastAsia="Times New Roman" w:hAnsi="Courier New" w:cs="Courier New"/>
            <w:sz w:val="20"/>
            <w:szCs w:val="20"/>
            <w:lang w:val="en-US"/>
          </w:rPr>
          <w:tab/>
        </w:r>
      </w:ins>
      <w:ins w:id="339" w:author="Imed Bouazizi" w:date="2023-04-19T16:27:00Z">
        <w:r w:rsidRPr="008541CF">
          <w:rPr>
            <w:rFonts w:ascii="Courier New" w:eastAsia="Times New Roman" w:hAnsi="Courier New" w:cs="Courier New"/>
            <w:sz w:val="20"/>
            <w:szCs w:val="20"/>
            <w:lang w:val="en-US"/>
          </w:rPr>
          <w:t>BYTE = 5120,</w:t>
        </w:r>
      </w:ins>
    </w:p>
    <w:p w14:paraId="7F46E0E3" w14:textId="22DB88EF"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40" w:author="Imed Bouazizi" w:date="2023-04-19T16:27:00Z"/>
          <w:rFonts w:ascii="Courier New" w:eastAsia="Times New Roman" w:hAnsi="Courier New" w:cs="Courier New"/>
          <w:sz w:val="20"/>
          <w:szCs w:val="20"/>
          <w:lang w:val="en-US"/>
        </w:rPr>
      </w:pPr>
      <w:ins w:id="341" w:author="Imed Bouazizi" w:date="2023-04-19T16:27:00Z">
        <w:r w:rsidRPr="008541CF">
          <w:rPr>
            <w:rFonts w:ascii="Courier New" w:eastAsia="Times New Roman" w:hAnsi="Courier New" w:cs="Courier New"/>
            <w:sz w:val="20"/>
            <w:szCs w:val="20"/>
            <w:lang w:val="en-US"/>
          </w:rPr>
          <w:t xml:space="preserve">  </w:t>
        </w:r>
      </w:ins>
      <w:ins w:id="342" w:author="Imed Bouazizi" w:date="2023-04-19T16:28:00Z">
        <w:r>
          <w:rPr>
            <w:rFonts w:ascii="Courier New" w:eastAsia="Times New Roman" w:hAnsi="Courier New" w:cs="Courier New"/>
            <w:sz w:val="20"/>
            <w:szCs w:val="20"/>
            <w:lang w:val="en-US"/>
          </w:rPr>
          <w:tab/>
        </w:r>
      </w:ins>
      <w:ins w:id="343" w:author="Imed Bouazizi" w:date="2023-04-19T16:27:00Z">
        <w:r w:rsidRPr="008541CF">
          <w:rPr>
            <w:rFonts w:ascii="Courier New" w:eastAsia="Times New Roman" w:hAnsi="Courier New" w:cs="Courier New"/>
            <w:sz w:val="20"/>
            <w:szCs w:val="20"/>
            <w:lang w:val="en-US"/>
          </w:rPr>
          <w:t>UNSIGNED_BYTE,</w:t>
        </w:r>
      </w:ins>
    </w:p>
    <w:p w14:paraId="5D2E5E39" w14:textId="09A3469C"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44" w:author="Imed Bouazizi" w:date="2023-04-19T16:27:00Z"/>
          <w:rFonts w:ascii="Courier New" w:eastAsia="Times New Roman" w:hAnsi="Courier New" w:cs="Courier New"/>
          <w:sz w:val="20"/>
          <w:szCs w:val="20"/>
          <w:lang w:val="en-US"/>
        </w:rPr>
      </w:pPr>
      <w:ins w:id="345" w:author="Imed Bouazizi" w:date="2023-04-19T16:27:00Z">
        <w:r w:rsidRPr="008541CF">
          <w:rPr>
            <w:rFonts w:ascii="Courier New" w:eastAsia="Times New Roman" w:hAnsi="Courier New" w:cs="Courier New"/>
            <w:sz w:val="20"/>
            <w:szCs w:val="20"/>
            <w:lang w:val="en-US"/>
          </w:rPr>
          <w:t xml:space="preserve">  </w:t>
        </w:r>
      </w:ins>
      <w:ins w:id="346" w:author="Imed Bouazizi" w:date="2023-04-19T16:28:00Z">
        <w:r>
          <w:rPr>
            <w:rFonts w:ascii="Courier New" w:eastAsia="Times New Roman" w:hAnsi="Courier New" w:cs="Courier New"/>
            <w:sz w:val="20"/>
            <w:szCs w:val="20"/>
            <w:lang w:val="en-US"/>
          </w:rPr>
          <w:tab/>
        </w:r>
      </w:ins>
      <w:ins w:id="347" w:author="Imed Bouazizi" w:date="2023-04-19T16:27:00Z">
        <w:r w:rsidRPr="008541CF">
          <w:rPr>
            <w:rFonts w:ascii="Courier New" w:eastAsia="Times New Roman" w:hAnsi="Courier New" w:cs="Courier New"/>
            <w:sz w:val="20"/>
            <w:szCs w:val="20"/>
            <w:lang w:val="en-US"/>
          </w:rPr>
          <w:t>SHORT,</w:t>
        </w:r>
      </w:ins>
    </w:p>
    <w:p w14:paraId="56E190FD" w14:textId="4C26C8CD"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48" w:author="Imed Bouazizi" w:date="2023-04-19T16:27:00Z"/>
          <w:rFonts w:ascii="Courier New" w:eastAsia="Times New Roman" w:hAnsi="Courier New" w:cs="Courier New"/>
          <w:sz w:val="20"/>
          <w:szCs w:val="20"/>
          <w:lang w:val="en-US"/>
        </w:rPr>
      </w:pPr>
      <w:ins w:id="349" w:author="Imed Bouazizi" w:date="2023-04-19T16:27:00Z">
        <w:r w:rsidRPr="008541CF">
          <w:rPr>
            <w:rFonts w:ascii="Courier New" w:eastAsia="Times New Roman" w:hAnsi="Courier New" w:cs="Courier New"/>
            <w:sz w:val="20"/>
            <w:szCs w:val="20"/>
            <w:lang w:val="en-US"/>
          </w:rPr>
          <w:t xml:space="preserve">  </w:t>
        </w:r>
      </w:ins>
      <w:ins w:id="350" w:author="Imed Bouazizi" w:date="2023-04-19T16:28:00Z">
        <w:r>
          <w:rPr>
            <w:rFonts w:ascii="Courier New" w:eastAsia="Times New Roman" w:hAnsi="Courier New" w:cs="Courier New"/>
            <w:sz w:val="20"/>
            <w:szCs w:val="20"/>
            <w:lang w:val="en-US"/>
          </w:rPr>
          <w:tab/>
        </w:r>
      </w:ins>
      <w:ins w:id="351" w:author="Imed Bouazizi" w:date="2023-04-19T16:27:00Z">
        <w:r w:rsidRPr="008541CF">
          <w:rPr>
            <w:rFonts w:ascii="Courier New" w:eastAsia="Times New Roman" w:hAnsi="Courier New" w:cs="Courier New"/>
            <w:sz w:val="20"/>
            <w:szCs w:val="20"/>
            <w:lang w:val="en-US"/>
          </w:rPr>
          <w:t>UNSIGNED_SHORT,</w:t>
        </w:r>
      </w:ins>
    </w:p>
    <w:p w14:paraId="26842369" w14:textId="6D4291D0"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52" w:author="Imed Bouazizi" w:date="2023-04-19T16:27:00Z"/>
          <w:rFonts w:ascii="Courier New" w:eastAsia="Times New Roman" w:hAnsi="Courier New" w:cs="Courier New"/>
          <w:sz w:val="20"/>
          <w:szCs w:val="20"/>
          <w:lang w:val="en-US"/>
        </w:rPr>
      </w:pPr>
      <w:ins w:id="353" w:author="Imed Bouazizi" w:date="2023-04-19T16:27:00Z">
        <w:r w:rsidRPr="008541CF">
          <w:rPr>
            <w:rFonts w:ascii="Courier New" w:eastAsia="Times New Roman" w:hAnsi="Courier New" w:cs="Courier New"/>
            <w:sz w:val="20"/>
            <w:szCs w:val="20"/>
            <w:lang w:val="en-US"/>
          </w:rPr>
          <w:t xml:space="preserve">  </w:t>
        </w:r>
      </w:ins>
      <w:ins w:id="354" w:author="Imed Bouazizi" w:date="2023-04-19T16:28:00Z">
        <w:r>
          <w:rPr>
            <w:rFonts w:ascii="Courier New" w:eastAsia="Times New Roman" w:hAnsi="Courier New" w:cs="Courier New"/>
            <w:sz w:val="20"/>
            <w:szCs w:val="20"/>
            <w:lang w:val="en-US"/>
          </w:rPr>
          <w:tab/>
        </w:r>
      </w:ins>
      <w:ins w:id="355" w:author="Imed Bouazizi" w:date="2023-04-19T16:27:00Z">
        <w:r w:rsidRPr="008541CF">
          <w:rPr>
            <w:rFonts w:ascii="Courier New" w:eastAsia="Times New Roman" w:hAnsi="Courier New" w:cs="Courier New"/>
            <w:sz w:val="20"/>
            <w:szCs w:val="20"/>
            <w:lang w:val="en-US"/>
          </w:rPr>
          <w:t>UNSIGNED_INT = 5125,</w:t>
        </w:r>
      </w:ins>
    </w:p>
    <w:p w14:paraId="364F4365" w14:textId="69888F37"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ins w:id="356" w:author="Imed Bouazizi" w:date="2023-04-19T16:27:00Z"/>
          <w:rFonts w:ascii="Courier New" w:eastAsia="Times New Roman" w:hAnsi="Courier New" w:cs="Courier New"/>
          <w:sz w:val="20"/>
          <w:szCs w:val="20"/>
          <w:lang w:val="en-US"/>
        </w:rPr>
      </w:pPr>
      <w:ins w:id="357" w:author="Imed Bouazizi" w:date="2023-04-19T16:27:00Z">
        <w:r w:rsidRPr="008541CF">
          <w:rPr>
            <w:rFonts w:ascii="Courier New" w:eastAsia="Times New Roman" w:hAnsi="Courier New" w:cs="Courier New"/>
            <w:sz w:val="20"/>
            <w:szCs w:val="20"/>
            <w:lang w:val="en-US"/>
          </w:rPr>
          <w:t xml:space="preserve">  </w:t>
        </w:r>
      </w:ins>
      <w:ins w:id="358" w:author="Imed Bouazizi" w:date="2023-04-19T16:28:00Z">
        <w:r>
          <w:rPr>
            <w:rFonts w:ascii="Courier New" w:eastAsia="Times New Roman" w:hAnsi="Courier New" w:cs="Courier New"/>
            <w:sz w:val="20"/>
            <w:szCs w:val="20"/>
            <w:lang w:val="en-US"/>
          </w:rPr>
          <w:tab/>
        </w:r>
      </w:ins>
      <w:ins w:id="359" w:author="Imed Bouazizi" w:date="2023-04-19T16:27:00Z">
        <w:r w:rsidRPr="008541CF">
          <w:rPr>
            <w:rFonts w:ascii="Courier New" w:eastAsia="Times New Roman" w:hAnsi="Courier New" w:cs="Courier New"/>
            <w:sz w:val="20"/>
            <w:szCs w:val="20"/>
            <w:lang w:val="en-US"/>
          </w:rPr>
          <w:t>FLOAT</w:t>
        </w:r>
      </w:ins>
    </w:p>
    <w:p w14:paraId="33966C81" w14:textId="6D91E894" w:rsidR="008541CF" w:rsidRPr="008541CF" w:rsidRDefault="008541CF" w:rsidP="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ins w:id="360" w:author="Imed Bouazizi" w:date="2023-04-19T16:28:00Z">
        <w:r>
          <w:rPr>
            <w:rFonts w:ascii="Courier New" w:eastAsia="Times New Roman" w:hAnsi="Courier New" w:cs="Courier New"/>
            <w:sz w:val="20"/>
            <w:szCs w:val="20"/>
            <w:lang w:val="en-US"/>
          </w:rPr>
          <w:t xml:space="preserve">    </w:t>
        </w:r>
      </w:ins>
      <w:ins w:id="361" w:author="Imed Bouazizi" w:date="2023-04-19T16:27:00Z">
        <w:r w:rsidRPr="008541CF">
          <w:rPr>
            <w:rFonts w:ascii="Courier New" w:eastAsia="Times New Roman" w:hAnsi="Courier New" w:cs="Courier New"/>
            <w:sz w:val="20"/>
            <w:szCs w:val="20"/>
            <w:lang w:val="en-US"/>
          </w:rPr>
          <w:t>};</w:t>
        </w:r>
      </w:ins>
    </w:p>
    <w:p w14:paraId="63173A8C" w14:textId="77777777" w:rsidR="00293131" w:rsidRPr="00293131" w:rsidRDefault="00293131" w:rsidP="0089385B">
      <w:pPr>
        <w:pStyle w:val="Code"/>
        <w:rPr>
          <w:lang w:val="en-US"/>
        </w:rPr>
      </w:pPr>
    </w:p>
    <w:p w14:paraId="0D2DF84F" w14:textId="77777777" w:rsidR="00293131" w:rsidRDefault="00293131" w:rsidP="0089385B">
      <w:pPr>
        <w:pStyle w:val="Code"/>
        <w:rPr>
          <w:ins w:id="362" w:author="Imed Bouazizi" w:date="2023-04-19T16:29:00Z"/>
          <w:lang w:val="en-US"/>
        </w:rPr>
      </w:pPr>
      <w:r w:rsidRPr="00293131">
        <w:rPr>
          <w:lang w:val="en-US"/>
        </w:rPr>
        <w:t xml:space="preserve">    struct ConfigDataParameters {</w:t>
      </w:r>
    </w:p>
    <w:p w14:paraId="513E2A41" w14:textId="6E4CA605" w:rsidR="008541CF" w:rsidRPr="00293131" w:rsidRDefault="008541CF" w:rsidP="0089385B">
      <w:pPr>
        <w:pStyle w:val="Code"/>
        <w:rPr>
          <w:lang w:val="en-US"/>
        </w:rPr>
      </w:pPr>
      <w:ins w:id="363" w:author="Imed Bouazizi" w:date="2023-04-19T16:29:00Z">
        <w:r>
          <w:rPr>
            <w:lang w:val="en-US"/>
          </w:rPr>
          <w:t xml:space="preserve">        OutputFormat   output_format;</w:t>
        </w:r>
      </w:ins>
    </w:p>
    <w:p w14:paraId="379BB44F" w14:textId="77777777" w:rsidR="00293131" w:rsidRPr="00293131" w:rsidRDefault="00293131" w:rsidP="0089385B">
      <w:pPr>
        <w:pStyle w:val="Code"/>
        <w:rPr>
          <w:lang w:val="en-US"/>
        </w:rPr>
      </w:pPr>
      <w:r w:rsidRPr="00293131">
        <w:rPr>
          <w:lang w:val="en-US"/>
        </w:rPr>
        <w:t xml:space="preserve">        SampleFormat sample_format;</w:t>
      </w:r>
    </w:p>
    <w:p w14:paraId="6B610AB8" w14:textId="77777777" w:rsidR="00293131" w:rsidRPr="00293131" w:rsidRDefault="00293131" w:rsidP="0089385B">
      <w:pPr>
        <w:pStyle w:val="Code"/>
        <w:rPr>
          <w:lang w:val="en-US"/>
        </w:rPr>
      </w:pPr>
      <w:r w:rsidRPr="00293131">
        <w:rPr>
          <w:lang w:val="en-US"/>
        </w:rPr>
        <w:t xml:space="preserve">        SampleType sample_type;</w:t>
      </w:r>
    </w:p>
    <w:p w14:paraId="04E534C0" w14:textId="77777777" w:rsidR="00293131" w:rsidRPr="00293131" w:rsidRDefault="00293131" w:rsidP="0089385B">
      <w:pPr>
        <w:pStyle w:val="Code"/>
        <w:rPr>
          <w:lang w:val="en-US"/>
        </w:rPr>
      </w:pPr>
      <w:r w:rsidRPr="00293131">
        <w:rPr>
          <w:lang w:val="en-US"/>
        </w:rPr>
        <w:t xml:space="preserve">        unsigned long sample_stride;</w:t>
      </w:r>
    </w:p>
    <w:p w14:paraId="68255F9F" w14:textId="77777777" w:rsidR="00293131" w:rsidRPr="00293131" w:rsidRDefault="00293131" w:rsidP="0089385B">
      <w:pPr>
        <w:pStyle w:val="Code"/>
        <w:rPr>
          <w:lang w:val="en-US"/>
        </w:rPr>
      </w:pPr>
      <w:r w:rsidRPr="00293131">
        <w:rPr>
          <w:lang w:val="en-US"/>
        </w:rPr>
        <w:t xml:space="preserve">        unsigned long line_stride;</w:t>
      </w:r>
    </w:p>
    <w:p w14:paraId="7CD2479A" w14:textId="77777777" w:rsidR="00293131" w:rsidRDefault="00293131" w:rsidP="0089385B">
      <w:pPr>
        <w:pStyle w:val="Code"/>
        <w:rPr>
          <w:ins w:id="364" w:author="Imed Bouazizi" w:date="2023-04-19T16:19:00Z"/>
          <w:lang w:val="en-US"/>
        </w:rPr>
      </w:pPr>
      <w:r w:rsidRPr="00293131">
        <w:rPr>
          <w:lang w:val="en-US"/>
        </w:rPr>
        <w:t xml:space="preserve">        unsigned long buffer_offset;</w:t>
      </w:r>
    </w:p>
    <w:p w14:paraId="7055C1EE" w14:textId="26E85601" w:rsidR="00464E07" w:rsidRPr="00293131" w:rsidRDefault="00464E07" w:rsidP="0089385B">
      <w:pPr>
        <w:pStyle w:val="Code"/>
        <w:rPr>
          <w:lang w:val="en-US"/>
        </w:rPr>
      </w:pPr>
      <w:ins w:id="365" w:author="Imed Bouazizi" w:date="2023-04-19T16:19:00Z">
        <w:r>
          <w:rPr>
            <w:lang w:val="en-US"/>
          </w:rPr>
          <w:t xml:space="preserve">        unsigned long output_buffer_handle;</w:t>
        </w:r>
      </w:ins>
    </w:p>
    <w:p w14:paraId="2A11CDEA" w14:textId="77777777" w:rsidR="00293131" w:rsidRPr="00293131" w:rsidRDefault="00293131" w:rsidP="0089385B">
      <w:pPr>
        <w:pStyle w:val="Code"/>
        <w:rPr>
          <w:lang w:val="en-US"/>
        </w:rPr>
      </w:pPr>
      <w:r w:rsidRPr="00293131">
        <w:rPr>
          <w:lang w:val="en-US"/>
        </w:rPr>
        <w:t xml:space="preserve">    };</w:t>
      </w:r>
    </w:p>
    <w:p w14:paraId="0815644D" w14:textId="77777777" w:rsidR="00293131" w:rsidRPr="00293131" w:rsidRDefault="00293131" w:rsidP="0089385B">
      <w:pPr>
        <w:pStyle w:val="Code"/>
        <w:rPr>
          <w:lang w:val="en-US"/>
        </w:rPr>
      </w:pPr>
    </w:p>
    <w:p w14:paraId="37B58CBB" w14:textId="77777777" w:rsidR="00293131" w:rsidRPr="00293131" w:rsidRDefault="00293131" w:rsidP="0089385B">
      <w:pPr>
        <w:pStyle w:val="Code"/>
        <w:rPr>
          <w:lang w:val="en-US"/>
        </w:rPr>
      </w:pPr>
      <w:r w:rsidRPr="00293131">
        <w:rPr>
          <w:lang w:val="en-US"/>
        </w:rPr>
        <w:t xml:space="preserve">    exception ErrorConfig {</w:t>
      </w:r>
    </w:p>
    <w:p w14:paraId="4AE4A299" w14:textId="77777777" w:rsidR="00293131" w:rsidRPr="00293131" w:rsidRDefault="00293131" w:rsidP="0089385B">
      <w:pPr>
        <w:pStyle w:val="Code"/>
        <w:rPr>
          <w:lang w:val="en-US"/>
        </w:rPr>
      </w:pPr>
      <w:r w:rsidRPr="00293131">
        <w:rPr>
          <w:lang w:val="en-US"/>
        </w:rPr>
        <w:t xml:space="preserve">        string reason;</w:t>
      </w:r>
    </w:p>
    <w:p w14:paraId="403E980E" w14:textId="77777777" w:rsidR="00293131" w:rsidRPr="00293131" w:rsidRDefault="00293131" w:rsidP="0089385B">
      <w:pPr>
        <w:pStyle w:val="Code"/>
        <w:rPr>
          <w:lang w:val="en-US"/>
        </w:rPr>
      </w:pPr>
      <w:r w:rsidRPr="00293131">
        <w:rPr>
          <w:lang w:val="en-US"/>
        </w:rPr>
        <w:t xml:space="preserve">    };</w:t>
      </w:r>
    </w:p>
    <w:p w14:paraId="3C5C2E13" w14:textId="77777777" w:rsidR="00293131" w:rsidRPr="00293131" w:rsidRDefault="00293131" w:rsidP="0089385B">
      <w:pPr>
        <w:pStyle w:val="Code"/>
        <w:rPr>
          <w:lang w:val="en-US"/>
        </w:rPr>
      </w:pPr>
    </w:p>
    <w:p w14:paraId="37605257" w14:textId="77777777" w:rsidR="00293131" w:rsidRPr="00293131" w:rsidRDefault="00293131" w:rsidP="0089385B">
      <w:pPr>
        <w:pStyle w:val="Code"/>
        <w:rPr>
          <w:lang w:val="en-US"/>
        </w:rPr>
      </w:pPr>
      <w:r w:rsidRPr="00293131">
        <w:rPr>
          <w:lang w:val="en-US"/>
        </w:rPr>
        <w:t xml:space="preserve">    boolean setConfig (</w:t>
      </w:r>
    </w:p>
    <w:p w14:paraId="0543995E" w14:textId="77777777" w:rsidR="00293131" w:rsidRPr="00293131" w:rsidRDefault="00293131" w:rsidP="0089385B">
      <w:pPr>
        <w:pStyle w:val="Code"/>
        <w:rPr>
          <w:lang w:val="en-US"/>
        </w:rPr>
      </w:pPr>
      <w:r w:rsidRPr="00293131">
        <w:rPr>
          <w:lang w:val="en-US"/>
        </w:rPr>
        <w:t xml:space="preserve">        in unsigned long instance_id,</w:t>
      </w:r>
    </w:p>
    <w:p w14:paraId="0D5F62C0" w14:textId="77777777" w:rsidR="00293131" w:rsidRPr="00293131" w:rsidRDefault="00293131" w:rsidP="0089385B">
      <w:pPr>
        <w:pStyle w:val="Code"/>
        <w:rPr>
          <w:lang w:val="en-US"/>
        </w:rPr>
      </w:pPr>
      <w:r w:rsidRPr="00293131">
        <w:rPr>
          <w:lang w:val="en-US"/>
        </w:rPr>
        <w:t xml:space="preserve">        in ConfigParameters config_parameters,</w:t>
      </w:r>
    </w:p>
    <w:p w14:paraId="1F5C0AB0" w14:textId="77777777" w:rsidR="00293131" w:rsidRPr="00293131" w:rsidRDefault="00293131" w:rsidP="0089385B">
      <w:pPr>
        <w:pStyle w:val="Code"/>
        <w:rPr>
          <w:lang w:val="en-US"/>
        </w:rPr>
      </w:pPr>
      <w:r w:rsidRPr="00293131">
        <w:rPr>
          <w:lang w:val="en-US"/>
        </w:rPr>
        <w:t xml:space="preserve">        in ConfigDataParameters  config_data_parameters</w:t>
      </w:r>
    </w:p>
    <w:p w14:paraId="41DE4FA0" w14:textId="19C3F43D" w:rsidR="004165F1" w:rsidRPr="001854F3" w:rsidRDefault="00293131" w:rsidP="00293131">
      <w:pPr>
        <w:pStyle w:val="Code"/>
        <w:rPr>
          <w:lang w:val="en-US" w:eastAsia="ja-JP"/>
        </w:rPr>
      </w:pPr>
      <w:r w:rsidRPr="00293131">
        <w:rPr>
          <w:lang w:val="en-US"/>
        </w:rPr>
        <w:t xml:space="preserve">    ) raises(ErrorConfig);</w:t>
      </w:r>
      <w:r w:rsidRPr="001854F3" w:rsidDel="00293131">
        <w:rPr>
          <w:lang w:val="en-US"/>
        </w:rPr>
        <w:t xml:space="preserve"> </w:t>
      </w:r>
    </w:p>
    <w:bookmarkEnd w:id="285"/>
    <w:p w14:paraId="363776B4" w14:textId="77777777" w:rsidR="001F4347" w:rsidRPr="001854F3" w:rsidRDefault="001F4347" w:rsidP="001F4347">
      <w:pPr>
        <w:pStyle w:val="Heading5"/>
        <w:rPr>
          <w:lang w:val="en-US"/>
        </w:rPr>
      </w:pPr>
      <w:r w:rsidRPr="001854F3">
        <w:rPr>
          <w:lang w:val="en-US"/>
        </w:rPr>
        <w:t>Definition</w:t>
      </w:r>
    </w:p>
    <w:p w14:paraId="53DBE6F0" w14:textId="39785F48" w:rsidR="001F4347" w:rsidRPr="001854F3" w:rsidRDefault="009B4005" w:rsidP="001F4347">
      <w:pPr>
        <w:rPr>
          <w:lang w:val="en-US"/>
        </w:rPr>
      </w:pPr>
      <w:r w:rsidRPr="001854F3">
        <w:rPr>
          <w:lang w:val="en-US"/>
        </w:rPr>
        <w:t xml:space="preserve">The </w:t>
      </w:r>
      <w:proofErr w:type="spellStart"/>
      <w:proofErr w:type="gramStart"/>
      <w:r w:rsidR="002242A0" w:rsidRPr="001854F3">
        <w:rPr>
          <w:rFonts w:ascii="Courier New" w:hAnsi="Courier New" w:cs="Courier New"/>
          <w:sz w:val="20"/>
          <w:szCs w:val="20"/>
          <w:lang w:val="en-US" w:eastAsia="ja-JP"/>
        </w:rPr>
        <w:t>s</w:t>
      </w:r>
      <w:r w:rsidRPr="001854F3">
        <w:rPr>
          <w:rFonts w:ascii="Courier New" w:hAnsi="Courier New" w:cs="Courier New"/>
          <w:sz w:val="20"/>
          <w:szCs w:val="20"/>
          <w:lang w:val="en-US" w:eastAsia="ja-JP"/>
        </w:rPr>
        <w:t>etConfig</w:t>
      </w:r>
      <w:proofErr w:type="spellEnd"/>
      <w:r w:rsidR="000B307B" w:rsidRPr="001854F3">
        <w:rPr>
          <w:rFonts w:ascii="Courier New" w:hAnsi="Courier New" w:cs="Courier New"/>
          <w:sz w:val="20"/>
          <w:szCs w:val="20"/>
          <w:lang w:val="en-US" w:eastAsia="ja-JP"/>
        </w:rPr>
        <w:t>(</w:t>
      </w:r>
      <w:proofErr w:type="gramEnd"/>
      <w:r w:rsidR="000B307B" w:rsidRPr="001854F3">
        <w:rPr>
          <w:rFonts w:ascii="Courier New" w:hAnsi="Courier New" w:cs="Courier New"/>
          <w:sz w:val="20"/>
          <w:szCs w:val="20"/>
          <w:lang w:val="en-US" w:eastAsia="ja-JP"/>
        </w:rPr>
        <w:t>)</w:t>
      </w:r>
      <w:r w:rsidRPr="001854F3">
        <w:rPr>
          <w:lang w:val="en-US"/>
        </w:rPr>
        <w:t xml:space="preserve"> function may be called with </w:t>
      </w:r>
      <w:r w:rsidR="004F027E">
        <w:rPr>
          <w:lang w:val="en-US"/>
        </w:rPr>
        <w:t xml:space="preserve">the </w:t>
      </w:r>
      <w:r w:rsidRPr="001854F3">
        <w:rPr>
          <w:lang w:val="en-US"/>
        </w:rPr>
        <w:t xml:space="preserve">parameter </w:t>
      </w:r>
      <w:r w:rsidRPr="001854F3">
        <w:rPr>
          <w:rFonts w:ascii="Courier New" w:hAnsi="Courier New" w:cs="Courier New"/>
          <w:sz w:val="20"/>
          <w:szCs w:val="20"/>
          <w:lang w:val="en-US" w:eastAsia="ja-JP"/>
        </w:rPr>
        <w:t>CONFIG_OUTPUT_BUFFER</w:t>
      </w:r>
      <w:r w:rsidRPr="001854F3">
        <w:rPr>
          <w:lang w:val="en-US"/>
        </w:rPr>
        <w:t xml:space="preserve">, in which case it provides </w:t>
      </w:r>
      <w:ins w:id="366" w:author="Imed Bouazizi" w:date="2023-04-19T16:17:00Z">
        <w:r w:rsidR="00464E07">
          <w:rPr>
            <w:lang w:val="en-US"/>
          </w:rPr>
          <w:t xml:space="preserve">a handle to the output buffer and a description of the </w:t>
        </w:r>
      </w:ins>
      <w:ins w:id="367" w:author="Imed Bouazizi" w:date="2023-04-19T16:18:00Z">
        <w:r w:rsidR="00464E07">
          <w:rPr>
            <w:lang w:val="en-US"/>
          </w:rPr>
          <w:t xml:space="preserve">write operation into that </w:t>
        </w:r>
      </w:ins>
      <w:del w:id="368" w:author="Imed Bouazizi" w:date="2023-04-19T16:18:00Z">
        <w:r w:rsidRPr="001854F3" w:rsidDel="00464E07">
          <w:rPr>
            <w:lang w:val="en-US"/>
          </w:rPr>
          <w:delText xml:space="preserve">the format of the </w:delText>
        </w:r>
      </w:del>
      <w:r w:rsidRPr="001854F3">
        <w:rPr>
          <w:lang w:val="en-US"/>
        </w:rPr>
        <w:t xml:space="preserve">output buffer. </w:t>
      </w:r>
    </w:p>
    <w:p w14:paraId="71552A43" w14:textId="3B2F8086" w:rsidR="009B4005" w:rsidRPr="001854F3" w:rsidRDefault="009B4005" w:rsidP="009B4005">
      <w:pPr>
        <w:rPr>
          <w:lang w:val="en-US"/>
        </w:rPr>
      </w:pPr>
      <w:r w:rsidRPr="001854F3">
        <w:rPr>
          <w:lang w:val="en-US"/>
        </w:rPr>
        <w:lastRenderedPageBreak/>
        <w:t xml:space="preserve">The </w:t>
      </w:r>
      <w:ins w:id="369" w:author="Imed Bouazizi" w:date="2023-04-19T16:18:00Z">
        <w:r w:rsidR="00464E07">
          <w:rPr>
            <w:lang w:val="en-US"/>
          </w:rPr>
          <w:t>parameters that are passed to this function when setting the configuration for CONFIG_OUTPUT_BUFFER are as follows</w:t>
        </w:r>
      </w:ins>
      <w:del w:id="370" w:author="Imed Bouazizi" w:date="2023-04-19T16:18:00Z">
        <w:r w:rsidRPr="001854F3" w:rsidDel="00464E07">
          <w:rPr>
            <w:lang w:val="en-US"/>
          </w:rPr>
          <w:delText>format of the buffer shall contain the following parameters</w:delText>
        </w:r>
      </w:del>
      <w:r w:rsidRPr="001854F3">
        <w:rPr>
          <w:lang w:val="en-US"/>
        </w:rPr>
        <w:t>:</w:t>
      </w:r>
    </w:p>
    <w:p w14:paraId="6B43378F" w14:textId="156AF48F"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sample_format</w:t>
      </w:r>
      <w:proofErr w:type="spellEnd"/>
      <w:r w:rsidRPr="001854F3">
        <w:rPr>
          <w:lang w:val="en-US"/>
        </w:rPr>
        <w:t xml:space="preserve"> indicat</w:t>
      </w:r>
      <w:r w:rsidR="000305EA" w:rsidRPr="001854F3">
        <w:rPr>
          <w:lang w:val="en-US"/>
        </w:rPr>
        <w:t>ing</w:t>
      </w:r>
      <w:r w:rsidRPr="001854F3">
        <w:rPr>
          <w:lang w:val="en-US"/>
        </w:rPr>
        <w:t xml:space="preserve"> the format of each sample, which can be a scalar, a 2D vector, a 3D vector, or a 4D vector.</w:t>
      </w:r>
    </w:p>
    <w:p w14:paraId="0CB76675" w14:textId="5DEDB115"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sample_type</w:t>
      </w:r>
      <w:proofErr w:type="spellEnd"/>
      <w:r w:rsidRPr="001854F3">
        <w:rPr>
          <w:lang w:val="en-US"/>
        </w:rPr>
        <w:t xml:space="preserve"> indicat</w:t>
      </w:r>
      <w:r w:rsidR="000305EA" w:rsidRPr="001854F3">
        <w:rPr>
          <w:lang w:val="en-US"/>
        </w:rPr>
        <w:t>ing</w:t>
      </w:r>
      <w:r w:rsidRPr="001854F3">
        <w:rPr>
          <w:lang w:val="en-US"/>
        </w:rPr>
        <w:t xml:space="preserve"> the type of each component of the sample. </w:t>
      </w:r>
    </w:p>
    <w:p w14:paraId="72E25391" w14:textId="1C9C2C2B"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sample_stride</w:t>
      </w:r>
      <w:proofErr w:type="spellEnd"/>
      <w:r w:rsidRPr="001854F3">
        <w:rPr>
          <w:lang w:val="en-US"/>
        </w:rPr>
        <w:t xml:space="preserve"> indicat</w:t>
      </w:r>
      <w:r w:rsidR="000305EA" w:rsidRPr="001854F3">
        <w:rPr>
          <w:lang w:val="en-US"/>
        </w:rPr>
        <w:t>ing</w:t>
      </w:r>
      <w:r w:rsidRPr="001854F3">
        <w:rPr>
          <w:lang w:val="en-US"/>
        </w:rPr>
        <w:t xml:space="preserve"> the number of bytes between 2 consecutive samples of this output.</w:t>
      </w:r>
    </w:p>
    <w:p w14:paraId="6FACE34D" w14:textId="64520E91"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line_stride</w:t>
      </w:r>
      <w:proofErr w:type="spellEnd"/>
      <w:r w:rsidRPr="001854F3">
        <w:rPr>
          <w:lang w:val="en-US"/>
        </w:rPr>
        <w:t xml:space="preserve"> indicat</w:t>
      </w:r>
      <w:r w:rsidR="000305EA" w:rsidRPr="001854F3">
        <w:rPr>
          <w:lang w:val="en-US"/>
        </w:rPr>
        <w:t>ing</w:t>
      </w:r>
      <w:r w:rsidRPr="001854F3">
        <w:rPr>
          <w:lang w:val="en-US"/>
        </w:rPr>
        <w:t xml:space="preserve"> the number of bytes between the first byte of one line and the first byte of the following line of this output.</w:t>
      </w:r>
    </w:p>
    <w:p w14:paraId="5698E41A" w14:textId="1662186D" w:rsidR="009B4005" w:rsidRDefault="009B4005" w:rsidP="009B4005">
      <w:pPr>
        <w:pStyle w:val="ListParagraph"/>
        <w:numPr>
          <w:ilvl w:val="0"/>
          <w:numId w:val="23"/>
        </w:numPr>
        <w:tabs>
          <w:tab w:val="clear" w:pos="403"/>
        </w:tabs>
        <w:spacing w:after="0" w:line="240" w:lineRule="auto"/>
        <w:rPr>
          <w:ins w:id="371" w:author="Imed Bouazizi" w:date="2023-04-19T16:19:00Z"/>
          <w:lang w:val="en-US"/>
        </w:rPr>
      </w:pPr>
      <w:proofErr w:type="spellStart"/>
      <w:r w:rsidRPr="001854F3">
        <w:rPr>
          <w:rFonts w:ascii="Courier New" w:hAnsi="Courier New" w:cs="Courier New"/>
          <w:sz w:val="20"/>
          <w:szCs w:val="20"/>
          <w:lang w:val="en-US"/>
        </w:rPr>
        <w:t>buffer_offset</w:t>
      </w:r>
      <w:proofErr w:type="spellEnd"/>
      <w:r w:rsidRPr="001854F3">
        <w:rPr>
          <w:lang w:val="en-US"/>
        </w:rPr>
        <w:t xml:space="preserve"> indicat</w:t>
      </w:r>
      <w:r w:rsidR="000305EA" w:rsidRPr="001854F3">
        <w:rPr>
          <w:lang w:val="en-US"/>
        </w:rPr>
        <w:t>ing</w:t>
      </w:r>
      <w:r w:rsidRPr="001854F3">
        <w:rPr>
          <w:lang w:val="en-US"/>
        </w:rPr>
        <w:t xml:space="preserve"> the offset into the output buffer, starting from which the output frame should be written</w:t>
      </w:r>
      <w:r w:rsidR="007C70EA">
        <w:rPr>
          <w:lang w:val="en-US"/>
        </w:rPr>
        <w:t>.</w:t>
      </w:r>
    </w:p>
    <w:p w14:paraId="2833292D" w14:textId="1267FA06" w:rsidR="00464E07" w:rsidRPr="001854F3" w:rsidRDefault="00464E07" w:rsidP="009B4005">
      <w:pPr>
        <w:pStyle w:val="ListParagraph"/>
        <w:numPr>
          <w:ilvl w:val="0"/>
          <w:numId w:val="23"/>
        </w:numPr>
        <w:tabs>
          <w:tab w:val="clear" w:pos="403"/>
        </w:tabs>
        <w:spacing w:after="0" w:line="240" w:lineRule="auto"/>
        <w:rPr>
          <w:lang w:val="en-US"/>
        </w:rPr>
      </w:pPr>
      <w:proofErr w:type="spellStart"/>
      <w:ins w:id="372" w:author="Imed Bouazizi" w:date="2023-04-19T16:19:00Z">
        <w:r>
          <w:rPr>
            <w:lang w:val="en-US"/>
          </w:rPr>
          <w:t>output_buffer_handle</w:t>
        </w:r>
        <w:proofErr w:type="spellEnd"/>
        <w:r>
          <w:rPr>
            <w:lang w:val="en-US"/>
          </w:rPr>
          <w:t xml:space="preserve"> provides the handle of the output buffer, to which the </w:t>
        </w:r>
      </w:ins>
      <w:ins w:id="373" w:author="Imed Bouazizi" w:date="2023-04-19T16:20:00Z">
        <w:r>
          <w:rPr>
            <w:lang w:val="en-US"/>
          </w:rPr>
          <w:t xml:space="preserve">output of the decoder instance is to be written. </w:t>
        </w:r>
      </w:ins>
      <w:ins w:id="374" w:author="Imed Bouazizi" w:date="2023-04-19T16:23:00Z">
        <w:r>
          <w:rPr>
            <w:lang w:val="en-US"/>
          </w:rPr>
          <w:t>The VDE is responsible for the allocation and management of the memory for the output buffer.</w:t>
        </w:r>
      </w:ins>
    </w:p>
    <w:p w14:paraId="019AE313" w14:textId="1AF3365E" w:rsidR="00A7071B" w:rsidRPr="001854F3" w:rsidRDefault="00A7071B" w:rsidP="00A7071B">
      <w:pPr>
        <w:tabs>
          <w:tab w:val="clear" w:pos="403"/>
        </w:tabs>
        <w:spacing w:after="0" w:line="240" w:lineRule="auto"/>
        <w:rPr>
          <w:lang w:val="en-US"/>
        </w:rPr>
      </w:pPr>
    </w:p>
    <w:p w14:paraId="2F4B74EA" w14:textId="48B08031" w:rsidR="00A7071B" w:rsidRPr="001854F3" w:rsidRDefault="00A7071B" w:rsidP="00F27E41">
      <w:pPr>
        <w:pStyle w:val="Heading4"/>
        <w:rPr>
          <w:lang w:val="en-US"/>
        </w:rPr>
      </w:pPr>
      <w:bookmarkStart w:id="375" w:name="_Ref102150050"/>
      <w:proofErr w:type="spellStart"/>
      <w:proofErr w:type="gramStart"/>
      <w:r w:rsidRPr="001854F3">
        <w:rPr>
          <w:lang w:val="en-US"/>
        </w:rPr>
        <w:t>getParemeter</w:t>
      </w:r>
      <w:proofErr w:type="spellEnd"/>
      <w:r w:rsidR="00772A43" w:rsidRPr="001854F3">
        <w:rPr>
          <w:lang w:val="en-US"/>
        </w:rPr>
        <w:t>(</w:t>
      </w:r>
      <w:proofErr w:type="gramEnd"/>
      <w:r w:rsidR="00772A43" w:rsidRPr="001854F3">
        <w:rPr>
          <w:lang w:val="en-US"/>
        </w:rPr>
        <w:t>)</w:t>
      </w:r>
      <w:r w:rsidRPr="001854F3">
        <w:rPr>
          <w:lang w:val="en-US"/>
        </w:rPr>
        <w:t xml:space="preserve"> and </w:t>
      </w:r>
      <w:proofErr w:type="spellStart"/>
      <w:r w:rsidRPr="001854F3">
        <w:rPr>
          <w:lang w:val="en-US"/>
        </w:rPr>
        <w:t>setParameter</w:t>
      </w:r>
      <w:proofErr w:type="spellEnd"/>
      <w:r w:rsidR="00772A43" w:rsidRPr="001854F3">
        <w:rPr>
          <w:lang w:val="en-US"/>
        </w:rPr>
        <w:t>()</w:t>
      </w:r>
      <w:bookmarkEnd w:id="375"/>
    </w:p>
    <w:p w14:paraId="1DCAC6EB" w14:textId="6A21ADF7" w:rsidR="00A7071B" w:rsidRPr="001854F3" w:rsidRDefault="00A7071B" w:rsidP="00A7071B">
      <w:pPr>
        <w:pStyle w:val="Heading5"/>
        <w:rPr>
          <w:lang w:val="en-US"/>
        </w:rPr>
      </w:pPr>
      <w:r w:rsidRPr="001854F3">
        <w:rPr>
          <w:lang w:val="en-US"/>
        </w:rPr>
        <w:t>Declaration</w:t>
      </w:r>
    </w:p>
    <w:p w14:paraId="63336C7D" w14:textId="340E61DD" w:rsidR="00A7071B" w:rsidRDefault="000B5C7C" w:rsidP="00A34C8C">
      <w:pPr>
        <w:rPr>
          <w:lang w:val="en-US"/>
        </w:rPr>
      </w:pPr>
      <w:r>
        <w:rPr>
          <w:lang w:val="en-US" w:eastAsia="ja-JP"/>
        </w:rPr>
        <w:t xml:space="preserve">The </w:t>
      </w:r>
      <w:r w:rsidR="004077FC" w:rsidRPr="001854F3">
        <w:rPr>
          <w:lang w:val="en-US" w:eastAsia="ja-JP"/>
        </w:rPr>
        <w:t xml:space="preserve">IDL declarations of the </w:t>
      </w:r>
      <w:proofErr w:type="spellStart"/>
      <w:proofErr w:type="gramStart"/>
      <w:r w:rsidR="004077FC" w:rsidRPr="001854F3">
        <w:rPr>
          <w:rFonts w:ascii="Courier New" w:hAnsi="Courier New" w:cs="Courier New"/>
          <w:sz w:val="20"/>
          <w:szCs w:val="20"/>
          <w:lang w:val="en-US" w:eastAsia="ja-JP"/>
        </w:rPr>
        <w:t>getP</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r</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meter</w:t>
      </w:r>
      <w:proofErr w:type="spellEnd"/>
      <w:r w:rsidR="004077FC" w:rsidRPr="001854F3">
        <w:rPr>
          <w:rFonts w:ascii="Courier New" w:hAnsi="Courier New" w:cs="Courier New"/>
          <w:sz w:val="20"/>
          <w:szCs w:val="20"/>
          <w:lang w:val="en-US" w:eastAsia="ja-JP"/>
        </w:rPr>
        <w:t>(</w:t>
      </w:r>
      <w:proofErr w:type="gramEnd"/>
      <w:r w:rsidR="004077FC" w:rsidRPr="001854F3">
        <w:rPr>
          <w:rFonts w:ascii="Courier New" w:hAnsi="Courier New" w:cs="Courier New"/>
          <w:sz w:val="20"/>
          <w:szCs w:val="20"/>
          <w:lang w:val="en-US" w:eastAsia="ja-JP"/>
        </w:rPr>
        <w:t>)</w:t>
      </w:r>
      <w:r w:rsidR="004077FC" w:rsidRPr="001854F3">
        <w:rPr>
          <w:lang w:val="en-US"/>
        </w:rPr>
        <w:t xml:space="preserve"> and </w:t>
      </w:r>
      <w:proofErr w:type="spellStart"/>
      <w:r w:rsidR="004077FC" w:rsidRPr="001854F3">
        <w:rPr>
          <w:rFonts w:ascii="Courier New" w:hAnsi="Courier New" w:cs="Courier New"/>
          <w:sz w:val="20"/>
          <w:szCs w:val="20"/>
          <w:lang w:val="en-US" w:eastAsia="ja-JP"/>
        </w:rPr>
        <w:t>setParemeter</w:t>
      </w:r>
      <w:proofErr w:type="spellEnd"/>
      <w:r w:rsidR="004077FC" w:rsidRPr="001854F3">
        <w:rPr>
          <w:rFonts w:ascii="Courier New" w:hAnsi="Courier New" w:cs="Courier New"/>
          <w:sz w:val="20"/>
          <w:szCs w:val="20"/>
          <w:lang w:val="en-US" w:eastAsia="ja-JP"/>
        </w:rPr>
        <w:t>()</w:t>
      </w:r>
      <w:r w:rsidR="004077FC" w:rsidRPr="001854F3">
        <w:rPr>
          <w:lang w:val="en-US" w:eastAsia="ja-JP"/>
        </w:rPr>
        <w:t xml:space="preserve"> </w:t>
      </w:r>
      <w:r w:rsidR="00490F66">
        <w:rPr>
          <w:lang w:val="en-US" w:eastAsia="ja-JP"/>
        </w:rPr>
        <w:t>functions</w:t>
      </w:r>
      <w:r w:rsidR="00490F66" w:rsidRPr="001854F3">
        <w:rPr>
          <w:lang w:val="en-US" w:eastAsia="ja-JP"/>
        </w:rPr>
        <w:t xml:space="preserve"> </w:t>
      </w:r>
      <w:r w:rsidR="00BF3F07" w:rsidRPr="001854F3">
        <w:rPr>
          <w:lang w:val="en-US" w:eastAsia="ja-JP"/>
        </w:rPr>
        <w:t xml:space="preserve">as well as </w:t>
      </w:r>
      <w:r w:rsidR="004077FC" w:rsidRPr="001854F3">
        <w:rPr>
          <w:lang w:val="en-US" w:eastAsia="ja-JP"/>
        </w:rPr>
        <w:t xml:space="preserve">the associated </w:t>
      </w:r>
      <w:proofErr w:type="spellStart"/>
      <w:r w:rsidR="004077FC" w:rsidRPr="001854F3">
        <w:rPr>
          <w:rFonts w:ascii="Courier New" w:hAnsi="Courier New" w:cs="Courier New"/>
          <w:sz w:val="20"/>
          <w:szCs w:val="20"/>
          <w:lang w:val="en-US" w:eastAsia="ja-JP"/>
        </w:rPr>
        <w:t>ErrorParameter</w:t>
      </w:r>
      <w:proofErr w:type="spellEnd"/>
      <w:r w:rsidR="004077FC" w:rsidRPr="001854F3">
        <w:rPr>
          <w:lang w:val="en-US" w:eastAsia="ja-JP"/>
        </w:rPr>
        <w:t xml:space="preserve"> exception</w:t>
      </w:r>
      <w:r w:rsidR="00D86D29" w:rsidRPr="001854F3">
        <w:rPr>
          <w:lang w:val="en-US" w:eastAsia="ja-JP"/>
        </w:rPr>
        <w:t xml:space="preserve"> and </w:t>
      </w:r>
      <w:r w:rsidR="006E7FCD" w:rsidRPr="001854F3">
        <w:rPr>
          <w:lang w:val="en-US" w:eastAsia="ja-JP"/>
        </w:rPr>
        <w:t xml:space="preserve">the </w:t>
      </w:r>
      <w:proofErr w:type="spellStart"/>
      <w:r w:rsidR="00D86D29" w:rsidRPr="001854F3">
        <w:rPr>
          <w:rFonts w:ascii="Courier New" w:hAnsi="Courier New" w:cs="Courier New"/>
          <w:sz w:val="20"/>
          <w:szCs w:val="20"/>
          <w:lang w:val="en-US" w:eastAsia="ja-JP"/>
        </w:rPr>
        <w:t>ExtParameters</w:t>
      </w:r>
      <w:proofErr w:type="spellEnd"/>
      <w:r w:rsidR="006E7FCD" w:rsidRPr="001854F3">
        <w:rPr>
          <w:lang w:val="en-US"/>
        </w:rPr>
        <w:t xml:space="preserve"> enumeration</w:t>
      </w:r>
      <w:r>
        <w:rPr>
          <w:lang w:val="en-US"/>
        </w:rPr>
        <w:t xml:space="preserve"> </w:t>
      </w:r>
      <w:r w:rsidR="00B1202C">
        <w:rPr>
          <w:lang w:val="en-US"/>
        </w:rPr>
        <w:t>are defined as follows:</w:t>
      </w:r>
    </w:p>
    <w:p w14:paraId="423D4C92" w14:textId="77777777" w:rsidR="000B5C7C" w:rsidRPr="000B5C7C" w:rsidRDefault="000B5C7C" w:rsidP="0089385B">
      <w:pPr>
        <w:pStyle w:val="Code"/>
        <w:rPr>
          <w:lang w:val="en-US"/>
        </w:rPr>
      </w:pPr>
      <w:r w:rsidRPr="000B5C7C">
        <w:rPr>
          <w:lang w:val="en-US"/>
        </w:rPr>
        <w:t xml:space="preserve">    enum ExtParameters {</w:t>
      </w:r>
    </w:p>
    <w:p w14:paraId="44AF60FE" w14:textId="77777777" w:rsidR="000B5C7C" w:rsidRPr="000B5C7C" w:rsidRDefault="000B5C7C" w:rsidP="0089385B">
      <w:pPr>
        <w:pStyle w:val="Code"/>
        <w:rPr>
          <w:lang w:val="en-US"/>
        </w:rPr>
      </w:pPr>
      <w:r w:rsidRPr="000B5C7C">
        <w:rPr>
          <w:lang w:val="en-US"/>
        </w:rPr>
        <w:t xml:space="preserve">        PARAM_PARTIAL_OUTPUT,</w:t>
      </w:r>
    </w:p>
    <w:p w14:paraId="1728D5F4" w14:textId="77777777" w:rsidR="000B5C7C" w:rsidRPr="000B5C7C" w:rsidRDefault="000B5C7C" w:rsidP="0089385B">
      <w:pPr>
        <w:pStyle w:val="Code"/>
        <w:rPr>
          <w:lang w:val="en-US"/>
        </w:rPr>
      </w:pPr>
      <w:r w:rsidRPr="000B5C7C">
        <w:rPr>
          <w:lang w:val="en-US"/>
        </w:rPr>
        <w:t xml:space="preserve">        PARAM_SUBFRAME_OUTPUT,</w:t>
      </w:r>
    </w:p>
    <w:p w14:paraId="14A4B7C7" w14:textId="77777777" w:rsidR="000B5C7C" w:rsidRPr="000B5C7C" w:rsidRDefault="000B5C7C" w:rsidP="0089385B">
      <w:pPr>
        <w:pStyle w:val="Code"/>
        <w:rPr>
          <w:lang w:val="en-US"/>
        </w:rPr>
      </w:pPr>
      <w:r w:rsidRPr="000B5C7C">
        <w:rPr>
          <w:lang w:val="en-US"/>
        </w:rPr>
        <w:t xml:space="preserve">        PARAM_METADATA_CALLBACK,</w:t>
      </w:r>
    </w:p>
    <w:p w14:paraId="0E2B015F" w14:textId="77777777" w:rsidR="000B5C7C" w:rsidRPr="000B5C7C" w:rsidRDefault="000B5C7C" w:rsidP="0089385B">
      <w:pPr>
        <w:pStyle w:val="Code"/>
        <w:rPr>
          <w:lang w:val="en-US"/>
        </w:rPr>
      </w:pPr>
      <w:r w:rsidRPr="000B5C7C">
        <w:rPr>
          <w:lang w:val="en-US"/>
        </w:rPr>
        <w:t xml:space="preserve">        PARAM_OUTPUT_CROP,</w:t>
      </w:r>
    </w:p>
    <w:p w14:paraId="22E05635" w14:textId="3C293A76" w:rsidR="000B5C7C" w:rsidRPr="000B5C7C" w:rsidDel="0015362B" w:rsidRDefault="000B5C7C" w:rsidP="0089385B">
      <w:pPr>
        <w:pStyle w:val="Code"/>
        <w:rPr>
          <w:del w:id="376" w:author="Imed Bouazizi" w:date="2023-04-19T16:49:00Z"/>
          <w:lang w:val="en-US"/>
        </w:rPr>
      </w:pPr>
      <w:del w:id="377" w:author="Imed Bouazizi" w:date="2023-04-19T16:49:00Z">
        <w:r w:rsidRPr="000B5C7C" w:rsidDel="0015362B">
          <w:rPr>
            <w:lang w:val="en-US"/>
          </w:rPr>
          <w:delText xml:space="preserve">        PARAM_OUTPUT_CROP_WINDOW,</w:delText>
        </w:r>
      </w:del>
    </w:p>
    <w:p w14:paraId="1357E7AE" w14:textId="77777777" w:rsidR="000B5C7C" w:rsidRPr="000B5C7C" w:rsidRDefault="000B5C7C" w:rsidP="0089385B">
      <w:pPr>
        <w:pStyle w:val="Code"/>
        <w:rPr>
          <w:lang w:val="en-US"/>
        </w:rPr>
      </w:pPr>
      <w:r w:rsidRPr="000B5C7C">
        <w:rPr>
          <w:lang w:val="en-US"/>
        </w:rPr>
        <w:t xml:space="preserve">        PARAM_MAX_OFFTIME_JITTER</w:t>
      </w:r>
    </w:p>
    <w:p w14:paraId="2E5FA912" w14:textId="27F6B138" w:rsidR="000B5C7C" w:rsidRDefault="00A0584C" w:rsidP="0089385B">
      <w:pPr>
        <w:pStyle w:val="Code"/>
        <w:rPr>
          <w:ins w:id="378" w:author="Imed Bouazizi" w:date="2023-04-19T16:45:00Z"/>
          <w:lang w:val="en-US"/>
        </w:rPr>
      </w:pPr>
      <w:ins w:id="379" w:author="Imed Bouazizi" w:date="2023-04-19T16:43:00Z">
        <w:r>
          <w:rPr>
            <w:lang w:val="en-US"/>
          </w:rPr>
          <w:tab/>
        </w:r>
      </w:ins>
      <w:r w:rsidR="000B5C7C" w:rsidRPr="000B5C7C">
        <w:rPr>
          <w:lang w:val="en-US"/>
        </w:rPr>
        <w:t>};</w:t>
      </w:r>
    </w:p>
    <w:p w14:paraId="5501996C" w14:textId="77777777" w:rsidR="00A0584C" w:rsidRDefault="00A0584C" w:rsidP="0089385B">
      <w:pPr>
        <w:pStyle w:val="Code"/>
        <w:rPr>
          <w:ins w:id="380" w:author="Imed Bouazizi" w:date="2023-04-19T16:45:00Z"/>
          <w:lang w:val="en-US"/>
        </w:rPr>
      </w:pPr>
    </w:p>
    <w:p w14:paraId="100DD1A7" w14:textId="096D499C" w:rsidR="00A0584C" w:rsidRDefault="00A0584C" w:rsidP="0089385B">
      <w:pPr>
        <w:pStyle w:val="Code"/>
        <w:rPr>
          <w:ins w:id="381" w:author="Imed Bouazizi" w:date="2023-04-19T16:47:00Z"/>
          <w:lang w:val="en-US"/>
        </w:rPr>
      </w:pPr>
      <w:ins w:id="382" w:author="Imed Bouazizi" w:date="2023-04-19T16:45:00Z">
        <w:r>
          <w:rPr>
            <w:lang w:val="en-US"/>
          </w:rPr>
          <w:t xml:space="preserve">    </w:t>
        </w:r>
      </w:ins>
      <w:ins w:id="383" w:author="Imed Bouazizi" w:date="2023-04-19T16:46:00Z">
        <w:r>
          <w:rPr>
            <w:lang w:val="en-US"/>
          </w:rPr>
          <w:t>enum</w:t>
        </w:r>
      </w:ins>
      <w:ins w:id="384" w:author="Imed Bouazizi" w:date="2023-04-19T16:45:00Z">
        <w:r>
          <w:rPr>
            <w:lang w:val="en-US"/>
          </w:rPr>
          <w:t xml:space="preserve"> PartialOutput {</w:t>
        </w:r>
      </w:ins>
    </w:p>
    <w:p w14:paraId="6E048A27" w14:textId="77777777" w:rsidR="00A0584C" w:rsidRDefault="00A0584C" w:rsidP="0089385B">
      <w:pPr>
        <w:pStyle w:val="Code"/>
        <w:rPr>
          <w:ins w:id="385" w:author="Imed Bouazizi" w:date="2023-04-19T16:47:00Z"/>
          <w:lang w:val="en-US"/>
        </w:rPr>
      </w:pPr>
      <w:ins w:id="386" w:author="Imed Bouazizi" w:date="2023-04-19T16:47:00Z">
        <w:r>
          <w:rPr>
            <w:lang w:val="en-US"/>
          </w:rPr>
          <w:t xml:space="preserve">        PARTIAL_OUTPUT_NOT_ALLOWED = 0;</w:t>
        </w:r>
      </w:ins>
    </w:p>
    <w:p w14:paraId="20516933" w14:textId="3BFDD34E" w:rsidR="00A0584C" w:rsidRDefault="00A0584C" w:rsidP="0089385B">
      <w:pPr>
        <w:pStyle w:val="Code"/>
        <w:rPr>
          <w:ins w:id="387" w:author="Imed Bouazizi" w:date="2023-04-19T16:45:00Z"/>
          <w:lang w:val="en-US"/>
        </w:rPr>
      </w:pPr>
      <w:ins w:id="388" w:author="Imed Bouazizi" w:date="2023-04-19T16:47:00Z">
        <w:r>
          <w:rPr>
            <w:lang w:val="en-US"/>
          </w:rPr>
          <w:t xml:space="preserve">        PARTIAL_OUTPUT_ALLOWED; </w:t>
        </w:r>
      </w:ins>
    </w:p>
    <w:p w14:paraId="7BCF376A" w14:textId="626895F0" w:rsidR="00A0584C" w:rsidRDefault="00A0584C" w:rsidP="0089385B">
      <w:pPr>
        <w:pStyle w:val="Code"/>
        <w:rPr>
          <w:ins w:id="389" w:author="Imed Bouazizi" w:date="2023-04-19T16:45:00Z"/>
          <w:lang w:val="en-US"/>
        </w:rPr>
      </w:pPr>
      <w:ins w:id="390" w:author="Imed Bouazizi" w:date="2023-04-19T16:45:00Z">
        <w:r>
          <w:rPr>
            <w:lang w:val="en-US"/>
          </w:rPr>
          <w:t xml:space="preserve">        </w:t>
        </w:r>
      </w:ins>
      <w:ins w:id="391" w:author="Imed Bouazizi" w:date="2023-04-19T16:46:00Z">
        <w:r>
          <w:rPr>
            <w:lang w:val="en-US"/>
          </w:rPr>
          <w:t>PARTIAL_OUTPUT_DESIRED;</w:t>
        </w:r>
      </w:ins>
    </w:p>
    <w:p w14:paraId="088B73D3" w14:textId="5FB785E4" w:rsidR="00A0584C" w:rsidRDefault="00A0584C" w:rsidP="0089385B">
      <w:pPr>
        <w:pStyle w:val="Code"/>
        <w:rPr>
          <w:ins w:id="392" w:author="Imed Bouazizi" w:date="2023-04-19T16:47:00Z"/>
          <w:lang w:val="en-US"/>
        </w:rPr>
      </w:pPr>
      <w:ins w:id="393" w:author="Imed Bouazizi" w:date="2023-04-19T16:45:00Z">
        <w:r>
          <w:rPr>
            <w:lang w:val="en-US"/>
          </w:rPr>
          <w:t xml:space="preserve">    };</w:t>
        </w:r>
      </w:ins>
    </w:p>
    <w:p w14:paraId="3E75711C" w14:textId="77777777" w:rsidR="00A0584C" w:rsidRDefault="00A0584C" w:rsidP="0089385B">
      <w:pPr>
        <w:pStyle w:val="Code"/>
        <w:rPr>
          <w:ins w:id="394" w:author="Imed Bouazizi" w:date="2023-04-19T16:47:00Z"/>
          <w:lang w:val="en-US"/>
        </w:rPr>
      </w:pPr>
    </w:p>
    <w:p w14:paraId="671834FD" w14:textId="092D7C03" w:rsidR="00A0584C" w:rsidRDefault="00A0584C" w:rsidP="0089385B">
      <w:pPr>
        <w:pStyle w:val="Code"/>
        <w:rPr>
          <w:ins w:id="395" w:author="Imed Bouazizi" w:date="2023-04-19T16:48:00Z"/>
          <w:lang w:val="en-US"/>
        </w:rPr>
      </w:pPr>
      <w:ins w:id="396" w:author="Imed Bouazizi" w:date="2023-04-19T16:47:00Z">
        <w:r>
          <w:rPr>
            <w:lang w:val="en-US"/>
          </w:rPr>
          <w:t xml:space="preserve">    </w:t>
        </w:r>
      </w:ins>
      <w:ins w:id="397" w:author="Imed Bouazizi" w:date="2023-04-19T16:48:00Z">
        <w:r>
          <w:rPr>
            <w:lang w:val="en-US"/>
          </w:rPr>
          <w:t>struct</w:t>
        </w:r>
      </w:ins>
      <w:ins w:id="398" w:author="Imed Bouazizi" w:date="2023-04-19T16:47:00Z">
        <w:r>
          <w:rPr>
            <w:lang w:val="en-US"/>
          </w:rPr>
          <w:t xml:space="preserve"> SubframeOutput {</w:t>
        </w:r>
      </w:ins>
    </w:p>
    <w:p w14:paraId="08050869" w14:textId="061DDD77" w:rsidR="00A0584C" w:rsidRDefault="00A0584C" w:rsidP="0089385B">
      <w:pPr>
        <w:pStyle w:val="Code"/>
        <w:rPr>
          <w:ins w:id="399" w:author="Imed Bouazizi" w:date="2023-04-19T16:47:00Z"/>
          <w:lang w:val="en-US"/>
        </w:rPr>
      </w:pPr>
      <w:ins w:id="400" w:author="Imed Bouazizi" w:date="2023-04-19T16:48:00Z">
        <w:r>
          <w:rPr>
            <w:lang w:val="en-US"/>
          </w:rPr>
          <w:t xml:space="preserve">        </w:t>
        </w:r>
        <w:r w:rsidR="0015362B">
          <w:rPr>
            <w:lang w:val="en-US"/>
          </w:rPr>
          <w:t>unsinged int subframe_id;</w:t>
        </w:r>
      </w:ins>
    </w:p>
    <w:p w14:paraId="7DE62B6E" w14:textId="04A82CD9" w:rsidR="00A0584C" w:rsidRDefault="00A0584C" w:rsidP="0089385B">
      <w:pPr>
        <w:pStyle w:val="Code"/>
        <w:rPr>
          <w:ins w:id="401" w:author="Imed Bouazizi" w:date="2023-04-19T16:54:00Z"/>
          <w:lang w:val="en-US"/>
        </w:rPr>
      </w:pPr>
      <w:ins w:id="402" w:author="Imed Bouazizi" w:date="2023-04-19T16:47:00Z">
        <w:r>
          <w:rPr>
            <w:lang w:val="en-US"/>
          </w:rPr>
          <w:t xml:space="preserve">    </w:t>
        </w:r>
      </w:ins>
      <w:ins w:id="403" w:author="Imed Bouazizi" w:date="2023-04-19T16:48:00Z">
        <w:r>
          <w:rPr>
            <w:lang w:val="en-US"/>
          </w:rPr>
          <w:t>};</w:t>
        </w:r>
      </w:ins>
    </w:p>
    <w:p w14:paraId="2AF9D018" w14:textId="77777777" w:rsidR="0015362B" w:rsidRDefault="0015362B" w:rsidP="0089385B">
      <w:pPr>
        <w:pStyle w:val="Code"/>
        <w:rPr>
          <w:ins w:id="404" w:author="Imed Bouazizi" w:date="2023-04-19T16:54:00Z"/>
          <w:lang w:val="en-US"/>
        </w:rPr>
      </w:pPr>
    </w:p>
    <w:p w14:paraId="7A161FB8" w14:textId="71446B67" w:rsidR="0015362B" w:rsidRDefault="0015362B" w:rsidP="0089385B">
      <w:pPr>
        <w:pStyle w:val="Code"/>
        <w:rPr>
          <w:ins w:id="405" w:author="Imed Bouazizi" w:date="2023-04-19T16:54:00Z"/>
          <w:lang w:val="en-US"/>
        </w:rPr>
      </w:pPr>
      <w:ins w:id="406" w:author="Imed Bouazizi" w:date="2023-04-19T16:54:00Z">
        <w:r>
          <w:rPr>
            <w:lang w:val="en-US"/>
          </w:rPr>
          <w:t xml:space="preserve">    struct MetadataCallback {</w:t>
        </w:r>
      </w:ins>
    </w:p>
    <w:p w14:paraId="3284B516" w14:textId="7323EF20" w:rsidR="0015362B" w:rsidRDefault="0015362B" w:rsidP="0089385B">
      <w:pPr>
        <w:pStyle w:val="Code"/>
        <w:rPr>
          <w:ins w:id="407" w:author="Imed Bouazizi" w:date="2023-04-19T16:54:00Z"/>
          <w:lang w:val="en-US"/>
        </w:rPr>
      </w:pPr>
      <w:ins w:id="408" w:author="Imed Bouazizi" w:date="2023-04-19T16:54:00Z">
        <w:r>
          <w:rPr>
            <w:lang w:val="en-US"/>
          </w:rPr>
          <w:t xml:space="preserve">        unsigned int metadata_ids[];</w:t>
        </w:r>
      </w:ins>
    </w:p>
    <w:p w14:paraId="23EA3AB4" w14:textId="2D015422" w:rsidR="0015362B" w:rsidRDefault="0015362B" w:rsidP="0089385B">
      <w:pPr>
        <w:pStyle w:val="Code"/>
        <w:rPr>
          <w:ins w:id="409" w:author="Imed Bouazizi" w:date="2023-04-19T16:54:00Z"/>
          <w:lang w:val="en-US"/>
        </w:rPr>
      </w:pPr>
      <w:ins w:id="410" w:author="Imed Bouazizi" w:date="2023-04-19T16:54:00Z">
        <w:r>
          <w:rPr>
            <w:lang w:val="en-US"/>
          </w:rPr>
          <w:t xml:space="preserve">        unsigned long </w:t>
        </w:r>
      </w:ins>
      <w:ins w:id="411" w:author="Imed Bouazizi" w:date="2023-04-19T16:55:00Z">
        <w:r>
          <w:rPr>
            <w:lang w:val="en-US"/>
          </w:rPr>
          <w:t>metadata_callback;</w:t>
        </w:r>
      </w:ins>
    </w:p>
    <w:p w14:paraId="666A8B44" w14:textId="3928D115" w:rsidR="0015362B" w:rsidRDefault="0015362B" w:rsidP="0089385B">
      <w:pPr>
        <w:pStyle w:val="Code"/>
        <w:rPr>
          <w:ins w:id="412" w:author="Imed Bouazizi" w:date="2023-04-19T16:49:00Z"/>
          <w:lang w:val="en-US"/>
        </w:rPr>
      </w:pPr>
      <w:ins w:id="413" w:author="Imed Bouazizi" w:date="2023-04-19T16:54:00Z">
        <w:r>
          <w:rPr>
            <w:lang w:val="en-US"/>
          </w:rPr>
          <w:t xml:space="preserve">    };</w:t>
        </w:r>
      </w:ins>
    </w:p>
    <w:p w14:paraId="31C6216F" w14:textId="77777777" w:rsidR="0015362B" w:rsidRDefault="0015362B" w:rsidP="0089385B">
      <w:pPr>
        <w:pStyle w:val="Code"/>
        <w:rPr>
          <w:ins w:id="414" w:author="Imed Bouazizi" w:date="2023-04-19T16:49:00Z"/>
          <w:lang w:val="en-US"/>
        </w:rPr>
      </w:pPr>
    </w:p>
    <w:p w14:paraId="062B72AF" w14:textId="5758C655" w:rsidR="0015362B" w:rsidRDefault="0015362B" w:rsidP="0089385B">
      <w:pPr>
        <w:pStyle w:val="Code"/>
        <w:rPr>
          <w:ins w:id="415" w:author="Imed Bouazizi" w:date="2023-04-19T16:49:00Z"/>
          <w:lang w:val="en-US"/>
        </w:rPr>
      </w:pPr>
      <w:ins w:id="416" w:author="Imed Bouazizi" w:date="2023-04-19T16:49:00Z">
        <w:r>
          <w:rPr>
            <w:lang w:val="en-US"/>
          </w:rPr>
          <w:t xml:space="preserve">    </w:t>
        </w:r>
      </w:ins>
      <w:ins w:id="417" w:author="Imed Bouazizi" w:date="2023-04-19T16:50:00Z">
        <w:r>
          <w:rPr>
            <w:lang w:val="en-US"/>
          </w:rPr>
          <w:t>s</w:t>
        </w:r>
      </w:ins>
      <w:ins w:id="418" w:author="Imed Bouazizi" w:date="2023-04-19T16:49:00Z">
        <w:r>
          <w:rPr>
            <w:lang w:val="en-US"/>
          </w:rPr>
          <w:t>truct MaxOfftimeJitter {</w:t>
        </w:r>
      </w:ins>
    </w:p>
    <w:p w14:paraId="436965DA" w14:textId="0B1DBF62" w:rsidR="0015362B" w:rsidRDefault="0015362B" w:rsidP="0089385B">
      <w:pPr>
        <w:pStyle w:val="Code"/>
        <w:rPr>
          <w:ins w:id="419" w:author="Imed Bouazizi" w:date="2023-04-19T16:49:00Z"/>
          <w:lang w:val="en-US"/>
        </w:rPr>
      </w:pPr>
      <w:ins w:id="420" w:author="Imed Bouazizi" w:date="2023-04-19T16:49:00Z">
        <w:r>
          <w:rPr>
            <w:lang w:val="en-US"/>
          </w:rPr>
          <w:t xml:space="preserve">        </w:t>
        </w:r>
      </w:ins>
      <w:ins w:id="421" w:author="Imed Bouazizi" w:date="2023-04-19T16:58:00Z">
        <w:r>
          <w:rPr>
            <w:lang w:val="en-US"/>
          </w:rPr>
          <w:t>unsinged int</w:t>
        </w:r>
      </w:ins>
      <w:ins w:id="422" w:author="Imed Bouazizi" w:date="2023-04-19T16:50:00Z">
        <w:r>
          <w:rPr>
            <w:lang w:val="en-US"/>
          </w:rPr>
          <w:t xml:space="preserve"> jitter_</w:t>
        </w:r>
      </w:ins>
      <w:ins w:id="423" w:author="Imed Bouazizi" w:date="2023-04-19T16:58:00Z">
        <w:r>
          <w:rPr>
            <w:lang w:val="en-US"/>
          </w:rPr>
          <w:t>milli</w:t>
        </w:r>
      </w:ins>
      <w:ins w:id="424" w:author="Imed Bouazizi" w:date="2023-04-19T16:50:00Z">
        <w:r>
          <w:rPr>
            <w:lang w:val="en-US"/>
          </w:rPr>
          <w:t>s;</w:t>
        </w:r>
      </w:ins>
    </w:p>
    <w:p w14:paraId="7D857A6A" w14:textId="19B9C0F0" w:rsidR="0015362B" w:rsidRDefault="0015362B" w:rsidP="0089385B">
      <w:pPr>
        <w:pStyle w:val="Code"/>
        <w:rPr>
          <w:ins w:id="425" w:author="Imed Bouazizi" w:date="2023-04-19T16:48:00Z"/>
          <w:lang w:val="en-US"/>
        </w:rPr>
      </w:pPr>
      <w:ins w:id="426" w:author="Imed Bouazizi" w:date="2023-04-19T16:49:00Z">
        <w:r>
          <w:rPr>
            <w:lang w:val="en-US"/>
          </w:rPr>
          <w:t xml:space="preserve">    };</w:t>
        </w:r>
      </w:ins>
    </w:p>
    <w:p w14:paraId="3590FDB7" w14:textId="20891D26" w:rsidR="0015362B" w:rsidRPr="000B5C7C" w:rsidRDefault="0015362B" w:rsidP="0089385B">
      <w:pPr>
        <w:pStyle w:val="Code"/>
        <w:rPr>
          <w:lang w:val="en-US"/>
        </w:rPr>
      </w:pPr>
      <w:ins w:id="427" w:author="Imed Bouazizi" w:date="2023-04-19T16:48:00Z">
        <w:r>
          <w:rPr>
            <w:lang w:val="en-US"/>
          </w:rPr>
          <w:t xml:space="preserve">    </w:t>
        </w:r>
      </w:ins>
    </w:p>
    <w:p w14:paraId="26E5ED7C" w14:textId="77777777" w:rsidR="000B5C7C" w:rsidRPr="000B5C7C" w:rsidRDefault="000B5C7C" w:rsidP="0089385B">
      <w:pPr>
        <w:pStyle w:val="Code"/>
        <w:rPr>
          <w:lang w:val="en-US"/>
        </w:rPr>
      </w:pPr>
    </w:p>
    <w:p w14:paraId="5DD46EA2" w14:textId="77777777" w:rsidR="000B5C7C" w:rsidRPr="000B5C7C" w:rsidRDefault="000B5C7C" w:rsidP="0089385B">
      <w:pPr>
        <w:pStyle w:val="Code"/>
        <w:rPr>
          <w:lang w:val="en-US"/>
        </w:rPr>
      </w:pPr>
      <w:r w:rsidRPr="000B5C7C">
        <w:rPr>
          <w:lang w:val="en-US"/>
        </w:rPr>
        <w:t xml:space="preserve">    struct CropWindow {</w:t>
      </w:r>
    </w:p>
    <w:p w14:paraId="39A52CB8" w14:textId="77777777" w:rsidR="000B5C7C" w:rsidRPr="000B5C7C" w:rsidRDefault="000B5C7C" w:rsidP="0089385B">
      <w:pPr>
        <w:pStyle w:val="Code"/>
        <w:rPr>
          <w:lang w:val="en-US"/>
        </w:rPr>
      </w:pPr>
      <w:r w:rsidRPr="000B5C7C">
        <w:rPr>
          <w:lang w:val="en-US"/>
        </w:rPr>
        <w:t xml:space="preserve">        unsigned long x;</w:t>
      </w:r>
    </w:p>
    <w:p w14:paraId="10B16FF4" w14:textId="77777777" w:rsidR="000B5C7C" w:rsidRPr="000B5C7C" w:rsidRDefault="000B5C7C" w:rsidP="0089385B">
      <w:pPr>
        <w:pStyle w:val="Code"/>
        <w:rPr>
          <w:lang w:val="en-US"/>
        </w:rPr>
      </w:pPr>
      <w:r w:rsidRPr="000B5C7C">
        <w:rPr>
          <w:lang w:val="en-US"/>
        </w:rPr>
        <w:t xml:space="preserve">        unsigned long y;</w:t>
      </w:r>
    </w:p>
    <w:p w14:paraId="0220A6B5" w14:textId="77777777" w:rsidR="000B5C7C" w:rsidRPr="000B5C7C" w:rsidRDefault="000B5C7C" w:rsidP="0089385B">
      <w:pPr>
        <w:pStyle w:val="Code"/>
        <w:rPr>
          <w:lang w:val="en-US"/>
        </w:rPr>
      </w:pPr>
      <w:r w:rsidRPr="000B5C7C">
        <w:rPr>
          <w:lang w:val="en-US"/>
        </w:rPr>
        <w:t xml:space="preserve">        unsigned long width;</w:t>
      </w:r>
    </w:p>
    <w:p w14:paraId="39A810AC" w14:textId="77777777" w:rsidR="000B5C7C" w:rsidRPr="000B5C7C" w:rsidRDefault="000B5C7C" w:rsidP="0089385B">
      <w:pPr>
        <w:pStyle w:val="Code"/>
        <w:rPr>
          <w:lang w:val="en-US"/>
        </w:rPr>
      </w:pPr>
      <w:r w:rsidRPr="000B5C7C">
        <w:rPr>
          <w:lang w:val="en-US"/>
        </w:rPr>
        <w:t xml:space="preserve">        unsigned long height;</w:t>
      </w:r>
    </w:p>
    <w:p w14:paraId="7F9462AF" w14:textId="4ACB09FA" w:rsidR="000B5C7C" w:rsidRPr="000B5C7C" w:rsidRDefault="00A0584C" w:rsidP="0089385B">
      <w:pPr>
        <w:pStyle w:val="Code"/>
        <w:rPr>
          <w:lang w:val="en-US"/>
        </w:rPr>
      </w:pPr>
      <w:ins w:id="428" w:author="Imed Bouazizi" w:date="2023-04-19T16:43:00Z">
        <w:r>
          <w:rPr>
            <w:lang w:val="en-US"/>
          </w:rPr>
          <w:tab/>
        </w:r>
      </w:ins>
      <w:r w:rsidR="000B5C7C" w:rsidRPr="000B5C7C">
        <w:rPr>
          <w:lang w:val="en-US"/>
        </w:rPr>
        <w:t>};</w:t>
      </w:r>
    </w:p>
    <w:p w14:paraId="7A9AE05C" w14:textId="77777777" w:rsidR="000B5C7C" w:rsidRPr="000B5C7C" w:rsidRDefault="000B5C7C" w:rsidP="0089385B">
      <w:pPr>
        <w:pStyle w:val="Code"/>
        <w:rPr>
          <w:lang w:val="en-US"/>
        </w:rPr>
      </w:pPr>
    </w:p>
    <w:p w14:paraId="229E3551" w14:textId="77777777" w:rsidR="000B5C7C" w:rsidRPr="000B5C7C" w:rsidRDefault="000B5C7C" w:rsidP="0089385B">
      <w:pPr>
        <w:pStyle w:val="Code"/>
        <w:rPr>
          <w:lang w:val="en-US"/>
        </w:rPr>
      </w:pPr>
      <w:r w:rsidRPr="000B5C7C">
        <w:rPr>
          <w:lang w:val="en-US"/>
        </w:rPr>
        <w:t xml:space="preserve">    exception ErrorParameter {</w:t>
      </w:r>
    </w:p>
    <w:p w14:paraId="2A701CB3" w14:textId="77777777" w:rsidR="000B5C7C" w:rsidRPr="000B5C7C" w:rsidRDefault="000B5C7C" w:rsidP="0089385B">
      <w:pPr>
        <w:pStyle w:val="Code"/>
        <w:rPr>
          <w:lang w:val="en-US"/>
        </w:rPr>
      </w:pPr>
      <w:r w:rsidRPr="000B5C7C">
        <w:rPr>
          <w:lang w:val="en-US"/>
        </w:rPr>
        <w:t xml:space="preserve">        string reason;</w:t>
      </w:r>
    </w:p>
    <w:p w14:paraId="2A09C251" w14:textId="77777777" w:rsidR="000B5C7C" w:rsidRPr="000B5C7C" w:rsidRDefault="000B5C7C" w:rsidP="0089385B">
      <w:pPr>
        <w:pStyle w:val="Code"/>
        <w:rPr>
          <w:lang w:val="en-US"/>
        </w:rPr>
      </w:pPr>
      <w:r w:rsidRPr="000B5C7C">
        <w:rPr>
          <w:lang w:val="en-US"/>
        </w:rPr>
        <w:t xml:space="preserve">    };</w:t>
      </w:r>
    </w:p>
    <w:p w14:paraId="5370553F" w14:textId="77777777" w:rsidR="000B5C7C" w:rsidRPr="000B5C7C" w:rsidRDefault="000B5C7C" w:rsidP="0089385B">
      <w:pPr>
        <w:pStyle w:val="Code"/>
        <w:rPr>
          <w:lang w:val="en-US"/>
        </w:rPr>
      </w:pPr>
    </w:p>
    <w:p w14:paraId="17833817" w14:textId="77777777" w:rsidR="000B5C7C" w:rsidRPr="000B5C7C" w:rsidRDefault="000B5C7C" w:rsidP="0089385B">
      <w:pPr>
        <w:pStyle w:val="Code"/>
        <w:rPr>
          <w:lang w:val="en-US"/>
        </w:rPr>
      </w:pPr>
      <w:r w:rsidRPr="000B5C7C">
        <w:rPr>
          <w:lang w:val="en-US"/>
        </w:rPr>
        <w:t xml:space="preserve">    any getParameter (</w:t>
      </w:r>
    </w:p>
    <w:p w14:paraId="200B9AE8" w14:textId="77777777" w:rsidR="000B5C7C" w:rsidRPr="000B5C7C" w:rsidRDefault="000B5C7C" w:rsidP="0089385B">
      <w:pPr>
        <w:pStyle w:val="Code"/>
        <w:rPr>
          <w:lang w:val="en-US"/>
        </w:rPr>
      </w:pPr>
      <w:r w:rsidRPr="000B5C7C">
        <w:rPr>
          <w:lang w:val="en-US"/>
        </w:rPr>
        <w:lastRenderedPageBreak/>
        <w:t xml:space="preserve">        in unsigned long instance_id,</w:t>
      </w:r>
    </w:p>
    <w:p w14:paraId="784273DF" w14:textId="77777777" w:rsidR="000B5C7C" w:rsidRPr="000B5C7C" w:rsidRDefault="000B5C7C" w:rsidP="0089385B">
      <w:pPr>
        <w:pStyle w:val="Code"/>
        <w:rPr>
          <w:lang w:val="en-US"/>
        </w:rPr>
      </w:pPr>
      <w:r w:rsidRPr="000B5C7C">
        <w:rPr>
          <w:lang w:val="en-US"/>
        </w:rPr>
        <w:t xml:space="preserve">        in ExtParameters ext_parameters,</w:t>
      </w:r>
    </w:p>
    <w:p w14:paraId="286417B1" w14:textId="77777777" w:rsidR="000B5C7C" w:rsidRPr="000B5C7C" w:rsidRDefault="000B5C7C" w:rsidP="0089385B">
      <w:pPr>
        <w:pStyle w:val="Code"/>
        <w:rPr>
          <w:lang w:val="en-US"/>
        </w:rPr>
      </w:pPr>
      <w:r w:rsidRPr="000B5C7C">
        <w:rPr>
          <w:lang w:val="en-US"/>
        </w:rPr>
        <w:t xml:space="preserve">        out any parameter</w:t>
      </w:r>
    </w:p>
    <w:p w14:paraId="22EDA783" w14:textId="77777777" w:rsidR="000B5C7C" w:rsidRPr="000B5C7C" w:rsidRDefault="000B5C7C" w:rsidP="0089385B">
      <w:pPr>
        <w:pStyle w:val="Code"/>
        <w:rPr>
          <w:lang w:val="en-US"/>
        </w:rPr>
      </w:pPr>
      <w:r w:rsidRPr="000B5C7C">
        <w:rPr>
          <w:lang w:val="en-US"/>
        </w:rPr>
        <w:t xml:space="preserve">    );</w:t>
      </w:r>
    </w:p>
    <w:p w14:paraId="124007A3" w14:textId="77777777" w:rsidR="000B5C7C" w:rsidRPr="000B5C7C" w:rsidRDefault="000B5C7C" w:rsidP="0089385B">
      <w:pPr>
        <w:pStyle w:val="Code"/>
        <w:rPr>
          <w:lang w:val="en-US"/>
        </w:rPr>
      </w:pPr>
    </w:p>
    <w:p w14:paraId="3D71B0C9" w14:textId="77777777" w:rsidR="000B5C7C" w:rsidRPr="000B5C7C" w:rsidRDefault="000B5C7C" w:rsidP="0089385B">
      <w:pPr>
        <w:pStyle w:val="Code"/>
        <w:rPr>
          <w:lang w:val="en-US"/>
        </w:rPr>
      </w:pPr>
      <w:r w:rsidRPr="000B5C7C">
        <w:rPr>
          <w:lang w:val="en-US"/>
        </w:rPr>
        <w:t xml:space="preserve">    boolean setParameter (</w:t>
      </w:r>
    </w:p>
    <w:p w14:paraId="4D97EE2E" w14:textId="77777777" w:rsidR="000B5C7C" w:rsidRPr="000B5C7C" w:rsidRDefault="000B5C7C" w:rsidP="0089385B">
      <w:pPr>
        <w:pStyle w:val="Code"/>
        <w:rPr>
          <w:lang w:val="en-US"/>
        </w:rPr>
      </w:pPr>
      <w:r w:rsidRPr="000B5C7C">
        <w:rPr>
          <w:lang w:val="en-US"/>
        </w:rPr>
        <w:t xml:space="preserve">        in unsigned long instance_id,</w:t>
      </w:r>
    </w:p>
    <w:p w14:paraId="58992869" w14:textId="77777777" w:rsidR="000B5C7C" w:rsidRPr="000B5C7C" w:rsidRDefault="000B5C7C" w:rsidP="0089385B">
      <w:pPr>
        <w:pStyle w:val="Code"/>
        <w:rPr>
          <w:lang w:val="en-US"/>
        </w:rPr>
      </w:pPr>
      <w:r w:rsidRPr="000B5C7C">
        <w:rPr>
          <w:lang w:val="en-US"/>
        </w:rPr>
        <w:t xml:space="preserve">        in ExtParameters ext_parameters,</w:t>
      </w:r>
    </w:p>
    <w:p w14:paraId="06B02BD9" w14:textId="77777777" w:rsidR="000B5C7C" w:rsidRPr="000B5C7C" w:rsidRDefault="000B5C7C" w:rsidP="0089385B">
      <w:pPr>
        <w:pStyle w:val="Code"/>
        <w:rPr>
          <w:lang w:val="en-US"/>
        </w:rPr>
      </w:pPr>
      <w:r w:rsidRPr="000B5C7C">
        <w:rPr>
          <w:lang w:val="en-US"/>
        </w:rPr>
        <w:t xml:space="preserve">        in any parameter</w:t>
      </w:r>
    </w:p>
    <w:p w14:paraId="65F9B24E" w14:textId="2F8EE64B" w:rsidR="000B5C7C" w:rsidRPr="001854F3" w:rsidRDefault="000B5C7C" w:rsidP="0089385B">
      <w:pPr>
        <w:pStyle w:val="Code"/>
        <w:rPr>
          <w:lang w:val="en-US"/>
        </w:rPr>
      </w:pPr>
      <w:r w:rsidRPr="000B5C7C">
        <w:rPr>
          <w:lang w:val="en-US"/>
        </w:rPr>
        <w:t xml:space="preserve">    ) raises(ErrorParameter);</w:t>
      </w:r>
    </w:p>
    <w:p w14:paraId="77D2CB80" w14:textId="77777777" w:rsidR="00BF7B36" w:rsidRPr="001854F3" w:rsidRDefault="00BF7B36" w:rsidP="00893D8B">
      <w:pPr>
        <w:pStyle w:val="Code"/>
        <w:rPr>
          <w:lang w:val="en-US"/>
        </w:rPr>
      </w:pPr>
    </w:p>
    <w:p w14:paraId="3AEF0FB7" w14:textId="4EA7FE12" w:rsidR="00A7071B" w:rsidRDefault="00A7071B" w:rsidP="00F27E41">
      <w:pPr>
        <w:pStyle w:val="Heading5"/>
        <w:rPr>
          <w:lang w:val="en-US"/>
        </w:rPr>
      </w:pPr>
      <w:r w:rsidRPr="001854F3">
        <w:rPr>
          <w:lang w:val="en-US"/>
        </w:rPr>
        <w:t>Definition</w:t>
      </w:r>
    </w:p>
    <w:p w14:paraId="63792A3F" w14:textId="50206BF4" w:rsidR="00A46C36" w:rsidRPr="00A46C36" w:rsidRDefault="00A46C36" w:rsidP="00F444B8">
      <w:pPr>
        <w:pStyle w:val="Heading6"/>
        <w:rPr>
          <w:lang w:val="en-US"/>
        </w:rPr>
      </w:pPr>
      <w:r>
        <w:rPr>
          <w:lang w:val="en-US"/>
        </w:rPr>
        <w:t>General</w:t>
      </w:r>
    </w:p>
    <w:p w14:paraId="77B73B36" w14:textId="67E2FC5F" w:rsidR="00A7071B" w:rsidRDefault="00A7071B" w:rsidP="00A7071B">
      <w:pPr>
        <w:rPr>
          <w:lang w:val="en-US"/>
        </w:rPr>
      </w:pPr>
      <w:r w:rsidRPr="001854F3">
        <w:rPr>
          <w:lang w:val="en-US"/>
        </w:rPr>
        <w:t xml:space="preserve">The </w:t>
      </w:r>
      <w:proofErr w:type="spellStart"/>
      <w:proofErr w:type="gramStart"/>
      <w:r w:rsidR="00D4469E" w:rsidRPr="001854F3">
        <w:rPr>
          <w:rFonts w:ascii="Courier New" w:hAnsi="Courier New" w:cs="Courier New"/>
          <w:sz w:val="20"/>
          <w:szCs w:val="20"/>
          <w:lang w:val="en-US"/>
        </w:rPr>
        <w:t>ge</w:t>
      </w:r>
      <w:r w:rsidRPr="001854F3">
        <w:rPr>
          <w:rFonts w:ascii="Courier New" w:hAnsi="Courier New" w:cs="Courier New"/>
          <w:sz w:val="20"/>
          <w:szCs w:val="20"/>
          <w:lang w:val="en-US"/>
        </w:rPr>
        <w:t>tParameter</w:t>
      </w:r>
      <w:proofErr w:type="spellEnd"/>
      <w:r w:rsidR="00D86D29" w:rsidRPr="001854F3">
        <w:rPr>
          <w:rFonts w:ascii="Courier New" w:hAnsi="Courier New" w:cs="Courier New"/>
          <w:sz w:val="20"/>
          <w:szCs w:val="20"/>
          <w:lang w:val="en-US"/>
        </w:rPr>
        <w:t>(</w:t>
      </w:r>
      <w:proofErr w:type="gramEnd"/>
      <w:r w:rsidR="00D86D29" w:rsidRPr="001854F3">
        <w:rPr>
          <w:rFonts w:ascii="Courier New" w:hAnsi="Courier New" w:cs="Courier New"/>
          <w:sz w:val="20"/>
          <w:szCs w:val="20"/>
          <w:lang w:val="en-US"/>
        </w:rPr>
        <w:t>)</w:t>
      </w:r>
      <w:r w:rsidRPr="001854F3">
        <w:rPr>
          <w:lang w:val="en-US"/>
        </w:rPr>
        <w:t xml:space="preserve"> and </w:t>
      </w:r>
      <w:proofErr w:type="spellStart"/>
      <w:r w:rsidR="00D4469E" w:rsidRPr="001854F3">
        <w:rPr>
          <w:rFonts w:ascii="Courier New" w:hAnsi="Courier New" w:cs="Courier New"/>
          <w:sz w:val="20"/>
          <w:szCs w:val="20"/>
          <w:lang w:val="en-US"/>
        </w:rPr>
        <w:t>s</w:t>
      </w:r>
      <w:r w:rsidRPr="001854F3">
        <w:rPr>
          <w:rFonts w:ascii="Courier New" w:hAnsi="Courier New" w:cs="Courier New"/>
          <w:sz w:val="20"/>
          <w:szCs w:val="20"/>
          <w:lang w:val="en-US"/>
        </w:rPr>
        <w:t>etParameter</w:t>
      </w:r>
      <w:proofErr w:type="spellEnd"/>
      <w:r w:rsidR="00D86D29" w:rsidRPr="001854F3">
        <w:rPr>
          <w:rFonts w:ascii="Courier New" w:hAnsi="Courier New" w:cs="Courier New"/>
          <w:sz w:val="20"/>
          <w:szCs w:val="20"/>
          <w:lang w:val="en-US"/>
        </w:rPr>
        <w:t>()</w:t>
      </w:r>
      <w:r w:rsidRPr="001854F3">
        <w:rPr>
          <w:lang w:val="en-US"/>
        </w:rPr>
        <w:t xml:space="preserve"> functions </w:t>
      </w:r>
      <w:r w:rsidR="00DD74CD" w:rsidRPr="001854F3">
        <w:rPr>
          <w:lang w:val="en-US"/>
        </w:rPr>
        <w:t xml:space="preserve">can receive </w:t>
      </w:r>
      <w:r w:rsidRPr="001854F3">
        <w:rPr>
          <w:lang w:val="en-US"/>
        </w:rPr>
        <w:t xml:space="preserve">the </w:t>
      </w:r>
      <w:r w:rsidR="00175534" w:rsidRPr="001854F3">
        <w:rPr>
          <w:lang w:val="en-US"/>
        </w:rPr>
        <w:t>extended</w:t>
      </w:r>
      <w:r w:rsidRPr="001854F3">
        <w:rPr>
          <w:lang w:val="en-US"/>
        </w:rPr>
        <w:t xml:space="preserve"> parameters</w:t>
      </w:r>
      <w:r w:rsidR="00DD74CD" w:rsidRPr="001854F3">
        <w:rPr>
          <w:lang w:val="en-US"/>
        </w:rPr>
        <w:t xml:space="preserve"> </w:t>
      </w:r>
      <w:r w:rsidR="00A46C36">
        <w:rPr>
          <w:lang w:val="en-US"/>
        </w:rPr>
        <w:t xml:space="preserve">in the clauses </w:t>
      </w:r>
      <w:r w:rsidR="00DD74CD" w:rsidRPr="001854F3">
        <w:rPr>
          <w:lang w:val="en-US"/>
        </w:rPr>
        <w:t>below.</w:t>
      </w:r>
    </w:p>
    <w:p w14:paraId="72918750" w14:textId="5E9E7121" w:rsidR="00A46C36" w:rsidRPr="001854F3" w:rsidRDefault="00A46C36" w:rsidP="00F444B8">
      <w:pPr>
        <w:pStyle w:val="Heading6"/>
        <w:rPr>
          <w:lang w:val="en-US"/>
        </w:rPr>
      </w:pPr>
      <w:bookmarkStart w:id="429" w:name="_Ref108013219"/>
      <w:r w:rsidRPr="00A46C36">
        <w:rPr>
          <w:lang w:val="en-US"/>
        </w:rPr>
        <w:t>PARAM_PARTIAL_OUTPUT</w:t>
      </w:r>
      <w:bookmarkEnd w:id="429"/>
    </w:p>
    <w:p w14:paraId="21792C87" w14:textId="6E24DDBB" w:rsidR="009408D1" w:rsidRPr="001854F3" w:rsidRDefault="00A7071B" w:rsidP="009408D1">
      <w:pPr>
        <w:tabs>
          <w:tab w:val="clear" w:pos="403"/>
        </w:tabs>
        <w:spacing w:after="0" w:line="240" w:lineRule="auto"/>
        <w:rPr>
          <w:lang w:val="en-US"/>
        </w:rPr>
      </w:pPr>
      <w:r w:rsidRPr="001854F3">
        <w:rPr>
          <w:rFonts w:ascii="Courier New" w:hAnsi="Courier New" w:cs="Courier New"/>
          <w:lang w:val="en-US"/>
        </w:rPr>
        <w:t>PARAM_</w:t>
      </w:r>
      <w:r w:rsidR="00CD5082" w:rsidRPr="001854F3">
        <w:rPr>
          <w:rFonts w:ascii="Courier New" w:hAnsi="Courier New" w:cs="Courier New"/>
          <w:lang w:val="en-US"/>
        </w:rPr>
        <w:t>PARTIAL</w:t>
      </w:r>
      <w:r w:rsidRPr="001854F3">
        <w:rPr>
          <w:rFonts w:ascii="Courier New" w:hAnsi="Courier New" w:cs="Courier New"/>
          <w:lang w:val="en-US"/>
        </w:rPr>
        <w:t>_OUTPUT</w:t>
      </w:r>
      <w:r w:rsidR="00E015D6" w:rsidRPr="001854F3">
        <w:rPr>
          <w:rFonts w:ascii="Courier New" w:hAnsi="Courier New" w:cs="Courier New"/>
          <w:lang w:val="en-US"/>
        </w:rPr>
        <w:t xml:space="preserve"> </w:t>
      </w:r>
      <w:r w:rsidRPr="001854F3">
        <w:rPr>
          <w:lang w:val="en-US"/>
        </w:rPr>
        <w:t>indicate</w:t>
      </w:r>
      <w:r w:rsidR="00E015D6" w:rsidRPr="001854F3">
        <w:rPr>
          <w:lang w:val="en-US"/>
        </w:rPr>
        <w:t>s</w:t>
      </w:r>
      <w:r w:rsidRPr="001854F3">
        <w:rPr>
          <w:lang w:val="en-US"/>
        </w:rPr>
        <w:t xml:space="preserve"> </w:t>
      </w:r>
      <w:r w:rsidR="00E015D6" w:rsidRPr="001854F3">
        <w:rPr>
          <w:lang w:val="en-US"/>
        </w:rPr>
        <w:t>whether</w:t>
      </w:r>
      <w:r w:rsidRPr="001854F3">
        <w:rPr>
          <w:lang w:val="en-US"/>
        </w:rPr>
        <w:t xml:space="preserve"> the output of </w:t>
      </w:r>
      <w:del w:id="430" w:author="Imed Bouazizi" w:date="2023-04-19T16:50:00Z">
        <w:r w:rsidRPr="001854F3" w:rsidDel="0015362B">
          <w:rPr>
            <w:lang w:val="en-US"/>
          </w:rPr>
          <w:delText xml:space="preserve">subframes </w:delText>
        </w:r>
      </w:del>
      <w:ins w:id="431" w:author="Imed Bouazizi" w:date="2023-04-19T16:50:00Z">
        <w:r w:rsidR="0015362B">
          <w:rPr>
            <w:lang w:val="en-US"/>
          </w:rPr>
          <w:t>corrupted</w:t>
        </w:r>
      </w:ins>
      <w:ins w:id="432" w:author="Imed Bouazizi" w:date="2023-04-19T16:51:00Z">
        <w:r w:rsidR="0015362B">
          <w:rPr>
            <w:lang w:val="en-US"/>
          </w:rPr>
          <w:t>/incomplete</w:t>
        </w:r>
      </w:ins>
      <w:ins w:id="433" w:author="Imed Bouazizi" w:date="2023-04-19T16:50:00Z">
        <w:r w:rsidR="0015362B">
          <w:rPr>
            <w:lang w:val="en-US"/>
          </w:rPr>
          <w:t xml:space="preserve"> frames</w:t>
        </w:r>
        <w:r w:rsidR="0015362B" w:rsidRPr="001854F3">
          <w:rPr>
            <w:lang w:val="en-US"/>
          </w:rPr>
          <w:t xml:space="preserve"> </w:t>
        </w:r>
      </w:ins>
      <w:r w:rsidRPr="001854F3">
        <w:rPr>
          <w:lang w:val="en-US"/>
        </w:rPr>
        <w:t>is required, desired, or not allowed.</w:t>
      </w:r>
      <w:ins w:id="434" w:author="Imed Bouazizi" w:date="2023-04-19T16:50:00Z">
        <w:r w:rsidR="0015362B">
          <w:rPr>
            <w:lang w:val="en-US"/>
          </w:rPr>
          <w:t xml:space="preserve"> This may be </w:t>
        </w:r>
      </w:ins>
      <w:ins w:id="435" w:author="Imed Bouazizi" w:date="2023-04-19T16:51:00Z">
        <w:r w:rsidR="0015362B">
          <w:rPr>
            <w:lang w:val="en-US"/>
          </w:rPr>
          <w:t xml:space="preserve">useful to instruct the decoder on how to handle </w:t>
        </w:r>
      </w:ins>
      <w:ins w:id="436" w:author="Imed Bouazizi" w:date="2023-04-19T16:52:00Z">
        <w:r w:rsidR="0015362B">
          <w:rPr>
            <w:lang w:val="en-US"/>
          </w:rPr>
          <w:t xml:space="preserve">the output of corrupted or incompletely decoded frames </w:t>
        </w:r>
        <w:proofErr w:type="gramStart"/>
        <w:r w:rsidR="0015362B">
          <w:rPr>
            <w:lang w:val="en-US"/>
          </w:rPr>
          <w:t>as a result of</w:t>
        </w:r>
        <w:proofErr w:type="gramEnd"/>
        <w:r w:rsidR="0015362B">
          <w:rPr>
            <w:lang w:val="en-US"/>
          </w:rPr>
          <w:t xml:space="preserve"> missing or malformed data in the input.</w:t>
        </w:r>
      </w:ins>
    </w:p>
    <w:p w14:paraId="5619AFED" w14:textId="77777777" w:rsidR="009408D1" w:rsidRPr="001854F3" w:rsidRDefault="009408D1" w:rsidP="009408D1">
      <w:pPr>
        <w:tabs>
          <w:tab w:val="clear" w:pos="403"/>
        </w:tabs>
        <w:spacing w:after="0" w:line="240" w:lineRule="auto"/>
        <w:rPr>
          <w:lang w:val="en-US"/>
        </w:rPr>
      </w:pPr>
    </w:p>
    <w:p w14:paraId="44ADAD44" w14:textId="57942CA4" w:rsidR="00A46C36" w:rsidRPr="00F444B8" w:rsidRDefault="00A46C36" w:rsidP="00F444B8">
      <w:pPr>
        <w:pStyle w:val="Heading6"/>
        <w:rPr>
          <w:lang w:val="en-US"/>
        </w:rPr>
      </w:pPr>
      <w:bookmarkStart w:id="437" w:name="_Ref108013228"/>
      <w:r w:rsidRPr="00F444B8">
        <w:rPr>
          <w:lang w:val="en-US"/>
        </w:rPr>
        <w:t>PARAM_SUBFRAME_OUTPUT</w:t>
      </w:r>
      <w:bookmarkEnd w:id="437"/>
    </w:p>
    <w:p w14:paraId="110DC08A" w14:textId="0D88502C" w:rsidR="009408D1" w:rsidRPr="001854F3" w:rsidRDefault="009408D1" w:rsidP="005C323C">
      <w:pPr>
        <w:tabs>
          <w:tab w:val="clear" w:pos="403"/>
        </w:tabs>
        <w:spacing w:after="0" w:line="240" w:lineRule="auto"/>
        <w:rPr>
          <w:lang w:val="en-US"/>
        </w:rPr>
      </w:pPr>
      <w:r w:rsidRPr="001854F3">
        <w:rPr>
          <w:rFonts w:ascii="Courier New" w:hAnsi="Courier New" w:cs="Courier New"/>
          <w:lang w:val="en-US"/>
        </w:rPr>
        <w:t>PARAM_SUBFRAME_</w:t>
      </w:r>
      <w:r w:rsidR="00CD5082" w:rsidRPr="001854F3">
        <w:rPr>
          <w:rFonts w:ascii="Courier New" w:hAnsi="Courier New" w:cs="Courier New"/>
          <w:lang w:val="en-US"/>
        </w:rPr>
        <w:t>OUTPUT</w:t>
      </w:r>
      <w:r w:rsidR="00CD5082" w:rsidRPr="001854F3">
        <w:rPr>
          <w:lang w:val="en-US"/>
        </w:rPr>
        <w:t xml:space="preserve"> </w:t>
      </w:r>
      <w:r w:rsidRPr="001854F3">
        <w:rPr>
          <w:lang w:val="en-US"/>
        </w:rPr>
        <w:t xml:space="preserve">indicates </w:t>
      </w:r>
      <w:proofErr w:type="gramStart"/>
      <w:r w:rsidR="00A84C10" w:rsidRPr="001854F3">
        <w:rPr>
          <w:lang w:val="en-US"/>
        </w:rPr>
        <w:t>the one</w:t>
      </w:r>
      <w:proofErr w:type="gramEnd"/>
      <w:r w:rsidR="00A84C10" w:rsidRPr="001854F3">
        <w:rPr>
          <w:lang w:val="en-US"/>
        </w:rPr>
        <w:t xml:space="preserve"> or more </w:t>
      </w:r>
      <w:r w:rsidRPr="001854F3">
        <w:rPr>
          <w:lang w:val="en-US"/>
        </w:rPr>
        <w:t>sub</w:t>
      </w:r>
      <w:r w:rsidR="00033490" w:rsidRPr="001854F3">
        <w:rPr>
          <w:lang w:val="en-US"/>
        </w:rPr>
        <w:t>frame</w:t>
      </w:r>
      <w:r w:rsidR="00A00092">
        <w:rPr>
          <w:lang w:val="en-US"/>
        </w:rPr>
        <w:t>s</w:t>
      </w:r>
      <w:r w:rsidRPr="001854F3">
        <w:rPr>
          <w:lang w:val="en-US"/>
        </w:rPr>
        <w:t xml:space="preserve"> </w:t>
      </w:r>
      <w:r w:rsidR="00033490" w:rsidRPr="001854F3">
        <w:rPr>
          <w:lang w:val="en-US"/>
        </w:rPr>
        <w:t xml:space="preserve">to </w:t>
      </w:r>
      <w:r w:rsidRPr="001854F3">
        <w:rPr>
          <w:lang w:val="en-US"/>
        </w:rPr>
        <w:t>be output by the decoder.</w:t>
      </w:r>
      <w:ins w:id="438" w:author="Imed Bouazizi" w:date="2023-04-19T16:52:00Z">
        <w:r w:rsidR="0015362B">
          <w:rPr>
            <w:lang w:val="en-US"/>
          </w:rPr>
          <w:t xml:space="preserve"> Subframes may </w:t>
        </w:r>
      </w:ins>
      <w:proofErr w:type="gramStart"/>
      <w:ins w:id="439" w:author="Imed Bouazizi" w:date="2023-04-19T16:53:00Z">
        <w:r w:rsidR="0015362B">
          <w:rPr>
            <w:lang w:val="en-US"/>
          </w:rPr>
          <w:t>e.g.</w:t>
        </w:r>
        <w:proofErr w:type="gramEnd"/>
        <w:r w:rsidR="0015362B">
          <w:rPr>
            <w:lang w:val="en-US"/>
          </w:rPr>
          <w:t xml:space="preserve"> be auxiliary pictures in a video stream. The identifier of the subframe </w:t>
        </w:r>
        <w:proofErr w:type="spellStart"/>
        <w:r w:rsidR="0015362B">
          <w:rPr>
            <w:lang w:val="en-US"/>
          </w:rPr>
          <w:t>substream</w:t>
        </w:r>
        <w:proofErr w:type="spellEnd"/>
        <w:r w:rsidR="0015362B">
          <w:rPr>
            <w:lang w:val="en-US"/>
          </w:rPr>
          <w:t xml:space="preserve"> is provided as part of the </w:t>
        </w:r>
        <w:proofErr w:type="spellStart"/>
        <w:r w:rsidR="0015362B">
          <w:rPr>
            <w:lang w:val="en-US"/>
          </w:rPr>
          <w:t>SubframeOutput</w:t>
        </w:r>
        <w:proofErr w:type="spellEnd"/>
        <w:r w:rsidR="0015362B">
          <w:rPr>
            <w:lang w:val="en-US"/>
          </w:rPr>
          <w:t xml:space="preserve"> </w:t>
        </w:r>
      </w:ins>
      <w:ins w:id="440" w:author="Imed Bouazizi" w:date="2023-04-19T16:54:00Z">
        <w:r w:rsidR="0015362B">
          <w:rPr>
            <w:lang w:val="en-US"/>
          </w:rPr>
          <w:t>structure</w:t>
        </w:r>
      </w:ins>
      <w:ins w:id="441" w:author="Imed Bouazizi" w:date="2023-04-19T16:53:00Z">
        <w:r w:rsidR="0015362B">
          <w:rPr>
            <w:lang w:val="en-US"/>
          </w:rPr>
          <w:t>.</w:t>
        </w:r>
      </w:ins>
    </w:p>
    <w:p w14:paraId="76BFA526" w14:textId="77777777" w:rsidR="00E015D6" w:rsidRPr="001854F3" w:rsidRDefault="00E015D6" w:rsidP="00B5194B">
      <w:pPr>
        <w:tabs>
          <w:tab w:val="clear" w:pos="403"/>
        </w:tabs>
        <w:spacing w:after="0" w:line="240" w:lineRule="auto"/>
        <w:rPr>
          <w:lang w:val="en-US"/>
        </w:rPr>
      </w:pPr>
    </w:p>
    <w:p w14:paraId="49556739" w14:textId="697FA6A1" w:rsidR="00A46C36" w:rsidRPr="00F444B8" w:rsidRDefault="00A46C36" w:rsidP="00F444B8">
      <w:pPr>
        <w:pStyle w:val="Heading6"/>
        <w:rPr>
          <w:lang w:val="en-US"/>
        </w:rPr>
      </w:pPr>
      <w:bookmarkStart w:id="442" w:name="_Ref108013359"/>
      <w:r w:rsidRPr="00F444B8">
        <w:rPr>
          <w:lang w:val="en-US"/>
        </w:rPr>
        <w:t>PARAM_METADATA_CALLBACK</w:t>
      </w:r>
      <w:bookmarkEnd w:id="442"/>
    </w:p>
    <w:p w14:paraId="5F49E569" w14:textId="508ADE2B" w:rsidR="00A7071B" w:rsidRPr="001854F3" w:rsidRDefault="00A7071B" w:rsidP="00A34C8C">
      <w:pPr>
        <w:tabs>
          <w:tab w:val="clear" w:pos="403"/>
        </w:tabs>
        <w:spacing w:after="0" w:line="240" w:lineRule="auto"/>
        <w:rPr>
          <w:lang w:val="en-US"/>
        </w:rPr>
      </w:pPr>
      <w:r w:rsidRPr="001854F3">
        <w:rPr>
          <w:rFonts w:ascii="Courier New" w:hAnsi="Courier New" w:cs="Courier New"/>
          <w:lang w:val="en-US"/>
        </w:rPr>
        <w:t>PARAM_METADATA_CALLBACK</w:t>
      </w:r>
      <w:r w:rsidR="00E015D6" w:rsidRPr="001854F3">
        <w:rPr>
          <w:rFonts w:ascii="Courier New" w:hAnsi="Courier New" w:cs="Courier New"/>
          <w:lang w:val="en-US"/>
        </w:rPr>
        <w:t xml:space="preserve"> </w:t>
      </w:r>
      <w:r w:rsidRPr="001854F3">
        <w:rPr>
          <w:lang w:val="en-US"/>
        </w:rPr>
        <w:t>set</w:t>
      </w:r>
      <w:r w:rsidR="00D82218" w:rsidRPr="001854F3">
        <w:rPr>
          <w:lang w:val="en-US"/>
        </w:rPr>
        <w:t>s</w:t>
      </w:r>
      <w:r w:rsidRPr="001854F3">
        <w:rPr>
          <w:lang w:val="en-US"/>
        </w:rPr>
        <w:t xml:space="preserve"> a callback function for a specific metadata type. The list of supported metadata types is codec</w:t>
      </w:r>
      <w:r w:rsidR="00A00092">
        <w:rPr>
          <w:lang w:val="en-US"/>
        </w:rPr>
        <w:t>-</w:t>
      </w:r>
      <w:r w:rsidRPr="001854F3">
        <w:rPr>
          <w:lang w:val="en-US"/>
        </w:rPr>
        <w:t>dependent and shall be defined for each codec independently.</w:t>
      </w:r>
      <w:ins w:id="443" w:author="Imed Bouazizi" w:date="2023-04-19T16:55:00Z">
        <w:r w:rsidR="0015362B">
          <w:rPr>
            <w:lang w:val="en-US"/>
          </w:rPr>
          <w:t xml:space="preserve"> The set of metadata types for which the callback is to be invoked by the VDE as well as the callback function handler are provided </w:t>
        </w:r>
      </w:ins>
      <w:ins w:id="444" w:author="Imed Bouazizi" w:date="2023-04-19T16:56:00Z">
        <w:r w:rsidR="0015362B">
          <w:rPr>
            <w:lang w:val="en-US"/>
          </w:rPr>
          <w:t xml:space="preserve">in the </w:t>
        </w:r>
        <w:proofErr w:type="spellStart"/>
        <w:r w:rsidR="0015362B">
          <w:rPr>
            <w:lang w:val="en-US"/>
          </w:rPr>
          <w:t>MetadataCallback</w:t>
        </w:r>
        <w:proofErr w:type="spellEnd"/>
        <w:r w:rsidR="0015362B">
          <w:rPr>
            <w:lang w:val="en-US"/>
          </w:rPr>
          <w:t xml:space="preserve"> structure.</w:t>
        </w:r>
      </w:ins>
    </w:p>
    <w:p w14:paraId="0564C1F4" w14:textId="77777777" w:rsidR="009408D1" w:rsidRPr="001854F3" w:rsidRDefault="009408D1" w:rsidP="00A34C8C">
      <w:pPr>
        <w:tabs>
          <w:tab w:val="clear" w:pos="403"/>
        </w:tabs>
        <w:spacing w:after="0" w:line="240" w:lineRule="auto"/>
        <w:rPr>
          <w:lang w:val="en-US"/>
        </w:rPr>
      </w:pPr>
    </w:p>
    <w:p w14:paraId="70FF8B13" w14:textId="384494C8" w:rsidR="00A46C36" w:rsidRPr="00F444B8" w:rsidRDefault="00A46C36" w:rsidP="00F444B8">
      <w:pPr>
        <w:pStyle w:val="Heading6"/>
        <w:rPr>
          <w:lang w:val="en-US"/>
        </w:rPr>
      </w:pPr>
      <w:bookmarkStart w:id="445" w:name="_Ref108013335"/>
      <w:r w:rsidRPr="00F444B8">
        <w:rPr>
          <w:lang w:val="en-US"/>
        </w:rPr>
        <w:t>PARAM_OUTPUT_CROP</w:t>
      </w:r>
      <w:bookmarkEnd w:id="445"/>
    </w:p>
    <w:p w14:paraId="54317167" w14:textId="50D5E112" w:rsidR="00E015D6" w:rsidRPr="001854F3" w:rsidRDefault="00A7071B" w:rsidP="00E015D6">
      <w:pPr>
        <w:tabs>
          <w:tab w:val="clear" w:pos="403"/>
        </w:tabs>
        <w:spacing w:after="0" w:line="240" w:lineRule="auto"/>
        <w:rPr>
          <w:lang w:val="en-US"/>
        </w:rPr>
      </w:pPr>
      <w:r w:rsidRPr="001854F3">
        <w:rPr>
          <w:rFonts w:ascii="Courier New" w:hAnsi="Courier New" w:cs="Courier New"/>
          <w:lang w:val="en-US"/>
        </w:rPr>
        <w:t>PARAM_OUTPUT_CROP</w:t>
      </w:r>
      <w:r w:rsidR="00D82218" w:rsidRPr="001854F3">
        <w:rPr>
          <w:rFonts w:ascii="Courier New" w:hAnsi="Courier New" w:cs="Courier New"/>
          <w:lang w:val="en-US"/>
        </w:rPr>
        <w:t xml:space="preserve"> </w:t>
      </w:r>
      <w:r w:rsidRPr="001854F3">
        <w:rPr>
          <w:lang w:val="en-US"/>
        </w:rPr>
        <w:t>indicate</w:t>
      </w:r>
      <w:r w:rsidR="00D82218" w:rsidRPr="001854F3">
        <w:rPr>
          <w:lang w:val="en-US"/>
        </w:rPr>
        <w:t>s</w:t>
      </w:r>
      <w:r w:rsidRPr="001854F3">
        <w:rPr>
          <w:lang w:val="en-US"/>
        </w:rPr>
        <w:t xml:space="preserve"> that only part of the decoded frame is desired at the output. The decoder instance may use this information to reduce </w:t>
      </w:r>
      <w:r w:rsidR="000F3C85" w:rsidRPr="001854F3">
        <w:rPr>
          <w:lang w:val="en-US"/>
        </w:rPr>
        <w:t xml:space="preserve">intelligently </w:t>
      </w:r>
      <w:r w:rsidRPr="001854F3">
        <w:rPr>
          <w:lang w:val="en-US"/>
        </w:rPr>
        <w:t>its decoding processing by discarding units that do not fall in the cropped output region whenever possible.</w:t>
      </w:r>
      <w:ins w:id="446" w:author="Imed Bouazizi" w:date="2023-04-19T16:56:00Z">
        <w:r w:rsidR="0015362B">
          <w:rPr>
            <w:lang w:val="en-US"/>
          </w:rPr>
          <w:t xml:space="preserve"> The information about the area of the video to be output is provided by the </w:t>
        </w:r>
      </w:ins>
      <w:proofErr w:type="spellStart"/>
      <w:ins w:id="447" w:author="Imed Bouazizi" w:date="2023-04-19T16:57:00Z">
        <w:r w:rsidR="0015362B">
          <w:rPr>
            <w:lang w:val="en-US"/>
          </w:rPr>
          <w:t>CropWindow</w:t>
        </w:r>
        <w:proofErr w:type="spellEnd"/>
        <w:r w:rsidR="0015362B">
          <w:rPr>
            <w:lang w:val="en-US"/>
          </w:rPr>
          <w:t xml:space="preserve"> structure.</w:t>
        </w:r>
      </w:ins>
    </w:p>
    <w:p w14:paraId="3380F05D" w14:textId="7491E65D" w:rsidR="00E03B8E" w:rsidRPr="001854F3" w:rsidRDefault="00E03B8E" w:rsidP="00E015D6">
      <w:pPr>
        <w:tabs>
          <w:tab w:val="clear" w:pos="403"/>
        </w:tabs>
        <w:spacing w:after="0" w:line="240" w:lineRule="auto"/>
        <w:rPr>
          <w:lang w:val="en-US"/>
        </w:rPr>
      </w:pPr>
    </w:p>
    <w:p w14:paraId="12A98F33" w14:textId="28080F40" w:rsidR="00A46C36" w:rsidRPr="00F444B8" w:rsidDel="0015362B" w:rsidRDefault="00A46C36" w:rsidP="00F444B8">
      <w:pPr>
        <w:pStyle w:val="Heading6"/>
        <w:rPr>
          <w:del w:id="448" w:author="Imed Bouazizi" w:date="2023-04-19T16:56:00Z"/>
          <w:lang w:val="en-US"/>
        </w:rPr>
      </w:pPr>
      <w:bookmarkStart w:id="449" w:name="_Ref108013343"/>
      <w:del w:id="450" w:author="Imed Bouazizi" w:date="2023-04-19T16:56:00Z">
        <w:r w:rsidRPr="00F444B8" w:rsidDel="0015362B">
          <w:rPr>
            <w:lang w:val="en-US"/>
          </w:rPr>
          <w:delText>PARAM_OUTPUT_CROP_WINDOW</w:delText>
        </w:r>
        <w:bookmarkEnd w:id="449"/>
      </w:del>
    </w:p>
    <w:p w14:paraId="4B6C5DAC" w14:textId="790072AB" w:rsidR="00E03B8E" w:rsidRPr="001854F3" w:rsidDel="0015362B" w:rsidRDefault="00E03B8E" w:rsidP="00E03B8E">
      <w:pPr>
        <w:tabs>
          <w:tab w:val="clear" w:pos="403"/>
        </w:tabs>
        <w:spacing w:after="0" w:line="240" w:lineRule="auto"/>
        <w:rPr>
          <w:del w:id="451" w:author="Imed Bouazizi" w:date="2023-04-19T16:57:00Z"/>
          <w:lang w:val="en-US"/>
        </w:rPr>
      </w:pPr>
      <w:del w:id="452" w:author="Imed Bouazizi" w:date="2023-04-19T16:57:00Z">
        <w:r w:rsidRPr="001854F3" w:rsidDel="0015362B">
          <w:rPr>
            <w:rFonts w:ascii="Courier New" w:hAnsi="Courier New" w:cs="Courier New"/>
            <w:lang w:val="en-US"/>
          </w:rPr>
          <w:delText xml:space="preserve">PARAM_OUTPUT_CROP_WINDOW </w:delText>
        </w:r>
        <w:r w:rsidRPr="001854F3" w:rsidDel="0015362B">
          <w:rPr>
            <w:lang w:val="en-US"/>
          </w:rPr>
          <w:delText xml:space="preserve">indicates </w:delText>
        </w:r>
        <w:r w:rsidR="00635186" w:rsidRPr="001854F3" w:rsidDel="0015362B">
          <w:rPr>
            <w:lang w:val="en-US"/>
          </w:rPr>
          <w:delText>the</w:delText>
        </w:r>
        <w:r w:rsidRPr="001854F3" w:rsidDel="0015362B">
          <w:rPr>
            <w:lang w:val="en-US"/>
          </w:rPr>
          <w:delText xml:space="preserve"> part of the decoded frame </w:delText>
        </w:r>
        <w:r w:rsidR="00635186" w:rsidRPr="001854F3" w:rsidDel="0015362B">
          <w:rPr>
            <w:lang w:val="en-US"/>
          </w:rPr>
          <w:delText xml:space="preserve">to be cropped and </w:delText>
        </w:r>
        <w:r w:rsidRPr="001854F3" w:rsidDel="0015362B">
          <w:rPr>
            <w:lang w:val="en-US"/>
          </w:rPr>
          <w:delText>output.</w:delText>
        </w:r>
      </w:del>
    </w:p>
    <w:p w14:paraId="4A052356" w14:textId="77777777" w:rsidR="009408D1" w:rsidRDefault="009408D1" w:rsidP="00E015D6">
      <w:pPr>
        <w:tabs>
          <w:tab w:val="clear" w:pos="403"/>
        </w:tabs>
        <w:spacing w:after="0" w:line="240" w:lineRule="auto"/>
        <w:rPr>
          <w:rFonts w:ascii="Courier New" w:hAnsi="Courier New" w:cs="Courier New"/>
          <w:lang w:val="en-US"/>
        </w:rPr>
      </w:pPr>
    </w:p>
    <w:p w14:paraId="0403D05C" w14:textId="20DBC7D1" w:rsidR="00A46C36" w:rsidRPr="00F444B8" w:rsidRDefault="00A46C36" w:rsidP="00F444B8">
      <w:pPr>
        <w:pStyle w:val="Heading6"/>
        <w:rPr>
          <w:lang w:val="en-US"/>
        </w:rPr>
      </w:pPr>
      <w:bookmarkStart w:id="453" w:name="_Ref108013351"/>
      <w:r w:rsidRPr="00F444B8">
        <w:rPr>
          <w:lang w:val="en-US"/>
        </w:rPr>
        <w:t>PARAM_MAX_OFFTIME_JITTER</w:t>
      </w:r>
      <w:bookmarkEnd w:id="453"/>
    </w:p>
    <w:p w14:paraId="3AF22D0E" w14:textId="0695CAEB" w:rsidR="00A7071B" w:rsidRPr="001854F3" w:rsidRDefault="00A7071B" w:rsidP="00A34C8C">
      <w:pPr>
        <w:rPr>
          <w:lang w:val="en-US"/>
        </w:rPr>
      </w:pPr>
      <w:r w:rsidRPr="001854F3">
        <w:rPr>
          <w:rFonts w:ascii="Courier New" w:hAnsi="Courier New" w:cs="Courier New"/>
          <w:lang w:val="en-US"/>
        </w:rPr>
        <w:t>PARAM_MAX_OFFTIME_JITTER</w:t>
      </w:r>
      <w:r w:rsidR="00D82218" w:rsidRPr="001854F3">
        <w:rPr>
          <w:rFonts w:ascii="Courier New" w:hAnsi="Courier New" w:cs="Courier New"/>
          <w:lang w:val="en-US"/>
        </w:rPr>
        <w:t xml:space="preserve"> </w:t>
      </w:r>
      <w:r w:rsidR="00D82218" w:rsidRPr="001854F3">
        <w:rPr>
          <w:lang w:val="en-US"/>
        </w:rPr>
        <w:t>indicates</w:t>
      </w:r>
      <w:r w:rsidRPr="001854F3">
        <w:rPr>
          <w:lang w:val="en-US"/>
        </w:rPr>
        <w:t xml:space="preserve"> the maximum amount of time in microseconds between consecutive executions of the decoder instance. This parameter is relevant whenever the underlying hardware component is shared among multiple decoder instance</w:t>
      </w:r>
      <w:r w:rsidR="00D56F43">
        <w:rPr>
          <w:lang w:val="en-US"/>
        </w:rPr>
        <w:t>s</w:t>
      </w:r>
      <w:r w:rsidRPr="001854F3">
        <w:rPr>
          <w:lang w:val="en-US"/>
        </w:rPr>
        <w:t>, which requires context switching between the different decoder instances.</w:t>
      </w:r>
      <w:ins w:id="454" w:author="Imed Bouazizi" w:date="2023-04-19T16:57:00Z">
        <w:r w:rsidR="0015362B">
          <w:rPr>
            <w:lang w:val="en-US"/>
          </w:rPr>
          <w:t xml:space="preserve"> The information about the allowed jitter is provided in the </w:t>
        </w:r>
        <w:proofErr w:type="spellStart"/>
        <w:r w:rsidR="0015362B">
          <w:rPr>
            <w:lang w:val="en-US"/>
          </w:rPr>
          <w:t>MaxOfftimeJitter</w:t>
        </w:r>
        <w:proofErr w:type="spellEnd"/>
        <w:r w:rsidR="0015362B">
          <w:rPr>
            <w:lang w:val="en-US"/>
          </w:rPr>
          <w:t xml:space="preserve"> structure.</w:t>
        </w:r>
      </w:ins>
      <w:bookmarkEnd w:id="0"/>
      <w:bookmarkEnd w:id="154"/>
    </w:p>
    <w:sectPr w:rsidR="00A7071B" w:rsidRPr="001854F3" w:rsidSect="004421EF">
      <w:footerReference w:type="even" r:id="rId28"/>
      <w:footerReference w:type="default" r:id="rId29"/>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6FD3A" w14:textId="77777777" w:rsidR="00112972" w:rsidRDefault="00112972">
      <w:pPr>
        <w:spacing w:after="0" w:line="240" w:lineRule="auto"/>
      </w:pPr>
      <w:r>
        <w:separator/>
      </w:r>
    </w:p>
  </w:endnote>
  <w:endnote w:type="continuationSeparator" w:id="0">
    <w:p w14:paraId="21D9C6AE" w14:textId="77777777" w:rsidR="00112972" w:rsidRDefault="00112972">
      <w:pPr>
        <w:spacing w:after="0" w:line="240" w:lineRule="auto"/>
      </w:pPr>
      <w:r>
        <w:continuationSeparator/>
      </w:r>
    </w:p>
  </w:endnote>
  <w:endnote w:type="continuationNotice" w:id="1">
    <w:p w14:paraId="534961E1" w14:textId="77777777" w:rsidR="00112972" w:rsidRDefault="001129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EA1E1" w14:textId="5ADC5D6F"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w:t>
    </w:r>
    <w:r w:rsidR="00D355FC">
      <w:rPr>
        <w:sz w:val="20"/>
      </w:rPr>
      <w:t>2</w:t>
    </w:r>
    <w:r w:rsidRPr="00BA1CC8">
      <w:rPr>
        <w:sz w:val="20"/>
      </w:rPr>
      <w:t xml:space="preserve"> – All rights </w:t>
    </w:r>
    <w:proofErr w:type="gramStart"/>
    <w:r w:rsidRPr="00BA1CC8">
      <w:rPr>
        <w:sz w:val="20"/>
      </w:rPr>
      <w:t>reserved</w:t>
    </w:r>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5DDD" w14:textId="40AB44BF" w:rsidR="005E5320" w:rsidRPr="00BA1CC8" w:rsidRDefault="005E5320" w:rsidP="00526284">
    <w:pPr>
      <w:pStyle w:val="Footer"/>
      <w:spacing w:line="240" w:lineRule="atLeast"/>
      <w:rPr>
        <w:sz w:val="20"/>
      </w:rPr>
    </w:pPr>
    <w:r w:rsidRPr="00BA1CC8">
      <w:rPr>
        <w:sz w:val="20"/>
      </w:rPr>
      <w:t>© ISO </w:t>
    </w:r>
    <w:r>
      <w:rPr>
        <w:sz w:val="20"/>
      </w:rPr>
      <w:t>202</w:t>
    </w:r>
    <w:r w:rsidR="00D355FC">
      <w:rPr>
        <w:sz w:val="20"/>
      </w:rPr>
      <w:t>2</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C72AE" w14:textId="13B83E74"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25711F">
      <w:rPr>
        <w:sz w:val="20"/>
      </w:rPr>
      <w:t>2</w:t>
    </w:r>
    <w:r w:rsidRPr="00BA1CC8">
      <w:rPr>
        <w:sz w:val="20"/>
      </w:rPr>
      <w:t xml:space="preserve"> – All rights </w:t>
    </w:r>
    <w:proofErr w:type="gramStart"/>
    <w:r w:rsidRPr="00BA1CC8">
      <w:rPr>
        <w:sz w:val="20"/>
      </w:rPr>
      <w:t>reserved</w:t>
    </w:r>
    <w:proofErr w:type="gramEnd"/>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68D3" w14:textId="4109635E" w:rsidR="005E5320" w:rsidRPr="00BA1CC8" w:rsidRDefault="005E5320" w:rsidP="00526284">
    <w:pPr>
      <w:pStyle w:val="Footer"/>
      <w:spacing w:line="240" w:lineRule="atLeast"/>
      <w:rPr>
        <w:sz w:val="20"/>
      </w:rPr>
    </w:pPr>
    <w:r w:rsidRPr="00BA1CC8">
      <w:rPr>
        <w:sz w:val="20"/>
      </w:rPr>
      <w:t>© ISO </w:t>
    </w:r>
    <w:r>
      <w:rPr>
        <w:sz w:val="20"/>
      </w:rPr>
      <w:t>202</w:t>
    </w:r>
    <w:r w:rsidR="0025711F">
      <w:rPr>
        <w:sz w:val="20"/>
      </w:rPr>
      <w:t>2</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A243F" w14:textId="77777777" w:rsidR="00112972" w:rsidRDefault="00112972">
      <w:pPr>
        <w:spacing w:after="0" w:line="240" w:lineRule="auto"/>
      </w:pPr>
      <w:r>
        <w:separator/>
      </w:r>
    </w:p>
  </w:footnote>
  <w:footnote w:type="continuationSeparator" w:id="0">
    <w:p w14:paraId="5FB124E4" w14:textId="77777777" w:rsidR="00112972" w:rsidRDefault="00112972">
      <w:pPr>
        <w:spacing w:after="0" w:line="240" w:lineRule="auto"/>
      </w:pPr>
      <w:r>
        <w:continuationSeparator/>
      </w:r>
    </w:p>
  </w:footnote>
  <w:footnote w:type="continuationNotice" w:id="1">
    <w:p w14:paraId="40B4CDA8" w14:textId="77777777" w:rsidR="00112972" w:rsidRDefault="001129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67ED" w14:textId="247BD7DD" w:rsidR="005E5320" w:rsidRPr="006E50E0" w:rsidRDefault="005E5320" w:rsidP="004421EF">
    <w:pPr>
      <w:pStyle w:val="Header"/>
      <w:spacing w:after="360"/>
      <w:rPr>
        <w:b w:val="0"/>
      </w:rPr>
    </w:pPr>
    <w:r w:rsidRPr="006E50E0">
      <w:rPr>
        <w:b w:val="0"/>
        <w:sz w:val="20"/>
      </w:rPr>
      <w:t>© ISO </w:t>
    </w:r>
    <w:r>
      <w:rPr>
        <w:b w:val="0"/>
        <w:sz w:val="20"/>
      </w:rPr>
      <w:t>202</w:t>
    </w:r>
    <w:r w:rsidR="00B44988">
      <w:rPr>
        <w:b w:val="0"/>
        <w:sz w:val="20"/>
      </w:rPr>
      <w:t>1</w:t>
    </w:r>
    <w:r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0A2E" w14:textId="268E79B7" w:rsidR="005E5320" w:rsidRPr="00151316" w:rsidRDefault="005E5320" w:rsidP="004421EF">
    <w:pPr>
      <w:pStyle w:val="Header"/>
      <w:spacing w:line="240" w:lineRule="exact"/>
      <w:jc w:val="left"/>
    </w:pPr>
    <w:r w:rsidRPr="00151316">
      <w:t>ISO</w:t>
    </w:r>
    <w:r w:rsidR="00D355FC">
      <w:t>/IEC</w:t>
    </w:r>
    <w:r w:rsidRPr="00151316">
      <w:t> </w:t>
    </w:r>
    <w:r>
      <w:t>23090</w:t>
    </w:r>
    <w:r w:rsidRPr="00151316">
      <w:t>-</w:t>
    </w:r>
    <w:r>
      <w:t>13</w:t>
    </w:r>
    <w:r w:rsidRPr="00151316">
      <w:t>:</w:t>
    </w:r>
    <w:r>
      <w:t>2</w:t>
    </w:r>
    <w:r w:rsidR="00D355FC">
      <w:t>2</w:t>
    </w:r>
    <w:r>
      <w:t>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7FF6" w14:textId="745E49F7" w:rsidR="005E5320" w:rsidRPr="00151316" w:rsidRDefault="005E5320" w:rsidP="004421EF">
    <w:pPr>
      <w:pStyle w:val="Header"/>
      <w:spacing w:line="240" w:lineRule="exact"/>
      <w:jc w:val="right"/>
    </w:pPr>
    <w:r w:rsidRPr="00151316">
      <w:t>ISO</w:t>
    </w:r>
    <w:r w:rsidR="00D355FC">
      <w:t>/IEC</w:t>
    </w:r>
    <w:r w:rsidRPr="00151316">
      <w:t> </w:t>
    </w:r>
    <w:r>
      <w:t>23090</w:t>
    </w:r>
    <w:r w:rsidRPr="00151316">
      <w:t>-</w:t>
    </w:r>
    <w:r>
      <w:t>13</w:t>
    </w:r>
    <w:r w:rsidRPr="00151316">
      <w:t>:</w:t>
    </w:r>
    <w:r>
      <w:t>2</w:t>
    </w:r>
    <w:r w:rsidR="00D355FC">
      <w:t>2</w:t>
    </w:r>
    <w:r>
      <w:t>2x(E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1"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8A55008"/>
    <w:multiLevelType w:val="multilevel"/>
    <w:tmpl w:val="12BAB4B8"/>
    <w:lvl w:ilvl="0">
      <w:start w:val="5"/>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6"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7"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8C919AB"/>
    <w:multiLevelType w:val="hybridMultilevel"/>
    <w:tmpl w:val="735026C2"/>
    <w:lvl w:ilvl="0" w:tplc="3168CAFA">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1"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AD914E3"/>
    <w:multiLevelType w:val="hybridMultilevel"/>
    <w:tmpl w:val="5D32A0D4"/>
    <w:lvl w:ilvl="0" w:tplc="54885266">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4"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6"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18"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2" w15:restartNumberingAfterBreak="0">
    <w:nsid w:val="33F27753"/>
    <w:multiLevelType w:val="hybridMultilevel"/>
    <w:tmpl w:val="118A6162"/>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BB72CA5"/>
    <w:multiLevelType w:val="hybridMultilevel"/>
    <w:tmpl w:val="D7B826DA"/>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2"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68B1192D"/>
    <w:multiLevelType w:val="hybridMultilevel"/>
    <w:tmpl w:val="02944FE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2"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44"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6242336">
    <w:abstractNumId w:val="21"/>
  </w:num>
  <w:num w:numId="2" w16cid:durableId="232861134">
    <w:abstractNumId w:val="21"/>
  </w:num>
  <w:num w:numId="3" w16cid:durableId="800146920">
    <w:abstractNumId w:val="21"/>
  </w:num>
  <w:num w:numId="4" w16cid:durableId="1444619252">
    <w:abstractNumId w:val="21"/>
  </w:num>
  <w:num w:numId="5" w16cid:durableId="780102897">
    <w:abstractNumId w:val="21"/>
  </w:num>
  <w:num w:numId="6" w16cid:durableId="1982693000">
    <w:abstractNumId w:val="21"/>
  </w:num>
  <w:num w:numId="7" w16cid:durableId="650985730">
    <w:abstractNumId w:val="3"/>
  </w:num>
  <w:num w:numId="8" w16cid:durableId="1103114691">
    <w:abstractNumId w:val="3"/>
  </w:num>
  <w:num w:numId="9" w16cid:durableId="1890532534">
    <w:abstractNumId w:val="3"/>
  </w:num>
  <w:num w:numId="10" w16cid:durableId="140318023">
    <w:abstractNumId w:val="3"/>
  </w:num>
  <w:num w:numId="11" w16cid:durableId="538785110">
    <w:abstractNumId w:val="3"/>
  </w:num>
  <w:num w:numId="12" w16cid:durableId="876046054">
    <w:abstractNumId w:val="3"/>
  </w:num>
  <w:num w:numId="13" w16cid:durableId="182255630">
    <w:abstractNumId w:val="32"/>
  </w:num>
  <w:num w:numId="14" w16cid:durableId="1511748671">
    <w:abstractNumId w:val="40"/>
  </w:num>
  <w:num w:numId="15" w16cid:durableId="896279287">
    <w:abstractNumId w:val="18"/>
  </w:num>
  <w:num w:numId="16" w16cid:durableId="789789296">
    <w:abstractNumId w:val="12"/>
  </w:num>
  <w:num w:numId="17" w16cid:durableId="302852519">
    <w:abstractNumId w:val="44"/>
  </w:num>
  <w:num w:numId="18" w16cid:durableId="1627546512">
    <w:abstractNumId w:val="20"/>
  </w:num>
  <w:num w:numId="19" w16cid:durableId="1960869027">
    <w:abstractNumId w:val="24"/>
  </w:num>
  <w:num w:numId="20" w16cid:durableId="255405819">
    <w:abstractNumId w:val="0"/>
  </w:num>
  <w:num w:numId="21" w16cid:durableId="750780790">
    <w:abstractNumId w:val="9"/>
  </w:num>
  <w:num w:numId="22" w16cid:durableId="204875738">
    <w:abstractNumId w:val="23"/>
  </w:num>
  <w:num w:numId="23" w16cid:durableId="766077151">
    <w:abstractNumId w:val="7"/>
  </w:num>
  <w:num w:numId="24" w16cid:durableId="836070975">
    <w:abstractNumId w:val="8"/>
  </w:num>
  <w:num w:numId="25" w16cid:durableId="1847745891">
    <w:abstractNumId w:val="21"/>
  </w:num>
  <w:num w:numId="26" w16cid:durableId="1414859056">
    <w:abstractNumId w:val="3"/>
  </w:num>
  <w:num w:numId="27" w16cid:durableId="128136497">
    <w:abstractNumId w:val="33"/>
  </w:num>
  <w:num w:numId="28" w16cid:durableId="10458336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8675247">
    <w:abstractNumId w:val="14"/>
  </w:num>
  <w:num w:numId="30" w16cid:durableId="1318613616">
    <w:abstractNumId w:val="36"/>
  </w:num>
  <w:num w:numId="31" w16cid:durableId="1534422960">
    <w:abstractNumId w:val="30"/>
  </w:num>
  <w:num w:numId="32" w16cid:durableId="1421566158">
    <w:abstractNumId w:val="2"/>
  </w:num>
  <w:num w:numId="33" w16cid:durableId="1094595321">
    <w:abstractNumId w:val="1"/>
  </w:num>
  <w:num w:numId="34" w16cid:durableId="642125107">
    <w:abstractNumId w:val="29"/>
  </w:num>
  <w:num w:numId="35" w16cid:durableId="700283795">
    <w:abstractNumId w:val="45"/>
  </w:num>
  <w:num w:numId="36" w16cid:durableId="1087918308">
    <w:abstractNumId w:val="34"/>
  </w:num>
  <w:num w:numId="37" w16cid:durableId="538276642">
    <w:abstractNumId w:val="16"/>
  </w:num>
  <w:num w:numId="38" w16cid:durableId="835414424">
    <w:abstractNumId w:val="27"/>
  </w:num>
  <w:num w:numId="39" w16cid:durableId="393160823">
    <w:abstractNumId w:val="15"/>
  </w:num>
  <w:num w:numId="40" w16cid:durableId="1235622458">
    <w:abstractNumId w:val="31"/>
  </w:num>
  <w:num w:numId="41" w16cid:durableId="1107963211">
    <w:abstractNumId w:val="5"/>
  </w:num>
  <w:num w:numId="42" w16cid:durableId="1844707523">
    <w:abstractNumId w:val="43"/>
  </w:num>
  <w:num w:numId="43" w16cid:durableId="380785001">
    <w:abstractNumId w:val="4"/>
  </w:num>
  <w:num w:numId="44" w16cid:durableId="2016106752">
    <w:abstractNumId w:val="35"/>
  </w:num>
  <w:num w:numId="45" w16cid:durableId="1065030296">
    <w:abstractNumId w:val="19"/>
  </w:num>
  <w:num w:numId="46" w16cid:durableId="2022924462">
    <w:abstractNumId w:val="42"/>
  </w:num>
  <w:num w:numId="47" w16cid:durableId="1360935945">
    <w:abstractNumId w:val="38"/>
  </w:num>
  <w:num w:numId="48" w16cid:durableId="1060983477">
    <w:abstractNumId w:val="13"/>
  </w:num>
  <w:num w:numId="49" w16cid:durableId="735595073">
    <w:abstractNumId w:val="37"/>
  </w:num>
  <w:num w:numId="50" w16cid:durableId="603074710">
    <w:abstractNumId w:val="3"/>
  </w:num>
  <w:num w:numId="51" w16cid:durableId="2111315789">
    <w:abstractNumId w:val="3"/>
  </w:num>
  <w:num w:numId="52" w16cid:durableId="332728308">
    <w:abstractNumId w:val="5"/>
    <w:lvlOverride w:ilvl="0">
      <w:startOverride w:val="1"/>
    </w:lvlOverride>
  </w:num>
  <w:num w:numId="53" w16cid:durableId="224680678">
    <w:abstractNumId w:val="17"/>
  </w:num>
  <w:num w:numId="54" w16cid:durableId="1955481978">
    <w:abstractNumId w:val="17"/>
    <w:lvlOverride w:ilvl="0">
      <w:startOverride w:val="1"/>
    </w:lvlOverride>
  </w:num>
  <w:num w:numId="55" w16cid:durableId="1863399856">
    <w:abstractNumId w:val="13"/>
    <w:lvlOverride w:ilvl="0">
      <w:startOverride w:val="1"/>
    </w:lvlOverride>
  </w:num>
  <w:num w:numId="56" w16cid:durableId="395594774">
    <w:abstractNumId w:val="13"/>
    <w:lvlOverride w:ilvl="0">
      <w:startOverride w:val="1"/>
    </w:lvlOverride>
  </w:num>
  <w:num w:numId="57" w16cid:durableId="2103640460">
    <w:abstractNumId w:val="28"/>
  </w:num>
  <w:num w:numId="58" w16cid:durableId="1769233340">
    <w:abstractNumId w:val="17"/>
  </w:num>
  <w:num w:numId="59" w16cid:durableId="588582625">
    <w:abstractNumId w:val="17"/>
    <w:lvlOverride w:ilvl="0">
      <w:startOverride w:val="1"/>
    </w:lvlOverride>
  </w:num>
  <w:num w:numId="60" w16cid:durableId="1406950344">
    <w:abstractNumId w:val="26"/>
  </w:num>
  <w:num w:numId="61" w16cid:durableId="721560279">
    <w:abstractNumId w:val="21"/>
  </w:num>
  <w:num w:numId="62" w16cid:durableId="1343900864">
    <w:abstractNumId w:val="3"/>
  </w:num>
  <w:num w:numId="63" w16cid:durableId="1464805852">
    <w:abstractNumId w:val="3"/>
  </w:num>
  <w:num w:numId="64" w16cid:durableId="1106269404">
    <w:abstractNumId w:val="17"/>
  </w:num>
  <w:num w:numId="65" w16cid:durableId="1091203378">
    <w:abstractNumId w:val="17"/>
  </w:num>
  <w:num w:numId="66" w16cid:durableId="53163175">
    <w:abstractNumId w:val="17"/>
  </w:num>
  <w:num w:numId="67" w16cid:durableId="1784574536">
    <w:abstractNumId w:val="17"/>
  </w:num>
  <w:num w:numId="68" w16cid:durableId="866986548">
    <w:abstractNumId w:val="3"/>
  </w:num>
  <w:num w:numId="69" w16cid:durableId="371810371">
    <w:abstractNumId w:val="17"/>
  </w:num>
  <w:num w:numId="70" w16cid:durableId="134875667">
    <w:abstractNumId w:val="3"/>
  </w:num>
  <w:num w:numId="71" w16cid:durableId="2096590018">
    <w:abstractNumId w:val="6"/>
  </w:num>
  <w:num w:numId="72" w16cid:durableId="1533180838">
    <w:abstractNumId w:val="10"/>
  </w:num>
  <w:num w:numId="73" w16cid:durableId="1280990979">
    <w:abstractNumId w:val="11"/>
  </w:num>
  <w:num w:numId="74" w16cid:durableId="1581405019">
    <w:abstractNumId w:val="27"/>
    <w:lvlOverride w:ilvl="0">
      <w:startOverride w:val="1"/>
    </w:lvlOverride>
  </w:num>
  <w:num w:numId="75" w16cid:durableId="986593200">
    <w:abstractNumId w:val="27"/>
  </w:num>
  <w:num w:numId="76" w16cid:durableId="134614166">
    <w:abstractNumId w:val="27"/>
    <w:lvlOverride w:ilvl="0">
      <w:startOverride w:val="1"/>
    </w:lvlOverride>
  </w:num>
  <w:num w:numId="77" w16cid:durableId="1118642883">
    <w:abstractNumId w:val="27"/>
  </w:num>
  <w:num w:numId="78" w16cid:durableId="173305645">
    <w:abstractNumId w:val="3"/>
  </w:num>
  <w:num w:numId="79" w16cid:durableId="923344745">
    <w:abstractNumId w:val="3"/>
  </w:num>
  <w:num w:numId="80" w16cid:durableId="243339943">
    <w:abstractNumId w:val="3"/>
  </w:num>
  <w:num w:numId="81" w16cid:durableId="882836425">
    <w:abstractNumId w:val="39"/>
  </w:num>
  <w:num w:numId="82" w16cid:durableId="1712725036">
    <w:abstractNumId w:val="21"/>
  </w:num>
  <w:num w:numId="83" w16cid:durableId="2071804157">
    <w:abstractNumId w:val="21"/>
  </w:num>
  <w:num w:numId="84" w16cid:durableId="1174763535">
    <w:abstractNumId w:val="21"/>
  </w:num>
  <w:num w:numId="85" w16cid:durableId="563642070">
    <w:abstractNumId w:val="21"/>
  </w:num>
  <w:num w:numId="86" w16cid:durableId="1704091327">
    <w:abstractNumId w:val="21"/>
  </w:num>
  <w:num w:numId="87" w16cid:durableId="1795555705">
    <w:abstractNumId w:val="21"/>
  </w:num>
  <w:num w:numId="88" w16cid:durableId="760180688">
    <w:abstractNumId w:val="21"/>
  </w:num>
  <w:num w:numId="89" w16cid:durableId="169683067">
    <w:abstractNumId w:val="21"/>
  </w:num>
  <w:num w:numId="90" w16cid:durableId="197817252">
    <w:abstractNumId w:val="21"/>
  </w:num>
  <w:num w:numId="91" w16cid:durableId="119880234">
    <w:abstractNumId w:val="21"/>
  </w:num>
  <w:num w:numId="92" w16cid:durableId="1895461726">
    <w:abstractNumId w:val="21"/>
  </w:num>
  <w:num w:numId="93" w16cid:durableId="1856262443">
    <w:abstractNumId w:val="21"/>
  </w:num>
  <w:num w:numId="94" w16cid:durableId="380138200">
    <w:abstractNumId w:val="21"/>
  </w:num>
  <w:num w:numId="95" w16cid:durableId="1936135699">
    <w:abstractNumId w:val="21"/>
  </w:num>
  <w:num w:numId="96" w16cid:durableId="582567903">
    <w:abstractNumId w:val="21"/>
  </w:num>
  <w:num w:numId="97" w16cid:durableId="312566715">
    <w:abstractNumId w:val="21"/>
  </w:num>
  <w:num w:numId="98" w16cid:durableId="592587012">
    <w:abstractNumId w:val="21"/>
  </w:num>
  <w:num w:numId="99" w16cid:durableId="120853762">
    <w:abstractNumId w:val="21"/>
  </w:num>
  <w:num w:numId="100" w16cid:durableId="276454341">
    <w:abstractNumId w:val="21"/>
  </w:num>
  <w:num w:numId="101" w16cid:durableId="1060245950">
    <w:abstractNumId w:val="21"/>
  </w:num>
  <w:num w:numId="102" w16cid:durableId="1448038483">
    <w:abstractNumId w:val="21"/>
  </w:num>
  <w:num w:numId="103" w16cid:durableId="1135366977">
    <w:abstractNumId w:val="22"/>
  </w:num>
  <w:num w:numId="104" w16cid:durableId="2141919828">
    <w:abstractNumId w:val="25"/>
  </w:num>
  <w:num w:numId="105" w16cid:durableId="8993777">
    <w:abstractNumId w:val="21"/>
  </w:num>
  <w:num w:numId="106" w16cid:durableId="930236634">
    <w:abstractNumId w:val="3"/>
  </w:num>
  <w:num w:numId="107" w16cid:durableId="828864155">
    <w:abstractNumId w:val="3"/>
  </w:num>
  <w:numIdMacAtCleanup w:val="10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ed Bouazizi">
    <w15:presenceInfo w15:providerId="None" w15:userId="Imed Bouaziz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mirrorMargins/>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1711"/>
    <w:rsid w:val="000026AF"/>
    <w:rsid w:val="00004CDE"/>
    <w:rsid w:val="0000779B"/>
    <w:rsid w:val="00007C1C"/>
    <w:rsid w:val="00010248"/>
    <w:rsid w:val="0001177B"/>
    <w:rsid w:val="0001198B"/>
    <w:rsid w:val="00012805"/>
    <w:rsid w:val="00012AA0"/>
    <w:rsid w:val="000159A9"/>
    <w:rsid w:val="0001692A"/>
    <w:rsid w:val="00017A05"/>
    <w:rsid w:val="00017A17"/>
    <w:rsid w:val="00020727"/>
    <w:rsid w:val="00022C72"/>
    <w:rsid w:val="0002393E"/>
    <w:rsid w:val="00024370"/>
    <w:rsid w:val="0002483C"/>
    <w:rsid w:val="00025135"/>
    <w:rsid w:val="00026040"/>
    <w:rsid w:val="0002749B"/>
    <w:rsid w:val="0002766A"/>
    <w:rsid w:val="000305EA"/>
    <w:rsid w:val="0003190C"/>
    <w:rsid w:val="00032027"/>
    <w:rsid w:val="00032214"/>
    <w:rsid w:val="00033490"/>
    <w:rsid w:val="00033F8E"/>
    <w:rsid w:val="000342E1"/>
    <w:rsid w:val="000352AA"/>
    <w:rsid w:val="00036974"/>
    <w:rsid w:val="000372C3"/>
    <w:rsid w:val="00042C74"/>
    <w:rsid w:val="00042E0B"/>
    <w:rsid w:val="00045826"/>
    <w:rsid w:val="00045B5F"/>
    <w:rsid w:val="000464DB"/>
    <w:rsid w:val="00046686"/>
    <w:rsid w:val="00047FAD"/>
    <w:rsid w:val="00051538"/>
    <w:rsid w:val="00052262"/>
    <w:rsid w:val="00052EDE"/>
    <w:rsid w:val="00054196"/>
    <w:rsid w:val="00055455"/>
    <w:rsid w:val="0005552E"/>
    <w:rsid w:val="00055D70"/>
    <w:rsid w:val="000562BF"/>
    <w:rsid w:val="00056857"/>
    <w:rsid w:val="00057FEC"/>
    <w:rsid w:val="00060093"/>
    <w:rsid w:val="00060A25"/>
    <w:rsid w:val="00061212"/>
    <w:rsid w:val="00062F0B"/>
    <w:rsid w:val="000644CB"/>
    <w:rsid w:val="000666CC"/>
    <w:rsid w:val="00070EED"/>
    <w:rsid w:val="0007128B"/>
    <w:rsid w:val="00071AAC"/>
    <w:rsid w:val="00073F23"/>
    <w:rsid w:val="000754BE"/>
    <w:rsid w:val="00082B99"/>
    <w:rsid w:val="00082B9C"/>
    <w:rsid w:val="00082E3E"/>
    <w:rsid w:val="000844AC"/>
    <w:rsid w:val="000850CE"/>
    <w:rsid w:val="00085AAA"/>
    <w:rsid w:val="00087B60"/>
    <w:rsid w:val="000902B9"/>
    <w:rsid w:val="00090697"/>
    <w:rsid w:val="00091CF2"/>
    <w:rsid w:val="00091D69"/>
    <w:rsid w:val="00091E58"/>
    <w:rsid w:val="0009248A"/>
    <w:rsid w:val="000932AF"/>
    <w:rsid w:val="00093FB0"/>
    <w:rsid w:val="000951C0"/>
    <w:rsid w:val="00095C7B"/>
    <w:rsid w:val="00096146"/>
    <w:rsid w:val="00096C2B"/>
    <w:rsid w:val="00097DBB"/>
    <w:rsid w:val="000A0922"/>
    <w:rsid w:val="000A165D"/>
    <w:rsid w:val="000A2A5D"/>
    <w:rsid w:val="000A2CD2"/>
    <w:rsid w:val="000A2F18"/>
    <w:rsid w:val="000A4DE0"/>
    <w:rsid w:val="000A4F20"/>
    <w:rsid w:val="000A5446"/>
    <w:rsid w:val="000A547E"/>
    <w:rsid w:val="000B0B35"/>
    <w:rsid w:val="000B1ECD"/>
    <w:rsid w:val="000B2F89"/>
    <w:rsid w:val="000B307B"/>
    <w:rsid w:val="000B3555"/>
    <w:rsid w:val="000B3EE5"/>
    <w:rsid w:val="000B4103"/>
    <w:rsid w:val="000B432C"/>
    <w:rsid w:val="000B51B0"/>
    <w:rsid w:val="000B5C7C"/>
    <w:rsid w:val="000B73DB"/>
    <w:rsid w:val="000B7B3C"/>
    <w:rsid w:val="000C033F"/>
    <w:rsid w:val="000C1BD0"/>
    <w:rsid w:val="000C23D2"/>
    <w:rsid w:val="000C24D0"/>
    <w:rsid w:val="000C6385"/>
    <w:rsid w:val="000D1CB1"/>
    <w:rsid w:val="000D3408"/>
    <w:rsid w:val="000D5F1C"/>
    <w:rsid w:val="000E15FB"/>
    <w:rsid w:val="000E1E8E"/>
    <w:rsid w:val="000E4E19"/>
    <w:rsid w:val="000E7CF5"/>
    <w:rsid w:val="000E7D2F"/>
    <w:rsid w:val="000F1390"/>
    <w:rsid w:val="000F16F0"/>
    <w:rsid w:val="000F170F"/>
    <w:rsid w:val="000F260E"/>
    <w:rsid w:val="000F30A9"/>
    <w:rsid w:val="000F3C85"/>
    <w:rsid w:val="000F5682"/>
    <w:rsid w:val="000F7292"/>
    <w:rsid w:val="001001A0"/>
    <w:rsid w:val="00101AEA"/>
    <w:rsid w:val="001047D1"/>
    <w:rsid w:val="0010601D"/>
    <w:rsid w:val="00112972"/>
    <w:rsid w:val="00112B9D"/>
    <w:rsid w:val="001130CC"/>
    <w:rsid w:val="00113FF7"/>
    <w:rsid w:val="001142C2"/>
    <w:rsid w:val="0011434F"/>
    <w:rsid w:val="00114B17"/>
    <w:rsid w:val="00115A14"/>
    <w:rsid w:val="00115D3D"/>
    <w:rsid w:val="001202FD"/>
    <w:rsid w:val="00121272"/>
    <w:rsid w:val="001225B9"/>
    <w:rsid w:val="0012304C"/>
    <w:rsid w:val="00123404"/>
    <w:rsid w:val="00124EB6"/>
    <w:rsid w:val="00125CE7"/>
    <w:rsid w:val="001262D8"/>
    <w:rsid w:val="0012759B"/>
    <w:rsid w:val="00131490"/>
    <w:rsid w:val="001325E3"/>
    <w:rsid w:val="00133714"/>
    <w:rsid w:val="00133D33"/>
    <w:rsid w:val="0013438C"/>
    <w:rsid w:val="00135ECB"/>
    <w:rsid w:val="001413E0"/>
    <w:rsid w:val="00142169"/>
    <w:rsid w:val="00142422"/>
    <w:rsid w:val="00143854"/>
    <w:rsid w:val="0014549E"/>
    <w:rsid w:val="00147112"/>
    <w:rsid w:val="001508A6"/>
    <w:rsid w:val="001529D1"/>
    <w:rsid w:val="0015362B"/>
    <w:rsid w:val="00156546"/>
    <w:rsid w:val="00156680"/>
    <w:rsid w:val="00160E88"/>
    <w:rsid w:val="0016127F"/>
    <w:rsid w:val="001620A0"/>
    <w:rsid w:val="00163197"/>
    <w:rsid w:val="001638F2"/>
    <w:rsid w:val="0016421B"/>
    <w:rsid w:val="00164F16"/>
    <w:rsid w:val="00170979"/>
    <w:rsid w:val="00171C75"/>
    <w:rsid w:val="00172881"/>
    <w:rsid w:val="00173715"/>
    <w:rsid w:val="0017531D"/>
    <w:rsid w:val="00175534"/>
    <w:rsid w:val="00175566"/>
    <w:rsid w:val="00176BDF"/>
    <w:rsid w:val="00176F89"/>
    <w:rsid w:val="00177191"/>
    <w:rsid w:val="001773D2"/>
    <w:rsid w:val="001805D2"/>
    <w:rsid w:val="0018145A"/>
    <w:rsid w:val="00181611"/>
    <w:rsid w:val="001827EF"/>
    <w:rsid w:val="00182C1A"/>
    <w:rsid w:val="0018457A"/>
    <w:rsid w:val="00184663"/>
    <w:rsid w:val="001854F3"/>
    <w:rsid w:val="00186876"/>
    <w:rsid w:val="00187AFD"/>
    <w:rsid w:val="00190975"/>
    <w:rsid w:val="00192176"/>
    <w:rsid w:val="00193C1A"/>
    <w:rsid w:val="001947B6"/>
    <w:rsid w:val="00194CBA"/>
    <w:rsid w:val="00197B8F"/>
    <w:rsid w:val="001A0B0F"/>
    <w:rsid w:val="001A23B8"/>
    <w:rsid w:val="001A2F2A"/>
    <w:rsid w:val="001A33D0"/>
    <w:rsid w:val="001A4413"/>
    <w:rsid w:val="001A5F21"/>
    <w:rsid w:val="001A69FD"/>
    <w:rsid w:val="001B059F"/>
    <w:rsid w:val="001B1C95"/>
    <w:rsid w:val="001B24E7"/>
    <w:rsid w:val="001B3426"/>
    <w:rsid w:val="001B382B"/>
    <w:rsid w:val="001B51CD"/>
    <w:rsid w:val="001B6B4E"/>
    <w:rsid w:val="001B6F55"/>
    <w:rsid w:val="001B7BBC"/>
    <w:rsid w:val="001B7ED8"/>
    <w:rsid w:val="001C048E"/>
    <w:rsid w:val="001C0717"/>
    <w:rsid w:val="001C1791"/>
    <w:rsid w:val="001C4AB0"/>
    <w:rsid w:val="001C7693"/>
    <w:rsid w:val="001C7DC4"/>
    <w:rsid w:val="001D072A"/>
    <w:rsid w:val="001D09FE"/>
    <w:rsid w:val="001D14AA"/>
    <w:rsid w:val="001D3374"/>
    <w:rsid w:val="001D4091"/>
    <w:rsid w:val="001D40BD"/>
    <w:rsid w:val="001D623D"/>
    <w:rsid w:val="001D7FB4"/>
    <w:rsid w:val="001E1FB9"/>
    <w:rsid w:val="001E3079"/>
    <w:rsid w:val="001E4579"/>
    <w:rsid w:val="001E53C0"/>
    <w:rsid w:val="001E5793"/>
    <w:rsid w:val="001E5962"/>
    <w:rsid w:val="001E6125"/>
    <w:rsid w:val="001F0EB1"/>
    <w:rsid w:val="001F26CC"/>
    <w:rsid w:val="001F2969"/>
    <w:rsid w:val="001F3E56"/>
    <w:rsid w:val="001F4347"/>
    <w:rsid w:val="001F4B1E"/>
    <w:rsid w:val="001F4D56"/>
    <w:rsid w:val="001F5A7D"/>
    <w:rsid w:val="002001FD"/>
    <w:rsid w:val="002018C8"/>
    <w:rsid w:val="0020235D"/>
    <w:rsid w:val="0020457E"/>
    <w:rsid w:val="002048BC"/>
    <w:rsid w:val="00204C95"/>
    <w:rsid w:val="0021050A"/>
    <w:rsid w:val="002107BB"/>
    <w:rsid w:val="00210A60"/>
    <w:rsid w:val="00213DE2"/>
    <w:rsid w:val="002200A3"/>
    <w:rsid w:val="00220786"/>
    <w:rsid w:val="00224019"/>
    <w:rsid w:val="002242A0"/>
    <w:rsid w:val="002263C4"/>
    <w:rsid w:val="002271B5"/>
    <w:rsid w:val="002271B6"/>
    <w:rsid w:val="00227363"/>
    <w:rsid w:val="002304F9"/>
    <w:rsid w:val="00230AA0"/>
    <w:rsid w:val="002329BF"/>
    <w:rsid w:val="00232E08"/>
    <w:rsid w:val="00232E0A"/>
    <w:rsid w:val="002330B6"/>
    <w:rsid w:val="002332FC"/>
    <w:rsid w:val="0023570B"/>
    <w:rsid w:val="00235C01"/>
    <w:rsid w:val="002375B0"/>
    <w:rsid w:val="002379D7"/>
    <w:rsid w:val="00240059"/>
    <w:rsid w:val="00240556"/>
    <w:rsid w:val="0024148D"/>
    <w:rsid w:val="002424F1"/>
    <w:rsid w:val="0024286F"/>
    <w:rsid w:val="00242896"/>
    <w:rsid w:val="00245018"/>
    <w:rsid w:val="0024551A"/>
    <w:rsid w:val="00245F41"/>
    <w:rsid w:val="00246560"/>
    <w:rsid w:val="00247EAD"/>
    <w:rsid w:val="002507D4"/>
    <w:rsid w:val="00250837"/>
    <w:rsid w:val="00250A57"/>
    <w:rsid w:val="0025174C"/>
    <w:rsid w:val="00254209"/>
    <w:rsid w:val="00254C5E"/>
    <w:rsid w:val="00254CEA"/>
    <w:rsid w:val="00256A17"/>
    <w:rsid w:val="0025711F"/>
    <w:rsid w:val="00262BBF"/>
    <w:rsid w:val="0026379F"/>
    <w:rsid w:val="00263CFF"/>
    <w:rsid w:val="00264095"/>
    <w:rsid w:val="00264E8C"/>
    <w:rsid w:val="00265E7C"/>
    <w:rsid w:val="002661C4"/>
    <w:rsid w:val="002669F2"/>
    <w:rsid w:val="00266DDB"/>
    <w:rsid w:val="00266FDB"/>
    <w:rsid w:val="00272B69"/>
    <w:rsid w:val="0027452C"/>
    <w:rsid w:val="00276332"/>
    <w:rsid w:val="002765F9"/>
    <w:rsid w:val="00280411"/>
    <w:rsid w:val="00280FFA"/>
    <w:rsid w:val="00282EF4"/>
    <w:rsid w:val="00283C4B"/>
    <w:rsid w:val="00283C6D"/>
    <w:rsid w:val="0028461B"/>
    <w:rsid w:val="002857EC"/>
    <w:rsid w:val="00287648"/>
    <w:rsid w:val="0028781D"/>
    <w:rsid w:val="0028782A"/>
    <w:rsid w:val="002900BA"/>
    <w:rsid w:val="00290343"/>
    <w:rsid w:val="00293131"/>
    <w:rsid w:val="002935F0"/>
    <w:rsid w:val="0029481E"/>
    <w:rsid w:val="00294FB0"/>
    <w:rsid w:val="002A04A7"/>
    <w:rsid w:val="002A1620"/>
    <w:rsid w:val="002A1F8A"/>
    <w:rsid w:val="002A28C8"/>
    <w:rsid w:val="002A2E9C"/>
    <w:rsid w:val="002A3E45"/>
    <w:rsid w:val="002A4C87"/>
    <w:rsid w:val="002A65A7"/>
    <w:rsid w:val="002B12C1"/>
    <w:rsid w:val="002B3933"/>
    <w:rsid w:val="002B4937"/>
    <w:rsid w:val="002B5341"/>
    <w:rsid w:val="002B6BD7"/>
    <w:rsid w:val="002B7A06"/>
    <w:rsid w:val="002B7A5E"/>
    <w:rsid w:val="002C00AE"/>
    <w:rsid w:val="002C16BF"/>
    <w:rsid w:val="002C36B5"/>
    <w:rsid w:val="002C3961"/>
    <w:rsid w:val="002C453D"/>
    <w:rsid w:val="002D0387"/>
    <w:rsid w:val="002D3941"/>
    <w:rsid w:val="002D3BF5"/>
    <w:rsid w:val="002D40D6"/>
    <w:rsid w:val="002D7634"/>
    <w:rsid w:val="002D7BEC"/>
    <w:rsid w:val="002E0796"/>
    <w:rsid w:val="002E159E"/>
    <w:rsid w:val="002E44AB"/>
    <w:rsid w:val="002E63E2"/>
    <w:rsid w:val="002E7A55"/>
    <w:rsid w:val="002F0998"/>
    <w:rsid w:val="002F13AF"/>
    <w:rsid w:val="002F184F"/>
    <w:rsid w:val="002F4E65"/>
    <w:rsid w:val="002F6412"/>
    <w:rsid w:val="002F6436"/>
    <w:rsid w:val="002F66A0"/>
    <w:rsid w:val="002F671F"/>
    <w:rsid w:val="002F6A34"/>
    <w:rsid w:val="002F6DB0"/>
    <w:rsid w:val="002F74ED"/>
    <w:rsid w:val="002F7C73"/>
    <w:rsid w:val="00302763"/>
    <w:rsid w:val="00304C55"/>
    <w:rsid w:val="00304D5A"/>
    <w:rsid w:val="00305EA1"/>
    <w:rsid w:val="003070CE"/>
    <w:rsid w:val="00310234"/>
    <w:rsid w:val="00312210"/>
    <w:rsid w:val="00312415"/>
    <w:rsid w:val="00312585"/>
    <w:rsid w:val="00314414"/>
    <w:rsid w:val="003147A5"/>
    <w:rsid w:val="003154CA"/>
    <w:rsid w:val="00317484"/>
    <w:rsid w:val="00321B75"/>
    <w:rsid w:val="003226E8"/>
    <w:rsid w:val="00322EB7"/>
    <w:rsid w:val="00322F9C"/>
    <w:rsid w:val="003230DB"/>
    <w:rsid w:val="0032354A"/>
    <w:rsid w:val="00323898"/>
    <w:rsid w:val="00325059"/>
    <w:rsid w:val="003250E4"/>
    <w:rsid w:val="0032594A"/>
    <w:rsid w:val="00326F11"/>
    <w:rsid w:val="00326FE5"/>
    <w:rsid w:val="00327437"/>
    <w:rsid w:val="00327F3C"/>
    <w:rsid w:val="0033014E"/>
    <w:rsid w:val="00333481"/>
    <w:rsid w:val="00333718"/>
    <w:rsid w:val="00334185"/>
    <w:rsid w:val="00334EB8"/>
    <w:rsid w:val="00335335"/>
    <w:rsid w:val="003373A1"/>
    <w:rsid w:val="00346FB8"/>
    <w:rsid w:val="0034730B"/>
    <w:rsid w:val="00347580"/>
    <w:rsid w:val="00347DAB"/>
    <w:rsid w:val="00350715"/>
    <w:rsid w:val="00353E22"/>
    <w:rsid w:val="0035440F"/>
    <w:rsid w:val="00354808"/>
    <w:rsid w:val="003562C9"/>
    <w:rsid w:val="003565DB"/>
    <w:rsid w:val="00357790"/>
    <w:rsid w:val="003579C7"/>
    <w:rsid w:val="00361045"/>
    <w:rsid w:val="0036302C"/>
    <w:rsid w:val="0036303A"/>
    <w:rsid w:val="00363A65"/>
    <w:rsid w:val="00363ECD"/>
    <w:rsid w:val="0036416A"/>
    <w:rsid w:val="003700A4"/>
    <w:rsid w:val="00370433"/>
    <w:rsid w:val="003736E9"/>
    <w:rsid w:val="00376312"/>
    <w:rsid w:val="00376E61"/>
    <w:rsid w:val="00376EA5"/>
    <w:rsid w:val="00377813"/>
    <w:rsid w:val="00377D8F"/>
    <w:rsid w:val="00377F2B"/>
    <w:rsid w:val="003814DA"/>
    <w:rsid w:val="003825BF"/>
    <w:rsid w:val="00383D58"/>
    <w:rsid w:val="0038497D"/>
    <w:rsid w:val="00385ACD"/>
    <w:rsid w:val="003900F2"/>
    <w:rsid w:val="00391D72"/>
    <w:rsid w:val="00392B5D"/>
    <w:rsid w:val="00393682"/>
    <w:rsid w:val="003938BC"/>
    <w:rsid w:val="00395E39"/>
    <w:rsid w:val="00396F4E"/>
    <w:rsid w:val="003977E0"/>
    <w:rsid w:val="00397E83"/>
    <w:rsid w:val="003A0539"/>
    <w:rsid w:val="003A0781"/>
    <w:rsid w:val="003A07B2"/>
    <w:rsid w:val="003A367F"/>
    <w:rsid w:val="003A567F"/>
    <w:rsid w:val="003B0C1A"/>
    <w:rsid w:val="003B2880"/>
    <w:rsid w:val="003B414B"/>
    <w:rsid w:val="003B4D0C"/>
    <w:rsid w:val="003B5482"/>
    <w:rsid w:val="003B67E5"/>
    <w:rsid w:val="003B6A3B"/>
    <w:rsid w:val="003B6C0B"/>
    <w:rsid w:val="003B6C94"/>
    <w:rsid w:val="003C0103"/>
    <w:rsid w:val="003C15C2"/>
    <w:rsid w:val="003C2958"/>
    <w:rsid w:val="003C29FC"/>
    <w:rsid w:val="003C367D"/>
    <w:rsid w:val="003C4D19"/>
    <w:rsid w:val="003C5141"/>
    <w:rsid w:val="003C57C0"/>
    <w:rsid w:val="003C5913"/>
    <w:rsid w:val="003C7532"/>
    <w:rsid w:val="003C77BF"/>
    <w:rsid w:val="003C79C9"/>
    <w:rsid w:val="003C7EC1"/>
    <w:rsid w:val="003D1EF9"/>
    <w:rsid w:val="003D4C88"/>
    <w:rsid w:val="003D5BAB"/>
    <w:rsid w:val="003D7615"/>
    <w:rsid w:val="003E1ECD"/>
    <w:rsid w:val="003E271C"/>
    <w:rsid w:val="003E2DFD"/>
    <w:rsid w:val="003E502C"/>
    <w:rsid w:val="003E513C"/>
    <w:rsid w:val="003E5673"/>
    <w:rsid w:val="003E5975"/>
    <w:rsid w:val="003F165A"/>
    <w:rsid w:val="003F2081"/>
    <w:rsid w:val="003F24BC"/>
    <w:rsid w:val="003F347B"/>
    <w:rsid w:val="003F3FFE"/>
    <w:rsid w:val="003F57B4"/>
    <w:rsid w:val="003F5863"/>
    <w:rsid w:val="003F644D"/>
    <w:rsid w:val="003F68C7"/>
    <w:rsid w:val="00400F60"/>
    <w:rsid w:val="004022AA"/>
    <w:rsid w:val="004031B9"/>
    <w:rsid w:val="004034AD"/>
    <w:rsid w:val="0040457B"/>
    <w:rsid w:val="00404588"/>
    <w:rsid w:val="00404DBD"/>
    <w:rsid w:val="00404DFC"/>
    <w:rsid w:val="00407779"/>
    <w:rsid w:val="004077FC"/>
    <w:rsid w:val="004104C2"/>
    <w:rsid w:val="0041307B"/>
    <w:rsid w:val="0041462A"/>
    <w:rsid w:val="004165F1"/>
    <w:rsid w:val="0042170A"/>
    <w:rsid w:val="00421CDE"/>
    <w:rsid w:val="0042272F"/>
    <w:rsid w:val="0042319E"/>
    <w:rsid w:val="00424186"/>
    <w:rsid w:val="00424262"/>
    <w:rsid w:val="00424691"/>
    <w:rsid w:val="00430367"/>
    <w:rsid w:val="00432F96"/>
    <w:rsid w:val="004337B3"/>
    <w:rsid w:val="00435A6D"/>
    <w:rsid w:val="004363FB"/>
    <w:rsid w:val="004375D1"/>
    <w:rsid w:val="004408FE"/>
    <w:rsid w:val="004416E1"/>
    <w:rsid w:val="004421EF"/>
    <w:rsid w:val="00443725"/>
    <w:rsid w:val="00444764"/>
    <w:rsid w:val="00444E6D"/>
    <w:rsid w:val="00445073"/>
    <w:rsid w:val="00447558"/>
    <w:rsid w:val="00447ABB"/>
    <w:rsid w:val="004528F3"/>
    <w:rsid w:val="00454C98"/>
    <w:rsid w:val="00457BD4"/>
    <w:rsid w:val="00457E63"/>
    <w:rsid w:val="004605BD"/>
    <w:rsid w:val="004606E1"/>
    <w:rsid w:val="004620A5"/>
    <w:rsid w:val="0046262C"/>
    <w:rsid w:val="004629D9"/>
    <w:rsid w:val="00462A4D"/>
    <w:rsid w:val="0046427F"/>
    <w:rsid w:val="00464284"/>
    <w:rsid w:val="00464E07"/>
    <w:rsid w:val="0047022D"/>
    <w:rsid w:val="004703DA"/>
    <w:rsid w:val="00470C76"/>
    <w:rsid w:val="00470D26"/>
    <w:rsid w:val="00472AB9"/>
    <w:rsid w:val="00472EDF"/>
    <w:rsid w:val="00473AD2"/>
    <w:rsid w:val="00475002"/>
    <w:rsid w:val="004759FA"/>
    <w:rsid w:val="00481387"/>
    <w:rsid w:val="00481C6F"/>
    <w:rsid w:val="00482BE3"/>
    <w:rsid w:val="00482E0E"/>
    <w:rsid w:val="0048368E"/>
    <w:rsid w:val="0048559C"/>
    <w:rsid w:val="00487FD5"/>
    <w:rsid w:val="00490CBC"/>
    <w:rsid w:val="00490F66"/>
    <w:rsid w:val="00492EA5"/>
    <w:rsid w:val="00494DDF"/>
    <w:rsid w:val="004950E1"/>
    <w:rsid w:val="0049530C"/>
    <w:rsid w:val="004971B1"/>
    <w:rsid w:val="004A0DFE"/>
    <w:rsid w:val="004A1B13"/>
    <w:rsid w:val="004A29CB"/>
    <w:rsid w:val="004A2A18"/>
    <w:rsid w:val="004A44E1"/>
    <w:rsid w:val="004B0632"/>
    <w:rsid w:val="004B0CE1"/>
    <w:rsid w:val="004B3282"/>
    <w:rsid w:val="004B40A8"/>
    <w:rsid w:val="004B4F0B"/>
    <w:rsid w:val="004C114D"/>
    <w:rsid w:val="004C241D"/>
    <w:rsid w:val="004C40B8"/>
    <w:rsid w:val="004C4A67"/>
    <w:rsid w:val="004C5022"/>
    <w:rsid w:val="004D0FD9"/>
    <w:rsid w:val="004D15CB"/>
    <w:rsid w:val="004D1F17"/>
    <w:rsid w:val="004D3122"/>
    <w:rsid w:val="004D3372"/>
    <w:rsid w:val="004D48DC"/>
    <w:rsid w:val="004E0CD6"/>
    <w:rsid w:val="004E3A18"/>
    <w:rsid w:val="004E4729"/>
    <w:rsid w:val="004E47A0"/>
    <w:rsid w:val="004E6E8E"/>
    <w:rsid w:val="004E7A0B"/>
    <w:rsid w:val="004F027E"/>
    <w:rsid w:val="004F13EB"/>
    <w:rsid w:val="004F1817"/>
    <w:rsid w:val="004F19BF"/>
    <w:rsid w:val="004F271B"/>
    <w:rsid w:val="004F2852"/>
    <w:rsid w:val="004F319B"/>
    <w:rsid w:val="004F3A29"/>
    <w:rsid w:val="004F6A63"/>
    <w:rsid w:val="00500632"/>
    <w:rsid w:val="00500CB9"/>
    <w:rsid w:val="005027F5"/>
    <w:rsid w:val="00504426"/>
    <w:rsid w:val="005048C8"/>
    <w:rsid w:val="00506E2E"/>
    <w:rsid w:val="0051372D"/>
    <w:rsid w:val="005148D7"/>
    <w:rsid w:val="00515CA5"/>
    <w:rsid w:val="00516ABF"/>
    <w:rsid w:val="00516AED"/>
    <w:rsid w:val="00516C11"/>
    <w:rsid w:val="00521669"/>
    <w:rsid w:val="00521725"/>
    <w:rsid w:val="005224FF"/>
    <w:rsid w:val="0052315F"/>
    <w:rsid w:val="0052368E"/>
    <w:rsid w:val="00526284"/>
    <w:rsid w:val="005303AE"/>
    <w:rsid w:val="00530829"/>
    <w:rsid w:val="00530A9D"/>
    <w:rsid w:val="0053166E"/>
    <w:rsid w:val="00531AB9"/>
    <w:rsid w:val="00532BA0"/>
    <w:rsid w:val="00534EDD"/>
    <w:rsid w:val="00535DFA"/>
    <w:rsid w:val="0053640F"/>
    <w:rsid w:val="00536CCC"/>
    <w:rsid w:val="0054084C"/>
    <w:rsid w:val="00540B90"/>
    <w:rsid w:val="005413C0"/>
    <w:rsid w:val="005443B9"/>
    <w:rsid w:val="005449FF"/>
    <w:rsid w:val="00545AEE"/>
    <w:rsid w:val="0054666B"/>
    <w:rsid w:val="005468F8"/>
    <w:rsid w:val="0054733A"/>
    <w:rsid w:val="00547518"/>
    <w:rsid w:val="00551D67"/>
    <w:rsid w:val="005521ED"/>
    <w:rsid w:val="00552560"/>
    <w:rsid w:val="005527BE"/>
    <w:rsid w:val="00553F8C"/>
    <w:rsid w:val="00556063"/>
    <w:rsid w:val="00557DF4"/>
    <w:rsid w:val="005607FE"/>
    <w:rsid w:val="00561714"/>
    <w:rsid w:val="00561F61"/>
    <w:rsid w:val="00562F2D"/>
    <w:rsid w:val="0056318C"/>
    <w:rsid w:val="00563532"/>
    <w:rsid w:val="005638AF"/>
    <w:rsid w:val="005663B5"/>
    <w:rsid w:val="00566669"/>
    <w:rsid w:val="0056723F"/>
    <w:rsid w:val="005719D0"/>
    <w:rsid w:val="00573A8C"/>
    <w:rsid w:val="005767A4"/>
    <w:rsid w:val="00577567"/>
    <w:rsid w:val="00580BB3"/>
    <w:rsid w:val="00580FA9"/>
    <w:rsid w:val="00581519"/>
    <w:rsid w:val="00581E1B"/>
    <w:rsid w:val="00583139"/>
    <w:rsid w:val="00583CFE"/>
    <w:rsid w:val="00583DAD"/>
    <w:rsid w:val="00586628"/>
    <w:rsid w:val="00586E01"/>
    <w:rsid w:val="00593C7D"/>
    <w:rsid w:val="0059562A"/>
    <w:rsid w:val="00597170"/>
    <w:rsid w:val="005A0051"/>
    <w:rsid w:val="005A38AF"/>
    <w:rsid w:val="005A3A99"/>
    <w:rsid w:val="005A4FFB"/>
    <w:rsid w:val="005B1373"/>
    <w:rsid w:val="005B25C5"/>
    <w:rsid w:val="005B314F"/>
    <w:rsid w:val="005B3779"/>
    <w:rsid w:val="005B3EC6"/>
    <w:rsid w:val="005B4550"/>
    <w:rsid w:val="005B4698"/>
    <w:rsid w:val="005B519A"/>
    <w:rsid w:val="005B51E6"/>
    <w:rsid w:val="005B6E62"/>
    <w:rsid w:val="005B7118"/>
    <w:rsid w:val="005B75B9"/>
    <w:rsid w:val="005B7F3D"/>
    <w:rsid w:val="005C017A"/>
    <w:rsid w:val="005C323C"/>
    <w:rsid w:val="005C3A67"/>
    <w:rsid w:val="005C4557"/>
    <w:rsid w:val="005C4784"/>
    <w:rsid w:val="005C4E43"/>
    <w:rsid w:val="005C5C2B"/>
    <w:rsid w:val="005C5E06"/>
    <w:rsid w:val="005D289B"/>
    <w:rsid w:val="005D3ADE"/>
    <w:rsid w:val="005D6017"/>
    <w:rsid w:val="005D7604"/>
    <w:rsid w:val="005E0129"/>
    <w:rsid w:val="005E0811"/>
    <w:rsid w:val="005E1BD3"/>
    <w:rsid w:val="005E5320"/>
    <w:rsid w:val="005E6B12"/>
    <w:rsid w:val="005E7B79"/>
    <w:rsid w:val="005F1267"/>
    <w:rsid w:val="005F1C86"/>
    <w:rsid w:val="005F332C"/>
    <w:rsid w:val="005F37CF"/>
    <w:rsid w:val="005F65DF"/>
    <w:rsid w:val="005F7783"/>
    <w:rsid w:val="005F7819"/>
    <w:rsid w:val="0060179A"/>
    <w:rsid w:val="00602D30"/>
    <w:rsid w:val="00604CFC"/>
    <w:rsid w:val="0060582F"/>
    <w:rsid w:val="00605FEC"/>
    <w:rsid w:val="00606A7F"/>
    <w:rsid w:val="00610D56"/>
    <w:rsid w:val="00611061"/>
    <w:rsid w:val="00611BA2"/>
    <w:rsid w:val="00611F14"/>
    <w:rsid w:val="00614869"/>
    <w:rsid w:val="00615DCC"/>
    <w:rsid w:val="0061620F"/>
    <w:rsid w:val="00616349"/>
    <w:rsid w:val="00616373"/>
    <w:rsid w:val="00616F8C"/>
    <w:rsid w:val="00616FD6"/>
    <w:rsid w:val="00620936"/>
    <w:rsid w:val="006221C3"/>
    <w:rsid w:val="00623703"/>
    <w:rsid w:val="00626147"/>
    <w:rsid w:val="00626B5C"/>
    <w:rsid w:val="00627C34"/>
    <w:rsid w:val="00627D90"/>
    <w:rsid w:val="006307D1"/>
    <w:rsid w:val="00633EC9"/>
    <w:rsid w:val="00634738"/>
    <w:rsid w:val="00634BE0"/>
    <w:rsid w:val="00635186"/>
    <w:rsid w:val="00635FB7"/>
    <w:rsid w:val="00637D6B"/>
    <w:rsid w:val="00641127"/>
    <w:rsid w:val="00641FFD"/>
    <w:rsid w:val="00644E74"/>
    <w:rsid w:val="00644F2A"/>
    <w:rsid w:val="0064697F"/>
    <w:rsid w:val="00647810"/>
    <w:rsid w:val="00647BC3"/>
    <w:rsid w:val="006512AA"/>
    <w:rsid w:val="006544B5"/>
    <w:rsid w:val="00654905"/>
    <w:rsid w:val="00655852"/>
    <w:rsid w:val="00655C38"/>
    <w:rsid w:val="00655F2A"/>
    <w:rsid w:val="00656517"/>
    <w:rsid w:val="00657B75"/>
    <w:rsid w:val="00660AF4"/>
    <w:rsid w:val="00661436"/>
    <w:rsid w:val="00661684"/>
    <w:rsid w:val="00662777"/>
    <w:rsid w:val="0066597F"/>
    <w:rsid w:val="00665AC2"/>
    <w:rsid w:val="00670833"/>
    <w:rsid w:val="00672B75"/>
    <w:rsid w:val="00673172"/>
    <w:rsid w:val="006737F2"/>
    <w:rsid w:val="00673BEA"/>
    <w:rsid w:val="006742C0"/>
    <w:rsid w:val="00676139"/>
    <w:rsid w:val="00677C52"/>
    <w:rsid w:val="0068101F"/>
    <w:rsid w:val="00682A35"/>
    <w:rsid w:val="00682E65"/>
    <w:rsid w:val="00683369"/>
    <w:rsid w:val="00685B39"/>
    <w:rsid w:val="00687D94"/>
    <w:rsid w:val="00687D99"/>
    <w:rsid w:val="0069088D"/>
    <w:rsid w:val="006922B8"/>
    <w:rsid w:val="006923CE"/>
    <w:rsid w:val="00692417"/>
    <w:rsid w:val="006939D8"/>
    <w:rsid w:val="00694460"/>
    <w:rsid w:val="006966F1"/>
    <w:rsid w:val="00697CA8"/>
    <w:rsid w:val="006A0DA1"/>
    <w:rsid w:val="006A1383"/>
    <w:rsid w:val="006A20A2"/>
    <w:rsid w:val="006A2D53"/>
    <w:rsid w:val="006A715A"/>
    <w:rsid w:val="006A7A77"/>
    <w:rsid w:val="006B0AC3"/>
    <w:rsid w:val="006B2B73"/>
    <w:rsid w:val="006B2D24"/>
    <w:rsid w:val="006B2D6C"/>
    <w:rsid w:val="006B3369"/>
    <w:rsid w:val="006B7CB6"/>
    <w:rsid w:val="006B7CF0"/>
    <w:rsid w:val="006C0874"/>
    <w:rsid w:val="006C1836"/>
    <w:rsid w:val="006C1B2E"/>
    <w:rsid w:val="006C4414"/>
    <w:rsid w:val="006D014A"/>
    <w:rsid w:val="006D0DA9"/>
    <w:rsid w:val="006D1482"/>
    <w:rsid w:val="006D30F4"/>
    <w:rsid w:val="006D32A1"/>
    <w:rsid w:val="006D369A"/>
    <w:rsid w:val="006D3D76"/>
    <w:rsid w:val="006D4164"/>
    <w:rsid w:val="006D4A55"/>
    <w:rsid w:val="006D4BFF"/>
    <w:rsid w:val="006D4CA1"/>
    <w:rsid w:val="006D5277"/>
    <w:rsid w:val="006D6C08"/>
    <w:rsid w:val="006E0F3F"/>
    <w:rsid w:val="006E1A11"/>
    <w:rsid w:val="006E31A4"/>
    <w:rsid w:val="006E568B"/>
    <w:rsid w:val="006E5FF6"/>
    <w:rsid w:val="006E7972"/>
    <w:rsid w:val="006E7BFD"/>
    <w:rsid w:val="006E7FCD"/>
    <w:rsid w:val="006F31C9"/>
    <w:rsid w:val="006F36AB"/>
    <w:rsid w:val="006F435F"/>
    <w:rsid w:val="006F5944"/>
    <w:rsid w:val="006F68FD"/>
    <w:rsid w:val="006F7336"/>
    <w:rsid w:val="006F7480"/>
    <w:rsid w:val="006F74B4"/>
    <w:rsid w:val="00700A19"/>
    <w:rsid w:val="007016D8"/>
    <w:rsid w:val="007024CF"/>
    <w:rsid w:val="007024F2"/>
    <w:rsid w:val="00702AA0"/>
    <w:rsid w:val="00702AAD"/>
    <w:rsid w:val="007036B6"/>
    <w:rsid w:val="00705724"/>
    <w:rsid w:val="007067DF"/>
    <w:rsid w:val="0071097E"/>
    <w:rsid w:val="0071273E"/>
    <w:rsid w:val="00712FC5"/>
    <w:rsid w:val="0071436A"/>
    <w:rsid w:val="0071559C"/>
    <w:rsid w:val="007158CA"/>
    <w:rsid w:val="00715AB3"/>
    <w:rsid w:val="007166CA"/>
    <w:rsid w:val="0071699B"/>
    <w:rsid w:val="00717907"/>
    <w:rsid w:val="007204B8"/>
    <w:rsid w:val="0072166A"/>
    <w:rsid w:val="007228DB"/>
    <w:rsid w:val="00723C6B"/>
    <w:rsid w:val="00725355"/>
    <w:rsid w:val="007276BB"/>
    <w:rsid w:val="007327D3"/>
    <w:rsid w:val="00736116"/>
    <w:rsid w:val="007407E6"/>
    <w:rsid w:val="0074331E"/>
    <w:rsid w:val="0074333A"/>
    <w:rsid w:val="007466FC"/>
    <w:rsid w:val="007500E4"/>
    <w:rsid w:val="007524BA"/>
    <w:rsid w:val="00753936"/>
    <w:rsid w:val="00753D12"/>
    <w:rsid w:val="007549C8"/>
    <w:rsid w:val="00756058"/>
    <w:rsid w:val="007564CA"/>
    <w:rsid w:val="00757B4B"/>
    <w:rsid w:val="00757B60"/>
    <w:rsid w:val="007608BA"/>
    <w:rsid w:val="0076128F"/>
    <w:rsid w:val="00761830"/>
    <w:rsid w:val="00762AED"/>
    <w:rsid w:val="0076309F"/>
    <w:rsid w:val="007640A3"/>
    <w:rsid w:val="00764DC2"/>
    <w:rsid w:val="00766377"/>
    <w:rsid w:val="00772A43"/>
    <w:rsid w:val="00773152"/>
    <w:rsid w:val="007744E7"/>
    <w:rsid w:val="007753F5"/>
    <w:rsid w:val="00780323"/>
    <w:rsid w:val="007804F3"/>
    <w:rsid w:val="007807ED"/>
    <w:rsid w:val="007812F0"/>
    <w:rsid w:val="007826AE"/>
    <w:rsid w:val="00782B66"/>
    <w:rsid w:val="00790277"/>
    <w:rsid w:val="00790CA3"/>
    <w:rsid w:val="007916D8"/>
    <w:rsid w:val="0079469D"/>
    <w:rsid w:val="00795DF9"/>
    <w:rsid w:val="007A20DE"/>
    <w:rsid w:val="007A2FE4"/>
    <w:rsid w:val="007A304C"/>
    <w:rsid w:val="007A4476"/>
    <w:rsid w:val="007A48F2"/>
    <w:rsid w:val="007A5AAD"/>
    <w:rsid w:val="007A6148"/>
    <w:rsid w:val="007A771B"/>
    <w:rsid w:val="007B2095"/>
    <w:rsid w:val="007B291C"/>
    <w:rsid w:val="007B2E2F"/>
    <w:rsid w:val="007B3EC0"/>
    <w:rsid w:val="007B3FF0"/>
    <w:rsid w:val="007B69B6"/>
    <w:rsid w:val="007B7394"/>
    <w:rsid w:val="007C021A"/>
    <w:rsid w:val="007C1611"/>
    <w:rsid w:val="007C328A"/>
    <w:rsid w:val="007C3420"/>
    <w:rsid w:val="007C4B49"/>
    <w:rsid w:val="007C4F8F"/>
    <w:rsid w:val="007C50CA"/>
    <w:rsid w:val="007C51EB"/>
    <w:rsid w:val="007C70EA"/>
    <w:rsid w:val="007D0365"/>
    <w:rsid w:val="007D0C0F"/>
    <w:rsid w:val="007D1EC3"/>
    <w:rsid w:val="007D223F"/>
    <w:rsid w:val="007D2FF6"/>
    <w:rsid w:val="007D5959"/>
    <w:rsid w:val="007D7C80"/>
    <w:rsid w:val="007E183B"/>
    <w:rsid w:val="007E1DF4"/>
    <w:rsid w:val="007E2708"/>
    <w:rsid w:val="007E6D65"/>
    <w:rsid w:val="007F02F1"/>
    <w:rsid w:val="007F0402"/>
    <w:rsid w:val="007F2C07"/>
    <w:rsid w:val="007F2FC9"/>
    <w:rsid w:val="007F3B91"/>
    <w:rsid w:val="007F3E53"/>
    <w:rsid w:val="007F5E93"/>
    <w:rsid w:val="007F62FF"/>
    <w:rsid w:val="007F7F35"/>
    <w:rsid w:val="00800F0B"/>
    <w:rsid w:val="00801DB9"/>
    <w:rsid w:val="008028B0"/>
    <w:rsid w:val="00803017"/>
    <w:rsid w:val="00803F15"/>
    <w:rsid w:val="00804CFE"/>
    <w:rsid w:val="00805689"/>
    <w:rsid w:val="00807B77"/>
    <w:rsid w:val="008105E7"/>
    <w:rsid w:val="008115CD"/>
    <w:rsid w:val="00811ED7"/>
    <w:rsid w:val="008121F8"/>
    <w:rsid w:val="008125C3"/>
    <w:rsid w:val="00813578"/>
    <w:rsid w:val="00816557"/>
    <w:rsid w:val="00816EEF"/>
    <w:rsid w:val="00822600"/>
    <w:rsid w:val="008227AA"/>
    <w:rsid w:val="008234BE"/>
    <w:rsid w:val="00823F1A"/>
    <w:rsid w:val="00824276"/>
    <w:rsid w:val="00824425"/>
    <w:rsid w:val="00830675"/>
    <w:rsid w:val="008325F6"/>
    <w:rsid w:val="00832A23"/>
    <w:rsid w:val="0083376F"/>
    <w:rsid w:val="008347AD"/>
    <w:rsid w:val="00836496"/>
    <w:rsid w:val="00836FB3"/>
    <w:rsid w:val="00840483"/>
    <w:rsid w:val="0084169E"/>
    <w:rsid w:val="008455C5"/>
    <w:rsid w:val="0085057C"/>
    <w:rsid w:val="0085298D"/>
    <w:rsid w:val="00852DD4"/>
    <w:rsid w:val="008541CF"/>
    <w:rsid w:val="00854601"/>
    <w:rsid w:val="008551F4"/>
    <w:rsid w:val="008576E9"/>
    <w:rsid w:val="00861246"/>
    <w:rsid w:val="00862E16"/>
    <w:rsid w:val="00863231"/>
    <w:rsid w:val="008637B4"/>
    <w:rsid w:val="00863944"/>
    <w:rsid w:val="008659A1"/>
    <w:rsid w:val="008713ED"/>
    <w:rsid w:val="0087196E"/>
    <w:rsid w:val="00872C75"/>
    <w:rsid w:val="00872E5F"/>
    <w:rsid w:val="00874998"/>
    <w:rsid w:val="00874F4F"/>
    <w:rsid w:val="00876D80"/>
    <w:rsid w:val="00877AA1"/>
    <w:rsid w:val="0088049E"/>
    <w:rsid w:val="00880A02"/>
    <w:rsid w:val="008814B2"/>
    <w:rsid w:val="00885E28"/>
    <w:rsid w:val="00887010"/>
    <w:rsid w:val="0088702D"/>
    <w:rsid w:val="00890CB5"/>
    <w:rsid w:val="0089385B"/>
    <w:rsid w:val="00893D8B"/>
    <w:rsid w:val="00894D50"/>
    <w:rsid w:val="00894E79"/>
    <w:rsid w:val="008951A6"/>
    <w:rsid w:val="008978B8"/>
    <w:rsid w:val="00897961"/>
    <w:rsid w:val="00897A21"/>
    <w:rsid w:val="00897EB0"/>
    <w:rsid w:val="008A06DB"/>
    <w:rsid w:val="008A0D1E"/>
    <w:rsid w:val="008A0F0F"/>
    <w:rsid w:val="008A1814"/>
    <w:rsid w:val="008A337F"/>
    <w:rsid w:val="008A469A"/>
    <w:rsid w:val="008A55A6"/>
    <w:rsid w:val="008A563B"/>
    <w:rsid w:val="008A6763"/>
    <w:rsid w:val="008B0DBA"/>
    <w:rsid w:val="008B4AC0"/>
    <w:rsid w:val="008B5B61"/>
    <w:rsid w:val="008C0826"/>
    <w:rsid w:val="008C0FC7"/>
    <w:rsid w:val="008C15E7"/>
    <w:rsid w:val="008C3A8F"/>
    <w:rsid w:val="008C614A"/>
    <w:rsid w:val="008C61E3"/>
    <w:rsid w:val="008C664E"/>
    <w:rsid w:val="008D0807"/>
    <w:rsid w:val="008D0F84"/>
    <w:rsid w:val="008D13A8"/>
    <w:rsid w:val="008D225D"/>
    <w:rsid w:val="008D2474"/>
    <w:rsid w:val="008D264A"/>
    <w:rsid w:val="008D2D4E"/>
    <w:rsid w:val="008D6FBD"/>
    <w:rsid w:val="008E17B9"/>
    <w:rsid w:val="008E2537"/>
    <w:rsid w:val="008E3E15"/>
    <w:rsid w:val="008F0042"/>
    <w:rsid w:val="008F0EBE"/>
    <w:rsid w:val="008F1717"/>
    <w:rsid w:val="008F184B"/>
    <w:rsid w:val="008F2270"/>
    <w:rsid w:val="008F2FA2"/>
    <w:rsid w:val="008F3F9D"/>
    <w:rsid w:val="008F553B"/>
    <w:rsid w:val="008F5CA1"/>
    <w:rsid w:val="008F7882"/>
    <w:rsid w:val="00901871"/>
    <w:rsid w:val="009020E6"/>
    <w:rsid w:val="009028C5"/>
    <w:rsid w:val="00903F28"/>
    <w:rsid w:val="00904614"/>
    <w:rsid w:val="00910BB9"/>
    <w:rsid w:val="009123D3"/>
    <w:rsid w:val="00912894"/>
    <w:rsid w:val="00913043"/>
    <w:rsid w:val="00913FA0"/>
    <w:rsid w:val="00913FF7"/>
    <w:rsid w:val="00915C80"/>
    <w:rsid w:val="00916439"/>
    <w:rsid w:val="00917169"/>
    <w:rsid w:val="0091724A"/>
    <w:rsid w:val="00921F89"/>
    <w:rsid w:val="00925F29"/>
    <w:rsid w:val="00931EAE"/>
    <w:rsid w:val="00935117"/>
    <w:rsid w:val="009408D1"/>
    <w:rsid w:val="00941168"/>
    <w:rsid w:val="009419DB"/>
    <w:rsid w:val="00941FDF"/>
    <w:rsid w:val="009431AD"/>
    <w:rsid w:val="009434A3"/>
    <w:rsid w:val="00944DA5"/>
    <w:rsid w:val="009500D4"/>
    <w:rsid w:val="00950F12"/>
    <w:rsid w:val="0095215D"/>
    <w:rsid w:val="009525A2"/>
    <w:rsid w:val="00952899"/>
    <w:rsid w:val="00952B36"/>
    <w:rsid w:val="00952C70"/>
    <w:rsid w:val="00954789"/>
    <w:rsid w:val="00954B84"/>
    <w:rsid w:val="00954FC6"/>
    <w:rsid w:val="009559A6"/>
    <w:rsid w:val="00957907"/>
    <w:rsid w:val="009602B2"/>
    <w:rsid w:val="009613D0"/>
    <w:rsid w:val="00961572"/>
    <w:rsid w:val="009622FB"/>
    <w:rsid w:val="00962AA8"/>
    <w:rsid w:val="00963330"/>
    <w:rsid w:val="00964687"/>
    <w:rsid w:val="009704D0"/>
    <w:rsid w:val="00971002"/>
    <w:rsid w:val="00971E88"/>
    <w:rsid w:val="0097303B"/>
    <w:rsid w:val="00973E3F"/>
    <w:rsid w:val="00976184"/>
    <w:rsid w:val="00976331"/>
    <w:rsid w:val="0097634D"/>
    <w:rsid w:val="009764D0"/>
    <w:rsid w:val="00977225"/>
    <w:rsid w:val="00977699"/>
    <w:rsid w:val="00981984"/>
    <w:rsid w:val="00982CA4"/>
    <w:rsid w:val="00984ED6"/>
    <w:rsid w:val="0098582D"/>
    <w:rsid w:val="00986B46"/>
    <w:rsid w:val="009909D1"/>
    <w:rsid w:val="00990D7D"/>
    <w:rsid w:val="009926AF"/>
    <w:rsid w:val="0099281A"/>
    <w:rsid w:val="00993C61"/>
    <w:rsid w:val="00994606"/>
    <w:rsid w:val="00996DD8"/>
    <w:rsid w:val="009971D0"/>
    <w:rsid w:val="009A008F"/>
    <w:rsid w:val="009A0AA9"/>
    <w:rsid w:val="009A3150"/>
    <w:rsid w:val="009A406E"/>
    <w:rsid w:val="009A53F2"/>
    <w:rsid w:val="009A659A"/>
    <w:rsid w:val="009A7D7F"/>
    <w:rsid w:val="009A7FF4"/>
    <w:rsid w:val="009B148B"/>
    <w:rsid w:val="009B166B"/>
    <w:rsid w:val="009B1B81"/>
    <w:rsid w:val="009B4005"/>
    <w:rsid w:val="009B51F1"/>
    <w:rsid w:val="009B5B5E"/>
    <w:rsid w:val="009B66E0"/>
    <w:rsid w:val="009C3B9B"/>
    <w:rsid w:val="009C3DE2"/>
    <w:rsid w:val="009C47C6"/>
    <w:rsid w:val="009C4DBE"/>
    <w:rsid w:val="009C589E"/>
    <w:rsid w:val="009C7DFF"/>
    <w:rsid w:val="009D06AF"/>
    <w:rsid w:val="009D0BCE"/>
    <w:rsid w:val="009D27D4"/>
    <w:rsid w:val="009D34AF"/>
    <w:rsid w:val="009D3DE0"/>
    <w:rsid w:val="009D47EF"/>
    <w:rsid w:val="009D4855"/>
    <w:rsid w:val="009D569D"/>
    <w:rsid w:val="009D6996"/>
    <w:rsid w:val="009D7521"/>
    <w:rsid w:val="009E1B66"/>
    <w:rsid w:val="009E28F4"/>
    <w:rsid w:val="009E40CF"/>
    <w:rsid w:val="009E50BD"/>
    <w:rsid w:val="009E6ED7"/>
    <w:rsid w:val="009E70CE"/>
    <w:rsid w:val="009E7D91"/>
    <w:rsid w:val="009E7DD8"/>
    <w:rsid w:val="009F038A"/>
    <w:rsid w:val="009F0B56"/>
    <w:rsid w:val="009F12C1"/>
    <w:rsid w:val="009F21D7"/>
    <w:rsid w:val="009F33D6"/>
    <w:rsid w:val="009F4047"/>
    <w:rsid w:val="009F50BD"/>
    <w:rsid w:val="009F5944"/>
    <w:rsid w:val="009F72E4"/>
    <w:rsid w:val="00A00092"/>
    <w:rsid w:val="00A0110A"/>
    <w:rsid w:val="00A02590"/>
    <w:rsid w:val="00A03D20"/>
    <w:rsid w:val="00A0584C"/>
    <w:rsid w:val="00A07822"/>
    <w:rsid w:val="00A10C28"/>
    <w:rsid w:val="00A11201"/>
    <w:rsid w:val="00A11954"/>
    <w:rsid w:val="00A12D11"/>
    <w:rsid w:val="00A23C1B"/>
    <w:rsid w:val="00A25E15"/>
    <w:rsid w:val="00A30736"/>
    <w:rsid w:val="00A30D11"/>
    <w:rsid w:val="00A34569"/>
    <w:rsid w:val="00A34C8C"/>
    <w:rsid w:val="00A352D1"/>
    <w:rsid w:val="00A36559"/>
    <w:rsid w:val="00A36A29"/>
    <w:rsid w:val="00A375CC"/>
    <w:rsid w:val="00A3775B"/>
    <w:rsid w:val="00A41AE2"/>
    <w:rsid w:val="00A41F33"/>
    <w:rsid w:val="00A42279"/>
    <w:rsid w:val="00A42860"/>
    <w:rsid w:val="00A43B29"/>
    <w:rsid w:val="00A44DEB"/>
    <w:rsid w:val="00A44E8D"/>
    <w:rsid w:val="00A45AE0"/>
    <w:rsid w:val="00A45BEE"/>
    <w:rsid w:val="00A468D3"/>
    <w:rsid w:val="00A46C36"/>
    <w:rsid w:val="00A505E9"/>
    <w:rsid w:val="00A50D78"/>
    <w:rsid w:val="00A51197"/>
    <w:rsid w:val="00A51453"/>
    <w:rsid w:val="00A5412E"/>
    <w:rsid w:val="00A54D38"/>
    <w:rsid w:val="00A54E1C"/>
    <w:rsid w:val="00A55A92"/>
    <w:rsid w:val="00A602DC"/>
    <w:rsid w:val="00A60653"/>
    <w:rsid w:val="00A60E12"/>
    <w:rsid w:val="00A65938"/>
    <w:rsid w:val="00A65D10"/>
    <w:rsid w:val="00A65D8B"/>
    <w:rsid w:val="00A66815"/>
    <w:rsid w:val="00A66967"/>
    <w:rsid w:val="00A7071B"/>
    <w:rsid w:val="00A711CA"/>
    <w:rsid w:val="00A71C3F"/>
    <w:rsid w:val="00A72599"/>
    <w:rsid w:val="00A7338E"/>
    <w:rsid w:val="00A7405E"/>
    <w:rsid w:val="00A749FF"/>
    <w:rsid w:val="00A752AD"/>
    <w:rsid w:val="00A76273"/>
    <w:rsid w:val="00A7682D"/>
    <w:rsid w:val="00A76959"/>
    <w:rsid w:val="00A80EB4"/>
    <w:rsid w:val="00A81564"/>
    <w:rsid w:val="00A81922"/>
    <w:rsid w:val="00A84436"/>
    <w:rsid w:val="00A846C5"/>
    <w:rsid w:val="00A84C10"/>
    <w:rsid w:val="00A84EF2"/>
    <w:rsid w:val="00A85A08"/>
    <w:rsid w:val="00A86100"/>
    <w:rsid w:val="00A93D14"/>
    <w:rsid w:val="00A958A0"/>
    <w:rsid w:val="00A9603D"/>
    <w:rsid w:val="00A9704F"/>
    <w:rsid w:val="00A97514"/>
    <w:rsid w:val="00A9780F"/>
    <w:rsid w:val="00A978EA"/>
    <w:rsid w:val="00AA13E8"/>
    <w:rsid w:val="00AA2768"/>
    <w:rsid w:val="00AA4FCA"/>
    <w:rsid w:val="00AB6C49"/>
    <w:rsid w:val="00AB6F86"/>
    <w:rsid w:val="00AB705E"/>
    <w:rsid w:val="00AB7C3C"/>
    <w:rsid w:val="00AC1F24"/>
    <w:rsid w:val="00AC3AA8"/>
    <w:rsid w:val="00AC42AD"/>
    <w:rsid w:val="00AC602C"/>
    <w:rsid w:val="00AC69D4"/>
    <w:rsid w:val="00AC6ED3"/>
    <w:rsid w:val="00AC7130"/>
    <w:rsid w:val="00AC7ED4"/>
    <w:rsid w:val="00AD00BA"/>
    <w:rsid w:val="00AD4C61"/>
    <w:rsid w:val="00AE31EC"/>
    <w:rsid w:val="00AE332C"/>
    <w:rsid w:val="00AE4B02"/>
    <w:rsid w:val="00AE551E"/>
    <w:rsid w:val="00AF1A9F"/>
    <w:rsid w:val="00AF56BA"/>
    <w:rsid w:val="00B012F0"/>
    <w:rsid w:val="00B01734"/>
    <w:rsid w:val="00B02D3A"/>
    <w:rsid w:val="00B02E4F"/>
    <w:rsid w:val="00B03209"/>
    <w:rsid w:val="00B1078E"/>
    <w:rsid w:val="00B10EFD"/>
    <w:rsid w:val="00B1202C"/>
    <w:rsid w:val="00B125E9"/>
    <w:rsid w:val="00B13FD3"/>
    <w:rsid w:val="00B15033"/>
    <w:rsid w:val="00B16A4D"/>
    <w:rsid w:val="00B16F4C"/>
    <w:rsid w:val="00B17E5B"/>
    <w:rsid w:val="00B20B01"/>
    <w:rsid w:val="00B20F42"/>
    <w:rsid w:val="00B2163E"/>
    <w:rsid w:val="00B220CD"/>
    <w:rsid w:val="00B22B6D"/>
    <w:rsid w:val="00B22B85"/>
    <w:rsid w:val="00B230D7"/>
    <w:rsid w:val="00B25997"/>
    <w:rsid w:val="00B30C1C"/>
    <w:rsid w:val="00B32185"/>
    <w:rsid w:val="00B325BC"/>
    <w:rsid w:val="00B32DBB"/>
    <w:rsid w:val="00B342A4"/>
    <w:rsid w:val="00B34D3F"/>
    <w:rsid w:val="00B37E93"/>
    <w:rsid w:val="00B40DD9"/>
    <w:rsid w:val="00B42762"/>
    <w:rsid w:val="00B433BC"/>
    <w:rsid w:val="00B43854"/>
    <w:rsid w:val="00B43C9B"/>
    <w:rsid w:val="00B445A7"/>
    <w:rsid w:val="00B44988"/>
    <w:rsid w:val="00B5194B"/>
    <w:rsid w:val="00B51EE0"/>
    <w:rsid w:val="00B52F42"/>
    <w:rsid w:val="00B53026"/>
    <w:rsid w:val="00B530AE"/>
    <w:rsid w:val="00B530F1"/>
    <w:rsid w:val="00B54103"/>
    <w:rsid w:val="00B557C9"/>
    <w:rsid w:val="00B56888"/>
    <w:rsid w:val="00B57C62"/>
    <w:rsid w:val="00B62127"/>
    <w:rsid w:val="00B62475"/>
    <w:rsid w:val="00B626FD"/>
    <w:rsid w:val="00B648A5"/>
    <w:rsid w:val="00B655E8"/>
    <w:rsid w:val="00B65697"/>
    <w:rsid w:val="00B6575E"/>
    <w:rsid w:val="00B67649"/>
    <w:rsid w:val="00B71392"/>
    <w:rsid w:val="00B718E3"/>
    <w:rsid w:val="00B7454A"/>
    <w:rsid w:val="00B75425"/>
    <w:rsid w:val="00B77025"/>
    <w:rsid w:val="00B77BEC"/>
    <w:rsid w:val="00B802A8"/>
    <w:rsid w:val="00B80F08"/>
    <w:rsid w:val="00B82730"/>
    <w:rsid w:val="00B83404"/>
    <w:rsid w:val="00B85187"/>
    <w:rsid w:val="00B870DE"/>
    <w:rsid w:val="00B9067A"/>
    <w:rsid w:val="00B90780"/>
    <w:rsid w:val="00B9118A"/>
    <w:rsid w:val="00B918B7"/>
    <w:rsid w:val="00B91AEC"/>
    <w:rsid w:val="00B92BCF"/>
    <w:rsid w:val="00B94963"/>
    <w:rsid w:val="00B94B53"/>
    <w:rsid w:val="00B96F77"/>
    <w:rsid w:val="00B97D14"/>
    <w:rsid w:val="00BA1F97"/>
    <w:rsid w:val="00BA2780"/>
    <w:rsid w:val="00BA3886"/>
    <w:rsid w:val="00BA4D4A"/>
    <w:rsid w:val="00BA506C"/>
    <w:rsid w:val="00BA643B"/>
    <w:rsid w:val="00BA6BA0"/>
    <w:rsid w:val="00BA6E9D"/>
    <w:rsid w:val="00BA7580"/>
    <w:rsid w:val="00BA7F98"/>
    <w:rsid w:val="00BB07D2"/>
    <w:rsid w:val="00BB3B25"/>
    <w:rsid w:val="00BB7B88"/>
    <w:rsid w:val="00BC26F9"/>
    <w:rsid w:val="00BC3530"/>
    <w:rsid w:val="00BC394B"/>
    <w:rsid w:val="00BC4289"/>
    <w:rsid w:val="00BC4B85"/>
    <w:rsid w:val="00BC7C7E"/>
    <w:rsid w:val="00BD0AA0"/>
    <w:rsid w:val="00BD2CD5"/>
    <w:rsid w:val="00BD4430"/>
    <w:rsid w:val="00BD44F4"/>
    <w:rsid w:val="00BD626D"/>
    <w:rsid w:val="00BD6521"/>
    <w:rsid w:val="00BD72AC"/>
    <w:rsid w:val="00BD7369"/>
    <w:rsid w:val="00BE012D"/>
    <w:rsid w:val="00BE0AAD"/>
    <w:rsid w:val="00BE170B"/>
    <w:rsid w:val="00BE3FA1"/>
    <w:rsid w:val="00BE596A"/>
    <w:rsid w:val="00BE6789"/>
    <w:rsid w:val="00BE782F"/>
    <w:rsid w:val="00BF06E5"/>
    <w:rsid w:val="00BF0F9F"/>
    <w:rsid w:val="00BF149D"/>
    <w:rsid w:val="00BF2DE4"/>
    <w:rsid w:val="00BF3E33"/>
    <w:rsid w:val="00BF3F07"/>
    <w:rsid w:val="00BF7921"/>
    <w:rsid w:val="00BF7B36"/>
    <w:rsid w:val="00C030CC"/>
    <w:rsid w:val="00C04A03"/>
    <w:rsid w:val="00C05CC3"/>
    <w:rsid w:val="00C06363"/>
    <w:rsid w:val="00C11DD3"/>
    <w:rsid w:val="00C124CA"/>
    <w:rsid w:val="00C14DF3"/>
    <w:rsid w:val="00C17C2C"/>
    <w:rsid w:val="00C20369"/>
    <w:rsid w:val="00C203B5"/>
    <w:rsid w:val="00C22072"/>
    <w:rsid w:val="00C2256A"/>
    <w:rsid w:val="00C22668"/>
    <w:rsid w:val="00C228EF"/>
    <w:rsid w:val="00C2305D"/>
    <w:rsid w:val="00C231BE"/>
    <w:rsid w:val="00C23483"/>
    <w:rsid w:val="00C23F81"/>
    <w:rsid w:val="00C247B5"/>
    <w:rsid w:val="00C24EBE"/>
    <w:rsid w:val="00C25F27"/>
    <w:rsid w:val="00C26EC7"/>
    <w:rsid w:val="00C303E9"/>
    <w:rsid w:val="00C31D68"/>
    <w:rsid w:val="00C32AE6"/>
    <w:rsid w:val="00C33932"/>
    <w:rsid w:val="00C3414A"/>
    <w:rsid w:val="00C369F2"/>
    <w:rsid w:val="00C40214"/>
    <w:rsid w:val="00C40AB9"/>
    <w:rsid w:val="00C41809"/>
    <w:rsid w:val="00C429BD"/>
    <w:rsid w:val="00C442A8"/>
    <w:rsid w:val="00C45ACC"/>
    <w:rsid w:val="00C46917"/>
    <w:rsid w:val="00C4716A"/>
    <w:rsid w:val="00C47D1B"/>
    <w:rsid w:val="00C47E9C"/>
    <w:rsid w:val="00C513FA"/>
    <w:rsid w:val="00C5230C"/>
    <w:rsid w:val="00C52CDC"/>
    <w:rsid w:val="00C54154"/>
    <w:rsid w:val="00C54938"/>
    <w:rsid w:val="00C558E7"/>
    <w:rsid w:val="00C5714F"/>
    <w:rsid w:val="00C57618"/>
    <w:rsid w:val="00C60E97"/>
    <w:rsid w:val="00C61CB5"/>
    <w:rsid w:val="00C63592"/>
    <w:rsid w:val="00C64AB8"/>
    <w:rsid w:val="00C66616"/>
    <w:rsid w:val="00C66E53"/>
    <w:rsid w:val="00C7175B"/>
    <w:rsid w:val="00C71E36"/>
    <w:rsid w:val="00C72074"/>
    <w:rsid w:val="00C73166"/>
    <w:rsid w:val="00C74893"/>
    <w:rsid w:val="00C75527"/>
    <w:rsid w:val="00C76C86"/>
    <w:rsid w:val="00C77AAC"/>
    <w:rsid w:val="00C81689"/>
    <w:rsid w:val="00C82F2A"/>
    <w:rsid w:val="00C83357"/>
    <w:rsid w:val="00C845E8"/>
    <w:rsid w:val="00C85D59"/>
    <w:rsid w:val="00C86AE2"/>
    <w:rsid w:val="00C87730"/>
    <w:rsid w:val="00C9110D"/>
    <w:rsid w:val="00C934E0"/>
    <w:rsid w:val="00C936C0"/>
    <w:rsid w:val="00C9625F"/>
    <w:rsid w:val="00CA0311"/>
    <w:rsid w:val="00CA046A"/>
    <w:rsid w:val="00CA1398"/>
    <w:rsid w:val="00CA2227"/>
    <w:rsid w:val="00CA601A"/>
    <w:rsid w:val="00CA6B94"/>
    <w:rsid w:val="00CA71B6"/>
    <w:rsid w:val="00CB15DE"/>
    <w:rsid w:val="00CB5EBE"/>
    <w:rsid w:val="00CB610B"/>
    <w:rsid w:val="00CB61A5"/>
    <w:rsid w:val="00CB779B"/>
    <w:rsid w:val="00CC673F"/>
    <w:rsid w:val="00CC6D3A"/>
    <w:rsid w:val="00CC73A7"/>
    <w:rsid w:val="00CC7DE3"/>
    <w:rsid w:val="00CD0323"/>
    <w:rsid w:val="00CD0F00"/>
    <w:rsid w:val="00CD223B"/>
    <w:rsid w:val="00CD353D"/>
    <w:rsid w:val="00CD3EF3"/>
    <w:rsid w:val="00CD4321"/>
    <w:rsid w:val="00CD4E74"/>
    <w:rsid w:val="00CD5082"/>
    <w:rsid w:val="00CD53EF"/>
    <w:rsid w:val="00CD6268"/>
    <w:rsid w:val="00CE0DF7"/>
    <w:rsid w:val="00CE28BE"/>
    <w:rsid w:val="00CE368A"/>
    <w:rsid w:val="00CE499A"/>
    <w:rsid w:val="00CE6340"/>
    <w:rsid w:val="00CE646E"/>
    <w:rsid w:val="00CE6D7F"/>
    <w:rsid w:val="00CF1E07"/>
    <w:rsid w:val="00CF3C71"/>
    <w:rsid w:val="00CF4E4C"/>
    <w:rsid w:val="00CF6455"/>
    <w:rsid w:val="00CF6AB6"/>
    <w:rsid w:val="00CF6F72"/>
    <w:rsid w:val="00D0030F"/>
    <w:rsid w:val="00D00875"/>
    <w:rsid w:val="00D01BDF"/>
    <w:rsid w:val="00D0207A"/>
    <w:rsid w:val="00D02750"/>
    <w:rsid w:val="00D066AB"/>
    <w:rsid w:val="00D06838"/>
    <w:rsid w:val="00D130EA"/>
    <w:rsid w:val="00D13992"/>
    <w:rsid w:val="00D14540"/>
    <w:rsid w:val="00D14F39"/>
    <w:rsid w:val="00D16A2A"/>
    <w:rsid w:val="00D16DF4"/>
    <w:rsid w:val="00D21929"/>
    <w:rsid w:val="00D222C6"/>
    <w:rsid w:val="00D24D2A"/>
    <w:rsid w:val="00D24D7E"/>
    <w:rsid w:val="00D25F7D"/>
    <w:rsid w:val="00D304F7"/>
    <w:rsid w:val="00D30F0E"/>
    <w:rsid w:val="00D3158C"/>
    <w:rsid w:val="00D31735"/>
    <w:rsid w:val="00D318F4"/>
    <w:rsid w:val="00D31FF2"/>
    <w:rsid w:val="00D3236E"/>
    <w:rsid w:val="00D32608"/>
    <w:rsid w:val="00D32D48"/>
    <w:rsid w:val="00D33289"/>
    <w:rsid w:val="00D34291"/>
    <w:rsid w:val="00D347DC"/>
    <w:rsid w:val="00D355FC"/>
    <w:rsid w:val="00D35BAA"/>
    <w:rsid w:val="00D41B13"/>
    <w:rsid w:val="00D43B9D"/>
    <w:rsid w:val="00D4469E"/>
    <w:rsid w:val="00D44FAA"/>
    <w:rsid w:val="00D46711"/>
    <w:rsid w:val="00D472A5"/>
    <w:rsid w:val="00D47461"/>
    <w:rsid w:val="00D50985"/>
    <w:rsid w:val="00D52045"/>
    <w:rsid w:val="00D53713"/>
    <w:rsid w:val="00D55735"/>
    <w:rsid w:val="00D55D25"/>
    <w:rsid w:val="00D56F43"/>
    <w:rsid w:val="00D57084"/>
    <w:rsid w:val="00D574F0"/>
    <w:rsid w:val="00D60B27"/>
    <w:rsid w:val="00D614FC"/>
    <w:rsid w:val="00D62524"/>
    <w:rsid w:val="00D627D2"/>
    <w:rsid w:val="00D634E0"/>
    <w:rsid w:val="00D63F73"/>
    <w:rsid w:val="00D67A41"/>
    <w:rsid w:val="00D67BAB"/>
    <w:rsid w:val="00D7229B"/>
    <w:rsid w:val="00D723B1"/>
    <w:rsid w:val="00D72CCD"/>
    <w:rsid w:val="00D73A9F"/>
    <w:rsid w:val="00D75CE2"/>
    <w:rsid w:val="00D762AD"/>
    <w:rsid w:val="00D779A6"/>
    <w:rsid w:val="00D80C30"/>
    <w:rsid w:val="00D82218"/>
    <w:rsid w:val="00D82495"/>
    <w:rsid w:val="00D8260E"/>
    <w:rsid w:val="00D82775"/>
    <w:rsid w:val="00D828A2"/>
    <w:rsid w:val="00D82953"/>
    <w:rsid w:val="00D86D29"/>
    <w:rsid w:val="00D86F97"/>
    <w:rsid w:val="00D87709"/>
    <w:rsid w:val="00D931E8"/>
    <w:rsid w:val="00D9367A"/>
    <w:rsid w:val="00D94DF7"/>
    <w:rsid w:val="00D95BB7"/>
    <w:rsid w:val="00D97602"/>
    <w:rsid w:val="00DA12DD"/>
    <w:rsid w:val="00DA148F"/>
    <w:rsid w:val="00DA25ED"/>
    <w:rsid w:val="00DA32A6"/>
    <w:rsid w:val="00DA3531"/>
    <w:rsid w:val="00DA3B16"/>
    <w:rsid w:val="00DA3CC1"/>
    <w:rsid w:val="00DA4216"/>
    <w:rsid w:val="00DA6077"/>
    <w:rsid w:val="00DA6A0C"/>
    <w:rsid w:val="00DA6D24"/>
    <w:rsid w:val="00DA7654"/>
    <w:rsid w:val="00DA7C8D"/>
    <w:rsid w:val="00DB0FA8"/>
    <w:rsid w:val="00DB1672"/>
    <w:rsid w:val="00DB1B8B"/>
    <w:rsid w:val="00DB248E"/>
    <w:rsid w:val="00DB25AB"/>
    <w:rsid w:val="00DB3120"/>
    <w:rsid w:val="00DB339F"/>
    <w:rsid w:val="00DB42B1"/>
    <w:rsid w:val="00DB487E"/>
    <w:rsid w:val="00DB629F"/>
    <w:rsid w:val="00DB7653"/>
    <w:rsid w:val="00DB7B9E"/>
    <w:rsid w:val="00DB7ED7"/>
    <w:rsid w:val="00DC068B"/>
    <w:rsid w:val="00DC0FBB"/>
    <w:rsid w:val="00DC12F8"/>
    <w:rsid w:val="00DC2A80"/>
    <w:rsid w:val="00DC2BCF"/>
    <w:rsid w:val="00DC5344"/>
    <w:rsid w:val="00DC5A17"/>
    <w:rsid w:val="00DC5B72"/>
    <w:rsid w:val="00DC705E"/>
    <w:rsid w:val="00DC7909"/>
    <w:rsid w:val="00DC7E6F"/>
    <w:rsid w:val="00DD0784"/>
    <w:rsid w:val="00DD1BA4"/>
    <w:rsid w:val="00DD4F46"/>
    <w:rsid w:val="00DD5D45"/>
    <w:rsid w:val="00DD5D5A"/>
    <w:rsid w:val="00DD5EAC"/>
    <w:rsid w:val="00DD6656"/>
    <w:rsid w:val="00DD6B2E"/>
    <w:rsid w:val="00DD74CD"/>
    <w:rsid w:val="00DD7D09"/>
    <w:rsid w:val="00DE063C"/>
    <w:rsid w:val="00DE1185"/>
    <w:rsid w:val="00DE18D6"/>
    <w:rsid w:val="00DE1BEF"/>
    <w:rsid w:val="00DE272F"/>
    <w:rsid w:val="00DE3AD9"/>
    <w:rsid w:val="00DE4393"/>
    <w:rsid w:val="00DE4D5F"/>
    <w:rsid w:val="00DE5921"/>
    <w:rsid w:val="00DE6365"/>
    <w:rsid w:val="00DF0352"/>
    <w:rsid w:val="00DF03CA"/>
    <w:rsid w:val="00DF28BD"/>
    <w:rsid w:val="00DF2DF9"/>
    <w:rsid w:val="00DF2FBE"/>
    <w:rsid w:val="00DF3751"/>
    <w:rsid w:val="00DF48EA"/>
    <w:rsid w:val="00DF4AB9"/>
    <w:rsid w:val="00DF57D0"/>
    <w:rsid w:val="00DF6C00"/>
    <w:rsid w:val="00DF794C"/>
    <w:rsid w:val="00E0038E"/>
    <w:rsid w:val="00E00F5C"/>
    <w:rsid w:val="00E010F5"/>
    <w:rsid w:val="00E01479"/>
    <w:rsid w:val="00E015D6"/>
    <w:rsid w:val="00E017AD"/>
    <w:rsid w:val="00E01824"/>
    <w:rsid w:val="00E030C2"/>
    <w:rsid w:val="00E037F9"/>
    <w:rsid w:val="00E03B49"/>
    <w:rsid w:val="00E03B8E"/>
    <w:rsid w:val="00E03D61"/>
    <w:rsid w:val="00E047CE"/>
    <w:rsid w:val="00E05941"/>
    <w:rsid w:val="00E05A93"/>
    <w:rsid w:val="00E11783"/>
    <w:rsid w:val="00E1215E"/>
    <w:rsid w:val="00E16CDE"/>
    <w:rsid w:val="00E206D1"/>
    <w:rsid w:val="00E21298"/>
    <w:rsid w:val="00E23114"/>
    <w:rsid w:val="00E24D9D"/>
    <w:rsid w:val="00E261FC"/>
    <w:rsid w:val="00E269F9"/>
    <w:rsid w:val="00E27AD5"/>
    <w:rsid w:val="00E31998"/>
    <w:rsid w:val="00E31BAD"/>
    <w:rsid w:val="00E322FD"/>
    <w:rsid w:val="00E32BB1"/>
    <w:rsid w:val="00E337F5"/>
    <w:rsid w:val="00E33F80"/>
    <w:rsid w:val="00E3706F"/>
    <w:rsid w:val="00E372C4"/>
    <w:rsid w:val="00E44FBF"/>
    <w:rsid w:val="00E450D6"/>
    <w:rsid w:val="00E458DE"/>
    <w:rsid w:val="00E45DE1"/>
    <w:rsid w:val="00E46E4E"/>
    <w:rsid w:val="00E47D23"/>
    <w:rsid w:val="00E51B1C"/>
    <w:rsid w:val="00E51E86"/>
    <w:rsid w:val="00E55CEA"/>
    <w:rsid w:val="00E564A7"/>
    <w:rsid w:val="00E61012"/>
    <w:rsid w:val="00E61484"/>
    <w:rsid w:val="00E61D37"/>
    <w:rsid w:val="00E63884"/>
    <w:rsid w:val="00E63C38"/>
    <w:rsid w:val="00E650A2"/>
    <w:rsid w:val="00E66E01"/>
    <w:rsid w:val="00E704AC"/>
    <w:rsid w:val="00E734E7"/>
    <w:rsid w:val="00E73948"/>
    <w:rsid w:val="00E73B02"/>
    <w:rsid w:val="00E7471F"/>
    <w:rsid w:val="00E766EA"/>
    <w:rsid w:val="00E76B27"/>
    <w:rsid w:val="00E77F6C"/>
    <w:rsid w:val="00E8076D"/>
    <w:rsid w:val="00E80887"/>
    <w:rsid w:val="00E80F20"/>
    <w:rsid w:val="00E82D69"/>
    <w:rsid w:val="00E85A2D"/>
    <w:rsid w:val="00E86C45"/>
    <w:rsid w:val="00E90B84"/>
    <w:rsid w:val="00E915A1"/>
    <w:rsid w:val="00E923D9"/>
    <w:rsid w:val="00E94BC5"/>
    <w:rsid w:val="00EA041D"/>
    <w:rsid w:val="00EA0A20"/>
    <w:rsid w:val="00EA1F1E"/>
    <w:rsid w:val="00EA311B"/>
    <w:rsid w:val="00EA7350"/>
    <w:rsid w:val="00EA7BD6"/>
    <w:rsid w:val="00EB023F"/>
    <w:rsid w:val="00EB051F"/>
    <w:rsid w:val="00EB06E3"/>
    <w:rsid w:val="00EB0796"/>
    <w:rsid w:val="00EB07D6"/>
    <w:rsid w:val="00EB0F20"/>
    <w:rsid w:val="00EB11FF"/>
    <w:rsid w:val="00EB161A"/>
    <w:rsid w:val="00EB2369"/>
    <w:rsid w:val="00EB2A58"/>
    <w:rsid w:val="00EB416E"/>
    <w:rsid w:val="00EB41F6"/>
    <w:rsid w:val="00EB44B9"/>
    <w:rsid w:val="00EB5FF5"/>
    <w:rsid w:val="00EB7E11"/>
    <w:rsid w:val="00EC0008"/>
    <w:rsid w:val="00EC24A7"/>
    <w:rsid w:val="00EC4390"/>
    <w:rsid w:val="00EC44A3"/>
    <w:rsid w:val="00ED4F41"/>
    <w:rsid w:val="00ED5460"/>
    <w:rsid w:val="00ED7125"/>
    <w:rsid w:val="00ED7DA8"/>
    <w:rsid w:val="00EE169E"/>
    <w:rsid w:val="00EE765B"/>
    <w:rsid w:val="00EF07A9"/>
    <w:rsid w:val="00EF0D53"/>
    <w:rsid w:val="00EF26E3"/>
    <w:rsid w:val="00EF2AD6"/>
    <w:rsid w:val="00EF4B37"/>
    <w:rsid w:val="00EF56F9"/>
    <w:rsid w:val="00EF6F79"/>
    <w:rsid w:val="00EF7DC5"/>
    <w:rsid w:val="00F003B4"/>
    <w:rsid w:val="00F0042E"/>
    <w:rsid w:val="00F00488"/>
    <w:rsid w:val="00F01414"/>
    <w:rsid w:val="00F05636"/>
    <w:rsid w:val="00F05815"/>
    <w:rsid w:val="00F06795"/>
    <w:rsid w:val="00F1095C"/>
    <w:rsid w:val="00F13876"/>
    <w:rsid w:val="00F16B96"/>
    <w:rsid w:val="00F20702"/>
    <w:rsid w:val="00F2280B"/>
    <w:rsid w:val="00F22AD7"/>
    <w:rsid w:val="00F22FC4"/>
    <w:rsid w:val="00F24939"/>
    <w:rsid w:val="00F27E41"/>
    <w:rsid w:val="00F337B0"/>
    <w:rsid w:val="00F35CF4"/>
    <w:rsid w:val="00F36E3F"/>
    <w:rsid w:val="00F37607"/>
    <w:rsid w:val="00F418C4"/>
    <w:rsid w:val="00F43179"/>
    <w:rsid w:val="00F444B8"/>
    <w:rsid w:val="00F4521B"/>
    <w:rsid w:val="00F460F3"/>
    <w:rsid w:val="00F463E5"/>
    <w:rsid w:val="00F5081C"/>
    <w:rsid w:val="00F53EE3"/>
    <w:rsid w:val="00F549F1"/>
    <w:rsid w:val="00F55559"/>
    <w:rsid w:val="00F55881"/>
    <w:rsid w:val="00F6282D"/>
    <w:rsid w:val="00F6447D"/>
    <w:rsid w:val="00F653B4"/>
    <w:rsid w:val="00F65D01"/>
    <w:rsid w:val="00F6730A"/>
    <w:rsid w:val="00F704E2"/>
    <w:rsid w:val="00F705C4"/>
    <w:rsid w:val="00F71701"/>
    <w:rsid w:val="00F726F5"/>
    <w:rsid w:val="00F74217"/>
    <w:rsid w:val="00F75E19"/>
    <w:rsid w:val="00F75F78"/>
    <w:rsid w:val="00F75FA7"/>
    <w:rsid w:val="00F7654C"/>
    <w:rsid w:val="00F77E4F"/>
    <w:rsid w:val="00F81ACE"/>
    <w:rsid w:val="00F82728"/>
    <w:rsid w:val="00F828CA"/>
    <w:rsid w:val="00F8343B"/>
    <w:rsid w:val="00F83556"/>
    <w:rsid w:val="00F83E53"/>
    <w:rsid w:val="00F85048"/>
    <w:rsid w:val="00F85835"/>
    <w:rsid w:val="00F85E79"/>
    <w:rsid w:val="00F86014"/>
    <w:rsid w:val="00F86732"/>
    <w:rsid w:val="00F868D3"/>
    <w:rsid w:val="00F8711D"/>
    <w:rsid w:val="00F872A3"/>
    <w:rsid w:val="00F87E4A"/>
    <w:rsid w:val="00F911F5"/>
    <w:rsid w:val="00F9245D"/>
    <w:rsid w:val="00F935F0"/>
    <w:rsid w:val="00F93AC4"/>
    <w:rsid w:val="00F943CE"/>
    <w:rsid w:val="00F9453F"/>
    <w:rsid w:val="00F947B5"/>
    <w:rsid w:val="00F95073"/>
    <w:rsid w:val="00F951BF"/>
    <w:rsid w:val="00F955BF"/>
    <w:rsid w:val="00F9699A"/>
    <w:rsid w:val="00F969B3"/>
    <w:rsid w:val="00F96D2F"/>
    <w:rsid w:val="00F96E60"/>
    <w:rsid w:val="00F96EF7"/>
    <w:rsid w:val="00F97C3E"/>
    <w:rsid w:val="00FA060C"/>
    <w:rsid w:val="00FA0768"/>
    <w:rsid w:val="00FA1B39"/>
    <w:rsid w:val="00FA2566"/>
    <w:rsid w:val="00FA3BE7"/>
    <w:rsid w:val="00FA4860"/>
    <w:rsid w:val="00FB1C52"/>
    <w:rsid w:val="00FB2707"/>
    <w:rsid w:val="00FB2E11"/>
    <w:rsid w:val="00FB314A"/>
    <w:rsid w:val="00FB34CB"/>
    <w:rsid w:val="00FB3894"/>
    <w:rsid w:val="00FB3F9F"/>
    <w:rsid w:val="00FB67E3"/>
    <w:rsid w:val="00FC1FDA"/>
    <w:rsid w:val="00FC3129"/>
    <w:rsid w:val="00FC3B9F"/>
    <w:rsid w:val="00FC3F57"/>
    <w:rsid w:val="00FC5359"/>
    <w:rsid w:val="00FC601D"/>
    <w:rsid w:val="00FC6B23"/>
    <w:rsid w:val="00FC756A"/>
    <w:rsid w:val="00FC7E1D"/>
    <w:rsid w:val="00FD11C3"/>
    <w:rsid w:val="00FD1FF2"/>
    <w:rsid w:val="00FD2E39"/>
    <w:rsid w:val="00FD3303"/>
    <w:rsid w:val="00FD4014"/>
    <w:rsid w:val="00FD4C42"/>
    <w:rsid w:val="00FD5000"/>
    <w:rsid w:val="00FD7F4F"/>
    <w:rsid w:val="00FE171B"/>
    <w:rsid w:val="00FE1722"/>
    <w:rsid w:val="00FE18F5"/>
    <w:rsid w:val="00FE67D7"/>
    <w:rsid w:val="00FF2548"/>
    <w:rsid w:val="00FF39F4"/>
    <w:rsid w:val="00FF41E1"/>
    <w:rsid w:val="00FF57E1"/>
    <w:rsid w:val="00FF602F"/>
    <w:rsid w:val="00FF6159"/>
    <w:rsid w:val="00FF7408"/>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7"/>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7"/>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7"/>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7"/>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7"/>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7"/>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FigureTitle"/>
    <w:next w:val="Normal"/>
    <w:uiPriority w:val="35"/>
    <w:unhideWhenUsed/>
    <w:qFormat/>
    <w:rsid w:val="00F7654C"/>
    <w:pPr>
      <w:numPr>
        <w:numId w:val="0"/>
      </w:numPr>
    </w:pPr>
  </w:style>
  <w:style w:type="paragraph" w:styleId="ListParagraph">
    <w:name w:val="List Paragraph"/>
    <w:basedOn w:val="Normal"/>
    <w:link w:val="ListParagraphChar"/>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unhideWhenUsed/>
    <w:rsid w:val="00176BDF"/>
    <w:pPr>
      <w:spacing w:line="240" w:lineRule="auto"/>
    </w:pPr>
    <w:rPr>
      <w:sz w:val="20"/>
      <w:szCs w:val="20"/>
    </w:rPr>
  </w:style>
  <w:style w:type="character" w:customStyle="1" w:styleId="CommentTextChar">
    <w:name w:val="Comment Text Char"/>
    <w:basedOn w:val="DefaultParagraphFont"/>
    <w:link w:val="CommentText"/>
    <w:uiPriority w:val="99"/>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eastAsia="MS Mincho"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Normal"/>
    <w:link w:val="AnnexEFigureTitleChar"/>
    <w:rsid w:val="009B148B"/>
    <w:pPr>
      <w:numPr>
        <w:numId w:val="60"/>
      </w:numPr>
    </w:pPr>
  </w:style>
  <w:style w:type="paragraph" w:styleId="Revision">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ListParagraph"/>
    <w:link w:val="AnnexFTableChar"/>
    <w:qFormat/>
    <w:rsid w:val="00062F0B"/>
    <w:pPr>
      <w:numPr>
        <w:numId w:val="57"/>
      </w:numPr>
      <w:jc w:val="center"/>
    </w:pPr>
    <w:rPr>
      <w:b/>
      <w:bCs/>
    </w:rPr>
  </w:style>
  <w:style w:type="character" w:customStyle="1" w:styleId="AnnexEFigureTitleChar">
    <w:name w:val="Annex E Figure Title Char"/>
    <w:basedOn w:val="DefaultParagraphFont"/>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ListParagraphChar">
    <w:name w:val="List Paragraph Char"/>
    <w:basedOn w:val="DefaultParagraphFont"/>
    <w:link w:val="ListParagraph"/>
    <w:uiPriority w:val="34"/>
    <w:rsid w:val="00062F0B"/>
    <w:rPr>
      <w:sz w:val="22"/>
      <w:szCs w:val="22"/>
      <w:lang w:val="en-GB"/>
    </w:rPr>
  </w:style>
  <w:style w:type="character" w:customStyle="1" w:styleId="AnnexFTableChar">
    <w:name w:val="Annex F Table Char"/>
    <w:basedOn w:val="ListParagraphChar"/>
    <w:link w:val="AnnexFTable"/>
    <w:rsid w:val="00062F0B"/>
    <w:rPr>
      <w:b/>
      <w:bCs/>
      <w:sz w:val="22"/>
      <w:szCs w:val="22"/>
      <w:lang w:val="en-GB"/>
    </w:rPr>
  </w:style>
  <w:style w:type="paragraph" w:styleId="HTMLPreformatted">
    <w:name w:val="HTML Preformatted"/>
    <w:basedOn w:val="Normal"/>
    <w:link w:val="HTMLPreformattedChar"/>
    <w:uiPriority w:val="99"/>
    <w:semiHidden/>
    <w:unhideWhenUsed/>
    <w:rsid w:val="008541CF"/>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8541CF"/>
    <w:rPr>
      <w:rFonts w:ascii="Courier New" w:eastAsia="Times New Roman" w:hAnsi="Courier New" w:cs="Courier New"/>
    </w:rPr>
  </w:style>
  <w:style w:type="character" w:customStyle="1" w:styleId="line">
    <w:name w:val="line"/>
    <w:basedOn w:val="DefaultParagraphFont"/>
    <w:rsid w:val="008541CF"/>
  </w:style>
  <w:style w:type="character" w:customStyle="1" w:styleId="hljs-class">
    <w:name w:val="hljs-class"/>
    <w:basedOn w:val="DefaultParagraphFont"/>
    <w:rsid w:val="008541CF"/>
  </w:style>
  <w:style w:type="character" w:customStyle="1" w:styleId="hljs-keyword">
    <w:name w:val="hljs-keyword"/>
    <w:basedOn w:val="DefaultParagraphFont"/>
    <w:rsid w:val="008541CF"/>
  </w:style>
  <w:style w:type="character" w:customStyle="1" w:styleId="hljs-title">
    <w:name w:val="hljs-title"/>
    <w:basedOn w:val="DefaultParagraphFont"/>
    <w:rsid w:val="008541CF"/>
  </w:style>
  <w:style w:type="character" w:customStyle="1" w:styleId="hljs-number">
    <w:name w:val="hljs-number"/>
    <w:basedOn w:val="DefaultParagraphFont"/>
    <w:rsid w:val="00854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447161282">
      <w:bodyDiv w:val="1"/>
      <w:marLeft w:val="0"/>
      <w:marRight w:val="0"/>
      <w:marTop w:val="0"/>
      <w:marBottom w:val="0"/>
      <w:divBdr>
        <w:top w:val="none" w:sz="0" w:space="0" w:color="auto"/>
        <w:left w:val="none" w:sz="0" w:space="0" w:color="auto"/>
        <w:bottom w:val="none" w:sz="0" w:space="0" w:color="auto"/>
        <w:right w:val="none" w:sz="0" w:space="0" w:color="auto"/>
      </w:divBdr>
    </w:div>
    <w:div w:id="529150268">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888880289">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3323784">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04708966">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1862938358">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1051302">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iso.org/members.html" TargetMode="External"/><Relationship Id="rId25" Type="http://schemas.openxmlformats.org/officeDocument/2006/relationships/package" Target="embeddings/Microsoft_PowerPoint_Slide1.sldx"/><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2.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so.org/iso-standards-and-patents.html" TargetMode="External"/><Relationship Id="rId23" Type="http://schemas.openxmlformats.org/officeDocument/2006/relationships/package" Target="embeddings/Microsoft_PowerPoint_Slide.sldx"/><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image" Target="media/image1.emf"/><Relationship Id="rId27" Type="http://schemas.openxmlformats.org/officeDocument/2006/relationships/package" Target="embeddings/Microsoft_PowerPoint_Slide2.sldx"/><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6" ma:contentTypeDescription="Create a new document." ma:contentTypeScope="" ma:versionID="ffde462093c9e457f5f59631d1147ae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e5974671ea7f0bc05535c1666151f7f"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9CF0C8-57F7-4693-99AD-84E07643B2AC}">
  <ds:schemaRefs>
    <ds:schemaRef ds:uri="http://schemas.openxmlformats.org/officeDocument/2006/bibliography"/>
  </ds:schemaRefs>
</ds:datastoreItem>
</file>

<file path=customXml/itemProps2.xml><?xml version="1.0" encoding="utf-8"?>
<ds:datastoreItem xmlns:ds="http://schemas.openxmlformats.org/officeDocument/2006/customXml" ds:itemID="{CE795CE8-E164-4BDA-A342-2A34BDA22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4.xml><?xml version="1.0" encoding="utf-8"?>
<ds:datastoreItem xmlns:ds="http://schemas.openxmlformats.org/officeDocument/2006/customXml" ds:itemID="{8AD40A87-6B61-4CA8-B639-D8B7021334DD}">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docProps/app.xml><?xml version="1.0" encoding="utf-8"?>
<Properties xmlns="http://schemas.openxmlformats.org/officeDocument/2006/extended-properties" xmlns:vt="http://schemas.openxmlformats.org/officeDocument/2006/docPropsVTypes">
  <Template>Simple_template.dot.dotx</Template>
  <TotalTime>82</TotalTime>
  <Pages>16</Pages>
  <Words>4437</Words>
  <Characters>25291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29669</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Imed Bouazizi</cp:lastModifiedBy>
  <cp:revision>6</cp:revision>
  <dcterms:created xsi:type="dcterms:W3CDTF">2023-04-19T20:38:00Z</dcterms:created>
  <dcterms:modified xsi:type="dcterms:W3CDTF">2023-04-19T21:59:00Z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ies>
</file>