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8573415" w:rsidR="00CB798F" w:rsidRPr="00C955C7" w:rsidRDefault="00E843CE" w:rsidP="00E974E3">
      <w:pPr>
        <w:pStyle w:val="Titel"/>
        <w:rPr>
          <w:sz w:val="28"/>
          <w:szCs w:val="28"/>
          <w:u w:val="none"/>
        </w:rPr>
      </w:pPr>
      <w:r w:rsidRPr="00C955C7">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rPr>
        <w:t>ISO/IEC JTC 1/SC</w:t>
      </w:r>
      <w:r w:rsidR="004E45B6" w:rsidRPr="00C955C7">
        <w:rPr>
          <w:spacing w:val="-25"/>
          <w:w w:val="115"/>
          <w:sz w:val="28"/>
          <w:szCs w:val="28"/>
        </w:rPr>
        <w:t xml:space="preserve"> </w:t>
      </w:r>
      <w:r w:rsidR="004E45B6" w:rsidRPr="00C955C7">
        <w:rPr>
          <w:w w:val="115"/>
          <w:sz w:val="28"/>
          <w:szCs w:val="28"/>
        </w:rPr>
        <w:t>29/</w:t>
      </w:r>
      <w:r w:rsidR="00540DEA" w:rsidRPr="00C955C7">
        <w:rPr>
          <w:w w:val="115"/>
          <w:sz w:val="28"/>
          <w:szCs w:val="28"/>
        </w:rPr>
        <w:t>WG 03</w:t>
      </w:r>
      <w:r w:rsidR="00263789" w:rsidRPr="00C955C7">
        <w:rPr>
          <w:w w:val="115"/>
          <w:sz w:val="28"/>
          <w:szCs w:val="28"/>
        </w:rPr>
        <w:t xml:space="preserve"> </w:t>
      </w:r>
      <w:r w:rsidR="004E45B6" w:rsidRPr="00C955C7">
        <w:rPr>
          <w:w w:val="115"/>
        </w:rPr>
        <w:t>N</w:t>
      </w:r>
      <w:r w:rsidR="004C352E">
        <w:rPr>
          <w:w w:val="115"/>
          <w:highlight w:val="yellow"/>
        </w:rPr>
        <w:fldChar w:fldCharType="begin"/>
      </w:r>
      <w:r w:rsidR="004C352E">
        <w:rPr>
          <w:w w:val="115"/>
          <w:highlight w:val="yellow"/>
        </w:rPr>
        <w:instrText xml:space="preserve"> DOCPROPERTY "WGNumber" \* MERGEFORMAT </w:instrText>
      </w:r>
      <w:r w:rsidR="004C352E">
        <w:rPr>
          <w:w w:val="115"/>
          <w:highlight w:val="yellow"/>
        </w:rPr>
        <w:fldChar w:fldCharType="separate"/>
      </w:r>
      <w:r w:rsidR="00A24F4D">
        <w:rPr>
          <w:w w:val="115"/>
          <w:highlight w:val="yellow"/>
        </w:rPr>
        <w:t>0884</w:t>
      </w:r>
      <w:r w:rsidR="004C352E">
        <w:rPr>
          <w:w w:val="115"/>
          <w:highlight w:val="yellow"/>
        </w:rPr>
        <w:fldChar w:fldCharType="end"/>
      </w:r>
    </w:p>
    <w:p w14:paraId="7296C136" w14:textId="33B9E07C" w:rsidR="00CB798F" w:rsidRPr="00C955C7" w:rsidRDefault="00CB798F" w:rsidP="00E974E3"/>
    <w:p w14:paraId="1C7F2D41" w14:textId="3CA79274" w:rsidR="00CB798F" w:rsidRPr="00C955C7" w:rsidRDefault="00CB798F" w:rsidP="00E974E3"/>
    <w:p w14:paraId="55F7DB2C" w14:textId="25F357F6" w:rsidR="00CB798F" w:rsidRPr="00C955C7" w:rsidRDefault="00E843CE" w:rsidP="00E974E3">
      <w:pPr>
        <w:rPr>
          <w:sz w:val="23"/>
        </w:rPr>
      </w:pPr>
      <w:r w:rsidRPr="00C955C7">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E974E3">
                            <w:r w:rsidRPr="00196997">
                              <w:t>ISO/IEC JTC 1/SC 29/</w:t>
                            </w:r>
                            <w:r w:rsidR="00540DEA">
                              <w:t>WG 03</w:t>
                            </w:r>
                            <w:r w:rsidR="00196997">
                              <w:br/>
                            </w:r>
                            <w:r w:rsidRPr="00196997">
                              <w:t xml:space="preserve">MPEG </w:t>
                            </w:r>
                            <w:r w:rsidR="000C78E6" w:rsidRPr="00196997">
                              <w:t>Systems</w:t>
                            </w:r>
                            <w:r w:rsidRPr="00196997">
                              <w:t xml:space="preserve"> </w:t>
                            </w:r>
                            <w:r w:rsidR="000C78E6" w:rsidRPr="00196997">
                              <w:br/>
                            </w:r>
                            <w:r w:rsidRPr="00196997">
                              <w:t>Convenorship:</w:t>
                            </w:r>
                            <w:r w:rsidR="00FF2653" w:rsidRPr="00196997">
                              <w:t xml:space="preserve"> </w:t>
                            </w:r>
                            <w:r w:rsidR="000C78E6" w:rsidRPr="00196997">
                              <w:t>KATS</w:t>
                            </w:r>
                            <w:r w:rsidR="00FF2653" w:rsidRPr="00196997">
                              <w:t xml:space="preserve"> (</w:t>
                            </w:r>
                            <w:r w:rsidR="000C78E6" w:rsidRPr="00196997">
                              <w:t>Korea, Republic of</w:t>
                            </w:r>
                            <w:r w:rsidR="00FF2653" w:rsidRPr="00196997">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E974E3">
                      <w:r w:rsidRPr="00196997">
                        <w:t>ISO/IEC JTC 1/SC 29/</w:t>
                      </w:r>
                      <w:r w:rsidR="00540DEA">
                        <w:t>WG 03</w:t>
                      </w:r>
                      <w:r w:rsidR="00196997">
                        <w:br/>
                      </w:r>
                      <w:r w:rsidRPr="00196997">
                        <w:t xml:space="preserve">MPEG </w:t>
                      </w:r>
                      <w:r w:rsidR="000C78E6" w:rsidRPr="00196997">
                        <w:t>Systems</w:t>
                      </w:r>
                      <w:r w:rsidRPr="00196997">
                        <w:t xml:space="preserve"> </w:t>
                      </w:r>
                      <w:r w:rsidR="000C78E6" w:rsidRPr="00196997">
                        <w:br/>
                      </w:r>
                      <w:r w:rsidRPr="00196997">
                        <w:t>Convenorship:</w:t>
                      </w:r>
                      <w:r w:rsidR="00FF2653" w:rsidRPr="00196997">
                        <w:t xml:space="preserve"> </w:t>
                      </w:r>
                      <w:r w:rsidR="000C78E6" w:rsidRPr="00196997">
                        <w:t>KATS</w:t>
                      </w:r>
                      <w:r w:rsidR="00FF2653" w:rsidRPr="00196997">
                        <w:t xml:space="preserve"> (</w:t>
                      </w:r>
                      <w:r w:rsidR="000C78E6" w:rsidRPr="00196997">
                        <w:t>Korea, Republic of</w:t>
                      </w:r>
                      <w:r w:rsidR="00FF2653" w:rsidRPr="00196997">
                        <w:t>)</w:t>
                      </w:r>
                    </w:p>
                  </w:txbxContent>
                </v:textbox>
                <w10:wrap type="topAndBottom" anchorx="page"/>
              </v:shape>
            </w:pict>
          </mc:Fallback>
        </mc:AlternateContent>
      </w:r>
    </w:p>
    <w:p w14:paraId="2ED29448" w14:textId="439B0530" w:rsidR="00CB798F" w:rsidRPr="00C955C7" w:rsidRDefault="004E45B6" w:rsidP="00E974E3">
      <w:r w:rsidRPr="00C955C7">
        <w:rPr>
          <w:b/>
        </w:rPr>
        <w:t>Document</w:t>
      </w:r>
      <w:r w:rsidRPr="00C955C7">
        <w:rPr>
          <w:b/>
          <w:spacing w:val="14"/>
        </w:rPr>
        <w:t xml:space="preserve"> </w:t>
      </w:r>
      <w:r w:rsidRPr="00C955C7">
        <w:rPr>
          <w:b/>
        </w:rPr>
        <w:t>type:</w:t>
      </w:r>
      <w:r w:rsidRPr="00C955C7">
        <w:tab/>
      </w:r>
      <w:r w:rsidR="00385C5D" w:rsidRPr="00C955C7">
        <w:t>Output Document</w:t>
      </w:r>
    </w:p>
    <w:p w14:paraId="19E086F8" w14:textId="75B2CD26" w:rsidR="00CB798F" w:rsidRPr="00C955C7" w:rsidRDefault="004E45B6" w:rsidP="00E974E3">
      <w:pPr>
        <w:pStyle w:val="Textkrper"/>
      </w:pPr>
      <w:r w:rsidRPr="00C955C7">
        <w:rPr>
          <w:b/>
        </w:rPr>
        <w:t>Title:</w:t>
      </w:r>
      <w:r w:rsidRPr="00C955C7">
        <w:tab/>
      </w:r>
      <w:r w:rsidR="004C352E" w:rsidRPr="004C352E">
        <w:rPr>
          <w:highlight w:val="yellow"/>
        </w:rPr>
        <w:fldChar w:fldCharType="begin"/>
      </w:r>
      <w:r w:rsidR="004C352E" w:rsidRPr="004C352E">
        <w:rPr>
          <w:highlight w:val="yellow"/>
        </w:rPr>
        <w:instrText xml:space="preserve"> TITLE  \* MERGEFORMAT </w:instrText>
      </w:r>
      <w:r w:rsidR="004C352E" w:rsidRPr="004C352E">
        <w:rPr>
          <w:highlight w:val="yellow"/>
        </w:rPr>
        <w:fldChar w:fldCharType="separate"/>
      </w:r>
      <w:r w:rsidR="00A24F4D">
        <w:rPr>
          <w:highlight w:val="yellow"/>
        </w:rPr>
        <w:t>Defects under investigation for ISO/IEC 13818-1</w:t>
      </w:r>
      <w:r w:rsidR="004C352E" w:rsidRPr="004C352E">
        <w:rPr>
          <w:highlight w:val="yellow"/>
        </w:rPr>
        <w:fldChar w:fldCharType="end"/>
      </w:r>
    </w:p>
    <w:p w14:paraId="5C1A346D" w14:textId="189819F4" w:rsidR="00FF2653" w:rsidRPr="00C955C7" w:rsidRDefault="00FF2653" w:rsidP="00E974E3">
      <w:pPr>
        <w:pStyle w:val="Textkrper"/>
      </w:pPr>
      <w:r w:rsidRPr="00C955C7">
        <w:rPr>
          <w:b/>
        </w:rPr>
        <w:t>Status:</w:t>
      </w:r>
      <w:r w:rsidRPr="00C955C7">
        <w:tab/>
      </w:r>
      <w:r w:rsidR="00385C5D" w:rsidRPr="00C955C7">
        <w:t>Approved</w:t>
      </w:r>
    </w:p>
    <w:p w14:paraId="1718C661" w14:textId="6626F30C" w:rsidR="00CB798F" w:rsidRPr="00C955C7" w:rsidRDefault="004E45B6" w:rsidP="00E974E3">
      <w:r w:rsidRPr="00C955C7">
        <w:rPr>
          <w:b/>
        </w:rPr>
        <w:t>Date</w:t>
      </w:r>
      <w:r w:rsidRPr="00C955C7">
        <w:rPr>
          <w:b/>
          <w:spacing w:val="-16"/>
        </w:rPr>
        <w:t xml:space="preserve"> </w:t>
      </w:r>
      <w:r w:rsidRPr="00C955C7">
        <w:rPr>
          <w:b/>
        </w:rPr>
        <w:t>of</w:t>
      </w:r>
      <w:r w:rsidRPr="00C955C7">
        <w:rPr>
          <w:b/>
          <w:spacing w:val="-16"/>
        </w:rPr>
        <w:t xml:space="preserve"> </w:t>
      </w:r>
      <w:r w:rsidRPr="00C955C7">
        <w:rPr>
          <w:b/>
        </w:rPr>
        <w:t>document:</w:t>
      </w:r>
      <w:r w:rsidRPr="00C955C7">
        <w:tab/>
      </w:r>
      <w:r w:rsidR="00C955C7" w:rsidRPr="004C352E">
        <w:rPr>
          <w:highlight w:val="yellow"/>
        </w:rPr>
        <w:fldChar w:fldCharType="begin"/>
      </w:r>
      <w:r w:rsidR="00C955C7" w:rsidRPr="004C352E">
        <w:rPr>
          <w:highlight w:val="yellow"/>
        </w:rPr>
        <w:instrText xml:space="preserve"> SAVEDATE  \@ "yyyy-MM-dd" </w:instrText>
      </w:r>
      <w:r w:rsidR="00C955C7" w:rsidRPr="004C352E">
        <w:rPr>
          <w:highlight w:val="yellow"/>
        </w:rPr>
        <w:fldChar w:fldCharType="separate"/>
      </w:r>
      <w:r w:rsidR="00A24F4D">
        <w:rPr>
          <w:noProof/>
          <w:highlight w:val="yellow"/>
        </w:rPr>
        <w:t>2023-04-27</w:t>
      </w:r>
      <w:r w:rsidR="00C955C7" w:rsidRPr="004C352E">
        <w:rPr>
          <w:highlight w:val="yellow"/>
        </w:rPr>
        <w:fldChar w:fldCharType="end"/>
      </w:r>
    </w:p>
    <w:p w14:paraId="254323E8" w14:textId="322B67C3" w:rsidR="00CB798F" w:rsidRPr="00C955C7" w:rsidRDefault="004E45B6" w:rsidP="00E974E3">
      <w:r w:rsidRPr="00C955C7">
        <w:rPr>
          <w:b/>
        </w:rPr>
        <w:t>Source:</w:t>
      </w:r>
      <w:r w:rsidRPr="00C955C7">
        <w:tab/>
        <w:t>ISO/IEC JTC 1/SC 29/</w:t>
      </w:r>
      <w:r w:rsidR="00540DEA" w:rsidRPr="00C955C7">
        <w:t>WG 03</w:t>
      </w:r>
    </w:p>
    <w:p w14:paraId="6AB1DF60" w14:textId="3FDAD71C" w:rsidR="00CB798F" w:rsidRPr="00C955C7" w:rsidRDefault="004E45B6" w:rsidP="00E974E3">
      <w:r w:rsidRPr="00C955C7">
        <w:rPr>
          <w:b/>
        </w:rPr>
        <w:t>No.</w:t>
      </w:r>
      <w:r w:rsidRPr="00C955C7">
        <w:rPr>
          <w:b/>
          <w:spacing w:val="5"/>
        </w:rPr>
        <w:t xml:space="preserve"> </w:t>
      </w:r>
      <w:r w:rsidRPr="00C955C7">
        <w:rPr>
          <w:b/>
        </w:rPr>
        <w:t>of</w:t>
      </w:r>
      <w:r w:rsidRPr="00C955C7">
        <w:rPr>
          <w:b/>
          <w:spacing w:val="6"/>
        </w:rPr>
        <w:t xml:space="preserve"> </w:t>
      </w:r>
      <w:r w:rsidRPr="00C955C7">
        <w:rPr>
          <w:b/>
        </w:rPr>
        <w:t>pages:</w:t>
      </w:r>
      <w:r w:rsidRPr="00C955C7">
        <w:tab/>
      </w:r>
      <w:r>
        <w:fldChar w:fldCharType="begin"/>
      </w:r>
      <w:r>
        <w:instrText xml:space="preserve"> NUMPAGES  \* Arabic </w:instrText>
      </w:r>
      <w:r>
        <w:fldChar w:fldCharType="separate"/>
      </w:r>
      <w:r w:rsidR="00A24F4D">
        <w:rPr>
          <w:noProof/>
        </w:rPr>
        <w:t>4</w:t>
      </w:r>
      <w:r>
        <w:rPr>
          <w:noProof/>
        </w:rPr>
        <w:fldChar w:fldCharType="end"/>
      </w:r>
      <w:r w:rsidRPr="00C955C7">
        <w:t xml:space="preserve"> (with cover</w:t>
      </w:r>
      <w:r w:rsidRPr="00C955C7">
        <w:rPr>
          <w:spacing w:val="-10"/>
        </w:rPr>
        <w:t xml:space="preserve"> </w:t>
      </w:r>
      <w:r w:rsidRPr="00C955C7">
        <w:t>page)</w:t>
      </w:r>
    </w:p>
    <w:p w14:paraId="60A86B64" w14:textId="0CFFD4C0" w:rsidR="00FF2653" w:rsidRPr="00C955C7" w:rsidRDefault="00FF2653" w:rsidP="00E974E3">
      <w:r w:rsidRPr="00C955C7">
        <w:rPr>
          <w:b/>
        </w:rPr>
        <w:t>Email</w:t>
      </w:r>
      <w:r w:rsidRPr="00C955C7">
        <w:rPr>
          <w:b/>
          <w:spacing w:val="5"/>
        </w:rPr>
        <w:t xml:space="preserve"> </w:t>
      </w:r>
      <w:r w:rsidRPr="00C955C7">
        <w:rPr>
          <w:b/>
        </w:rPr>
        <w:t>of</w:t>
      </w:r>
      <w:r w:rsidRPr="00C955C7">
        <w:rPr>
          <w:b/>
          <w:spacing w:val="6"/>
        </w:rPr>
        <w:t xml:space="preserve"> </w:t>
      </w:r>
      <w:r w:rsidRPr="00C955C7">
        <w:rPr>
          <w:b/>
        </w:rPr>
        <w:t>Convenor:</w:t>
      </w:r>
      <w:r w:rsidRPr="00C955C7">
        <w:tab/>
      </w:r>
      <w:proofErr w:type="spellStart"/>
      <w:proofErr w:type="gramStart"/>
      <w:r w:rsidR="000C78E6" w:rsidRPr="00C955C7">
        <w:t>young.L</w:t>
      </w:r>
      <w:proofErr w:type="spellEnd"/>
      <w:proofErr w:type="gramEnd"/>
      <w:r w:rsidR="00196997" w:rsidRPr="00C955C7">
        <w:t xml:space="preserve"> </w:t>
      </w:r>
      <w:r w:rsidRPr="00C955C7">
        <w:t>@</w:t>
      </w:r>
      <w:r w:rsidR="00196997" w:rsidRPr="00C955C7">
        <w:t xml:space="preserve"> </w:t>
      </w:r>
      <w:proofErr w:type="spellStart"/>
      <w:r w:rsidR="00196997" w:rsidRPr="00C955C7">
        <w:t>samsung</w:t>
      </w:r>
      <w:proofErr w:type="spellEnd"/>
      <w:r w:rsidR="00196997" w:rsidRPr="00C955C7">
        <w:t xml:space="preserve"> </w:t>
      </w:r>
      <w:r w:rsidR="000C78E6" w:rsidRPr="00C955C7">
        <w:t>.</w:t>
      </w:r>
      <w:r w:rsidR="00196997" w:rsidRPr="00C955C7">
        <w:t xml:space="preserve"> </w:t>
      </w:r>
      <w:r w:rsidR="000C78E6" w:rsidRPr="00C955C7">
        <w:t>com</w:t>
      </w:r>
    </w:p>
    <w:p w14:paraId="1FFAF59B" w14:textId="11EE0E49" w:rsidR="00CB798F" w:rsidRPr="00C955C7" w:rsidRDefault="004E45B6" w:rsidP="00E974E3">
      <w:pPr>
        <w:rPr>
          <w:color w:val="0000EE"/>
          <w:u w:color="0000EE"/>
        </w:rPr>
      </w:pPr>
      <w:r w:rsidRPr="00C955C7">
        <w:rPr>
          <w:b/>
        </w:rPr>
        <w:t>Committee</w:t>
      </w:r>
      <w:r w:rsidRPr="00C955C7">
        <w:rPr>
          <w:b/>
          <w:spacing w:val="-6"/>
        </w:rPr>
        <w:t xml:space="preserve"> </w:t>
      </w:r>
      <w:r w:rsidRPr="00C955C7">
        <w:rPr>
          <w:b/>
        </w:rPr>
        <w:t>URL:</w:t>
      </w:r>
      <w:r w:rsidRPr="00C955C7">
        <w:tab/>
      </w:r>
      <w:hyperlink r:id="rId9" w:history="1">
        <w:r w:rsidR="000C78E6" w:rsidRPr="00C955C7">
          <w:rPr>
            <w:rStyle w:val="Hyperlink"/>
            <w:u w:val="none"/>
          </w:rPr>
          <w:t>https://isotc.iso.org/livelink/livelink/open/jtc1sc29wg3</w:t>
        </w:r>
      </w:hyperlink>
    </w:p>
    <w:p w14:paraId="770DD3C0" w14:textId="68816648" w:rsidR="00F03F9B" w:rsidRPr="00C955C7" w:rsidRDefault="00F03F9B" w:rsidP="00E974E3">
      <w:pPr>
        <w:rPr>
          <w:w w:val="120"/>
          <w:u w:color="0000EE"/>
        </w:rPr>
      </w:pPr>
    </w:p>
    <w:p w14:paraId="71F3EE19" w14:textId="77777777" w:rsidR="00F03F9B" w:rsidRPr="00C955C7" w:rsidRDefault="00F03F9B" w:rsidP="00E974E3">
      <w:pPr>
        <w:rPr>
          <w:w w:val="120"/>
          <w:u w:color="0000EE"/>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BD7670">
      <w:pPr>
        <w:jc w:val="center"/>
        <w:rPr>
          <w:lang w:eastAsia="zh-CN"/>
        </w:rPr>
      </w:pPr>
      <w:r w:rsidRPr="00C955C7">
        <w:rPr>
          <w:lang w:eastAsia="zh-CN"/>
        </w:rPr>
        <w:lastRenderedPageBreak/>
        <w:t>INTERNATIONAL ORGANI</w:t>
      </w:r>
      <w:r w:rsidR="00954B0D" w:rsidRPr="00C955C7">
        <w:rPr>
          <w:lang w:eastAsia="zh-CN"/>
        </w:rPr>
        <w:t>Z</w:t>
      </w:r>
      <w:r w:rsidRPr="00C955C7">
        <w:rPr>
          <w:lang w:eastAsia="zh-CN"/>
        </w:rPr>
        <w:t>ATION FOR STANDARDI</w:t>
      </w:r>
      <w:r w:rsidR="00954B0D" w:rsidRPr="00C955C7">
        <w:rPr>
          <w:lang w:eastAsia="zh-CN"/>
        </w:rPr>
        <w:t>Z</w:t>
      </w:r>
      <w:r w:rsidRPr="00C955C7">
        <w:rPr>
          <w:lang w:eastAsia="zh-CN"/>
        </w:rPr>
        <w:t>ATION</w:t>
      </w:r>
    </w:p>
    <w:p w14:paraId="7FCF95DB" w14:textId="77777777" w:rsidR="00385C5D" w:rsidRPr="00C955C7" w:rsidRDefault="00385C5D" w:rsidP="00BD7670">
      <w:pPr>
        <w:jc w:val="center"/>
        <w:rPr>
          <w:lang w:eastAsia="zh-CN"/>
        </w:rPr>
      </w:pPr>
      <w:r w:rsidRPr="00C955C7">
        <w:rPr>
          <w:lang w:eastAsia="zh-CN"/>
        </w:rPr>
        <w:t>ORGANISATION INTERNATIONALE DE NORMALISATION</w:t>
      </w:r>
    </w:p>
    <w:p w14:paraId="0D92B76F" w14:textId="2C7DB9CE" w:rsidR="00385C5D" w:rsidRPr="00C955C7" w:rsidRDefault="00385C5D" w:rsidP="00BD7670">
      <w:pPr>
        <w:jc w:val="center"/>
        <w:rPr>
          <w:lang w:eastAsia="zh-CN"/>
        </w:rPr>
      </w:pPr>
      <w:r w:rsidRPr="00C955C7">
        <w:rPr>
          <w:lang w:eastAsia="zh-CN"/>
        </w:rPr>
        <w:t>ISO/IEC JTC 1/SC 29/</w:t>
      </w:r>
      <w:r w:rsidR="00540DEA" w:rsidRPr="00C955C7">
        <w:rPr>
          <w:lang w:eastAsia="zh-CN"/>
        </w:rPr>
        <w:t>WG 03</w:t>
      </w:r>
      <w:r w:rsidR="00EF2D59" w:rsidRPr="00C955C7">
        <w:rPr>
          <w:lang w:eastAsia="zh-CN"/>
        </w:rPr>
        <w:t xml:space="preserve"> MPEG SYSTEMS</w:t>
      </w:r>
    </w:p>
    <w:p w14:paraId="54CED6D6" w14:textId="3D2E66CE" w:rsidR="00385C5D" w:rsidRPr="00A24F4D" w:rsidRDefault="00385C5D" w:rsidP="00BD7670">
      <w:pPr>
        <w:jc w:val="right"/>
        <w:rPr>
          <w:b/>
          <w:bCs/>
          <w:sz w:val="28"/>
          <w:lang w:eastAsia="zh-CN"/>
        </w:rPr>
      </w:pPr>
      <w:r w:rsidRPr="00C955C7">
        <w:rPr>
          <w:sz w:val="28"/>
          <w:lang w:eastAsia="zh-CN"/>
        </w:rPr>
        <w:t>ISO/IEC JTC 1/SC 29/</w:t>
      </w:r>
      <w:r w:rsidR="00540DEA" w:rsidRPr="00C955C7">
        <w:rPr>
          <w:sz w:val="28"/>
          <w:lang w:eastAsia="zh-CN"/>
        </w:rPr>
        <w:t>WG 03</w:t>
      </w:r>
      <w:r w:rsidRPr="00C955C7">
        <w:rPr>
          <w:sz w:val="28"/>
          <w:lang w:eastAsia="zh-CN"/>
        </w:rPr>
        <w:t xml:space="preserve"> </w:t>
      </w:r>
      <w:r w:rsidRPr="00A24F4D">
        <w:rPr>
          <w:b/>
          <w:bCs/>
          <w:sz w:val="28"/>
          <w:lang w:eastAsia="zh-CN"/>
        </w:rPr>
        <w:t>N</w:t>
      </w:r>
      <w:r w:rsidR="004C352E" w:rsidRPr="00A24F4D">
        <w:rPr>
          <w:b/>
          <w:bCs/>
          <w:sz w:val="28"/>
          <w:lang w:eastAsia="zh-CN"/>
        </w:rPr>
        <w:fldChar w:fldCharType="begin"/>
      </w:r>
      <w:r w:rsidR="004C352E" w:rsidRPr="00A24F4D">
        <w:rPr>
          <w:b/>
          <w:bCs/>
          <w:sz w:val="28"/>
          <w:lang w:eastAsia="zh-CN"/>
        </w:rPr>
        <w:instrText xml:space="preserve"> DOCPROPERTY "WGNumber" \* MERGEFORMAT </w:instrText>
      </w:r>
      <w:r w:rsidR="004C352E" w:rsidRPr="00A24F4D">
        <w:rPr>
          <w:b/>
          <w:bCs/>
          <w:sz w:val="28"/>
          <w:lang w:eastAsia="zh-CN"/>
        </w:rPr>
        <w:fldChar w:fldCharType="separate"/>
      </w:r>
      <w:r w:rsidR="00A24F4D" w:rsidRPr="00A24F4D">
        <w:rPr>
          <w:b/>
          <w:bCs/>
          <w:sz w:val="28"/>
          <w:lang w:eastAsia="zh-CN"/>
        </w:rPr>
        <w:t>0884</w:t>
      </w:r>
      <w:r w:rsidR="004C352E" w:rsidRPr="00A24F4D">
        <w:rPr>
          <w:b/>
          <w:bCs/>
          <w:sz w:val="28"/>
          <w:lang w:eastAsia="zh-CN"/>
        </w:rPr>
        <w:fldChar w:fldCharType="end"/>
      </w:r>
    </w:p>
    <w:p w14:paraId="40403B12" w14:textId="3A2AA8F2" w:rsidR="00954B0D" w:rsidRPr="00C955C7" w:rsidRDefault="00BC1590" w:rsidP="00BD7670">
      <w:pPr>
        <w:jc w:val="right"/>
        <w:rPr>
          <w:lang w:eastAsia="zh-CN"/>
        </w:rPr>
      </w:pPr>
      <w:r w:rsidRPr="004C352E">
        <w:rPr>
          <w:highlight w:val="yellow"/>
          <w:lang w:eastAsia="zh-CN"/>
        </w:rPr>
        <w:fldChar w:fldCharType="begin"/>
      </w:r>
      <w:r w:rsidRPr="004C352E">
        <w:rPr>
          <w:highlight w:val="yellow"/>
          <w:lang w:eastAsia="zh-CN"/>
        </w:rPr>
        <w:instrText xml:space="preserve"> SAVEDATE \@ "MMMM yyyy" \* MERGEFORMAT </w:instrText>
      </w:r>
      <w:r w:rsidRPr="004C352E">
        <w:rPr>
          <w:highlight w:val="yellow"/>
          <w:lang w:eastAsia="zh-CN"/>
        </w:rPr>
        <w:fldChar w:fldCharType="separate"/>
      </w:r>
      <w:r w:rsidR="00A24F4D">
        <w:rPr>
          <w:noProof/>
          <w:highlight w:val="yellow"/>
          <w:lang w:eastAsia="zh-CN"/>
        </w:rPr>
        <w:t>April 2023</w:t>
      </w:r>
      <w:r w:rsidRPr="004C352E">
        <w:rPr>
          <w:highlight w:val="yellow"/>
          <w:lang w:eastAsia="zh-CN"/>
        </w:rPr>
        <w:fldChar w:fldCharType="end"/>
      </w:r>
      <w:r w:rsidR="00954B0D" w:rsidRPr="00C955C7">
        <w:rPr>
          <w:lang w:eastAsia="zh-CN"/>
        </w:rPr>
        <w:t xml:space="preserve">, </w:t>
      </w:r>
      <w:r w:rsidR="00BD7670">
        <w:rPr>
          <w:lang w:eastAsia="zh-CN"/>
        </w:rPr>
        <w:t xml:space="preserve">Antalya, </w:t>
      </w:r>
      <w:proofErr w:type="spellStart"/>
      <w:r w:rsidR="00BD7670">
        <w:rPr>
          <w:lang w:eastAsia="zh-CN"/>
        </w:rPr>
        <w:t>Türkiye</w:t>
      </w:r>
      <w:proofErr w:type="spellEnd"/>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E974E3">
            <w:r w:rsidRPr="00C955C7">
              <w:t>Title</w:t>
            </w:r>
          </w:p>
        </w:tc>
        <w:tc>
          <w:tcPr>
            <w:tcW w:w="8279" w:type="dxa"/>
            <w:hideMark/>
          </w:tcPr>
          <w:p w14:paraId="498090C2" w14:textId="459088E9" w:rsidR="00954B0D" w:rsidRPr="00C955C7" w:rsidRDefault="004C352E" w:rsidP="00E974E3">
            <w:pPr>
              <w:rPr>
                <w:highlight w:val="yellow"/>
              </w:rPr>
            </w:pPr>
            <w:r>
              <w:rPr>
                <w:highlight w:val="yellow"/>
              </w:rPr>
              <w:fldChar w:fldCharType="begin"/>
            </w:r>
            <w:r>
              <w:rPr>
                <w:highlight w:val="yellow"/>
              </w:rPr>
              <w:instrText xml:space="preserve"> TITLE  \* MERGEFORMAT </w:instrText>
            </w:r>
            <w:r>
              <w:rPr>
                <w:highlight w:val="yellow"/>
              </w:rPr>
              <w:fldChar w:fldCharType="separate"/>
            </w:r>
            <w:r w:rsidR="00A24F4D">
              <w:rPr>
                <w:highlight w:val="yellow"/>
              </w:rPr>
              <w:t>Defects under investigation for ISO/IEC 13818-1</w:t>
            </w:r>
            <w:r>
              <w:rPr>
                <w:highlight w:val="yellow"/>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E974E3">
            <w:r w:rsidRPr="00C955C7">
              <w:t>Source</w:t>
            </w:r>
          </w:p>
        </w:tc>
        <w:tc>
          <w:tcPr>
            <w:tcW w:w="8279" w:type="dxa"/>
            <w:hideMark/>
          </w:tcPr>
          <w:p w14:paraId="47560DDD" w14:textId="01F3D45C" w:rsidR="00954B0D" w:rsidRPr="00C955C7" w:rsidRDefault="00540DEA" w:rsidP="00E974E3">
            <w:r w:rsidRPr="00C955C7">
              <w:t>WG 03</w:t>
            </w:r>
            <w:r w:rsidR="00954B0D" w:rsidRPr="00C955C7">
              <w:t xml:space="preserve">, MPEG </w:t>
            </w:r>
            <w:r w:rsidR="00F419DA" w:rsidRPr="00C955C7">
              <w:t>Systems</w:t>
            </w:r>
          </w:p>
        </w:tc>
      </w:tr>
      <w:tr w:rsidR="00954B0D" w:rsidRPr="00C955C7" w14:paraId="2460E6B8" w14:textId="77777777" w:rsidTr="00954B0D">
        <w:tc>
          <w:tcPr>
            <w:tcW w:w="1890" w:type="dxa"/>
            <w:hideMark/>
          </w:tcPr>
          <w:p w14:paraId="0BEE9C98" w14:textId="77777777" w:rsidR="00954B0D" w:rsidRPr="00C955C7" w:rsidRDefault="00954B0D" w:rsidP="00E974E3">
            <w:r w:rsidRPr="00C955C7">
              <w:t>Status</w:t>
            </w:r>
          </w:p>
        </w:tc>
        <w:tc>
          <w:tcPr>
            <w:tcW w:w="8279" w:type="dxa"/>
            <w:hideMark/>
          </w:tcPr>
          <w:p w14:paraId="5BFA1768" w14:textId="77777777" w:rsidR="00954B0D" w:rsidRPr="00C955C7" w:rsidRDefault="00954B0D" w:rsidP="00E974E3">
            <w:r w:rsidRPr="00C955C7">
              <w:t>Approved</w:t>
            </w:r>
          </w:p>
        </w:tc>
      </w:tr>
      <w:tr w:rsidR="00954B0D" w:rsidRPr="00C955C7" w14:paraId="21EE3B70" w14:textId="77777777" w:rsidTr="00954B0D">
        <w:tc>
          <w:tcPr>
            <w:tcW w:w="1890" w:type="dxa"/>
            <w:hideMark/>
          </w:tcPr>
          <w:p w14:paraId="05DB2EE2" w14:textId="77777777" w:rsidR="00954B0D" w:rsidRPr="00C955C7" w:rsidRDefault="00954B0D" w:rsidP="00E974E3">
            <w:r w:rsidRPr="00C955C7">
              <w:t>Serial Number</w:t>
            </w:r>
          </w:p>
        </w:tc>
        <w:tc>
          <w:tcPr>
            <w:tcW w:w="8279" w:type="dxa"/>
            <w:hideMark/>
          </w:tcPr>
          <w:p w14:paraId="44A25045" w14:textId="5BA87769" w:rsidR="00954B0D" w:rsidRPr="00C955C7" w:rsidRDefault="004C352E" w:rsidP="00E974E3">
            <w:r>
              <w:rPr>
                <w:highlight w:val="yellow"/>
              </w:rPr>
              <w:fldChar w:fldCharType="begin"/>
            </w:r>
            <w:r>
              <w:rPr>
                <w:highlight w:val="yellow"/>
              </w:rPr>
              <w:instrText xml:space="preserve"> DOCPROPERTY "MDMSNumber" \* MERGEFORMAT </w:instrText>
            </w:r>
            <w:r>
              <w:rPr>
                <w:highlight w:val="yellow"/>
              </w:rPr>
              <w:fldChar w:fldCharType="separate"/>
            </w:r>
            <w:r w:rsidR="00A24F4D">
              <w:rPr>
                <w:highlight w:val="yellow"/>
              </w:rPr>
              <w:t>22627</w:t>
            </w:r>
            <w:r>
              <w:rPr>
                <w:highlight w:val="yellow"/>
              </w:rPr>
              <w:fldChar w:fldCharType="end"/>
            </w:r>
          </w:p>
        </w:tc>
      </w:tr>
    </w:tbl>
    <w:p w14:paraId="634BCA15" w14:textId="77777777" w:rsidR="00BC1590" w:rsidRDefault="00BC1590" w:rsidP="00E974E3"/>
    <w:p w14:paraId="289655B9" w14:textId="77777777" w:rsidR="00D854C2" w:rsidRPr="00CD5588" w:rsidRDefault="00BC1590" w:rsidP="00E974E3">
      <w:pPr>
        <w:pStyle w:val="berschrift1"/>
      </w:pPr>
      <w:r>
        <w:br w:type="page"/>
      </w:r>
      <w:bookmarkStart w:id="0" w:name="_Toc94024594"/>
      <w:r w:rsidR="00D854C2" w:rsidRPr="00CD5588">
        <w:lastRenderedPageBreak/>
        <w:t>Abstract</w:t>
      </w:r>
      <w:bookmarkEnd w:id="0"/>
    </w:p>
    <w:p w14:paraId="789010D4" w14:textId="4F4AA316" w:rsidR="00D854C2" w:rsidRPr="00CD5588" w:rsidRDefault="00D854C2" w:rsidP="00E974E3">
      <w:r w:rsidRPr="00CD5588">
        <w:t xml:space="preserve">This document captures defects in the ISO/IEC 13818-1 specification. </w:t>
      </w:r>
      <w:r w:rsidR="00A62E0F">
        <w:t xml:space="preserve">A corrigendum should be started at the next convenient occasion or these fixes can be merged into an amendment, if such is started for other reasons anyway. </w:t>
      </w:r>
    </w:p>
    <w:p w14:paraId="4B2E2E3B" w14:textId="5004436E" w:rsidR="00D854C2" w:rsidRDefault="00D854C2" w:rsidP="00E974E3">
      <w:pPr>
        <w:pStyle w:val="berschrift1"/>
      </w:pPr>
      <w:r w:rsidRPr="00D854C2">
        <w:t>Problem description</w:t>
      </w:r>
      <w:r w:rsidR="00E974E3">
        <w:t>(s)</w:t>
      </w:r>
    </w:p>
    <w:p w14:paraId="13248C18" w14:textId="5C62103C" w:rsidR="00D854C2" w:rsidRDefault="00D854C2" w:rsidP="00E974E3">
      <w:pPr>
        <w:pStyle w:val="berschrift2"/>
      </w:pPr>
      <w:r>
        <w:t>Summary</w:t>
      </w:r>
      <w:r w:rsidR="00CD5588">
        <w:t xml:space="preserve"> </w:t>
      </w:r>
    </w:p>
    <w:p w14:paraId="4B68816F" w14:textId="53D5D994" w:rsidR="00E974E3" w:rsidRDefault="00D854C2" w:rsidP="00E974E3">
      <w:r w:rsidRPr="00D854C2">
        <w:rPr>
          <w:snapToGrid/>
        </w:rPr>
        <w:t>ISO/IEC 13818-1 specification</w:t>
      </w:r>
      <w:r w:rsidR="00CD5588">
        <w:rPr>
          <w:snapToGrid/>
        </w:rPr>
        <w:fldChar w:fldCharType="begin"/>
      </w:r>
      <w:r w:rsidR="00CD5588">
        <w:rPr>
          <w:snapToGrid/>
        </w:rPr>
        <w:instrText xml:space="preserve"> REF _Ref133481484 \w \h </w:instrText>
      </w:r>
      <w:r w:rsidR="00CD5588">
        <w:rPr>
          <w:snapToGrid/>
        </w:rPr>
      </w:r>
      <w:r w:rsidR="00CD5588">
        <w:rPr>
          <w:snapToGrid/>
        </w:rPr>
        <w:fldChar w:fldCharType="separate"/>
      </w:r>
      <w:r w:rsidR="00A24F4D">
        <w:rPr>
          <w:snapToGrid/>
        </w:rPr>
        <w:t>[2]</w:t>
      </w:r>
      <w:r w:rsidR="00CD5588">
        <w:rPr>
          <w:snapToGrid/>
        </w:rPr>
        <w:fldChar w:fldCharType="end"/>
      </w:r>
      <w:r w:rsidRPr="00D854C2">
        <w:rPr>
          <w:snapToGrid/>
        </w:rPr>
        <w:t xml:space="preserve"> includes the registration information for the MIME type for MPEG-2 transport streams in Annex T. There are several issues with the text of the Annex T that are described in more detail in the following subsections.</w:t>
      </w:r>
      <w:r w:rsidR="00E974E3" w:rsidRPr="00E974E3">
        <w:t xml:space="preserve"> </w:t>
      </w:r>
    </w:p>
    <w:p w14:paraId="3061E4FA" w14:textId="7D5703E1" w:rsidR="00E974E3" w:rsidRPr="00E974E3" w:rsidRDefault="00E974E3" w:rsidP="00E974E3">
      <w:r>
        <w:t>C</w:t>
      </w:r>
      <w:r w:rsidRPr="00CD5588">
        <w:t>ontribution</w:t>
      </w:r>
      <w:r>
        <w:t xml:space="preserve"> </w:t>
      </w:r>
      <w:r w:rsidRPr="00CD5588">
        <w:rPr>
          <w:b/>
          <w:bCs/>
        </w:rPr>
        <w:t>m62551</w:t>
      </w:r>
      <w:r>
        <w:fldChar w:fldCharType="begin"/>
      </w:r>
      <w:r>
        <w:instrText xml:space="preserve"> REF _Ref133481444 \r \h </w:instrText>
      </w:r>
      <w:r>
        <w:fldChar w:fldCharType="separate"/>
      </w:r>
      <w:r w:rsidR="00A24F4D">
        <w:t>[1]</w:t>
      </w:r>
      <w:r>
        <w:fldChar w:fldCharType="end"/>
      </w:r>
      <w:r>
        <w:fldChar w:fldCharType="begin"/>
      </w:r>
      <w:r>
        <w:instrText xml:space="preserve"> REF _Ref133481444 \w \h </w:instrText>
      </w:r>
      <w:r>
        <w:fldChar w:fldCharType="separate"/>
      </w:r>
      <w:r w:rsidR="00A24F4D">
        <w:t>[1]</w:t>
      </w:r>
      <w:r>
        <w:fldChar w:fldCharType="end"/>
      </w:r>
      <w:r>
        <w:t xml:space="preserve"> </w:t>
      </w:r>
      <w:r w:rsidRPr="00CD5588">
        <w:t xml:space="preserve">clarifies the </w:t>
      </w:r>
      <w:proofErr w:type="spellStart"/>
      <w:r w:rsidRPr="00CD5588">
        <w:t>signaling</w:t>
      </w:r>
      <w:proofErr w:type="spellEnd"/>
      <w:r w:rsidRPr="00CD5588">
        <w:t xml:space="preserve"> of the audio layer by the codec parameter in the mime type definition. Furthermore, it corrects several examples from Annex T.4.2 and fixes editorial issues.</w:t>
      </w:r>
    </w:p>
    <w:p w14:paraId="12C16C72" w14:textId="2445013C" w:rsidR="00CD5588" w:rsidRPr="00D854C2" w:rsidRDefault="00CD5588" w:rsidP="00E974E3">
      <w:pPr>
        <w:pStyle w:val="berschrift3"/>
      </w:pPr>
      <w:r w:rsidRPr="00D854C2">
        <w:rPr>
          <w:snapToGrid w:val="0"/>
        </w:rPr>
        <w:t xml:space="preserve">Codecs parameter layer </w:t>
      </w:r>
      <w:proofErr w:type="spellStart"/>
      <w:r w:rsidRPr="00D854C2">
        <w:rPr>
          <w:snapToGrid w:val="0"/>
        </w:rPr>
        <w:t>signaling</w:t>
      </w:r>
      <w:proofErr w:type="spellEnd"/>
    </w:p>
    <w:p w14:paraId="077B58FB" w14:textId="77777777" w:rsidR="00D854C2" w:rsidRPr="00D854C2" w:rsidRDefault="00D854C2" w:rsidP="00E974E3">
      <w:pPr>
        <w:rPr>
          <w:snapToGrid/>
        </w:rPr>
      </w:pPr>
      <w:r w:rsidRPr="00D854C2">
        <w:rPr>
          <w:snapToGrid/>
        </w:rPr>
        <w:t xml:space="preserve">The optional 'codecs' parameter as documented in Annex T.4.2 can be used to indicate one or more codecs which are used for the elementary streams in the MPEG-2 TS. Each codec parameter follows a clearly defined pattern where different elements are separated with a dot symbol. The third element separated with the dot symbol can be used to represent the signalling of the </w:t>
      </w:r>
      <w:proofErr w:type="gramStart"/>
      <w:r w:rsidRPr="00D854C2">
        <w:rPr>
          <w:snapToGrid/>
        </w:rPr>
        <w:t>2 bit</w:t>
      </w:r>
      <w:proofErr w:type="gramEnd"/>
      <w:r w:rsidRPr="00D854C2">
        <w:rPr>
          <w:snapToGrid/>
        </w:rPr>
        <w:t xml:space="preserve"> audio layer and the specification refers to the section 2.6.4 for its definition.</w:t>
      </w:r>
    </w:p>
    <w:p w14:paraId="2211436B" w14:textId="77777777" w:rsidR="00D854C2" w:rsidRPr="00D854C2" w:rsidRDefault="00D854C2" w:rsidP="00A62E0F">
      <w:pPr>
        <w:pStyle w:val="Zitat"/>
        <w:rPr>
          <w:snapToGrid/>
        </w:rPr>
      </w:pPr>
      <w:r w:rsidRPr="00D854C2">
        <w:rPr>
          <w:snapToGrid/>
        </w:rPr>
        <w:t xml:space="preserve">“When the first element of a value is 'mp1a.6B' (ISO/IEC 11172-3), or 'mp2a.069' (i.e., ISO/IEC 13818-3), the third element of the </w:t>
      </w:r>
      <w:proofErr w:type="gramStart"/>
      <w:r w:rsidRPr="00D854C2">
        <w:rPr>
          <w:snapToGrid/>
        </w:rPr>
        <w:t>codecs</w:t>
      </w:r>
      <w:proofErr w:type="gramEnd"/>
      <w:r w:rsidRPr="00D854C2">
        <w:rPr>
          <w:snapToGrid/>
        </w:rPr>
        <w:t xml:space="preserve"> parameter value is the hexadecimal representation of the 2-bit layer, as defined in 2.6.4.”</w:t>
      </w:r>
    </w:p>
    <w:p w14:paraId="0B54161F" w14:textId="77777777" w:rsidR="00D854C2" w:rsidRPr="00D854C2" w:rsidRDefault="00D854C2" w:rsidP="00E974E3">
      <w:pPr>
        <w:rPr>
          <w:snapToGrid/>
        </w:rPr>
      </w:pPr>
      <w:r w:rsidRPr="00D854C2">
        <w:rPr>
          <w:snapToGrid/>
        </w:rPr>
        <w:t xml:space="preserve">The section 2.6.4 specifies the audio_stream_descriptor including the </w:t>
      </w:r>
      <w:proofErr w:type="gramStart"/>
      <w:r w:rsidRPr="00D854C2">
        <w:rPr>
          <w:snapToGrid/>
        </w:rPr>
        <w:t>2 bit</w:t>
      </w:r>
      <w:proofErr w:type="gramEnd"/>
      <w:r w:rsidRPr="00D854C2">
        <w:rPr>
          <w:snapToGrid/>
        </w:rPr>
        <w:t xml:space="preserve"> layer field which is pointing to the definition in ISO/IEC 11172-3 where the layer is signalled as follows:</w:t>
      </w:r>
    </w:p>
    <w:p w14:paraId="33E16A38" w14:textId="77777777" w:rsidR="00D854C2" w:rsidRPr="00D854C2" w:rsidRDefault="00D854C2" w:rsidP="00E974E3">
      <w:pPr>
        <w:rPr>
          <w:snapToGrid/>
        </w:rPr>
      </w:pPr>
      <w:r w:rsidRPr="00D854C2">
        <w:rPr>
          <w:noProof/>
          <w:snapToGrid/>
        </w:rPr>
        <w:drawing>
          <wp:inline distT="0" distB="0" distL="0" distR="0" wp14:anchorId="53C4BDCB" wp14:editId="3DB1F1BC">
            <wp:extent cx="5940425" cy="1250315"/>
            <wp:effectExtent l="50800" t="12700" r="53975" b="83185"/>
            <wp:docPr id="774344289"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344289" name="Picture 1" descr="Table&#10;&#10;Description automatically generated"/>
                    <pic:cNvPicPr/>
                  </pic:nvPicPr>
                  <pic:blipFill>
                    <a:blip r:embed="rId10"/>
                    <a:stretch>
                      <a:fillRect/>
                    </a:stretch>
                  </pic:blipFill>
                  <pic:spPr>
                    <a:xfrm>
                      <a:off x="0" y="0"/>
                      <a:ext cx="5940425" cy="1250315"/>
                    </a:xfrm>
                    <a:prstGeom prst="rect">
                      <a:avLst/>
                    </a:prstGeom>
                    <a:effectLst>
                      <a:outerShdw blurRad="50800" dist="38100" dir="5400000" algn="t" rotWithShape="0">
                        <a:prstClr val="black">
                          <a:alpha val="40000"/>
                        </a:prstClr>
                      </a:outerShdw>
                    </a:effectLst>
                  </pic:spPr>
                </pic:pic>
              </a:graphicData>
            </a:graphic>
          </wp:inline>
        </w:drawing>
      </w:r>
    </w:p>
    <w:p w14:paraId="69B4C0B4" w14:textId="218F4C67" w:rsidR="00D854C2" w:rsidRPr="00D854C2" w:rsidRDefault="00D854C2" w:rsidP="00E974E3">
      <w:pPr>
        <w:pStyle w:val="Beschriftung"/>
        <w:rPr>
          <w:snapToGrid/>
        </w:rPr>
      </w:pPr>
      <w:r w:rsidRPr="00D854C2">
        <w:rPr>
          <w:snapToGrid/>
        </w:rPr>
        <w:t xml:space="preserve">Figure </w:t>
      </w:r>
      <w:r w:rsidRPr="00D854C2">
        <w:rPr>
          <w:snapToGrid/>
        </w:rPr>
        <w:fldChar w:fldCharType="begin"/>
      </w:r>
      <w:r w:rsidRPr="00D854C2">
        <w:rPr>
          <w:snapToGrid/>
        </w:rPr>
        <w:instrText xml:space="preserve"> SEQ Figure \* ARABIC </w:instrText>
      </w:r>
      <w:r w:rsidRPr="00D854C2">
        <w:rPr>
          <w:snapToGrid/>
        </w:rPr>
        <w:fldChar w:fldCharType="separate"/>
      </w:r>
      <w:r w:rsidR="00A24F4D">
        <w:rPr>
          <w:noProof/>
          <w:snapToGrid/>
        </w:rPr>
        <w:t>1</w:t>
      </w:r>
      <w:r w:rsidRPr="00D854C2">
        <w:rPr>
          <w:snapToGrid/>
        </w:rPr>
        <w:fldChar w:fldCharType="end"/>
      </w:r>
      <w:r w:rsidRPr="00D854C2">
        <w:rPr>
          <w:snapToGrid/>
        </w:rPr>
        <w:t>: Layer definition from ISO/IEC 11172-3 § 2.4.2.3. The value 3 (‘11’) is used to signal Layer I while the value 1 (‘01’) is used to signal Layer III.</w:t>
      </w:r>
    </w:p>
    <w:p w14:paraId="5651BBD7" w14:textId="77777777" w:rsidR="00D854C2" w:rsidRPr="00D854C2" w:rsidRDefault="00D854C2" w:rsidP="00E974E3">
      <w:pPr>
        <w:rPr>
          <w:snapToGrid/>
        </w:rPr>
      </w:pPr>
      <w:r w:rsidRPr="00D854C2">
        <w:rPr>
          <w:snapToGrid/>
        </w:rPr>
        <w:t>As can be seen from the Figure 1 the binary representation of the layer is inverted. The problem with this is that this inversion makes the interpretation very ambiguous. Especially given the fact that the provided example in Annex T.4.2 also interprets it wrong.</w:t>
      </w:r>
    </w:p>
    <w:p w14:paraId="18A00A03" w14:textId="77777777" w:rsidR="00D854C2" w:rsidRPr="00D854C2" w:rsidRDefault="00D854C2" w:rsidP="00A62E0F">
      <w:pPr>
        <w:pStyle w:val="Zitat"/>
        <w:rPr>
          <w:snapToGrid/>
        </w:rPr>
      </w:pPr>
      <w:r w:rsidRPr="00D854C2">
        <w:rPr>
          <w:snapToGrid/>
        </w:rPr>
        <w:t xml:space="preserve">ISO/IEC 11172-3 layer 3 is </w:t>
      </w:r>
      <w:proofErr w:type="gramStart"/>
      <w:r w:rsidRPr="00D854C2">
        <w:rPr>
          <w:snapToGrid/>
        </w:rPr>
        <w:t>represented</w:t>
      </w:r>
      <w:proofErr w:type="gramEnd"/>
      <w:r w:rsidRPr="00D854C2">
        <w:rPr>
          <w:snapToGrid/>
        </w:rPr>
        <w:t xml:space="preserve"> </w:t>
      </w:r>
    </w:p>
    <w:p w14:paraId="4EACE5F0" w14:textId="305C44B6" w:rsidR="00D854C2" w:rsidRPr="00D854C2" w:rsidRDefault="00D854C2" w:rsidP="00A62E0F">
      <w:pPr>
        <w:pStyle w:val="Zitat"/>
        <w:ind w:firstLine="720"/>
        <w:rPr>
          <w:snapToGrid/>
        </w:rPr>
      </w:pPr>
      <w:r w:rsidRPr="00D854C2">
        <w:rPr>
          <w:snapToGrid/>
        </w:rPr>
        <w:lastRenderedPageBreak/>
        <w:t>video/mp2</w:t>
      </w:r>
      <w:proofErr w:type="gramStart"/>
      <w:r w:rsidRPr="00D854C2">
        <w:rPr>
          <w:snapToGrid/>
        </w:rPr>
        <w:t>ts;codecs</w:t>
      </w:r>
      <w:proofErr w:type="gramEnd"/>
      <w:r w:rsidRPr="00D854C2">
        <w:rPr>
          <w:snapToGrid/>
        </w:rPr>
        <w:t>="mp2a.6B.03"</w:t>
      </w:r>
    </w:p>
    <w:p w14:paraId="59FE01A7" w14:textId="0370AF39" w:rsidR="00D854C2" w:rsidRPr="00D854C2" w:rsidRDefault="00D854C2" w:rsidP="00E974E3">
      <w:pPr>
        <w:rPr>
          <w:snapToGrid/>
        </w:rPr>
      </w:pPr>
      <w:r w:rsidRPr="00D854C2">
        <w:rPr>
          <w:snapToGrid/>
        </w:rPr>
        <w:t xml:space="preserve">In addition to that, the </w:t>
      </w:r>
      <w:hyperlink r:id="rId11" w:history="1">
        <w:r w:rsidRPr="00D854C2">
          <w:rPr>
            <w:snapToGrid/>
          </w:rPr>
          <w:t>RFC3555</w:t>
        </w:r>
      </w:hyperlink>
      <w:r w:rsidRPr="00D854C2">
        <w:rPr>
          <w:snapToGrid/>
        </w:rPr>
        <w:t xml:space="preserve"> which is referred by IANA for the (</w:t>
      </w:r>
      <w:hyperlink r:id="rId12" w:history="1">
        <w:r w:rsidRPr="00D854C2">
          <w:rPr>
            <w:snapToGrid/>
          </w:rPr>
          <w:t>video/mp2t</w:t>
        </w:r>
      </w:hyperlink>
      <w:r w:rsidRPr="00D854C2">
        <w:rPr>
          <w:snapToGrid/>
        </w:rPr>
        <w:t>) mime type registration also refers to MPEG audio layers as 1, 2, 3 without any further clarifications on the inversion aspect. Therefore, it is very unlikely that implementers will interpret the signaling correctly as we cannot expect everyone to follow the layer definition up to the ISO/IEC 11172-3.</w:t>
      </w:r>
    </w:p>
    <w:p w14:paraId="009238DE" w14:textId="77777777" w:rsidR="00D854C2" w:rsidRPr="00D854C2" w:rsidRDefault="00D854C2" w:rsidP="00E974E3">
      <w:pPr>
        <w:rPr>
          <w:snapToGrid/>
        </w:rPr>
      </w:pPr>
      <w:r w:rsidRPr="00D854C2">
        <w:rPr>
          <w:snapToGrid/>
        </w:rPr>
        <w:t>Therefore, it would be highly desirable to clarify the Annex T 4.2 to make it clear that the level element in the codec parameter is not inverted and that the signaling of .01 represents Layer I and .03 represents Layer III.</w:t>
      </w:r>
    </w:p>
    <w:p w14:paraId="049C3DEC" w14:textId="77777777" w:rsidR="00D854C2" w:rsidRPr="00D854C2" w:rsidRDefault="00D854C2" w:rsidP="00E974E3">
      <w:pPr>
        <w:pStyle w:val="berschrift3"/>
        <w:rPr>
          <w:snapToGrid w:val="0"/>
        </w:rPr>
      </w:pPr>
      <w:r w:rsidRPr="00D854C2">
        <w:rPr>
          <w:snapToGrid w:val="0"/>
        </w:rPr>
        <w:t>Further bugfixes</w:t>
      </w:r>
    </w:p>
    <w:p w14:paraId="5A2FC77C" w14:textId="77777777" w:rsidR="00E974E3" w:rsidRDefault="00D854C2" w:rsidP="00E974E3">
      <w:pPr>
        <w:rPr>
          <w:snapToGrid/>
        </w:rPr>
      </w:pPr>
      <w:r w:rsidRPr="00D854C2">
        <w:rPr>
          <w:snapToGrid/>
        </w:rPr>
        <w:t>Optional parameters:</w:t>
      </w:r>
    </w:p>
    <w:p w14:paraId="79002CB9" w14:textId="6394AFF9" w:rsidR="00D854C2" w:rsidRPr="00D854C2" w:rsidRDefault="00D854C2" w:rsidP="00E974E3">
      <w:pPr>
        <w:ind w:left="720"/>
        <w:rPr>
          <w:snapToGrid/>
        </w:rPr>
      </w:pPr>
      <w:r w:rsidRPr="00D854C2">
        <w:rPr>
          <w:snapToGrid/>
        </w:rPr>
        <w:t>The 'profiles' parameter as documented in T.</w:t>
      </w:r>
      <w:del w:id="1" w:author="Dimitri Podborski" w:date="2023-03-30T12:02:00Z">
        <w:r w:rsidRPr="00D854C2" w:rsidDel="007A6511">
          <w:rPr>
            <w:snapToGrid/>
          </w:rPr>
          <w:delText>2</w:delText>
        </w:r>
      </w:del>
      <w:proofErr w:type="gramStart"/>
      <w:ins w:id="2" w:author="Dimitri Podborski" w:date="2023-03-30T12:02:00Z">
        <w:r w:rsidRPr="00D854C2">
          <w:rPr>
            <w:snapToGrid/>
          </w:rPr>
          <w:t>4</w:t>
        </w:r>
      </w:ins>
      <w:r w:rsidRPr="00D854C2">
        <w:rPr>
          <w:snapToGrid/>
        </w:rPr>
        <w:t>.1</w:t>
      </w:r>
      <w:proofErr w:type="gramEnd"/>
    </w:p>
    <w:p w14:paraId="16C09E11" w14:textId="5CAE3F32" w:rsidR="00D854C2" w:rsidRPr="00D854C2" w:rsidRDefault="00D854C2" w:rsidP="00E974E3">
      <w:pPr>
        <w:ind w:left="720"/>
        <w:rPr>
          <w:snapToGrid/>
        </w:rPr>
      </w:pPr>
      <w:r w:rsidRPr="00D854C2">
        <w:rPr>
          <w:snapToGrid/>
        </w:rPr>
        <w:t>The 'codecs' parameter as document</w:t>
      </w:r>
      <w:ins w:id="3" w:author="Dimitri Podborski" w:date="2023-03-30T12:04:00Z">
        <w:r w:rsidRPr="00D854C2">
          <w:rPr>
            <w:snapToGrid/>
          </w:rPr>
          <w:t>ed</w:t>
        </w:r>
      </w:ins>
      <w:r w:rsidRPr="00D854C2">
        <w:rPr>
          <w:snapToGrid/>
        </w:rPr>
        <w:t xml:space="preserve"> in T.</w:t>
      </w:r>
      <w:del w:id="4" w:author="Dimitri Podborski" w:date="2023-03-30T12:02:00Z">
        <w:r w:rsidRPr="00D854C2" w:rsidDel="007A6511">
          <w:rPr>
            <w:snapToGrid/>
          </w:rPr>
          <w:delText>2</w:delText>
        </w:r>
      </w:del>
      <w:proofErr w:type="gramStart"/>
      <w:ins w:id="5" w:author="Dimitri Podborski" w:date="2023-03-30T12:02:00Z">
        <w:r w:rsidRPr="00D854C2">
          <w:rPr>
            <w:snapToGrid/>
          </w:rPr>
          <w:t>4</w:t>
        </w:r>
      </w:ins>
      <w:r w:rsidRPr="00D854C2">
        <w:rPr>
          <w:snapToGrid/>
        </w:rPr>
        <w:t>.2</w:t>
      </w:r>
      <w:proofErr w:type="gramEnd"/>
    </w:p>
    <w:p w14:paraId="767CB921" w14:textId="77777777" w:rsidR="00D854C2" w:rsidRPr="00D854C2" w:rsidRDefault="00D854C2" w:rsidP="00E974E3">
      <w:pPr>
        <w:ind w:left="720"/>
        <w:rPr>
          <w:snapToGrid/>
        </w:rPr>
      </w:pPr>
      <w:r w:rsidRPr="00D854C2">
        <w:rPr>
          <w:snapToGrid/>
        </w:rPr>
        <w:t>…</w:t>
      </w:r>
    </w:p>
    <w:p w14:paraId="29D727B7" w14:textId="77777777" w:rsidR="00D854C2" w:rsidRPr="00E974E3" w:rsidRDefault="00D854C2" w:rsidP="00E974E3">
      <w:pPr>
        <w:pStyle w:val="berschrift3"/>
      </w:pPr>
      <w:r w:rsidRPr="00E974E3">
        <w:t>Examples:</w:t>
      </w:r>
    </w:p>
    <w:p w14:paraId="3E1B73B8" w14:textId="70FD9E50" w:rsidR="00D854C2" w:rsidRPr="00D854C2" w:rsidRDefault="00D854C2" w:rsidP="00BD7670">
      <w:pPr>
        <w:ind w:left="720"/>
        <w:rPr>
          <w:snapToGrid/>
        </w:rPr>
      </w:pPr>
      <w:r w:rsidRPr="00D854C2">
        <w:rPr>
          <w:snapToGrid/>
        </w:rPr>
        <w:t xml:space="preserve">ISO/IEC 13818-2 Main Profile </w:t>
      </w:r>
    </w:p>
    <w:p w14:paraId="3E332453" w14:textId="4CAF680F" w:rsidR="00D854C2" w:rsidRPr="00D854C2" w:rsidRDefault="00D854C2" w:rsidP="00BD7670">
      <w:pPr>
        <w:ind w:left="720"/>
        <w:rPr>
          <w:snapToGrid/>
        </w:rPr>
      </w:pPr>
      <w:r w:rsidRPr="00D854C2">
        <w:rPr>
          <w:snapToGrid/>
        </w:rPr>
        <w:tab/>
        <w:t>video/mp2t</w:t>
      </w:r>
      <w:del w:id="6" w:author="Dimitri Podborski" w:date="2023-03-30T15:07:00Z">
        <w:r w:rsidRPr="00D854C2" w:rsidDel="00E00616">
          <w:rPr>
            <w:snapToGrid/>
          </w:rPr>
          <w:delText>s</w:delText>
        </w:r>
      </w:del>
      <w:r w:rsidRPr="00D854C2">
        <w:rPr>
          <w:snapToGrid/>
        </w:rPr>
        <w:t>;codecs="mp2v.61"</w:t>
      </w:r>
    </w:p>
    <w:p w14:paraId="4B054CC2" w14:textId="0037F12D" w:rsidR="00D854C2" w:rsidRPr="00D854C2" w:rsidRDefault="00D854C2" w:rsidP="00BD7670">
      <w:pPr>
        <w:ind w:left="720"/>
        <w:rPr>
          <w:snapToGrid/>
        </w:rPr>
      </w:pPr>
      <w:commentRangeStart w:id="7"/>
      <w:r w:rsidRPr="00D854C2">
        <w:rPr>
          <w:snapToGrid/>
        </w:rPr>
        <w:t xml:space="preserve">ISO/IEC 11172-3 layer 3 is represented </w:t>
      </w:r>
      <w:commentRangeEnd w:id="7"/>
      <w:r w:rsidRPr="00D854C2">
        <w:rPr>
          <w:snapToGrid/>
        </w:rPr>
        <w:commentReference w:id="7"/>
      </w:r>
    </w:p>
    <w:p w14:paraId="255E88B1" w14:textId="7D2C0A22" w:rsidR="00D854C2" w:rsidRPr="00A62E0F" w:rsidRDefault="00D854C2" w:rsidP="00BD7670">
      <w:pPr>
        <w:ind w:left="720"/>
        <w:rPr>
          <w:snapToGrid/>
          <w:lang w:val="de-DE"/>
        </w:rPr>
      </w:pPr>
      <w:r w:rsidRPr="00A62E0F">
        <w:rPr>
          <w:snapToGrid/>
          <w:lang w:val="de-DE"/>
        </w:rPr>
        <w:tab/>
      </w:r>
      <w:proofErr w:type="spellStart"/>
      <w:r w:rsidRPr="00A62E0F">
        <w:rPr>
          <w:snapToGrid/>
          <w:lang w:val="de-DE"/>
        </w:rPr>
        <w:t>video</w:t>
      </w:r>
      <w:proofErr w:type="spellEnd"/>
      <w:r w:rsidRPr="00A62E0F">
        <w:rPr>
          <w:snapToGrid/>
          <w:lang w:val="de-DE"/>
        </w:rPr>
        <w:t>/mp2t</w:t>
      </w:r>
      <w:del w:id="8" w:author="Dimitri Podborski" w:date="2023-03-30T15:07:00Z">
        <w:r w:rsidRPr="00A62E0F" w:rsidDel="00E00616">
          <w:rPr>
            <w:snapToGrid/>
            <w:lang w:val="de-DE"/>
          </w:rPr>
          <w:delText>s</w:delText>
        </w:r>
      </w:del>
      <w:r w:rsidRPr="00A62E0F">
        <w:rPr>
          <w:snapToGrid/>
          <w:lang w:val="de-DE"/>
        </w:rPr>
        <w:t>;codecs="</w:t>
      </w:r>
      <w:del w:id="9" w:author="Dimitri Podborski" w:date="2023-03-30T15:13:00Z">
        <w:r w:rsidRPr="00A62E0F" w:rsidDel="00534A0B">
          <w:rPr>
            <w:snapToGrid/>
            <w:lang w:val="de-DE"/>
          </w:rPr>
          <w:delText>mp2a</w:delText>
        </w:r>
      </w:del>
      <w:ins w:id="10" w:author="Dimitri Podborski" w:date="2023-03-30T15:13:00Z">
        <w:r w:rsidRPr="00A62E0F">
          <w:rPr>
            <w:snapToGrid/>
            <w:lang w:val="de-DE"/>
          </w:rPr>
          <w:t>mp1a</w:t>
        </w:r>
      </w:ins>
      <w:r w:rsidRPr="00A62E0F">
        <w:rPr>
          <w:snapToGrid/>
          <w:lang w:val="de-DE"/>
        </w:rPr>
        <w:t>.6B.03"</w:t>
      </w:r>
    </w:p>
    <w:p w14:paraId="36AEBC74" w14:textId="1D8DC2CD" w:rsidR="00D854C2" w:rsidRPr="00D854C2" w:rsidRDefault="00D854C2" w:rsidP="00BD7670">
      <w:pPr>
        <w:ind w:left="720"/>
        <w:rPr>
          <w:snapToGrid/>
        </w:rPr>
      </w:pPr>
      <w:commentRangeStart w:id="11"/>
      <w:r w:rsidRPr="00D854C2">
        <w:rPr>
          <w:snapToGrid/>
        </w:rPr>
        <w:t xml:space="preserve">ISO/IEC 13818-3 layer 2 is represented </w:t>
      </w:r>
      <w:commentRangeEnd w:id="11"/>
      <w:r w:rsidRPr="00D854C2">
        <w:rPr>
          <w:snapToGrid/>
        </w:rPr>
        <w:commentReference w:id="11"/>
      </w:r>
    </w:p>
    <w:p w14:paraId="688072EC" w14:textId="6276EB7E" w:rsidR="00D854C2" w:rsidRPr="00D854C2" w:rsidRDefault="00D854C2" w:rsidP="00BD7670">
      <w:pPr>
        <w:ind w:left="720"/>
        <w:rPr>
          <w:snapToGrid/>
        </w:rPr>
      </w:pPr>
      <w:r w:rsidRPr="00D854C2">
        <w:rPr>
          <w:snapToGrid/>
        </w:rPr>
        <w:tab/>
        <w:t>video/mp2t</w:t>
      </w:r>
      <w:del w:id="12" w:author="Dimitri Podborski" w:date="2023-03-30T15:07:00Z">
        <w:r w:rsidRPr="00D854C2" w:rsidDel="00E00616">
          <w:rPr>
            <w:snapToGrid/>
          </w:rPr>
          <w:delText>s</w:delText>
        </w:r>
      </w:del>
      <w:r w:rsidRPr="00D854C2">
        <w:rPr>
          <w:snapToGrid/>
        </w:rPr>
        <w:t>;codecs="mp2a.69</w:t>
      </w:r>
      <w:ins w:id="13" w:author="Dimitri Podborski" w:date="2023-03-30T15:10:00Z">
        <w:r w:rsidRPr="00D854C2">
          <w:rPr>
            <w:snapToGrid/>
          </w:rPr>
          <w:t>.02</w:t>
        </w:r>
      </w:ins>
      <w:r w:rsidRPr="00D854C2">
        <w:rPr>
          <w:snapToGrid/>
        </w:rPr>
        <w:t>"</w:t>
      </w:r>
    </w:p>
    <w:p w14:paraId="22C5BE33" w14:textId="07352362" w:rsidR="00D854C2" w:rsidRPr="00D854C2" w:rsidRDefault="00D854C2" w:rsidP="00BD7670">
      <w:pPr>
        <w:ind w:left="720"/>
        <w:rPr>
          <w:snapToGrid/>
        </w:rPr>
      </w:pPr>
      <w:r w:rsidRPr="00D854C2">
        <w:rPr>
          <w:snapToGrid/>
        </w:rPr>
        <w:t xml:space="preserve">ISO/IEC 13818-7 Low Complexity Profile </w:t>
      </w:r>
    </w:p>
    <w:p w14:paraId="171E64AD" w14:textId="1C9B1B94" w:rsidR="00D854C2" w:rsidRPr="00D854C2" w:rsidRDefault="00D854C2" w:rsidP="00BD7670">
      <w:pPr>
        <w:ind w:left="720"/>
        <w:rPr>
          <w:snapToGrid/>
        </w:rPr>
      </w:pPr>
      <w:r w:rsidRPr="00D854C2">
        <w:rPr>
          <w:snapToGrid/>
        </w:rPr>
        <w:tab/>
        <w:t>video/mp2t</w:t>
      </w:r>
      <w:del w:id="14" w:author="Dimitri Podborski" w:date="2023-03-30T15:07:00Z">
        <w:r w:rsidRPr="00D854C2" w:rsidDel="00E00616">
          <w:rPr>
            <w:snapToGrid/>
          </w:rPr>
          <w:delText>s</w:delText>
        </w:r>
      </w:del>
      <w:r w:rsidRPr="00D854C2">
        <w:rPr>
          <w:snapToGrid/>
        </w:rPr>
        <w:t>;codecs="mp2a.67"</w:t>
      </w:r>
    </w:p>
    <w:p w14:paraId="0408F287" w14:textId="2AEEFF83" w:rsidR="00D854C2" w:rsidRPr="00D854C2" w:rsidRDefault="00D854C2" w:rsidP="00BD7670">
      <w:pPr>
        <w:ind w:left="720"/>
        <w:rPr>
          <w:snapToGrid/>
        </w:rPr>
      </w:pPr>
      <w:r w:rsidRPr="00D854C2">
        <w:rPr>
          <w:snapToGrid/>
        </w:rPr>
        <w:t xml:space="preserve">Dolby AC-3 audio (per ATSC A/52, AC-3 audio has </w:t>
      </w:r>
      <w:proofErr w:type="spellStart"/>
      <w:r w:rsidRPr="00D854C2">
        <w:rPr>
          <w:snapToGrid/>
        </w:rPr>
        <w:t>stream_type</w:t>
      </w:r>
      <w:proofErr w:type="spellEnd"/>
      <w:r w:rsidRPr="00D854C2">
        <w:rPr>
          <w:snapToGrid/>
        </w:rPr>
        <w:t xml:space="preserve"> 0x81 and </w:t>
      </w:r>
      <w:proofErr w:type="spellStart"/>
      <w:r w:rsidRPr="00D854C2">
        <w:rPr>
          <w:snapToGrid/>
        </w:rPr>
        <w:t>format_identifier</w:t>
      </w:r>
      <w:proofErr w:type="spellEnd"/>
      <w:r w:rsidRPr="00D854C2">
        <w:rPr>
          <w:snapToGrid/>
        </w:rPr>
        <w:t xml:space="preserve"> "AC-3" in the </w:t>
      </w:r>
      <w:proofErr w:type="spellStart"/>
      <w:r w:rsidRPr="00D854C2">
        <w:rPr>
          <w:snapToGrid/>
        </w:rPr>
        <w:t>registration_</w:t>
      </w:r>
      <w:proofErr w:type="gramStart"/>
      <w:r w:rsidRPr="00D854C2">
        <w:rPr>
          <w:snapToGrid/>
        </w:rPr>
        <w:t>descriptor</w:t>
      </w:r>
      <w:proofErr w:type="spellEnd"/>
      <w:r w:rsidRPr="00D854C2">
        <w:rPr>
          <w:snapToGrid/>
        </w:rPr>
        <w:t xml:space="preserve"> )</w:t>
      </w:r>
      <w:proofErr w:type="gramEnd"/>
    </w:p>
    <w:p w14:paraId="664CE8ED" w14:textId="4206A20C" w:rsidR="00D854C2" w:rsidRPr="00D854C2" w:rsidRDefault="00D854C2" w:rsidP="00BD7670">
      <w:pPr>
        <w:ind w:left="720"/>
        <w:rPr>
          <w:snapToGrid/>
        </w:rPr>
      </w:pPr>
      <w:r w:rsidRPr="00D854C2">
        <w:rPr>
          <w:snapToGrid/>
        </w:rPr>
        <w:tab/>
        <w:t>video/mp2t</w:t>
      </w:r>
      <w:del w:id="15" w:author="Dimitri Podborski" w:date="2023-03-30T15:07:00Z">
        <w:r w:rsidRPr="00D854C2" w:rsidDel="00E00616">
          <w:rPr>
            <w:snapToGrid/>
          </w:rPr>
          <w:delText>s</w:delText>
        </w:r>
      </w:del>
      <w:r w:rsidRPr="00D854C2">
        <w:rPr>
          <w:snapToGrid/>
        </w:rPr>
        <w:t>;codecs="</w:t>
      </w:r>
      <w:proofErr w:type="gramStart"/>
      <w:r w:rsidRPr="00D854C2">
        <w:rPr>
          <w:snapToGrid/>
        </w:rPr>
        <w:t>ac-3</w:t>
      </w:r>
      <w:proofErr w:type="gramEnd"/>
      <w:r w:rsidRPr="00D854C2">
        <w:rPr>
          <w:snapToGrid/>
        </w:rPr>
        <w:t>"</w:t>
      </w:r>
    </w:p>
    <w:p w14:paraId="2F90BBAB" w14:textId="13837869" w:rsidR="00D854C2" w:rsidRPr="00D854C2" w:rsidRDefault="00D854C2" w:rsidP="00BD7670">
      <w:pPr>
        <w:ind w:left="720"/>
        <w:rPr>
          <w:snapToGrid/>
        </w:rPr>
      </w:pPr>
      <w:r w:rsidRPr="00D854C2">
        <w:rPr>
          <w:snapToGrid/>
        </w:rPr>
        <w:t>ISO/IEC 13818-2 Main Profile Video together with ISO/IEC 13818-7 audio</w:t>
      </w:r>
    </w:p>
    <w:p w14:paraId="5E7C545A" w14:textId="35AF03A6" w:rsidR="00D854C2" w:rsidRPr="00A62E0F" w:rsidRDefault="00D854C2" w:rsidP="00BD7670">
      <w:pPr>
        <w:ind w:left="720"/>
        <w:rPr>
          <w:snapToGrid/>
          <w:lang w:val="de-DE"/>
        </w:rPr>
      </w:pPr>
      <w:r w:rsidRPr="00D854C2">
        <w:rPr>
          <w:snapToGrid/>
        </w:rPr>
        <w:tab/>
      </w:r>
      <w:proofErr w:type="spellStart"/>
      <w:r w:rsidRPr="00A62E0F">
        <w:rPr>
          <w:snapToGrid/>
          <w:lang w:val="de-DE"/>
        </w:rPr>
        <w:t>video</w:t>
      </w:r>
      <w:proofErr w:type="spellEnd"/>
      <w:r w:rsidRPr="00A62E0F">
        <w:rPr>
          <w:snapToGrid/>
          <w:lang w:val="de-DE"/>
        </w:rPr>
        <w:t>/mp2t</w:t>
      </w:r>
      <w:del w:id="16" w:author="Dimitri Podborski" w:date="2023-03-30T15:07:00Z">
        <w:r w:rsidRPr="00A62E0F" w:rsidDel="00E00616">
          <w:rPr>
            <w:snapToGrid/>
            <w:lang w:val="de-DE"/>
          </w:rPr>
          <w:delText>s</w:delText>
        </w:r>
      </w:del>
      <w:r w:rsidRPr="00A62E0F">
        <w:rPr>
          <w:snapToGrid/>
          <w:lang w:val="de-DE"/>
        </w:rPr>
        <w:t>;codecs="mp2v.</w:t>
      </w:r>
      <w:proofErr w:type="gramStart"/>
      <w:r w:rsidRPr="00A62E0F">
        <w:rPr>
          <w:snapToGrid/>
          <w:lang w:val="de-DE"/>
        </w:rPr>
        <w:t>61,mp2</w:t>
      </w:r>
      <w:proofErr w:type="gramEnd"/>
      <w:r w:rsidRPr="00A62E0F">
        <w:rPr>
          <w:snapToGrid/>
          <w:lang w:val="de-DE"/>
        </w:rPr>
        <w:t>a.67"</w:t>
      </w:r>
    </w:p>
    <w:p w14:paraId="5D199F0F" w14:textId="77777777" w:rsidR="00D854C2" w:rsidRPr="00CD5588" w:rsidRDefault="00D854C2" w:rsidP="00E974E3">
      <w:pPr>
        <w:pStyle w:val="berschrift1"/>
      </w:pPr>
      <w:bookmarkStart w:id="17" w:name="_Toc94024599"/>
      <w:r w:rsidRPr="00CD5588">
        <w:t>References</w:t>
      </w:r>
      <w:bookmarkEnd w:id="17"/>
    </w:p>
    <w:p w14:paraId="4DCB513F" w14:textId="77777777" w:rsidR="00CD5588" w:rsidRPr="00CD5588" w:rsidRDefault="00CD5588" w:rsidP="00E974E3">
      <w:pPr>
        <w:pStyle w:val="Listenabsatz"/>
        <w:numPr>
          <w:ilvl w:val="0"/>
          <w:numId w:val="7"/>
        </w:numPr>
      </w:pPr>
      <w:bookmarkStart w:id="18" w:name="_Ref133481444"/>
      <w:r w:rsidRPr="00CD5588">
        <w:t xml:space="preserve">ISO/IEC JTC 1/SC 29/WG 3 </w:t>
      </w:r>
      <w:r w:rsidRPr="00CD5588">
        <w:rPr>
          <w:b/>
          <w:bCs/>
        </w:rPr>
        <w:t>m62551</w:t>
      </w:r>
      <w:r w:rsidRPr="00CD5588">
        <w:t xml:space="preserve">, </w:t>
      </w:r>
      <w:r w:rsidRPr="00CD5588">
        <w:rPr>
          <w:i/>
          <w:iCs/>
        </w:rPr>
        <w:t>MPEG2TS codec parameter clarifications and Annex T bugfixes</w:t>
      </w:r>
      <w:r w:rsidRPr="00CD5588">
        <w:t xml:space="preserve"> by Dimitri </w:t>
      </w:r>
      <w:proofErr w:type="spellStart"/>
      <w:r w:rsidRPr="00CD5588">
        <w:t>Podborski</w:t>
      </w:r>
      <w:proofErr w:type="spellEnd"/>
      <w:r w:rsidRPr="00CD5588">
        <w:t>, Kevin Calhoun (Apple Inc.)</w:t>
      </w:r>
      <w:bookmarkEnd w:id="18"/>
    </w:p>
    <w:p w14:paraId="697DFF2D" w14:textId="3AF7E97A" w:rsidR="00D854C2" w:rsidRPr="00CD5588" w:rsidRDefault="00D854C2" w:rsidP="00E974E3">
      <w:pPr>
        <w:pStyle w:val="Listenabsatz"/>
        <w:numPr>
          <w:ilvl w:val="0"/>
          <w:numId w:val="7"/>
        </w:numPr>
      </w:pPr>
      <w:bookmarkStart w:id="19" w:name="_Ref133481484"/>
      <w:r w:rsidRPr="00CD5588">
        <w:t>ISO/IEC 13818-1:2022 Information technology – Generic coding of moving pictures and associated audio information: Systems</w:t>
      </w:r>
      <w:bookmarkEnd w:id="19"/>
    </w:p>
    <w:sectPr w:rsidR="00D854C2" w:rsidRPr="00CD5588" w:rsidSect="00BC1590">
      <w:headerReference w:type="default" r:id="rId17"/>
      <w:footerReference w:type="default" r:id="rId1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Dimitri Podborski" w:date="2023-03-30T15:12:00Z" w:initials="DP">
    <w:p w14:paraId="6E937CBB" w14:textId="77777777" w:rsidR="00D854C2" w:rsidRDefault="00D854C2" w:rsidP="00E974E3">
      <w:r>
        <w:rPr>
          <w:rStyle w:val="Kommentarzeichen"/>
        </w:rPr>
        <w:annotationRef/>
      </w:r>
      <w:r>
        <w:t xml:space="preserve">This example combines mp2a, which designates MPEG-2 audio, with the object type 6B, which designates MPEG-1 audio. It should be legal to use 6B only with mp1a and 69 only with mp2a. While it's clear that MPEG versions 1 and 2 for the three MPEG audio layers hasn't really been significant for over 20 years now, these specs still insist that they are, and it should also be corrected. </w:t>
      </w:r>
    </w:p>
  </w:comment>
  <w:comment w:id="11" w:author="Dimitri Podborski" w:date="2023-03-30T15:10:00Z" w:initials="DP">
    <w:p w14:paraId="2B24FE0F" w14:textId="77777777" w:rsidR="00D854C2" w:rsidRDefault="00D854C2" w:rsidP="00E974E3">
      <w:r>
        <w:rPr>
          <w:rStyle w:val="Kommentarzeichen"/>
        </w:rPr>
        <w:annotationRef/>
      </w:r>
      <w:r>
        <w:t xml:space="preserve">codec identifier lacks a third parameter to identify the layer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937CBB" w15:done="0"/>
  <w15:commentEx w15:paraId="2B24FE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0256F" w16cex:dateUtc="2023-03-30T22:12:00Z"/>
  <w16cex:commentExtensible w16cex:durableId="27D024FA" w16cex:dateUtc="2023-03-30T2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937CBB" w16cid:durableId="27D0256F"/>
  <w16cid:commentId w16cid:paraId="2B24FE0F" w16cid:durableId="27D024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6CC03" w14:textId="77777777" w:rsidR="00612B2B" w:rsidRDefault="00612B2B" w:rsidP="00E974E3">
      <w:r>
        <w:separator/>
      </w:r>
    </w:p>
  </w:endnote>
  <w:endnote w:type="continuationSeparator" w:id="0">
    <w:p w14:paraId="6FFC855E" w14:textId="77777777" w:rsidR="00612B2B" w:rsidRDefault="00612B2B" w:rsidP="00E9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Times New Roman Bold">
    <w:altName w:val="Times New Roman"/>
    <w:panose1 w:val="020B06040202020202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974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BD4E5" w14:textId="77777777" w:rsidR="00612B2B" w:rsidRDefault="00612B2B" w:rsidP="00E974E3">
      <w:r>
        <w:separator/>
      </w:r>
    </w:p>
  </w:footnote>
  <w:footnote w:type="continuationSeparator" w:id="0">
    <w:p w14:paraId="7577BE6E" w14:textId="77777777" w:rsidR="00612B2B" w:rsidRDefault="00612B2B" w:rsidP="00E97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974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55235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5704D40"/>
    <w:multiLevelType w:val="multilevel"/>
    <w:tmpl w:val="F14486B4"/>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pStyle w:val="berschrif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DE757B0"/>
    <w:multiLevelType w:val="hybridMultilevel"/>
    <w:tmpl w:val="835E13EA"/>
    <w:lvl w:ilvl="0" w:tplc="CA000568">
      <w:start w:val="1"/>
      <w:numFmt w:val="decimal"/>
      <w:lvlText w:val="[%1]"/>
      <w:lvlJc w:val="left"/>
      <w:pPr>
        <w:ind w:left="720" w:hanging="360"/>
      </w:pPr>
      <w:rPr>
        <w:rFonts w:asciiTheme="minorHAnsi" w:hAnsiTheme="minorHAnsi" w:hint="default"/>
        <w:b w:val="0"/>
        <w:i w:val="0"/>
        <w:sz w:val="24"/>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13895151">
    <w:abstractNumId w:val="1"/>
  </w:num>
  <w:num w:numId="2" w16cid:durableId="1304850211">
    <w:abstractNumId w:val="2"/>
  </w:num>
  <w:num w:numId="3" w16cid:durableId="1115295877">
    <w:abstractNumId w:val="3"/>
  </w:num>
  <w:num w:numId="4" w16cid:durableId="850333972">
    <w:abstractNumId w:val="5"/>
  </w:num>
  <w:num w:numId="5" w16cid:durableId="103310885">
    <w:abstractNumId w:val="4"/>
  </w:num>
  <w:num w:numId="6" w16cid:durableId="308479798">
    <w:abstractNumId w:val="0"/>
  </w:num>
  <w:num w:numId="7" w16cid:durableId="1499224302">
    <w:abstractNumId w:val="6"/>
  </w:num>
  <w:num w:numId="8" w16cid:durableId="12471819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6577778">
    <w:abstractNumId w:val="4"/>
  </w:num>
  <w:num w:numId="10" w16cid:durableId="1033654224">
    <w:abstractNumId w:val="4"/>
  </w:num>
  <w:num w:numId="11" w16cid:durableId="211939926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53020"/>
    <w:rsid w:val="000968DA"/>
    <w:rsid w:val="000C78E6"/>
    <w:rsid w:val="000E7D99"/>
    <w:rsid w:val="0017051E"/>
    <w:rsid w:val="0018563E"/>
    <w:rsid w:val="00195FF0"/>
    <w:rsid w:val="00196997"/>
    <w:rsid w:val="001E18A9"/>
    <w:rsid w:val="00263789"/>
    <w:rsid w:val="002A67F9"/>
    <w:rsid w:val="003226C8"/>
    <w:rsid w:val="00385C5D"/>
    <w:rsid w:val="003B0FC6"/>
    <w:rsid w:val="003F4C08"/>
    <w:rsid w:val="004C352E"/>
    <w:rsid w:val="004E459B"/>
    <w:rsid w:val="004E45B6"/>
    <w:rsid w:val="004F5473"/>
    <w:rsid w:val="00540DEA"/>
    <w:rsid w:val="0055043D"/>
    <w:rsid w:val="005612C2"/>
    <w:rsid w:val="005C2A51"/>
    <w:rsid w:val="005D6A3F"/>
    <w:rsid w:val="00612B2B"/>
    <w:rsid w:val="00622C6C"/>
    <w:rsid w:val="0063127E"/>
    <w:rsid w:val="00651912"/>
    <w:rsid w:val="007F537F"/>
    <w:rsid w:val="00804D88"/>
    <w:rsid w:val="00805670"/>
    <w:rsid w:val="00827179"/>
    <w:rsid w:val="00881CCB"/>
    <w:rsid w:val="008E7795"/>
    <w:rsid w:val="00954B0D"/>
    <w:rsid w:val="009636E0"/>
    <w:rsid w:val="00980E7B"/>
    <w:rsid w:val="009B09C2"/>
    <w:rsid w:val="009C464E"/>
    <w:rsid w:val="009C5AAC"/>
    <w:rsid w:val="009D5D9F"/>
    <w:rsid w:val="009E784A"/>
    <w:rsid w:val="00A24F4D"/>
    <w:rsid w:val="00A62E0F"/>
    <w:rsid w:val="00B10D58"/>
    <w:rsid w:val="00B24CCE"/>
    <w:rsid w:val="00B62642"/>
    <w:rsid w:val="00BA60FC"/>
    <w:rsid w:val="00BC1590"/>
    <w:rsid w:val="00BD7670"/>
    <w:rsid w:val="00C00EE5"/>
    <w:rsid w:val="00C955C7"/>
    <w:rsid w:val="00CB798F"/>
    <w:rsid w:val="00CD36BE"/>
    <w:rsid w:val="00CD5588"/>
    <w:rsid w:val="00CF1629"/>
    <w:rsid w:val="00D437AA"/>
    <w:rsid w:val="00D709E9"/>
    <w:rsid w:val="00D854C2"/>
    <w:rsid w:val="00E320F0"/>
    <w:rsid w:val="00E565AB"/>
    <w:rsid w:val="00E843CE"/>
    <w:rsid w:val="00E9507F"/>
    <w:rsid w:val="00E965CC"/>
    <w:rsid w:val="00E974E3"/>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74E3"/>
    <w:pPr>
      <w:spacing w:after="120"/>
    </w:pPr>
    <w:rPr>
      <w:rFonts w:ascii="Times New Roman" w:eastAsia="Arial" w:hAnsi="Times New Roman" w:cs="Times New Roman"/>
      <w:snapToGrid w:val="0"/>
      <w:sz w:val="24"/>
      <w:szCs w:val="24"/>
      <w:lang w:val="en-GB"/>
    </w:rPr>
  </w:style>
  <w:style w:type="paragraph" w:styleId="berschrift1">
    <w:name w:val="heading 1"/>
    <w:basedOn w:val="Standard"/>
    <w:uiPriority w:val="9"/>
    <w:qFormat/>
    <w:rsid w:val="00CD5588"/>
    <w:pPr>
      <w:numPr>
        <w:numId w:val="5"/>
      </w:numPr>
      <w:spacing w:before="240"/>
      <w:outlineLvl w:val="0"/>
    </w:pPr>
    <w:rPr>
      <w:b/>
      <w:bCs/>
    </w:rPr>
  </w:style>
  <w:style w:type="paragraph" w:styleId="berschrift2">
    <w:name w:val="heading 2"/>
    <w:basedOn w:val="berschrift1"/>
    <w:next w:val="Standard"/>
    <w:link w:val="berschrift2Zchn"/>
    <w:uiPriority w:val="9"/>
    <w:unhideWhenUsed/>
    <w:qFormat/>
    <w:rsid w:val="00E974E3"/>
    <w:pPr>
      <w:keepNext/>
      <w:keepLines/>
      <w:numPr>
        <w:ilvl w:val="1"/>
      </w:numPr>
      <w:ind w:left="0" w:firstLine="0"/>
      <w:outlineLvl w:val="1"/>
    </w:pPr>
  </w:style>
  <w:style w:type="paragraph" w:styleId="berschrift3">
    <w:name w:val="heading 3"/>
    <w:basedOn w:val="berschrift2"/>
    <w:next w:val="Standard"/>
    <w:link w:val="berschrift3Zchn"/>
    <w:uiPriority w:val="9"/>
    <w:unhideWhenUsed/>
    <w:qFormat/>
    <w:rsid w:val="00E974E3"/>
    <w:pPr>
      <w:numPr>
        <w:ilvl w:val="2"/>
      </w:numPr>
      <w:ind w:left="0" w:firstLine="0"/>
      <w:outlineLvl w:val="2"/>
    </w:pPr>
    <w:rPr>
      <w:snapToGri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paragraph" w:customStyle="1" w:styleId="ISOMB">
    <w:name w:val="ISO_MB"/>
    <w:basedOn w:val="Standard"/>
    <w:rsid w:val="00BA60FC"/>
    <w:pPr>
      <w:widowControl/>
      <w:autoSpaceDE/>
      <w:autoSpaceDN/>
      <w:spacing w:before="210" w:line="210" w:lineRule="exact"/>
    </w:pPr>
    <w:rPr>
      <w:rFonts w:eastAsia="Times New Roman"/>
      <w:sz w:val="18"/>
      <w:szCs w:val="20"/>
    </w:rPr>
  </w:style>
  <w:style w:type="paragraph" w:customStyle="1" w:styleId="ISOClause">
    <w:name w:val="ISO_Clause"/>
    <w:basedOn w:val="Standard"/>
    <w:rsid w:val="00BA60FC"/>
    <w:pPr>
      <w:widowControl/>
      <w:autoSpaceDE/>
      <w:autoSpaceDN/>
      <w:spacing w:before="210" w:line="210" w:lineRule="exact"/>
    </w:pPr>
    <w:rPr>
      <w:rFonts w:eastAsia="Times New Roman"/>
      <w:sz w:val="18"/>
      <w:szCs w:val="20"/>
    </w:rPr>
  </w:style>
  <w:style w:type="paragraph" w:customStyle="1" w:styleId="ISOParagraph">
    <w:name w:val="ISO_Paragraph"/>
    <w:basedOn w:val="Standard"/>
    <w:rsid w:val="00BA60FC"/>
    <w:pPr>
      <w:widowControl/>
      <w:autoSpaceDE/>
      <w:autoSpaceDN/>
      <w:spacing w:before="210" w:line="210" w:lineRule="exact"/>
    </w:pPr>
    <w:rPr>
      <w:rFonts w:eastAsia="Times New Roman"/>
      <w:sz w:val="18"/>
      <w:szCs w:val="20"/>
    </w:rPr>
  </w:style>
  <w:style w:type="paragraph" w:customStyle="1" w:styleId="ISOCommType">
    <w:name w:val="ISO_Comm_Type"/>
    <w:basedOn w:val="Standard"/>
    <w:rsid w:val="00BA60FC"/>
    <w:pPr>
      <w:widowControl/>
      <w:autoSpaceDE/>
      <w:autoSpaceDN/>
      <w:spacing w:before="210" w:line="210" w:lineRule="exact"/>
    </w:pPr>
    <w:rPr>
      <w:rFonts w:eastAsia="Times New Roman"/>
      <w:sz w:val="18"/>
      <w:szCs w:val="20"/>
    </w:rPr>
  </w:style>
  <w:style w:type="paragraph" w:customStyle="1" w:styleId="ISOComments">
    <w:name w:val="ISO_Comments"/>
    <w:basedOn w:val="Standard"/>
    <w:rsid w:val="00BA60FC"/>
    <w:pPr>
      <w:widowControl/>
      <w:autoSpaceDE/>
      <w:autoSpaceDN/>
      <w:spacing w:before="210" w:line="210" w:lineRule="exact"/>
    </w:pPr>
    <w:rPr>
      <w:rFonts w:eastAsia="Times New Roman"/>
      <w:sz w:val="18"/>
      <w:szCs w:val="20"/>
    </w:rPr>
  </w:style>
  <w:style w:type="paragraph" w:customStyle="1" w:styleId="ISOChange">
    <w:name w:val="ISO_Change"/>
    <w:basedOn w:val="Standard"/>
    <w:rsid w:val="00BA60FC"/>
    <w:pPr>
      <w:widowControl/>
      <w:autoSpaceDE/>
      <w:autoSpaceDN/>
      <w:spacing w:before="210" w:line="210" w:lineRule="exact"/>
    </w:pPr>
    <w:rPr>
      <w:rFonts w:eastAsia="Times New Roman"/>
      <w:sz w:val="18"/>
      <w:szCs w:val="20"/>
    </w:rPr>
  </w:style>
  <w:style w:type="paragraph" w:customStyle="1" w:styleId="ISOSecretObservations">
    <w:name w:val="ISO_Secret_Observations"/>
    <w:basedOn w:val="Standard"/>
    <w:rsid w:val="00BA60FC"/>
    <w:pPr>
      <w:widowControl/>
      <w:autoSpaceDE/>
      <w:autoSpaceDN/>
      <w:spacing w:before="210" w:line="210" w:lineRule="exact"/>
    </w:pPr>
    <w:rPr>
      <w:rFonts w:eastAsia="Times New Roman"/>
      <w:sz w:val="18"/>
      <w:szCs w:val="20"/>
    </w:rPr>
  </w:style>
  <w:style w:type="character" w:customStyle="1" w:styleId="berschrift2Zchn">
    <w:name w:val="Überschrift 2 Zchn"/>
    <w:basedOn w:val="Absatz-Standardschriftart"/>
    <w:link w:val="berschrift2"/>
    <w:uiPriority w:val="9"/>
    <w:rsid w:val="00E974E3"/>
    <w:rPr>
      <w:rFonts w:ascii="Times New Roman" w:eastAsia="Arial" w:hAnsi="Times New Roman" w:cs="Times New Roman"/>
      <w:b/>
      <w:bCs/>
      <w:snapToGrid w:val="0"/>
      <w:sz w:val="24"/>
      <w:szCs w:val="24"/>
      <w:lang w:val="en-GB"/>
    </w:rPr>
  </w:style>
  <w:style w:type="paragraph" w:styleId="Beschriftung">
    <w:name w:val="caption"/>
    <w:basedOn w:val="Standard"/>
    <w:next w:val="Standard"/>
    <w:autoRedefine/>
    <w:uiPriority w:val="35"/>
    <w:unhideWhenUsed/>
    <w:rsid w:val="00D854C2"/>
    <w:pPr>
      <w:widowControl/>
      <w:autoSpaceDE/>
      <w:autoSpaceDN/>
      <w:spacing w:before="240" w:after="240"/>
      <w:jc w:val="center"/>
    </w:pPr>
    <w:rPr>
      <w:rFonts w:eastAsia="MS Mincho"/>
      <w:iCs/>
      <w:color w:val="1F497D" w:themeColor="text2"/>
      <w:szCs w:val="18"/>
    </w:rPr>
  </w:style>
  <w:style w:type="character" w:styleId="Kommentarzeichen">
    <w:name w:val="annotation reference"/>
    <w:basedOn w:val="Absatz-Standardschriftart"/>
    <w:uiPriority w:val="99"/>
    <w:semiHidden/>
    <w:unhideWhenUsed/>
    <w:rsid w:val="00D854C2"/>
    <w:rPr>
      <w:sz w:val="16"/>
      <w:szCs w:val="16"/>
    </w:rPr>
  </w:style>
  <w:style w:type="paragraph" w:customStyle="1" w:styleId="code">
    <w:name w:val="code"/>
    <w:basedOn w:val="Standard"/>
    <w:next w:val="Standard"/>
    <w:link w:val="codeZchn"/>
    <w:autoRedefine/>
    <w:qFormat/>
    <w:rsid w:val="00D854C2"/>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pPr>
    <w:rPr>
      <w:rFonts w:ascii="Courier" w:eastAsia="MS Mincho" w:hAnsi="Courier"/>
      <w:noProof/>
      <w:sz w:val="20"/>
    </w:rPr>
  </w:style>
  <w:style w:type="character" w:customStyle="1" w:styleId="codeZchn">
    <w:name w:val="code Zchn"/>
    <w:link w:val="code"/>
    <w:rsid w:val="00D854C2"/>
    <w:rPr>
      <w:rFonts w:ascii="Courier" w:eastAsia="MS Mincho" w:hAnsi="Courier" w:cs="Times New Roman"/>
      <w:noProof/>
      <w:sz w:val="20"/>
      <w:lang w:val="en-GB"/>
    </w:rPr>
  </w:style>
  <w:style w:type="paragraph" w:styleId="Zitat">
    <w:name w:val="Quote"/>
    <w:basedOn w:val="Standard"/>
    <w:next w:val="Standard"/>
    <w:link w:val="ZitatZchn"/>
    <w:autoRedefine/>
    <w:uiPriority w:val="29"/>
    <w:qFormat/>
    <w:rsid w:val="00A62E0F"/>
    <w:pPr>
      <w:widowControl/>
      <w:autoSpaceDE/>
      <w:autoSpaceDN/>
      <w:spacing w:before="240" w:after="240"/>
      <w:ind w:left="720" w:right="864"/>
    </w:pPr>
    <w:rPr>
      <w:rFonts w:eastAsia="MS Mincho"/>
      <w:i/>
      <w:iCs/>
      <w:color w:val="404040" w:themeColor="text1" w:themeTint="BF"/>
    </w:rPr>
  </w:style>
  <w:style w:type="character" w:customStyle="1" w:styleId="ZitatZchn">
    <w:name w:val="Zitat Zchn"/>
    <w:basedOn w:val="Absatz-Standardschriftart"/>
    <w:link w:val="Zitat"/>
    <w:uiPriority w:val="29"/>
    <w:rsid w:val="00A62E0F"/>
    <w:rPr>
      <w:rFonts w:ascii="Times New Roman" w:eastAsia="MS Mincho" w:hAnsi="Times New Roman" w:cs="Times New Roman"/>
      <w:i/>
      <w:iCs/>
      <w:snapToGrid w:val="0"/>
      <w:color w:val="404040" w:themeColor="text1" w:themeTint="BF"/>
      <w:sz w:val="24"/>
      <w:szCs w:val="24"/>
      <w:lang w:val="en-GB"/>
    </w:rPr>
  </w:style>
  <w:style w:type="paragraph" w:customStyle="1" w:styleId="Headingb">
    <w:name w:val="Heading_b"/>
    <w:basedOn w:val="Standard"/>
    <w:next w:val="Standard"/>
    <w:qFormat/>
    <w:rsid w:val="00D854C2"/>
    <w:pPr>
      <w:keepNext/>
      <w:widowControl/>
      <w:tabs>
        <w:tab w:val="left" w:pos="794"/>
        <w:tab w:val="left" w:pos="1191"/>
        <w:tab w:val="left" w:pos="1588"/>
        <w:tab w:val="left" w:pos="1985"/>
      </w:tabs>
      <w:overflowPunct w:val="0"/>
      <w:adjustRightInd w:val="0"/>
      <w:spacing w:before="181"/>
      <w:ind w:left="794" w:hanging="794"/>
      <w:jc w:val="both"/>
      <w:textAlignment w:val="baseline"/>
    </w:pPr>
    <w:rPr>
      <w:rFonts w:ascii="Times New Roman Bold" w:eastAsiaTheme="minorEastAsia" w:hAnsi="Times New Roman Bold"/>
      <w:b/>
      <w:sz w:val="20"/>
      <w:szCs w:val="20"/>
    </w:rPr>
  </w:style>
  <w:style w:type="character" w:customStyle="1" w:styleId="berschrift3Zchn">
    <w:name w:val="Überschrift 3 Zchn"/>
    <w:basedOn w:val="Absatz-Standardschriftart"/>
    <w:link w:val="berschrift3"/>
    <w:uiPriority w:val="9"/>
    <w:rsid w:val="00E974E3"/>
    <w:rPr>
      <w:rFonts w:ascii="Times New Roman" w:eastAsia="Arial" w:hAnsi="Times New Roman" w:cs="Times New Roman"/>
      <w:b/>
      <w:bCs/>
      <w:sz w:val="24"/>
      <w:szCs w:val="24"/>
      <w:lang w:val="en-GB"/>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Arial" w:hAnsi="Times New Roman"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ana.org/assignments/media-types/media-types.xhtml" TargetMode="External"/><Relationship Id="rId17" Type="http://schemas.openxmlformats.org/officeDocument/2006/relationships/header" Target="header1.xml"/><Relationship Id="rId2" Type="http://schemas.openxmlformats.org/officeDocument/2006/relationships/numbering" Target="numbering.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fc-editor.org/rfc/rfc3555.html"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F984E-958A-B84A-9783-145F8F94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4231</Characters>
  <Application>Microsoft Office Word</Application>
  <DocSecurity>0</DocSecurity>
  <Lines>108</Lines>
  <Paragraphs>77</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Defects under investigation for ISO/IEC 13818-1</vt:lpstr>
      <vt:lpstr>Title same as recommendation</vt:lpstr>
      <vt:lpstr/>
    </vt:vector>
  </TitlesOfParts>
  <Manager/>
  <Company/>
  <LinksUpToDate>false</LinksUpToDate>
  <CharactersWithSpaces>4891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for ISO/IEC 13818-1</dc:title>
  <dc:subject/>
  <dc:creator>Karsten Grüneberg</dc:creator>
  <cp:keywords/>
  <dc:description/>
  <cp:lastModifiedBy>Grüneberg, Karsten</cp:lastModifiedBy>
  <cp:revision>6</cp:revision>
  <dcterms:created xsi:type="dcterms:W3CDTF">2023-04-27T06:33:00Z</dcterms:created>
  <dcterms:modified xsi:type="dcterms:W3CDTF">2023-04-28T05:45:00Z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0884</vt:lpwstr>
  </property>
  <property fmtid="{D5CDD505-2E9C-101B-9397-08002B2CF9AE}" pid="3" name="MDMSNumber">
    <vt:lpwstr>22627</vt:lpwstr>
  </property>
</Properties>
</file>