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40CFB" w14:textId="230CAED2" w:rsidR="001A33D0" w:rsidRPr="00BC394B" w:rsidRDefault="001A33D0" w:rsidP="001A33D0">
      <w:pPr>
        <w:jc w:val="right"/>
        <w:rPr>
          <w:b/>
          <w:sz w:val="28"/>
          <w:szCs w:val="28"/>
        </w:rPr>
      </w:pPr>
      <w:r w:rsidRPr="00BC394B">
        <w:rPr>
          <w:b/>
          <w:noProof/>
          <w:sz w:val="28"/>
          <w:szCs w:val="28"/>
        </w:rPr>
        <w:t>ISO</w:t>
      </w:r>
      <w:r w:rsidR="00D42709">
        <w:rPr>
          <w:b/>
          <w:noProof/>
          <w:sz w:val="28"/>
          <w:szCs w:val="28"/>
        </w:rPr>
        <w:t>/IEC</w:t>
      </w:r>
      <w:r w:rsidRPr="00BC394B">
        <w:rPr>
          <w:b/>
          <w:noProof/>
          <w:sz w:val="28"/>
          <w:szCs w:val="28"/>
        </w:rPr>
        <w:t> </w:t>
      </w:r>
      <w:r w:rsidR="00C65759">
        <w:rPr>
          <w:b/>
          <w:noProof/>
          <w:sz w:val="28"/>
          <w:szCs w:val="28"/>
        </w:rPr>
        <w:t>14496</w:t>
      </w:r>
      <w:r w:rsidRPr="00BC394B">
        <w:rPr>
          <w:b/>
          <w:noProof/>
          <w:sz w:val="28"/>
          <w:szCs w:val="28"/>
        </w:rPr>
        <w:t>-</w:t>
      </w:r>
      <w:r w:rsidR="00C65759">
        <w:rPr>
          <w:b/>
          <w:noProof/>
          <w:sz w:val="28"/>
          <w:szCs w:val="28"/>
        </w:rPr>
        <w:t>15</w:t>
      </w:r>
      <w:r w:rsidRPr="00BC394B">
        <w:rPr>
          <w:b/>
          <w:noProof/>
          <w:sz w:val="28"/>
          <w:szCs w:val="28"/>
        </w:rPr>
        <w:t>:</w:t>
      </w:r>
      <w:r w:rsidR="00C65759">
        <w:rPr>
          <w:b/>
          <w:noProof/>
          <w:sz w:val="28"/>
          <w:szCs w:val="28"/>
        </w:rPr>
        <w:t>2022</w:t>
      </w:r>
      <w:r w:rsidRPr="00BC394B">
        <w:rPr>
          <w:b/>
          <w:noProof/>
          <w:sz w:val="28"/>
          <w:szCs w:val="28"/>
        </w:rPr>
        <w:t>(</w:t>
      </w:r>
      <w:r w:rsidR="00C65759">
        <w:rPr>
          <w:b/>
          <w:noProof/>
          <w:sz w:val="28"/>
          <w:szCs w:val="28"/>
        </w:rPr>
        <w:t>E</w:t>
      </w:r>
      <w:r w:rsidRPr="00BC394B">
        <w:rPr>
          <w:b/>
          <w:noProof/>
          <w:sz w:val="28"/>
          <w:szCs w:val="28"/>
        </w:rPr>
        <w:t>)</w:t>
      </w:r>
    </w:p>
    <w:p w14:paraId="4D02EBF9" w14:textId="6286F039" w:rsidR="001A33D0" w:rsidRPr="00BC394B" w:rsidRDefault="001A33D0" w:rsidP="001A33D0">
      <w:pPr>
        <w:jc w:val="right"/>
      </w:pPr>
      <w:r w:rsidRPr="00BC394B">
        <w:rPr>
          <w:noProof/>
        </w:rPr>
        <w:t>ISO</w:t>
      </w:r>
      <w:r w:rsidR="00D42709">
        <w:rPr>
          <w:noProof/>
        </w:rPr>
        <w:t>/IEC</w:t>
      </w:r>
      <w:r w:rsidRPr="00BC394B">
        <w:rPr>
          <w:noProof/>
        </w:rPr>
        <w:t> </w:t>
      </w:r>
      <w:r w:rsidR="00C65759">
        <w:rPr>
          <w:noProof/>
        </w:rPr>
        <w:t>J</w:t>
      </w:r>
      <w:r w:rsidRPr="00BC394B">
        <w:t>TC </w:t>
      </w:r>
      <w:r w:rsidR="00C65759">
        <w:rPr>
          <w:noProof/>
        </w:rPr>
        <w:t>1</w:t>
      </w:r>
      <w:r w:rsidRPr="00BC394B">
        <w:t>/SC </w:t>
      </w:r>
      <w:r w:rsidR="00C65759">
        <w:rPr>
          <w:noProof/>
        </w:rPr>
        <w:t>29</w:t>
      </w:r>
      <w:r w:rsidRPr="00BC394B">
        <w:t>/WG </w:t>
      </w:r>
      <w:r w:rsidR="00C65759">
        <w:t>03</w:t>
      </w:r>
    </w:p>
    <w:p w14:paraId="042393CA" w14:textId="66160AD1" w:rsidR="001A33D0" w:rsidRPr="00BC394B" w:rsidRDefault="000F0E7A" w:rsidP="001A33D0">
      <w:pPr>
        <w:spacing w:after="2000"/>
        <w:jc w:val="right"/>
      </w:pPr>
      <w:r>
        <w:t>Date</w:t>
      </w:r>
      <w:r w:rsidR="001A33D0" w:rsidRPr="00BC394B">
        <w:t xml:space="preserve">: </w:t>
      </w:r>
      <w:r w:rsidR="00125F96">
        <w:rPr>
          <w:noProof/>
        </w:rPr>
        <w:t>2023-0</w:t>
      </w:r>
      <w:r w:rsidR="0011346C">
        <w:rPr>
          <w:noProof/>
        </w:rPr>
        <w:t>5</w:t>
      </w:r>
    </w:p>
    <w:p w14:paraId="63E9682C" w14:textId="6638E9F1" w:rsidR="001A33D0" w:rsidRPr="00BC394B" w:rsidRDefault="00C65759" w:rsidP="001A33D0">
      <w:pPr>
        <w:spacing w:line="360" w:lineRule="atLeast"/>
        <w:jc w:val="left"/>
        <w:rPr>
          <w:b/>
          <w:sz w:val="32"/>
          <w:szCs w:val="32"/>
        </w:rPr>
      </w:pPr>
      <w:r w:rsidRPr="00EF495C">
        <w:rPr>
          <w:b/>
          <w:sz w:val="32"/>
          <w:szCs w:val="32"/>
        </w:rPr>
        <w:t>Information technology — Coding of audio-visual objects — Part</w:t>
      </w:r>
      <w:r>
        <w:rPr>
          <w:b/>
          <w:sz w:val="32"/>
          <w:szCs w:val="32"/>
        </w:rPr>
        <w:t> </w:t>
      </w:r>
      <w:r w:rsidRPr="00EF495C">
        <w:rPr>
          <w:b/>
          <w:sz w:val="32"/>
          <w:szCs w:val="32"/>
        </w:rPr>
        <w:t>15: Carriage of network abstraction layer (NAL) unit structured video in the ISO base media file format —</w:t>
      </w:r>
      <w:r>
        <w:rPr>
          <w:b/>
          <w:sz w:val="32"/>
          <w:szCs w:val="32"/>
        </w:rPr>
        <w:t xml:space="preserve"> Amendment 3</w:t>
      </w:r>
      <w:r w:rsidR="00151BD5">
        <w:rPr>
          <w:b/>
          <w:sz w:val="32"/>
          <w:szCs w:val="32"/>
        </w:rPr>
        <w:t xml:space="preserve">: </w:t>
      </w:r>
      <w:r w:rsidR="00151BD5" w:rsidRPr="00151BD5">
        <w:rPr>
          <w:b/>
          <w:sz w:val="32"/>
          <w:szCs w:val="32"/>
        </w:rPr>
        <w:t>Support for neural-network post-filter supplemental enhancement information and other improvements</w:t>
      </w:r>
    </w:p>
    <w:p w14:paraId="0C4E5E3E" w14:textId="77777777" w:rsidR="001A33D0" w:rsidRPr="00BC394B" w:rsidRDefault="001A33D0" w:rsidP="001A33D0">
      <w:pPr>
        <w:spacing w:before="2000"/>
      </w:pPr>
    </w:p>
    <w:p w14:paraId="35822679" w14:textId="6D55913E"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BC394B">
        <w:rPr>
          <w:sz w:val="80"/>
          <w:szCs w:val="80"/>
        </w:rPr>
        <w:t>WD stage</w:t>
      </w:r>
    </w:p>
    <w:p w14:paraId="5D0AC167" w14:textId="77777777" w:rsidR="001A33D0" w:rsidRPr="00BC394B" w:rsidRDefault="001A33D0" w:rsidP="001A33D0"/>
    <w:p w14:paraId="00AA7745"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26AE464B"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06CB75E1"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4675F46B" w14:textId="77777777" w:rsidR="00ED5FAB" w:rsidRDefault="00ED5FAB" w:rsidP="00DF6AAF">
      <w:pPr>
        <w:pStyle w:val="BodyText"/>
      </w:pPr>
    </w:p>
    <w:p w14:paraId="362E8D7E" w14:textId="77777777" w:rsidR="00ED5FAB" w:rsidRDefault="00ED5FAB" w:rsidP="00DF6AAF">
      <w:pPr>
        <w:pStyle w:val="BodyText"/>
      </w:pPr>
    </w:p>
    <w:p w14:paraId="457DAEF1" w14:textId="77777777" w:rsidR="001A33D0" w:rsidRPr="00BC394B" w:rsidRDefault="001A33D0" w:rsidP="00DF6AAF">
      <w:pPr>
        <w:pStyle w:val="BodyText"/>
      </w:pPr>
    </w:p>
    <w:p w14:paraId="01AD3290" w14:textId="77777777" w:rsidR="001A33D0" w:rsidRPr="00BC394B" w:rsidRDefault="001A33D0" w:rsidP="00DF6AAF">
      <w:pPr>
        <w:pStyle w:val="BodyText"/>
        <w:sectPr w:rsidR="001A33D0" w:rsidRPr="00BC394B" w:rsidSect="00C845B4">
          <w:headerReference w:type="even" r:id="rId11"/>
          <w:headerReference w:type="default" r:id="rId12"/>
          <w:footerReference w:type="even" r:id="rId13"/>
          <w:footerReference w:type="default" r:id="rId14"/>
          <w:headerReference w:type="first" r:id="rId15"/>
          <w:footerReference w:type="first" r:id="rId16"/>
          <w:type w:val="oddPage"/>
          <w:pgSz w:w="11906" w:h="16838" w:code="9"/>
          <w:pgMar w:top="794" w:right="737" w:bottom="284" w:left="851" w:header="709" w:footer="0" w:gutter="567"/>
          <w:cols w:space="720"/>
        </w:sectPr>
      </w:pPr>
    </w:p>
    <w:p w14:paraId="6C797E13" w14:textId="7777777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7F3B91">
        <w:rPr>
          <w:color w:val="auto"/>
        </w:rPr>
        <w:t>XX</w:t>
      </w:r>
    </w:p>
    <w:p w14:paraId="0BE68EDA"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2702F3A0"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3748FDF8"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0643D975"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73FA001E"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58E37BF4"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2A171FA0"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54250AC0"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3F78278D" w14:textId="77777777" w:rsidR="001A33D0" w:rsidRPr="00BC394B" w:rsidRDefault="001A33D0" w:rsidP="00ED5FAB">
      <w:pPr>
        <w:pStyle w:val="BodyText"/>
      </w:pPr>
    </w:p>
    <w:p w14:paraId="7F921D37" w14:textId="77777777" w:rsidR="001A33D0" w:rsidRPr="00BC394B" w:rsidRDefault="001A33D0" w:rsidP="00ED5FAB">
      <w:pPr>
        <w:pStyle w:val="BodyText"/>
        <w:rPr>
          <w:b/>
          <w:sz w:val="32"/>
          <w:szCs w:val="32"/>
        </w:rPr>
        <w:sectPr w:rsidR="001A33D0" w:rsidRPr="00BC394B" w:rsidSect="00C845B4">
          <w:headerReference w:type="even" r:id="rId17"/>
          <w:headerReference w:type="default" r:id="rId18"/>
          <w:footerReference w:type="even" r:id="rId19"/>
          <w:footerReference w:type="default" r:id="rId20"/>
          <w:pgSz w:w="11906" w:h="16838" w:code="9"/>
          <w:pgMar w:top="794" w:right="737" w:bottom="284" w:left="851" w:header="709" w:footer="0" w:gutter="567"/>
          <w:pgNumType w:fmt="lowerRoman"/>
          <w:cols w:space="720"/>
        </w:sectPr>
      </w:pPr>
    </w:p>
    <w:p w14:paraId="2377D4BF" w14:textId="65B2A8C3" w:rsidR="001A33D0" w:rsidRPr="00BC394B" w:rsidRDefault="00151BD5" w:rsidP="001A33D0">
      <w:pPr>
        <w:pStyle w:val="zzSTDTitle"/>
        <w:spacing w:before="0" w:after="360"/>
        <w:rPr>
          <w:b w:val="0"/>
          <w:color w:val="auto"/>
        </w:rPr>
      </w:pPr>
      <w:r w:rsidRPr="00CA5B42">
        <w:rPr>
          <w:color w:val="auto"/>
          <w:szCs w:val="32"/>
        </w:rPr>
        <w:t>Information technology — Coding of audio-visual objects — Part</w:t>
      </w:r>
      <w:r>
        <w:rPr>
          <w:color w:val="auto"/>
          <w:szCs w:val="32"/>
        </w:rPr>
        <w:t> </w:t>
      </w:r>
      <w:r w:rsidRPr="00CA5B42">
        <w:rPr>
          <w:color w:val="auto"/>
          <w:szCs w:val="32"/>
        </w:rPr>
        <w:t>15: Carriage of network abstraction layer (NAL) unit structured video in the ISO base media file format — Amendment</w:t>
      </w:r>
      <w:r>
        <w:rPr>
          <w:color w:val="auto"/>
          <w:szCs w:val="32"/>
        </w:rPr>
        <w:t> 3: S</w:t>
      </w:r>
      <w:r w:rsidRPr="00151BD5">
        <w:rPr>
          <w:color w:val="auto"/>
          <w:szCs w:val="32"/>
        </w:rPr>
        <w:t>upport for neural-network post-filter supplemental enhancement information and other improvements</w:t>
      </w:r>
    </w:p>
    <w:p w14:paraId="6EDEF2FC" w14:textId="3E8387C8" w:rsidR="00975EEF" w:rsidRDefault="00975EEF">
      <w:pPr>
        <w:rPr>
          <w:i/>
          <w:iCs/>
        </w:rPr>
      </w:pPr>
      <w:r>
        <w:rPr>
          <w:i/>
          <w:iCs/>
        </w:rPr>
        <w:t>Add the following to the normative references in Clause 2:</w:t>
      </w:r>
    </w:p>
    <w:p w14:paraId="56FCDFBE" w14:textId="7D71F10E" w:rsidR="00975EEF" w:rsidRPr="00975EEF" w:rsidRDefault="00975EEF">
      <w:r>
        <w:t>ISO/IEC 23002-7</w:t>
      </w:r>
      <w:r w:rsidR="000E032F">
        <w:t xml:space="preserve">, </w:t>
      </w:r>
      <w:r w:rsidR="000E032F" w:rsidRPr="000E032F">
        <w:rPr>
          <w:i/>
          <w:iCs/>
        </w:rPr>
        <w:t>Information technology — MPEG video technologies — Part 7: Versatile supplemental enhancement information messages for coded video bitstreams</w:t>
      </w:r>
    </w:p>
    <w:p w14:paraId="0843F729" w14:textId="77777777" w:rsidR="000E032F" w:rsidRDefault="000E032F">
      <w:pPr>
        <w:rPr>
          <w:i/>
          <w:iCs/>
        </w:rPr>
      </w:pPr>
    </w:p>
    <w:p w14:paraId="60DF9B2C" w14:textId="37D883C5" w:rsidR="001A33D0" w:rsidRPr="00151BD5" w:rsidRDefault="00151BD5">
      <w:pPr>
        <w:rPr>
          <w:i/>
          <w:iCs/>
        </w:rPr>
      </w:pPr>
      <w:r w:rsidRPr="00151BD5">
        <w:rPr>
          <w:i/>
          <w:iCs/>
        </w:rPr>
        <w:t>Add the following subclauses 11.4.22 and 11.4.23:</w:t>
      </w:r>
    </w:p>
    <w:p w14:paraId="0909037A" w14:textId="77777777" w:rsidR="00151BD5" w:rsidRPr="00B70F0B" w:rsidRDefault="00151BD5" w:rsidP="00151BD5">
      <w:pPr>
        <w:keepNext/>
        <w:tabs>
          <w:tab w:val="left" w:pos="660"/>
          <w:tab w:val="left" w:pos="880"/>
        </w:tabs>
        <w:suppressAutoHyphens/>
        <w:spacing w:before="60" w:after="240" w:line="230" w:lineRule="exact"/>
        <w:jc w:val="left"/>
        <w:outlineLvl w:val="2"/>
        <w:rPr>
          <w:rFonts w:eastAsia="MS Mincho"/>
          <w:b/>
          <w:bCs/>
          <w:sz w:val="20"/>
        </w:rPr>
      </w:pPr>
      <w:bookmarkStart w:id="0" w:name="_Hlk69325979"/>
      <w:bookmarkStart w:id="1" w:name="_Hlk69326790"/>
      <w:r>
        <w:rPr>
          <w:rFonts w:eastAsia="MS Mincho"/>
          <w:b/>
          <w:bCs/>
          <w:sz w:val="20"/>
        </w:rPr>
        <w:t>11.4.22</w:t>
      </w:r>
      <w:r>
        <w:rPr>
          <w:rFonts w:eastAsia="MS Mincho"/>
          <w:b/>
          <w:bCs/>
          <w:sz w:val="20"/>
        </w:rPr>
        <w:tab/>
        <w:t>Neural-network post-filter characteristics</w:t>
      </w:r>
      <w:r w:rsidRPr="00B70F0B">
        <w:rPr>
          <w:rFonts w:eastAsia="MS Mincho"/>
          <w:b/>
          <w:bCs/>
          <w:sz w:val="20"/>
        </w:rPr>
        <w:t xml:space="preserve"> sample group</w:t>
      </w:r>
      <w:bookmarkEnd w:id="0"/>
    </w:p>
    <w:p w14:paraId="39D70F33" w14:textId="77777777" w:rsidR="00151BD5" w:rsidRPr="00B70F0B" w:rsidRDefault="00151BD5" w:rsidP="00151BD5">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t>11.4.22.1</w:t>
      </w:r>
      <w:r>
        <w:rPr>
          <w:rFonts w:eastAsia="MS Mincho"/>
          <w:b/>
          <w:sz w:val="20"/>
        </w:rPr>
        <w:tab/>
      </w:r>
      <w:r w:rsidRPr="00B70F0B">
        <w:rPr>
          <w:rFonts w:eastAsia="MS Mincho"/>
          <w:b/>
          <w:sz w:val="20"/>
        </w:rPr>
        <w:t>Definition</w:t>
      </w:r>
    </w:p>
    <w:p w14:paraId="0A6EF3FE" w14:textId="77777777" w:rsidR="00151BD5" w:rsidRDefault="00151BD5" w:rsidP="00151BD5">
      <w:pPr>
        <w:spacing w:after="240" w:line="276" w:lineRule="auto"/>
        <w:rPr>
          <w:lang w:val="en-CA"/>
        </w:rPr>
      </w:pPr>
      <w:bookmarkStart w:id="2" w:name="_Hlk69328549"/>
      <w:r>
        <w:t>The neural-network post-filter characteristics (NNPFC) SEI message is specified in ISO/IEC 23002-7. NNPFC SEI messages may be included in a VVC bitstream.</w:t>
      </w:r>
    </w:p>
    <w:p w14:paraId="5D93104B" w14:textId="77777777" w:rsidR="00151BD5" w:rsidRDefault="00151BD5" w:rsidP="00151BD5">
      <w:pPr>
        <w:spacing w:after="240" w:line="276" w:lineRule="auto"/>
      </w:pPr>
      <w:r>
        <w:t xml:space="preserve">An NNPFC SEI message contains the </w:t>
      </w:r>
      <w:proofErr w:type="spellStart"/>
      <w:r w:rsidRPr="006B3FD3">
        <w:t>nnpfc_id</w:t>
      </w:r>
      <w:proofErr w:type="spellEnd"/>
      <w:r w:rsidRPr="006B3FD3">
        <w:t xml:space="preserve"> </w:t>
      </w:r>
      <w:r>
        <w:t xml:space="preserve">syntax element, which is </w:t>
      </w:r>
      <w:r w:rsidRPr="006B3FD3">
        <w:t xml:space="preserve">an identifying number that may be used to identify </w:t>
      </w:r>
      <w:r>
        <w:t>the</w:t>
      </w:r>
      <w:r w:rsidRPr="006B3FD3">
        <w:t xml:space="preserve"> post-processing filter</w:t>
      </w:r>
      <w:r>
        <w:t xml:space="preserve"> that the NNPFC SEI message concerns.</w:t>
      </w:r>
    </w:p>
    <w:p w14:paraId="6DE4EFD9" w14:textId="77777777" w:rsidR="00151BD5" w:rsidRDefault="00151BD5" w:rsidP="00151BD5">
      <w:pPr>
        <w:spacing w:after="240" w:line="276" w:lineRule="auto"/>
      </w:pPr>
      <w:r>
        <w:t xml:space="preserve">An NNPFC SEI message identifies an applicable post-processing filter associated with the </w:t>
      </w:r>
      <w:proofErr w:type="spellStart"/>
      <w:r>
        <w:t>nnpfc_id</w:t>
      </w:r>
      <w:proofErr w:type="spellEnd"/>
      <w:r>
        <w:t xml:space="preserve"> value. </w:t>
      </w:r>
      <w:r w:rsidRPr="00306962">
        <w:rPr>
          <w:lang w:val="en-CA"/>
        </w:rPr>
        <w:t xml:space="preserve">The use of </w:t>
      </w:r>
      <w:r>
        <w:rPr>
          <w:lang w:val="en-CA"/>
        </w:rPr>
        <w:t>applicable</w:t>
      </w:r>
      <w:r w:rsidRPr="00306962">
        <w:rPr>
          <w:lang w:val="en-CA"/>
        </w:rPr>
        <w:t xml:space="preserve"> post-processing filters </w:t>
      </w:r>
      <w:r>
        <w:rPr>
          <w:lang w:val="en-CA"/>
        </w:rPr>
        <w:t xml:space="preserve">with different values of </w:t>
      </w:r>
      <w:proofErr w:type="spellStart"/>
      <w:r>
        <w:rPr>
          <w:lang w:val="en-CA"/>
        </w:rPr>
        <w:t>nnpfc_id</w:t>
      </w:r>
      <w:proofErr w:type="spellEnd"/>
      <w:r>
        <w:rPr>
          <w:lang w:val="en-CA"/>
        </w:rPr>
        <w:t xml:space="preserve"> </w:t>
      </w:r>
      <w:r w:rsidRPr="00306962">
        <w:rPr>
          <w:lang w:val="en-CA"/>
        </w:rPr>
        <w:t xml:space="preserve">for specific pictures is indicated with neural-network post-filter activation </w:t>
      </w:r>
      <w:r>
        <w:rPr>
          <w:lang w:val="en-CA"/>
        </w:rPr>
        <w:t xml:space="preserve">(NNPFA) </w:t>
      </w:r>
      <w:r w:rsidRPr="00306962">
        <w:rPr>
          <w:lang w:val="en-CA"/>
        </w:rPr>
        <w:t>SEI messages.</w:t>
      </w:r>
    </w:p>
    <w:p w14:paraId="02D25989" w14:textId="77777777" w:rsidR="00151BD5" w:rsidRPr="00B70F0B" w:rsidRDefault="00151BD5" w:rsidP="00151BD5">
      <w:pPr>
        <w:spacing w:after="240" w:line="276" w:lineRule="auto"/>
      </w:pPr>
      <w:r>
        <w:t xml:space="preserve">An NNPFC SEI message either specifies a base post-processing filter or contains a neural network update. </w:t>
      </w:r>
      <w:r w:rsidRPr="00AE57F4">
        <w:t xml:space="preserve">A base post-processing filter is identified by the first </w:t>
      </w:r>
      <w:r>
        <w:t>NNPFC</w:t>
      </w:r>
      <w:r w:rsidRPr="00AE57F4">
        <w:t xml:space="preserve"> SEI message, in decoding order, that has a particular </w:t>
      </w:r>
      <w:proofErr w:type="spellStart"/>
      <w:r w:rsidRPr="00AE57F4">
        <w:t>nnpfc_id</w:t>
      </w:r>
      <w:proofErr w:type="spellEnd"/>
      <w:r w:rsidRPr="00AE57F4">
        <w:t xml:space="preserve"> value within a CLVS. </w:t>
      </w:r>
      <w:r>
        <w:t>If there is no subsequent</w:t>
      </w:r>
      <w:r w:rsidRPr="00AE57F4">
        <w:t xml:space="preserve"> </w:t>
      </w:r>
      <w:r>
        <w:t>NNPFC</w:t>
      </w:r>
      <w:r w:rsidRPr="00AE57F4">
        <w:t xml:space="preserve"> SEI message that has the same </w:t>
      </w:r>
      <w:proofErr w:type="spellStart"/>
      <w:r w:rsidRPr="00AE57F4">
        <w:t>nnpfc_id</w:t>
      </w:r>
      <w:proofErr w:type="spellEnd"/>
      <w:r w:rsidRPr="00AE57F4">
        <w:t xml:space="preserve"> value</w:t>
      </w:r>
      <w:r>
        <w:t xml:space="preserve"> as the base post-processing filter, the applicable post-processing filter is the same as the base post-processing filter. Otherwise, the applicable post-processing filter is obtained by applying the update provided as an </w:t>
      </w:r>
      <w:r w:rsidRPr="00AE57F4">
        <w:t>ISO/IEC 15938-17 bitstream</w:t>
      </w:r>
      <w:r>
        <w:t xml:space="preserve"> in a subsequent NNPFC SEI message on top of the base post-processing filter.</w:t>
      </w:r>
    </w:p>
    <w:bookmarkEnd w:id="2"/>
    <w:p w14:paraId="5AC1A06E" w14:textId="77777777" w:rsidR="00151BD5" w:rsidRPr="00B70F0B" w:rsidRDefault="00151BD5" w:rsidP="00151BD5">
      <w:pPr>
        <w:spacing w:after="240" w:line="276" w:lineRule="auto"/>
      </w:pPr>
      <w:r w:rsidRPr="00B70F0B">
        <w:t xml:space="preserve">All instances of the </w:t>
      </w:r>
      <w:proofErr w:type="spellStart"/>
      <w:r w:rsidRPr="00B70F0B">
        <w:rPr>
          <w:rFonts w:ascii="Courier New" w:hAnsi="Courier New"/>
        </w:rPr>
        <w:t>SampleToGroupBox</w:t>
      </w:r>
      <w:proofErr w:type="spellEnd"/>
      <w:r w:rsidRPr="00B70F0B">
        <w:t xml:space="preserve"> for the </w:t>
      </w:r>
      <w:r>
        <w:rPr>
          <w:rFonts w:eastAsia="MS Mincho"/>
        </w:rPr>
        <w:t>NNPFC</w:t>
      </w:r>
      <w:r w:rsidRPr="00B70F0B">
        <w:rPr>
          <w:rFonts w:eastAsia="MS Mincho"/>
        </w:rPr>
        <w:t xml:space="preserve"> sample group</w:t>
      </w:r>
      <w:r w:rsidRPr="00B70F0B">
        <w:rPr>
          <w:rFonts w:eastAsia="MS Mincho"/>
          <w:sz w:val="24"/>
          <w:szCs w:val="24"/>
        </w:rPr>
        <w:t xml:space="preserve"> </w:t>
      </w:r>
      <w:r w:rsidRPr="00B70F0B">
        <w:t xml:space="preserve">shall include </w:t>
      </w:r>
      <w:proofErr w:type="spellStart"/>
      <w:r w:rsidRPr="00B70F0B">
        <w:rPr>
          <w:rFonts w:ascii="Courier New" w:hAnsi="Courier New"/>
        </w:rPr>
        <w:t>grouping_type_parameter</w:t>
      </w:r>
      <w:proofErr w:type="spellEnd"/>
      <w:r w:rsidRPr="00B70F0B">
        <w:t xml:space="preserve">. The </w:t>
      </w:r>
      <w:proofErr w:type="spellStart"/>
      <w:r w:rsidRPr="00B70F0B">
        <w:rPr>
          <w:rFonts w:ascii="Courier New" w:hAnsi="Courier New"/>
        </w:rPr>
        <w:t>grouping_type_parameter</w:t>
      </w:r>
      <w:proofErr w:type="spellEnd"/>
      <w:r w:rsidRPr="00B70F0B">
        <w:t xml:space="preserve"> field is specified for the </w:t>
      </w:r>
      <w:r>
        <w:rPr>
          <w:rFonts w:eastAsia="MS Mincho"/>
        </w:rPr>
        <w:t>NNPFC</w:t>
      </w:r>
      <w:r w:rsidRPr="00B70F0B">
        <w:rPr>
          <w:rFonts w:eastAsia="MS Mincho"/>
        </w:rPr>
        <w:t xml:space="preserve"> sample group</w:t>
      </w:r>
      <w:r w:rsidRPr="00B70F0B">
        <w:rPr>
          <w:rFonts w:eastAsia="MS Mincho"/>
          <w:sz w:val="24"/>
          <w:szCs w:val="24"/>
        </w:rPr>
        <w:t xml:space="preserve"> </w:t>
      </w:r>
      <w:r w:rsidRPr="00B70F0B">
        <w:t>as follows:</w:t>
      </w:r>
    </w:p>
    <w:p w14:paraId="513476A0" w14:textId="77777777" w:rsidR="00151BD5" w:rsidRPr="00B70F0B" w:rsidRDefault="00151BD5" w:rsidP="00151BD5">
      <w:pPr>
        <w:keepLines/>
        <w:spacing w:before="60"/>
        <w:jc w:val="left"/>
        <w:rPr>
          <w:rFonts w:ascii="Courier New" w:hAnsi="Courier New"/>
          <w:noProof/>
          <w:sz w:val="20"/>
        </w:rPr>
      </w:pPr>
      <w:r>
        <w:rPr>
          <w:rFonts w:ascii="Courier New" w:hAnsi="Courier New"/>
          <w:noProof/>
          <w:sz w:val="20"/>
        </w:rPr>
        <w:t>{</w:t>
      </w:r>
      <w:r>
        <w:rPr>
          <w:rFonts w:ascii="Courier New" w:hAnsi="Courier New"/>
          <w:noProof/>
          <w:sz w:val="20"/>
        </w:rPr>
        <w:br/>
      </w:r>
      <w:r>
        <w:rPr>
          <w:rFonts w:ascii="Courier New" w:hAnsi="Courier New"/>
          <w:noProof/>
          <w:sz w:val="20"/>
        </w:rPr>
        <w:tab/>
        <w:t>unsigned int(1) filter_update_flag;</w:t>
      </w:r>
      <w:r>
        <w:rPr>
          <w:rFonts w:ascii="Courier New" w:hAnsi="Courier New"/>
          <w:noProof/>
          <w:sz w:val="20"/>
        </w:rPr>
        <w:br/>
      </w:r>
      <w:r w:rsidRPr="00B70F0B">
        <w:rPr>
          <w:rFonts w:ascii="Courier New" w:hAnsi="Courier New"/>
          <w:noProof/>
          <w:sz w:val="20"/>
        </w:rPr>
        <w:tab/>
      </w:r>
      <w:r w:rsidRPr="00B70F0B">
        <w:rPr>
          <w:rFonts w:ascii="Courier New" w:hAnsi="Courier New" w:hint="eastAsia"/>
          <w:noProof/>
          <w:sz w:val="20"/>
        </w:rPr>
        <w:t>unsigned int(</w:t>
      </w:r>
      <w:r w:rsidRPr="00B70F0B">
        <w:rPr>
          <w:rFonts w:ascii="Courier New" w:hAnsi="Courier New"/>
          <w:noProof/>
          <w:sz w:val="20"/>
        </w:rPr>
        <w:t>3</w:t>
      </w:r>
      <w:r>
        <w:rPr>
          <w:rFonts w:ascii="Courier New" w:hAnsi="Courier New"/>
          <w:noProof/>
          <w:sz w:val="20"/>
        </w:rPr>
        <w:t>1</w:t>
      </w:r>
      <w:r w:rsidRPr="00B70F0B">
        <w:rPr>
          <w:rFonts w:ascii="Courier New" w:hAnsi="Courier New" w:hint="eastAsia"/>
          <w:noProof/>
          <w:sz w:val="20"/>
        </w:rPr>
        <w:t>)</w:t>
      </w:r>
      <w:r>
        <w:rPr>
          <w:rFonts w:ascii="Courier New" w:hAnsi="Courier New"/>
          <w:noProof/>
          <w:sz w:val="20"/>
        </w:rPr>
        <w:t xml:space="preserve"> filter_id</w:t>
      </w:r>
      <w:r w:rsidRPr="00B70F0B">
        <w:rPr>
          <w:rFonts w:ascii="Courier New" w:hAnsi="Courier New" w:hint="eastAsia"/>
          <w:noProof/>
          <w:sz w:val="20"/>
        </w:rPr>
        <w:t>;</w:t>
      </w:r>
      <w:r>
        <w:rPr>
          <w:rFonts w:ascii="Courier New" w:hAnsi="Courier New"/>
          <w:noProof/>
          <w:sz w:val="20"/>
        </w:rPr>
        <w:br/>
        <w:t>}</w:t>
      </w:r>
    </w:p>
    <w:p w14:paraId="64B7C0B9" w14:textId="7853B1D3" w:rsidR="00151BD5" w:rsidRDefault="00151BD5" w:rsidP="00151BD5">
      <w:pPr>
        <w:tabs>
          <w:tab w:val="left" w:pos="8010"/>
        </w:tabs>
        <w:spacing w:after="220"/>
        <w:ind w:left="360" w:hanging="360"/>
        <w:rPr>
          <w:rFonts w:eastAsia="MS Mincho"/>
        </w:rPr>
      </w:pPr>
      <w:r>
        <w:rPr>
          <w:rFonts w:ascii="Courier New" w:hAnsi="Courier New"/>
          <w:noProof/>
          <w:lang w:eastAsia="ja-JP"/>
        </w:rPr>
        <w:t>filter_update_flag</w:t>
      </w:r>
      <w:r w:rsidRPr="00B70F0B">
        <w:t xml:space="preserve"> </w:t>
      </w:r>
      <w:r>
        <w:t xml:space="preserve">equal to 1 </w:t>
      </w:r>
      <w:r>
        <w:rPr>
          <w:rFonts w:eastAsia="MS Mincho"/>
        </w:rPr>
        <w:t xml:space="preserve">indicates that all the sample group description entries referenced by this </w:t>
      </w:r>
      <w:proofErr w:type="spellStart"/>
      <w:r w:rsidRPr="008D6E95">
        <w:rPr>
          <w:rFonts w:ascii="Courier New" w:eastAsia="MS Mincho" w:hAnsi="Courier New" w:cs="Courier New"/>
        </w:rPr>
        <w:t>SampleToGroupBox</w:t>
      </w:r>
      <w:proofErr w:type="spellEnd"/>
      <w:r>
        <w:rPr>
          <w:rFonts w:eastAsia="MS Mincho"/>
        </w:rPr>
        <w:t xml:space="preserve"> contain an NNPFC SEI message that provides an update on top of</w:t>
      </w:r>
      <w:r w:rsidRPr="008D6E95">
        <w:rPr>
          <w:rFonts w:eastAsia="MS Mincho"/>
        </w:rPr>
        <w:t xml:space="preserve"> </w:t>
      </w:r>
      <w:r>
        <w:rPr>
          <w:rFonts w:eastAsia="MS Mincho"/>
        </w:rPr>
        <w:t>a</w:t>
      </w:r>
      <w:r w:rsidRPr="008D6E95">
        <w:rPr>
          <w:rFonts w:eastAsia="MS Mincho"/>
        </w:rPr>
        <w:t xml:space="preserve"> base post-processing filter</w:t>
      </w:r>
      <w:r>
        <w:rPr>
          <w:rFonts w:eastAsia="MS Mincho"/>
        </w:rPr>
        <w:t xml:space="preserve">. </w:t>
      </w:r>
      <w:proofErr w:type="spellStart"/>
      <w:r w:rsidRPr="00AE57F4">
        <w:rPr>
          <w:rFonts w:ascii="Courier New" w:eastAsia="MS Mincho" w:hAnsi="Courier New" w:cs="Courier New"/>
        </w:rPr>
        <w:t>filter_update_flag</w:t>
      </w:r>
      <w:proofErr w:type="spellEnd"/>
      <w:r>
        <w:rPr>
          <w:rFonts w:eastAsia="MS Mincho"/>
        </w:rPr>
        <w:t xml:space="preserve"> equal to 0 indicates that all the sample group description entries referenced by this </w:t>
      </w:r>
      <w:proofErr w:type="spellStart"/>
      <w:r w:rsidRPr="008D6E95">
        <w:rPr>
          <w:rFonts w:ascii="Courier New" w:eastAsia="MS Mincho" w:hAnsi="Courier New" w:cs="Courier New"/>
        </w:rPr>
        <w:t>SampleToGroupBox</w:t>
      </w:r>
      <w:proofErr w:type="spellEnd"/>
      <w:r>
        <w:rPr>
          <w:rFonts w:eastAsia="MS Mincho"/>
        </w:rPr>
        <w:t xml:space="preserve"> contain an NNPFC SEI message that specifies</w:t>
      </w:r>
      <w:r w:rsidRPr="008D6E95">
        <w:rPr>
          <w:rFonts w:eastAsia="MS Mincho"/>
        </w:rPr>
        <w:t xml:space="preserve"> </w:t>
      </w:r>
      <w:r>
        <w:rPr>
          <w:rFonts w:eastAsia="MS Mincho"/>
        </w:rPr>
        <w:t>a</w:t>
      </w:r>
      <w:r w:rsidRPr="008D6E95">
        <w:rPr>
          <w:rFonts w:eastAsia="MS Mincho"/>
        </w:rPr>
        <w:t xml:space="preserve"> base post-processing filter</w:t>
      </w:r>
      <w:r>
        <w:rPr>
          <w:rFonts w:eastAsia="MS Mincho"/>
        </w:rPr>
        <w:t>.</w:t>
      </w:r>
    </w:p>
    <w:p w14:paraId="786968EC" w14:textId="77777777" w:rsidR="00151BD5" w:rsidRPr="00B70F0B" w:rsidRDefault="00151BD5" w:rsidP="00151BD5">
      <w:pPr>
        <w:tabs>
          <w:tab w:val="left" w:pos="8010"/>
        </w:tabs>
        <w:spacing w:after="220"/>
        <w:ind w:left="360" w:hanging="360"/>
      </w:pPr>
      <w:proofErr w:type="spellStart"/>
      <w:r w:rsidRPr="00AE57F4">
        <w:rPr>
          <w:rFonts w:ascii="Courier New" w:eastAsia="MS Mincho" w:hAnsi="Courier New" w:cs="Courier New"/>
        </w:rPr>
        <w:t>filter_id</w:t>
      </w:r>
      <w:proofErr w:type="spellEnd"/>
      <w:r>
        <w:rPr>
          <w:rFonts w:eastAsia="MS Mincho"/>
        </w:rPr>
        <w:t xml:space="preserve"> indicates that all the sample group description entries referenced by this </w:t>
      </w:r>
      <w:proofErr w:type="spellStart"/>
      <w:r w:rsidRPr="008D6E95">
        <w:rPr>
          <w:rFonts w:ascii="Courier New" w:eastAsia="MS Mincho" w:hAnsi="Courier New" w:cs="Courier New"/>
        </w:rPr>
        <w:t>SampleToGroupBox</w:t>
      </w:r>
      <w:proofErr w:type="spellEnd"/>
      <w:r>
        <w:rPr>
          <w:rFonts w:eastAsia="MS Mincho"/>
        </w:rPr>
        <w:t xml:space="preserve"> contain an NNPFC SEI message that has </w:t>
      </w:r>
      <w:proofErr w:type="spellStart"/>
      <w:r>
        <w:rPr>
          <w:rFonts w:eastAsia="MS Mincho"/>
        </w:rPr>
        <w:t>nnpfc_id</w:t>
      </w:r>
      <w:proofErr w:type="spellEnd"/>
      <w:r>
        <w:rPr>
          <w:rFonts w:eastAsia="MS Mincho"/>
        </w:rPr>
        <w:t xml:space="preserve"> equal to </w:t>
      </w:r>
      <w:proofErr w:type="spellStart"/>
      <w:r w:rsidRPr="00AE57F4">
        <w:rPr>
          <w:rFonts w:ascii="Courier New" w:eastAsia="MS Mincho" w:hAnsi="Courier New" w:cs="Courier New"/>
        </w:rPr>
        <w:t>filter_id</w:t>
      </w:r>
      <w:proofErr w:type="spellEnd"/>
      <w:r>
        <w:rPr>
          <w:rFonts w:eastAsia="MS Mincho"/>
        </w:rPr>
        <w:t>.</w:t>
      </w:r>
    </w:p>
    <w:p w14:paraId="7EEB1F44" w14:textId="77777777" w:rsidR="00151BD5" w:rsidRPr="005917CA" w:rsidRDefault="00151BD5" w:rsidP="00151BD5">
      <w:pPr>
        <w:tabs>
          <w:tab w:val="left" w:pos="960"/>
        </w:tabs>
        <w:spacing w:after="240" w:line="210" w:lineRule="atLeast"/>
        <w:ind w:right="360"/>
        <w:rPr>
          <w:sz w:val="18"/>
        </w:rPr>
      </w:pPr>
      <w:r w:rsidRPr="005917CA">
        <w:rPr>
          <w:sz w:val="18"/>
        </w:rPr>
        <w:t>NOTE</w:t>
      </w:r>
      <w:r w:rsidRPr="005917CA">
        <w:rPr>
          <w:sz w:val="18"/>
        </w:rPr>
        <w:tab/>
        <w:t xml:space="preserve">As a consequence of the </w:t>
      </w:r>
      <w:proofErr w:type="spellStart"/>
      <w:r w:rsidRPr="00AA3264">
        <w:rPr>
          <w:rFonts w:ascii="Courier New" w:hAnsi="Courier New" w:cs="Courier New"/>
          <w:sz w:val="18"/>
        </w:rPr>
        <w:t>grouping_type_parameter</w:t>
      </w:r>
      <w:proofErr w:type="spellEnd"/>
      <w:r w:rsidRPr="005917CA">
        <w:rPr>
          <w:sz w:val="18"/>
        </w:rPr>
        <w:t xml:space="preserve"> definition, the post-processing filters for different </w:t>
      </w:r>
      <w:proofErr w:type="spellStart"/>
      <w:r w:rsidRPr="005917CA">
        <w:rPr>
          <w:sz w:val="18"/>
        </w:rPr>
        <w:t>nnpfc_id</w:t>
      </w:r>
      <w:proofErr w:type="spellEnd"/>
      <w:r w:rsidRPr="005917CA">
        <w:rPr>
          <w:sz w:val="18"/>
        </w:rPr>
        <w:t xml:space="preserve"> values are specified in different instances of the </w:t>
      </w:r>
      <w:proofErr w:type="spellStart"/>
      <w:r w:rsidRPr="00AA3264">
        <w:rPr>
          <w:rFonts w:ascii="Courier New" w:hAnsi="Courier New" w:cs="Courier New"/>
          <w:sz w:val="18"/>
        </w:rPr>
        <w:t>SampleToGroupBox</w:t>
      </w:r>
      <w:proofErr w:type="spellEnd"/>
      <w:r w:rsidRPr="005917CA">
        <w:rPr>
          <w:sz w:val="18"/>
        </w:rPr>
        <w:t xml:space="preserve">. Furthermore, </w:t>
      </w:r>
      <w:r>
        <w:rPr>
          <w:sz w:val="18"/>
        </w:rPr>
        <w:t xml:space="preserve">one </w:t>
      </w:r>
      <w:proofErr w:type="spellStart"/>
      <w:r w:rsidRPr="00AA3264">
        <w:rPr>
          <w:rFonts w:ascii="Courier New" w:hAnsi="Courier New" w:cs="Courier New"/>
          <w:sz w:val="18"/>
        </w:rPr>
        <w:t>SampleToGroupBox</w:t>
      </w:r>
      <w:proofErr w:type="spellEnd"/>
      <w:r>
        <w:rPr>
          <w:sz w:val="18"/>
        </w:rPr>
        <w:t xml:space="preserve"> specifies </w:t>
      </w:r>
      <w:r w:rsidRPr="005917CA">
        <w:rPr>
          <w:sz w:val="18"/>
        </w:rPr>
        <w:t>the base post-processing filter</w:t>
      </w:r>
      <w:r>
        <w:rPr>
          <w:sz w:val="18"/>
        </w:rPr>
        <w:t>(s)</w:t>
      </w:r>
      <w:r w:rsidRPr="005917CA">
        <w:rPr>
          <w:sz w:val="18"/>
        </w:rPr>
        <w:t xml:space="preserve"> for a particular </w:t>
      </w:r>
      <w:proofErr w:type="spellStart"/>
      <w:r w:rsidRPr="005917CA">
        <w:rPr>
          <w:sz w:val="18"/>
        </w:rPr>
        <w:t>nnpfc_id</w:t>
      </w:r>
      <w:proofErr w:type="spellEnd"/>
      <w:r w:rsidRPr="005917CA">
        <w:rPr>
          <w:sz w:val="18"/>
        </w:rPr>
        <w:t xml:space="preserve"> value</w:t>
      </w:r>
      <w:r>
        <w:rPr>
          <w:sz w:val="18"/>
        </w:rPr>
        <w:t xml:space="preserve">, while another </w:t>
      </w:r>
      <w:proofErr w:type="spellStart"/>
      <w:r w:rsidRPr="00AA3264">
        <w:rPr>
          <w:rFonts w:ascii="Courier New" w:hAnsi="Courier New" w:cs="Courier New"/>
          <w:sz w:val="18"/>
        </w:rPr>
        <w:t>SampleToGroupBox</w:t>
      </w:r>
      <w:proofErr w:type="spellEnd"/>
      <w:r>
        <w:rPr>
          <w:sz w:val="18"/>
        </w:rPr>
        <w:t xml:space="preserve">, if any, specifies the filter updates for the same </w:t>
      </w:r>
      <w:proofErr w:type="spellStart"/>
      <w:r>
        <w:rPr>
          <w:sz w:val="18"/>
        </w:rPr>
        <w:t>nnpfc_id</w:t>
      </w:r>
      <w:proofErr w:type="spellEnd"/>
      <w:r>
        <w:rPr>
          <w:sz w:val="18"/>
        </w:rPr>
        <w:t xml:space="preserve"> value. It is therefore possible to indicate that the base post-processing filter persists over a longer period than any of the filter updates.</w:t>
      </w:r>
    </w:p>
    <w:p w14:paraId="1D1B6586" w14:textId="77777777" w:rsidR="00151BD5" w:rsidRDefault="00151BD5" w:rsidP="00151BD5">
      <w:pPr>
        <w:spacing w:after="240" w:line="276" w:lineRule="auto"/>
      </w:pPr>
      <w:r>
        <w:t xml:space="preserve">When a sample is not mapped to </w:t>
      </w:r>
      <w:proofErr w:type="spellStart"/>
      <w:r w:rsidRPr="00E3134C">
        <w:rPr>
          <w:rFonts w:ascii="Courier New" w:hAnsi="Courier New" w:cs="Courier New"/>
        </w:rPr>
        <w:t>NnpfcSeiEntry</w:t>
      </w:r>
      <w:proofErr w:type="spellEnd"/>
      <w:r>
        <w:t xml:space="preserve"> in a </w:t>
      </w:r>
      <w:proofErr w:type="spellStart"/>
      <w:r w:rsidRPr="00AA3264">
        <w:rPr>
          <w:rFonts w:ascii="Courier New" w:hAnsi="Courier New" w:cs="Courier New"/>
        </w:rPr>
        <w:t>SampleToGroupBox</w:t>
      </w:r>
      <w:proofErr w:type="spellEnd"/>
      <w:r>
        <w:t xml:space="preserve"> having </w:t>
      </w:r>
      <w:proofErr w:type="spellStart"/>
      <w:r w:rsidRPr="00AA3264">
        <w:rPr>
          <w:rFonts w:ascii="Courier New" w:hAnsi="Courier New" w:cs="Courier New"/>
        </w:rPr>
        <w:t>filter_update_flag</w:t>
      </w:r>
      <w:proofErr w:type="spellEnd"/>
      <w:r>
        <w:t xml:space="preserve"> equal to 0 and a particular </w:t>
      </w:r>
      <w:proofErr w:type="spellStart"/>
      <w:r w:rsidRPr="001C4208">
        <w:rPr>
          <w:rFonts w:ascii="Courier New" w:hAnsi="Courier New" w:cs="Courier New"/>
        </w:rPr>
        <w:t>filter_id</w:t>
      </w:r>
      <w:proofErr w:type="spellEnd"/>
      <w:r>
        <w:t xml:space="preserve">, the sample shall not be mapped to an </w:t>
      </w:r>
      <w:proofErr w:type="spellStart"/>
      <w:r w:rsidRPr="00E3134C">
        <w:rPr>
          <w:rFonts w:ascii="Courier New" w:hAnsi="Courier New" w:cs="Courier New"/>
        </w:rPr>
        <w:t>NnpfcSeiEntry</w:t>
      </w:r>
      <w:proofErr w:type="spellEnd"/>
      <w:r>
        <w:t xml:space="preserve"> in a </w:t>
      </w:r>
      <w:proofErr w:type="spellStart"/>
      <w:r w:rsidRPr="00AA3264">
        <w:rPr>
          <w:rFonts w:ascii="Courier New" w:hAnsi="Courier New" w:cs="Courier New"/>
        </w:rPr>
        <w:t>SampleToGroupBox</w:t>
      </w:r>
      <w:proofErr w:type="spellEnd"/>
      <w:r>
        <w:t xml:space="preserve"> having </w:t>
      </w:r>
      <w:proofErr w:type="spellStart"/>
      <w:r w:rsidRPr="00AA3264">
        <w:rPr>
          <w:rFonts w:ascii="Courier New" w:hAnsi="Courier New" w:cs="Courier New"/>
        </w:rPr>
        <w:t>filter_update_flag</w:t>
      </w:r>
      <w:proofErr w:type="spellEnd"/>
      <w:r>
        <w:t xml:space="preserve"> equal to 1 and the same </w:t>
      </w:r>
      <w:proofErr w:type="spellStart"/>
      <w:r w:rsidRPr="001C4208">
        <w:rPr>
          <w:rFonts w:ascii="Courier New" w:hAnsi="Courier New" w:cs="Courier New"/>
        </w:rPr>
        <w:t>filter_id</w:t>
      </w:r>
      <w:proofErr w:type="spellEnd"/>
      <w:r>
        <w:t xml:space="preserve">. </w:t>
      </w:r>
    </w:p>
    <w:p w14:paraId="65A13D49" w14:textId="299053D2" w:rsidR="00D55D38" w:rsidRDefault="00D55D38" w:rsidP="00D55D38">
      <w:pPr>
        <w:spacing w:after="240" w:line="276" w:lineRule="auto"/>
      </w:pPr>
      <w:r>
        <w:t>When a track contains an NNPFC sample group, no NNPFC SEI messages shall be present within the samples of the track.</w:t>
      </w:r>
      <w:r w:rsidR="005318B3">
        <w:t xml:space="preserve"> </w:t>
      </w:r>
      <w:r w:rsidR="005318B3" w:rsidRPr="005318B3">
        <w:t>When a VVC track has an associated VVC non-VCL track that contains an NNPFC sample group, no NNPFC SEI messages shall be present within the samples of the VVC track.</w:t>
      </w:r>
    </w:p>
    <w:p w14:paraId="3F1275DC" w14:textId="3CF19BFD" w:rsidR="00151BD5" w:rsidRDefault="00F73F6A" w:rsidP="00151BD5">
      <w:pPr>
        <w:spacing w:after="240" w:line="276" w:lineRule="auto"/>
      </w:pPr>
      <w:r>
        <w:t>When a reader supports the NNPFC sample group, it shall perform the following implicit insertion of prefix SEI NAL units as a part of the bitstream reconstruction:</w:t>
      </w:r>
    </w:p>
    <w:p w14:paraId="7CC2A566" w14:textId="58BE0302" w:rsidR="00D77494" w:rsidRDefault="00151BD5" w:rsidP="00EF7169">
      <w:pPr>
        <w:spacing w:after="240" w:line="276" w:lineRule="auto"/>
        <w:ind w:left="400" w:hanging="400"/>
      </w:pPr>
      <w:r w:rsidRPr="00C4321B">
        <w:t>—</w:t>
      </w:r>
      <w:r w:rsidRPr="00C4321B">
        <w:tab/>
      </w:r>
      <w:r>
        <w:t xml:space="preserve">When a sample is mapped to at least one </w:t>
      </w:r>
      <w:proofErr w:type="spellStart"/>
      <w:r w:rsidRPr="00E3134C">
        <w:rPr>
          <w:rFonts w:ascii="Courier New" w:hAnsi="Courier New" w:cs="Courier New"/>
        </w:rPr>
        <w:t>NnpfcSeiEntry</w:t>
      </w:r>
      <w:proofErr w:type="spellEnd"/>
      <w:r>
        <w:t xml:space="preserve"> </w:t>
      </w:r>
      <w:r w:rsidR="005318B3" w:rsidRPr="005318B3">
        <w:rPr>
          <w:lang w:val="en-US"/>
        </w:rPr>
        <w:t xml:space="preserve">with </w:t>
      </w:r>
      <w:proofErr w:type="spellStart"/>
      <w:r w:rsidR="005318B3" w:rsidRPr="00BF78BD">
        <w:rPr>
          <w:rFonts w:ascii="Courier New" w:hAnsi="Courier New" w:cs="Courier New"/>
          <w:lang w:val="en-US"/>
        </w:rPr>
        <w:t>filter_update_flag</w:t>
      </w:r>
      <w:proofErr w:type="spellEnd"/>
      <w:r w:rsidR="005318B3" w:rsidRPr="005318B3">
        <w:rPr>
          <w:lang w:val="en-US"/>
        </w:rPr>
        <w:t xml:space="preserve"> equal to 0</w:t>
      </w:r>
      <w:r w:rsidR="005318B3">
        <w:rPr>
          <w:lang w:val="en-US"/>
        </w:rPr>
        <w:t xml:space="preserve"> </w:t>
      </w:r>
      <w:r>
        <w:t xml:space="preserve">and the sample is </w:t>
      </w:r>
    </w:p>
    <w:p w14:paraId="36487E6D" w14:textId="5366FF45" w:rsidR="00D77494" w:rsidRDefault="00D77494" w:rsidP="00D77494">
      <w:pPr>
        <w:spacing w:after="240" w:line="276" w:lineRule="auto"/>
        <w:ind w:left="800" w:hanging="400"/>
      </w:pPr>
      <w:r w:rsidRPr="00BF78BD">
        <w:t>—</w:t>
      </w:r>
      <w:r w:rsidRPr="00BF78BD">
        <w:tab/>
      </w:r>
      <w:r w:rsidR="00151BD5">
        <w:t>a sync sample</w:t>
      </w:r>
      <w:r w:rsidR="00EF7169">
        <w:t>,</w:t>
      </w:r>
      <w:r w:rsidR="00151BD5">
        <w:t xml:space="preserve"> or </w:t>
      </w:r>
    </w:p>
    <w:p w14:paraId="6FED57FF" w14:textId="7ED3868D" w:rsidR="00D77494" w:rsidRDefault="00D77494" w:rsidP="00D77494">
      <w:pPr>
        <w:spacing w:after="240" w:line="276" w:lineRule="auto"/>
        <w:ind w:left="800" w:hanging="400"/>
      </w:pPr>
      <w:r w:rsidRPr="00BF78BD">
        <w:t>—</w:t>
      </w:r>
      <w:r w:rsidRPr="00BF78BD">
        <w:tab/>
      </w:r>
      <w:r w:rsidR="00151BD5" w:rsidRPr="00233C8D">
        <w:t>the first sample of a sequence of samples associated with the same sample entry</w:t>
      </w:r>
      <w:r w:rsidR="00EF7169">
        <w:t>,</w:t>
      </w:r>
      <w:r w:rsidR="005318B3" w:rsidRPr="005318B3">
        <w:t xml:space="preserve"> </w:t>
      </w:r>
      <w:r w:rsidR="005318B3">
        <w:t xml:space="preserve">or </w:t>
      </w:r>
    </w:p>
    <w:p w14:paraId="15BFAC23" w14:textId="5AF27B49" w:rsidR="00D77494" w:rsidRDefault="00D77494" w:rsidP="00D77494">
      <w:pPr>
        <w:spacing w:after="240" w:line="276" w:lineRule="auto"/>
        <w:ind w:left="800" w:hanging="400"/>
      </w:pPr>
      <w:r w:rsidRPr="00BF78BD">
        <w:t>—</w:t>
      </w:r>
      <w:r w:rsidRPr="00BF78BD">
        <w:tab/>
      </w:r>
      <w:r w:rsidR="005318B3">
        <w:t xml:space="preserve">the first sample of a sequence of samples mapped to the same </w:t>
      </w:r>
      <w:proofErr w:type="spellStart"/>
      <w:r w:rsidR="005318B3" w:rsidRPr="00BF78BD">
        <w:rPr>
          <w:rFonts w:ascii="Courier New" w:hAnsi="Courier New" w:cs="Courier New"/>
        </w:rPr>
        <w:t>NnpfcSeiEntry</w:t>
      </w:r>
      <w:proofErr w:type="spellEnd"/>
      <w:r w:rsidR="005318B3">
        <w:t xml:space="preserve"> with </w:t>
      </w:r>
      <w:proofErr w:type="spellStart"/>
      <w:r w:rsidR="005318B3" w:rsidRPr="00BF78BD">
        <w:rPr>
          <w:rFonts w:ascii="Courier New" w:hAnsi="Courier New" w:cs="Courier New"/>
        </w:rPr>
        <w:t>filter_update_flag</w:t>
      </w:r>
      <w:proofErr w:type="spellEnd"/>
      <w:r w:rsidR="005318B3">
        <w:t xml:space="preserve"> equal to 0 and a particular </w:t>
      </w:r>
      <w:proofErr w:type="spellStart"/>
      <w:r w:rsidR="005318B3" w:rsidRPr="00BF78BD">
        <w:rPr>
          <w:rFonts w:ascii="Courier New" w:hAnsi="Courier New" w:cs="Courier New"/>
        </w:rPr>
        <w:t>filter_id</w:t>
      </w:r>
      <w:proofErr w:type="spellEnd"/>
      <w:r w:rsidR="005318B3">
        <w:t xml:space="preserve"> value </w:t>
      </w:r>
      <w:proofErr w:type="spellStart"/>
      <w:r w:rsidR="005318B3">
        <w:t>filterIdBase</w:t>
      </w:r>
      <w:proofErr w:type="spellEnd"/>
      <w:r w:rsidR="00151BD5">
        <w:t xml:space="preserve">, </w:t>
      </w:r>
    </w:p>
    <w:p w14:paraId="2B0B1076" w14:textId="4406D314" w:rsidR="00151BD5" w:rsidRDefault="00D77494" w:rsidP="00D77494">
      <w:pPr>
        <w:spacing w:after="240" w:line="276" w:lineRule="auto"/>
        <w:ind w:left="400" w:hanging="400"/>
      </w:pPr>
      <w:r>
        <w:tab/>
        <w:t xml:space="preserve">then </w:t>
      </w:r>
      <w:r w:rsidR="00151BD5">
        <w:t xml:space="preserve">the sample implicitly contains a prefix SEI NAL unit for each layer contained in the track and each </w:t>
      </w:r>
      <w:proofErr w:type="spellStart"/>
      <w:r w:rsidR="00151BD5" w:rsidRPr="005917CA">
        <w:rPr>
          <w:rFonts w:ascii="Courier New" w:hAnsi="Courier New" w:cs="Courier New"/>
        </w:rPr>
        <w:t>filter_id</w:t>
      </w:r>
      <w:proofErr w:type="spellEnd"/>
      <w:r w:rsidR="00151BD5">
        <w:t xml:space="preserve"> value mapped to the sample, and the prefix SEI NAL unit contains the NNPFC SEI message from the </w:t>
      </w:r>
      <w:proofErr w:type="spellStart"/>
      <w:r w:rsidR="00151BD5" w:rsidRPr="00E3134C">
        <w:rPr>
          <w:rFonts w:ascii="Courier New" w:hAnsi="Courier New" w:cs="Courier New"/>
        </w:rPr>
        <w:t>NnpfcSeiEntry</w:t>
      </w:r>
      <w:proofErr w:type="spellEnd"/>
      <w:r w:rsidR="00151BD5">
        <w:t xml:space="preserve"> with </w:t>
      </w:r>
      <w:proofErr w:type="spellStart"/>
      <w:r w:rsidR="00151BD5" w:rsidRPr="005917CA">
        <w:rPr>
          <w:rFonts w:ascii="Courier New" w:hAnsi="Courier New" w:cs="Courier New"/>
        </w:rPr>
        <w:t>filter_update_flag</w:t>
      </w:r>
      <w:proofErr w:type="spellEnd"/>
      <w:r w:rsidR="00151BD5">
        <w:t xml:space="preserve"> equal to 0, followed by the NNPFC SEI message from the </w:t>
      </w:r>
      <w:proofErr w:type="spellStart"/>
      <w:r w:rsidR="00151BD5" w:rsidRPr="00E3134C">
        <w:rPr>
          <w:rFonts w:ascii="Courier New" w:hAnsi="Courier New" w:cs="Courier New"/>
        </w:rPr>
        <w:t>NnpfcSeiEntry</w:t>
      </w:r>
      <w:proofErr w:type="spellEnd"/>
      <w:r w:rsidR="00151BD5">
        <w:t xml:space="preserve"> with </w:t>
      </w:r>
      <w:proofErr w:type="spellStart"/>
      <w:r w:rsidR="00151BD5" w:rsidRPr="005917CA">
        <w:rPr>
          <w:rFonts w:ascii="Courier New" w:hAnsi="Courier New" w:cs="Courier New"/>
        </w:rPr>
        <w:t>filter_update_flag</w:t>
      </w:r>
      <w:proofErr w:type="spellEnd"/>
      <w:r w:rsidR="00151BD5">
        <w:t xml:space="preserve"> equal to 1</w:t>
      </w:r>
      <w:r w:rsidR="005318B3" w:rsidRPr="005318B3">
        <w:t xml:space="preserve"> </w:t>
      </w:r>
      <w:r w:rsidR="005318B3">
        <w:t xml:space="preserve">and </w:t>
      </w:r>
      <w:proofErr w:type="spellStart"/>
      <w:r w:rsidR="005318B3" w:rsidRPr="00BF78BD">
        <w:rPr>
          <w:rFonts w:ascii="Courier New" w:hAnsi="Courier New" w:cs="Courier New"/>
        </w:rPr>
        <w:t>filter_id</w:t>
      </w:r>
      <w:proofErr w:type="spellEnd"/>
      <w:r w:rsidR="005318B3">
        <w:t xml:space="preserve"> equal to </w:t>
      </w:r>
      <w:proofErr w:type="spellStart"/>
      <w:r w:rsidR="005318B3">
        <w:t>filterIdBase</w:t>
      </w:r>
      <w:proofErr w:type="spellEnd"/>
      <w:r w:rsidR="005318B3" w:rsidRPr="005318B3">
        <w:rPr>
          <w:lang w:val="en-US"/>
        </w:rPr>
        <w:t xml:space="preserve"> that is mapped to the sample</w:t>
      </w:r>
      <w:r w:rsidR="00151BD5">
        <w:t>, if any.</w:t>
      </w:r>
    </w:p>
    <w:p w14:paraId="35473E98" w14:textId="34A6A3E3" w:rsidR="00EF7169" w:rsidRDefault="00EF7169" w:rsidP="00EF7169">
      <w:pPr>
        <w:spacing w:after="240" w:line="276" w:lineRule="auto"/>
        <w:ind w:left="400" w:hanging="400"/>
      </w:pPr>
      <w:r w:rsidRPr="00BF78BD">
        <w:t>—</w:t>
      </w:r>
      <w:r w:rsidRPr="00BF78BD">
        <w:tab/>
        <w:t xml:space="preserve">When a sample is the first sample in a sequence of samples mapped to the same </w:t>
      </w:r>
      <w:proofErr w:type="spellStart"/>
      <w:r w:rsidRPr="00BF78BD">
        <w:rPr>
          <w:rFonts w:ascii="Courier New" w:hAnsi="Courier New" w:cs="Courier New"/>
        </w:rPr>
        <w:t>NnpfcSeiEntry</w:t>
      </w:r>
      <w:proofErr w:type="spellEnd"/>
      <w:r w:rsidRPr="00BF78BD">
        <w:t xml:space="preserve"> with </w:t>
      </w:r>
      <w:proofErr w:type="spellStart"/>
      <w:r w:rsidRPr="00BF78BD">
        <w:rPr>
          <w:rFonts w:ascii="Courier New" w:hAnsi="Courier New" w:cs="Courier New"/>
        </w:rPr>
        <w:t>filter_update_flag</w:t>
      </w:r>
      <w:proofErr w:type="spellEnd"/>
      <w:r w:rsidRPr="00BF78BD">
        <w:t xml:space="preserve"> equal to 1 </w:t>
      </w:r>
      <w:r>
        <w:t xml:space="preserve">and a particular </w:t>
      </w:r>
      <w:proofErr w:type="spellStart"/>
      <w:r w:rsidRPr="00BF78BD">
        <w:rPr>
          <w:rFonts w:ascii="Courier New" w:hAnsi="Courier New" w:cs="Courier New"/>
        </w:rPr>
        <w:t>filter_id</w:t>
      </w:r>
      <w:proofErr w:type="spellEnd"/>
      <w:r>
        <w:t xml:space="preserve"> value </w:t>
      </w:r>
      <w:proofErr w:type="spellStart"/>
      <w:r>
        <w:t>filterIdUpdate</w:t>
      </w:r>
      <w:proofErr w:type="spellEnd"/>
      <w:r>
        <w:t xml:space="preserve"> </w:t>
      </w:r>
      <w:r w:rsidRPr="00BF78BD">
        <w:t>and the sample i</w:t>
      </w:r>
      <w:r>
        <w:t>s</w:t>
      </w:r>
    </w:p>
    <w:p w14:paraId="093925CA" w14:textId="77777777" w:rsidR="00EF7169" w:rsidRDefault="00EF7169" w:rsidP="00EF7169">
      <w:pPr>
        <w:spacing w:after="240" w:line="276" w:lineRule="auto"/>
        <w:ind w:left="800" w:hanging="400"/>
      </w:pPr>
      <w:r w:rsidRPr="00BF78BD">
        <w:t>—</w:t>
      </w:r>
      <w:r w:rsidRPr="00BF78BD">
        <w:tab/>
      </w:r>
      <w:r>
        <w:t>not</w:t>
      </w:r>
      <w:r w:rsidRPr="00BF78BD">
        <w:t xml:space="preserve"> a sync sample</w:t>
      </w:r>
      <w:r>
        <w:t>, and</w:t>
      </w:r>
    </w:p>
    <w:p w14:paraId="706B5E51" w14:textId="77777777" w:rsidR="00EF7169" w:rsidRDefault="00EF7169" w:rsidP="00EF7169">
      <w:pPr>
        <w:spacing w:after="240" w:line="276" w:lineRule="auto"/>
        <w:ind w:left="800" w:hanging="400"/>
      </w:pPr>
      <w:r w:rsidRPr="00BF78BD">
        <w:t>—</w:t>
      </w:r>
      <w:r w:rsidRPr="00BF78BD">
        <w:tab/>
        <w:t>no</w:t>
      </w:r>
      <w:r>
        <w:t>t</w:t>
      </w:r>
      <w:r w:rsidRPr="00BF78BD">
        <w:t xml:space="preserve"> the first sample of a sequence of samples associated with the same sample entry</w:t>
      </w:r>
      <w:r>
        <w:t xml:space="preserve">, and </w:t>
      </w:r>
    </w:p>
    <w:p w14:paraId="620E4282" w14:textId="77777777" w:rsidR="00EF7169" w:rsidRDefault="00EF7169" w:rsidP="00EF7169">
      <w:pPr>
        <w:spacing w:after="240" w:line="276" w:lineRule="auto"/>
        <w:ind w:left="800" w:hanging="400"/>
      </w:pPr>
      <w:r w:rsidRPr="00BF78BD">
        <w:t>—</w:t>
      </w:r>
      <w:r w:rsidRPr="00BF78BD">
        <w:tab/>
      </w:r>
      <w:r>
        <w:t xml:space="preserve">not the first sample in a sequence of samples mapped to the same </w:t>
      </w:r>
      <w:proofErr w:type="spellStart"/>
      <w:r w:rsidRPr="00BF78BD">
        <w:rPr>
          <w:rFonts w:ascii="Courier New" w:hAnsi="Courier New" w:cs="Courier New"/>
        </w:rPr>
        <w:t>NnpfcSeiEntry</w:t>
      </w:r>
      <w:proofErr w:type="spellEnd"/>
      <w:r>
        <w:t xml:space="preserve"> with </w:t>
      </w:r>
      <w:proofErr w:type="spellStart"/>
      <w:r w:rsidRPr="00BF78BD">
        <w:rPr>
          <w:rFonts w:ascii="Courier New" w:hAnsi="Courier New" w:cs="Courier New"/>
        </w:rPr>
        <w:t>filter_update_flag</w:t>
      </w:r>
      <w:proofErr w:type="spellEnd"/>
      <w:r>
        <w:t xml:space="preserve"> equal to 0 and </w:t>
      </w:r>
      <w:proofErr w:type="spellStart"/>
      <w:r w:rsidRPr="00BF78BD">
        <w:rPr>
          <w:rFonts w:ascii="Courier New" w:hAnsi="Courier New" w:cs="Courier New"/>
        </w:rPr>
        <w:t>filter_id</w:t>
      </w:r>
      <w:proofErr w:type="spellEnd"/>
      <w:r>
        <w:t xml:space="preserve"> equal to </w:t>
      </w:r>
      <w:proofErr w:type="spellStart"/>
      <w:r>
        <w:t>filterIdUpdate</w:t>
      </w:r>
      <w:proofErr w:type="spellEnd"/>
      <w:r w:rsidRPr="00BF78BD">
        <w:t xml:space="preserve">, </w:t>
      </w:r>
    </w:p>
    <w:p w14:paraId="581A6372" w14:textId="77777777" w:rsidR="00EF7169" w:rsidRDefault="00EF7169" w:rsidP="00EF7169">
      <w:pPr>
        <w:spacing w:after="240" w:line="276" w:lineRule="auto"/>
        <w:ind w:left="400" w:hanging="400"/>
      </w:pPr>
      <w:r>
        <w:tab/>
        <w:t xml:space="preserve">then </w:t>
      </w:r>
      <w:r w:rsidRPr="00BF78BD">
        <w:t xml:space="preserve">the sample implicitly contains a prefix SEI NAL unit for each layer contained in the track and each </w:t>
      </w:r>
      <w:proofErr w:type="spellStart"/>
      <w:r w:rsidRPr="00BF78BD">
        <w:rPr>
          <w:rFonts w:ascii="Courier New" w:hAnsi="Courier New" w:cs="Courier New"/>
        </w:rPr>
        <w:t>filter_id</w:t>
      </w:r>
      <w:proofErr w:type="spellEnd"/>
      <w:r w:rsidRPr="00BF78BD">
        <w:t xml:space="preserve"> value mapped to the sample, and the prefix SEI NAL unit contains the NNPFC SEI message from the </w:t>
      </w:r>
      <w:proofErr w:type="spellStart"/>
      <w:r w:rsidRPr="00BF78BD">
        <w:rPr>
          <w:rFonts w:ascii="Courier New" w:hAnsi="Courier New" w:cs="Courier New"/>
        </w:rPr>
        <w:t>NnpfcSeiEntry</w:t>
      </w:r>
      <w:proofErr w:type="spellEnd"/>
      <w:r w:rsidRPr="00BF78BD">
        <w:t xml:space="preserve"> with </w:t>
      </w:r>
      <w:proofErr w:type="spellStart"/>
      <w:r w:rsidRPr="00BF78BD">
        <w:rPr>
          <w:rFonts w:ascii="Courier New" w:hAnsi="Courier New" w:cs="Courier New"/>
        </w:rPr>
        <w:t>filter_update_flag</w:t>
      </w:r>
      <w:proofErr w:type="spellEnd"/>
      <w:r w:rsidRPr="00BF78BD">
        <w:t xml:space="preserve"> equal to 1.</w:t>
      </w:r>
    </w:p>
    <w:p w14:paraId="62834C1E" w14:textId="77777777" w:rsidR="00151BD5" w:rsidRPr="00B70F0B" w:rsidRDefault="00151BD5" w:rsidP="00151BD5">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t>11.4.22.2</w:t>
      </w:r>
      <w:r>
        <w:rPr>
          <w:rFonts w:eastAsia="MS Mincho"/>
          <w:b/>
          <w:sz w:val="20"/>
        </w:rPr>
        <w:tab/>
      </w:r>
      <w:r w:rsidRPr="00B70F0B">
        <w:rPr>
          <w:rFonts w:eastAsia="MS Mincho"/>
          <w:b/>
          <w:sz w:val="20"/>
        </w:rPr>
        <w:t>Syntax</w:t>
      </w:r>
    </w:p>
    <w:p w14:paraId="620BFF27" w14:textId="77777777" w:rsidR="00151BD5" w:rsidRPr="00B70F0B" w:rsidRDefault="00151BD5" w:rsidP="00151BD5">
      <w:pPr>
        <w:keepNext/>
        <w:keepLines/>
        <w:spacing w:before="60"/>
        <w:jc w:val="left"/>
        <w:rPr>
          <w:rFonts w:ascii="Courier New" w:hAnsi="Courier New" w:cs="Courier New"/>
          <w:noProof/>
          <w:sz w:val="20"/>
        </w:rPr>
      </w:pPr>
      <w:r w:rsidRPr="00B70F0B">
        <w:rPr>
          <w:rFonts w:ascii="Courier New" w:hAnsi="Courier New" w:cs="Courier New"/>
          <w:noProof/>
          <w:sz w:val="20"/>
        </w:rPr>
        <w:t xml:space="preserve">aligned(8) class </w:t>
      </w:r>
      <w:r w:rsidRPr="00D93B11">
        <w:rPr>
          <w:rFonts w:ascii="Courier New" w:hAnsi="Courier New" w:cs="Courier New"/>
          <w:noProof/>
          <w:sz w:val="20"/>
        </w:rPr>
        <w:t>NnpfcSeiEntry</w:t>
      </w:r>
      <w:r w:rsidRPr="00B70F0B">
        <w:rPr>
          <w:rFonts w:ascii="Courier New" w:hAnsi="Courier New" w:cs="Courier New"/>
          <w:noProof/>
          <w:sz w:val="20"/>
        </w:rPr>
        <w:t>() extends VisualSampleGroupEntry('</w:t>
      </w:r>
      <w:r>
        <w:rPr>
          <w:rFonts w:ascii="Courier New" w:hAnsi="Courier New" w:cs="Courier New"/>
          <w:noProof/>
          <w:sz w:val="20"/>
        </w:rPr>
        <w:t>nfcs</w:t>
      </w:r>
      <w:r w:rsidRPr="00B70F0B">
        <w:rPr>
          <w:rFonts w:ascii="Courier New" w:hAnsi="Courier New" w:cs="Courier New"/>
          <w:noProof/>
          <w:sz w:val="20"/>
        </w:rPr>
        <w:t>')</w:t>
      </w:r>
      <w:r w:rsidRPr="00B70F0B">
        <w:rPr>
          <w:rFonts w:ascii="Courier New" w:hAnsi="Courier New" w:cs="Courier New"/>
          <w:noProof/>
          <w:sz w:val="20"/>
        </w:rPr>
        <w:br/>
        <w:t>{</w:t>
      </w:r>
      <w:r w:rsidRPr="00B70F0B">
        <w:rPr>
          <w:rFonts w:ascii="Courier New" w:hAnsi="Courier New" w:cs="Courier New"/>
          <w:noProof/>
          <w:sz w:val="20"/>
        </w:rPr>
        <w:br/>
      </w:r>
      <w:r w:rsidRPr="00B70F0B">
        <w:rPr>
          <w:rFonts w:ascii="Courier New" w:hAnsi="Courier New" w:cs="Courier New"/>
          <w:noProof/>
          <w:sz w:val="20"/>
        </w:rPr>
        <w:tab/>
      </w:r>
      <w:r w:rsidRPr="00D93B11">
        <w:rPr>
          <w:rFonts w:ascii="Courier New" w:hAnsi="Courier New" w:cs="Courier New"/>
          <w:noProof/>
          <w:sz w:val="20"/>
        </w:rPr>
        <w:t>unsigned int(8) nnpfc_sei_data_byte[];</w:t>
      </w:r>
      <w:r w:rsidRPr="00B70F0B">
        <w:rPr>
          <w:rFonts w:ascii="Courier New" w:hAnsi="Courier New"/>
          <w:noProof/>
          <w:sz w:val="20"/>
        </w:rPr>
        <w:br/>
      </w:r>
      <w:r w:rsidRPr="00B70F0B">
        <w:rPr>
          <w:rFonts w:ascii="Courier New" w:hAnsi="Courier New" w:cs="Courier New"/>
          <w:noProof/>
          <w:sz w:val="20"/>
        </w:rPr>
        <w:t>}</w:t>
      </w:r>
    </w:p>
    <w:p w14:paraId="0148565C" w14:textId="77777777" w:rsidR="00151BD5" w:rsidRPr="00B70F0B" w:rsidRDefault="00151BD5" w:rsidP="00151BD5">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t>11.4.22.3</w:t>
      </w:r>
      <w:r>
        <w:rPr>
          <w:rFonts w:eastAsia="MS Mincho"/>
          <w:b/>
          <w:sz w:val="20"/>
        </w:rPr>
        <w:tab/>
      </w:r>
      <w:r w:rsidRPr="00B70F0B">
        <w:rPr>
          <w:rFonts w:eastAsia="MS Mincho"/>
          <w:b/>
          <w:sz w:val="20"/>
        </w:rPr>
        <w:t>Semantics</w:t>
      </w:r>
    </w:p>
    <w:p w14:paraId="4F25BD12" w14:textId="4F697657" w:rsidR="00151BD5" w:rsidRPr="00B70F0B" w:rsidRDefault="00151BD5" w:rsidP="00151BD5">
      <w:pPr>
        <w:tabs>
          <w:tab w:val="left" w:pos="8010"/>
        </w:tabs>
        <w:spacing w:after="220"/>
        <w:rPr>
          <w:rFonts w:eastAsia="MS Mincho"/>
        </w:rPr>
      </w:pPr>
      <w:r>
        <w:rPr>
          <w:rFonts w:ascii="Courier" w:hAnsi="Courier"/>
          <w:noProof/>
          <w:lang w:val="en-CA"/>
        </w:rPr>
        <w:t>nnpfc_sei_data_byte[]</w:t>
      </w:r>
      <w:r w:rsidRPr="00B70F0B">
        <w:rPr>
          <w:rFonts w:ascii="Courier" w:hAnsi="Courier"/>
          <w:noProof/>
          <w:sz w:val="20"/>
          <w:lang w:val="en-CA"/>
        </w:rPr>
        <w:t xml:space="preserve"> </w:t>
      </w:r>
      <w:r>
        <w:rPr>
          <w:rFonts w:eastAsia="MS Mincho"/>
        </w:rPr>
        <w:t>is a</w:t>
      </w:r>
      <w:r w:rsidRPr="00D93B11">
        <w:rPr>
          <w:rFonts w:eastAsia="MS Mincho"/>
        </w:rPr>
        <w:t xml:space="preserve"> byte array </w:t>
      </w:r>
      <w:r>
        <w:rPr>
          <w:rFonts w:eastAsia="MS Mincho"/>
        </w:rPr>
        <w:t xml:space="preserve">that </w:t>
      </w:r>
      <w:r w:rsidR="00975EEF">
        <w:rPr>
          <w:rFonts w:eastAsia="MS Mincho"/>
        </w:rPr>
        <w:t xml:space="preserve">shall </w:t>
      </w:r>
      <w:r>
        <w:rPr>
          <w:rFonts w:eastAsia="MS Mincho"/>
        </w:rPr>
        <w:t>contain exactly one complete</w:t>
      </w:r>
      <w:r w:rsidRPr="00D93B11">
        <w:rPr>
          <w:rFonts w:eastAsia="MS Mincho"/>
        </w:rPr>
        <w:t xml:space="preserve"> NNPFC SEI message</w:t>
      </w:r>
      <w:r w:rsidR="00975EEF">
        <w:rPr>
          <w:rFonts w:eastAsia="MS Mincho"/>
        </w:rPr>
        <w:t xml:space="preserve"> as specified in ISO/IEC 23002-7</w:t>
      </w:r>
      <w:r>
        <w:rPr>
          <w:rFonts w:eastAsia="MS Mincho"/>
        </w:rPr>
        <w:t>.</w:t>
      </w:r>
    </w:p>
    <w:bookmarkEnd w:id="1"/>
    <w:p w14:paraId="3378A92D" w14:textId="3D46EDE1" w:rsidR="008F364F" w:rsidRDefault="008F364F" w:rsidP="008F364F">
      <w:pPr>
        <w:spacing w:after="240" w:line="276" w:lineRule="auto"/>
        <w:rPr>
          <w:ins w:id="3" w:author="Miska Hannuksela" w:date="2023-04-28T12:08:00Z"/>
        </w:rPr>
      </w:pPr>
      <w:ins w:id="4" w:author="Miska Hannuksela" w:date="2023-04-28T12:18:00Z">
        <w:r w:rsidRPr="00C61455">
          <w:rPr>
            <w:highlight w:val="yellow"/>
          </w:rPr>
          <w:t>[Ed. In MPEG#142, further study was encouraged if</w:t>
        </w:r>
      </w:ins>
      <w:ins w:id="5" w:author="Miska Hannuksela" w:date="2023-04-28T12:21:00Z">
        <w:r w:rsidR="0011346C">
          <w:rPr>
            <w:highlight w:val="yellow"/>
          </w:rPr>
          <w:t xml:space="preserve"> it is desirable for the</w:t>
        </w:r>
      </w:ins>
      <w:ins w:id="6" w:author="Miska Hannuksela" w:date="2023-04-28T12:18:00Z">
        <w:r w:rsidRPr="00C61455">
          <w:rPr>
            <w:highlight w:val="yellow"/>
          </w:rPr>
          <w:t xml:space="preserve"> </w:t>
        </w:r>
        <w:r w:rsidRPr="00C61455">
          <w:rPr>
            <w:rFonts w:ascii="Courier New" w:hAnsi="Courier New" w:cs="Courier New"/>
            <w:noProof/>
            <w:sz w:val="20"/>
            <w:highlight w:val="yellow"/>
          </w:rPr>
          <w:t>NnpfcSeiEntry</w:t>
        </w:r>
        <w:r w:rsidRPr="00C61455">
          <w:rPr>
            <w:highlight w:val="yellow"/>
          </w:rPr>
          <w:t xml:space="preserve"> </w:t>
        </w:r>
      </w:ins>
      <w:ins w:id="7" w:author="Miska Hannuksela" w:date="2023-04-28T12:21:00Z">
        <w:r w:rsidR="0011346C">
          <w:rPr>
            <w:highlight w:val="yellow"/>
          </w:rPr>
          <w:t xml:space="preserve">design to </w:t>
        </w:r>
      </w:ins>
      <w:ins w:id="8" w:author="Miska Hannuksela" w:date="2023-04-28T12:18:00Z">
        <w:r w:rsidRPr="00C61455">
          <w:rPr>
            <w:highlight w:val="yellow"/>
          </w:rPr>
          <w:t>contain a complete NNPFC SEI message or just some parameters, such as those that could help applications to decide whether to use or to skip the post-filter (such as identification, purpose, complexity), excluding the ISO/IEC 15938-17 bitstream, if any, and parameters for post-filter operation</w:t>
        </w:r>
      </w:ins>
      <w:ins w:id="9" w:author="Miska Hannuksela" w:date="2023-04-28T12:22:00Z">
        <w:r w:rsidR="0011346C">
          <w:rPr>
            <w:highlight w:val="yellow"/>
          </w:rPr>
          <w:t>.</w:t>
        </w:r>
      </w:ins>
      <w:ins w:id="10" w:author="Miska Hannuksela" w:date="2023-04-28T12:18:00Z">
        <w:r w:rsidR="0011346C">
          <w:rPr>
            <w:highlight w:val="yellow"/>
          </w:rPr>
          <w:t xml:space="preserve"> </w:t>
        </w:r>
      </w:ins>
      <w:ins w:id="11" w:author="Miska Hannuksela" w:date="2023-04-28T12:19:00Z">
        <w:r w:rsidR="0011346C">
          <w:rPr>
            <w:highlight w:val="yellow"/>
          </w:rPr>
          <w:t xml:space="preserve">In the latter case, </w:t>
        </w:r>
      </w:ins>
      <w:ins w:id="12" w:author="Miska Hannuksela" w:date="2023-04-28T12:20:00Z">
        <w:r w:rsidR="0011346C">
          <w:rPr>
            <w:highlight w:val="yellow"/>
          </w:rPr>
          <w:t>there is an open question h</w:t>
        </w:r>
        <w:r w:rsidR="0011346C" w:rsidRPr="0011346C">
          <w:rPr>
            <w:highlight w:val="yellow"/>
          </w:rPr>
          <w:t xml:space="preserve">ow to avoid </w:t>
        </w:r>
        <w:r w:rsidR="0011346C">
          <w:rPr>
            <w:highlight w:val="yellow"/>
          </w:rPr>
          <w:t xml:space="preserve">repetition of the </w:t>
        </w:r>
        <w:r w:rsidR="0011346C" w:rsidRPr="0011346C">
          <w:rPr>
            <w:highlight w:val="yellow"/>
          </w:rPr>
          <w:t>ISO/IEC 15938-17 bitstream</w:t>
        </w:r>
        <w:r w:rsidR="0011346C">
          <w:rPr>
            <w:highlight w:val="yellow"/>
          </w:rPr>
          <w:t>.</w:t>
        </w:r>
      </w:ins>
      <w:ins w:id="13" w:author="Miska Hannuksela" w:date="2023-04-28T12:18:00Z">
        <w:r w:rsidRPr="00C61455">
          <w:rPr>
            <w:highlight w:val="yellow"/>
          </w:rPr>
          <w:t>]</w:t>
        </w:r>
      </w:ins>
    </w:p>
    <w:p w14:paraId="75D33779" w14:textId="77777777" w:rsidR="00151BD5" w:rsidRPr="00B70F0B" w:rsidRDefault="00151BD5" w:rsidP="00151BD5">
      <w:pPr>
        <w:keepNext/>
        <w:tabs>
          <w:tab w:val="left" w:pos="660"/>
          <w:tab w:val="left" w:pos="880"/>
        </w:tabs>
        <w:suppressAutoHyphens/>
        <w:spacing w:before="60" w:after="240" w:line="230" w:lineRule="exact"/>
        <w:jc w:val="left"/>
        <w:outlineLvl w:val="2"/>
        <w:rPr>
          <w:rFonts w:eastAsia="MS Mincho"/>
          <w:b/>
          <w:bCs/>
          <w:sz w:val="20"/>
        </w:rPr>
      </w:pPr>
      <w:r>
        <w:rPr>
          <w:rFonts w:eastAsia="MS Mincho"/>
          <w:b/>
          <w:bCs/>
          <w:sz w:val="20"/>
        </w:rPr>
        <w:t>11.4.23</w:t>
      </w:r>
      <w:r>
        <w:rPr>
          <w:rFonts w:eastAsia="MS Mincho"/>
          <w:b/>
          <w:bCs/>
          <w:sz w:val="20"/>
        </w:rPr>
        <w:tab/>
        <w:t>Neural-network post-filter activation</w:t>
      </w:r>
      <w:r w:rsidRPr="00B70F0B">
        <w:rPr>
          <w:rFonts w:eastAsia="MS Mincho"/>
          <w:b/>
          <w:bCs/>
          <w:sz w:val="20"/>
        </w:rPr>
        <w:t xml:space="preserve"> sample group</w:t>
      </w:r>
    </w:p>
    <w:p w14:paraId="430423C1" w14:textId="77777777" w:rsidR="00151BD5" w:rsidRPr="00B70F0B" w:rsidRDefault="00151BD5" w:rsidP="00151BD5">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t>11.4.23.1</w:t>
      </w:r>
      <w:r>
        <w:rPr>
          <w:rFonts w:eastAsia="MS Mincho"/>
          <w:b/>
          <w:sz w:val="20"/>
        </w:rPr>
        <w:tab/>
      </w:r>
      <w:r w:rsidRPr="00B70F0B">
        <w:rPr>
          <w:rFonts w:eastAsia="MS Mincho"/>
          <w:b/>
          <w:sz w:val="20"/>
        </w:rPr>
        <w:t>Definition</w:t>
      </w:r>
    </w:p>
    <w:p w14:paraId="10DC7444" w14:textId="77777777" w:rsidR="00151BD5" w:rsidRDefault="00151BD5" w:rsidP="00151BD5">
      <w:pPr>
        <w:spacing w:after="240" w:line="276" w:lineRule="auto"/>
        <w:rPr>
          <w:lang w:val="en-CA"/>
        </w:rPr>
      </w:pPr>
      <w:r>
        <w:t>The neural-network post-filter activation (NNPFA) SEI message is specified in ISO/IEC 23002-7. NNPFA SEI messages may be included in a VVC bitstream.</w:t>
      </w:r>
    </w:p>
    <w:p w14:paraId="7464FD50" w14:textId="6D146AAE" w:rsidR="00151BD5" w:rsidRDefault="00151BD5" w:rsidP="00151BD5">
      <w:pPr>
        <w:spacing w:after="240" w:line="276" w:lineRule="auto"/>
      </w:pPr>
      <w:r>
        <w:t xml:space="preserve">An NNPFA SEI message contains the </w:t>
      </w:r>
      <w:proofErr w:type="spellStart"/>
      <w:r w:rsidR="00E70FA2">
        <w:t>nnpfa_target_id</w:t>
      </w:r>
      <w:proofErr w:type="spellEnd"/>
      <w:r w:rsidRPr="006B3FD3">
        <w:t xml:space="preserve"> </w:t>
      </w:r>
      <w:r>
        <w:t xml:space="preserve">syntax element, which is </w:t>
      </w:r>
      <w:r w:rsidRPr="006B3FD3">
        <w:t xml:space="preserve">an identifying number that may be used to identify </w:t>
      </w:r>
      <w:r>
        <w:t>the</w:t>
      </w:r>
      <w:r w:rsidRPr="006B3FD3">
        <w:t xml:space="preserve"> post-processing filter</w:t>
      </w:r>
      <w:r>
        <w:t xml:space="preserve"> that the NNPFA SEI message concerns.</w:t>
      </w:r>
    </w:p>
    <w:p w14:paraId="6156D122" w14:textId="0F227B05" w:rsidR="00151BD5" w:rsidRDefault="00151BD5" w:rsidP="00151BD5">
      <w:pPr>
        <w:spacing w:after="240" w:line="276" w:lineRule="auto"/>
      </w:pPr>
      <w:r>
        <w:t>An NNPFA SEI message indicates</w:t>
      </w:r>
      <w:r w:rsidRPr="00306962">
        <w:rPr>
          <w:lang w:val="en-CA"/>
        </w:rPr>
        <w:t xml:space="preserve"> </w:t>
      </w:r>
      <w:r>
        <w:rPr>
          <w:lang w:val="en-CA"/>
        </w:rPr>
        <w:t>that</w:t>
      </w:r>
      <w:r w:rsidRPr="00306962">
        <w:rPr>
          <w:lang w:val="en-CA"/>
        </w:rPr>
        <w:t xml:space="preserve"> </w:t>
      </w:r>
      <w:r>
        <w:rPr>
          <w:lang w:val="en-CA"/>
        </w:rPr>
        <w:t>the applicable</w:t>
      </w:r>
      <w:r w:rsidRPr="00306962">
        <w:rPr>
          <w:lang w:val="en-CA"/>
        </w:rPr>
        <w:t xml:space="preserve"> post-processing filter </w:t>
      </w:r>
      <w:r>
        <w:rPr>
          <w:lang w:val="en-CA"/>
        </w:rPr>
        <w:t xml:space="preserve">with </w:t>
      </w:r>
      <w:proofErr w:type="spellStart"/>
      <w:r>
        <w:rPr>
          <w:lang w:val="en-CA"/>
        </w:rPr>
        <w:t>nnpfc_id</w:t>
      </w:r>
      <w:proofErr w:type="spellEnd"/>
      <w:r>
        <w:rPr>
          <w:lang w:val="en-CA"/>
        </w:rPr>
        <w:t xml:space="preserve"> equal to </w:t>
      </w:r>
      <w:proofErr w:type="spellStart"/>
      <w:r w:rsidR="00E70FA2">
        <w:rPr>
          <w:lang w:val="en-CA"/>
        </w:rPr>
        <w:t>nnpfa_target_id</w:t>
      </w:r>
      <w:proofErr w:type="spellEnd"/>
      <w:r>
        <w:rPr>
          <w:lang w:val="en-CA"/>
        </w:rPr>
        <w:t xml:space="preserve"> may be used to filter the picture containing the NNPFA SEI message</w:t>
      </w:r>
      <w:r w:rsidRPr="00306962">
        <w:rPr>
          <w:lang w:val="en-CA"/>
        </w:rPr>
        <w:t>.</w:t>
      </w:r>
    </w:p>
    <w:p w14:paraId="5AA1F4EB" w14:textId="77777777" w:rsidR="00151BD5" w:rsidRPr="00B70F0B" w:rsidRDefault="00151BD5" w:rsidP="00151BD5">
      <w:pPr>
        <w:spacing w:after="240" w:line="276" w:lineRule="auto"/>
      </w:pPr>
      <w:r>
        <w:t>I</w:t>
      </w:r>
      <w:r w:rsidRPr="00B70F0B">
        <w:t xml:space="preserve">nstances of the </w:t>
      </w:r>
      <w:proofErr w:type="spellStart"/>
      <w:r w:rsidRPr="00B70F0B">
        <w:rPr>
          <w:rFonts w:ascii="Courier New" w:hAnsi="Courier New"/>
        </w:rPr>
        <w:t>SampleToGroupBox</w:t>
      </w:r>
      <w:proofErr w:type="spellEnd"/>
      <w:r w:rsidRPr="00B70F0B">
        <w:t xml:space="preserve"> for the </w:t>
      </w:r>
      <w:r>
        <w:rPr>
          <w:rFonts w:eastAsia="MS Mincho"/>
        </w:rPr>
        <w:t>NNPFA</w:t>
      </w:r>
      <w:r w:rsidRPr="00B70F0B">
        <w:rPr>
          <w:rFonts w:eastAsia="MS Mincho"/>
        </w:rPr>
        <w:t xml:space="preserve"> sample group</w:t>
      </w:r>
      <w:r w:rsidRPr="00B70F0B">
        <w:rPr>
          <w:rFonts w:eastAsia="MS Mincho"/>
          <w:sz w:val="24"/>
          <w:szCs w:val="24"/>
        </w:rPr>
        <w:t xml:space="preserve"> </w:t>
      </w:r>
      <w:r w:rsidRPr="00B70F0B">
        <w:t xml:space="preserve">shall </w:t>
      </w:r>
      <w:r>
        <w:t xml:space="preserve">not </w:t>
      </w:r>
      <w:r w:rsidRPr="00B70F0B">
        <w:t xml:space="preserve">include </w:t>
      </w:r>
      <w:proofErr w:type="spellStart"/>
      <w:r w:rsidRPr="00B70F0B">
        <w:rPr>
          <w:rFonts w:ascii="Courier New" w:hAnsi="Courier New"/>
        </w:rPr>
        <w:t>grouping_type_parameter</w:t>
      </w:r>
      <w:proofErr w:type="spellEnd"/>
      <w:r w:rsidRPr="00B70F0B">
        <w:t>.</w:t>
      </w:r>
    </w:p>
    <w:p w14:paraId="0EC5BCAF" w14:textId="1B6A6C0C" w:rsidR="00D55D38" w:rsidRDefault="00D55D38" w:rsidP="00151BD5">
      <w:pPr>
        <w:spacing w:after="240" w:line="276" w:lineRule="auto"/>
      </w:pPr>
      <w:bookmarkStart w:id="14" w:name="_Hlk115445560"/>
      <w:r>
        <w:t>When a track contains an NNPFA sample group, no NNPFA SEI messages shall be present within the samples of the track.</w:t>
      </w:r>
    </w:p>
    <w:p w14:paraId="123DC6F9" w14:textId="2C1C347A" w:rsidR="00151BD5" w:rsidRDefault="0050352D" w:rsidP="00151BD5">
      <w:pPr>
        <w:spacing w:after="240" w:line="276" w:lineRule="auto"/>
      </w:pPr>
      <w:r>
        <w:t>When a reader</w:t>
      </w:r>
      <w:r w:rsidR="00151BD5">
        <w:t xml:space="preserve"> </w:t>
      </w:r>
      <w:r>
        <w:t>supports the</w:t>
      </w:r>
      <w:r w:rsidR="00151BD5">
        <w:t xml:space="preserve"> NNPFA sample grou</w:t>
      </w:r>
      <w:r>
        <w:t>p, it shall perform the following implicit insertion of prefix SEI NAL units as a part of the bitstream reconstruction</w:t>
      </w:r>
      <w:r w:rsidR="00151BD5">
        <w:t>:</w:t>
      </w:r>
    </w:p>
    <w:bookmarkEnd w:id="14"/>
    <w:p w14:paraId="581C35B6" w14:textId="77777777" w:rsidR="00151BD5" w:rsidRDefault="00151BD5" w:rsidP="0050352D">
      <w:pPr>
        <w:spacing w:after="240" w:line="276" w:lineRule="auto"/>
        <w:ind w:left="400" w:hanging="400"/>
      </w:pPr>
      <w:r w:rsidRPr="00C4321B">
        <w:t>—</w:t>
      </w:r>
      <w:r w:rsidRPr="00C4321B">
        <w:tab/>
      </w:r>
      <w:r>
        <w:t xml:space="preserve">When a sample is mapped to at least one </w:t>
      </w:r>
      <w:proofErr w:type="spellStart"/>
      <w:r w:rsidRPr="00E3134C">
        <w:rPr>
          <w:rFonts w:ascii="Courier New" w:hAnsi="Courier New" w:cs="Courier New"/>
        </w:rPr>
        <w:t>Nnpf</w:t>
      </w:r>
      <w:r>
        <w:rPr>
          <w:rFonts w:ascii="Courier New" w:hAnsi="Courier New" w:cs="Courier New"/>
        </w:rPr>
        <w:t>a</w:t>
      </w:r>
      <w:r w:rsidRPr="00E3134C">
        <w:rPr>
          <w:rFonts w:ascii="Courier New" w:hAnsi="Courier New" w:cs="Courier New"/>
        </w:rPr>
        <w:t>SeiEntry</w:t>
      </w:r>
      <w:proofErr w:type="spellEnd"/>
      <w:r>
        <w:t xml:space="preserve">, the sample implicitly contains a prefix SEI NAL unit for each layer contained in the track, and the prefix SEI NAL unit contains the NNPFA SEI message from the </w:t>
      </w:r>
      <w:proofErr w:type="spellStart"/>
      <w:r w:rsidRPr="00E3134C">
        <w:rPr>
          <w:rFonts w:ascii="Courier New" w:hAnsi="Courier New" w:cs="Courier New"/>
        </w:rPr>
        <w:t>Nnpf</w:t>
      </w:r>
      <w:r>
        <w:rPr>
          <w:rFonts w:ascii="Courier New" w:hAnsi="Courier New" w:cs="Courier New"/>
        </w:rPr>
        <w:t>a</w:t>
      </w:r>
      <w:r w:rsidRPr="00E3134C">
        <w:rPr>
          <w:rFonts w:ascii="Courier New" w:hAnsi="Courier New" w:cs="Courier New"/>
        </w:rPr>
        <w:t>SeiEntry</w:t>
      </w:r>
      <w:proofErr w:type="spellEnd"/>
      <w:r>
        <w:t>.</w:t>
      </w:r>
    </w:p>
    <w:p w14:paraId="4D455C3C" w14:textId="3B2D23C0" w:rsidR="00151BD5" w:rsidRDefault="00151BD5" w:rsidP="00151BD5">
      <w:pPr>
        <w:spacing w:after="240" w:line="276" w:lineRule="auto"/>
      </w:pPr>
      <w:r>
        <w:t>When a reader processes an NNPFA sample group, it shall also process the NNPFC sample groups of the same track.</w:t>
      </w:r>
      <w:r w:rsidR="005318B3">
        <w:t xml:space="preserve"> </w:t>
      </w:r>
      <w:r w:rsidR="005318B3" w:rsidRPr="005318B3">
        <w:t>When a VVC track has an associated VVC non-VCL track that contains an NNPFA sample group, no NNPFA SEI messages shall be present within the samples of the VVC track.</w:t>
      </w:r>
    </w:p>
    <w:p w14:paraId="78F050D2" w14:textId="77777777" w:rsidR="00151BD5" w:rsidRDefault="00151BD5" w:rsidP="00151BD5">
      <w:pPr>
        <w:spacing w:after="240" w:line="276" w:lineRule="auto"/>
      </w:pPr>
      <w:r>
        <w:t xml:space="preserve">When an NNPFC sample group is an essential sample group and an NNPFA sample group is present in the same track, the NNPFA sample group shall be an essential sample group and the </w:t>
      </w:r>
      <w:r w:rsidRPr="00F25B1B">
        <w:rPr>
          <w:rFonts w:ascii="Courier New" w:hAnsi="Courier New" w:cs="Courier New"/>
        </w:rPr>
        <w:t>'</w:t>
      </w:r>
      <w:proofErr w:type="spellStart"/>
      <w:r w:rsidRPr="00F25B1B">
        <w:rPr>
          <w:rFonts w:ascii="Courier New" w:hAnsi="Courier New" w:cs="Courier New"/>
        </w:rPr>
        <w:t>esgh</w:t>
      </w:r>
      <w:proofErr w:type="spellEnd"/>
      <w:r w:rsidRPr="00F25B1B">
        <w:rPr>
          <w:rFonts w:ascii="Courier New" w:hAnsi="Courier New" w:cs="Courier New"/>
        </w:rPr>
        <w:t>'</w:t>
      </w:r>
      <w:r>
        <w:t xml:space="preserve"> sample group shall list </w:t>
      </w:r>
      <w:r w:rsidRPr="00F25B1B">
        <w:rPr>
          <w:rFonts w:ascii="Courier New" w:hAnsi="Courier New" w:cs="Courier New"/>
        </w:rPr>
        <w:t>'</w:t>
      </w:r>
      <w:proofErr w:type="spellStart"/>
      <w:r>
        <w:rPr>
          <w:rFonts w:ascii="Courier New" w:hAnsi="Courier New" w:cs="Courier New"/>
        </w:rPr>
        <w:t>nfcs</w:t>
      </w:r>
      <w:proofErr w:type="spellEnd"/>
      <w:r w:rsidRPr="00F25B1B">
        <w:rPr>
          <w:rFonts w:ascii="Courier New" w:hAnsi="Courier New" w:cs="Courier New"/>
        </w:rPr>
        <w:t>'</w:t>
      </w:r>
      <w:r>
        <w:t xml:space="preserve"> and </w:t>
      </w:r>
      <w:r w:rsidRPr="00F25B1B">
        <w:rPr>
          <w:rFonts w:ascii="Courier New" w:hAnsi="Courier New" w:cs="Courier New"/>
        </w:rPr>
        <w:t>'</w:t>
      </w:r>
      <w:proofErr w:type="spellStart"/>
      <w:r w:rsidRPr="00F25B1B">
        <w:rPr>
          <w:rFonts w:ascii="Courier New" w:hAnsi="Courier New" w:cs="Courier New"/>
        </w:rPr>
        <w:t>n</w:t>
      </w:r>
      <w:r>
        <w:rPr>
          <w:rFonts w:ascii="Courier New" w:hAnsi="Courier New" w:cs="Courier New"/>
        </w:rPr>
        <w:t>fas</w:t>
      </w:r>
      <w:proofErr w:type="spellEnd"/>
      <w:r w:rsidRPr="00F25B1B">
        <w:rPr>
          <w:rFonts w:ascii="Courier New" w:hAnsi="Courier New" w:cs="Courier New"/>
        </w:rPr>
        <w:t>'</w:t>
      </w:r>
      <w:r>
        <w:t xml:space="preserve"> in subsequent entries of the </w:t>
      </w:r>
      <w:proofErr w:type="spellStart"/>
      <w:r w:rsidRPr="00F25B1B">
        <w:rPr>
          <w:rFonts w:ascii="Courier New" w:hAnsi="Courier New" w:cs="Courier New"/>
        </w:rPr>
        <w:t>sample_group_description_type</w:t>
      </w:r>
      <w:proofErr w:type="spellEnd"/>
      <w:r>
        <w:t xml:space="preserve"> array.</w:t>
      </w:r>
    </w:p>
    <w:p w14:paraId="36597F20" w14:textId="77777777" w:rsidR="00151BD5" w:rsidRPr="00B70F0B" w:rsidRDefault="00151BD5" w:rsidP="00151BD5">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t>11.4.23.2</w:t>
      </w:r>
      <w:r>
        <w:rPr>
          <w:rFonts w:eastAsia="MS Mincho"/>
          <w:b/>
          <w:sz w:val="20"/>
        </w:rPr>
        <w:tab/>
      </w:r>
      <w:r w:rsidRPr="00B70F0B">
        <w:rPr>
          <w:rFonts w:eastAsia="MS Mincho"/>
          <w:b/>
          <w:sz w:val="20"/>
        </w:rPr>
        <w:t>Syntax</w:t>
      </w:r>
    </w:p>
    <w:p w14:paraId="6CC5554C" w14:textId="77777777" w:rsidR="00AE1B86" w:rsidRDefault="00151BD5" w:rsidP="00AE1B86">
      <w:pPr>
        <w:pStyle w:val="code0"/>
        <w:rPr>
          <w:rFonts w:cs="Courier New"/>
        </w:rPr>
      </w:pPr>
      <w:r w:rsidRPr="00B70F0B">
        <w:rPr>
          <w:rFonts w:cs="Courier New"/>
        </w:rPr>
        <w:t xml:space="preserve">aligned(8) class </w:t>
      </w:r>
      <w:r w:rsidRPr="00D93B11">
        <w:rPr>
          <w:rFonts w:cs="Courier New"/>
        </w:rPr>
        <w:t>Nnpf</w:t>
      </w:r>
      <w:r>
        <w:rPr>
          <w:rFonts w:cs="Courier New"/>
        </w:rPr>
        <w:t>a</w:t>
      </w:r>
      <w:r w:rsidRPr="00D93B11">
        <w:rPr>
          <w:rFonts w:cs="Courier New"/>
        </w:rPr>
        <w:t>SeiEntry</w:t>
      </w:r>
      <w:r w:rsidRPr="00B70F0B">
        <w:rPr>
          <w:rFonts w:cs="Courier New"/>
        </w:rPr>
        <w:t>() extends VisualSampleGroupEntry('</w:t>
      </w:r>
      <w:r>
        <w:rPr>
          <w:rFonts w:cs="Courier New"/>
        </w:rPr>
        <w:t>nfas</w:t>
      </w:r>
      <w:r w:rsidRPr="00B70F0B">
        <w:rPr>
          <w:rFonts w:cs="Courier New"/>
        </w:rPr>
        <w:t>')</w:t>
      </w:r>
      <w:r w:rsidRPr="00B70F0B">
        <w:rPr>
          <w:rFonts w:cs="Courier New"/>
        </w:rPr>
        <w:br/>
        <w:t>{</w:t>
      </w:r>
      <w:r w:rsidRPr="00B70F0B">
        <w:rPr>
          <w:rFonts w:cs="Courier New"/>
        </w:rPr>
        <w:br/>
      </w:r>
      <w:r w:rsidR="00AE1B86" w:rsidRPr="00AE1B86">
        <w:rPr>
          <w:rFonts w:eastAsia="Calibri" w:cs="Courier New"/>
        </w:rPr>
        <w:tab/>
        <w:t>do {</w:t>
      </w:r>
      <w:r w:rsidR="00AE1B86" w:rsidRPr="00AE1B86">
        <w:rPr>
          <w:rFonts w:eastAsia="Calibri" w:cs="Courier New"/>
        </w:rPr>
        <w:br/>
      </w:r>
      <w:r w:rsidR="00AE1B86" w:rsidRPr="00AE1B86">
        <w:rPr>
          <w:rFonts w:eastAsia="Calibri" w:cs="Courier New"/>
        </w:rPr>
        <w:tab/>
      </w:r>
      <w:r w:rsidR="00AE1B86" w:rsidRPr="00AE1B86">
        <w:rPr>
          <w:rFonts w:eastAsia="Calibri" w:cs="Courier New"/>
        </w:rPr>
        <w:tab/>
        <w:t>unsigned int(8) nnpfa_sei_len;</w:t>
      </w:r>
      <w:r w:rsidR="00AE1B86" w:rsidRPr="00AE1B86">
        <w:rPr>
          <w:rFonts w:eastAsia="Calibri" w:cs="Courier New"/>
        </w:rPr>
        <w:br/>
      </w:r>
      <w:r w:rsidR="00AE1B86" w:rsidRPr="00AE1B86">
        <w:rPr>
          <w:rFonts w:eastAsia="Calibri" w:cs="Courier New"/>
        </w:rPr>
        <w:tab/>
      </w:r>
      <w:r w:rsidR="00AE1B86" w:rsidRPr="00AE1B86">
        <w:rPr>
          <w:rFonts w:eastAsia="Calibri" w:cs="Courier New"/>
        </w:rPr>
        <w:tab/>
        <w:t>if (nnpfa_sei_len &gt; 0)</w:t>
      </w:r>
      <w:r w:rsidR="00AE1B86" w:rsidRPr="00AE1B86">
        <w:rPr>
          <w:rFonts w:eastAsia="Calibri" w:cs="Courier New"/>
        </w:rPr>
        <w:br/>
      </w:r>
      <w:r w:rsidR="00AE1B86">
        <w:rPr>
          <w:rFonts w:cs="Courier New"/>
        </w:rPr>
        <w:tab/>
      </w:r>
      <w:r w:rsidR="00AE1B86">
        <w:rPr>
          <w:rFonts w:cs="Courier New"/>
        </w:rPr>
        <w:tab/>
      </w:r>
      <w:r w:rsidRPr="00B70F0B">
        <w:rPr>
          <w:rFonts w:cs="Courier New"/>
        </w:rPr>
        <w:tab/>
      </w:r>
      <w:r w:rsidRPr="00D93B11">
        <w:rPr>
          <w:rFonts w:cs="Courier New"/>
        </w:rPr>
        <w:t>unsigned int(8) nnpf</w:t>
      </w:r>
      <w:r>
        <w:rPr>
          <w:rFonts w:cs="Courier New"/>
        </w:rPr>
        <w:t>a</w:t>
      </w:r>
      <w:r w:rsidRPr="00D93B11">
        <w:rPr>
          <w:rFonts w:cs="Courier New"/>
        </w:rPr>
        <w:t>_sei_data_byte[</w:t>
      </w:r>
      <w:r w:rsidR="00AE1B86">
        <w:rPr>
          <w:rFonts w:cs="Courier New"/>
        </w:rPr>
        <w:t>nnpfa_sei_len</w:t>
      </w:r>
      <w:r w:rsidRPr="00D93B11">
        <w:rPr>
          <w:rFonts w:cs="Courier New"/>
        </w:rPr>
        <w:t>];</w:t>
      </w:r>
    </w:p>
    <w:p w14:paraId="226ECBC3" w14:textId="1F82D5B0" w:rsidR="00151BD5" w:rsidRPr="00B70F0B" w:rsidRDefault="00AE1B86" w:rsidP="00C4321B">
      <w:pPr>
        <w:pStyle w:val="code0"/>
        <w:rPr>
          <w:rFonts w:cs="Courier New"/>
        </w:rPr>
      </w:pPr>
      <w:r>
        <w:rPr>
          <w:rFonts w:cs="Courier New"/>
        </w:rPr>
        <w:tab/>
        <w:t>} while (nnpfa_sei_len &gt; 0)</w:t>
      </w:r>
      <w:r w:rsidR="00151BD5" w:rsidRPr="00B70F0B">
        <w:br/>
      </w:r>
      <w:r w:rsidR="00151BD5" w:rsidRPr="00B70F0B">
        <w:rPr>
          <w:rFonts w:cs="Courier New"/>
        </w:rPr>
        <w:t>}</w:t>
      </w:r>
    </w:p>
    <w:p w14:paraId="0F8BC937" w14:textId="77777777" w:rsidR="00151BD5" w:rsidRPr="00B70F0B" w:rsidRDefault="00151BD5" w:rsidP="00151BD5">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t>11.4.23.3</w:t>
      </w:r>
      <w:r>
        <w:rPr>
          <w:rFonts w:eastAsia="MS Mincho"/>
          <w:b/>
          <w:sz w:val="20"/>
        </w:rPr>
        <w:tab/>
      </w:r>
      <w:r w:rsidRPr="00B70F0B">
        <w:rPr>
          <w:rFonts w:eastAsia="MS Mincho"/>
          <w:b/>
          <w:sz w:val="20"/>
        </w:rPr>
        <w:t>Semantics</w:t>
      </w:r>
    </w:p>
    <w:p w14:paraId="182A9C4E" w14:textId="77777777" w:rsidR="00AE1B86" w:rsidRPr="00BF78BD" w:rsidRDefault="00AE1B86" w:rsidP="00AE1B86">
      <w:pPr>
        <w:tabs>
          <w:tab w:val="left" w:pos="8010"/>
        </w:tabs>
        <w:spacing w:after="220"/>
        <w:ind w:left="360" w:hanging="360"/>
        <w:rPr>
          <w:rFonts w:eastAsia="MS Mincho"/>
        </w:rPr>
      </w:pPr>
      <w:r w:rsidRPr="00BF78BD">
        <w:rPr>
          <w:rFonts w:ascii="Courier" w:hAnsi="Courier"/>
          <w:noProof/>
          <w:lang w:val="en-CA"/>
        </w:rPr>
        <w:t>nnpfa_sei_len</w:t>
      </w:r>
      <w:r w:rsidRPr="00BF78BD">
        <w:rPr>
          <w:rFonts w:ascii="Courier" w:hAnsi="Courier"/>
          <w:noProof/>
          <w:sz w:val="20"/>
          <w:lang w:val="en-CA"/>
        </w:rPr>
        <w:t xml:space="preserve"> </w:t>
      </w:r>
      <w:r w:rsidRPr="00BF78BD">
        <w:rPr>
          <w:rFonts w:eastAsia="MS Mincho"/>
        </w:rPr>
        <w:t xml:space="preserve">greater than 0 is the number of bytes in the following byte array </w:t>
      </w:r>
      <w:proofErr w:type="spellStart"/>
      <w:r w:rsidRPr="00BF78BD">
        <w:rPr>
          <w:rFonts w:ascii="Courier New" w:eastAsia="MS Mincho" w:hAnsi="Courier New" w:cs="Courier New"/>
        </w:rPr>
        <w:t>nnpfa_sei_data_byte</w:t>
      </w:r>
      <w:proofErr w:type="spellEnd"/>
      <w:r w:rsidRPr="00BF78BD">
        <w:rPr>
          <w:rFonts w:ascii="Courier New" w:eastAsia="MS Mincho" w:hAnsi="Courier New" w:cs="Courier New"/>
        </w:rPr>
        <w:t>[</w:t>
      </w:r>
      <w:proofErr w:type="spellStart"/>
      <w:r w:rsidRPr="00BF78BD">
        <w:rPr>
          <w:rFonts w:ascii="Courier New" w:eastAsia="MS Mincho" w:hAnsi="Courier New" w:cs="Courier New"/>
        </w:rPr>
        <w:t>nnpfa_sei_len</w:t>
      </w:r>
      <w:proofErr w:type="spellEnd"/>
      <w:r w:rsidRPr="00BF78BD">
        <w:rPr>
          <w:rFonts w:ascii="Courier New" w:eastAsia="MS Mincho" w:hAnsi="Courier New" w:cs="Courier New"/>
        </w:rPr>
        <w:t>]</w:t>
      </w:r>
      <w:r w:rsidRPr="00BF78BD">
        <w:rPr>
          <w:rFonts w:eastAsia="MS Mincho"/>
        </w:rPr>
        <w:t xml:space="preserve">. At least the first instance of </w:t>
      </w:r>
      <w:proofErr w:type="spellStart"/>
      <w:r w:rsidRPr="00BF78BD">
        <w:rPr>
          <w:rFonts w:ascii="Courier New" w:eastAsia="MS Mincho" w:hAnsi="Courier New" w:cs="Courier New"/>
        </w:rPr>
        <w:t>nnpfa_sei_len</w:t>
      </w:r>
      <w:proofErr w:type="spellEnd"/>
      <w:r w:rsidRPr="00BF78BD">
        <w:rPr>
          <w:rFonts w:eastAsia="MS Mincho"/>
        </w:rPr>
        <w:t xml:space="preserve"> shall be greater than 0. </w:t>
      </w:r>
      <w:proofErr w:type="spellStart"/>
      <w:r w:rsidRPr="00BF78BD">
        <w:rPr>
          <w:rFonts w:ascii="Courier New" w:eastAsia="MS Mincho" w:hAnsi="Courier New" w:cs="Courier New"/>
        </w:rPr>
        <w:t>nnpfa_sei_len</w:t>
      </w:r>
      <w:proofErr w:type="spellEnd"/>
      <w:r w:rsidRPr="00BF78BD">
        <w:rPr>
          <w:rFonts w:eastAsia="MS Mincho"/>
        </w:rPr>
        <w:t xml:space="preserve"> equal to 0 specifies that no further byte arrays follow in this </w:t>
      </w:r>
      <w:proofErr w:type="spellStart"/>
      <w:r w:rsidRPr="00BF78BD">
        <w:rPr>
          <w:rFonts w:ascii="Courier New" w:eastAsia="MS Mincho" w:hAnsi="Courier New" w:cs="Courier New"/>
        </w:rPr>
        <w:t>NnpfaSeiEntry</w:t>
      </w:r>
      <w:proofErr w:type="spellEnd"/>
      <w:r w:rsidRPr="00BF78BD">
        <w:rPr>
          <w:rFonts w:eastAsia="MS Mincho"/>
        </w:rPr>
        <w:t>.</w:t>
      </w:r>
    </w:p>
    <w:p w14:paraId="00B30080" w14:textId="784D8379" w:rsidR="00151BD5" w:rsidRPr="00B70F0B" w:rsidRDefault="00151BD5" w:rsidP="00C4321B">
      <w:pPr>
        <w:tabs>
          <w:tab w:val="left" w:pos="8010"/>
        </w:tabs>
        <w:spacing w:after="220"/>
        <w:ind w:left="360" w:hanging="360"/>
        <w:rPr>
          <w:rFonts w:eastAsia="MS Mincho"/>
        </w:rPr>
      </w:pPr>
      <w:r>
        <w:rPr>
          <w:rFonts w:ascii="Courier" w:hAnsi="Courier"/>
          <w:noProof/>
          <w:lang w:val="en-CA"/>
        </w:rPr>
        <w:t>nnpfa_sei_data_byte[</w:t>
      </w:r>
      <w:r w:rsidR="00AE1B86">
        <w:rPr>
          <w:rFonts w:ascii="Courier" w:hAnsi="Courier"/>
          <w:noProof/>
          <w:lang w:val="en-CA"/>
        </w:rPr>
        <w:t>nnpfa_sei_len</w:t>
      </w:r>
      <w:r>
        <w:rPr>
          <w:rFonts w:ascii="Courier" w:hAnsi="Courier"/>
          <w:noProof/>
          <w:lang w:val="en-CA"/>
        </w:rPr>
        <w:t>]</w:t>
      </w:r>
      <w:r w:rsidRPr="00B70F0B">
        <w:rPr>
          <w:rFonts w:ascii="Courier" w:hAnsi="Courier"/>
          <w:noProof/>
          <w:sz w:val="20"/>
          <w:lang w:val="en-CA"/>
        </w:rPr>
        <w:t xml:space="preserve"> </w:t>
      </w:r>
      <w:r>
        <w:rPr>
          <w:rFonts w:eastAsia="MS Mincho"/>
        </w:rPr>
        <w:t>is a</w:t>
      </w:r>
      <w:r w:rsidRPr="00D93B11">
        <w:rPr>
          <w:rFonts w:eastAsia="MS Mincho"/>
        </w:rPr>
        <w:t xml:space="preserve"> byte array </w:t>
      </w:r>
      <w:r>
        <w:rPr>
          <w:rFonts w:eastAsia="MS Mincho"/>
        </w:rPr>
        <w:t xml:space="preserve">that </w:t>
      </w:r>
      <w:r w:rsidR="00975EEF">
        <w:rPr>
          <w:rFonts w:eastAsia="MS Mincho"/>
        </w:rPr>
        <w:t xml:space="preserve">shall </w:t>
      </w:r>
      <w:r>
        <w:rPr>
          <w:rFonts w:eastAsia="MS Mincho"/>
        </w:rPr>
        <w:t>contain exactly one complete</w:t>
      </w:r>
      <w:r w:rsidRPr="00D93B11">
        <w:rPr>
          <w:rFonts w:eastAsia="MS Mincho"/>
        </w:rPr>
        <w:t xml:space="preserve"> NNPF</w:t>
      </w:r>
      <w:r>
        <w:rPr>
          <w:rFonts w:eastAsia="MS Mincho"/>
        </w:rPr>
        <w:t>A</w:t>
      </w:r>
      <w:r w:rsidRPr="00D93B11">
        <w:rPr>
          <w:rFonts w:eastAsia="MS Mincho"/>
        </w:rPr>
        <w:t xml:space="preserve"> SEI message</w:t>
      </w:r>
      <w:r w:rsidR="00975EEF">
        <w:rPr>
          <w:rFonts w:eastAsia="MS Mincho"/>
        </w:rPr>
        <w:t xml:space="preserve"> as specified in ISO/IEC 23002-7</w:t>
      </w:r>
      <w:r>
        <w:rPr>
          <w:rFonts w:eastAsia="MS Mincho"/>
        </w:rPr>
        <w:t>.</w:t>
      </w:r>
    </w:p>
    <w:p w14:paraId="70A51AFB" w14:textId="30B56DA9" w:rsidR="00151BD5" w:rsidRDefault="00151BD5"/>
    <w:p w14:paraId="39F8C038" w14:textId="177224FD" w:rsidR="00D55D38" w:rsidRDefault="00D55D38" w:rsidP="0050352D">
      <w:pPr>
        <w:keepNext/>
        <w:rPr>
          <w:i/>
          <w:iCs/>
        </w:rPr>
      </w:pPr>
      <w:r>
        <w:rPr>
          <w:i/>
          <w:iCs/>
        </w:rPr>
        <w:t>In subclause 11.6.2, add the following paragraph just before the paragraph starting with "</w:t>
      </w:r>
      <w:r w:rsidR="0050352D" w:rsidRPr="0050352D">
        <w:rPr>
          <w:i/>
          <w:iCs/>
        </w:rPr>
        <w:t>A time-aligned sample</w:t>
      </w:r>
      <w:r w:rsidR="0050352D">
        <w:rPr>
          <w:i/>
          <w:iCs/>
        </w:rPr>
        <w:t>"</w:t>
      </w:r>
      <w:r>
        <w:rPr>
          <w:i/>
          <w:iCs/>
        </w:rPr>
        <w:t>:</w:t>
      </w:r>
    </w:p>
    <w:p w14:paraId="4C4D6F50" w14:textId="774FFD84" w:rsidR="0050352D" w:rsidRDefault="0050352D" w:rsidP="0050352D">
      <w:pPr>
        <w:spacing w:after="240" w:line="276" w:lineRule="auto"/>
      </w:pPr>
      <w:r>
        <w:t>When an essential sample group is present in a VVC non-VCL track and the reader does not recognize the sample group, the reader shall ignore and skip the VVC non-VCL track in the process of reconstructing an access unit.</w:t>
      </w:r>
    </w:p>
    <w:p w14:paraId="0CC1E951" w14:textId="77777777" w:rsidR="0050352D" w:rsidRPr="00D55D38" w:rsidRDefault="0050352D" w:rsidP="000E032F"/>
    <w:p w14:paraId="23EA105A" w14:textId="6E1AA828" w:rsidR="000E032F" w:rsidRDefault="000E032F" w:rsidP="000E032F">
      <w:pPr>
        <w:rPr>
          <w:i/>
          <w:iCs/>
        </w:rPr>
      </w:pPr>
      <w:r>
        <w:rPr>
          <w:i/>
          <w:iCs/>
        </w:rPr>
        <w:t>Add the following to Bibliography:</w:t>
      </w:r>
    </w:p>
    <w:p w14:paraId="658219F2" w14:textId="3318D4D7" w:rsidR="000E032F" w:rsidRPr="00975EEF" w:rsidRDefault="000E032F" w:rsidP="000E032F">
      <w:r>
        <w:t xml:space="preserve">ISO/IEC 15938-17, </w:t>
      </w:r>
      <w:r w:rsidRPr="000E032F">
        <w:rPr>
          <w:i/>
          <w:iCs/>
        </w:rPr>
        <w:t>Information technology — Multimedia content description interface — Part 17: Compression of neural networks for multimedia content description and analysis</w:t>
      </w:r>
    </w:p>
    <w:p w14:paraId="724C9AFC" w14:textId="77777777" w:rsidR="00151BD5" w:rsidRPr="00BC394B" w:rsidRDefault="00151BD5"/>
    <w:sectPr w:rsidR="00151BD5" w:rsidRPr="00BC394B" w:rsidSect="00C845B4">
      <w:footerReference w:type="even" r:id="rId21"/>
      <w:footerReference w:type="default" r:id="rId22"/>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1CEBE" w14:textId="77777777" w:rsidR="00C65759" w:rsidRDefault="00C65759">
      <w:pPr>
        <w:spacing w:after="0" w:line="240" w:lineRule="auto"/>
      </w:pPr>
      <w:r>
        <w:separator/>
      </w:r>
    </w:p>
  </w:endnote>
  <w:endnote w:type="continuationSeparator" w:id="0">
    <w:p w14:paraId="0A1D8884" w14:textId="77777777" w:rsidR="00C65759" w:rsidRDefault="00C65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auto"/>
    <w:notTrueType/>
    <w:pitch w:val="variable"/>
    <w:sig w:usb0="00000003"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9A1A8"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B8E23" w14:textId="77777777" w:rsidR="004D16C0" w:rsidRPr="000F0E7A" w:rsidRDefault="000F0E7A" w:rsidP="000F0E7A">
    <w:pPr>
      <w:pStyle w:val="Header"/>
      <w:spacing w:before="360" w:after="480" w:line="240" w:lineRule="exact"/>
      <w:jc w:val="right"/>
      <w:rPr>
        <w:b w:val="0"/>
        <w:sz w:val="20"/>
        <w:szCs w:val="20"/>
      </w:rPr>
    </w:pPr>
    <w:r w:rsidRPr="000F0E7A">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E3DE" w14:textId="77777777" w:rsidR="00125F96" w:rsidRDefault="00125F9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689F4" w14:textId="77777777"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18F88" w14:textId="77777777" w:rsidR="004421EF" w:rsidRPr="00BA1CC8" w:rsidRDefault="004421EF" w:rsidP="003B153F">
    <w:pPr>
      <w:pStyle w:val="Footer"/>
      <w:spacing w:after="480" w:line="240" w:lineRule="atLeast"/>
      <w:rPr>
        <w:sz w:val="20"/>
      </w:rPr>
    </w:pPr>
    <w:r w:rsidRPr="00596E93">
      <w:rPr>
        <w:sz w:val="18"/>
        <w:szCs w:val="18"/>
      </w:rPr>
      <w:t>© ISO #### – All rights reserved</w:t>
    </w:r>
    <w:r w:rsidRPr="00BA1CC8">
      <w:rPr>
        <w:sz w:val="20"/>
      </w:rPr>
      <w:tab/>
    </w:r>
    <w:r w:rsidRPr="00596E93">
      <w:fldChar w:fldCharType="begin"/>
    </w:r>
    <w:r w:rsidRPr="00596E93">
      <w:instrText xml:space="preserve"> PAGE   \* MERGEFORMAT </w:instrText>
    </w:r>
    <w:r w:rsidRPr="00596E93">
      <w:fldChar w:fldCharType="separate"/>
    </w:r>
    <w:r w:rsidR="002C453D" w:rsidRPr="00596E93">
      <w:rPr>
        <w:noProof/>
      </w:rPr>
      <w:t>v</w:t>
    </w:r>
    <w:r w:rsidRPr="00596E93">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D092A" w14:textId="77777777"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1A2F5" w14:textId="77777777" w:rsidR="004421EF" w:rsidRPr="00BA1CC8" w:rsidRDefault="004421EF" w:rsidP="003B153F">
    <w:pPr>
      <w:pStyle w:val="Footer"/>
      <w:spacing w:after="480" w:line="240" w:lineRule="exact"/>
      <w:rPr>
        <w:sz w:val="20"/>
      </w:rPr>
    </w:pPr>
    <w:r w:rsidRPr="00864D32">
      <w:rPr>
        <w:sz w:val="18"/>
        <w:szCs w:val="18"/>
      </w:rPr>
      <w:t>© ISO ####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2C453D"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6DBA5" w14:textId="77777777" w:rsidR="00C65759" w:rsidRDefault="00C65759">
      <w:pPr>
        <w:spacing w:after="0" w:line="240" w:lineRule="auto"/>
      </w:pPr>
      <w:r>
        <w:separator/>
      </w:r>
    </w:p>
  </w:footnote>
  <w:footnote w:type="continuationSeparator" w:id="0">
    <w:p w14:paraId="05D8B567" w14:textId="77777777" w:rsidR="00C65759" w:rsidRDefault="00C657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295F6" w14:textId="77777777" w:rsidR="004421EF" w:rsidRPr="00151316" w:rsidRDefault="004421E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85886" w14:textId="77777777" w:rsidR="00125F96" w:rsidRDefault="00125F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C9F1F" w14:textId="77777777" w:rsidR="00125F96" w:rsidRDefault="00125F9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6B4E" w14:textId="0D428F93" w:rsidR="004421EF" w:rsidRPr="004D16C0" w:rsidRDefault="004421EF" w:rsidP="004D16C0">
    <w:pPr>
      <w:pStyle w:val="Header"/>
      <w:spacing w:after="720" w:line="240" w:lineRule="exact"/>
      <w:jc w:val="left"/>
      <w:rPr>
        <w:sz w:val="24"/>
        <w:szCs w:val="24"/>
      </w:rPr>
    </w:pPr>
    <w:r w:rsidRPr="004D16C0">
      <w:rPr>
        <w:sz w:val="24"/>
        <w:szCs w:val="24"/>
      </w:rPr>
      <w:t>ISO</w:t>
    </w:r>
    <w:r w:rsidR="00D42709">
      <w:rPr>
        <w:sz w:val="24"/>
        <w:szCs w:val="24"/>
      </w:rPr>
      <w:t>/IEC</w:t>
    </w:r>
    <w:r w:rsidRPr="004D16C0">
      <w:rPr>
        <w:sz w:val="24"/>
        <w:szCs w:val="24"/>
      </w:rPr>
      <w:t> </w:t>
    </w:r>
    <w:r w:rsidR="00D42709">
      <w:rPr>
        <w:sz w:val="24"/>
        <w:szCs w:val="24"/>
      </w:rPr>
      <w:t>14496-15</w:t>
    </w:r>
    <w:r w:rsidRPr="004D16C0">
      <w:rPr>
        <w:sz w:val="24"/>
        <w:szCs w:val="24"/>
      </w:rPr>
      <w:t>:</w:t>
    </w:r>
    <w:r w:rsidR="00D42709">
      <w:rPr>
        <w:sz w:val="24"/>
        <w:szCs w:val="24"/>
      </w:rPr>
      <w:t xml:space="preserve">2022 </w:t>
    </w:r>
    <w:r w:rsidRPr="004D16C0">
      <w:rPr>
        <w:sz w:val="24"/>
        <w:szCs w:val="24"/>
      </w:rPr>
      <w:t>(</w:t>
    </w:r>
    <w:r w:rsidR="00D42709">
      <w:rPr>
        <w:sz w:val="24"/>
        <w:szCs w:val="24"/>
      </w:rPr>
      <w:t>E</w:t>
    </w:r>
    <w:r w:rsidRPr="004D16C0">
      <w:rPr>
        <w:sz w:val="24"/>
        <w:szCs w:val="24"/>
      </w:rPr>
      <w:t>)</w:t>
    </w:r>
    <w:r w:rsidR="00D42709">
      <w:rPr>
        <w:sz w:val="24"/>
        <w:szCs w:val="24"/>
      </w:rPr>
      <w:t xml:space="preserve"> AMD. 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0ACBF" w14:textId="1868E762" w:rsidR="004421EF" w:rsidRPr="004D16C0" w:rsidRDefault="00D42709"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14496-15</w:t>
    </w:r>
    <w:r w:rsidRPr="004D16C0">
      <w:rPr>
        <w:sz w:val="24"/>
        <w:szCs w:val="24"/>
      </w:rPr>
      <w:t>:</w:t>
    </w:r>
    <w:r>
      <w:rPr>
        <w:sz w:val="24"/>
        <w:szCs w:val="24"/>
      </w:rPr>
      <w:t xml:space="preserve">2022 </w:t>
    </w:r>
    <w:r w:rsidRPr="004D16C0">
      <w:rPr>
        <w:sz w:val="24"/>
        <w:szCs w:val="24"/>
      </w:rPr>
      <w:t>(</w:t>
    </w:r>
    <w:r>
      <w:rPr>
        <w:sz w:val="24"/>
        <w:szCs w:val="24"/>
      </w:rPr>
      <w:t>E</w:t>
    </w:r>
    <w:r w:rsidRPr="004D16C0">
      <w:rPr>
        <w:sz w:val="24"/>
        <w:szCs w:val="24"/>
      </w:rPr>
      <w:t>)</w:t>
    </w:r>
    <w:r>
      <w:rPr>
        <w:sz w:val="24"/>
        <w:szCs w:val="24"/>
      </w:rPr>
      <w:t xml:space="preserve"> AMD.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6"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2205827">
    <w:abstractNumId w:val="15"/>
  </w:num>
  <w:num w:numId="2" w16cid:durableId="962346973">
    <w:abstractNumId w:val="15"/>
  </w:num>
  <w:num w:numId="3" w16cid:durableId="751782032">
    <w:abstractNumId w:val="15"/>
  </w:num>
  <w:num w:numId="4" w16cid:durableId="724987795">
    <w:abstractNumId w:val="15"/>
  </w:num>
  <w:num w:numId="5" w16cid:durableId="1728382709">
    <w:abstractNumId w:val="15"/>
  </w:num>
  <w:num w:numId="6" w16cid:durableId="1881091868">
    <w:abstractNumId w:val="15"/>
  </w:num>
  <w:num w:numId="7" w16cid:durableId="1341590014">
    <w:abstractNumId w:val="10"/>
  </w:num>
  <w:num w:numId="8" w16cid:durableId="295986952">
    <w:abstractNumId w:val="10"/>
  </w:num>
  <w:num w:numId="9" w16cid:durableId="220796845">
    <w:abstractNumId w:val="10"/>
  </w:num>
  <w:num w:numId="10" w16cid:durableId="134571200">
    <w:abstractNumId w:val="10"/>
  </w:num>
  <w:num w:numId="11" w16cid:durableId="148526064">
    <w:abstractNumId w:val="10"/>
  </w:num>
  <w:num w:numId="12" w16cid:durableId="1996453638">
    <w:abstractNumId w:val="10"/>
  </w:num>
  <w:num w:numId="13" w16cid:durableId="1424375246">
    <w:abstractNumId w:val="16"/>
  </w:num>
  <w:num w:numId="14" w16cid:durableId="741298183">
    <w:abstractNumId w:val="13"/>
  </w:num>
  <w:num w:numId="15" w16cid:durableId="1588348219">
    <w:abstractNumId w:val="14"/>
  </w:num>
  <w:num w:numId="16" w16cid:durableId="2119175587">
    <w:abstractNumId w:val="18"/>
  </w:num>
  <w:num w:numId="17" w16cid:durableId="1916474609">
    <w:abstractNumId w:val="19"/>
  </w:num>
  <w:num w:numId="18" w16cid:durableId="312370978">
    <w:abstractNumId w:val="12"/>
  </w:num>
  <w:num w:numId="19" w16cid:durableId="1711029035">
    <w:abstractNumId w:val="11"/>
  </w:num>
  <w:num w:numId="20" w16cid:durableId="1885561706">
    <w:abstractNumId w:val="17"/>
  </w:num>
  <w:num w:numId="21" w16cid:durableId="1091856916">
    <w:abstractNumId w:val="9"/>
  </w:num>
  <w:num w:numId="22" w16cid:durableId="1510170004">
    <w:abstractNumId w:val="7"/>
  </w:num>
  <w:num w:numId="23" w16cid:durableId="120148762">
    <w:abstractNumId w:val="6"/>
  </w:num>
  <w:num w:numId="24" w16cid:durableId="528489515">
    <w:abstractNumId w:val="5"/>
  </w:num>
  <w:num w:numId="25" w16cid:durableId="1172527914">
    <w:abstractNumId w:val="4"/>
  </w:num>
  <w:num w:numId="26" w16cid:durableId="1720662125">
    <w:abstractNumId w:val="8"/>
  </w:num>
  <w:num w:numId="27" w16cid:durableId="712727287">
    <w:abstractNumId w:val="3"/>
  </w:num>
  <w:num w:numId="28" w16cid:durableId="694381583">
    <w:abstractNumId w:val="2"/>
  </w:num>
  <w:num w:numId="29" w16cid:durableId="697702832">
    <w:abstractNumId w:val="1"/>
  </w:num>
  <w:num w:numId="30" w16cid:durableId="58504032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ska Hannuksela">
    <w15:presenceInfo w15:providerId="None" w15:userId="Miska Hannukse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mirrorMargins/>
  <w:hideSpellingErrors/>
  <w:hideGrammaticalErrors/>
  <w:proofState w:spelling="clean" w:grammar="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759"/>
    <w:rsid w:val="0004257F"/>
    <w:rsid w:val="000518A1"/>
    <w:rsid w:val="00052262"/>
    <w:rsid w:val="00055455"/>
    <w:rsid w:val="00060093"/>
    <w:rsid w:val="00072D10"/>
    <w:rsid w:val="00096387"/>
    <w:rsid w:val="000C033F"/>
    <w:rsid w:val="000D278C"/>
    <w:rsid w:val="000E032F"/>
    <w:rsid w:val="000F0E7A"/>
    <w:rsid w:val="0011346C"/>
    <w:rsid w:val="00125F96"/>
    <w:rsid w:val="00147C95"/>
    <w:rsid w:val="00151B6D"/>
    <w:rsid w:val="00151BD5"/>
    <w:rsid w:val="0015226D"/>
    <w:rsid w:val="00162783"/>
    <w:rsid w:val="001A0B0F"/>
    <w:rsid w:val="001A33D0"/>
    <w:rsid w:val="001A6FE7"/>
    <w:rsid w:val="001B0F4C"/>
    <w:rsid w:val="001B51CD"/>
    <w:rsid w:val="001C6575"/>
    <w:rsid w:val="001E48D6"/>
    <w:rsid w:val="00264095"/>
    <w:rsid w:val="002812EB"/>
    <w:rsid w:val="002813DC"/>
    <w:rsid w:val="00286EF7"/>
    <w:rsid w:val="00294FB0"/>
    <w:rsid w:val="002C453D"/>
    <w:rsid w:val="002C4667"/>
    <w:rsid w:val="002E0796"/>
    <w:rsid w:val="00314414"/>
    <w:rsid w:val="003259B9"/>
    <w:rsid w:val="00333718"/>
    <w:rsid w:val="003621EE"/>
    <w:rsid w:val="00395E39"/>
    <w:rsid w:val="00396685"/>
    <w:rsid w:val="003B153F"/>
    <w:rsid w:val="003E18DF"/>
    <w:rsid w:val="00400F60"/>
    <w:rsid w:val="00404DBD"/>
    <w:rsid w:val="00426C8C"/>
    <w:rsid w:val="004417F0"/>
    <w:rsid w:val="004421EF"/>
    <w:rsid w:val="00481387"/>
    <w:rsid w:val="00490CBC"/>
    <w:rsid w:val="00494DC9"/>
    <w:rsid w:val="004A63D9"/>
    <w:rsid w:val="004B049A"/>
    <w:rsid w:val="004C241D"/>
    <w:rsid w:val="004D16C0"/>
    <w:rsid w:val="004D3DEB"/>
    <w:rsid w:val="004E6E8E"/>
    <w:rsid w:val="00501F28"/>
    <w:rsid w:val="0050352D"/>
    <w:rsid w:val="00526284"/>
    <w:rsid w:val="005318B3"/>
    <w:rsid w:val="0054733A"/>
    <w:rsid w:val="00596E93"/>
    <w:rsid w:val="005B3EC6"/>
    <w:rsid w:val="005C3646"/>
    <w:rsid w:val="005D6017"/>
    <w:rsid w:val="00610D56"/>
    <w:rsid w:val="00652F34"/>
    <w:rsid w:val="00673172"/>
    <w:rsid w:val="00675DB0"/>
    <w:rsid w:val="0068101F"/>
    <w:rsid w:val="00692383"/>
    <w:rsid w:val="006940EF"/>
    <w:rsid w:val="006C48BF"/>
    <w:rsid w:val="006D3D76"/>
    <w:rsid w:val="0073389D"/>
    <w:rsid w:val="00736962"/>
    <w:rsid w:val="00762AED"/>
    <w:rsid w:val="007812F0"/>
    <w:rsid w:val="007A4346"/>
    <w:rsid w:val="007B5DAA"/>
    <w:rsid w:val="007C16D2"/>
    <w:rsid w:val="007C6648"/>
    <w:rsid w:val="007F3B91"/>
    <w:rsid w:val="007F7F35"/>
    <w:rsid w:val="00864D32"/>
    <w:rsid w:val="008713ED"/>
    <w:rsid w:val="008814B2"/>
    <w:rsid w:val="00885E28"/>
    <w:rsid w:val="00897961"/>
    <w:rsid w:val="008A6D64"/>
    <w:rsid w:val="008F2F5F"/>
    <w:rsid w:val="008F364F"/>
    <w:rsid w:val="00914FA0"/>
    <w:rsid w:val="0097303B"/>
    <w:rsid w:val="00975EEF"/>
    <w:rsid w:val="00982C54"/>
    <w:rsid w:val="009E7B5A"/>
    <w:rsid w:val="00A10C28"/>
    <w:rsid w:val="00A4141A"/>
    <w:rsid w:val="00A45AE0"/>
    <w:rsid w:val="00A50D78"/>
    <w:rsid w:val="00A752AD"/>
    <w:rsid w:val="00AD6264"/>
    <w:rsid w:val="00AE1B86"/>
    <w:rsid w:val="00B16F7C"/>
    <w:rsid w:val="00B77025"/>
    <w:rsid w:val="00B80F08"/>
    <w:rsid w:val="00B83404"/>
    <w:rsid w:val="00B9118A"/>
    <w:rsid w:val="00BA1F97"/>
    <w:rsid w:val="00BA6E9D"/>
    <w:rsid w:val="00BC394B"/>
    <w:rsid w:val="00BE5F1A"/>
    <w:rsid w:val="00BF1FA0"/>
    <w:rsid w:val="00BF7921"/>
    <w:rsid w:val="00C33932"/>
    <w:rsid w:val="00C4321B"/>
    <w:rsid w:val="00C4462E"/>
    <w:rsid w:val="00C507FB"/>
    <w:rsid w:val="00C618F1"/>
    <w:rsid w:val="00C65759"/>
    <w:rsid w:val="00C800D6"/>
    <w:rsid w:val="00C80DEE"/>
    <w:rsid w:val="00C83357"/>
    <w:rsid w:val="00C845B4"/>
    <w:rsid w:val="00C878AB"/>
    <w:rsid w:val="00CA0F77"/>
    <w:rsid w:val="00CB117B"/>
    <w:rsid w:val="00CB5EBE"/>
    <w:rsid w:val="00CD0D5E"/>
    <w:rsid w:val="00D21A10"/>
    <w:rsid w:val="00D27232"/>
    <w:rsid w:val="00D33289"/>
    <w:rsid w:val="00D42709"/>
    <w:rsid w:val="00D55D38"/>
    <w:rsid w:val="00D5750C"/>
    <w:rsid w:val="00D77494"/>
    <w:rsid w:val="00DB6BB6"/>
    <w:rsid w:val="00DD1BA4"/>
    <w:rsid w:val="00DE4393"/>
    <w:rsid w:val="00DF121D"/>
    <w:rsid w:val="00DF6AAF"/>
    <w:rsid w:val="00E014A1"/>
    <w:rsid w:val="00E45DE1"/>
    <w:rsid w:val="00E66E01"/>
    <w:rsid w:val="00E70FA2"/>
    <w:rsid w:val="00EA7BD6"/>
    <w:rsid w:val="00EB5B98"/>
    <w:rsid w:val="00EB5FF5"/>
    <w:rsid w:val="00ED0975"/>
    <w:rsid w:val="00ED5FAB"/>
    <w:rsid w:val="00EF7169"/>
    <w:rsid w:val="00F42FEA"/>
    <w:rsid w:val="00F44352"/>
    <w:rsid w:val="00F73F6A"/>
    <w:rsid w:val="00F77E4F"/>
    <w:rsid w:val="00F81286"/>
    <w:rsid w:val="00F81ACE"/>
    <w:rsid w:val="00F828CA"/>
    <w:rsid w:val="00F85048"/>
    <w:rsid w:val="00F952B9"/>
    <w:rsid w:val="00FA5917"/>
    <w:rsid w:val="00FC1FDA"/>
    <w:rsid w:val="00FF2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ECB6C"/>
  <w15:chartTrackingRefBased/>
  <w15:docId w15:val="{2FC67119-86D5-449C-AE67-299D6FB99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352D"/>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basedOn w:val="Normal"/>
    <w:next w:val="Normal"/>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semiHidden/>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semiHidden/>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customStyle="1" w:styleId="code0">
    <w:name w:val="code"/>
    <w:basedOn w:val="Normal"/>
    <w:next w:val="Normal"/>
    <w:link w:val="codeZchn"/>
    <w:rsid w:val="00AE1B86"/>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line="240" w:lineRule="auto"/>
      <w:jc w:val="left"/>
    </w:pPr>
    <w:rPr>
      <w:rFonts w:ascii="Courier New" w:eastAsia="Times New Roman" w:hAnsi="Courier New"/>
      <w:noProof/>
      <w:sz w:val="20"/>
      <w:szCs w:val="20"/>
    </w:rPr>
  </w:style>
  <w:style w:type="character" w:customStyle="1" w:styleId="codeZchn">
    <w:name w:val="code Zchn"/>
    <w:link w:val="code0"/>
    <w:rsid w:val="00AE1B86"/>
    <w:rPr>
      <w:rFonts w:ascii="Courier New" w:eastAsia="Times New Roman" w:hAnsi="Courier New"/>
      <w:noProof/>
      <w:lang w:val="en-GB"/>
    </w:rPr>
  </w:style>
  <w:style w:type="paragraph" w:styleId="Revision">
    <w:name w:val="Revision"/>
    <w:hidden/>
    <w:uiPriority w:val="99"/>
    <w:semiHidden/>
    <w:rsid w:val="008F364F"/>
    <w:rPr>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727321">
      <w:bodyDiv w:val="1"/>
      <w:marLeft w:val="0"/>
      <w:marRight w:val="0"/>
      <w:marTop w:val="0"/>
      <w:marBottom w:val="0"/>
      <w:divBdr>
        <w:top w:val="none" w:sz="0" w:space="0" w:color="auto"/>
        <w:left w:val="none" w:sz="0" w:space="0" w:color="auto"/>
        <w:bottom w:val="none" w:sz="0" w:space="0" w:color="auto"/>
        <w:right w:val="none" w:sz="0" w:space="0" w:color="auto"/>
      </w:divBdr>
    </w:div>
    <w:div w:id="780804341">
      <w:bodyDiv w:val="1"/>
      <w:marLeft w:val="0"/>
      <w:marRight w:val="0"/>
      <w:marTop w:val="0"/>
      <w:marBottom w:val="0"/>
      <w:divBdr>
        <w:top w:val="none" w:sz="0" w:space="0" w:color="auto"/>
        <w:left w:val="none" w:sz="0" w:space="0" w:color="auto"/>
        <w:bottom w:val="none" w:sz="0" w:space="0" w:color="auto"/>
        <w:right w:val="none" w:sz="0" w:space="0" w:color="auto"/>
      </w:divBdr>
    </w:div>
    <w:div w:id="1051879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ukse\OneDrive%20-%20Nokia\work-by-month\2022-05\output%2014496-15%20Amd2%20WD\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3.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4.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Simple_template.dotx</Template>
  <TotalTime>6</TotalTime>
  <Pages>6</Pages>
  <Words>1598</Words>
  <Characters>9113</Characters>
  <Application>Microsoft Office Word</Application>
  <DocSecurity>0</DocSecurity>
  <Lines>75</Lines>
  <Paragraphs>21</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11.4.22	Neural-network post-filter characteristics sample group</vt:lpstr>
      <vt:lpstr>        11.4.23	Neural-network post-filter activation sample group</vt:lpstr>
    </vt:vector>
  </TitlesOfParts>
  <Company/>
  <LinksUpToDate>false</LinksUpToDate>
  <CharactersWithSpaces>10690</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Miska Hannuksela</dc:creator>
  <cp:keywords/>
  <dc:description/>
  <cp:lastModifiedBy>Miska Hannuksela</cp:lastModifiedBy>
  <cp:revision>2</cp:revision>
  <dcterms:created xsi:type="dcterms:W3CDTF">2023-04-28T09:24:00Z</dcterms:created>
  <dcterms:modified xsi:type="dcterms:W3CDTF">2023-04-28T09:24:00Z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ies>
</file>