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265E5F39"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00A15885" w:rsidRPr="00C955C7">
        <w:rPr>
          <w:rFonts w:ascii="Times New Roman" w:hAnsi="Times New Roman" w:cs="Times New Roman"/>
          <w:w w:val="115"/>
          <w:sz w:val="48"/>
          <w:szCs w:val="48"/>
          <w:u w:val="thick"/>
          <w:lang w:val="en-GB"/>
        </w:rPr>
        <w:t>N</w:t>
      </w:r>
      <w:r w:rsidR="00A15885" w:rsidRPr="00F81A3F">
        <w:rPr>
          <w:rFonts w:ascii="Times New Roman" w:hAnsi="Times New Roman" w:cs="Times New Roman"/>
          <w:spacing w:val="28"/>
          <w:w w:val="115"/>
          <w:sz w:val="48"/>
          <w:szCs w:val="48"/>
          <w:u w:val="thick"/>
          <w:lang w:val="en-GB"/>
        </w:rPr>
        <w:fldChar w:fldCharType="begin"/>
      </w:r>
      <w:r w:rsidR="00A15885" w:rsidRPr="00F81A3F">
        <w:rPr>
          <w:rFonts w:ascii="Times New Roman" w:hAnsi="Times New Roman" w:cs="Times New Roman"/>
          <w:spacing w:val="28"/>
          <w:w w:val="115"/>
          <w:sz w:val="48"/>
          <w:szCs w:val="48"/>
          <w:u w:val="thick"/>
          <w:lang w:val="en-GB"/>
        </w:rPr>
        <w:instrText xml:space="preserve"> DOCPROPERTY "WGNumber" \* MERGEFORMAT </w:instrText>
      </w:r>
      <w:r w:rsidR="00A15885" w:rsidRPr="00F81A3F">
        <w:rPr>
          <w:rFonts w:ascii="Times New Roman" w:hAnsi="Times New Roman" w:cs="Times New Roman"/>
          <w:spacing w:val="28"/>
          <w:w w:val="115"/>
          <w:sz w:val="48"/>
          <w:szCs w:val="48"/>
          <w:u w:val="thick"/>
          <w:lang w:val="en-GB"/>
        </w:rPr>
        <w:fldChar w:fldCharType="separate"/>
      </w:r>
      <w:r w:rsidR="00644AAC">
        <w:rPr>
          <w:rFonts w:ascii="Times New Roman" w:hAnsi="Times New Roman" w:cs="Times New Roman"/>
          <w:spacing w:val="28"/>
          <w:w w:val="115"/>
          <w:sz w:val="48"/>
          <w:szCs w:val="48"/>
          <w:u w:val="thick"/>
          <w:lang w:val="en-GB"/>
        </w:rPr>
        <w:t>0874</w:t>
      </w:r>
      <w:r w:rsidR="00A15885"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554857CF"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Title:</w:t>
      </w:r>
      <w:r w:rsidRPr="00005691">
        <w:rPr>
          <w:rFonts w:ascii="Times New Roman" w:hAnsi="Times New Roman"/>
          <w:snapToGrid w:val="0"/>
          <w:sz w:val="24"/>
          <w:szCs w:val="24"/>
        </w:rPr>
        <w:tab/>
      </w:r>
      <w:r w:rsidRPr="00005691">
        <w:rPr>
          <w:rFonts w:ascii="Times New Roman" w:hAnsi="Times New Roman"/>
          <w:snapToGrid w:val="0"/>
          <w:sz w:val="24"/>
          <w:szCs w:val="24"/>
        </w:rPr>
        <w:fldChar w:fldCharType="begin"/>
      </w:r>
      <w:r w:rsidRPr="00005691">
        <w:rPr>
          <w:rFonts w:ascii="Times New Roman" w:hAnsi="Times New Roman"/>
          <w:snapToGrid w:val="0"/>
          <w:sz w:val="24"/>
          <w:szCs w:val="24"/>
        </w:rPr>
        <w:instrText xml:space="preserve"> TITLE  \* MERGEFORMAT </w:instrText>
      </w:r>
      <w:r w:rsidRPr="00005691">
        <w:rPr>
          <w:rFonts w:ascii="Times New Roman" w:hAnsi="Times New Roman"/>
          <w:snapToGrid w:val="0"/>
          <w:sz w:val="24"/>
          <w:szCs w:val="24"/>
        </w:rPr>
        <w:fldChar w:fldCharType="separate"/>
      </w:r>
      <w:r w:rsidR="00644AAC">
        <w:rPr>
          <w:rFonts w:ascii="Times New Roman" w:hAnsi="Times New Roman"/>
          <w:snapToGrid w:val="0"/>
          <w:sz w:val="24"/>
          <w:szCs w:val="24"/>
        </w:rPr>
        <w:t>WD of 14496-12 8th Edition AMD 1 Support for T.35, original sample duration and other improvements</w:t>
      </w:r>
      <w:r w:rsidRPr="00005691">
        <w:rPr>
          <w:rFonts w:ascii="Times New Roman" w:hAnsi="Times New Roman"/>
          <w:snapToGrid w:val="0"/>
          <w:sz w:val="24"/>
          <w:szCs w:val="24"/>
        </w:rPr>
        <w:fldChar w:fldCharType="end"/>
      </w:r>
    </w:p>
    <w:p w14:paraId="13BF071A" w14:textId="77777777"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Status:</w:t>
      </w:r>
      <w:r w:rsidRPr="00005691">
        <w:rPr>
          <w:rFonts w:ascii="Times New Roman" w:hAnsi="Times New Roman"/>
          <w:snapToGrid w:val="0"/>
          <w:sz w:val="24"/>
          <w:szCs w:val="24"/>
        </w:rPr>
        <w:tab/>
        <w:t>Approved</w:t>
      </w:r>
    </w:p>
    <w:p w14:paraId="22802280" w14:textId="6AE63F5C"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ins w:id="0" w:author="MPEG 142" w:date="2023-05-12T20:43:00Z">
        <w:r w:rsidR="00A27EB3">
          <w:rPr>
            <w:noProof/>
            <w:snapToGrid w:val="0"/>
            <w:lang w:val="en-GB"/>
          </w:rPr>
          <w:t>2023-05-12</w:t>
        </w:r>
      </w:ins>
      <w:ins w:id="1" w:author="Cyril Concolato (cc0)" w:date="2023-05-12T15:40:00Z">
        <w:del w:id="2" w:author="MPEG 142" w:date="2023-05-12T20:43:00Z">
          <w:r w:rsidR="00D30704" w:rsidDel="00A27EB3">
            <w:rPr>
              <w:noProof/>
              <w:snapToGrid w:val="0"/>
              <w:lang w:val="en-GB"/>
            </w:rPr>
            <w:delText>2023-05-12</w:delText>
          </w:r>
        </w:del>
      </w:ins>
      <w:ins w:id="3" w:author=" " w:date="2023-05-12T11:02:00Z">
        <w:del w:id="4" w:author="MPEG 142" w:date="2023-05-12T20:43:00Z">
          <w:r w:rsidR="00BA3AC9" w:rsidDel="00A27EB3">
            <w:rPr>
              <w:noProof/>
              <w:snapToGrid w:val="0"/>
              <w:lang w:val="en-GB"/>
            </w:rPr>
            <w:delText>2023-05-12</w:delText>
          </w:r>
        </w:del>
      </w:ins>
      <w:del w:id="5" w:author="MPEG 142" w:date="2023-05-12T20:43:00Z">
        <w:r w:rsidR="00644AAC" w:rsidDel="00A27EB3">
          <w:rPr>
            <w:noProof/>
            <w:snapToGrid w:val="0"/>
            <w:lang w:val="en-GB"/>
          </w:rPr>
          <w:delText>2023-0</w:delText>
        </w:r>
        <w:r w:rsidR="001A2729" w:rsidDel="00A27EB3">
          <w:rPr>
            <w:noProof/>
            <w:snapToGrid w:val="0"/>
            <w:lang w:val="en-GB"/>
          </w:rPr>
          <w:delText>5</w:delText>
        </w:r>
        <w:r w:rsidR="00644AAC" w:rsidDel="00A27EB3">
          <w:rPr>
            <w:noProof/>
            <w:snapToGrid w:val="0"/>
            <w:lang w:val="en-GB"/>
          </w:rPr>
          <w:delText>-</w:delText>
        </w:r>
        <w:r w:rsidR="001A2729" w:rsidDel="00A27EB3">
          <w:rPr>
            <w:noProof/>
            <w:snapToGrid w:val="0"/>
            <w:lang w:val="en-GB"/>
          </w:rPr>
          <w:delText>12</w:delText>
        </w:r>
      </w:del>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4126C7DD"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F90E96">
        <w:rPr>
          <w:snapToGrid w:val="0"/>
          <w:lang w:val="en-GB"/>
        </w:rPr>
        <w:t>11</w:t>
      </w:r>
      <w:r w:rsidR="00F90E96"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5CC7F58F"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001A2729" w:rsidRPr="00C955C7">
        <w:rPr>
          <w:rFonts w:eastAsia="SimSun"/>
          <w:b/>
          <w:sz w:val="48"/>
          <w:lang w:val="en-GB" w:eastAsia="zh-CN"/>
        </w:rPr>
        <w:t>N</w:t>
      </w:r>
      <w:r w:rsidR="001A2729" w:rsidRPr="00914E3E">
        <w:rPr>
          <w:rFonts w:eastAsia="SimSun"/>
          <w:b/>
          <w:sz w:val="48"/>
          <w:lang w:val="en-GB" w:eastAsia="zh-CN"/>
        </w:rPr>
        <w:fldChar w:fldCharType="begin"/>
      </w:r>
      <w:r w:rsidR="001A2729" w:rsidRPr="00914E3E">
        <w:rPr>
          <w:rFonts w:eastAsia="SimSun"/>
          <w:b/>
          <w:sz w:val="48"/>
          <w:lang w:val="en-GB" w:eastAsia="zh-CN"/>
        </w:rPr>
        <w:instrText xml:space="preserve"> DOCPROPERTY "WGNumber" \* MERGEFORMAT </w:instrText>
      </w:r>
      <w:r w:rsidR="001A2729" w:rsidRPr="00914E3E">
        <w:rPr>
          <w:rFonts w:eastAsia="SimSun"/>
          <w:b/>
          <w:sz w:val="48"/>
          <w:lang w:val="en-GB" w:eastAsia="zh-CN"/>
        </w:rPr>
        <w:fldChar w:fldCharType="separate"/>
      </w:r>
      <w:r w:rsidR="001A2729">
        <w:rPr>
          <w:rFonts w:eastAsia="SimSun"/>
          <w:b/>
          <w:sz w:val="48"/>
          <w:lang w:val="en-GB" w:eastAsia="zh-CN"/>
        </w:rPr>
        <w:t>0874</w:t>
      </w:r>
      <w:r w:rsidR="001A2729" w:rsidRPr="00914E3E">
        <w:rPr>
          <w:rFonts w:eastAsia="SimSun"/>
          <w:b/>
          <w:sz w:val="48"/>
          <w:lang w:val="en-GB" w:eastAsia="zh-CN"/>
        </w:rPr>
        <w:fldChar w:fldCharType="end"/>
      </w:r>
    </w:p>
    <w:p w14:paraId="62784269" w14:textId="264708EE" w:rsidR="000D6C2A" w:rsidRPr="00B80A7B" w:rsidRDefault="00644AAC" w:rsidP="000D6C2A">
      <w:pPr>
        <w:spacing w:after="480"/>
        <w:jc w:val="right"/>
        <w:rPr>
          <w:rFonts w:eastAsia="SimSun"/>
          <w:b/>
          <w:sz w:val="28"/>
          <w:lang w:val="en-GB" w:eastAsia="zh-CN"/>
        </w:rPr>
      </w:pPr>
      <w:r w:rsidRPr="00914E3E">
        <w:rPr>
          <w:rFonts w:eastAsia="SimSun"/>
          <w:b/>
          <w:sz w:val="28"/>
          <w:lang w:val="en-GB" w:eastAsia="zh-CN"/>
        </w:rPr>
        <w:fldChar w:fldCharType="begin"/>
      </w:r>
      <w:r w:rsidRPr="00914E3E">
        <w:rPr>
          <w:rFonts w:eastAsia="SimSun"/>
          <w:b/>
          <w:sz w:val="28"/>
          <w:lang w:val="en-GB" w:eastAsia="zh-CN"/>
        </w:rPr>
        <w:instrText xml:space="preserve"> SAVEDATE \@ "MMMM yyyy" \* MERGEFORMAT </w:instrText>
      </w:r>
      <w:r w:rsidRPr="00914E3E">
        <w:rPr>
          <w:rFonts w:eastAsia="SimSun"/>
          <w:b/>
          <w:sz w:val="28"/>
          <w:lang w:val="en-GB" w:eastAsia="zh-CN"/>
        </w:rPr>
        <w:fldChar w:fldCharType="separate"/>
      </w:r>
      <w:r w:rsidR="00A27EB3">
        <w:rPr>
          <w:rFonts w:eastAsia="SimSun"/>
          <w:b/>
          <w:noProof/>
          <w:sz w:val="28"/>
          <w:lang w:val="en-GB" w:eastAsia="zh-CN"/>
        </w:rPr>
        <w:t>May 2023</w:t>
      </w:r>
      <w:r w:rsidRPr="00914E3E">
        <w:rPr>
          <w:rFonts w:eastAsia="SimSun"/>
          <w:b/>
          <w:sz w:val="28"/>
          <w:lang w:val="en-GB" w:eastAsia="zh-CN"/>
        </w:rPr>
        <w:fldChar w:fldCharType="end"/>
      </w:r>
      <w:r w:rsidRPr="00914E3E">
        <w:rPr>
          <w:rFonts w:eastAsia="SimSun"/>
          <w:b/>
          <w:sz w:val="28"/>
          <w:lang w:val="en-GB" w:eastAsia="zh-CN"/>
        </w:rPr>
        <w:t xml:space="preserve">, </w:t>
      </w:r>
      <w:r>
        <w:rPr>
          <w:rFonts w:eastAsia="SimSun"/>
          <w:b/>
          <w:sz w:val="28"/>
          <w:lang w:val="en-GB" w:eastAsia="zh-CN"/>
        </w:rPr>
        <w:t>Antalya, TR</w:t>
      </w:r>
    </w:p>
    <w:tbl>
      <w:tblPr>
        <w:tblW w:w="10169" w:type="dxa"/>
        <w:tblLook w:val="01E0" w:firstRow="1" w:lastRow="1" w:firstColumn="1" w:lastColumn="1" w:noHBand="0" w:noVBand="0"/>
      </w:tblPr>
      <w:tblGrid>
        <w:gridCol w:w="1890"/>
        <w:gridCol w:w="8279"/>
      </w:tblGrid>
      <w:tr w:rsidR="000D6C2A" w:rsidRPr="00B80A7B" w14:paraId="17144E5C" w14:textId="77777777">
        <w:tc>
          <w:tcPr>
            <w:tcW w:w="1890" w:type="dxa"/>
            <w:hideMark/>
          </w:tcPr>
          <w:p w14:paraId="3A98AF14" w14:textId="77777777" w:rsidR="000D6C2A" w:rsidRPr="00B80A7B" w:rsidRDefault="000D6C2A">
            <w:pPr>
              <w:suppressAutoHyphens/>
              <w:rPr>
                <w:b/>
                <w:lang w:val="en-GB"/>
              </w:rPr>
            </w:pPr>
            <w:r w:rsidRPr="00B80A7B">
              <w:rPr>
                <w:b/>
                <w:lang w:val="en-GB"/>
              </w:rPr>
              <w:t>Title</w:t>
            </w:r>
          </w:p>
        </w:tc>
        <w:tc>
          <w:tcPr>
            <w:tcW w:w="8279" w:type="dxa"/>
            <w:hideMark/>
          </w:tcPr>
          <w:p w14:paraId="0E81728D" w14:textId="485E326B" w:rsidR="000D6C2A" w:rsidRPr="00B80A7B" w:rsidRDefault="000D6C2A">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644AAC">
              <w:rPr>
                <w:b/>
                <w:lang w:val="en-GB"/>
              </w:rPr>
              <w:t>WD of 14496-12 8th Edition AMD 1 Support for T.35, original sample duration and other improvements</w:t>
            </w:r>
            <w:r w:rsidRPr="00B80A7B">
              <w:rPr>
                <w:b/>
                <w:lang w:val="en-GB"/>
              </w:rPr>
              <w:fldChar w:fldCharType="end"/>
            </w:r>
          </w:p>
        </w:tc>
      </w:tr>
      <w:tr w:rsidR="000D6C2A" w:rsidRPr="00B80A7B" w14:paraId="5D64C779" w14:textId="77777777">
        <w:tc>
          <w:tcPr>
            <w:tcW w:w="1890" w:type="dxa"/>
            <w:hideMark/>
          </w:tcPr>
          <w:p w14:paraId="010EEFAD" w14:textId="77777777" w:rsidR="000D6C2A" w:rsidRPr="00B80A7B" w:rsidRDefault="000D6C2A">
            <w:pPr>
              <w:suppressAutoHyphens/>
              <w:rPr>
                <w:b/>
                <w:lang w:val="en-GB"/>
              </w:rPr>
            </w:pPr>
            <w:r w:rsidRPr="00B80A7B">
              <w:rPr>
                <w:b/>
                <w:lang w:val="en-GB"/>
              </w:rPr>
              <w:t>Source</w:t>
            </w:r>
          </w:p>
        </w:tc>
        <w:tc>
          <w:tcPr>
            <w:tcW w:w="8279" w:type="dxa"/>
            <w:hideMark/>
          </w:tcPr>
          <w:p w14:paraId="350D6191" w14:textId="77777777" w:rsidR="000D6C2A" w:rsidRPr="00B80A7B" w:rsidRDefault="000D6C2A">
            <w:pPr>
              <w:suppressAutoHyphens/>
              <w:rPr>
                <w:b/>
                <w:lang w:val="en-GB"/>
              </w:rPr>
            </w:pPr>
            <w:r w:rsidRPr="00B80A7B">
              <w:rPr>
                <w:b/>
                <w:lang w:val="en-GB"/>
              </w:rPr>
              <w:t>WG 03, MPEG Systems</w:t>
            </w:r>
          </w:p>
        </w:tc>
      </w:tr>
      <w:tr w:rsidR="000D6C2A" w:rsidRPr="00B80A7B" w14:paraId="31E58671" w14:textId="77777777">
        <w:tc>
          <w:tcPr>
            <w:tcW w:w="1890" w:type="dxa"/>
            <w:hideMark/>
          </w:tcPr>
          <w:p w14:paraId="7E456374" w14:textId="77777777" w:rsidR="000D6C2A" w:rsidRPr="00B80A7B" w:rsidRDefault="000D6C2A">
            <w:pPr>
              <w:suppressAutoHyphens/>
              <w:rPr>
                <w:b/>
                <w:lang w:val="en-GB"/>
              </w:rPr>
            </w:pPr>
            <w:r w:rsidRPr="00B80A7B">
              <w:rPr>
                <w:b/>
                <w:lang w:val="en-GB"/>
              </w:rPr>
              <w:t>Status</w:t>
            </w:r>
          </w:p>
        </w:tc>
        <w:tc>
          <w:tcPr>
            <w:tcW w:w="8279" w:type="dxa"/>
            <w:hideMark/>
          </w:tcPr>
          <w:p w14:paraId="47055047" w14:textId="77777777" w:rsidR="000D6C2A" w:rsidRPr="00B80A7B" w:rsidRDefault="000D6C2A">
            <w:pPr>
              <w:suppressAutoHyphens/>
              <w:rPr>
                <w:b/>
                <w:lang w:val="en-GB"/>
              </w:rPr>
            </w:pPr>
            <w:r w:rsidRPr="00B80A7B">
              <w:rPr>
                <w:b/>
                <w:lang w:val="en-GB"/>
              </w:rPr>
              <w:t>Approved</w:t>
            </w:r>
          </w:p>
        </w:tc>
      </w:tr>
      <w:tr w:rsidR="000D6C2A" w:rsidRPr="00C955C7" w14:paraId="3E377C4D" w14:textId="77777777">
        <w:tc>
          <w:tcPr>
            <w:tcW w:w="1890" w:type="dxa"/>
            <w:hideMark/>
          </w:tcPr>
          <w:p w14:paraId="4D635DF0" w14:textId="77777777" w:rsidR="000D6C2A" w:rsidRPr="00B80A7B" w:rsidRDefault="000D6C2A">
            <w:pPr>
              <w:suppressAutoHyphens/>
              <w:rPr>
                <w:b/>
                <w:lang w:val="en-GB"/>
              </w:rPr>
            </w:pPr>
            <w:r w:rsidRPr="00B80A7B">
              <w:rPr>
                <w:b/>
                <w:lang w:val="en-GB"/>
              </w:rPr>
              <w:t>Serial Number</w:t>
            </w:r>
          </w:p>
        </w:tc>
        <w:tc>
          <w:tcPr>
            <w:tcW w:w="8279" w:type="dxa"/>
            <w:hideMark/>
          </w:tcPr>
          <w:p w14:paraId="7817A590" w14:textId="6F91D386" w:rsidR="000D6C2A" w:rsidRPr="00C955C7" w:rsidRDefault="00644AAC">
            <w:pPr>
              <w:suppressAutoHyphens/>
              <w:rPr>
                <w:b/>
                <w:lang w:val="en-GB"/>
              </w:rPr>
            </w:pPr>
            <w:r w:rsidRPr="00914E3E">
              <w:rPr>
                <w:b/>
                <w:lang w:val="en-GB"/>
              </w:rPr>
              <w:fldChar w:fldCharType="begin"/>
            </w:r>
            <w:r w:rsidRPr="00914E3E">
              <w:rPr>
                <w:b/>
                <w:lang w:val="en-GB"/>
              </w:rPr>
              <w:instrText xml:space="preserve"> DOCPROPERTY "MDMSNumber" \* MERGEFORMAT </w:instrText>
            </w:r>
            <w:r w:rsidRPr="00914E3E">
              <w:rPr>
                <w:b/>
                <w:lang w:val="en-GB"/>
              </w:rPr>
              <w:fldChar w:fldCharType="separate"/>
            </w:r>
            <w:r>
              <w:rPr>
                <w:b/>
                <w:lang w:val="en-GB"/>
              </w:rPr>
              <w:t>22616</w:t>
            </w:r>
            <w:r w:rsidRPr="00914E3E">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0AFB9BBB" w14:textId="7EC38A1E" w:rsidR="004E11B3" w:rsidRDefault="004E11B3" w:rsidP="004E11B3">
      <w:pPr>
        <w:pStyle w:val="Heading1"/>
      </w:pPr>
      <w:bookmarkStart w:id="6" w:name="_Toc536523593"/>
      <w:bookmarkStart w:id="7" w:name="_Toc96427028"/>
      <w:r>
        <w:lastRenderedPageBreak/>
        <w:t>Introduction</w:t>
      </w:r>
      <w:bookmarkEnd w:id="6"/>
      <w:bookmarkEnd w:id="7"/>
    </w:p>
    <w:p w14:paraId="605ACB20" w14:textId="77036D64" w:rsidR="00E60446" w:rsidRDefault="006B2573" w:rsidP="006B2573">
      <w:pPr>
        <w:spacing w:after="0"/>
        <w:jc w:val="left"/>
      </w:pPr>
      <w:r>
        <w:t>This amendment addresses the following topics:</w:t>
      </w:r>
      <w:bookmarkStart w:id="8" w:name="_Toc6578308"/>
      <w:bookmarkStart w:id="9" w:name="_Toc6911845"/>
      <w:bookmarkStart w:id="10" w:name="_Toc6578309"/>
      <w:bookmarkStart w:id="11" w:name="_Toc6911846"/>
      <w:bookmarkStart w:id="12" w:name="_Toc6578310"/>
      <w:bookmarkStart w:id="13" w:name="_Toc6911847"/>
      <w:bookmarkStart w:id="14" w:name="_Toc6578311"/>
      <w:bookmarkStart w:id="15" w:name="_Toc6911848"/>
      <w:bookmarkStart w:id="16" w:name="_Toc6578312"/>
      <w:bookmarkStart w:id="17" w:name="_Toc6911849"/>
      <w:bookmarkStart w:id="18" w:name="_Toc6578313"/>
      <w:bookmarkStart w:id="19" w:name="_Toc6911850"/>
      <w:bookmarkStart w:id="20" w:name="_Toc6578314"/>
      <w:bookmarkStart w:id="21" w:name="_Toc6911851"/>
      <w:bookmarkStart w:id="22" w:name="_Toc6578315"/>
      <w:bookmarkStart w:id="23" w:name="_Toc6911852"/>
      <w:bookmarkStart w:id="24" w:name="_Toc6578316"/>
      <w:bookmarkStart w:id="25" w:name="_Toc6911853"/>
      <w:bookmarkStart w:id="26" w:name="_Toc6578317"/>
      <w:bookmarkStart w:id="27" w:name="_Toc6911854"/>
      <w:bookmarkStart w:id="28" w:name="_Toc6578318"/>
      <w:bookmarkStart w:id="29" w:name="_Toc6911855"/>
      <w:bookmarkStart w:id="30" w:name="_Toc6578319"/>
      <w:bookmarkStart w:id="31" w:name="_Toc6911856"/>
      <w:bookmarkStart w:id="32" w:name="_Toc6578320"/>
      <w:bookmarkStart w:id="33" w:name="_Toc6911857"/>
      <w:bookmarkStart w:id="34" w:name="_Toc6578321"/>
      <w:bookmarkStart w:id="35" w:name="_Toc6911858"/>
      <w:bookmarkStart w:id="36" w:name="_Toc6578322"/>
      <w:bookmarkStart w:id="37" w:name="_Toc6911859"/>
      <w:bookmarkStart w:id="38" w:name="_Toc6578323"/>
      <w:bookmarkStart w:id="39" w:name="_Toc6911860"/>
      <w:bookmarkStart w:id="40" w:name="_Toc6578324"/>
      <w:bookmarkStart w:id="41" w:name="_Toc6911861"/>
      <w:bookmarkStart w:id="42" w:name="_Toc6578325"/>
      <w:bookmarkStart w:id="43" w:name="_Toc6911862"/>
      <w:bookmarkStart w:id="44" w:name="_Toc6578326"/>
      <w:bookmarkStart w:id="45" w:name="_Toc6911863"/>
      <w:bookmarkStart w:id="46" w:name="_Toc6578327"/>
      <w:bookmarkStart w:id="47" w:name="_Toc6911864"/>
      <w:bookmarkStart w:id="48" w:name="_Toc6578328"/>
      <w:bookmarkStart w:id="49" w:name="_Toc6911865"/>
      <w:bookmarkStart w:id="50" w:name="_Toc6578329"/>
      <w:bookmarkStart w:id="51" w:name="_Toc6911866"/>
      <w:bookmarkStart w:id="52" w:name="_Toc6578330"/>
      <w:bookmarkStart w:id="53" w:name="_Toc6911867"/>
      <w:bookmarkStart w:id="54" w:name="_Toc6578331"/>
      <w:bookmarkStart w:id="55" w:name="_Toc6911868"/>
      <w:bookmarkStart w:id="56" w:name="_Toc6578332"/>
      <w:bookmarkStart w:id="57" w:name="_Toc6911869"/>
      <w:bookmarkStart w:id="58" w:name="_Toc6578333"/>
      <w:bookmarkStart w:id="59" w:name="_Toc6911870"/>
      <w:bookmarkStart w:id="60" w:name="_Toc6578334"/>
      <w:bookmarkStart w:id="61" w:name="_Toc6911871"/>
      <w:bookmarkStart w:id="62" w:name="_Toc6578335"/>
      <w:bookmarkStart w:id="63" w:name="_Toc6911872"/>
      <w:bookmarkStart w:id="64" w:name="_Toc6578336"/>
      <w:bookmarkStart w:id="65" w:name="_Toc6911873"/>
      <w:bookmarkStart w:id="66" w:name="_Toc6578337"/>
      <w:bookmarkStart w:id="67" w:name="_Toc6911874"/>
      <w:bookmarkStart w:id="68" w:name="_Toc6578338"/>
      <w:bookmarkStart w:id="69" w:name="_Toc6911875"/>
      <w:bookmarkStart w:id="70" w:name="_Toc6578339"/>
      <w:bookmarkStart w:id="71" w:name="_Toc6911876"/>
      <w:bookmarkStart w:id="72" w:name="_Toc6578340"/>
      <w:bookmarkStart w:id="73" w:name="_Toc6911877"/>
      <w:bookmarkStart w:id="74" w:name="_Toc6578341"/>
      <w:bookmarkStart w:id="75" w:name="_Toc6911878"/>
      <w:bookmarkStart w:id="76" w:name="_Toc6578342"/>
      <w:bookmarkStart w:id="77" w:name="_Toc6911879"/>
      <w:bookmarkStart w:id="78" w:name="_Toc6578343"/>
      <w:bookmarkStart w:id="79" w:name="_Toc6911880"/>
      <w:bookmarkStart w:id="80" w:name="_Toc6578344"/>
      <w:bookmarkStart w:id="81" w:name="_Toc6911881"/>
      <w:bookmarkStart w:id="82" w:name="_Toc6578345"/>
      <w:bookmarkStart w:id="83" w:name="_Toc6911882"/>
      <w:bookmarkStart w:id="84" w:name="_Toc6578346"/>
      <w:bookmarkStart w:id="85" w:name="_Toc6911883"/>
      <w:bookmarkStart w:id="86" w:name="_Toc6578347"/>
      <w:bookmarkStart w:id="87" w:name="_Toc6911884"/>
      <w:bookmarkStart w:id="88" w:name="_Toc6578348"/>
      <w:bookmarkStart w:id="89" w:name="_Toc6911885"/>
      <w:bookmarkStart w:id="90" w:name="_Toc6578349"/>
      <w:bookmarkStart w:id="91" w:name="_Toc6911886"/>
      <w:bookmarkStart w:id="92" w:name="_Toc6578350"/>
      <w:bookmarkStart w:id="93" w:name="_Toc6911887"/>
      <w:bookmarkStart w:id="94" w:name="_Toc6578351"/>
      <w:bookmarkStart w:id="95" w:name="_Toc6911888"/>
      <w:bookmarkStart w:id="96" w:name="_Toc6578352"/>
      <w:bookmarkStart w:id="97" w:name="_Toc6911889"/>
      <w:bookmarkStart w:id="98" w:name="_Toc6578353"/>
      <w:bookmarkStart w:id="99" w:name="_Toc6911890"/>
      <w:bookmarkStart w:id="100" w:name="_Toc6578354"/>
      <w:bookmarkStart w:id="101" w:name="_Toc6911891"/>
      <w:bookmarkStart w:id="102" w:name="_Toc6578355"/>
      <w:bookmarkStart w:id="103" w:name="_Toc6911892"/>
      <w:bookmarkStart w:id="104" w:name="_Toc6578356"/>
      <w:bookmarkStart w:id="105" w:name="_Toc6911893"/>
      <w:bookmarkStart w:id="106" w:name="_Toc6578357"/>
      <w:bookmarkStart w:id="107" w:name="_Toc6911894"/>
      <w:bookmarkStart w:id="108" w:name="_Toc6578358"/>
      <w:bookmarkStart w:id="109" w:name="_Toc6911895"/>
      <w:bookmarkStart w:id="110" w:name="_Toc6578359"/>
      <w:bookmarkStart w:id="111" w:name="_Toc6911896"/>
      <w:bookmarkStart w:id="112" w:name="_Toc6578360"/>
      <w:bookmarkStart w:id="113" w:name="_Toc6911897"/>
      <w:bookmarkStart w:id="114" w:name="_Toc6578361"/>
      <w:bookmarkStart w:id="115" w:name="_Toc6911898"/>
      <w:bookmarkStart w:id="116" w:name="_Toc6578362"/>
      <w:bookmarkStart w:id="117" w:name="_Toc6911899"/>
      <w:bookmarkStart w:id="118" w:name="_Toc6578363"/>
      <w:bookmarkStart w:id="119" w:name="_Toc6911900"/>
      <w:bookmarkStart w:id="120" w:name="_Toc6578364"/>
      <w:bookmarkStart w:id="121" w:name="_Toc6911901"/>
      <w:bookmarkStart w:id="122" w:name="_Toc6578365"/>
      <w:bookmarkStart w:id="123" w:name="_Toc6911902"/>
      <w:bookmarkStart w:id="124" w:name="_Toc6578366"/>
      <w:bookmarkStart w:id="125" w:name="_Toc6911903"/>
      <w:bookmarkStart w:id="126" w:name="_Toc6578367"/>
      <w:bookmarkStart w:id="127" w:name="_Toc6911904"/>
      <w:bookmarkStart w:id="128" w:name="_Toc6578368"/>
      <w:bookmarkStart w:id="129" w:name="_Toc6911905"/>
      <w:bookmarkStart w:id="130" w:name="_Toc6578369"/>
      <w:bookmarkStart w:id="131" w:name="_Toc6911906"/>
      <w:bookmarkStart w:id="132" w:name="_Toc6578370"/>
      <w:bookmarkStart w:id="133" w:name="_Toc6911907"/>
      <w:bookmarkStart w:id="134" w:name="_Toc6578371"/>
      <w:bookmarkStart w:id="135" w:name="_Toc6911908"/>
      <w:bookmarkStart w:id="136" w:name="_Toc6578372"/>
      <w:bookmarkStart w:id="137" w:name="_Toc6911909"/>
      <w:bookmarkStart w:id="138" w:name="_Toc6578373"/>
      <w:bookmarkStart w:id="139" w:name="_Toc6911910"/>
      <w:bookmarkStart w:id="140" w:name="_Toc6578374"/>
      <w:bookmarkStart w:id="141" w:name="_Toc6911911"/>
      <w:bookmarkStart w:id="142" w:name="_Toc6578375"/>
      <w:bookmarkStart w:id="143" w:name="_Toc6911912"/>
      <w:bookmarkStart w:id="144" w:name="_Toc6578376"/>
      <w:bookmarkStart w:id="145" w:name="_Toc6911913"/>
      <w:bookmarkStart w:id="146" w:name="_Toc6578377"/>
      <w:bookmarkStart w:id="147" w:name="_Toc6911914"/>
      <w:bookmarkStart w:id="148" w:name="_Toc6578378"/>
      <w:bookmarkStart w:id="149" w:name="_Toc6911915"/>
      <w:bookmarkStart w:id="150" w:name="_Toc6578379"/>
      <w:bookmarkStart w:id="151" w:name="_Toc6911916"/>
      <w:bookmarkStart w:id="152" w:name="_Toc6578380"/>
      <w:bookmarkStart w:id="153" w:name="_Toc6911917"/>
      <w:bookmarkStart w:id="154" w:name="_Toc6578381"/>
      <w:bookmarkStart w:id="155" w:name="_Toc6911918"/>
      <w:bookmarkStart w:id="156" w:name="_Toc6578382"/>
      <w:bookmarkStart w:id="157" w:name="_Toc6911919"/>
      <w:bookmarkStart w:id="158" w:name="_Toc6578383"/>
      <w:bookmarkStart w:id="159" w:name="_Toc6911920"/>
      <w:bookmarkStart w:id="160" w:name="_Toc6578384"/>
      <w:bookmarkStart w:id="161" w:name="_Toc6911921"/>
      <w:bookmarkStart w:id="162" w:name="_Toc6578385"/>
      <w:bookmarkStart w:id="163" w:name="_Toc6911922"/>
      <w:bookmarkStart w:id="164" w:name="_Toc6578386"/>
      <w:bookmarkStart w:id="165" w:name="_Toc6911923"/>
      <w:bookmarkStart w:id="166" w:name="_Toc6578387"/>
      <w:bookmarkStart w:id="167" w:name="_Toc6911924"/>
      <w:bookmarkStart w:id="168" w:name="_Toc6578388"/>
      <w:bookmarkStart w:id="169" w:name="_Toc6911925"/>
      <w:bookmarkStart w:id="170" w:name="_Toc6578389"/>
      <w:bookmarkStart w:id="171" w:name="_Toc6911926"/>
      <w:bookmarkStart w:id="172" w:name="_Toc6578390"/>
      <w:bookmarkStart w:id="173" w:name="_Toc6911927"/>
      <w:bookmarkStart w:id="174" w:name="_Toc6578391"/>
      <w:bookmarkStart w:id="175" w:name="_Toc6911928"/>
      <w:bookmarkStart w:id="176" w:name="_Toc6578392"/>
      <w:bookmarkStart w:id="177" w:name="_Toc6911929"/>
      <w:bookmarkStart w:id="178" w:name="_Toc6578393"/>
      <w:bookmarkStart w:id="179" w:name="_Toc6911930"/>
      <w:bookmarkStart w:id="180" w:name="_Toc6578394"/>
      <w:bookmarkStart w:id="181" w:name="_Toc6911931"/>
      <w:bookmarkStart w:id="182" w:name="_Toc6578395"/>
      <w:bookmarkStart w:id="183" w:name="_Toc6911932"/>
      <w:bookmarkStart w:id="184" w:name="_Toc6578396"/>
      <w:bookmarkStart w:id="185" w:name="_Toc6911933"/>
      <w:bookmarkStart w:id="186" w:name="_Toc6578397"/>
      <w:bookmarkStart w:id="187" w:name="_Toc6911934"/>
      <w:bookmarkStart w:id="188" w:name="_Toc6578398"/>
      <w:bookmarkStart w:id="189" w:name="_Toc6911935"/>
      <w:bookmarkStart w:id="190" w:name="_Toc6578399"/>
      <w:bookmarkStart w:id="191" w:name="_Toc6911936"/>
      <w:bookmarkStart w:id="192" w:name="_Toc6578400"/>
      <w:bookmarkStart w:id="193" w:name="_Toc6911937"/>
      <w:bookmarkStart w:id="194" w:name="_Toc6578401"/>
      <w:bookmarkStart w:id="195" w:name="_Toc6911938"/>
      <w:bookmarkStart w:id="196" w:name="_Toc6578402"/>
      <w:bookmarkStart w:id="197" w:name="_Toc6911939"/>
      <w:bookmarkStart w:id="198" w:name="_Toc6578403"/>
      <w:bookmarkStart w:id="199" w:name="_Toc6911940"/>
      <w:bookmarkStart w:id="200" w:name="_Toc6578404"/>
      <w:bookmarkStart w:id="201" w:name="_Toc6911941"/>
      <w:bookmarkStart w:id="202" w:name="_Toc6578405"/>
      <w:bookmarkStart w:id="203" w:name="_Toc6911942"/>
      <w:bookmarkStart w:id="204" w:name="_Toc6578406"/>
      <w:bookmarkStart w:id="205" w:name="_Toc6911943"/>
      <w:bookmarkStart w:id="206" w:name="_Toc6578407"/>
      <w:bookmarkStart w:id="207" w:name="_Toc6911944"/>
      <w:bookmarkStart w:id="208" w:name="_Toc6578408"/>
      <w:bookmarkStart w:id="209" w:name="_Toc691194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819600D" w14:textId="7A0C146F" w:rsidR="006B2573" w:rsidRPr="00C85080" w:rsidRDefault="006B2573" w:rsidP="006B2573">
      <w:pPr>
        <w:pStyle w:val="ListParagraph"/>
        <w:numPr>
          <w:ilvl w:val="0"/>
          <w:numId w:val="89"/>
        </w:numPr>
        <w:spacing w:after="80"/>
      </w:pPr>
      <w:r w:rsidRPr="00C85080">
        <w:t>T.35</w:t>
      </w:r>
      <w:r>
        <w:t xml:space="preserve"> signaling in ISOBMFF</w:t>
      </w:r>
      <w:r w:rsidRPr="00C85080">
        <w:t xml:space="preserve"> </w:t>
      </w:r>
      <w:hyperlink r:id="rId10">
        <w:r>
          <w:rPr>
            <w:color w:val="0000EE"/>
            <w:u w:val="single"/>
          </w:rPr>
          <w:t>m61234</w:t>
        </w:r>
      </w:hyperlink>
      <w:r>
        <w:t xml:space="preserve">: </w:t>
      </w:r>
      <w:hyperlink r:id="rId11" w:history="1">
        <w:r w:rsidRPr="006B2573">
          <w:rPr>
            <w:rStyle w:val="Hyperlink"/>
          </w:rPr>
          <w:t>GitLab</w:t>
        </w:r>
      </w:hyperlink>
    </w:p>
    <w:p w14:paraId="3086AE23" w14:textId="59C182DB" w:rsidR="006B2573" w:rsidRDefault="006B2573" w:rsidP="006B2573">
      <w:pPr>
        <w:pStyle w:val="ListParagraph"/>
        <w:numPr>
          <w:ilvl w:val="0"/>
          <w:numId w:val="89"/>
        </w:numPr>
        <w:spacing w:after="80"/>
      </w:pPr>
      <w:r>
        <w:t xml:space="preserve">Original Duration signaling </w:t>
      </w:r>
      <w:hyperlink r:id="rId12">
        <w:r>
          <w:rPr>
            <w:color w:val="0000EE"/>
            <w:u w:val="single"/>
          </w:rPr>
          <w:t>m61144</w:t>
        </w:r>
      </w:hyperlink>
      <w:r>
        <w:t xml:space="preserve">: </w:t>
      </w:r>
      <w:hyperlink r:id="rId13" w:history="1">
        <w:r w:rsidRPr="009E428F">
          <w:rPr>
            <w:rStyle w:val="Hyperlink"/>
          </w:rPr>
          <w:t>GitLab</w:t>
        </w:r>
      </w:hyperlink>
    </w:p>
    <w:p w14:paraId="39D33F45" w14:textId="6CEB3A1E" w:rsidR="006B2573" w:rsidRPr="004A68B6" w:rsidRDefault="006B2573" w:rsidP="006B2573">
      <w:pPr>
        <w:pStyle w:val="ListParagraph"/>
        <w:numPr>
          <w:ilvl w:val="0"/>
          <w:numId w:val="89"/>
        </w:numPr>
        <w:spacing w:after="80"/>
        <w:rPr>
          <w:rStyle w:val="Hyperlink"/>
          <w:color w:val="auto"/>
          <w:u w:val="none"/>
        </w:rPr>
      </w:pPr>
      <w:r>
        <w:t xml:space="preserve">Efficient subsample </w:t>
      </w:r>
      <w:hyperlink r:id="rId14">
        <w:r>
          <w:rPr>
            <w:color w:val="0000EE"/>
            <w:u w:val="single"/>
          </w:rPr>
          <w:t>m61170</w:t>
        </w:r>
      </w:hyperlink>
      <w:r>
        <w:t xml:space="preserve">: </w:t>
      </w:r>
      <w:hyperlink r:id="rId15" w:history="1">
        <w:r w:rsidRPr="009E428F">
          <w:rPr>
            <w:rStyle w:val="Hyperlink"/>
          </w:rPr>
          <w:t>GitLab</w:t>
        </w:r>
      </w:hyperlink>
    </w:p>
    <w:p w14:paraId="1721838B" w14:textId="00EE3DE5" w:rsidR="004A68B6" w:rsidRPr="00F83362" w:rsidRDefault="004A68B6" w:rsidP="006B2573">
      <w:pPr>
        <w:pStyle w:val="ListParagraph"/>
        <w:numPr>
          <w:ilvl w:val="0"/>
          <w:numId w:val="89"/>
        </w:numPr>
        <w:spacing w:after="80"/>
        <w:rPr>
          <w:ins w:id="210" w:author="MPEG 142" w:date="2023-05-11T18:46:00Z"/>
          <w:rStyle w:val="Hyperlink"/>
          <w:color w:val="auto"/>
          <w:u w:val="none"/>
          <w:rPrChange w:id="211" w:author="MPEG 142" w:date="2023-05-11T18:46:00Z">
            <w:rPr>
              <w:ins w:id="212" w:author="MPEG 142" w:date="2023-05-11T18:46:00Z"/>
              <w:rStyle w:val="Hyperlink"/>
            </w:rPr>
          </w:rPrChange>
        </w:rPr>
      </w:pPr>
      <w:r>
        <w:t xml:space="preserve">Frame rate estimate </w:t>
      </w:r>
      <w:r w:rsidR="00BA61F5">
        <w:t xml:space="preserve"> </w:t>
      </w:r>
      <w:r>
        <w:t xml:space="preserve">in </w:t>
      </w:r>
      <w:proofErr w:type="spellStart"/>
      <w:r>
        <w:t>TrackExtendsBox</w:t>
      </w:r>
      <w:proofErr w:type="spellEnd"/>
      <w:ins w:id="213" w:author="rufael mekuria" w:date="2023-01-26T14:03:00Z">
        <w:r w:rsidR="00A15885">
          <w:t>:</w:t>
        </w:r>
      </w:ins>
      <w:r>
        <w:t xml:space="preserve"> </w:t>
      </w:r>
      <w:r>
        <w:fldChar w:fldCharType="begin"/>
      </w:r>
      <w:r>
        <w:instrText>HYPERLINK "http://mpegx.int-evry.fr/software/MPEG/Systems/FileFormat/isobmff/-/issues/170" \l "note_69703"</w:instrText>
      </w:r>
      <w:r>
        <w:fldChar w:fldCharType="separate"/>
      </w:r>
      <w:del w:id="214" w:author="Cyril Concolato (cc0)" w:date="2023-05-12T15:41:00Z">
        <w:r w:rsidR="00865CF8" w:rsidRPr="00865CF8" w:rsidDel="00D30704">
          <w:rPr>
            <w:rStyle w:val="Hyperlink"/>
          </w:rPr>
          <w:delText xml:space="preserve">note on gitlab on </w:delText>
        </w:r>
      </w:del>
      <w:r w:rsidR="00865CF8">
        <w:rPr>
          <w:rStyle w:val="Hyperlink"/>
        </w:rPr>
        <w:t>m</w:t>
      </w:r>
      <w:r w:rsidR="00865CF8" w:rsidRPr="00865CF8">
        <w:rPr>
          <w:rStyle w:val="Hyperlink"/>
        </w:rPr>
        <w:t>69703</w:t>
      </w:r>
      <w:r>
        <w:rPr>
          <w:rStyle w:val="Hyperlink"/>
        </w:rPr>
        <w:fldChar w:fldCharType="end"/>
      </w:r>
      <w:del w:id="215" w:author="Cyril Concolato (cc0)" w:date="2023-05-12T15:41:00Z">
        <w:r w:rsidR="00865CF8" w:rsidDel="00D30704">
          <w:delText xml:space="preserve"> </w:delText>
        </w:r>
      </w:del>
      <w:r w:rsidR="00865CF8">
        <w:t xml:space="preserve"> </w:t>
      </w:r>
      <w:r>
        <w:fldChar w:fldCharType="begin"/>
      </w:r>
      <w:r>
        <w:instrText>HYPERLINK "http://mpegx.int-evry.fr/software/MPEG/Systems/FileFormat/isobmff/-/issues/171"</w:instrText>
      </w:r>
      <w:r>
        <w:fldChar w:fldCharType="separate"/>
      </w:r>
      <w:del w:id="216" w:author="Cyril Concolato (cc0)" w:date="2023-05-12T15:41:00Z">
        <w:r w:rsidR="00865CF8" w:rsidRPr="00865CF8" w:rsidDel="00D30704">
          <w:rPr>
            <w:rStyle w:val="Hyperlink"/>
          </w:rPr>
          <w:delText xml:space="preserve">gitlab </w:delText>
        </w:r>
      </w:del>
      <w:r w:rsidR="00865CF8" w:rsidRPr="00865CF8">
        <w:rPr>
          <w:rStyle w:val="Hyperlink"/>
        </w:rPr>
        <w:t>m62212</w:t>
      </w:r>
      <w:r>
        <w:rPr>
          <w:rStyle w:val="Hyperlink"/>
        </w:rPr>
        <w:fldChar w:fldCharType="end"/>
      </w:r>
      <w:ins w:id="217" w:author="Cyril Concolato (cc0)" w:date="2023-05-12T15:41:00Z">
        <w:r w:rsidR="00D30704" w:rsidRPr="00D30704">
          <w:rPr>
            <w:rStyle w:val="Hyperlink"/>
            <w:u w:val="none"/>
            <w:rPrChange w:id="218" w:author="Cyril Concolato (cc0)" w:date="2023-05-12T15:41:00Z">
              <w:rPr>
                <w:rStyle w:val="Hyperlink"/>
              </w:rPr>
            </w:rPrChange>
          </w:rPr>
          <w:t xml:space="preserve"> </w:t>
        </w:r>
        <w:r w:rsidR="00D30704">
          <w:rPr>
            <w:rStyle w:val="Hyperlink"/>
          </w:rPr>
          <w:fldChar w:fldCharType="begin"/>
        </w:r>
        <w:r w:rsidR="00D30704">
          <w:rPr>
            <w:rStyle w:val="Hyperlink"/>
          </w:rPr>
          <w:instrText xml:space="preserve"> HYPERLINK "https://mpeg.expert/software/MPEG/Systems/FileFormat/isobmff/-/issues/191" </w:instrText>
        </w:r>
        <w:r w:rsidR="00D30704">
          <w:rPr>
            <w:rStyle w:val="Hyperlink"/>
          </w:rPr>
        </w:r>
        <w:r w:rsidR="00D30704">
          <w:rPr>
            <w:rStyle w:val="Hyperlink"/>
          </w:rPr>
          <w:fldChar w:fldCharType="separate"/>
        </w:r>
        <w:r w:rsidR="00D30704" w:rsidRPr="00D30704">
          <w:rPr>
            <w:rStyle w:val="Hyperlink"/>
          </w:rPr>
          <w:t>m63218</w:t>
        </w:r>
        <w:r w:rsidR="00D30704">
          <w:rPr>
            <w:rStyle w:val="Hyperlink"/>
          </w:rPr>
          <w:fldChar w:fldCharType="end"/>
        </w:r>
      </w:ins>
    </w:p>
    <w:p w14:paraId="344E25DA" w14:textId="2C3E2D8C" w:rsidR="00F83362" w:rsidRPr="008E2EDD" w:rsidRDefault="00F83362" w:rsidP="006B2573">
      <w:pPr>
        <w:pStyle w:val="ListParagraph"/>
        <w:numPr>
          <w:ilvl w:val="0"/>
          <w:numId w:val="89"/>
        </w:numPr>
        <w:spacing w:after="80"/>
      </w:pPr>
      <w:ins w:id="219" w:author="MPEG 142" w:date="2023-05-11T18:46:00Z">
        <w:r w:rsidRPr="0035686D">
          <w:rPr>
            <w:rStyle w:val="Hyperlink"/>
            <w:color w:val="auto"/>
          </w:rPr>
          <w:t>Extensions of the ‘</w:t>
        </w:r>
        <w:proofErr w:type="spellStart"/>
        <w:r w:rsidRPr="0035686D">
          <w:rPr>
            <w:rStyle w:val="Hyperlink"/>
            <w:color w:val="auto"/>
          </w:rPr>
          <w:t>saiz</w:t>
        </w:r>
        <w:proofErr w:type="spellEnd"/>
        <w:r w:rsidRPr="0035686D">
          <w:rPr>
            <w:rStyle w:val="Hyperlink"/>
            <w:color w:val="auto"/>
          </w:rPr>
          <w:t>’ box</w:t>
        </w:r>
      </w:ins>
      <w:ins w:id="220" w:author="MPEG 142" w:date="2023-05-11T18:52:00Z">
        <w:r>
          <w:rPr>
            <w:rStyle w:val="Hyperlink"/>
          </w:rPr>
          <w:t xml:space="preserve"> </w:t>
        </w:r>
        <w:r w:rsidRPr="00F83362">
          <w:rPr>
            <w:rStyle w:val="Hyperlink"/>
          </w:rPr>
          <w:t>m62549</w:t>
        </w:r>
        <w:r>
          <w:rPr>
            <w:rStyle w:val="Hyperlink"/>
          </w:rPr>
          <w:t xml:space="preserve">: </w:t>
        </w:r>
      </w:ins>
      <w:ins w:id="221" w:author="MPEG 142" w:date="2023-05-11T18:53:00Z">
        <w:r>
          <w:rPr>
            <w:rStyle w:val="Hyperlink"/>
          </w:rPr>
          <w:fldChar w:fldCharType="begin"/>
        </w:r>
        <w:r>
          <w:rPr>
            <w:rStyle w:val="Hyperlink"/>
          </w:rPr>
          <w:instrText xml:space="preserve"> HYPERLINK "https://mpeg.expert/software/MPEG/Systems/FileFormat/isobmff/-/issues/178" </w:instrText>
        </w:r>
        <w:r>
          <w:rPr>
            <w:rStyle w:val="Hyperlink"/>
          </w:rPr>
        </w:r>
        <w:r>
          <w:rPr>
            <w:rStyle w:val="Hyperlink"/>
          </w:rPr>
          <w:fldChar w:fldCharType="separate"/>
        </w:r>
        <w:r w:rsidRPr="00F83362">
          <w:rPr>
            <w:rStyle w:val="Hyperlink"/>
          </w:rPr>
          <w:t>GitLab</w:t>
        </w:r>
        <w:r>
          <w:rPr>
            <w:rStyle w:val="Hyperlink"/>
          </w:rPr>
          <w:fldChar w:fldCharType="end"/>
        </w:r>
      </w:ins>
    </w:p>
    <w:p w14:paraId="0A9D14ED" w14:textId="2082F92B" w:rsidR="006B2573" w:rsidRDefault="006B2573" w:rsidP="00E60446"/>
    <w:p w14:paraId="5B9DBBE3" w14:textId="7F62B4B0" w:rsidR="006B2573" w:rsidRDefault="006B2573" w:rsidP="006B2573">
      <w:pPr>
        <w:pStyle w:val="Heading1"/>
        <w:rPr>
          <w:ins w:id="222" w:author="MPEG 142" w:date="2023-05-11T18:55:00Z"/>
        </w:rPr>
      </w:pPr>
      <w:r>
        <w:t>Changes to 14496-12</w:t>
      </w:r>
    </w:p>
    <w:p w14:paraId="763A9EA2" w14:textId="37FE14AA" w:rsidR="00F83362" w:rsidRPr="001F70A8" w:rsidRDefault="00F83362" w:rsidP="00F83362">
      <w:pPr>
        <w:rPr>
          <w:ins w:id="223" w:author="MPEG 142" w:date="2023-05-11T18:55:00Z"/>
          <w:b/>
          <w:bCs/>
          <w:i/>
          <w:iCs/>
          <w:color w:val="FF0000"/>
          <w:sz w:val="28"/>
          <w:szCs w:val="28"/>
          <w:rPrChange w:id="224" w:author="MPEG 142" w:date="2023-05-11T23:03:00Z">
            <w:rPr>
              <w:ins w:id="225" w:author="MPEG 142" w:date="2023-05-11T18:55:00Z"/>
            </w:rPr>
          </w:rPrChange>
        </w:rPr>
      </w:pPr>
      <w:ins w:id="226" w:author="MPEG 142" w:date="2023-05-11T18:55:00Z">
        <w:r w:rsidRPr="001F70A8">
          <w:rPr>
            <w:b/>
            <w:bCs/>
            <w:i/>
            <w:iCs/>
            <w:color w:val="FF0000"/>
            <w:sz w:val="28"/>
            <w:szCs w:val="28"/>
            <w:rPrChange w:id="227" w:author="MPEG 142" w:date="2023-05-11T23:03:00Z">
              <w:rPr/>
            </w:rPrChange>
          </w:rPr>
          <w:t>Chan</w:t>
        </w:r>
      </w:ins>
      <w:ins w:id="228" w:author="MPEG 142" w:date="2023-05-11T18:56:00Z">
        <w:r w:rsidRPr="001F70A8">
          <w:rPr>
            <w:b/>
            <w:bCs/>
            <w:i/>
            <w:iCs/>
            <w:color w:val="FF0000"/>
            <w:sz w:val="28"/>
            <w:szCs w:val="28"/>
            <w:rPrChange w:id="229" w:author="MPEG 142" w:date="2023-05-11T23:03:00Z">
              <w:rPr/>
            </w:rPrChange>
          </w:rPr>
          <w:t xml:space="preserve">ge </w:t>
        </w:r>
        <w:r w:rsidR="00F65182" w:rsidRPr="001F70A8">
          <w:rPr>
            <w:b/>
            <w:bCs/>
            <w:i/>
            <w:iCs/>
            <w:color w:val="FF0000"/>
            <w:sz w:val="28"/>
            <w:szCs w:val="28"/>
            <w:rPrChange w:id="230" w:author="MPEG 142" w:date="2023-05-11T23:03:00Z">
              <w:rPr/>
            </w:rPrChange>
          </w:rPr>
          <w:t>the definition header in</w:t>
        </w:r>
        <w:r w:rsidRPr="001F70A8">
          <w:rPr>
            <w:b/>
            <w:bCs/>
            <w:i/>
            <w:iCs/>
            <w:color w:val="FF0000"/>
            <w:sz w:val="28"/>
            <w:szCs w:val="28"/>
            <w:rPrChange w:id="231" w:author="MPEG 142" w:date="2023-05-11T23:03:00Z">
              <w:rPr/>
            </w:rPrChange>
          </w:rPr>
          <w:t xml:space="preserve"> Clause 8.7.8.1</w:t>
        </w:r>
        <w:r w:rsidR="00F65182" w:rsidRPr="001F70A8">
          <w:rPr>
            <w:b/>
            <w:bCs/>
            <w:i/>
            <w:iCs/>
            <w:color w:val="FF0000"/>
            <w:sz w:val="28"/>
            <w:szCs w:val="28"/>
            <w:rPrChange w:id="232" w:author="MPEG 142" w:date="2023-05-11T23:03:00Z">
              <w:rPr/>
            </w:rPrChange>
          </w:rPr>
          <w:t xml:space="preserve"> to:</w:t>
        </w:r>
      </w:ins>
    </w:p>
    <w:p w14:paraId="7FDD9B21" w14:textId="554DE65B" w:rsidR="00F65182" w:rsidRDefault="00F65182" w:rsidP="00F65182">
      <w:pPr>
        <w:pStyle w:val="Atom"/>
        <w:tabs>
          <w:tab w:val="left" w:pos="1134"/>
        </w:tabs>
      </w:pPr>
      <w:r>
        <w:t>Box Type:</w:t>
      </w:r>
      <w:r>
        <w:tab/>
      </w:r>
      <w:r w:rsidRPr="00A3770E">
        <w:rPr>
          <w:rStyle w:val="codeChar"/>
        </w:rPr>
        <w:t>'saiz'</w:t>
      </w:r>
      <w:ins w:id="233" w:author="MPEG 142" w:date="2023-05-11T21:50:00Z">
        <w:r w:rsidR="004B7381">
          <w:rPr>
            <w:rStyle w:val="codeChar"/>
          </w:rPr>
          <w:t xml:space="preserve">, </w:t>
        </w:r>
        <w:r w:rsidR="004B7381" w:rsidRPr="00A3770E">
          <w:rPr>
            <w:rStyle w:val="codeChar"/>
          </w:rPr>
          <w:t>'saz</w:t>
        </w:r>
        <w:r w:rsidR="004B7381">
          <w:rPr>
            <w:rStyle w:val="codeChar"/>
          </w:rPr>
          <w:t>2</w:t>
        </w:r>
        <w:r w:rsidR="004B7381" w:rsidRPr="00A3770E">
          <w:rPr>
            <w:rStyle w:val="codeChar"/>
          </w:rPr>
          <w:t>'</w:t>
        </w:r>
      </w:ins>
      <w:r>
        <w:br/>
        <w:t>Container:</w:t>
      </w:r>
      <w:r>
        <w:tab/>
      </w:r>
      <w:r w:rsidRPr="00A3770E">
        <w:rPr>
          <w:rStyle w:val="codeChar"/>
        </w:rPr>
        <w:t>SampleTableBox</w:t>
      </w:r>
      <w:r>
        <w:t xml:space="preserve"> or </w:t>
      </w:r>
      <w:r w:rsidRPr="00A3770E">
        <w:rPr>
          <w:rStyle w:val="codeChar"/>
        </w:rPr>
        <w:t>TrackFragmentBox</w:t>
      </w:r>
      <w:r>
        <w:br/>
        <w:t>Mandatory:</w:t>
      </w:r>
      <w:r>
        <w:tab/>
        <w:t>No</w:t>
      </w:r>
      <w:r>
        <w:br/>
        <w:t>Quantity:</w:t>
      </w:r>
      <w:r>
        <w:tab/>
        <w:t>Zero or More</w:t>
      </w:r>
    </w:p>
    <w:p w14:paraId="14B1DDD6" w14:textId="27463E38" w:rsidR="004B7381" w:rsidRPr="001F70A8" w:rsidRDefault="004B7381" w:rsidP="00F83362">
      <w:pPr>
        <w:rPr>
          <w:ins w:id="234" w:author="MPEG 142" w:date="2023-05-11T21:52:00Z"/>
          <w:b/>
          <w:bCs/>
          <w:i/>
          <w:iCs/>
          <w:color w:val="FF0000"/>
          <w:sz w:val="28"/>
          <w:szCs w:val="28"/>
          <w:rPrChange w:id="235" w:author="MPEG 142" w:date="2023-05-11T23:04:00Z">
            <w:rPr>
              <w:ins w:id="236" w:author="MPEG 142" w:date="2023-05-11T21:52:00Z"/>
            </w:rPr>
          </w:rPrChange>
        </w:rPr>
      </w:pPr>
      <w:ins w:id="237" w:author="MPEG 142" w:date="2023-05-11T21:50:00Z">
        <w:r w:rsidRPr="001F70A8">
          <w:rPr>
            <w:b/>
            <w:bCs/>
            <w:i/>
            <w:iCs/>
            <w:color w:val="FF0000"/>
            <w:sz w:val="28"/>
            <w:szCs w:val="28"/>
            <w:rPrChange w:id="238" w:author="MPEG 142" w:date="2023-05-11T23:04:00Z">
              <w:rPr/>
            </w:rPrChange>
          </w:rPr>
          <w:t xml:space="preserve">Add the syntax of extended </w:t>
        </w:r>
      </w:ins>
      <w:ins w:id="239" w:author="MPEG 142" w:date="2023-05-11T21:51:00Z">
        <w:r w:rsidRPr="001F70A8">
          <w:rPr>
            <w:b/>
            <w:bCs/>
            <w:i/>
            <w:iCs/>
            <w:color w:val="FF0000"/>
            <w:sz w:val="28"/>
            <w:szCs w:val="28"/>
            <w:rPrChange w:id="240" w:author="MPEG 142" w:date="2023-05-11T23:04:00Z">
              <w:rPr/>
            </w:rPrChange>
          </w:rPr>
          <w:t xml:space="preserve">sample auxiliary information sizes box </w:t>
        </w:r>
      </w:ins>
      <w:ins w:id="241" w:author="MPEG 142" w:date="2023-05-11T21:52:00Z">
        <w:r w:rsidRPr="001F70A8">
          <w:rPr>
            <w:b/>
            <w:bCs/>
            <w:i/>
            <w:iCs/>
            <w:color w:val="FF0000"/>
            <w:sz w:val="28"/>
            <w:szCs w:val="28"/>
            <w:rPrChange w:id="242" w:author="MPEG 142" w:date="2023-05-11T23:04:00Z">
              <w:rPr/>
            </w:rPrChange>
          </w:rPr>
          <w:t>in new Clause 8.7.8.4 and the semantics in new Clause 8.7.8.5:</w:t>
        </w:r>
      </w:ins>
    </w:p>
    <w:p w14:paraId="11CFB90E" w14:textId="0868A563" w:rsidR="004B7381" w:rsidRPr="001F70A8" w:rsidRDefault="004B7381" w:rsidP="00F83362">
      <w:pPr>
        <w:rPr>
          <w:ins w:id="243" w:author="MPEG 142" w:date="2023-05-11T18:56:00Z"/>
          <w:b/>
          <w:bCs/>
          <w:rPrChange w:id="244" w:author="MPEG 142" w:date="2023-05-11T22:19:00Z">
            <w:rPr>
              <w:ins w:id="245" w:author="MPEG 142" w:date="2023-05-11T18:56:00Z"/>
            </w:rPr>
          </w:rPrChange>
        </w:rPr>
      </w:pPr>
      <w:ins w:id="246" w:author="MPEG 142" w:date="2023-05-11T21:53:00Z">
        <w:r w:rsidRPr="001F70A8">
          <w:rPr>
            <w:b/>
            <w:bCs/>
            <w:rPrChange w:id="247" w:author="MPEG 142" w:date="2023-05-11T22:19:00Z">
              <w:rPr/>
            </w:rPrChange>
          </w:rPr>
          <w:t>8.7.8.4</w:t>
        </w:r>
      </w:ins>
      <w:ins w:id="248" w:author="MPEG 142" w:date="2023-05-11T21:54:00Z">
        <w:r w:rsidRPr="001F70A8">
          <w:rPr>
            <w:b/>
            <w:bCs/>
            <w:rPrChange w:id="249" w:author="MPEG 142" w:date="2023-05-11T22:19:00Z">
              <w:rPr/>
            </w:rPrChange>
          </w:rPr>
          <w:tab/>
        </w:r>
      </w:ins>
      <w:ins w:id="250" w:author="MPEG 142" w:date="2023-05-11T21:53:00Z">
        <w:r w:rsidRPr="001F70A8">
          <w:rPr>
            <w:b/>
            <w:bCs/>
            <w:rPrChange w:id="251" w:author="MPEG 142" w:date="2023-05-11T22:19:00Z">
              <w:rPr/>
            </w:rPrChange>
          </w:rPr>
          <w:t xml:space="preserve">Syntax for </w:t>
        </w:r>
      </w:ins>
      <w:ins w:id="252" w:author="MPEG 142" w:date="2023-05-11T21:54:00Z">
        <w:r w:rsidRPr="001F70A8">
          <w:rPr>
            <w:b/>
            <w:bCs/>
            <w:rPrChange w:id="253" w:author="MPEG 142" w:date="2023-05-11T22:19:00Z">
              <w:rPr/>
            </w:rPrChange>
          </w:rPr>
          <w:t>extended s</w:t>
        </w:r>
      </w:ins>
      <w:ins w:id="254" w:author="MPEG 142" w:date="2023-05-11T21:53:00Z">
        <w:r w:rsidRPr="001F70A8">
          <w:rPr>
            <w:b/>
            <w:bCs/>
            <w:rPrChange w:id="255" w:author="MPEG 142" w:date="2023-05-11T22:19:00Z">
              <w:rPr/>
            </w:rPrChange>
          </w:rPr>
          <w:t>ample auxiliary information sizes box</w:t>
        </w:r>
      </w:ins>
    </w:p>
    <w:p w14:paraId="7CBD9C5E" w14:textId="49282718" w:rsidR="004B7381" w:rsidRDefault="004B7381">
      <w:pPr>
        <w:pStyle w:val="code"/>
        <w:rPr>
          <w:ins w:id="256" w:author="MPEG 142" w:date="2023-05-11T21:54:00Z"/>
        </w:rPr>
        <w:pPrChange w:id="257" w:author="MPEG 142" w:date="2023-05-11T22:19:00Z">
          <w:pPr/>
        </w:pPrChange>
      </w:pPr>
      <w:ins w:id="258" w:author="MPEG 142" w:date="2023-05-11T21:55:00Z">
        <w:r>
          <w:t>aligned(8) class ExtendedSampleAuxiliaryInformationSizesBox</w:t>
        </w:r>
      </w:ins>
      <w:ins w:id="259" w:author="MPEG 142" w:date="2023-05-11T21:56:00Z">
        <w:r>
          <w:br/>
        </w:r>
      </w:ins>
      <w:ins w:id="260" w:author="MPEG 142" w:date="2023-05-11T21:55:00Z">
        <w:r>
          <w:tab/>
          <w:t>extends FullBox('saz2', version, flags)</w:t>
        </w:r>
      </w:ins>
      <w:ins w:id="261" w:author="MPEG 142" w:date="2023-05-11T21:56:00Z">
        <w:r>
          <w:br/>
        </w:r>
      </w:ins>
      <w:ins w:id="262" w:author="MPEG 142" w:date="2023-05-11T21:55:00Z">
        <w:r>
          <w:t>{</w:t>
        </w:r>
      </w:ins>
      <w:ins w:id="263" w:author="MPEG 142" w:date="2023-05-11T21:56:00Z">
        <w:r>
          <w:br/>
        </w:r>
      </w:ins>
      <w:ins w:id="264" w:author="MPEG 142" w:date="2023-05-11T21:55:00Z">
        <w:r>
          <w:tab/>
          <w:t>if(version == 0) {</w:t>
        </w:r>
      </w:ins>
      <w:ins w:id="265" w:author="MPEG 142" w:date="2023-05-11T21:56:00Z">
        <w:r>
          <w:br/>
        </w:r>
      </w:ins>
      <w:ins w:id="266" w:author="MPEG 142" w:date="2023-05-11T21:55:00Z">
        <w:r>
          <w:tab/>
        </w:r>
        <w:r>
          <w:tab/>
          <w:t>if (flags &amp; 1) {</w:t>
        </w:r>
      </w:ins>
      <w:ins w:id="267" w:author="MPEG 142" w:date="2023-05-11T21:56:00Z">
        <w:r>
          <w:br/>
        </w:r>
      </w:ins>
      <w:ins w:id="268" w:author="MPEG 142" w:date="2023-05-11T21:55:00Z">
        <w:r>
          <w:tab/>
        </w:r>
        <w:r>
          <w:tab/>
        </w:r>
        <w:r>
          <w:tab/>
          <w:t>unsigned int(32) aux_info_type;</w:t>
        </w:r>
      </w:ins>
      <w:ins w:id="269" w:author="MPEG 142" w:date="2023-05-11T21:56:00Z">
        <w:r>
          <w:br/>
        </w:r>
      </w:ins>
      <w:ins w:id="270" w:author="MPEG 142" w:date="2023-05-11T21:55:00Z">
        <w:r>
          <w:tab/>
        </w:r>
        <w:r>
          <w:tab/>
        </w:r>
        <w:r>
          <w:tab/>
          <w:t>unsigned int(32) aux_info_type_parameter;</w:t>
        </w:r>
      </w:ins>
      <w:ins w:id="271" w:author="MPEG 142" w:date="2023-05-11T21:56:00Z">
        <w:r>
          <w:br/>
        </w:r>
      </w:ins>
      <w:ins w:id="272" w:author="MPEG 142" w:date="2023-05-11T21:55:00Z">
        <w:r>
          <w:tab/>
        </w:r>
        <w:r>
          <w:tab/>
          <w:t>}</w:t>
        </w:r>
      </w:ins>
      <w:ins w:id="273" w:author="MPEG 142" w:date="2023-05-11T21:56:00Z">
        <w:r>
          <w:br/>
        </w:r>
      </w:ins>
      <w:ins w:id="274" w:author="MPEG 142" w:date="2023-05-11T21:55:00Z">
        <w:r>
          <w:tab/>
        </w:r>
        <w:r>
          <w:tab/>
          <w:t>unsigned int(16) default_sample_info_size;</w:t>
        </w:r>
      </w:ins>
      <w:ins w:id="275" w:author="MPEG 142" w:date="2023-05-11T21:56:00Z">
        <w:r>
          <w:br/>
        </w:r>
      </w:ins>
      <w:ins w:id="276" w:author="MPEG 142" w:date="2023-05-11T21:55:00Z">
        <w:r>
          <w:tab/>
        </w:r>
        <w:r>
          <w:tab/>
          <w:t>unsigned int(32) sample_count;</w:t>
        </w:r>
      </w:ins>
      <w:ins w:id="277" w:author="MPEG 142" w:date="2023-05-11T21:56:00Z">
        <w:r>
          <w:br/>
        </w:r>
      </w:ins>
      <w:ins w:id="278" w:author="MPEG 142" w:date="2023-05-11T21:55:00Z">
        <w:r>
          <w:tab/>
        </w:r>
        <w:r>
          <w:tab/>
          <w:t>if (default_sample_info_size == 0) {</w:t>
        </w:r>
      </w:ins>
      <w:ins w:id="279" w:author="MPEG 142" w:date="2023-05-11T21:56:00Z">
        <w:r>
          <w:br/>
        </w:r>
      </w:ins>
      <w:ins w:id="280" w:author="MPEG 142" w:date="2023-05-11T21:55:00Z">
        <w:r>
          <w:tab/>
        </w:r>
        <w:r>
          <w:tab/>
        </w:r>
        <w:r>
          <w:tab/>
          <w:t>unsigned int(16) sample_info_size[ sample_count ];</w:t>
        </w:r>
      </w:ins>
      <w:ins w:id="281" w:author="MPEG 142" w:date="2023-05-11T21:56:00Z">
        <w:r>
          <w:br/>
        </w:r>
      </w:ins>
      <w:ins w:id="282" w:author="MPEG 142" w:date="2023-05-11T21:55:00Z">
        <w:r>
          <w:tab/>
        </w:r>
        <w:r>
          <w:tab/>
          <w:t>}</w:t>
        </w:r>
      </w:ins>
      <w:ins w:id="283" w:author="MPEG 142" w:date="2023-05-11T21:56:00Z">
        <w:r>
          <w:br/>
        </w:r>
      </w:ins>
      <w:ins w:id="284" w:author="MPEG 142" w:date="2023-05-11T21:55:00Z">
        <w:r>
          <w:tab/>
          <w:t>}</w:t>
        </w:r>
      </w:ins>
      <w:ins w:id="285" w:author="MPEG 142" w:date="2023-05-11T21:56:00Z">
        <w:r>
          <w:br/>
        </w:r>
      </w:ins>
      <w:ins w:id="286" w:author="MPEG 142" w:date="2023-05-11T21:55:00Z">
        <w:r>
          <w:tab/>
          <w:t>if(version == 1) {</w:t>
        </w:r>
      </w:ins>
      <w:ins w:id="287" w:author="MPEG 142" w:date="2023-05-11T21:56:00Z">
        <w:r>
          <w:br/>
        </w:r>
      </w:ins>
      <w:ins w:id="288" w:author="MPEG 142" w:date="2023-05-11T21:55:00Z">
        <w:r>
          <w:tab/>
        </w:r>
        <w:r>
          <w:tab/>
          <w:t>if (flags &amp; 1) {</w:t>
        </w:r>
      </w:ins>
      <w:ins w:id="289" w:author="MPEG 142" w:date="2023-05-11T21:56:00Z">
        <w:r>
          <w:br/>
        </w:r>
      </w:ins>
      <w:ins w:id="290" w:author="MPEG 142" w:date="2023-05-11T21:55:00Z">
        <w:r>
          <w:tab/>
        </w:r>
        <w:r>
          <w:tab/>
        </w:r>
        <w:r>
          <w:tab/>
          <w:t>unsigned int(32) aux_info_type;</w:t>
        </w:r>
      </w:ins>
      <w:ins w:id="291" w:author="MPEG 142" w:date="2023-05-11T21:56:00Z">
        <w:r>
          <w:br/>
        </w:r>
      </w:ins>
      <w:ins w:id="292" w:author="MPEG 142" w:date="2023-05-11T21:55:00Z">
        <w:r>
          <w:tab/>
        </w:r>
        <w:r>
          <w:tab/>
        </w:r>
        <w:r>
          <w:tab/>
          <w:t>unsigned int(32) aux_info_type_parameter;</w:t>
        </w:r>
      </w:ins>
      <w:ins w:id="293" w:author="MPEG 142" w:date="2023-05-11T21:56:00Z">
        <w:r>
          <w:br/>
        </w:r>
      </w:ins>
      <w:ins w:id="294" w:author="MPEG 142" w:date="2023-05-11T21:55:00Z">
        <w:r>
          <w:tab/>
        </w:r>
        <w:r>
          <w:tab/>
          <w:t>}</w:t>
        </w:r>
      </w:ins>
      <w:ins w:id="295" w:author="MPEG 142" w:date="2023-05-11T21:56:00Z">
        <w:r>
          <w:br/>
        </w:r>
      </w:ins>
      <w:ins w:id="296" w:author="MPEG 142" w:date="2023-05-11T21:55:00Z">
        <w:r>
          <w:tab/>
        </w:r>
        <w:r>
          <w:tab/>
          <w:t>unsigned int(32) default_sample_info_size;</w:t>
        </w:r>
      </w:ins>
      <w:ins w:id="297" w:author="MPEG 142" w:date="2023-05-11T21:56:00Z">
        <w:r>
          <w:br/>
        </w:r>
      </w:ins>
      <w:ins w:id="298" w:author="MPEG 142" w:date="2023-05-11T21:55:00Z">
        <w:r>
          <w:tab/>
        </w:r>
        <w:r>
          <w:tab/>
          <w:t>unsigned int(32) sample_count;</w:t>
        </w:r>
      </w:ins>
      <w:ins w:id="299" w:author="MPEG 142" w:date="2023-05-11T21:56:00Z">
        <w:r>
          <w:br/>
        </w:r>
      </w:ins>
      <w:ins w:id="300" w:author="MPEG 142" w:date="2023-05-11T21:55:00Z">
        <w:r>
          <w:tab/>
        </w:r>
        <w:r>
          <w:tab/>
          <w:t>if (default_sample_info_size == 0) {</w:t>
        </w:r>
      </w:ins>
      <w:ins w:id="301" w:author="MPEG 142" w:date="2023-05-11T21:56:00Z">
        <w:r>
          <w:br/>
        </w:r>
      </w:ins>
      <w:ins w:id="302" w:author="MPEG 142" w:date="2023-05-11T21:55:00Z">
        <w:r>
          <w:tab/>
        </w:r>
        <w:r>
          <w:tab/>
        </w:r>
        <w:r>
          <w:tab/>
          <w:t>unsigned int(32) sample_info_size[ sample_count ];</w:t>
        </w:r>
      </w:ins>
      <w:ins w:id="303" w:author="MPEG 142" w:date="2023-05-11T21:56:00Z">
        <w:r>
          <w:br/>
        </w:r>
      </w:ins>
      <w:ins w:id="304" w:author="MPEG 142" w:date="2023-05-11T21:55:00Z">
        <w:r>
          <w:tab/>
        </w:r>
        <w:r>
          <w:tab/>
          <w:t>}</w:t>
        </w:r>
      </w:ins>
      <w:ins w:id="305" w:author="MPEG 142" w:date="2023-05-11T21:57:00Z">
        <w:r>
          <w:br/>
        </w:r>
      </w:ins>
      <w:ins w:id="306" w:author="MPEG 142" w:date="2023-05-11T21:55:00Z">
        <w:r>
          <w:tab/>
          <w:t>}</w:t>
        </w:r>
      </w:ins>
      <w:ins w:id="307" w:author="MPEG 142" w:date="2023-05-11T21:57:00Z">
        <w:r>
          <w:br/>
        </w:r>
      </w:ins>
      <w:ins w:id="308" w:author="MPEG 142" w:date="2023-05-11T21:55:00Z">
        <w:r>
          <w:t>}</w:t>
        </w:r>
      </w:ins>
    </w:p>
    <w:p w14:paraId="3D7AB719" w14:textId="7E090D13" w:rsidR="004B7381" w:rsidRPr="001F70A8" w:rsidRDefault="004B7381" w:rsidP="004B7381">
      <w:pPr>
        <w:rPr>
          <w:ins w:id="309" w:author="MPEG 142" w:date="2023-05-11T21:54:00Z"/>
          <w:b/>
          <w:bCs/>
          <w:rPrChange w:id="310" w:author="MPEG 142" w:date="2023-05-11T22:19:00Z">
            <w:rPr>
              <w:ins w:id="311" w:author="MPEG 142" w:date="2023-05-11T21:54:00Z"/>
            </w:rPr>
          </w:rPrChange>
        </w:rPr>
      </w:pPr>
      <w:ins w:id="312" w:author="MPEG 142" w:date="2023-05-11T21:54:00Z">
        <w:r w:rsidRPr="001F70A8">
          <w:rPr>
            <w:b/>
            <w:bCs/>
            <w:rPrChange w:id="313" w:author="MPEG 142" w:date="2023-05-11T22:19:00Z">
              <w:rPr/>
            </w:rPrChange>
          </w:rPr>
          <w:t>8.7.8.5</w:t>
        </w:r>
        <w:r w:rsidRPr="001F70A8">
          <w:rPr>
            <w:b/>
            <w:bCs/>
            <w:rPrChange w:id="314" w:author="MPEG 142" w:date="2023-05-11T22:19:00Z">
              <w:rPr/>
            </w:rPrChange>
          </w:rPr>
          <w:tab/>
          <w:t>Semantics for extended sample auxiliary information sizes box</w:t>
        </w:r>
      </w:ins>
    </w:p>
    <w:p w14:paraId="720C3FA8" w14:textId="1831FE1B" w:rsidR="004B7381" w:rsidRDefault="001F70A8" w:rsidP="00F83362">
      <w:pPr>
        <w:rPr>
          <w:ins w:id="315" w:author="MPEG 142" w:date="2023-05-11T21:54:00Z"/>
        </w:rPr>
      </w:pPr>
      <w:bookmarkStart w:id="316" w:name="OLE_LINK1"/>
      <w:ins w:id="317" w:author="MPEG 142" w:date="2023-05-11T22:11:00Z">
        <w:r>
          <w:t xml:space="preserve">The semantics </w:t>
        </w:r>
      </w:ins>
      <w:ins w:id="318" w:author="MPEG 142" w:date="2023-05-11T22:16:00Z">
        <w:r>
          <w:t xml:space="preserve">of </w:t>
        </w:r>
      </w:ins>
      <w:ins w:id="319" w:author="MPEG 142" w:date="2023-05-11T22:15:00Z">
        <w:r>
          <w:t xml:space="preserve">the </w:t>
        </w:r>
      </w:ins>
      <w:ins w:id="320" w:author="MPEG 142" w:date="2023-05-11T22:12:00Z">
        <w:r>
          <w:t>extended s</w:t>
        </w:r>
        <w:r w:rsidRPr="004B7381">
          <w:t>ample auxiliary information sizes box</w:t>
        </w:r>
        <w:r>
          <w:t xml:space="preserve"> </w:t>
        </w:r>
      </w:ins>
      <w:ins w:id="321" w:author="MPEG 142" w:date="2023-05-11T22:17:00Z">
        <w:r>
          <w:t>conform</w:t>
        </w:r>
      </w:ins>
      <w:ins w:id="322" w:author="MPEG 142" w:date="2023-05-11T22:18:00Z">
        <w:r>
          <w:t xml:space="preserve"> to those</w:t>
        </w:r>
      </w:ins>
      <w:ins w:id="323" w:author="MPEG 142" w:date="2023-05-11T22:14:00Z">
        <w:r>
          <w:t xml:space="preserve"> </w:t>
        </w:r>
      </w:ins>
      <w:ins w:id="324" w:author="MPEG 142" w:date="2023-05-11T22:12:00Z">
        <w:r>
          <w:t>defi</w:t>
        </w:r>
      </w:ins>
      <w:ins w:id="325" w:author="MPEG 142" w:date="2023-05-11T22:14:00Z">
        <w:r>
          <w:t>n</w:t>
        </w:r>
      </w:ins>
      <w:ins w:id="326" w:author="MPEG 142" w:date="2023-05-11T22:18:00Z">
        <w:r>
          <w:t>ed</w:t>
        </w:r>
      </w:ins>
      <w:ins w:id="327" w:author="MPEG 142" w:date="2023-05-11T22:14:00Z">
        <w:r>
          <w:t xml:space="preserve"> </w:t>
        </w:r>
      </w:ins>
      <w:ins w:id="328" w:author="MPEG 142" w:date="2023-05-11T22:12:00Z">
        <w:r>
          <w:t xml:space="preserve">in </w:t>
        </w:r>
      </w:ins>
      <w:ins w:id="329" w:author="MPEG 142" w:date="2023-05-11T22:13:00Z">
        <w:r>
          <w:t>8.7.8.3.</w:t>
        </w:r>
      </w:ins>
    </w:p>
    <w:bookmarkEnd w:id="316"/>
    <w:p w14:paraId="274052E8" w14:textId="07C40C49" w:rsidR="004B7381" w:rsidRPr="00F83362" w:rsidRDefault="001F70A8">
      <w:pPr>
        <w:pPrChange w:id="330" w:author="MPEG 142" w:date="2023-05-11T18:55:00Z">
          <w:pPr>
            <w:pStyle w:val="Heading1"/>
          </w:pPr>
        </w:pPrChange>
      </w:pPr>
      <w:ins w:id="331" w:author="MPEG 142" w:date="2023-05-11T22:20:00Z">
        <w:r w:rsidRPr="00F64113">
          <w:rPr>
            <w:highlight w:val="yellow"/>
            <w:rPrChange w:id="332" w:author="MPEG 142" w:date="2023-05-12T00:14:00Z">
              <w:rPr>
                <w:b w:val="0"/>
                <w:bCs w:val="0"/>
              </w:rPr>
            </w:rPrChange>
          </w:rPr>
          <w:lastRenderedPageBreak/>
          <w:t>[Ed. DP: During MPEG 142 it was commented that</w:t>
        </w:r>
      </w:ins>
      <w:ins w:id="333" w:author="MPEG 142" w:date="2023-05-11T22:34:00Z">
        <w:r w:rsidRPr="00F64113">
          <w:rPr>
            <w:highlight w:val="yellow"/>
            <w:rPrChange w:id="334" w:author="MPEG 142" w:date="2023-05-12T00:14:00Z">
              <w:rPr>
                <w:b w:val="0"/>
                <w:bCs w:val="0"/>
              </w:rPr>
            </w:rPrChange>
          </w:rPr>
          <w:t xml:space="preserve"> a new brand could be required in the derived speci</w:t>
        </w:r>
      </w:ins>
      <w:ins w:id="335" w:author="MPEG 142" w:date="2023-05-11T22:35:00Z">
        <w:r w:rsidRPr="00F64113">
          <w:rPr>
            <w:highlight w:val="yellow"/>
            <w:rPrChange w:id="336" w:author="MPEG 142" w:date="2023-05-12T00:14:00Z">
              <w:rPr>
                <w:b w:val="0"/>
                <w:bCs w:val="0"/>
              </w:rPr>
            </w:rPrChange>
          </w:rPr>
          <w:t>fications to clarify which version of the box is supported. It was also commented that</w:t>
        </w:r>
      </w:ins>
      <w:ins w:id="337" w:author="MPEG 142" w:date="2023-05-11T22:20:00Z">
        <w:r w:rsidRPr="00F64113">
          <w:rPr>
            <w:highlight w:val="yellow"/>
            <w:rPrChange w:id="338" w:author="MPEG 142" w:date="2023-05-12T00:14:00Z">
              <w:rPr>
                <w:b w:val="0"/>
                <w:bCs w:val="0"/>
              </w:rPr>
            </w:rPrChange>
          </w:rPr>
          <w:t xml:space="preserve"> </w:t>
        </w:r>
      </w:ins>
      <w:ins w:id="339" w:author="MPEG 142" w:date="2023-05-11T22:31:00Z">
        <w:r w:rsidRPr="00F64113">
          <w:rPr>
            <w:highlight w:val="yellow"/>
            <w:rPrChange w:id="340" w:author="MPEG 142" w:date="2023-05-12T00:14:00Z">
              <w:rPr>
                <w:b w:val="0"/>
                <w:bCs w:val="0"/>
              </w:rPr>
            </w:rPrChange>
          </w:rPr>
          <w:t>additional extensions are possible, contributions to the next MPEG meeting are welcome.]</w:t>
        </w:r>
      </w:ins>
    </w:p>
    <w:p w14:paraId="0F39DDB8" w14:textId="16E76771" w:rsidR="001F70A8" w:rsidRDefault="001F70A8" w:rsidP="00E60446">
      <w:pPr>
        <w:rPr>
          <w:ins w:id="341" w:author="MPEG 142" w:date="2023-05-11T23:02:00Z"/>
          <w:b/>
          <w:bCs/>
          <w:i/>
          <w:iCs/>
          <w:color w:val="FF0000"/>
          <w:sz w:val="28"/>
          <w:szCs w:val="28"/>
        </w:rPr>
      </w:pPr>
      <w:ins w:id="342" w:author="MPEG 142" w:date="2023-05-11T23:02:00Z">
        <w:r>
          <w:rPr>
            <w:b/>
            <w:bCs/>
            <w:i/>
            <w:iCs/>
            <w:color w:val="FF0000"/>
            <w:sz w:val="28"/>
            <w:szCs w:val="28"/>
          </w:rPr>
          <w:t>Add a new entry to Bibliography</w:t>
        </w:r>
      </w:ins>
    </w:p>
    <w:p w14:paraId="54DE72D6" w14:textId="143812D8" w:rsidR="001F70A8" w:rsidRPr="001F70A8" w:rsidRDefault="001F70A8" w:rsidP="001F70A8">
      <w:pPr>
        <w:rPr>
          <w:ins w:id="343" w:author="MPEG 142" w:date="2023-05-11T23:01:00Z"/>
          <w:rPrChange w:id="344" w:author="MPEG 142" w:date="2023-05-11T23:02:00Z">
            <w:rPr>
              <w:ins w:id="345" w:author="MPEG 142" w:date="2023-05-11T23:01:00Z"/>
              <w:b/>
              <w:bCs/>
              <w:i/>
              <w:iCs/>
              <w:color w:val="FF0000"/>
              <w:sz w:val="28"/>
              <w:szCs w:val="28"/>
            </w:rPr>
          </w:rPrChange>
        </w:rPr>
      </w:pPr>
      <w:ins w:id="346" w:author="MPEG 142" w:date="2023-05-11T23:05:00Z">
        <w:r w:rsidRPr="001F70A8">
          <w:t>[3</w:t>
        </w:r>
        <w:r>
          <w:t>6</w:t>
        </w:r>
        <w:r w:rsidRPr="001F70A8">
          <w:t>]</w:t>
        </w:r>
        <w:r w:rsidRPr="001F70A8">
          <w:tab/>
        </w:r>
      </w:ins>
      <w:ins w:id="347" w:author="MPEG 142" w:date="2023-05-11T23:03:00Z">
        <w:r w:rsidRPr="001F70A8">
          <w:t>Rec</w:t>
        </w:r>
      </w:ins>
      <w:ins w:id="348" w:author="MPEG 142" w:date="2023-05-11T23:06:00Z">
        <w:r>
          <w:t>.</w:t>
        </w:r>
      </w:ins>
      <w:ins w:id="349" w:author="MPEG 142" w:date="2023-05-11T23:03:00Z">
        <w:r w:rsidRPr="001F70A8">
          <w:t xml:space="preserve"> ITU-T T.35 (02/2000), </w:t>
        </w:r>
        <w:r w:rsidRPr="001F70A8">
          <w:rPr>
            <w:i/>
            <w:iCs/>
            <w:rPrChange w:id="350" w:author="MPEG 142" w:date="2023-05-11T23:06:00Z">
              <w:rPr/>
            </w:rPrChange>
          </w:rPr>
          <w:t xml:space="preserve">Procedure for the allocation of ITU-T defined codes for </w:t>
        </w:r>
      </w:ins>
      <w:ins w:id="351" w:author="MPEG 142" w:date="2023-05-11T23:07:00Z">
        <w:r w:rsidRPr="001F70A8">
          <w:rPr>
            <w:i/>
            <w:iCs/>
          </w:rPr>
          <w:t>non-standard</w:t>
        </w:r>
      </w:ins>
      <w:ins w:id="352" w:author="MPEG 142" w:date="2023-05-11T23:03:00Z">
        <w:r w:rsidRPr="001F70A8">
          <w:rPr>
            <w:i/>
            <w:iCs/>
            <w:rPrChange w:id="353" w:author="MPEG 142" w:date="2023-05-11T23:06:00Z">
              <w:rPr/>
            </w:rPrChange>
          </w:rPr>
          <w:t xml:space="preserve"> facilities</w:t>
        </w:r>
      </w:ins>
    </w:p>
    <w:p w14:paraId="1EAD65B8" w14:textId="64904F2A" w:rsidR="006B2573" w:rsidRPr="00D14F49" w:rsidRDefault="006B2573" w:rsidP="00E60446">
      <w:pPr>
        <w:rPr>
          <w:b/>
          <w:bCs/>
          <w:i/>
          <w:iCs/>
          <w:color w:val="FF0000"/>
          <w:sz w:val="28"/>
          <w:szCs w:val="28"/>
        </w:rPr>
      </w:pPr>
      <w:r w:rsidRPr="00D14F49">
        <w:rPr>
          <w:b/>
          <w:bCs/>
          <w:i/>
          <w:iCs/>
          <w:color w:val="FF0000"/>
          <w:sz w:val="28"/>
          <w:szCs w:val="28"/>
        </w:rPr>
        <w:t>Add a new Clause 10.13</w:t>
      </w:r>
      <w:r w:rsidR="009E428F">
        <w:rPr>
          <w:b/>
          <w:bCs/>
          <w:i/>
          <w:iCs/>
          <w:color w:val="FF0000"/>
          <w:sz w:val="28"/>
          <w:szCs w:val="28"/>
        </w:rPr>
        <w:t xml:space="preserve"> (T.35 sample group)</w:t>
      </w:r>
    </w:p>
    <w:p w14:paraId="26A387D7" w14:textId="2BAFE7FE" w:rsidR="006B2573" w:rsidRDefault="006B2573" w:rsidP="006B2573">
      <w:pPr>
        <w:pStyle w:val="Heading2"/>
        <w:numPr>
          <w:ilvl w:val="0"/>
          <w:numId w:val="0"/>
        </w:numPr>
      </w:pPr>
      <w:r>
        <w:t xml:space="preserve">10.13 </w:t>
      </w:r>
      <w:r w:rsidR="00D14F49">
        <w:t>T.35 sample group</w:t>
      </w:r>
    </w:p>
    <w:p w14:paraId="6A9F07AA" w14:textId="0D613452" w:rsidR="006B2573" w:rsidRPr="00E56DF8" w:rsidRDefault="006B2573" w:rsidP="006B2573">
      <w:pPr>
        <w:pStyle w:val="Heading3"/>
        <w:numPr>
          <w:ilvl w:val="0"/>
          <w:numId w:val="0"/>
        </w:numPr>
      </w:pPr>
      <w:r w:rsidRPr="00E56DF8">
        <w:t>10.1</w:t>
      </w:r>
      <w:r w:rsidR="00D14F49">
        <w:t>3</w:t>
      </w:r>
      <w:r w:rsidRPr="00E56DF8">
        <w:t>.1 Definition</w:t>
      </w:r>
    </w:p>
    <w:p w14:paraId="3BCCEF67" w14:textId="7326B366" w:rsidR="005C52D1" w:rsidRDefault="005C52D1" w:rsidP="00D14F49">
      <w:pPr>
        <w:rPr>
          <w:ins w:id="354" w:author="MPEG 142" w:date="2023-05-12T00:01:00Z"/>
        </w:rPr>
      </w:pPr>
      <w:bookmarkStart w:id="355" w:name="OLE_LINK2"/>
      <w:bookmarkStart w:id="356" w:name="OLE_LINK4"/>
      <w:bookmarkStart w:id="357" w:name="OLE_LINK3"/>
      <w:ins w:id="358" w:author="MPEG 142" w:date="2023-05-11T23:20:00Z">
        <w:r>
          <w:t>The T.35</w:t>
        </w:r>
      </w:ins>
      <w:ins w:id="359" w:author="MPEG 142" w:date="2023-05-11T23:21:00Z">
        <w:r>
          <w:t xml:space="preserve"> sample group </w:t>
        </w:r>
      </w:ins>
      <w:ins w:id="360" w:author="MPEG 142" w:date="2023-05-11T23:22:00Z">
        <w:r>
          <w:t>provides signaling for</w:t>
        </w:r>
      </w:ins>
      <w:ins w:id="361" w:author="MPEG 142" w:date="2023-05-11T23:23:00Z">
        <w:r>
          <w:t xml:space="preserve"> the</w:t>
        </w:r>
      </w:ins>
      <w:ins w:id="362" w:author="MPEG 142" w:date="2023-05-11T23:21:00Z">
        <w:r>
          <w:t xml:space="preserve"> </w:t>
        </w:r>
      </w:ins>
      <w:ins w:id="363" w:author="MPEG 142" w:date="2023-05-11T23:22:00Z">
        <w:r w:rsidRPr="005C52D1">
          <w:t>user data registered as specified in Rec. ITU-T T.35</w:t>
        </w:r>
      </w:ins>
      <w:ins w:id="364" w:author="MPEG 142" w:date="2023-05-11T23:23:00Z">
        <w:r w:rsidRPr="005C52D1">
          <w:rPr>
            <w:vertAlign w:val="superscript"/>
            <w:rPrChange w:id="365" w:author="MPEG 142" w:date="2023-05-11T23:23:00Z">
              <w:rPr/>
            </w:rPrChange>
          </w:rPr>
          <w:t>[36]</w:t>
        </w:r>
      </w:ins>
      <w:ins w:id="366" w:author="MPEG 142" w:date="2023-05-11T23:22:00Z">
        <w:r w:rsidRPr="005C52D1">
          <w:t>, the contents of which are not specified in this document</w:t>
        </w:r>
        <w:bookmarkEnd w:id="355"/>
        <w:r w:rsidRPr="005C52D1">
          <w:t>.</w:t>
        </w:r>
      </w:ins>
      <w:ins w:id="367" w:author="MPEG 142" w:date="2023-05-11T23:32:00Z">
        <w:r w:rsidR="004E6BB4">
          <w:t xml:space="preserve"> This sample</w:t>
        </w:r>
      </w:ins>
      <w:ins w:id="368" w:author="MPEG 142" w:date="2023-05-11T23:33:00Z">
        <w:r w:rsidR="004E6BB4">
          <w:t xml:space="preserve"> group is defined in a generic manner to </w:t>
        </w:r>
      </w:ins>
      <w:ins w:id="369" w:author="MPEG 142" w:date="2023-05-11T23:55:00Z">
        <w:r w:rsidR="00930406">
          <w:t xml:space="preserve">be adaptable to a range of applications </w:t>
        </w:r>
      </w:ins>
      <w:ins w:id="370" w:author="MPEG 142" w:date="2023-05-11T23:56:00Z">
        <w:r w:rsidR="00930406">
          <w:t xml:space="preserve">and </w:t>
        </w:r>
      </w:ins>
      <w:ins w:id="371" w:author="MPEG 142" w:date="2023-05-12T00:06:00Z">
        <w:r w:rsidR="00BF0C1D">
          <w:t xml:space="preserve">allows </w:t>
        </w:r>
      </w:ins>
      <w:ins w:id="372" w:author="MPEG 142" w:date="2023-05-12T00:07:00Z">
        <w:r w:rsidR="00BF0C1D">
          <w:t>integration of</w:t>
        </w:r>
      </w:ins>
      <w:ins w:id="373" w:author="MPEG 142" w:date="2023-05-11T23:57:00Z">
        <w:r w:rsidR="00930406">
          <w:t xml:space="preserve"> ITU-T</w:t>
        </w:r>
      </w:ins>
      <w:ins w:id="374" w:author="MPEG 142" w:date="2023-05-11T23:56:00Z">
        <w:r w:rsidR="00930406">
          <w:t xml:space="preserve"> T.35 messages </w:t>
        </w:r>
      </w:ins>
      <w:ins w:id="375" w:author="MPEG 142" w:date="2023-05-11T23:57:00Z">
        <w:r w:rsidR="00930406">
          <w:t>into ISOBMFF</w:t>
        </w:r>
      </w:ins>
      <w:ins w:id="376" w:author="MPEG 142" w:date="2023-05-11T23:58:00Z">
        <w:r w:rsidR="00930406">
          <w:t xml:space="preserve"> </w:t>
        </w:r>
      </w:ins>
      <w:ins w:id="377" w:author="MPEG 142" w:date="2023-05-11T23:59:00Z">
        <w:r w:rsidR="00930406">
          <w:t>in</w:t>
        </w:r>
      </w:ins>
      <w:ins w:id="378" w:author="MPEG 142" w:date="2023-05-11T23:58:00Z">
        <w:r w:rsidR="00930406">
          <w:t xml:space="preserve"> two different </w:t>
        </w:r>
      </w:ins>
      <w:ins w:id="379" w:author="MPEG 142" w:date="2023-05-11T23:59:00Z">
        <w:r w:rsidR="00930406">
          <w:t>ways.</w:t>
        </w:r>
      </w:ins>
    </w:p>
    <w:bookmarkEnd w:id="356"/>
    <w:p w14:paraId="6C1C309A" w14:textId="6A003CBF" w:rsidR="00930406" w:rsidRDefault="00930406" w:rsidP="00930406">
      <w:pPr>
        <w:pStyle w:val="ListParagraph"/>
        <w:numPr>
          <w:ilvl w:val="0"/>
          <w:numId w:val="92"/>
        </w:numPr>
        <w:rPr>
          <w:ins w:id="380" w:author="MPEG 142" w:date="2023-05-12T00:02:00Z"/>
        </w:rPr>
      </w:pPr>
      <w:ins w:id="381" w:author="MPEG 142" w:date="2023-05-12T00:01:00Z">
        <w:r>
          <w:t xml:space="preserve">T.35 metadata is embedded within samples, and the sample group is used to signal the presence of specific T.35 messages in these samples. The sample group description </w:t>
        </w:r>
      </w:ins>
      <w:ins w:id="382" w:author="MPEG 142" w:date="2023-05-12T00:08:00Z">
        <w:r w:rsidR="00BF0C1D">
          <w:t>box ‘</w:t>
        </w:r>
      </w:ins>
      <w:proofErr w:type="spellStart"/>
      <w:ins w:id="383" w:author="MPEG 142" w:date="2023-05-12T00:02:00Z">
        <w:r>
          <w:t>sgpd</w:t>
        </w:r>
      </w:ins>
      <w:proofErr w:type="spellEnd"/>
      <w:ins w:id="384" w:author="MPEG 142" w:date="2023-05-12T00:08:00Z">
        <w:r w:rsidR="00BF0C1D">
          <w:t>’</w:t>
        </w:r>
      </w:ins>
      <w:ins w:id="385" w:author="MPEG 142" w:date="2023-05-12T00:02:00Z">
        <w:r>
          <w:t xml:space="preserve"> provides the necessary T.35 header, enabling the identification of different T.35 message types in the associated samples.</w:t>
        </w:r>
      </w:ins>
    </w:p>
    <w:p w14:paraId="37F6FA34" w14:textId="77777777" w:rsidR="00BF0C1D" w:rsidRDefault="00930406" w:rsidP="00930406">
      <w:pPr>
        <w:pStyle w:val="ListParagraph"/>
        <w:numPr>
          <w:ilvl w:val="0"/>
          <w:numId w:val="92"/>
        </w:numPr>
        <w:rPr>
          <w:ins w:id="386" w:author="MPEG 142" w:date="2023-05-12T00:10:00Z"/>
        </w:rPr>
      </w:pPr>
      <w:ins w:id="387" w:author="MPEG 142" w:date="2023-05-12T00:02:00Z">
        <w:r>
          <w:t xml:space="preserve">The entire T.35 metadata, including </w:t>
        </w:r>
      </w:ins>
      <w:ins w:id="388" w:author="MPEG 142" w:date="2023-05-12T00:03:00Z">
        <w:r>
          <w:t xml:space="preserve">its payload, is contained within the sample group description box </w:t>
        </w:r>
      </w:ins>
      <w:ins w:id="389" w:author="MPEG 142" w:date="2023-05-12T00:09:00Z">
        <w:r w:rsidR="00BF0C1D">
          <w:t>‘</w:t>
        </w:r>
      </w:ins>
      <w:proofErr w:type="spellStart"/>
      <w:ins w:id="390" w:author="MPEG 142" w:date="2023-05-12T00:03:00Z">
        <w:r>
          <w:t>sgpd</w:t>
        </w:r>
      </w:ins>
      <w:proofErr w:type="spellEnd"/>
      <w:ins w:id="391" w:author="MPEG 142" w:date="2023-05-12T00:09:00Z">
        <w:r w:rsidR="00BF0C1D">
          <w:t>’</w:t>
        </w:r>
      </w:ins>
      <w:ins w:id="392" w:author="MPEG 142" w:date="2023-05-12T00:03:00Z">
        <w:r>
          <w:t>. The sample to group mapping indicates which samples are associated with the T.35 data. This data can be retr</w:t>
        </w:r>
      </w:ins>
      <w:ins w:id="393" w:author="MPEG 142" w:date="2023-05-12T00:04:00Z">
        <w:r>
          <w:t xml:space="preserve">ieved from the </w:t>
        </w:r>
      </w:ins>
      <w:ins w:id="394" w:author="MPEG 142" w:date="2023-05-12T00:09:00Z">
        <w:r w:rsidR="00BF0C1D">
          <w:t>‘</w:t>
        </w:r>
      </w:ins>
      <w:proofErr w:type="spellStart"/>
      <w:ins w:id="395" w:author="MPEG 142" w:date="2023-05-12T00:04:00Z">
        <w:r>
          <w:t>sgpd</w:t>
        </w:r>
      </w:ins>
      <w:proofErr w:type="spellEnd"/>
      <w:ins w:id="396" w:author="MPEG 142" w:date="2023-05-12T00:09:00Z">
        <w:r w:rsidR="00BF0C1D">
          <w:t>’</w:t>
        </w:r>
      </w:ins>
      <w:ins w:id="397" w:author="MPEG 142" w:date="2023-05-12T00:04:00Z">
        <w:r>
          <w:t xml:space="preserve"> when the associated sample is processed.</w:t>
        </w:r>
      </w:ins>
      <w:ins w:id="398" w:author="MPEG 142" w:date="2023-05-12T00:06:00Z">
        <w:r w:rsidR="00BF0C1D">
          <w:t xml:space="preserve"> </w:t>
        </w:r>
      </w:ins>
    </w:p>
    <w:p w14:paraId="577B9822" w14:textId="0BDEECDB" w:rsidR="00930406" w:rsidRDefault="00930406" w:rsidP="00BF0C1D">
      <w:pPr>
        <w:rPr>
          <w:ins w:id="399" w:author="MPEG 142" w:date="2023-05-11T23:20:00Z"/>
        </w:rPr>
      </w:pPr>
      <w:ins w:id="400" w:author="MPEG 142" w:date="2023-05-12T00:04:00Z">
        <w:r>
          <w:t>Derived specifications can introduce further restrictions on the T.35 sample group</w:t>
        </w:r>
      </w:ins>
      <w:ins w:id="401" w:author="MPEG 142" w:date="2023-05-12T00:05:00Z">
        <w:r w:rsidR="00BF0C1D">
          <w:t xml:space="preserve"> and define how the data, if fully present in the </w:t>
        </w:r>
      </w:ins>
      <w:ins w:id="402" w:author="MPEG 142" w:date="2023-05-12T00:11:00Z">
        <w:r w:rsidR="00BF0C1D">
          <w:t>sample group description box</w:t>
        </w:r>
      </w:ins>
      <w:ins w:id="403" w:author="MPEG 142" w:date="2023-05-12T00:05:00Z">
        <w:r w:rsidR="00BF0C1D">
          <w:t>, may be pro</w:t>
        </w:r>
      </w:ins>
      <w:ins w:id="404" w:author="MPEG 142" w:date="2023-05-12T00:06:00Z">
        <w:r w:rsidR="00BF0C1D">
          <w:t>cessed.</w:t>
        </w:r>
      </w:ins>
    </w:p>
    <w:bookmarkEnd w:id="357"/>
    <w:p w14:paraId="3FB479F8" w14:textId="38BA7BAA" w:rsidR="00D14F49" w:rsidRDefault="00D14F49" w:rsidP="00D14F49">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p>
    <w:p w14:paraId="09B7F75D" w14:textId="751CC50F" w:rsidR="00D14F49" w:rsidRDefault="00D14F49" w:rsidP="00D14F49">
      <w:r>
        <w:t xml:space="preserve">The </w:t>
      </w:r>
      <w:r w:rsidRPr="00327FA7">
        <w:rPr>
          <w:rStyle w:val="codeZchn"/>
          <w:rFonts w:eastAsia="Calibri"/>
        </w:rPr>
        <w:t>grouping_type</w:t>
      </w:r>
      <w:r>
        <w:rPr>
          <w:rStyle w:val="codeZchn"/>
          <w:rFonts w:eastAsia="Calibri"/>
        </w:rPr>
        <w:t>=</w:t>
      </w:r>
      <w:r w:rsidRPr="00327FA7">
        <w:rPr>
          <w:rStyle w:val="codeZchn"/>
          <w:rFonts w:eastAsia="Calibri"/>
        </w:rPr>
        <w:t>‘</w:t>
      </w:r>
      <w:r w:rsidR="00B743E0">
        <w:rPr>
          <w:rStyle w:val="codeZchn"/>
          <w:rFonts w:eastAsia="Calibri"/>
        </w:rPr>
        <w:t>it</w:t>
      </w:r>
      <w:r w:rsidRPr="00327FA7">
        <w:rPr>
          <w:rStyle w:val="codeZchn"/>
          <w:rFonts w:eastAsia="Calibri"/>
        </w:rPr>
        <w: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00047539" w:rsidRPr="00317129">
        <w:rPr>
          <w:rStyle w:val="codeZchn"/>
          <w:rFonts w:eastAsia="Calibri"/>
        </w:rPr>
        <w:t>TrackFr</w:t>
      </w:r>
      <w:r w:rsidR="00047539">
        <w:rPr>
          <w:rStyle w:val="codeZchn"/>
          <w:rFonts w:eastAsia="Calibri"/>
        </w:rPr>
        <w:t>a</w:t>
      </w:r>
      <w:r w:rsidR="00047539" w:rsidRPr="00317129">
        <w:rPr>
          <w:rStyle w:val="codeZchn"/>
          <w:rFonts w:eastAsia="Calibri"/>
        </w:rPr>
        <w:t>gmentBox</w:t>
      </w:r>
      <w:r w:rsidR="00047539" w:rsidRPr="00317129">
        <w:t xml:space="preserve"> </w:t>
      </w:r>
      <w:r w:rsidRPr="00317129">
        <w:t xml:space="preserve">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w:t>
      </w:r>
      <w:r w:rsidR="00B743E0">
        <w:rPr>
          <w:rStyle w:val="codeZchn"/>
          <w:rFonts w:eastAsia="Calibri"/>
        </w:rPr>
        <w:t>it</w:t>
      </w:r>
      <w:r w:rsidRPr="00411C74">
        <w:rPr>
          <w:rStyle w:val="codeZchn"/>
          <w:rFonts w:eastAsia="Calibri"/>
        </w:rPr>
        <w:t>35'</w:t>
      </w:r>
      <w:r w:rsidRPr="00317129">
        <w:t>.</w:t>
      </w:r>
      <w:r>
        <w:t xml:space="preserve"> Each sample group description shall document exactly one 'kind' of T.35 message, </w:t>
      </w:r>
      <w:proofErr w:type="gramStart"/>
      <w:r>
        <w:t>i.e.</w:t>
      </w:r>
      <w:proofErr w:type="gramEnd"/>
      <w:r>
        <w:t xml:space="preserv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applicable). The placement of T.35 metadata within the samples is out of scope and should be specified in derived specifications.</w:t>
      </w:r>
    </w:p>
    <w:p w14:paraId="71995D36" w14:textId="77777777" w:rsidR="00D14F49" w:rsidRPr="00561559" w:rsidRDefault="00D14F49" w:rsidP="00D14F49">
      <w:pPr>
        <w:pStyle w:val="Note"/>
        <w:rPr>
          <w:lang w:val="en-US"/>
        </w:rPr>
      </w:pPr>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terminal provider oriented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p>
    <w:p w14:paraId="1BC40576" w14:textId="5915F94D" w:rsidR="00DC3555" w:rsidRDefault="00DC3555" w:rsidP="00E60446">
      <w:pPr>
        <w:rPr>
          <w:highlight w:val="yellow"/>
        </w:rPr>
      </w:pPr>
      <w:r w:rsidRPr="00DC3555">
        <w:t xml:space="preserve">Sample group descriptions with </w:t>
      </w:r>
      <w:r w:rsidRPr="00DC3555">
        <w:rPr>
          <w:rStyle w:val="codeZchn"/>
        </w:rPr>
        <w:t>grouping_type='it35'</w:t>
      </w:r>
      <w:r w:rsidRPr="00DC3555">
        <w:t xml:space="preserve"> shall use version 1 or above.</w:t>
      </w:r>
    </w:p>
    <w:p w14:paraId="10C6E58B" w14:textId="007F7248" w:rsidR="006B2573" w:rsidRDefault="002B0299" w:rsidP="00E60446">
      <w:r w:rsidRPr="002B0299">
        <w:rPr>
          <w:highlight w:val="yellow"/>
        </w:rPr>
        <w:t>[Ed</w:t>
      </w:r>
      <w:r w:rsidR="00CA5CE9">
        <w:rPr>
          <w:highlight w:val="yellow"/>
        </w:rPr>
        <w:t xml:space="preserve"> Note:</w:t>
      </w:r>
      <w:r w:rsidRPr="002B0299">
        <w:rPr>
          <w:highlight w:val="yellow"/>
        </w:rPr>
        <w:t xml:space="preserve"> It needs to be clarified how </w:t>
      </w:r>
      <w:r w:rsidR="00637C64">
        <w:rPr>
          <w:highlight w:val="yellow"/>
        </w:rPr>
        <w:t xml:space="preserve">the </w:t>
      </w:r>
      <w:r w:rsidRPr="002B0299">
        <w:rPr>
          <w:highlight w:val="yellow"/>
        </w:rPr>
        <w:t>versions of the sample group description box and the sample to group box are used in different scenarios</w:t>
      </w:r>
      <w:r w:rsidR="00CA5CE9">
        <w:rPr>
          <w:highlight w:val="yellow"/>
        </w:rPr>
        <w:t>. Also</w:t>
      </w:r>
      <w:r w:rsidR="00C70BB9">
        <w:rPr>
          <w:highlight w:val="yellow"/>
        </w:rPr>
        <w:t>,</w:t>
      </w:r>
      <w:r w:rsidR="00CA5CE9">
        <w:rPr>
          <w:highlight w:val="yellow"/>
        </w:rPr>
        <w:t xml:space="preserve"> the </w:t>
      </w:r>
      <w:r w:rsidR="00637C64">
        <w:rPr>
          <w:highlight w:val="yellow"/>
        </w:rPr>
        <w:t>use</w:t>
      </w:r>
      <w:r w:rsidR="00CA5CE9">
        <w:rPr>
          <w:highlight w:val="yellow"/>
        </w:rPr>
        <w:t xml:space="preserve"> of the grouping_type_parameter</w:t>
      </w:r>
      <w:r w:rsidR="00637C64">
        <w:rPr>
          <w:highlight w:val="yellow"/>
        </w:rPr>
        <w:t xml:space="preserve"> </w:t>
      </w:r>
      <w:r w:rsidR="00CA5CE9">
        <w:rPr>
          <w:highlight w:val="yellow"/>
        </w:rPr>
        <w:t>should be clarified</w:t>
      </w:r>
      <w:r w:rsidR="00637C64">
        <w:rPr>
          <w:highlight w:val="yellow"/>
        </w:rPr>
        <w:t xml:space="preserve"> if version 1 is allowed</w:t>
      </w:r>
      <w:r w:rsidR="00CA5CE9">
        <w:rPr>
          <w:highlight w:val="yellow"/>
        </w:rPr>
        <w:t>.</w:t>
      </w:r>
      <w:r w:rsidRPr="002B0299">
        <w:rPr>
          <w:highlight w:val="yellow"/>
        </w:rPr>
        <w:t>]</w:t>
      </w:r>
    </w:p>
    <w:p w14:paraId="6244C8A0" w14:textId="017F633E" w:rsidR="00D14F49" w:rsidRDefault="00D14F49" w:rsidP="00D14F49">
      <w:pPr>
        <w:pStyle w:val="Heading3"/>
        <w:numPr>
          <w:ilvl w:val="0"/>
          <w:numId w:val="0"/>
        </w:numPr>
      </w:pPr>
      <w:r>
        <w:lastRenderedPageBreak/>
        <w:t>10.13.2 Syntax</w:t>
      </w:r>
    </w:p>
    <w:p w14:paraId="4D833F88" w14:textId="5FAF6A0E" w:rsidR="00D14F49" w:rsidRPr="006E35E4" w:rsidRDefault="00D14F49" w:rsidP="00D14F49">
      <w:pPr>
        <w:pStyle w:val="code"/>
      </w:pPr>
      <w:r w:rsidRPr="006346FB">
        <w:t>class T35</w:t>
      </w:r>
      <w:r>
        <w:t>SampleGroupEntry</w:t>
      </w:r>
      <w:r w:rsidRPr="006346FB">
        <w:t xml:space="preserve"> extends </w:t>
      </w:r>
      <w:r>
        <w:t>SampleGroupDescriptionEntry</w:t>
      </w:r>
      <w:r w:rsidRPr="006346FB">
        <w:t>('</w:t>
      </w:r>
      <w:r w:rsidR="00B743E0">
        <w:t>it</w:t>
      </w:r>
      <w:r w:rsidRPr="006346FB">
        <w: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t>data</w:t>
      </w:r>
      <w:r w:rsidRPr="006346FB">
        <w:t>[];</w:t>
      </w:r>
      <w:r w:rsidRPr="006346FB">
        <w:br/>
        <w:t>}</w:t>
      </w:r>
    </w:p>
    <w:p w14:paraId="34D17365" w14:textId="77777777" w:rsidR="00D14F49" w:rsidRDefault="00D14F49" w:rsidP="00E60446"/>
    <w:p w14:paraId="3C307292" w14:textId="4ACDC5D8" w:rsidR="00D14F49" w:rsidRDefault="00D14F49" w:rsidP="00D14F49">
      <w:pPr>
        <w:pStyle w:val="Heading3"/>
        <w:numPr>
          <w:ilvl w:val="0"/>
          <w:numId w:val="0"/>
        </w:numPr>
      </w:pPr>
      <w:r>
        <w:t>10.13.3 Semantics</w:t>
      </w:r>
    </w:p>
    <w:p w14:paraId="5A45AD8C" w14:textId="77777777" w:rsidR="00D14F49" w:rsidRDefault="00D14F49" w:rsidP="00D14F49">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3E1FA887" w14:textId="77777777" w:rsidR="00D14F49" w:rsidRDefault="00D14F49" w:rsidP="00D14F49">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5F91269F" w14:textId="77777777" w:rsidR="00D14F49" w:rsidRDefault="00D14F49" w:rsidP="00D14F49">
      <w:pPr>
        <w:ind w:left="720" w:hanging="360"/>
      </w:pPr>
      <w:r w:rsidRPr="00867EDB">
        <w:rPr>
          <w:rStyle w:val="codeZchn"/>
          <w:rFonts w:eastAsia="Calibri"/>
        </w:rPr>
        <w:t>itu_t_t35_</w:t>
      </w:r>
      <w:r>
        <w:rPr>
          <w:rStyle w:val="codeZchn"/>
          <w:rFonts w:eastAsia="Calibri"/>
        </w:rPr>
        <w:t>data</w:t>
      </w:r>
      <w:r>
        <w:t xml:space="preserve"> shall be the payload containing data registered as specified in Rec. ITU-T T.35.</w:t>
      </w:r>
    </w:p>
    <w:p w14:paraId="5E838AF6" w14:textId="54969CCA" w:rsidR="00D14F49" w:rsidRDefault="00D14F49" w:rsidP="00D14F49">
      <w:pPr>
        <w:ind w:left="720"/>
      </w:pPr>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It should also include a part of the ITU-T T.35 message which specifies the version of the message and may include any remaining data of the ITU-T T.35 message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p>
    <w:p w14:paraId="3109C395" w14:textId="2922DEA2" w:rsidR="006171B1" w:rsidRPr="00385957" w:rsidRDefault="006171B1" w:rsidP="00D14F49">
      <w:pPr>
        <w:ind w:left="720"/>
      </w:pPr>
      <w:r>
        <w:t>T</w:t>
      </w:r>
      <w:r w:rsidRPr="006171B1">
        <w:t xml:space="preserve">he length of this field is the number of bytes </w:t>
      </w:r>
      <w:r>
        <w:t>remaining</w:t>
      </w:r>
      <w:r w:rsidRPr="006171B1">
        <w:t xml:space="preserve"> in the </w:t>
      </w:r>
      <w:r w:rsidRPr="006171B1">
        <w:rPr>
          <w:rStyle w:val="codeZchn"/>
        </w:rPr>
        <w:t>SampleGroupDescriptionEntry</w:t>
      </w:r>
      <w:r w:rsidRPr="006171B1">
        <w:t xml:space="preserve">, </w:t>
      </w:r>
      <w:r>
        <w:t>with</w:t>
      </w:r>
      <w:r w:rsidRPr="006171B1">
        <w:t xml:space="preserve"> </w:t>
      </w:r>
      <w:r>
        <w:t>the</w:t>
      </w:r>
      <w:r w:rsidRPr="006171B1">
        <w:t xml:space="preserve"> size </w:t>
      </w:r>
      <w:r>
        <w:t xml:space="preserve">specified </w:t>
      </w:r>
      <w:r w:rsidRPr="006171B1">
        <w:t xml:space="preserve">in the parent </w:t>
      </w:r>
      <w:r w:rsidRPr="006171B1">
        <w:rPr>
          <w:rStyle w:val="codeZchn"/>
        </w:rPr>
        <w:t>SampleGroupDescriptionBox</w:t>
      </w:r>
      <w:r w:rsidRPr="006171B1">
        <w:t>.</w:t>
      </w:r>
    </w:p>
    <w:p w14:paraId="50148EBB" w14:textId="7DB90534" w:rsidR="00D14F49" w:rsidRDefault="00D14F49" w:rsidP="00E60446"/>
    <w:p w14:paraId="231C90CB" w14:textId="29A0ECE9" w:rsidR="00E3445B" w:rsidRPr="00D14F49" w:rsidRDefault="00E3445B" w:rsidP="00E3445B">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w:t>
      </w:r>
      <w:r w:rsidRPr="00D14F49">
        <w:rPr>
          <w:b/>
          <w:bCs/>
          <w:i/>
          <w:iCs/>
          <w:color w:val="FF0000"/>
          <w:sz w:val="28"/>
          <w:szCs w:val="28"/>
        </w:rPr>
        <w:t>.</w:t>
      </w:r>
      <w:r>
        <w:rPr>
          <w:b/>
          <w:bCs/>
          <w:i/>
          <w:iCs/>
          <w:color w:val="FF0000"/>
          <w:sz w:val="28"/>
          <w:szCs w:val="28"/>
        </w:rPr>
        <w:t>11.17</w:t>
      </w:r>
      <w:r w:rsidR="009E428F">
        <w:rPr>
          <w:b/>
          <w:bCs/>
          <w:i/>
          <w:iCs/>
          <w:color w:val="FF0000"/>
          <w:sz w:val="28"/>
          <w:szCs w:val="28"/>
        </w:rPr>
        <w:t xml:space="preserve"> (T.35 item)</w:t>
      </w:r>
    </w:p>
    <w:p w14:paraId="1DD9E44B" w14:textId="427149BA" w:rsidR="00E3445B" w:rsidRDefault="00E3445B" w:rsidP="00E3445B">
      <w:pPr>
        <w:keepNext/>
        <w:tabs>
          <w:tab w:val="left" w:pos="660"/>
          <w:tab w:val="left" w:pos="880"/>
        </w:tabs>
        <w:suppressAutoHyphens/>
        <w:spacing w:before="60" w:line="230" w:lineRule="exact"/>
        <w:jc w:val="left"/>
        <w:outlineLvl w:val="2"/>
        <w:rPr>
          <w:b/>
          <w:sz w:val="20"/>
        </w:rPr>
      </w:pPr>
      <w:r>
        <w:rPr>
          <w:b/>
          <w:sz w:val="20"/>
        </w:rPr>
        <w:t>8.11.17 T.35 item</w:t>
      </w:r>
    </w:p>
    <w:p w14:paraId="0F262E9A" w14:textId="7A7F3636"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.1</w:t>
      </w:r>
      <w:r w:rsidRPr="00A7512A">
        <w:rPr>
          <w:b/>
          <w:sz w:val="20"/>
        </w:rPr>
        <w:tab/>
        <w:t>Definition</w:t>
      </w:r>
    </w:p>
    <w:p w14:paraId="519CC6C5" w14:textId="113B8115" w:rsidR="00E3445B" w:rsidRPr="00827404" w:rsidRDefault="00E3445B" w:rsidP="00E3445B">
      <w:r>
        <w:t xml:space="preserve">A T.35 </w:t>
      </w:r>
      <w:r w:rsidRPr="00827404">
        <w:t xml:space="preserve">metadata </w:t>
      </w:r>
      <w:r>
        <w:t>item carries an ITU-T T.35 message. When the T.35 metadata is stored as metadata item th</w:t>
      </w:r>
      <w:r w:rsidRPr="00827404">
        <w:t xml:space="preserve">e </w:t>
      </w:r>
      <w:proofErr w:type="spellStart"/>
      <w:r w:rsidRPr="00827404">
        <w:rPr>
          <w:rFonts w:ascii="Courier New" w:hAnsi="Courier New"/>
        </w:rPr>
        <w:t>item_type</w:t>
      </w:r>
      <w:proofErr w:type="spellEnd"/>
      <w:r w:rsidRPr="00827404">
        <w:t xml:space="preserve"> value shall be </w:t>
      </w:r>
      <w:r w:rsidRPr="00867EDB">
        <w:rPr>
          <w:rStyle w:val="codeZchn"/>
          <w:rFonts w:eastAsia="Calibri"/>
        </w:rPr>
        <w:t>'</w:t>
      </w:r>
      <w:r>
        <w:rPr>
          <w:rStyle w:val="codeZchn"/>
          <w:rFonts w:eastAsia="Calibri"/>
        </w:rPr>
        <w:t>it</w:t>
      </w:r>
      <w:r w:rsidRPr="00867EDB">
        <w:rPr>
          <w:rStyle w:val="codeZchn"/>
          <w:rFonts w:eastAsia="Calibri"/>
        </w:rPr>
        <w:t>35'</w:t>
      </w:r>
      <w:r w:rsidRPr="00827404">
        <w:t>.</w:t>
      </w:r>
    </w:p>
    <w:p w14:paraId="40AE157E" w14:textId="7618E9CB"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2</w:t>
      </w:r>
      <w:r w:rsidRPr="00A7512A">
        <w:rPr>
          <w:b/>
          <w:sz w:val="20"/>
        </w:rPr>
        <w:tab/>
      </w:r>
      <w:r>
        <w:rPr>
          <w:b/>
          <w:sz w:val="20"/>
        </w:rPr>
        <w:t>Syntax</w:t>
      </w:r>
    </w:p>
    <w:p w14:paraId="608F8A78" w14:textId="77777777" w:rsidR="00E3445B" w:rsidRDefault="00E3445B" w:rsidP="00E3445B">
      <w:pPr>
        <w:pStyle w:val="code"/>
      </w:pPr>
      <w:r>
        <w:t>aligned(8) class T35Information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p>
    <w:p w14:paraId="5D032C62" w14:textId="0C488B20"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lastRenderedPageBreak/>
        <w:t>8.11.1</w:t>
      </w:r>
      <w:r>
        <w:rPr>
          <w:b/>
          <w:sz w:val="20"/>
        </w:rPr>
        <w:t>7</w:t>
      </w:r>
      <w:r w:rsidRPr="00A7512A">
        <w:rPr>
          <w:b/>
          <w:sz w:val="20"/>
        </w:rPr>
        <w:t>.</w:t>
      </w:r>
      <w:r>
        <w:rPr>
          <w:b/>
          <w:sz w:val="20"/>
        </w:rPr>
        <w:t>3</w:t>
      </w:r>
      <w:r w:rsidRPr="00A7512A">
        <w:rPr>
          <w:b/>
          <w:sz w:val="20"/>
        </w:rPr>
        <w:tab/>
      </w:r>
      <w:r>
        <w:rPr>
          <w:b/>
          <w:sz w:val="20"/>
        </w:rPr>
        <w:t>Semantics</w:t>
      </w:r>
    </w:p>
    <w:p w14:paraId="4841B6A7" w14:textId="77777777" w:rsidR="00E3445B" w:rsidRDefault="00E3445B" w:rsidP="00E3445B">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1C08F78B" w14:textId="77777777" w:rsidR="00E3445B" w:rsidRDefault="00E3445B" w:rsidP="00E3445B">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1F0D3EEE" w14:textId="77777777" w:rsidR="00E3445B" w:rsidRDefault="00E3445B" w:rsidP="00E3445B">
      <w:pPr>
        <w:ind w:left="720" w:hanging="360"/>
      </w:pPr>
      <w:r w:rsidRPr="00867EDB">
        <w:rPr>
          <w:rStyle w:val="codeZchn"/>
          <w:rFonts w:eastAsia="Calibri"/>
        </w:rPr>
        <w:t>itu_t_t35_payload</w:t>
      </w:r>
      <w:r>
        <w:t xml:space="preserve"> shall be the payload containing data registered as specified in Rec. ITU-T T.35. </w:t>
      </w:r>
    </w:p>
    <w:p w14:paraId="5A33E31C" w14:textId="08B757DF" w:rsidR="00E3445B" w:rsidRDefault="00E3445B" w:rsidP="00E3445B">
      <w:pPr>
        <w:ind w:left="720"/>
      </w:pPr>
      <w:r>
        <w:t xml:space="preserve">The ITU-T T.35 </w:t>
      </w:r>
      <w:r w:rsidRPr="00D5155A">
        <w:rPr>
          <w:i/>
          <w:iCs/>
        </w:rPr>
        <w:t>terminal provider code</w:t>
      </w:r>
      <w:r>
        <w:t xml:space="preserve"> and </w:t>
      </w:r>
      <w:r w:rsidRPr="00D5155A">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w:t>
      </w:r>
    </w:p>
    <w:p w14:paraId="7CB2B43D" w14:textId="7F652DDD" w:rsidR="00BB483A" w:rsidRPr="00867EDB" w:rsidRDefault="00BB483A" w:rsidP="00E3445B">
      <w:pPr>
        <w:ind w:left="720"/>
      </w:pPr>
      <w:r>
        <w:t>The length of this field is the number of bytes remaining in the item.</w:t>
      </w:r>
    </w:p>
    <w:p w14:paraId="46DD8BFC" w14:textId="7DB3D065" w:rsidR="00E3445B" w:rsidRDefault="00E3445B" w:rsidP="00E60446"/>
    <w:p w14:paraId="1DAD7300" w14:textId="75E627A3" w:rsidR="009E428F" w:rsidRDefault="009E428F" w:rsidP="009E428F">
      <w:pPr>
        <w:rPr>
          <w:b/>
          <w:bCs/>
          <w:i/>
          <w:iCs/>
          <w:color w:val="FF0000"/>
          <w:sz w:val="28"/>
          <w:szCs w:val="28"/>
        </w:rPr>
      </w:pPr>
      <w:bookmarkStart w:id="405" w:name="_Hlk82794672"/>
      <w:r w:rsidRPr="00D14F49">
        <w:rPr>
          <w:b/>
          <w:bCs/>
          <w:i/>
          <w:iCs/>
          <w:color w:val="FF0000"/>
          <w:sz w:val="28"/>
          <w:szCs w:val="28"/>
        </w:rPr>
        <w:t xml:space="preserve">Add a new Clause </w:t>
      </w:r>
      <w:r w:rsidR="002F0654">
        <w:rPr>
          <w:b/>
          <w:bCs/>
          <w:i/>
          <w:iCs/>
          <w:color w:val="FF0000"/>
          <w:sz w:val="28"/>
          <w:szCs w:val="28"/>
        </w:rPr>
        <w:t>8.8.18</w:t>
      </w:r>
      <w:r>
        <w:rPr>
          <w:b/>
          <w:bCs/>
          <w:i/>
          <w:iCs/>
          <w:color w:val="FF0000"/>
          <w:sz w:val="28"/>
          <w:szCs w:val="28"/>
        </w:rPr>
        <w:t xml:space="preserve"> (Original timing signaling)</w:t>
      </w:r>
    </w:p>
    <w:p w14:paraId="53C446D8" w14:textId="6A13C01F" w:rsidR="009E428F" w:rsidRPr="00EF3E2B" w:rsidRDefault="002F0654" w:rsidP="002F0654">
      <w:pPr>
        <w:pStyle w:val="Heading2"/>
        <w:numPr>
          <w:ilvl w:val="0"/>
          <w:numId w:val="0"/>
        </w:numPr>
      </w:pPr>
      <w:r>
        <w:t xml:space="preserve">8.8.18 </w:t>
      </w:r>
      <w:r w:rsidR="009E428F">
        <w:t>Redundant</w:t>
      </w:r>
      <w:r w:rsidR="009E428F" w:rsidRPr="00EF3E2B">
        <w:t xml:space="preserve"> Sample</w:t>
      </w:r>
      <w:r w:rsidR="009E428F" w:rsidRPr="00EF3E2B">
        <w:rPr>
          <w:strike/>
        </w:rPr>
        <w:t xml:space="preserve"> </w:t>
      </w:r>
      <w:r w:rsidR="009E428F" w:rsidRPr="00EF3E2B">
        <w:t>Original Timing</w:t>
      </w:r>
    </w:p>
    <w:p w14:paraId="2BDEB718" w14:textId="7F02306F" w:rsidR="009E428F" w:rsidRPr="002F0654" w:rsidRDefault="002F0654" w:rsidP="009E428F">
      <w:pPr>
        <w:rPr>
          <w:b/>
          <w:bCs/>
        </w:rPr>
      </w:pPr>
      <w:r w:rsidRPr="002F0654">
        <w:rPr>
          <w:b/>
          <w:bCs/>
        </w:rPr>
        <w:t>8.8.18</w:t>
      </w:r>
      <w:r w:rsidR="009E428F" w:rsidRPr="002F0654">
        <w:rPr>
          <w:b/>
          <w:bCs/>
        </w:rPr>
        <w:t>.1 Definition</w:t>
      </w:r>
    </w:p>
    <w:p w14:paraId="4D576090" w14:textId="7AA2EF1A" w:rsidR="009E428F" w:rsidRPr="00EF3E2B" w:rsidRDefault="009E428F" w:rsidP="00A2433F">
      <w:pPr>
        <w:jc w:val="left"/>
        <w:rPr>
          <w:sz w:val="20"/>
          <w:szCs w:val="20"/>
        </w:rPr>
      </w:pPr>
      <w:r w:rsidRPr="00EF3E2B">
        <w:rPr>
          <w:rFonts w:ascii="Cambria" w:hAnsi="Cambria"/>
          <w:sz w:val="20"/>
          <w:szCs w:val="20"/>
        </w:rPr>
        <w:t xml:space="preserve">Box Type: </w:t>
      </w:r>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w:t>
      </w:r>
      <w:r w:rsidRPr="00EF3E2B">
        <w:rPr>
          <w:rFonts w:ascii="Courier" w:hAnsi="Courier"/>
          <w:sz w:val="20"/>
          <w:szCs w:val="20"/>
        </w:rPr>
        <w:br/>
      </w:r>
      <w:r w:rsidRPr="00EF3E2B">
        <w:rPr>
          <w:rFonts w:ascii="Cambria" w:hAnsi="Cambria"/>
          <w:sz w:val="20"/>
          <w:szCs w:val="20"/>
        </w:rPr>
        <w:t xml:space="preserve">Container: </w:t>
      </w:r>
      <w:proofErr w:type="spellStart"/>
      <w:r w:rsidRPr="00EF3E2B">
        <w:rPr>
          <w:rFonts w:ascii="Courier" w:hAnsi="Courier"/>
          <w:sz w:val="20"/>
          <w:szCs w:val="20"/>
        </w:rPr>
        <w:t>TrackFragmentBox</w:t>
      </w:r>
      <w:proofErr w:type="spellEnd"/>
      <w:r w:rsidR="00A2433F">
        <w:rPr>
          <w:rFonts w:ascii="Courier" w:hAnsi="Courier"/>
          <w:sz w:val="20"/>
          <w:szCs w:val="20"/>
        </w:rPr>
        <w:br/>
      </w:r>
      <w:r w:rsidRPr="00EF3E2B">
        <w:rPr>
          <w:rFonts w:ascii="Cambria" w:hAnsi="Cambria"/>
          <w:sz w:val="20"/>
          <w:szCs w:val="20"/>
        </w:rPr>
        <w:t>Mandatory: No</w:t>
      </w:r>
      <w:r w:rsidRPr="00EF3E2B">
        <w:rPr>
          <w:rFonts w:ascii="Cambria" w:hAnsi="Cambria"/>
          <w:sz w:val="20"/>
          <w:szCs w:val="20"/>
        </w:rPr>
        <w:br/>
        <w:t xml:space="preserve">Quantity: Zero or one </w:t>
      </w:r>
    </w:p>
    <w:p w14:paraId="2C2050DA"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ourier" w:hAnsi="Courier"/>
          <w:sz w:val="20"/>
          <w:szCs w:val="20"/>
        </w:rPr>
        <w:t xml:space="preserve"> </w:t>
      </w:r>
      <w:r w:rsidRPr="00EF3E2B">
        <w:rPr>
          <w:rFonts w:ascii="Cambria" w:hAnsi="Cambria"/>
          <w:sz w:val="20"/>
          <w:szCs w:val="20"/>
        </w:rPr>
        <w:t xml:space="preserve">can be used to document that the first sample of the track fragment is a copy of the previous sample, if any, and that this sample’s original start time was intended to be before its actual sample decode time. This allows rewinding the sample playback time at tune-in but ignoring it in regular playback mode. </w:t>
      </w:r>
    </w:p>
    <w:p w14:paraId="6ECA7B2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ambria" w:hAnsi="Cambria"/>
          <w:sz w:val="20"/>
          <w:szCs w:val="20"/>
        </w:rPr>
        <w:t xml:space="preserve"> can also be used to document that the duration of the last sample of a fragment was truncated to respect fragmentation constraints, and that the intended duration of the sample is longer than its actual duration in the fragment; this allows exact processing of samples </w:t>
      </w:r>
      <w:r>
        <w:rPr>
          <w:rFonts w:ascii="Cambria" w:hAnsi="Cambria"/>
          <w:sz w:val="20"/>
          <w:szCs w:val="20"/>
        </w:rPr>
        <w:t xml:space="preserve">for which </w:t>
      </w:r>
      <w:r w:rsidRPr="00EF3E2B">
        <w:rPr>
          <w:rFonts w:ascii="Cambria" w:hAnsi="Cambria"/>
          <w:sz w:val="20"/>
          <w:szCs w:val="20"/>
        </w:rPr>
        <w:t xml:space="preserve">internal timing logic </w:t>
      </w:r>
      <w:r>
        <w:rPr>
          <w:rFonts w:ascii="Cambria" w:hAnsi="Cambria"/>
          <w:sz w:val="20"/>
          <w:szCs w:val="20"/>
        </w:rPr>
        <w:t xml:space="preserve">is </w:t>
      </w:r>
      <w:r w:rsidRPr="00EF3E2B">
        <w:rPr>
          <w:rFonts w:ascii="Cambria" w:hAnsi="Cambria"/>
          <w:sz w:val="20"/>
          <w:szCs w:val="20"/>
        </w:rPr>
        <w:t>dependent on the sample duration (such as animations).</w:t>
      </w:r>
    </w:p>
    <w:p w14:paraId="68E4988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The following flags are defined:</w:t>
      </w:r>
    </w:p>
    <w:p w14:paraId="24BD81BD"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SOT_ORIGINAL_DURATION: flag value is 0x000001. If set, the original duration of the last sample in the track fragment is documented</w:t>
      </w:r>
    </w:p>
    <w:p w14:paraId="1526F6B2"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SOT_ELAPSED_DURATION: flag value is 0x000002. If set, the elapsed duration of the first sample in the track fragment is documented</w:t>
      </w:r>
    </w:p>
    <w:p w14:paraId="12D2C5A3"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SOT_ORIGINAL_DURATION is set, it indicates that the last sample of the track fragment has a shorter duration than originally authored, and the original duration is signaled. The </w:t>
      </w:r>
      <w:proofErr w:type="spellStart"/>
      <w:r w:rsidRPr="00EF3E2B">
        <w:rPr>
          <w:rFonts w:ascii="Courier" w:hAnsi="Courier"/>
          <w:sz w:val="20"/>
          <w:szCs w:val="20"/>
          <w:lang w:val="en-US"/>
        </w:rPr>
        <w:t>originalDuration</w:t>
      </w:r>
      <w:proofErr w:type="spellEnd"/>
      <w:r w:rsidRPr="00EF3E2B">
        <w:rPr>
          <w:rFonts w:ascii="Cambria" w:hAnsi="Cambria"/>
          <w:sz w:val="20"/>
          <w:szCs w:val="20"/>
          <w:lang w:val="en-US"/>
        </w:rPr>
        <w:t xml:space="preserve"> shall be equal to or greater than the duration of the last sample in the track fragment.</w:t>
      </w:r>
    </w:p>
    <w:p w14:paraId="3AF4AFD1"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SOT_ELAPSED_DURATION is set, the first sample of the track fragment is treated as if its associated </w:t>
      </w:r>
      <w:proofErr w:type="spellStart"/>
      <w:r w:rsidRPr="00EF3E2B">
        <w:rPr>
          <w:rFonts w:ascii="Courier" w:hAnsi="Courier"/>
          <w:sz w:val="20"/>
          <w:szCs w:val="20"/>
          <w:lang w:val="en-US"/>
        </w:rPr>
        <w:t>sample_flags</w:t>
      </w:r>
      <w:proofErr w:type="spellEnd"/>
      <w:r w:rsidRPr="00EF3E2B">
        <w:rPr>
          <w:rFonts w:ascii="Cambria" w:hAnsi="Cambria"/>
          <w:sz w:val="20"/>
          <w:szCs w:val="20"/>
          <w:lang w:val="en-US"/>
        </w:rPr>
        <w:t xml:space="preserve"> value has </w:t>
      </w:r>
      <w:proofErr w:type="spellStart"/>
      <w:r w:rsidRPr="00EF3E2B">
        <w:rPr>
          <w:rFonts w:ascii="Courier" w:hAnsi="Courier"/>
          <w:sz w:val="20"/>
          <w:szCs w:val="20"/>
          <w:lang w:val="en-US"/>
        </w:rPr>
        <w:t>sample_depends_on</w:t>
      </w:r>
      <w:proofErr w:type="spellEnd"/>
      <w:r w:rsidRPr="00EF3E2B">
        <w:rPr>
          <w:rFonts w:ascii="Courier" w:hAnsi="Courier"/>
          <w:sz w:val="20"/>
          <w:szCs w:val="20"/>
          <w:lang w:val="en-US"/>
        </w:rPr>
        <w:t>=2</w:t>
      </w:r>
      <w:r w:rsidRPr="00EF3E2B">
        <w:rPr>
          <w:rFonts w:ascii="Courier" w:eastAsia="Times New Roman" w:hAnsi="Courier"/>
          <w:sz w:val="20"/>
          <w:szCs w:val="20"/>
          <w:lang w:val="en-US"/>
        </w:rPr>
        <w:t xml:space="preserve"> </w:t>
      </w:r>
      <w:r w:rsidRPr="00EF3E2B">
        <w:rPr>
          <w:rFonts w:ascii="Cambria" w:hAnsi="Cambria"/>
          <w:sz w:val="20"/>
          <w:szCs w:val="20"/>
          <w:lang w:val="en-US"/>
        </w:rPr>
        <w:t>and</w:t>
      </w:r>
      <w:r w:rsidRPr="00EF3E2B">
        <w:rPr>
          <w:rFonts w:ascii="Courier" w:eastAsia="Times New Roman" w:hAnsi="Courier"/>
          <w:sz w:val="20"/>
          <w:szCs w:val="20"/>
          <w:lang w:val="en-US"/>
        </w:rPr>
        <w:t xml:space="preserve"> </w:t>
      </w:r>
      <w:proofErr w:type="spellStart"/>
      <w:r w:rsidRPr="00EF3E2B">
        <w:rPr>
          <w:rFonts w:ascii="Courier" w:eastAsia="Times New Roman" w:hAnsi="Courier"/>
          <w:sz w:val="20"/>
          <w:szCs w:val="20"/>
          <w:lang w:val="en-US"/>
        </w:rPr>
        <w:t>sample_has_redundancy</w:t>
      </w:r>
      <w:proofErr w:type="spellEnd"/>
      <w:r w:rsidRPr="00EF3E2B">
        <w:rPr>
          <w:rFonts w:ascii="Cambria" w:hAnsi="Cambria"/>
          <w:sz w:val="20"/>
          <w:szCs w:val="20"/>
          <w:lang w:val="en-US"/>
        </w:rPr>
        <w:t xml:space="preserve">=1, and the flag documents the first sample of the track fragment is a copy of the previously received sample if any. If no </w:t>
      </w:r>
      <w:r w:rsidRPr="00EF3E2B">
        <w:rPr>
          <w:rFonts w:ascii="Cambria" w:hAnsi="Cambria"/>
          <w:sz w:val="20"/>
          <w:szCs w:val="20"/>
          <w:lang w:val="en-US"/>
        </w:rPr>
        <w:lastRenderedPageBreak/>
        <w:t xml:space="preserve">previous sample was received for this track (tune in), the first sample is processed at its sample decode time as if it was being presented for the indicated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Otherwise (a previous sample was already received for this track), the duration of the previous sample is extended by the duration of this first sample and the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is ignored. If the previous sample had an </w:t>
      </w:r>
      <w:proofErr w:type="spellStart"/>
      <w:r w:rsidRPr="00EF3E2B">
        <w:rPr>
          <w:rFonts w:ascii="Courier" w:hAnsi="Courier"/>
          <w:sz w:val="20"/>
          <w:szCs w:val="20"/>
          <w:lang w:val="en-US"/>
        </w:rPr>
        <w:t>originalDuration</w:t>
      </w:r>
      <w:proofErr w:type="spellEnd"/>
      <w:r w:rsidRPr="00EF3E2B">
        <w:rPr>
          <w:rFonts w:ascii="Courier" w:hAnsi="Courier"/>
          <w:sz w:val="20"/>
          <w:szCs w:val="20"/>
          <w:lang w:val="en-US"/>
        </w:rPr>
        <w:t xml:space="preserve">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signaled, the extended duration shall be:</w:t>
      </w:r>
    </w:p>
    <w:p w14:paraId="5809C834"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Strictly less than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if this is the only sample of the track fragment with a </w:t>
      </w:r>
      <w:proofErr w:type="spellStart"/>
      <w:r w:rsidRPr="00EF3E2B">
        <w:rPr>
          <w:rFonts w:ascii="Courier" w:hAnsi="Courier"/>
          <w:sz w:val="20"/>
          <w:szCs w:val="20"/>
          <w:lang w:val="en-US"/>
        </w:rPr>
        <w:t>FragmentedSampleOriginalTimingBox</w:t>
      </w:r>
      <w:proofErr w:type="spellEnd"/>
      <w:r w:rsidRPr="00EF3E2B">
        <w:rPr>
          <w:rFonts w:ascii="Cambria" w:hAnsi="Cambria"/>
          <w:sz w:val="20"/>
          <w:szCs w:val="20"/>
          <w:lang w:val="en-US"/>
        </w:rPr>
        <w:t xml:space="preserve"> present with flag </w:t>
      </w:r>
      <w:r>
        <w:rPr>
          <w:rFonts w:ascii="Cambria" w:hAnsi="Cambria"/>
          <w:sz w:val="20"/>
          <w:szCs w:val="20"/>
          <w:lang w:val="en-US"/>
        </w:rPr>
        <w:t>R</w:t>
      </w:r>
      <w:r w:rsidRPr="00EF3E2B">
        <w:rPr>
          <w:rFonts w:ascii="Cambria" w:hAnsi="Cambria"/>
          <w:sz w:val="20"/>
          <w:szCs w:val="20"/>
          <w:lang w:val="en-US"/>
        </w:rPr>
        <w:t>SOT_ORIGINAL_DURATION set,</w:t>
      </w:r>
    </w:p>
    <w:p w14:paraId="0A526695"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Equal to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otherwise</w:t>
      </w:r>
    </w:p>
    <w:p w14:paraId="163626FE" w14:textId="77777777" w:rsidR="009E428F" w:rsidRDefault="009E428F" w:rsidP="009E428F">
      <w:pPr>
        <w:pStyle w:val="NormalWeb"/>
        <w:ind w:left="851"/>
        <w:jc w:val="both"/>
        <w:rPr>
          <w:ins w:id="406" w:author=" " w:date="2023-05-12T11:03:00Z"/>
          <w:rFonts w:ascii="Cambria" w:hAnsi="Cambria"/>
          <w:sz w:val="16"/>
          <w:szCs w:val="16"/>
          <w:lang w:val="en-US"/>
        </w:rPr>
      </w:pPr>
      <w:r w:rsidRPr="00EF3E2B">
        <w:rPr>
          <w:rFonts w:ascii="Cambria" w:hAnsi="Cambria"/>
          <w:sz w:val="16"/>
          <w:szCs w:val="16"/>
          <w:lang w:val="en-US"/>
        </w:rPr>
        <w:t xml:space="preserve">NOTE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 xml:space="preserve">_ORIGINAL_DURATION and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6ACA6497" w14:textId="0CA5527D" w:rsidR="00BA3AC9" w:rsidRPr="00BA3AC9" w:rsidRDefault="00BA3AC9" w:rsidP="00BA3AC9">
      <w:pPr>
        <w:pStyle w:val="NormalWeb"/>
        <w:jc w:val="both"/>
        <w:rPr>
          <w:rFonts w:ascii="Cambria" w:hAnsi="Cambria"/>
          <w:sz w:val="16"/>
          <w:szCs w:val="16"/>
          <w:lang w:val="en-US"/>
        </w:rPr>
      </w:pPr>
      <w:ins w:id="407" w:author=" " w:date="2023-05-12T11:03:00Z">
        <w:r w:rsidRPr="00BA3AC9">
          <w:rPr>
            <w:highlight w:val="yellow"/>
            <w:lang w:val="en-US"/>
          </w:rPr>
          <w:t xml:space="preserve">[Ed Note: </w:t>
        </w:r>
      </w:ins>
      <w:ins w:id="408" w:author=" " w:date="2023-05-12T11:04:00Z">
        <w:r>
          <w:rPr>
            <w:highlight w:val="yellow"/>
            <w:lang w:val="en-US"/>
          </w:rPr>
          <w:t>The feature is proposed as a standalone box</w:t>
        </w:r>
      </w:ins>
      <w:ins w:id="409" w:author=" " w:date="2023-05-12T11:06:00Z">
        <w:r>
          <w:rPr>
            <w:highlight w:val="yellow"/>
            <w:lang w:val="en-US"/>
          </w:rPr>
          <w:t xml:space="preserve"> mostly for </w:t>
        </w:r>
      </w:ins>
      <w:ins w:id="410" w:author=" " w:date="2023-05-12T11:07:00Z">
        <w:r>
          <w:rPr>
            <w:highlight w:val="yellow"/>
            <w:lang w:val="en-US"/>
          </w:rPr>
          <w:t>backward-compatibility reasons</w:t>
        </w:r>
      </w:ins>
      <w:ins w:id="411" w:author=" " w:date="2023-05-12T11:04:00Z">
        <w:r>
          <w:rPr>
            <w:highlight w:val="yellow"/>
            <w:lang w:val="en-US"/>
          </w:rPr>
          <w:t>, but it could be inte</w:t>
        </w:r>
      </w:ins>
      <w:ins w:id="412" w:author=" " w:date="2023-05-12T11:05:00Z">
        <w:r>
          <w:rPr>
            <w:highlight w:val="yellow"/>
            <w:lang w:val="en-US"/>
          </w:rPr>
          <w:t xml:space="preserve">grated as extensions to the </w:t>
        </w:r>
        <w:proofErr w:type="spellStart"/>
        <w:r>
          <w:rPr>
            <w:highlight w:val="yellow"/>
            <w:lang w:val="en-US"/>
          </w:rPr>
          <w:t>tfdt</w:t>
        </w:r>
        <w:proofErr w:type="spellEnd"/>
        <w:r>
          <w:rPr>
            <w:highlight w:val="yellow"/>
            <w:lang w:val="en-US"/>
          </w:rPr>
          <w:t xml:space="preserve"> box </w:t>
        </w:r>
      </w:ins>
      <w:ins w:id="413" w:author=" " w:date="2023-05-12T11:06:00Z">
        <w:r>
          <w:rPr>
            <w:highlight w:val="yellow"/>
            <w:lang w:val="en-US"/>
          </w:rPr>
          <w:t xml:space="preserve">or the </w:t>
        </w:r>
        <w:proofErr w:type="spellStart"/>
        <w:r>
          <w:rPr>
            <w:highlight w:val="yellow"/>
            <w:lang w:val="en-US"/>
          </w:rPr>
          <w:t>traf</w:t>
        </w:r>
        <w:proofErr w:type="spellEnd"/>
        <w:r>
          <w:rPr>
            <w:highlight w:val="yellow"/>
            <w:lang w:val="en-US"/>
          </w:rPr>
          <w:t xml:space="preserve"> box</w:t>
        </w:r>
      </w:ins>
      <w:ins w:id="414" w:author=" " w:date="2023-05-12T11:03:00Z">
        <w:r w:rsidRPr="00BA3AC9">
          <w:rPr>
            <w:highlight w:val="yellow"/>
            <w:lang w:val="en-US"/>
          </w:rPr>
          <w:t>.</w:t>
        </w:r>
      </w:ins>
      <w:ins w:id="415" w:author=" " w:date="2023-05-12T11:07:00Z">
        <w:r>
          <w:rPr>
            <w:highlight w:val="yellow"/>
            <w:lang w:val="en-US"/>
          </w:rPr>
          <w:t xml:space="preserve"> NB comments on the topic are welcome.</w:t>
        </w:r>
      </w:ins>
      <w:ins w:id="416" w:author=" " w:date="2023-05-12T11:03:00Z">
        <w:r w:rsidRPr="00BA3AC9">
          <w:rPr>
            <w:highlight w:val="yellow"/>
            <w:lang w:val="en-US"/>
          </w:rPr>
          <w:t>]</w:t>
        </w:r>
      </w:ins>
    </w:p>
    <w:p w14:paraId="36828EFA" w14:textId="4B444A9D" w:rsidR="009E428F" w:rsidRPr="002F0654" w:rsidRDefault="002F0654" w:rsidP="009E428F">
      <w:pPr>
        <w:rPr>
          <w:b/>
          <w:bCs/>
        </w:rPr>
      </w:pPr>
      <w:r w:rsidRPr="002F0654">
        <w:rPr>
          <w:b/>
          <w:bCs/>
        </w:rPr>
        <w:t>8.8.18.</w:t>
      </w:r>
      <w:r w:rsidR="009E428F" w:rsidRPr="002F0654">
        <w:rPr>
          <w:b/>
          <w:bCs/>
        </w:rPr>
        <w:t>2 Syntax</w:t>
      </w:r>
    </w:p>
    <w:p w14:paraId="477537A8" w14:textId="14333977" w:rsidR="009E428F" w:rsidRPr="00EF3E2B" w:rsidRDefault="009E428F" w:rsidP="00A2433F">
      <w:pPr>
        <w:jc w:val="left"/>
        <w:rPr>
          <w:sz w:val="20"/>
          <w:szCs w:val="20"/>
        </w:rPr>
      </w:pPr>
      <w:proofErr w:type="gramStart"/>
      <w:r w:rsidRPr="00EF3E2B">
        <w:rPr>
          <w:rFonts w:ascii="Courier" w:hAnsi="Courier"/>
          <w:sz w:val="20"/>
          <w:szCs w:val="20"/>
        </w:rPr>
        <w:t>aligned(</w:t>
      </w:r>
      <w:proofErr w:type="gramEnd"/>
      <w:r w:rsidRPr="00EF3E2B">
        <w:rPr>
          <w:rFonts w:ascii="Courier" w:hAnsi="Courier"/>
          <w:sz w:val="20"/>
          <w:szCs w:val="20"/>
        </w:rPr>
        <w:t xml:space="preserve">8) class </w:t>
      </w:r>
      <w:proofErr w:type="spellStart"/>
      <w:r>
        <w:rPr>
          <w:rFonts w:ascii="Courier" w:hAnsi="Courier"/>
          <w:sz w:val="20"/>
          <w:szCs w:val="20"/>
        </w:rPr>
        <w:t>Redundant</w:t>
      </w:r>
      <w:r w:rsidRPr="00EF3E2B">
        <w:rPr>
          <w:rFonts w:ascii="Courier" w:hAnsi="Courier"/>
          <w:sz w:val="20"/>
          <w:szCs w:val="20"/>
        </w:rPr>
        <w:t>SampleOriginalTiming</w:t>
      </w:r>
      <w:proofErr w:type="spellEnd"/>
      <w:r w:rsidRPr="00EF3E2B">
        <w:rPr>
          <w:rFonts w:ascii="Courier" w:hAnsi="Courier"/>
          <w:sz w:val="20"/>
          <w:szCs w:val="20"/>
        </w:rPr>
        <w:t xml:space="preserve"> extends </w:t>
      </w:r>
      <w:proofErr w:type="spellStart"/>
      <w:r w:rsidRPr="00EF3E2B">
        <w:rPr>
          <w:rFonts w:ascii="Courier" w:hAnsi="Courier"/>
          <w:sz w:val="20"/>
          <w:szCs w:val="20"/>
        </w:rPr>
        <w:t>FullBox</w:t>
      </w:r>
      <w:proofErr w:type="spellEnd"/>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 0, flags)</w:t>
      </w:r>
      <w:r w:rsidR="00A2433F">
        <w:rPr>
          <w:rFonts w:ascii="Courier" w:hAnsi="Courier"/>
          <w:sz w:val="20"/>
          <w:szCs w:val="20"/>
        </w:rPr>
        <w:br/>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Pr="00EF3E2B">
        <w:rPr>
          <w:rFonts w:ascii="Courier" w:hAnsi="Courier"/>
          <w:sz w:val="20"/>
          <w:szCs w:val="20"/>
        </w:rPr>
        <w:t xml:space="preserve">if (flags &amp; </w:t>
      </w:r>
      <w:r w:rsidRPr="002F0654">
        <w:rPr>
          <w:rStyle w:val="codeZchn"/>
          <w:sz w:val="20"/>
          <w:szCs w:val="20"/>
        </w:rPr>
        <w:t>RSOT_ORIGINAL_DURATION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originalDuration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ab/>
        <w:t xml:space="preserve">if (flags &amp; </w:t>
      </w:r>
      <w:r w:rsidRPr="002F0654">
        <w:rPr>
          <w:rStyle w:val="codeZchn"/>
          <w:sz w:val="20"/>
          <w:szCs w:val="20"/>
        </w:rPr>
        <w:t>RSOT_ELAPSED_DURATION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elapsedDuration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w:t>
      </w:r>
    </w:p>
    <w:p w14:paraId="76E4F1D5" w14:textId="77777777" w:rsidR="009E428F" w:rsidRPr="00EF3E2B" w:rsidRDefault="009E428F" w:rsidP="009E428F"/>
    <w:p w14:paraId="481E755C" w14:textId="401BA0AF" w:rsidR="009E428F" w:rsidRPr="002F0654" w:rsidRDefault="002F0654" w:rsidP="009E428F">
      <w:pPr>
        <w:rPr>
          <w:b/>
          <w:bCs/>
        </w:rPr>
      </w:pPr>
      <w:r w:rsidRPr="002F0654">
        <w:rPr>
          <w:b/>
          <w:bCs/>
        </w:rPr>
        <w:t>8.8.18.</w:t>
      </w:r>
      <w:r w:rsidR="009E428F" w:rsidRPr="002F0654">
        <w:rPr>
          <w:b/>
          <w:bCs/>
        </w:rPr>
        <w:t>3 Semantics</w:t>
      </w:r>
    </w:p>
    <w:p w14:paraId="4F1E7190"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originalDuration</w:t>
      </w:r>
      <w:proofErr w:type="spellEnd"/>
      <w:r w:rsidRPr="00EF3E2B">
        <w:rPr>
          <w:rFonts w:ascii="Cambria" w:hAnsi="Cambria"/>
          <w:sz w:val="20"/>
          <w:szCs w:val="20"/>
        </w:rPr>
        <w:t xml:space="preserve"> gives the original duration of the last sample of the track fragment, in media timescale of this sample. </w:t>
      </w:r>
      <w:r>
        <w:rPr>
          <w:rFonts w:ascii="Cambria" w:hAnsi="Cambria"/>
          <w:sz w:val="20"/>
          <w:szCs w:val="20"/>
        </w:rPr>
        <w:t>Value shall be different from 0.</w:t>
      </w:r>
    </w:p>
    <w:p w14:paraId="5DF785CA"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elapsedDuration</w:t>
      </w:r>
      <w:proofErr w:type="spellEnd"/>
      <w:r w:rsidRPr="00EF3E2B">
        <w:rPr>
          <w:rFonts w:ascii="Cambria" w:hAnsi="Cambria"/>
          <w:sz w:val="20"/>
          <w:szCs w:val="20"/>
        </w:rPr>
        <w:t xml:space="preserve"> gives the elapsed duration of the first sample of the track fragment, in media timescale of this sample. </w:t>
      </w:r>
      <w:r>
        <w:rPr>
          <w:rFonts w:ascii="Cambria" w:hAnsi="Cambria"/>
          <w:sz w:val="20"/>
          <w:szCs w:val="20"/>
        </w:rPr>
        <w:t>Value shall be different from 0.</w:t>
      </w:r>
    </w:p>
    <w:bookmarkEnd w:id="405"/>
    <w:p w14:paraId="7F1495D0" w14:textId="77777777" w:rsidR="009E428F" w:rsidRDefault="009E428F" w:rsidP="00E60446"/>
    <w:p w14:paraId="3408186A" w14:textId="5D75B8F9" w:rsidR="009E428F" w:rsidRPr="00D14F49" w:rsidRDefault="009E428F" w:rsidP="009E428F">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8.7.</w:t>
      </w:r>
      <w:r w:rsidR="006E5F24">
        <w:rPr>
          <w:b/>
          <w:bCs/>
          <w:i/>
          <w:iCs/>
          <w:color w:val="FF0000"/>
          <w:sz w:val="28"/>
          <w:szCs w:val="28"/>
        </w:rPr>
        <w:t>10</w:t>
      </w:r>
      <w:r>
        <w:rPr>
          <w:b/>
          <w:bCs/>
          <w:i/>
          <w:iCs/>
          <w:color w:val="FF0000"/>
          <w:sz w:val="28"/>
          <w:szCs w:val="28"/>
        </w:rPr>
        <w:t xml:space="preserve"> (Efficient subsample)</w:t>
      </w:r>
    </w:p>
    <w:p w14:paraId="2A0A3504" w14:textId="0576C6B9" w:rsidR="009E428F" w:rsidRPr="006E5F24" w:rsidRDefault="006E5F24" w:rsidP="006E5F24">
      <w:pPr>
        <w:pStyle w:val="Heading2"/>
        <w:numPr>
          <w:ilvl w:val="0"/>
          <w:numId w:val="0"/>
        </w:numPr>
      </w:pPr>
      <w:r>
        <w:t xml:space="preserve">8.7.10 </w:t>
      </w:r>
      <w:r w:rsidR="009E428F" w:rsidRPr="00821418">
        <w:t>Sub-sample Reference Table Box</w:t>
      </w:r>
    </w:p>
    <w:p w14:paraId="64A099EA" w14:textId="4DC6EEA6" w:rsidR="009E428F" w:rsidRPr="00821418" w:rsidRDefault="009E428F" w:rsidP="009E428F">
      <w:pPr>
        <w:rPr>
          <w:b/>
          <w:bCs/>
        </w:rPr>
      </w:pPr>
      <w:r w:rsidRPr="00821418">
        <w:rPr>
          <w:b/>
          <w:bCs/>
        </w:rPr>
        <w:t>8.7.</w:t>
      </w:r>
      <w:r w:rsidR="006E5F24">
        <w:rPr>
          <w:b/>
          <w:bCs/>
        </w:rPr>
        <w:t>10</w:t>
      </w:r>
      <w:r w:rsidRPr="00821418">
        <w:rPr>
          <w:b/>
          <w:bCs/>
        </w:rPr>
        <w:t>.1 Definition</w:t>
      </w:r>
    </w:p>
    <w:p w14:paraId="09C9996F" w14:textId="7F81B73B" w:rsidR="009E428F" w:rsidRPr="00821418" w:rsidRDefault="009E428F" w:rsidP="00C0658E">
      <w:pPr>
        <w:jc w:val="left"/>
      </w:pPr>
      <w:r w:rsidRPr="00821418">
        <w:t xml:space="preserve">Box Type: </w:t>
      </w:r>
      <w:r w:rsidRPr="00821418">
        <w:rPr>
          <w:rStyle w:val="codeChar"/>
        </w:rPr>
        <w:t>'ssrt'</w:t>
      </w:r>
      <w:r w:rsidR="00C0658E">
        <w:br/>
      </w:r>
      <w:r w:rsidRPr="00821418">
        <w:t xml:space="preserve">Container: </w:t>
      </w:r>
      <w:proofErr w:type="spellStart"/>
      <w:r w:rsidRPr="00821418">
        <w:rPr>
          <w:rFonts w:ascii="Courier New" w:hAnsi="Courier New" w:cs="Courier New"/>
        </w:rPr>
        <w:t>SampleTableBox</w:t>
      </w:r>
      <w:proofErr w:type="spellEnd"/>
      <w:r w:rsidRPr="00821418">
        <w:t xml:space="preserve"> or </w:t>
      </w:r>
      <w:proofErr w:type="spellStart"/>
      <w:r w:rsidRPr="00821418">
        <w:rPr>
          <w:rFonts w:ascii="Courier New" w:hAnsi="Courier New" w:cs="Courier New"/>
        </w:rPr>
        <w:t>TrackFragmentBox</w:t>
      </w:r>
      <w:proofErr w:type="spellEnd"/>
      <w:r w:rsidR="00C0658E">
        <w:br/>
      </w:r>
      <w:r w:rsidRPr="00821418">
        <w:t>Mandatory: No</w:t>
      </w:r>
      <w:r w:rsidR="00C0658E">
        <w:br/>
      </w:r>
      <w:r w:rsidRPr="00821418">
        <w:t>Quantity: Zero or one</w:t>
      </w:r>
    </w:p>
    <w:p w14:paraId="160FDA9E" w14:textId="77777777" w:rsidR="009E428F" w:rsidRPr="00821418" w:rsidRDefault="009E428F" w:rsidP="009E428F">
      <w:bookmarkStart w:id="417" w:name="_Hlk116669626"/>
      <w:r w:rsidRPr="00821418">
        <w:t>This box is designed to contain a list of properties of sub-samples that are likely to occur several times</w:t>
      </w:r>
      <w:bookmarkEnd w:id="417"/>
      <w:r w:rsidRPr="00821418">
        <w:t>.</w:t>
      </w:r>
    </w:p>
    <w:p w14:paraId="7942A813" w14:textId="7D793EBE" w:rsidR="009E428F" w:rsidRPr="00821418" w:rsidRDefault="009E428F" w:rsidP="009E428F">
      <w:pPr>
        <w:rPr>
          <w:b/>
          <w:bCs/>
        </w:rPr>
      </w:pPr>
      <w:r w:rsidRPr="00821418">
        <w:rPr>
          <w:b/>
          <w:bCs/>
        </w:rPr>
        <w:t>8.7.</w:t>
      </w:r>
      <w:r w:rsidR="006E5F24">
        <w:rPr>
          <w:b/>
          <w:bCs/>
        </w:rPr>
        <w:t>10</w:t>
      </w:r>
      <w:r w:rsidRPr="00821418">
        <w:rPr>
          <w:b/>
          <w:bCs/>
        </w:rPr>
        <w:t>.2 Syntax</w:t>
      </w:r>
    </w:p>
    <w:p w14:paraId="2C880839" w14:textId="6F818CB9" w:rsidR="009E428F" w:rsidRPr="00821418" w:rsidRDefault="009E428F" w:rsidP="009E428F">
      <w:pPr>
        <w:pStyle w:val="code"/>
      </w:pPr>
      <w:r w:rsidRPr="00821418">
        <w:lastRenderedPageBreak/>
        <w:t xml:space="preserve">aligned(8) class SubSampleReferenceTableBox </w:t>
      </w:r>
      <w:r w:rsidR="00C0658E">
        <w:br/>
      </w:r>
      <w:r w:rsidRPr="00821418">
        <w:tab/>
        <w:t>extends FullBox('ssrt', version = 0, flags) {</w:t>
      </w:r>
      <w:r w:rsidR="00C0658E">
        <w:br/>
      </w:r>
      <w:r w:rsidRPr="00821418">
        <w:tab/>
        <w:t>unsigned int(1) is_short_ref;</w:t>
      </w:r>
      <w:r w:rsidR="00C0658E">
        <w:br/>
      </w:r>
      <w:r w:rsidRPr="00821418">
        <w:tab/>
        <w:t>if (is_short_ref) {</w:t>
      </w:r>
      <w:r w:rsidR="00C0658E">
        <w:br/>
      </w:r>
      <w:r w:rsidRPr="00821418">
        <w:tab/>
      </w:r>
      <w:r w:rsidRPr="00821418">
        <w:tab/>
        <w:t>reference_length = 7;</w:t>
      </w:r>
      <w:r w:rsidR="00C0658E">
        <w:br/>
      </w:r>
      <w:r w:rsidRPr="00821418">
        <w:tab/>
        <w:t>} else {</w:t>
      </w:r>
      <w:r w:rsidR="00C0658E">
        <w:br/>
      </w:r>
      <w:r w:rsidRPr="00821418">
        <w:tab/>
      </w:r>
      <w:r w:rsidRPr="00821418">
        <w:tab/>
        <w:t>reference_length = 15;</w:t>
      </w:r>
      <w:r w:rsidR="00C0658E">
        <w:br/>
      </w:r>
      <w:r w:rsidRPr="00821418">
        <w:tab/>
        <w:t>}</w:t>
      </w:r>
      <w:r w:rsidR="00C0658E">
        <w:br/>
      </w:r>
      <w:r w:rsidRPr="00821418">
        <w:tab/>
        <w:t>unsigned int(reference_length) entry_count;</w:t>
      </w:r>
      <w:bookmarkStart w:id="418" w:name="_Hlk116553844"/>
      <w:r w:rsidR="00C0658E">
        <w:br/>
      </w:r>
      <w:r w:rsidRPr="00821418">
        <w:tab/>
      </w:r>
      <w:bookmarkEnd w:id="418"/>
      <w:r w:rsidRPr="00821418">
        <w:t>for (int i = 0; i &lt; entry_count; i++) {</w:t>
      </w:r>
      <w:r w:rsidR="00C0658E">
        <w:br/>
      </w:r>
      <w:r w:rsidRPr="00821418">
        <w:tab/>
      </w:r>
      <w:r w:rsidRPr="00821418">
        <w:tab/>
        <w:t>unsigned int(1) discardable;</w:t>
      </w:r>
      <w:r w:rsidR="00C0658E">
        <w:br/>
      </w:r>
      <w:r w:rsidRPr="00821418">
        <w:tab/>
      </w:r>
      <w:r w:rsidRPr="00821418">
        <w:tab/>
        <w:t>unsigned int(1) has_subsample_priority;</w:t>
      </w:r>
      <w:r w:rsidR="00C0658E">
        <w:br/>
      </w:r>
      <w:r w:rsidRPr="00821418">
        <w:tab/>
      </w:r>
      <w:r w:rsidRPr="00821418">
        <w:tab/>
        <w:t>unsigned int(1) is_csp_present;</w:t>
      </w:r>
      <w:r w:rsidR="00C0658E">
        <w:br/>
      </w:r>
      <w:r w:rsidRPr="00821418">
        <w:tab/>
      </w:r>
      <w:r w:rsidRPr="00821418">
        <w:tab/>
        <w:t>unsigned int(2) csp_length_minus_1;</w:t>
      </w:r>
      <w:r w:rsidR="00C0658E">
        <w:br/>
      </w:r>
      <w:r w:rsidRPr="00821418">
        <w:tab/>
      </w:r>
      <w:r w:rsidRPr="00821418">
        <w:tab/>
        <w:t>unsigned int(3) reserved;</w:t>
      </w:r>
      <w:r w:rsidR="00C0658E">
        <w:br/>
      </w:r>
      <w:r w:rsidRPr="00821418">
        <w:tab/>
      </w:r>
      <w:r w:rsidRPr="00821418">
        <w:tab/>
        <w:t>if (has_subsample_priority) {</w:t>
      </w:r>
      <w:r w:rsidR="00C0658E">
        <w:br/>
      </w:r>
      <w:r w:rsidRPr="00821418">
        <w:tab/>
      </w:r>
      <w:r w:rsidRPr="00821418">
        <w:tab/>
      </w:r>
      <w:r w:rsidRPr="00821418">
        <w:tab/>
        <w:t>unsigned int(8) subsample_priority;</w:t>
      </w:r>
      <w:r w:rsidR="00C0658E">
        <w:br/>
      </w:r>
      <w:r w:rsidRPr="00821418">
        <w:tab/>
      </w:r>
      <w:r w:rsidRPr="00821418">
        <w:tab/>
        <w:t>}</w:t>
      </w:r>
      <w:r w:rsidR="00C0658E">
        <w:br/>
      </w:r>
      <w:r w:rsidRPr="00821418">
        <w:tab/>
      </w:r>
      <w:r w:rsidRPr="00821418">
        <w:tab/>
        <w:t>if (is_csp_present) {</w:t>
      </w:r>
      <w:r w:rsidR="00C0658E">
        <w:br/>
      </w:r>
      <w:r w:rsidRPr="00821418">
        <w:tab/>
      </w:r>
      <w:r w:rsidRPr="00821418">
        <w:tab/>
      </w:r>
      <w:r w:rsidRPr="00821418">
        <w:tab/>
        <w:t>unsigned int(8*( csp_length_minus_1 + 1))</w:t>
      </w:r>
      <w:r w:rsidR="00C0658E">
        <w:br/>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t>}</w:t>
      </w:r>
      <w:r w:rsidR="00C0658E">
        <w:br/>
      </w:r>
      <w:r w:rsidRPr="00821418">
        <w:tab/>
        <w:t>}</w:t>
      </w:r>
      <w:r w:rsidR="00C0658E">
        <w:br/>
      </w:r>
      <w:r w:rsidRPr="00821418">
        <w:t>}</w:t>
      </w:r>
    </w:p>
    <w:p w14:paraId="79B04859" w14:textId="64D5F961" w:rsidR="009E428F" w:rsidRPr="006E5F24" w:rsidRDefault="009E428F" w:rsidP="009E428F">
      <w:pPr>
        <w:rPr>
          <w:b/>
          <w:bCs/>
        </w:rPr>
      </w:pPr>
      <w:r w:rsidRPr="006E5F24">
        <w:rPr>
          <w:b/>
          <w:bCs/>
        </w:rPr>
        <w:t>8.7.</w:t>
      </w:r>
      <w:r w:rsidR="006E5F24" w:rsidRPr="006E5F24">
        <w:rPr>
          <w:b/>
          <w:bCs/>
        </w:rPr>
        <w:t>10</w:t>
      </w:r>
      <w:r w:rsidRPr="006E5F24">
        <w:rPr>
          <w:b/>
          <w:bCs/>
        </w:rPr>
        <w:t>.3 Semantics</w:t>
      </w:r>
    </w:p>
    <w:p w14:paraId="7AD46FC5" w14:textId="77777777" w:rsidR="009E428F" w:rsidRPr="00821418" w:rsidRDefault="009E428F" w:rsidP="009E428F">
      <w:pPr>
        <w:pStyle w:val="fields"/>
        <w:rPr>
          <w:lang w:val="en-US"/>
        </w:rPr>
      </w:pPr>
      <w:bookmarkStart w:id="419" w:name="_Hlk116478660"/>
      <w:r w:rsidRPr="00821418">
        <w:rPr>
          <w:rStyle w:val="codeChar"/>
        </w:rPr>
        <w:t>is_short_ref</w:t>
      </w:r>
      <w:r w:rsidRPr="00821418">
        <w:rPr>
          <w:rFonts w:ascii="Courier New" w:hAnsi="Courier New"/>
          <w:noProof/>
        </w:rPr>
        <w:t xml:space="preserve"> </w:t>
      </w:r>
      <w:bookmarkStart w:id="420" w:name="_Hlk116561953"/>
      <w:r w:rsidRPr="00821418">
        <w:rPr>
          <w:lang w:val="en-US"/>
        </w:rPr>
        <w:t xml:space="preserve">equal 1 indicates that there are at most 128 entries comprised in </w:t>
      </w:r>
      <w:r w:rsidRPr="00821418">
        <w:rPr>
          <w:rStyle w:val="codeChar"/>
        </w:rPr>
        <w:t>SubSampleReferenceTableBox</w:t>
      </w:r>
      <w:r w:rsidRPr="00821418">
        <w:rPr>
          <w:lang w:val="en-US"/>
        </w:rPr>
        <w:t>, in which case 7 bits are used to encode the index of an entry in said table. The value 0 indicates at most 32.768 entries are comprised in the reference table, in which case 15 bits are used to encode the index of an entry in said table</w:t>
      </w:r>
      <w:bookmarkEnd w:id="419"/>
      <w:bookmarkEnd w:id="420"/>
      <w:r w:rsidRPr="00821418">
        <w:rPr>
          <w:lang w:val="en-US"/>
        </w:rPr>
        <w:t>.</w:t>
      </w:r>
    </w:p>
    <w:p w14:paraId="42D0D912" w14:textId="77777777" w:rsidR="009E428F" w:rsidRPr="00821418" w:rsidRDefault="009E428F" w:rsidP="009E428F">
      <w:pPr>
        <w:pStyle w:val="fields"/>
      </w:pPr>
      <w:r w:rsidRPr="00821418">
        <w:rPr>
          <w:rStyle w:val="codeChar"/>
        </w:rPr>
        <w:t xml:space="preserve">entry_count </w:t>
      </w:r>
      <w:r w:rsidRPr="00821418">
        <w:t xml:space="preserve">is an integer that gives the number of entries in </w:t>
      </w:r>
      <w:r w:rsidRPr="00821418">
        <w:rPr>
          <w:rStyle w:val="codeChar"/>
        </w:rPr>
        <w:t>SubSampleReferenceTableBox</w:t>
      </w:r>
      <w:r w:rsidRPr="00821418">
        <w:t>.</w:t>
      </w:r>
    </w:p>
    <w:p w14:paraId="61244ECB" w14:textId="77777777" w:rsidR="009E428F" w:rsidRPr="00821418" w:rsidRDefault="009E428F" w:rsidP="009E428F">
      <w:pPr>
        <w:pStyle w:val="fields"/>
        <w:rPr>
          <w:rStyle w:val="codeChar"/>
          <w:rFonts w:ascii="Cambria" w:hAnsi="Cambria"/>
        </w:rPr>
      </w:pPr>
      <w:bookmarkStart w:id="421" w:name="_Hlk116479015"/>
      <w:r w:rsidRPr="00821418">
        <w:rPr>
          <w:rStyle w:val="codeChar"/>
        </w:rPr>
        <w:t>discardable</w:t>
      </w:r>
      <w:r w:rsidRPr="00821418">
        <w:t xml:space="preserve"> equal to 0 indicates that the sub-sample is required to decode the current sample, while equal to 1 indicates the sub-sample is not required to decode the current sample but may be used for enhancements, e.g., the sub-sample consists of supplemental enhancement information (SEI) messages.</w:t>
      </w:r>
    </w:p>
    <w:p w14:paraId="48EFB7FC" w14:textId="77777777" w:rsidR="009E428F" w:rsidRPr="00821418" w:rsidRDefault="009E428F" w:rsidP="009E428F">
      <w:pPr>
        <w:pStyle w:val="fields"/>
        <w:rPr>
          <w:lang w:val="en-US"/>
        </w:rPr>
      </w:pPr>
      <w:bookmarkStart w:id="422" w:name="_Hlk116563338"/>
      <w:bookmarkStart w:id="423" w:name="_Hlk116479091"/>
      <w:bookmarkEnd w:id="421"/>
      <w:r w:rsidRPr="00821418">
        <w:rPr>
          <w:rStyle w:val="codeChar"/>
        </w:rPr>
        <w:t>has_subsample_priority</w:t>
      </w:r>
      <w:r w:rsidRPr="00821418">
        <w:rPr>
          <w:rFonts w:ascii="Courier New" w:hAnsi="Courier New"/>
          <w:noProof/>
        </w:rPr>
        <w:t xml:space="preserve"> </w:t>
      </w:r>
      <w:bookmarkStart w:id="424" w:name="_Hlk116562426"/>
      <w:r w:rsidRPr="00821418">
        <w:rPr>
          <w:lang w:val="en-US"/>
        </w:rPr>
        <w:t xml:space="preserve">equal to 1 indicates that </w:t>
      </w:r>
      <w:r w:rsidRPr="00821418">
        <w:rPr>
          <w:rStyle w:val="codeChar"/>
        </w:rPr>
        <w:t>subsample_priority</w:t>
      </w:r>
      <w:r w:rsidRPr="00821418">
        <w:rPr>
          <w:lang w:val="en-US"/>
        </w:rPr>
        <w:t xml:space="preserve"> value is present. The value equal to 0 indicates that no </w:t>
      </w:r>
      <w:r w:rsidRPr="00821418">
        <w:rPr>
          <w:rStyle w:val="codeChar"/>
        </w:rPr>
        <w:t>subsample_priority</w:t>
      </w:r>
      <w:r w:rsidRPr="00821418">
        <w:rPr>
          <w:lang w:val="en-US"/>
        </w:rPr>
        <w:t xml:space="preserve"> value is present</w:t>
      </w:r>
      <w:bookmarkEnd w:id="422"/>
      <w:bookmarkEnd w:id="423"/>
      <w:bookmarkEnd w:id="424"/>
      <w:r w:rsidRPr="00821418">
        <w:rPr>
          <w:lang w:val="en-US"/>
        </w:rPr>
        <w:t>.</w:t>
      </w:r>
    </w:p>
    <w:p w14:paraId="2F720A27" w14:textId="77777777" w:rsidR="009E428F" w:rsidRPr="00821418" w:rsidRDefault="009E428F" w:rsidP="009E428F">
      <w:pPr>
        <w:pStyle w:val="fields"/>
        <w:rPr>
          <w:lang w:val="en-US"/>
        </w:rPr>
      </w:pPr>
      <w:bookmarkStart w:id="425" w:name="_Hlk116479144"/>
      <w:bookmarkStart w:id="426" w:name="_Hlk116563384"/>
      <w:r w:rsidRPr="00821418">
        <w:rPr>
          <w:rStyle w:val="codeChar"/>
        </w:rPr>
        <w:t>is_csp_present</w:t>
      </w:r>
      <w:r w:rsidRPr="00821418">
        <w:rPr>
          <w:rFonts w:ascii="Courier New" w:hAnsi="Courier New"/>
          <w:noProof/>
        </w:rPr>
        <w:t xml:space="preserve"> </w:t>
      </w:r>
      <w:r w:rsidRPr="00821418">
        <w:rPr>
          <w:lang w:val="en-US"/>
        </w:rPr>
        <w:t xml:space="preserve">equal to 1 indicates that </w:t>
      </w:r>
      <w:r w:rsidRPr="00821418">
        <w:rPr>
          <w:rStyle w:val="codeChar"/>
        </w:rPr>
        <w:t>codec_specific_parameters</w:t>
      </w:r>
      <w:r w:rsidRPr="00821418">
        <w:rPr>
          <w:lang w:val="en-US"/>
        </w:rPr>
        <w:t xml:space="preserve"> is present. The value 0 indicates no </w:t>
      </w:r>
      <w:r w:rsidRPr="00821418">
        <w:rPr>
          <w:rStyle w:val="codeChar"/>
        </w:rPr>
        <w:t>codec_specific_parameters</w:t>
      </w:r>
      <w:r w:rsidRPr="00821418">
        <w:rPr>
          <w:lang w:val="en-US"/>
        </w:rPr>
        <w:t xml:space="preserve"> value </w:t>
      </w:r>
      <w:bookmarkEnd w:id="425"/>
      <w:r w:rsidRPr="00821418">
        <w:rPr>
          <w:lang w:val="en-US"/>
        </w:rPr>
        <w:t>is present.</w:t>
      </w:r>
    </w:p>
    <w:p w14:paraId="44FC3835" w14:textId="77777777" w:rsidR="009E428F" w:rsidRPr="00821418" w:rsidRDefault="009E428F" w:rsidP="009E428F">
      <w:pPr>
        <w:pStyle w:val="fields"/>
        <w:rPr>
          <w:lang w:val="en-US"/>
        </w:rPr>
      </w:pPr>
      <w:bookmarkStart w:id="427" w:name="_Hlk116565411"/>
      <w:bookmarkStart w:id="428" w:name="_Hlk116479250"/>
      <w:bookmarkEnd w:id="426"/>
      <w:r w:rsidRPr="00821418">
        <w:rPr>
          <w:rStyle w:val="codeChar"/>
        </w:rPr>
        <w:t>csp_length_minus_1</w:t>
      </w:r>
      <w:r w:rsidRPr="00821418">
        <w:rPr>
          <w:rFonts w:ascii="Courier New" w:hAnsi="Courier New"/>
          <w:noProof/>
        </w:rPr>
        <w:t xml:space="preserve"> </w:t>
      </w:r>
      <w:bookmarkStart w:id="429" w:name="_Hlk116563411"/>
      <w:r w:rsidRPr="00821418">
        <w:rPr>
          <w:lang w:val="en-US"/>
        </w:rPr>
        <w:t xml:space="preserve">indicates the number of bytes, minus 1, used to encode the </w:t>
      </w:r>
      <w:r w:rsidRPr="00821418">
        <w:rPr>
          <w:rStyle w:val="codeChar"/>
        </w:rPr>
        <w:t>codec_specific_parameters</w:t>
      </w:r>
      <w:r w:rsidRPr="00821418">
        <w:rPr>
          <w:lang w:val="en-US"/>
        </w:rPr>
        <w:t xml:space="preserve"> value</w:t>
      </w:r>
      <w:bookmarkEnd w:id="427"/>
      <w:bookmarkEnd w:id="429"/>
      <w:r w:rsidRPr="00821418">
        <w:rPr>
          <w:lang w:val="en-US"/>
        </w:rPr>
        <w:t>.</w:t>
      </w:r>
    </w:p>
    <w:p w14:paraId="1B053262" w14:textId="77777777" w:rsidR="009E428F" w:rsidRPr="00821418" w:rsidRDefault="009E428F" w:rsidP="009E428F">
      <w:pPr>
        <w:pStyle w:val="fields"/>
      </w:pPr>
      <w:bookmarkStart w:id="430" w:name="_Hlk116479389"/>
      <w:bookmarkStart w:id="431" w:name="_Hlk116563552"/>
      <w:bookmarkEnd w:id="428"/>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w:t>
      </w:r>
      <w:bookmarkEnd w:id="430"/>
      <w:r w:rsidRPr="00821418">
        <w:t>. When not present, its value is inferred to 0</w:t>
      </w:r>
      <w:bookmarkEnd w:id="431"/>
      <w:r w:rsidRPr="00821418">
        <w:t>.</w:t>
      </w:r>
    </w:p>
    <w:p w14:paraId="316A8702" w14:textId="77777777" w:rsidR="009E428F" w:rsidRPr="00821418" w:rsidRDefault="009E428F" w:rsidP="009E428F">
      <w:pPr>
        <w:pStyle w:val="fields"/>
      </w:pPr>
      <w:bookmarkStart w:id="432" w:name="_Hlk116479446"/>
      <w:bookmarkStart w:id="433" w:name="_Hlk116563562"/>
      <w:r w:rsidRPr="00821418">
        <w:rPr>
          <w:rStyle w:val="codeChar"/>
        </w:rPr>
        <w:t>codec_specific_parameters</w:t>
      </w:r>
      <w:r w:rsidRPr="00821418">
        <w:t xml:space="preserve"> is defined by the codec in use. If no such definition is available, this field shall be set to 0</w:t>
      </w:r>
      <w:bookmarkEnd w:id="432"/>
      <w:r w:rsidRPr="00821418">
        <w:t xml:space="preserve">. </w:t>
      </w:r>
      <w:bookmarkStart w:id="434" w:name="_Hlk116565712"/>
      <w:r w:rsidRPr="00821418">
        <w:t>When not present, its value is inferred to 0</w:t>
      </w:r>
      <w:bookmarkEnd w:id="433"/>
      <w:bookmarkEnd w:id="434"/>
      <w:r w:rsidRPr="00821418">
        <w:t>.</w:t>
      </w:r>
    </w:p>
    <w:p w14:paraId="39D92143" w14:textId="62B5EBF1" w:rsidR="009E428F" w:rsidRDefault="009E428F" w:rsidP="00E60446"/>
    <w:p w14:paraId="679BACB3" w14:textId="7A2B9843" w:rsidR="009E428F" w:rsidRPr="00D14F49" w:rsidRDefault="009E428F" w:rsidP="009E428F">
      <w:pPr>
        <w:rPr>
          <w:b/>
          <w:bCs/>
          <w:i/>
          <w:iCs/>
          <w:color w:val="FF0000"/>
          <w:sz w:val="28"/>
          <w:szCs w:val="28"/>
        </w:rPr>
      </w:pPr>
      <w:r w:rsidRPr="00D14F49">
        <w:rPr>
          <w:b/>
          <w:bCs/>
          <w:i/>
          <w:iCs/>
          <w:color w:val="FF0000"/>
          <w:sz w:val="28"/>
          <w:szCs w:val="28"/>
        </w:rPr>
        <w:t xml:space="preserve">Add </w:t>
      </w:r>
      <w:r w:rsidR="006E5F24">
        <w:rPr>
          <w:b/>
          <w:bCs/>
          <w:i/>
          <w:iCs/>
          <w:color w:val="FF0000"/>
          <w:sz w:val="28"/>
          <w:szCs w:val="28"/>
        </w:rPr>
        <w:t xml:space="preserve">to </w:t>
      </w:r>
      <w:r w:rsidRPr="00D14F49">
        <w:rPr>
          <w:b/>
          <w:bCs/>
          <w:i/>
          <w:iCs/>
          <w:color w:val="FF0000"/>
          <w:sz w:val="28"/>
          <w:szCs w:val="28"/>
        </w:rPr>
        <w:t xml:space="preserve">Clause </w:t>
      </w:r>
      <w:r w:rsidRPr="009E428F">
        <w:rPr>
          <w:b/>
          <w:bCs/>
          <w:i/>
          <w:iCs/>
          <w:color w:val="FF0000"/>
          <w:sz w:val="28"/>
          <w:szCs w:val="28"/>
        </w:rPr>
        <w:t xml:space="preserve">8.7.7.1 </w:t>
      </w:r>
      <w:r>
        <w:rPr>
          <w:b/>
          <w:bCs/>
          <w:i/>
          <w:iCs/>
          <w:color w:val="FF0000"/>
          <w:sz w:val="28"/>
          <w:szCs w:val="28"/>
        </w:rPr>
        <w:t>(Efficient subsample)</w:t>
      </w:r>
    </w:p>
    <w:p w14:paraId="66F4A46F" w14:textId="77777777" w:rsidR="009E428F" w:rsidRPr="00821418" w:rsidRDefault="009E428F" w:rsidP="009E428F">
      <w:pPr>
        <w:rPr>
          <w:lang w:eastAsia="zh-CN"/>
        </w:rPr>
      </w:pPr>
      <w:r w:rsidRPr="00821418">
        <w:rPr>
          <w:lang w:eastAsia="zh-CN"/>
        </w:rPr>
        <w:t xml:space="preserve">Sub-sample information box provides 2 ways to describe sub-sample information: </w:t>
      </w:r>
    </w:p>
    <w:p w14:paraId="52553075" w14:textId="77777777" w:rsidR="009E428F" w:rsidRPr="00821418" w:rsidRDefault="009E428F" w:rsidP="009E428F">
      <w:pPr>
        <w:pStyle w:val="ListParagraph"/>
        <w:numPr>
          <w:ilvl w:val="0"/>
          <w:numId w:val="91"/>
        </w:numPr>
        <w:spacing w:before="120" w:after="120"/>
        <w:jc w:val="left"/>
        <w:rPr>
          <w:lang w:eastAsia="zh-CN"/>
        </w:rPr>
      </w:pPr>
      <w:bookmarkStart w:id="435" w:name="_Hlk116479586"/>
      <w:r w:rsidRPr="00821418">
        <w:rPr>
          <w:lang w:eastAsia="zh-CN"/>
        </w:rPr>
        <w:t xml:space="preserve">Version 0 and 1 explicitly describe all the properties of each sub-sample; </w:t>
      </w:r>
    </w:p>
    <w:p w14:paraId="2930D531" w14:textId="77777777" w:rsidR="009E428F" w:rsidRPr="00821418" w:rsidRDefault="009E428F" w:rsidP="009E428F">
      <w:pPr>
        <w:pStyle w:val="ListParagraph"/>
        <w:numPr>
          <w:ilvl w:val="0"/>
          <w:numId w:val="91"/>
        </w:numPr>
        <w:spacing w:before="120" w:after="120"/>
        <w:jc w:val="left"/>
        <w:rPr>
          <w:lang w:eastAsia="zh-CN"/>
        </w:rPr>
      </w:pPr>
      <w:r w:rsidRPr="00821418">
        <w:rPr>
          <w:lang w:eastAsia="zh-CN"/>
        </w:rPr>
        <w:lastRenderedPageBreak/>
        <w:t xml:space="preserve">Version 2 enables describing some of the properties for some sub-samples through a reference to a sub-sample description stored in a </w:t>
      </w:r>
      <w:r w:rsidRPr="00821418">
        <w:rPr>
          <w:rStyle w:val="codeChar"/>
          <w:sz w:val="22"/>
          <w:szCs w:val="22"/>
        </w:rPr>
        <w:t>SubSampleReferenceTableBox</w:t>
      </w:r>
      <w:bookmarkEnd w:id="435"/>
      <w:r w:rsidRPr="00821418">
        <w:rPr>
          <w:lang w:eastAsia="zh-CN"/>
        </w:rPr>
        <w:t>.</w:t>
      </w:r>
    </w:p>
    <w:p w14:paraId="78296885" w14:textId="5DB73213" w:rsidR="009E428F" w:rsidRDefault="006E5F24" w:rsidP="00E60446">
      <w:r w:rsidRPr="006A5BFE">
        <w:rPr>
          <w:highlight w:val="yellow"/>
        </w:rPr>
        <w:t xml:space="preserve">[Ed. </w:t>
      </w:r>
      <w:r w:rsidR="00A472ED">
        <w:rPr>
          <w:highlight w:val="yellow"/>
        </w:rPr>
        <w:t>N</w:t>
      </w:r>
      <w:r w:rsidRPr="006A5BFE">
        <w:rPr>
          <w:highlight w:val="yellow"/>
        </w:rPr>
        <w:t>ote:</w:t>
      </w:r>
      <w:r w:rsidR="006A5BFE" w:rsidRPr="006A5BFE">
        <w:rPr>
          <w:highlight w:val="yellow"/>
        </w:rPr>
        <w:t xml:space="preserve"> The versioning aspect needs further investigation. The current definition of the sub</w:t>
      </w:r>
      <w:r w:rsidR="006A5BFE">
        <w:rPr>
          <w:highlight w:val="yellow"/>
        </w:rPr>
        <w:t xml:space="preserve">s </w:t>
      </w:r>
      <w:r w:rsidR="006A5BFE" w:rsidRPr="006A5BFE">
        <w:rPr>
          <w:highlight w:val="yellow"/>
        </w:rPr>
        <w:t>box covers future (undefined) versions which could lead to possible problems in implementations</w:t>
      </w:r>
      <w:r w:rsidRPr="006A5BFE">
        <w:rPr>
          <w:highlight w:val="yellow"/>
        </w:rPr>
        <w:t>.]</w:t>
      </w:r>
    </w:p>
    <w:p w14:paraId="2564E0AB" w14:textId="3A5FA29B" w:rsidR="009E428F" w:rsidRDefault="009E428F" w:rsidP="009E428F">
      <w:pPr>
        <w:rPr>
          <w:b/>
          <w:bCs/>
          <w:i/>
          <w:iCs/>
          <w:color w:val="FF0000"/>
          <w:sz w:val="28"/>
          <w:szCs w:val="28"/>
        </w:rPr>
      </w:pPr>
      <w:r>
        <w:rPr>
          <w:b/>
          <w:bCs/>
          <w:i/>
          <w:iCs/>
          <w:color w:val="FF0000"/>
          <w:sz w:val="28"/>
          <w:szCs w:val="28"/>
        </w:rPr>
        <w:t>Replace</w:t>
      </w:r>
      <w:r w:rsidRPr="00D14F49">
        <w:rPr>
          <w:b/>
          <w:bCs/>
          <w:i/>
          <w:iCs/>
          <w:color w:val="FF0000"/>
          <w:sz w:val="28"/>
          <w:szCs w:val="28"/>
        </w:rPr>
        <w:t xml:space="preserve"> Clause </w:t>
      </w:r>
      <w:r w:rsidRPr="009E428F">
        <w:rPr>
          <w:b/>
          <w:bCs/>
          <w:i/>
          <w:iCs/>
          <w:color w:val="FF0000"/>
          <w:sz w:val="28"/>
          <w:szCs w:val="28"/>
        </w:rPr>
        <w:t>8.7.7.</w:t>
      </w:r>
      <w:r>
        <w:rPr>
          <w:b/>
          <w:bCs/>
          <w:i/>
          <w:iCs/>
          <w:color w:val="FF0000"/>
          <w:sz w:val="28"/>
          <w:szCs w:val="28"/>
        </w:rPr>
        <w:t>2 with</w:t>
      </w:r>
      <w:r w:rsidRPr="009E428F">
        <w:rPr>
          <w:b/>
          <w:bCs/>
          <w:i/>
          <w:iCs/>
          <w:color w:val="FF0000"/>
          <w:sz w:val="28"/>
          <w:szCs w:val="28"/>
        </w:rPr>
        <w:t xml:space="preserve"> </w:t>
      </w:r>
      <w:r>
        <w:rPr>
          <w:b/>
          <w:bCs/>
          <w:i/>
          <w:iCs/>
          <w:color w:val="FF0000"/>
          <w:sz w:val="28"/>
          <w:szCs w:val="28"/>
        </w:rPr>
        <w:t>(Efficient subsample)</w:t>
      </w:r>
    </w:p>
    <w:p w14:paraId="01EDF7BE" w14:textId="2E362BB8" w:rsidR="00BA61F5" w:rsidRDefault="00BA61F5" w:rsidP="009E428F">
      <w:pPr>
        <w:rPr>
          <w:b/>
          <w:bCs/>
          <w:i/>
          <w:iCs/>
          <w:color w:val="FF0000"/>
          <w:sz w:val="28"/>
          <w:szCs w:val="28"/>
        </w:rPr>
      </w:pPr>
    </w:p>
    <w:p w14:paraId="5071148C" w14:textId="77777777" w:rsidR="00BA61F5" w:rsidRPr="00A15885" w:rsidRDefault="00BA61F5" w:rsidP="009E428F">
      <w:pPr>
        <w:rPr>
          <w:b/>
          <w:bCs/>
          <w:i/>
          <w:iCs/>
          <w:color w:val="FF0000"/>
          <w:sz w:val="28"/>
          <w:szCs w:val="28"/>
          <w:lang w:val="en-GB"/>
        </w:rPr>
      </w:pPr>
    </w:p>
    <w:p w14:paraId="5C407173" w14:textId="670FA1A0" w:rsidR="009E428F" w:rsidRPr="00821418" w:rsidRDefault="009E428F" w:rsidP="009E428F">
      <w:pPr>
        <w:pStyle w:val="code"/>
      </w:pPr>
      <w:r w:rsidRPr="00821418">
        <w:lastRenderedPageBreak/>
        <w:t xml:space="preserve">aligned(8) class SubSampleInformationBox </w:t>
      </w:r>
      <w:r w:rsidR="00C0658E">
        <w:br/>
      </w:r>
      <w:r w:rsidRPr="00821418">
        <w:t>extends FullBox('subs', version, flags) {</w:t>
      </w:r>
      <w:r w:rsidR="00C0658E">
        <w:br/>
      </w:r>
      <w:r w:rsidRPr="00821418">
        <w:tab/>
        <w:t>unsigned int(32) entry_count;</w:t>
      </w:r>
      <w:r w:rsidR="00C0658E">
        <w:br/>
      </w:r>
      <w:r w:rsidRPr="00821418">
        <w:tab/>
        <w:t>if (version == 2) {</w:t>
      </w:r>
      <w:r w:rsidR="00C0658E">
        <w:br/>
      </w:r>
      <w:r w:rsidRPr="00821418">
        <w:tab/>
      </w:r>
      <w:r w:rsidRPr="00821418">
        <w:tab/>
        <w:t>unsigned int(1) is_size_16_bits;</w:t>
      </w:r>
      <w:r w:rsidR="00C0658E">
        <w:br/>
      </w:r>
      <w:r w:rsidRPr="00821418">
        <w:tab/>
      </w:r>
      <w:r w:rsidRPr="00821418">
        <w:tab/>
        <w:t>unsigned int(1) is_short_ref;</w:t>
      </w:r>
      <w:r w:rsidR="00C0658E">
        <w:br/>
      </w:r>
      <w:r w:rsidRPr="00821418">
        <w:tab/>
      </w:r>
      <w:r w:rsidRPr="00821418">
        <w:tab/>
        <w:t>if (is_short_ref) {</w:t>
      </w:r>
      <w:r w:rsidR="00C0658E">
        <w:br/>
      </w:r>
      <w:r w:rsidRPr="00821418">
        <w:tab/>
      </w:r>
      <w:r w:rsidRPr="00821418">
        <w:tab/>
      </w:r>
      <w:r w:rsidRPr="00821418">
        <w:tab/>
        <w:t>reference_length = 7;</w:t>
      </w:r>
      <w:r w:rsidR="00C0658E">
        <w:br/>
      </w:r>
      <w:r w:rsidRPr="00821418">
        <w:tab/>
      </w:r>
      <w:r w:rsidRPr="00821418">
        <w:tab/>
        <w:t>} else {</w:t>
      </w:r>
      <w:r w:rsidR="00C0658E">
        <w:br/>
      </w:r>
      <w:r w:rsidRPr="00821418">
        <w:tab/>
      </w:r>
      <w:r w:rsidRPr="00821418">
        <w:tab/>
      </w:r>
      <w:r w:rsidRPr="00821418">
        <w:tab/>
        <w:t>reference_length = 15;</w:t>
      </w:r>
      <w:r w:rsidR="00C0658E">
        <w:br/>
      </w:r>
      <w:r w:rsidRPr="00821418">
        <w:tab/>
      </w:r>
      <w:r w:rsidRPr="00821418">
        <w:tab/>
        <w:t>}</w:t>
      </w:r>
      <w:r w:rsidR="00C0658E">
        <w:br/>
      </w:r>
      <w:r w:rsidRPr="00821418">
        <w:tab/>
      </w:r>
      <w:r w:rsidRPr="00821418">
        <w:tab/>
        <w:t>unsigned int(6) reserved;</w:t>
      </w:r>
      <w:r w:rsidR="00C0658E">
        <w:br/>
      </w:r>
      <w:r w:rsidRPr="00821418">
        <w:tab/>
        <w:t>}</w:t>
      </w:r>
      <w:r w:rsidR="00C0658E">
        <w:br/>
      </w:r>
      <w:r w:rsidRPr="00821418">
        <w:tab/>
        <w:t>for (int i = 0; i &lt; entry_count; i++) {</w:t>
      </w:r>
      <w:r w:rsidR="00C0658E">
        <w:br/>
      </w:r>
      <w:r w:rsidRPr="00821418">
        <w:tab/>
      </w:r>
      <w:r w:rsidRPr="00821418">
        <w:tab/>
        <w:t>unsigned int(32) sample_delta;</w:t>
      </w:r>
      <w:bookmarkStart w:id="436" w:name="_Hlk116564610"/>
      <w:r w:rsidR="00C0658E">
        <w:br/>
      </w:r>
      <w:r w:rsidRPr="00821418">
        <w:tab/>
      </w:r>
      <w:r w:rsidRPr="00821418">
        <w:tab/>
      </w:r>
      <w:bookmarkEnd w:id="436"/>
      <w:r w:rsidRPr="00821418">
        <w:t>unsigned int(16) subsample_count;</w:t>
      </w:r>
      <w:r w:rsidR="00C0658E">
        <w:br/>
      </w:r>
      <w:r w:rsidRPr="00821418">
        <w:tab/>
      </w:r>
      <w:r w:rsidRPr="00821418">
        <w:tab/>
        <w:t>if (subsample_count &gt; 0) {</w:t>
      </w:r>
      <w:r w:rsidR="00C0658E">
        <w:br/>
      </w:r>
      <w:r w:rsidRPr="00821418">
        <w:tab/>
      </w:r>
      <w:r w:rsidRPr="00821418">
        <w:tab/>
      </w:r>
      <w:r w:rsidRPr="00821418">
        <w:tab/>
        <w:t>for (int j = 0; j &lt; subsample_count; j++) {</w:t>
      </w:r>
      <w:r w:rsidR="00C0658E">
        <w:br/>
      </w:r>
      <w:r w:rsidRPr="00821418">
        <w:tab/>
      </w:r>
      <w:r w:rsidRPr="00821418">
        <w:tab/>
      </w:r>
      <w:r w:rsidRPr="00821418">
        <w:tab/>
      </w:r>
      <w:r w:rsidRPr="00821418">
        <w:tab/>
        <w:t>if (version == 2) {</w:t>
      </w:r>
      <w:r w:rsidR="00C0658E">
        <w:br/>
      </w:r>
      <w:r w:rsidRPr="00821418">
        <w:tab/>
      </w:r>
      <w:r w:rsidRPr="00821418">
        <w:tab/>
      </w:r>
      <w:r w:rsidRPr="00821418">
        <w:tab/>
      </w:r>
      <w:r w:rsidRPr="00821418">
        <w:tab/>
      </w:r>
      <w:r w:rsidRPr="00821418">
        <w:tab/>
        <w:t>if (is_size_16_bits) {</w:t>
      </w:r>
      <w:r w:rsidR="00C0658E">
        <w:br/>
      </w:r>
      <w:r w:rsidRPr="00821418">
        <w:tab/>
      </w:r>
      <w:r w:rsidRPr="00821418">
        <w:tab/>
      </w:r>
      <w:r w:rsidRPr="00821418">
        <w:tab/>
      </w:r>
      <w:r w:rsidRPr="00821418">
        <w:tab/>
      </w:r>
      <w:bookmarkStart w:id="437" w:name="_Hlk116564728"/>
      <w:r w:rsidRPr="00821418">
        <w:tab/>
      </w:r>
      <w:bookmarkEnd w:id="437"/>
      <w:r w:rsidRPr="00821418">
        <w:tab/>
        <w:t>unsigned int(16)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int(1) has_reference;</w:t>
      </w:r>
      <w:r w:rsidR="00C0658E">
        <w:br/>
      </w:r>
      <w:r w:rsidRPr="00821418">
        <w:tab/>
      </w:r>
      <w:r w:rsidRPr="00821418">
        <w:tab/>
      </w:r>
      <w:r w:rsidRPr="00821418">
        <w:tab/>
      </w:r>
      <w:r w:rsidRPr="00821418">
        <w:tab/>
      </w:r>
      <w:r w:rsidRPr="00821418">
        <w:tab/>
        <w:t>if (has_reference) {</w:t>
      </w:r>
      <w:r w:rsidR="00C0658E">
        <w:br/>
      </w:r>
      <w:r w:rsidRPr="00821418">
        <w:tab/>
      </w:r>
      <w:r w:rsidRPr="00821418">
        <w:tab/>
      </w:r>
      <w:r w:rsidRPr="00821418">
        <w:tab/>
      </w:r>
      <w:r w:rsidRPr="00821418">
        <w:tab/>
      </w:r>
      <w:r w:rsidRPr="00821418">
        <w:tab/>
      </w:r>
      <w:r w:rsidRPr="00821418">
        <w:tab/>
        <w:t>unsigned int(reference_length) reference_idx;</w:t>
      </w:r>
      <w:r w:rsidR="00C0658E">
        <w:br/>
      </w:r>
      <w:r w:rsidRPr="00821418">
        <w:tab/>
      </w:r>
      <w:r w:rsidRPr="00821418">
        <w:tab/>
      </w:r>
      <w:r w:rsidRPr="00821418">
        <w:tab/>
      </w:r>
      <w:r w:rsidRPr="00821418">
        <w:tab/>
      </w:r>
      <w:r w:rsidRPr="00821418">
        <w:tab/>
        <w:t>} else {</w:t>
      </w:r>
      <w:r w:rsidR="00C0658E">
        <w:br/>
      </w:r>
      <w:r w:rsidRPr="00821418">
        <w:tab/>
      </w:r>
      <w:r w:rsidRPr="00821418">
        <w:tab/>
      </w:r>
      <w:r w:rsidRPr="00821418">
        <w:tab/>
      </w:r>
      <w:r w:rsidRPr="00821418">
        <w:tab/>
      </w:r>
      <w:r w:rsidRPr="00821418">
        <w:tab/>
      </w:r>
      <w:r w:rsidRPr="00821418">
        <w:tab/>
        <w:t>unsigned int(1) discardable;</w:t>
      </w:r>
      <w:r w:rsidR="00C0658E">
        <w:br/>
      </w:r>
      <w:r w:rsidRPr="00821418">
        <w:tab/>
      </w:r>
      <w:r w:rsidRPr="00821418">
        <w:tab/>
      </w:r>
      <w:r w:rsidRPr="00821418">
        <w:tab/>
      </w:r>
      <w:r w:rsidRPr="00821418">
        <w:tab/>
      </w:r>
      <w:r w:rsidRPr="00821418">
        <w:tab/>
      </w:r>
      <w:r w:rsidRPr="00821418">
        <w:tab/>
        <w:t>unsigned int(1) has_subsample_priority;</w:t>
      </w:r>
      <w:r w:rsidR="00C0658E">
        <w:br/>
      </w:r>
      <w:r w:rsidRPr="00821418">
        <w:tab/>
      </w:r>
      <w:r w:rsidRPr="00821418">
        <w:tab/>
      </w:r>
      <w:r w:rsidRPr="00821418">
        <w:tab/>
      </w:r>
      <w:r w:rsidRPr="00821418">
        <w:tab/>
      </w:r>
      <w:r w:rsidRPr="00821418">
        <w:tab/>
      </w:r>
      <w:r w:rsidRPr="00821418">
        <w:tab/>
        <w:t>unsigned int(1) is_csp_present;</w:t>
      </w:r>
      <w:r w:rsidR="00C0658E">
        <w:br/>
      </w:r>
      <w:r w:rsidRPr="00821418">
        <w:tab/>
      </w:r>
      <w:r w:rsidRPr="00821418">
        <w:tab/>
      </w:r>
      <w:r w:rsidRPr="00821418">
        <w:tab/>
      </w:r>
      <w:r w:rsidRPr="00821418">
        <w:tab/>
      </w:r>
      <w:r w:rsidRPr="00821418">
        <w:tab/>
      </w:r>
      <w:r w:rsidRPr="00821418">
        <w:tab/>
        <w:t>unsigned int(2) csp_length_minus_1;</w:t>
      </w:r>
      <w:r w:rsidR="00C0658E">
        <w:br/>
      </w:r>
      <w:r w:rsidRPr="00821418">
        <w:tab/>
      </w:r>
      <w:r w:rsidRPr="00821418">
        <w:tab/>
      </w:r>
      <w:r w:rsidRPr="00821418">
        <w:tab/>
      </w:r>
      <w:r w:rsidRPr="00821418">
        <w:tab/>
      </w:r>
      <w:r w:rsidRPr="00821418">
        <w:tab/>
      </w:r>
      <w:r w:rsidRPr="00821418">
        <w:tab/>
        <w:t>unsigned int(2) reserved;</w:t>
      </w:r>
      <w:r w:rsidR="00C0658E">
        <w:br/>
      </w:r>
      <w:r w:rsidRPr="00821418">
        <w:tab/>
      </w:r>
      <w:r w:rsidRPr="00821418">
        <w:tab/>
      </w:r>
      <w:r w:rsidRPr="00821418">
        <w:tab/>
      </w:r>
      <w:r w:rsidRPr="00821418">
        <w:tab/>
      </w:r>
      <w:r w:rsidRPr="00821418">
        <w:tab/>
      </w:r>
      <w:r w:rsidRPr="00821418">
        <w:tab/>
        <w:t>if (has_subsample_priority) {</w:t>
      </w:r>
      <w:r w:rsidR="00C0658E">
        <w:br/>
      </w:r>
      <w:r w:rsidRPr="00821418">
        <w:tab/>
      </w:r>
      <w:r w:rsidRPr="00821418">
        <w:tab/>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r>
      <w:r w:rsidRPr="00821418">
        <w:tab/>
        <w:t>if (is_csp_present) {</w:t>
      </w:r>
      <w:r w:rsidR="00C0658E">
        <w:br/>
      </w:r>
      <w:r w:rsidRPr="00821418">
        <w:tab/>
      </w:r>
      <w:r w:rsidRPr="00821418">
        <w:tab/>
      </w:r>
      <w:r w:rsidRPr="00821418">
        <w:tab/>
      </w:r>
      <w:r w:rsidRPr="00821418">
        <w:tab/>
      </w:r>
      <w:r w:rsidRPr="00821418">
        <w:tab/>
      </w:r>
      <w:r w:rsidRPr="00821418">
        <w:tab/>
      </w:r>
      <w:r w:rsidRPr="00821418">
        <w:tab/>
        <w:t>unsigned int(8*(csp_length_minus_1+1))</w:t>
      </w:r>
      <w:r w:rsidR="00C0658E">
        <w:br/>
      </w:r>
      <w:r w:rsidRPr="00821418">
        <w:tab/>
      </w:r>
      <w:r w:rsidRPr="00821418">
        <w:tab/>
      </w:r>
      <w:r w:rsidRPr="00821418">
        <w:tab/>
      </w:r>
      <w:r w:rsidRPr="00821418">
        <w:tab/>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t>else {</w:t>
      </w:r>
      <w:r w:rsidR="00C0658E">
        <w:br/>
      </w:r>
      <w:r w:rsidRPr="00821418">
        <w:tab/>
      </w:r>
      <w:r w:rsidRPr="00821418">
        <w:tab/>
      </w:r>
      <w:r w:rsidRPr="00821418">
        <w:tab/>
      </w:r>
      <w:r w:rsidRPr="00821418">
        <w:tab/>
      </w:r>
      <w:r w:rsidRPr="00821418">
        <w:tab/>
        <w:t>if (version == 1) {</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int(16)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t>unsigned int(8) discardable;</w:t>
      </w:r>
      <w:r w:rsidR="00C0658E">
        <w:br/>
      </w:r>
      <w:r w:rsidRPr="00821418">
        <w:tab/>
      </w:r>
      <w:r w:rsidRPr="00821418">
        <w:tab/>
      </w:r>
      <w:r w:rsidRPr="00821418">
        <w:tab/>
      </w:r>
      <w:r w:rsidRPr="00821418">
        <w:tab/>
      </w:r>
      <w:r w:rsidRPr="00821418">
        <w:tab/>
        <w:t>unsigned int(32) codec_specific_parameters;</w:t>
      </w:r>
      <w:r w:rsidR="00C0658E">
        <w:br/>
      </w:r>
      <w:r w:rsidRPr="00821418">
        <w:tab/>
      </w:r>
      <w:r w:rsidRPr="00821418">
        <w:tab/>
      </w:r>
      <w:r w:rsidRPr="00821418">
        <w:tab/>
      </w:r>
      <w:r w:rsidRPr="00821418">
        <w:tab/>
        <w:t>}</w:t>
      </w:r>
      <w:r w:rsidR="00C0658E">
        <w:br/>
      </w:r>
      <w:r w:rsidRPr="00821418">
        <w:tab/>
      </w:r>
      <w:r w:rsidRPr="00821418">
        <w:tab/>
      </w:r>
      <w:r w:rsidRPr="00821418">
        <w:tab/>
        <w:t>}</w:t>
      </w:r>
      <w:r w:rsidR="00C0658E">
        <w:br/>
      </w:r>
      <w:r w:rsidRPr="00821418">
        <w:tab/>
      </w:r>
      <w:r w:rsidRPr="00821418">
        <w:tab/>
        <w:t>}</w:t>
      </w:r>
      <w:r w:rsidR="00C0658E">
        <w:br/>
      </w:r>
      <w:r w:rsidRPr="00821418">
        <w:tab/>
        <w:t>}</w:t>
      </w:r>
      <w:r w:rsidR="00C0658E">
        <w:br/>
      </w:r>
      <w:r w:rsidRPr="00821418">
        <w:t>}</w:t>
      </w:r>
    </w:p>
    <w:p w14:paraId="590EBC91" w14:textId="682161A9" w:rsidR="009E428F" w:rsidRDefault="009E428F" w:rsidP="00E60446"/>
    <w:p w14:paraId="6A3D5CE7" w14:textId="1B7EFD47" w:rsidR="009E428F" w:rsidRPr="00D14F49" w:rsidRDefault="00A472ED" w:rsidP="009E428F">
      <w:pPr>
        <w:rPr>
          <w:b/>
          <w:bCs/>
          <w:i/>
          <w:iCs/>
          <w:color w:val="FF0000"/>
          <w:sz w:val="28"/>
          <w:szCs w:val="28"/>
        </w:rPr>
      </w:pPr>
      <w:r>
        <w:rPr>
          <w:b/>
          <w:bCs/>
          <w:i/>
          <w:iCs/>
          <w:color w:val="FF0000"/>
          <w:sz w:val="28"/>
          <w:szCs w:val="28"/>
        </w:rPr>
        <w:t>Add</w:t>
      </w:r>
      <w:r w:rsidR="009E428F" w:rsidRPr="00D14F49">
        <w:rPr>
          <w:b/>
          <w:bCs/>
          <w:i/>
          <w:iCs/>
          <w:color w:val="FF0000"/>
          <w:sz w:val="28"/>
          <w:szCs w:val="28"/>
        </w:rPr>
        <w:t xml:space="preserve"> </w:t>
      </w:r>
      <w:r w:rsidR="009E428F">
        <w:rPr>
          <w:b/>
          <w:bCs/>
          <w:i/>
          <w:iCs/>
          <w:color w:val="FF0000"/>
          <w:sz w:val="28"/>
          <w:szCs w:val="28"/>
        </w:rPr>
        <w:t>yellow highlighted parts</w:t>
      </w:r>
      <w:r>
        <w:rPr>
          <w:b/>
          <w:bCs/>
          <w:i/>
          <w:iCs/>
          <w:color w:val="FF0000"/>
          <w:sz w:val="28"/>
          <w:szCs w:val="28"/>
        </w:rPr>
        <w:t xml:space="preserve"> to </w:t>
      </w:r>
      <w:r w:rsidRPr="00D14F49">
        <w:rPr>
          <w:b/>
          <w:bCs/>
          <w:i/>
          <w:iCs/>
          <w:color w:val="FF0000"/>
          <w:sz w:val="28"/>
          <w:szCs w:val="28"/>
        </w:rPr>
        <w:t xml:space="preserve">Clause </w:t>
      </w:r>
      <w:r w:rsidRPr="009E428F">
        <w:rPr>
          <w:b/>
          <w:bCs/>
          <w:i/>
          <w:iCs/>
          <w:color w:val="FF0000"/>
          <w:sz w:val="28"/>
          <w:szCs w:val="28"/>
        </w:rPr>
        <w:t>8.7.7.</w:t>
      </w:r>
      <w:r>
        <w:rPr>
          <w:b/>
          <w:bCs/>
          <w:i/>
          <w:iCs/>
          <w:color w:val="FF0000"/>
          <w:sz w:val="28"/>
          <w:szCs w:val="28"/>
        </w:rPr>
        <w:t xml:space="preserve">3 </w:t>
      </w:r>
      <w:r w:rsidR="009E428F">
        <w:rPr>
          <w:b/>
          <w:bCs/>
          <w:i/>
          <w:iCs/>
          <w:color w:val="FF0000"/>
          <w:sz w:val="28"/>
          <w:szCs w:val="28"/>
        </w:rPr>
        <w:t>(Efficient subsample)</w:t>
      </w:r>
    </w:p>
    <w:p w14:paraId="5855E18A" w14:textId="77777777" w:rsidR="009E428F" w:rsidRPr="00821418" w:rsidRDefault="009E428F" w:rsidP="009E428F">
      <w:pPr>
        <w:pStyle w:val="fields"/>
      </w:pPr>
      <w:r w:rsidRPr="00821418">
        <w:rPr>
          <w:rStyle w:val="codeChar"/>
        </w:rPr>
        <w:t xml:space="preserve">version </w:t>
      </w:r>
      <w:r w:rsidRPr="00821418">
        <w:t>is an integer that specifies the version of this box (0, 1 or 2 in this document).</w:t>
      </w:r>
    </w:p>
    <w:p w14:paraId="71BA5647" w14:textId="77777777" w:rsidR="009E428F" w:rsidRPr="00821418" w:rsidRDefault="009E428F" w:rsidP="009E428F">
      <w:pPr>
        <w:pStyle w:val="fields"/>
      </w:pPr>
      <w:r w:rsidRPr="00821418">
        <w:rPr>
          <w:rStyle w:val="codeChar"/>
        </w:rPr>
        <w:lastRenderedPageBreak/>
        <w:t xml:space="preserve">entry_count </w:t>
      </w:r>
      <w:r w:rsidRPr="00821418">
        <w:t>is an integer that gives the number of entries in the following table.</w:t>
      </w:r>
    </w:p>
    <w:p w14:paraId="148CD842" w14:textId="77777777" w:rsidR="009E428F" w:rsidRPr="00A5475A" w:rsidRDefault="009E428F" w:rsidP="009E428F">
      <w:pPr>
        <w:pStyle w:val="fields"/>
        <w:rPr>
          <w:highlight w:val="yellow"/>
        </w:rPr>
      </w:pPr>
      <w:bookmarkStart w:id="438" w:name="_Hlk116892672"/>
      <w:r w:rsidRPr="00A5475A">
        <w:rPr>
          <w:rStyle w:val="codeChar"/>
          <w:highlight w:val="yellow"/>
        </w:rPr>
        <w:t>is_size_16_bits</w:t>
      </w:r>
      <w:r w:rsidRPr="00A5475A">
        <w:rPr>
          <w:highlight w:val="yellow"/>
        </w:rPr>
        <w:t xml:space="preserve"> </w:t>
      </w:r>
      <w:proofErr w:type="gramStart"/>
      <w:r w:rsidRPr="00A5475A">
        <w:rPr>
          <w:highlight w:val="yellow"/>
        </w:rPr>
        <w:t>indicates</w:t>
      </w:r>
      <w:proofErr w:type="gramEnd"/>
      <w:r w:rsidRPr="00A5475A">
        <w:rPr>
          <w:highlight w:val="yellow"/>
        </w:rPr>
        <w:t xml:space="preserve">, in </w:t>
      </w:r>
      <w:r w:rsidRPr="00A5475A">
        <w:rPr>
          <w:rStyle w:val="codeChar"/>
          <w:highlight w:val="yellow"/>
        </w:rPr>
        <w:t>version</w:t>
      </w:r>
      <w:r w:rsidRPr="00A5475A">
        <w:rPr>
          <w:highlight w:val="yellow"/>
        </w:rPr>
        <w:t xml:space="preserve"> 2 of this box, whether </w:t>
      </w:r>
      <w:r w:rsidRPr="00A5475A">
        <w:rPr>
          <w:rFonts w:ascii="Courier New" w:hAnsi="Courier New"/>
          <w:noProof/>
          <w:highlight w:val="yellow"/>
        </w:rPr>
        <w:t>subsample_size</w:t>
      </w:r>
      <w:r w:rsidRPr="00A5475A">
        <w:rPr>
          <w:highlight w:val="yellow"/>
        </w:rPr>
        <w:t xml:space="preserve"> is encoded on 16 or 32 bits. When equal to 1, </w:t>
      </w:r>
      <w:r w:rsidRPr="00A5475A">
        <w:rPr>
          <w:rFonts w:ascii="Courier New" w:hAnsi="Courier New"/>
          <w:noProof/>
          <w:highlight w:val="yellow"/>
        </w:rPr>
        <w:t>subsample_size</w:t>
      </w:r>
      <w:r w:rsidRPr="00A5475A">
        <w:rPr>
          <w:highlight w:val="yellow"/>
        </w:rPr>
        <w:t xml:space="preserve"> is coded on 16 bits. When equal to 0, </w:t>
      </w:r>
      <w:r w:rsidRPr="00A5475A">
        <w:rPr>
          <w:rFonts w:ascii="Courier New" w:hAnsi="Courier New"/>
          <w:noProof/>
          <w:highlight w:val="yellow"/>
        </w:rPr>
        <w:t>subsample_size</w:t>
      </w:r>
      <w:r w:rsidRPr="00A5475A">
        <w:rPr>
          <w:highlight w:val="yellow"/>
        </w:rPr>
        <w:t xml:space="preserve"> is coded on 32 bits</w:t>
      </w:r>
      <w:bookmarkEnd w:id="438"/>
      <w:r w:rsidRPr="00A5475A">
        <w:rPr>
          <w:highlight w:val="yellow"/>
        </w:rPr>
        <w:t>.</w:t>
      </w:r>
    </w:p>
    <w:p w14:paraId="7A511631" w14:textId="77777777" w:rsidR="009E428F" w:rsidRPr="00821418" w:rsidRDefault="009E428F" w:rsidP="009E428F">
      <w:pPr>
        <w:pStyle w:val="fields"/>
        <w:rPr>
          <w:lang w:val="en-US"/>
        </w:rPr>
      </w:pPr>
      <w:bookmarkStart w:id="439" w:name="_Hlk116479907"/>
      <w:r w:rsidRPr="00A5475A">
        <w:rPr>
          <w:rStyle w:val="codeChar"/>
          <w:highlight w:val="yellow"/>
        </w:rPr>
        <w:t>is_short_ref</w:t>
      </w:r>
      <w:r w:rsidRPr="00A5475A">
        <w:rPr>
          <w:rFonts w:ascii="Courier New" w:hAnsi="Courier New"/>
          <w:noProof/>
          <w:highlight w:val="yellow"/>
        </w:rPr>
        <w:t xml:space="preserve"> </w:t>
      </w:r>
      <w:r w:rsidRPr="00A5475A">
        <w:rPr>
          <w:highlight w:val="yellow"/>
          <w:lang w:val="en-US"/>
        </w:rPr>
        <w:t xml:space="preserve">equals 1 indicates that there are at most 128 entries in </w:t>
      </w:r>
      <w:r w:rsidRPr="00A5475A">
        <w:rPr>
          <w:rStyle w:val="codeChar"/>
          <w:highlight w:val="yellow"/>
        </w:rPr>
        <w:t>SubSampleReferenceTableBox</w:t>
      </w:r>
      <w:r w:rsidRPr="00A5475A">
        <w:rPr>
          <w:highlight w:val="yellow"/>
          <w:lang w:val="en-US"/>
        </w:rPr>
        <w:t>, in which case 7 bits are used to encode the index of an entry in said table. The value 0 indicates at most 32.768 entries are comprised in the reference table, in which case 15 bits are used to encode the index of an entry in said table</w:t>
      </w:r>
      <w:r w:rsidRPr="00821418">
        <w:rPr>
          <w:lang w:val="en-US"/>
        </w:rPr>
        <w:t>.</w:t>
      </w:r>
      <w:bookmarkEnd w:id="439"/>
    </w:p>
    <w:p w14:paraId="13CD5B2D" w14:textId="77777777" w:rsidR="009E428F" w:rsidRPr="00821418" w:rsidRDefault="009E428F" w:rsidP="009E428F">
      <w:pPr>
        <w:pStyle w:val="fields"/>
      </w:pPr>
      <w:r w:rsidRPr="00821418">
        <w:rPr>
          <w:rStyle w:val="codeChar"/>
        </w:rPr>
        <w:t>sample_delta</w:t>
      </w:r>
      <w:r w:rsidRPr="00821418">
        <w:rPr>
          <w:rFonts w:cs="Courier"/>
          <w:lang w:eastAsia="fr-FR"/>
        </w:rPr>
        <w:t xml:space="preserve"> </w:t>
      </w:r>
      <w:r w:rsidRPr="00821418">
        <w:rPr>
          <w:rFonts w:cs="Cambria"/>
          <w:lang w:eastAsia="fr-FR"/>
        </w:rPr>
        <w: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821418">
        <w:rPr>
          <w:rStyle w:val="codeChar"/>
        </w:rPr>
        <w:t>sample_delta</w:t>
      </w:r>
      <w:r w:rsidRPr="00821418">
        <w:rPr>
          <w:rFonts w:cs="Cambria"/>
          <w:lang w:eastAsia="fr-FR"/>
        </w:rPr>
        <w:t xml:space="preserve"> for the first entry describing the first sample in the track or in the track fragment is always 1.</w:t>
      </w:r>
    </w:p>
    <w:p w14:paraId="482F8D1D" w14:textId="77777777" w:rsidR="009E428F" w:rsidRPr="00821418" w:rsidRDefault="009E428F" w:rsidP="009E428F">
      <w:pPr>
        <w:pStyle w:val="fields"/>
      </w:pPr>
      <w:r w:rsidRPr="00821418">
        <w:rPr>
          <w:rStyle w:val="codeChar"/>
        </w:rPr>
        <w:t xml:space="preserve">subsample_count </w:t>
      </w:r>
      <w:r w:rsidRPr="00821418">
        <w:t>is an integer that specifies the number of sub-</w:t>
      </w:r>
      <w:proofErr w:type="gramStart"/>
      <w:r w:rsidRPr="00821418">
        <w:t>sample</w:t>
      </w:r>
      <w:proofErr w:type="gramEnd"/>
      <w:r w:rsidRPr="00821418">
        <w:t xml:space="preserve"> for the current sample. If there is no sub-sample structure, then this field takes the value 0.</w:t>
      </w:r>
    </w:p>
    <w:p w14:paraId="63455B1D" w14:textId="77777777" w:rsidR="009E428F" w:rsidRPr="00821418" w:rsidRDefault="009E428F" w:rsidP="009E428F">
      <w:pPr>
        <w:pStyle w:val="fields"/>
      </w:pPr>
      <w:r w:rsidRPr="00821418">
        <w:rPr>
          <w:rStyle w:val="codeChar"/>
        </w:rPr>
        <w:t xml:space="preserve">subsample_size </w:t>
      </w:r>
      <w:r w:rsidRPr="00821418">
        <w:t>is an integer that specifies the size, in bytes, of the current sub-sample.</w:t>
      </w:r>
    </w:p>
    <w:p w14:paraId="76C54F9C" w14:textId="77777777" w:rsidR="009E428F" w:rsidRPr="00821418" w:rsidRDefault="009E428F" w:rsidP="009E428F">
      <w:pPr>
        <w:pStyle w:val="fields"/>
        <w:rPr>
          <w:lang w:val="en-US"/>
        </w:rPr>
      </w:pPr>
      <w:bookmarkStart w:id="440" w:name="_Hlk116565268"/>
      <w:bookmarkStart w:id="441" w:name="_Hlk116479982"/>
      <w:r w:rsidRPr="00A5475A">
        <w:rPr>
          <w:rStyle w:val="codeChar"/>
          <w:highlight w:val="yellow"/>
        </w:rPr>
        <w:t>has_reference</w:t>
      </w:r>
      <w:r w:rsidRPr="00A5475A">
        <w:rPr>
          <w:rFonts w:ascii="Courier New" w:hAnsi="Courier New"/>
          <w:noProof/>
          <w:highlight w:val="yellow"/>
        </w:rPr>
        <w:t xml:space="preserve"> </w:t>
      </w:r>
      <w:r w:rsidRPr="00A5475A">
        <w:rPr>
          <w:highlight w:val="yellow"/>
          <w:lang w:val="en-US"/>
        </w:rPr>
        <w:t xml:space="preserve">equal to 1 indicates that the values of these properties are identical to the properties in the </w:t>
      </w:r>
      <w:r w:rsidRPr="00A5475A">
        <w:rPr>
          <w:rStyle w:val="codeChar"/>
          <w:highlight w:val="yellow"/>
        </w:rPr>
        <w:t>reference_idx</w:t>
      </w:r>
      <w:r w:rsidRPr="00A5475A">
        <w:rPr>
          <w:highlight w:val="yellow"/>
          <w:lang w:val="en-US"/>
        </w:rPr>
        <w:t>-</w:t>
      </w:r>
      <w:proofErr w:type="spellStart"/>
      <w:r w:rsidRPr="00A5475A">
        <w:rPr>
          <w:highlight w:val="yellow"/>
          <w:lang w:val="en-US"/>
        </w:rPr>
        <w:t>th</w:t>
      </w:r>
      <w:proofErr w:type="spellEnd"/>
      <w:r w:rsidRPr="00A5475A">
        <w:rPr>
          <w:highlight w:val="yellow"/>
          <w:lang w:val="en-US"/>
        </w:rPr>
        <w:t xml:space="preserve"> entry of </w:t>
      </w:r>
      <w:r w:rsidRPr="00A5475A">
        <w:rPr>
          <w:rStyle w:val="codeChar"/>
          <w:highlight w:val="yellow"/>
        </w:rPr>
        <w:t>SubSampleReferenceTableBox</w:t>
      </w:r>
      <w:r w:rsidRPr="00A5475A">
        <w:rPr>
          <w:highlight w:val="yellow"/>
          <w:lang w:val="en-US"/>
        </w:rPr>
        <w:t xml:space="preserve">. When equal to 0, it indicates that </w:t>
      </w:r>
      <w:proofErr w:type="spellStart"/>
      <w:r w:rsidRPr="00A5475A">
        <w:rPr>
          <w:rFonts w:ascii="Courier New" w:hAnsi="Courier New" w:cs="Courier New"/>
          <w:highlight w:val="yellow"/>
          <w:lang w:val="en-US"/>
        </w:rPr>
        <w:t>subsample_priority</w:t>
      </w:r>
      <w:proofErr w:type="spellEnd"/>
      <w:r w:rsidRPr="00A5475A">
        <w:rPr>
          <w:highlight w:val="yellow"/>
          <w:lang w:val="en-US"/>
        </w:rPr>
        <w:t xml:space="preserve">, </w:t>
      </w:r>
      <w:r w:rsidRPr="00A5475A">
        <w:rPr>
          <w:rFonts w:ascii="Courier New" w:hAnsi="Courier New" w:cs="Courier New"/>
          <w:highlight w:val="yellow"/>
          <w:lang w:val="en-US"/>
        </w:rPr>
        <w:t>discardable</w:t>
      </w:r>
      <w:r w:rsidRPr="00A5475A">
        <w:rPr>
          <w:highlight w:val="yellow"/>
          <w:lang w:val="en-US"/>
        </w:rPr>
        <w:t xml:space="preserve"> and </w:t>
      </w:r>
      <w:proofErr w:type="spellStart"/>
      <w:r w:rsidRPr="00A5475A">
        <w:rPr>
          <w:rFonts w:ascii="Courier New" w:hAnsi="Courier New" w:cs="Courier New"/>
          <w:highlight w:val="yellow"/>
          <w:lang w:val="en-US"/>
        </w:rPr>
        <w:t>codec_specific_parameters</w:t>
      </w:r>
      <w:proofErr w:type="spellEnd"/>
      <w:r w:rsidRPr="00A5475A">
        <w:rPr>
          <w:highlight w:val="yellow"/>
          <w:lang w:val="en-US"/>
        </w:rPr>
        <w:t xml:space="preserve"> are explicitly indicated for the sub-sample. In this case, the number of bits </w:t>
      </w:r>
      <w:r w:rsidRPr="00A5475A">
        <w:rPr>
          <w:rStyle w:val="codeChar"/>
          <w:highlight w:val="yellow"/>
        </w:rPr>
        <w:t>reference_length</w:t>
      </w:r>
      <w:r w:rsidRPr="00A5475A">
        <w:rPr>
          <w:highlight w:val="yellow"/>
          <w:lang w:val="en-US"/>
        </w:rPr>
        <w:t xml:space="preserve"> that is used to indicate a reference is determined based on the value of </w:t>
      </w:r>
      <w:r w:rsidRPr="00A5475A">
        <w:rPr>
          <w:rStyle w:val="codeChar"/>
          <w:highlight w:val="yellow"/>
        </w:rPr>
        <w:t>is_short_ref</w:t>
      </w:r>
      <w:bookmarkEnd w:id="440"/>
      <w:r w:rsidRPr="00821418">
        <w:rPr>
          <w:lang w:val="en-US"/>
        </w:rPr>
        <w:t>.</w:t>
      </w:r>
      <w:bookmarkEnd w:id="441"/>
    </w:p>
    <w:p w14:paraId="0A8BF8FA" w14:textId="77777777" w:rsidR="009E428F" w:rsidRPr="00A5475A" w:rsidRDefault="009E428F" w:rsidP="009E428F">
      <w:pPr>
        <w:pStyle w:val="fields"/>
        <w:rPr>
          <w:highlight w:val="yellow"/>
          <w:lang w:val="en-US"/>
        </w:rPr>
      </w:pPr>
      <w:bookmarkStart w:id="442" w:name="_Hlk116480330"/>
      <w:r w:rsidRPr="00A5475A">
        <w:rPr>
          <w:rStyle w:val="codeChar"/>
          <w:highlight w:val="yellow"/>
        </w:rPr>
        <w:t>reference_idx</w:t>
      </w:r>
      <w:r w:rsidRPr="00A5475A">
        <w:rPr>
          <w:rFonts w:ascii="Courier New" w:hAnsi="Courier New"/>
          <w:noProof/>
          <w:highlight w:val="yellow"/>
        </w:rPr>
        <w:t xml:space="preserve"> </w:t>
      </w:r>
      <w:r w:rsidRPr="00A5475A">
        <w:rPr>
          <w:highlight w:val="yellow"/>
          <w:lang w:val="en-US"/>
        </w:rPr>
        <w:t xml:space="preserve">is an integer that specifies the index of an entry in the associated </w:t>
      </w:r>
      <w:r w:rsidRPr="00A5475A">
        <w:rPr>
          <w:rStyle w:val="codeChar"/>
          <w:highlight w:val="yellow"/>
        </w:rPr>
        <w:t>SubSampleReferenceTableBox</w:t>
      </w:r>
      <w:r w:rsidRPr="00A5475A">
        <w:rPr>
          <w:highlight w:val="yellow"/>
          <w:lang w:val="en-US"/>
        </w:rPr>
        <w:t xml:space="preserve">.  </w:t>
      </w:r>
      <w:r w:rsidRPr="00A5475A">
        <w:rPr>
          <w:rStyle w:val="codeChar"/>
          <w:highlight w:val="yellow"/>
        </w:rPr>
        <w:t xml:space="preserve">reference_idx </w:t>
      </w:r>
      <w:r w:rsidRPr="00A5475A">
        <w:rPr>
          <w:highlight w:val="yellow"/>
          <w:lang w:val="en-US"/>
        </w:rPr>
        <w:t xml:space="preserve">is a 0-based index whose value shall be lower than the number of entries in </w:t>
      </w:r>
      <w:r w:rsidRPr="00A5475A">
        <w:rPr>
          <w:rStyle w:val="codeChar"/>
          <w:highlight w:val="yellow"/>
        </w:rPr>
        <w:t>SubSampleReferenceTableBox</w:t>
      </w:r>
      <w:bookmarkEnd w:id="442"/>
      <w:r w:rsidRPr="00A5475A">
        <w:rPr>
          <w:highlight w:val="yellow"/>
          <w:lang w:val="en-US"/>
        </w:rPr>
        <w:t xml:space="preserve">. </w:t>
      </w:r>
    </w:p>
    <w:p w14:paraId="36DB587A" w14:textId="77777777" w:rsidR="009E428F" w:rsidRPr="00A5475A" w:rsidRDefault="009E428F" w:rsidP="009E428F">
      <w:pPr>
        <w:pStyle w:val="fields"/>
        <w:rPr>
          <w:highlight w:val="yellow"/>
          <w:lang w:val="en-US"/>
        </w:rPr>
      </w:pPr>
      <w:bookmarkStart w:id="443" w:name="_Hlk116565371"/>
      <w:r w:rsidRPr="00A5475A">
        <w:rPr>
          <w:rStyle w:val="codeChar"/>
          <w:highlight w:val="yellow"/>
        </w:rPr>
        <w:t>has_subsample_priority</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subsample_priority</w:t>
      </w:r>
      <w:r w:rsidRPr="00A5475A">
        <w:rPr>
          <w:highlight w:val="yellow"/>
          <w:lang w:val="en-US"/>
        </w:rPr>
        <w:t xml:space="preserve"> value is present. The value equal to 0 indicates that no </w:t>
      </w:r>
      <w:r w:rsidRPr="00A5475A">
        <w:rPr>
          <w:rStyle w:val="codeChar"/>
          <w:highlight w:val="yellow"/>
        </w:rPr>
        <w:t>subsample_priority</w:t>
      </w:r>
      <w:r w:rsidRPr="00A5475A">
        <w:rPr>
          <w:highlight w:val="yellow"/>
          <w:lang w:val="en-US"/>
        </w:rPr>
        <w:t xml:space="preserve"> value is present</w:t>
      </w:r>
      <w:bookmarkEnd w:id="443"/>
      <w:r w:rsidRPr="00A5475A">
        <w:rPr>
          <w:highlight w:val="yellow"/>
          <w:lang w:val="en-US"/>
        </w:rPr>
        <w:t xml:space="preserve">. </w:t>
      </w:r>
    </w:p>
    <w:p w14:paraId="17DE0901" w14:textId="77777777" w:rsidR="009E428F" w:rsidRPr="00A5475A" w:rsidRDefault="009E428F" w:rsidP="009E428F">
      <w:pPr>
        <w:pStyle w:val="fields"/>
        <w:rPr>
          <w:highlight w:val="yellow"/>
          <w:lang w:val="en-US"/>
        </w:rPr>
      </w:pPr>
      <w:bookmarkStart w:id="444" w:name="_Hlk116565357"/>
      <w:r w:rsidRPr="00A5475A">
        <w:rPr>
          <w:rStyle w:val="codeChar"/>
          <w:highlight w:val="yellow"/>
        </w:rPr>
        <w:t>is_csp_present</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codec_specific_parameters</w:t>
      </w:r>
      <w:r w:rsidRPr="00A5475A">
        <w:rPr>
          <w:highlight w:val="yellow"/>
          <w:lang w:val="en-US"/>
        </w:rPr>
        <w:t xml:space="preserve"> is present. The value 0 indicates no </w:t>
      </w:r>
      <w:r w:rsidRPr="00A5475A">
        <w:rPr>
          <w:rStyle w:val="codeChar"/>
          <w:highlight w:val="yellow"/>
        </w:rPr>
        <w:t>codec_specific_parameters</w:t>
      </w:r>
      <w:r w:rsidRPr="00A5475A">
        <w:rPr>
          <w:highlight w:val="yellow"/>
          <w:lang w:val="en-US"/>
        </w:rPr>
        <w:t xml:space="preserve"> value is present</w:t>
      </w:r>
      <w:bookmarkEnd w:id="444"/>
      <w:r w:rsidRPr="00A5475A">
        <w:rPr>
          <w:highlight w:val="yellow"/>
          <w:lang w:val="en-US"/>
        </w:rPr>
        <w:t>.</w:t>
      </w:r>
    </w:p>
    <w:p w14:paraId="3C0C262F" w14:textId="77777777" w:rsidR="009E428F" w:rsidRPr="00821418" w:rsidRDefault="009E428F" w:rsidP="009E428F">
      <w:pPr>
        <w:pStyle w:val="fields"/>
        <w:rPr>
          <w:lang w:val="en-US"/>
        </w:rPr>
      </w:pPr>
      <w:r w:rsidRPr="00A5475A">
        <w:rPr>
          <w:rStyle w:val="codeChar"/>
          <w:highlight w:val="yellow"/>
        </w:rPr>
        <w:t>csp_length_minus_1</w:t>
      </w:r>
      <w:r w:rsidRPr="00A5475A">
        <w:rPr>
          <w:rFonts w:ascii="Courier New" w:hAnsi="Courier New"/>
          <w:noProof/>
          <w:highlight w:val="yellow"/>
        </w:rPr>
        <w:t xml:space="preserve"> </w:t>
      </w:r>
      <w:r w:rsidRPr="00A5475A">
        <w:rPr>
          <w:highlight w:val="yellow"/>
          <w:lang w:val="en-US"/>
        </w:rPr>
        <w:t xml:space="preserve">indicates the number of bytes, minus 1, used to encode the </w:t>
      </w:r>
      <w:r w:rsidRPr="00A5475A">
        <w:rPr>
          <w:rStyle w:val="codeChar"/>
          <w:highlight w:val="yellow"/>
        </w:rPr>
        <w:t>codec_specific_parameters</w:t>
      </w:r>
      <w:r w:rsidRPr="00A5475A">
        <w:rPr>
          <w:highlight w:val="yellow"/>
          <w:lang w:val="en-US"/>
        </w:rPr>
        <w:t xml:space="preserve"> value</w:t>
      </w:r>
      <w:r w:rsidRPr="00821418">
        <w:rPr>
          <w:lang w:val="en-US"/>
        </w:rPr>
        <w:t>.</w:t>
      </w:r>
    </w:p>
    <w:p w14:paraId="3921A31B" w14:textId="77777777" w:rsidR="009E428F" w:rsidRPr="00821418" w:rsidRDefault="009E428F" w:rsidP="009E428F">
      <w:pPr>
        <w:pStyle w:val="fields"/>
      </w:pPr>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 When not present, its value is inferred to 0.</w:t>
      </w:r>
    </w:p>
    <w:p w14:paraId="5A7B07F7" w14:textId="77777777" w:rsidR="009E428F" w:rsidRPr="00821418" w:rsidRDefault="009E428F" w:rsidP="009E428F">
      <w:pPr>
        <w:pStyle w:val="fields"/>
      </w:pPr>
      <w:r w:rsidRPr="00821418">
        <w:rPr>
          <w:rStyle w:val="codeChar"/>
        </w:rPr>
        <w:t>discardable</w:t>
      </w:r>
      <w:r w:rsidRPr="00821418">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3CED81AC" w14:textId="77777777" w:rsidR="009E428F" w:rsidRPr="00821418" w:rsidRDefault="009E428F" w:rsidP="009E428F">
      <w:pPr>
        <w:pStyle w:val="fields"/>
      </w:pPr>
      <w:r w:rsidRPr="00821418">
        <w:rPr>
          <w:rStyle w:val="codeChar"/>
        </w:rPr>
        <w:t>codec_specific_parameters</w:t>
      </w:r>
      <w:r w:rsidRPr="00821418">
        <w:t xml:space="preserve"> is defined by the codec in use. If no such definition is available, this field shall be set to 0. When not present, its value is inferred to 0.</w:t>
      </w:r>
    </w:p>
    <w:p w14:paraId="63AC7625" w14:textId="77777777" w:rsidR="009E428F" w:rsidRDefault="009E428F" w:rsidP="00E60446"/>
    <w:p w14:paraId="68EB6839" w14:textId="74BE1EB8" w:rsidR="009E428F" w:rsidRDefault="009E428F" w:rsidP="00E60446"/>
    <w:p w14:paraId="3CAD81BD" w14:textId="5399D271" w:rsidR="00BA61F5" w:rsidRDefault="00BA61F5" w:rsidP="00E60446"/>
    <w:p w14:paraId="7C0B795F" w14:textId="4FCCBF94" w:rsidR="00BA61F5" w:rsidRDefault="00BA61F5" w:rsidP="00BA61F5">
      <w:pPr>
        <w:rPr>
          <w:b/>
          <w:bCs/>
          <w:i/>
          <w:iCs/>
          <w:color w:val="FF0000"/>
          <w:sz w:val="28"/>
          <w:szCs w:val="28"/>
        </w:rPr>
      </w:pPr>
      <w:r>
        <w:rPr>
          <w:b/>
          <w:bCs/>
          <w:i/>
          <w:iCs/>
          <w:color w:val="FF0000"/>
          <w:sz w:val="28"/>
          <w:szCs w:val="28"/>
        </w:rPr>
        <w:lastRenderedPageBreak/>
        <w:t>Replace</w:t>
      </w:r>
      <w:r w:rsidRPr="00D14F49">
        <w:rPr>
          <w:b/>
          <w:bCs/>
          <w:i/>
          <w:iCs/>
          <w:color w:val="FF0000"/>
          <w:sz w:val="28"/>
          <w:szCs w:val="28"/>
        </w:rPr>
        <w:t xml:space="preserve"> 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2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42D77D70" w14:textId="77777777" w:rsidR="00BA61F5" w:rsidRPr="00BA61F5" w:rsidRDefault="00BA61F5" w:rsidP="00BA61F5">
      <w:pPr>
        <w:rPr>
          <w:b/>
          <w:bCs/>
        </w:rPr>
      </w:pPr>
      <w:r w:rsidRPr="00BA61F5">
        <w:rPr>
          <w:b/>
          <w:bCs/>
        </w:rPr>
        <w:t>8.8.3.2 Syntax</w:t>
      </w:r>
    </w:p>
    <w:p w14:paraId="5FF403BB" w14:textId="68DE5A1E" w:rsidR="00BA61F5" w:rsidRPr="00BA61F5" w:rsidDel="00A27EB3" w:rsidRDefault="00BA61F5" w:rsidP="00A27EB3">
      <w:pPr>
        <w:pStyle w:val="code"/>
        <w:rPr>
          <w:del w:id="445" w:author="MPEG 142" w:date="2023-05-12T20:43:00Z"/>
        </w:rPr>
        <w:pPrChange w:id="446" w:author="MPEG 142" w:date="2023-05-12T20:44:00Z">
          <w:pPr/>
        </w:pPrChange>
      </w:pPr>
      <w:r w:rsidRPr="00BA61F5">
        <w:t xml:space="preserve">aligned(8) class </w:t>
      </w:r>
      <w:proofErr w:type="spellStart"/>
      <w:r w:rsidRPr="00BA61F5">
        <w:t>TrackExtendsBox</w:t>
      </w:r>
      <w:proofErr w:type="spellEnd"/>
      <w:r w:rsidRPr="00BA61F5">
        <w:t xml:space="preserve"> extends FullBox('trex', 0, tx_flags){</w:t>
      </w:r>
    </w:p>
    <w:p w14:paraId="2F40192B" w14:textId="0C241622" w:rsidR="00BA61F5" w:rsidRPr="00BA61F5" w:rsidDel="00A27EB3" w:rsidRDefault="00A27EB3" w:rsidP="00A27EB3">
      <w:pPr>
        <w:pStyle w:val="code"/>
        <w:rPr>
          <w:del w:id="447" w:author="MPEG 142" w:date="2023-05-12T20:43:00Z"/>
        </w:rPr>
        <w:pPrChange w:id="448" w:author="MPEG 142" w:date="2023-05-12T20:44:00Z">
          <w:pPr/>
        </w:pPrChange>
      </w:pPr>
      <w:ins w:id="449" w:author="MPEG 142" w:date="2023-05-12T20:43:00Z">
        <w:r>
          <w:br/>
        </w:r>
        <w:r>
          <w:tab/>
        </w:r>
      </w:ins>
      <w:r w:rsidR="00BA61F5" w:rsidRPr="00BA61F5">
        <w:t>unsigned int(32) track_ID;</w:t>
      </w:r>
    </w:p>
    <w:p w14:paraId="4912403E" w14:textId="148C6E21" w:rsidR="00BA61F5" w:rsidRPr="00BA61F5" w:rsidDel="00A27EB3" w:rsidRDefault="00A27EB3" w:rsidP="00A27EB3">
      <w:pPr>
        <w:pStyle w:val="code"/>
        <w:rPr>
          <w:del w:id="450" w:author="MPEG 142" w:date="2023-05-12T20:43:00Z"/>
        </w:rPr>
        <w:pPrChange w:id="451" w:author="MPEG 142" w:date="2023-05-12T20:44:00Z">
          <w:pPr/>
        </w:pPrChange>
      </w:pPr>
      <w:ins w:id="452" w:author="MPEG 142" w:date="2023-05-12T20:43:00Z">
        <w:r>
          <w:br/>
        </w:r>
      </w:ins>
      <w:ins w:id="453" w:author="MPEG 142" w:date="2023-05-12T20:44:00Z">
        <w:r>
          <w:tab/>
        </w:r>
      </w:ins>
      <w:r w:rsidR="00BA61F5" w:rsidRPr="00BA61F5">
        <w:t>unsigned int(32) default_sample_description_index;</w:t>
      </w:r>
    </w:p>
    <w:p w14:paraId="5C375826" w14:textId="67F3F7C8" w:rsidR="00BA61F5" w:rsidRPr="00BA61F5" w:rsidDel="00A27EB3" w:rsidRDefault="00A27EB3" w:rsidP="00A27EB3">
      <w:pPr>
        <w:pStyle w:val="code"/>
        <w:rPr>
          <w:del w:id="454" w:author="MPEG 142" w:date="2023-05-12T20:43:00Z"/>
        </w:rPr>
        <w:pPrChange w:id="455" w:author="MPEG 142" w:date="2023-05-12T20:44:00Z">
          <w:pPr/>
        </w:pPrChange>
      </w:pPr>
      <w:ins w:id="456" w:author="MPEG 142" w:date="2023-05-12T20:43:00Z">
        <w:r>
          <w:br/>
        </w:r>
      </w:ins>
      <w:ins w:id="457" w:author="MPEG 142" w:date="2023-05-12T20:44:00Z">
        <w:r>
          <w:tab/>
        </w:r>
      </w:ins>
      <w:r w:rsidR="00BA61F5" w:rsidRPr="00BA61F5">
        <w:t>unsigned int(32) default_sample_duration;</w:t>
      </w:r>
    </w:p>
    <w:p w14:paraId="523D8A89" w14:textId="7B27B517" w:rsidR="00BA61F5" w:rsidRPr="00BA61F5" w:rsidDel="00A27EB3" w:rsidRDefault="00A27EB3" w:rsidP="00A27EB3">
      <w:pPr>
        <w:pStyle w:val="code"/>
        <w:rPr>
          <w:del w:id="458" w:author="MPEG 142" w:date="2023-05-12T20:43:00Z"/>
        </w:rPr>
        <w:pPrChange w:id="459" w:author="MPEG 142" w:date="2023-05-12T20:44:00Z">
          <w:pPr/>
        </w:pPrChange>
      </w:pPr>
      <w:ins w:id="460" w:author="MPEG 142" w:date="2023-05-12T20:43:00Z">
        <w:r>
          <w:br/>
        </w:r>
      </w:ins>
      <w:ins w:id="461" w:author="MPEG 142" w:date="2023-05-12T20:44:00Z">
        <w:r>
          <w:tab/>
        </w:r>
      </w:ins>
      <w:r w:rsidR="00BA61F5" w:rsidRPr="00BA61F5">
        <w:t>unsigned int(32) default_sample_size;</w:t>
      </w:r>
    </w:p>
    <w:p w14:paraId="45FC67A8" w14:textId="3B1131BB" w:rsidR="00A27EB3" w:rsidRPr="00A27EB3" w:rsidRDefault="00A27EB3" w:rsidP="00A27EB3">
      <w:pPr>
        <w:pStyle w:val="code"/>
        <w:pPrChange w:id="462" w:author="MPEG 142" w:date="2023-05-12T20:44:00Z">
          <w:pPr/>
        </w:pPrChange>
      </w:pPr>
      <w:ins w:id="463" w:author="MPEG 142" w:date="2023-05-12T20:43:00Z">
        <w:r>
          <w:br/>
        </w:r>
      </w:ins>
      <w:ins w:id="464" w:author="MPEG 142" w:date="2023-05-12T20:44:00Z">
        <w:r>
          <w:tab/>
        </w:r>
      </w:ins>
      <w:r w:rsidR="00BA61F5" w:rsidRPr="00BA61F5">
        <w:t>unsigned int(32) default_sample_flags;</w:t>
      </w:r>
      <w:ins w:id="465" w:author="MPEG 142" w:date="2023-05-12T20:44:00Z">
        <w:r>
          <w:br/>
          <w:t>}</w:t>
        </w:r>
      </w:ins>
    </w:p>
    <w:p w14:paraId="70E2FD72" w14:textId="65C3BE3A" w:rsidR="00BA61F5" w:rsidRPr="00A15885" w:rsidRDefault="00BA61F5" w:rsidP="00BA61F5">
      <w:pPr>
        <w:rPr>
          <w:b/>
          <w:bCs/>
          <w:i/>
          <w:iCs/>
          <w:color w:val="FF0000"/>
          <w:sz w:val="28"/>
          <w:szCs w:val="28"/>
        </w:rPr>
      </w:pPr>
      <w:r>
        <w:rPr>
          <w:b/>
          <w:bCs/>
          <w:i/>
          <w:iCs/>
          <w:color w:val="FF0000"/>
          <w:sz w:val="28"/>
          <w:szCs w:val="28"/>
        </w:rPr>
        <w:t>Add the following text to</w:t>
      </w:r>
      <w:r w:rsidRPr="00D14F49">
        <w:rPr>
          <w:b/>
          <w:bCs/>
          <w:i/>
          <w:iCs/>
          <w:color w:val="FF0000"/>
          <w:sz w:val="28"/>
          <w:szCs w:val="28"/>
        </w:rPr>
        <w:t xml:space="preserve"> </w:t>
      </w:r>
      <w:r w:rsidR="00024789">
        <w:rPr>
          <w:b/>
          <w:bCs/>
          <w:i/>
          <w:iCs/>
          <w:color w:val="FF0000"/>
          <w:sz w:val="28"/>
          <w:szCs w:val="28"/>
        </w:rPr>
        <w:t xml:space="preserve">beginning of </w:t>
      </w:r>
      <w:r w:rsidRPr="00D14F49">
        <w:rPr>
          <w:b/>
          <w:bCs/>
          <w:i/>
          <w:iCs/>
          <w:color w:val="FF0000"/>
          <w:sz w:val="28"/>
          <w:szCs w:val="28"/>
        </w:rPr>
        <w:t xml:space="preserve">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3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6CA5887A" w14:textId="5E1EF79D" w:rsidR="00BA61F5" w:rsidRPr="00A15885" w:rsidRDefault="00BA61F5" w:rsidP="00BA61F5">
      <w:pPr>
        <w:rPr>
          <w:highlight w:val="yellow"/>
        </w:rPr>
      </w:pPr>
      <w:r w:rsidRPr="00A15885">
        <w:rPr>
          <w:highlight w:val="yellow"/>
        </w:rPr>
        <w:t xml:space="preserve">The following flags are defined in the </w:t>
      </w:r>
      <w:r w:rsidRPr="00A27EB3">
        <w:rPr>
          <w:rStyle w:val="codeChar"/>
          <w:highlight w:val="yellow"/>
          <w:rPrChange w:id="466" w:author="MPEG 142" w:date="2023-05-12T20:45:00Z">
            <w:rPr>
              <w:highlight w:val="yellow"/>
            </w:rPr>
          </w:rPrChange>
        </w:rPr>
        <w:t>t</w:t>
      </w:r>
      <w:r w:rsidRPr="00A27EB3">
        <w:rPr>
          <w:rStyle w:val="codeChar"/>
          <w:highlight w:val="yellow"/>
          <w:rPrChange w:id="467" w:author="MPEG 142" w:date="2023-05-12T20:45:00Z">
            <w:rPr>
              <w:highlight w:val="yellow"/>
              <w:lang w:val="en-GB"/>
            </w:rPr>
          </w:rPrChange>
        </w:rPr>
        <w:t>x</w:t>
      </w:r>
      <w:r w:rsidRPr="00A27EB3">
        <w:rPr>
          <w:rStyle w:val="codeChar"/>
          <w:highlight w:val="yellow"/>
          <w:rPrChange w:id="468" w:author="MPEG 142" w:date="2023-05-12T20:45:00Z">
            <w:rPr>
              <w:highlight w:val="yellow"/>
            </w:rPr>
          </w:rPrChange>
        </w:rPr>
        <w:t>_flags</w:t>
      </w:r>
      <w:r w:rsidRPr="00A15885">
        <w:rPr>
          <w:highlight w:val="yellow"/>
        </w:rPr>
        <w:t>:</w:t>
      </w:r>
    </w:p>
    <w:p w14:paraId="2571915B" w14:textId="41BDEA98" w:rsidR="00BA61F5" w:rsidRPr="00A27EB3" w:rsidRDefault="00BA61F5" w:rsidP="00A27EB3">
      <w:pPr>
        <w:pStyle w:val="fields"/>
        <w:rPr>
          <w:sz w:val="22"/>
          <w:szCs w:val="22"/>
          <w:highlight w:val="yellow"/>
          <w:rPrChange w:id="469" w:author="MPEG 142" w:date="2023-05-12T20:48:00Z">
            <w:rPr>
              <w:highlight w:val="yellow"/>
            </w:rPr>
          </w:rPrChange>
        </w:rPr>
        <w:pPrChange w:id="470" w:author="MPEG 142" w:date="2023-05-12T20:46:00Z">
          <w:pPr/>
        </w:pPrChange>
      </w:pPr>
      <w:r w:rsidRPr="00A27EB3">
        <w:rPr>
          <w:sz w:val="22"/>
          <w:szCs w:val="22"/>
          <w:highlight w:val="yellow"/>
          <w:rPrChange w:id="471" w:author="MPEG 142" w:date="2023-05-12T20:48:00Z">
            <w:rPr>
              <w:highlight w:val="yellow"/>
            </w:rPr>
          </w:rPrChange>
        </w:rPr>
        <w:t>0x000001</w:t>
      </w:r>
      <w:ins w:id="472" w:author="MPEG 142" w:date="2023-05-12T20:46:00Z">
        <w:r w:rsidR="00A27EB3" w:rsidRPr="00A27EB3">
          <w:rPr>
            <w:sz w:val="22"/>
            <w:szCs w:val="22"/>
            <w:highlight w:val="yellow"/>
            <w:rPrChange w:id="473" w:author="MPEG 142" w:date="2023-05-12T20:48:00Z">
              <w:rPr>
                <w:highlight w:val="yellow"/>
              </w:rPr>
            </w:rPrChange>
          </w:rPr>
          <w:t xml:space="preserve"> </w:t>
        </w:r>
      </w:ins>
      <w:del w:id="474" w:author="MPEG 142" w:date="2023-05-12T20:45:00Z">
        <w:r w:rsidRPr="00A27EB3" w:rsidDel="00A27EB3">
          <w:rPr>
            <w:rStyle w:val="codeChar"/>
            <w:highlight w:val="yellow"/>
            <w:rPrChange w:id="475" w:author="MPEG 142" w:date="2023-05-12T20:48:00Z">
              <w:rPr>
                <w:highlight w:val="yellow"/>
              </w:rPr>
            </w:rPrChange>
          </w:rPr>
          <w:delText xml:space="preserve"> </w:delText>
        </w:r>
      </w:del>
      <w:r w:rsidRPr="00A27EB3">
        <w:rPr>
          <w:rStyle w:val="codeChar"/>
          <w:highlight w:val="yellow"/>
          <w:rPrChange w:id="476" w:author="MPEG 142" w:date="2023-05-12T20:48:00Z">
            <w:rPr>
              <w:highlight w:val="yellow"/>
            </w:rPr>
          </w:rPrChange>
        </w:rPr>
        <w:t>is-framerate-estimate</w:t>
      </w:r>
      <w:del w:id="477" w:author="MPEG 142" w:date="2023-05-12T20:48:00Z">
        <w:r w:rsidRPr="00A27EB3" w:rsidDel="00A27EB3">
          <w:rPr>
            <w:sz w:val="22"/>
            <w:szCs w:val="22"/>
            <w:highlight w:val="yellow"/>
            <w:rPrChange w:id="478" w:author="MPEG 142" w:date="2023-05-12T20:48:00Z">
              <w:rPr>
                <w:highlight w:val="yellow"/>
              </w:rPr>
            </w:rPrChange>
          </w:rPr>
          <w:delText>:</w:delText>
        </w:r>
      </w:del>
      <w:ins w:id="479" w:author="MPEG 142" w:date="2023-05-12T21:11:00Z">
        <w:r w:rsidR="00B069D6">
          <w:rPr>
            <w:sz w:val="22"/>
            <w:szCs w:val="22"/>
            <w:highlight w:val="yellow"/>
            <w:lang w:val="en-US"/>
          </w:rPr>
          <w:t>:</w:t>
        </w:r>
      </w:ins>
      <w:r w:rsidRPr="00A27EB3">
        <w:rPr>
          <w:sz w:val="22"/>
          <w:szCs w:val="22"/>
          <w:highlight w:val="yellow"/>
          <w:rPrChange w:id="480" w:author="MPEG 142" w:date="2023-05-12T20:48:00Z">
            <w:rPr>
              <w:highlight w:val="yellow"/>
            </w:rPr>
          </w:rPrChange>
        </w:rPr>
        <w:t xml:space="preserve"> indicates that the </w:t>
      </w:r>
      <w:proofErr w:type="spellStart"/>
      <w:r w:rsidRPr="00A27EB3">
        <w:rPr>
          <w:rFonts w:ascii="Courier New" w:hAnsi="Courier New" w:cs="Courier New"/>
          <w:sz w:val="22"/>
          <w:szCs w:val="22"/>
          <w:highlight w:val="yellow"/>
          <w:rPrChange w:id="481" w:author="MPEG 142" w:date="2023-05-12T20:48:00Z">
            <w:rPr>
              <w:highlight w:val="yellow"/>
              <w:lang w:val="en-GB"/>
            </w:rPr>
          </w:rPrChange>
        </w:rPr>
        <w:t>default_sample_duration</w:t>
      </w:r>
      <w:proofErr w:type="spellEnd"/>
      <w:r w:rsidRPr="00A27EB3">
        <w:rPr>
          <w:sz w:val="22"/>
          <w:szCs w:val="22"/>
          <w:highlight w:val="yellow"/>
          <w:rPrChange w:id="482" w:author="MPEG 142" w:date="2023-05-12T20:48:00Z">
            <w:rPr>
              <w:highlight w:val="yellow"/>
            </w:rPr>
          </w:rPrChange>
        </w:rPr>
        <w:t xml:space="preserve"> </w:t>
      </w:r>
      <w:ins w:id="483" w:author="Cyril Concolato (cc0)" w:date="2023-05-12T15:47:00Z">
        <w:r w:rsidR="00D30704" w:rsidRPr="00A27EB3">
          <w:rPr>
            <w:sz w:val="22"/>
            <w:szCs w:val="22"/>
            <w:highlight w:val="yellow"/>
            <w:rPrChange w:id="484" w:author="MPEG 142" w:date="2023-05-12T20:48:00Z">
              <w:rPr>
                <w:highlight w:val="yellow"/>
              </w:rPr>
            </w:rPrChange>
          </w:rPr>
          <w:t xml:space="preserve">field </w:t>
        </w:r>
      </w:ins>
      <w:del w:id="485" w:author="Cyril Concolato (cc0)" w:date="2023-05-12T15:42:00Z">
        <w:r w:rsidRPr="00A27EB3" w:rsidDel="00D30704">
          <w:rPr>
            <w:sz w:val="22"/>
            <w:szCs w:val="22"/>
            <w:highlight w:val="yellow"/>
            <w:rPrChange w:id="486" w:author="MPEG 142" w:date="2023-05-12T20:48:00Z">
              <w:rPr>
                <w:highlight w:val="yellow"/>
              </w:rPr>
            </w:rPrChange>
          </w:rPr>
          <w:delText xml:space="preserve">was </w:delText>
        </w:r>
      </w:del>
      <w:ins w:id="487" w:author="Cyril Concolato (cc0)" w:date="2023-05-12T15:42:00Z">
        <w:r w:rsidR="00D30704" w:rsidRPr="00A27EB3">
          <w:rPr>
            <w:sz w:val="22"/>
            <w:szCs w:val="22"/>
            <w:highlight w:val="yellow"/>
            <w:rPrChange w:id="488" w:author="MPEG 142" w:date="2023-05-12T20:48:00Z">
              <w:rPr>
                <w:highlight w:val="yellow"/>
              </w:rPr>
            </w:rPrChange>
          </w:rPr>
          <w:t xml:space="preserve">is </w:t>
        </w:r>
      </w:ins>
      <w:r w:rsidRPr="00A27EB3">
        <w:rPr>
          <w:sz w:val="22"/>
          <w:szCs w:val="22"/>
          <w:highlight w:val="yellow"/>
          <w:rPrChange w:id="489" w:author="MPEG 142" w:date="2023-05-12T20:48:00Z">
            <w:rPr>
              <w:highlight w:val="yellow"/>
            </w:rPr>
          </w:rPrChange>
        </w:rPr>
        <w:t xml:space="preserve">set such that </w:t>
      </w:r>
      <w:ins w:id="490" w:author="Cyril Concolato (cc0)" w:date="2023-05-12T16:23:00Z">
        <w:r w:rsidR="00D30704" w:rsidRPr="00A27EB3">
          <w:rPr>
            <w:sz w:val="22"/>
            <w:szCs w:val="22"/>
            <w:highlight w:val="yellow"/>
            <w:rPrChange w:id="491" w:author="MPEG 142" w:date="2023-05-12T20:48:00Z">
              <w:rPr>
                <w:highlight w:val="yellow"/>
              </w:rPr>
            </w:rPrChange>
          </w:rPr>
          <w:t xml:space="preserve">the value </w:t>
        </w:r>
        <w:proofErr w:type="spellStart"/>
        <w:r w:rsidR="00D30704" w:rsidRPr="00A27EB3">
          <w:rPr>
            <w:rFonts w:ascii="Courier New" w:hAnsi="Courier New" w:cs="Courier New"/>
            <w:sz w:val="22"/>
            <w:szCs w:val="22"/>
            <w:highlight w:val="yellow"/>
            <w:rPrChange w:id="492" w:author="MPEG 142" w:date="2023-05-12T20:48:00Z">
              <w:rPr>
                <w:rFonts w:ascii="Courier New" w:hAnsi="Courier New" w:cs="Courier New"/>
                <w:highlight w:val="yellow"/>
              </w:rPr>
            </w:rPrChange>
          </w:rPr>
          <w:t>MediaHeaderBox</w:t>
        </w:r>
        <w:r w:rsidR="00D30704" w:rsidRPr="00A27EB3">
          <w:rPr>
            <w:sz w:val="22"/>
            <w:szCs w:val="22"/>
            <w:highlight w:val="yellow"/>
            <w:rPrChange w:id="493" w:author="MPEG 142" w:date="2023-05-12T20:48:00Z">
              <w:rPr>
                <w:highlight w:val="yellow"/>
              </w:rPr>
            </w:rPrChange>
          </w:rPr>
          <w:t>.</w:t>
        </w:r>
        <w:r w:rsidR="00D30704" w:rsidRPr="00A27EB3">
          <w:rPr>
            <w:rFonts w:ascii="Courier New" w:hAnsi="Courier New" w:cs="Courier New"/>
            <w:sz w:val="22"/>
            <w:szCs w:val="22"/>
            <w:highlight w:val="yellow"/>
            <w:rPrChange w:id="494" w:author="MPEG 142" w:date="2023-05-12T20:48:00Z">
              <w:rPr>
                <w:rFonts w:ascii="Courier New" w:hAnsi="Courier New" w:cs="Courier New"/>
                <w:highlight w:val="yellow"/>
              </w:rPr>
            </w:rPrChange>
          </w:rPr>
          <w:t>timescale</w:t>
        </w:r>
        <w:proofErr w:type="spellEnd"/>
        <w:r w:rsidR="00D30704" w:rsidRPr="00A27EB3">
          <w:rPr>
            <w:sz w:val="22"/>
            <w:szCs w:val="22"/>
            <w:highlight w:val="yellow"/>
            <w:rPrChange w:id="495" w:author="MPEG 142" w:date="2023-05-12T20:48:00Z">
              <w:rPr>
                <w:highlight w:val="yellow"/>
              </w:rPr>
            </w:rPrChange>
          </w:rPr>
          <w:t xml:space="preserve"> / </w:t>
        </w:r>
        <w:proofErr w:type="spellStart"/>
        <w:r w:rsidR="00D30704" w:rsidRPr="00A27EB3">
          <w:rPr>
            <w:rFonts w:ascii="Courier New" w:hAnsi="Courier New" w:cs="Courier New"/>
            <w:sz w:val="22"/>
            <w:szCs w:val="22"/>
            <w:highlight w:val="yellow"/>
            <w:rPrChange w:id="496" w:author="MPEG 142" w:date="2023-05-12T20:48:00Z">
              <w:rPr>
                <w:rFonts w:ascii="Courier New" w:hAnsi="Courier New" w:cs="Courier New"/>
                <w:highlight w:val="yellow"/>
              </w:rPr>
            </w:rPrChange>
          </w:rPr>
          <w:t>default_sample_duration</w:t>
        </w:r>
        <w:proofErr w:type="spellEnd"/>
        <w:r w:rsidR="00D30704" w:rsidRPr="00A27EB3">
          <w:rPr>
            <w:sz w:val="22"/>
            <w:szCs w:val="22"/>
            <w:highlight w:val="yellow"/>
            <w:rPrChange w:id="497" w:author="MPEG 142" w:date="2023-05-12T20:48:00Z">
              <w:rPr>
                <w:highlight w:val="yellow"/>
              </w:rPr>
            </w:rPrChange>
          </w:rPr>
          <w:t xml:space="preserve"> </w:t>
        </w:r>
      </w:ins>
      <w:del w:id="498" w:author="Cyril Concolato (cc0)" w:date="2023-05-12T16:23:00Z">
        <w:r w:rsidRPr="00A27EB3" w:rsidDel="00D30704">
          <w:rPr>
            <w:sz w:val="22"/>
            <w:szCs w:val="22"/>
            <w:highlight w:val="yellow"/>
            <w:rPrChange w:id="499" w:author="MPEG 142" w:date="2023-05-12T20:48:00Z">
              <w:rPr>
                <w:highlight w:val="yellow"/>
              </w:rPr>
            </w:rPrChange>
          </w:rPr>
          <w:delText>it may be used to</w:delText>
        </w:r>
      </w:del>
      <w:ins w:id="500" w:author="Cyril Concolato (cc0)" w:date="2023-05-12T16:23:00Z">
        <w:r w:rsidR="00D30704" w:rsidRPr="00A27EB3">
          <w:rPr>
            <w:sz w:val="22"/>
            <w:szCs w:val="22"/>
            <w:highlight w:val="yellow"/>
            <w:rPrChange w:id="501" w:author="MPEG 142" w:date="2023-05-12T20:48:00Z">
              <w:rPr>
                <w:highlight w:val="yellow"/>
              </w:rPr>
            </w:rPrChange>
          </w:rPr>
          <w:t>represents an</w:t>
        </w:r>
      </w:ins>
      <w:r w:rsidRPr="00A27EB3">
        <w:rPr>
          <w:sz w:val="22"/>
          <w:szCs w:val="22"/>
          <w:highlight w:val="yellow"/>
          <w:rPrChange w:id="502" w:author="MPEG 142" w:date="2023-05-12T20:48:00Z">
            <w:rPr>
              <w:highlight w:val="yellow"/>
            </w:rPr>
          </w:rPrChange>
        </w:rPr>
        <w:t xml:space="preserve"> estimate </w:t>
      </w:r>
      <w:ins w:id="503" w:author="Cyril Concolato (cc0)" w:date="2023-05-12T16:23:00Z">
        <w:r w:rsidR="00D30704" w:rsidRPr="00A27EB3">
          <w:rPr>
            <w:sz w:val="22"/>
            <w:szCs w:val="22"/>
            <w:highlight w:val="yellow"/>
            <w:rPrChange w:id="504" w:author="MPEG 142" w:date="2023-05-12T20:48:00Z">
              <w:rPr>
                <w:highlight w:val="yellow"/>
              </w:rPr>
            </w:rPrChange>
          </w:rPr>
          <w:t xml:space="preserve">of </w:t>
        </w:r>
      </w:ins>
      <w:r w:rsidRPr="00A27EB3">
        <w:rPr>
          <w:sz w:val="22"/>
          <w:szCs w:val="22"/>
          <w:highlight w:val="yellow"/>
          <w:rPrChange w:id="505" w:author="MPEG 142" w:date="2023-05-12T20:48:00Z">
            <w:rPr>
              <w:highlight w:val="yellow"/>
            </w:rPr>
          </w:rPrChange>
        </w:rPr>
        <w:t xml:space="preserve">the </w:t>
      </w:r>
      <w:ins w:id="506" w:author="Cyril Concolato (cc0)" w:date="2023-05-12T15:50:00Z">
        <w:r w:rsidR="00D30704" w:rsidRPr="00A27EB3">
          <w:rPr>
            <w:sz w:val="22"/>
            <w:szCs w:val="22"/>
            <w:highlight w:val="yellow"/>
            <w:rPrChange w:id="507" w:author="MPEG 142" w:date="2023-05-12T20:48:00Z">
              <w:rPr>
                <w:highlight w:val="yellow"/>
              </w:rPr>
            </w:rPrChange>
          </w:rPr>
          <w:t xml:space="preserve">rate </w:t>
        </w:r>
      </w:ins>
      <w:ins w:id="508" w:author="Cyril Concolato (cc0)" w:date="2023-05-12T15:46:00Z">
        <w:r w:rsidR="00D30704" w:rsidRPr="00A27EB3">
          <w:rPr>
            <w:sz w:val="22"/>
            <w:szCs w:val="22"/>
            <w:highlight w:val="yellow"/>
            <w:rPrChange w:id="509" w:author="MPEG 142" w:date="2023-05-12T20:48:00Z">
              <w:rPr>
                <w:highlight w:val="yellow"/>
              </w:rPr>
            </w:rPrChange>
          </w:rPr>
          <w:t xml:space="preserve">of ISOBMFF samples per seconds </w:t>
        </w:r>
      </w:ins>
      <w:del w:id="510" w:author="Cyril Concolato (cc0)" w:date="2023-05-12T15:44:00Z">
        <w:r w:rsidRPr="00A27EB3" w:rsidDel="00D30704">
          <w:rPr>
            <w:sz w:val="22"/>
            <w:szCs w:val="22"/>
            <w:highlight w:val="yellow"/>
            <w:rPrChange w:id="511" w:author="MPEG 142" w:date="2023-05-12T20:48:00Z">
              <w:rPr>
                <w:highlight w:val="yellow"/>
              </w:rPr>
            </w:rPrChange>
          </w:rPr>
          <w:delText xml:space="preserve">intended/estimated </w:delText>
        </w:r>
      </w:del>
      <w:del w:id="512" w:author="Cyril Concolato (cc0)" w:date="2023-05-12T15:46:00Z">
        <w:r w:rsidRPr="00A27EB3" w:rsidDel="00D30704">
          <w:rPr>
            <w:sz w:val="22"/>
            <w:szCs w:val="22"/>
            <w:highlight w:val="yellow"/>
            <w:rPrChange w:id="513" w:author="MPEG 142" w:date="2023-05-12T20:48:00Z">
              <w:rPr>
                <w:highlight w:val="yellow"/>
              </w:rPr>
            </w:rPrChange>
          </w:rPr>
          <w:delText xml:space="preserve">framerate </w:delText>
        </w:r>
      </w:del>
      <w:r w:rsidRPr="00A27EB3">
        <w:rPr>
          <w:sz w:val="22"/>
          <w:szCs w:val="22"/>
          <w:highlight w:val="yellow"/>
          <w:rPrChange w:id="514" w:author="MPEG 142" w:date="2023-05-12T20:48:00Z">
            <w:rPr>
              <w:highlight w:val="yellow"/>
            </w:rPr>
          </w:rPrChange>
        </w:rPr>
        <w:t>of the track</w:t>
      </w:r>
      <w:ins w:id="515" w:author="Cyril Concolato (cc0)" w:date="2023-05-12T16:23:00Z">
        <w:r w:rsidR="00D30704" w:rsidRPr="00A27EB3">
          <w:rPr>
            <w:sz w:val="22"/>
            <w:szCs w:val="22"/>
            <w:highlight w:val="yellow"/>
            <w:rPrChange w:id="516" w:author="MPEG 142" w:date="2023-05-12T20:48:00Z">
              <w:rPr>
                <w:highlight w:val="yellow"/>
              </w:rPr>
            </w:rPrChange>
          </w:rPr>
          <w:t xml:space="preserve">. </w:t>
        </w:r>
      </w:ins>
      <w:ins w:id="517" w:author="Cyril Concolato (cc0)" w:date="2023-05-12T16:38:00Z">
        <w:r w:rsidR="00D30704" w:rsidRPr="00A27EB3">
          <w:rPr>
            <w:sz w:val="22"/>
            <w:szCs w:val="22"/>
            <w:highlight w:val="yellow"/>
            <w:rPrChange w:id="518" w:author="MPEG 142" w:date="2023-05-12T20:48:00Z">
              <w:rPr>
                <w:highlight w:val="yellow"/>
              </w:rPr>
            </w:rPrChange>
          </w:rPr>
          <w:t>The name of the flag is derived from</w:t>
        </w:r>
      </w:ins>
      <w:ins w:id="519" w:author="Cyril Concolato (cc0)" w:date="2023-05-12T16:23:00Z">
        <w:r w:rsidR="00D30704" w:rsidRPr="00A27EB3">
          <w:rPr>
            <w:sz w:val="22"/>
            <w:szCs w:val="22"/>
            <w:highlight w:val="yellow"/>
            <w:rPrChange w:id="520" w:author="MPEG 142" w:date="2023-05-12T20:48:00Z">
              <w:rPr>
                <w:highlight w:val="yellow"/>
              </w:rPr>
            </w:rPrChange>
          </w:rPr>
          <w:t xml:space="preserve"> visual tracks, </w:t>
        </w:r>
      </w:ins>
      <w:ins w:id="521" w:author="Cyril Concolato (cc0)" w:date="2023-05-12T16:38:00Z">
        <w:r w:rsidR="00D30704" w:rsidRPr="00A27EB3">
          <w:rPr>
            <w:sz w:val="22"/>
            <w:szCs w:val="22"/>
            <w:highlight w:val="yellow"/>
            <w:rPrChange w:id="522" w:author="MPEG 142" w:date="2023-05-12T20:48:00Z">
              <w:rPr>
                <w:highlight w:val="yellow"/>
              </w:rPr>
            </w:rPrChange>
          </w:rPr>
          <w:t xml:space="preserve">but the flag applies </w:t>
        </w:r>
      </w:ins>
      <w:del w:id="523" w:author="Cyril Concolato (cc0)" w:date="2023-05-12T16:23:00Z">
        <w:r w:rsidRPr="00A27EB3" w:rsidDel="00D30704">
          <w:rPr>
            <w:sz w:val="22"/>
            <w:szCs w:val="22"/>
            <w:highlight w:val="yellow"/>
            <w:rPrChange w:id="524" w:author="MPEG 142" w:date="2023-05-12T20:48:00Z">
              <w:rPr>
                <w:highlight w:val="yellow"/>
              </w:rPr>
            </w:rPrChange>
          </w:rPr>
          <w:delText>.</w:delText>
        </w:r>
      </w:del>
      <w:ins w:id="525" w:author="Cyril Concolato (cc0)" w:date="2023-05-12T15:51:00Z">
        <w:r w:rsidR="00D30704" w:rsidRPr="00A27EB3">
          <w:rPr>
            <w:sz w:val="22"/>
            <w:szCs w:val="22"/>
            <w:highlight w:val="yellow"/>
            <w:rPrChange w:id="526" w:author="MPEG 142" w:date="2023-05-12T20:48:00Z">
              <w:rPr>
                <w:highlight w:val="yellow"/>
              </w:rPr>
            </w:rPrChange>
          </w:rPr>
          <w:t>for any type of track</w:t>
        </w:r>
      </w:ins>
      <w:del w:id="527" w:author="Cyril Concolato (cc0)" w:date="2023-05-12T16:24:00Z">
        <w:r w:rsidRPr="00A27EB3" w:rsidDel="00D30704">
          <w:rPr>
            <w:sz w:val="22"/>
            <w:szCs w:val="22"/>
            <w:highlight w:val="yellow"/>
            <w:rPrChange w:id="528" w:author="MPEG 142" w:date="2023-05-12T20:48:00Z">
              <w:rPr>
                <w:highlight w:val="yellow"/>
              </w:rPr>
            </w:rPrChange>
          </w:rPr>
          <w:delText xml:space="preserve"> </w:delText>
        </w:r>
      </w:del>
      <w:del w:id="529" w:author="Cyril Concolato (cc0)" w:date="2023-05-12T15:44:00Z">
        <w:r w:rsidRPr="00A27EB3" w:rsidDel="00D30704">
          <w:rPr>
            <w:sz w:val="22"/>
            <w:szCs w:val="22"/>
            <w:highlight w:val="yellow"/>
            <w:rPrChange w:id="530" w:author="MPEG 142" w:date="2023-05-12T20:48:00Z">
              <w:rPr>
                <w:highlight w:val="yellow"/>
              </w:rPr>
            </w:rPrChange>
          </w:rPr>
          <w:delText xml:space="preserve">This provides an explicit method for a reader to derive the intended/estimated framerate of the track. </w:delText>
        </w:r>
      </w:del>
      <w:del w:id="531" w:author="Cyril Concolato (cc0)" w:date="2023-05-12T16:24:00Z">
        <w:r w:rsidRPr="00A27EB3" w:rsidDel="00D30704">
          <w:rPr>
            <w:sz w:val="22"/>
            <w:szCs w:val="22"/>
            <w:highlight w:val="yellow"/>
            <w:rPrChange w:id="532" w:author="MPEG 142" w:date="2023-05-12T20:48:00Z">
              <w:rPr>
                <w:highlight w:val="yellow"/>
              </w:rPr>
            </w:rPrChange>
          </w:rPr>
          <w:delText xml:space="preserve">The estimated </w:delText>
        </w:r>
      </w:del>
      <w:del w:id="533" w:author="Cyril Concolato (cc0)" w:date="2023-05-12T15:47:00Z">
        <w:r w:rsidRPr="00A27EB3" w:rsidDel="00D30704">
          <w:rPr>
            <w:sz w:val="22"/>
            <w:szCs w:val="22"/>
            <w:highlight w:val="yellow"/>
            <w:rPrChange w:id="534" w:author="MPEG 142" w:date="2023-05-12T20:48:00Z">
              <w:rPr>
                <w:highlight w:val="yellow"/>
              </w:rPr>
            </w:rPrChange>
          </w:rPr>
          <w:delText>frame</w:delText>
        </w:r>
      </w:del>
      <w:del w:id="535" w:author="Cyril Concolato (cc0)" w:date="2023-05-12T16:24:00Z">
        <w:r w:rsidRPr="00A27EB3" w:rsidDel="00D30704">
          <w:rPr>
            <w:sz w:val="22"/>
            <w:szCs w:val="22"/>
            <w:highlight w:val="yellow"/>
            <w:rPrChange w:id="536" w:author="MPEG 142" w:date="2023-05-12T20:48:00Z">
              <w:rPr>
                <w:highlight w:val="yellow"/>
              </w:rPr>
            </w:rPrChange>
          </w:rPr>
          <w:delText xml:space="preserve">rate is calculated as follows:  </w:delText>
        </w:r>
      </w:del>
      <w:del w:id="537" w:author="Cyril Concolato (cc0)" w:date="2023-05-12T16:23:00Z">
        <w:r w:rsidRPr="00A27EB3" w:rsidDel="00D30704">
          <w:rPr>
            <w:rFonts w:ascii="Courier New" w:hAnsi="Courier New" w:cs="Courier New"/>
            <w:sz w:val="22"/>
            <w:szCs w:val="22"/>
            <w:highlight w:val="yellow"/>
            <w:rPrChange w:id="538" w:author="MPEG 142" w:date="2023-05-12T20:48:00Z">
              <w:rPr>
                <w:rFonts w:ascii="Courier New" w:hAnsi="Courier New" w:cs="Courier New"/>
                <w:highlight w:val="yellow"/>
              </w:rPr>
            </w:rPrChange>
          </w:rPr>
          <w:delText>MediaHeaderBox</w:delText>
        </w:r>
        <w:r w:rsidRPr="00A27EB3" w:rsidDel="00D30704">
          <w:rPr>
            <w:sz w:val="22"/>
            <w:szCs w:val="22"/>
            <w:highlight w:val="yellow"/>
            <w:rPrChange w:id="539" w:author="MPEG 142" w:date="2023-05-12T20:48:00Z">
              <w:rPr>
                <w:highlight w:val="yellow"/>
              </w:rPr>
            </w:rPrChange>
          </w:rPr>
          <w:delText>.</w:delText>
        </w:r>
        <w:r w:rsidRPr="00A27EB3" w:rsidDel="00D30704">
          <w:rPr>
            <w:rFonts w:ascii="Courier New" w:hAnsi="Courier New" w:cs="Courier New"/>
            <w:sz w:val="22"/>
            <w:szCs w:val="22"/>
            <w:highlight w:val="yellow"/>
            <w:rPrChange w:id="540" w:author="MPEG 142" w:date="2023-05-12T20:48:00Z">
              <w:rPr>
                <w:highlight w:val="yellow"/>
                <w:lang w:val="en-GB"/>
              </w:rPr>
            </w:rPrChange>
          </w:rPr>
          <w:delText>timescale</w:delText>
        </w:r>
        <w:r w:rsidRPr="00A27EB3" w:rsidDel="00D30704">
          <w:rPr>
            <w:sz w:val="22"/>
            <w:szCs w:val="22"/>
            <w:highlight w:val="yellow"/>
            <w:rPrChange w:id="541" w:author="MPEG 142" w:date="2023-05-12T20:48:00Z">
              <w:rPr>
                <w:highlight w:val="yellow"/>
              </w:rPr>
            </w:rPrChange>
          </w:rPr>
          <w:delText xml:space="preserve"> </w:delText>
        </w:r>
      </w:del>
      <w:del w:id="542" w:author="Cyril Concolato (cc0)" w:date="2023-05-12T15:45:00Z">
        <w:r w:rsidRPr="00A27EB3" w:rsidDel="00D30704">
          <w:rPr>
            <w:sz w:val="22"/>
            <w:szCs w:val="22"/>
            <w:highlight w:val="yellow"/>
            <w:rPrChange w:id="543" w:author="MPEG 142" w:date="2023-05-12T20:48:00Z">
              <w:rPr>
                <w:highlight w:val="yellow"/>
              </w:rPr>
            </w:rPrChange>
          </w:rPr>
          <w:delText xml:space="preserve">in the same </w:delText>
        </w:r>
        <w:r w:rsidRPr="00A27EB3" w:rsidDel="00D30704">
          <w:rPr>
            <w:rFonts w:ascii="Courier New" w:hAnsi="Courier New" w:cs="Courier New"/>
            <w:sz w:val="22"/>
            <w:szCs w:val="22"/>
            <w:highlight w:val="yellow"/>
            <w:rPrChange w:id="544" w:author="MPEG 142" w:date="2023-05-12T20:48:00Z">
              <w:rPr>
                <w:rFonts w:ascii="Courier New" w:hAnsi="Courier New" w:cs="Courier New"/>
                <w:highlight w:val="yellow"/>
              </w:rPr>
            </w:rPrChange>
          </w:rPr>
          <w:delText>TrackBox</w:delText>
        </w:r>
        <w:r w:rsidRPr="00A27EB3" w:rsidDel="00D30704">
          <w:rPr>
            <w:sz w:val="22"/>
            <w:szCs w:val="22"/>
            <w:highlight w:val="yellow"/>
            <w:rPrChange w:id="545" w:author="MPEG 142" w:date="2023-05-12T20:48:00Z">
              <w:rPr>
                <w:highlight w:val="yellow"/>
              </w:rPr>
            </w:rPrChange>
          </w:rPr>
          <w:delText xml:space="preserve"> divided by </w:delText>
        </w:r>
      </w:del>
      <w:del w:id="546" w:author="Cyril Concolato (cc0)" w:date="2023-05-12T16:23:00Z">
        <w:r w:rsidRPr="00A27EB3" w:rsidDel="00D30704">
          <w:rPr>
            <w:rFonts w:ascii="Courier New" w:hAnsi="Courier New" w:cs="Courier New"/>
            <w:sz w:val="22"/>
            <w:szCs w:val="22"/>
            <w:highlight w:val="yellow"/>
            <w:rPrChange w:id="547" w:author="MPEG 142" w:date="2023-05-12T20:48:00Z">
              <w:rPr>
                <w:highlight w:val="yellow"/>
                <w:lang w:val="en-GB"/>
              </w:rPr>
            </w:rPrChange>
          </w:rPr>
          <w:delText>default_sample_duration</w:delText>
        </w:r>
      </w:del>
      <w:r w:rsidRPr="00A27EB3">
        <w:rPr>
          <w:sz w:val="22"/>
          <w:szCs w:val="22"/>
          <w:highlight w:val="yellow"/>
          <w:rPrChange w:id="548" w:author="MPEG 142" w:date="2023-05-12T20:48:00Z">
            <w:rPr>
              <w:highlight w:val="yellow"/>
            </w:rPr>
          </w:rPrChange>
        </w:rPr>
        <w:t xml:space="preserve">. When this flag is set, the </w:t>
      </w:r>
      <w:proofErr w:type="spellStart"/>
      <w:r w:rsidRPr="00A27EB3">
        <w:rPr>
          <w:rFonts w:ascii="Courier New" w:hAnsi="Courier New" w:cs="Courier New"/>
          <w:sz w:val="22"/>
          <w:szCs w:val="22"/>
          <w:highlight w:val="yellow"/>
          <w:rPrChange w:id="549" w:author="MPEG 142" w:date="2023-05-12T20:48:00Z">
            <w:rPr>
              <w:highlight w:val="yellow"/>
              <w:lang w:val="en-GB"/>
            </w:rPr>
          </w:rPrChange>
        </w:rPr>
        <w:t>default_sample_duration</w:t>
      </w:r>
      <w:proofErr w:type="spellEnd"/>
      <w:r w:rsidRPr="00A27EB3">
        <w:rPr>
          <w:sz w:val="22"/>
          <w:szCs w:val="22"/>
          <w:highlight w:val="yellow"/>
          <w:rPrChange w:id="550" w:author="MPEG 142" w:date="2023-05-12T20:48:00Z">
            <w:rPr>
              <w:highlight w:val="yellow"/>
            </w:rPr>
          </w:rPrChange>
        </w:rPr>
        <w:t xml:space="preserve"> shall not be set to zero.</w:t>
      </w:r>
      <w:r w:rsidR="00024789" w:rsidRPr="00A27EB3">
        <w:rPr>
          <w:sz w:val="22"/>
          <w:szCs w:val="22"/>
          <w:highlight w:val="yellow"/>
          <w:rPrChange w:id="551" w:author="MPEG 142" w:date="2023-05-12T20:48:00Z">
            <w:rPr>
              <w:highlight w:val="yellow"/>
            </w:rPr>
          </w:rPrChange>
        </w:rPr>
        <w:t xml:space="preserve"> </w:t>
      </w:r>
      <w:del w:id="552" w:author="Cyril Concolato (cc0)" w:date="2023-05-12T15:47:00Z">
        <w:r w:rsidR="00024789" w:rsidRPr="00A27EB3" w:rsidDel="00D30704">
          <w:rPr>
            <w:sz w:val="22"/>
            <w:szCs w:val="22"/>
            <w:highlight w:val="yellow"/>
            <w:rPrChange w:id="553" w:author="MPEG 142" w:date="2023-05-12T20:48:00Z">
              <w:rPr>
                <w:highlight w:val="yellow"/>
              </w:rPr>
            </w:rPrChange>
          </w:rPr>
          <w:delText>For non-visual tracks, the estimate may also be used to estimate the expected number of ISO BMFF samples per second.</w:delText>
        </w:r>
      </w:del>
    </w:p>
    <w:p w14:paraId="40420105" w14:textId="61ACF150" w:rsidR="00D30704" w:rsidRDefault="00D30704" w:rsidP="00A27EB3">
      <w:pPr>
        <w:pStyle w:val="Note"/>
        <w:rPr>
          <w:ins w:id="554" w:author="Cyril Concolato (cc0)" w:date="2023-05-12T16:20:00Z"/>
        </w:rPr>
        <w:pPrChange w:id="555" w:author="MPEG 142" w:date="2023-05-12T20:50:00Z">
          <w:pPr/>
        </w:pPrChange>
      </w:pPr>
      <w:ins w:id="556" w:author="Cyril Concolato (cc0)" w:date="2023-05-12T16:14:00Z">
        <w:r>
          <w:rPr>
            <w:highlight w:val="yellow"/>
          </w:rPr>
          <w:t>NOTE</w:t>
        </w:r>
      </w:ins>
      <w:ins w:id="557" w:author="Cyril Concolato (cc0)" w:date="2023-05-12T16:17:00Z">
        <w:r>
          <w:rPr>
            <w:highlight w:val="yellow"/>
          </w:rPr>
          <w:t xml:space="preserve"> 1</w:t>
        </w:r>
      </w:ins>
      <w:ins w:id="558" w:author="Cyril Concolato (cc0)" w:date="2023-05-12T16:14:00Z">
        <w:r>
          <w:rPr>
            <w:highlight w:val="yellow"/>
          </w:rPr>
          <w:t xml:space="preserve">: </w:t>
        </w:r>
      </w:ins>
      <w:r w:rsidR="00BA61F5" w:rsidRPr="00A15885">
        <w:rPr>
          <w:highlight w:val="yellow"/>
        </w:rPr>
        <w:t xml:space="preserve">The </w:t>
      </w:r>
      <w:del w:id="559" w:author="Cyril Concolato (cc0)" w:date="2023-05-12T16:19:00Z">
        <w:r w:rsidR="00BA61F5" w:rsidRPr="00A15885" w:rsidDel="00D30704">
          <w:rPr>
            <w:highlight w:val="yellow"/>
          </w:rPr>
          <w:delText xml:space="preserve">estimated </w:delText>
        </w:r>
      </w:del>
      <w:ins w:id="560" w:author="Cyril Concolato (cc0)" w:date="2023-05-12T16:19:00Z">
        <w:r>
          <w:rPr>
            <w:highlight w:val="yellow"/>
          </w:rPr>
          <w:t xml:space="preserve">computed </w:t>
        </w:r>
      </w:ins>
      <w:del w:id="561" w:author="Cyril Concolato (cc0)" w:date="2023-05-12T15:50:00Z">
        <w:r w:rsidR="00BA61F5" w:rsidRPr="00A15885" w:rsidDel="00D30704">
          <w:rPr>
            <w:highlight w:val="yellow"/>
          </w:rPr>
          <w:delText xml:space="preserve">framerate </w:delText>
        </w:r>
      </w:del>
      <w:ins w:id="562" w:author="Cyril Concolato (cc0)" w:date="2023-05-12T16:19:00Z">
        <w:r>
          <w:rPr>
            <w:highlight w:val="yellow"/>
          </w:rPr>
          <w:t xml:space="preserve">value </w:t>
        </w:r>
      </w:ins>
      <w:r w:rsidR="00BA61F5" w:rsidRPr="00A15885">
        <w:rPr>
          <w:highlight w:val="yellow"/>
        </w:rPr>
        <w:t xml:space="preserve">is only intended to be </w:t>
      </w:r>
      <w:del w:id="563" w:author="Cyril Concolato (cc0)" w:date="2023-05-12T16:29:00Z">
        <w:r w:rsidR="00BA61F5" w:rsidRPr="00A15885" w:rsidDel="00D30704">
          <w:rPr>
            <w:highlight w:val="yellow"/>
          </w:rPr>
          <w:delText xml:space="preserve">used as </w:delText>
        </w:r>
      </w:del>
      <w:ins w:id="564" w:author="Cyril Concolato (cc0)" w:date="2023-05-12T16:29:00Z">
        <w:r>
          <w:rPr>
            <w:highlight w:val="yellow"/>
          </w:rPr>
          <w:t xml:space="preserve">informative and </w:t>
        </w:r>
      </w:ins>
      <w:ins w:id="565" w:author="Cyril Concolato (cc0)" w:date="2023-05-12T16:30:00Z">
        <w:r>
          <w:rPr>
            <w:highlight w:val="yellow"/>
          </w:rPr>
          <w:t>is</w:t>
        </w:r>
      </w:ins>
      <w:ins w:id="566" w:author="Cyril Concolato (cc0)" w:date="2023-05-12T16:29:00Z">
        <w:r>
          <w:rPr>
            <w:highlight w:val="yellow"/>
          </w:rPr>
          <w:t xml:space="preserve"> not meant to drive any time-based processing</w:t>
        </w:r>
      </w:ins>
      <w:ins w:id="567" w:author="Cyril Concolato (cc0)" w:date="2023-05-12T16:32:00Z">
        <w:r>
          <w:rPr>
            <w:highlight w:val="yellow"/>
          </w:rPr>
          <w:t xml:space="preserve"> of the track</w:t>
        </w:r>
      </w:ins>
      <w:del w:id="568" w:author="Cyril Concolato (cc0)" w:date="2023-05-12T16:19:00Z">
        <w:r w:rsidR="00BA61F5" w:rsidRPr="00A15885" w:rsidDel="00D30704">
          <w:rPr>
            <w:highlight w:val="yellow"/>
          </w:rPr>
          <w:delText>supplementary information</w:delText>
        </w:r>
      </w:del>
      <w:r w:rsidR="00BA61F5" w:rsidRPr="00A15885">
        <w:rPr>
          <w:highlight w:val="yellow"/>
        </w:rPr>
        <w:t xml:space="preserve">. </w:t>
      </w:r>
      <w:del w:id="569" w:author="Cyril Concolato (cc0)" w:date="2023-05-12T16:19:00Z">
        <w:r w:rsidR="00BA61F5" w:rsidRPr="00A15885" w:rsidDel="00D30704">
          <w:rPr>
            <w:highlight w:val="yellow"/>
          </w:rPr>
          <w:delText>Actual</w:delText>
        </w:r>
      </w:del>
      <w:ins w:id="570" w:author="Cyril Concolato (cc0)" w:date="2023-05-12T16:19:00Z">
        <w:r>
          <w:rPr>
            <w:highlight w:val="yellow"/>
          </w:rPr>
          <w:t>P</w:t>
        </w:r>
      </w:ins>
      <w:ins w:id="571" w:author="Cyril Concolato (cc0)" w:date="2023-05-12T16:18:00Z">
        <w:r>
          <w:rPr>
            <w:highlight w:val="yellow"/>
          </w:rPr>
          <w:t xml:space="preserve">resentation times, composition times, </w:t>
        </w:r>
      </w:ins>
      <w:ins w:id="572" w:author="Cyril Concolato (cc0)" w:date="2023-05-12T16:29:00Z">
        <w:r>
          <w:rPr>
            <w:highlight w:val="yellow"/>
          </w:rPr>
          <w:t xml:space="preserve">and </w:t>
        </w:r>
      </w:ins>
      <w:ins w:id="573" w:author="Cyril Concolato (cc0)" w:date="2023-05-12T16:18:00Z">
        <w:r>
          <w:rPr>
            <w:highlight w:val="yellow"/>
          </w:rPr>
          <w:t>decoding times</w:t>
        </w:r>
      </w:ins>
      <w:ins w:id="574" w:author="Cyril Concolato (cc0)" w:date="2023-05-12T16:29:00Z">
        <w:r>
          <w:rPr>
            <w:highlight w:val="yellow"/>
          </w:rPr>
          <w:t xml:space="preserve"> provided by the </w:t>
        </w:r>
        <w:proofErr w:type="spellStart"/>
        <w:r w:rsidRPr="00C8616F">
          <w:rPr>
            <w:rFonts w:ascii="Courier New" w:hAnsi="Courier New" w:cs="Courier New"/>
            <w:sz w:val="21"/>
            <w:szCs w:val="21"/>
            <w:highlight w:val="yellow"/>
          </w:rPr>
          <w:t>TimeToSampleBox</w:t>
        </w:r>
        <w:proofErr w:type="spellEnd"/>
        <w:r w:rsidRPr="00C8616F">
          <w:rPr>
            <w:highlight w:val="yellow"/>
          </w:rPr>
          <w:t xml:space="preserve"> and the </w:t>
        </w:r>
        <w:proofErr w:type="spellStart"/>
        <w:r w:rsidRPr="00C8616F">
          <w:rPr>
            <w:rFonts w:ascii="Courier New" w:hAnsi="Courier New" w:cs="Courier New"/>
            <w:sz w:val="21"/>
            <w:szCs w:val="21"/>
            <w:highlight w:val="yellow"/>
          </w:rPr>
          <w:t>TrackRunBox</w:t>
        </w:r>
      </w:ins>
      <w:ins w:id="575" w:author="Cyril Concolato (cc0)" w:date="2023-05-12T16:32:00Z">
        <w:r w:rsidRPr="00D30704">
          <w:rPr>
            <w:rFonts w:ascii="Times New Roman" w:hAnsi="Times New Roman"/>
            <w:sz w:val="24"/>
            <w:szCs w:val="24"/>
            <w:highlight w:val="yellow"/>
            <w:rPrChange w:id="576" w:author="Cyril Concolato (cc0)" w:date="2023-05-12T16:33:00Z">
              <w:rPr>
                <w:rFonts w:ascii="Courier New" w:hAnsi="Courier New" w:cs="Courier New"/>
                <w:sz w:val="21"/>
                <w:szCs w:val="21"/>
                <w:highlight w:val="yellow"/>
                <w:lang w:val="en-GB"/>
              </w:rPr>
            </w:rPrChange>
          </w:rPr>
          <w:t>es</w:t>
        </w:r>
      </w:ins>
      <w:proofErr w:type="spellEnd"/>
      <w:ins w:id="577" w:author="Cyril Concolato (cc0)" w:date="2023-05-12T16:29:00Z">
        <w:r w:rsidRPr="00C8616F">
          <w:rPr>
            <w:highlight w:val="yellow"/>
          </w:rPr>
          <w:t xml:space="preserve">, considering default values potentially coded in </w:t>
        </w:r>
        <w:proofErr w:type="spellStart"/>
        <w:r w:rsidRPr="00C8616F">
          <w:rPr>
            <w:rFonts w:ascii="Courier New" w:hAnsi="Courier New" w:cs="Courier New"/>
            <w:sz w:val="21"/>
            <w:szCs w:val="21"/>
            <w:highlight w:val="yellow"/>
          </w:rPr>
          <w:t>TrackExtendsBox</w:t>
        </w:r>
        <w:proofErr w:type="spellEnd"/>
        <w:r w:rsidRPr="00C8616F">
          <w:rPr>
            <w:rFonts w:ascii="Courier New" w:hAnsi="Courier New" w:cs="Courier New"/>
            <w:sz w:val="21"/>
            <w:szCs w:val="21"/>
            <w:highlight w:val="yellow"/>
          </w:rPr>
          <w:t xml:space="preserve"> </w:t>
        </w:r>
        <w:r w:rsidRPr="00C8616F">
          <w:rPr>
            <w:highlight w:val="yellow"/>
          </w:rPr>
          <w:t>and</w:t>
        </w:r>
        <w:r w:rsidRPr="00C8616F">
          <w:rPr>
            <w:rFonts w:ascii="Courier New" w:hAnsi="Courier New" w:cs="Courier New"/>
            <w:sz w:val="21"/>
            <w:szCs w:val="21"/>
            <w:highlight w:val="yellow"/>
          </w:rPr>
          <w:t xml:space="preserve"> </w:t>
        </w:r>
        <w:proofErr w:type="spellStart"/>
        <w:r w:rsidRPr="00C8616F">
          <w:rPr>
            <w:rFonts w:ascii="Courier New" w:hAnsi="Courier New" w:cs="Courier New"/>
            <w:sz w:val="21"/>
            <w:szCs w:val="21"/>
            <w:highlight w:val="yellow"/>
          </w:rPr>
          <w:t>TrackFragmentHeaderBox</w:t>
        </w:r>
      </w:ins>
      <w:proofErr w:type="spellEnd"/>
      <w:ins w:id="578" w:author="Cyril Concolato (cc0)" w:date="2023-05-12T16:33:00Z">
        <w:r>
          <w:rPr>
            <w:highlight w:val="yellow"/>
          </w:rPr>
          <w:t xml:space="preserve">, </w:t>
        </w:r>
      </w:ins>
      <w:ins w:id="579" w:author="Cyril Concolato (cc0)" w:date="2023-05-12T16:29:00Z">
        <w:r>
          <w:rPr>
            <w:highlight w:val="yellow"/>
          </w:rPr>
          <w:t>are authoritative</w:t>
        </w:r>
      </w:ins>
      <w:ins w:id="580" w:author="Cyril Concolato (cc0)" w:date="2023-05-12T16:30:00Z">
        <w:r>
          <w:rPr>
            <w:highlight w:val="yellow"/>
          </w:rPr>
          <w:t xml:space="preserve"> for time-based processing</w:t>
        </w:r>
      </w:ins>
      <w:ins w:id="581" w:author="Cyril Concolato (cc0)" w:date="2023-05-12T16:14:00Z">
        <w:r>
          <w:rPr>
            <w:highlight w:val="yellow"/>
          </w:rPr>
          <w:t xml:space="preserve">, </w:t>
        </w:r>
      </w:ins>
      <w:ins w:id="582" w:author="Cyril Concolato (cc0)" w:date="2023-05-12T16:18:00Z">
        <w:r>
          <w:rPr>
            <w:highlight w:val="yellow"/>
          </w:rPr>
          <w:t xml:space="preserve">and </w:t>
        </w:r>
      </w:ins>
      <w:ins w:id="583" w:author="Cyril Concolato (cc0)" w:date="2023-05-12T16:29:00Z">
        <w:r>
          <w:rPr>
            <w:highlight w:val="yellow"/>
          </w:rPr>
          <w:t xml:space="preserve">can </w:t>
        </w:r>
      </w:ins>
      <w:ins w:id="584" w:author="Cyril Concolato (cc0)" w:date="2023-05-12T16:30:00Z">
        <w:r>
          <w:rPr>
            <w:highlight w:val="yellow"/>
          </w:rPr>
          <w:t xml:space="preserve">also </w:t>
        </w:r>
      </w:ins>
      <w:ins w:id="585" w:author="Cyril Concolato (cc0)" w:date="2023-05-12T16:29:00Z">
        <w:r>
          <w:rPr>
            <w:highlight w:val="yellow"/>
          </w:rPr>
          <w:t xml:space="preserve">be used to compute accurate, </w:t>
        </w:r>
      </w:ins>
      <w:ins w:id="586" w:author="Cyril Concolato (cc0)" w:date="2023-05-12T16:14:00Z">
        <w:r>
          <w:rPr>
            <w:highlight w:val="yellow"/>
          </w:rPr>
          <w:t>instantaneous</w:t>
        </w:r>
      </w:ins>
      <w:r w:rsidR="00BA61F5" w:rsidRPr="00A15885">
        <w:rPr>
          <w:highlight w:val="yellow"/>
        </w:rPr>
        <w:t xml:space="preserve"> framerate</w:t>
      </w:r>
      <w:ins w:id="587" w:author="Cyril Concolato (cc0)" w:date="2023-05-12T16:33:00Z">
        <w:r>
          <w:rPr>
            <w:highlight w:val="yellow"/>
          </w:rPr>
          <w:t>s</w:t>
        </w:r>
      </w:ins>
      <w:del w:id="588" w:author="Cyril Concolato (cc0)" w:date="2023-05-12T16:15:00Z">
        <w:r w:rsidR="00BA61F5" w:rsidRPr="00A15885" w:rsidDel="00D30704">
          <w:rPr>
            <w:highlight w:val="yellow"/>
          </w:rPr>
          <w:delText xml:space="preserve">s and playback </w:delText>
        </w:r>
        <w:r w:rsidR="00A15885" w:rsidDel="00D30704">
          <w:rPr>
            <w:highlight w:val="yellow"/>
          </w:rPr>
          <w:delText xml:space="preserve">rates </w:delText>
        </w:r>
        <w:r w:rsidR="00BA61F5" w:rsidRPr="00A15885" w:rsidDel="00D30704">
          <w:rPr>
            <w:highlight w:val="yellow"/>
          </w:rPr>
          <w:delText>may vary and are always based on the derived presentation times of the media timeline</w:delText>
        </w:r>
        <w:r w:rsidR="00024789" w:rsidDel="00D30704">
          <w:rPr>
            <w:highlight w:val="yellow"/>
          </w:rPr>
          <w:delText>.</w:delText>
        </w:r>
        <w:r w:rsidR="00BA61F5" w:rsidRPr="00A15885" w:rsidDel="00D30704">
          <w:rPr>
            <w:highlight w:val="yellow"/>
          </w:rPr>
          <w:delText xml:space="preserve">  Therefore, the actual instantaneous framerate may be different than the intended/estimated framerate by the calculation proposed in this clause.  Nevertheless, some workflows/readers may rely on this framerate</w:delText>
        </w:r>
        <w:r w:rsidR="000317C6" w:rsidDel="00D30704">
          <w:rPr>
            <w:highlight w:val="yellow"/>
          </w:rPr>
          <w:delText xml:space="preserve"> estimate</w:delText>
        </w:r>
      </w:del>
      <w:r w:rsidR="00BA61F5" w:rsidRPr="00A15885">
        <w:rPr>
          <w:highlight w:val="yellow"/>
        </w:rPr>
        <w:t>.</w:t>
      </w:r>
    </w:p>
    <w:p w14:paraId="57764966" w14:textId="6FCDE5E2" w:rsidR="00D30704" w:rsidRPr="00BA61F5" w:rsidRDefault="00D30704" w:rsidP="00A27EB3">
      <w:pPr>
        <w:pStyle w:val="Note"/>
        <w:pPrChange w:id="589" w:author="MPEG 142" w:date="2023-05-12T20:51:00Z">
          <w:pPr/>
        </w:pPrChange>
      </w:pPr>
      <w:ins w:id="590" w:author="Cyril Concolato (cc0)" w:date="2023-05-12T16:20:00Z">
        <w:r w:rsidRPr="00D30704">
          <w:rPr>
            <w:highlight w:val="yellow"/>
            <w:rPrChange w:id="591" w:author="Cyril Concolato (cc0)" w:date="2023-05-12T16:32:00Z">
              <w:rPr>
                <w:lang w:val="en-GB"/>
              </w:rPr>
            </w:rPrChange>
          </w:rPr>
          <w:t xml:space="preserve">NOTE 2: </w:t>
        </w:r>
      </w:ins>
      <w:ins w:id="592" w:author="Cyril Concolato (cc0)" w:date="2023-05-12T16:30:00Z">
        <w:r w:rsidRPr="00D30704">
          <w:rPr>
            <w:highlight w:val="yellow"/>
            <w:rPrChange w:id="593" w:author="Cyril Concolato (cc0)" w:date="2023-05-12T16:32:00Z">
              <w:rPr>
                <w:lang w:val="en-GB"/>
              </w:rPr>
            </w:rPrChange>
          </w:rPr>
          <w:t>When using non</w:t>
        </w:r>
      </w:ins>
      <w:ins w:id="594" w:author="Cyril Concolato (cc0)" w:date="2023-05-12T16:31:00Z">
        <w:r w:rsidRPr="00D30704">
          <w:rPr>
            <w:highlight w:val="yellow"/>
            <w:rPrChange w:id="595" w:author="Cyril Concolato (cc0)" w:date="2023-05-12T16:32:00Z">
              <w:rPr>
                <w:lang w:val="en-GB"/>
              </w:rPr>
            </w:rPrChange>
          </w:rPr>
          <w:t>-</w:t>
        </w:r>
      </w:ins>
      <w:ins w:id="596" w:author="Cyril Concolato (cc0)" w:date="2023-05-12T16:30:00Z">
        <w:r w:rsidRPr="00D30704">
          <w:rPr>
            <w:highlight w:val="yellow"/>
            <w:rPrChange w:id="597" w:author="Cyril Concolato (cc0)" w:date="2023-05-12T16:32:00Z">
              <w:rPr>
                <w:lang w:val="en-GB"/>
              </w:rPr>
            </w:rPrChange>
          </w:rPr>
          <w:t>integer</w:t>
        </w:r>
      </w:ins>
      <w:ins w:id="598" w:author="Cyril Concolato (cc0)" w:date="2023-05-12T16:34:00Z">
        <w:r>
          <w:rPr>
            <w:highlight w:val="yellow"/>
          </w:rPr>
          <w:t>, constant</w:t>
        </w:r>
      </w:ins>
      <w:ins w:id="599" w:author="Cyril Concolato (cc0)" w:date="2023-05-12T16:30:00Z">
        <w:r w:rsidRPr="00D30704">
          <w:rPr>
            <w:highlight w:val="yellow"/>
            <w:rPrChange w:id="600" w:author="Cyril Concolato (cc0)" w:date="2023-05-12T16:32:00Z">
              <w:rPr>
                <w:lang w:val="en-GB"/>
              </w:rPr>
            </w:rPrChange>
          </w:rPr>
          <w:t xml:space="preserve"> frame rate</w:t>
        </w:r>
      </w:ins>
      <w:ins w:id="601" w:author="Cyril Concolato (cc0)" w:date="2023-05-12T16:31:00Z">
        <w:r w:rsidRPr="00D30704">
          <w:rPr>
            <w:highlight w:val="yellow"/>
            <w:rPrChange w:id="602" w:author="Cyril Concolato (cc0)" w:date="2023-05-12T16:32:00Z">
              <w:rPr>
                <w:lang w:val="en-GB"/>
              </w:rPr>
            </w:rPrChange>
          </w:rPr>
          <w:t>s</w:t>
        </w:r>
      </w:ins>
      <w:ins w:id="603" w:author="Cyril Concolato (cc0)" w:date="2023-05-12T16:40:00Z">
        <w:r>
          <w:rPr>
            <w:highlight w:val="yellow"/>
          </w:rPr>
          <w:t xml:space="preserve"> (</w:t>
        </w:r>
        <w:proofErr w:type="gramStart"/>
        <w:r>
          <w:rPr>
            <w:highlight w:val="yellow"/>
          </w:rPr>
          <w:t>e.g.</w:t>
        </w:r>
        <w:proofErr w:type="gramEnd"/>
        <w:r>
          <w:rPr>
            <w:highlight w:val="yellow"/>
          </w:rPr>
          <w:t xml:space="preserve"> 23.976 fps)</w:t>
        </w:r>
      </w:ins>
      <w:ins w:id="604" w:author="Cyril Concolato (cc0)" w:date="2023-05-12T16:31:00Z">
        <w:r w:rsidRPr="00D30704">
          <w:rPr>
            <w:highlight w:val="yellow"/>
            <w:rPrChange w:id="605" w:author="Cyril Concolato (cc0)" w:date="2023-05-12T16:32:00Z">
              <w:rPr>
                <w:lang w:val="en-GB"/>
              </w:rPr>
            </w:rPrChange>
          </w:rPr>
          <w:t xml:space="preserve">, the accuracy of the estimated frame rate depends on the value selected for </w:t>
        </w:r>
      </w:ins>
      <w:ins w:id="606" w:author="Cyril Concolato (cc0)" w:date="2023-05-12T16:32:00Z">
        <w:r w:rsidRPr="00D30704">
          <w:rPr>
            <w:highlight w:val="yellow"/>
            <w:rPrChange w:id="607" w:author="Cyril Concolato (cc0)" w:date="2023-05-12T16:32:00Z">
              <w:rPr>
                <w:lang w:val="en-GB"/>
              </w:rPr>
            </w:rPrChange>
          </w:rPr>
          <w:t xml:space="preserve">the track </w:t>
        </w:r>
      </w:ins>
      <w:ins w:id="608" w:author="Cyril Concolato (cc0)" w:date="2023-05-12T16:33:00Z">
        <w:r w:rsidRPr="00D30704">
          <w:rPr>
            <w:rFonts w:ascii="Courier New" w:hAnsi="Courier New" w:cs="Courier New"/>
            <w:sz w:val="20"/>
            <w:szCs w:val="20"/>
            <w:highlight w:val="yellow"/>
          </w:rPr>
          <w:t>timescale</w:t>
        </w:r>
      </w:ins>
      <w:ins w:id="609" w:author="Cyril Concolato (cc0)" w:date="2023-05-12T16:31:00Z">
        <w:r w:rsidRPr="00D30704">
          <w:rPr>
            <w:highlight w:val="yellow"/>
            <w:rPrChange w:id="610" w:author="Cyril Concolato (cc0)" w:date="2023-05-12T16:32:00Z">
              <w:rPr>
                <w:lang w:val="en-GB"/>
              </w:rPr>
            </w:rPrChange>
          </w:rPr>
          <w:t xml:space="preserve">. </w:t>
        </w:r>
      </w:ins>
      <w:ins w:id="611" w:author="Cyril Concolato (cc0)" w:date="2023-05-12T16:40:00Z">
        <w:r>
          <w:rPr>
            <w:highlight w:val="yellow"/>
          </w:rPr>
          <w:t xml:space="preserve">When the timescale is set to 10000000, as required by some </w:t>
        </w:r>
      </w:ins>
      <w:ins w:id="612" w:author="Cyril Concolato (cc0)" w:date="2023-05-12T16:20:00Z">
        <w:r w:rsidRPr="00D30704">
          <w:rPr>
            <w:highlight w:val="yellow"/>
            <w:rPrChange w:id="613" w:author="Cyril Concolato (cc0)" w:date="2023-05-12T16:37:00Z">
              <w:rPr>
                <w:lang w:val="en-GB"/>
              </w:rPr>
            </w:rPrChange>
          </w:rPr>
          <w:t>legacy systems</w:t>
        </w:r>
      </w:ins>
      <w:ins w:id="614" w:author="Cyril Concolato (cc0)" w:date="2023-05-12T16:36:00Z">
        <w:r w:rsidRPr="00D30704">
          <w:rPr>
            <w:highlight w:val="yellow"/>
          </w:rPr>
          <w:t xml:space="preserve">, </w:t>
        </w:r>
      </w:ins>
      <w:ins w:id="615" w:author="Cyril Concolato (cc0)" w:date="2023-05-12T16:37:00Z">
        <w:r w:rsidRPr="00D30704">
          <w:rPr>
            <w:highlight w:val="yellow"/>
          </w:rPr>
          <w:t xml:space="preserve">no </w:t>
        </w:r>
      </w:ins>
      <w:ins w:id="616" w:author="Cyril Concolato (cc0)" w:date="2023-05-12T16:26:00Z">
        <w:r w:rsidRPr="00D30704">
          <w:rPr>
            <w:highlight w:val="yellow"/>
            <w:rPrChange w:id="617" w:author="Cyril Concolato (cc0)" w:date="2023-05-12T16:37:00Z">
              <w:rPr>
                <w:lang w:val="en-GB"/>
              </w:rPr>
            </w:rPrChange>
          </w:rPr>
          <w:t>value</w:t>
        </w:r>
      </w:ins>
      <w:ins w:id="618" w:author="Cyril Concolato (cc0)" w:date="2023-05-12T16:27:00Z">
        <w:r w:rsidRPr="00D30704">
          <w:rPr>
            <w:highlight w:val="yellow"/>
            <w:rPrChange w:id="619" w:author="Cyril Concolato (cc0)" w:date="2023-05-12T16:37:00Z">
              <w:rPr>
                <w:lang w:val="en-GB"/>
              </w:rPr>
            </w:rPrChange>
          </w:rPr>
          <w:t xml:space="preserve"> of</w:t>
        </w:r>
      </w:ins>
      <w:ins w:id="620" w:author="Cyril Concolato (cc0)" w:date="2023-05-12T16:21:00Z">
        <w:r w:rsidRPr="00D30704">
          <w:rPr>
            <w:highlight w:val="yellow"/>
            <w:rPrChange w:id="621" w:author="Cyril Concolato (cc0)" w:date="2023-05-12T16:37:00Z">
              <w:rPr>
                <w:lang w:val="en-GB"/>
              </w:rPr>
            </w:rPrChange>
          </w:rPr>
          <w:t xml:space="preserve"> </w:t>
        </w:r>
        <w:proofErr w:type="spellStart"/>
        <w:r w:rsidRPr="00D30704">
          <w:rPr>
            <w:rFonts w:ascii="Courier New" w:hAnsi="Courier New" w:cs="Courier New"/>
            <w:sz w:val="20"/>
            <w:szCs w:val="20"/>
            <w:highlight w:val="yellow"/>
          </w:rPr>
          <w:t>default_sample_duration</w:t>
        </w:r>
      </w:ins>
      <w:proofErr w:type="spellEnd"/>
      <w:ins w:id="622" w:author="Cyril Concolato (cc0)" w:date="2023-05-12T16:25:00Z">
        <w:r w:rsidRPr="00D30704">
          <w:rPr>
            <w:highlight w:val="yellow"/>
            <w:rPrChange w:id="623" w:author="Cyril Concolato (cc0)" w:date="2023-05-12T16:37:00Z">
              <w:rPr>
                <w:lang w:val="en-GB"/>
              </w:rPr>
            </w:rPrChange>
          </w:rPr>
          <w:t xml:space="preserve"> </w:t>
        </w:r>
      </w:ins>
      <w:ins w:id="624" w:author="Cyril Concolato (cc0)" w:date="2023-05-12T16:41:00Z">
        <w:r>
          <w:rPr>
            <w:highlight w:val="yellow"/>
          </w:rPr>
          <w:t xml:space="preserve">can be used to compute </w:t>
        </w:r>
      </w:ins>
      <w:ins w:id="625" w:author="Cyril Concolato (cc0)" w:date="2023-05-12T16:37:00Z">
        <w:r w:rsidRPr="00D30704">
          <w:rPr>
            <w:highlight w:val="yellow"/>
            <w:rPrChange w:id="626" w:author="Cyril Concolato (cc0)" w:date="2023-05-12T16:37:00Z">
              <w:rPr>
                <w:lang w:val="en-GB"/>
              </w:rPr>
            </w:rPrChange>
          </w:rPr>
          <w:t>an accurate frame rate</w:t>
        </w:r>
      </w:ins>
      <w:ins w:id="627" w:author="Cyril Concolato (cc0)" w:date="2023-05-12T16:27:00Z">
        <w:r w:rsidRPr="00D30704">
          <w:rPr>
            <w:highlight w:val="yellow"/>
            <w:rPrChange w:id="628" w:author="Cyril Concolato (cc0)" w:date="2023-05-12T16:37:00Z">
              <w:rPr>
                <w:lang w:val="en-GB"/>
              </w:rPr>
            </w:rPrChange>
          </w:rPr>
          <w:t>.</w:t>
        </w:r>
      </w:ins>
    </w:p>
    <w:p w14:paraId="04C95E39" w14:textId="77777777" w:rsidR="00D14F49" w:rsidRPr="00B74202" w:rsidRDefault="00D14F49" w:rsidP="00E60446"/>
    <w:sectPr w:rsidR="00D14F49" w:rsidRPr="00B74202">
      <w:headerReference w:type="default" r:id="rId16"/>
      <w:footerReference w:type="default" r:id="rId17"/>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907B2" w14:textId="77777777" w:rsidR="00EF2D5A" w:rsidRDefault="00EF2D5A">
      <w:r>
        <w:separator/>
      </w:r>
    </w:p>
  </w:endnote>
  <w:endnote w:type="continuationSeparator" w:id="0">
    <w:p w14:paraId="5C3759BE" w14:textId="77777777" w:rsidR="00EF2D5A" w:rsidRDefault="00EF2D5A">
      <w:r>
        <w:continuationSeparator/>
      </w:r>
    </w:p>
  </w:endnote>
  <w:endnote w:type="continuationNotice" w:id="1">
    <w:p w14:paraId="475B5F06" w14:textId="77777777" w:rsidR="00EF2D5A" w:rsidRDefault="00EF2D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E1F71" w14:textId="77777777" w:rsidR="00EF2D5A" w:rsidRDefault="00EF2D5A">
      <w:r>
        <w:separator/>
      </w:r>
    </w:p>
  </w:footnote>
  <w:footnote w:type="continuationSeparator" w:id="0">
    <w:p w14:paraId="4F81F960" w14:textId="77777777" w:rsidR="00EF2D5A" w:rsidRDefault="00EF2D5A">
      <w:r>
        <w:continuationSeparator/>
      </w:r>
    </w:p>
  </w:footnote>
  <w:footnote w:type="continuationNotice" w:id="1">
    <w:p w14:paraId="26B43837" w14:textId="77777777" w:rsidR="00EF2D5A" w:rsidRDefault="00EF2D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0CD0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3DEDF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2B0CB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38C27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38A9C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24B8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C652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00DC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16E3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E42500"/>
    <w:multiLevelType w:val="hybridMultilevel"/>
    <w:tmpl w:val="DF18563C"/>
    <w:lvl w:ilvl="0" w:tplc="3EAEFF12">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3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5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2607AEC"/>
    <w:multiLevelType w:val="hybridMultilevel"/>
    <w:tmpl w:val="1592040E"/>
    <w:lvl w:ilvl="0" w:tplc="FB50E580">
      <w:start w:val="22"/>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0"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702595"/>
    <w:multiLevelType w:val="multilevel"/>
    <w:tmpl w:val="1EF892A2"/>
    <w:lvl w:ilvl="0">
      <w:start w:val="1"/>
      <w:numFmt w:val="decimal"/>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1"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75"/>
  </w:num>
  <w:num w:numId="2" w16cid:durableId="163134700">
    <w:abstractNumId w:val="33"/>
  </w:num>
  <w:num w:numId="3" w16cid:durableId="1496804154">
    <w:abstractNumId w:val="35"/>
  </w:num>
  <w:num w:numId="4" w16cid:durableId="141704911">
    <w:abstractNumId w:val="77"/>
  </w:num>
  <w:num w:numId="5" w16cid:durableId="187526974">
    <w:abstractNumId w:val="84"/>
  </w:num>
  <w:num w:numId="6" w16cid:durableId="1148281482">
    <w:abstractNumId w:val="31"/>
  </w:num>
  <w:num w:numId="7" w16cid:durableId="641274446">
    <w:abstractNumId w:val="28"/>
  </w:num>
  <w:num w:numId="8" w16cid:durableId="978075383">
    <w:abstractNumId w:val="69"/>
  </w:num>
  <w:num w:numId="9" w16cid:durableId="56129122">
    <w:abstractNumId w:val="82"/>
  </w:num>
  <w:num w:numId="10" w16cid:durableId="20590728">
    <w:abstractNumId w:val="15"/>
  </w:num>
  <w:num w:numId="11" w16cid:durableId="1431316764">
    <w:abstractNumId w:val="29"/>
  </w:num>
  <w:num w:numId="12" w16cid:durableId="1834447439">
    <w:abstractNumId w:val="53"/>
  </w:num>
  <w:num w:numId="13" w16cid:durableId="604924403">
    <w:abstractNumId w:val="42"/>
  </w:num>
  <w:num w:numId="14" w16cid:durableId="1391151222">
    <w:abstractNumId w:val="11"/>
  </w:num>
  <w:num w:numId="15" w16cid:durableId="554462968">
    <w:abstractNumId w:val="76"/>
  </w:num>
  <w:num w:numId="16" w16cid:durableId="2005428089">
    <w:abstractNumId w:val="73"/>
  </w:num>
  <w:num w:numId="17" w16cid:durableId="1535728199">
    <w:abstractNumId w:val="59"/>
  </w:num>
  <w:num w:numId="18" w16cid:durableId="283075155">
    <w:abstractNumId w:val="34"/>
  </w:num>
  <w:num w:numId="19" w16cid:durableId="45183456">
    <w:abstractNumId w:val="86"/>
  </w:num>
  <w:num w:numId="20" w16cid:durableId="1893541236">
    <w:abstractNumId w:val="20"/>
  </w:num>
  <w:num w:numId="21" w16cid:durableId="123616980">
    <w:abstractNumId w:val="30"/>
  </w:num>
  <w:num w:numId="22" w16cid:durableId="2075159015">
    <w:abstractNumId w:val="67"/>
  </w:num>
  <w:num w:numId="23" w16cid:durableId="449983252">
    <w:abstractNumId w:val="12"/>
  </w:num>
  <w:num w:numId="24" w16cid:durableId="1083069655">
    <w:abstractNumId w:val="18"/>
  </w:num>
  <w:num w:numId="25" w16cid:durableId="2136870196">
    <w:abstractNumId w:val="81"/>
  </w:num>
  <w:num w:numId="26" w16cid:durableId="136841220">
    <w:abstractNumId w:val="57"/>
  </w:num>
  <w:num w:numId="27" w16cid:durableId="526261470">
    <w:abstractNumId w:val="52"/>
  </w:num>
  <w:num w:numId="28" w16cid:durableId="1762799070">
    <w:abstractNumId w:val="44"/>
  </w:num>
  <w:num w:numId="29" w16cid:durableId="510805329">
    <w:abstractNumId w:val="74"/>
  </w:num>
  <w:num w:numId="30" w16cid:durableId="1606767467">
    <w:abstractNumId w:val="49"/>
  </w:num>
  <w:num w:numId="31" w16cid:durableId="485976714">
    <w:abstractNumId w:val="16"/>
  </w:num>
  <w:num w:numId="32" w16cid:durableId="2113435792">
    <w:abstractNumId w:val="64"/>
  </w:num>
  <w:num w:numId="33" w16cid:durableId="623119812">
    <w:abstractNumId w:val="40"/>
  </w:num>
  <w:num w:numId="34" w16cid:durableId="221446292">
    <w:abstractNumId w:val="75"/>
  </w:num>
  <w:num w:numId="35" w16cid:durableId="1117991666">
    <w:abstractNumId w:val="38"/>
  </w:num>
  <w:num w:numId="36" w16cid:durableId="1385330864">
    <w:abstractNumId w:val="24"/>
  </w:num>
  <w:num w:numId="37" w16cid:durableId="998196652">
    <w:abstractNumId w:val="50"/>
  </w:num>
  <w:num w:numId="38" w16cid:durableId="1449474754">
    <w:abstractNumId w:val="21"/>
  </w:num>
  <w:num w:numId="39" w16cid:durableId="1443219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79"/>
  </w:num>
  <w:num w:numId="41" w16cid:durableId="1573656218">
    <w:abstractNumId w:val="26"/>
  </w:num>
  <w:num w:numId="42" w16cid:durableId="1211502238">
    <w:abstractNumId w:val="17"/>
  </w:num>
  <w:num w:numId="43" w16cid:durableId="391462449">
    <w:abstractNumId w:val="46"/>
  </w:num>
  <w:num w:numId="44" w16cid:durableId="1630430555">
    <w:abstractNumId w:val="60"/>
  </w:num>
  <w:num w:numId="45" w16cid:durableId="991450257">
    <w:abstractNumId w:val="75"/>
  </w:num>
  <w:num w:numId="46" w16cid:durableId="1538929329">
    <w:abstractNumId w:val="75"/>
  </w:num>
  <w:num w:numId="47" w16cid:durableId="903372421">
    <w:abstractNumId w:val="75"/>
  </w:num>
  <w:num w:numId="48" w16cid:durableId="1599286221">
    <w:abstractNumId w:val="75"/>
  </w:num>
  <w:num w:numId="49" w16cid:durableId="1533418928">
    <w:abstractNumId w:val="75"/>
  </w:num>
  <w:num w:numId="50" w16cid:durableId="635379636">
    <w:abstractNumId w:val="75"/>
  </w:num>
  <w:num w:numId="51" w16cid:durableId="1658997813">
    <w:abstractNumId w:val="75"/>
  </w:num>
  <w:num w:numId="52" w16cid:durableId="79956311">
    <w:abstractNumId w:val="75"/>
  </w:num>
  <w:num w:numId="53" w16cid:durableId="233973100">
    <w:abstractNumId w:val="75"/>
  </w:num>
  <w:num w:numId="54" w16cid:durableId="1231499648">
    <w:abstractNumId w:val="75"/>
  </w:num>
  <w:num w:numId="55" w16cid:durableId="1252424164">
    <w:abstractNumId w:val="75"/>
  </w:num>
  <w:num w:numId="56" w16cid:durableId="1691250014">
    <w:abstractNumId w:val="36"/>
  </w:num>
  <w:num w:numId="57" w16cid:durableId="1146051074">
    <w:abstractNumId w:val="47"/>
  </w:num>
  <w:num w:numId="58" w16cid:durableId="1011839081">
    <w:abstractNumId w:val="37"/>
  </w:num>
  <w:num w:numId="59" w16cid:durableId="616913638">
    <w:abstractNumId w:val="39"/>
  </w:num>
  <w:num w:numId="60" w16cid:durableId="573010539">
    <w:abstractNumId w:val="75"/>
  </w:num>
  <w:num w:numId="61" w16cid:durableId="1515224495">
    <w:abstractNumId w:val="80"/>
  </w:num>
  <w:num w:numId="62" w16cid:durableId="1452751214">
    <w:abstractNumId w:val="45"/>
  </w:num>
  <w:num w:numId="63" w16cid:durableId="137698196">
    <w:abstractNumId w:val="27"/>
  </w:num>
  <w:num w:numId="64" w16cid:durableId="1420249654">
    <w:abstractNumId w:val="54"/>
  </w:num>
  <w:num w:numId="65" w16cid:durableId="1685747442">
    <w:abstractNumId w:val="10"/>
  </w:num>
  <w:num w:numId="66" w16cid:durableId="449474754">
    <w:abstractNumId w:val="68"/>
  </w:num>
  <w:num w:numId="67" w16cid:durableId="428545178">
    <w:abstractNumId w:val="65"/>
  </w:num>
  <w:num w:numId="68" w16cid:durableId="2039161420">
    <w:abstractNumId w:val="43"/>
  </w:num>
  <w:num w:numId="69" w16cid:durableId="298845932">
    <w:abstractNumId w:val="85"/>
  </w:num>
  <w:num w:numId="70" w16cid:durableId="1067998780">
    <w:abstractNumId w:val="71"/>
  </w:num>
  <w:num w:numId="71" w16cid:durableId="269120392">
    <w:abstractNumId w:val="48"/>
  </w:num>
  <w:num w:numId="72" w16cid:durableId="1665890238">
    <w:abstractNumId w:val="78"/>
  </w:num>
  <w:num w:numId="73" w16cid:durableId="1600866647">
    <w:abstractNumId w:val="14"/>
  </w:num>
  <w:num w:numId="74" w16cid:durableId="386999823">
    <w:abstractNumId w:val="41"/>
  </w:num>
  <w:num w:numId="75" w16cid:durableId="2128961300">
    <w:abstractNumId w:val="83"/>
  </w:num>
  <w:num w:numId="76" w16cid:durableId="738134359">
    <w:abstractNumId w:val="32"/>
  </w:num>
  <w:num w:numId="77" w16cid:durableId="136339929">
    <w:abstractNumId w:val="63"/>
  </w:num>
  <w:num w:numId="78" w16cid:durableId="1011562591">
    <w:abstractNumId w:val="66"/>
  </w:num>
  <w:num w:numId="79" w16cid:durableId="1466239344">
    <w:abstractNumId w:val="70"/>
  </w:num>
  <w:num w:numId="80" w16cid:durableId="376010665">
    <w:abstractNumId w:val="13"/>
  </w:num>
  <w:num w:numId="81" w16cid:durableId="1535920297">
    <w:abstractNumId w:val="55"/>
  </w:num>
  <w:num w:numId="82" w16cid:durableId="1076241988">
    <w:abstractNumId w:val="62"/>
  </w:num>
  <w:num w:numId="83" w16cid:durableId="167141217">
    <w:abstractNumId w:val="22"/>
  </w:num>
  <w:num w:numId="84" w16cid:durableId="274949609">
    <w:abstractNumId w:val="51"/>
  </w:num>
  <w:num w:numId="85" w16cid:durableId="1248492561">
    <w:abstractNumId w:val="23"/>
  </w:num>
  <w:num w:numId="86" w16cid:durableId="158280038">
    <w:abstractNumId w:val="19"/>
  </w:num>
  <w:num w:numId="87" w16cid:durableId="52197991">
    <w:abstractNumId w:val="7"/>
  </w:num>
  <w:num w:numId="88" w16cid:durableId="861405514">
    <w:abstractNumId w:val="72"/>
  </w:num>
  <w:num w:numId="89" w16cid:durableId="1894002577">
    <w:abstractNumId w:val="56"/>
  </w:num>
  <w:num w:numId="90" w16cid:durableId="1464931783">
    <w:abstractNumId w:val="58"/>
  </w:num>
  <w:num w:numId="91" w16cid:durableId="1099184215">
    <w:abstractNumId w:val="61"/>
  </w:num>
  <w:num w:numId="92" w16cid:durableId="796945192">
    <w:abstractNumId w:val="25"/>
  </w:num>
  <w:num w:numId="93" w16cid:durableId="2007591639">
    <w:abstractNumId w:val="0"/>
  </w:num>
  <w:num w:numId="94" w16cid:durableId="1062825085">
    <w:abstractNumId w:val="1"/>
  </w:num>
  <w:num w:numId="95" w16cid:durableId="451556325">
    <w:abstractNumId w:val="2"/>
  </w:num>
  <w:num w:numId="96" w16cid:durableId="181938649">
    <w:abstractNumId w:val="3"/>
  </w:num>
  <w:num w:numId="97" w16cid:durableId="1328944566">
    <w:abstractNumId w:val="8"/>
  </w:num>
  <w:num w:numId="98" w16cid:durableId="2052613405">
    <w:abstractNumId w:val="4"/>
  </w:num>
  <w:num w:numId="99" w16cid:durableId="161285590">
    <w:abstractNumId w:val="5"/>
  </w:num>
  <w:num w:numId="100" w16cid:durableId="1638609533">
    <w:abstractNumId w:val="6"/>
  </w:num>
  <w:num w:numId="101" w16cid:durableId="1844978885">
    <w:abstractNumId w:val="9"/>
  </w:num>
  <w:num w:numId="102" w16cid:durableId="1703433842">
    <w:abstractNumId w:val="0"/>
  </w:num>
  <w:num w:numId="103" w16cid:durableId="1558277884">
    <w:abstractNumId w:val="1"/>
  </w:num>
  <w:num w:numId="104" w16cid:durableId="109129227">
    <w:abstractNumId w:val="2"/>
  </w:num>
  <w:num w:numId="105" w16cid:durableId="1645429973">
    <w:abstractNumId w:val="3"/>
  </w:num>
  <w:num w:numId="106" w16cid:durableId="2130077231">
    <w:abstractNumId w:val="8"/>
  </w:num>
  <w:num w:numId="107" w16cid:durableId="1496606960">
    <w:abstractNumId w:val="4"/>
  </w:num>
  <w:num w:numId="108" w16cid:durableId="327488479">
    <w:abstractNumId w:val="5"/>
  </w:num>
  <w:num w:numId="109" w16cid:durableId="1339429328">
    <w:abstractNumId w:val="6"/>
  </w:num>
  <w:num w:numId="110" w16cid:durableId="568003062">
    <w:abstractNumId w:val="9"/>
  </w:num>
  <w:num w:numId="111" w16cid:durableId="538469453">
    <w:abstractNumId w:val="0"/>
  </w:num>
  <w:num w:numId="112" w16cid:durableId="1692029921">
    <w:abstractNumId w:val="1"/>
  </w:num>
  <w:num w:numId="113" w16cid:durableId="1454207166">
    <w:abstractNumId w:val="2"/>
  </w:num>
  <w:num w:numId="114" w16cid:durableId="583413646">
    <w:abstractNumId w:val="3"/>
  </w:num>
  <w:num w:numId="115" w16cid:durableId="1704475766">
    <w:abstractNumId w:val="8"/>
  </w:num>
  <w:num w:numId="116" w16cid:durableId="1061172402">
    <w:abstractNumId w:val="4"/>
  </w:num>
  <w:num w:numId="117" w16cid:durableId="551383581">
    <w:abstractNumId w:val="5"/>
  </w:num>
  <w:num w:numId="118" w16cid:durableId="322437751">
    <w:abstractNumId w:val="6"/>
  </w:num>
  <w:num w:numId="119" w16cid:durableId="1905555914">
    <w:abstractNumId w:val="9"/>
  </w:num>
  <w:num w:numId="120" w16cid:durableId="1953199985">
    <w:abstractNumId w:val="0"/>
  </w:num>
  <w:num w:numId="121" w16cid:durableId="758061671">
    <w:abstractNumId w:val="1"/>
  </w:num>
  <w:num w:numId="122" w16cid:durableId="566962803">
    <w:abstractNumId w:val="2"/>
  </w:num>
  <w:num w:numId="123" w16cid:durableId="1386294823">
    <w:abstractNumId w:val="3"/>
  </w:num>
  <w:num w:numId="124" w16cid:durableId="758253741">
    <w:abstractNumId w:val="8"/>
  </w:num>
  <w:num w:numId="125" w16cid:durableId="480736056">
    <w:abstractNumId w:val="4"/>
  </w:num>
  <w:num w:numId="126" w16cid:durableId="1358197684">
    <w:abstractNumId w:val="5"/>
  </w:num>
  <w:num w:numId="127" w16cid:durableId="1723555664">
    <w:abstractNumId w:val="6"/>
  </w:num>
  <w:num w:numId="128" w16cid:durableId="529421337">
    <w:abstractNumId w:val="9"/>
  </w:num>
  <w:num w:numId="129" w16cid:durableId="1667516248">
    <w:abstractNumId w:val="0"/>
  </w:num>
  <w:num w:numId="130" w16cid:durableId="306979817">
    <w:abstractNumId w:val="1"/>
  </w:num>
  <w:num w:numId="131" w16cid:durableId="29456314">
    <w:abstractNumId w:val="2"/>
  </w:num>
  <w:num w:numId="132" w16cid:durableId="2095740588">
    <w:abstractNumId w:val="3"/>
  </w:num>
  <w:num w:numId="133" w16cid:durableId="30343566">
    <w:abstractNumId w:val="8"/>
  </w:num>
  <w:num w:numId="134" w16cid:durableId="890993871">
    <w:abstractNumId w:val="4"/>
  </w:num>
  <w:num w:numId="135" w16cid:durableId="1629161306">
    <w:abstractNumId w:val="5"/>
  </w:num>
  <w:num w:numId="136" w16cid:durableId="1133908723">
    <w:abstractNumId w:val="6"/>
  </w:num>
  <w:num w:numId="137" w16cid:durableId="211501888">
    <w:abstractNumId w:val="9"/>
  </w:num>
  <w:num w:numId="138" w16cid:durableId="1780878835">
    <w:abstractNumId w:val="0"/>
  </w:num>
  <w:num w:numId="139" w16cid:durableId="1187674603">
    <w:abstractNumId w:val="1"/>
  </w:num>
  <w:num w:numId="140" w16cid:durableId="1735274297">
    <w:abstractNumId w:val="2"/>
  </w:num>
  <w:num w:numId="141" w16cid:durableId="1252592773">
    <w:abstractNumId w:val="3"/>
  </w:num>
  <w:num w:numId="142" w16cid:durableId="157230658">
    <w:abstractNumId w:val="8"/>
  </w:num>
  <w:num w:numId="143" w16cid:durableId="432672565">
    <w:abstractNumId w:val="4"/>
  </w:num>
  <w:num w:numId="144" w16cid:durableId="1543589384">
    <w:abstractNumId w:val="5"/>
  </w:num>
  <w:num w:numId="145" w16cid:durableId="1925065555">
    <w:abstractNumId w:val="6"/>
  </w:num>
  <w:num w:numId="146" w16cid:durableId="2125923101">
    <w:abstractNumId w:val="9"/>
  </w:num>
  <w:num w:numId="147" w16cid:durableId="1847012160">
    <w:abstractNumId w:val="0"/>
  </w:num>
  <w:num w:numId="148" w16cid:durableId="830563737">
    <w:abstractNumId w:val="1"/>
  </w:num>
  <w:num w:numId="149" w16cid:durableId="453181792">
    <w:abstractNumId w:val="2"/>
  </w:num>
  <w:num w:numId="150" w16cid:durableId="298924786">
    <w:abstractNumId w:val="3"/>
  </w:num>
  <w:num w:numId="151" w16cid:durableId="888802022">
    <w:abstractNumId w:val="8"/>
  </w:num>
  <w:num w:numId="152" w16cid:durableId="1105998681">
    <w:abstractNumId w:val="4"/>
  </w:num>
  <w:num w:numId="153" w16cid:durableId="1821312761">
    <w:abstractNumId w:val="5"/>
  </w:num>
  <w:num w:numId="154" w16cid:durableId="1188838531">
    <w:abstractNumId w:val="6"/>
  </w:num>
  <w:num w:numId="155" w16cid:durableId="1307661555">
    <w:abstractNumId w:val="9"/>
  </w:num>
  <w:num w:numId="156" w16cid:durableId="1554275039">
    <w:abstractNumId w:val="0"/>
  </w:num>
  <w:num w:numId="157" w16cid:durableId="1133183255">
    <w:abstractNumId w:val="1"/>
  </w:num>
  <w:num w:numId="158" w16cid:durableId="1181433883">
    <w:abstractNumId w:val="2"/>
  </w:num>
  <w:num w:numId="159" w16cid:durableId="2036497129">
    <w:abstractNumId w:val="3"/>
  </w:num>
  <w:num w:numId="160" w16cid:durableId="639379625">
    <w:abstractNumId w:val="8"/>
  </w:num>
  <w:num w:numId="161" w16cid:durableId="299118260">
    <w:abstractNumId w:val="4"/>
  </w:num>
  <w:num w:numId="162" w16cid:durableId="1811970178">
    <w:abstractNumId w:val="5"/>
  </w:num>
  <w:num w:numId="163" w16cid:durableId="1980302119">
    <w:abstractNumId w:val="6"/>
  </w:num>
  <w:num w:numId="164" w16cid:durableId="1094013120">
    <w:abstractNumId w:val="9"/>
  </w:num>
  <w:num w:numId="165" w16cid:durableId="1054354399">
    <w:abstractNumId w:val="0"/>
  </w:num>
  <w:num w:numId="166" w16cid:durableId="1568877207">
    <w:abstractNumId w:val="1"/>
  </w:num>
  <w:num w:numId="167" w16cid:durableId="2065135780">
    <w:abstractNumId w:val="2"/>
  </w:num>
  <w:num w:numId="168" w16cid:durableId="1840074514">
    <w:abstractNumId w:val="3"/>
  </w:num>
  <w:num w:numId="169" w16cid:durableId="1735162362">
    <w:abstractNumId w:val="8"/>
  </w:num>
  <w:num w:numId="170" w16cid:durableId="1902672575">
    <w:abstractNumId w:val="4"/>
  </w:num>
  <w:num w:numId="171" w16cid:durableId="675546647">
    <w:abstractNumId w:val="5"/>
  </w:num>
  <w:num w:numId="172" w16cid:durableId="2138067586">
    <w:abstractNumId w:val="6"/>
  </w:num>
  <w:num w:numId="173" w16cid:durableId="1161583883">
    <w:abstractNumId w:val="9"/>
  </w:num>
  <w:num w:numId="174" w16cid:durableId="1458260634">
    <w:abstractNumId w:val="0"/>
  </w:num>
  <w:num w:numId="175" w16cid:durableId="366105454">
    <w:abstractNumId w:val="1"/>
  </w:num>
  <w:num w:numId="176" w16cid:durableId="925649055">
    <w:abstractNumId w:val="2"/>
  </w:num>
  <w:num w:numId="177" w16cid:durableId="1428503132">
    <w:abstractNumId w:val="3"/>
  </w:num>
  <w:num w:numId="178" w16cid:durableId="376439833">
    <w:abstractNumId w:val="8"/>
  </w:num>
  <w:num w:numId="179" w16cid:durableId="1521696367">
    <w:abstractNumId w:val="4"/>
  </w:num>
  <w:num w:numId="180" w16cid:durableId="1619876392">
    <w:abstractNumId w:val="5"/>
  </w:num>
  <w:num w:numId="181" w16cid:durableId="592396321">
    <w:abstractNumId w:val="6"/>
  </w:num>
  <w:num w:numId="182" w16cid:durableId="925848699">
    <w:abstractNumId w:val="9"/>
  </w:num>
  <w:num w:numId="183" w16cid:durableId="1298755253">
    <w:abstractNumId w:val="0"/>
  </w:num>
  <w:num w:numId="184" w16cid:durableId="1755587765">
    <w:abstractNumId w:val="1"/>
  </w:num>
  <w:num w:numId="185" w16cid:durableId="1960793397">
    <w:abstractNumId w:val="2"/>
  </w:num>
  <w:num w:numId="186" w16cid:durableId="294920443">
    <w:abstractNumId w:val="3"/>
  </w:num>
  <w:num w:numId="187" w16cid:durableId="1539776912">
    <w:abstractNumId w:val="8"/>
  </w:num>
  <w:num w:numId="188" w16cid:durableId="1257405673">
    <w:abstractNumId w:val="4"/>
  </w:num>
  <w:num w:numId="189" w16cid:durableId="1114863700">
    <w:abstractNumId w:val="5"/>
  </w:num>
  <w:num w:numId="190" w16cid:durableId="382676859">
    <w:abstractNumId w:val="6"/>
  </w:num>
  <w:num w:numId="191" w16cid:durableId="1924758942">
    <w:abstractNumId w:val="9"/>
  </w:num>
  <w:num w:numId="192" w16cid:durableId="570893719">
    <w:abstractNumId w:val="0"/>
  </w:num>
  <w:num w:numId="193" w16cid:durableId="885065436">
    <w:abstractNumId w:val="1"/>
  </w:num>
  <w:num w:numId="194" w16cid:durableId="62143779">
    <w:abstractNumId w:val="2"/>
  </w:num>
  <w:num w:numId="195" w16cid:durableId="1564756540">
    <w:abstractNumId w:val="3"/>
  </w:num>
  <w:num w:numId="196" w16cid:durableId="25371211">
    <w:abstractNumId w:val="8"/>
  </w:num>
  <w:num w:numId="197" w16cid:durableId="892077950">
    <w:abstractNumId w:val="4"/>
  </w:num>
  <w:num w:numId="198" w16cid:durableId="1551838496">
    <w:abstractNumId w:val="5"/>
  </w:num>
  <w:num w:numId="199" w16cid:durableId="200821780">
    <w:abstractNumId w:val="6"/>
  </w:num>
  <w:num w:numId="200" w16cid:durableId="1008169628">
    <w:abstractNumId w:val="9"/>
  </w:num>
  <w:num w:numId="201" w16cid:durableId="1267496003">
    <w:abstractNumId w:val="0"/>
  </w:num>
  <w:num w:numId="202" w16cid:durableId="1235704853">
    <w:abstractNumId w:val="1"/>
  </w:num>
  <w:num w:numId="203" w16cid:durableId="161287589">
    <w:abstractNumId w:val="2"/>
  </w:num>
  <w:num w:numId="204" w16cid:durableId="1316106253">
    <w:abstractNumId w:val="3"/>
  </w:num>
  <w:num w:numId="205" w16cid:durableId="1564828056">
    <w:abstractNumId w:val="8"/>
  </w:num>
  <w:num w:numId="206" w16cid:durableId="935291550">
    <w:abstractNumId w:val="4"/>
  </w:num>
  <w:num w:numId="207" w16cid:durableId="538707031">
    <w:abstractNumId w:val="5"/>
  </w:num>
  <w:num w:numId="208" w16cid:durableId="1860771281">
    <w:abstractNumId w:val="6"/>
  </w:num>
  <w:num w:numId="209" w16cid:durableId="775295803">
    <w:abstractNumId w:val="9"/>
  </w:num>
  <w:num w:numId="210" w16cid:durableId="2020694101">
    <w:abstractNumId w:val="0"/>
  </w:num>
  <w:num w:numId="211" w16cid:durableId="365066809">
    <w:abstractNumId w:val="1"/>
  </w:num>
  <w:num w:numId="212" w16cid:durableId="1353411753">
    <w:abstractNumId w:val="2"/>
  </w:num>
  <w:num w:numId="213" w16cid:durableId="935557604">
    <w:abstractNumId w:val="3"/>
  </w:num>
  <w:num w:numId="214" w16cid:durableId="1250773842">
    <w:abstractNumId w:val="8"/>
  </w:num>
  <w:num w:numId="215" w16cid:durableId="927351834">
    <w:abstractNumId w:val="4"/>
  </w:num>
  <w:num w:numId="216" w16cid:durableId="1249340568">
    <w:abstractNumId w:val="5"/>
  </w:num>
  <w:num w:numId="217" w16cid:durableId="1167357626">
    <w:abstractNumId w:val="6"/>
  </w:num>
  <w:num w:numId="218" w16cid:durableId="1648123547">
    <w:abstractNumId w:val="9"/>
  </w:num>
  <w:num w:numId="219" w16cid:durableId="1840534553">
    <w:abstractNumId w:val="0"/>
  </w:num>
  <w:num w:numId="220" w16cid:durableId="1516530763">
    <w:abstractNumId w:val="1"/>
  </w:num>
  <w:num w:numId="221" w16cid:durableId="1238980569">
    <w:abstractNumId w:val="2"/>
  </w:num>
  <w:num w:numId="222" w16cid:durableId="1181352909">
    <w:abstractNumId w:val="3"/>
  </w:num>
  <w:num w:numId="223" w16cid:durableId="324286779">
    <w:abstractNumId w:val="8"/>
  </w:num>
  <w:num w:numId="224" w16cid:durableId="2048528656">
    <w:abstractNumId w:val="4"/>
  </w:num>
  <w:num w:numId="225" w16cid:durableId="207693692">
    <w:abstractNumId w:val="5"/>
  </w:num>
  <w:num w:numId="226" w16cid:durableId="1670518614">
    <w:abstractNumId w:val="6"/>
  </w:num>
  <w:num w:numId="227" w16cid:durableId="555118925">
    <w:abstractNumId w:val="9"/>
  </w:num>
  <w:num w:numId="228" w16cid:durableId="87818897">
    <w:abstractNumId w:val="0"/>
  </w:num>
  <w:num w:numId="229" w16cid:durableId="1832670467">
    <w:abstractNumId w:val="1"/>
  </w:num>
  <w:num w:numId="230" w16cid:durableId="2037805356">
    <w:abstractNumId w:val="2"/>
  </w:num>
  <w:num w:numId="231" w16cid:durableId="1005324645">
    <w:abstractNumId w:val="3"/>
  </w:num>
  <w:num w:numId="232" w16cid:durableId="604659334">
    <w:abstractNumId w:val="8"/>
  </w:num>
  <w:num w:numId="233" w16cid:durableId="1437947563">
    <w:abstractNumId w:val="4"/>
  </w:num>
  <w:num w:numId="234" w16cid:durableId="927351895">
    <w:abstractNumId w:val="5"/>
  </w:num>
  <w:num w:numId="235" w16cid:durableId="1938440800">
    <w:abstractNumId w:val="6"/>
  </w:num>
  <w:num w:numId="236" w16cid:durableId="710301699">
    <w:abstractNumId w:val="9"/>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PEG 142">
    <w15:presenceInfo w15:providerId="None" w15:userId="MPEG 142"/>
  </w15:person>
  <w15:person w15:author="Cyril Concolato (cc0)">
    <w15:presenceInfo w15:providerId="None" w15:userId="Cyril Concolato (cc0)"/>
  </w15:person>
  <w15:person w15:author=" ">
    <w15:presenceInfo w15:providerId="AD" w15:userId="S::jean.lefeuvre@telecom-paris.fr::0ef07d34-1f43-49a4-9196-97a0b6ad05e0"/>
  </w15:person>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0749"/>
    <w:rsid w:val="00005691"/>
    <w:rsid w:val="00010457"/>
    <w:rsid w:val="00010C07"/>
    <w:rsid w:val="0002353F"/>
    <w:rsid w:val="00024789"/>
    <w:rsid w:val="00024E0E"/>
    <w:rsid w:val="000317C6"/>
    <w:rsid w:val="000361CB"/>
    <w:rsid w:val="00037A61"/>
    <w:rsid w:val="00040E7A"/>
    <w:rsid w:val="00047539"/>
    <w:rsid w:val="00047B0B"/>
    <w:rsid w:val="00050CF6"/>
    <w:rsid w:val="000555B1"/>
    <w:rsid w:val="00056B9E"/>
    <w:rsid w:val="00062AD2"/>
    <w:rsid w:val="00072883"/>
    <w:rsid w:val="00073F96"/>
    <w:rsid w:val="000762C8"/>
    <w:rsid w:val="00094783"/>
    <w:rsid w:val="00094A29"/>
    <w:rsid w:val="00094CA9"/>
    <w:rsid w:val="000977BE"/>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CA2"/>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85FDB"/>
    <w:rsid w:val="00193C7F"/>
    <w:rsid w:val="001A2729"/>
    <w:rsid w:val="001B0C3D"/>
    <w:rsid w:val="001B1461"/>
    <w:rsid w:val="001B1F02"/>
    <w:rsid w:val="001B299E"/>
    <w:rsid w:val="001D08C3"/>
    <w:rsid w:val="001D0F52"/>
    <w:rsid w:val="001E0AE8"/>
    <w:rsid w:val="001F3BCE"/>
    <w:rsid w:val="001F3C11"/>
    <w:rsid w:val="001F70A8"/>
    <w:rsid w:val="001F7498"/>
    <w:rsid w:val="002005AB"/>
    <w:rsid w:val="00204C3A"/>
    <w:rsid w:val="002116D4"/>
    <w:rsid w:val="00212634"/>
    <w:rsid w:val="00226545"/>
    <w:rsid w:val="00240375"/>
    <w:rsid w:val="00250F12"/>
    <w:rsid w:val="0025114A"/>
    <w:rsid w:val="00255B96"/>
    <w:rsid w:val="002575E9"/>
    <w:rsid w:val="00286907"/>
    <w:rsid w:val="00291B43"/>
    <w:rsid w:val="002958EE"/>
    <w:rsid w:val="002A1B75"/>
    <w:rsid w:val="002A1D9B"/>
    <w:rsid w:val="002B0299"/>
    <w:rsid w:val="002B51DF"/>
    <w:rsid w:val="002B66D5"/>
    <w:rsid w:val="002E3305"/>
    <w:rsid w:val="002F0654"/>
    <w:rsid w:val="002F0DE8"/>
    <w:rsid w:val="002F529E"/>
    <w:rsid w:val="003001D5"/>
    <w:rsid w:val="00300918"/>
    <w:rsid w:val="003061A1"/>
    <w:rsid w:val="0032464A"/>
    <w:rsid w:val="00324B42"/>
    <w:rsid w:val="00333596"/>
    <w:rsid w:val="0034355B"/>
    <w:rsid w:val="00352013"/>
    <w:rsid w:val="00353D19"/>
    <w:rsid w:val="00354C94"/>
    <w:rsid w:val="0035686D"/>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8B6"/>
    <w:rsid w:val="004A6AA9"/>
    <w:rsid w:val="004B4AF1"/>
    <w:rsid w:val="004B7381"/>
    <w:rsid w:val="004D4A97"/>
    <w:rsid w:val="004E11B3"/>
    <w:rsid w:val="004E1E33"/>
    <w:rsid w:val="004E3DBE"/>
    <w:rsid w:val="004E5C0A"/>
    <w:rsid w:val="004E6BB4"/>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63557"/>
    <w:rsid w:val="00571877"/>
    <w:rsid w:val="00572E19"/>
    <w:rsid w:val="00573F74"/>
    <w:rsid w:val="00574F72"/>
    <w:rsid w:val="00584195"/>
    <w:rsid w:val="00587D57"/>
    <w:rsid w:val="0059492D"/>
    <w:rsid w:val="00595685"/>
    <w:rsid w:val="005A4EE8"/>
    <w:rsid w:val="005A6DE8"/>
    <w:rsid w:val="005C1AA2"/>
    <w:rsid w:val="005C52D1"/>
    <w:rsid w:val="005C5EE3"/>
    <w:rsid w:val="005E1669"/>
    <w:rsid w:val="005E33BF"/>
    <w:rsid w:val="005E62DE"/>
    <w:rsid w:val="005E7929"/>
    <w:rsid w:val="005E7A5D"/>
    <w:rsid w:val="005F04AA"/>
    <w:rsid w:val="005F6935"/>
    <w:rsid w:val="00606ACC"/>
    <w:rsid w:val="00607A4E"/>
    <w:rsid w:val="00611488"/>
    <w:rsid w:val="00612329"/>
    <w:rsid w:val="006171B1"/>
    <w:rsid w:val="00637C64"/>
    <w:rsid w:val="00644AAC"/>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5BFE"/>
    <w:rsid w:val="006B2573"/>
    <w:rsid w:val="006B7D3E"/>
    <w:rsid w:val="006C35F0"/>
    <w:rsid w:val="006C503A"/>
    <w:rsid w:val="006E2A30"/>
    <w:rsid w:val="006E5F24"/>
    <w:rsid w:val="006F1F64"/>
    <w:rsid w:val="006F7105"/>
    <w:rsid w:val="00701B95"/>
    <w:rsid w:val="007110F7"/>
    <w:rsid w:val="00732D40"/>
    <w:rsid w:val="00740630"/>
    <w:rsid w:val="00743118"/>
    <w:rsid w:val="00746889"/>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E2611"/>
    <w:rsid w:val="007E4358"/>
    <w:rsid w:val="007F69E9"/>
    <w:rsid w:val="0080044F"/>
    <w:rsid w:val="00803D62"/>
    <w:rsid w:val="00807E0A"/>
    <w:rsid w:val="00812C35"/>
    <w:rsid w:val="008152C5"/>
    <w:rsid w:val="008167CC"/>
    <w:rsid w:val="00820FD9"/>
    <w:rsid w:val="00824B50"/>
    <w:rsid w:val="008279CE"/>
    <w:rsid w:val="0083094A"/>
    <w:rsid w:val="00833871"/>
    <w:rsid w:val="008346BE"/>
    <w:rsid w:val="00843813"/>
    <w:rsid w:val="008461EC"/>
    <w:rsid w:val="00847FFE"/>
    <w:rsid w:val="0086454D"/>
    <w:rsid w:val="00865CF8"/>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30406"/>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C3B94"/>
    <w:rsid w:val="009D6CA0"/>
    <w:rsid w:val="009E12E0"/>
    <w:rsid w:val="009E3A2A"/>
    <w:rsid w:val="009E428F"/>
    <w:rsid w:val="00A0250D"/>
    <w:rsid w:val="00A04A8B"/>
    <w:rsid w:val="00A05F07"/>
    <w:rsid w:val="00A1538B"/>
    <w:rsid w:val="00A15885"/>
    <w:rsid w:val="00A17E6E"/>
    <w:rsid w:val="00A2433F"/>
    <w:rsid w:val="00A2647C"/>
    <w:rsid w:val="00A27EB3"/>
    <w:rsid w:val="00A37028"/>
    <w:rsid w:val="00A472ED"/>
    <w:rsid w:val="00A50D2E"/>
    <w:rsid w:val="00A523B6"/>
    <w:rsid w:val="00A548CC"/>
    <w:rsid w:val="00A6172C"/>
    <w:rsid w:val="00A629A1"/>
    <w:rsid w:val="00A63469"/>
    <w:rsid w:val="00A640A0"/>
    <w:rsid w:val="00A73EB6"/>
    <w:rsid w:val="00A82D0D"/>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69D6"/>
    <w:rsid w:val="00B07818"/>
    <w:rsid w:val="00B141C8"/>
    <w:rsid w:val="00B16D6E"/>
    <w:rsid w:val="00B171B9"/>
    <w:rsid w:val="00B2266B"/>
    <w:rsid w:val="00B2532C"/>
    <w:rsid w:val="00B310B7"/>
    <w:rsid w:val="00B5637D"/>
    <w:rsid w:val="00B57569"/>
    <w:rsid w:val="00B61EC1"/>
    <w:rsid w:val="00B66865"/>
    <w:rsid w:val="00B67F63"/>
    <w:rsid w:val="00B70EC5"/>
    <w:rsid w:val="00B74202"/>
    <w:rsid w:val="00B743E0"/>
    <w:rsid w:val="00B80A7B"/>
    <w:rsid w:val="00B80C0E"/>
    <w:rsid w:val="00B975D9"/>
    <w:rsid w:val="00BA3AC9"/>
    <w:rsid w:val="00BA3E2B"/>
    <w:rsid w:val="00BA61F5"/>
    <w:rsid w:val="00BB2D93"/>
    <w:rsid w:val="00BB483A"/>
    <w:rsid w:val="00BB6AD8"/>
    <w:rsid w:val="00BC0DC9"/>
    <w:rsid w:val="00BC1260"/>
    <w:rsid w:val="00BC5CE2"/>
    <w:rsid w:val="00BC6FC1"/>
    <w:rsid w:val="00BD135E"/>
    <w:rsid w:val="00BD5EBE"/>
    <w:rsid w:val="00BE5363"/>
    <w:rsid w:val="00BF0C1D"/>
    <w:rsid w:val="00BF27F6"/>
    <w:rsid w:val="00BF3835"/>
    <w:rsid w:val="00C0658E"/>
    <w:rsid w:val="00C06C29"/>
    <w:rsid w:val="00C11F89"/>
    <w:rsid w:val="00C12501"/>
    <w:rsid w:val="00C14FE1"/>
    <w:rsid w:val="00C21713"/>
    <w:rsid w:val="00C21AD2"/>
    <w:rsid w:val="00C27327"/>
    <w:rsid w:val="00C32817"/>
    <w:rsid w:val="00C40885"/>
    <w:rsid w:val="00C40B8B"/>
    <w:rsid w:val="00C43BB2"/>
    <w:rsid w:val="00C43D7B"/>
    <w:rsid w:val="00C44EF6"/>
    <w:rsid w:val="00C47C13"/>
    <w:rsid w:val="00C64730"/>
    <w:rsid w:val="00C70BB9"/>
    <w:rsid w:val="00C90F70"/>
    <w:rsid w:val="00CA0365"/>
    <w:rsid w:val="00CA2A1D"/>
    <w:rsid w:val="00CA5CE9"/>
    <w:rsid w:val="00CA7C54"/>
    <w:rsid w:val="00CB0003"/>
    <w:rsid w:val="00CB0DCB"/>
    <w:rsid w:val="00CC2FE6"/>
    <w:rsid w:val="00CC4274"/>
    <w:rsid w:val="00CC467A"/>
    <w:rsid w:val="00CD3158"/>
    <w:rsid w:val="00CE0395"/>
    <w:rsid w:val="00CE2779"/>
    <w:rsid w:val="00CE4911"/>
    <w:rsid w:val="00D00769"/>
    <w:rsid w:val="00D07545"/>
    <w:rsid w:val="00D11E33"/>
    <w:rsid w:val="00D135A1"/>
    <w:rsid w:val="00D14B1E"/>
    <w:rsid w:val="00D14F49"/>
    <w:rsid w:val="00D239AC"/>
    <w:rsid w:val="00D245B5"/>
    <w:rsid w:val="00D26D8B"/>
    <w:rsid w:val="00D30704"/>
    <w:rsid w:val="00D323F0"/>
    <w:rsid w:val="00D566FC"/>
    <w:rsid w:val="00D610A6"/>
    <w:rsid w:val="00D623A8"/>
    <w:rsid w:val="00D736D6"/>
    <w:rsid w:val="00D83469"/>
    <w:rsid w:val="00D92373"/>
    <w:rsid w:val="00D949A2"/>
    <w:rsid w:val="00DA23AE"/>
    <w:rsid w:val="00DA3EFB"/>
    <w:rsid w:val="00DA7E86"/>
    <w:rsid w:val="00DC0D5E"/>
    <w:rsid w:val="00DC2358"/>
    <w:rsid w:val="00DC3555"/>
    <w:rsid w:val="00DC4814"/>
    <w:rsid w:val="00DC5A9C"/>
    <w:rsid w:val="00DD47B6"/>
    <w:rsid w:val="00DF1EBA"/>
    <w:rsid w:val="00DF4294"/>
    <w:rsid w:val="00E111DE"/>
    <w:rsid w:val="00E12FA8"/>
    <w:rsid w:val="00E3445B"/>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A6C47"/>
    <w:rsid w:val="00EC0703"/>
    <w:rsid w:val="00EC4EC6"/>
    <w:rsid w:val="00EC6D86"/>
    <w:rsid w:val="00ED0852"/>
    <w:rsid w:val="00ED2B43"/>
    <w:rsid w:val="00ED7B27"/>
    <w:rsid w:val="00EE0755"/>
    <w:rsid w:val="00EE209B"/>
    <w:rsid w:val="00EE7671"/>
    <w:rsid w:val="00EF294B"/>
    <w:rsid w:val="00EF2D5A"/>
    <w:rsid w:val="00EF3360"/>
    <w:rsid w:val="00EF6557"/>
    <w:rsid w:val="00F01829"/>
    <w:rsid w:val="00F0206E"/>
    <w:rsid w:val="00F05901"/>
    <w:rsid w:val="00F05E3A"/>
    <w:rsid w:val="00F06937"/>
    <w:rsid w:val="00F071EB"/>
    <w:rsid w:val="00F1703D"/>
    <w:rsid w:val="00F20C95"/>
    <w:rsid w:val="00F31EAD"/>
    <w:rsid w:val="00F35204"/>
    <w:rsid w:val="00F559F8"/>
    <w:rsid w:val="00F64113"/>
    <w:rsid w:val="00F65182"/>
    <w:rsid w:val="00F715C8"/>
    <w:rsid w:val="00F73975"/>
    <w:rsid w:val="00F766D5"/>
    <w:rsid w:val="00F76FAC"/>
    <w:rsid w:val="00F80EBB"/>
    <w:rsid w:val="00F81A3F"/>
    <w:rsid w:val="00F81F57"/>
    <w:rsid w:val="00F83362"/>
    <w:rsid w:val="00F90E96"/>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0D6F3D3"/>
  <w15:docId w15:val="{201069B8-746D-8B47-BA24-7E714CF5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1F5"/>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le3 Char,3 Char,GS_3 Char,0H Char,bullet Char,b Char,3 bullet Char,SECOND Char,Bullet Char,Second Char,l3 Char,kopregel 3 Char,EIVIS Title 3 Char,Titre C Char,Guide 3 Char,heading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Heading5 Char,h51 Char,heading 51 Char,Heading51 Char,h52 Char,h53 Char,Alt+5 Char,Alt+51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qFormat/>
    <w:rsid w:val="004E11B3"/>
    <w:rPr>
      <w:sz w:val="16"/>
      <w:szCs w:val="16"/>
    </w:rPr>
  </w:style>
  <w:style w:type="paragraph" w:styleId="CommentText">
    <w:name w:val="annotation text"/>
    <w:basedOn w:val="Normal"/>
    <w:link w:val="CommentTextChar"/>
    <w:uiPriority w:val="99"/>
    <w:unhideWhenUsed/>
    <w:qFormat/>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link w:val="ListParagraphChar"/>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qFormat/>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qFormat/>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qFormat/>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uiPriority w:val="20"/>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customStyle="1" w:styleId="CommentTextChar1">
    <w:name w:val="Comment Text Char1"/>
    <w:uiPriority w:val="99"/>
    <w:rsid w:val="006B2573"/>
    <w:rPr>
      <w:rFonts w:ascii="Cambria" w:hAnsi="Cambria"/>
      <w:sz w:val="22"/>
      <w:lang w:val="de-DE" w:eastAsia="ja-JP"/>
    </w:rPr>
  </w:style>
  <w:style w:type="character" w:customStyle="1" w:styleId="ListParagraphChar">
    <w:name w:val="List Paragraph Char"/>
    <w:link w:val="ListParagraph"/>
    <w:uiPriority w:val="34"/>
    <w:qFormat/>
    <w:locked/>
    <w:rsid w:val="009E428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0246">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58094685">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118111255">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895777506">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10993042">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isobmff/-/issues/1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ms.mpeg.expert/doc_end_user/current_document.php?id=8463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isobmff/-/issues/154" TargetMode="External"/><Relationship Id="rId5" Type="http://schemas.openxmlformats.org/officeDocument/2006/relationships/webSettings" Target="webSettings.xml"/><Relationship Id="rId15" Type="http://schemas.openxmlformats.org/officeDocument/2006/relationships/hyperlink" Target="http://mpegx.int-evry.fr/software/MPEG/Systems/FileFormat/isobmff/-/issues/151" TargetMode="External"/><Relationship Id="rId10" Type="http://schemas.openxmlformats.org/officeDocument/2006/relationships/hyperlink" Target="https://dms.mpeg.expert/doc_end_user/current_document.php?id=84729"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46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16</TotalTime>
  <Pages>12</Pages>
  <Words>3614</Words>
  <Characters>20601</Characters>
  <Application>Microsoft Office Word</Application>
  <DocSecurity>0</DocSecurity>
  <Lines>171</Lines>
  <Paragraphs>48</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WD of 14496-12 8th Edition AMD 1 Support for T.35, original sample duration and other improvements</vt:lpstr>
      <vt:lpstr>INTERNATIONAL ORGANISATION FOR STANDARDISATION</vt:lpstr>
      <vt:lpstr>INTERNATIONAL ORGANISATION FOR STANDARDISATION</vt:lpstr>
    </vt:vector>
  </TitlesOfParts>
  <Manager/>
  <Company>ITSCJ</Company>
  <LinksUpToDate>false</LinksUpToDate>
  <CharactersWithSpaces>24167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14496-12 8th Edition AMD 1 Support for T.35, original sample duration and other improvements</dc:title>
  <dc:subject/>
  <dc:creator>Dimitri Podborski, Jean Le Feuvre (Telecom ParisTech), Cyril Concolato (Netflix)</dc:creator>
  <cp:keywords/>
  <dc:description/>
  <cp:lastModifiedBy>MPEG 142</cp:lastModifiedBy>
  <cp:revision>4</cp:revision>
  <cp:lastPrinted>1901-01-01T07:57:00Z</cp:lastPrinted>
  <dcterms:created xsi:type="dcterms:W3CDTF">2023-05-12T23:41:00Z</dcterms:created>
  <dcterms:modified xsi:type="dcterms:W3CDTF">2023-05-13T04:11:00Z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0874</vt:lpwstr>
  </property>
  <property fmtid="{D5CDD505-2E9C-101B-9397-08002B2CF9AE}" pid="3" name="MDMSNumber">
    <vt:lpwstr>22616</vt:lpwstr>
  </property>
</Properties>
</file>