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CBC10" w14:textId="6525E2C7" w:rsidR="004A6E84" w:rsidRPr="00B23D19" w:rsidRDefault="004A6E84" w:rsidP="004A6E84">
      <w:pPr>
        <w:pStyle w:val="Title"/>
        <w:tabs>
          <w:tab w:val="left" w:pos="4589"/>
        </w:tabs>
        <w:jc w:val="right"/>
        <w:rPr>
          <w:rFonts w:ascii="Times New Roman" w:hAnsi="Times New Roman" w:cs="Times New Roman"/>
          <w:sz w:val="28"/>
          <w:szCs w:val="28"/>
          <w:u w:val="none"/>
        </w:rPr>
      </w:pPr>
      <w:r w:rsidRPr="00B23D19">
        <w:rPr>
          <w:rFonts w:eastAsiaTheme="minorHAnsi"/>
          <w:noProof/>
          <w:lang w:eastAsia="ja-JP"/>
        </w:rPr>
        <w:drawing>
          <wp:anchor distT="0" distB="0" distL="114300" distR="114300" simplePos="0" relativeHeight="251658241" behindDoc="0" locked="0" layoutInCell="1" allowOverlap="1" wp14:anchorId="789A9288" wp14:editId="5CF4556E">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D19">
        <w:rPr>
          <w:rFonts w:ascii="Times New Roman"/>
          <w:b w:val="0"/>
          <w:u w:val="none"/>
        </w:rPr>
        <w:t xml:space="preserve">             </w:t>
      </w:r>
      <w:r w:rsidRPr="00B23D19">
        <w:rPr>
          <w:rFonts w:ascii="Times New Roman"/>
          <w:b w:val="0"/>
          <w:u w:val="thick"/>
        </w:rPr>
        <w:t xml:space="preserve">                           </w:t>
      </w:r>
      <w:r w:rsidRPr="00B23D19">
        <w:rPr>
          <w:rFonts w:ascii="Times New Roman" w:hAnsi="Times New Roman" w:cs="Times New Roman"/>
          <w:w w:val="115"/>
          <w:sz w:val="28"/>
          <w:szCs w:val="28"/>
          <w:u w:val="thick"/>
        </w:rPr>
        <w:t>ISO/IEC JTC 1/SC</w:t>
      </w:r>
      <w:r w:rsidRPr="00B23D19">
        <w:rPr>
          <w:rFonts w:ascii="Times New Roman" w:hAnsi="Times New Roman" w:cs="Times New Roman"/>
          <w:spacing w:val="-25"/>
          <w:w w:val="115"/>
          <w:sz w:val="28"/>
          <w:szCs w:val="28"/>
          <w:u w:val="thick"/>
        </w:rPr>
        <w:t xml:space="preserve"> </w:t>
      </w:r>
      <w:r w:rsidRPr="00B23D19">
        <w:rPr>
          <w:rFonts w:ascii="Times New Roman" w:hAnsi="Times New Roman" w:cs="Times New Roman"/>
          <w:w w:val="115"/>
          <w:sz w:val="28"/>
          <w:szCs w:val="28"/>
          <w:u w:val="thick"/>
        </w:rPr>
        <w:t>29/WG</w:t>
      </w:r>
      <w:r w:rsidRPr="00B23D19">
        <w:rPr>
          <w:rFonts w:ascii="Times New Roman" w:hAnsi="Times New Roman" w:cs="Times New Roman"/>
          <w:spacing w:val="-9"/>
          <w:w w:val="115"/>
          <w:sz w:val="28"/>
          <w:szCs w:val="28"/>
          <w:u w:val="thick"/>
        </w:rPr>
        <w:t xml:space="preserve"> </w:t>
      </w:r>
      <w:r w:rsidRPr="00B23D19">
        <w:rPr>
          <w:rFonts w:ascii="Times New Roman" w:hAnsi="Times New Roman" w:cs="Times New Roman"/>
          <w:w w:val="115"/>
          <w:sz w:val="28"/>
          <w:szCs w:val="28"/>
          <w:u w:val="thick"/>
        </w:rPr>
        <w:t xml:space="preserve">7 </w:t>
      </w:r>
      <w:r w:rsidR="004E6830" w:rsidRPr="00B23D19">
        <w:rPr>
          <w:rFonts w:ascii="Times New Roman" w:hAnsi="Times New Roman" w:cs="Times New Roman"/>
          <w:w w:val="115"/>
          <w:sz w:val="48"/>
          <w:szCs w:val="48"/>
          <w:u w:val="thick"/>
        </w:rPr>
        <w:t>N</w:t>
      </w:r>
      <w:r w:rsidR="00C716D2" w:rsidRPr="000A193F">
        <w:rPr>
          <w:rFonts w:ascii="Times New Roman" w:hAnsi="Times New Roman" w:cs="Times New Roman"/>
          <w:spacing w:val="28"/>
          <w:w w:val="115"/>
          <w:sz w:val="48"/>
          <w:szCs w:val="48"/>
          <w:u w:val="thick"/>
          <w:lang w:val="en-GB"/>
        </w:rPr>
        <w:fldChar w:fldCharType="begin"/>
      </w:r>
      <w:r w:rsidR="00C716D2" w:rsidRPr="000A193F">
        <w:rPr>
          <w:rFonts w:ascii="Times New Roman" w:hAnsi="Times New Roman" w:cs="Times New Roman"/>
          <w:spacing w:val="28"/>
          <w:w w:val="115"/>
          <w:sz w:val="48"/>
          <w:szCs w:val="48"/>
          <w:u w:val="thick"/>
          <w:lang w:val="en-GB"/>
        </w:rPr>
        <w:instrText xml:space="preserve"> DOCPROPERTY "WGNumber" \* MERGEFORMAT </w:instrText>
      </w:r>
      <w:r w:rsidR="00C716D2" w:rsidRPr="000A193F">
        <w:rPr>
          <w:rFonts w:ascii="Times New Roman" w:hAnsi="Times New Roman" w:cs="Times New Roman"/>
          <w:spacing w:val="28"/>
          <w:w w:val="115"/>
          <w:sz w:val="48"/>
          <w:szCs w:val="48"/>
          <w:u w:val="thick"/>
          <w:lang w:val="en-GB"/>
        </w:rPr>
        <w:fldChar w:fldCharType="separate"/>
      </w:r>
      <w:r w:rsidR="00400F6B">
        <w:rPr>
          <w:rFonts w:ascii="Times New Roman" w:hAnsi="Times New Roman" w:cs="Times New Roman"/>
          <w:spacing w:val="28"/>
          <w:w w:val="115"/>
          <w:sz w:val="48"/>
          <w:szCs w:val="48"/>
          <w:u w:val="thick"/>
          <w:lang w:val="en-GB"/>
        </w:rPr>
        <w:t>868</w:t>
      </w:r>
      <w:r w:rsidR="00C716D2" w:rsidRPr="000A193F">
        <w:rPr>
          <w:rFonts w:ascii="Times New Roman" w:hAnsi="Times New Roman" w:cs="Times New Roman"/>
          <w:spacing w:val="28"/>
          <w:w w:val="115"/>
          <w:sz w:val="48"/>
          <w:szCs w:val="48"/>
          <w:u w:val="thick"/>
          <w:lang w:val="en-GB"/>
        </w:rPr>
        <w:fldChar w:fldCharType="end"/>
      </w:r>
    </w:p>
    <w:p w14:paraId="7A179FF4" w14:textId="77777777" w:rsidR="004A6E84" w:rsidRPr="00B23D19" w:rsidRDefault="004A6E84" w:rsidP="004A6E84">
      <w:pPr>
        <w:rPr>
          <w:b/>
          <w:sz w:val="20"/>
        </w:rPr>
      </w:pPr>
    </w:p>
    <w:p w14:paraId="7760544A" w14:textId="77777777" w:rsidR="004A6E84" w:rsidRPr="00B23D19" w:rsidRDefault="004A6E84" w:rsidP="004A6E84">
      <w:pPr>
        <w:rPr>
          <w:b/>
          <w:sz w:val="20"/>
        </w:rPr>
      </w:pPr>
    </w:p>
    <w:p w14:paraId="458E9671" w14:textId="19F06C1B" w:rsidR="004A6E84" w:rsidRPr="00B23D19" w:rsidRDefault="004A6E84" w:rsidP="004A6E84">
      <w:pPr>
        <w:spacing w:before="3"/>
        <w:rPr>
          <w:b/>
          <w:sz w:val="23"/>
        </w:rPr>
      </w:pPr>
      <w:r w:rsidRPr="00B23D19">
        <w:rPr>
          <w:noProof/>
        </w:rPr>
        <mc:AlternateContent>
          <mc:Choice Requires="wps">
            <w:drawing>
              <wp:anchor distT="0" distB="0" distL="0" distR="0" simplePos="0" relativeHeight="251658240" behindDoc="1" locked="0" layoutInCell="1" allowOverlap="1" wp14:anchorId="247E37B3" wp14:editId="192BA69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17F470" w14:textId="77777777" w:rsidR="004A6E84" w:rsidRPr="00196997" w:rsidRDefault="004A6E84" w:rsidP="004A6E84">
                            <w:pPr>
                              <w:spacing w:before="80" w:line="360" w:lineRule="auto"/>
                              <w:ind w:right="50"/>
                              <w:jc w:val="center"/>
                              <w:rPr>
                                <w:b/>
                                <w:sz w:val="28"/>
                                <w:szCs w:val="28"/>
                              </w:rPr>
                            </w:pPr>
                            <w:r w:rsidRPr="00196997">
                              <w:rPr>
                                <w:b/>
                                <w:sz w:val="28"/>
                                <w:szCs w:val="28"/>
                              </w:rPr>
                              <w:t xml:space="preserve">ISO/IEC JTC 1/SC 29/WG </w:t>
                            </w:r>
                            <w:r>
                              <w:rPr>
                                <w:b/>
                                <w:sz w:val="28"/>
                                <w:szCs w:val="28"/>
                              </w:rPr>
                              <w:t>7</w:t>
                            </w:r>
                            <w:r>
                              <w:rPr>
                                <w:b/>
                                <w:sz w:val="28"/>
                                <w:szCs w:val="28"/>
                              </w:rPr>
                              <w:br/>
                            </w:r>
                            <w:r w:rsidRPr="00196997">
                              <w:rPr>
                                <w:b/>
                                <w:sz w:val="28"/>
                                <w:szCs w:val="28"/>
                              </w:rPr>
                              <w:t xml:space="preserve">MPEG </w:t>
                            </w:r>
                            <w:r>
                              <w:rPr>
                                <w:b/>
                                <w:sz w:val="28"/>
                                <w:szCs w:val="28"/>
                              </w:rPr>
                              <w:t>3D Graphics and Haptics Coding</w:t>
                            </w:r>
                            <w:r w:rsidRPr="00196997">
                              <w:rPr>
                                <w:b/>
                                <w:sz w:val="28"/>
                                <w:szCs w:val="28"/>
                              </w:rPr>
                              <w:t xml:space="preserve"> </w:t>
                            </w:r>
                            <w:r w:rsidRPr="00196997">
                              <w:rPr>
                                <w:b/>
                                <w:sz w:val="28"/>
                                <w:szCs w:val="28"/>
                              </w:rPr>
                              <w:br/>
                              <w:t xml:space="preserve">Convenorship: </w:t>
                            </w:r>
                            <w:r>
                              <w:rPr>
                                <w:b/>
                                <w:sz w:val="28"/>
                                <w:szCs w:val="28"/>
                              </w:rPr>
                              <w:t>AFNOR</w:t>
                            </w:r>
                            <w:r w:rsidRPr="00196997">
                              <w:rPr>
                                <w:b/>
                                <w:sz w:val="28"/>
                                <w:szCs w:val="28"/>
                              </w:rPr>
                              <w:t xml:space="preserve"> (</w:t>
                            </w:r>
                            <w:r>
                              <w:rPr>
                                <w:b/>
                                <w:sz w:val="28"/>
                                <w:szCs w:val="28"/>
                              </w:rPr>
                              <w:t>France</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E37B3"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517F470" w14:textId="77777777" w:rsidR="004A6E84" w:rsidRPr="00196997" w:rsidRDefault="004A6E84" w:rsidP="004A6E84">
                      <w:pPr>
                        <w:spacing w:before="80" w:line="360" w:lineRule="auto"/>
                        <w:ind w:right="50"/>
                        <w:jc w:val="center"/>
                        <w:rPr>
                          <w:b/>
                          <w:sz w:val="28"/>
                          <w:szCs w:val="28"/>
                        </w:rPr>
                      </w:pPr>
                      <w:r w:rsidRPr="00196997">
                        <w:rPr>
                          <w:b/>
                          <w:sz w:val="28"/>
                          <w:szCs w:val="28"/>
                        </w:rPr>
                        <w:t xml:space="preserve">ISO/IEC JTC 1/SC 29/WG </w:t>
                      </w:r>
                      <w:r>
                        <w:rPr>
                          <w:b/>
                          <w:sz w:val="28"/>
                          <w:szCs w:val="28"/>
                        </w:rPr>
                        <w:t>7</w:t>
                      </w:r>
                      <w:r>
                        <w:rPr>
                          <w:b/>
                          <w:sz w:val="28"/>
                          <w:szCs w:val="28"/>
                        </w:rPr>
                        <w:br/>
                      </w:r>
                      <w:r w:rsidRPr="00196997">
                        <w:rPr>
                          <w:b/>
                          <w:sz w:val="28"/>
                          <w:szCs w:val="28"/>
                        </w:rPr>
                        <w:t xml:space="preserve">MPEG </w:t>
                      </w:r>
                      <w:r>
                        <w:rPr>
                          <w:b/>
                          <w:sz w:val="28"/>
                          <w:szCs w:val="28"/>
                        </w:rPr>
                        <w:t>3D Graphics and Haptics Coding</w:t>
                      </w:r>
                      <w:r w:rsidRPr="00196997">
                        <w:rPr>
                          <w:b/>
                          <w:sz w:val="28"/>
                          <w:szCs w:val="28"/>
                        </w:rPr>
                        <w:t xml:space="preserve"> </w:t>
                      </w:r>
                      <w:r w:rsidRPr="00196997">
                        <w:rPr>
                          <w:b/>
                          <w:sz w:val="28"/>
                          <w:szCs w:val="28"/>
                        </w:rPr>
                        <w:br/>
                        <w:t xml:space="preserve">Convenorship: </w:t>
                      </w:r>
                      <w:r>
                        <w:rPr>
                          <w:b/>
                          <w:sz w:val="28"/>
                          <w:szCs w:val="28"/>
                        </w:rPr>
                        <w:t>AFNOR</w:t>
                      </w:r>
                      <w:r w:rsidRPr="00196997">
                        <w:rPr>
                          <w:b/>
                          <w:sz w:val="28"/>
                          <w:szCs w:val="28"/>
                        </w:rPr>
                        <w:t xml:space="preserve"> (</w:t>
                      </w:r>
                      <w:r>
                        <w:rPr>
                          <w:b/>
                          <w:sz w:val="28"/>
                          <w:szCs w:val="28"/>
                        </w:rPr>
                        <w:t>France</w:t>
                      </w:r>
                      <w:r w:rsidRPr="00196997">
                        <w:rPr>
                          <w:b/>
                          <w:sz w:val="28"/>
                          <w:szCs w:val="28"/>
                        </w:rPr>
                        <w:t>)</w:t>
                      </w:r>
                    </w:p>
                  </w:txbxContent>
                </v:textbox>
                <w10:wrap type="topAndBottom" anchorx="page"/>
              </v:shape>
            </w:pict>
          </mc:Fallback>
        </mc:AlternateContent>
      </w:r>
    </w:p>
    <w:p w14:paraId="0A2E34C3" w14:textId="77777777" w:rsidR="004A6E84" w:rsidRPr="00B23D19" w:rsidRDefault="004A6E84" w:rsidP="004A6E84">
      <w:pPr>
        <w:rPr>
          <w:b/>
          <w:sz w:val="20"/>
        </w:rPr>
      </w:pPr>
    </w:p>
    <w:p w14:paraId="29AAC9CC" w14:textId="77777777" w:rsidR="004A6E84" w:rsidRPr="00B23D19" w:rsidRDefault="004A6E84" w:rsidP="004A6E84">
      <w:pPr>
        <w:rPr>
          <w:b/>
          <w:sz w:val="21"/>
        </w:rPr>
      </w:pPr>
    </w:p>
    <w:p w14:paraId="180C705A" w14:textId="77777777" w:rsidR="004A6E84" w:rsidRPr="00B23D19" w:rsidRDefault="004A6E84" w:rsidP="004A6E84">
      <w:pPr>
        <w:tabs>
          <w:tab w:val="left" w:pos="3099"/>
        </w:tabs>
        <w:spacing w:before="103"/>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Document</w:t>
      </w:r>
      <w:r w:rsidRPr="00B23D19">
        <w:rPr>
          <w:rFonts w:ascii="Times New Roman" w:hAnsi="Times New Roman" w:cs="Times New Roman"/>
          <w:b/>
          <w:snapToGrid w:val="0"/>
          <w:spacing w:val="14"/>
          <w:sz w:val="24"/>
          <w:szCs w:val="24"/>
        </w:rPr>
        <w:t xml:space="preserve"> </w:t>
      </w:r>
      <w:r w:rsidRPr="00B23D19">
        <w:rPr>
          <w:rFonts w:ascii="Times New Roman" w:hAnsi="Times New Roman" w:cs="Times New Roman"/>
          <w:b/>
          <w:snapToGrid w:val="0"/>
          <w:sz w:val="24"/>
          <w:szCs w:val="24"/>
        </w:rPr>
        <w:t>type:</w:t>
      </w:r>
      <w:r w:rsidRPr="00B23D19">
        <w:rPr>
          <w:rFonts w:ascii="Times New Roman" w:hAnsi="Times New Roman" w:cs="Times New Roman"/>
          <w:snapToGrid w:val="0"/>
          <w:sz w:val="24"/>
          <w:szCs w:val="24"/>
        </w:rPr>
        <w:tab/>
        <w:t>Output Document</w:t>
      </w:r>
    </w:p>
    <w:p w14:paraId="303EECFC" w14:textId="77777777" w:rsidR="004A6E84" w:rsidRPr="00B23D19" w:rsidRDefault="004A6E84" w:rsidP="004A6E84">
      <w:pPr>
        <w:spacing w:before="1"/>
        <w:rPr>
          <w:rFonts w:ascii="Times New Roman" w:hAnsi="Times New Roman" w:cs="Times New Roman"/>
          <w:snapToGrid w:val="0"/>
          <w:sz w:val="24"/>
          <w:szCs w:val="24"/>
        </w:rPr>
      </w:pPr>
    </w:p>
    <w:p w14:paraId="7916538A" w14:textId="5430A44B" w:rsidR="004A6E84" w:rsidRPr="00D70A54" w:rsidRDefault="004A6E84" w:rsidP="00D70A54">
      <w:pPr>
        <w:tabs>
          <w:tab w:val="left" w:pos="3099"/>
        </w:tabs>
        <w:spacing w:before="103"/>
        <w:ind w:left="104"/>
        <w:rPr>
          <w:rFonts w:ascii="Times New Roman" w:hAnsi="Times New Roman" w:cs="Times New Roman"/>
          <w:snapToGrid w:val="0"/>
          <w:sz w:val="24"/>
          <w:szCs w:val="24"/>
        </w:rPr>
      </w:pPr>
      <w:r w:rsidRPr="00D70A54">
        <w:rPr>
          <w:rFonts w:ascii="Times New Roman" w:hAnsi="Times New Roman" w:cs="Times New Roman"/>
          <w:b/>
          <w:bCs/>
          <w:snapToGrid w:val="0"/>
          <w:sz w:val="24"/>
          <w:szCs w:val="24"/>
        </w:rPr>
        <w:t>Title:</w:t>
      </w:r>
      <w:r w:rsidRPr="00D70A54">
        <w:rPr>
          <w:rFonts w:ascii="Times New Roman" w:hAnsi="Times New Roman" w:cs="Times New Roman"/>
          <w:snapToGrid w:val="0"/>
          <w:sz w:val="24"/>
          <w:szCs w:val="24"/>
        </w:rPr>
        <w:tab/>
      </w:r>
      <w:r w:rsidR="00164E59" w:rsidRPr="000A193F">
        <w:rPr>
          <w:rFonts w:ascii="Times New Roman" w:hAnsi="Times New Roman" w:cs="Times New Roman"/>
          <w:snapToGrid w:val="0"/>
          <w:lang w:val="en-GB"/>
        </w:rPr>
        <w:fldChar w:fldCharType="begin"/>
      </w:r>
      <w:r w:rsidR="00164E59" w:rsidRPr="000A193F">
        <w:rPr>
          <w:rFonts w:ascii="Times New Roman" w:hAnsi="Times New Roman" w:cs="Times New Roman"/>
          <w:snapToGrid w:val="0"/>
          <w:lang w:val="en-GB"/>
        </w:rPr>
        <w:instrText xml:space="preserve"> TITLE  \* MERGEFORMAT </w:instrText>
      </w:r>
      <w:r w:rsidR="00164E59" w:rsidRPr="000A193F">
        <w:rPr>
          <w:rFonts w:ascii="Times New Roman" w:hAnsi="Times New Roman" w:cs="Times New Roman"/>
          <w:snapToGrid w:val="0"/>
          <w:lang w:val="en-GB"/>
        </w:rPr>
        <w:fldChar w:fldCharType="separate"/>
      </w:r>
      <w:r w:rsidR="00400F6B">
        <w:rPr>
          <w:rFonts w:ascii="Times New Roman" w:hAnsi="Times New Roman" w:cs="Times New Roman"/>
          <w:snapToGrid w:val="0"/>
          <w:lang w:val="en-GB"/>
        </w:rPr>
        <w:t>Text of ISO/IEC CD 23090-32 Carriage of haptics data</w:t>
      </w:r>
      <w:r w:rsidR="00164E59" w:rsidRPr="000A193F">
        <w:rPr>
          <w:rFonts w:ascii="Times New Roman" w:hAnsi="Times New Roman" w:cs="Times New Roman"/>
          <w:snapToGrid w:val="0"/>
          <w:lang w:val="en-GB"/>
        </w:rPr>
        <w:fldChar w:fldCharType="end"/>
      </w:r>
    </w:p>
    <w:p w14:paraId="688FC6B9" w14:textId="77777777" w:rsidR="004A6E84" w:rsidRPr="00B23D19" w:rsidRDefault="004A6E84" w:rsidP="004A6E84">
      <w:pPr>
        <w:spacing w:before="6"/>
        <w:rPr>
          <w:rFonts w:ascii="Times New Roman" w:hAnsi="Times New Roman" w:cs="Times New Roman"/>
          <w:snapToGrid w:val="0"/>
          <w:sz w:val="24"/>
          <w:szCs w:val="24"/>
        </w:rPr>
      </w:pPr>
    </w:p>
    <w:p w14:paraId="6EC78F21" w14:textId="77777777" w:rsidR="004A6E84" w:rsidRPr="00D70A54" w:rsidRDefault="004A6E84" w:rsidP="00D70A54">
      <w:pPr>
        <w:tabs>
          <w:tab w:val="left" w:pos="3099"/>
        </w:tabs>
        <w:spacing w:before="103"/>
        <w:ind w:left="104"/>
        <w:rPr>
          <w:rFonts w:ascii="Times New Roman" w:hAnsi="Times New Roman" w:cs="Times New Roman"/>
          <w:snapToGrid w:val="0"/>
          <w:sz w:val="24"/>
          <w:szCs w:val="24"/>
        </w:rPr>
      </w:pPr>
      <w:r w:rsidRPr="00D70A54">
        <w:rPr>
          <w:rFonts w:ascii="Times New Roman" w:hAnsi="Times New Roman" w:cs="Times New Roman"/>
          <w:b/>
          <w:bCs/>
          <w:snapToGrid w:val="0"/>
          <w:sz w:val="24"/>
          <w:szCs w:val="24"/>
        </w:rPr>
        <w:t>Status:</w:t>
      </w:r>
      <w:r w:rsidRPr="00D70A54">
        <w:rPr>
          <w:rFonts w:ascii="Times New Roman" w:hAnsi="Times New Roman" w:cs="Times New Roman"/>
          <w:snapToGrid w:val="0"/>
          <w:sz w:val="24"/>
          <w:szCs w:val="24"/>
        </w:rPr>
        <w:tab/>
        <w:t>Approved</w:t>
      </w:r>
    </w:p>
    <w:p w14:paraId="78CAE2B7" w14:textId="77777777" w:rsidR="004A6E84" w:rsidRPr="00B23D19" w:rsidRDefault="004A6E84" w:rsidP="004A6E84">
      <w:pPr>
        <w:tabs>
          <w:tab w:val="left" w:pos="3099"/>
        </w:tabs>
        <w:ind w:left="104"/>
        <w:rPr>
          <w:rFonts w:ascii="Times New Roman" w:hAnsi="Times New Roman" w:cs="Times New Roman"/>
          <w:snapToGrid w:val="0"/>
          <w:sz w:val="24"/>
          <w:szCs w:val="24"/>
        </w:rPr>
      </w:pPr>
    </w:p>
    <w:p w14:paraId="1A687EE5" w14:textId="55E5487F"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Date</w:t>
      </w:r>
      <w:r w:rsidRPr="00B23D19">
        <w:rPr>
          <w:rFonts w:ascii="Times New Roman" w:hAnsi="Times New Roman" w:cs="Times New Roman"/>
          <w:b/>
          <w:snapToGrid w:val="0"/>
          <w:spacing w:val="-16"/>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16"/>
          <w:sz w:val="24"/>
          <w:szCs w:val="24"/>
        </w:rPr>
        <w:t xml:space="preserve"> </w:t>
      </w:r>
      <w:r w:rsidRPr="00B23D19">
        <w:rPr>
          <w:rFonts w:ascii="Times New Roman" w:hAnsi="Times New Roman" w:cs="Times New Roman"/>
          <w:b/>
          <w:snapToGrid w:val="0"/>
          <w:sz w:val="24"/>
          <w:szCs w:val="24"/>
        </w:rPr>
        <w:t>document:</w:t>
      </w:r>
      <w:r w:rsidRPr="00B23D19">
        <w:rPr>
          <w:rFonts w:ascii="Times New Roman" w:hAnsi="Times New Roman" w:cs="Times New Roman"/>
          <w:snapToGrid w:val="0"/>
          <w:sz w:val="24"/>
          <w:szCs w:val="24"/>
        </w:rPr>
        <w:tab/>
      </w:r>
      <w:r w:rsidR="00815EEE" w:rsidRPr="000A193F">
        <w:rPr>
          <w:rFonts w:ascii="Times New Roman" w:hAnsi="Times New Roman" w:cs="Times New Roman"/>
          <w:snapToGrid w:val="0"/>
          <w:sz w:val="24"/>
          <w:szCs w:val="24"/>
          <w:lang w:val="en-GB"/>
        </w:rPr>
        <w:fldChar w:fldCharType="begin"/>
      </w:r>
      <w:r w:rsidR="00815EEE" w:rsidRPr="000A193F">
        <w:rPr>
          <w:rFonts w:ascii="Times New Roman" w:hAnsi="Times New Roman" w:cs="Times New Roman"/>
          <w:snapToGrid w:val="0"/>
          <w:sz w:val="24"/>
          <w:szCs w:val="24"/>
          <w:lang w:val="en-GB"/>
        </w:rPr>
        <w:instrText xml:space="preserve"> SAVEDATE  \@ "yyyy-MM-dd" </w:instrText>
      </w:r>
      <w:r w:rsidR="00815EEE" w:rsidRPr="000A193F">
        <w:rPr>
          <w:rFonts w:ascii="Times New Roman" w:hAnsi="Times New Roman" w:cs="Times New Roman"/>
          <w:snapToGrid w:val="0"/>
          <w:sz w:val="24"/>
          <w:szCs w:val="24"/>
          <w:lang w:val="en-GB"/>
        </w:rPr>
        <w:fldChar w:fldCharType="separate"/>
      </w:r>
      <w:ins w:id="3" w:author="Henry Da Costa" w:date="2023-05-09T16:15:00Z">
        <w:r w:rsidR="00E47900">
          <w:rPr>
            <w:rFonts w:ascii="Times New Roman" w:hAnsi="Times New Roman" w:cs="Times New Roman"/>
            <w:noProof/>
            <w:snapToGrid w:val="0"/>
            <w:sz w:val="24"/>
            <w:szCs w:val="24"/>
            <w:lang w:val="en-GB"/>
          </w:rPr>
          <w:t>2023-05</w:t>
        </w:r>
      </w:ins>
      <w:r w:rsidR="00815EEE" w:rsidRPr="000A193F">
        <w:rPr>
          <w:rFonts w:ascii="Times New Roman" w:hAnsi="Times New Roman" w:cs="Times New Roman"/>
          <w:snapToGrid w:val="0"/>
          <w:sz w:val="24"/>
          <w:szCs w:val="24"/>
          <w:lang w:val="en-GB"/>
        </w:rPr>
        <w:fldChar w:fldCharType="end"/>
      </w:r>
    </w:p>
    <w:p w14:paraId="35D8C6C6" w14:textId="77777777" w:rsidR="004A6E84" w:rsidRPr="00B23D19" w:rsidRDefault="004A6E84" w:rsidP="004A6E84">
      <w:pPr>
        <w:spacing w:before="1"/>
        <w:rPr>
          <w:rFonts w:ascii="Times New Roman" w:hAnsi="Times New Roman" w:cs="Times New Roman"/>
          <w:snapToGrid w:val="0"/>
          <w:sz w:val="24"/>
          <w:szCs w:val="24"/>
        </w:rPr>
      </w:pPr>
    </w:p>
    <w:p w14:paraId="584E5A84" w14:textId="77777777"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Source:</w:t>
      </w:r>
      <w:r w:rsidRPr="00B23D19">
        <w:rPr>
          <w:rFonts w:ascii="Times New Roman" w:hAnsi="Times New Roman" w:cs="Times New Roman"/>
          <w:snapToGrid w:val="0"/>
          <w:sz w:val="24"/>
          <w:szCs w:val="24"/>
        </w:rPr>
        <w:tab/>
        <w:t>ISO/IEC JTC 1/SC 29/WG</w:t>
      </w:r>
      <w:r w:rsidRPr="00B23D19">
        <w:rPr>
          <w:rFonts w:ascii="Times New Roman" w:hAnsi="Times New Roman" w:cs="Times New Roman"/>
          <w:snapToGrid w:val="0"/>
          <w:spacing w:val="4"/>
          <w:sz w:val="24"/>
          <w:szCs w:val="24"/>
        </w:rPr>
        <w:t xml:space="preserve"> </w:t>
      </w:r>
      <w:r w:rsidRPr="00B23D19">
        <w:rPr>
          <w:rFonts w:ascii="Times New Roman" w:hAnsi="Times New Roman" w:cs="Times New Roman"/>
          <w:snapToGrid w:val="0"/>
          <w:sz w:val="24"/>
          <w:szCs w:val="24"/>
        </w:rPr>
        <w:t>7</w:t>
      </w:r>
    </w:p>
    <w:p w14:paraId="50F369D2" w14:textId="77777777" w:rsidR="004A6E84" w:rsidRPr="00B23D19" w:rsidRDefault="004A6E84" w:rsidP="004A6E84">
      <w:pPr>
        <w:spacing w:before="1"/>
        <w:rPr>
          <w:rFonts w:ascii="Times New Roman" w:hAnsi="Times New Roman" w:cs="Times New Roman"/>
          <w:snapToGrid w:val="0"/>
          <w:sz w:val="24"/>
          <w:szCs w:val="24"/>
        </w:rPr>
      </w:pPr>
    </w:p>
    <w:p w14:paraId="252F7E66" w14:textId="77777777" w:rsidR="004A6E84" w:rsidRPr="00D70A54" w:rsidRDefault="004A6E84" w:rsidP="00D70A54">
      <w:pPr>
        <w:tabs>
          <w:tab w:val="left" w:pos="3099"/>
        </w:tabs>
        <w:ind w:left="104"/>
        <w:rPr>
          <w:rFonts w:ascii="Times New Roman" w:hAnsi="Times New Roman" w:cs="Times New Roman"/>
          <w:bCs/>
          <w:snapToGrid w:val="0"/>
          <w:sz w:val="24"/>
          <w:szCs w:val="24"/>
        </w:rPr>
      </w:pPr>
      <w:r w:rsidRPr="00D70A54">
        <w:rPr>
          <w:rFonts w:ascii="Times New Roman" w:hAnsi="Times New Roman" w:cs="Times New Roman"/>
          <w:b/>
          <w:snapToGrid w:val="0"/>
          <w:sz w:val="24"/>
          <w:szCs w:val="24"/>
        </w:rPr>
        <w:t>Expected action:</w:t>
      </w:r>
      <w:r w:rsidRPr="00D70A54">
        <w:rPr>
          <w:rFonts w:ascii="Times New Roman" w:hAnsi="Times New Roman" w:cs="Times New Roman"/>
          <w:bCs/>
          <w:snapToGrid w:val="0"/>
          <w:sz w:val="24"/>
          <w:szCs w:val="24"/>
        </w:rPr>
        <w:tab/>
        <w:t>None</w:t>
      </w:r>
    </w:p>
    <w:p w14:paraId="2A10D21E" w14:textId="77777777" w:rsidR="004A6E84" w:rsidRPr="00B23D19" w:rsidRDefault="004A6E84" w:rsidP="004A6E84">
      <w:pPr>
        <w:spacing w:before="1"/>
        <w:rPr>
          <w:rFonts w:ascii="Times New Roman" w:hAnsi="Times New Roman" w:cs="Times New Roman"/>
          <w:snapToGrid w:val="0"/>
          <w:sz w:val="24"/>
          <w:szCs w:val="24"/>
        </w:rPr>
      </w:pPr>
    </w:p>
    <w:p w14:paraId="6259922D" w14:textId="77777777" w:rsidR="004A6E84" w:rsidRPr="00D70A54" w:rsidRDefault="004A6E84" w:rsidP="00D70A54">
      <w:pPr>
        <w:tabs>
          <w:tab w:val="left" w:pos="3099"/>
        </w:tabs>
        <w:ind w:left="104"/>
        <w:rPr>
          <w:rFonts w:ascii="Times New Roman" w:hAnsi="Times New Roman" w:cs="Times New Roman"/>
          <w:bCs/>
          <w:snapToGrid w:val="0"/>
          <w:sz w:val="24"/>
          <w:szCs w:val="24"/>
        </w:rPr>
      </w:pPr>
      <w:r w:rsidRPr="00D70A54">
        <w:rPr>
          <w:rFonts w:ascii="Times New Roman" w:hAnsi="Times New Roman" w:cs="Times New Roman"/>
          <w:b/>
          <w:snapToGrid w:val="0"/>
          <w:sz w:val="24"/>
          <w:szCs w:val="24"/>
        </w:rPr>
        <w:t>Action due date:</w:t>
      </w:r>
      <w:r w:rsidRPr="00D70A54">
        <w:rPr>
          <w:rFonts w:ascii="Times New Roman" w:hAnsi="Times New Roman" w:cs="Times New Roman"/>
          <w:bCs/>
          <w:snapToGrid w:val="0"/>
          <w:sz w:val="24"/>
          <w:szCs w:val="24"/>
        </w:rPr>
        <w:tab/>
        <w:t>None</w:t>
      </w:r>
    </w:p>
    <w:p w14:paraId="2149BAEA" w14:textId="77777777" w:rsidR="004A6E84" w:rsidRPr="00B23D19" w:rsidRDefault="004A6E84" w:rsidP="004A6E84">
      <w:pPr>
        <w:spacing w:before="1"/>
        <w:rPr>
          <w:rFonts w:ascii="Times New Roman" w:hAnsi="Times New Roman" w:cs="Times New Roman"/>
          <w:snapToGrid w:val="0"/>
          <w:sz w:val="24"/>
          <w:szCs w:val="24"/>
        </w:rPr>
      </w:pPr>
    </w:p>
    <w:p w14:paraId="2494726F" w14:textId="5DE586A3"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No.</w:t>
      </w:r>
      <w:r w:rsidRPr="00B23D19">
        <w:rPr>
          <w:rFonts w:ascii="Times New Roman" w:hAnsi="Times New Roman" w:cs="Times New Roman"/>
          <w:b/>
          <w:snapToGrid w:val="0"/>
          <w:spacing w:val="5"/>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pages:</w:t>
      </w:r>
      <w:r w:rsidRPr="00B23D19">
        <w:rPr>
          <w:rFonts w:ascii="Times New Roman" w:hAnsi="Times New Roman" w:cs="Times New Roman"/>
          <w:snapToGrid w:val="0"/>
          <w:sz w:val="24"/>
          <w:szCs w:val="24"/>
        </w:rPr>
        <w:tab/>
      </w:r>
      <w:r w:rsidRPr="00B23D19">
        <w:rPr>
          <w:rFonts w:ascii="Times New Roman" w:hAnsi="Times New Roman" w:cs="Times New Roman"/>
          <w:snapToGrid w:val="0"/>
          <w:sz w:val="24"/>
          <w:szCs w:val="24"/>
        </w:rPr>
        <w:fldChar w:fldCharType="begin"/>
      </w:r>
      <w:r w:rsidRPr="00B23D19">
        <w:rPr>
          <w:rFonts w:ascii="Times New Roman" w:hAnsi="Times New Roman" w:cs="Times New Roman"/>
          <w:snapToGrid w:val="0"/>
          <w:sz w:val="24"/>
          <w:szCs w:val="24"/>
        </w:rPr>
        <w:instrText xml:space="preserve"> NUMPAGES  \* Arabic  \* MERGEFORMAT </w:instrText>
      </w:r>
      <w:r w:rsidR="00636FD5">
        <w:rPr>
          <w:rFonts w:ascii="Times New Roman" w:hAnsi="Times New Roman" w:cs="Times New Roman"/>
          <w:snapToGrid w:val="0"/>
          <w:sz w:val="24"/>
          <w:szCs w:val="24"/>
        </w:rPr>
        <w:fldChar w:fldCharType="separate"/>
      </w:r>
      <w:r w:rsidRPr="00B23D19">
        <w:rPr>
          <w:rFonts w:ascii="Times New Roman" w:hAnsi="Times New Roman" w:cs="Times New Roman"/>
          <w:snapToGrid w:val="0"/>
          <w:sz w:val="24"/>
          <w:szCs w:val="24"/>
        </w:rPr>
        <w:fldChar w:fldCharType="end"/>
      </w:r>
      <w:r w:rsidRPr="00B23D19">
        <w:rPr>
          <w:rFonts w:ascii="Times New Roman" w:hAnsi="Times New Roman" w:cs="Times New Roman"/>
          <w:snapToGrid w:val="0"/>
          <w:sz w:val="24"/>
          <w:szCs w:val="24"/>
        </w:rPr>
        <w:t xml:space="preserve"> (with cover</w:t>
      </w:r>
      <w:r w:rsidRPr="00B23D19">
        <w:rPr>
          <w:rFonts w:ascii="Times New Roman" w:hAnsi="Times New Roman" w:cs="Times New Roman"/>
          <w:snapToGrid w:val="0"/>
          <w:spacing w:val="-10"/>
          <w:sz w:val="24"/>
          <w:szCs w:val="24"/>
        </w:rPr>
        <w:t xml:space="preserve"> </w:t>
      </w:r>
      <w:r w:rsidRPr="00B23D19">
        <w:rPr>
          <w:rFonts w:ascii="Times New Roman" w:hAnsi="Times New Roman" w:cs="Times New Roman"/>
          <w:snapToGrid w:val="0"/>
          <w:sz w:val="24"/>
          <w:szCs w:val="24"/>
        </w:rPr>
        <w:t>page)</w:t>
      </w:r>
    </w:p>
    <w:p w14:paraId="6DF6D47A" w14:textId="77777777" w:rsidR="004A6E84" w:rsidRPr="00B23D19" w:rsidRDefault="004A6E84" w:rsidP="004A6E84">
      <w:pPr>
        <w:spacing w:before="1"/>
        <w:rPr>
          <w:rFonts w:ascii="Times New Roman" w:hAnsi="Times New Roman" w:cs="Times New Roman"/>
          <w:snapToGrid w:val="0"/>
          <w:sz w:val="24"/>
          <w:szCs w:val="24"/>
        </w:rPr>
      </w:pPr>
    </w:p>
    <w:p w14:paraId="31424974" w14:textId="77777777" w:rsidR="004A6E84" w:rsidRPr="00B23D19" w:rsidRDefault="004A6E84" w:rsidP="004A6E84">
      <w:pPr>
        <w:tabs>
          <w:tab w:val="left" w:pos="3099"/>
        </w:tabs>
        <w:ind w:left="104"/>
        <w:rPr>
          <w:rFonts w:ascii="Times New Roman" w:hAnsi="Times New Roman" w:cs="Times New Roman"/>
          <w:snapToGrid w:val="0"/>
          <w:sz w:val="24"/>
          <w:szCs w:val="24"/>
        </w:rPr>
      </w:pPr>
      <w:r w:rsidRPr="00B23D19">
        <w:rPr>
          <w:rFonts w:ascii="Times New Roman" w:hAnsi="Times New Roman" w:cs="Times New Roman"/>
          <w:b/>
          <w:snapToGrid w:val="0"/>
          <w:sz w:val="24"/>
          <w:szCs w:val="24"/>
        </w:rPr>
        <w:t>Email</w:t>
      </w:r>
      <w:r w:rsidRPr="00B23D19">
        <w:rPr>
          <w:rFonts w:ascii="Times New Roman" w:hAnsi="Times New Roman" w:cs="Times New Roman"/>
          <w:b/>
          <w:snapToGrid w:val="0"/>
          <w:spacing w:val="5"/>
          <w:sz w:val="24"/>
          <w:szCs w:val="24"/>
        </w:rPr>
        <w:t xml:space="preserve"> </w:t>
      </w:r>
      <w:r w:rsidRPr="00B23D19">
        <w:rPr>
          <w:rFonts w:ascii="Times New Roman" w:hAnsi="Times New Roman" w:cs="Times New Roman"/>
          <w:b/>
          <w:snapToGrid w:val="0"/>
          <w:sz w:val="24"/>
          <w:szCs w:val="24"/>
        </w:rPr>
        <w:t>of</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Convenor:</w:t>
      </w:r>
      <w:r w:rsidRPr="00B23D19">
        <w:rPr>
          <w:rFonts w:ascii="Times New Roman" w:hAnsi="Times New Roman" w:cs="Times New Roman"/>
          <w:snapToGrid w:val="0"/>
          <w:sz w:val="24"/>
          <w:szCs w:val="24"/>
        </w:rPr>
        <w:tab/>
      </w:r>
      <w:proofErr w:type="spellStart"/>
      <w:r w:rsidRPr="00B23D19">
        <w:rPr>
          <w:rFonts w:ascii="Times New Roman" w:hAnsi="Times New Roman" w:cs="Times New Roman"/>
          <w:snapToGrid w:val="0"/>
          <w:sz w:val="24"/>
          <w:szCs w:val="24"/>
        </w:rPr>
        <w:t>marius.preda</w:t>
      </w:r>
      <w:proofErr w:type="spellEnd"/>
      <w:r w:rsidRPr="00B23D19">
        <w:rPr>
          <w:rFonts w:ascii="Times New Roman" w:hAnsi="Times New Roman" w:cs="Times New Roman"/>
          <w:snapToGrid w:val="0"/>
          <w:sz w:val="24"/>
          <w:szCs w:val="24"/>
        </w:rPr>
        <w:t xml:space="preserve"> @ </w:t>
      </w:r>
      <w:proofErr w:type="spellStart"/>
      <w:r w:rsidRPr="00B23D19">
        <w:rPr>
          <w:rFonts w:ascii="Times New Roman" w:hAnsi="Times New Roman" w:cs="Times New Roman"/>
          <w:snapToGrid w:val="0"/>
          <w:sz w:val="24"/>
          <w:szCs w:val="24"/>
        </w:rPr>
        <w:t>imt</w:t>
      </w:r>
      <w:proofErr w:type="spellEnd"/>
      <w:r w:rsidRPr="00B23D19">
        <w:rPr>
          <w:rFonts w:ascii="Times New Roman" w:hAnsi="Times New Roman" w:cs="Times New Roman"/>
          <w:snapToGrid w:val="0"/>
          <w:sz w:val="24"/>
          <w:szCs w:val="24"/>
        </w:rPr>
        <w:t xml:space="preserve"> . </w:t>
      </w:r>
      <w:proofErr w:type="spellStart"/>
      <w:r w:rsidRPr="00B23D19">
        <w:rPr>
          <w:rFonts w:ascii="Times New Roman" w:hAnsi="Times New Roman" w:cs="Times New Roman"/>
          <w:snapToGrid w:val="0"/>
          <w:sz w:val="24"/>
          <w:szCs w:val="24"/>
        </w:rPr>
        <w:t>fr</w:t>
      </w:r>
      <w:proofErr w:type="spellEnd"/>
    </w:p>
    <w:p w14:paraId="5708A7CD" w14:textId="77777777" w:rsidR="004A6E84" w:rsidRPr="00B23D19" w:rsidRDefault="004A6E84" w:rsidP="004A6E84">
      <w:pPr>
        <w:spacing w:before="1"/>
        <w:rPr>
          <w:rFonts w:ascii="Times New Roman" w:hAnsi="Times New Roman" w:cs="Times New Roman"/>
          <w:snapToGrid w:val="0"/>
          <w:sz w:val="24"/>
          <w:szCs w:val="24"/>
        </w:rPr>
      </w:pPr>
    </w:p>
    <w:p w14:paraId="021A5A50" w14:textId="61DA84EF" w:rsidR="004A6E84" w:rsidRPr="00B23D19" w:rsidRDefault="004A6E84" w:rsidP="004A6E84">
      <w:pPr>
        <w:tabs>
          <w:tab w:val="left" w:pos="3099"/>
        </w:tabs>
        <w:ind w:left="104"/>
        <w:rPr>
          <w:rFonts w:ascii="Times New Roman" w:hAnsi="Times New Roman" w:cs="Times New Roman"/>
          <w:snapToGrid w:val="0"/>
          <w:color w:val="0000EE"/>
          <w:sz w:val="24"/>
          <w:szCs w:val="24"/>
          <w:u w:color="0000EE"/>
        </w:rPr>
      </w:pPr>
      <w:r w:rsidRPr="00B23D19">
        <w:rPr>
          <w:rFonts w:ascii="Times New Roman" w:hAnsi="Times New Roman" w:cs="Times New Roman"/>
          <w:b/>
          <w:snapToGrid w:val="0"/>
          <w:sz w:val="24"/>
          <w:szCs w:val="24"/>
        </w:rPr>
        <w:t>Committee</w:t>
      </w:r>
      <w:r w:rsidRPr="00B23D19">
        <w:rPr>
          <w:rFonts w:ascii="Times New Roman" w:hAnsi="Times New Roman" w:cs="Times New Roman"/>
          <w:b/>
          <w:snapToGrid w:val="0"/>
          <w:spacing w:val="-6"/>
          <w:sz w:val="24"/>
          <w:szCs w:val="24"/>
        </w:rPr>
        <w:t xml:space="preserve"> </w:t>
      </w:r>
      <w:r w:rsidRPr="00B23D19">
        <w:rPr>
          <w:rFonts w:ascii="Times New Roman" w:hAnsi="Times New Roman" w:cs="Times New Roman"/>
          <w:b/>
          <w:snapToGrid w:val="0"/>
          <w:sz w:val="24"/>
          <w:szCs w:val="24"/>
        </w:rPr>
        <w:t>URL:</w:t>
      </w:r>
      <w:r w:rsidRPr="00B23D19">
        <w:rPr>
          <w:rFonts w:ascii="Times New Roman" w:hAnsi="Times New Roman" w:cs="Times New Roman"/>
          <w:snapToGrid w:val="0"/>
          <w:sz w:val="24"/>
          <w:szCs w:val="24"/>
        </w:rPr>
        <w:tab/>
      </w:r>
      <w:hyperlink r:id="rId11" w:history="1">
        <w:r w:rsidRPr="00B23D19">
          <w:rPr>
            <w:rStyle w:val="Hyperlink"/>
            <w:rFonts w:ascii="Times New Roman" w:hAnsi="Times New Roman" w:cs="Times New Roman"/>
            <w:snapToGrid w:val="0"/>
            <w:sz w:val="24"/>
            <w:szCs w:val="24"/>
            <w:u w:val="none"/>
          </w:rPr>
          <w:t>https://isotc.iso.org/livelink/livelink/open/jtc1sc29wg7</w:t>
        </w:r>
      </w:hyperlink>
    </w:p>
    <w:p w14:paraId="480765AF" w14:textId="77777777" w:rsidR="004A6E84" w:rsidRPr="00B23D19" w:rsidRDefault="004A6E84" w:rsidP="004A6E84">
      <w:pPr>
        <w:tabs>
          <w:tab w:val="left" w:pos="3099"/>
        </w:tabs>
        <w:ind w:left="104"/>
        <w:rPr>
          <w:rFonts w:ascii="Times New Roman" w:hAnsi="Times New Roman" w:cs="Times New Roman"/>
          <w:color w:val="0000EE"/>
          <w:w w:val="120"/>
          <w:sz w:val="24"/>
          <w:szCs w:val="24"/>
          <w:u w:val="single" w:color="0000EE"/>
        </w:rPr>
      </w:pPr>
    </w:p>
    <w:p w14:paraId="5ED4D460" w14:textId="77777777" w:rsidR="004A6E84" w:rsidRPr="00B23D19" w:rsidRDefault="004A6E84" w:rsidP="004A6E84">
      <w:pPr>
        <w:tabs>
          <w:tab w:val="left" w:pos="3099"/>
        </w:tabs>
        <w:ind w:left="104"/>
        <w:rPr>
          <w:color w:val="0000EE"/>
          <w:w w:val="120"/>
          <w:sz w:val="24"/>
          <w:u w:val="single" w:color="0000EE"/>
        </w:rPr>
      </w:pPr>
    </w:p>
    <w:p w14:paraId="25E443A3" w14:textId="77777777" w:rsidR="004A6E84" w:rsidRPr="00B23D19" w:rsidRDefault="004A6E84" w:rsidP="004A6E84">
      <w:pPr>
        <w:tabs>
          <w:tab w:val="left" w:pos="3099"/>
        </w:tabs>
        <w:ind w:left="104"/>
        <w:rPr>
          <w:color w:val="0000EE"/>
          <w:w w:val="120"/>
          <w:sz w:val="24"/>
          <w:u w:val="single" w:color="0000EE"/>
        </w:rPr>
      </w:pPr>
    </w:p>
    <w:p w14:paraId="4103991C" w14:textId="77777777" w:rsidR="004A6E84" w:rsidRPr="00B23D19" w:rsidRDefault="004A6E84" w:rsidP="004A6E84">
      <w:pPr>
        <w:tabs>
          <w:tab w:val="left" w:pos="3099"/>
        </w:tabs>
        <w:ind w:left="104"/>
        <w:rPr>
          <w:color w:val="0000EE"/>
          <w:w w:val="120"/>
          <w:sz w:val="24"/>
          <w:u w:val="single" w:color="0000EE"/>
        </w:rPr>
        <w:sectPr w:rsidR="004A6E84" w:rsidRPr="00B23D19" w:rsidSect="004A6E84">
          <w:pgSz w:w="11900" w:h="16840"/>
          <w:pgMar w:top="540" w:right="980" w:bottom="280" w:left="1000" w:header="720" w:footer="720" w:gutter="0"/>
          <w:cols w:space="720"/>
        </w:sectPr>
      </w:pPr>
    </w:p>
    <w:p w14:paraId="4215994B" w14:textId="77777777"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lastRenderedPageBreak/>
        <w:t>INTERNATIONAL ORGANIZATION FOR STANDARDIZATION</w:t>
      </w:r>
    </w:p>
    <w:p w14:paraId="51A6AF15" w14:textId="77777777"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t>ORGANISATION INTERNATIONALE DE NORMALISATION</w:t>
      </w:r>
    </w:p>
    <w:p w14:paraId="0297947F" w14:textId="77777777" w:rsidR="004A6E84" w:rsidRPr="00B23D19" w:rsidRDefault="004A6E84" w:rsidP="004A6E84">
      <w:pPr>
        <w:widowControl/>
        <w:jc w:val="center"/>
        <w:rPr>
          <w:rFonts w:ascii="Times New Roman" w:eastAsia="SimSun" w:hAnsi="Times New Roman" w:cs="Times New Roman"/>
          <w:b/>
          <w:sz w:val="28"/>
          <w:szCs w:val="24"/>
          <w:lang w:eastAsia="zh-CN"/>
        </w:rPr>
      </w:pPr>
      <w:r w:rsidRPr="00B23D19">
        <w:rPr>
          <w:rFonts w:ascii="Times New Roman" w:eastAsia="SimSun" w:hAnsi="Times New Roman" w:cs="Times New Roman"/>
          <w:b/>
          <w:sz w:val="28"/>
          <w:szCs w:val="24"/>
          <w:lang w:eastAsia="zh-CN"/>
        </w:rPr>
        <w:t xml:space="preserve">ISO/IEC JTC 1/SC 29/WG 7 MPEG </w:t>
      </w:r>
      <w:r w:rsidRPr="00B23D19">
        <w:rPr>
          <w:rFonts w:ascii="Times New Roman" w:eastAsia="SimSun" w:hAnsi="Times New Roman" w:cs="Times New Roman"/>
          <w:b/>
          <w:caps/>
          <w:sz w:val="28"/>
          <w:szCs w:val="24"/>
          <w:lang w:eastAsia="zh-CN"/>
        </w:rPr>
        <w:t xml:space="preserve">Coding for </w:t>
      </w:r>
      <w:r w:rsidRPr="00B23D19">
        <w:rPr>
          <w:rFonts w:ascii="Times New Roman" w:eastAsia="SimSun" w:hAnsi="Times New Roman" w:cs="Times New Roman"/>
          <w:b/>
          <w:sz w:val="28"/>
          <w:szCs w:val="24"/>
          <w:lang w:eastAsia="zh-CN"/>
        </w:rPr>
        <w:t xml:space="preserve">3D </w:t>
      </w:r>
      <w:r w:rsidRPr="00B23D19">
        <w:rPr>
          <w:rFonts w:ascii="Times New Roman" w:eastAsia="SimSun" w:hAnsi="Times New Roman" w:cs="Times New Roman"/>
          <w:b/>
          <w:caps/>
          <w:sz w:val="28"/>
          <w:szCs w:val="24"/>
          <w:lang w:eastAsia="zh-CN"/>
        </w:rPr>
        <w:t>Graphics and haptics</w:t>
      </w:r>
    </w:p>
    <w:p w14:paraId="0C2873C7" w14:textId="77777777" w:rsidR="004A6E84" w:rsidRPr="00B23D19" w:rsidRDefault="004A6E84" w:rsidP="004A6E84">
      <w:pPr>
        <w:rPr>
          <w:rFonts w:ascii="Times New Roman" w:hAnsi="Times New Roman" w:cs="Times New Roman"/>
        </w:rPr>
      </w:pPr>
    </w:p>
    <w:p w14:paraId="06EE5026" w14:textId="592F9044" w:rsidR="004A6E84" w:rsidRPr="00B23D19" w:rsidRDefault="004A6E84" w:rsidP="004A6E84">
      <w:pPr>
        <w:widowControl/>
        <w:jc w:val="right"/>
        <w:rPr>
          <w:rFonts w:ascii="Times New Roman" w:eastAsia="SimSun" w:hAnsi="Times New Roman" w:cs="Times New Roman"/>
          <w:b/>
          <w:sz w:val="48"/>
          <w:szCs w:val="24"/>
          <w:lang w:eastAsia="zh-CN"/>
        </w:rPr>
      </w:pPr>
      <w:r w:rsidRPr="00B23D19">
        <w:rPr>
          <w:rFonts w:ascii="Times New Roman" w:eastAsia="SimSun" w:hAnsi="Times New Roman" w:cs="Times New Roman"/>
          <w:b/>
          <w:sz w:val="28"/>
          <w:szCs w:val="24"/>
          <w:lang w:eastAsia="zh-CN"/>
        </w:rPr>
        <w:t xml:space="preserve">ISO/IEC JTC 1/SC 29/WG 7 </w:t>
      </w:r>
      <w:r w:rsidRPr="00B23D19">
        <w:rPr>
          <w:rFonts w:ascii="Times New Roman" w:eastAsia="SimSun" w:hAnsi="Times New Roman" w:cs="Times New Roman"/>
          <w:b/>
          <w:sz w:val="48"/>
          <w:szCs w:val="24"/>
          <w:lang w:eastAsia="zh-CN"/>
        </w:rPr>
        <w:t>N</w:t>
      </w:r>
      <w:r w:rsidR="00B7245C" w:rsidRPr="000A193F">
        <w:rPr>
          <w:rFonts w:ascii="Times New Roman" w:eastAsia="SimSun" w:hAnsi="Times New Roman" w:cs="Times New Roman"/>
          <w:b/>
          <w:sz w:val="48"/>
          <w:szCs w:val="24"/>
          <w:lang w:val="en-GB" w:eastAsia="zh-CN"/>
        </w:rPr>
        <w:fldChar w:fldCharType="begin"/>
      </w:r>
      <w:r w:rsidR="00B7245C" w:rsidRPr="000A193F">
        <w:rPr>
          <w:rFonts w:ascii="Times New Roman" w:eastAsia="SimSun" w:hAnsi="Times New Roman" w:cs="Times New Roman"/>
          <w:b/>
          <w:sz w:val="48"/>
          <w:szCs w:val="24"/>
          <w:lang w:val="en-GB" w:eastAsia="zh-CN"/>
        </w:rPr>
        <w:instrText xml:space="preserve"> DOCPROPERTY "WGNumber" \* MERGEFORMAT </w:instrText>
      </w:r>
      <w:r w:rsidR="00B7245C" w:rsidRPr="000A193F">
        <w:rPr>
          <w:rFonts w:ascii="Times New Roman" w:eastAsia="SimSun" w:hAnsi="Times New Roman" w:cs="Times New Roman"/>
          <w:b/>
          <w:sz w:val="48"/>
          <w:szCs w:val="24"/>
          <w:lang w:val="en-GB" w:eastAsia="zh-CN"/>
        </w:rPr>
        <w:fldChar w:fldCharType="separate"/>
      </w:r>
      <w:r w:rsidR="00400F6B">
        <w:rPr>
          <w:rFonts w:ascii="Times New Roman" w:eastAsia="SimSun" w:hAnsi="Times New Roman" w:cs="Times New Roman"/>
          <w:b/>
          <w:sz w:val="48"/>
          <w:szCs w:val="24"/>
          <w:lang w:val="en-GB" w:eastAsia="zh-CN"/>
        </w:rPr>
        <w:t>868</w:t>
      </w:r>
      <w:r w:rsidR="00B7245C" w:rsidRPr="000A193F">
        <w:rPr>
          <w:rFonts w:ascii="Times New Roman" w:eastAsia="SimSun" w:hAnsi="Times New Roman" w:cs="Times New Roman"/>
          <w:b/>
          <w:sz w:val="48"/>
          <w:szCs w:val="24"/>
          <w:lang w:val="en-GB" w:eastAsia="zh-CN"/>
        </w:rPr>
        <w:fldChar w:fldCharType="end"/>
      </w:r>
    </w:p>
    <w:p w14:paraId="7F856469" w14:textId="35902F2A" w:rsidR="004A6E84" w:rsidRPr="00B23D19" w:rsidRDefault="00DB6CDE" w:rsidP="004A6E84">
      <w:pPr>
        <w:widowControl/>
        <w:jc w:val="right"/>
        <w:rPr>
          <w:rFonts w:ascii="Times New Roman" w:eastAsia="SimSun" w:hAnsi="Times New Roman" w:cs="Times New Roman"/>
          <w:b/>
          <w:sz w:val="28"/>
          <w:szCs w:val="24"/>
          <w:lang w:eastAsia="zh-CN"/>
        </w:rPr>
      </w:pPr>
      <w:r w:rsidRPr="000A193F">
        <w:rPr>
          <w:rFonts w:ascii="Times New Roman" w:eastAsia="SimSun" w:hAnsi="Times New Roman" w:cs="Times New Roman"/>
          <w:b/>
          <w:sz w:val="28"/>
          <w:szCs w:val="24"/>
          <w:lang w:val="en-GB" w:eastAsia="zh-CN"/>
        </w:rPr>
        <w:fldChar w:fldCharType="begin"/>
      </w:r>
      <w:r w:rsidRPr="000A193F">
        <w:rPr>
          <w:rFonts w:ascii="Times New Roman" w:eastAsia="SimSun" w:hAnsi="Times New Roman" w:cs="Times New Roman"/>
          <w:b/>
          <w:sz w:val="28"/>
          <w:szCs w:val="24"/>
          <w:lang w:val="en-GB" w:eastAsia="zh-CN"/>
        </w:rPr>
        <w:instrText xml:space="preserve"> SAVEDATE \@ "MMMM yyyy" \* MERGEFORMAT </w:instrText>
      </w:r>
      <w:r w:rsidRPr="000A193F">
        <w:rPr>
          <w:rFonts w:ascii="Times New Roman" w:eastAsia="SimSun" w:hAnsi="Times New Roman" w:cs="Times New Roman"/>
          <w:b/>
          <w:sz w:val="28"/>
          <w:szCs w:val="24"/>
          <w:lang w:val="en-GB" w:eastAsia="zh-CN"/>
        </w:rPr>
        <w:fldChar w:fldCharType="separate"/>
      </w:r>
      <w:r w:rsidR="00E47900">
        <w:rPr>
          <w:rFonts w:ascii="Times New Roman" w:eastAsia="SimSun" w:hAnsi="Times New Roman" w:cs="Times New Roman"/>
          <w:b/>
          <w:noProof/>
          <w:sz w:val="28"/>
          <w:szCs w:val="24"/>
          <w:lang w:val="en-GB" w:eastAsia="zh-CN"/>
        </w:rPr>
        <w:t>May 2023</w:t>
      </w:r>
      <w:r w:rsidRPr="000A193F">
        <w:rPr>
          <w:rFonts w:ascii="Times New Roman" w:eastAsia="SimSun" w:hAnsi="Times New Roman" w:cs="Times New Roman"/>
          <w:b/>
          <w:sz w:val="28"/>
          <w:szCs w:val="24"/>
          <w:lang w:val="en-GB" w:eastAsia="zh-CN"/>
        </w:rPr>
        <w:fldChar w:fldCharType="end"/>
      </w:r>
      <w:r w:rsidR="004A6E84" w:rsidRPr="00B23D19">
        <w:rPr>
          <w:rFonts w:ascii="Times New Roman" w:eastAsia="SimSun" w:hAnsi="Times New Roman" w:cs="Times New Roman"/>
          <w:b/>
          <w:sz w:val="28"/>
          <w:szCs w:val="24"/>
          <w:lang w:eastAsia="zh-CN"/>
        </w:rPr>
        <w:t xml:space="preserve">, </w:t>
      </w:r>
      <w:r w:rsidR="004A6E84">
        <w:rPr>
          <w:rFonts w:ascii="Times New Roman" w:eastAsia="SimSun" w:hAnsi="Times New Roman" w:cs="Times New Roman"/>
          <w:b/>
          <w:sz w:val="28"/>
          <w:szCs w:val="24"/>
          <w:lang w:eastAsia="zh-CN"/>
        </w:rPr>
        <w:t>Antalya</w:t>
      </w:r>
    </w:p>
    <w:p w14:paraId="3B69FDF1" w14:textId="77777777" w:rsidR="004A6E84" w:rsidRPr="00B23D19" w:rsidRDefault="004A6E84" w:rsidP="004A6E84">
      <w:pPr>
        <w:widowControl/>
        <w:jc w:val="right"/>
        <w:rPr>
          <w:rFonts w:ascii="Times New Roman" w:eastAsia="SimSun" w:hAnsi="Times New Roman" w:cs="Times New Roman"/>
          <w:b/>
          <w:sz w:val="28"/>
          <w:szCs w:val="24"/>
          <w:lang w:eastAsia="zh-CN"/>
        </w:rPr>
      </w:pPr>
    </w:p>
    <w:p w14:paraId="6C3FEBC7" w14:textId="77777777" w:rsidR="004A6E84" w:rsidRPr="00B23D19" w:rsidRDefault="004A6E84" w:rsidP="004A6E84">
      <w:pPr>
        <w:widowControl/>
        <w:jc w:val="right"/>
        <w:rPr>
          <w:rFonts w:ascii="Times New Roman" w:eastAsia="SimSun" w:hAnsi="Times New Roman" w:cs="Times New Roman"/>
          <w:b/>
          <w:sz w:val="28"/>
          <w:szCs w:val="24"/>
          <w:lang w:eastAsia="zh-CN"/>
        </w:rPr>
      </w:pPr>
    </w:p>
    <w:tbl>
      <w:tblPr>
        <w:tblW w:w="10169" w:type="dxa"/>
        <w:tblLook w:val="01E0" w:firstRow="1" w:lastRow="1" w:firstColumn="1" w:lastColumn="1" w:noHBand="0" w:noVBand="0"/>
      </w:tblPr>
      <w:tblGrid>
        <w:gridCol w:w="1890"/>
        <w:gridCol w:w="8279"/>
      </w:tblGrid>
      <w:tr w:rsidR="004A6E84" w:rsidRPr="00B23D19" w14:paraId="727C1C30" w14:textId="77777777" w:rsidTr="00CA4C9B">
        <w:tc>
          <w:tcPr>
            <w:tcW w:w="1890" w:type="dxa"/>
            <w:hideMark/>
          </w:tcPr>
          <w:p w14:paraId="6B451A57"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Title</w:t>
            </w:r>
          </w:p>
        </w:tc>
        <w:tc>
          <w:tcPr>
            <w:tcW w:w="8279" w:type="dxa"/>
            <w:hideMark/>
          </w:tcPr>
          <w:p w14:paraId="55106EEB" w14:textId="10161186" w:rsidR="004A6E84" w:rsidRPr="00B23D19" w:rsidRDefault="00CD2CC9" w:rsidP="00CA4C9B">
            <w:pPr>
              <w:suppressAutoHyphens/>
              <w:rPr>
                <w:rFonts w:ascii="Times New Roman" w:hAnsi="Times New Roman" w:cs="Times New Roman"/>
                <w:b/>
                <w:sz w:val="24"/>
                <w:szCs w:val="24"/>
                <w:highlight w:val="yellow"/>
              </w:rPr>
            </w:pPr>
            <w:r w:rsidRPr="000A193F">
              <w:rPr>
                <w:rFonts w:ascii="Times New Roman" w:hAnsi="Times New Roman" w:cs="Times New Roman"/>
                <w:b/>
                <w:sz w:val="24"/>
                <w:szCs w:val="24"/>
                <w:lang w:val="en-GB"/>
              </w:rPr>
              <w:fldChar w:fldCharType="begin"/>
            </w:r>
            <w:r w:rsidRPr="000A193F">
              <w:rPr>
                <w:rFonts w:ascii="Times New Roman" w:hAnsi="Times New Roman" w:cs="Times New Roman"/>
                <w:b/>
                <w:sz w:val="24"/>
                <w:szCs w:val="24"/>
                <w:lang w:val="en-GB"/>
              </w:rPr>
              <w:instrText xml:space="preserve"> TITLE  \* MERGEFORMAT </w:instrText>
            </w:r>
            <w:r w:rsidRPr="000A193F">
              <w:rPr>
                <w:rFonts w:ascii="Times New Roman" w:hAnsi="Times New Roman" w:cs="Times New Roman"/>
                <w:b/>
                <w:sz w:val="24"/>
                <w:szCs w:val="24"/>
                <w:lang w:val="en-GB"/>
              </w:rPr>
              <w:fldChar w:fldCharType="separate"/>
            </w:r>
            <w:r w:rsidR="00400F6B">
              <w:rPr>
                <w:rFonts w:ascii="Times New Roman" w:hAnsi="Times New Roman" w:cs="Times New Roman"/>
                <w:b/>
                <w:sz w:val="24"/>
                <w:szCs w:val="24"/>
                <w:lang w:val="en-GB"/>
              </w:rPr>
              <w:t>Text of ISO/IEC CD 23090-32 Carriage of haptics data</w:t>
            </w:r>
            <w:r w:rsidRPr="000A193F">
              <w:rPr>
                <w:rFonts w:ascii="Times New Roman" w:hAnsi="Times New Roman" w:cs="Times New Roman"/>
                <w:b/>
                <w:sz w:val="24"/>
                <w:szCs w:val="24"/>
                <w:lang w:val="en-GB"/>
              </w:rPr>
              <w:fldChar w:fldCharType="end"/>
            </w:r>
          </w:p>
        </w:tc>
      </w:tr>
      <w:tr w:rsidR="004A6E84" w:rsidRPr="00B23D19" w14:paraId="0D3B082D" w14:textId="77777777" w:rsidTr="00CA4C9B">
        <w:tc>
          <w:tcPr>
            <w:tcW w:w="1890" w:type="dxa"/>
            <w:hideMark/>
          </w:tcPr>
          <w:p w14:paraId="1E525015"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Source</w:t>
            </w:r>
          </w:p>
        </w:tc>
        <w:tc>
          <w:tcPr>
            <w:tcW w:w="8279" w:type="dxa"/>
            <w:hideMark/>
          </w:tcPr>
          <w:p w14:paraId="56D6E5CF"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WG 7, MPEG Coding for 3D Graphics and Haptics</w:t>
            </w:r>
          </w:p>
        </w:tc>
      </w:tr>
      <w:tr w:rsidR="004A6E84" w:rsidRPr="00B23D19" w14:paraId="12CD7682" w14:textId="77777777" w:rsidTr="00CA4C9B">
        <w:tc>
          <w:tcPr>
            <w:tcW w:w="1890" w:type="dxa"/>
            <w:hideMark/>
          </w:tcPr>
          <w:p w14:paraId="2CB54EE3"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Status</w:t>
            </w:r>
          </w:p>
        </w:tc>
        <w:tc>
          <w:tcPr>
            <w:tcW w:w="8279" w:type="dxa"/>
            <w:hideMark/>
          </w:tcPr>
          <w:p w14:paraId="42A01835"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Approved</w:t>
            </w:r>
          </w:p>
        </w:tc>
      </w:tr>
      <w:tr w:rsidR="004A6E84" w:rsidRPr="00B23D19" w14:paraId="454EE914" w14:textId="77777777" w:rsidTr="00CA4C9B">
        <w:tc>
          <w:tcPr>
            <w:tcW w:w="1890" w:type="dxa"/>
            <w:hideMark/>
          </w:tcPr>
          <w:p w14:paraId="6F48171D" w14:textId="77777777" w:rsidR="004A6E84" w:rsidRPr="00B23D19" w:rsidRDefault="004A6E84" w:rsidP="00CA4C9B">
            <w:pPr>
              <w:suppressAutoHyphens/>
              <w:rPr>
                <w:rFonts w:ascii="Times New Roman" w:hAnsi="Times New Roman" w:cs="Times New Roman"/>
                <w:b/>
                <w:sz w:val="24"/>
                <w:szCs w:val="24"/>
              </w:rPr>
            </w:pPr>
            <w:r w:rsidRPr="00B23D19">
              <w:rPr>
                <w:rFonts w:ascii="Times New Roman" w:hAnsi="Times New Roman" w:cs="Times New Roman"/>
                <w:b/>
                <w:sz w:val="24"/>
                <w:szCs w:val="24"/>
              </w:rPr>
              <w:t>Serial Number</w:t>
            </w:r>
          </w:p>
        </w:tc>
        <w:tc>
          <w:tcPr>
            <w:tcW w:w="8279" w:type="dxa"/>
            <w:hideMark/>
          </w:tcPr>
          <w:p w14:paraId="3BABB516" w14:textId="6D77DD9E" w:rsidR="004A6E84" w:rsidRPr="00B23D19" w:rsidRDefault="005E7103" w:rsidP="00CA4C9B">
            <w:pPr>
              <w:suppressAutoHyphens/>
              <w:rPr>
                <w:rFonts w:ascii="Times New Roman" w:hAnsi="Times New Roman" w:cs="Times New Roman"/>
                <w:b/>
                <w:sz w:val="24"/>
                <w:szCs w:val="24"/>
              </w:rPr>
            </w:pPr>
            <w:r w:rsidRPr="000A193F">
              <w:rPr>
                <w:rFonts w:ascii="Times New Roman" w:hAnsi="Times New Roman" w:cs="Times New Roman"/>
                <w:b/>
                <w:sz w:val="24"/>
                <w:szCs w:val="24"/>
                <w:lang w:val="en-GB"/>
              </w:rPr>
              <w:fldChar w:fldCharType="begin"/>
            </w:r>
            <w:r w:rsidRPr="000A193F">
              <w:rPr>
                <w:rFonts w:ascii="Times New Roman" w:hAnsi="Times New Roman" w:cs="Times New Roman"/>
                <w:b/>
                <w:sz w:val="24"/>
                <w:szCs w:val="24"/>
                <w:lang w:val="en-GB"/>
              </w:rPr>
              <w:instrText xml:space="preserve"> DOCPROPERTY "MDMSNumber" \* MERGEFORMAT </w:instrText>
            </w:r>
            <w:r w:rsidRPr="000A193F">
              <w:rPr>
                <w:rFonts w:ascii="Times New Roman" w:hAnsi="Times New Roman" w:cs="Times New Roman"/>
                <w:b/>
                <w:sz w:val="24"/>
                <w:szCs w:val="24"/>
                <w:lang w:val="en-GB"/>
              </w:rPr>
              <w:fldChar w:fldCharType="separate"/>
            </w:r>
            <w:r w:rsidR="00400F6B">
              <w:rPr>
                <w:rFonts w:ascii="Times New Roman" w:hAnsi="Times New Roman" w:cs="Times New Roman"/>
                <w:b/>
                <w:sz w:val="24"/>
                <w:szCs w:val="24"/>
                <w:lang w:val="en-GB"/>
              </w:rPr>
              <w:t>22610</w:t>
            </w:r>
            <w:r w:rsidRPr="000A193F">
              <w:rPr>
                <w:rFonts w:ascii="Times New Roman" w:hAnsi="Times New Roman" w:cs="Times New Roman"/>
                <w:b/>
                <w:sz w:val="24"/>
                <w:szCs w:val="24"/>
                <w:lang w:val="en-GB"/>
              </w:rPr>
              <w:fldChar w:fldCharType="end"/>
            </w:r>
          </w:p>
        </w:tc>
      </w:tr>
    </w:tbl>
    <w:p w14:paraId="7F50872B" w14:textId="77777777" w:rsidR="004A6E84" w:rsidRPr="00B23D19" w:rsidRDefault="004A6E84" w:rsidP="004A6E84">
      <w:pPr>
        <w:rPr>
          <w:rFonts w:ascii="Times New Roman" w:hAnsi="Times New Roman" w:cs="Times New Roman"/>
          <w:sz w:val="24"/>
        </w:rPr>
      </w:pPr>
    </w:p>
    <w:p w14:paraId="4F5E73D5" w14:textId="77777777" w:rsidR="004A6E84" w:rsidRDefault="004A6E84" w:rsidP="004A6E84">
      <w:pPr>
        <w:rPr>
          <w:rFonts w:ascii="Times New Roman" w:hAnsi="Times New Roman" w:cs="Times New Roman"/>
          <w:sz w:val="24"/>
        </w:rPr>
      </w:pPr>
    </w:p>
    <w:p w14:paraId="65E99F89" w14:textId="77777777" w:rsidR="00FC2443" w:rsidRPr="00B23D19" w:rsidRDefault="00FC2443" w:rsidP="004A6E84">
      <w:pPr>
        <w:rPr>
          <w:rFonts w:ascii="Times New Roman" w:hAnsi="Times New Roman" w:cs="Times New Roman"/>
          <w:sz w:val="24"/>
        </w:rPr>
      </w:pPr>
    </w:p>
    <w:p w14:paraId="68BADBBF" w14:textId="77777777" w:rsidR="00E718F3" w:rsidRPr="009048C6" w:rsidRDefault="00E718F3" w:rsidP="00E718F3">
      <w:pPr>
        <w:rPr>
          <w:rFonts w:ascii="Times New Roman" w:hAnsi="Times New Roman" w:cs="Times New Roman"/>
          <w:b/>
          <w:bCs/>
          <w:sz w:val="28"/>
          <w:szCs w:val="28"/>
          <w:lang w:eastAsia="fr-FR"/>
        </w:rPr>
      </w:pPr>
      <w:r w:rsidRPr="009048C6">
        <w:rPr>
          <w:rFonts w:ascii="Times New Roman" w:hAnsi="Times New Roman" w:cs="Times New Roman"/>
          <w:b/>
          <w:bCs/>
          <w:sz w:val="28"/>
          <w:szCs w:val="28"/>
          <w:lang w:eastAsia="fr-FR"/>
        </w:rPr>
        <w:t>Abstract</w:t>
      </w:r>
    </w:p>
    <w:p w14:paraId="20B3A2A4" w14:textId="1901D282" w:rsidR="001F3C2D" w:rsidRDefault="00A1200A" w:rsidP="00E718F3">
      <w:pPr>
        <w:autoSpaceDE/>
        <w:autoSpaceDN/>
        <w:spacing w:before="120" w:line="259" w:lineRule="auto"/>
        <w:jc w:val="both"/>
        <w:rPr>
          <w:rFonts w:ascii="Times New Roman" w:hAnsi="Times New Roman" w:cs="Times New Roman"/>
          <w:sz w:val="24"/>
          <w:szCs w:val="24"/>
          <w:lang w:eastAsia="fr-FR"/>
        </w:rPr>
      </w:pPr>
      <w:r w:rsidRPr="00A1200A">
        <w:rPr>
          <w:rFonts w:ascii="Times New Roman" w:hAnsi="Times New Roman" w:cs="Times New Roman"/>
          <w:sz w:val="24"/>
          <w:szCs w:val="24"/>
          <w:lang w:eastAsia="fr-FR"/>
        </w:rPr>
        <w:t xml:space="preserve">This document contains a Committee Draft </w:t>
      </w:r>
      <w:r w:rsidR="00D70A54">
        <w:rPr>
          <w:rFonts w:ascii="Times New Roman" w:hAnsi="Times New Roman" w:cs="Times New Roman"/>
          <w:sz w:val="24"/>
          <w:szCs w:val="24"/>
          <w:lang w:eastAsia="fr-FR"/>
        </w:rPr>
        <w:t>for</w:t>
      </w:r>
      <w:r w:rsidRPr="00A1200A">
        <w:rPr>
          <w:rFonts w:ascii="Times New Roman" w:hAnsi="Times New Roman" w:cs="Times New Roman"/>
          <w:sz w:val="24"/>
          <w:szCs w:val="24"/>
          <w:lang w:eastAsia="fr-FR"/>
        </w:rPr>
        <w:t xml:space="preserve"> the </w:t>
      </w:r>
      <w:r>
        <w:rPr>
          <w:rFonts w:ascii="Times New Roman" w:hAnsi="Times New Roman" w:cs="Times New Roman"/>
          <w:sz w:val="24"/>
          <w:szCs w:val="24"/>
          <w:lang w:eastAsia="fr-FR"/>
        </w:rPr>
        <w:t>carriage of haptics data</w:t>
      </w:r>
      <w:r w:rsidRPr="00A1200A">
        <w:rPr>
          <w:rFonts w:ascii="Times New Roman" w:hAnsi="Times New Roman" w:cs="Times New Roman"/>
          <w:sz w:val="24"/>
          <w:szCs w:val="24"/>
          <w:lang w:eastAsia="fr-FR"/>
        </w:rPr>
        <w:t>.</w:t>
      </w:r>
      <w:r>
        <w:rPr>
          <w:rFonts w:ascii="Times New Roman" w:hAnsi="Times New Roman" w:cs="Times New Roman"/>
          <w:sz w:val="24"/>
          <w:szCs w:val="24"/>
          <w:lang w:eastAsia="fr-FR"/>
        </w:rPr>
        <w:t xml:space="preserve"> It is based on </w:t>
      </w:r>
      <w:r w:rsidR="001F3C2D">
        <w:rPr>
          <w:rFonts w:ascii="Times New Roman" w:hAnsi="Times New Roman" w:cs="Times New Roman"/>
          <w:sz w:val="24"/>
          <w:szCs w:val="24"/>
          <w:lang w:eastAsia="fr-FR"/>
        </w:rPr>
        <w:t>text and decisions made</w:t>
      </w:r>
      <w:r w:rsidR="00D70A54" w:rsidRPr="00D70A54">
        <w:rPr>
          <w:rFonts w:ascii="Times New Roman" w:hAnsi="Times New Roman" w:cs="Times New Roman"/>
          <w:sz w:val="24"/>
          <w:szCs w:val="24"/>
          <w:lang w:eastAsia="fr-FR"/>
        </w:rPr>
        <w:t xml:space="preserve"> </w:t>
      </w:r>
      <w:r w:rsidR="00D70A54">
        <w:rPr>
          <w:rFonts w:ascii="Times New Roman" w:hAnsi="Times New Roman" w:cs="Times New Roman"/>
          <w:sz w:val="24"/>
          <w:szCs w:val="24"/>
          <w:lang w:eastAsia="fr-FR"/>
        </w:rPr>
        <w:t>at MPEG-142 (April 2023, Antalya)</w:t>
      </w:r>
      <w:r w:rsidR="001F3C2D">
        <w:rPr>
          <w:rFonts w:ascii="Times New Roman" w:hAnsi="Times New Roman" w:cs="Times New Roman"/>
          <w:sz w:val="24"/>
          <w:szCs w:val="24"/>
          <w:lang w:eastAsia="fr-FR"/>
        </w:rPr>
        <w:t xml:space="preserve"> regarding </w:t>
      </w:r>
      <w:r>
        <w:rPr>
          <w:rFonts w:ascii="Times New Roman" w:hAnsi="Times New Roman" w:cs="Times New Roman"/>
          <w:sz w:val="24"/>
          <w:szCs w:val="24"/>
          <w:lang w:eastAsia="fr-FR"/>
        </w:rPr>
        <w:t>the following input contributions:</w:t>
      </w:r>
    </w:p>
    <w:p w14:paraId="7E6EB409" w14:textId="093FBD2E" w:rsidR="001F3C2D" w:rsidRPr="00D70A54" w:rsidRDefault="00A1200A" w:rsidP="00D70A54">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sidRPr="00D70A54">
        <w:rPr>
          <w:rFonts w:ascii="Times New Roman" w:hAnsi="Times New Roman" w:cs="Times New Roman"/>
          <w:sz w:val="24"/>
          <w:szCs w:val="24"/>
          <w:lang w:eastAsia="fr-FR"/>
        </w:rPr>
        <w:t>m62896</w:t>
      </w:r>
      <w:r w:rsidR="001F3C2D" w:rsidRPr="00D70A54">
        <w:rPr>
          <w:rFonts w:ascii="Times New Roman" w:hAnsi="Times New Roman" w:cs="Times New Roman"/>
          <w:sz w:val="24"/>
          <w:szCs w:val="24"/>
          <w:lang w:eastAsia="fr-FR"/>
        </w:rPr>
        <w:t>,</w:t>
      </w:r>
      <w:r w:rsidRPr="00D70A54">
        <w:rPr>
          <w:rFonts w:ascii="Times New Roman" w:hAnsi="Times New Roman" w:cs="Times New Roman"/>
          <w:sz w:val="24"/>
          <w:szCs w:val="24"/>
          <w:lang w:eastAsia="fr-FR"/>
        </w:rPr>
        <w:t xml:space="preserve"> </w:t>
      </w:r>
      <w:r w:rsidR="001F3C2D" w:rsidRPr="00D70A54">
        <w:rPr>
          <w:rFonts w:ascii="Times New Roman" w:hAnsi="Times New Roman" w:cs="Times New Roman"/>
          <w:sz w:val="24"/>
          <w:szCs w:val="24"/>
          <w:lang w:eastAsia="fr-FR"/>
        </w:rPr>
        <w:t xml:space="preserve">Update of the ISOBMFF format for haptics according to Haptics CD </w:t>
      </w:r>
      <w:proofErr w:type="gramStart"/>
      <w:r w:rsidR="001F3C2D" w:rsidRPr="00D70A54">
        <w:rPr>
          <w:rFonts w:ascii="Times New Roman" w:hAnsi="Times New Roman" w:cs="Times New Roman"/>
          <w:sz w:val="24"/>
          <w:szCs w:val="24"/>
          <w:lang w:eastAsia="fr-FR"/>
        </w:rPr>
        <w:t>changes;</w:t>
      </w:r>
      <w:proofErr w:type="gramEnd"/>
    </w:p>
    <w:p w14:paraId="2589D668" w14:textId="7B1FE4BD" w:rsidR="001F3C2D" w:rsidRDefault="001F3C2D" w:rsidP="00D70A54">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sidRPr="00D70A54">
        <w:rPr>
          <w:rFonts w:ascii="Times New Roman" w:hAnsi="Times New Roman" w:cs="Times New Roman"/>
          <w:sz w:val="24"/>
          <w:szCs w:val="24"/>
          <w:lang w:eastAsia="fr-FR"/>
        </w:rPr>
        <w:t xml:space="preserve">m62987, Use of data packet type in ISOBMFF haptics </w:t>
      </w:r>
      <w:proofErr w:type="gramStart"/>
      <w:r w:rsidRPr="00D70A54">
        <w:rPr>
          <w:rFonts w:ascii="Times New Roman" w:hAnsi="Times New Roman" w:cs="Times New Roman"/>
          <w:sz w:val="24"/>
          <w:szCs w:val="24"/>
          <w:lang w:eastAsia="fr-FR"/>
        </w:rPr>
        <w:t>binding;</w:t>
      </w:r>
      <w:proofErr w:type="gramEnd"/>
    </w:p>
    <w:p w14:paraId="5D9B6EEB" w14:textId="42D64D87" w:rsidR="00F0527F" w:rsidRPr="00D70A54" w:rsidRDefault="00F0527F" w:rsidP="00D70A54">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m</w:t>
      </w:r>
      <w:r w:rsidR="00E8043E">
        <w:rPr>
          <w:rFonts w:ascii="Times New Roman" w:hAnsi="Times New Roman" w:cs="Times New Roman"/>
          <w:sz w:val="24"/>
          <w:szCs w:val="24"/>
          <w:lang w:eastAsia="fr-FR"/>
        </w:rPr>
        <w:t xml:space="preserve">63178, On haptics media </w:t>
      </w:r>
      <w:proofErr w:type="gramStart"/>
      <w:r w:rsidR="00E8043E">
        <w:rPr>
          <w:rFonts w:ascii="Times New Roman" w:hAnsi="Times New Roman" w:cs="Times New Roman"/>
          <w:sz w:val="24"/>
          <w:szCs w:val="24"/>
          <w:lang w:eastAsia="fr-FR"/>
        </w:rPr>
        <w:t>presentation;</w:t>
      </w:r>
      <w:proofErr w:type="gramEnd"/>
    </w:p>
    <w:p w14:paraId="6EE0784E" w14:textId="70E35C92" w:rsidR="001F3C2D" w:rsidRDefault="001F3C2D" w:rsidP="001F3C2D">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m63235, </w:t>
      </w:r>
      <w:r w:rsidRPr="001F3C2D">
        <w:rPr>
          <w:rFonts w:ascii="Times New Roman" w:hAnsi="Times New Roman" w:cs="Times New Roman"/>
          <w:sz w:val="24"/>
          <w:szCs w:val="24"/>
          <w:lang w:eastAsia="fr-FR"/>
        </w:rPr>
        <w:t xml:space="preserve">Summary of Referenceable Code Points in ISO/IEC </w:t>
      </w:r>
      <w:proofErr w:type="gramStart"/>
      <w:r w:rsidRPr="001F3C2D">
        <w:rPr>
          <w:rFonts w:ascii="Times New Roman" w:hAnsi="Times New Roman" w:cs="Times New Roman"/>
          <w:sz w:val="24"/>
          <w:szCs w:val="24"/>
          <w:lang w:eastAsia="fr-FR"/>
        </w:rPr>
        <w:t>23090-32</w:t>
      </w:r>
      <w:r>
        <w:rPr>
          <w:rFonts w:ascii="Times New Roman" w:hAnsi="Times New Roman" w:cs="Times New Roman"/>
          <w:sz w:val="24"/>
          <w:szCs w:val="24"/>
          <w:lang w:eastAsia="fr-FR"/>
        </w:rPr>
        <w:t>;</w:t>
      </w:r>
      <w:proofErr w:type="gramEnd"/>
    </w:p>
    <w:p w14:paraId="2283A8E3" w14:textId="54AE35F6" w:rsidR="001F3C2D" w:rsidRDefault="001F3C2D" w:rsidP="001F3C2D">
      <w:pPr>
        <w:pStyle w:val="ListParagraph"/>
        <w:numPr>
          <w:ilvl w:val="0"/>
          <w:numId w:val="14"/>
        </w:numPr>
        <w:autoSpaceDE/>
        <w:autoSpaceDN/>
        <w:spacing w:before="120" w:line="259"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m63285, </w:t>
      </w:r>
      <w:r w:rsidR="00D70A54" w:rsidRPr="00D70A54">
        <w:rPr>
          <w:rFonts w:ascii="Times New Roman" w:hAnsi="Times New Roman" w:cs="Times New Roman"/>
          <w:sz w:val="24"/>
          <w:szCs w:val="24"/>
          <w:lang w:eastAsia="fr-FR"/>
        </w:rPr>
        <w:t>Proposed text for the CD of ISO/IEC 23090-32 Carriage of haptics data</w:t>
      </w:r>
      <w:r w:rsidR="00D70A54">
        <w:rPr>
          <w:rFonts w:ascii="Times New Roman" w:hAnsi="Times New Roman" w:cs="Times New Roman"/>
          <w:sz w:val="24"/>
          <w:szCs w:val="24"/>
          <w:lang w:eastAsia="fr-FR"/>
        </w:rPr>
        <w:t>.</w:t>
      </w:r>
    </w:p>
    <w:p w14:paraId="638D1E67" w14:textId="038F6CB0" w:rsidR="00E718F3" w:rsidRDefault="001F3C2D" w:rsidP="00E718F3">
      <w:pPr>
        <w:autoSpaceDE/>
        <w:autoSpaceDN/>
        <w:spacing w:before="120" w:line="259" w:lineRule="auto"/>
        <w:jc w:val="both"/>
        <w:rPr>
          <w:lang w:eastAsia="zh-CN"/>
        </w:rPr>
      </w:pPr>
      <w:r>
        <w:rPr>
          <w:rFonts w:ascii="Times New Roman" w:hAnsi="Times New Roman" w:cs="Times New Roman"/>
          <w:sz w:val="24"/>
          <w:szCs w:val="24"/>
          <w:lang w:eastAsia="fr-FR"/>
        </w:rPr>
        <w:t xml:space="preserve">The changes </w:t>
      </w:r>
      <w:r w:rsidR="007E70A2">
        <w:rPr>
          <w:rFonts w:ascii="Times New Roman" w:hAnsi="Times New Roman" w:cs="Times New Roman"/>
          <w:sz w:val="24"/>
          <w:szCs w:val="24"/>
          <w:lang w:eastAsia="fr-FR"/>
        </w:rPr>
        <w:t xml:space="preserve">in this document </w:t>
      </w:r>
      <w:r>
        <w:rPr>
          <w:rFonts w:ascii="Times New Roman" w:hAnsi="Times New Roman" w:cs="Times New Roman"/>
          <w:sz w:val="24"/>
          <w:szCs w:val="24"/>
          <w:lang w:eastAsia="fr-FR"/>
        </w:rPr>
        <w:t>are with respect to m632</w:t>
      </w:r>
      <w:r w:rsidR="00D70A54">
        <w:rPr>
          <w:rFonts w:ascii="Times New Roman" w:hAnsi="Times New Roman" w:cs="Times New Roman"/>
          <w:sz w:val="24"/>
          <w:szCs w:val="24"/>
          <w:lang w:eastAsia="fr-FR"/>
        </w:rPr>
        <w:t>85, version 3.</w:t>
      </w:r>
      <w:r w:rsidR="00E718F3">
        <w:rPr>
          <w:rFonts w:ascii="Times New Roman" w:hAnsi="Times New Roman" w:cs="Times New Roman"/>
          <w:sz w:val="24"/>
          <w:szCs w:val="24"/>
          <w:lang w:eastAsia="fr-FR"/>
        </w:rPr>
        <w:br w:type="page"/>
      </w:r>
    </w:p>
    <w:sdt>
      <w:sdtPr>
        <w:rPr>
          <w:rFonts w:ascii="Arial" w:eastAsia="Arial" w:hAnsi="Arial" w:cs="Arial"/>
          <w:b w:val="0"/>
          <w:bCs/>
          <w:sz w:val="22"/>
          <w:szCs w:val="22"/>
          <w:lang w:val="de-DE" w:eastAsia="en-US"/>
        </w:rPr>
        <w:id w:val="42254283"/>
        <w:docPartObj>
          <w:docPartGallery w:val="Table of Contents"/>
          <w:docPartUnique/>
        </w:docPartObj>
      </w:sdtPr>
      <w:sdtEndPr>
        <w:rPr>
          <w:bCs w:val="0"/>
          <w:noProof/>
          <w:lang w:val="en-US"/>
        </w:rPr>
      </w:sdtEndPr>
      <w:sdtContent>
        <w:p w14:paraId="1E499CBF" w14:textId="77777777" w:rsidR="005B2170" w:rsidRDefault="005B2170" w:rsidP="00A04E52">
          <w:pPr>
            <w:pStyle w:val="TOCHeading"/>
          </w:pPr>
          <w:r>
            <w:t>Contents</w:t>
          </w:r>
        </w:p>
        <w:p w14:paraId="78507CAC" w14:textId="7AB2F1B7" w:rsidR="00660525" w:rsidRDefault="005B2170">
          <w:pPr>
            <w:pStyle w:val="TOC1"/>
            <w:rPr>
              <w:ins w:id="4" w:author="Henry Da Costa" w:date="2023-05-09T13:08:00Z"/>
              <w:rFonts w:asciiTheme="minorHAnsi" w:eastAsiaTheme="minorEastAsia" w:hAnsiTheme="minorHAnsi" w:cstheme="minorBidi"/>
              <w:b w:val="0"/>
              <w:noProof/>
              <w:kern w:val="2"/>
              <w:szCs w:val="22"/>
              <w:lang w:eastAsia="en-US"/>
              <w14:ligatures w14:val="standardContextual"/>
            </w:rPr>
          </w:pPr>
          <w:r>
            <w:fldChar w:fldCharType="begin"/>
          </w:r>
          <w:r>
            <w:instrText xml:space="preserve"> TOC \o "1-3" \h \z \u </w:instrText>
          </w:r>
          <w:r>
            <w:fldChar w:fldCharType="separate"/>
          </w:r>
          <w:ins w:id="5" w:author="Henry Da Costa" w:date="2023-05-09T13:08:00Z">
            <w:r w:rsidR="00660525" w:rsidRPr="00A07708">
              <w:rPr>
                <w:rStyle w:val="Hyperlink"/>
                <w:noProof/>
              </w:rPr>
              <w:fldChar w:fldCharType="begin"/>
            </w:r>
            <w:r w:rsidR="00660525" w:rsidRPr="00A07708">
              <w:rPr>
                <w:rStyle w:val="Hyperlink"/>
                <w:noProof/>
              </w:rPr>
              <w:instrText xml:space="preserve"> </w:instrText>
            </w:r>
            <w:r w:rsidR="00660525">
              <w:rPr>
                <w:noProof/>
              </w:rPr>
              <w:instrText>HYPERLINK \l "_Toc134530095"</w:instrText>
            </w:r>
            <w:r w:rsidR="00660525" w:rsidRPr="00A07708">
              <w:rPr>
                <w:rStyle w:val="Hyperlink"/>
                <w:noProof/>
              </w:rPr>
              <w:instrText xml:space="preserve"> </w:instrText>
            </w:r>
            <w:r w:rsidR="00660525" w:rsidRPr="00A07708">
              <w:rPr>
                <w:rStyle w:val="Hyperlink"/>
                <w:noProof/>
              </w:rPr>
            </w:r>
            <w:r w:rsidR="00660525" w:rsidRPr="00A07708">
              <w:rPr>
                <w:rStyle w:val="Hyperlink"/>
                <w:noProof/>
              </w:rPr>
              <w:fldChar w:fldCharType="separate"/>
            </w:r>
            <w:r w:rsidR="00660525" w:rsidRPr="00A07708">
              <w:rPr>
                <w:rStyle w:val="Hyperlink"/>
                <w:noProof/>
              </w:rPr>
              <w:t>1</w:t>
            </w:r>
            <w:r w:rsidR="00660525">
              <w:rPr>
                <w:rFonts w:asciiTheme="minorHAnsi" w:eastAsiaTheme="minorEastAsia" w:hAnsiTheme="minorHAnsi" w:cstheme="minorBidi"/>
                <w:b w:val="0"/>
                <w:noProof/>
                <w:kern w:val="2"/>
                <w:szCs w:val="22"/>
                <w:lang w:eastAsia="en-US"/>
                <w14:ligatures w14:val="standardContextual"/>
              </w:rPr>
              <w:tab/>
            </w:r>
            <w:r w:rsidR="00660525" w:rsidRPr="00A07708">
              <w:rPr>
                <w:rStyle w:val="Hyperlink"/>
                <w:noProof/>
              </w:rPr>
              <w:t>Scope</w:t>
            </w:r>
            <w:r w:rsidR="00660525">
              <w:rPr>
                <w:noProof/>
                <w:webHidden/>
              </w:rPr>
              <w:tab/>
            </w:r>
            <w:r w:rsidR="00660525">
              <w:rPr>
                <w:noProof/>
                <w:webHidden/>
              </w:rPr>
              <w:fldChar w:fldCharType="begin"/>
            </w:r>
            <w:r w:rsidR="00660525">
              <w:rPr>
                <w:noProof/>
                <w:webHidden/>
              </w:rPr>
              <w:instrText xml:space="preserve"> PAGEREF _Toc134530095 \h </w:instrText>
            </w:r>
          </w:ins>
          <w:r w:rsidR="00660525">
            <w:rPr>
              <w:noProof/>
              <w:webHidden/>
            </w:rPr>
          </w:r>
          <w:r w:rsidR="00660525">
            <w:rPr>
              <w:noProof/>
              <w:webHidden/>
            </w:rPr>
            <w:fldChar w:fldCharType="separate"/>
          </w:r>
          <w:ins w:id="6" w:author="Henry Da Costa" w:date="2023-05-09T13:08:00Z">
            <w:r w:rsidR="00660525">
              <w:rPr>
                <w:noProof/>
                <w:webHidden/>
              </w:rPr>
              <w:t>5</w:t>
            </w:r>
            <w:r w:rsidR="00660525">
              <w:rPr>
                <w:noProof/>
                <w:webHidden/>
              </w:rPr>
              <w:fldChar w:fldCharType="end"/>
            </w:r>
            <w:r w:rsidR="00660525" w:rsidRPr="00A07708">
              <w:rPr>
                <w:rStyle w:val="Hyperlink"/>
                <w:noProof/>
              </w:rPr>
              <w:fldChar w:fldCharType="end"/>
            </w:r>
          </w:ins>
        </w:p>
        <w:p w14:paraId="42CBD0BD" w14:textId="0C758996" w:rsidR="00660525" w:rsidRDefault="00660525">
          <w:pPr>
            <w:pStyle w:val="TOC1"/>
            <w:rPr>
              <w:ins w:id="7" w:author="Henry Da Costa" w:date="2023-05-09T13:08:00Z"/>
              <w:rFonts w:asciiTheme="minorHAnsi" w:eastAsiaTheme="minorEastAsia" w:hAnsiTheme="minorHAnsi" w:cstheme="minorBidi"/>
              <w:b w:val="0"/>
              <w:noProof/>
              <w:kern w:val="2"/>
              <w:szCs w:val="22"/>
              <w:lang w:eastAsia="en-US"/>
              <w14:ligatures w14:val="standardContextual"/>
            </w:rPr>
          </w:pPr>
          <w:ins w:id="8"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"_Toc134530096"</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Normative references</w:t>
            </w:r>
            <w:r>
              <w:rPr>
                <w:noProof/>
                <w:webHidden/>
              </w:rPr>
              <w:tab/>
            </w:r>
            <w:r>
              <w:rPr>
                <w:noProof/>
                <w:webHidden/>
              </w:rPr>
              <w:fldChar w:fldCharType="begin"/>
            </w:r>
            <w:r>
              <w:rPr>
                <w:noProof/>
                <w:webHidden/>
              </w:rPr>
              <w:instrText xml:space="preserve"> PAGEREF _Toc134530096 \h </w:instrText>
            </w:r>
          </w:ins>
          <w:r>
            <w:rPr>
              <w:noProof/>
              <w:webHidden/>
            </w:rPr>
          </w:r>
          <w:r>
            <w:rPr>
              <w:noProof/>
              <w:webHidden/>
            </w:rPr>
            <w:fldChar w:fldCharType="separate"/>
          </w:r>
          <w:ins w:id="9" w:author="Henry Da Costa" w:date="2023-05-09T13:08:00Z">
            <w:r>
              <w:rPr>
                <w:noProof/>
                <w:webHidden/>
              </w:rPr>
              <w:t>5</w:t>
            </w:r>
            <w:r>
              <w:rPr>
                <w:noProof/>
                <w:webHidden/>
              </w:rPr>
              <w:fldChar w:fldCharType="end"/>
            </w:r>
            <w:r w:rsidRPr="00A07708">
              <w:rPr>
                <w:rStyle w:val="Hyperlink"/>
                <w:noProof/>
              </w:rPr>
              <w:fldChar w:fldCharType="end"/>
            </w:r>
          </w:ins>
        </w:p>
        <w:p w14:paraId="2013BF0D" w14:textId="5F4BB1BF" w:rsidR="00660525" w:rsidRDefault="00660525">
          <w:pPr>
            <w:pStyle w:val="TOC1"/>
            <w:rPr>
              <w:ins w:id="10" w:author="Henry Da Costa" w:date="2023-05-09T13:08:00Z"/>
              <w:rFonts w:asciiTheme="minorHAnsi" w:eastAsiaTheme="minorEastAsia" w:hAnsiTheme="minorHAnsi" w:cstheme="minorBidi"/>
              <w:b w:val="0"/>
              <w:noProof/>
              <w:kern w:val="2"/>
              <w:szCs w:val="22"/>
              <w:lang w:eastAsia="en-US"/>
              <w14:ligatures w14:val="standardContextual"/>
            </w:rPr>
          </w:pPr>
          <w:ins w:id="11"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"_Toc134530097"</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3</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Terms, definitions and abbreviated terms</w:t>
            </w:r>
            <w:r>
              <w:rPr>
                <w:noProof/>
                <w:webHidden/>
              </w:rPr>
              <w:tab/>
            </w:r>
            <w:r>
              <w:rPr>
                <w:noProof/>
                <w:webHidden/>
              </w:rPr>
              <w:fldChar w:fldCharType="begin"/>
            </w:r>
            <w:r>
              <w:rPr>
                <w:noProof/>
                <w:webHidden/>
              </w:rPr>
              <w:instrText xml:space="preserve"> PAGEREF _Toc134530097 \h </w:instrText>
            </w:r>
          </w:ins>
          <w:r>
            <w:rPr>
              <w:noProof/>
              <w:webHidden/>
            </w:rPr>
          </w:r>
          <w:r>
            <w:rPr>
              <w:noProof/>
              <w:webHidden/>
            </w:rPr>
            <w:fldChar w:fldCharType="separate"/>
          </w:r>
          <w:ins w:id="12" w:author="Henry Da Costa" w:date="2023-05-09T13:08:00Z">
            <w:r>
              <w:rPr>
                <w:noProof/>
                <w:webHidden/>
              </w:rPr>
              <w:t>5</w:t>
            </w:r>
            <w:r>
              <w:rPr>
                <w:noProof/>
                <w:webHidden/>
              </w:rPr>
              <w:fldChar w:fldCharType="end"/>
            </w:r>
            <w:r w:rsidRPr="00A07708">
              <w:rPr>
                <w:rStyle w:val="Hyperlink"/>
                <w:noProof/>
              </w:rPr>
              <w:fldChar w:fldCharType="end"/>
            </w:r>
          </w:ins>
        </w:p>
        <w:p w14:paraId="309507C7" w14:textId="1C228032" w:rsidR="00660525" w:rsidRDefault="00660525">
          <w:pPr>
            <w:pStyle w:val="TOC2"/>
            <w:rPr>
              <w:ins w:id="13" w:author="Henry Da Costa" w:date="2023-05-09T13:08:00Z"/>
              <w:rFonts w:asciiTheme="minorHAnsi" w:eastAsiaTheme="minorEastAsia" w:hAnsiTheme="minorHAnsi" w:cstheme="minorBidi"/>
              <w:b w:val="0"/>
              <w:noProof/>
              <w:kern w:val="2"/>
              <w:szCs w:val="22"/>
              <w:lang w:eastAsia="en-US"/>
              <w14:ligatures w14:val="standardContextual"/>
            </w:rPr>
          </w:pPr>
          <w:ins w:id="14"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"_Toc134530098"</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3.1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Terms and definitions</w:t>
            </w:r>
            <w:r>
              <w:rPr>
                <w:noProof/>
                <w:webHidden/>
              </w:rPr>
              <w:tab/>
            </w:r>
            <w:r>
              <w:rPr>
                <w:noProof/>
                <w:webHidden/>
              </w:rPr>
              <w:fldChar w:fldCharType="begin"/>
            </w:r>
            <w:r>
              <w:rPr>
                <w:noProof/>
                <w:webHidden/>
              </w:rPr>
              <w:instrText xml:space="preserve"> PAGEREF _Toc134530098 \h </w:instrText>
            </w:r>
          </w:ins>
          <w:r>
            <w:rPr>
              <w:noProof/>
              <w:webHidden/>
            </w:rPr>
          </w:r>
          <w:r>
            <w:rPr>
              <w:noProof/>
              <w:webHidden/>
            </w:rPr>
            <w:fldChar w:fldCharType="separate"/>
          </w:r>
          <w:ins w:id="15" w:author="Henry Da Costa" w:date="2023-05-09T13:08:00Z">
            <w:r>
              <w:rPr>
                <w:noProof/>
                <w:webHidden/>
              </w:rPr>
              <w:t>5</w:t>
            </w:r>
            <w:r>
              <w:rPr>
                <w:noProof/>
                <w:webHidden/>
              </w:rPr>
              <w:fldChar w:fldCharType="end"/>
            </w:r>
            <w:r w:rsidRPr="00A07708">
              <w:rPr>
                <w:rStyle w:val="Hyperlink"/>
                <w:noProof/>
              </w:rPr>
              <w:fldChar w:fldCharType="end"/>
            </w:r>
          </w:ins>
        </w:p>
        <w:p w14:paraId="60581DA8" w14:textId="641C9976" w:rsidR="00660525" w:rsidRDefault="00660525">
          <w:pPr>
            <w:pStyle w:val="TOC2"/>
            <w:rPr>
              <w:ins w:id="16" w:author="Henry Da Costa" w:date="2023-05-09T13:08:00Z"/>
              <w:rFonts w:asciiTheme="minorHAnsi" w:eastAsiaTheme="minorEastAsia" w:hAnsiTheme="minorHAnsi" w:cstheme="minorBidi"/>
              <w:b w:val="0"/>
              <w:noProof/>
              <w:kern w:val="2"/>
              <w:szCs w:val="22"/>
              <w:lang w:eastAsia="en-US"/>
              <w14:ligatures w14:val="standardContextual"/>
            </w:rPr>
          </w:pPr>
          <w:ins w:id="17"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"_Toc134530099"</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3.2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Abbreviated terms</w:t>
            </w:r>
            <w:r>
              <w:rPr>
                <w:noProof/>
                <w:webHidden/>
              </w:rPr>
              <w:tab/>
            </w:r>
            <w:r>
              <w:rPr>
                <w:noProof/>
                <w:webHidden/>
              </w:rPr>
              <w:fldChar w:fldCharType="begin"/>
            </w:r>
            <w:r>
              <w:rPr>
                <w:noProof/>
                <w:webHidden/>
              </w:rPr>
              <w:instrText xml:space="preserve"> PAGEREF _Toc134530099 \h </w:instrText>
            </w:r>
          </w:ins>
          <w:r>
            <w:rPr>
              <w:noProof/>
              <w:webHidden/>
            </w:rPr>
          </w:r>
          <w:r>
            <w:rPr>
              <w:noProof/>
              <w:webHidden/>
            </w:rPr>
            <w:fldChar w:fldCharType="separate"/>
          </w:r>
          <w:ins w:id="18" w:author="Henry Da Costa" w:date="2023-05-09T13:08:00Z">
            <w:r>
              <w:rPr>
                <w:noProof/>
                <w:webHidden/>
              </w:rPr>
              <w:t>6</w:t>
            </w:r>
            <w:r>
              <w:rPr>
                <w:noProof/>
                <w:webHidden/>
              </w:rPr>
              <w:fldChar w:fldCharType="end"/>
            </w:r>
            <w:r w:rsidRPr="00A07708">
              <w:rPr>
                <w:rStyle w:val="Hyperlink"/>
                <w:noProof/>
              </w:rPr>
              <w:fldChar w:fldCharType="end"/>
            </w:r>
          </w:ins>
        </w:p>
        <w:p w14:paraId="2F7690FF" w14:textId="770CFD72" w:rsidR="00660525" w:rsidRDefault="00660525">
          <w:pPr>
            <w:pStyle w:val="TOC1"/>
            <w:rPr>
              <w:ins w:id="19" w:author="Henry Da Costa" w:date="2023-05-09T13:08:00Z"/>
              <w:rFonts w:asciiTheme="minorHAnsi" w:eastAsiaTheme="minorEastAsia" w:hAnsiTheme="minorHAnsi" w:cstheme="minorBidi"/>
              <w:b w:val="0"/>
              <w:noProof/>
              <w:kern w:val="2"/>
              <w:szCs w:val="22"/>
              <w:lang w:eastAsia="en-US"/>
              <w14:ligatures w14:val="standardContextual"/>
            </w:rPr>
          </w:pPr>
          <w:ins w:id="20"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"_Toc134530100"</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lang w:eastAsia="zh-CN"/>
              </w:rPr>
              <w:t>4</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Overview</w:t>
            </w:r>
            <w:r>
              <w:rPr>
                <w:noProof/>
                <w:webHidden/>
              </w:rPr>
              <w:tab/>
            </w:r>
            <w:r>
              <w:rPr>
                <w:noProof/>
                <w:webHidden/>
              </w:rPr>
              <w:fldChar w:fldCharType="begin"/>
            </w:r>
            <w:r>
              <w:rPr>
                <w:noProof/>
                <w:webHidden/>
              </w:rPr>
              <w:instrText xml:space="preserve"> PAGEREF _Toc134530100 \h </w:instrText>
            </w:r>
          </w:ins>
          <w:r>
            <w:rPr>
              <w:noProof/>
              <w:webHidden/>
            </w:rPr>
          </w:r>
          <w:r>
            <w:rPr>
              <w:noProof/>
              <w:webHidden/>
            </w:rPr>
            <w:fldChar w:fldCharType="separate"/>
          </w:r>
          <w:ins w:id="21" w:author="Henry Da Costa" w:date="2023-05-09T13:08:00Z">
            <w:r>
              <w:rPr>
                <w:noProof/>
                <w:webHidden/>
              </w:rPr>
              <w:t>6</w:t>
            </w:r>
            <w:r>
              <w:rPr>
                <w:noProof/>
                <w:webHidden/>
              </w:rPr>
              <w:fldChar w:fldCharType="end"/>
            </w:r>
            <w:r w:rsidRPr="00A07708">
              <w:rPr>
                <w:rStyle w:val="Hyperlink"/>
                <w:noProof/>
              </w:rPr>
              <w:fldChar w:fldCharType="end"/>
            </w:r>
          </w:ins>
        </w:p>
        <w:p w14:paraId="72A54DBE" w14:textId="7BDABE02" w:rsidR="00660525" w:rsidRDefault="00660525">
          <w:pPr>
            <w:pStyle w:val="TOC2"/>
            <w:rPr>
              <w:ins w:id="22" w:author="Henry Da Costa" w:date="2023-05-09T13:08:00Z"/>
              <w:rFonts w:asciiTheme="minorHAnsi" w:eastAsiaTheme="minorEastAsia" w:hAnsiTheme="minorHAnsi" w:cstheme="minorBidi"/>
              <w:b w:val="0"/>
              <w:noProof/>
              <w:kern w:val="2"/>
              <w:szCs w:val="22"/>
              <w:lang w:eastAsia="en-US"/>
              <w14:ligatures w14:val="standardContextual"/>
            </w:rPr>
          </w:pPr>
          <w:ins w:id="23"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"_Toc134530101"</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Organization of this document</w:t>
            </w:r>
            <w:r>
              <w:rPr>
                <w:noProof/>
                <w:webHidden/>
              </w:rPr>
              <w:tab/>
            </w:r>
            <w:r>
              <w:rPr>
                <w:noProof/>
                <w:webHidden/>
              </w:rPr>
              <w:fldChar w:fldCharType="begin"/>
            </w:r>
            <w:r>
              <w:rPr>
                <w:noProof/>
                <w:webHidden/>
              </w:rPr>
              <w:instrText xml:space="preserve"> PAGEREF _Toc134530101 \h </w:instrText>
            </w:r>
          </w:ins>
          <w:r>
            <w:rPr>
              <w:noProof/>
              <w:webHidden/>
            </w:rPr>
          </w:r>
          <w:r>
            <w:rPr>
              <w:noProof/>
              <w:webHidden/>
            </w:rPr>
            <w:fldChar w:fldCharType="separate"/>
          </w:r>
          <w:ins w:id="24" w:author="Henry Da Costa" w:date="2023-05-09T13:08:00Z">
            <w:r>
              <w:rPr>
                <w:noProof/>
                <w:webHidden/>
              </w:rPr>
              <w:t>6</w:t>
            </w:r>
            <w:r>
              <w:rPr>
                <w:noProof/>
                <w:webHidden/>
              </w:rPr>
              <w:fldChar w:fldCharType="end"/>
            </w:r>
            <w:r w:rsidRPr="00A07708">
              <w:rPr>
                <w:rStyle w:val="Hyperlink"/>
                <w:noProof/>
              </w:rPr>
              <w:fldChar w:fldCharType="end"/>
            </w:r>
          </w:ins>
        </w:p>
        <w:p w14:paraId="4AA45A53" w14:textId="2773B8AC" w:rsidR="00660525" w:rsidRDefault="00660525">
          <w:pPr>
            <w:pStyle w:val="TOC2"/>
            <w:rPr>
              <w:ins w:id="25" w:author="Henry Da Costa" w:date="2023-05-09T13:08:00Z"/>
              <w:rFonts w:asciiTheme="minorHAnsi" w:eastAsiaTheme="minorEastAsia" w:hAnsiTheme="minorHAnsi" w:cstheme="minorBidi"/>
              <w:b w:val="0"/>
              <w:noProof/>
              <w:kern w:val="2"/>
              <w:szCs w:val="22"/>
              <w:lang w:eastAsia="en-US"/>
              <w14:ligatures w14:val="standardContextual"/>
            </w:rPr>
          </w:pPr>
          <w:ins w:id="26"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"_Toc134530102"</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 media</w:t>
            </w:r>
            <w:r>
              <w:rPr>
                <w:noProof/>
                <w:webHidden/>
              </w:rPr>
              <w:tab/>
            </w:r>
            <w:r>
              <w:rPr>
                <w:noProof/>
                <w:webHidden/>
              </w:rPr>
              <w:fldChar w:fldCharType="begin"/>
            </w:r>
            <w:r>
              <w:rPr>
                <w:noProof/>
                <w:webHidden/>
              </w:rPr>
              <w:instrText xml:space="preserve"> PAGEREF _Toc134530102 \h </w:instrText>
            </w:r>
          </w:ins>
          <w:r>
            <w:rPr>
              <w:noProof/>
              <w:webHidden/>
            </w:rPr>
          </w:r>
          <w:r>
            <w:rPr>
              <w:noProof/>
              <w:webHidden/>
            </w:rPr>
            <w:fldChar w:fldCharType="separate"/>
          </w:r>
          <w:ins w:id="27" w:author="Henry Da Costa" w:date="2023-05-09T13:08:00Z">
            <w:r>
              <w:rPr>
                <w:noProof/>
                <w:webHidden/>
              </w:rPr>
              <w:t>7</w:t>
            </w:r>
            <w:r>
              <w:rPr>
                <w:noProof/>
                <w:webHidden/>
              </w:rPr>
              <w:fldChar w:fldCharType="end"/>
            </w:r>
            <w:r w:rsidRPr="00A07708">
              <w:rPr>
                <w:rStyle w:val="Hyperlink"/>
                <w:noProof/>
              </w:rPr>
              <w:fldChar w:fldCharType="end"/>
            </w:r>
          </w:ins>
        </w:p>
        <w:p w14:paraId="1E29F600" w14:textId="55FB954E" w:rsidR="00660525" w:rsidRDefault="00660525">
          <w:pPr>
            <w:pStyle w:val="TOC3"/>
            <w:rPr>
              <w:ins w:id="28" w:author="Henry Da Costa" w:date="2023-05-09T13:08:00Z"/>
              <w:rFonts w:asciiTheme="minorHAnsi" w:eastAsiaTheme="minorEastAsia" w:hAnsiTheme="minorHAnsi" w:cstheme="minorBidi"/>
              <w:b w:val="0"/>
              <w:noProof/>
              <w:kern w:val="2"/>
              <w:szCs w:val="22"/>
              <w:lang w:eastAsia="en-US"/>
              <w14:ligatures w14:val="standardContextual"/>
            </w:rPr>
          </w:pPr>
          <w:ins w:id="29"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"_Toc134530103"</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lang w:val="en-GB"/>
              </w:rPr>
              <w:t>4.2.1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Structure of haptic media</w:t>
            </w:r>
            <w:r>
              <w:rPr>
                <w:noProof/>
                <w:webHidden/>
              </w:rPr>
              <w:tab/>
            </w:r>
            <w:r>
              <w:rPr>
                <w:noProof/>
                <w:webHidden/>
              </w:rPr>
              <w:fldChar w:fldCharType="begin"/>
            </w:r>
            <w:r>
              <w:rPr>
                <w:noProof/>
                <w:webHidden/>
              </w:rPr>
              <w:instrText xml:space="preserve"> PAGEREF _Toc134530103 \h </w:instrText>
            </w:r>
          </w:ins>
          <w:r>
            <w:rPr>
              <w:noProof/>
              <w:webHidden/>
            </w:rPr>
          </w:r>
          <w:r>
            <w:rPr>
              <w:noProof/>
              <w:webHidden/>
            </w:rPr>
            <w:fldChar w:fldCharType="separate"/>
          </w:r>
          <w:ins w:id="30" w:author="Henry Da Costa" w:date="2023-05-09T13:08:00Z">
            <w:r>
              <w:rPr>
                <w:noProof/>
                <w:webHidden/>
              </w:rPr>
              <w:t>7</w:t>
            </w:r>
            <w:r>
              <w:rPr>
                <w:noProof/>
                <w:webHidden/>
              </w:rPr>
              <w:fldChar w:fldCharType="end"/>
            </w:r>
            <w:r w:rsidRPr="00A07708">
              <w:rPr>
                <w:rStyle w:val="Hyperlink"/>
                <w:noProof/>
              </w:rPr>
              <w:fldChar w:fldCharType="end"/>
            </w:r>
          </w:ins>
        </w:p>
        <w:p w14:paraId="4ACF1B4A" w14:textId="32216091" w:rsidR="00660525" w:rsidRDefault="00660525">
          <w:pPr>
            <w:pStyle w:val="TOC3"/>
            <w:rPr>
              <w:ins w:id="31" w:author="Henry Da Costa" w:date="2023-05-09T13:08:00Z"/>
              <w:rFonts w:asciiTheme="minorHAnsi" w:eastAsiaTheme="minorEastAsia" w:hAnsiTheme="minorHAnsi" w:cstheme="minorBidi"/>
              <w:b w:val="0"/>
              <w:noProof/>
              <w:kern w:val="2"/>
              <w:szCs w:val="22"/>
              <w:lang w:eastAsia="en-US"/>
              <w14:ligatures w14:val="standardContextual"/>
            </w:rPr>
          </w:pPr>
          <w:ins w:id="32"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"_Toc134530104"</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4.2.2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MIHS streams</w:t>
            </w:r>
            <w:r>
              <w:rPr>
                <w:noProof/>
                <w:webHidden/>
              </w:rPr>
              <w:tab/>
            </w:r>
            <w:r>
              <w:rPr>
                <w:noProof/>
                <w:webHidden/>
              </w:rPr>
              <w:fldChar w:fldCharType="begin"/>
            </w:r>
            <w:r>
              <w:rPr>
                <w:noProof/>
                <w:webHidden/>
              </w:rPr>
              <w:instrText xml:space="preserve"> PAGEREF _Toc134530104 \h </w:instrText>
            </w:r>
          </w:ins>
          <w:r>
            <w:rPr>
              <w:noProof/>
              <w:webHidden/>
            </w:rPr>
          </w:r>
          <w:r>
            <w:rPr>
              <w:noProof/>
              <w:webHidden/>
            </w:rPr>
            <w:fldChar w:fldCharType="separate"/>
          </w:r>
          <w:ins w:id="33" w:author="Henry Da Costa" w:date="2023-05-09T13:08:00Z">
            <w:r>
              <w:rPr>
                <w:noProof/>
                <w:webHidden/>
              </w:rPr>
              <w:t>7</w:t>
            </w:r>
            <w:r>
              <w:rPr>
                <w:noProof/>
                <w:webHidden/>
              </w:rPr>
              <w:fldChar w:fldCharType="end"/>
            </w:r>
            <w:r w:rsidRPr="00A07708">
              <w:rPr>
                <w:rStyle w:val="Hyperlink"/>
                <w:noProof/>
              </w:rPr>
              <w:fldChar w:fldCharType="end"/>
            </w:r>
          </w:ins>
        </w:p>
        <w:p w14:paraId="0656D60E" w14:textId="4934DD8F" w:rsidR="00660525" w:rsidRDefault="00660525">
          <w:pPr>
            <w:pStyle w:val="TOC3"/>
            <w:rPr>
              <w:ins w:id="34" w:author="Henry Da Costa" w:date="2023-05-09T13:08:00Z"/>
              <w:rFonts w:asciiTheme="minorHAnsi" w:eastAsiaTheme="minorEastAsia" w:hAnsiTheme="minorHAnsi" w:cstheme="minorBidi"/>
              <w:b w:val="0"/>
              <w:noProof/>
              <w:kern w:val="2"/>
              <w:szCs w:val="22"/>
              <w:lang w:eastAsia="en-US"/>
              <w14:ligatures w14:val="standardContextual"/>
            </w:rPr>
          </w:pPr>
          <w:ins w:id="35"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"_Toc134530105"</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4.2.3</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Temporal units and MIHS samples</w:t>
            </w:r>
            <w:r>
              <w:rPr>
                <w:noProof/>
                <w:webHidden/>
              </w:rPr>
              <w:tab/>
            </w:r>
            <w:r>
              <w:rPr>
                <w:noProof/>
                <w:webHidden/>
              </w:rPr>
              <w:fldChar w:fldCharType="begin"/>
            </w:r>
            <w:r>
              <w:rPr>
                <w:noProof/>
                <w:webHidden/>
              </w:rPr>
              <w:instrText xml:space="preserve"> PAGEREF _Toc134530105 \h </w:instrText>
            </w:r>
          </w:ins>
          <w:r>
            <w:rPr>
              <w:noProof/>
              <w:webHidden/>
            </w:rPr>
          </w:r>
          <w:r>
            <w:rPr>
              <w:noProof/>
              <w:webHidden/>
            </w:rPr>
            <w:fldChar w:fldCharType="separate"/>
          </w:r>
          <w:ins w:id="36" w:author="Henry Da Costa" w:date="2023-05-09T13:08:00Z">
            <w:r>
              <w:rPr>
                <w:noProof/>
                <w:webHidden/>
              </w:rPr>
              <w:t>8</w:t>
            </w:r>
            <w:r>
              <w:rPr>
                <w:noProof/>
                <w:webHidden/>
              </w:rPr>
              <w:fldChar w:fldCharType="end"/>
            </w:r>
            <w:r w:rsidRPr="00A07708">
              <w:rPr>
                <w:rStyle w:val="Hyperlink"/>
                <w:noProof/>
              </w:rPr>
              <w:fldChar w:fldCharType="end"/>
            </w:r>
          </w:ins>
        </w:p>
        <w:p w14:paraId="4C5E8757" w14:textId="0D5820FA" w:rsidR="00660525" w:rsidRDefault="00660525">
          <w:pPr>
            <w:pStyle w:val="TOC2"/>
            <w:rPr>
              <w:ins w:id="37" w:author="Henry Da Costa" w:date="2023-05-09T13:08:00Z"/>
              <w:rFonts w:asciiTheme="minorHAnsi" w:eastAsiaTheme="minorEastAsia" w:hAnsiTheme="minorHAnsi" w:cstheme="minorBidi"/>
              <w:b w:val="0"/>
              <w:noProof/>
              <w:kern w:val="2"/>
              <w:szCs w:val="22"/>
              <w:lang w:eastAsia="en-US"/>
              <w14:ligatures w14:val="standardContextual"/>
            </w:rPr>
          </w:pPr>
          <w:ins w:id="38"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"_Toc134530106"</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4.3</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lang w:eastAsia="zh-CN"/>
              </w:rPr>
              <w:t>Synchronization with other media</w:t>
            </w:r>
            <w:r>
              <w:rPr>
                <w:noProof/>
                <w:webHidden/>
              </w:rPr>
              <w:tab/>
            </w:r>
            <w:r>
              <w:rPr>
                <w:noProof/>
                <w:webHidden/>
              </w:rPr>
              <w:fldChar w:fldCharType="begin"/>
            </w:r>
            <w:r>
              <w:rPr>
                <w:noProof/>
                <w:webHidden/>
              </w:rPr>
              <w:instrText xml:space="preserve"> PAGEREF _Toc134530106 \h </w:instrText>
            </w:r>
          </w:ins>
          <w:r>
            <w:rPr>
              <w:noProof/>
              <w:webHidden/>
            </w:rPr>
          </w:r>
          <w:r>
            <w:rPr>
              <w:noProof/>
              <w:webHidden/>
            </w:rPr>
            <w:fldChar w:fldCharType="separate"/>
          </w:r>
          <w:ins w:id="39" w:author="Henry Da Costa" w:date="2023-05-09T13:08:00Z">
            <w:r>
              <w:rPr>
                <w:noProof/>
                <w:webHidden/>
              </w:rPr>
              <w:t>9</w:t>
            </w:r>
            <w:r>
              <w:rPr>
                <w:noProof/>
                <w:webHidden/>
              </w:rPr>
              <w:fldChar w:fldCharType="end"/>
            </w:r>
            <w:r w:rsidRPr="00A07708">
              <w:rPr>
                <w:rStyle w:val="Hyperlink"/>
                <w:noProof/>
              </w:rPr>
              <w:fldChar w:fldCharType="end"/>
            </w:r>
          </w:ins>
        </w:p>
        <w:p w14:paraId="617AED8B" w14:textId="0A5464E7" w:rsidR="00660525" w:rsidRDefault="00660525">
          <w:pPr>
            <w:pStyle w:val="TOC2"/>
            <w:rPr>
              <w:ins w:id="40" w:author="Henry Da Costa" w:date="2023-05-09T13:08:00Z"/>
              <w:rFonts w:asciiTheme="minorHAnsi" w:eastAsiaTheme="minorEastAsia" w:hAnsiTheme="minorHAnsi" w:cstheme="minorBidi"/>
              <w:b w:val="0"/>
              <w:noProof/>
              <w:kern w:val="2"/>
              <w:szCs w:val="22"/>
              <w:lang w:eastAsia="en-US"/>
              <w14:ligatures w14:val="standardContextual"/>
            </w:rPr>
          </w:pPr>
          <w:ins w:id="41"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"_Toc134530107"</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4.4</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lang w:eastAsia="zh-CN"/>
              </w:rPr>
              <w:t>Summary of referenceable code points</w:t>
            </w:r>
            <w:r>
              <w:rPr>
                <w:noProof/>
                <w:webHidden/>
              </w:rPr>
              <w:tab/>
            </w:r>
            <w:r>
              <w:rPr>
                <w:noProof/>
                <w:webHidden/>
              </w:rPr>
              <w:fldChar w:fldCharType="begin"/>
            </w:r>
            <w:r>
              <w:rPr>
                <w:noProof/>
                <w:webHidden/>
              </w:rPr>
              <w:instrText xml:space="preserve"> PAGEREF _Toc134530107 \h </w:instrText>
            </w:r>
          </w:ins>
          <w:r>
            <w:rPr>
              <w:noProof/>
              <w:webHidden/>
            </w:rPr>
          </w:r>
          <w:r>
            <w:rPr>
              <w:noProof/>
              <w:webHidden/>
            </w:rPr>
            <w:fldChar w:fldCharType="separate"/>
          </w:r>
          <w:ins w:id="42" w:author="Henry Da Costa" w:date="2023-05-09T13:08:00Z">
            <w:r>
              <w:rPr>
                <w:noProof/>
                <w:webHidden/>
              </w:rPr>
              <w:t>9</w:t>
            </w:r>
            <w:r>
              <w:rPr>
                <w:noProof/>
                <w:webHidden/>
              </w:rPr>
              <w:fldChar w:fldCharType="end"/>
            </w:r>
            <w:r w:rsidRPr="00A07708">
              <w:rPr>
                <w:rStyle w:val="Hyperlink"/>
                <w:noProof/>
              </w:rPr>
              <w:fldChar w:fldCharType="end"/>
            </w:r>
          </w:ins>
        </w:p>
        <w:p w14:paraId="43F7DEA3" w14:textId="7437CCD6" w:rsidR="00660525" w:rsidRDefault="00660525">
          <w:pPr>
            <w:pStyle w:val="TOC3"/>
            <w:rPr>
              <w:ins w:id="43" w:author="Henry Da Costa" w:date="2023-05-09T13:08:00Z"/>
              <w:rFonts w:asciiTheme="minorHAnsi" w:eastAsiaTheme="minorEastAsia" w:hAnsiTheme="minorHAnsi" w:cstheme="minorBidi"/>
              <w:b w:val="0"/>
              <w:noProof/>
              <w:kern w:val="2"/>
              <w:szCs w:val="22"/>
              <w:lang w:eastAsia="en-US"/>
              <w14:ligatures w14:val="standardContextual"/>
            </w:rPr>
          </w:pPr>
          <w:ins w:id="44"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"_Toc134530108"</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4.4.1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Brands</w:t>
            </w:r>
            <w:r>
              <w:rPr>
                <w:noProof/>
                <w:webHidden/>
              </w:rPr>
              <w:tab/>
            </w:r>
            <w:r>
              <w:rPr>
                <w:noProof/>
                <w:webHidden/>
              </w:rPr>
              <w:fldChar w:fldCharType="begin"/>
            </w:r>
            <w:r>
              <w:rPr>
                <w:noProof/>
                <w:webHidden/>
              </w:rPr>
              <w:instrText xml:space="preserve"> PAGEREF _Toc134530108 \h </w:instrText>
            </w:r>
          </w:ins>
          <w:r>
            <w:rPr>
              <w:noProof/>
              <w:webHidden/>
            </w:rPr>
          </w:r>
          <w:r>
            <w:rPr>
              <w:noProof/>
              <w:webHidden/>
            </w:rPr>
            <w:fldChar w:fldCharType="separate"/>
          </w:r>
          <w:ins w:id="45" w:author="Henry Da Costa" w:date="2023-05-09T13:08:00Z">
            <w:r>
              <w:rPr>
                <w:noProof/>
                <w:webHidden/>
              </w:rPr>
              <w:t>9</w:t>
            </w:r>
            <w:r>
              <w:rPr>
                <w:noProof/>
                <w:webHidden/>
              </w:rPr>
              <w:fldChar w:fldCharType="end"/>
            </w:r>
            <w:r w:rsidRPr="00A07708">
              <w:rPr>
                <w:rStyle w:val="Hyperlink"/>
                <w:noProof/>
              </w:rPr>
              <w:fldChar w:fldCharType="end"/>
            </w:r>
          </w:ins>
        </w:p>
        <w:p w14:paraId="1724F7B2" w14:textId="5397BA10" w:rsidR="00660525" w:rsidRDefault="00660525">
          <w:pPr>
            <w:pStyle w:val="TOC3"/>
            <w:rPr>
              <w:ins w:id="46" w:author="Henry Da Costa" w:date="2023-05-09T13:08:00Z"/>
              <w:rFonts w:asciiTheme="minorHAnsi" w:eastAsiaTheme="minorEastAsia" w:hAnsiTheme="minorHAnsi" w:cstheme="minorBidi"/>
              <w:b w:val="0"/>
              <w:noProof/>
              <w:kern w:val="2"/>
              <w:szCs w:val="22"/>
              <w:lang w:eastAsia="en-US"/>
              <w14:ligatures w14:val="standardContextual"/>
            </w:rPr>
          </w:pPr>
          <w:ins w:id="47"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"_Toc134530109"</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4.4.2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Sample entry types</w:t>
            </w:r>
            <w:r>
              <w:rPr>
                <w:noProof/>
                <w:webHidden/>
              </w:rPr>
              <w:tab/>
            </w:r>
            <w:r>
              <w:rPr>
                <w:noProof/>
                <w:webHidden/>
              </w:rPr>
              <w:fldChar w:fldCharType="begin"/>
            </w:r>
            <w:r>
              <w:rPr>
                <w:noProof/>
                <w:webHidden/>
              </w:rPr>
              <w:instrText xml:space="preserve"> PAGEREF _Toc134530109 \h </w:instrText>
            </w:r>
          </w:ins>
          <w:r>
            <w:rPr>
              <w:noProof/>
              <w:webHidden/>
            </w:rPr>
          </w:r>
          <w:r>
            <w:rPr>
              <w:noProof/>
              <w:webHidden/>
            </w:rPr>
            <w:fldChar w:fldCharType="separate"/>
          </w:r>
          <w:ins w:id="48" w:author="Henry Da Costa" w:date="2023-05-09T13:08:00Z">
            <w:r>
              <w:rPr>
                <w:noProof/>
                <w:webHidden/>
              </w:rPr>
              <w:t>9</w:t>
            </w:r>
            <w:r>
              <w:rPr>
                <w:noProof/>
                <w:webHidden/>
              </w:rPr>
              <w:fldChar w:fldCharType="end"/>
            </w:r>
            <w:r w:rsidRPr="00A07708">
              <w:rPr>
                <w:rStyle w:val="Hyperlink"/>
                <w:noProof/>
              </w:rPr>
              <w:fldChar w:fldCharType="end"/>
            </w:r>
          </w:ins>
        </w:p>
        <w:p w14:paraId="003F3166" w14:textId="77373085" w:rsidR="00660525" w:rsidRDefault="00660525">
          <w:pPr>
            <w:pStyle w:val="TOC3"/>
            <w:rPr>
              <w:ins w:id="49" w:author="Henry Da Costa" w:date="2023-05-09T13:08:00Z"/>
              <w:rFonts w:asciiTheme="minorHAnsi" w:eastAsiaTheme="minorEastAsia" w:hAnsiTheme="minorHAnsi" w:cstheme="minorBidi"/>
              <w:b w:val="0"/>
              <w:noProof/>
              <w:kern w:val="2"/>
              <w:szCs w:val="22"/>
              <w:lang w:eastAsia="en-US"/>
              <w14:ligatures w14:val="standardContextual"/>
            </w:rPr>
          </w:pPr>
          <w:ins w:id="50"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"_Toc134530110"</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4.4.3</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Box types</w:t>
            </w:r>
            <w:r>
              <w:rPr>
                <w:noProof/>
                <w:webHidden/>
              </w:rPr>
              <w:tab/>
            </w:r>
            <w:r>
              <w:rPr>
                <w:noProof/>
                <w:webHidden/>
              </w:rPr>
              <w:fldChar w:fldCharType="begin"/>
            </w:r>
            <w:r>
              <w:rPr>
                <w:noProof/>
                <w:webHidden/>
              </w:rPr>
              <w:instrText xml:space="preserve"> PAGEREF _Toc134530110 \h </w:instrText>
            </w:r>
          </w:ins>
          <w:r>
            <w:rPr>
              <w:noProof/>
              <w:webHidden/>
            </w:rPr>
          </w:r>
          <w:r>
            <w:rPr>
              <w:noProof/>
              <w:webHidden/>
            </w:rPr>
            <w:fldChar w:fldCharType="separate"/>
          </w:r>
          <w:ins w:id="51" w:author="Henry Da Costa" w:date="2023-05-09T13:08:00Z">
            <w:r>
              <w:rPr>
                <w:noProof/>
                <w:webHidden/>
              </w:rPr>
              <w:t>10</w:t>
            </w:r>
            <w:r>
              <w:rPr>
                <w:noProof/>
                <w:webHidden/>
              </w:rPr>
              <w:fldChar w:fldCharType="end"/>
            </w:r>
            <w:r w:rsidRPr="00A07708">
              <w:rPr>
                <w:rStyle w:val="Hyperlink"/>
                <w:noProof/>
              </w:rPr>
              <w:fldChar w:fldCharType="end"/>
            </w:r>
          </w:ins>
        </w:p>
        <w:p w14:paraId="1356BF58" w14:textId="4B890DA6" w:rsidR="00660525" w:rsidRDefault="00660525">
          <w:pPr>
            <w:pStyle w:val="TOC3"/>
            <w:rPr>
              <w:ins w:id="52" w:author="Henry Da Costa" w:date="2023-05-09T13:08:00Z"/>
              <w:rFonts w:asciiTheme="minorHAnsi" w:eastAsiaTheme="minorEastAsia" w:hAnsiTheme="minorHAnsi" w:cstheme="minorBidi"/>
              <w:b w:val="0"/>
              <w:noProof/>
              <w:kern w:val="2"/>
              <w:szCs w:val="22"/>
              <w:lang w:eastAsia="en-US"/>
              <w14:ligatures w14:val="standardContextual"/>
            </w:rPr>
          </w:pPr>
          <w:ins w:id="53"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"_Toc134530111"</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4.4.4</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Sample grouping types</w:t>
            </w:r>
            <w:r>
              <w:rPr>
                <w:noProof/>
                <w:webHidden/>
              </w:rPr>
              <w:tab/>
            </w:r>
            <w:r>
              <w:rPr>
                <w:noProof/>
                <w:webHidden/>
              </w:rPr>
              <w:fldChar w:fldCharType="begin"/>
            </w:r>
            <w:r>
              <w:rPr>
                <w:noProof/>
                <w:webHidden/>
              </w:rPr>
              <w:instrText xml:space="preserve"> PAGEREF _Toc134530111 \h </w:instrText>
            </w:r>
          </w:ins>
          <w:r>
            <w:rPr>
              <w:noProof/>
              <w:webHidden/>
            </w:rPr>
          </w:r>
          <w:r>
            <w:rPr>
              <w:noProof/>
              <w:webHidden/>
            </w:rPr>
            <w:fldChar w:fldCharType="separate"/>
          </w:r>
          <w:ins w:id="54" w:author="Henry Da Costa" w:date="2023-05-09T13:08:00Z">
            <w:r>
              <w:rPr>
                <w:noProof/>
                <w:webHidden/>
              </w:rPr>
              <w:t>10</w:t>
            </w:r>
            <w:r>
              <w:rPr>
                <w:noProof/>
                <w:webHidden/>
              </w:rPr>
              <w:fldChar w:fldCharType="end"/>
            </w:r>
            <w:r w:rsidRPr="00A07708">
              <w:rPr>
                <w:rStyle w:val="Hyperlink"/>
                <w:noProof/>
              </w:rPr>
              <w:fldChar w:fldCharType="end"/>
            </w:r>
          </w:ins>
        </w:p>
        <w:p w14:paraId="01F749AC" w14:textId="3451A942" w:rsidR="00660525" w:rsidRDefault="00660525">
          <w:pPr>
            <w:pStyle w:val="TOC1"/>
            <w:rPr>
              <w:ins w:id="55" w:author="Henry Da Costa" w:date="2023-05-09T13:08:00Z"/>
              <w:rFonts w:asciiTheme="minorHAnsi" w:eastAsiaTheme="minorEastAsia" w:hAnsiTheme="minorHAnsi" w:cstheme="minorBidi"/>
              <w:b w:val="0"/>
              <w:noProof/>
              <w:kern w:val="2"/>
              <w:szCs w:val="22"/>
              <w:lang w:eastAsia="en-US"/>
              <w14:ligatures w14:val="standardContextual"/>
            </w:rPr>
          </w:pPr>
          <w:ins w:id="56"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"_Toc134530112"</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lang w:eastAsia="zh-CN"/>
              </w:rPr>
              <w:t>5</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lang w:eastAsia="zh-CN"/>
              </w:rPr>
              <w:t>Carriage of haptic coding data</w:t>
            </w:r>
            <w:r>
              <w:rPr>
                <w:noProof/>
                <w:webHidden/>
              </w:rPr>
              <w:tab/>
            </w:r>
            <w:r>
              <w:rPr>
                <w:noProof/>
                <w:webHidden/>
              </w:rPr>
              <w:fldChar w:fldCharType="begin"/>
            </w:r>
            <w:r>
              <w:rPr>
                <w:noProof/>
                <w:webHidden/>
              </w:rPr>
              <w:instrText xml:space="preserve"> PAGEREF _Toc134530112 \h </w:instrText>
            </w:r>
          </w:ins>
          <w:r>
            <w:rPr>
              <w:noProof/>
              <w:webHidden/>
            </w:rPr>
          </w:r>
          <w:r>
            <w:rPr>
              <w:noProof/>
              <w:webHidden/>
            </w:rPr>
            <w:fldChar w:fldCharType="separate"/>
          </w:r>
          <w:ins w:id="57" w:author="Henry Da Costa" w:date="2023-05-09T13:08:00Z">
            <w:r>
              <w:rPr>
                <w:noProof/>
                <w:webHidden/>
              </w:rPr>
              <w:t>10</w:t>
            </w:r>
            <w:r>
              <w:rPr>
                <w:noProof/>
                <w:webHidden/>
              </w:rPr>
              <w:fldChar w:fldCharType="end"/>
            </w:r>
            <w:r w:rsidRPr="00A07708">
              <w:rPr>
                <w:rStyle w:val="Hyperlink"/>
                <w:noProof/>
              </w:rPr>
              <w:fldChar w:fldCharType="end"/>
            </w:r>
          </w:ins>
        </w:p>
        <w:p w14:paraId="06D1FDE5" w14:textId="3DB86EDE" w:rsidR="00660525" w:rsidRDefault="00660525">
          <w:pPr>
            <w:pStyle w:val="TOC2"/>
            <w:rPr>
              <w:ins w:id="58" w:author="Henry Da Costa" w:date="2023-05-09T13:08:00Z"/>
              <w:rFonts w:asciiTheme="minorHAnsi" w:eastAsiaTheme="minorEastAsia" w:hAnsiTheme="minorHAnsi" w:cstheme="minorBidi"/>
              <w:b w:val="0"/>
              <w:noProof/>
              <w:kern w:val="2"/>
              <w:szCs w:val="22"/>
              <w:lang w:eastAsia="en-US"/>
              <w14:ligatures w14:val="standardContextual"/>
            </w:rPr>
          </w:pPr>
          <w:ins w:id="59"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"_Toc134530113"</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General</w:t>
            </w:r>
            <w:r>
              <w:rPr>
                <w:noProof/>
                <w:webHidden/>
              </w:rPr>
              <w:tab/>
            </w:r>
            <w:r>
              <w:rPr>
                <w:noProof/>
                <w:webHidden/>
              </w:rPr>
              <w:fldChar w:fldCharType="begin"/>
            </w:r>
            <w:r>
              <w:rPr>
                <w:noProof/>
                <w:webHidden/>
              </w:rPr>
              <w:instrText xml:space="preserve"> PAGEREF _Toc134530113 \h </w:instrText>
            </w:r>
          </w:ins>
          <w:r>
            <w:rPr>
              <w:noProof/>
              <w:webHidden/>
            </w:rPr>
          </w:r>
          <w:r>
            <w:rPr>
              <w:noProof/>
              <w:webHidden/>
            </w:rPr>
            <w:fldChar w:fldCharType="separate"/>
          </w:r>
          <w:ins w:id="60" w:author="Henry Da Costa" w:date="2023-05-09T13:08:00Z">
            <w:r>
              <w:rPr>
                <w:noProof/>
                <w:webHidden/>
              </w:rPr>
              <w:t>10</w:t>
            </w:r>
            <w:r>
              <w:rPr>
                <w:noProof/>
                <w:webHidden/>
              </w:rPr>
              <w:fldChar w:fldCharType="end"/>
            </w:r>
            <w:r w:rsidRPr="00A07708">
              <w:rPr>
                <w:rStyle w:val="Hyperlink"/>
                <w:noProof/>
              </w:rPr>
              <w:fldChar w:fldCharType="end"/>
            </w:r>
          </w:ins>
        </w:p>
        <w:p w14:paraId="4105FEE2" w14:textId="69E26182" w:rsidR="00660525" w:rsidRDefault="00660525">
          <w:pPr>
            <w:pStyle w:val="TOC2"/>
            <w:rPr>
              <w:ins w:id="61" w:author="Henry Da Costa" w:date="2023-05-09T13:08:00Z"/>
              <w:rFonts w:asciiTheme="minorHAnsi" w:eastAsiaTheme="minorEastAsia" w:hAnsiTheme="minorHAnsi" w:cstheme="minorBidi"/>
              <w:b w:val="0"/>
              <w:noProof/>
              <w:kern w:val="2"/>
              <w:szCs w:val="22"/>
              <w:lang w:eastAsia="en-US"/>
              <w14:ligatures w14:val="standardContextual"/>
            </w:rPr>
          </w:pPr>
          <w:ins w:id="62"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"_Toc134530114"</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MIHS streams and tracks</w:t>
            </w:r>
            <w:r>
              <w:rPr>
                <w:noProof/>
                <w:webHidden/>
              </w:rPr>
              <w:tab/>
            </w:r>
            <w:r>
              <w:rPr>
                <w:noProof/>
                <w:webHidden/>
              </w:rPr>
              <w:fldChar w:fldCharType="begin"/>
            </w:r>
            <w:r>
              <w:rPr>
                <w:noProof/>
                <w:webHidden/>
              </w:rPr>
              <w:instrText xml:space="preserve"> PAGEREF _Toc134530114 \h </w:instrText>
            </w:r>
          </w:ins>
          <w:r>
            <w:rPr>
              <w:noProof/>
              <w:webHidden/>
            </w:rPr>
          </w:r>
          <w:r>
            <w:rPr>
              <w:noProof/>
              <w:webHidden/>
            </w:rPr>
            <w:fldChar w:fldCharType="separate"/>
          </w:r>
          <w:ins w:id="63" w:author="Henry Da Costa" w:date="2023-05-09T13:08:00Z">
            <w:r>
              <w:rPr>
                <w:noProof/>
                <w:webHidden/>
              </w:rPr>
              <w:t>10</w:t>
            </w:r>
            <w:r>
              <w:rPr>
                <w:noProof/>
                <w:webHidden/>
              </w:rPr>
              <w:fldChar w:fldCharType="end"/>
            </w:r>
            <w:r w:rsidRPr="00A07708">
              <w:rPr>
                <w:rStyle w:val="Hyperlink"/>
                <w:noProof/>
              </w:rPr>
              <w:fldChar w:fldCharType="end"/>
            </w:r>
          </w:ins>
        </w:p>
        <w:p w14:paraId="1E100C14" w14:textId="161C2F9A" w:rsidR="00660525" w:rsidRDefault="00660525">
          <w:pPr>
            <w:pStyle w:val="TOC3"/>
            <w:rPr>
              <w:ins w:id="64" w:author="Henry Da Costa" w:date="2023-05-09T13:08:00Z"/>
              <w:rFonts w:asciiTheme="minorHAnsi" w:eastAsiaTheme="minorEastAsia" w:hAnsiTheme="minorHAnsi" w:cstheme="minorBidi"/>
              <w:b w:val="0"/>
              <w:noProof/>
              <w:kern w:val="2"/>
              <w:szCs w:val="22"/>
              <w:lang w:eastAsia="en-US"/>
              <w14:ligatures w14:val="standardContextual"/>
            </w:rPr>
          </w:pPr>
          <w:ins w:id="65"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"_Toc134530115"</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MIHS sample entry</w:t>
            </w:r>
            <w:r>
              <w:rPr>
                <w:noProof/>
                <w:webHidden/>
              </w:rPr>
              <w:tab/>
            </w:r>
            <w:r>
              <w:rPr>
                <w:noProof/>
                <w:webHidden/>
              </w:rPr>
              <w:fldChar w:fldCharType="begin"/>
            </w:r>
            <w:r>
              <w:rPr>
                <w:noProof/>
                <w:webHidden/>
              </w:rPr>
              <w:instrText xml:space="preserve"> PAGEREF _Toc134530115 \h </w:instrText>
            </w:r>
          </w:ins>
          <w:r>
            <w:rPr>
              <w:noProof/>
              <w:webHidden/>
            </w:rPr>
          </w:r>
          <w:r>
            <w:rPr>
              <w:noProof/>
              <w:webHidden/>
            </w:rPr>
            <w:fldChar w:fldCharType="separate"/>
          </w:r>
          <w:ins w:id="66" w:author="Henry Da Costa" w:date="2023-05-09T13:08:00Z">
            <w:r>
              <w:rPr>
                <w:noProof/>
                <w:webHidden/>
              </w:rPr>
              <w:t>11</w:t>
            </w:r>
            <w:r>
              <w:rPr>
                <w:noProof/>
                <w:webHidden/>
              </w:rPr>
              <w:fldChar w:fldCharType="end"/>
            </w:r>
            <w:r w:rsidRPr="00A07708">
              <w:rPr>
                <w:rStyle w:val="Hyperlink"/>
                <w:noProof/>
              </w:rPr>
              <w:fldChar w:fldCharType="end"/>
            </w:r>
          </w:ins>
        </w:p>
        <w:p w14:paraId="68AC0BD1" w14:textId="6963AA82" w:rsidR="00660525" w:rsidRDefault="00660525">
          <w:pPr>
            <w:pStyle w:val="TOC3"/>
            <w:rPr>
              <w:ins w:id="67" w:author="Henry Da Costa" w:date="2023-05-09T13:08:00Z"/>
              <w:rFonts w:asciiTheme="minorHAnsi" w:eastAsiaTheme="minorEastAsia" w:hAnsiTheme="minorHAnsi" w:cstheme="minorBidi"/>
              <w:b w:val="0"/>
              <w:noProof/>
              <w:kern w:val="2"/>
              <w:szCs w:val="22"/>
              <w:lang w:eastAsia="en-US"/>
              <w14:ligatures w14:val="standardContextual"/>
            </w:rPr>
          </w:pPr>
          <w:ins w:id="68"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"_Toc134530116"</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MIHS configuration box</w:t>
            </w:r>
            <w:r>
              <w:rPr>
                <w:noProof/>
                <w:webHidden/>
              </w:rPr>
              <w:tab/>
            </w:r>
            <w:r>
              <w:rPr>
                <w:noProof/>
                <w:webHidden/>
              </w:rPr>
              <w:fldChar w:fldCharType="begin"/>
            </w:r>
            <w:r>
              <w:rPr>
                <w:noProof/>
                <w:webHidden/>
              </w:rPr>
              <w:instrText xml:space="preserve"> PAGEREF _Toc134530116 \h </w:instrText>
            </w:r>
          </w:ins>
          <w:r>
            <w:rPr>
              <w:noProof/>
              <w:webHidden/>
            </w:rPr>
          </w:r>
          <w:r>
            <w:rPr>
              <w:noProof/>
              <w:webHidden/>
            </w:rPr>
            <w:fldChar w:fldCharType="separate"/>
          </w:r>
          <w:ins w:id="69" w:author="Henry Da Costa" w:date="2023-05-09T13:08:00Z">
            <w:r>
              <w:rPr>
                <w:noProof/>
                <w:webHidden/>
              </w:rPr>
              <w:t>11</w:t>
            </w:r>
            <w:r>
              <w:rPr>
                <w:noProof/>
                <w:webHidden/>
              </w:rPr>
              <w:fldChar w:fldCharType="end"/>
            </w:r>
            <w:r w:rsidRPr="00A07708">
              <w:rPr>
                <w:rStyle w:val="Hyperlink"/>
                <w:noProof/>
              </w:rPr>
              <w:fldChar w:fldCharType="end"/>
            </w:r>
          </w:ins>
        </w:p>
        <w:p w14:paraId="2B4E45BE" w14:textId="4F1FF753" w:rsidR="00660525" w:rsidRDefault="00660525">
          <w:pPr>
            <w:pStyle w:val="TOC3"/>
            <w:rPr>
              <w:ins w:id="70" w:author="Henry Da Costa" w:date="2023-05-09T13:08:00Z"/>
              <w:rFonts w:asciiTheme="minorHAnsi" w:eastAsiaTheme="minorEastAsia" w:hAnsiTheme="minorHAnsi" w:cstheme="minorBidi"/>
              <w:b w:val="0"/>
              <w:noProof/>
              <w:kern w:val="2"/>
              <w:szCs w:val="22"/>
              <w:lang w:eastAsia="en-US"/>
              <w14:ligatures w14:val="standardContextual"/>
            </w:rPr>
          </w:pPr>
          <w:ins w:id="71"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"_Toc134530117"</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5.2.3</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 experience description box</w:t>
            </w:r>
            <w:r>
              <w:rPr>
                <w:noProof/>
                <w:webHidden/>
              </w:rPr>
              <w:tab/>
            </w:r>
            <w:r>
              <w:rPr>
                <w:noProof/>
                <w:webHidden/>
              </w:rPr>
              <w:fldChar w:fldCharType="begin"/>
            </w:r>
            <w:r>
              <w:rPr>
                <w:noProof/>
                <w:webHidden/>
              </w:rPr>
              <w:instrText xml:space="preserve"> PAGEREF _Toc134530117 \h </w:instrText>
            </w:r>
          </w:ins>
          <w:r>
            <w:rPr>
              <w:noProof/>
              <w:webHidden/>
            </w:rPr>
          </w:r>
          <w:r>
            <w:rPr>
              <w:noProof/>
              <w:webHidden/>
            </w:rPr>
            <w:fldChar w:fldCharType="separate"/>
          </w:r>
          <w:ins w:id="72" w:author="Henry Da Costa" w:date="2023-05-09T13:08:00Z">
            <w:r>
              <w:rPr>
                <w:noProof/>
                <w:webHidden/>
              </w:rPr>
              <w:t>12</w:t>
            </w:r>
            <w:r>
              <w:rPr>
                <w:noProof/>
                <w:webHidden/>
              </w:rPr>
              <w:fldChar w:fldCharType="end"/>
            </w:r>
            <w:r w:rsidRPr="00A07708">
              <w:rPr>
                <w:rStyle w:val="Hyperlink"/>
                <w:noProof/>
              </w:rPr>
              <w:fldChar w:fldCharType="end"/>
            </w:r>
          </w:ins>
        </w:p>
        <w:p w14:paraId="74D64451" w14:textId="72B7809D" w:rsidR="00660525" w:rsidRDefault="00660525">
          <w:pPr>
            <w:pStyle w:val="TOC3"/>
            <w:rPr>
              <w:ins w:id="73" w:author="Henry Da Costa" w:date="2023-05-09T13:08:00Z"/>
              <w:rFonts w:asciiTheme="minorHAnsi" w:eastAsiaTheme="minorEastAsia" w:hAnsiTheme="minorHAnsi" w:cstheme="minorBidi"/>
              <w:b w:val="0"/>
              <w:noProof/>
              <w:kern w:val="2"/>
              <w:szCs w:val="22"/>
              <w:lang w:eastAsia="en-US"/>
              <w14:ligatures w14:val="standardContextual"/>
            </w:rPr>
          </w:pPr>
          <w:ins w:id="74"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"_Toc134530118"</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5.2.4</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 avatar description box</w:t>
            </w:r>
            <w:r>
              <w:rPr>
                <w:noProof/>
                <w:webHidden/>
              </w:rPr>
              <w:tab/>
            </w:r>
            <w:r>
              <w:rPr>
                <w:noProof/>
                <w:webHidden/>
              </w:rPr>
              <w:fldChar w:fldCharType="begin"/>
            </w:r>
            <w:r>
              <w:rPr>
                <w:noProof/>
                <w:webHidden/>
              </w:rPr>
              <w:instrText xml:space="preserve"> PAGEREF _Toc134530118 \h </w:instrText>
            </w:r>
          </w:ins>
          <w:r>
            <w:rPr>
              <w:noProof/>
              <w:webHidden/>
            </w:rPr>
          </w:r>
          <w:r>
            <w:rPr>
              <w:noProof/>
              <w:webHidden/>
            </w:rPr>
            <w:fldChar w:fldCharType="separate"/>
          </w:r>
          <w:ins w:id="75" w:author="Henry Da Costa" w:date="2023-05-09T13:08:00Z">
            <w:r>
              <w:rPr>
                <w:noProof/>
                <w:webHidden/>
              </w:rPr>
              <w:t>13</w:t>
            </w:r>
            <w:r>
              <w:rPr>
                <w:noProof/>
                <w:webHidden/>
              </w:rPr>
              <w:fldChar w:fldCharType="end"/>
            </w:r>
            <w:r w:rsidRPr="00A07708">
              <w:rPr>
                <w:rStyle w:val="Hyperlink"/>
                <w:noProof/>
              </w:rPr>
              <w:fldChar w:fldCharType="end"/>
            </w:r>
          </w:ins>
        </w:p>
        <w:p w14:paraId="5B07BD67" w14:textId="0954B34B" w:rsidR="00660525" w:rsidRDefault="00660525">
          <w:pPr>
            <w:pStyle w:val="TOC3"/>
            <w:rPr>
              <w:ins w:id="76" w:author="Henry Da Costa" w:date="2023-05-09T13:08:00Z"/>
              <w:rFonts w:asciiTheme="minorHAnsi" w:eastAsiaTheme="minorEastAsia" w:hAnsiTheme="minorHAnsi" w:cstheme="minorBidi"/>
              <w:b w:val="0"/>
              <w:noProof/>
              <w:kern w:val="2"/>
              <w:szCs w:val="22"/>
              <w:lang w:eastAsia="en-US"/>
              <w14:ligatures w14:val="standardContextual"/>
            </w:rPr>
          </w:pPr>
          <w:ins w:id="77"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"_Toc134530119"</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5.2.5</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 perception description box</w:t>
            </w:r>
            <w:r>
              <w:rPr>
                <w:noProof/>
                <w:webHidden/>
              </w:rPr>
              <w:tab/>
            </w:r>
            <w:r>
              <w:rPr>
                <w:noProof/>
                <w:webHidden/>
              </w:rPr>
              <w:fldChar w:fldCharType="begin"/>
            </w:r>
            <w:r>
              <w:rPr>
                <w:noProof/>
                <w:webHidden/>
              </w:rPr>
              <w:instrText xml:space="preserve"> PAGEREF _Toc134530119 \h </w:instrText>
            </w:r>
          </w:ins>
          <w:r>
            <w:rPr>
              <w:noProof/>
              <w:webHidden/>
            </w:rPr>
          </w:r>
          <w:r>
            <w:rPr>
              <w:noProof/>
              <w:webHidden/>
            </w:rPr>
            <w:fldChar w:fldCharType="separate"/>
          </w:r>
          <w:ins w:id="78" w:author="Henry Da Costa" w:date="2023-05-09T13:08:00Z">
            <w:r>
              <w:rPr>
                <w:noProof/>
                <w:webHidden/>
              </w:rPr>
              <w:t>14</w:t>
            </w:r>
            <w:r>
              <w:rPr>
                <w:noProof/>
                <w:webHidden/>
              </w:rPr>
              <w:fldChar w:fldCharType="end"/>
            </w:r>
            <w:r w:rsidRPr="00A07708">
              <w:rPr>
                <w:rStyle w:val="Hyperlink"/>
                <w:noProof/>
              </w:rPr>
              <w:fldChar w:fldCharType="end"/>
            </w:r>
          </w:ins>
        </w:p>
        <w:p w14:paraId="52F9FA80" w14:textId="145DB970" w:rsidR="00660525" w:rsidRDefault="00660525">
          <w:pPr>
            <w:pStyle w:val="TOC3"/>
            <w:rPr>
              <w:ins w:id="79" w:author="Henry Da Costa" w:date="2023-05-09T13:08:00Z"/>
              <w:rFonts w:asciiTheme="minorHAnsi" w:eastAsiaTheme="minorEastAsia" w:hAnsiTheme="minorHAnsi" w:cstheme="minorBidi"/>
              <w:b w:val="0"/>
              <w:noProof/>
              <w:kern w:val="2"/>
              <w:szCs w:val="22"/>
              <w:lang w:eastAsia="en-US"/>
              <w14:ligatures w14:val="standardContextual"/>
            </w:rPr>
          </w:pPr>
          <w:ins w:id="80"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"_Toc134530120"</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5.2.6</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 reference device description box</w:t>
            </w:r>
            <w:r>
              <w:rPr>
                <w:noProof/>
                <w:webHidden/>
              </w:rPr>
              <w:tab/>
            </w:r>
            <w:r>
              <w:rPr>
                <w:noProof/>
                <w:webHidden/>
              </w:rPr>
              <w:fldChar w:fldCharType="begin"/>
            </w:r>
            <w:r>
              <w:rPr>
                <w:noProof/>
                <w:webHidden/>
              </w:rPr>
              <w:instrText xml:space="preserve"> PAGEREF _Toc134530120 \h </w:instrText>
            </w:r>
          </w:ins>
          <w:r>
            <w:rPr>
              <w:noProof/>
              <w:webHidden/>
            </w:rPr>
          </w:r>
          <w:r>
            <w:rPr>
              <w:noProof/>
              <w:webHidden/>
            </w:rPr>
            <w:fldChar w:fldCharType="separate"/>
          </w:r>
          <w:ins w:id="81" w:author="Henry Da Costa" w:date="2023-05-09T13:08:00Z">
            <w:r>
              <w:rPr>
                <w:noProof/>
                <w:webHidden/>
              </w:rPr>
              <w:t>15</w:t>
            </w:r>
            <w:r>
              <w:rPr>
                <w:noProof/>
                <w:webHidden/>
              </w:rPr>
              <w:fldChar w:fldCharType="end"/>
            </w:r>
            <w:r w:rsidRPr="00A07708">
              <w:rPr>
                <w:rStyle w:val="Hyperlink"/>
                <w:noProof/>
              </w:rPr>
              <w:fldChar w:fldCharType="end"/>
            </w:r>
          </w:ins>
        </w:p>
        <w:p w14:paraId="5B0BD16C" w14:textId="3FD4905F" w:rsidR="00660525" w:rsidRDefault="00660525">
          <w:pPr>
            <w:pStyle w:val="TOC3"/>
            <w:rPr>
              <w:ins w:id="82" w:author="Henry Da Costa" w:date="2023-05-09T13:08:00Z"/>
              <w:rFonts w:asciiTheme="minorHAnsi" w:eastAsiaTheme="minorEastAsia" w:hAnsiTheme="minorHAnsi" w:cstheme="minorBidi"/>
              <w:b w:val="0"/>
              <w:noProof/>
              <w:kern w:val="2"/>
              <w:szCs w:val="22"/>
              <w:lang w:eastAsia="en-US"/>
              <w14:ligatures w14:val="standardContextual"/>
            </w:rPr>
          </w:pPr>
          <w:ins w:id="83"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"_Toc134530121"</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5.2.7</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 channel description box</w:t>
            </w:r>
            <w:r>
              <w:rPr>
                <w:noProof/>
                <w:webHidden/>
              </w:rPr>
              <w:tab/>
            </w:r>
            <w:r>
              <w:rPr>
                <w:noProof/>
                <w:webHidden/>
              </w:rPr>
              <w:fldChar w:fldCharType="begin"/>
            </w:r>
            <w:r>
              <w:rPr>
                <w:noProof/>
                <w:webHidden/>
              </w:rPr>
              <w:instrText xml:space="preserve"> PAGEREF _Toc134530121 \h </w:instrText>
            </w:r>
          </w:ins>
          <w:r>
            <w:rPr>
              <w:noProof/>
              <w:webHidden/>
            </w:rPr>
          </w:r>
          <w:r>
            <w:rPr>
              <w:noProof/>
              <w:webHidden/>
            </w:rPr>
            <w:fldChar w:fldCharType="separate"/>
          </w:r>
          <w:ins w:id="84" w:author="Henry Da Costa" w:date="2023-05-09T13:08:00Z">
            <w:r>
              <w:rPr>
                <w:noProof/>
                <w:webHidden/>
              </w:rPr>
              <w:t>17</w:t>
            </w:r>
            <w:r>
              <w:rPr>
                <w:noProof/>
                <w:webHidden/>
              </w:rPr>
              <w:fldChar w:fldCharType="end"/>
            </w:r>
            <w:r w:rsidRPr="00A07708">
              <w:rPr>
                <w:rStyle w:val="Hyperlink"/>
                <w:noProof/>
              </w:rPr>
              <w:fldChar w:fldCharType="end"/>
            </w:r>
          </w:ins>
        </w:p>
        <w:p w14:paraId="6F6DFCAA" w14:textId="395BFC14" w:rsidR="00660525" w:rsidRDefault="00660525">
          <w:pPr>
            <w:pStyle w:val="TOC3"/>
            <w:rPr>
              <w:ins w:id="85" w:author="Henry Da Costa" w:date="2023-05-09T13:08:00Z"/>
              <w:rFonts w:asciiTheme="minorHAnsi" w:eastAsiaTheme="minorEastAsia" w:hAnsiTheme="minorHAnsi" w:cstheme="minorBidi"/>
              <w:b w:val="0"/>
              <w:noProof/>
              <w:kern w:val="2"/>
              <w:szCs w:val="22"/>
              <w:lang w:eastAsia="en-US"/>
              <w14:ligatures w14:val="standardContextual"/>
            </w:rPr>
          </w:pPr>
          <w:ins w:id="86"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"_Toc134530122"</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5.2.8</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 band description box</w:t>
            </w:r>
            <w:r>
              <w:rPr>
                <w:noProof/>
                <w:webHidden/>
              </w:rPr>
              <w:tab/>
            </w:r>
            <w:r>
              <w:rPr>
                <w:noProof/>
                <w:webHidden/>
              </w:rPr>
              <w:fldChar w:fldCharType="begin"/>
            </w:r>
            <w:r>
              <w:rPr>
                <w:noProof/>
                <w:webHidden/>
              </w:rPr>
              <w:instrText xml:space="preserve"> PAGEREF _Toc134530122 \h </w:instrText>
            </w:r>
          </w:ins>
          <w:r>
            <w:rPr>
              <w:noProof/>
              <w:webHidden/>
            </w:rPr>
          </w:r>
          <w:r>
            <w:rPr>
              <w:noProof/>
              <w:webHidden/>
            </w:rPr>
            <w:fldChar w:fldCharType="separate"/>
          </w:r>
          <w:ins w:id="87" w:author="Henry Da Costa" w:date="2023-05-09T13:08:00Z">
            <w:r>
              <w:rPr>
                <w:noProof/>
                <w:webHidden/>
              </w:rPr>
              <w:t>19</w:t>
            </w:r>
            <w:r>
              <w:rPr>
                <w:noProof/>
                <w:webHidden/>
              </w:rPr>
              <w:fldChar w:fldCharType="end"/>
            </w:r>
            <w:r w:rsidRPr="00A07708">
              <w:rPr>
                <w:rStyle w:val="Hyperlink"/>
                <w:noProof/>
              </w:rPr>
              <w:fldChar w:fldCharType="end"/>
            </w:r>
          </w:ins>
        </w:p>
        <w:p w14:paraId="6982FD31" w14:textId="6B28BD8F" w:rsidR="00660525" w:rsidRDefault="00660525">
          <w:pPr>
            <w:pStyle w:val="TOC3"/>
            <w:rPr>
              <w:ins w:id="88" w:author="Henry Da Costa" w:date="2023-05-09T13:08:00Z"/>
              <w:rFonts w:asciiTheme="minorHAnsi" w:eastAsiaTheme="minorEastAsia" w:hAnsiTheme="minorHAnsi" w:cstheme="minorBidi"/>
              <w:b w:val="0"/>
              <w:noProof/>
              <w:kern w:val="2"/>
              <w:szCs w:val="22"/>
              <w:lang w:eastAsia="en-US"/>
              <w14:ligatures w14:val="standardContextual"/>
            </w:rPr>
          </w:pPr>
          <w:ins w:id="89"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"_Toc134530123"</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5.2.9</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Sample content format</w:t>
            </w:r>
            <w:r>
              <w:rPr>
                <w:noProof/>
                <w:webHidden/>
              </w:rPr>
              <w:tab/>
            </w:r>
            <w:r>
              <w:rPr>
                <w:noProof/>
                <w:webHidden/>
              </w:rPr>
              <w:fldChar w:fldCharType="begin"/>
            </w:r>
            <w:r>
              <w:rPr>
                <w:noProof/>
                <w:webHidden/>
              </w:rPr>
              <w:instrText xml:space="preserve"> PAGEREF _Toc134530123 \h </w:instrText>
            </w:r>
          </w:ins>
          <w:r>
            <w:rPr>
              <w:noProof/>
              <w:webHidden/>
            </w:rPr>
          </w:r>
          <w:r>
            <w:rPr>
              <w:noProof/>
              <w:webHidden/>
            </w:rPr>
            <w:fldChar w:fldCharType="separate"/>
          </w:r>
          <w:ins w:id="90" w:author="Henry Da Costa" w:date="2023-05-09T13:08:00Z">
            <w:r>
              <w:rPr>
                <w:noProof/>
                <w:webHidden/>
              </w:rPr>
              <w:t>20</w:t>
            </w:r>
            <w:r>
              <w:rPr>
                <w:noProof/>
                <w:webHidden/>
              </w:rPr>
              <w:fldChar w:fldCharType="end"/>
            </w:r>
            <w:r w:rsidRPr="00A07708">
              <w:rPr>
                <w:rStyle w:val="Hyperlink"/>
                <w:noProof/>
              </w:rPr>
              <w:fldChar w:fldCharType="end"/>
            </w:r>
          </w:ins>
        </w:p>
        <w:p w14:paraId="61382F51" w14:textId="49821DF2" w:rsidR="00660525" w:rsidRDefault="00660525">
          <w:pPr>
            <w:pStyle w:val="TOC3"/>
            <w:rPr>
              <w:ins w:id="91" w:author="Henry Da Costa" w:date="2023-05-09T13:08:00Z"/>
              <w:rFonts w:asciiTheme="minorHAnsi" w:eastAsiaTheme="minorEastAsia" w:hAnsiTheme="minorHAnsi" w:cstheme="minorBidi"/>
              <w:b w:val="0"/>
              <w:noProof/>
              <w:kern w:val="2"/>
              <w:szCs w:val="22"/>
              <w:lang w:eastAsia="en-US"/>
              <w14:ligatures w14:val="standardContextual"/>
            </w:rPr>
          </w:pPr>
          <w:ins w:id="92"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"_Toc134530124"</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5.2.10</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Haptics presentation dependency sample group</w:t>
            </w:r>
            <w:r>
              <w:rPr>
                <w:noProof/>
                <w:webHidden/>
              </w:rPr>
              <w:tab/>
            </w:r>
            <w:r>
              <w:rPr>
                <w:noProof/>
                <w:webHidden/>
              </w:rPr>
              <w:fldChar w:fldCharType="begin"/>
            </w:r>
            <w:r>
              <w:rPr>
                <w:noProof/>
                <w:webHidden/>
              </w:rPr>
              <w:instrText xml:space="preserve"> PAGEREF _Toc134530124 \h </w:instrText>
            </w:r>
          </w:ins>
          <w:r>
            <w:rPr>
              <w:noProof/>
              <w:webHidden/>
            </w:rPr>
          </w:r>
          <w:r>
            <w:rPr>
              <w:noProof/>
              <w:webHidden/>
            </w:rPr>
            <w:fldChar w:fldCharType="separate"/>
          </w:r>
          <w:ins w:id="93" w:author="Henry Da Costa" w:date="2023-05-09T13:08:00Z">
            <w:r>
              <w:rPr>
                <w:noProof/>
                <w:webHidden/>
              </w:rPr>
              <w:t>21</w:t>
            </w:r>
            <w:r>
              <w:rPr>
                <w:noProof/>
                <w:webHidden/>
              </w:rPr>
              <w:fldChar w:fldCharType="end"/>
            </w:r>
            <w:r w:rsidRPr="00A07708">
              <w:rPr>
                <w:rStyle w:val="Hyperlink"/>
                <w:noProof/>
              </w:rPr>
              <w:fldChar w:fldCharType="end"/>
            </w:r>
          </w:ins>
        </w:p>
        <w:p w14:paraId="437C338E" w14:textId="1C9B9CA2" w:rsidR="00660525" w:rsidRDefault="00660525">
          <w:pPr>
            <w:pStyle w:val="TOC1"/>
            <w:rPr>
              <w:ins w:id="94" w:author="Henry Da Costa" w:date="2023-05-09T13:08:00Z"/>
              <w:rFonts w:asciiTheme="minorHAnsi" w:eastAsiaTheme="minorEastAsia" w:hAnsiTheme="minorHAnsi" w:cstheme="minorBidi"/>
              <w:b w:val="0"/>
              <w:noProof/>
              <w:kern w:val="2"/>
              <w:szCs w:val="22"/>
              <w:lang w:eastAsia="en-US"/>
              <w14:ligatures w14:val="standardContextual"/>
            </w:rPr>
          </w:pPr>
          <w:ins w:id="95"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"_Toc134530125"</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Annex A</w:t>
            </w:r>
            <w:r w:rsidRPr="00A07708">
              <w:rPr>
                <w:rStyle w:val="Hyperlink"/>
                <w:bCs/>
                <w:noProof/>
              </w:rPr>
              <w:t xml:space="preserve"> (Normative)</w:t>
            </w:r>
            <w:r w:rsidRPr="00A07708">
              <w:rPr>
                <w:rStyle w:val="Hyperlink"/>
                <w:noProof/>
              </w:rPr>
              <w:t xml:space="preserve">  File format toolsets and brands</w:t>
            </w:r>
            <w:r>
              <w:rPr>
                <w:noProof/>
                <w:webHidden/>
              </w:rPr>
              <w:tab/>
            </w:r>
            <w:r>
              <w:rPr>
                <w:noProof/>
                <w:webHidden/>
              </w:rPr>
              <w:fldChar w:fldCharType="begin"/>
            </w:r>
            <w:r>
              <w:rPr>
                <w:noProof/>
                <w:webHidden/>
              </w:rPr>
              <w:instrText xml:space="preserve"> PAGEREF _Toc134530125 \h </w:instrText>
            </w:r>
          </w:ins>
          <w:r>
            <w:rPr>
              <w:noProof/>
              <w:webHidden/>
            </w:rPr>
          </w:r>
          <w:r>
            <w:rPr>
              <w:noProof/>
              <w:webHidden/>
            </w:rPr>
            <w:fldChar w:fldCharType="separate"/>
          </w:r>
          <w:ins w:id="96" w:author="Henry Da Costa" w:date="2023-05-09T13:08:00Z">
            <w:r>
              <w:rPr>
                <w:noProof/>
                <w:webHidden/>
              </w:rPr>
              <w:t>22</w:t>
            </w:r>
            <w:r>
              <w:rPr>
                <w:noProof/>
                <w:webHidden/>
              </w:rPr>
              <w:fldChar w:fldCharType="end"/>
            </w:r>
            <w:r w:rsidRPr="00A07708">
              <w:rPr>
                <w:rStyle w:val="Hyperlink"/>
                <w:noProof/>
              </w:rPr>
              <w:fldChar w:fldCharType="end"/>
            </w:r>
          </w:ins>
        </w:p>
        <w:p w14:paraId="0ED2B577" w14:textId="54E545E1" w:rsidR="00660525" w:rsidRDefault="00660525">
          <w:pPr>
            <w:pStyle w:val="TOC2"/>
            <w:rPr>
              <w:ins w:id="97" w:author="Henry Da Costa" w:date="2023-05-09T13:08:00Z"/>
              <w:rFonts w:asciiTheme="minorHAnsi" w:eastAsiaTheme="minorEastAsia" w:hAnsiTheme="minorHAnsi" w:cstheme="minorBidi"/>
              <w:b w:val="0"/>
              <w:noProof/>
              <w:kern w:val="2"/>
              <w:szCs w:val="22"/>
              <w:lang w:eastAsia="en-US"/>
              <w14:ligatures w14:val="standardContextual"/>
            </w:rPr>
          </w:pPr>
          <w:ins w:id="98"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"_Toc134530126"</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A.1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General</w:t>
            </w:r>
            <w:r>
              <w:rPr>
                <w:noProof/>
                <w:webHidden/>
              </w:rPr>
              <w:tab/>
            </w:r>
            <w:r>
              <w:rPr>
                <w:noProof/>
                <w:webHidden/>
              </w:rPr>
              <w:fldChar w:fldCharType="begin"/>
            </w:r>
            <w:r>
              <w:rPr>
                <w:noProof/>
                <w:webHidden/>
              </w:rPr>
              <w:instrText xml:space="preserve"> PAGEREF _Toc134530126 \h </w:instrText>
            </w:r>
          </w:ins>
          <w:r>
            <w:rPr>
              <w:noProof/>
              <w:webHidden/>
            </w:rPr>
          </w:r>
          <w:r>
            <w:rPr>
              <w:noProof/>
              <w:webHidden/>
            </w:rPr>
            <w:fldChar w:fldCharType="separate"/>
          </w:r>
          <w:ins w:id="99" w:author="Henry Da Costa" w:date="2023-05-09T13:08:00Z">
            <w:r>
              <w:rPr>
                <w:noProof/>
                <w:webHidden/>
              </w:rPr>
              <w:t>22</w:t>
            </w:r>
            <w:r>
              <w:rPr>
                <w:noProof/>
                <w:webHidden/>
              </w:rPr>
              <w:fldChar w:fldCharType="end"/>
            </w:r>
            <w:r w:rsidRPr="00A07708">
              <w:rPr>
                <w:rStyle w:val="Hyperlink"/>
                <w:noProof/>
              </w:rPr>
              <w:fldChar w:fldCharType="end"/>
            </w:r>
          </w:ins>
        </w:p>
        <w:p w14:paraId="448858C4" w14:textId="3B62236B" w:rsidR="00660525" w:rsidRDefault="00660525">
          <w:pPr>
            <w:pStyle w:val="TOC2"/>
            <w:rPr>
              <w:ins w:id="100" w:author="Henry Da Costa" w:date="2023-05-09T13:08:00Z"/>
              <w:rFonts w:asciiTheme="minorHAnsi" w:eastAsiaTheme="minorEastAsia" w:hAnsiTheme="minorHAnsi" w:cstheme="minorBidi"/>
              <w:b w:val="0"/>
              <w:noProof/>
              <w:kern w:val="2"/>
              <w:szCs w:val="22"/>
              <w:lang w:eastAsia="en-US"/>
              <w14:ligatures w14:val="standardContextual"/>
            </w:rPr>
          </w:pPr>
          <w:ins w:id="101"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"_Toc134530127"</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A.2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lang w:eastAsia="zh-CN"/>
              </w:rPr>
              <w:t xml:space="preserve">MIHS </w:t>
            </w:r>
            <w:r w:rsidRPr="00A07708">
              <w:rPr>
                <w:rStyle w:val="Hyperlink"/>
                <w:noProof/>
              </w:rPr>
              <w:t>brand</w:t>
            </w:r>
            <w:r>
              <w:rPr>
                <w:noProof/>
                <w:webHidden/>
              </w:rPr>
              <w:tab/>
            </w:r>
            <w:r>
              <w:rPr>
                <w:noProof/>
                <w:webHidden/>
              </w:rPr>
              <w:fldChar w:fldCharType="begin"/>
            </w:r>
            <w:r>
              <w:rPr>
                <w:noProof/>
                <w:webHidden/>
              </w:rPr>
              <w:instrText xml:space="preserve"> PAGEREF _Toc134530127 \h </w:instrText>
            </w:r>
          </w:ins>
          <w:r>
            <w:rPr>
              <w:noProof/>
              <w:webHidden/>
            </w:rPr>
          </w:r>
          <w:r>
            <w:rPr>
              <w:noProof/>
              <w:webHidden/>
            </w:rPr>
            <w:fldChar w:fldCharType="separate"/>
          </w:r>
          <w:ins w:id="102" w:author="Henry Da Costa" w:date="2023-05-09T13:08:00Z">
            <w:r>
              <w:rPr>
                <w:noProof/>
                <w:webHidden/>
              </w:rPr>
              <w:t>22</w:t>
            </w:r>
            <w:r>
              <w:rPr>
                <w:noProof/>
                <w:webHidden/>
              </w:rPr>
              <w:fldChar w:fldCharType="end"/>
            </w:r>
            <w:r w:rsidRPr="00A07708">
              <w:rPr>
                <w:rStyle w:val="Hyperlink"/>
                <w:noProof/>
              </w:rPr>
              <w:fldChar w:fldCharType="end"/>
            </w:r>
          </w:ins>
        </w:p>
        <w:p w14:paraId="3DC23C6F" w14:textId="3E2A0252" w:rsidR="00660525" w:rsidRDefault="00660525">
          <w:pPr>
            <w:pStyle w:val="TOC1"/>
            <w:rPr>
              <w:ins w:id="103" w:author="Henry Da Costa" w:date="2023-05-09T13:08:00Z"/>
              <w:rFonts w:asciiTheme="minorHAnsi" w:eastAsiaTheme="minorEastAsia" w:hAnsiTheme="minorHAnsi" w:cstheme="minorBidi"/>
              <w:b w:val="0"/>
              <w:noProof/>
              <w:kern w:val="2"/>
              <w:szCs w:val="22"/>
              <w:lang w:eastAsia="en-US"/>
              <w14:ligatures w14:val="standardContextual"/>
            </w:rPr>
          </w:pPr>
          <w:ins w:id="104"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"_Toc134530128"</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 xml:space="preserve">Annex B (Normative)  </w:t>
            </w:r>
            <w:r w:rsidRPr="00A07708">
              <w:rPr>
                <w:rStyle w:val="Hyperlink"/>
                <w:noProof/>
                <w:lang w:eastAsia="zh-CN"/>
              </w:rPr>
              <w:t>MIME types and sub-parameters</w:t>
            </w:r>
            <w:r>
              <w:rPr>
                <w:noProof/>
                <w:webHidden/>
              </w:rPr>
              <w:tab/>
            </w:r>
            <w:r>
              <w:rPr>
                <w:noProof/>
                <w:webHidden/>
              </w:rPr>
              <w:fldChar w:fldCharType="begin"/>
            </w:r>
            <w:r>
              <w:rPr>
                <w:noProof/>
                <w:webHidden/>
              </w:rPr>
              <w:instrText xml:space="preserve"> PAGEREF _Toc134530128 \h </w:instrText>
            </w:r>
          </w:ins>
          <w:r>
            <w:rPr>
              <w:noProof/>
              <w:webHidden/>
            </w:rPr>
          </w:r>
          <w:r>
            <w:rPr>
              <w:noProof/>
              <w:webHidden/>
            </w:rPr>
            <w:fldChar w:fldCharType="separate"/>
          </w:r>
          <w:ins w:id="105" w:author="Henry Da Costa" w:date="2023-05-09T13:08:00Z">
            <w:r>
              <w:rPr>
                <w:noProof/>
                <w:webHidden/>
              </w:rPr>
              <w:t>23</w:t>
            </w:r>
            <w:r>
              <w:rPr>
                <w:noProof/>
                <w:webHidden/>
              </w:rPr>
              <w:fldChar w:fldCharType="end"/>
            </w:r>
            <w:r w:rsidRPr="00A07708">
              <w:rPr>
                <w:rStyle w:val="Hyperlink"/>
                <w:noProof/>
              </w:rPr>
              <w:fldChar w:fldCharType="end"/>
            </w:r>
          </w:ins>
        </w:p>
        <w:p w14:paraId="5F953102" w14:textId="62E25620" w:rsidR="00660525" w:rsidRDefault="00660525">
          <w:pPr>
            <w:pStyle w:val="TOC2"/>
            <w:rPr>
              <w:ins w:id="106" w:author="Henry Da Costa" w:date="2023-05-09T13:08:00Z"/>
              <w:rFonts w:asciiTheme="minorHAnsi" w:eastAsiaTheme="minorEastAsia" w:hAnsiTheme="minorHAnsi" w:cstheme="minorBidi"/>
              <w:b w:val="0"/>
              <w:noProof/>
              <w:kern w:val="2"/>
              <w:szCs w:val="22"/>
              <w:lang w:eastAsia="en-US"/>
              <w14:ligatures w14:val="standardContextual"/>
            </w:rPr>
          </w:pPr>
          <w:ins w:id="107"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"_Toc134530129"</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B.1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MIME types and sub-types</w:t>
            </w:r>
            <w:r>
              <w:rPr>
                <w:noProof/>
                <w:webHidden/>
              </w:rPr>
              <w:tab/>
            </w:r>
            <w:r>
              <w:rPr>
                <w:noProof/>
                <w:webHidden/>
              </w:rPr>
              <w:fldChar w:fldCharType="begin"/>
            </w:r>
            <w:r>
              <w:rPr>
                <w:noProof/>
                <w:webHidden/>
              </w:rPr>
              <w:instrText xml:space="preserve"> PAGEREF _Toc134530129 \h </w:instrText>
            </w:r>
          </w:ins>
          <w:r>
            <w:rPr>
              <w:noProof/>
              <w:webHidden/>
            </w:rPr>
          </w:r>
          <w:r>
            <w:rPr>
              <w:noProof/>
              <w:webHidden/>
            </w:rPr>
            <w:fldChar w:fldCharType="separate"/>
          </w:r>
          <w:ins w:id="108" w:author="Henry Da Costa" w:date="2023-05-09T13:08:00Z">
            <w:r>
              <w:rPr>
                <w:noProof/>
                <w:webHidden/>
              </w:rPr>
              <w:t>23</w:t>
            </w:r>
            <w:r>
              <w:rPr>
                <w:noProof/>
                <w:webHidden/>
              </w:rPr>
              <w:fldChar w:fldCharType="end"/>
            </w:r>
            <w:r w:rsidRPr="00A07708">
              <w:rPr>
                <w:rStyle w:val="Hyperlink"/>
                <w:noProof/>
              </w:rPr>
              <w:fldChar w:fldCharType="end"/>
            </w:r>
          </w:ins>
        </w:p>
        <w:p w14:paraId="79860CE3" w14:textId="60316293" w:rsidR="00660525" w:rsidRDefault="00660525">
          <w:pPr>
            <w:pStyle w:val="TOC2"/>
            <w:rPr>
              <w:ins w:id="109" w:author="Henry Da Costa" w:date="2023-05-09T13:08:00Z"/>
              <w:rFonts w:asciiTheme="minorHAnsi" w:eastAsiaTheme="minorEastAsia" w:hAnsiTheme="minorHAnsi" w:cstheme="minorBidi"/>
              <w:b w:val="0"/>
              <w:noProof/>
              <w:kern w:val="2"/>
              <w:szCs w:val="22"/>
              <w:lang w:eastAsia="en-US"/>
              <w14:ligatures w14:val="standardContextual"/>
            </w:rPr>
          </w:pPr>
          <w:ins w:id="110"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"_Toc134530130"</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B.2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Sub-parameters for ‘codecs’ parameter</w:t>
            </w:r>
            <w:r>
              <w:rPr>
                <w:noProof/>
                <w:webHidden/>
              </w:rPr>
              <w:tab/>
            </w:r>
            <w:r>
              <w:rPr>
                <w:noProof/>
                <w:webHidden/>
              </w:rPr>
              <w:fldChar w:fldCharType="begin"/>
            </w:r>
            <w:r>
              <w:rPr>
                <w:noProof/>
                <w:webHidden/>
              </w:rPr>
              <w:instrText xml:space="preserve"> PAGEREF _Toc134530130 \h </w:instrText>
            </w:r>
          </w:ins>
          <w:r>
            <w:rPr>
              <w:noProof/>
              <w:webHidden/>
            </w:rPr>
          </w:r>
          <w:r>
            <w:rPr>
              <w:noProof/>
              <w:webHidden/>
            </w:rPr>
            <w:fldChar w:fldCharType="separate"/>
          </w:r>
          <w:ins w:id="111" w:author="Henry Da Costa" w:date="2023-05-09T13:08:00Z">
            <w:r>
              <w:rPr>
                <w:noProof/>
                <w:webHidden/>
              </w:rPr>
              <w:t>23</w:t>
            </w:r>
            <w:r>
              <w:rPr>
                <w:noProof/>
                <w:webHidden/>
              </w:rPr>
              <w:fldChar w:fldCharType="end"/>
            </w:r>
            <w:r w:rsidRPr="00A07708">
              <w:rPr>
                <w:rStyle w:val="Hyperlink"/>
                <w:noProof/>
              </w:rPr>
              <w:fldChar w:fldCharType="end"/>
            </w:r>
          </w:ins>
        </w:p>
        <w:p w14:paraId="26A967A3" w14:textId="1FF44C08" w:rsidR="00660525" w:rsidRDefault="00660525">
          <w:pPr>
            <w:pStyle w:val="TOC3"/>
            <w:rPr>
              <w:ins w:id="112" w:author="Henry Da Costa" w:date="2023-05-09T13:08:00Z"/>
              <w:rFonts w:asciiTheme="minorHAnsi" w:eastAsiaTheme="minorEastAsia" w:hAnsiTheme="minorHAnsi" w:cstheme="minorBidi"/>
              <w:b w:val="0"/>
              <w:noProof/>
              <w:kern w:val="2"/>
              <w:szCs w:val="22"/>
              <w:lang w:eastAsia="en-US"/>
              <w14:ligatures w14:val="standardContextual"/>
            </w:rPr>
          </w:pPr>
          <w:ins w:id="113"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"_Toc134530131"</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B.2.1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General</w:t>
            </w:r>
            <w:r>
              <w:rPr>
                <w:noProof/>
                <w:webHidden/>
              </w:rPr>
              <w:tab/>
            </w:r>
            <w:r>
              <w:rPr>
                <w:noProof/>
                <w:webHidden/>
              </w:rPr>
              <w:fldChar w:fldCharType="begin"/>
            </w:r>
            <w:r>
              <w:rPr>
                <w:noProof/>
                <w:webHidden/>
              </w:rPr>
              <w:instrText xml:space="preserve"> PAGEREF _Toc134530131 \h </w:instrText>
            </w:r>
          </w:ins>
          <w:r>
            <w:rPr>
              <w:noProof/>
              <w:webHidden/>
            </w:rPr>
          </w:r>
          <w:r>
            <w:rPr>
              <w:noProof/>
              <w:webHidden/>
            </w:rPr>
            <w:fldChar w:fldCharType="separate"/>
          </w:r>
          <w:ins w:id="114" w:author="Henry Da Costa" w:date="2023-05-09T13:08:00Z">
            <w:r>
              <w:rPr>
                <w:noProof/>
                <w:webHidden/>
              </w:rPr>
              <w:t>23</w:t>
            </w:r>
            <w:r>
              <w:rPr>
                <w:noProof/>
                <w:webHidden/>
              </w:rPr>
              <w:fldChar w:fldCharType="end"/>
            </w:r>
            <w:r w:rsidRPr="00A07708">
              <w:rPr>
                <w:rStyle w:val="Hyperlink"/>
                <w:noProof/>
              </w:rPr>
              <w:fldChar w:fldCharType="end"/>
            </w:r>
          </w:ins>
        </w:p>
        <w:p w14:paraId="4BF9A5C4" w14:textId="20F06C35" w:rsidR="00660525" w:rsidRDefault="00660525">
          <w:pPr>
            <w:pStyle w:val="TOC3"/>
            <w:rPr>
              <w:ins w:id="115" w:author="Henry Da Costa" w:date="2023-05-09T13:08:00Z"/>
              <w:rFonts w:asciiTheme="minorHAnsi" w:eastAsiaTheme="minorEastAsia" w:hAnsiTheme="minorHAnsi" w:cstheme="minorBidi"/>
              <w:b w:val="0"/>
              <w:noProof/>
              <w:kern w:val="2"/>
              <w:szCs w:val="22"/>
              <w:lang w:eastAsia="en-US"/>
              <w14:ligatures w14:val="standardContextual"/>
            </w:rPr>
          </w:pPr>
          <w:ins w:id="116"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"_Toc134530132"</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B.2.2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Haptic codec family</w:t>
            </w:r>
            <w:r>
              <w:rPr>
                <w:noProof/>
                <w:webHidden/>
              </w:rPr>
              <w:tab/>
            </w:r>
            <w:r>
              <w:rPr>
                <w:noProof/>
                <w:webHidden/>
              </w:rPr>
              <w:fldChar w:fldCharType="begin"/>
            </w:r>
            <w:r>
              <w:rPr>
                <w:noProof/>
                <w:webHidden/>
              </w:rPr>
              <w:instrText xml:space="preserve"> PAGEREF _Toc134530132 \h </w:instrText>
            </w:r>
          </w:ins>
          <w:r>
            <w:rPr>
              <w:noProof/>
              <w:webHidden/>
            </w:rPr>
          </w:r>
          <w:r>
            <w:rPr>
              <w:noProof/>
              <w:webHidden/>
            </w:rPr>
            <w:fldChar w:fldCharType="separate"/>
          </w:r>
          <w:ins w:id="117" w:author="Henry Da Costa" w:date="2023-05-09T13:08:00Z">
            <w:r>
              <w:rPr>
                <w:noProof/>
                <w:webHidden/>
              </w:rPr>
              <w:t>23</w:t>
            </w:r>
            <w:r>
              <w:rPr>
                <w:noProof/>
                <w:webHidden/>
              </w:rPr>
              <w:fldChar w:fldCharType="end"/>
            </w:r>
            <w:r w:rsidRPr="00A07708">
              <w:rPr>
                <w:rStyle w:val="Hyperlink"/>
                <w:noProof/>
              </w:rPr>
              <w:fldChar w:fldCharType="end"/>
            </w:r>
          </w:ins>
        </w:p>
        <w:p w14:paraId="435929F8" w14:textId="5BEED0F8" w:rsidR="00660525" w:rsidRDefault="00660525">
          <w:pPr>
            <w:pStyle w:val="TOC1"/>
            <w:rPr>
              <w:ins w:id="118" w:author="Henry Da Costa" w:date="2023-05-09T13:08:00Z"/>
              <w:rFonts w:asciiTheme="minorHAnsi" w:eastAsiaTheme="minorEastAsia" w:hAnsiTheme="minorHAnsi" w:cstheme="minorBidi"/>
              <w:b w:val="0"/>
              <w:noProof/>
              <w:kern w:val="2"/>
              <w:szCs w:val="22"/>
              <w:lang w:eastAsia="en-US"/>
              <w14:ligatures w14:val="standardContextual"/>
            </w:rPr>
          </w:pPr>
          <w:ins w:id="119"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"_Toc134530133"</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 xml:space="preserve">Annex C (Informative)  </w:t>
            </w:r>
            <w:r w:rsidRPr="00A07708">
              <w:rPr>
                <w:rStyle w:val="Hyperlink"/>
                <w:noProof/>
                <w:lang w:eastAsia="zh-CN"/>
              </w:rPr>
              <w:t>Multiple MIHS tracks and alternate groups</w:t>
            </w:r>
            <w:r>
              <w:rPr>
                <w:noProof/>
                <w:webHidden/>
              </w:rPr>
              <w:tab/>
            </w:r>
            <w:r>
              <w:rPr>
                <w:noProof/>
                <w:webHidden/>
              </w:rPr>
              <w:fldChar w:fldCharType="begin"/>
            </w:r>
            <w:r>
              <w:rPr>
                <w:noProof/>
                <w:webHidden/>
              </w:rPr>
              <w:instrText xml:space="preserve"> PAGEREF _Toc134530133 \h </w:instrText>
            </w:r>
          </w:ins>
          <w:r>
            <w:rPr>
              <w:noProof/>
              <w:webHidden/>
            </w:rPr>
          </w:r>
          <w:r>
            <w:rPr>
              <w:noProof/>
              <w:webHidden/>
            </w:rPr>
            <w:fldChar w:fldCharType="separate"/>
          </w:r>
          <w:ins w:id="120" w:author="Henry Da Costa" w:date="2023-05-09T13:08:00Z">
            <w:r>
              <w:rPr>
                <w:noProof/>
                <w:webHidden/>
              </w:rPr>
              <w:t>24</w:t>
            </w:r>
            <w:r>
              <w:rPr>
                <w:noProof/>
                <w:webHidden/>
              </w:rPr>
              <w:fldChar w:fldCharType="end"/>
            </w:r>
            <w:r w:rsidRPr="00A07708">
              <w:rPr>
                <w:rStyle w:val="Hyperlink"/>
                <w:noProof/>
              </w:rPr>
              <w:fldChar w:fldCharType="end"/>
            </w:r>
          </w:ins>
        </w:p>
        <w:p w14:paraId="4EABD9CC" w14:textId="7101E0C0" w:rsidR="00660525" w:rsidRDefault="00660525">
          <w:pPr>
            <w:pStyle w:val="TOC2"/>
            <w:rPr>
              <w:ins w:id="121" w:author="Henry Da Costa" w:date="2023-05-09T13:08:00Z"/>
              <w:rFonts w:asciiTheme="minorHAnsi" w:eastAsiaTheme="minorEastAsia" w:hAnsiTheme="minorHAnsi" w:cstheme="minorBidi"/>
              <w:b w:val="0"/>
              <w:noProof/>
              <w:kern w:val="2"/>
              <w:szCs w:val="22"/>
              <w:lang w:eastAsia="en-US"/>
              <w14:ligatures w14:val="standardContextual"/>
            </w:rPr>
          </w:pPr>
          <w:ins w:id="122"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"_Toc134530134"</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C.1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General</w:t>
            </w:r>
            <w:r>
              <w:rPr>
                <w:noProof/>
                <w:webHidden/>
              </w:rPr>
              <w:tab/>
            </w:r>
            <w:r>
              <w:rPr>
                <w:noProof/>
                <w:webHidden/>
              </w:rPr>
              <w:fldChar w:fldCharType="begin"/>
            </w:r>
            <w:r>
              <w:rPr>
                <w:noProof/>
                <w:webHidden/>
              </w:rPr>
              <w:instrText xml:space="preserve"> PAGEREF _Toc134530134 \h </w:instrText>
            </w:r>
          </w:ins>
          <w:r>
            <w:rPr>
              <w:noProof/>
              <w:webHidden/>
            </w:rPr>
          </w:r>
          <w:r>
            <w:rPr>
              <w:noProof/>
              <w:webHidden/>
            </w:rPr>
            <w:fldChar w:fldCharType="separate"/>
          </w:r>
          <w:ins w:id="123" w:author="Henry Da Costa" w:date="2023-05-09T13:08:00Z">
            <w:r>
              <w:rPr>
                <w:noProof/>
                <w:webHidden/>
              </w:rPr>
              <w:t>24</w:t>
            </w:r>
            <w:r>
              <w:rPr>
                <w:noProof/>
                <w:webHidden/>
              </w:rPr>
              <w:fldChar w:fldCharType="end"/>
            </w:r>
            <w:r w:rsidRPr="00A07708">
              <w:rPr>
                <w:rStyle w:val="Hyperlink"/>
                <w:noProof/>
              </w:rPr>
              <w:fldChar w:fldCharType="end"/>
            </w:r>
          </w:ins>
        </w:p>
        <w:p w14:paraId="31CF449F" w14:textId="02B59233" w:rsidR="00660525" w:rsidRDefault="00660525">
          <w:pPr>
            <w:pStyle w:val="TOC2"/>
            <w:rPr>
              <w:ins w:id="124" w:author="Henry Da Costa" w:date="2023-05-09T13:08:00Z"/>
              <w:rFonts w:asciiTheme="minorHAnsi" w:eastAsiaTheme="minorEastAsia" w:hAnsiTheme="minorHAnsi" w:cstheme="minorBidi"/>
              <w:b w:val="0"/>
              <w:noProof/>
              <w:kern w:val="2"/>
              <w:szCs w:val="22"/>
              <w:lang w:eastAsia="en-US"/>
              <w14:ligatures w14:val="standardContextual"/>
            </w:rPr>
          </w:pPr>
          <w:ins w:id="125"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"_Toc134530135"</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lang w:eastAsia="zh-CN"/>
              </w:rPr>
              <w:t>C.2</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lang w:eastAsia="zh-CN"/>
              </w:rPr>
              <w:t>Criteria for alternate groups of MIHS tracks</w:t>
            </w:r>
            <w:r>
              <w:rPr>
                <w:noProof/>
                <w:webHidden/>
              </w:rPr>
              <w:tab/>
            </w:r>
            <w:r>
              <w:rPr>
                <w:noProof/>
                <w:webHidden/>
              </w:rPr>
              <w:fldChar w:fldCharType="begin"/>
            </w:r>
            <w:r>
              <w:rPr>
                <w:noProof/>
                <w:webHidden/>
              </w:rPr>
              <w:instrText xml:space="preserve"> PAGEREF _Toc134530135 \h </w:instrText>
            </w:r>
          </w:ins>
          <w:r>
            <w:rPr>
              <w:noProof/>
              <w:webHidden/>
            </w:rPr>
          </w:r>
          <w:r>
            <w:rPr>
              <w:noProof/>
              <w:webHidden/>
            </w:rPr>
            <w:fldChar w:fldCharType="separate"/>
          </w:r>
          <w:ins w:id="126" w:author="Henry Da Costa" w:date="2023-05-09T13:08:00Z">
            <w:r>
              <w:rPr>
                <w:noProof/>
                <w:webHidden/>
              </w:rPr>
              <w:t>24</w:t>
            </w:r>
            <w:r>
              <w:rPr>
                <w:noProof/>
                <w:webHidden/>
              </w:rPr>
              <w:fldChar w:fldCharType="end"/>
            </w:r>
            <w:r w:rsidRPr="00A07708">
              <w:rPr>
                <w:rStyle w:val="Hyperlink"/>
                <w:noProof/>
              </w:rPr>
              <w:fldChar w:fldCharType="end"/>
            </w:r>
          </w:ins>
        </w:p>
        <w:p w14:paraId="7788559C" w14:textId="29240F11" w:rsidR="00660525" w:rsidRDefault="00660525">
          <w:pPr>
            <w:pStyle w:val="TOC1"/>
            <w:rPr>
              <w:ins w:id="127" w:author="Henry Da Costa" w:date="2023-05-09T13:08:00Z"/>
              <w:rFonts w:asciiTheme="minorHAnsi" w:eastAsiaTheme="minorEastAsia" w:hAnsiTheme="minorHAnsi" w:cstheme="minorBidi"/>
              <w:b w:val="0"/>
              <w:noProof/>
              <w:kern w:val="2"/>
              <w:szCs w:val="22"/>
              <w:lang w:eastAsia="en-US"/>
              <w14:ligatures w14:val="standardContextual"/>
            </w:rPr>
          </w:pPr>
          <w:ins w:id="128"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"_Toc134530136"</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lang w:eastAsia="zh-CN"/>
              </w:rPr>
              <w:t>Annex D</w:t>
            </w:r>
            <w:r w:rsidRPr="00A07708">
              <w:rPr>
                <w:rStyle w:val="Hyperlink"/>
                <w:bCs/>
                <w:noProof/>
                <w:lang w:eastAsia="zh-CN"/>
              </w:rPr>
              <w:t xml:space="preserve"> (informative)</w:t>
            </w:r>
            <w:r w:rsidRPr="00A07708">
              <w:rPr>
                <w:rStyle w:val="Hyperlink"/>
                <w:noProof/>
                <w:lang w:eastAsia="zh-CN"/>
              </w:rPr>
              <w:t xml:space="preserve">  Player handling of MIHS tracks</w:t>
            </w:r>
            <w:r>
              <w:rPr>
                <w:noProof/>
                <w:webHidden/>
              </w:rPr>
              <w:tab/>
            </w:r>
            <w:r>
              <w:rPr>
                <w:noProof/>
                <w:webHidden/>
              </w:rPr>
              <w:fldChar w:fldCharType="begin"/>
            </w:r>
            <w:r>
              <w:rPr>
                <w:noProof/>
                <w:webHidden/>
              </w:rPr>
              <w:instrText xml:space="preserve"> PAGEREF _Toc134530136 \h </w:instrText>
            </w:r>
          </w:ins>
          <w:r>
            <w:rPr>
              <w:noProof/>
              <w:webHidden/>
            </w:rPr>
          </w:r>
          <w:r>
            <w:rPr>
              <w:noProof/>
              <w:webHidden/>
            </w:rPr>
            <w:fldChar w:fldCharType="separate"/>
          </w:r>
          <w:ins w:id="129" w:author="Henry Da Costa" w:date="2023-05-09T13:08:00Z">
            <w:r>
              <w:rPr>
                <w:noProof/>
                <w:webHidden/>
              </w:rPr>
              <w:t>25</w:t>
            </w:r>
            <w:r>
              <w:rPr>
                <w:noProof/>
                <w:webHidden/>
              </w:rPr>
              <w:fldChar w:fldCharType="end"/>
            </w:r>
            <w:r w:rsidRPr="00A07708">
              <w:rPr>
                <w:rStyle w:val="Hyperlink"/>
                <w:noProof/>
              </w:rPr>
              <w:fldChar w:fldCharType="end"/>
            </w:r>
          </w:ins>
        </w:p>
        <w:p w14:paraId="4449374F" w14:textId="344A8F86" w:rsidR="00660525" w:rsidRDefault="00660525">
          <w:pPr>
            <w:pStyle w:val="TOC2"/>
            <w:rPr>
              <w:ins w:id="130" w:author="Henry Da Costa" w:date="2023-05-09T13:08:00Z"/>
              <w:rFonts w:asciiTheme="minorHAnsi" w:eastAsiaTheme="minorEastAsia" w:hAnsiTheme="minorHAnsi" w:cstheme="minorBidi"/>
              <w:b w:val="0"/>
              <w:noProof/>
              <w:kern w:val="2"/>
              <w:szCs w:val="22"/>
              <w:lang w:eastAsia="en-US"/>
              <w14:ligatures w14:val="standardContextual"/>
            </w:rPr>
          </w:pPr>
          <w:ins w:id="131" w:author="Henry Da Costa" w:date="2023-05-09T13:08:00Z">
            <w:r w:rsidRPr="00A07708">
              <w:rPr>
                <w:rStyle w:val="Hyperlink"/>
                <w:noProof/>
              </w:rPr>
              <w:fldChar w:fldCharType="begin"/>
            </w:r>
            <w:r w:rsidRPr="00A07708">
              <w:rPr>
                <w:rStyle w:val="Hyperlink"/>
                <w:noProof/>
              </w:rPr>
              <w:instrText xml:space="preserve"> </w:instrText>
            </w:r>
            <w:r>
              <w:rPr>
                <w:noProof/>
              </w:rPr>
              <w:instrText>HYPERLINK \l "_Toc134530137"</w:instrText>
            </w:r>
            <w:r w:rsidRPr="00A07708">
              <w:rPr>
                <w:rStyle w:val="Hyperlink"/>
                <w:noProof/>
              </w:rPr>
              <w:instrText xml:space="preserve"> </w:instrText>
            </w:r>
            <w:r w:rsidRPr="00A07708">
              <w:rPr>
                <w:rStyle w:val="Hyperlink"/>
                <w:noProof/>
              </w:rPr>
            </w:r>
            <w:r w:rsidRPr="00A07708">
              <w:rPr>
                <w:rStyle w:val="Hyperlink"/>
                <w:noProof/>
              </w:rPr>
              <w:fldChar w:fldCharType="separate"/>
            </w:r>
            <w:r w:rsidRPr="00A07708">
              <w:rPr>
                <w:rStyle w:val="Hyperlink"/>
                <w:noProof/>
              </w:rPr>
              <w:t>D.1</w:t>
            </w:r>
            <w:r>
              <w:rPr>
                <w:rFonts w:asciiTheme="minorHAnsi" w:eastAsiaTheme="minorEastAsia" w:hAnsiTheme="minorHAnsi" w:cstheme="minorBidi"/>
                <w:b w:val="0"/>
                <w:noProof/>
                <w:kern w:val="2"/>
                <w:szCs w:val="22"/>
                <w:lang w:eastAsia="en-US"/>
                <w14:ligatures w14:val="standardContextual"/>
              </w:rPr>
              <w:tab/>
            </w:r>
            <w:r w:rsidRPr="00A07708">
              <w:rPr>
                <w:rStyle w:val="Hyperlink"/>
                <w:noProof/>
              </w:rPr>
              <w:t>General</w:t>
            </w:r>
            <w:r>
              <w:rPr>
                <w:noProof/>
                <w:webHidden/>
              </w:rPr>
              <w:tab/>
            </w:r>
            <w:r>
              <w:rPr>
                <w:noProof/>
                <w:webHidden/>
              </w:rPr>
              <w:fldChar w:fldCharType="begin"/>
            </w:r>
            <w:r>
              <w:rPr>
                <w:noProof/>
                <w:webHidden/>
              </w:rPr>
              <w:instrText xml:space="preserve"> PAGEREF _Toc134530137 \h </w:instrText>
            </w:r>
          </w:ins>
          <w:r>
            <w:rPr>
              <w:noProof/>
              <w:webHidden/>
            </w:rPr>
          </w:r>
          <w:r>
            <w:rPr>
              <w:noProof/>
              <w:webHidden/>
            </w:rPr>
            <w:fldChar w:fldCharType="separate"/>
          </w:r>
          <w:ins w:id="132" w:author="Henry Da Costa" w:date="2023-05-09T13:08:00Z">
            <w:r>
              <w:rPr>
                <w:noProof/>
                <w:webHidden/>
              </w:rPr>
              <w:t>25</w:t>
            </w:r>
            <w:r>
              <w:rPr>
                <w:noProof/>
                <w:webHidden/>
              </w:rPr>
              <w:fldChar w:fldCharType="end"/>
            </w:r>
            <w:r w:rsidRPr="00A07708">
              <w:rPr>
                <w:rStyle w:val="Hyperlink"/>
                <w:noProof/>
              </w:rPr>
              <w:fldChar w:fldCharType="end"/>
            </w:r>
          </w:ins>
        </w:p>
        <w:p w14:paraId="0DF34A5F" w14:textId="47DBB26E" w:rsidR="00D70A54" w:rsidDel="00400F6B" w:rsidRDefault="00D70A54">
          <w:pPr>
            <w:pStyle w:val="TOC1"/>
            <w:rPr>
              <w:del w:id="133" w:author="Henry Da Costa" w:date="2023-05-03T17:13:00Z"/>
              <w:rFonts w:asciiTheme="minorHAnsi" w:eastAsiaTheme="minorEastAsia" w:hAnsiTheme="minorHAnsi" w:cstheme="minorBidi"/>
              <w:b w:val="0"/>
              <w:noProof/>
              <w:szCs w:val="22"/>
              <w:lang w:eastAsia="en-US"/>
            </w:rPr>
          </w:pPr>
          <w:del w:id="134" w:author="Henry Da Costa" w:date="2023-05-03T17:13:00Z">
            <w:r w:rsidRPr="00400F6B" w:rsidDel="00400F6B">
              <w:rPr>
                <w:rPrChange w:id="135" w:author="Henry Da Costa" w:date="2023-05-03T17:13:00Z">
                  <w:rPr>
                    <w:rStyle w:val="Hyperlink"/>
                    <w:noProof/>
                  </w:rPr>
                </w:rPrChange>
              </w:rPr>
              <w:delText>1</w:delText>
            </w:r>
            <w:r w:rsidDel="00400F6B">
              <w:rPr>
                <w:rFonts w:asciiTheme="minorHAnsi" w:eastAsiaTheme="minorEastAsia" w:hAnsiTheme="minorHAnsi" w:cstheme="minorBidi"/>
                <w:b w:val="0"/>
                <w:noProof/>
                <w:szCs w:val="22"/>
                <w:lang w:eastAsia="en-US"/>
              </w:rPr>
              <w:tab/>
            </w:r>
            <w:r w:rsidRPr="00400F6B" w:rsidDel="00400F6B">
              <w:rPr>
                <w:rPrChange w:id="136" w:author="Henry Da Costa" w:date="2023-05-03T17:13:00Z">
                  <w:rPr>
                    <w:rStyle w:val="Hyperlink"/>
                    <w:noProof/>
                  </w:rPr>
                </w:rPrChange>
              </w:rPr>
              <w:delText>Scope</w:delText>
            </w:r>
            <w:r w:rsidDel="00400F6B">
              <w:rPr>
                <w:noProof/>
                <w:webHidden/>
              </w:rPr>
              <w:tab/>
              <w:delText>6</w:delText>
            </w:r>
          </w:del>
        </w:p>
        <w:p w14:paraId="4978C95F" w14:textId="03170128" w:rsidR="00D70A54" w:rsidDel="00400F6B" w:rsidRDefault="00D70A54">
          <w:pPr>
            <w:pStyle w:val="TOC1"/>
            <w:rPr>
              <w:del w:id="137" w:author="Henry Da Costa" w:date="2023-05-03T17:13:00Z"/>
              <w:rFonts w:asciiTheme="minorHAnsi" w:eastAsiaTheme="minorEastAsia" w:hAnsiTheme="minorHAnsi" w:cstheme="minorBidi"/>
              <w:b w:val="0"/>
              <w:noProof/>
              <w:szCs w:val="22"/>
              <w:lang w:eastAsia="en-US"/>
            </w:rPr>
          </w:pPr>
          <w:del w:id="138" w:author="Henry Da Costa" w:date="2023-05-03T17:13:00Z">
            <w:r w:rsidRPr="00400F6B" w:rsidDel="00400F6B">
              <w:rPr>
                <w:rPrChange w:id="139" w:author="Henry Da Costa" w:date="2023-05-03T17:13:00Z">
                  <w:rPr>
                    <w:rStyle w:val="Hyperlink"/>
                    <w:noProof/>
                  </w:rPr>
                </w:rPrChange>
              </w:rPr>
              <w:delText>2</w:delText>
            </w:r>
            <w:r w:rsidDel="00400F6B">
              <w:rPr>
                <w:rFonts w:asciiTheme="minorHAnsi" w:eastAsiaTheme="minorEastAsia" w:hAnsiTheme="minorHAnsi" w:cstheme="minorBidi"/>
                <w:b w:val="0"/>
                <w:noProof/>
                <w:szCs w:val="22"/>
                <w:lang w:eastAsia="en-US"/>
              </w:rPr>
              <w:tab/>
            </w:r>
            <w:r w:rsidRPr="00400F6B" w:rsidDel="00400F6B">
              <w:rPr>
                <w:rPrChange w:id="140" w:author="Henry Da Costa" w:date="2023-05-03T17:13:00Z">
                  <w:rPr>
                    <w:rStyle w:val="Hyperlink"/>
                    <w:noProof/>
                  </w:rPr>
                </w:rPrChange>
              </w:rPr>
              <w:delText>Normative references</w:delText>
            </w:r>
            <w:r w:rsidDel="00400F6B">
              <w:rPr>
                <w:noProof/>
                <w:webHidden/>
              </w:rPr>
              <w:tab/>
              <w:delText>6</w:delText>
            </w:r>
          </w:del>
        </w:p>
        <w:p w14:paraId="39D21775" w14:textId="5A6C9991" w:rsidR="00D70A54" w:rsidDel="00400F6B" w:rsidRDefault="00D70A54">
          <w:pPr>
            <w:pStyle w:val="TOC1"/>
            <w:rPr>
              <w:del w:id="141" w:author="Henry Da Costa" w:date="2023-05-03T17:13:00Z"/>
              <w:rFonts w:asciiTheme="minorHAnsi" w:eastAsiaTheme="minorEastAsia" w:hAnsiTheme="minorHAnsi" w:cstheme="minorBidi"/>
              <w:b w:val="0"/>
              <w:noProof/>
              <w:szCs w:val="22"/>
              <w:lang w:eastAsia="en-US"/>
            </w:rPr>
          </w:pPr>
          <w:del w:id="142" w:author="Henry Da Costa" w:date="2023-05-03T17:13:00Z">
            <w:r w:rsidRPr="00400F6B" w:rsidDel="00400F6B">
              <w:rPr>
                <w:rPrChange w:id="143" w:author="Henry Da Costa" w:date="2023-05-03T17:13:00Z">
                  <w:rPr>
                    <w:rStyle w:val="Hyperlink"/>
                    <w:noProof/>
                  </w:rPr>
                </w:rPrChange>
              </w:rPr>
              <w:delText>3</w:delText>
            </w:r>
            <w:r w:rsidDel="00400F6B">
              <w:rPr>
                <w:rFonts w:asciiTheme="minorHAnsi" w:eastAsiaTheme="minorEastAsia" w:hAnsiTheme="minorHAnsi" w:cstheme="minorBidi"/>
                <w:b w:val="0"/>
                <w:noProof/>
                <w:szCs w:val="22"/>
                <w:lang w:eastAsia="en-US"/>
              </w:rPr>
              <w:tab/>
            </w:r>
            <w:r w:rsidRPr="00400F6B" w:rsidDel="00400F6B">
              <w:rPr>
                <w:rPrChange w:id="144" w:author="Henry Da Costa" w:date="2023-05-03T17:13:00Z">
                  <w:rPr>
                    <w:rStyle w:val="Hyperlink"/>
                    <w:noProof/>
                  </w:rPr>
                </w:rPrChange>
              </w:rPr>
              <w:delText>Terms, definitions and abbreviated terms</w:delText>
            </w:r>
            <w:r w:rsidDel="00400F6B">
              <w:rPr>
                <w:noProof/>
                <w:webHidden/>
              </w:rPr>
              <w:tab/>
              <w:delText>6</w:delText>
            </w:r>
          </w:del>
        </w:p>
        <w:p w14:paraId="4BDAA417" w14:textId="3C04F874" w:rsidR="00D70A54" w:rsidDel="00400F6B" w:rsidRDefault="00D70A54">
          <w:pPr>
            <w:pStyle w:val="TOC2"/>
            <w:rPr>
              <w:del w:id="145" w:author="Henry Da Costa" w:date="2023-05-03T17:13:00Z"/>
              <w:rFonts w:asciiTheme="minorHAnsi" w:eastAsiaTheme="minorEastAsia" w:hAnsiTheme="minorHAnsi" w:cstheme="minorBidi"/>
              <w:b w:val="0"/>
              <w:noProof/>
              <w:szCs w:val="22"/>
              <w:lang w:eastAsia="en-US"/>
            </w:rPr>
          </w:pPr>
          <w:del w:id="146" w:author="Henry Da Costa" w:date="2023-05-03T17:13:00Z">
            <w:r w:rsidRPr="00400F6B" w:rsidDel="00400F6B">
              <w:rPr>
                <w:rPrChange w:id="147" w:author="Henry Da Costa" w:date="2023-05-03T17:13:00Z">
                  <w:rPr>
                    <w:rStyle w:val="Hyperlink"/>
                    <w:noProof/>
                  </w:rPr>
                </w:rPrChange>
              </w:rPr>
              <w:delText>3.1</w:delText>
            </w:r>
            <w:r w:rsidDel="00400F6B">
              <w:rPr>
                <w:rFonts w:asciiTheme="minorHAnsi" w:eastAsiaTheme="minorEastAsia" w:hAnsiTheme="minorHAnsi" w:cstheme="minorBidi"/>
                <w:b w:val="0"/>
                <w:noProof/>
                <w:szCs w:val="22"/>
                <w:lang w:eastAsia="en-US"/>
              </w:rPr>
              <w:tab/>
            </w:r>
            <w:r w:rsidRPr="00400F6B" w:rsidDel="00400F6B">
              <w:rPr>
                <w:rPrChange w:id="148" w:author="Henry Da Costa" w:date="2023-05-03T17:13:00Z">
                  <w:rPr>
                    <w:rStyle w:val="Hyperlink"/>
                    <w:noProof/>
                  </w:rPr>
                </w:rPrChange>
              </w:rPr>
              <w:delText>Terms and definitions</w:delText>
            </w:r>
            <w:r w:rsidDel="00400F6B">
              <w:rPr>
                <w:noProof/>
                <w:webHidden/>
              </w:rPr>
              <w:tab/>
              <w:delText>6</w:delText>
            </w:r>
          </w:del>
        </w:p>
        <w:p w14:paraId="1DD5F63A" w14:textId="0B2A286B" w:rsidR="00D70A54" w:rsidDel="00400F6B" w:rsidRDefault="00D70A54">
          <w:pPr>
            <w:pStyle w:val="TOC2"/>
            <w:rPr>
              <w:del w:id="149" w:author="Henry Da Costa" w:date="2023-05-03T17:13:00Z"/>
              <w:rFonts w:asciiTheme="minorHAnsi" w:eastAsiaTheme="minorEastAsia" w:hAnsiTheme="minorHAnsi" w:cstheme="minorBidi"/>
              <w:b w:val="0"/>
              <w:noProof/>
              <w:szCs w:val="22"/>
              <w:lang w:eastAsia="en-US"/>
            </w:rPr>
          </w:pPr>
          <w:del w:id="150" w:author="Henry Da Costa" w:date="2023-05-03T17:13:00Z">
            <w:r w:rsidRPr="00400F6B" w:rsidDel="00400F6B">
              <w:rPr>
                <w:rPrChange w:id="151" w:author="Henry Da Costa" w:date="2023-05-03T17:13:00Z">
                  <w:rPr>
                    <w:rStyle w:val="Hyperlink"/>
                    <w:noProof/>
                  </w:rPr>
                </w:rPrChange>
              </w:rPr>
              <w:delText>3.2</w:delText>
            </w:r>
            <w:r w:rsidDel="00400F6B">
              <w:rPr>
                <w:rFonts w:asciiTheme="minorHAnsi" w:eastAsiaTheme="minorEastAsia" w:hAnsiTheme="minorHAnsi" w:cstheme="minorBidi"/>
                <w:b w:val="0"/>
                <w:noProof/>
                <w:szCs w:val="22"/>
                <w:lang w:eastAsia="en-US"/>
              </w:rPr>
              <w:tab/>
            </w:r>
            <w:r w:rsidRPr="00400F6B" w:rsidDel="00400F6B">
              <w:rPr>
                <w:rPrChange w:id="152" w:author="Henry Da Costa" w:date="2023-05-03T17:13:00Z">
                  <w:rPr>
                    <w:rStyle w:val="Hyperlink"/>
                    <w:noProof/>
                  </w:rPr>
                </w:rPrChange>
              </w:rPr>
              <w:delText>Abbreviated terms</w:delText>
            </w:r>
            <w:r w:rsidDel="00400F6B">
              <w:rPr>
                <w:noProof/>
                <w:webHidden/>
              </w:rPr>
              <w:tab/>
              <w:delText>7</w:delText>
            </w:r>
          </w:del>
        </w:p>
        <w:p w14:paraId="3453C9D1" w14:textId="79004B44" w:rsidR="00D70A54" w:rsidDel="00400F6B" w:rsidRDefault="00D70A54">
          <w:pPr>
            <w:pStyle w:val="TOC1"/>
            <w:rPr>
              <w:del w:id="153" w:author="Henry Da Costa" w:date="2023-05-03T17:13:00Z"/>
              <w:rFonts w:asciiTheme="minorHAnsi" w:eastAsiaTheme="minorEastAsia" w:hAnsiTheme="minorHAnsi" w:cstheme="minorBidi"/>
              <w:b w:val="0"/>
              <w:noProof/>
              <w:szCs w:val="22"/>
              <w:lang w:eastAsia="en-US"/>
            </w:rPr>
          </w:pPr>
          <w:del w:id="154" w:author="Henry Da Costa" w:date="2023-05-03T17:13:00Z">
            <w:r w:rsidRPr="00400F6B" w:rsidDel="00400F6B">
              <w:rPr>
                <w:rPrChange w:id="155" w:author="Henry Da Costa" w:date="2023-05-03T17:13:00Z">
                  <w:rPr>
                    <w:rStyle w:val="Hyperlink"/>
                    <w:noProof/>
                    <w:lang w:eastAsia="zh-CN"/>
                  </w:rPr>
                </w:rPrChange>
              </w:rPr>
              <w:delText>4</w:delText>
            </w:r>
            <w:r w:rsidDel="00400F6B">
              <w:rPr>
                <w:rFonts w:asciiTheme="minorHAnsi" w:eastAsiaTheme="minorEastAsia" w:hAnsiTheme="minorHAnsi" w:cstheme="minorBidi"/>
                <w:b w:val="0"/>
                <w:noProof/>
                <w:szCs w:val="22"/>
                <w:lang w:eastAsia="en-US"/>
              </w:rPr>
              <w:tab/>
            </w:r>
            <w:r w:rsidRPr="00400F6B" w:rsidDel="00400F6B">
              <w:rPr>
                <w:rPrChange w:id="156" w:author="Henry Da Costa" w:date="2023-05-03T17:13:00Z">
                  <w:rPr>
                    <w:rStyle w:val="Hyperlink"/>
                    <w:noProof/>
                  </w:rPr>
                </w:rPrChange>
              </w:rPr>
              <w:delText>Overview</w:delText>
            </w:r>
            <w:r w:rsidDel="00400F6B">
              <w:rPr>
                <w:noProof/>
                <w:webHidden/>
              </w:rPr>
              <w:tab/>
              <w:delText>7</w:delText>
            </w:r>
          </w:del>
        </w:p>
        <w:p w14:paraId="0D7219FD" w14:textId="15F9CFE6" w:rsidR="00D70A54" w:rsidDel="00400F6B" w:rsidRDefault="00D70A54">
          <w:pPr>
            <w:pStyle w:val="TOC2"/>
            <w:rPr>
              <w:del w:id="157" w:author="Henry Da Costa" w:date="2023-05-03T17:13:00Z"/>
              <w:rFonts w:asciiTheme="minorHAnsi" w:eastAsiaTheme="minorEastAsia" w:hAnsiTheme="minorHAnsi" w:cstheme="minorBidi"/>
              <w:b w:val="0"/>
              <w:noProof/>
              <w:szCs w:val="22"/>
              <w:lang w:eastAsia="en-US"/>
            </w:rPr>
          </w:pPr>
          <w:del w:id="158" w:author="Henry Da Costa" w:date="2023-05-03T17:13:00Z">
            <w:r w:rsidRPr="00400F6B" w:rsidDel="00400F6B">
              <w:rPr>
                <w:rPrChange w:id="159" w:author="Henry Da Costa" w:date="2023-05-03T17:13:00Z">
                  <w:rPr>
                    <w:rStyle w:val="Hyperlink"/>
                    <w:noProof/>
                  </w:rPr>
                </w:rPrChange>
              </w:rPr>
              <w:delText>4.1</w:delText>
            </w:r>
            <w:r w:rsidDel="00400F6B">
              <w:rPr>
                <w:rFonts w:asciiTheme="minorHAnsi" w:eastAsiaTheme="minorEastAsia" w:hAnsiTheme="minorHAnsi" w:cstheme="minorBidi"/>
                <w:b w:val="0"/>
                <w:noProof/>
                <w:szCs w:val="22"/>
                <w:lang w:eastAsia="en-US"/>
              </w:rPr>
              <w:tab/>
            </w:r>
            <w:r w:rsidRPr="00400F6B" w:rsidDel="00400F6B">
              <w:rPr>
                <w:rPrChange w:id="160" w:author="Henry Da Costa" w:date="2023-05-03T17:13:00Z">
                  <w:rPr>
                    <w:rStyle w:val="Hyperlink"/>
                    <w:noProof/>
                  </w:rPr>
                </w:rPrChange>
              </w:rPr>
              <w:delText>Organization of this document</w:delText>
            </w:r>
            <w:r w:rsidDel="00400F6B">
              <w:rPr>
                <w:noProof/>
                <w:webHidden/>
              </w:rPr>
              <w:tab/>
              <w:delText>7</w:delText>
            </w:r>
          </w:del>
        </w:p>
        <w:p w14:paraId="6D5BC830" w14:textId="588E7CDE" w:rsidR="00D70A54" w:rsidDel="00400F6B" w:rsidRDefault="00D70A54">
          <w:pPr>
            <w:pStyle w:val="TOC2"/>
            <w:rPr>
              <w:del w:id="161" w:author="Henry Da Costa" w:date="2023-05-03T17:13:00Z"/>
              <w:rFonts w:asciiTheme="minorHAnsi" w:eastAsiaTheme="minorEastAsia" w:hAnsiTheme="minorHAnsi" w:cstheme="minorBidi"/>
              <w:b w:val="0"/>
              <w:noProof/>
              <w:szCs w:val="22"/>
              <w:lang w:eastAsia="en-US"/>
            </w:rPr>
          </w:pPr>
          <w:del w:id="162" w:author="Henry Da Costa" w:date="2023-05-03T17:13:00Z">
            <w:r w:rsidRPr="00400F6B" w:rsidDel="00400F6B">
              <w:rPr>
                <w:rPrChange w:id="163" w:author="Henry Da Costa" w:date="2023-05-03T17:13:00Z">
                  <w:rPr>
                    <w:rStyle w:val="Hyperlink"/>
                    <w:noProof/>
                  </w:rPr>
                </w:rPrChange>
              </w:rPr>
              <w:delText>4.2</w:delText>
            </w:r>
            <w:r w:rsidDel="00400F6B">
              <w:rPr>
                <w:rFonts w:asciiTheme="minorHAnsi" w:eastAsiaTheme="minorEastAsia" w:hAnsiTheme="minorHAnsi" w:cstheme="minorBidi"/>
                <w:b w:val="0"/>
                <w:noProof/>
                <w:szCs w:val="22"/>
                <w:lang w:eastAsia="en-US"/>
              </w:rPr>
              <w:tab/>
            </w:r>
            <w:r w:rsidRPr="00400F6B" w:rsidDel="00400F6B">
              <w:rPr>
                <w:rPrChange w:id="164" w:author="Henry Da Costa" w:date="2023-05-03T17:13:00Z">
                  <w:rPr>
                    <w:rStyle w:val="Hyperlink"/>
                    <w:noProof/>
                  </w:rPr>
                </w:rPrChange>
              </w:rPr>
              <w:delText>Haptic media</w:delText>
            </w:r>
            <w:r w:rsidDel="00400F6B">
              <w:rPr>
                <w:noProof/>
                <w:webHidden/>
              </w:rPr>
              <w:tab/>
              <w:delText>8</w:delText>
            </w:r>
          </w:del>
        </w:p>
        <w:p w14:paraId="751BCC00" w14:textId="03002B31" w:rsidR="00D70A54" w:rsidDel="00400F6B" w:rsidRDefault="00D70A54">
          <w:pPr>
            <w:pStyle w:val="TOC3"/>
            <w:rPr>
              <w:del w:id="165" w:author="Henry Da Costa" w:date="2023-05-03T17:13:00Z"/>
              <w:rFonts w:asciiTheme="minorHAnsi" w:eastAsiaTheme="minorEastAsia" w:hAnsiTheme="minorHAnsi" w:cstheme="minorBidi"/>
              <w:b w:val="0"/>
              <w:noProof/>
              <w:szCs w:val="22"/>
              <w:lang w:eastAsia="en-US"/>
            </w:rPr>
          </w:pPr>
          <w:del w:id="166" w:author="Henry Da Costa" w:date="2023-05-03T17:13:00Z">
            <w:r w:rsidRPr="00400F6B" w:rsidDel="00400F6B">
              <w:rPr>
                <w:rPrChange w:id="167" w:author="Henry Da Costa" w:date="2023-05-03T17:13:00Z">
                  <w:rPr>
                    <w:rStyle w:val="Hyperlink"/>
                    <w:noProof/>
                    <w:lang w:val="en-GB"/>
                  </w:rPr>
                </w:rPrChange>
              </w:rPr>
              <w:delText>4.2.1</w:delText>
            </w:r>
            <w:r w:rsidDel="00400F6B">
              <w:rPr>
                <w:rFonts w:asciiTheme="minorHAnsi" w:eastAsiaTheme="minorEastAsia" w:hAnsiTheme="minorHAnsi" w:cstheme="minorBidi"/>
                <w:b w:val="0"/>
                <w:noProof/>
                <w:szCs w:val="22"/>
                <w:lang w:eastAsia="en-US"/>
              </w:rPr>
              <w:tab/>
            </w:r>
            <w:r w:rsidRPr="00400F6B" w:rsidDel="00400F6B">
              <w:rPr>
                <w:rPrChange w:id="168" w:author="Henry Da Costa" w:date="2023-05-03T17:13:00Z">
                  <w:rPr>
                    <w:rStyle w:val="Hyperlink"/>
                    <w:noProof/>
                  </w:rPr>
                </w:rPrChange>
              </w:rPr>
              <w:delText>Structure of haptic media</w:delText>
            </w:r>
            <w:r w:rsidDel="00400F6B">
              <w:rPr>
                <w:noProof/>
                <w:webHidden/>
              </w:rPr>
              <w:tab/>
              <w:delText>8</w:delText>
            </w:r>
          </w:del>
        </w:p>
        <w:p w14:paraId="466E11DD" w14:textId="35FF56C7" w:rsidR="00D70A54" w:rsidDel="00400F6B" w:rsidRDefault="00D70A54">
          <w:pPr>
            <w:pStyle w:val="TOC3"/>
            <w:rPr>
              <w:del w:id="169" w:author="Henry Da Costa" w:date="2023-05-03T17:13:00Z"/>
              <w:rFonts w:asciiTheme="minorHAnsi" w:eastAsiaTheme="minorEastAsia" w:hAnsiTheme="minorHAnsi" w:cstheme="minorBidi"/>
              <w:b w:val="0"/>
              <w:noProof/>
              <w:szCs w:val="22"/>
              <w:lang w:eastAsia="en-US"/>
            </w:rPr>
          </w:pPr>
          <w:del w:id="170" w:author="Henry Da Costa" w:date="2023-05-03T17:13:00Z">
            <w:r w:rsidRPr="00400F6B" w:rsidDel="00400F6B">
              <w:rPr>
                <w:rPrChange w:id="171" w:author="Henry Da Costa" w:date="2023-05-03T17:13:00Z">
                  <w:rPr>
                    <w:rStyle w:val="Hyperlink"/>
                    <w:noProof/>
                  </w:rPr>
                </w:rPrChange>
              </w:rPr>
              <w:delText>4.2.2</w:delText>
            </w:r>
            <w:r w:rsidDel="00400F6B">
              <w:rPr>
                <w:rFonts w:asciiTheme="minorHAnsi" w:eastAsiaTheme="minorEastAsia" w:hAnsiTheme="minorHAnsi" w:cstheme="minorBidi"/>
                <w:b w:val="0"/>
                <w:noProof/>
                <w:szCs w:val="22"/>
                <w:lang w:eastAsia="en-US"/>
              </w:rPr>
              <w:tab/>
            </w:r>
            <w:r w:rsidRPr="00400F6B" w:rsidDel="00400F6B">
              <w:rPr>
                <w:rPrChange w:id="172" w:author="Henry Da Costa" w:date="2023-05-03T17:13:00Z">
                  <w:rPr>
                    <w:rStyle w:val="Hyperlink"/>
                    <w:noProof/>
                  </w:rPr>
                </w:rPrChange>
              </w:rPr>
              <w:delText>MIHS streams</w:delText>
            </w:r>
            <w:r w:rsidDel="00400F6B">
              <w:rPr>
                <w:noProof/>
                <w:webHidden/>
              </w:rPr>
              <w:tab/>
              <w:delText>8</w:delText>
            </w:r>
          </w:del>
        </w:p>
        <w:p w14:paraId="07B01A7D" w14:textId="6771768C" w:rsidR="00D70A54" w:rsidDel="00400F6B" w:rsidRDefault="00D70A54">
          <w:pPr>
            <w:pStyle w:val="TOC3"/>
            <w:rPr>
              <w:del w:id="173" w:author="Henry Da Costa" w:date="2023-05-03T17:13:00Z"/>
              <w:rFonts w:asciiTheme="minorHAnsi" w:eastAsiaTheme="minorEastAsia" w:hAnsiTheme="minorHAnsi" w:cstheme="minorBidi"/>
              <w:b w:val="0"/>
              <w:noProof/>
              <w:szCs w:val="22"/>
              <w:lang w:eastAsia="en-US"/>
            </w:rPr>
          </w:pPr>
          <w:del w:id="174" w:author="Henry Da Costa" w:date="2023-05-03T17:13:00Z">
            <w:r w:rsidRPr="00400F6B" w:rsidDel="00400F6B">
              <w:rPr>
                <w:rPrChange w:id="175" w:author="Henry Da Costa" w:date="2023-05-03T17:13:00Z">
                  <w:rPr>
                    <w:rStyle w:val="Hyperlink"/>
                    <w:noProof/>
                  </w:rPr>
                </w:rPrChange>
              </w:rPr>
              <w:delText>4.2.3</w:delText>
            </w:r>
            <w:r w:rsidDel="00400F6B">
              <w:rPr>
                <w:rFonts w:asciiTheme="minorHAnsi" w:eastAsiaTheme="minorEastAsia" w:hAnsiTheme="minorHAnsi" w:cstheme="minorBidi"/>
                <w:b w:val="0"/>
                <w:noProof/>
                <w:szCs w:val="22"/>
                <w:lang w:eastAsia="en-US"/>
              </w:rPr>
              <w:tab/>
            </w:r>
            <w:r w:rsidRPr="00400F6B" w:rsidDel="00400F6B">
              <w:rPr>
                <w:rPrChange w:id="176" w:author="Henry Da Costa" w:date="2023-05-03T17:13:00Z">
                  <w:rPr>
                    <w:rStyle w:val="Hyperlink"/>
                    <w:noProof/>
                  </w:rPr>
                </w:rPrChange>
              </w:rPr>
              <w:delText>Temporal units and MIHS samples</w:delText>
            </w:r>
            <w:r w:rsidDel="00400F6B">
              <w:rPr>
                <w:noProof/>
                <w:webHidden/>
              </w:rPr>
              <w:tab/>
              <w:delText>9</w:delText>
            </w:r>
          </w:del>
        </w:p>
        <w:p w14:paraId="09F4E0AA" w14:textId="01269BD5" w:rsidR="00D70A54" w:rsidDel="00400F6B" w:rsidRDefault="00D70A54">
          <w:pPr>
            <w:pStyle w:val="TOC1"/>
            <w:rPr>
              <w:del w:id="177" w:author="Henry Da Costa" w:date="2023-05-03T17:13:00Z"/>
              <w:rFonts w:asciiTheme="minorHAnsi" w:eastAsiaTheme="minorEastAsia" w:hAnsiTheme="minorHAnsi" w:cstheme="minorBidi"/>
              <w:b w:val="0"/>
              <w:noProof/>
              <w:szCs w:val="22"/>
              <w:lang w:eastAsia="en-US"/>
            </w:rPr>
          </w:pPr>
          <w:del w:id="178" w:author="Henry Da Costa" w:date="2023-05-03T17:13:00Z">
            <w:r w:rsidRPr="00400F6B" w:rsidDel="00400F6B">
              <w:rPr>
                <w:rPrChange w:id="179" w:author="Henry Da Costa" w:date="2023-05-03T17:13:00Z">
                  <w:rPr>
                    <w:rStyle w:val="Hyperlink"/>
                    <w:noProof/>
                    <w:lang w:eastAsia="zh-CN"/>
                  </w:rPr>
                </w:rPrChange>
              </w:rPr>
              <w:delText>5</w:delText>
            </w:r>
            <w:r w:rsidDel="00400F6B">
              <w:rPr>
                <w:rFonts w:asciiTheme="minorHAnsi" w:eastAsiaTheme="minorEastAsia" w:hAnsiTheme="minorHAnsi" w:cstheme="minorBidi"/>
                <w:b w:val="0"/>
                <w:noProof/>
                <w:szCs w:val="22"/>
                <w:lang w:eastAsia="en-US"/>
              </w:rPr>
              <w:tab/>
            </w:r>
            <w:r w:rsidRPr="00400F6B" w:rsidDel="00400F6B">
              <w:rPr>
                <w:rPrChange w:id="180" w:author="Henry Da Costa" w:date="2023-05-03T17:13:00Z">
                  <w:rPr>
                    <w:rStyle w:val="Hyperlink"/>
                    <w:noProof/>
                    <w:lang w:eastAsia="zh-CN"/>
                  </w:rPr>
                </w:rPrChange>
              </w:rPr>
              <w:delText>Carriage of haptic coding data</w:delText>
            </w:r>
            <w:r w:rsidDel="00400F6B">
              <w:rPr>
                <w:noProof/>
                <w:webHidden/>
              </w:rPr>
              <w:tab/>
              <w:delText>10</w:delText>
            </w:r>
          </w:del>
        </w:p>
        <w:p w14:paraId="125B9687" w14:textId="72BC78D1" w:rsidR="00D70A54" w:rsidDel="00400F6B" w:rsidRDefault="00D70A54">
          <w:pPr>
            <w:pStyle w:val="TOC2"/>
            <w:rPr>
              <w:del w:id="181" w:author="Henry Da Costa" w:date="2023-05-03T17:13:00Z"/>
              <w:rFonts w:asciiTheme="minorHAnsi" w:eastAsiaTheme="minorEastAsia" w:hAnsiTheme="minorHAnsi" w:cstheme="minorBidi"/>
              <w:b w:val="0"/>
              <w:noProof/>
              <w:szCs w:val="22"/>
              <w:lang w:eastAsia="en-US"/>
            </w:rPr>
          </w:pPr>
          <w:del w:id="182" w:author="Henry Da Costa" w:date="2023-05-03T17:13:00Z">
            <w:r w:rsidRPr="00400F6B" w:rsidDel="00400F6B">
              <w:rPr>
                <w:rPrChange w:id="183" w:author="Henry Da Costa" w:date="2023-05-03T17:13:00Z">
                  <w:rPr>
                    <w:rStyle w:val="Hyperlink"/>
                    <w:noProof/>
                  </w:rPr>
                </w:rPrChange>
              </w:rPr>
              <w:delText>5.1</w:delText>
            </w:r>
            <w:r w:rsidDel="00400F6B">
              <w:rPr>
                <w:rFonts w:asciiTheme="minorHAnsi" w:eastAsiaTheme="minorEastAsia" w:hAnsiTheme="minorHAnsi" w:cstheme="minorBidi"/>
                <w:b w:val="0"/>
                <w:noProof/>
                <w:szCs w:val="22"/>
                <w:lang w:eastAsia="en-US"/>
              </w:rPr>
              <w:tab/>
            </w:r>
            <w:r w:rsidRPr="00400F6B" w:rsidDel="00400F6B">
              <w:rPr>
                <w:rPrChange w:id="184" w:author="Henry Da Costa" w:date="2023-05-03T17:13:00Z">
                  <w:rPr>
                    <w:rStyle w:val="Hyperlink"/>
                    <w:noProof/>
                  </w:rPr>
                </w:rPrChange>
              </w:rPr>
              <w:delText>General</w:delText>
            </w:r>
            <w:r w:rsidDel="00400F6B">
              <w:rPr>
                <w:noProof/>
                <w:webHidden/>
              </w:rPr>
              <w:tab/>
              <w:delText>10</w:delText>
            </w:r>
          </w:del>
        </w:p>
        <w:p w14:paraId="5EAA786E" w14:textId="6EF0CF34" w:rsidR="00D70A54" w:rsidDel="00400F6B" w:rsidRDefault="00D70A54">
          <w:pPr>
            <w:pStyle w:val="TOC2"/>
            <w:rPr>
              <w:del w:id="185" w:author="Henry Da Costa" w:date="2023-05-03T17:13:00Z"/>
              <w:rFonts w:asciiTheme="minorHAnsi" w:eastAsiaTheme="minorEastAsia" w:hAnsiTheme="minorHAnsi" w:cstheme="minorBidi"/>
              <w:b w:val="0"/>
              <w:noProof/>
              <w:szCs w:val="22"/>
              <w:lang w:eastAsia="en-US"/>
            </w:rPr>
          </w:pPr>
          <w:del w:id="186" w:author="Henry Da Costa" w:date="2023-05-03T17:13:00Z">
            <w:r w:rsidRPr="00400F6B" w:rsidDel="00400F6B">
              <w:rPr>
                <w:rPrChange w:id="187" w:author="Henry Da Costa" w:date="2023-05-03T17:13:00Z">
                  <w:rPr>
                    <w:rStyle w:val="Hyperlink"/>
                    <w:noProof/>
                  </w:rPr>
                </w:rPrChange>
              </w:rPr>
              <w:delText>5.2</w:delText>
            </w:r>
            <w:r w:rsidDel="00400F6B">
              <w:rPr>
                <w:rFonts w:asciiTheme="minorHAnsi" w:eastAsiaTheme="minorEastAsia" w:hAnsiTheme="minorHAnsi" w:cstheme="minorBidi"/>
                <w:b w:val="0"/>
                <w:noProof/>
                <w:szCs w:val="22"/>
                <w:lang w:eastAsia="en-US"/>
              </w:rPr>
              <w:tab/>
            </w:r>
            <w:r w:rsidRPr="00400F6B" w:rsidDel="00400F6B">
              <w:rPr>
                <w:rPrChange w:id="188" w:author="Henry Da Costa" w:date="2023-05-03T17:13:00Z">
                  <w:rPr>
                    <w:rStyle w:val="Hyperlink"/>
                    <w:noProof/>
                  </w:rPr>
                </w:rPrChange>
              </w:rPr>
              <w:delText>MIHS streams and tracks</w:delText>
            </w:r>
            <w:r w:rsidDel="00400F6B">
              <w:rPr>
                <w:noProof/>
                <w:webHidden/>
              </w:rPr>
              <w:tab/>
              <w:delText>10</w:delText>
            </w:r>
          </w:del>
        </w:p>
        <w:p w14:paraId="4CDB076D" w14:textId="0077E8ED" w:rsidR="00D70A54" w:rsidDel="00400F6B" w:rsidRDefault="00D70A54">
          <w:pPr>
            <w:pStyle w:val="TOC3"/>
            <w:rPr>
              <w:del w:id="189" w:author="Henry Da Costa" w:date="2023-05-03T17:13:00Z"/>
              <w:rFonts w:asciiTheme="minorHAnsi" w:eastAsiaTheme="minorEastAsia" w:hAnsiTheme="minorHAnsi" w:cstheme="minorBidi"/>
              <w:b w:val="0"/>
              <w:noProof/>
              <w:szCs w:val="22"/>
              <w:lang w:eastAsia="en-US"/>
            </w:rPr>
          </w:pPr>
          <w:del w:id="190" w:author="Henry Da Costa" w:date="2023-05-03T17:13:00Z">
            <w:r w:rsidRPr="00400F6B" w:rsidDel="00400F6B">
              <w:rPr>
                <w:rPrChange w:id="191" w:author="Henry Da Costa" w:date="2023-05-03T17:13:00Z">
                  <w:rPr>
                    <w:rStyle w:val="Hyperlink"/>
                    <w:noProof/>
                  </w:rPr>
                </w:rPrChange>
              </w:rPr>
              <w:delText>5.2.1</w:delText>
            </w:r>
            <w:r w:rsidDel="00400F6B">
              <w:rPr>
                <w:rFonts w:asciiTheme="minorHAnsi" w:eastAsiaTheme="minorEastAsia" w:hAnsiTheme="minorHAnsi" w:cstheme="minorBidi"/>
                <w:b w:val="0"/>
                <w:noProof/>
                <w:szCs w:val="22"/>
                <w:lang w:eastAsia="en-US"/>
              </w:rPr>
              <w:tab/>
            </w:r>
            <w:r w:rsidRPr="00400F6B" w:rsidDel="00400F6B">
              <w:rPr>
                <w:rPrChange w:id="192" w:author="Henry Da Costa" w:date="2023-05-03T17:13:00Z">
                  <w:rPr>
                    <w:rStyle w:val="Hyperlink"/>
                    <w:noProof/>
                  </w:rPr>
                </w:rPrChange>
              </w:rPr>
              <w:delText>MIHS sample entry</w:delText>
            </w:r>
            <w:r w:rsidDel="00400F6B">
              <w:rPr>
                <w:noProof/>
                <w:webHidden/>
              </w:rPr>
              <w:tab/>
              <w:delText>10</w:delText>
            </w:r>
          </w:del>
        </w:p>
        <w:p w14:paraId="09B8B6EB" w14:textId="07D947F7" w:rsidR="00D70A54" w:rsidDel="00400F6B" w:rsidRDefault="00D70A54">
          <w:pPr>
            <w:pStyle w:val="TOC3"/>
            <w:rPr>
              <w:del w:id="193" w:author="Henry Da Costa" w:date="2023-05-03T17:13:00Z"/>
              <w:rFonts w:asciiTheme="minorHAnsi" w:eastAsiaTheme="minorEastAsia" w:hAnsiTheme="minorHAnsi" w:cstheme="minorBidi"/>
              <w:b w:val="0"/>
              <w:noProof/>
              <w:szCs w:val="22"/>
              <w:lang w:eastAsia="en-US"/>
            </w:rPr>
          </w:pPr>
          <w:del w:id="194" w:author="Henry Da Costa" w:date="2023-05-03T17:13:00Z">
            <w:r w:rsidRPr="00400F6B" w:rsidDel="00400F6B">
              <w:rPr>
                <w:rPrChange w:id="195" w:author="Henry Da Costa" w:date="2023-05-03T17:13:00Z">
                  <w:rPr>
                    <w:rStyle w:val="Hyperlink"/>
                    <w:noProof/>
                  </w:rPr>
                </w:rPrChange>
              </w:rPr>
              <w:delText>5.2.2</w:delText>
            </w:r>
            <w:r w:rsidDel="00400F6B">
              <w:rPr>
                <w:rFonts w:asciiTheme="minorHAnsi" w:eastAsiaTheme="minorEastAsia" w:hAnsiTheme="minorHAnsi" w:cstheme="minorBidi"/>
                <w:b w:val="0"/>
                <w:noProof/>
                <w:szCs w:val="22"/>
                <w:lang w:eastAsia="en-US"/>
              </w:rPr>
              <w:tab/>
            </w:r>
            <w:r w:rsidRPr="00400F6B" w:rsidDel="00400F6B">
              <w:rPr>
                <w:rPrChange w:id="196" w:author="Henry Da Costa" w:date="2023-05-03T17:13:00Z">
                  <w:rPr>
                    <w:rStyle w:val="Hyperlink"/>
                    <w:noProof/>
                  </w:rPr>
                </w:rPrChange>
              </w:rPr>
              <w:delText>MIHS configuration box</w:delText>
            </w:r>
            <w:r w:rsidDel="00400F6B">
              <w:rPr>
                <w:noProof/>
                <w:webHidden/>
              </w:rPr>
              <w:tab/>
              <w:delText>11</w:delText>
            </w:r>
          </w:del>
        </w:p>
        <w:p w14:paraId="0E4E1271" w14:textId="259A672B" w:rsidR="00D70A54" w:rsidDel="00400F6B" w:rsidRDefault="00D70A54">
          <w:pPr>
            <w:pStyle w:val="TOC3"/>
            <w:rPr>
              <w:del w:id="197" w:author="Henry Da Costa" w:date="2023-05-03T17:13:00Z"/>
              <w:rFonts w:asciiTheme="minorHAnsi" w:eastAsiaTheme="minorEastAsia" w:hAnsiTheme="minorHAnsi" w:cstheme="minorBidi"/>
              <w:b w:val="0"/>
              <w:noProof/>
              <w:szCs w:val="22"/>
              <w:lang w:eastAsia="en-US"/>
            </w:rPr>
          </w:pPr>
          <w:del w:id="198" w:author="Henry Da Costa" w:date="2023-05-03T17:13:00Z">
            <w:r w:rsidRPr="00400F6B" w:rsidDel="00400F6B">
              <w:rPr>
                <w:rPrChange w:id="199" w:author="Henry Da Costa" w:date="2023-05-03T17:13:00Z">
                  <w:rPr>
                    <w:rStyle w:val="Hyperlink"/>
                    <w:noProof/>
                  </w:rPr>
                </w:rPrChange>
              </w:rPr>
              <w:delText>5.2.3</w:delText>
            </w:r>
            <w:r w:rsidDel="00400F6B">
              <w:rPr>
                <w:rFonts w:asciiTheme="minorHAnsi" w:eastAsiaTheme="minorEastAsia" w:hAnsiTheme="minorHAnsi" w:cstheme="minorBidi"/>
                <w:b w:val="0"/>
                <w:noProof/>
                <w:szCs w:val="22"/>
                <w:lang w:eastAsia="en-US"/>
              </w:rPr>
              <w:tab/>
            </w:r>
            <w:r w:rsidRPr="00400F6B" w:rsidDel="00400F6B">
              <w:rPr>
                <w:rPrChange w:id="200" w:author="Henry Da Costa" w:date="2023-05-03T17:13:00Z">
                  <w:rPr>
                    <w:rStyle w:val="Hyperlink"/>
                    <w:noProof/>
                  </w:rPr>
                </w:rPrChange>
              </w:rPr>
              <w:delText>Haptic experience description box</w:delText>
            </w:r>
            <w:r w:rsidDel="00400F6B">
              <w:rPr>
                <w:noProof/>
                <w:webHidden/>
              </w:rPr>
              <w:tab/>
              <w:delText>12</w:delText>
            </w:r>
          </w:del>
        </w:p>
        <w:p w14:paraId="64262DF3" w14:textId="629CAB27" w:rsidR="00D70A54" w:rsidDel="00400F6B" w:rsidRDefault="00D70A54">
          <w:pPr>
            <w:pStyle w:val="TOC3"/>
            <w:rPr>
              <w:del w:id="201" w:author="Henry Da Costa" w:date="2023-05-03T17:13:00Z"/>
              <w:rFonts w:asciiTheme="minorHAnsi" w:eastAsiaTheme="minorEastAsia" w:hAnsiTheme="minorHAnsi" w:cstheme="minorBidi"/>
              <w:b w:val="0"/>
              <w:noProof/>
              <w:szCs w:val="22"/>
              <w:lang w:eastAsia="en-US"/>
            </w:rPr>
          </w:pPr>
          <w:del w:id="202" w:author="Henry Da Costa" w:date="2023-05-03T17:13:00Z">
            <w:r w:rsidRPr="00400F6B" w:rsidDel="00400F6B">
              <w:rPr>
                <w:rPrChange w:id="203" w:author="Henry Da Costa" w:date="2023-05-03T17:13:00Z">
                  <w:rPr>
                    <w:rStyle w:val="Hyperlink"/>
                    <w:noProof/>
                  </w:rPr>
                </w:rPrChange>
              </w:rPr>
              <w:delText>5.2.4</w:delText>
            </w:r>
            <w:r w:rsidDel="00400F6B">
              <w:rPr>
                <w:rFonts w:asciiTheme="minorHAnsi" w:eastAsiaTheme="minorEastAsia" w:hAnsiTheme="minorHAnsi" w:cstheme="minorBidi"/>
                <w:b w:val="0"/>
                <w:noProof/>
                <w:szCs w:val="22"/>
                <w:lang w:eastAsia="en-US"/>
              </w:rPr>
              <w:tab/>
            </w:r>
            <w:r w:rsidRPr="00400F6B" w:rsidDel="00400F6B">
              <w:rPr>
                <w:rPrChange w:id="204" w:author="Henry Da Costa" w:date="2023-05-03T17:13:00Z">
                  <w:rPr>
                    <w:rStyle w:val="Hyperlink"/>
                    <w:noProof/>
                  </w:rPr>
                </w:rPrChange>
              </w:rPr>
              <w:delText>Haptic avatar description box</w:delText>
            </w:r>
            <w:r w:rsidDel="00400F6B">
              <w:rPr>
                <w:noProof/>
                <w:webHidden/>
              </w:rPr>
              <w:tab/>
              <w:delText>13</w:delText>
            </w:r>
          </w:del>
        </w:p>
        <w:p w14:paraId="27BDA642" w14:textId="2445B1A1" w:rsidR="00D70A54" w:rsidDel="00400F6B" w:rsidRDefault="00D70A54">
          <w:pPr>
            <w:pStyle w:val="TOC3"/>
            <w:rPr>
              <w:del w:id="205" w:author="Henry Da Costa" w:date="2023-05-03T17:13:00Z"/>
              <w:rFonts w:asciiTheme="minorHAnsi" w:eastAsiaTheme="minorEastAsia" w:hAnsiTheme="minorHAnsi" w:cstheme="minorBidi"/>
              <w:b w:val="0"/>
              <w:noProof/>
              <w:szCs w:val="22"/>
              <w:lang w:eastAsia="en-US"/>
            </w:rPr>
          </w:pPr>
          <w:del w:id="206" w:author="Henry Da Costa" w:date="2023-05-03T17:13:00Z">
            <w:r w:rsidRPr="00400F6B" w:rsidDel="00400F6B">
              <w:rPr>
                <w:rPrChange w:id="207" w:author="Henry Da Costa" w:date="2023-05-03T17:13:00Z">
                  <w:rPr>
                    <w:rStyle w:val="Hyperlink"/>
                    <w:noProof/>
                  </w:rPr>
                </w:rPrChange>
              </w:rPr>
              <w:delText>5.2.5</w:delText>
            </w:r>
            <w:r w:rsidDel="00400F6B">
              <w:rPr>
                <w:rFonts w:asciiTheme="minorHAnsi" w:eastAsiaTheme="minorEastAsia" w:hAnsiTheme="minorHAnsi" w:cstheme="minorBidi"/>
                <w:b w:val="0"/>
                <w:noProof/>
                <w:szCs w:val="22"/>
                <w:lang w:eastAsia="en-US"/>
              </w:rPr>
              <w:tab/>
            </w:r>
            <w:r w:rsidRPr="00400F6B" w:rsidDel="00400F6B">
              <w:rPr>
                <w:rPrChange w:id="208" w:author="Henry Da Costa" w:date="2023-05-03T17:13:00Z">
                  <w:rPr>
                    <w:rStyle w:val="Hyperlink"/>
                    <w:noProof/>
                  </w:rPr>
                </w:rPrChange>
              </w:rPr>
              <w:delText>Haptic perception description box</w:delText>
            </w:r>
            <w:r w:rsidDel="00400F6B">
              <w:rPr>
                <w:noProof/>
                <w:webHidden/>
              </w:rPr>
              <w:tab/>
              <w:delText>14</w:delText>
            </w:r>
          </w:del>
        </w:p>
        <w:p w14:paraId="31A009CB" w14:textId="3EDF848E" w:rsidR="00D70A54" w:rsidDel="00400F6B" w:rsidRDefault="00D70A54">
          <w:pPr>
            <w:pStyle w:val="TOC3"/>
            <w:rPr>
              <w:del w:id="209" w:author="Henry Da Costa" w:date="2023-05-03T17:13:00Z"/>
              <w:rFonts w:asciiTheme="minorHAnsi" w:eastAsiaTheme="minorEastAsia" w:hAnsiTheme="minorHAnsi" w:cstheme="minorBidi"/>
              <w:b w:val="0"/>
              <w:noProof/>
              <w:szCs w:val="22"/>
              <w:lang w:eastAsia="en-US"/>
            </w:rPr>
          </w:pPr>
          <w:del w:id="210" w:author="Henry Da Costa" w:date="2023-05-03T17:13:00Z">
            <w:r w:rsidRPr="00400F6B" w:rsidDel="00400F6B">
              <w:rPr>
                <w:rPrChange w:id="211" w:author="Henry Da Costa" w:date="2023-05-03T17:13:00Z">
                  <w:rPr>
                    <w:rStyle w:val="Hyperlink"/>
                    <w:noProof/>
                  </w:rPr>
                </w:rPrChange>
              </w:rPr>
              <w:delText>5.2.6</w:delText>
            </w:r>
            <w:r w:rsidDel="00400F6B">
              <w:rPr>
                <w:rFonts w:asciiTheme="minorHAnsi" w:eastAsiaTheme="minorEastAsia" w:hAnsiTheme="minorHAnsi" w:cstheme="minorBidi"/>
                <w:b w:val="0"/>
                <w:noProof/>
                <w:szCs w:val="22"/>
                <w:lang w:eastAsia="en-US"/>
              </w:rPr>
              <w:tab/>
            </w:r>
            <w:r w:rsidRPr="00400F6B" w:rsidDel="00400F6B">
              <w:rPr>
                <w:rPrChange w:id="212" w:author="Henry Da Costa" w:date="2023-05-03T17:13:00Z">
                  <w:rPr>
                    <w:rStyle w:val="Hyperlink"/>
                    <w:noProof/>
                  </w:rPr>
                </w:rPrChange>
              </w:rPr>
              <w:delText>Haptic reference device description box</w:delText>
            </w:r>
            <w:r w:rsidDel="00400F6B">
              <w:rPr>
                <w:noProof/>
                <w:webHidden/>
              </w:rPr>
              <w:tab/>
              <w:delText>15</w:delText>
            </w:r>
          </w:del>
        </w:p>
        <w:p w14:paraId="63A48616" w14:textId="560A0A69" w:rsidR="00D70A54" w:rsidDel="00400F6B" w:rsidRDefault="00D70A54">
          <w:pPr>
            <w:pStyle w:val="TOC3"/>
            <w:rPr>
              <w:del w:id="213" w:author="Henry Da Costa" w:date="2023-05-03T17:13:00Z"/>
              <w:rFonts w:asciiTheme="minorHAnsi" w:eastAsiaTheme="minorEastAsia" w:hAnsiTheme="minorHAnsi" w:cstheme="minorBidi"/>
              <w:b w:val="0"/>
              <w:noProof/>
              <w:szCs w:val="22"/>
              <w:lang w:eastAsia="en-US"/>
            </w:rPr>
          </w:pPr>
          <w:del w:id="214" w:author="Henry Da Costa" w:date="2023-05-03T17:13:00Z">
            <w:r w:rsidRPr="00400F6B" w:rsidDel="00400F6B">
              <w:rPr>
                <w:rPrChange w:id="215" w:author="Henry Da Costa" w:date="2023-05-03T17:13:00Z">
                  <w:rPr>
                    <w:rStyle w:val="Hyperlink"/>
                    <w:noProof/>
                  </w:rPr>
                </w:rPrChange>
              </w:rPr>
              <w:delText>5.2.7</w:delText>
            </w:r>
            <w:r w:rsidDel="00400F6B">
              <w:rPr>
                <w:rFonts w:asciiTheme="minorHAnsi" w:eastAsiaTheme="minorEastAsia" w:hAnsiTheme="minorHAnsi" w:cstheme="minorBidi"/>
                <w:b w:val="0"/>
                <w:noProof/>
                <w:szCs w:val="22"/>
                <w:lang w:eastAsia="en-US"/>
              </w:rPr>
              <w:tab/>
            </w:r>
            <w:r w:rsidRPr="00400F6B" w:rsidDel="00400F6B">
              <w:rPr>
                <w:rPrChange w:id="216" w:author="Henry Da Costa" w:date="2023-05-03T17:13:00Z">
                  <w:rPr>
                    <w:rStyle w:val="Hyperlink"/>
                    <w:noProof/>
                  </w:rPr>
                </w:rPrChange>
              </w:rPr>
              <w:delText>Haptic channel description box</w:delText>
            </w:r>
            <w:r w:rsidDel="00400F6B">
              <w:rPr>
                <w:noProof/>
                <w:webHidden/>
              </w:rPr>
              <w:tab/>
              <w:delText>17</w:delText>
            </w:r>
          </w:del>
        </w:p>
        <w:p w14:paraId="39B8F5ED" w14:textId="47D74055" w:rsidR="00D70A54" w:rsidDel="00400F6B" w:rsidRDefault="00D70A54">
          <w:pPr>
            <w:pStyle w:val="TOC3"/>
            <w:rPr>
              <w:del w:id="217" w:author="Henry Da Costa" w:date="2023-05-03T17:13:00Z"/>
              <w:rFonts w:asciiTheme="minorHAnsi" w:eastAsiaTheme="minorEastAsia" w:hAnsiTheme="minorHAnsi" w:cstheme="minorBidi"/>
              <w:b w:val="0"/>
              <w:noProof/>
              <w:szCs w:val="22"/>
              <w:lang w:eastAsia="en-US"/>
            </w:rPr>
          </w:pPr>
          <w:del w:id="218" w:author="Henry Da Costa" w:date="2023-05-03T17:13:00Z">
            <w:r w:rsidRPr="00400F6B" w:rsidDel="00400F6B">
              <w:rPr>
                <w:rPrChange w:id="219" w:author="Henry Da Costa" w:date="2023-05-03T17:13:00Z">
                  <w:rPr>
                    <w:rStyle w:val="Hyperlink"/>
                    <w:noProof/>
                  </w:rPr>
                </w:rPrChange>
              </w:rPr>
              <w:delText>5.2.8</w:delText>
            </w:r>
            <w:r w:rsidDel="00400F6B">
              <w:rPr>
                <w:rFonts w:asciiTheme="minorHAnsi" w:eastAsiaTheme="minorEastAsia" w:hAnsiTheme="minorHAnsi" w:cstheme="minorBidi"/>
                <w:b w:val="0"/>
                <w:noProof/>
                <w:szCs w:val="22"/>
                <w:lang w:eastAsia="en-US"/>
              </w:rPr>
              <w:tab/>
            </w:r>
            <w:r w:rsidRPr="00400F6B" w:rsidDel="00400F6B">
              <w:rPr>
                <w:rPrChange w:id="220" w:author="Henry Da Costa" w:date="2023-05-03T17:13:00Z">
                  <w:rPr>
                    <w:rStyle w:val="Hyperlink"/>
                    <w:noProof/>
                  </w:rPr>
                </w:rPrChange>
              </w:rPr>
              <w:delText>Haptic band description box</w:delText>
            </w:r>
            <w:r w:rsidDel="00400F6B">
              <w:rPr>
                <w:noProof/>
                <w:webHidden/>
              </w:rPr>
              <w:tab/>
              <w:delText>19</w:delText>
            </w:r>
          </w:del>
        </w:p>
        <w:p w14:paraId="07BF4936" w14:textId="644B05D2" w:rsidR="00D70A54" w:rsidDel="00400F6B" w:rsidRDefault="00D70A54">
          <w:pPr>
            <w:pStyle w:val="TOC3"/>
            <w:rPr>
              <w:del w:id="221" w:author="Henry Da Costa" w:date="2023-05-03T17:13:00Z"/>
              <w:rFonts w:asciiTheme="minorHAnsi" w:eastAsiaTheme="minorEastAsia" w:hAnsiTheme="minorHAnsi" w:cstheme="minorBidi"/>
              <w:b w:val="0"/>
              <w:noProof/>
              <w:szCs w:val="22"/>
              <w:lang w:eastAsia="en-US"/>
            </w:rPr>
          </w:pPr>
          <w:del w:id="222" w:author="Henry Da Costa" w:date="2023-05-03T17:13:00Z">
            <w:r w:rsidRPr="00400F6B" w:rsidDel="00400F6B">
              <w:rPr>
                <w:rPrChange w:id="223" w:author="Henry Da Costa" w:date="2023-05-03T17:13:00Z">
                  <w:rPr>
                    <w:rStyle w:val="Hyperlink"/>
                    <w:noProof/>
                  </w:rPr>
                </w:rPrChange>
              </w:rPr>
              <w:delText>5.2.9</w:delText>
            </w:r>
            <w:r w:rsidDel="00400F6B">
              <w:rPr>
                <w:rFonts w:asciiTheme="minorHAnsi" w:eastAsiaTheme="minorEastAsia" w:hAnsiTheme="minorHAnsi" w:cstheme="minorBidi"/>
                <w:b w:val="0"/>
                <w:noProof/>
                <w:szCs w:val="22"/>
                <w:lang w:eastAsia="en-US"/>
              </w:rPr>
              <w:tab/>
            </w:r>
            <w:r w:rsidRPr="00400F6B" w:rsidDel="00400F6B">
              <w:rPr>
                <w:rPrChange w:id="224" w:author="Henry Da Costa" w:date="2023-05-03T17:13:00Z">
                  <w:rPr>
                    <w:rStyle w:val="Hyperlink"/>
                    <w:noProof/>
                  </w:rPr>
                </w:rPrChange>
              </w:rPr>
              <w:delText>Sample content format</w:delText>
            </w:r>
            <w:r w:rsidDel="00400F6B">
              <w:rPr>
                <w:noProof/>
                <w:webHidden/>
              </w:rPr>
              <w:tab/>
              <w:delText>20</w:delText>
            </w:r>
          </w:del>
        </w:p>
        <w:p w14:paraId="5068545D" w14:textId="56D4FEF9" w:rsidR="00D70A54" w:rsidDel="00400F6B" w:rsidRDefault="00D70A54">
          <w:pPr>
            <w:pStyle w:val="TOC1"/>
            <w:rPr>
              <w:del w:id="225" w:author="Henry Da Costa" w:date="2023-05-03T17:13:00Z"/>
              <w:rFonts w:asciiTheme="minorHAnsi" w:eastAsiaTheme="minorEastAsia" w:hAnsiTheme="minorHAnsi" w:cstheme="minorBidi"/>
              <w:b w:val="0"/>
              <w:noProof/>
              <w:szCs w:val="22"/>
              <w:lang w:eastAsia="en-US"/>
            </w:rPr>
          </w:pPr>
          <w:del w:id="226" w:author="Henry Da Costa" w:date="2023-05-03T17:13:00Z">
            <w:r w:rsidRPr="00400F6B" w:rsidDel="00400F6B">
              <w:rPr>
                <w:rPrChange w:id="227" w:author="Henry Da Costa" w:date="2023-05-03T17:13:00Z">
                  <w:rPr>
                    <w:rStyle w:val="Hyperlink"/>
                    <w:noProof/>
                  </w:rPr>
                </w:rPrChange>
              </w:rPr>
              <w:delText>Annex A</w:delText>
            </w:r>
            <w:r w:rsidRPr="00400F6B" w:rsidDel="00400F6B">
              <w:rPr>
                <w:rPrChange w:id="228" w:author="Henry Da Costa" w:date="2023-05-03T17:13:00Z">
                  <w:rPr>
                    <w:rStyle w:val="Hyperlink"/>
                    <w:bCs/>
                    <w:noProof/>
                  </w:rPr>
                </w:rPrChange>
              </w:rPr>
              <w:delText xml:space="preserve"> (Normative)</w:delText>
            </w:r>
            <w:r w:rsidRPr="00400F6B" w:rsidDel="00400F6B">
              <w:rPr>
                <w:rPrChange w:id="229" w:author="Henry Da Costa" w:date="2023-05-03T17:13:00Z">
                  <w:rPr>
                    <w:rStyle w:val="Hyperlink"/>
                    <w:noProof/>
                  </w:rPr>
                </w:rPrChange>
              </w:rPr>
              <w:delText xml:space="preserve">  File format toolsets and brands</w:delText>
            </w:r>
            <w:r w:rsidDel="00400F6B">
              <w:rPr>
                <w:noProof/>
                <w:webHidden/>
              </w:rPr>
              <w:tab/>
              <w:delText>22</w:delText>
            </w:r>
          </w:del>
        </w:p>
        <w:p w14:paraId="4D795305" w14:textId="6A8E45A8" w:rsidR="00D70A54" w:rsidDel="00400F6B" w:rsidRDefault="00D70A54">
          <w:pPr>
            <w:pStyle w:val="TOC2"/>
            <w:rPr>
              <w:del w:id="230" w:author="Henry Da Costa" w:date="2023-05-03T17:13:00Z"/>
              <w:rFonts w:asciiTheme="minorHAnsi" w:eastAsiaTheme="minorEastAsia" w:hAnsiTheme="minorHAnsi" w:cstheme="minorBidi"/>
              <w:b w:val="0"/>
              <w:noProof/>
              <w:szCs w:val="22"/>
              <w:lang w:eastAsia="en-US"/>
            </w:rPr>
          </w:pPr>
          <w:del w:id="231" w:author="Henry Da Costa" w:date="2023-05-03T17:13:00Z">
            <w:r w:rsidRPr="00400F6B" w:rsidDel="00400F6B">
              <w:rPr>
                <w:rPrChange w:id="232" w:author="Henry Da Costa" w:date="2023-05-03T17:13:00Z">
                  <w:rPr>
                    <w:rStyle w:val="Hyperlink"/>
                    <w:noProof/>
                  </w:rPr>
                </w:rPrChange>
              </w:rPr>
              <w:delText>A.1</w:delText>
            </w:r>
            <w:r w:rsidDel="00400F6B">
              <w:rPr>
                <w:rFonts w:asciiTheme="minorHAnsi" w:eastAsiaTheme="minorEastAsia" w:hAnsiTheme="minorHAnsi" w:cstheme="minorBidi"/>
                <w:b w:val="0"/>
                <w:noProof/>
                <w:szCs w:val="22"/>
                <w:lang w:eastAsia="en-US"/>
              </w:rPr>
              <w:tab/>
            </w:r>
            <w:r w:rsidRPr="00400F6B" w:rsidDel="00400F6B">
              <w:rPr>
                <w:rPrChange w:id="233" w:author="Henry Da Costa" w:date="2023-05-03T17:13:00Z">
                  <w:rPr>
                    <w:rStyle w:val="Hyperlink"/>
                    <w:noProof/>
                  </w:rPr>
                </w:rPrChange>
              </w:rPr>
              <w:delText>General</w:delText>
            </w:r>
            <w:r w:rsidDel="00400F6B">
              <w:rPr>
                <w:noProof/>
                <w:webHidden/>
              </w:rPr>
              <w:tab/>
              <w:delText>22</w:delText>
            </w:r>
          </w:del>
        </w:p>
        <w:p w14:paraId="4272BB7C" w14:textId="312B2297" w:rsidR="00D70A54" w:rsidDel="00400F6B" w:rsidRDefault="00D70A54">
          <w:pPr>
            <w:pStyle w:val="TOC2"/>
            <w:rPr>
              <w:del w:id="234" w:author="Henry Da Costa" w:date="2023-05-03T17:13:00Z"/>
              <w:rFonts w:asciiTheme="minorHAnsi" w:eastAsiaTheme="minorEastAsia" w:hAnsiTheme="minorHAnsi" w:cstheme="minorBidi"/>
              <w:b w:val="0"/>
              <w:noProof/>
              <w:szCs w:val="22"/>
              <w:lang w:eastAsia="en-US"/>
            </w:rPr>
          </w:pPr>
          <w:del w:id="235" w:author="Henry Da Costa" w:date="2023-05-03T17:13:00Z">
            <w:r w:rsidRPr="00400F6B" w:rsidDel="00400F6B">
              <w:rPr>
                <w:rPrChange w:id="236" w:author="Henry Da Costa" w:date="2023-05-03T17:13:00Z">
                  <w:rPr>
                    <w:rStyle w:val="Hyperlink"/>
                    <w:noProof/>
                  </w:rPr>
                </w:rPrChange>
              </w:rPr>
              <w:delText>A.2</w:delText>
            </w:r>
            <w:r w:rsidDel="00400F6B">
              <w:rPr>
                <w:rFonts w:asciiTheme="minorHAnsi" w:eastAsiaTheme="minorEastAsia" w:hAnsiTheme="minorHAnsi" w:cstheme="minorBidi"/>
                <w:b w:val="0"/>
                <w:noProof/>
                <w:szCs w:val="22"/>
                <w:lang w:eastAsia="en-US"/>
              </w:rPr>
              <w:tab/>
            </w:r>
            <w:r w:rsidRPr="00400F6B" w:rsidDel="00400F6B">
              <w:rPr>
                <w:rPrChange w:id="237" w:author="Henry Da Costa" w:date="2023-05-03T17:13:00Z">
                  <w:rPr>
                    <w:rStyle w:val="Hyperlink"/>
                    <w:noProof/>
                    <w:lang w:eastAsia="zh-CN"/>
                  </w:rPr>
                </w:rPrChange>
              </w:rPr>
              <w:delText xml:space="preserve">MIHS </w:delText>
            </w:r>
            <w:r w:rsidRPr="00400F6B" w:rsidDel="00400F6B">
              <w:rPr>
                <w:rPrChange w:id="238" w:author="Henry Da Costa" w:date="2023-05-03T17:13:00Z">
                  <w:rPr>
                    <w:rStyle w:val="Hyperlink"/>
                    <w:noProof/>
                  </w:rPr>
                </w:rPrChange>
              </w:rPr>
              <w:delText>brand</w:delText>
            </w:r>
            <w:r w:rsidDel="00400F6B">
              <w:rPr>
                <w:noProof/>
                <w:webHidden/>
              </w:rPr>
              <w:tab/>
              <w:delText>22</w:delText>
            </w:r>
          </w:del>
        </w:p>
        <w:p w14:paraId="468F67A0" w14:textId="18DD612E" w:rsidR="00D70A54" w:rsidDel="00400F6B" w:rsidRDefault="00D70A54">
          <w:pPr>
            <w:pStyle w:val="TOC1"/>
            <w:rPr>
              <w:del w:id="239" w:author="Henry Da Costa" w:date="2023-05-03T17:13:00Z"/>
              <w:rFonts w:asciiTheme="minorHAnsi" w:eastAsiaTheme="minorEastAsia" w:hAnsiTheme="minorHAnsi" w:cstheme="minorBidi"/>
              <w:b w:val="0"/>
              <w:noProof/>
              <w:szCs w:val="22"/>
              <w:lang w:eastAsia="en-US"/>
            </w:rPr>
          </w:pPr>
          <w:del w:id="240" w:author="Henry Da Costa" w:date="2023-05-03T17:13:00Z">
            <w:r w:rsidRPr="00400F6B" w:rsidDel="00400F6B">
              <w:rPr>
                <w:rPrChange w:id="241" w:author="Henry Da Costa" w:date="2023-05-03T17:13:00Z">
                  <w:rPr>
                    <w:rStyle w:val="Hyperlink"/>
                    <w:noProof/>
                  </w:rPr>
                </w:rPrChange>
              </w:rPr>
              <w:delText xml:space="preserve">Annex B (Normative)  </w:delText>
            </w:r>
            <w:r w:rsidRPr="00400F6B" w:rsidDel="00400F6B">
              <w:rPr>
                <w:rPrChange w:id="242" w:author="Henry Da Costa" w:date="2023-05-03T17:13:00Z">
                  <w:rPr>
                    <w:rStyle w:val="Hyperlink"/>
                    <w:noProof/>
                    <w:lang w:eastAsia="zh-CN"/>
                  </w:rPr>
                </w:rPrChange>
              </w:rPr>
              <w:delText>MIME types and sub-parameters</w:delText>
            </w:r>
            <w:r w:rsidDel="00400F6B">
              <w:rPr>
                <w:noProof/>
                <w:webHidden/>
              </w:rPr>
              <w:tab/>
              <w:delText>23</w:delText>
            </w:r>
          </w:del>
        </w:p>
        <w:p w14:paraId="06874E54" w14:textId="74D7D10F" w:rsidR="00D70A54" w:rsidDel="00400F6B" w:rsidRDefault="00D70A54">
          <w:pPr>
            <w:pStyle w:val="TOC2"/>
            <w:rPr>
              <w:del w:id="243" w:author="Henry Da Costa" w:date="2023-05-03T17:13:00Z"/>
              <w:rFonts w:asciiTheme="minorHAnsi" w:eastAsiaTheme="minorEastAsia" w:hAnsiTheme="minorHAnsi" w:cstheme="minorBidi"/>
              <w:b w:val="0"/>
              <w:noProof/>
              <w:szCs w:val="22"/>
              <w:lang w:eastAsia="en-US"/>
            </w:rPr>
          </w:pPr>
          <w:del w:id="244" w:author="Henry Da Costa" w:date="2023-05-03T17:13:00Z">
            <w:r w:rsidRPr="00400F6B" w:rsidDel="00400F6B">
              <w:rPr>
                <w:rPrChange w:id="245" w:author="Henry Da Costa" w:date="2023-05-03T17:13:00Z">
                  <w:rPr>
                    <w:rStyle w:val="Hyperlink"/>
                    <w:noProof/>
                  </w:rPr>
                </w:rPrChange>
              </w:rPr>
              <w:delText>B.1</w:delText>
            </w:r>
            <w:r w:rsidDel="00400F6B">
              <w:rPr>
                <w:rFonts w:asciiTheme="minorHAnsi" w:eastAsiaTheme="minorEastAsia" w:hAnsiTheme="minorHAnsi" w:cstheme="minorBidi"/>
                <w:b w:val="0"/>
                <w:noProof/>
                <w:szCs w:val="22"/>
                <w:lang w:eastAsia="en-US"/>
              </w:rPr>
              <w:tab/>
            </w:r>
            <w:r w:rsidRPr="00400F6B" w:rsidDel="00400F6B">
              <w:rPr>
                <w:rPrChange w:id="246" w:author="Henry Da Costa" w:date="2023-05-03T17:13:00Z">
                  <w:rPr>
                    <w:rStyle w:val="Hyperlink"/>
                    <w:noProof/>
                  </w:rPr>
                </w:rPrChange>
              </w:rPr>
              <w:delText>MIME types and sub-types</w:delText>
            </w:r>
            <w:r w:rsidDel="00400F6B">
              <w:rPr>
                <w:noProof/>
                <w:webHidden/>
              </w:rPr>
              <w:tab/>
              <w:delText>23</w:delText>
            </w:r>
          </w:del>
        </w:p>
        <w:p w14:paraId="0FD4A0E5" w14:textId="59B7A49B" w:rsidR="00D70A54" w:rsidDel="00400F6B" w:rsidRDefault="00D70A54">
          <w:pPr>
            <w:pStyle w:val="TOC2"/>
            <w:rPr>
              <w:del w:id="247" w:author="Henry Da Costa" w:date="2023-05-03T17:13:00Z"/>
              <w:rFonts w:asciiTheme="minorHAnsi" w:eastAsiaTheme="minorEastAsia" w:hAnsiTheme="minorHAnsi" w:cstheme="minorBidi"/>
              <w:b w:val="0"/>
              <w:noProof/>
              <w:szCs w:val="22"/>
              <w:lang w:eastAsia="en-US"/>
            </w:rPr>
          </w:pPr>
          <w:del w:id="248" w:author="Henry Da Costa" w:date="2023-05-03T17:13:00Z">
            <w:r w:rsidRPr="00400F6B" w:rsidDel="00400F6B">
              <w:rPr>
                <w:rPrChange w:id="249" w:author="Henry Da Costa" w:date="2023-05-03T17:13:00Z">
                  <w:rPr>
                    <w:rStyle w:val="Hyperlink"/>
                    <w:noProof/>
                  </w:rPr>
                </w:rPrChange>
              </w:rPr>
              <w:delText>B.2</w:delText>
            </w:r>
            <w:r w:rsidDel="00400F6B">
              <w:rPr>
                <w:rFonts w:asciiTheme="minorHAnsi" w:eastAsiaTheme="minorEastAsia" w:hAnsiTheme="minorHAnsi" w:cstheme="minorBidi"/>
                <w:b w:val="0"/>
                <w:noProof/>
                <w:szCs w:val="22"/>
                <w:lang w:eastAsia="en-US"/>
              </w:rPr>
              <w:tab/>
            </w:r>
            <w:r w:rsidRPr="00400F6B" w:rsidDel="00400F6B">
              <w:rPr>
                <w:rPrChange w:id="250" w:author="Henry Da Costa" w:date="2023-05-03T17:13:00Z">
                  <w:rPr>
                    <w:rStyle w:val="Hyperlink"/>
                    <w:noProof/>
                  </w:rPr>
                </w:rPrChange>
              </w:rPr>
              <w:delText>Sub-parameters for ‘codecs’ parameter</w:delText>
            </w:r>
            <w:r w:rsidDel="00400F6B">
              <w:rPr>
                <w:noProof/>
                <w:webHidden/>
              </w:rPr>
              <w:tab/>
              <w:delText>23</w:delText>
            </w:r>
          </w:del>
        </w:p>
        <w:p w14:paraId="6B2D2364" w14:textId="5F0780D7" w:rsidR="00D70A54" w:rsidDel="00400F6B" w:rsidRDefault="00D70A54">
          <w:pPr>
            <w:pStyle w:val="TOC3"/>
            <w:rPr>
              <w:del w:id="251" w:author="Henry Da Costa" w:date="2023-05-03T17:13:00Z"/>
              <w:rFonts w:asciiTheme="minorHAnsi" w:eastAsiaTheme="minorEastAsia" w:hAnsiTheme="minorHAnsi" w:cstheme="minorBidi"/>
              <w:b w:val="0"/>
              <w:noProof/>
              <w:szCs w:val="22"/>
              <w:lang w:eastAsia="en-US"/>
            </w:rPr>
          </w:pPr>
          <w:del w:id="252" w:author="Henry Da Costa" w:date="2023-05-03T17:13:00Z">
            <w:r w:rsidRPr="00400F6B" w:rsidDel="00400F6B">
              <w:rPr>
                <w:rPrChange w:id="253" w:author="Henry Da Costa" w:date="2023-05-03T17:13:00Z">
                  <w:rPr>
                    <w:rStyle w:val="Hyperlink"/>
                    <w:noProof/>
                  </w:rPr>
                </w:rPrChange>
              </w:rPr>
              <w:delText>B.2.1</w:delText>
            </w:r>
            <w:r w:rsidDel="00400F6B">
              <w:rPr>
                <w:rFonts w:asciiTheme="minorHAnsi" w:eastAsiaTheme="minorEastAsia" w:hAnsiTheme="minorHAnsi" w:cstheme="minorBidi"/>
                <w:b w:val="0"/>
                <w:noProof/>
                <w:szCs w:val="22"/>
                <w:lang w:eastAsia="en-US"/>
              </w:rPr>
              <w:tab/>
            </w:r>
            <w:r w:rsidRPr="00400F6B" w:rsidDel="00400F6B">
              <w:rPr>
                <w:rPrChange w:id="254" w:author="Henry Da Costa" w:date="2023-05-03T17:13:00Z">
                  <w:rPr>
                    <w:rStyle w:val="Hyperlink"/>
                    <w:noProof/>
                  </w:rPr>
                </w:rPrChange>
              </w:rPr>
              <w:delText>General</w:delText>
            </w:r>
            <w:r w:rsidDel="00400F6B">
              <w:rPr>
                <w:noProof/>
                <w:webHidden/>
              </w:rPr>
              <w:tab/>
              <w:delText>23</w:delText>
            </w:r>
          </w:del>
        </w:p>
        <w:p w14:paraId="3DB3A7FE" w14:textId="6B8FC74B" w:rsidR="00D70A54" w:rsidDel="00400F6B" w:rsidRDefault="00D70A54">
          <w:pPr>
            <w:pStyle w:val="TOC3"/>
            <w:rPr>
              <w:del w:id="255" w:author="Henry Da Costa" w:date="2023-05-03T17:13:00Z"/>
              <w:rFonts w:asciiTheme="minorHAnsi" w:eastAsiaTheme="minorEastAsia" w:hAnsiTheme="minorHAnsi" w:cstheme="minorBidi"/>
              <w:b w:val="0"/>
              <w:noProof/>
              <w:szCs w:val="22"/>
              <w:lang w:eastAsia="en-US"/>
            </w:rPr>
          </w:pPr>
          <w:del w:id="256" w:author="Henry Da Costa" w:date="2023-05-03T17:13:00Z">
            <w:r w:rsidRPr="00400F6B" w:rsidDel="00400F6B">
              <w:rPr>
                <w:rPrChange w:id="257" w:author="Henry Da Costa" w:date="2023-05-03T17:13:00Z">
                  <w:rPr>
                    <w:rStyle w:val="Hyperlink"/>
                    <w:noProof/>
                  </w:rPr>
                </w:rPrChange>
              </w:rPr>
              <w:delText>B.2.2</w:delText>
            </w:r>
            <w:r w:rsidDel="00400F6B">
              <w:rPr>
                <w:rFonts w:asciiTheme="minorHAnsi" w:eastAsiaTheme="minorEastAsia" w:hAnsiTheme="minorHAnsi" w:cstheme="minorBidi"/>
                <w:b w:val="0"/>
                <w:noProof/>
                <w:szCs w:val="22"/>
                <w:lang w:eastAsia="en-US"/>
              </w:rPr>
              <w:tab/>
            </w:r>
            <w:r w:rsidRPr="00400F6B" w:rsidDel="00400F6B">
              <w:rPr>
                <w:rPrChange w:id="258" w:author="Henry Da Costa" w:date="2023-05-03T17:13:00Z">
                  <w:rPr>
                    <w:rStyle w:val="Hyperlink"/>
                    <w:noProof/>
                  </w:rPr>
                </w:rPrChange>
              </w:rPr>
              <w:delText>Haptic codec family</w:delText>
            </w:r>
            <w:r w:rsidDel="00400F6B">
              <w:rPr>
                <w:noProof/>
                <w:webHidden/>
              </w:rPr>
              <w:tab/>
              <w:delText>23</w:delText>
            </w:r>
          </w:del>
        </w:p>
        <w:p w14:paraId="30408E12" w14:textId="095ADDCF" w:rsidR="00D70A54" w:rsidDel="00400F6B" w:rsidRDefault="00D70A54">
          <w:pPr>
            <w:pStyle w:val="TOC1"/>
            <w:rPr>
              <w:del w:id="259" w:author="Henry Da Costa" w:date="2023-05-03T17:13:00Z"/>
              <w:rFonts w:asciiTheme="minorHAnsi" w:eastAsiaTheme="minorEastAsia" w:hAnsiTheme="minorHAnsi" w:cstheme="minorBidi"/>
              <w:b w:val="0"/>
              <w:noProof/>
              <w:szCs w:val="22"/>
              <w:lang w:eastAsia="en-US"/>
            </w:rPr>
          </w:pPr>
          <w:del w:id="260" w:author="Henry Da Costa" w:date="2023-05-03T17:13:00Z">
            <w:r w:rsidRPr="00400F6B" w:rsidDel="00400F6B">
              <w:rPr>
                <w:rPrChange w:id="261" w:author="Henry Da Costa" w:date="2023-05-03T17:13:00Z">
                  <w:rPr>
                    <w:rStyle w:val="Hyperlink"/>
                    <w:noProof/>
                  </w:rPr>
                </w:rPrChange>
              </w:rPr>
              <w:delText xml:space="preserve">Annex C (Informative)  </w:delText>
            </w:r>
            <w:r w:rsidRPr="00400F6B" w:rsidDel="00400F6B">
              <w:rPr>
                <w:rPrChange w:id="262" w:author="Henry Da Costa" w:date="2023-05-03T17:13:00Z">
                  <w:rPr>
                    <w:rStyle w:val="Hyperlink"/>
                    <w:noProof/>
                    <w:lang w:eastAsia="zh-CN"/>
                  </w:rPr>
                </w:rPrChange>
              </w:rPr>
              <w:delText>Multiple MIHS tracks and alternate groups</w:delText>
            </w:r>
            <w:r w:rsidDel="00400F6B">
              <w:rPr>
                <w:noProof/>
                <w:webHidden/>
              </w:rPr>
              <w:tab/>
              <w:delText>24</w:delText>
            </w:r>
          </w:del>
        </w:p>
        <w:p w14:paraId="3797175D" w14:textId="167C01EA" w:rsidR="00D70A54" w:rsidDel="00400F6B" w:rsidRDefault="00D70A54">
          <w:pPr>
            <w:pStyle w:val="TOC2"/>
            <w:rPr>
              <w:del w:id="263" w:author="Henry Da Costa" w:date="2023-05-03T17:13:00Z"/>
              <w:rFonts w:asciiTheme="minorHAnsi" w:eastAsiaTheme="minorEastAsia" w:hAnsiTheme="minorHAnsi" w:cstheme="minorBidi"/>
              <w:b w:val="0"/>
              <w:noProof/>
              <w:szCs w:val="22"/>
              <w:lang w:eastAsia="en-US"/>
            </w:rPr>
          </w:pPr>
          <w:del w:id="264" w:author="Henry Da Costa" w:date="2023-05-03T17:13:00Z">
            <w:r w:rsidRPr="00400F6B" w:rsidDel="00400F6B">
              <w:rPr>
                <w:rPrChange w:id="265" w:author="Henry Da Costa" w:date="2023-05-03T17:13:00Z">
                  <w:rPr>
                    <w:rStyle w:val="Hyperlink"/>
                    <w:noProof/>
                  </w:rPr>
                </w:rPrChange>
              </w:rPr>
              <w:delText>C.1</w:delText>
            </w:r>
            <w:r w:rsidDel="00400F6B">
              <w:rPr>
                <w:rFonts w:asciiTheme="minorHAnsi" w:eastAsiaTheme="minorEastAsia" w:hAnsiTheme="minorHAnsi" w:cstheme="minorBidi"/>
                <w:b w:val="0"/>
                <w:noProof/>
                <w:szCs w:val="22"/>
                <w:lang w:eastAsia="en-US"/>
              </w:rPr>
              <w:tab/>
            </w:r>
            <w:r w:rsidRPr="00400F6B" w:rsidDel="00400F6B">
              <w:rPr>
                <w:rPrChange w:id="266" w:author="Henry Da Costa" w:date="2023-05-03T17:13:00Z">
                  <w:rPr>
                    <w:rStyle w:val="Hyperlink"/>
                    <w:noProof/>
                  </w:rPr>
                </w:rPrChange>
              </w:rPr>
              <w:delText>General</w:delText>
            </w:r>
            <w:r w:rsidDel="00400F6B">
              <w:rPr>
                <w:noProof/>
                <w:webHidden/>
              </w:rPr>
              <w:tab/>
              <w:delText>24</w:delText>
            </w:r>
          </w:del>
        </w:p>
        <w:p w14:paraId="3A6827EC" w14:textId="53B7F421" w:rsidR="00D70A54" w:rsidDel="00400F6B" w:rsidRDefault="00D70A54">
          <w:pPr>
            <w:pStyle w:val="TOC2"/>
            <w:rPr>
              <w:del w:id="267" w:author="Henry Da Costa" w:date="2023-05-03T17:13:00Z"/>
              <w:rFonts w:asciiTheme="minorHAnsi" w:eastAsiaTheme="minorEastAsia" w:hAnsiTheme="minorHAnsi" w:cstheme="minorBidi"/>
              <w:b w:val="0"/>
              <w:noProof/>
              <w:szCs w:val="22"/>
              <w:lang w:eastAsia="en-US"/>
            </w:rPr>
          </w:pPr>
          <w:del w:id="268" w:author="Henry Da Costa" w:date="2023-05-03T17:13:00Z">
            <w:r w:rsidRPr="00400F6B" w:rsidDel="00400F6B">
              <w:rPr>
                <w:rPrChange w:id="269" w:author="Henry Da Costa" w:date="2023-05-03T17:13:00Z">
                  <w:rPr>
                    <w:rStyle w:val="Hyperlink"/>
                    <w:noProof/>
                    <w:lang w:eastAsia="zh-CN"/>
                  </w:rPr>
                </w:rPrChange>
              </w:rPr>
              <w:delText>C.2</w:delText>
            </w:r>
            <w:r w:rsidDel="00400F6B">
              <w:rPr>
                <w:rFonts w:asciiTheme="minorHAnsi" w:eastAsiaTheme="minorEastAsia" w:hAnsiTheme="minorHAnsi" w:cstheme="minorBidi"/>
                <w:b w:val="0"/>
                <w:noProof/>
                <w:szCs w:val="22"/>
                <w:lang w:eastAsia="en-US"/>
              </w:rPr>
              <w:tab/>
            </w:r>
            <w:r w:rsidRPr="00400F6B" w:rsidDel="00400F6B">
              <w:rPr>
                <w:rPrChange w:id="270" w:author="Henry Da Costa" w:date="2023-05-03T17:13:00Z">
                  <w:rPr>
                    <w:rStyle w:val="Hyperlink"/>
                    <w:noProof/>
                    <w:lang w:eastAsia="zh-CN"/>
                  </w:rPr>
                </w:rPrChange>
              </w:rPr>
              <w:delText>Criteria for alternate groups of MIHS tracks</w:delText>
            </w:r>
            <w:r w:rsidDel="00400F6B">
              <w:rPr>
                <w:noProof/>
                <w:webHidden/>
              </w:rPr>
              <w:tab/>
              <w:delText>24</w:delText>
            </w:r>
          </w:del>
        </w:p>
        <w:p w14:paraId="48D05A1B" w14:textId="68C3F10D" w:rsidR="00D70A54" w:rsidDel="00400F6B" w:rsidRDefault="00D70A54">
          <w:pPr>
            <w:pStyle w:val="TOC1"/>
            <w:rPr>
              <w:del w:id="271" w:author="Henry Da Costa" w:date="2023-05-03T17:13:00Z"/>
              <w:rFonts w:asciiTheme="minorHAnsi" w:eastAsiaTheme="minorEastAsia" w:hAnsiTheme="minorHAnsi" w:cstheme="minorBidi"/>
              <w:b w:val="0"/>
              <w:noProof/>
              <w:szCs w:val="22"/>
              <w:lang w:eastAsia="en-US"/>
            </w:rPr>
          </w:pPr>
          <w:del w:id="272" w:author="Henry Da Costa" w:date="2023-05-03T17:13:00Z">
            <w:r w:rsidRPr="00400F6B" w:rsidDel="00400F6B">
              <w:rPr>
                <w:rPrChange w:id="273" w:author="Henry Da Costa" w:date="2023-05-03T17:13:00Z">
                  <w:rPr>
                    <w:rStyle w:val="Hyperlink"/>
                    <w:noProof/>
                    <w:lang w:eastAsia="zh-CN"/>
                  </w:rPr>
                </w:rPrChange>
              </w:rPr>
              <w:delText>Annex D</w:delText>
            </w:r>
            <w:r w:rsidRPr="00400F6B" w:rsidDel="00400F6B">
              <w:rPr>
                <w:rPrChange w:id="274" w:author="Henry Da Costa" w:date="2023-05-03T17:13:00Z">
                  <w:rPr>
                    <w:rStyle w:val="Hyperlink"/>
                    <w:bCs/>
                    <w:noProof/>
                    <w:lang w:eastAsia="zh-CN"/>
                  </w:rPr>
                </w:rPrChange>
              </w:rPr>
              <w:delText xml:space="preserve"> (informative)</w:delText>
            </w:r>
            <w:r w:rsidRPr="00400F6B" w:rsidDel="00400F6B">
              <w:rPr>
                <w:rPrChange w:id="275" w:author="Henry Da Costa" w:date="2023-05-03T17:13:00Z">
                  <w:rPr>
                    <w:rStyle w:val="Hyperlink"/>
                    <w:noProof/>
                    <w:lang w:eastAsia="zh-CN"/>
                  </w:rPr>
                </w:rPrChange>
              </w:rPr>
              <w:delText xml:space="preserve">  Player handling of MIHS tracks</w:delText>
            </w:r>
            <w:r w:rsidDel="00400F6B">
              <w:rPr>
                <w:noProof/>
                <w:webHidden/>
              </w:rPr>
              <w:tab/>
              <w:delText>25</w:delText>
            </w:r>
          </w:del>
        </w:p>
        <w:p w14:paraId="7C1DA1AF" w14:textId="70141672" w:rsidR="00D70A54" w:rsidDel="00400F6B" w:rsidRDefault="00D70A54">
          <w:pPr>
            <w:pStyle w:val="TOC2"/>
            <w:rPr>
              <w:del w:id="276" w:author="Henry Da Costa" w:date="2023-05-03T17:13:00Z"/>
              <w:rFonts w:asciiTheme="minorHAnsi" w:eastAsiaTheme="minorEastAsia" w:hAnsiTheme="minorHAnsi" w:cstheme="minorBidi"/>
              <w:b w:val="0"/>
              <w:noProof/>
              <w:szCs w:val="22"/>
              <w:lang w:eastAsia="en-US"/>
            </w:rPr>
          </w:pPr>
          <w:del w:id="277" w:author="Henry Da Costa" w:date="2023-05-03T17:13:00Z">
            <w:r w:rsidRPr="00400F6B" w:rsidDel="00400F6B">
              <w:rPr>
                <w:rPrChange w:id="278" w:author="Henry Da Costa" w:date="2023-05-03T17:13:00Z">
                  <w:rPr>
                    <w:rStyle w:val="Hyperlink"/>
                    <w:noProof/>
                  </w:rPr>
                </w:rPrChange>
              </w:rPr>
              <w:delText>D.1</w:delText>
            </w:r>
            <w:r w:rsidDel="00400F6B">
              <w:rPr>
                <w:rFonts w:asciiTheme="minorHAnsi" w:eastAsiaTheme="minorEastAsia" w:hAnsiTheme="minorHAnsi" w:cstheme="minorBidi"/>
                <w:b w:val="0"/>
                <w:noProof/>
                <w:szCs w:val="22"/>
                <w:lang w:eastAsia="en-US"/>
              </w:rPr>
              <w:tab/>
            </w:r>
            <w:r w:rsidRPr="00400F6B" w:rsidDel="00400F6B">
              <w:rPr>
                <w:rPrChange w:id="279" w:author="Henry Da Costa" w:date="2023-05-03T17:13:00Z">
                  <w:rPr>
                    <w:rStyle w:val="Hyperlink"/>
                    <w:noProof/>
                  </w:rPr>
                </w:rPrChange>
              </w:rPr>
              <w:delText>General</w:delText>
            </w:r>
            <w:r w:rsidDel="00400F6B">
              <w:rPr>
                <w:noProof/>
                <w:webHidden/>
              </w:rPr>
              <w:tab/>
              <w:delText>25</w:delText>
            </w:r>
          </w:del>
        </w:p>
        <w:p w14:paraId="44F68B11" w14:textId="3DE7CF6C" w:rsidR="005B2170" w:rsidRDefault="005B2170" w:rsidP="005B2170">
          <w:pPr>
            <w:rPr>
              <w:b/>
              <w:bCs/>
              <w:noProof/>
            </w:rPr>
          </w:pPr>
          <w:r>
            <w:rPr>
              <w:b/>
              <w:bCs/>
              <w:noProof/>
            </w:rPr>
            <w:fldChar w:fldCharType="end"/>
          </w:r>
        </w:p>
      </w:sdtContent>
    </w:sdt>
    <w:p w14:paraId="4141D44E" w14:textId="77777777" w:rsidR="005B2170" w:rsidRDefault="005B2170" w:rsidP="005B2170">
      <w:pPr>
        <w:rPr>
          <w:lang w:eastAsia="zh-CN"/>
        </w:rPr>
      </w:pPr>
      <w:r>
        <w:rPr>
          <w:lang w:eastAsia="zh-CN"/>
        </w:rPr>
        <w:br w:type="page"/>
      </w:r>
    </w:p>
    <w:p w14:paraId="157A98F8" w14:textId="77777777" w:rsidR="005B2170" w:rsidRPr="001C2E1E" w:rsidRDefault="005B2170" w:rsidP="005B2170">
      <w:pPr>
        <w:pStyle w:val="zzForeword"/>
        <w:rPr>
          <w:color w:val="auto"/>
          <w:lang w:val="en-GB"/>
        </w:rPr>
      </w:pPr>
      <w:r w:rsidRPr="001C2E1E">
        <w:rPr>
          <w:color w:val="auto"/>
          <w:lang w:val="en-GB"/>
        </w:rPr>
        <w:lastRenderedPageBreak/>
        <w:t>Foreword</w:t>
      </w:r>
    </w:p>
    <w:p w14:paraId="1B4B1366" w14:textId="77777777" w:rsidR="005B2170" w:rsidRPr="00D75219" w:rsidRDefault="005B2170" w:rsidP="00454A28">
      <w:pPr>
        <w:pStyle w:val="BodyText"/>
      </w:pPr>
      <w:bookmarkStart w:id="280" w:name="_Hlk114751576"/>
      <w:r w:rsidRPr="00D75219">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D75219">
        <w:t>particular fields</w:t>
      </w:r>
      <w:proofErr w:type="gramEnd"/>
      <w:r w:rsidRPr="00D75219">
        <w:t xml:space="preserve"> of technical activity. ISO and IEC technical committees collaborate in fields of mutual interest. Other international organizations, governmental and non-governmental, in liaison with ISO and IEC, also take part in the work.</w:t>
      </w:r>
    </w:p>
    <w:bookmarkEnd w:id="280"/>
    <w:p w14:paraId="2A33F777" w14:textId="0621D189" w:rsidR="005B2170" w:rsidRPr="00D75219" w:rsidRDefault="005B2170" w:rsidP="00454A28">
      <w:pPr>
        <w:pStyle w:val="BodyText"/>
      </w:pPr>
      <w:r w:rsidRPr="00D75219">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D75219">
        <w:t>document</w:t>
      </w:r>
      <w:proofErr w:type="gramEnd"/>
      <w:r w:rsidRPr="00D75219">
        <w:t xml:space="preserve"> should be noted. This document was drafted in accordance with the editorial rules of the ISO/IEC</w:t>
      </w:r>
      <w:r w:rsidRPr="00970AEF">
        <w:t xml:space="preserve"> </w:t>
      </w:r>
      <w:r w:rsidRPr="00D75219">
        <w:t>Directives, Part 2 (see</w:t>
      </w:r>
      <w:r w:rsidRPr="00970AEF">
        <w:t xml:space="preserve"> </w:t>
      </w:r>
      <w:bookmarkStart w:id="281" w:name="_Hlk114751701"/>
      <w:r w:rsidRPr="00970AEF">
        <w:rPr>
          <w:lang w:val="en-GB"/>
        </w:rPr>
        <w:fldChar w:fldCharType="begin"/>
      </w:r>
      <w:r>
        <w:instrText xml:space="preserve"> HYPERLINK "http://www.iso.org/directives" </w:instrText>
      </w:r>
      <w:r w:rsidRPr="00970AEF">
        <w:rPr>
          <w:lang w:val="en-GB"/>
        </w:rPr>
      </w:r>
      <w:r w:rsidRPr="00970AEF">
        <w:rPr>
          <w:rStyle w:val="Hyperlink"/>
        </w:rPr>
        <w:fldChar w:fldCharType="separate"/>
      </w:r>
      <w:r w:rsidRPr="00970AEF">
        <w:rPr>
          <w:rStyle w:val="Hyperlink"/>
        </w:rPr>
        <w:t>www.iso.org/directives</w:t>
      </w:r>
      <w:r w:rsidRPr="00970AEF">
        <w:fldChar w:fldCharType="end"/>
      </w:r>
      <w:bookmarkEnd w:id="281"/>
      <w:r w:rsidRPr="00970AEF">
        <w:t xml:space="preserve"> or </w:t>
      </w:r>
      <w:hyperlink r:id="rId12" w:history="1">
        <w:r w:rsidRPr="00970AEF">
          <w:rPr>
            <w:rStyle w:val="Hyperlink"/>
          </w:rPr>
          <w:t>www.iec.ch/members_experts/refdocs</w:t>
        </w:r>
      </w:hyperlink>
      <w:r w:rsidRPr="00D75219">
        <w:t>).</w:t>
      </w:r>
    </w:p>
    <w:p w14:paraId="26A947AE" w14:textId="1479A893" w:rsidR="005B2170" w:rsidRPr="00D75219" w:rsidRDefault="005B2170" w:rsidP="00454A28">
      <w:pPr>
        <w:pStyle w:val="BodyText"/>
      </w:pPr>
      <w:r w:rsidRPr="00D75219">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Pr="00D75219">
          <w:rPr>
            <w:rStyle w:val="Hyperlink"/>
          </w:rPr>
          <w:t>www.iso.org/patents</w:t>
        </w:r>
      </w:hyperlink>
      <w:r w:rsidRPr="00D75219">
        <w:t xml:space="preserve">) or the IEC list of patent declarations received (see </w:t>
      </w:r>
      <w:hyperlink r:id="rId14" w:history="1">
        <w:r w:rsidRPr="00970AEF">
          <w:rPr>
            <w:rStyle w:val="Hyperlink"/>
          </w:rPr>
          <w:t>patents.iec.ch</w:t>
        </w:r>
      </w:hyperlink>
      <w:r w:rsidRPr="00970AEF">
        <w:t>).</w:t>
      </w:r>
    </w:p>
    <w:p w14:paraId="472FA192" w14:textId="77777777" w:rsidR="005B2170" w:rsidRPr="00D75219" w:rsidRDefault="005B2170" w:rsidP="00454A28">
      <w:pPr>
        <w:pStyle w:val="BodyText"/>
      </w:pPr>
      <w:r w:rsidRPr="00D75219">
        <w:t>Any trade name used in this document is information given for the convenience of users and does not constitute an endorsement.</w:t>
      </w:r>
    </w:p>
    <w:p w14:paraId="09564332" w14:textId="6FC5BC30" w:rsidR="005B2170" w:rsidRPr="00D75219" w:rsidRDefault="005B2170" w:rsidP="00454A28">
      <w:pPr>
        <w:pStyle w:val="BodyText"/>
      </w:pPr>
      <w:r w:rsidRPr="00D75219">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970AEF">
        <w:t xml:space="preserve">) see </w:t>
      </w:r>
      <w:hyperlink r:id="rId15" w:history="1">
        <w:r w:rsidRPr="00970AEF">
          <w:rPr>
            <w:rStyle w:val="Hyperlink"/>
            <w:rFonts w:eastAsia="Malgun Gothic"/>
          </w:rPr>
          <w:t>www.iso.org/iso/foreword.html</w:t>
        </w:r>
      </w:hyperlink>
      <w:r w:rsidRPr="00970AEF">
        <w:rPr>
          <w:rFonts w:eastAsia="Malgun Gothic"/>
        </w:rPr>
        <w:t>. In the IEC,</w:t>
      </w:r>
      <w:r w:rsidRPr="00D75219">
        <w:rPr>
          <w:rFonts w:eastAsia="Calibri"/>
        </w:rPr>
        <w:t xml:space="preserve"> see </w:t>
      </w:r>
      <w:hyperlink r:id="rId16" w:history="1">
        <w:r w:rsidRPr="00970AEF">
          <w:rPr>
            <w:rStyle w:val="Hyperlink"/>
            <w:rFonts w:eastAsia="Malgun Gothic"/>
          </w:rPr>
          <w:t>www.iec.ch/understanding-standards</w:t>
        </w:r>
      </w:hyperlink>
      <w:r w:rsidRPr="00D75219">
        <w:rPr>
          <w:rFonts w:eastAsia="Calibri"/>
        </w:rPr>
        <w:t>.</w:t>
      </w:r>
    </w:p>
    <w:p w14:paraId="4D5C90E2" w14:textId="77777777" w:rsidR="005B2170" w:rsidRPr="00F90EA4" w:rsidRDefault="005B2170" w:rsidP="00454A28">
      <w:pPr>
        <w:pStyle w:val="BodyText"/>
      </w:pPr>
      <w:r w:rsidRPr="00F90EA4">
        <w:t xml:space="preserve">This document was prepared by Joint Technical Committee ISO/IEC JTC 1, </w:t>
      </w:r>
      <w:r w:rsidRPr="00F90EA4">
        <w:rPr>
          <w:i/>
        </w:rPr>
        <w:t>Information technology</w:t>
      </w:r>
      <w:r w:rsidRPr="00F90EA4">
        <w:t>, Subcommittee SC </w:t>
      </w:r>
      <w:r>
        <w:t>29</w:t>
      </w:r>
      <w:r w:rsidRPr="00F90EA4">
        <w:t>,</w:t>
      </w:r>
      <w:r w:rsidRPr="003845CE">
        <w:rPr>
          <w:i/>
        </w:rPr>
        <w:t xml:space="preserve"> Coding of audio, picture, multimedia and hypermedia information</w:t>
      </w:r>
      <w:r w:rsidRPr="004F4EAA">
        <w:t>.</w:t>
      </w:r>
    </w:p>
    <w:p w14:paraId="732EFF05" w14:textId="77777777" w:rsidR="005B2170" w:rsidRPr="00970AEF" w:rsidRDefault="005B2170" w:rsidP="00454A28">
      <w:pPr>
        <w:pStyle w:val="BodyText"/>
        <w:rPr>
          <w:rFonts w:eastAsia="MS Mincho"/>
        </w:rPr>
      </w:pPr>
      <w:r w:rsidRPr="00970AEF">
        <w:rPr>
          <w:rFonts w:eastAsia="MS Mincho"/>
        </w:rPr>
        <w:t xml:space="preserve">A list of all parts in the </w:t>
      </w:r>
      <w:r w:rsidRPr="00D75219">
        <w:rPr>
          <w:rStyle w:val="stdpublisher"/>
        </w:rPr>
        <w:t>ISO/IEC</w:t>
      </w:r>
      <w:r w:rsidRPr="00970AEF">
        <w:rPr>
          <w:rFonts w:eastAsia="MS Mincho"/>
        </w:rPr>
        <w:t> </w:t>
      </w:r>
      <w:r>
        <w:rPr>
          <w:rStyle w:val="stddocNumber"/>
          <w:rFonts w:eastAsia="Calibri"/>
        </w:rPr>
        <w:t>23090</w:t>
      </w:r>
      <w:r w:rsidRPr="00970AEF">
        <w:rPr>
          <w:rFonts w:eastAsia="MS Mincho"/>
        </w:rPr>
        <w:t xml:space="preserve"> </w:t>
      </w:r>
      <w:r w:rsidRPr="00D75219">
        <w:rPr>
          <w:rStyle w:val="stddocPartNumber"/>
          <w:rFonts w:eastAsia="Calibri"/>
        </w:rPr>
        <w:t>series</w:t>
      </w:r>
      <w:r w:rsidRPr="00970AEF">
        <w:rPr>
          <w:rFonts w:eastAsia="MS Mincho"/>
        </w:rPr>
        <w:t xml:space="preserve"> can be found on the ISO </w:t>
      </w:r>
      <w:r>
        <w:rPr>
          <w:rFonts w:eastAsia="MS Mincho"/>
        </w:rPr>
        <w:t xml:space="preserve">and IEC </w:t>
      </w:r>
      <w:r w:rsidRPr="00970AEF">
        <w:rPr>
          <w:rFonts w:eastAsia="MS Mincho"/>
        </w:rPr>
        <w:t>website</w:t>
      </w:r>
      <w:r>
        <w:rPr>
          <w:rFonts w:eastAsia="MS Mincho"/>
        </w:rPr>
        <w:t>s</w:t>
      </w:r>
      <w:r w:rsidRPr="00970AEF">
        <w:rPr>
          <w:rFonts w:eastAsia="MS Mincho"/>
        </w:rPr>
        <w:t>.</w:t>
      </w:r>
    </w:p>
    <w:p w14:paraId="6CFA699C" w14:textId="365749BA" w:rsidR="005B2170" w:rsidRPr="00E95633" w:rsidRDefault="005B2170" w:rsidP="00454A28">
      <w:pPr>
        <w:pStyle w:val="BodyText"/>
        <w:rPr>
          <w:rFonts w:eastAsia="MS Mincho" w:cs="Cambria"/>
        </w:rPr>
      </w:pPr>
      <w:r w:rsidRPr="00454A28">
        <w:rPr>
          <w:rFonts w:eastAsia="MS Mincho"/>
        </w:rPr>
        <w:t>Any</w:t>
      </w:r>
      <w:r w:rsidRPr="00D75219">
        <w:t xml:space="preserve"> feedback or questions on this document should be directed to the user’s national standards body. A complete listing of these bodies can be found at </w:t>
      </w:r>
      <w:hyperlink r:id="rId17" w:history="1">
        <w:r w:rsidRPr="00970AEF">
          <w:rPr>
            <w:rStyle w:val="Hyperlink"/>
            <w:iCs/>
          </w:rPr>
          <w:t>www.iso.org/members.html</w:t>
        </w:r>
      </w:hyperlink>
      <w:r w:rsidRPr="00970AEF">
        <w:t xml:space="preserve"> and </w:t>
      </w:r>
      <w:hyperlink r:id="rId18" w:history="1">
        <w:r w:rsidRPr="00970AEF">
          <w:rPr>
            <w:rStyle w:val="Hyperlink"/>
          </w:rPr>
          <w:t>www.iec.ch/national-committees</w:t>
        </w:r>
      </w:hyperlink>
      <w:r w:rsidRPr="00970AEF">
        <w:rPr>
          <w:rFonts w:eastAsia="MS Mincho"/>
        </w:rPr>
        <w:t>.</w:t>
      </w:r>
      <w:r>
        <w:br w:type="page"/>
      </w:r>
    </w:p>
    <w:p w14:paraId="5DB27D2E" w14:textId="77777777" w:rsidR="005B2170" w:rsidRPr="003176D3" w:rsidRDefault="005B2170" w:rsidP="005B2170">
      <w:pPr>
        <w:pStyle w:val="Introduction"/>
        <w:rPr>
          <w:lang w:val="en-GB"/>
        </w:rPr>
      </w:pPr>
      <w:r w:rsidRPr="003176D3">
        <w:rPr>
          <w:lang w:val="en-GB"/>
        </w:rPr>
        <w:lastRenderedPageBreak/>
        <w:t>Introduction</w:t>
      </w:r>
    </w:p>
    <w:p w14:paraId="23794320" w14:textId="19D3853C" w:rsidR="005B2170" w:rsidRDefault="005B2170" w:rsidP="00874035">
      <w:pPr>
        <w:pStyle w:val="BodyText"/>
      </w:pPr>
      <w:r w:rsidRPr="00A26DA2">
        <w:t xml:space="preserve">This document addresses the carriage of haptic media </w:t>
      </w:r>
      <w:r w:rsidRPr="00874035">
        <w:rPr>
          <w:szCs w:val="22"/>
        </w:rPr>
        <w:t>in</w:t>
      </w:r>
      <w:r w:rsidRPr="00A26DA2">
        <w:t xml:space="preserve"> an ISO base media file. A separate document, ISO/IEC 23090-31, specifies </w:t>
      </w:r>
      <w:r w:rsidR="00382801">
        <w:t>the</w:t>
      </w:r>
      <w:r w:rsidR="00382801" w:rsidRPr="00A26DA2">
        <w:t xml:space="preserve"> </w:t>
      </w:r>
      <w:r w:rsidRPr="00A26DA2">
        <w:t xml:space="preserve">MIHS stream format for haptic media. This document specifies </w:t>
      </w:r>
      <w:r w:rsidR="00BA4AA3">
        <w:t xml:space="preserve"> the process for</w:t>
      </w:r>
      <w:r w:rsidRPr="00A26DA2">
        <w:t xml:space="preserve"> incorporating MIHS formatted bitstreams into an ISO base media file.</w:t>
      </w:r>
      <w:r>
        <w:br w:type="page"/>
      </w:r>
    </w:p>
    <w:p w14:paraId="7E10EE4D" w14:textId="77777777" w:rsidR="005B2170" w:rsidRPr="003176D3" w:rsidRDefault="005B2170" w:rsidP="005B2170">
      <w:pPr>
        <w:pStyle w:val="zzSTDTitle"/>
        <w:spacing w:after="0"/>
        <w:rPr>
          <w:noProof/>
          <w:color w:val="auto"/>
          <w:lang w:val="en-GB"/>
        </w:rPr>
      </w:pPr>
      <w:r w:rsidRPr="003176D3">
        <w:rPr>
          <w:noProof/>
          <w:color w:val="auto"/>
          <w:lang w:val="en-GB"/>
        </w:rPr>
        <w:lastRenderedPageBreak/>
        <w:t xml:space="preserve">Information technology — </w:t>
      </w:r>
      <w:r w:rsidRPr="007F390D">
        <w:rPr>
          <w:noProof/>
          <w:color w:val="auto"/>
          <w:lang w:val="en-GB"/>
        </w:rPr>
        <w:t>Coded representation of immersive media</w:t>
      </w:r>
      <w:r w:rsidRPr="003176D3">
        <w:rPr>
          <w:noProof/>
          <w:color w:val="auto"/>
          <w:lang w:val="en-GB"/>
        </w:rPr>
        <w:t> —</w:t>
      </w:r>
    </w:p>
    <w:p w14:paraId="6A92EB58" w14:textId="791709A5" w:rsidR="005B2170" w:rsidRDefault="005B2170" w:rsidP="005B2170">
      <w:pPr>
        <w:pStyle w:val="zzSTDTitle"/>
        <w:spacing w:before="280"/>
        <w:rPr>
          <w:color w:val="auto"/>
          <w:lang w:val="it-IT"/>
        </w:rPr>
      </w:pPr>
      <w:r>
        <w:rPr>
          <w:b w:val="0"/>
          <w:bCs/>
          <w:noProof/>
          <w:color w:val="auto"/>
          <w:lang w:val="it-IT"/>
        </w:rPr>
        <w:t>Part </w:t>
      </w:r>
      <w:r w:rsidR="00454A28">
        <w:rPr>
          <w:b w:val="0"/>
          <w:bCs/>
          <w:noProof/>
          <w:color w:val="auto"/>
          <w:lang w:val="it-IT"/>
        </w:rPr>
        <w:t>32</w:t>
      </w:r>
      <w:r>
        <w:rPr>
          <w:b w:val="0"/>
          <w:bCs/>
          <w:noProof/>
          <w:color w:val="auto"/>
          <w:lang w:val="it-IT"/>
        </w:rPr>
        <w:t>:</w:t>
      </w:r>
      <w:r>
        <w:rPr>
          <w:b w:val="0"/>
          <w:bCs/>
          <w:noProof/>
          <w:color w:val="auto"/>
          <w:lang w:val="it-IT"/>
        </w:rPr>
        <w:br/>
      </w:r>
      <w:r w:rsidRPr="00FB7014">
        <w:rPr>
          <w:noProof/>
          <w:color w:val="auto"/>
          <w:lang w:val="it-IT"/>
        </w:rPr>
        <w:t>Carriage of haptics in ISO base media file format</w:t>
      </w: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282" w:name="DDHeadingPage1"/>
      <w:r w:rsidR="00400F6B">
        <w:rPr>
          <w:noProof/>
          <w:color w:val="auto"/>
          <w:lang w:val="it-IT"/>
        </w:rPr>
        <w:t>INTERNATIONAL STANDARD</w:t>
      </w:r>
      <w:bookmarkEnd w:id="282"/>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283" w:name="DDOrganization"/>
      <w:r w:rsidR="00400F6B">
        <w:rPr>
          <w:noProof/>
          <w:color w:val="auto"/>
          <w:lang w:val="it-IT"/>
        </w:rPr>
        <w:t>© ISO/IEC 2015 – All rights reserved</w:t>
      </w:r>
      <w:bookmarkEnd w:id="283"/>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284" w:name="LibEnteteISO"/>
      <w:r w:rsidR="00400F6B">
        <w:rPr>
          <w:noProof/>
          <w:color w:val="auto"/>
          <w:lang w:val="it-IT"/>
        </w:rPr>
        <w:t>ISO/IEC 15444-12:2015(E)</w:t>
      </w:r>
      <w:bookmarkEnd w:id="284"/>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285" w:name="LIBTypeTitreISO"/>
      <w:r w:rsidR="00400F6B">
        <w:rPr>
          <w:noProof/>
          <w:color w:val="auto"/>
          <w:lang w:val="it-IT"/>
        </w:rPr>
        <w:t xml:space="preserve"> 63</w:t>
      </w:r>
      <w:bookmarkEnd w:id="285"/>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286" w:name="DDTITLE4"/>
      <w:r w:rsidR="00400F6B">
        <w:rPr>
          <w:noProof/>
          <w:color w:val="auto"/>
          <w:lang w:val="it-IT"/>
        </w:rPr>
        <w:t>Part 12: ISO base media file format</w:t>
      </w:r>
      <w:bookmarkEnd w:id="286"/>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287" w:name="DDTITLE3"/>
      <w:r w:rsidR="00400F6B">
        <w:rPr>
          <w:noProof/>
          <w:color w:val="auto"/>
          <w:lang w:val="it-IT"/>
        </w:rPr>
        <w:t>Information technology — JPEG 2000 image coding system</w:t>
      </w:r>
      <w:bookmarkEnd w:id="287"/>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288" w:name="DDTITLE2"/>
      <w:r w:rsidR="00400F6B">
        <w:rPr>
          <w:noProof/>
          <w:color w:val="auto"/>
          <w:lang w:val="it-IT"/>
        </w:rPr>
        <w:t>Technologies de l'information — Codage des objets audiovisuels — Partie 12: Format ISO de base pour les fichiers médias</w:t>
      </w:r>
      <w:bookmarkEnd w:id="288"/>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289" w:name="DDTITLE1"/>
      <w:r w:rsidR="00400F6B">
        <w:rPr>
          <w:noProof/>
          <w:color w:val="auto"/>
          <w:lang w:val="it-IT"/>
        </w:rPr>
        <w:t>Information technology — JPEG 2000 image coding system — Part 12: ISO base media file format</w:t>
      </w:r>
      <w:bookmarkEnd w:id="289"/>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290" w:name="DDDocLanguage"/>
      <w:r w:rsidR="00400F6B">
        <w:rPr>
          <w:noProof/>
          <w:color w:val="auto"/>
          <w:lang w:val="it-IT"/>
        </w:rPr>
        <w:t>E</w:t>
      </w:r>
      <w:bookmarkEnd w:id="290"/>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291" w:name="DDWorkDocDate"/>
      <w:r w:rsidR="00400F6B">
        <w:rPr>
          <w:noProof/>
          <w:color w:val="auto"/>
          <w:lang w:val="it-IT"/>
        </w:rPr>
        <w:t>2015-02-20</w:t>
      </w:r>
      <w:bookmarkEnd w:id="291"/>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292" w:name="DDDocStage"/>
      <w:r w:rsidR="00400F6B">
        <w:rPr>
          <w:noProof/>
          <w:color w:val="auto"/>
          <w:lang w:val="it-IT"/>
        </w:rPr>
        <w:t>(60) Publication</w:t>
      </w:r>
      <w:bookmarkEnd w:id="292"/>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293" w:name="DDOrganization3"/>
      <w:r w:rsidR="00400F6B">
        <w:rPr>
          <w:noProof/>
          <w:color w:val="auto"/>
          <w:lang w:val="it-IT"/>
        </w:rPr>
        <w:t>ISO/IEC</w:t>
      </w:r>
      <w:bookmarkEnd w:id="293"/>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294" w:name="DDOrganization1"/>
      <w:r w:rsidR="00400F6B">
        <w:rPr>
          <w:noProof/>
          <w:color w:val="auto"/>
          <w:lang w:val="it-IT"/>
        </w:rPr>
        <w:t>ISO/IEC J</w:t>
      </w:r>
      <w:bookmarkEnd w:id="294"/>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95" w:name="DDBASEYEAR"/>
      <w:bookmarkEnd w:id="295"/>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96" w:name="DDAmno"/>
      <w:bookmarkEnd w:id="296"/>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97" w:name="DDDocSubType"/>
      <w:bookmarkEnd w:id="297"/>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98" w:name="DDDocType"/>
      <w:r w:rsidR="00400F6B">
        <w:rPr>
          <w:noProof/>
          <w:color w:val="auto"/>
          <w:lang w:val="it-IT"/>
        </w:rPr>
        <w:t>International Standard</w:t>
      </w:r>
      <w:bookmarkEnd w:id="298"/>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99" w:name="DDWorkDocNo"/>
      <w:bookmarkEnd w:id="299"/>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300" w:name="DDpubYear"/>
      <w:r w:rsidR="00400F6B">
        <w:rPr>
          <w:noProof/>
          <w:color w:val="auto"/>
          <w:lang w:val="it-IT"/>
        </w:rPr>
        <w:t>2015</w:t>
      </w:r>
      <w:bookmarkEnd w:id="300"/>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301" w:name="DDRefNoPart"/>
      <w:r w:rsidR="00400F6B">
        <w:rPr>
          <w:noProof/>
          <w:color w:val="auto"/>
          <w:lang w:val="it-IT"/>
        </w:rPr>
        <w:t>ISO/IEC 15444</w:t>
      </w:r>
      <w:bookmarkEnd w:id="301"/>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302" w:name="DDRefGen"/>
      <w:r w:rsidR="00400F6B">
        <w:rPr>
          <w:noProof/>
          <w:color w:val="auto"/>
          <w:lang w:val="it-IT"/>
        </w:rPr>
        <w:t>ISO/IEC 15444</w:t>
      </w:r>
      <w:r w:rsidR="00400F6B">
        <w:rPr>
          <w:noProof/>
          <w:color w:val="auto"/>
          <w:lang w:val="it-IT"/>
        </w:rPr>
        <w:noBreakHyphen/>
        <w:t>12</w:t>
      </w:r>
      <w:bookmarkEnd w:id="302"/>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303" w:name="DDRefNum"/>
      <w:r w:rsidR="00400F6B">
        <w:rPr>
          <w:noProof/>
          <w:color w:val="auto"/>
          <w:lang w:val="it-IT"/>
        </w:rPr>
        <w:t>ISO/IEC 15444-12</w:t>
      </w:r>
      <w:bookmarkEnd w:id="303"/>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304" w:name="DDSCSecr"/>
      <w:bookmarkEnd w:id="304"/>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5" w:name="DDSecr"/>
      <w:bookmarkEnd w:id="305"/>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06" w:name="DDSCTitle"/>
      <w:r w:rsidR="00400F6B">
        <w:rPr>
          <w:noProof/>
          <w:color w:val="auto"/>
          <w:lang w:val="it-IT"/>
        </w:rPr>
        <w:t>Coding of audio, picture, multimedia and hypermedia information</w:t>
      </w:r>
      <w:bookmarkEnd w:id="306"/>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07" w:name="DDTCTitle"/>
      <w:r w:rsidR="00400F6B">
        <w:rPr>
          <w:noProof/>
          <w:color w:val="auto"/>
          <w:lang w:val="it-IT"/>
        </w:rPr>
        <w:t>Information technology</w:t>
      </w:r>
      <w:bookmarkEnd w:id="307"/>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08" w:name="DDWGNum"/>
      <w:bookmarkEnd w:id="308"/>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09" w:name="DDSCNum"/>
      <w:r w:rsidR="00400F6B">
        <w:rPr>
          <w:noProof/>
          <w:color w:val="auto"/>
          <w:lang w:val="it-IT"/>
        </w:rPr>
        <w:t>29</w:t>
      </w:r>
      <w:bookmarkEnd w:id="309"/>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10" w:name="DDTCNum"/>
      <w:r w:rsidR="00400F6B">
        <w:rPr>
          <w:noProof/>
          <w:color w:val="auto"/>
          <w:lang w:val="it-IT"/>
        </w:rPr>
        <w:t>1</w:t>
      </w:r>
      <w:bookmarkEnd w:id="310"/>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11" w:name="LIBLANG"/>
      <w:r w:rsidR="00400F6B">
        <w:rPr>
          <w:noProof/>
          <w:color w:val="auto"/>
          <w:lang w:val="it-IT"/>
        </w:rPr>
        <w:t xml:space="preserve"> 2</w:t>
      </w:r>
      <w:bookmarkEnd w:id="311"/>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12" w:name="libH2NAME"/>
      <w:ins w:id="313" w:author="Henry Da Costa" w:date="2023-05-03T17:13:00Z">
        <w:r w:rsidR="00400F6B">
          <w:rPr>
            <w:noProof/>
            <w:color w:val="auto"/>
            <w:lang w:val="it-IT"/>
          </w:rPr>
          <w:t>見出し</w:t>
        </w:r>
        <w:r w:rsidR="00400F6B">
          <w:rPr>
            <w:noProof/>
            <w:color w:val="auto"/>
            <w:lang w:val="it-IT"/>
          </w:rPr>
          <w:t xml:space="preserve"> 2</w:t>
        </w:r>
      </w:ins>
      <w:bookmarkEnd w:id="312"/>
      <w:del w:id="314" w:author="Henry Da Costa" w:date="2023-05-03T17:13:00Z">
        <w:r w:rsidR="00ED7BA4" w:rsidDel="00400F6B">
          <w:rPr>
            <w:noProof/>
            <w:color w:val="auto"/>
            <w:lang w:val="it-IT"/>
          </w:rPr>
          <w:delText>見出し</w:delText>
        </w:r>
        <w:r w:rsidR="00ED7BA4" w:rsidDel="00400F6B">
          <w:rPr>
            <w:noProof/>
            <w:color w:val="auto"/>
            <w:lang w:val="it-IT"/>
          </w:rPr>
          <w:delText xml:space="preserve"> 2</w:delText>
        </w:r>
      </w:del>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15" w:name="libH1NAME"/>
      <w:ins w:id="316" w:author="Henry Da Costa" w:date="2023-05-03T17:13:00Z">
        <w:r w:rsidR="00400F6B">
          <w:rPr>
            <w:noProof/>
            <w:color w:val="auto"/>
            <w:lang w:val="it-IT"/>
          </w:rPr>
          <w:t>見出し</w:t>
        </w:r>
        <w:r w:rsidR="00400F6B">
          <w:rPr>
            <w:noProof/>
            <w:color w:val="auto"/>
            <w:lang w:val="it-IT"/>
          </w:rPr>
          <w:t xml:space="preserve"> 1</w:t>
        </w:r>
      </w:ins>
      <w:bookmarkEnd w:id="315"/>
      <w:del w:id="317" w:author="Henry Da Costa" w:date="2023-05-03T17:13:00Z">
        <w:r w:rsidR="00ED7BA4" w:rsidDel="00400F6B">
          <w:rPr>
            <w:noProof/>
            <w:color w:val="auto"/>
            <w:lang w:val="it-IT"/>
          </w:rPr>
          <w:delText>見出し</w:delText>
        </w:r>
        <w:r w:rsidR="00ED7BA4" w:rsidDel="00400F6B">
          <w:rPr>
            <w:noProof/>
            <w:color w:val="auto"/>
            <w:lang w:val="it-IT"/>
          </w:rPr>
          <w:delText xml:space="preserve"> 1</w:delText>
        </w:r>
      </w:del>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18" w:name="LibDesc"/>
      <w:bookmarkEnd w:id="318"/>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319" w:name="LibDescD"/>
      <w:bookmarkEnd w:id="319"/>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320" w:name="LibDescE"/>
      <w:bookmarkEnd w:id="320"/>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321" w:name="LibDescF"/>
      <w:bookmarkEnd w:id="321"/>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322" w:name="NATSubVer"/>
      <w:r w:rsidR="00400F6B">
        <w:rPr>
          <w:noProof/>
          <w:color w:val="auto"/>
          <w:lang w:val="it-IT"/>
        </w:rPr>
        <w:t>0</w:t>
      </w:r>
      <w:bookmarkEnd w:id="322"/>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323" w:name="CENSubVer"/>
      <w:r w:rsidR="00400F6B">
        <w:rPr>
          <w:noProof/>
          <w:color w:val="auto"/>
          <w:lang w:val="it-IT"/>
        </w:rPr>
        <w:t>2</w:t>
      </w:r>
      <w:bookmarkEnd w:id="323"/>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324" w:name="ISOSubVer"/>
      <w:bookmarkEnd w:id="324"/>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325" w:name="LIBVerMSDN"/>
      <w:r w:rsidR="00400F6B">
        <w:rPr>
          <w:noProof/>
          <w:color w:val="auto"/>
          <w:lang w:val="it-IT"/>
        </w:rPr>
        <w:t>STD Version 2.1c2</w:t>
      </w:r>
      <w:bookmarkEnd w:id="325"/>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326" w:name="LIBStageCode"/>
      <w:r w:rsidR="00400F6B">
        <w:rPr>
          <w:noProof/>
          <w:color w:val="auto"/>
          <w:lang w:val="it-IT"/>
        </w:rPr>
        <w:t>60</w:t>
      </w:r>
      <w:bookmarkEnd w:id="326"/>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327" w:name="LibRpl"/>
      <w:bookmarkEnd w:id="327"/>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328" w:name="LibICS"/>
      <w:bookmarkEnd w:id="328"/>
      <w:r w:rsidR="00400F6B">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329" w:name="LIBFIL"/>
      <w:r w:rsidR="00400F6B">
        <w:rPr>
          <w:noProof/>
          <w:color w:val="auto"/>
          <w:lang w:val="it-IT"/>
        </w:rPr>
        <w:t xml:space="preserve"> 4</w:t>
      </w:r>
      <w:bookmarkEnd w:id="329"/>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330" w:name="LIBEnFileName"/>
      <w:r w:rsidR="00400F6B">
        <w:rPr>
          <w:noProof/>
          <w:color w:val="auto"/>
          <w:lang w:val="it-IT"/>
        </w:rPr>
        <w:t>C:\Users\shinji_w\AppData\Roaming\Microsoft\Templates\STD\w15177_14496_5th.-restyle-R1.doc</w:t>
      </w:r>
      <w:bookmarkEnd w:id="330"/>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331" w:name="LIBFrFileName"/>
      <w:bookmarkEnd w:id="331"/>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332" w:name="LIBDeFileName"/>
      <w:bookmarkEnd w:id="332"/>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333" w:name="LIBNatFileName"/>
      <w:bookmarkEnd w:id="333"/>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334" w:name="LIBFileOld"/>
      <w:bookmarkEnd w:id="334"/>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335" w:name="LIBTypeTitreCEN"/>
      <w:bookmarkEnd w:id="335"/>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336" w:name="LIBTypeTitreNAT"/>
      <w:bookmarkEnd w:id="336"/>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337" w:name="LibEnteteCEN"/>
      <w:bookmarkEnd w:id="337"/>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338" w:name="LibEnteteNAT"/>
      <w:bookmarkEnd w:id="338"/>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339" w:name="LIBASynchroVF"/>
      <w:bookmarkEnd w:id="339"/>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340" w:name="LIBASynchroVE"/>
      <w:bookmarkEnd w:id="340"/>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341" w:name="LIBASynchroVD"/>
      <w:bookmarkEnd w:id="341"/>
      <w:r w:rsidR="00400F6B">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342" w:name="DDEditionNo"/>
      <w:bookmarkEnd w:id="342"/>
      <w:r w:rsidR="00400F6B">
        <w:rPr>
          <w:noProof/>
          <w:color w:val="auto"/>
          <w:lang w:val="it-IT"/>
        </w:rPr>
        <w:t xml:space="preserve"> </w:t>
      </w:r>
      <w:r>
        <w:rPr>
          <w:color w:val="auto"/>
        </w:rPr>
        <w:fldChar w:fldCharType="end"/>
      </w:r>
    </w:p>
    <w:p w14:paraId="215B740D" w14:textId="77777777" w:rsidR="005B2170" w:rsidRPr="003176D3" w:rsidRDefault="005B2170">
      <w:pPr>
        <w:pStyle w:val="Heading1"/>
        <w:numPr>
          <w:ilvl w:val="0"/>
          <w:numId w:val="7"/>
        </w:numPr>
      </w:pPr>
      <w:bookmarkStart w:id="343" w:name="_Toc441898363"/>
      <w:bookmarkStart w:id="344" w:name="_Toc32120120"/>
      <w:bookmarkStart w:id="345" w:name="_Ref60911451"/>
      <w:bookmarkStart w:id="346" w:name="_Ref60911465"/>
      <w:bookmarkStart w:id="347" w:name="_Ref60911489"/>
      <w:bookmarkStart w:id="348" w:name="_Ref200335146"/>
      <w:bookmarkStart w:id="349" w:name="_Toc71020219"/>
      <w:bookmarkStart w:id="350" w:name="_Toc115263285"/>
      <w:bookmarkStart w:id="351" w:name="_Toc134530095"/>
      <w:bookmarkStart w:id="352" w:name="_Hlk114755043"/>
      <w:r w:rsidRPr="00BA2E12">
        <w:t>Scope</w:t>
      </w:r>
      <w:bookmarkEnd w:id="343"/>
      <w:bookmarkEnd w:id="344"/>
      <w:bookmarkEnd w:id="345"/>
      <w:bookmarkEnd w:id="346"/>
      <w:bookmarkEnd w:id="347"/>
      <w:bookmarkEnd w:id="348"/>
      <w:bookmarkEnd w:id="349"/>
      <w:bookmarkEnd w:id="350"/>
      <w:bookmarkEnd w:id="351"/>
    </w:p>
    <w:bookmarkEnd w:id="352"/>
    <w:p w14:paraId="4C7FCB79" w14:textId="77777777" w:rsidR="005B2170" w:rsidRPr="00FB3F2F" w:rsidRDefault="005B2170" w:rsidP="00874035">
      <w:pPr>
        <w:pStyle w:val="BodyText"/>
      </w:pPr>
      <w:r>
        <w:t xml:space="preserve">This document specifies carriage of haptic </w:t>
      </w:r>
      <w:r w:rsidRPr="00571900">
        <w:t>media</w:t>
      </w:r>
      <w:r>
        <w:t xml:space="preserve"> in ISO base media files.</w:t>
      </w:r>
    </w:p>
    <w:p w14:paraId="5DADB600" w14:textId="77777777" w:rsidR="005B2170" w:rsidRDefault="005B2170">
      <w:pPr>
        <w:pStyle w:val="Heading1"/>
      </w:pPr>
      <w:bookmarkStart w:id="353" w:name="_Toc115263286"/>
      <w:bookmarkStart w:id="354" w:name="_Toc134530096"/>
      <w:r w:rsidRPr="00EA654F">
        <w:t>Normative</w:t>
      </w:r>
      <w:r>
        <w:t xml:space="preserve"> </w:t>
      </w:r>
      <w:r w:rsidRPr="00454A28">
        <w:t>references</w:t>
      </w:r>
      <w:bookmarkEnd w:id="353"/>
      <w:bookmarkEnd w:id="354"/>
    </w:p>
    <w:p w14:paraId="6C2BFE0E" w14:textId="77777777" w:rsidR="005B2170" w:rsidRPr="003176D3" w:rsidRDefault="005B2170" w:rsidP="00874035">
      <w:pPr>
        <w:pStyle w:val="BodyText"/>
      </w:pPr>
      <w:r w:rsidRPr="00107CEC">
        <w:t xml:space="preserve">The following documents are referred to in the text in such a way that some or </w:t>
      </w:r>
      <w:proofErr w:type="gramStart"/>
      <w:r w:rsidRPr="00107CEC">
        <w:t>all of</w:t>
      </w:r>
      <w:proofErr w:type="gramEnd"/>
      <w:r w:rsidRPr="00107CEC">
        <w:t xml:space="preserve"> their content constitutes </w:t>
      </w:r>
      <w:proofErr w:type="gramStart"/>
      <w:r w:rsidRPr="00107CEC">
        <w:t>requirements</w:t>
      </w:r>
      <w:proofErr w:type="gramEnd"/>
      <w:r w:rsidRPr="00107CEC">
        <w:t xml:space="preserve"> of this document. For dated references, only the edition cited applies. For undated references, the latest edition of the referenced document (including any amendments) applies.</w:t>
      </w:r>
    </w:p>
    <w:p w14:paraId="6EBE5A0A" w14:textId="77777777" w:rsidR="005B2170" w:rsidRDefault="005B2170" w:rsidP="00454A28">
      <w:pPr>
        <w:pStyle w:val="BodyText"/>
      </w:pPr>
      <w:r>
        <w:t xml:space="preserve">ISO/IEC 14496-12:2020, </w:t>
      </w:r>
      <w:r w:rsidRPr="00FA10B3">
        <w:rPr>
          <w:i/>
          <w:iCs/>
        </w:rPr>
        <w:t>Information technology — Coding of audio-visual objects — Part 12: ISO base media file format</w:t>
      </w:r>
    </w:p>
    <w:p w14:paraId="179134AF" w14:textId="77777777" w:rsidR="005B2170" w:rsidRDefault="005B2170" w:rsidP="00454A28">
      <w:pPr>
        <w:pStyle w:val="BodyText"/>
      </w:pPr>
      <w:commentRangeStart w:id="355"/>
      <w:commentRangeStart w:id="356"/>
      <w:r>
        <w:t>ISO/IEC 23090-31:</w:t>
      </w:r>
      <w:r w:rsidRPr="00571900">
        <w:rPr>
          <w:shd w:val="clear" w:color="auto" w:fill="FFFF00"/>
        </w:rPr>
        <w:t>xxxx</w:t>
      </w:r>
      <w:r>
        <w:t xml:space="preserve">, </w:t>
      </w:r>
      <w:r w:rsidRPr="00696AF3">
        <w:rPr>
          <w:i/>
          <w:iCs/>
        </w:rPr>
        <w:t>Information technology — Coded representation of immersive media — Part 31: Haptics Coding</w:t>
      </w:r>
      <w:commentRangeEnd w:id="355"/>
      <w:r w:rsidRPr="00696AF3">
        <w:rPr>
          <w:rStyle w:val="CommentReference"/>
          <w:i/>
          <w:iCs/>
        </w:rPr>
        <w:commentReference w:id="355"/>
      </w:r>
      <w:commentRangeEnd w:id="356"/>
      <w:r w:rsidRPr="00696AF3">
        <w:rPr>
          <w:rStyle w:val="CommentReference"/>
          <w:i/>
          <w:iCs/>
        </w:rPr>
        <w:commentReference w:id="356"/>
      </w:r>
    </w:p>
    <w:p w14:paraId="389EEB93" w14:textId="77777777" w:rsidR="005B2170" w:rsidRPr="003176D3" w:rsidRDefault="005B2170">
      <w:pPr>
        <w:pStyle w:val="Heading1"/>
      </w:pPr>
      <w:bookmarkStart w:id="357" w:name="_Toc479311625"/>
      <w:bookmarkStart w:id="358" w:name="_Ref60912049"/>
      <w:bookmarkStart w:id="359" w:name="_Ref60913391"/>
      <w:bookmarkStart w:id="360" w:name="_Toc71020221"/>
      <w:bookmarkStart w:id="361" w:name="_Toc115263287"/>
      <w:bookmarkStart w:id="362" w:name="_Toc134530097"/>
      <w:bookmarkStart w:id="363" w:name="_Toc71020222"/>
      <w:r w:rsidRPr="003176D3">
        <w:t>Terms</w:t>
      </w:r>
      <w:r w:rsidRPr="003176D3">
        <w:rPr>
          <w:rFonts w:hint="eastAsia"/>
        </w:rPr>
        <w:t>, d</w:t>
      </w:r>
      <w:r w:rsidRPr="003176D3">
        <w:t>efinitions</w:t>
      </w:r>
      <w:bookmarkEnd w:id="357"/>
      <w:bookmarkEnd w:id="358"/>
      <w:bookmarkEnd w:id="359"/>
      <w:r w:rsidRPr="003176D3">
        <w:rPr>
          <w:rFonts w:hint="eastAsia"/>
        </w:rPr>
        <w:t xml:space="preserve"> and a</w:t>
      </w:r>
      <w:r w:rsidRPr="003176D3">
        <w:t>bbreviated terms</w:t>
      </w:r>
      <w:bookmarkEnd w:id="360"/>
      <w:bookmarkEnd w:id="361"/>
      <w:bookmarkEnd w:id="362"/>
    </w:p>
    <w:p w14:paraId="43C0439D" w14:textId="77777777" w:rsidR="005B2170" w:rsidRPr="003176D3" w:rsidRDefault="005B2170">
      <w:pPr>
        <w:pStyle w:val="Heading2"/>
        <w:numPr>
          <w:ilvl w:val="1"/>
          <w:numId w:val="1"/>
        </w:numPr>
      </w:pPr>
      <w:bookmarkStart w:id="364" w:name="_Toc115263288"/>
      <w:bookmarkStart w:id="365" w:name="_Toc134530098"/>
      <w:bookmarkStart w:id="366" w:name="_Hlk114755073"/>
      <w:bookmarkEnd w:id="363"/>
      <w:r w:rsidRPr="003176D3">
        <w:t xml:space="preserve">Terms and </w:t>
      </w:r>
      <w:r w:rsidRPr="00F95628">
        <w:t>definitions</w:t>
      </w:r>
      <w:bookmarkEnd w:id="364"/>
      <w:bookmarkEnd w:id="365"/>
    </w:p>
    <w:bookmarkEnd w:id="366"/>
    <w:p w14:paraId="41EEB660" w14:textId="77777777" w:rsidR="005B2170" w:rsidRDefault="005B2170" w:rsidP="00874035">
      <w:pPr>
        <w:pStyle w:val="BodyText"/>
        <w:rPr>
          <w:rFonts w:cs="Cambria"/>
          <w:color w:val="211D1E"/>
          <w:szCs w:val="22"/>
        </w:rPr>
      </w:pPr>
      <w:r>
        <w:rPr>
          <w:rFonts w:cs="Cambria"/>
          <w:color w:val="211D1E"/>
          <w:szCs w:val="22"/>
        </w:rPr>
        <w:t>For the purposes of this document, the terms and definitions given in ISO/IEC 23090-5 and the following apply.</w:t>
      </w:r>
    </w:p>
    <w:p w14:paraId="7DD760A1" w14:textId="77777777" w:rsidR="005B2170" w:rsidRDefault="005B2170" w:rsidP="00874035">
      <w:pPr>
        <w:pStyle w:val="BodyText"/>
        <w:rPr>
          <w:rFonts w:cs="Cambria"/>
          <w:color w:val="211D1E"/>
          <w:szCs w:val="22"/>
        </w:rPr>
      </w:pPr>
      <w:r>
        <w:rPr>
          <w:rFonts w:cs="Cambria"/>
          <w:color w:val="211D1E"/>
          <w:szCs w:val="22"/>
        </w:rPr>
        <w:t>ISO and IEC maintain terminology databases for use in standardization at the following addresses:</w:t>
      </w:r>
    </w:p>
    <w:p w14:paraId="4AA305EF" w14:textId="5C6048B9" w:rsidR="005B2170" w:rsidRDefault="005B2170" w:rsidP="004921C0">
      <w:pPr>
        <w:pStyle w:val="BodyText"/>
        <w:numPr>
          <w:ilvl w:val="0"/>
          <w:numId w:val="12"/>
        </w:numPr>
        <w:rPr>
          <w:rFonts w:cs="Cambria"/>
          <w:color w:val="053BF5"/>
          <w:szCs w:val="22"/>
        </w:rPr>
      </w:pPr>
      <w:r>
        <w:rPr>
          <w:rFonts w:cs="Cambria"/>
          <w:color w:val="211D1E"/>
          <w:szCs w:val="22"/>
        </w:rPr>
        <w:t xml:space="preserve">ISO Online browsing platform: available at </w:t>
      </w:r>
      <w:hyperlink r:id="rId23" w:history="1">
        <w:r w:rsidR="00FE6077" w:rsidRPr="00A40322">
          <w:rPr>
            <w:rStyle w:val="Hyperlink"/>
            <w:rFonts w:cs="Cambria"/>
            <w:szCs w:val="22"/>
          </w:rPr>
          <w:t>https://www.iso.org/obp</w:t>
        </w:r>
      </w:hyperlink>
    </w:p>
    <w:p w14:paraId="6B278EFE" w14:textId="54DCDBD4" w:rsidR="005B2170" w:rsidRPr="003A2863" w:rsidRDefault="005B2170" w:rsidP="004921C0">
      <w:pPr>
        <w:pStyle w:val="BodyText"/>
        <w:numPr>
          <w:ilvl w:val="0"/>
          <w:numId w:val="12"/>
        </w:numPr>
      </w:pPr>
      <w:r>
        <w:rPr>
          <w:rFonts w:cs="Cambria"/>
          <w:color w:val="211D1E"/>
        </w:rPr>
        <w:t xml:space="preserve">IEC </w:t>
      </w:r>
      <w:proofErr w:type="spellStart"/>
      <w:r w:rsidRPr="005B2170">
        <w:rPr>
          <w:rFonts w:cs="Cambria"/>
          <w:color w:val="211D1E"/>
          <w:szCs w:val="22"/>
        </w:rPr>
        <w:t>Electropedia</w:t>
      </w:r>
      <w:proofErr w:type="spellEnd"/>
      <w:r>
        <w:rPr>
          <w:rFonts w:cs="Cambria"/>
          <w:color w:val="211D1E"/>
        </w:rPr>
        <w:t xml:space="preserve">: available at </w:t>
      </w:r>
      <w:hyperlink r:id="rId24" w:history="1">
        <w:r w:rsidR="00FE6077" w:rsidRPr="00A40322">
          <w:rPr>
            <w:rStyle w:val="Hyperlink"/>
            <w:rFonts w:cs="Cambria"/>
            <w:szCs w:val="22"/>
          </w:rPr>
          <w:t>https://www.electropedia.org/</w:t>
        </w:r>
      </w:hyperlink>
    </w:p>
    <w:p w14:paraId="67A59910" w14:textId="77777777" w:rsidR="005B2170" w:rsidRPr="00EC6C63" w:rsidRDefault="005B2170">
      <w:pPr>
        <w:pStyle w:val="TermNum"/>
        <w:numPr>
          <w:ilvl w:val="2"/>
          <w:numId w:val="1"/>
        </w:numPr>
        <w:ind w:left="0" w:firstLine="0"/>
      </w:pPr>
      <w:r w:rsidRPr="00EC6C63">
        <w:br/>
      </w:r>
      <w:r w:rsidRPr="005A36DC">
        <w:t>band</w:t>
      </w:r>
    </w:p>
    <w:p w14:paraId="56EDDF24" w14:textId="77777777" w:rsidR="005B2170" w:rsidRPr="00E22091" w:rsidRDefault="005B2170" w:rsidP="005B2170">
      <w:pPr>
        <w:pStyle w:val="Definition"/>
        <w:rPr>
          <w:lang w:val="en-GB"/>
        </w:rPr>
      </w:pPr>
      <w:r w:rsidRPr="005A36DC">
        <w:rPr>
          <w:lang w:val="en-GB"/>
        </w:rPr>
        <w:t xml:space="preserve">haptic band described in ISO/IEC 23090-31 for containing a haptic </w:t>
      </w:r>
      <w:proofErr w:type="gramStart"/>
      <w:r w:rsidRPr="005A36DC">
        <w:rPr>
          <w:lang w:val="en-GB"/>
        </w:rPr>
        <w:t>signal</w:t>
      </w:r>
      <w:proofErr w:type="gramEnd"/>
    </w:p>
    <w:p w14:paraId="7E964A3B" w14:textId="77777777" w:rsidR="005B2170" w:rsidRPr="00AC093E" w:rsidRDefault="005B2170">
      <w:pPr>
        <w:pStyle w:val="TermNum"/>
        <w:numPr>
          <w:ilvl w:val="2"/>
          <w:numId w:val="1"/>
        </w:numPr>
        <w:ind w:left="0" w:firstLine="0"/>
      </w:pPr>
      <w:r>
        <w:br/>
      </w:r>
      <w:r w:rsidRPr="00AC093E">
        <w:t>channel</w:t>
      </w:r>
    </w:p>
    <w:p w14:paraId="66AAB7B0" w14:textId="7660D6E2" w:rsidR="005B2170" w:rsidRPr="00AC093E" w:rsidRDefault="005B2170" w:rsidP="005B2170">
      <w:pPr>
        <w:pStyle w:val="Definition"/>
        <w:rPr>
          <w:lang w:val="en-GB"/>
        </w:rPr>
      </w:pPr>
      <w:r w:rsidRPr="00AC093E">
        <w:rPr>
          <w:lang w:val="en-GB"/>
        </w:rPr>
        <w:t xml:space="preserve">haptic </w:t>
      </w:r>
      <w:r w:rsidR="00E422CB">
        <w:rPr>
          <w:lang w:val="en-GB"/>
        </w:rPr>
        <w:t>channel</w:t>
      </w:r>
      <w:r w:rsidR="00E422CB" w:rsidRPr="00AC093E">
        <w:rPr>
          <w:lang w:val="en-GB"/>
        </w:rPr>
        <w:t xml:space="preserve"> </w:t>
      </w:r>
      <w:r w:rsidRPr="00AC093E">
        <w:rPr>
          <w:lang w:val="en-GB"/>
        </w:rPr>
        <w:t xml:space="preserve">described in ISO/IEC 23090-31 for containing bands to be combined, with the resulting haptics rendered at a specific body </w:t>
      </w:r>
      <w:proofErr w:type="gramStart"/>
      <w:r w:rsidRPr="00AC093E">
        <w:rPr>
          <w:lang w:val="en-GB"/>
        </w:rPr>
        <w:t>location</w:t>
      </w:r>
      <w:proofErr w:type="gramEnd"/>
    </w:p>
    <w:p w14:paraId="2E4389C3" w14:textId="77777777" w:rsidR="005B2170" w:rsidRPr="00517191" w:rsidRDefault="005B2170">
      <w:pPr>
        <w:pStyle w:val="TermNum"/>
        <w:numPr>
          <w:ilvl w:val="2"/>
          <w:numId w:val="1"/>
        </w:numPr>
        <w:ind w:left="0" w:firstLine="0"/>
      </w:pPr>
      <w:r w:rsidRPr="00517191">
        <w:br/>
        <w:t>experience</w:t>
      </w:r>
    </w:p>
    <w:p w14:paraId="7008DCD9" w14:textId="77777777" w:rsidR="005B2170" w:rsidRDefault="005B2170" w:rsidP="005B2170">
      <w:pPr>
        <w:pStyle w:val="Definition"/>
        <w:rPr>
          <w:lang w:val="en-GB"/>
        </w:rPr>
      </w:pPr>
      <w:r w:rsidRPr="00517191">
        <w:rPr>
          <w:lang w:val="en-GB"/>
        </w:rPr>
        <w:t xml:space="preserve">haptic experience described in ISO/IEC 23090-31 containing perceptions and global </w:t>
      </w:r>
      <w:proofErr w:type="gramStart"/>
      <w:r w:rsidRPr="00517191">
        <w:rPr>
          <w:lang w:val="en-GB"/>
        </w:rPr>
        <w:t>information</w:t>
      </w:r>
      <w:proofErr w:type="gramEnd"/>
    </w:p>
    <w:p w14:paraId="1F0D56F6" w14:textId="77777777" w:rsidR="005B2170" w:rsidRPr="00440C4E" w:rsidRDefault="005B2170">
      <w:pPr>
        <w:pStyle w:val="TermNum"/>
        <w:numPr>
          <w:ilvl w:val="2"/>
          <w:numId w:val="1"/>
        </w:numPr>
        <w:ind w:left="0" w:firstLine="0"/>
      </w:pPr>
      <w:r w:rsidRPr="00440C4E">
        <w:lastRenderedPageBreak/>
        <w:br/>
        <w:t>ISOBMFF track</w:t>
      </w:r>
    </w:p>
    <w:p w14:paraId="5DCDE505" w14:textId="77777777" w:rsidR="005B2170" w:rsidRPr="00440C4E" w:rsidRDefault="005B2170" w:rsidP="005B2170">
      <w:pPr>
        <w:pStyle w:val="Definition"/>
        <w:rPr>
          <w:lang w:val="en-GB"/>
        </w:rPr>
      </w:pPr>
      <w:r w:rsidRPr="00440C4E">
        <w:rPr>
          <w:lang w:val="en-GB"/>
        </w:rPr>
        <w:t>track defined in ISO/IEC 14496-12</w:t>
      </w:r>
    </w:p>
    <w:p w14:paraId="348C1A44" w14:textId="77777777" w:rsidR="005B2170" w:rsidRPr="00440C4E" w:rsidRDefault="005B2170">
      <w:pPr>
        <w:pStyle w:val="TermNum"/>
        <w:numPr>
          <w:ilvl w:val="2"/>
          <w:numId w:val="1"/>
        </w:numPr>
        <w:ind w:left="0" w:firstLine="0"/>
      </w:pPr>
      <w:r w:rsidRPr="00440C4E">
        <w:br/>
        <w:t>MIHS sample</w:t>
      </w:r>
    </w:p>
    <w:p w14:paraId="7DD86F47" w14:textId="77777777" w:rsidR="005B2170" w:rsidRPr="00440C4E" w:rsidRDefault="005B2170" w:rsidP="005B2170">
      <w:pPr>
        <w:pStyle w:val="Definition"/>
        <w:rPr>
          <w:lang w:val="en-GB"/>
        </w:rPr>
      </w:pPr>
      <w:r w:rsidRPr="00440C4E">
        <w:rPr>
          <w:lang w:val="en-GB"/>
        </w:rPr>
        <w:t xml:space="preserve">sample belonging to </w:t>
      </w:r>
      <w:proofErr w:type="gramStart"/>
      <w:r w:rsidRPr="00440C4E">
        <w:rPr>
          <w:lang w:val="en-GB"/>
        </w:rPr>
        <w:t>an</w:t>
      </w:r>
      <w:proofErr w:type="gramEnd"/>
      <w:r w:rsidRPr="00440C4E">
        <w:rPr>
          <w:lang w:val="en-GB"/>
        </w:rPr>
        <w:t xml:space="preserve"> MIHS track.</w:t>
      </w:r>
    </w:p>
    <w:p w14:paraId="7331E90E" w14:textId="77777777" w:rsidR="005B2170" w:rsidRPr="00440C4E" w:rsidRDefault="005B2170">
      <w:pPr>
        <w:pStyle w:val="TermNum"/>
        <w:numPr>
          <w:ilvl w:val="2"/>
          <w:numId w:val="1"/>
        </w:numPr>
        <w:ind w:left="0" w:firstLine="0"/>
      </w:pPr>
      <w:r w:rsidRPr="00440C4E">
        <w:br/>
        <w:t>MIHS stream</w:t>
      </w:r>
    </w:p>
    <w:p w14:paraId="5CC6BE70" w14:textId="77777777" w:rsidR="005B2170" w:rsidRPr="00440C4E" w:rsidRDefault="005B2170" w:rsidP="005B2170">
      <w:pPr>
        <w:pStyle w:val="Definition"/>
        <w:rPr>
          <w:lang w:val="en-GB"/>
        </w:rPr>
      </w:pPr>
      <w:r w:rsidRPr="00440C4E">
        <w:rPr>
          <w:lang w:val="en-GB"/>
        </w:rPr>
        <w:t>MIHS formatted bitstream described in ISO/IEC 23090-31</w:t>
      </w:r>
    </w:p>
    <w:p w14:paraId="4F84AE5F" w14:textId="77777777" w:rsidR="005B2170" w:rsidRPr="00440C4E" w:rsidRDefault="005B2170">
      <w:pPr>
        <w:pStyle w:val="TermNum"/>
        <w:numPr>
          <w:ilvl w:val="2"/>
          <w:numId w:val="1"/>
        </w:numPr>
        <w:ind w:left="0" w:firstLine="0"/>
      </w:pPr>
      <w:r w:rsidRPr="00440C4E">
        <w:br/>
        <w:t>MIHS track</w:t>
      </w:r>
    </w:p>
    <w:p w14:paraId="30224AA1" w14:textId="77777777" w:rsidR="005B2170" w:rsidRPr="00440C4E" w:rsidRDefault="005B2170" w:rsidP="005B2170">
      <w:pPr>
        <w:pStyle w:val="Definition"/>
        <w:rPr>
          <w:lang w:val="en-GB"/>
        </w:rPr>
      </w:pPr>
      <w:r w:rsidRPr="00440C4E">
        <w:rPr>
          <w:lang w:val="en-GB"/>
        </w:rPr>
        <w:t xml:space="preserve">ISOBMFF track having the </w:t>
      </w:r>
      <w:r w:rsidRPr="00074FAF">
        <w:rPr>
          <w:rStyle w:val="codeChar"/>
        </w:rPr>
        <w:t>'hapt'</w:t>
      </w:r>
      <w:r w:rsidRPr="00440C4E">
        <w:rPr>
          <w:lang w:val="en-GB"/>
        </w:rPr>
        <w:t xml:space="preserve"> handler type and an </w:t>
      </w:r>
      <w:r w:rsidRPr="00E05496">
        <w:rPr>
          <w:rStyle w:val="codeChar"/>
        </w:rPr>
        <w:t>MIHSSampleEntry</w:t>
      </w:r>
    </w:p>
    <w:p w14:paraId="2E95CD58" w14:textId="77777777" w:rsidR="005B2170" w:rsidRPr="00440C4E" w:rsidRDefault="005B2170">
      <w:pPr>
        <w:pStyle w:val="TermNum"/>
        <w:numPr>
          <w:ilvl w:val="2"/>
          <w:numId w:val="1"/>
        </w:numPr>
        <w:ind w:left="0" w:firstLine="0"/>
      </w:pPr>
      <w:r w:rsidRPr="00440C4E">
        <w:br/>
        <w:t>metadata</w:t>
      </w:r>
    </w:p>
    <w:p w14:paraId="43F36E0D" w14:textId="72B2EE94" w:rsidR="005B2170" w:rsidRPr="00440C4E" w:rsidRDefault="005B2170" w:rsidP="005B2170">
      <w:pPr>
        <w:pStyle w:val="Definition"/>
        <w:rPr>
          <w:lang w:val="en-GB"/>
        </w:rPr>
      </w:pPr>
      <w:r w:rsidRPr="00440C4E">
        <w:rPr>
          <w:lang w:val="en-GB"/>
        </w:rPr>
        <w:t xml:space="preserve">information about </w:t>
      </w:r>
      <w:r w:rsidR="00691123" w:rsidRPr="00440C4E">
        <w:rPr>
          <w:lang w:val="en-GB"/>
        </w:rPr>
        <w:t>a</w:t>
      </w:r>
      <w:r w:rsidR="00691123">
        <w:rPr>
          <w:lang w:val="en-GB"/>
        </w:rPr>
        <w:t xml:space="preserve"> haptic</w:t>
      </w:r>
      <w:r w:rsidR="00691123" w:rsidRPr="00440C4E">
        <w:rPr>
          <w:lang w:val="en-GB"/>
        </w:rPr>
        <w:t xml:space="preserve"> </w:t>
      </w:r>
      <w:r w:rsidRPr="00440C4E">
        <w:rPr>
          <w:lang w:val="en-GB"/>
        </w:rPr>
        <w:t>experience, perception, channel, or band described in ISO/IEC 23090-31</w:t>
      </w:r>
    </w:p>
    <w:p w14:paraId="6CD1D4B1" w14:textId="7ABF2B4E" w:rsidR="005B2170" w:rsidRPr="00440C4E" w:rsidRDefault="005B2170" w:rsidP="005B2170">
      <w:pPr>
        <w:pStyle w:val="Note"/>
        <w:ind w:left="0"/>
      </w:pPr>
      <w:r w:rsidRPr="00440C4E">
        <w:t>Note 1 to entry</w:t>
      </w:r>
      <w:r w:rsidRPr="00440C4E">
        <w:tab/>
        <w:t xml:space="preserve">ISO/IEC 14496-12 also uses the term “metadata” but with a different meaning from ISO/IEC 23090-31, hence this </w:t>
      </w:r>
      <w:del w:id="367" w:author="Henry Da Costa" w:date="2023-04-27T10:43:00Z">
        <w:r w:rsidRPr="00440C4E" w:rsidDel="00D70A54">
          <w:delText>clarification</w:delText>
        </w:r>
      </w:del>
      <w:ins w:id="368" w:author="Henry Da Costa" w:date="2023-04-27T10:43:00Z">
        <w:r w:rsidR="00D70A54" w:rsidRPr="00440C4E">
          <w:t>clarification.</w:t>
        </w:r>
      </w:ins>
    </w:p>
    <w:p w14:paraId="48D980B0" w14:textId="77777777" w:rsidR="005B2170" w:rsidRPr="00440C4E" w:rsidRDefault="005B2170">
      <w:pPr>
        <w:pStyle w:val="TermNum"/>
        <w:numPr>
          <w:ilvl w:val="2"/>
          <w:numId w:val="1"/>
        </w:numPr>
        <w:ind w:left="0" w:firstLine="0"/>
      </w:pPr>
      <w:r w:rsidRPr="00440C4E">
        <w:br/>
        <w:t>perception</w:t>
      </w:r>
    </w:p>
    <w:p w14:paraId="5B2AB97A" w14:textId="77777777" w:rsidR="005B2170" w:rsidRPr="00440C4E" w:rsidRDefault="005B2170" w:rsidP="005B2170">
      <w:pPr>
        <w:pStyle w:val="Definition"/>
        <w:rPr>
          <w:lang w:val="en-GB"/>
        </w:rPr>
      </w:pPr>
      <w:r w:rsidRPr="00440C4E">
        <w:rPr>
          <w:lang w:val="en-GB"/>
        </w:rPr>
        <w:t>haptic perception described in ISO/IEC 23090-31 for containing channels of a specific modality such as vibration, force, pressure, etc.</w:t>
      </w:r>
    </w:p>
    <w:p w14:paraId="111A597C" w14:textId="77777777" w:rsidR="005B2170" w:rsidRPr="00440C4E" w:rsidRDefault="005B2170">
      <w:pPr>
        <w:pStyle w:val="TermNum"/>
        <w:numPr>
          <w:ilvl w:val="2"/>
          <w:numId w:val="1"/>
        </w:numPr>
        <w:ind w:left="0" w:firstLine="0"/>
      </w:pPr>
      <w:r w:rsidRPr="00440C4E">
        <w:br/>
        <w:t>sample</w:t>
      </w:r>
    </w:p>
    <w:p w14:paraId="3AE7AD8F" w14:textId="5F769E15" w:rsidR="005B2170" w:rsidRPr="00440C4E" w:rsidRDefault="004B7930" w:rsidP="005B2170">
      <w:pPr>
        <w:pStyle w:val="Definition"/>
        <w:rPr>
          <w:lang w:val="en-GB"/>
        </w:rPr>
      </w:pPr>
      <w:r>
        <w:rPr>
          <w:lang w:val="en-GB"/>
        </w:rPr>
        <w:t xml:space="preserve">sample </w:t>
      </w:r>
      <w:r w:rsidR="005B2170" w:rsidRPr="00440C4E">
        <w:rPr>
          <w:lang w:val="en-GB"/>
        </w:rPr>
        <w:t>defined in ISO/IEC 14496-12</w:t>
      </w:r>
    </w:p>
    <w:p w14:paraId="64FA13AD" w14:textId="77777777" w:rsidR="005B2170" w:rsidRPr="003176D3" w:rsidRDefault="005B2170">
      <w:pPr>
        <w:pStyle w:val="Heading2"/>
        <w:numPr>
          <w:ilvl w:val="1"/>
          <w:numId w:val="1"/>
        </w:numPr>
      </w:pPr>
      <w:bookmarkStart w:id="369" w:name="_Toc71020223"/>
      <w:bookmarkStart w:id="370" w:name="_Toc115263289"/>
      <w:bookmarkStart w:id="371" w:name="_Toc134530099"/>
      <w:r w:rsidRPr="003176D3">
        <w:t>Abbreviated terms</w:t>
      </w:r>
      <w:bookmarkEnd w:id="369"/>
      <w:bookmarkEnd w:id="370"/>
      <w:bookmarkEnd w:id="37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
        <w:gridCol w:w="5241"/>
      </w:tblGrid>
      <w:tr w:rsidR="005B2170" w:rsidRPr="00761E27" w14:paraId="7600DC0F" w14:textId="77777777">
        <w:tc>
          <w:tcPr>
            <w:tcW w:w="0" w:type="auto"/>
          </w:tcPr>
          <w:p w14:paraId="68D1ADAF" w14:textId="77777777" w:rsidR="005B2170" w:rsidRPr="00761E27" w:rsidRDefault="005B2170" w:rsidP="00C21634">
            <w:pPr>
              <w:pStyle w:val="BodyText"/>
            </w:pPr>
            <w:r w:rsidRPr="00761E27">
              <w:t>IEC</w:t>
            </w:r>
          </w:p>
        </w:tc>
        <w:tc>
          <w:tcPr>
            <w:tcW w:w="0" w:type="auto"/>
          </w:tcPr>
          <w:p w14:paraId="4F010A9C" w14:textId="77777777" w:rsidR="005B2170" w:rsidRPr="0003781A" w:rsidRDefault="005B2170" w:rsidP="00C21634">
            <w:pPr>
              <w:pStyle w:val="BodyText"/>
            </w:pPr>
            <w:r w:rsidRPr="0003781A">
              <w:t>International Electrotechnical Commission</w:t>
            </w:r>
          </w:p>
        </w:tc>
      </w:tr>
      <w:tr w:rsidR="005B2170" w:rsidRPr="00761E27" w14:paraId="20A700F2" w14:textId="77777777">
        <w:tc>
          <w:tcPr>
            <w:tcW w:w="0" w:type="auto"/>
          </w:tcPr>
          <w:p w14:paraId="1A07200A" w14:textId="77777777" w:rsidR="005B2170" w:rsidRPr="00761E27" w:rsidRDefault="005B2170" w:rsidP="00C21634">
            <w:pPr>
              <w:pStyle w:val="BodyText"/>
            </w:pPr>
            <w:r w:rsidRPr="00761E27">
              <w:t>ISO</w:t>
            </w:r>
          </w:p>
        </w:tc>
        <w:tc>
          <w:tcPr>
            <w:tcW w:w="0" w:type="auto"/>
          </w:tcPr>
          <w:p w14:paraId="1E64EB63" w14:textId="77777777" w:rsidR="005B2170" w:rsidRPr="00761E27" w:rsidRDefault="005B2170" w:rsidP="00C21634">
            <w:pPr>
              <w:pStyle w:val="BodyText"/>
            </w:pPr>
            <w:r w:rsidRPr="00761E27">
              <w:t>International Organization for Standardization</w:t>
            </w:r>
          </w:p>
        </w:tc>
      </w:tr>
      <w:tr w:rsidR="005B2170" w:rsidRPr="00761E27" w14:paraId="76A5801C" w14:textId="77777777">
        <w:tc>
          <w:tcPr>
            <w:tcW w:w="0" w:type="auto"/>
          </w:tcPr>
          <w:p w14:paraId="41DBFE6F" w14:textId="77777777" w:rsidR="005B2170" w:rsidRPr="00761E27" w:rsidRDefault="005B2170" w:rsidP="00C21634">
            <w:pPr>
              <w:pStyle w:val="BodyText"/>
            </w:pPr>
            <w:r w:rsidRPr="00761E27">
              <w:t>ISOBMFF</w:t>
            </w:r>
          </w:p>
        </w:tc>
        <w:tc>
          <w:tcPr>
            <w:tcW w:w="0" w:type="auto"/>
          </w:tcPr>
          <w:p w14:paraId="2FBCBCD8" w14:textId="77777777" w:rsidR="005B2170" w:rsidRPr="00761E27" w:rsidRDefault="005B2170" w:rsidP="00C21634">
            <w:pPr>
              <w:pStyle w:val="BodyText"/>
            </w:pPr>
            <w:r w:rsidRPr="00761E27">
              <w:t>ISO base media file format (specified in ISO/IEC 14496-12)</w:t>
            </w:r>
          </w:p>
        </w:tc>
      </w:tr>
      <w:tr w:rsidR="005B2170" w:rsidRPr="00761E27" w14:paraId="7F37BD87" w14:textId="77777777">
        <w:tc>
          <w:tcPr>
            <w:tcW w:w="0" w:type="auto"/>
          </w:tcPr>
          <w:p w14:paraId="4630A39D" w14:textId="77777777" w:rsidR="005B2170" w:rsidRPr="00761E27" w:rsidRDefault="005B2170" w:rsidP="00C21634">
            <w:pPr>
              <w:pStyle w:val="BodyText"/>
            </w:pPr>
            <w:r w:rsidRPr="00761E27">
              <w:t>MIHS</w:t>
            </w:r>
          </w:p>
        </w:tc>
        <w:tc>
          <w:tcPr>
            <w:tcW w:w="0" w:type="auto"/>
          </w:tcPr>
          <w:p w14:paraId="5301982C" w14:textId="77777777" w:rsidR="005B2170" w:rsidRPr="00761E27" w:rsidRDefault="005B2170" w:rsidP="00C21634">
            <w:pPr>
              <w:pStyle w:val="BodyText"/>
            </w:pPr>
            <w:r w:rsidRPr="00761E27">
              <w:t>MPEG-I haptic stream</w:t>
            </w:r>
          </w:p>
        </w:tc>
      </w:tr>
      <w:tr w:rsidR="005B2170" w:rsidRPr="00761E27" w14:paraId="0F42A9EC" w14:textId="77777777">
        <w:tc>
          <w:tcPr>
            <w:tcW w:w="0" w:type="auto"/>
          </w:tcPr>
          <w:p w14:paraId="186ED350" w14:textId="77777777" w:rsidR="005B2170" w:rsidRPr="00761E27" w:rsidRDefault="005B2170" w:rsidP="00C21634">
            <w:pPr>
              <w:pStyle w:val="BodyText"/>
            </w:pPr>
            <w:r w:rsidRPr="00761E27">
              <w:t>MPEG</w:t>
            </w:r>
          </w:p>
        </w:tc>
        <w:tc>
          <w:tcPr>
            <w:tcW w:w="0" w:type="auto"/>
          </w:tcPr>
          <w:p w14:paraId="6EAD73DC" w14:textId="77777777" w:rsidR="005B2170" w:rsidRPr="00761E27" w:rsidRDefault="005B2170" w:rsidP="00C21634">
            <w:pPr>
              <w:pStyle w:val="BodyText"/>
            </w:pPr>
            <w:r w:rsidRPr="00761E27">
              <w:t>Moving Pictures Expert Group</w:t>
            </w:r>
          </w:p>
        </w:tc>
      </w:tr>
      <w:tr w:rsidR="005B2170" w:rsidRPr="00761E27" w14:paraId="29CF4DD8" w14:textId="77777777">
        <w:tc>
          <w:tcPr>
            <w:tcW w:w="0" w:type="auto"/>
          </w:tcPr>
          <w:p w14:paraId="0B7D84E6" w14:textId="77777777" w:rsidR="005B2170" w:rsidRPr="00761E27" w:rsidRDefault="005B2170" w:rsidP="00C21634">
            <w:pPr>
              <w:pStyle w:val="BodyText"/>
            </w:pPr>
            <w:r w:rsidRPr="00761E27">
              <w:t>MPEG-I</w:t>
            </w:r>
          </w:p>
        </w:tc>
        <w:tc>
          <w:tcPr>
            <w:tcW w:w="0" w:type="auto"/>
          </w:tcPr>
          <w:p w14:paraId="69602DF0" w14:textId="77777777" w:rsidR="005B2170" w:rsidRPr="00761E27" w:rsidRDefault="005B2170" w:rsidP="00C21634">
            <w:pPr>
              <w:pStyle w:val="BodyText"/>
            </w:pPr>
            <w:r w:rsidRPr="00761E27">
              <w:t>MPEG immersive media</w:t>
            </w:r>
          </w:p>
        </w:tc>
      </w:tr>
    </w:tbl>
    <w:p w14:paraId="10EA2266" w14:textId="77777777" w:rsidR="005B2170" w:rsidRDefault="005B2170">
      <w:pPr>
        <w:pStyle w:val="Heading1"/>
        <w:rPr>
          <w:lang w:eastAsia="zh-CN"/>
        </w:rPr>
      </w:pPr>
      <w:bookmarkStart w:id="372" w:name="_Toc115263290"/>
      <w:bookmarkStart w:id="373" w:name="_Toc134530100"/>
      <w:r w:rsidRPr="00ED22E3">
        <w:t>Overview</w:t>
      </w:r>
      <w:bookmarkEnd w:id="372"/>
      <w:bookmarkEnd w:id="373"/>
    </w:p>
    <w:p w14:paraId="01366F1C" w14:textId="77777777" w:rsidR="005B2170" w:rsidRDefault="005B2170">
      <w:pPr>
        <w:pStyle w:val="Heading2"/>
        <w:numPr>
          <w:ilvl w:val="1"/>
          <w:numId w:val="1"/>
        </w:numPr>
      </w:pPr>
      <w:bookmarkStart w:id="374" w:name="_Toc115263291"/>
      <w:bookmarkStart w:id="375" w:name="_Toc134530101"/>
      <w:r>
        <w:t>Organization of this document</w:t>
      </w:r>
      <w:bookmarkEnd w:id="374"/>
      <w:bookmarkEnd w:id="375"/>
    </w:p>
    <w:p w14:paraId="205146A9" w14:textId="31F8CDAD" w:rsidR="005B2170" w:rsidRDefault="005B2170" w:rsidP="00874035">
      <w:pPr>
        <w:pStyle w:val="BodyText"/>
        <w:rPr>
          <w:ins w:id="376" w:author="Henry Da Costa" w:date="2023-05-09T10:13:00Z"/>
          <w:lang w:eastAsia="zh-CN"/>
        </w:rPr>
      </w:pPr>
      <w:r w:rsidRPr="00874035">
        <w:rPr>
          <w:rFonts w:cs="Cambria"/>
          <w:color w:val="211D1E"/>
          <w:szCs w:val="22"/>
        </w:rPr>
        <w:t>Subclause</w:t>
      </w:r>
      <w:r>
        <w:rPr>
          <w:lang w:eastAsia="zh-CN"/>
        </w:rPr>
        <w:t xml:space="preserve"> </w:t>
      </w:r>
      <w:r>
        <w:rPr>
          <w:lang w:eastAsia="zh-CN"/>
        </w:rPr>
        <w:fldChar w:fldCharType="begin"/>
      </w:r>
      <w:r>
        <w:rPr>
          <w:lang w:eastAsia="zh-CN"/>
        </w:rPr>
        <w:instrText xml:space="preserve"> REF _Ref113354338 \r \h  \* MERGEFORMAT </w:instrText>
      </w:r>
      <w:r>
        <w:rPr>
          <w:lang w:eastAsia="zh-CN"/>
        </w:rPr>
      </w:r>
      <w:r>
        <w:rPr>
          <w:lang w:eastAsia="zh-CN"/>
        </w:rPr>
        <w:fldChar w:fldCharType="separate"/>
      </w:r>
      <w:r w:rsidR="00400F6B">
        <w:rPr>
          <w:lang w:eastAsia="zh-CN"/>
        </w:rPr>
        <w:t>4.2</w:t>
      </w:r>
      <w:r>
        <w:rPr>
          <w:lang w:eastAsia="zh-CN"/>
        </w:rPr>
        <w:fldChar w:fldCharType="end"/>
      </w:r>
      <w:r>
        <w:rPr>
          <w:lang w:eastAsia="zh-CN"/>
        </w:rPr>
        <w:t xml:space="preserve"> provides the overall architecture for storage of MIHS streams in ISOBMFF.</w:t>
      </w:r>
    </w:p>
    <w:p w14:paraId="2E7622F4" w14:textId="6AEA2EC6" w:rsidR="00733826" w:rsidRDefault="00733826" w:rsidP="00874035">
      <w:pPr>
        <w:pStyle w:val="BodyText"/>
        <w:rPr>
          <w:ins w:id="377" w:author="Henry Da Costa" w:date="2023-05-09T09:57:00Z"/>
          <w:lang w:eastAsia="zh-CN"/>
        </w:rPr>
      </w:pPr>
      <w:ins w:id="378" w:author="Henry Da Costa" w:date="2023-05-09T10:13:00Z">
        <w:r>
          <w:rPr>
            <w:lang w:eastAsia="zh-CN"/>
          </w:rPr>
          <w:t xml:space="preserve">Subclause </w:t>
        </w:r>
      </w:ins>
      <w:ins w:id="379" w:author="Henry Da Costa" w:date="2023-05-09T10:14:00Z">
        <w:r>
          <w:rPr>
            <w:lang w:eastAsia="zh-CN"/>
          </w:rPr>
          <w:fldChar w:fldCharType="begin"/>
        </w:r>
        <w:r>
          <w:rPr>
            <w:lang w:eastAsia="zh-CN"/>
          </w:rPr>
          <w:instrText xml:space="preserve"> REF _Ref134519663 \r \h </w:instrText>
        </w:r>
      </w:ins>
      <w:r>
        <w:rPr>
          <w:lang w:eastAsia="zh-CN"/>
        </w:rPr>
      </w:r>
      <w:r>
        <w:rPr>
          <w:lang w:eastAsia="zh-CN"/>
        </w:rPr>
        <w:fldChar w:fldCharType="separate"/>
      </w:r>
      <w:ins w:id="380" w:author="Henry Da Costa" w:date="2023-05-09T10:14:00Z">
        <w:r>
          <w:rPr>
            <w:lang w:eastAsia="zh-CN"/>
          </w:rPr>
          <w:t>4.3</w:t>
        </w:r>
        <w:r>
          <w:rPr>
            <w:lang w:eastAsia="zh-CN"/>
          </w:rPr>
          <w:fldChar w:fldCharType="end"/>
        </w:r>
        <w:r>
          <w:rPr>
            <w:lang w:eastAsia="zh-CN"/>
          </w:rPr>
          <w:t xml:space="preserve"> </w:t>
        </w:r>
        <w:r w:rsidR="00E962DB">
          <w:rPr>
            <w:lang w:eastAsia="zh-CN"/>
          </w:rPr>
          <w:t>provides information for synchronizing MIHS streams with other media.</w:t>
        </w:r>
      </w:ins>
    </w:p>
    <w:p w14:paraId="1A3AFBC9" w14:textId="3C336C8F" w:rsidR="00E85AF3" w:rsidRDefault="00E85AF3" w:rsidP="00874035">
      <w:pPr>
        <w:pStyle w:val="BodyText"/>
        <w:rPr>
          <w:lang w:eastAsia="zh-CN"/>
        </w:rPr>
      </w:pPr>
      <w:ins w:id="381" w:author="Henry Da Costa" w:date="2023-05-09T09:57:00Z">
        <w:r>
          <w:rPr>
            <w:lang w:eastAsia="zh-CN"/>
          </w:rPr>
          <w:t xml:space="preserve">Subclause </w:t>
        </w:r>
      </w:ins>
      <w:ins w:id="382" w:author="Henry Da Costa" w:date="2023-05-09T10:13:00Z">
        <w:r w:rsidR="00733826">
          <w:rPr>
            <w:lang w:eastAsia="zh-CN"/>
          </w:rPr>
          <w:fldChar w:fldCharType="begin"/>
        </w:r>
        <w:r w:rsidR="00733826">
          <w:rPr>
            <w:lang w:eastAsia="zh-CN"/>
          </w:rPr>
          <w:instrText xml:space="preserve"> REF _Ref134519648 \r \h </w:instrText>
        </w:r>
      </w:ins>
      <w:r w:rsidR="00733826">
        <w:rPr>
          <w:lang w:eastAsia="zh-CN"/>
        </w:rPr>
      </w:r>
      <w:r w:rsidR="00733826">
        <w:rPr>
          <w:lang w:eastAsia="zh-CN"/>
        </w:rPr>
        <w:fldChar w:fldCharType="separate"/>
      </w:r>
      <w:ins w:id="383" w:author="Henry Da Costa" w:date="2023-05-09T10:13:00Z">
        <w:r w:rsidR="00733826">
          <w:rPr>
            <w:lang w:eastAsia="zh-CN"/>
          </w:rPr>
          <w:t>4.4</w:t>
        </w:r>
        <w:r w:rsidR="00733826">
          <w:rPr>
            <w:lang w:eastAsia="zh-CN"/>
          </w:rPr>
          <w:fldChar w:fldCharType="end"/>
        </w:r>
      </w:ins>
      <w:ins w:id="384" w:author="Henry Da Costa" w:date="2023-05-09T09:57:00Z">
        <w:r>
          <w:rPr>
            <w:lang w:eastAsia="zh-CN"/>
          </w:rPr>
          <w:t xml:space="preserve"> provides a summary of the referenceable code points</w:t>
        </w:r>
      </w:ins>
      <w:ins w:id="385" w:author="Henry Da Costa" w:date="2023-05-09T10:14:00Z">
        <w:r w:rsidR="00190D0C">
          <w:rPr>
            <w:lang w:eastAsia="zh-CN"/>
          </w:rPr>
          <w:t>,</w:t>
        </w:r>
      </w:ins>
      <w:ins w:id="386" w:author="Henry Da Costa" w:date="2023-05-09T09:57:00Z">
        <w:r>
          <w:rPr>
            <w:lang w:eastAsia="zh-CN"/>
          </w:rPr>
          <w:t xml:space="preserve"> in tabular form</w:t>
        </w:r>
      </w:ins>
      <w:ins w:id="387" w:author="Henry Da Costa" w:date="2023-05-09T09:58:00Z">
        <w:r w:rsidR="00F573FA">
          <w:rPr>
            <w:lang w:eastAsia="zh-CN"/>
          </w:rPr>
          <w:t>at</w:t>
        </w:r>
        <w:r>
          <w:rPr>
            <w:lang w:eastAsia="zh-CN"/>
          </w:rPr>
          <w:t>.</w:t>
        </w:r>
      </w:ins>
    </w:p>
    <w:p w14:paraId="691091CB" w14:textId="146501E0" w:rsidR="005B2170" w:rsidRDefault="005B2170" w:rsidP="00874035">
      <w:pPr>
        <w:pStyle w:val="BodyText"/>
        <w:rPr>
          <w:lang w:eastAsia="zh-CN"/>
        </w:rPr>
      </w:pPr>
      <w:r w:rsidRPr="00874035">
        <w:rPr>
          <w:rFonts w:cs="Cambria"/>
          <w:color w:val="211D1E"/>
          <w:szCs w:val="22"/>
        </w:rPr>
        <w:lastRenderedPageBreak/>
        <w:t>Clause</w:t>
      </w:r>
      <w:r>
        <w:rPr>
          <w:lang w:eastAsia="zh-CN"/>
        </w:rPr>
        <w:t xml:space="preserve"> </w:t>
      </w:r>
      <w:r>
        <w:rPr>
          <w:lang w:eastAsia="zh-CN"/>
        </w:rPr>
        <w:fldChar w:fldCharType="begin"/>
      </w:r>
      <w:r>
        <w:rPr>
          <w:lang w:eastAsia="zh-CN"/>
        </w:rPr>
        <w:instrText xml:space="preserve"> REF _Ref113354352 \r \h  \* MERGEFORMAT </w:instrText>
      </w:r>
      <w:r>
        <w:rPr>
          <w:lang w:eastAsia="zh-CN"/>
        </w:rPr>
      </w:r>
      <w:r>
        <w:rPr>
          <w:lang w:eastAsia="zh-CN"/>
        </w:rPr>
        <w:fldChar w:fldCharType="separate"/>
      </w:r>
      <w:r w:rsidR="00400F6B">
        <w:rPr>
          <w:lang w:eastAsia="zh-CN"/>
        </w:rPr>
        <w:t>5</w:t>
      </w:r>
      <w:r>
        <w:rPr>
          <w:lang w:eastAsia="zh-CN"/>
        </w:rPr>
        <w:fldChar w:fldCharType="end"/>
      </w:r>
      <w:r>
        <w:rPr>
          <w:lang w:eastAsia="zh-CN"/>
        </w:rPr>
        <w:t xml:space="preserve"> specifies extensions to the ISOBMFF for storage of MIHS streams.</w:t>
      </w:r>
    </w:p>
    <w:p w14:paraId="3BB5FA44" w14:textId="77777777" w:rsidR="005B2170" w:rsidRDefault="005B2170">
      <w:pPr>
        <w:pStyle w:val="Heading2"/>
        <w:numPr>
          <w:ilvl w:val="1"/>
          <w:numId w:val="1"/>
        </w:numPr>
      </w:pPr>
      <w:bookmarkStart w:id="388" w:name="_Ref113354338"/>
      <w:bookmarkStart w:id="389" w:name="_Toc115263292"/>
      <w:bookmarkStart w:id="390" w:name="_Toc134530102"/>
      <w:r>
        <w:t>Haptic media</w:t>
      </w:r>
      <w:bookmarkEnd w:id="388"/>
      <w:bookmarkEnd w:id="389"/>
      <w:bookmarkEnd w:id="390"/>
    </w:p>
    <w:p w14:paraId="4F4ED8DF" w14:textId="77777777" w:rsidR="005B2170" w:rsidRPr="003176D3" w:rsidRDefault="005B2170">
      <w:pPr>
        <w:pStyle w:val="Heading3"/>
        <w:numPr>
          <w:ilvl w:val="2"/>
          <w:numId w:val="1"/>
        </w:numPr>
        <w:rPr>
          <w:lang w:val="en-GB"/>
        </w:rPr>
      </w:pPr>
      <w:bookmarkStart w:id="391" w:name="_Toc115263293"/>
      <w:bookmarkStart w:id="392" w:name="_Toc134530103"/>
      <w:r>
        <w:t xml:space="preserve">Structure of haptic </w:t>
      </w:r>
      <w:r w:rsidRPr="00657A95">
        <w:t>media</w:t>
      </w:r>
      <w:bookmarkEnd w:id="391"/>
      <w:bookmarkEnd w:id="392"/>
    </w:p>
    <w:p w14:paraId="1EE2B882" w14:textId="77777777" w:rsidR="005B2170" w:rsidRDefault="005B2170" w:rsidP="00874035">
      <w:pPr>
        <w:pStyle w:val="BodyText"/>
        <w:rPr>
          <w:lang w:eastAsia="zh-CN"/>
        </w:rPr>
      </w:pPr>
      <w:r w:rsidRPr="00874035">
        <w:rPr>
          <w:rFonts w:cs="Cambria"/>
          <w:color w:val="211D1E"/>
          <w:szCs w:val="22"/>
        </w:rPr>
        <w:t>ISO</w:t>
      </w:r>
      <w:r w:rsidRPr="00C424BB">
        <w:rPr>
          <w:lang w:eastAsia="zh-CN"/>
        </w:rPr>
        <w:t>/IEC 23090-31</w:t>
      </w:r>
      <w:r>
        <w:rPr>
          <w:lang w:eastAsia="zh-CN"/>
        </w:rPr>
        <w:t xml:space="preserve"> describes haptic experiences composed of perceptions containing channels, which in turn contain bands.</w:t>
      </w:r>
    </w:p>
    <w:p w14:paraId="7ACD105D" w14:textId="77777777" w:rsidR="005B2170" w:rsidRPr="0050728D" w:rsidRDefault="005B2170" w:rsidP="00272375">
      <w:pPr>
        <w:pStyle w:val="Figure"/>
      </w:pPr>
      <w:r w:rsidRPr="00550EBC">
        <w:rPr>
          <w:noProof/>
        </w:rPr>
        <w:drawing>
          <wp:inline distT="0" distB="0" distL="0" distR="0" wp14:anchorId="4A07AAA7" wp14:editId="232AAA4D">
            <wp:extent cx="5572125" cy="1609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72125" cy="1609725"/>
                    </a:xfrm>
                    <a:prstGeom prst="rect">
                      <a:avLst/>
                    </a:prstGeom>
                    <a:noFill/>
                    <a:ln>
                      <a:noFill/>
                    </a:ln>
                  </pic:spPr>
                </pic:pic>
              </a:graphicData>
            </a:graphic>
          </wp:inline>
        </w:drawing>
      </w:r>
    </w:p>
    <w:p w14:paraId="27F9C862" w14:textId="42D7C8B1" w:rsidR="005B2170" w:rsidRPr="00A24996" w:rsidRDefault="005B2170" w:rsidP="00272375">
      <w:pPr>
        <w:pStyle w:val="Caption"/>
      </w:pPr>
      <w:bookmarkStart w:id="393" w:name="_Ref114580940"/>
      <w:r>
        <w:t xml:space="preserve">Figure </w:t>
      </w:r>
      <w:r>
        <w:fldChar w:fldCharType="begin"/>
      </w:r>
      <w:r>
        <w:instrText>SEQ Figure \* ARABIC</w:instrText>
      </w:r>
      <w:r>
        <w:fldChar w:fldCharType="separate"/>
      </w:r>
      <w:r w:rsidR="00400F6B">
        <w:rPr>
          <w:noProof/>
        </w:rPr>
        <w:t>1</w:t>
      </w:r>
      <w:r>
        <w:fldChar w:fldCharType="end"/>
      </w:r>
      <w:bookmarkEnd w:id="393"/>
      <w:r>
        <w:t xml:space="preserve"> </w:t>
      </w:r>
      <w:r>
        <w:rPr>
          <w:lang w:eastAsia="zh-CN"/>
        </w:rPr>
        <w:t>–</w:t>
      </w:r>
      <w:r>
        <w:t xml:space="preserve"> Structure of haptic media</w:t>
      </w:r>
    </w:p>
    <w:p w14:paraId="3489102C" w14:textId="66B5570D" w:rsidR="005B2170" w:rsidRDefault="005B2170" w:rsidP="00874035">
      <w:pPr>
        <w:pStyle w:val="BodyText"/>
        <w:rPr>
          <w:lang w:eastAsia="zh-CN"/>
        </w:rPr>
      </w:pPr>
      <w:r w:rsidRPr="00874035">
        <w:rPr>
          <w:rFonts w:cs="Cambria"/>
          <w:color w:val="211D1E"/>
          <w:szCs w:val="22"/>
        </w:rPr>
        <w:t>Experiences</w:t>
      </w:r>
      <w:r>
        <w:rPr>
          <w:lang w:eastAsia="zh-CN"/>
        </w:rPr>
        <w:t>, perceptions</w:t>
      </w:r>
      <w:r w:rsidR="00262A4B">
        <w:rPr>
          <w:lang w:eastAsia="zh-CN"/>
        </w:rPr>
        <w:t xml:space="preserve">, </w:t>
      </w:r>
      <w:r>
        <w:rPr>
          <w:lang w:eastAsia="zh-CN"/>
        </w:rPr>
        <w:t>channels, and bands also contain metadata, which do not depend on time.</w:t>
      </w:r>
    </w:p>
    <w:p w14:paraId="093E4726" w14:textId="77777777" w:rsidR="005B2170" w:rsidRDefault="005B2170" w:rsidP="00874035">
      <w:pPr>
        <w:pStyle w:val="BodyText"/>
        <w:rPr>
          <w:lang w:eastAsia="zh-CN"/>
        </w:rPr>
      </w:pPr>
      <w:r>
        <w:rPr>
          <w:lang w:eastAsia="zh-CN"/>
        </w:rPr>
        <w:t xml:space="preserve">A </w:t>
      </w:r>
      <w:r w:rsidRPr="00874035">
        <w:rPr>
          <w:rFonts w:cs="Cambria"/>
          <w:color w:val="211D1E"/>
          <w:szCs w:val="22"/>
        </w:rPr>
        <w:t>perception</w:t>
      </w:r>
      <w:r>
        <w:rPr>
          <w:lang w:eastAsia="zh-CN"/>
        </w:rPr>
        <w:t xml:space="preserve"> may additionally contain an effect library comprising haptic effect definitions. Bands may reference haptic effects in their containing perception’s effect library.</w:t>
      </w:r>
    </w:p>
    <w:p w14:paraId="353C2425" w14:textId="77777777" w:rsidR="005B2170" w:rsidRDefault="005B2170" w:rsidP="00874035">
      <w:pPr>
        <w:pStyle w:val="BodyText"/>
        <w:rPr>
          <w:lang w:eastAsia="zh-CN"/>
        </w:rPr>
      </w:pPr>
      <w:r w:rsidRPr="00874035">
        <w:rPr>
          <w:rFonts w:cs="Cambria"/>
          <w:color w:val="211D1E"/>
          <w:szCs w:val="22"/>
        </w:rPr>
        <w:t>Bands</w:t>
      </w:r>
      <w:r>
        <w:rPr>
          <w:lang w:eastAsia="zh-CN"/>
        </w:rPr>
        <w:t xml:space="preserve"> additionally contain haptic effect definitions or references to effects in the containing perception’s effect library to be presented at specific times, possibly following external events.</w:t>
      </w:r>
    </w:p>
    <w:p w14:paraId="211443F7" w14:textId="6D1185B6" w:rsidR="00660987" w:rsidRDefault="004D0EA8" w:rsidP="00660987">
      <w:pPr>
        <w:pStyle w:val="Heading3"/>
        <w:numPr>
          <w:ilvl w:val="2"/>
          <w:numId w:val="1"/>
        </w:numPr>
      </w:pPr>
      <w:bookmarkStart w:id="394" w:name="_Toc117688159"/>
      <w:bookmarkStart w:id="395" w:name="_Toc134530104"/>
      <w:bookmarkStart w:id="396" w:name="_Toc115263294"/>
      <w:r>
        <w:t xml:space="preserve">MIHS </w:t>
      </w:r>
      <w:r w:rsidR="00660987">
        <w:t>streams</w:t>
      </w:r>
      <w:bookmarkEnd w:id="394"/>
      <w:bookmarkEnd w:id="395"/>
    </w:p>
    <w:p w14:paraId="21802D3B" w14:textId="77777777" w:rsidR="00660987" w:rsidRDefault="00660987" w:rsidP="00C21634">
      <w:pPr>
        <w:pStyle w:val="BodyText"/>
        <w:rPr>
          <w:lang w:eastAsia="zh-CN"/>
        </w:rPr>
      </w:pPr>
      <w:r w:rsidRPr="00C21634">
        <w:rPr>
          <w:rFonts w:cs="Cambria"/>
          <w:color w:val="211D1E"/>
          <w:szCs w:val="22"/>
        </w:rPr>
        <w:t>ISO</w:t>
      </w:r>
      <w:r w:rsidRPr="00C424BB">
        <w:rPr>
          <w:lang w:eastAsia="zh-CN"/>
        </w:rPr>
        <w:t>/IEC 23090-31</w:t>
      </w:r>
      <w:r>
        <w:rPr>
          <w:lang w:eastAsia="zh-CN"/>
        </w:rPr>
        <w:t xml:space="preserve"> describes an MIHS format for streaming haptic media. An MIHS stream is composed of MIHS units. Each MIHS unit is composed of MIHS packets.</w:t>
      </w:r>
    </w:p>
    <w:p w14:paraId="4D53E362" w14:textId="77777777" w:rsidR="00660987" w:rsidRDefault="00660987" w:rsidP="00C21634">
      <w:pPr>
        <w:pStyle w:val="BodyText"/>
        <w:rPr>
          <w:lang w:eastAsia="zh-CN"/>
        </w:rPr>
      </w:pPr>
      <w:r w:rsidRPr="00C21634">
        <w:rPr>
          <w:rFonts w:cs="Cambria"/>
          <w:color w:val="211D1E"/>
          <w:szCs w:val="22"/>
        </w:rPr>
        <w:t>There</w:t>
      </w:r>
      <w:r>
        <w:rPr>
          <w:lang w:eastAsia="zh-CN"/>
        </w:rPr>
        <w:t xml:space="preserve"> are several types of MIHS units: </w:t>
      </w:r>
      <w:r w:rsidRPr="00130242">
        <w:rPr>
          <w:i/>
          <w:iCs/>
          <w:lang w:eastAsia="zh-CN"/>
        </w:rPr>
        <w:t>initialization</w:t>
      </w:r>
      <w:r>
        <w:rPr>
          <w:lang w:eastAsia="zh-CN"/>
        </w:rPr>
        <w:t xml:space="preserve">, </w:t>
      </w:r>
      <w:r w:rsidRPr="00130242">
        <w:rPr>
          <w:i/>
          <w:iCs/>
          <w:lang w:eastAsia="zh-CN"/>
        </w:rPr>
        <w:t>temporal</w:t>
      </w:r>
      <w:r>
        <w:rPr>
          <w:lang w:eastAsia="zh-CN"/>
        </w:rPr>
        <w:t xml:space="preserve">, </w:t>
      </w:r>
      <w:r w:rsidRPr="00130242">
        <w:rPr>
          <w:i/>
          <w:iCs/>
          <w:lang w:eastAsia="zh-CN"/>
        </w:rPr>
        <w:t>spatial</w:t>
      </w:r>
      <w:r>
        <w:rPr>
          <w:lang w:eastAsia="zh-CN"/>
        </w:rPr>
        <w:t xml:space="preserve">, and </w:t>
      </w:r>
      <w:r w:rsidRPr="00130242">
        <w:rPr>
          <w:i/>
          <w:iCs/>
          <w:lang w:eastAsia="zh-CN"/>
        </w:rPr>
        <w:t>silent</w:t>
      </w:r>
      <w:r>
        <w:rPr>
          <w:lang w:eastAsia="zh-CN"/>
        </w:rPr>
        <w:t xml:space="preserve">; and several types of MIHS packets: </w:t>
      </w:r>
      <w:r w:rsidRPr="00130242">
        <w:rPr>
          <w:i/>
          <w:iCs/>
          <w:lang w:eastAsia="zh-CN"/>
        </w:rPr>
        <w:t>timing</w:t>
      </w:r>
      <w:r>
        <w:rPr>
          <w:lang w:eastAsia="zh-CN"/>
        </w:rPr>
        <w:t xml:space="preserve">, </w:t>
      </w:r>
      <w:r w:rsidRPr="00130242">
        <w:rPr>
          <w:i/>
          <w:iCs/>
          <w:lang w:eastAsia="zh-CN"/>
        </w:rPr>
        <w:t>experience metadata</w:t>
      </w:r>
      <w:r>
        <w:rPr>
          <w:lang w:eastAsia="zh-CN"/>
        </w:rPr>
        <w:t xml:space="preserve">, </w:t>
      </w:r>
      <w:r w:rsidRPr="00130242">
        <w:rPr>
          <w:i/>
          <w:iCs/>
          <w:lang w:eastAsia="zh-CN"/>
        </w:rPr>
        <w:t>perception metadata</w:t>
      </w:r>
      <w:r>
        <w:rPr>
          <w:lang w:eastAsia="zh-CN"/>
        </w:rPr>
        <w:t xml:space="preserve">, </w:t>
      </w:r>
      <w:r w:rsidRPr="00130242">
        <w:rPr>
          <w:i/>
          <w:iCs/>
          <w:lang w:eastAsia="zh-CN"/>
        </w:rPr>
        <w:t>channel metadata</w:t>
      </w:r>
      <w:r>
        <w:rPr>
          <w:lang w:eastAsia="zh-CN"/>
        </w:rPr>
        <w:t xml:space="preserve">, </w:t>
      </w:r>
      <w:r w:rsidRPr="00130242">
        <w:rPr>
          <w:i/>
          <w:iCs/>
          <w:lang w:eastAsia="zh-CN"/>
        </w:rPr>
        <w:t>band metadata</w:t>
      </w:r>
      <w:r>
        <w:rPr>
          <w:lang w:eastAsia="zh-CN"/>
        </w:rPr>
        <w:t xml:space="preserve">, </w:t>
      </w:r>
      <w:r w:rsidRPr="00130242">
        <w:rPr>
          <w:i/>
          <w:iCs/>
          <w:lang w:eastAsia="zh-CN"/>
        </w:rPr>
        <w:t>effect library</w:t>
      </w:r>
      <w:r>
        <w:rPr>
          <w:lang w:eastAsia="zh-CN"/>
        </w:rPr>
        <w:t xml:space="preserve">, and </w:t>
      </w:r>
      <w:r w:rsidRPr="00130242">
        <w:rPr>
          <w:i/>
          <w:iCs/>
          <w:lang w:eastAsia="zh-CN"/>
        </w:rPr>
        <w:t>data</w:t>
      </w:r>
      <w:r>
        <w:rPr>
          <w:lang w:eastAsia="zh-CN"/>
        </w:rPr>
        <w:t>.</w:t>
      </w:r>
    </w:p>
    <w:p w14:paraId="26471439" w14:textId="15F393F7" w:rsidR="00660987" w:rsidRDefault="00660987" w:rsidP="00C21634">
      <w:pPr>
        <w:pStyle w:val="BodyText"/>
        <w:rPr>
          <w:lang w:eastAsia="zh-CN"/>
        </w:rPr>
      </w:pPr>
      <w:r>
        <w:rPr>
          <w:rFonts w:cs="Cambria"/>
          <w:color w:val="211D1E"/>
          <w:szCs w:val="22"/>
        </w:rPr>
        <w:fldChar w:fldCharType="begin"/>
      </w:r>
      <w:r w:rsidRPr="00C21634">
        <w:rPr>
          <w:rFonts w:cs="Cambria"/>
          <w:color w:val="211D1E"/>
          <w:szCs w:val="22"/>
        </w:rPr>
        <w:instrText xml:space="preserve"> REF _Ref117685015 \h </w:instrText>
      </w:r>
      <w:r w:rsidR="00223C51">
        <w:rPr>
          <w:rFonts w:cs="Cambria"/>
          <w:color w:val="211D1E"/>
          <w:szCs w:val="22"/>
        </w:rPr>
        <w:instrText xml:space="preserve"> \* MERGEFORMAT </w:instrText>
      </w:r>
      <w:r>
        <w:rPr>
          <w:rFonts w:cs="Cambria"/>
          <w:color w:val="211D1E"/>
          <w:szCs w:val="22"/>
        </w:rPr>
      </w:r>
      <w:r>
        <w:rPr>
          <w:rFonts w:cs="Cambria"/>
          <w:color w:val="211D1E"/>
          <w:szCs w:val="22"/>
        </w:rPr>
        <w:fldChar w:fldCharType="separate"/>
      </w:r>
      <w:ins w:id="397" w:author="Henry Da Costa" w:date="2023-05-03T17:13:00Z">
        <w:r w:rsidR="00400F6B" w:rsidRPr="00400F6B">
          <w:rPr>
            <w:rFonts w:cs="Cambria"/>
            <w:color w:val="211D1E"/>
            <w:szCs w:val="22"/>
            <w:rPrChange w:id="398" w:author="Henry Da Costa" w:date="2023-05-03T17:13:00Z">
              <w:rPr/>
            </w:rPrChange>
          </w:rPr>
          <w:t>Figure</w:t>
        </w:r>
        <w:r w:rsidR="00400F6B">
          <w:t xml:space="preserve"> </w:t>
        </w:r>
        <w:r w:rsidR="00400F6B">
          <w:rPr>
            <w:noProof/>
          </w:rPr>
          <w:t>2</w:t>
        </w:r>
      </w:ins>
      <w:del w:id="399" w:author="Henry Da Costa" w:date="2023-05-03T17:13:00Z">
        <w:r w:rsidRPr="00C21634" w:rsidDel="00400F6B">
          <w:rPr>
            <w:rFonts w:cs="Cambria"/>
            <w:color w:val="211D1E"/>
            <w:szCs w:val="22"/>
          </w:rPr>
          <w:delText>Figure</w:delText>
        </w:r>
        <w:r w:rsidDel="00400F6B">
          <w:delText xml:space="preserve"> </w:delText>
        </w:r>
        <w:r w:rsidDel="00400F6B">
          <w:rPr>
            <w:noProof/>
          </w:rPr>
          <w:delText>2</w:delText>
        </w:r>
      </w:del>
      <w:r>
        <w:rPr>
          <w:lang w:eastAsia="zh-CN"/>
        </w:rPr>
        <w:fldChar w:fldCharType="end"/>
      </w:r>
      <w:r>
        <w:rPr>
          <w:lang w:eastAsia="zh-CN"/>
        </w:rPr>
        <w:t xml:space="preserve"> shows the structure of the different types of MIHS units. Boxes with dashed lines denote optional packets.</w:t>
      </w:r>
    </w:p>
    <w:p w14:paraId="0FDF9E95" w14:textId="4FF21B12" w:rsidR="00660987" w:rsidRDefault="009457E2" w:rsidP="00660987">
      <w:pPr>
        <w:pStyle w:val="Figure"/>
      </w:pPr>
      <w:r w:rsidRPr="009457E2">
        <w:rPr>
          <w:noProof/>
        </w:rPr>
        <w:lastRenderedPageBreak/>
        <w:drawing>
          <wp:inline distT="0" distB="0" distL="0" distR="0" wp14:anchorId="3290AA0F" wp14:editId="1BBDE23F">
            <wp:extent cx="5727700" cy="280416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27700" cy="2804160"/>
                    </a:xfrm>
                    <a:prstGeom prst="rect">
                      <a:avLst/>
                    </a:prstGeom>
                    <a:noFill/>
                    <a:ln>
                      <a:noFill/>
                    </a:ln>
                  </pic:spPr>
                </pic:pic>
              </a:graphicData>
            </a:graphic>
          </wp:inline>
        </w:drawing>
      </w:r>
    </w:p>
    <w:p w14:paraId="10D385BC" w14:textId="019C8560" w:rsidR="00660987" w:rsidRPr="00A24996" w:rsidRDefault="00660987" w:rsidP="00660987">
      <w:pPr>
        <w:pStyle w:val="Caption"/>
      </w:pPr>
      <w:bookmarkStart w:id="400" w:name="_Ref117685015"/>
      <w:r>
        <w:t xml:space="preserve">Figure </w:t>
      </w:r>
      <w:fldSimple w:instr=" SEQ Figure \* ARABIC ">
        <w:r w:rsidR="00400F6B">
          <w:rPr>
            <w:noProof/>
          </w:rPr>
          <w:t>2</w:t>
        </w:r>
      </w:fldSimple>
      <w:bookmarkEnd w:id="400"/>
      <w:r>
        <w:t xml:space="preserve"> </w:t>
      </w:r>
      <w:r>
        <w:rPr>
          <w:lang w:eastAsia="zh-CN"/>
        </w:rPr>
        <w:t>–</w:t>
      </w:r>
      <w:r>
        <w:t xml:space="preserve"> MIHS stream units and packets</w:t>
      </w:r>
    </w:p>
    <w:p w14:paraId="1DBE3B57" w14:textId="77777777" w:rsidR="00660987" w:rsidRDefault="00660987" w:rsidP="00C21634">
      <w:pPr>
        <w:pStyle w:val="BodyText"/>
        <w:rPr>
          <w:lang w:eastAsia="zh-CN"/>
        </w:rPr>
      </w:pPr>
      <w:r>
        <w:rPr>
          <w:lang w:eastAsia="zh-CN"/>
        </w:rPr>
        <w:t>An MIHS stream begins with an initialization unit. The initialization unit contains a timing packet providing a timestamp and a timescale. The initialization unit may also contain packets with metadata for the haptic experience, perceptions, channels, and bands, and an effect library packet.</w:t>
      </w:r>
    </w:p>
    <w:p w14:paraId="25F73B5E" w14:textId="77777777" w:rsidR="00660987" w:rsidRDefault="00660987" w:rsidP="00C21634">
      <w:pPr>
        <w:pStyle w:val="BodyText"/>
        <w:rPr>
          <w:lang w:eastAsia="zh-CN"/>
        </w:rPr>
      </w:pPr>
      <w:r>
        <w:rPr>
          <w:lang w:eastAsia="zh-CN"/>
        </w:rPr>
        <w:t>One or more temporal or spatial units follow the initialization unit. Each temporal or spatial unit contains one or more data packets. The data packets contain haptic effect data.</w:t>
      </w:r>
    </w:p>
    <w:p w14:paraId="18AD58EC" w14:textId="77777777" w:rsidR="00660987" w:rsidRDefault="00660987" w:rsidP="00C21634">
      <w:pPr>
        <w:pStyle w:val="BodyText"/>
        <w:rPr>
          <w:lang w:eastAsia="zh-CN"/>
        </w:rPr>
      </w:pPr>
      <w:r>
        <w:rPr>
          <w:lang w:eastAsia="zh-CN"/>
        </w:rPr>
        <w:t xml:space="preserve">Temporal units contain a </w:t>
      </w:r>
      <w:r w:rsidRPr="00130242">
        <w:rPr>
          <w:i/>
          <w:iCs/>
          <w:lang w:eastAsia="zh-CN"/>
        </w:rPr>
        <w:t>sync</w:t>
      </w:r>
      <w:r>
        <w:rPr>
          <w:lang w:eastAsia="zh-CN"/>
        </w:rPr>
        <w:t xml:space="preserve"> flag indicating whether the temporal unit is a sync unit. The data packets in sync units do not depend on data in previous data packets.</w:t>
      </w:r>
    </w:p>
    <w:p w14:paraId="4D390C0F" w14:textId="55D97114" w:rsidR="00660987" w:rsidRDefault="00660987" w:rsidP="00C21634">
      <w:pPr>
        <w:pStyle w:val="BodyText"/>
        <w:rPr>
          <w:lang w:eastAsia="zh-CN"/>
        </w:rPr>
      </w:pPr>
      <w:r w:rsidRPr="00671C2E">
        <w:rPr>
          <w:lang w:eastAsia="zh-CN"/>
        </w:rPr>
        <w:t>Silent units may appear at any time in the MIHS stream to establish period</w:t>
      </w:r>
      <w:r w:rsidR="08D75BA7" w:rsidRPr="00671C2E">
        <w:rPr>
          <w:lang w:eastAsia="zh-CN"/>
        </w:rPr>
        <w:t>s</w:t>
      </w:r>
      <w:r w:rsidRPr="00671C2E">
        <w:rPr>
          <w:lang w:eastAsia="zh-CN"/>
        </w:rPr>
        <w:t xml:space="preserve"> of haptic silence.</w:t>
      </w:r>
    </w:p>
    <w:p w14:paraId="20906960" w14:textId="77777777" w:rsidR="00660987" w:rsidRDefault="00660987" w:rsidP="00C21634">
      <w:pPr>
        <w:pStyle w:val="BodyText"/>
        <w:rPr>
          <w:lang w:eastAsia="zh-CN"/>
        </w:rPr>
      </w:pPr>
      <w:r>
        <w:rPr>
          <w:lang w:eastAsia="zh-CN"/>
        </w:rPr>
        <w:t xml:space="preserve">Initialization units may appear from time to time in the MIHS stream to update timing information or provide additional metadata or </w:t>
      </w:r>
      <w:proofErr w:type="gramStart"/>
      <w:r>
        <w:rPr>
          <w:lang w:eastAsia="zh-CN"/>
        </w:rPr>
        <w:t>effect</w:t>
      </w:r>
      <w:proofErr w:type="gramEnd"/>
      <w:r>
        <w:rPr>
          <w:lang w:eastAsia="zh-CN"/>
        </w:rPr>
        <w:t xml:space="preserve"> library information.</w:t>
      </w:r>
    </w:p>
    <w:p w14:paraId="5F275E1E" w14:textId="77777777" w:rsidR="00660987" w:rsidRDefault="00660987" w:rsidP="00C21634">
      <w:pPr>
        <w:pStyle w:val="BodyText"/>
        <w:rPr>
          <w:lang w:eastAsia="zh-CN"/>
        </w:rPr>
      </w:pPr>
      <w:r>
        <w:rPr>
          <w:lang w:eastAsia="zh-CN"/>
        </w:rPr>
        <w:t>The metadata and effect library packets in the first initialization unit of an MIHS stream, before any temporal unit, are used as decoder configuration information for the MIHS track.</w:t>
      </w:r>
    </w:p>
    <w:p w14:paraId="38A183A5" w14:textId="2366EFC1" w:rsidR="004D0EA8" w:rsidRDefault="00451EE5" w:rsidP="00451EE5">
      <w:pPr>
        <w:pStyle w:val="BodyText"/>
        <w:rPr>
          <w:lang w:eastAsia="zh-CN"/>
        </w:rPr>
      </w:pPr>
      <w:r>
        <w:rPr>
          <w:lang w:eastAsia="zh-CN"/>
        </w:rPr>
        <w:t xml:space="preserve">The initialization, spatial and </w:t>
      </w:r>
      <w:commentRangeStart w:id="401"/>
      <w:r>
        <w:rPr>
          <w:lang w:eastAsia="zh-CN"/>
        </w:rPr>
        <w:t>silent</w:t>
      </w:r>
      <w:commentRangeEnd w:id="401"/>
      <w:r>
        <w:rPr>
          <w:rStyle w:val="CommentReference"/>
          <w:rFonts w:ascii="Arial" w:hAnsi="Arial"/>
          <w:szCs w:val="20"/>
        </w:rPr>
        <w:commentReference w:id="401"/>
      </w:r>
      <w:r>
        <w:rPr>
          <w:lang w:eastAsia="zh-CN"/>
        </w:rPr>
        <w:t xml:space="preserve"> units are sync </w:t>
      </w:r>
      <w:proofErr w:type="gramStart"/>
      <w:r>
        <w:rPr>
          <w:lang w:eastAsia="zh-CN"/>
        </w:rPr>
        <w:t>unit</w:t>
      </w:r>
      <w:r w:rsidR="007715A4">
        <w:rPr>
          <w:lang w:eastAsia="zh-CN"/>
        </w:rPr>
        <w:t>s</w:t>
      </w:r>
      <w:r>
        <w:rPr>
          <w:lang w:eastAsia="zh-CN"/>
        </w:rPr>
        <w:t xml:space="preserve"> by definition</w:t>
      </w:r>
      <w:proofErr w:type="gramEnd"/>
      <w:r>
        <w:rPr>
          <w:lang w:eastAsia="zh-CN"/>
        </w:rPr>
        <w:t>.</w:t>
      </w:r>
    </w:p>
    <w:p w14:paraId="4B2CC6A9" w14:textId="52C08150" w:rsidR="005B2170" w:rsidRDefault="00143984">
      <w:pPr>
        <w:pStyle w:val="Heading3"/>
        <w:numPr>
          <w:ilvl w:val="2"/>
          <w:numId w:val="1"/>
        </w:numPr>
      </w:pPr>
      <w:bookmarkStart w:id="402" w:name="_Ref114739154"/>
      <w:bookmarkStart w:id="403" w:name="_Toc115263295"/>
      <w:bookmarkStart w:id="404" w:name="_Toc134530105"/>
      <w:bookmarkEnd w:id="396"/>
      <w:r>
        <w:t>Temporal units</w:t>
      </w:r>
      <w:r w:rsidR="005B2170">
        <w:t xml:space="preserve"> and MIHS samples</w:t>
      </w:r>
      <w:bookmarkEnd w:id="402"/>
      <w:bookmarkEnd w:id="403"/>
      <w:bookmarkEnd w:id="404"/>
    </w:p>
    <w:p w14:paraId="0FCE1A30" w14:textId="209A308F" w:rsidR="005B2170" w:rsidRDefault="005B2170" w:rsidP="00874035">
      <w:pPr>
        <w:pStyle w:val="BodyText"/>
        <w:rPr>
          <w:lang w:eastAsia="zh-CN"/>
        </w:rPr>
      </w:pPr>
      <w:r>
        <w:rPr>
          <w:lang w:eastAsia="zh-CN"/>
        </w:rPr>
        <w:t xml:space="preserve">The haptic data for the bands of a channel are stored in one or more </w:t>
      </w:r>
      <w:r w:rsidR="00D4426E">
        <w:rPr>
          <w:lang w:eastAsia="zh-CN"/>
        </w:rPr>
        <w:t>temporal units</w:t>
      </w:r>
      <w:r>
        <w:rPr>
          <w:lang w:eastAsia="zh-CN"/>
        </w:rPr>
        <w:t xml:space="preserve">. </w:t>
      </w:r>
      <w:r w:rsidR="002274B2">
        <w:rPr>
          <w:lang w:eastAsia="zh-CN"/>
        </w:rPr>
        <w:t>The data packets in each temporal unit form an MIHS sample.</w:t>
      </w:r>
    </w:p>
    <w:p w14:paraId="3EC24102" w14:textId="57A6C967" w:rsidR="005B2170" w:rsidRDefault="000E1069" w:rsidP="00272375">
      <w:pPr>
        <w:pStyle w:val="Figure"/>
        <w:rPr>
          <w:lang w:eastAsia="zh-CN"/>
        </w:rPr>
      </w:pPr>
      <w:r w:rsidRPr="00220E3E">
        <w:rPr>
          <w:noProof/>
        </w:rPr>
        <w:lastRenderedPageBreak/>
        <w:drawing>
          <wp:inline distT="0" distB="0" distL="0" distR="0" wp14:anchorId="17218B3C" wp14:editId="7CE733CA">
            <wp:extent cx="5206365" cy="304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206365" cy="3043555"/>
                    </a:xfrm>
                    <a:prstGeom prst="rect">
                      <a:avLst/>
                    </a:prstGeom>
                    <a:noFill/>
                    <a:ln>
                      <a:noFill/>
                    </a:ln>
                  </pic:spPr>
                </pic:pic>
              </a:graphicData>
            </a:graphic>
          </wp:inline>
        </w:drawing>
      </w:r>
    </w:p>
    <w:p w14:paraId="3D44C763" w14:textId="6DEDA8DD" w:rsidR="005B2170" w:rsidRDefault="005B2170" w:rsidP="00272375">
      <w:pPr>
        <w:pStyle w:val="Caption"/>
        <w:rPr>
          <w:lang w:eastAsia="zh-CN"/>
        </w:rPr>
      </w:pPr>
      <w:bookmarkStart w:id="405" w:name="_Ref114580958"/>
      <w:r>
        <w:t xml:space="preserve">Figure </w:t>
      </w:r>
      <w:r>
        <w:fldChar w:fldCharType="begin"/>
      </w:r>
      <w:r>
        <w:instrText>SEQ Figure \* ARABIC</w:instrText>
      </w:r>
      <w:r>
        <w:fldChar w:fldCharType="separate"/>
      </w:r>
      <w:r w:rsidR="00400F6B">
        <w:rPr>
          <w:noProof/>
        </w:rPr>
        <w:t>3</w:t>
      </w:r>
      <w:r>
        <w:fldChar w:fldCharType="end"/>
      </w:r>
      <w:bookmarkEnd w:id="405"/>
      <w:r>
        <w:t xml:space="preserve"> </w:t>
      </w:r>
      <w:r>
        <w:rPr>
          <w:lang w:eastAsia="zh-CN"/>
        </w:rPr>
        <w:t>–</w:t>
      </w:r>
      <w:r w:rsidRPr="004D0963">
        <w:t xml:space="preserve"> </w:t>
      </w:r>
      <w:r w:rsidR="00764E23">
        <w:t>Temporal units and MIHS samples</w:t>
      </w:r>
    </w:p>
    <w:p w14:paraId="12A1FCC1" w14:textId="23630BF6" w:rsidR="005B2170" w:rsidRDefault="005B2170" w:rsidP="00C23BCB">
      <w:pPr>
        <w:pStyle w:val="BodyText"/>
        <w:rPr>
          <w:lang w:eastAsia="zh-CN"/>
        </w:rPr>
      </w:pPr>
      <w:r>
        <w:rPr>
          <w:lang w:eastAsia="zh-CN"/>
        </w:rPr>
        <w:t xml:space="preserve">MIHS samples created </w:t>
      </w:r>
      <w:r w:rsidR="003621AF">
        <w:rPr>
          <w:lang w:eastAsia="zh-CN"/>
        </w:rPr>
        <w:t xml:space="preserve">from temporal units that are </w:t>
      </w:r>
      <w:r>
        <w:rPr>
          <w:lang w:eastAsia="zh-CN"/>
        </w:rPr>
        <w:t>sync units are sync samples.</w:t>
      </w:r>
      <w:r w:rsidR="00C23BCB">
        <w:rPr>
          <w:lang w:eastAsia="zh-CN"/>
        </w:rPr>
        <w:t xml:space="preserve"> </w:t>
      </w:r>
      <w:r w:rsidR="009D4956">
        <w:rPr>
          <w:lang w:eastAsia="zh-CN"/>
        </w:rPr>
        <w:t>An</w:t>
      </w:r>
      <w:r w:rsidR="00C23BCB">
        <w:rPr>
          <w:lang w:eastAsia="zh-CN"/>
        </w:rPr>
        <w:t xml:space="preserve"> MIHS sample may also include one or more spatial unit</w:t>
      </w:r>
      <w:r w:rsidR="001943D3">
        <w:rPr>
          <w:lang w:eastAsia="zh-CN"/>
        </w:rPr>
        <w:t>s</w:t>
      </w:r>
      <w:r w:rsidR="00C23BCB">
        <w:rPr>
          <w:lang w:eastAsia="zh-CN"/>
        </w:rPr>
        <w:t>.</w:t>
      </w:r>
    </w:p>
    <w:p w14:paraId="66054FC5" w14:textId="307AC1FB" w:rsidR="005B2170" w:rsidRDefault="005C7DDA" w:rsidP="00874035">
      <w:pPr>
        <w:pStyle w:val="BodyText"/>
        <w:rPr>
          <w:ins w:id="406" w:author="Henry Da Costa" w:date="2023-05-09T10:01:00Z"/>
          <w:lang w:eastAsia="zh-CN"/>
        </w:rPr>
      </w:pPr>
      <w:r>
        <w:rPr>
          <w:lang w:eastAsia="zh-CN"/>
        </w:rPr>
        <w:t>A silent unit results in an MIHS sample containing a single data packet with a payload size of zero</w:t>
      </w:r>
      <w:r w:rsidRPr="00777601">
        <w:rPr>
          <w:lang w:eastAsia="zh-CN"/>
        </w:rPr>
        <w:t>.</w:t>
      </w:r>
      <w:bookmarkStart w:id="407" w:name="_Hlk117167367"/>
    </w:p>
    <w:p w14:paraId="183B70FD" w14:textId="3EFD1542" w:rsidR="00DA4DCE" w:rsidRDefault="00DA4DCE" w:rsidP="00DA4DCE">
      <w:pPr>
        <w:pStyle w:val="Heading2"/>
        <w:numPr>
          <w:ilvl w:val="1"/>
          <w:numId w:val="1"/>
        </w:numPr>
        <w:rPr>
          <w:ins w:id="408" w:author="Henry Da Costa" w:date="2023-05-09T10:01:00Z"/>
        </w:rPr>
      </w:pPr>
      <w:bookmarkStart w:id="409" w:name="_Ref134519663"/>
      <w:bookmarkStart w:id="410" w:name="_Toc134530106"/>
      <w:ins w:id="411" w:author="Henry Da Costa" w:date="2023-05-09T10:02:00Z">
        <w:r>
          <w:rPr>
            <w:lang w:eastAsia="zh-CN"/>
          </w:rPr>
          <w:t>Synchronization with other media</w:t>
        </w:r>
      </w:ins>
      <w:bookmarkEnd w:id="409"/>
      <w:bookmarkEnd w:id="410"/>
    </w:p>
    <w:p w14:paraId="170CA2E9" w14:textId="255E9FC2" w:rsidR="00096691" w:rsidRDefault="00DA4DCE" w:rsidP="00874035">
      <w:pPr>
        <w:pStyle w:val="BodyText"/>
        <w:rPr>
          <w:ins w:id="412" w:author="Henry Da Costa" w:date="2023-05-03T16:07:00Z"/>
          <w:lang w:eastAsia="zh-CN"/>
        </w:rPr>
      </w:pPr>
      <w:ins w:id="413" w:author="Henry Da Costa" w:date="2023-05-09T10:02:00Z">
        <w:r>
          <w:rPr>
            <w:lang w:eastAsia="zh-CN"/>
          </w:rPr>
          <w:t xml:space="preserve">An MIHS track may </w:t>
        </w:r>
      </w:ins>
      <w:ins w:id="414" w:author="Henry Da Costa" w:date="2023-05-09T10:04:00Z">
        <w:r w:rsidR="00A25EB6">
          <w:rPr>
            <w:lang w:eastAsia="zh-CN"/>
          </w:rPr>
          <w:t xml:space="preserve">use a </w:t>
        </w:r>
      </w:ins>
      <w:ins w:id="415" w:author="Henry Da Costa" w:date="2023-05-09T10:06:00Z">
        <w:r w:rsidR="00392397" w:rsidRPr="006B3B41">
          <w:rPr>
            <w:rStyle w:val="codeChar"/>
            <w:rPrChange w:id="416" w:author="Henry Da Costa" w:date="2023-05-09T10:06:00Z">
              <w:rPr>
                <w:lang w:eastAsia="zh-CN"/>
              </w:rPr>
            </w:rPrChange>
          </w:rPr>
          <w:t>'</w:t>
        </w:r>
      </w:ins>
      <w:ins w:id="417" w:author="Henry Da Costa" w:date="2023-05-09T10:04:00Z">
        <w:r w:rsidR="00A25EB6" w:rsidRPr="006B3B41">
          <w:rPr>
            <w:rStyle w:val="codeChar"/>
            <w:rPrChange w:id="418" w:author="Henry Da Costa" w:date="2023-05-09T10:06:00Z">
              <w:rPr>
                <w:lang w:eastAsia="zh-CN"/>
              </w:rPr>
            </w:rPrChange>
          </w:rPr>
          <w:t>sync</w:t>
        </w:r>
      </w:ins>
      <w:ins w:id="419" w:author="Henry Da Costa" w:date="2023-05-09T10:06:00Z">
        <w:r w:rsidR="006B3B41" w:rsidRPr="006B3B41">
          <w:rPr>
            <w:rStyle w:val="codeChar"/>
            <w:rPrChange w:id="420" w:author="Henry Da Costa" w:date="2023-05-09T10:06:00Z">
              <w:rPr>
                <w:lang w:eastAsia="zh-CN"/>
              </w:rPr>
            </w:rPrChange>
          </w:rPr>
          <w:t>'</w:t>
        </w:r>
      </w:ins>
      <w:ins w:id="421" w:author="Henry Da Costa" w:date="2023-05-09T10:04:00Z">
        <w:r w:rsidR="00A25EB6">
          <w:rPr>
            <w:lang w:eastAsia="zh-CN"/>
          </w:rPr>
          <w:t xml:space="preserve"> track reference </w:t>
        </w:r>
        <w:r w:rsidR="00C75718">
          <w:rPr>
            <w:lang w:eastAsia="zh-CN"/>
          </w:rPr>
          <w:t xml:space="preserve">to </w:t>
        </w:r>
      </w:ins>
      <w:ins w:id="422" w:author="Henry Da Costa" w:date="2023-05-09T10:07:00Z">
        <w:r w:rsidR="003C1F19">
          <w:rPr>
            <w:lang w:eastAsia="zh-CN"/>
          </w:rPr>
          <w:t xml:space="preserve">indicate </w:t>
        </w:r>
        <w:r w:rsidR="006F3CAC">
          <w:rPr>
            <w:lang w:eastAsia="zh-CN"/>
          </w:rPr>
          <w:t xml:space="preserve">that the MIHS track </w:t>
        </w:r>
      </w:ins>
      <w:ins w:id="423" w:author="Henry Da Costa" w:date="2023-05-09T10:08:00Z">
        <w:r w:rsidR="00435BEA">
          <w:rPr>
            <w:lang w:eastAsia="zh-CN"/>
          </w:rPr>
          <w:t xml:space="preserve">contains haptic data that are synchronized </w:t>
        </w:r>
      </w:ins>
      <w:ins w:id="424" w:author="Henry Da Costa" w:date="2023-05-09T12:07:00Z">
        <w:r w:rsidR="000A2CBF">
          <w:rPr>
            <w:lang w:eastAsia="zh-CN"/>
          </w:rPr>
          <w:t xml:space="preserve">and should be presented </w:t>
        </w:r>
      </w:ins>
      <w:ins w:id="425" w:author="Henry Da Costa" w:date="2023-05-09T10:08:00Z">
        <w:r w:rsidR="00435BEA">
          <w:rPr>
            <w:lang w:eastAsia="zh-CN"/>
          </w:rPr>
          <w:t xml:space="preserve">with </w:t>
        </w:r>
        <w:r w:rsidR="002840B7">
          <w:rPr>
            <w:lang w:eastAsia="zh-CN"/>
          </w:rPr>
          <w:t xml:space="preserve">the </w:t>
        </w:r>
      </w:ins>
      <w:ins w:id="426" w:author="Henry Da Costa" w:date="2023-05-09T10:09:00Z">
        <w:r w:rsidR="002840B7">
          <w:rPr>
            <w:lang w:eastAsia="zh-CN"/>
          </w:rPr>
          <w:t>media in the referenced tracks.</w:t>
        </w:r>
      </w:ins>
      <w:ins w:id="427" w:author="Henry Da Costa" w:date="2023-05-09T11:43:00Z">
        <w:r w:rsidR="00A80C49">
          <w:rPr>
            <w:lang w:eastAsia="zh-CN"/>
          </w:rPr>
          <w:t xml:space="preserve"> When an MIHS track </w:t>
        </w:r>
        <w:r w:rsidR="005D0C5F">
          <w:rPr>
            <w:lang w:eastAsia="zh-CN"/>
          </w:rPr>
          <w:t xml:space="preserve">uses a </w:t>
        </w:r>
        <w:r w:rsidR="005D0C5F" w:rsidRPr="005D027E">
          <w:rPr>
            <w:rStyle w:val="codeChar"/>
          </w:rPr>
          <w:t>'sync'</w:t>
        </w:r>
        <w:r w:rsidR="005D0C5F">
          <w:rPr>
            <w:lang w:eastAsia="zh-CN"/>
          </w:rPr>
          <w:t xml:space="preserve"> track reference, the MIHS samples </w:t>
        </w:r>
      </w:ins>
      <w:ins w:id="428" w:author="Henry Da Costa" w:date="2023-05-09T11:44:00Z">
        <w:r w:rsidR="005D0C5F">
          <w:rPr>
            <w:lang w:eastAsia="zh-CN"/>
          </w:rPr>
          <w:t xml:space="preserve">in the MIHS track may be </w:t>
        </w:r>
        <w:r w:rsidR="00131858">
          <w:rPr>
            <w:lang w:eastAsia="zh-CN"/>
          </w:rPr>
          <w:t xml:space="preserve">grouped </w:t>
        </w:r>
      </w:ins>
      <w:ins w:id="429" w:author="Henry Da Costa" w:date="2023-05-09T11:48:00Z">
        <w:r w:rsidR="00C21D04">
          <w:rPr>
            <w:lang w:eastAsia="zh-CN"/>
          </w:rPr>
          <w:t xml:space="preserve">by the </w:t>
        </w:r>
        <w:r w:rsidR="00C21D04" w:rsidRPr="00BA5862">
          <w:rPr>
            <w:rStyle w:val="codeChar"/>
            <w:rPrChange w:id="430" w:author="Henry Da Costa" w:date="2023-05-09T11:48:00Z">
              <w:rPr>
                <w:lang w:eastAsia="zh-CN"/>
              </w:rPr>
            </w:rPrChange>
          </w:rPr>
          <w:t>'m</w:t>
        </w:r>
        <w:r w:rsidR="00BA5862" w:rsidRPr="00BA5862">
          <w:rPr>
            <w:rStyle w:val="codeChar"/>
            <w:rPrChange w:id="431" w:author="Henry Da Costa" w:date="2023-05-09T11:48:00Z">
              <w:rPr>
                <w:lang w:eastAsia="zh-CN"/>
              </w:rPr>
            </w:rPrChange>
          </w:rPr>
          <w:t>hpg'</w:t>
        </w:r>
        <w:r w:rsidR="00BA5862">
          <w:rPr>
            <w:lang w:eastAsia="zh-CN"/>
          </w:rPr>
          <w:t xml:space="preserve"> </w:t>
        </w:r>
      </w:ins>
      <w:ins w:id="432" w:author="Henry Da Costa" w:date="2023-05-09T11:49:00Z">
        <w:r w:rsidR="00374B2E">
          <w:rPr>
            <w:lang w:eastAsia="zh-CN"/>
          </w:rPr>
          <w:t xml:space="preserve">sample </w:t>
        </w:r>
      </w:ins>
      <w:ins w:id="433" w:author="Henry Da Costa" w:date="2023-05-09T11:48:00Z">
        <w:r w:rsidR="00BA5862">
          <w:rPr>
            <w:lang w:eastAsia="zh-CN"/>
          </w:rPr>
          <w:t xml:space="preserve">grouping type </w:t>
        </w:r>
      </w:ins>
      <w:ins w:id="434" w:author="Henry Da Costa" w:date="2023-05-09T11:45:00Z">
        <w:r w:rsidR="000E75C6">
          <w:rPr>
            <w:lang w:eastAsia="zh-CN"/>
          </w:rPr>
          <w:t xml:space="preserve">as specified in subclause </w:t>
        </w:r>
        <w:r w:rsidR="000E75C6">
          <w:rPr>
            <w:lang w:eastAsia="zh-CN"/>
          </w:rPr>
          <w:fldChar w:fldCharType="begin"/>
        </w:r>
        <w:r w:rsidR="000E75C6">
          <w:rPr>
            <w:lang w:eastAsia="zh-CN"/>
          </w:rPr>
          <w:instrText xml:space="preserve"> REF _Ref134525141 \r \h </w:instrText>
        </w:r>
      </w:ins>
      <w:r w:rsidR="000E75C6">
        <w:rPr>
          <w:lang w:eastAsia="zh-CN"/>
        </w:rPr>
      </w:r>
      <w:r w:rsidR="000E75C6">
        <w:rPr>
          <w:lang w:eastAsia="zh-CN"/>
        </w:rPr>
        <w:fldChar w:fldCharType="separate"/>
      </w:r>
      <w:ins w:id="435" w:author="Henry Da Costa" w:date="2023-05-09T11:45:00Z">
        <w:r w:rsidR="000E75C6">
          <w:rPr>
            <w:lang w:eastAsia="zh-CN"/>
          </w:rPr>
          <w:t>5.2.10</w:t>
        </w:r>
        <w:r w:rsidR="000E75C6">
          <w:rPr>
            <w:lang w:eastAsia="zh-CN"/>
          </w:rPr>
          <w:fldChar w:fldCharType="end"/>
        </w:r>
      </w:ins>
      <w:ins w:id="436" w:author="Henry Da Costa" w:date="2023-05-09T12:05:00Z">
        <w:r w:rsidR="00CE7270">
          <w:rPr>
            <w:lang w:eastAsia="zh-CN"/>
          </w:rPr>
          <w:t xml:space="preserve"> to indicate the MIHS samples that </w:t>
        </w:r>
      </w:ins>
      <w:ins w:id="437" w:author="Henry Da Costa" w:date="2023-05-09T12:07:00Z">
        <w:r w:rsidR="00C6615D">
          <w:rPr>
            <w:lang w:eastAsia="zh-CN"/>
          </w:rPr>
          <w:t xml:space="preserve">should be presented </w:t>
        </w:r>
      </w:ins>
      <w:ins w:id="438" w:author="Henry Da Costa" w:date="2023-05-09T12:05:00Z">
        <w:r w:rsidR="00D5192B">
          <w:rPr>
            <w:lang w:eastAsia="zh-CN"/>
          </w:rPr>
          <w:t>w</w:t>
        </w:r>
      </w:ins>
      <w:ins w:id="439" w:author="Henry Da Costa" w:date="2023-05-09T12:06:00Z">
        <w:r w:rsidR="00D5192B">
          <w:rPr>
            <w:lang w:eastAsia="zh-CN"/>
          </w:rPr>
          <w:t xml:space="preserve">ith the </w:t>
        </w:r>
        <w:r w:rsidR="00DB2681">
          <w:rPr>
            <w:lang w:eastAsia="zh-CN"/>
          </w:rPr>
          <w:t>referenced tracks</w:t>
        </w:r>
      </w:ins>
      <w:ins w:id="440" w:author="Henry Da Costa" w:date="2023-05-09T11:45:00Z">
        <w:r w:rsidR="000E75C6">
          <w:rPr>
            <w:lang w:eastAsia="zh-CN"/>
          </w:rPr>
          <w:t>.</w:t>
        </w:r>
      </w:ins>
      <w:ins w:id="441" w:author="Henry Da Costa" w:date="2023-05-09T12:10:00Z">
        <w:r w:rsidR="00B658AC">
          <w:rPr>
            <w:lang w:eastAsia="zh-CN"/>
          </w:rPr>
          <w:t xml:space="preserve"> </w:t>
        </w:r>
      </w:ins>
      <w:ins w:id="442" w:author="Henry Da Costa" w:date="2023-05-09T16:23:00Z">
        <w:r w:rsidR="008D06F1">
          <w:rPr>
            <w:lang w:eastAsia="zh-CN"/>
          </w:rPr>
          <w:t>I</w:t>
        </w:r>
      </w:ins>
      <w:ins w:id="443" w:author="Henry Da Costa" w:date="2023-05-09T16:26:00Z">
        <w:r w:rsidR="001166A4">
          <w:rPr>
            <w:lang w:eastAsia="zh-CN"/>
          </w:rPr>
          <w:t xml:space="preserve">f there is no </w:t>
        </w:r>
        <w:r w:rsidR="001166A4" w:rsidRPr="00641ECD">
          <w:rPr>
            <w:rStyle w:val="codeChar"/>
            <w:rPrChange w:id="444" w:author="Henry Da Costa" w:date="2023-05-09T16:27:00Z">
              <w:rPr>
                <w:lang w:eastAsia="zh-CN"/>
              </w:rPr>
            </w:rPrChange>
          </w:rPr>
          <w:t>SampleGroup</w:t>
        </w:r>
      </w:ins>
      <w:ins w:id="445" w:author="Henry Da Costa" w:date="2023-05-09T16:30:00Z">
        <w:r w:rsidR="005E5F68">
          <w:rPr>
            <w:rStyle w:val="codeChar"/>
          </w:rPr>
          <w:t>Description</w:t>
        </w:r>
      </w:ins>
      <w:ins w:id="446" w:author="Henry Da Costa" w:date="2023-05-09T16:26:00Z">
        <w:r w:rsidR="001166A4" w:rsidRPr="00641ECD">
          <w:rPr>
            <w:rStyle w:val="codeChar"/>
            <w:rPrChange w:id="447" w:author="Henry Da Costa" w:date="2023-05-09T16:27:00Z">
              <w:rPr>
                <w:lang w:eastAsia="zh-CN"/>
              </w:rPr>
            </w:rPrChange>
          </w:rPr>
          <w:t>Box</w:t>
        </w:r>
        <w:r w:rsidR="001166A4">
          <w:rPr>
            <w:lang w:eastAsia="zh-CN"/>
          </w:rPr>
          <w:t xml:space="preserve"> with </w:t>
        </w:r>
        <w:r w:rsidR="001166A4" w:rsidRPr="00641ECD">
          <w:rPr>
            <w:rStyle w:val="codeChar"/>
            <w:rPrChange w:id="448" w:author="Henry Da Costa" w:date="2023-05-09T16:27:00Z">
              <w:rPr>
                <w:lang w:eastAsia="zh-CN"/>
              </w:rPr>
            </w:rPrChange>
          </w:rPr>
          <w:t>grouping_type</w:t>
        </w:r>
        <w:r w:rsidR="001166A4">
          <w:rPr>
            <w:lang w:eastAsia="zh-CN"/>
          </w:rPr>
          <w:t xml:space="preserve"> </w:t>
        </w:r>
        <w:r w:rsidR="001166A4" w:rsidRPr="00641ECD">
          <w:rPr>
            <w:rStyle w:val="codeChar"/>
            <w:rPrChange w:id="449" w:author="Henry Da Costa" w:date="2023-05-09T16:27:00Z">
              <w:rPr>
                <w:lang w:eastAsia="zh-CN"/>
              </w:rPr>
            </w:rPrChange>
          </w:rPr>
          <w:t>'mhpg'</w:t>
        </w:r>
      </w:ins>
      <w:ins w:id="450" w:author="Henry Da Costa" w:date="2023-05-09T16:30:00Z">
        <w:r w:rsidR="005E5F68">
          <w:rPr>
            <w:lang w:eastAsia="zh-CN"/>
          </w:rPr>
          <w:t>,</w:t>
        </w:r>
      </w:ins>
      <w:ins w:id="451" w:author="Henry Da Costa" w:date="2023-05-09T16:26:00Z">
        <w:r w:rsidR="001166A4">
          <w:rPr>
            <w:lang w:eastAsia="zh-CN"/>
          </w:rPr>
          <w:t xml:space="preserve"> all </w:t>
        </w:r>
      </w:ins>
      <w:ins w:id="452" w:author="Henry Da Costa" w:date="2023-05-09T16:23:00Z">
        <w:r w:rsidR="00772CF6">
          <w:rPr>
            <w:lang w:eastAsia="zh-CN"/>
          </w:rPr>
          <w:t xml:space="preserve">samples </w:t>
        </w:r>
      </w:ins>
      <w:ins w:id="453" w:author="Henry Da Costa" w:date="2023-05-09T16:25:00Z">
        <w:r w:rsidR="00B30E27">
          <w:rPr>
            <w:lang w:eastAsia="zh-CN"/>
          </w:rPr>
          <w:t>i</w:t>
        </w:r>
      </w:ins>
      <w:ins w:id="454" w:author="Henry Da Costa" w:date="2023-05-09T16:26:00Z">
        <w:r w:rsidR="00B30E27">
          <w:rPr>
            <w:lang w:eastAsia="zh-CN"/>
          </w:rPr>
          <w:t xml:space="preserve">n the MIHS track </w:t>
        </w:r>
      </w:ins>
      <w:ins w:id="455" w:author="Henry Da Costa" w:date="2023-05-09T16:23:00Z">
        <w:r w:rsidR="00772CF6">
          <w:rPr>
            <w:lang w:eastAsia="zh-CN"/>
          </w:rPr>
          <w:t>shall b</w:t>
        </w:r>
      </w:ins>
      <w:ins w:id="456" w:author="Henry Da Costa" w:date="2023-05-09T16:24:00Z">
        <w:r w:rsidR="00772CF6">
          <w:rPr>
            <w:lang w:eastAsia="zh-CN"/>
          </w:rPr>
          <w:t>e de</w:t>
        </w:r>
        <w:r w:rsidR="00084EDF">
          <w:rPr>
            <w:lang w:eastAsia="zh-CN"/>
          </w:rPr>
          <w:t xml:space="preserve">emed to be </w:t>
        </w:r>
        <w:r w:rsidR="00794F2B">
          <w:rPr>
            <w:lang w:eastAsia="zh-CN"/>
          </w:rPr>
          <w:t xml:space="preserve">dependent on </w:t>
        </w:r>
      </w:ins>
      <w:ins w:id="457" w:author="Henry Da Costa" w:date="2023-05-09T16:25:00Z">
        <w:r w:rsidR="00922A39">
          <w:rPr>
            <w:lang w:eastAsia="zh-CN"/>
          </w:rPr>
          <w:t>the referenced tracks</w:t>
        </w:r>
      </w:ins>
      <w:ins w:id="458" w:author="Henry Da Costa" w:date="2023-05-09T12:11:00Z">
        <w:r w:rsidR="00C07039">
          <w:rPr>
            <w:lang w:eastAsia="zh-CN"/>
          </w:rPr>
          <w:t>.</w:t>
        </w:r>
      </w:ins>
    </w:p>
    <w:p w14:paraId="04501DE5" w14:textId="2A2276A1" w:rsidR="00DD1665" w:rsidRDefault="00C46754" w:rsidP="00DD1665">
      <w:pPr>
        <w:pStyle w:val="Heading2"/>
        <w:numPr>
          <w:ilvl w:val="1"/>
          <w:numId w:val="1"/>
        </w:numPr>
        <w:rPr>
          <w:ins w:id="459" w:author="Henry Da Costa" w:date="2023-05-03T16:08:00Z"/>
        </w:rPr>
      </w:pPr>
      <w:bookmarkStart w:id="460" w:name="_Ref134519648"/>
      <w:bookmarkStart w:id="461" w:name="_Toc134530107"/>
      <w:ins w:id="462" w:author="Henry Da Costa" w:date="2023-05-03T16:10:00Z">
        <w:r>
          <w:rPr>
            <w:lang w:eastAsia="zh-CN"/>
          </w:rPr>
          <w:t>Summary of r</w:t>
        </w:r>
      </w:ins>
      <w:ins w:id="463" w:author="Henry Da Costa" w:date="2023-05-03T16:08:00Z">
        <w:r w:rsidR="00DD1665">
          <w:rPr>
            <w:lang w:eastAsia="zh-CN"/>
          </w:rPr>
          <w:t>eferenceable code points</w:t>
        </w:r>
        <w:bookmarkEnd w:id="460"/>
        <w:bookmarkEnd w:id="461"/>
      </w:ins>
    </w:p>
    <w:p w14:paraId="2182F7F8" w14:textId="5B8FECA0" w:rsidR="003D16CB" w:rsidRDefault="003D16CB" w:rsidP="003D16CB">
      <w:pPr>
        <w:pStyle w:val="Heading3"/>
        <w:numPr>
          <w:ilvl w:val="2"/>
          <w:numId w:val="1"/>
        </w:numPr>
        <w:rPr>
          <w:ins w:id="464" w:author="Henry Da Costa" w:date="2023-05-03T16:09:00Z"/>
        </w:rPr>
      </w:pPr>
      <w:bookmarkStart w:id="465" w:name="_Toc134530108"/>
      <w:ins w:id="466" w:author="Henry Da Costa" w:date="2023-05-03T16:09:00Z">
        <w:r>
          <w:t>Brands</w:t>
        </w:r>
        <w:bookmarkEnd w:id="465"/>
      </w:ins>
    </w:p>
    <w:p w14:paraId="40E47635" w14:textId="77777777" w:rsidR="00A86D4E" w:rsidRDefault="00A86D4E" w:rsidP="00A86D4E">
      <w:pPr>
        <w:pStyle w:val="BodyText"/>
        <w:rPr>
          <w:ins w:id="467" w:author="Henry Da Costa" w:date="2023-05-03T16:11:00Z"/>
          <w:lang w:eastAsia="zh-CN"/>
        </w:rPr>
      </w:pPr>
      <w:ins w:id="468" w:author="Henry Da Costa" w:date="2023-05-03T16:11:00Z">
        <w:r>
          <w:rPr>
            <w:lang w:eastAsia="zh-CN"/>
          </w:rPr>
          <w:t xml:space="preserve">ISO/IEC 14496-12 defines the concept of brands, which may be indicated in the </w:t>
        </w:r>
        <w:r w:rsidRPr="00A86D4E">
          <w:rPr>
            <w:rStyle w:val="codeChar"/>
            <w:rPrChange w:id="469" w:author="Henry Da Costa" w:date="2023-05-03T16:11:00Z">
              <w:rPr>
                <w:lang w:eastAsia="zh-CN"/>
              </w:rPr>
            </w:rPrChange>
          </w:rPr>
          <w:t>FileTypeBox</w:t>
        </w:r>
        <w:r>
          <w:rPr>
            <w:lang w:eastAsia="zh-CN"/>
          </w:rPr>
          <w:t>. Brands are used in this document to indicate conformance to an encapsulation mode and a specific set of tools, as well as requirements on other specifications (e.g., ISO/IEC 14496-12).</w:t>
        </w:r>
      </w:ins>
    </w:p>
    <w:p w14:paraId="67208D02" w14:textId="08D3558F" w:rsidR="00DD1665" w:rsidRDefault="00A86D4E" w:rsidP="00A86D4E">
      <w:pPr>
        <w:pStyle w:val="BodyText"/>
        <w:rPr>
          <w:ins w:id="470" w:author="Henry Da Costa" w:date="2023-05-03T16:12:00Z"/>
          <w:lang w:eastAsia="zh-CN"/>
        </w:rPr>
      </w:pPr>
      <w:ins w:id="471" w:author="Henry Da Costa" w:date="2023-05-03T16:11:00Z">
        <w:r>
          <w:rPr>
            <w:lang w:eastAsia="zh-CN"/>
          </w:rPr>
          <w:t>The brands specified in this document are listed in</w:t>
        </w:r>
      </w:ins>
      <w:ins w:id="472" w:author="Henry Da Costa" w:date="2023-05-03T16:15:00Z">
        <w:r w:rsidR="00F62D82">
          <w:rPr>
            <w:lang w:eastAsia="zh-CN"/>
          </w:rPr>
          <w:t xml:space="preserve"> </w:t>
        </w:r>
        <w:r w:rsidR="00F62D82">
          <w:rPr>
            <w:lang w:eastAsia="zh-CN"/>
          </w:rPr>
          <w:fldChar w:fldCharType="begin"/>
        </w:r>
        <w:r w:rsidR="00F62D82">
          <w:rPr>
            <w:lang w:eastAsia="zh-CN"/>
          </w:rPr>
          <w:instrText xml:space="preserve"> REF _Ref134022931 \h </w:instrText>
        </w:r>
      </w:ins>
      <w:r w:rsidR="00F62D82">
        <w:rPr>
          <w:lang w:eastAsia="zh-CN"/>
        </w:rPr>
      </w:r>
      <w:r w:rsidR="00F62D82">
        <w:rPr>
          <w:lang w:eastAsia="zh-CN"/>
        </w:rPr>
        <w:fldChar w:fldCharType="separate"/>
      </w:r>
      <w:ins w:id="473" w:author="Henry Da Costa" w:date="2023-05-03T17:13:00Z">
        <w:r w:rsidR="00400F6B">
          <w:t xml:space="preserve">Table </w:t>
        </w:r>
        <w:r w:rsidR="00400F6B">
          <w:rPr>
            <w:noProof/>
          </w:rPr>
          <w:t>1</w:t>
        </w:r>
      </w:ins>
      <w:ins w:id="474" w:author="Henry Da Costa" w:date="2023-05-03T16:15:00Z">
        <w:r w:rsidR="00F62D82">
          <w:rPr>
            <w:lang w:eastAsia="zh-CN"/>
          </w:rPr>
          <w:fldChar w:fldCharType="end"/>
        </w:r>
        <w:r w:rsidR="00F62D82">
          <w:rPr>
            <w:lang w:eastAsia="zh-CN"/>
          </w:rPr>
          <w:t>.</w:t>
        </w:r>
      </w:ins>
    </w:p>
    <w:p w14:paraId="4F832E08" w14:textId="39816F43" w:rsidR="00A86D4E" w:rsidRDefault="00A86D4E" w:rsidP="00A86D4E">
      <w:pPr>
        <w:pStyle w:val="TableCaption"/>
        <w:rPr>
          <w:ins w:id="475" w:author="Henry Da Costa" w:date="2023-05-03T16:12:00Z"/>
        </w:rPr>
      </w:pPr>
      <w:bookmarkStart w:id="476" w:name="_Ref134022931"/>
      <w:ins w:id="477" w:author="Henry Da Costa" w:date="2023-05-03T16:12:00Z">
        <w:r>
          <w:t xml:space="preserve">Table </w:t>
        </w:r>
        <w:r>
          <w:fldChar w:fldCharType="begin"/>
        </w:r>
        <w:r>
          <w:instrText>SEQ Table \* ARABIC</w:instrText>
        </w:r>
        <w:r>
          <w:fldChar w:fldCharType="separate"/>
        </w:r>
      </w:ins>
      <w:ins w:id="478" w:author="Henry Da Costa" w:date="2023-05-03T17:13:00Z">
        <w:r w:rsidR="00400F6B">
          <w:rPr>
            <w:noProof/>
          </w:rPr>
          <w:t>1</w:t>
        </w:r>
      </w:ins>
      <w:ins w:id="479" w:author="Henry Da Costa" w:date="2023-05-03T16:12:00Z">
        <w:r>
          <w:fldChar w:fldCharType="end"/>
        </w:r>
        <w:bookmarkEnd w:id="476"/>
        <w:r>
          <w:t xml:space="preserve"> – </w:t>
        </w:r>
        <w:r w:rsidR="005E18E2" w:rsidRPr="005E18E2">
          <w:t xml:space="preserve">Brands specified in this </w:t>
        </w:r>
        <w:proofErr w:type="gramStart"/>
        <w:r w:rsidR="005E18E2" w:rsidRPr="005E18E2">
          <w:t>document</w:t>
        </w:r>
        <w:proofErr w:type="gramEnd"/>
      </w:ins>
    </w:p>
    <w:tbl>
      <w:tblPr>
        <w:tblStyle w:val="TableGrid"/>
        <w:tblW w:w="0" w:type="auto"/>
        <w:jc w:val="center"/>
        <w:tblLook w:val="04A0" w:firstRow="1" w:lastRow="0" w:firstColumn="1" w:lastColumn="0" w:noHBand="0" w:noVBand="1"/>
        <w:tblPrChange w:id="480" w:author="Henry Da Costa" w:date="2023-05-03T17:11:00Z">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PrChange>
      </w:tblPr>
      <w:tblGrid>
        <w:gridCol w:w="786"/>
        <w:gridCol w:w="817"/>
        <w:gridCol w:w="4306"/>
        <w:tblGridChange w:id="481">
          <w:tblGrid>
            <w:gridCol w:w="786"/>
            <w:gridCol w:w="817"/>
            <w:gridCol w:w="4306"/>
          </w:tblGrid>
        </w:tblGridChange>
      </w:tblGrid>
      <w:tr w:rsidR="001F2185" w14:paraId="5F6620A5" w14:textId="453A935D" w:rsidTr="00400F6B">
        <w:trPr>
          <w:jc w:val="center"/>
          <w:ins w:id="482" w:author="Henry Da Costa" w:date="2023-05-03T16:12:00Z"/>
          <w:trPrChange w:id="483" w:author="Henry Da Costa" w:date="2023-05-03T17:11:00Z">
            <w:trPr>
              <w:jc w:val="center"/>
            </w:trPr>
          </w:trPrChange>
        </w:trPr>
        <w:tc>
          <w:tcPr>
            <w:tcW w:w="0" w:type="auto"/>
            <w:tcPrChange w:id="484" w:author="Henry Da Costa" w:date="2023-05-03T17:11:00Z">
              <w:tcPr>
                <w:tcW w:w="0" w:type="auto"/>
                <w:tcBorders>
                  <w:top w:val="single" w:sz="8" w:space="0" w:color="auto"/>
                  <w:left w:val="single" w:sz="8" w:space="0" w:color="auto"/>
                  <w:bottom w:val="single" w:sz="8" w:space="0" w:color="auto"/>
                </w:tcBorders>
              </w:tcPr>
            </w:tcPrChange>
          </w:tcPr>
          <w:p w14:paraId="7689C0DE" w14:textId="6B29C4E9" w:rsidR="001F2185" w:rsidRPr="0003781A" w:rsidRDefault="001F2185" w:rsidP="00CA4C9B">
            <w:pPr>
              <w:pStyle w:val="TableColumnHeading"/>
              <w:rPr>
                <w:ins w:id="485" w:author="Henry Da Costa" w:date="2023-05-03T16:12:00Z"/>
              </w:rPr>
            </w:pPr>
            <w:ins w:id="486" w:author="Henry Da Costa" w:date="2023-05-03T16:12:00Z">
              <w:r>
                <w:t>Brand</w:t>
              </w:r>
            </w:ins>
          </w:p>
        </w:tc>
        <w:tc>
          <w:tcPr>
            <w:tcW w:w="0" w:type="auto"/>
            <w:tcPrChange w:id="487" w:author="Henry Da Costa" w:date="2023-05-03T17:11:00Z">
              <w:tcPr>
                <w:tcW w:w="0" w:type="auto"/>
                <w:tcBorders>
                  <w:top w:val="single" w:sz="8" w:space="0" w:color="auto"/>
                  <w:bottom w:val="single" w:sz="8" w:space="0" w:color="auto"/>
                  <w:right w:val="single" w:sz="8" w:space="0" w:color="auto"/>
                </w:tcBorders>
              </w:tcPr>
            </w:tcPrChange>
          </w:tcPr>
          <w:p w14:paraId="1DB90E4B" w14:textId="34624280" w:rsidR="001F2185" w:rsidRPr="0003781A" w:rsidRDefault="001F2185" w:rsidP="00CA4C9B">
            <w:pPr>
              <w:pStyle w:val="TableColumnHeading"/>
              <w:rPr>
                <w:ins w:id="488" w:author="Henry Da Costa" w:date="2023-05-03T16:12:00Z"/>
              </w:rPr>
            </w:pPr>
            <w:ins w:id="489" w:author="Henry Da Costa" w:date="2023-05-03T16:12:00Z">
              <w:r>
                <w:t>Clause</w:t>
              </w:r>
            </w:ins>
          </w:p>
        </w:tc>
        <w:tc>
          <w:tcPr>
            <w:tcW w:w="0" w:type="auto"/>
            <w:tcPrChange w:id="490" w:author="Henry Da Costa" w:date="2023-05-03T17:11:00Z">
              <w:tcPr>
                <w:tcW w:w="0" w:type="auto"/>
                <w:tcBorders>
                  <w:top w:val="single" w:sz="8" w:space="0" w:color="auto"/>
                  <w:bottom w:val="single" w:sz="8" w:space="0" w:color="auto"/>
                  <w:right w:val="single" w:sz="8" w:space="0" w:color="auto"/>
                </w:tcBorders>
              </w:tcPr>
            </w:tcPrChange>
          </w:tcPr>
          <w:p w14:paraId="73342023" w14:textId="32F674E2" w:rsidR="001F2185" w:rsidRDefault="001F2185" w:rsidP="00CA4C9B">
            <w:pPr>
              <w:pStyle w:val="TableColumnHeading"/>
              <w:rPr>
                <w:ins w:id="491" w:author="Henry Da Costa" w:date="2023-05-03T16:13:00Z"/>
              </w:rPr>
            </w:pPr>
            <w:ins w:id="492" w:author="Henry Da Costa" w:date="2023-05-03T16:13:00Z">
              <w:r>
                <w:t>Informative description</w:t>
              </w:r>
            </w:ins>
          </w:p>
        </w:tc>
      </w:tr>
      <w:tr w:rsidR="001F2185" w14:paraId="140B4B73" w14:textId="625050A2" w:rsidTr="00400F6B">
        <w:trPr>
          <w:jc w:val="center"/>
          <w:ins w:id="493" w:author="Henry Da Costa" w:date="2023-05-03T16:12:00Z"/>
          <w:trPrChange w:id="494" w:author="Henry Da Costa" w:date="2023-05-03T17:11:00Z">
            <w:trPr>
              <w:jc w:val="center"/>
            </w:trPr>
          </w:trPrChange>
        </w:trPr>
        <w:tc>
          <w:tcPr>
            <w:tcW w:w="0" w:type="auto"/>
            <w:tcPrChange w:id="495" w:author="Henry Da Costa" w:date="2023-05-03T17:11:00Z">
              <w:tcPr>
                <w:tcW w:w="0" w:type="auto"/>
                <w:tcBorders>
                  <w:top w:val="single" w:sz="8" w:space="0" w:color="auto"/>
                  <w:left w:val="single" w:sz="8" w:space="0" w:color="auto"/>
                </w:tcBorders>
              </w:tcPr>
            </w:tcPrChange>
          </w:tcPr>
          <w:p w14:paraId="6BFF4C21" w14:textId="5F0E0B03" w:rsidR="001F2185" w:rsidRPr="00412469" w:rsidRDefault="00412469" w:rsidP="00CA4C9B">
            <w:pPr>
              <w:pStyle w:val="TableCell"/>
              <w:rPr>
                <w:ins w:id="496" w:author="Henry Da Costa" w:date="2023-05-03T16:12:00Z"/>
                <w:rStyle w:val="codeChar"/>
                <w:rPrChange w:id="497" w:author="Henry Da Costa" w:date="2023-05-03T16:13:00Z">
                  <w:rPr>
                    <w:ins w:id="498" w:author="Henry Da Costa" w:date="2023-05-03T16:12:00Z"/>
                    <w:lang w:eastAsia="zh-CN"/>
                  </w:rPr>
                </w:rPrChange>
              </w:rPr>
            </w:pPr>
            <w:ins w:id="499" w:author="Henry Da Costa" w:date="2023-05-03T16:13:00Z">
              <w:r w:rsidRPr="00412469">
                <w:rPr>
                  <w:rStyle w:val="codeChar"/>
                  <w:rPrChange w:id="500" w:author="Henry Da Costa" w:date="2023-05-03T16:13:00Z">
                    <w:rPr>
                      <w:lang w:eastAsia="zh-CN"/>
                    </w:rPr>
                  </w:rPrChange>
                </w:rPr>
                <w:t>mih1</w:t>
              </w:r>
            </w:ins>
          </w:p>
        </w:tc>
        <w:tc>
          <w:tcPr>
            <w:tcW w:w="0" w:type="auto"/>
            <w:tcPrChange w:id="501" w:author="Henry Da Costa" w:date="2023-05-03T17:11:00Z">
              <w:tcPr>
                <w:tcW w:w="0" w:type="auto"/>
                <w:tcBorders>
                  <w:top w:val="single" w:sz="8" w:space="0" w:color="auto"/>
                  <w:right w:val="single" w:sz="8" w:space="0" w:color="auto"/>
                </w:tcBorders>
              </w:tcPr>
            </w:tcPrChange>
          </w:tcPr>
          <w:p w14:paraId="3C18874C" w14:textId="2C65C7DC" w:rsidR="001F2185" w:rsidRDefault="00C2011F" w:rsidP="00CA4C9B">
            <w:pPr>
              <w:pStyle w:val="TableCell"/>
              <w:rPr>
                <w:ins w:id="502" w:author="Henry Da Costa" w:date="2023-05-03T16:12:00Z"/>
                <w:lang w:eastAsia="zh-CN"/>
              </w:rPr>
            </w:pPr>
            <w:ins w:id="503" w:author="Henry Da Costa" w:date="2023-05-03T16:26:00Z">
              <w:r>
                <w:rPr>
                  <w:lang w:eastAsia="zh-CN"/>
                </w:rPr>
                <w:t>A.2</w:t>
              </w:r>
            </w:ins>
          </w:p>
        </w:tc>
        <w:tc>
          <w:tcPr>
            <w:tcW w:w="0" w:type="auto"/>
            <w:tcPrChange w:id="504" w:author="Henry Da Costa" w:date="2023-05-03T17:11:00Z">
              <w:tcPr>
                <w:tcW w:w="0" w:type="auto"/>
                <w:tcBorders>
                  <w:top w:val="single" w:sz="8" w:space="0" w:color="auto"/>
                  <w:right w:val="single" w:sz="8" w:space="0" w:color="auto"/>
                </w:tcBorders>
              </w:tcPr>
            </w:tcPrChange>
          </w:tcPr>
          <w:p w14:paraId="3E3236D6" w14:textId="5357883F" w:rsidR="001F2185" w:rsidRDefault="00356818" w:rsidP="00CA4C9B">
            <w:pPr>
              <w:pStyle w:val="TableCell"/>
              <w:rPr>
                <w:ins w:id="505" w:author="Henry Da Costa" w:date="2023-05-03T16:13:00Z"/>
                <w:lang w:eastAsia="zh-CN"/>
              </w:rPr>
            </w:pPr>
            <w:ins w:id="506" w:author="Henry Da Costa" w:date="2023-05-03T16:31:00Z">
              <w:r w:rsidRPr="00356818">
                <w:rPr>
                  <w:lang w:eastAsia="zh-CN"/>
                </w:rPr>
                <w:t>Single track encapsulation of an MIHS bitstream</w:t>
              </w:r>
            </w:ins>
          </w:p>
        </w:tc>
      </w:tr>
    </w:tbl>
    <w:p w14:paraId="1F6C7EE3" w14:textId="254B5853" w:rsidR="001C7F11" w:rsidRDefault="001C7F11" w:rsidP="001C7F11">
      <w:pPr>
        <w:pStyle w:val="Heading3"/>
        <w:numPr>
          <w:ilvl w:val="2"/>
          <w:numId w:val="1"/>
        </w:numPr>
        <w:rPr>
          <w:ins w:id="507" w:author="Henry Da Costa" w:date="2023-05-03T16:16:00Z"/>
        </w:rPr>
      </w:pPr>
      <w:bookmarkStart w:id="508" w:name="_Toc134530109"/>
      <w:ins w:id="509" w:author="Henry Da Costa" w:date="2023-05-03T16:16:00Z">
        <w:r>
          <w:t>Sample entry types</w:t>
        </w:r>
        <w:bookmarkEnd w:id="508"/>
      </w:ins>
    </w:p>
    <w:p w14:paraId="71FA06C2" w14:textId="00F8EE69" w:rsidR="00F62D82" w:rsidRDefault="006923A8" w:rsidP="00A86D4E">
      <w:pPr>
        <w:pStyle w:val="BodyText"/>
        <w:rPr>
          <w:ins w:id="510" w:author="Henry Da Costa" w:date="2023-05-03T16:17:00Z"/>
          <w:lang w:eastAsia="zh-CN"/>
        </w:rPr>
      </w:pPr>
      <w:ins w:id="511" w:author="Henry Da Costa" w:date="2023-05-03T16:17:00Z">
        <w:r w:rsidRPr="006923A8">
          <w:rPr>
            <w:lang w:eastAsia="zh-CN"/>
          </w:rPr>
          <w:t>The sample entry types specified in this document are listed in</w:t>
        </w:r>
      </w:ins>
      <w:ins w:id="512" w:author="Henry Da Costa" w:date="2023-05-03T16:18:00Z">
        <w:r w:rsidR="006D2D2A">
          <w:rPr>
            <w:lang w:eastAsia="zh-CN"/>
          </w:rPr>
          <w:t xml:space="preserve"> </w:t>
        </w:r>
        <w:r w:rsidR="006D2D2A">
          <w:rPr>
            <w:lang w:eastAsia="zh-CN"/>
          </w:rPr>
          <w:fldChar w:fldCharType="begin"/>
        </w:r>
        <w:r w:rsidR="006D2D2A">
          <w:rPr>
            <w:lang w:eastAsia="zh-CN"/>
          </w:rPr>
          <w:instrText xml:space="preserve"> REF _Ref134023153 \h </w:instrText>
        </w:r>
      </w:ins>
      <w:r w:rsidR="006D2D2A">
        <w:rPr>
          <w:lang w:eastAsia="zh-CN"/>
        </w:rPr>
      </w:r>
      <w:r w:rsidR="006D2D2A">
        <w:rPr>
          <w:lang w:eastAsia="zh-CN"/>
        </w:rPr>
        <w:fldChar w:fldCharType="separate"/>
      </w:r>
      <w:ins w:id="513" w:author="Henry Da Costa" w:date="2023-05-03T17:13:00Z">
        <w:r w:rsidR="00400F6B">
          <w:t xml:space="preserve">Table </w:t>
        </w:r>
        <w:r w:rsidR="00400F6B">
          <w:rPr>
            <w:noProof/>
          </w:rPr>
          <w:t>2</w:t>
        </w:r>
      </w:ins>
      <w:ins w:id="514" w:author="Henry Da Costa" w:date="2023-05-03T16:18:00Z">
        <w:r w:rsidR="006D2D2A">
          <w:rPr>
            <w:lang w:eastAsia="zh-CN"/>
          </w:rPr>
          <w:fldChar w:fldCharType="end"/>
        </w:r>
      </w:ins>
      <w:ins w:id="515" w:author="Henry Da Costa" w:date="2023-05-03T16:19:00Z">
        <w:r w:rsidR="006D2D2A">
          <w:rPr>
            <w:lang w:eastAsia="zh-CN"/>
          </w:rPr>
          <w:t>.</w:t>
        </w:r>
      </w:ins>
    </w:p>
    <w:p w14:paraId="63A75B07" w14:textId="17ACD028" w:rsidR="006923A8" w:rsidRDefault="006923A8" w:rsidP="006923A8">
      <w:pPr>
        <w:pStyle w:val="TableCaption"/>
        <w:rPr>
          <w:ins w:id="516" w:author="Henry Da Costa" w:date="2023-05-03T16:17:00Z"/>
        </w:rPr>
      </w:pPr>
      <w:bookmarkStart w:id="517" w:name="_Ref134023153"/>
      <w:ins w:id="518" w:author="Henry Da Costa" w:date="2023-05-03T16:17:00Z">
        <w:r>
          <w:lastRenderedPageBreak/>
          <w:t xml:space="preserve">Table </w:t>
        </w:r>
        <w:r>
          <w:fldChar w:fldCharType="begin"/>
        </w:r>
        <w:r>
          <w:instrText>SEQ Table \* ARABIC</w:instrText>
        </w:r>
        <w:r>
          <w:fldChar w:fldCharType="separate"/>
        </w:r>
      </w:ins>
      <w:ins w:id="519" w:author="Henry Da Costa" w:date="2023-05-03T17:13:00Z">
        <w:r w:rsidR="00400F6B">
          <w:rPr>
            <w:noProof/>
          </w:rPr>
          <w:t>2</w:t>
        </w:r>
      </w:ins>
      <w:ins w:id="520" w:author="Henry Da Costa" w:date="2023-05-03T16:17:00Z">
        <w:r>
          <w:fldChar w:fldCharType="end"/>
        </w:r>
        <w:bookmarkEnd w:id="517"/>
        <w:r>
          <w:t xml:space="preserve"> – </w:t>
        </w:r>
        <w:r w:rsidR="0069567E">
          <w:t>Sample entry types</w:t>
        </w:r>
        <w:r w:rsidRPr="005E18E2">
          <w:t xml:space="preserve"> specified in this </w:t>
        </w:r>
        <w:proofErr w:type="gramStart"/>
        <w:r w:rsidRPr="005E18E2">
          <w:t>document</w:t>
        </w:r>
        <w:proofErr w:type="gramEnd"/>
      </w:ins>
    </w:p>
    <w:tbl>
      <w:tblPr>
        <w:tblStyle w:val="TableGrid"/>
        <w:tblW w:w="0" w:type="auto"/>
        <w:jc w:val="center"/>
        <w:tblLook w:val="04A0" w:firstRow="1" w:lastRow="0" w:firstColumn="1" w:lastColumn="0" w:noHBand="0" w:noVBand="1"/>
      </w:tblPr>
      <w:tblGrid>
        <w:gridCol w:w="1883"/>
        <w:gridCol w:w="817"/>
        <w:gridCol w:w="4728"/>
      </w:tblGrid>
      <w:tr w:rsidR="00400F6B" w14:paraId="506DBE46" w14:textId="77777777" w:rsidTr="00400F6B">
        <w:trPr>
          <w:jc w:val="center"/>
          <w:ins w:id="521" w:author="Henry Da Costa" w:date="2023-05-03T16:17:00Z"/>
        </w:trPr>
        <w:tc>
          <w:tcPr>
            <w:tcW w:w="0" w:type="auto"/>
          </w:tcPr>
          <w:p w14:paraId="265C09FD" w14:textId="56D4E685" w:rsidR="006923A8" w:rsidRPr="0003781A" w:rsidRDefault="0069567E" w:rsidP="00CA4C9B">
            <w:pPr>
              <w:pStyle w:val="TableColumnHeading"/>
              <w:rPr>
                <w:ins w:id="522" w:author="Henry Da Costa" w:date="2023-05-03T16:17:00Z"/>
              </w:rPr>
            </w:pPr>
            <w:ins w:id="523" w:author="Henry Da Costa" w:date="2023-05-03T16:17:00Z">
              <w:r>
                <w:t>Sample entry type</w:t>
              </w:r>
            </w:ins>
          </w:p>
        </w:tc>
        <w:tc>
          <w:tcPr>
            <w:tcW w:w="0" w:type="auto"/>
          </w:tcPr>
          <w:p w14:paraId="33F7FEB6" w14:textId="77777777" w:rsidR="006923A8" w:rsidRPr="0003781A" w:rsidRDefault="006923A8" w:rsidP="00CA4C9B">
            <w:pPr>
              <w:pStyle w:val="TableColumnHeading"/>
              <w:rPr>
                <w:ins w:id="524" w:author="Henry Da Costa" w:date="2023-05-03T16:17:00Z"/>
              </w:rPr>
            </w:pPr>
            <w:ins w:id="525" w:author="Henry Da Costa" w:date="2023-05-03T16:17:00Z">
              <w:r>
                <w:t>Clause</w:t>
              </w:r>
            </w:ins>
          </w:p>
        </w:tc>
        <w:tc>
          <w:tcPr>
            <w:tcW w:w="0" w:type="auto"/>
          </w:tcPr>
          <w:p w14:paraId="4BF350C0" w14:textId="77777777" w:rsidR="006923A8" w:rsidRDefault="006923A8" w:rsidP="00CA4C9B">
            <w:pPr>
              <w:pStyle w:val="TableColumnHeading"/>
              <w:rPr>
                <w:ins w:id="526" w:author="Henry Da Costa" w:date="2023-05-03T16:17:00Z"/>
              </w:rPr>
            </w:pPr>
            <w:ins w:id="527" w:author="Henry Da Costa" w:date="2023-05-03T16:17:00Z">
              <w:r>
                <w:t>Informative description</w:t>
              </w:r>
            </w:ins>
          </w:p>
        </w:tc>
      </w:tr>
      <w:tr w:rsidR="00400F6B" w14:paraId="650B4E4C" w14:textId="77777777" w:rsidTr="00400F6B">
        <w:trPr>
          <w:jc w:val="center"/>
          <w:ins w:id="528" w:author="Henry Da Costa" w:date="2023-05-03T16:17:00Z"/>
        </w:trPr>
        <w:tc>
          <w:tcPr>
            <w:tcW w:w="0" w:type="auto"/>
          </w:tcPr>
          <w:p w14:paraId="1D296C2F" w14:textId="77777777" w:rsidR="006923A8" w:rsidRPr="00BD0E74" w:rsidRDefault="006923A8" w:rsidP="00CA4C9B">
            <w:pPr>
              <w:pStyle w:val="TableCell"/>
              <w:rPr>
                <w:ins w:id="529" w:author="Henry Da Costa" w:date="2023-05-03T16:17:00Z"/>
                <w:rStyle w:val="codeChar"/>
              </w:rPr>
            </w:pPr>
            <w:ins w:id="530" w:author="Henry Da Costa" w:date="2023-05-03T16:17:00Z">
              <w:r w:rsidRPr="00BD0E74">
                <w:rPr>
                  <w:rStyle w:val="codeChar"/>
                </w:rPr>
                <w:t>mih1</w:t>
              </w:r>
            </w:ins>
          </w:p>
        </w:tc>
        <w:tc>
          <w:tcPr>
            <w:tcW w:w="0" w:type="auto"/>
          </w:tcPr>
          <w:p w14:paraId="5927F800" w14:textId="4AC585CD" w:rsidR="006923A8" w:rsidRDefault="00046951" w:rsidP="00CA4C9B">
            <w:pPr>
              <w:pStyle w:val="TableCell"/>
              <w:rPr>
                <w:ins w:id="531" w:author="Henry Da Costa" w:date="2023-05-03T16:17:00Z"/>
                <w:lang w:eastAsia="zh-CN"/>
              </w:rPr>
            </w:pPr>
            <w:ins w:id="532" w:author="Henry Da Costa" w:date="2023-05-03T16:21:00Z">
              <w:r>
                <w:rPr>
                  <w:lang w:eastAsia="zh-CN"/>
                </w:rPr>
                <w:fldChar w:fldCharType="begin"/>
              </w:r>
              <w:r>
                <w:rPr>
                  <w:lang w:eastAsia="zh-CN"/>
                </w:rPr>
                <w:instrText xml:space="preserve"> REF _Ref134023323 \r \h </w:instrText>
              </w:r>
            </w:ins>
            <w:r>
              <w:rPr>
                <w:lang w:eastAsia="zh-CN"/>
              </w:rPr>
            </w:r>
            <w:r>
              <w:rPr>
                <w:lang w:eastAsia="zh-CN"/>
              </w:rPr>
              <w:fldChar w:fldCharType="separate"/>
            </w:r>
            <w:ins w:id="533" w:author="Henry Da Costa" w:date="2023-05-03T17:13:00Z">
              <w:r w:rsidR="00400F6B">
                <w:rPr>
                  <w:lang w:eastAsia="zh-CN"/>
                </w:rPr>
                <w:t>5.2.1</w:t>
              </w:r>
            </w:ins>
            <w:ins w:id="534" w:author="Henry Da Costa" w:date="2023-05-03T16:21:00Z">
              <w:r>
                <w:rPr>
                  <w:lang w:eastAsia="zh-CN"/>
                </w:rPr>
                <w:fldChar w:fldCharType="end"/>
              </w:r>
            </w:ins>
          </w:p>
        </w:tc>
        <w:tc>
          <w:tcPr>
            <w:tcW w:w="0" w:type="auto"/>
          </w:tcPr>
          <w:p w14:paraId="6D62094A" w14:textId="6569A6EB" w:rsidR="006923A8" w:rsidRDefault="006D2D2A" w:rsidP="00CA4C9B">
            <w:pPr>
              <w:pStyle w:val="TableCell"/>
              <w:rPr>
                <w:ins w:id="535" w:author="Henry Da Costa" w:date="2023-05-03T16:17:00Z"/>
                <w:lang w:eastAsia="zh-CN"/>
              </w:rPr>
            </w:pPr>
            <w:ins w:id="536" w:author="Henry Da Costa" w:date="2023-05-03T16:18:00Z">
              <w:r w:rsidRPr="006D2D2A">
                <w:rPr>
                  <w:lang w:eastAsia="zh-CN"/>
                </w:rPr>
                <w:t>Sample entry for an MIHS track carrying haptics data</w:t>
              </w:r>
            </w:ins>
          </w:p>
        </w:tc>
      </w:tr>
    </w:tbl>
    <w:p w14:paraId="7CEFABA0" w14:textId="5F4F9B77" w:rsidR="00572461" w:rsidRDefault="00572461" w:rsidP="00572461">
      <w:pPr>
        <w:pStyle w:val="Heading3"/>
        <w:numPr>
          <w:ilvl w:val="2"/>
          <w:numId w:val="1"/>
        </w:numPr>
        <w:rPr>
          <w:ins w:id="537" w:author="Henry Da Costa" w:date="2023-05-03T16:22:00Z"/>
        </w:rPr>
      </w:pPr>
      <w:bookmarkStart w:id="538" w:name="_Toc134530110"/>
      <w:ins w:id="539" w:author="Henry Da Costa" w:date="2023-05-03T16:22:00Z">
        <w:r>
          <w:t>Box types</w:t>
        </w:r>
        <w:bookmarkEnd w:id="538"/>
      </w:ins>
    </w:p>
    <w:p w14:paraId="1129A36C" w14:textId="3A8D5966" w:rsidR="00D10B53" w:rsidRDefault="00D10B53" w:rsidP="00D10B53">
      <w:pPr>
        <w:pStyle w:val="BodyText"/>
        <w:rPr>
          <w:ins w:id="540" w:author="Henry Da Costa" w:date="2023-05-03T16:33:00Z"/>
          <w:lang w:eastAsia="zh-CN"/>
        </w:rPr>
      </w:pPr>
      <w:ins w:id="541" w:author="Henry Da Costa" w:date="2023-05-03T16:33:00Z">
        <w:r>
          <w:rPr>
            <w:lang w:eastAsia="zh-CN"/>
          </w:rPr>
          <w:t xml:space="preserve">In the table, the box types specified in ISO/IEC 23090-32 are in </w:t>
        </w:r>
      </w:ins>
      <w:ins w:id="542" w:author="Henry Da Costa" w:date="2023-05-03T17:03:00Z">
        <w:r w:rsidR="00354E21">
          <w:rPr>
            <w:lang w:eastAsia="zh-CN"/>
          </w:rPr>
          <w:t>bold</w:t>
        </w:r>
      </w:ins>
      <w:ins w:id="543" w:author="Henry Da Costa" w:date="2023-05-03T16:33:00Z">
        <w:r>
          <w:rPr>
            <w:lang w:eastAsia="zh-CN"/>
          </w:rPr>
          <w:t xml:space="preserve"> text with links to the corresponding clauses in the specification. Related container boxes specified in ISOBMFF are </w:t>
        </w:r>
      </w:ins>
      <w:ins w:id="544" w:author="Henry Da Costa" w:date="2023-05-03T17:03:00Z">
        <w:r w:rsidR="00354E21">
          <w:rPr>
            <w:lang w:eastAsia="zh-CN"/>
          </w:rPr>
          <w:t>not bolded</w:t>
        </w:r>
      </w:ins>
      <w:ins w:id="545" w:author="Henry Da Costa" w:date="2023-05-03T16:33:00Z">
        <w:r>
          <w:rPr>
            <w:lang w:eastAsia="zh-CN"/>
          </w:rPr>
          <w:t xml:space="preserve">. Non-related ISOBMFF boxes are not included in the table. Mandatory boxes are, as in ISOBMFF, marked with an asterisk. Box types without a </w:t>
        </w:r>
      </w:ins>
      <w:ins w:id="546" w:author="Henry Da Costa" w:date="2023-05-03T17:03:00Z">
        <w:r w:rsidR="00EA37AC">
          <w:rPr>
            <w:lang w:eastAsia="zh-CN"/>
          </w:rPr>
          <w:t>four-character</w:t>
        </w:r>
      </w:ins>
      <w:ins w:id="547" w:author="Henry Da Costa" w:date="2023-05-03T16:33:00Z">
        <w:r>
          <w:rPr>
            <w:lang w:eastAsia="zh-CN"/>
          </w:rPr>
          <w:t xml:space="preserve"> code are marked with ‘</w:t>
        </w:r>
      </w:ins>
      <w:ins w:id="548" w:author="Henry Da Costa" w:date="2023-05-03T17:04:00Z">
        <w:r w:rsidR="00B7792A">
          <w:rPr>
            <w:lang w:eastAsia="zh-CN"/>
          </w:rPr>
          <w:noBreakHyphen/>
        </w:r>
      </w:ins>
      <w:ins w:id="549" w:author="Henry Da Costa" w:date="2023-05-03T16:33:00Z">
        <w:r>
          <w:rPr>
            <w:lang w:eastAsia="zh-CN"/>
          </w:rPr>
          <w:t xml:space="preserve">‘ in the structure. </w:t>
        </w:r>
      </w:ins>
    </w:p>
    <w:p w14:paraId="46191F97" w14:textId="77B82717" w:rsidR="005D4DBE" w:rsidRDefault="00D10B53" w:rsidP="00D10B53">
      <w:pPr>
        <w:pStyle w:val="BodyText"/>
        <w:rPr>
          <w:ins w:id="550" w:author="Henry Da Costa" w:date="2023-05-03T16:33:00Z"/>
          <w:lang w:eastAsia="zh-CN"/>
        </w:rPr>
      </w:pPr>
      <w:ins w:id="551" w:author="Henry Da Costa" w:date="2023-05-03T16:33:00Z">
        <w:r>
          <w:rPr>
            <w:lang w:eastAsia="zh-CN"/>
          </w:rPr>
          <w:t>The box types specified in this document are listed in</w:t>
        </w:r>
        <w:r w:rsidR="001A5DCA">
          <w:rPr>
            <w:lang w:eastAsia="zh-CN"/>
          </w:rPr>
          <w:t xml:space="preserve"> </w:t>
        </w:r>
      </w:ins>
      <w:ins w:id="552" w:author="Henry Da Costa" w:date="2023-05-03T16:34:00Z">
        <w:r w:rsidR="001A5DCA">
          <w:rPr>
            <w:lang w:eastAsia="zh-CN"/>
          </w:rPr>
          <w:fldChar w:fldCharType="begin"/>
        </w:r>
        <w:r w:rsidR="001A5DCA">
          <w:rPr>
            <w:lang w:eastAsia="zh-CN"/>
          </w:rPr>
          <w:instrText xml:space="preserve"> REF _Ref134024063 \h </w:instrText>
        </w:r>
      </w:ins>
      <w:r w:rsidR="001A5DCA">
        <w:rPr>
          <w:lang w:eastAsia="zh-CN"/>
        </w:rPr>
      </w:r>
      <w:r w:rsidR="001A5DCA">
        <w:rPr>
          <w:lang w:eastAsia="zh-CN"/>
        </w:rPr>
        <w:fldChar w:fldCharType="separate"/>
      </w:r>
      <w:ins w:id="553" w:author="Henry Da Costa" w:date="2023-05-03T17:13:00Z">
        <w:r w:rsidR="00400F6B">
          <w:t xml:space="preserve">Table </w:t>
        </w:r>
        <w:r w:rsidR="00400F6B">
          <w:rPr>
            <w:noProof/>
          </w:rPr>
          <w:t>3</w:t>
        </w:r>
      </w:ins>
      <w:ins w:id="554" w:author="Henry Da Costa" w:date="2023-05-03T16:34:00Z">
        <w:r w:rsidR="001A5DCA">
          <w:rPr>
            <w:lang w:eastAsia="zh-CN"/>
          </w:rPr>
          <w:fldChar w:fldCharType="end"/>
        </w:r>
      </w:ins>
    </w:p>
    <w:p w14:paraId="0802B3D5" w14:textId="5638B371" w:rsidR="001A5DCA" w:rsidRDefault="001A5DCA" w:rsidP="001A5DCA">
      <w:pPr>
        <w:pStyle w:val="TableCaption"/>
        <w:rPr>
          <w:ins w:id="555" w:author="Henry Da Costa" w:date="2023-05-03T16:33:00Z"/>
        </w:rPr>
      </w:pPr>
      <w:bookmarkStart w:id="556" w:name="_Ref134024063"/>
      <w:ins w:id="557" w:author="Henry Da Costa" w:date="2023-05-03T16:33:00Z">
        <w:r>
          <w:t xml:space="preserve">Table </w:t>
        </w:r>
        <w:r>
          <w:fldChar w:fldCharType="begin"/>
        </w:r>
        <w:r>
          <w:instrText>SEQ Table \* ARABIC</w:instrText>
        </w:r>
        <w:r>
          <w:fldChar w:fldCharType="separate"/>
        </w:r>
      </w:ins>
      <w:ins w:id="558" w:author="Henry Da Costa" w:date="2023-05-03T17:13:00Z">
        <w:r w:rsidR="00400F6B">
          <w:rPr>
            <w:noProof/>
          </w:rPr>
          <w:t>3</w:t>
        </w:r>
      </w:ins>
      <w:ins w:id="559" w:author="Henry Da Costa" w:date="2023-05-03T16:33:00Z">
        <w:r>
          <w:fldChar w:fldCharType="end"/>
        </w:r>
        <w:bookmarkEnd w:id="556"/>
        <w:r>
          <w:t xml:space="preserve"> – Box</w:t>
        </w:r>
      </w:ins>
      <w:ins w:id="560" w:author="Henry Da Costa" w:date="2023-05-03T16:34:00Z">
        <w:r>
          <w:t xml:space="preserve"> </w:t>
        </w:r>
      </w:ins>
      <w:ins w:id="561" w:author="Henry Da Costa" w:date="2023-05-03T16:33:00Z">
        <w:r>
          <w:t>types</w:t>
        </w:r>
        <w:r w:rsidRPr="005E18E2">
          <w:t xml:space="preserve"> specified in this </w:t>
        </w:r>
        <w:proofErr w:type="gramStart"/>
        <w:r w:rsidRPr="005E18E2">
          <w:t>document</w:t>
        </w:r>
        <w:proofErr w:type="gramEnd"/>
      </w:ins>
    </w:p>
    <w:tbl>
      <w:tblPr>
        <w:tblStyle w:val="TableGrid"/>
        <w:tblW w:w="0" w:type="auto"/>
        <w:jc w:val="center"/>
        <w:tblCellMar>
          <w:left w:w="14" w:type="dxa"/>
          <w:right w:w="14" w:type="dxa"/>
        </w:tblCellMar>
        <w:tblLook w:val="04A0" w:firstRow="1" w:lastRow="0" w:firstColumn="1" w:lastColumn="0" w:noHBand="0" w:noVBand="1"/>
        <w:tblPrChange w:id="562" w:author="Henry Da Costa" w:date="2023-05-03T17:12:00Z">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PrChange>
      </w:tblPr>
      <w:tblGrid>
        <w:gridCol w:w="460"/>
        <w:gridCol w:w="346"/>
        <w:gridCol w:w="416"/>
        <w:gridCol w:w="383"/>
        <w:gridCol w:w="314"/>
        <w:gridCol w:w="344"/>
        <w:gridCol w:w="89"/>
        <w:gridCol w:w="506"/>
        <w:gridCol w:w="435"/>
        <w:gridCol w:w="435"/>
        <w:gridCol w:w="458"/>
        <w:gridCol w:w="105"/>
        <w:gridCol w:w="744"/>
        <w:gridCol w:w="3915"/>
        <w:tblGridChange w:id="563">
          <w:tblGrid>
            <w:gridCol w:w="25"/>
            <w:gridCol w:w="435"/>
            <w:gridCol w:w="346"/>
            <w:gridCol w:w="416"/>
            <w:gridCol w:w="383"/>
            <w:gridCol w:w="314"/>
            <w:gridCol w:w="344"/>
            <w:gridCol w:w="89"/>
            <w:gridCol w:w="506"/>
            <w:gridCol w:w="435"/>
            <w:gridCol w:w="435"/>
            <w:gridCol w:w="458"/>
            <w:gridCol w:w="105"/>
            <w:gridCol w:w="744"/>
            <w:gridCol w:w="3915"/>
            <w:gridCol w:w="75"/>
          </w:tblGrid>
        </w:tblGridChange>
      </w:tblGrid>
      <w:tr w:rsidR="00B7792A" w:rsidRPr="001876A4" w14:paraId="29AADD15" w14:textId="77777777" w:rsidTr="00400F6B">
        <w:trPr>
          <w:jc w:val="center"/>
          <w:ins w:id="564" w:author="Henry Da Costa" w:date="2023-05-03T16:33:00Z"/>
          <w:trPrChange w:id="565" w:author="Henry Da Costa" w:date="2023-05-03T17:12:00Z">
            <w:trPr>
              <w:gridBefore w:val="1"/>
              <w:jc w:val="center"/>
            </w:trPr>
          </w:trPrChange>
        </w:trPr>
        <w:tc>
          <w:tcPr>
            <w:tcW w:w="0" w:type="auto"/>
            <w:gridSpan w:val="14"/>
            <w:tcPrChange w:id="566" w:author="Henry Da Costa" w:date="2023-05-03T17:12:00Z">
              <w:tcPr>
                <w:tcW w:w="0" w:type="auto"/>
                <w:gridSpan w:val="15"/>
                <w:tcBorders>
                  <w:top w:val="single" w:sz="8" w:space="0" w:color="auto"/>
                  <w:left w:val="single" w:sz="8" w:space="0" w:color="auto"/>
                  <w:bottom w:val="single" w:sz="8" w:space="0" w:color="auto"/>
                  <w:right w:val="single" w:sz="8" w:space="0" w:color="auto"/>
                </w:tcBorders>
              </w:tcPr>
            </w:tcPrChange>
          </w:tcPr>
          <w:p w14:paraId="7F7AEB89" w14:textId="0FF08DA4" w:rsidR="00B7792A" w:rsidRDefault="00B7792A">
            <w:pPr>
              <w:pStyle w:val="TableColumnHeading"/>
              <w:jc w:val="center"/>
              <w:rPr>
                <w:ins w:id="567" w:author="Henry Da Costa" w:date="2023-05-03T16:33:00Z"/>
              </w:rPr>
              <w:pPrChange w:id="568" w:author="Unknown" w:date="2023-05-03T16:56:00Z">
                <w:pPr>
                  <w:pStyle w:val="TableColumnHeading"/>
                </w:pPr>
              </w:pPrChange>
            </w:pPr>
            <w:ins w:id="569" w:author="Henry Da Costa" w:date="2023-05-03T16:55:00Z">
              <w:r>
                <w:t>Box types, structure and cross-reference</w:t>
              </w:r>
              <w:r w:rsidRPr="000156D3">
                <w:rPr>
                  <w:b w:val="0"/>
                  <w:bCs w:val="0"/>
                  <w:rPrChange w:id="570" w:author="Henry Da Costa" w:date="2023-05-03T16:56:00Z">
                    <w:rPr/>
                  </w:rPrChange>
                </w:rPr>
                <w:t xml:space="preserve"> (Informative)</w:t>
              </w:r>
            </w:ins>
          </w:p>
        </w:tc>
      </w:tr>
      <w:tr w:rsidR="00400F6B" w14:paraId="40CE7623" w14:textId="77777777" w:rsidTr="00400F6B">
        <w:trPr>
          <w:jc w:val="center"/>
          <w:ins w:id="571" w:author="Henry Da Costa" w:date="2023-05-03T16:33:00Z"/>
        </w:trPr>
        <w:tc>
          <w:tcPr>
            <w:tcW w:w="0" w:type="auto"/>
          </w:tcPr>
          <w:p w14:paraId="1AF04147" w14:textId="390B699A" w:rsidR="001876A4" w:rsidRPr="0031587A" w:rsidRDefault="001876A4" w:rsidP="00CA4C9B">
            <w:pPr>
              <w:pStyle w:val="TableCell"/>
              <w:rPr>
                <w:ins w:id="572" w:author="Henry Da Costa" w:date="2023-05-03T16:33:00Z"/>
                <w:rStyle w:val="codeChar"/>
                <w:rFonts w:ascii="Cambria" w:hAnsi="Cambria"/>
                <w:sz w:val="18"/>
                <w:szCs w:val="18"/>
                <w:rPrChange w:id="573" w:author="Henry Da Costa" w:date="2023-05-03T16:58:00Z">
                  <w:rPr>
                    <w:ins w:id="574" w:author="Henry Da Costa" w:date="2023-05-03T16:33:00Z"/>
                    <w:rStyle w:val="codeChar"/>
                    <w:sz w:val="22"/>
                    <w:szCs w:val="22"/>
                  </w:rPr>
                </w:rPrChange>
              </w:rPr>
            </w:pPr>
            <w:ins w:id="575" w:author="Henry Da Costa" w:date="2023-05-03T16:35:00Z">
              <w:r w:rsidRPr="0031587A">
                <w:rPr>
                  <w:rStyle w:val="codeChar"/>
                  <w:rFonts w:ascii="Cambria" w:hAnsi="Cambria"/>
                  <w:sz w:val="18"/>
                  <w:szCs w:val="18"/>
                  <w:rPrChange w:id="576" w:author="Henry Da Costa" w:date="2023-05-03T16:58:00Z">
                    <w:rPr>
                      <w:rStyle w:val="codeChar"/>
                    </w:rPr>
                  </w:rPrChange>
                </w:rPr>
                <w:t>moov</w:t>
              </w:r>
            </w:ins>
          </w:p>
        </w:tc>
        <w:tc>
          <w:tcPr>
            <w:tcW w:w="0" w:type="auto"/>
          </w:tcPr>
          <w:p w14:paraId="3AEC4C1C" w14:textId="77777777" w:rsidR="001876A4" w:rsidRPr="0031587A" w:rsidRDefault="001876A4" w:rsidP="00CA4C9B">
            <w:pPr>
              <w:pStyle w:val="TableCell"/>
              <w:rPr>
                <w:ins w:id="577" w:author="Henry Da Costa" w:date="2023-05-03T16:35:00Z"/>
                <w:rStyle w:val="codeChar"/>
                <w:rFonts w:ascii="Cambria" w:hAnsi="Cambria"/>
                <w:sz w:val="18"/>
                <w:szCs w:val="18"/>
                <w:rPrChange w:id="578" w:author="Henry Da Costa" w:date="2023-05-03T16:58:00Z">
                  <w:rPr>
                    <w:ins w:id="579" w:author="Henry Da Costa" w:date="2023-05-03T16:35:00Z"/>
                    <w:lang w:eastAsia="zh-CN"/>
                  </w:rPr>
                </w:rPrChange>
              </w:rPr>
            </w:pPr>
          </w:p>
        </w:tc>
        <w:tc>
          <w:tcPr>
            <w:tcW w:w="0" w:type="auto"/>
          </w:tcPr>
          <w:p w14:paraId="5833549D" w14:textId="3B18A12F" w:rsidR="001876A4" w:rsidRPr="0031587A" w:rsidRDefault="001876A4" w:rsidP="00CA4C9B">
            <w:pPr>
              <w:pStyle w:val="TableCell"/>
              <w:rPr>
                <w:ins w:id="580" w:author="Henry Da Costa" w:date="2023-05-03T16:35:00Z"/>
                <w:rStyle w:val="codeChar"/>
                <w:rFonts w:ascii="Cambria" w:hAnsi="Cambria"/>
                <w:sz w:val="18"/>
                <w:szCs w:val="18"/>
                <w:rPrChange w:id="581" w:author="Henry Da Costa" w:date="2023-05-03T16:58:00Z">
                  <w:rPr>
                    <w:ins w:id="582" w:author="Henry Da Costa" w:date="2023-05-03T16:35:00Z"/>
                    <w:lang w:eastAsia="zh-CN"/>
                  </w:rPr>
                </w:rPrChange>
              </w:rPr>
            </w:pPr>
          </w:p>
        </w:tc>
        <w:tc>
          <w:tcPr>
            <w:tcW w:w="0" w:type="auto"/>
          </w:tcPr>
          <w:p w14:paraId="39E7F096" w14:textId="61536AC1" w:rsidR="001876A4" w:rsidRPr="0031587A" w:rsidRDefault="001876A4" w:rsidP="00CA4C9B">
            <w:pPr>
              <w:pStyle w:val="TableCell"/>
              <w:rPr>
                <w:ins w:id="583" w:author="Henry Da Costa" w:date="2023-05-03T16:35:00Z"/>
                <w:rStyle w:val="codeChar"/>
                <w:rFonts w:ascii="Cambria" w:hAnsi="Cambria"/>
                <w:sz w:val="18"/>
                <w:szCs w:val="18"/>
                <w:rPrChange w:id="584" w:author="Henry Da Costa" w:date="2023-05-03T16:58:00Z">
                  <w:rPr>
                    <w:ins w:id="585" w:author="Henry Da Costa" w:date="2023-05-03T16:35:00Z"/>
                    <w:lang w:eastAsia="zh-CN"/>
                  </w:rPr>
                </w:rPrChange>
              </w:rPr>
            </w:pPr>
          </w:p>
        </w:tc>
        <w:tc>
          <w:tcPr>
            <w:tcW w:w="0" w:type="auto"/>
          </w:tcPr>
          <w:p w14:paraId="64FED17D" w14:textId="2A3E7A56" w:rsidR="001876A4" w:rsidRPr="0031587A" w:rsidRDefault="001876A4" w:rsidP="00CA4C9B">
            <w:pPr>
              <w:pStyle w:val="TableCell"/>
              <w:rPr>
                <w:ins w:id="586" w:author="Henry Da Costa" w:date="2023-05-03T16:35:00Z"/>
                <w:rStyle w:val="codeChar"/>
                <w:rFonts w:ascii="Cambria" w:hAnsi="Cambria"/>
                <w:sz w:val="18"/>
                <w:szCs w:val="18"/>
                <w:rPrChange w:id="587" w:author="Henry Da Costa" w:date="2023-05-03T16:58:00Z">
                  <w:rPr>
                    <w:ins w:id="588" w:author="Henry Da Costa" w:date="2023-05-03T16:35:00Z"/>
                    <w:lang w:eastAsia="zh-CN"/>
                  </w:rPr>
                </w:rPrChange>
              </w:rPr>
            </w:pPr>
          </w:p>
        </w:tc>
        <w:tc>
          <w:tcPr>
            <w:tcW w:w="0" w:type="auto"/>
          </w:tcPr>
          <w:p w14:paraId="37DB2221" w14:textId="5FD0B6B9" w:rsidR="001876A4" w:rsidRPr="0031587A" w:rsidRDefault="001876A4" w:rsidP="00CA4C9B">
            <w:pPr>
              <w:pStyle w:val="TableCell"/>
              <w:rPr>
                <w:ins w:id="589" w:author="Henry Da Costa" w:date="2023-05-03T16:35:00Z"/>
                <w:rStyle w:val="codeChar"/>
                <w:rFonts w:ascii="Cambria" w:hAnsi="Cambria"/>
                <w:sz w:val="18"/>
                <w:szCs w:val="18"/>
                <w:rPrChange w:id="590" w:author="Henry Da Costa" w:date="2023-05-03T16:58:00Z">
                  <w:rPr>
                    <w:ins w:id="591" w:author="Henry Da Costa" w:date="2023-05-03T16:35:00Z"/>
                    <w:lang w:eastAsia="zh-CN"/>
                  </w:rPr>
                </w:rPrChange>
              </w:rPr>
            </w:pPr>
          </w:p>
        </w:tc>
        <w:tc>
          <w:tcPr>
            <w:tcW w:w="0" w:type="auto"/>
          </w:tcPr>
          <w:p w14:paraId="3F493F9D" w14:textId="06FD20AC" w:rsidR="001876A4" w:rsidRPr="0031587A" w:rsidRDefault="001876A4" w:rsidP="00CA4C9B">
            <w:pPr>
              <w:pStyle w:val="TableCell"/>
              <w:rPr>
                <w:ins w:id="592" w:author="Henry Da Costa" w:date="2023-05-03T16:35:00Z"/>
                <w:rStyle w:val="codeChar"/>
                <w:rFonts w:ascii="Cambria" w:hAnsi="Cambria"/>
                <w:sz w:val="18"/>
                <w:szCs w:val="18"/>
                <w:rPrChange w:id="593" w:author="Henry Da Costa" w:date="2023-05-03T16:58:00Z">
                  <w:rPr>
                    <w:ins w:id="594" w:author="Henry Da Costa" w:date="2023-05-03T16:35:00Z"/>
                    <w:lang w:eastAsia="zh-CN"/>
                  </w:rPr>
                </w:rPrChange>
              </w:rPr>
            </w:pPr>
          </w:p>
        </w:tc>
        <w:tc>
          <w:tcPr>
            <w:tcW w:w="0" w:type="auto"/>
          </w:tcPr>
          <w:p w14:paraId="19655107" w14:textId="2C4A73CD" w:rsidR="001876A4" w:rsidRPr="0031587A" w:rsidRDefault="001876A4" w:rsidP="00CA4C9B">
            <w:pPr>
              <w:pStyle w:val="TableCell"/>
              <w:rPr>
                <w:ins w:id="595" w:author="Henry Da Costa" w:date="2023-05-03T16:35:00Z"/>
                <w:rStyle w:val="codeChar"/>
                <w:rFonts w:ascii="Cambria" w:hAnsi="Cambria"/>
                <w:sz w:val="18"/>
                <w:szCs w:val="18"/>
                <w:rPrChange w:id="596" w:author="Henry Da Costa" w:date="2023-05-03T16:58:00Z">
                  <w:rPr>
                    <w:ins w:id="597" w:author="Henry Da Costa" w:date="2023-05-03T16:35:00Z"/>
                    <w:lang w:eastAsia="zh-CN"/>
                  </w:rPr>
                </w:rPrChange>
              </w:rPr>
            </w:pPr>
          </w:p>
        </w:tc>
        <w:tc>
          <w:tcPr>
            <w:tcW w:w="0" w:type="auto"/>
          </w:tcPr>
          <w:p w14:paraId="005EAF70" w14:textId="13F782E5" w:rsidR="001876A4" w:rsidRPr="0031587A" w:rsidRDefault="001876A4" w:rsidP="00CA4C9B">
            <w:pPr>
              <w:pStyle w:val="TableCell"/>
              <w:rPr>
                <w:ins w:id="598" w:author="Henry Da Costa" w:date="2023-05-03T16:35:00Z"/>
                <w:rStyle w:val="codeChar"/>
                <w:rFonts w:ascii="Cambria" w:hAnsi="Cambria"/>
                <w:sz w:val="18"/>
                <w:szCs w:val="18"/>
                <w:rPrChange w:id="599" w:author="Henry Da Costa" w:date="2023-05-03T16:58:00Z">
                  <w:rPr>
                    <w:ins w:id="600" w:author="Henry Da Costa" w:date="2023-05-03T16:35:00Z"/>
                    <w:lang w:eastAsia="zh-CN"/>
                  </w:rPr>
                </w:rPrChange>
              </w:rPr>
            </w:pPr>
          </w:p>
        </w:tc>
        <w:tc>
          <w:tcPr>
            <w:tcW w:w="0" w:type="auto"/>
          </w:tcPr>
          <w:p w14:paraId="1BFCD07D" w14:textId="16E593AA" w:rsidR="001876A4" w:rsidRPr="0031587A" w:rsidRDefault="001876A4" w:rsidP="00CA4C9B">
            <w:pPr>
              <w:pStyle w:val="TableCell"/>
              <w:rPr>
                <w:ins w:id="601" w:author="Henry Da Costa" w:date="2023-05-03T16:35:00Z"/>
                <w:rStyle w:val="codeChar"/>
                <w:rFonts w:ascii="Cambria" w:hAnsi="Cambria"/>
                <w:sz w:val="18"/>
                <w:szCs w:val="18"/>
                <w:rPrChange w:id="602" w:author="Henry Da Costa" w:date="2023-05-03T16:58:00Z">
                  <w:rPr>
                    <w:ins w:id="603" w:author="Henry Da Costa" w:date="2023-05-03T16:35:00Z"/>
                    <w:lang w:eastAsia="zh-CN"/>
                  </w:rPr>
                </w:rPrChange>
              </w:rPr>
            </w:pPr>
          </w:p>
        </w:tc>
        <w:tc>
          <w:tcPr>
            <w:tcW w:w="0" w:type="auto"/>
          </w:tcPr>
          <w:p w14:paraId="1824B74A" w14:textId="6A1AAA1B" w:rsidR="001876A4" w:rsidRPr="0031587A" w:rsidRDefault="001876A4" w:rsidP="00CA4C9B">
            <w:pPr>
              <w:pStyle w:val="TableCell"/>
              <w:rPr>
                <w:ins w:id="604" w:author="Henry Da Costa" w:date="2023-05-03T16:35:00Z"/>
                <w:rStyle w:val="codeChar"/>
                <w:rFonts w:ascii="Cambria" w:hAnsi="Cambria"/>
                <w:sz w:val="18"/>
                <w:szCs w:val="18"/>
                <w:rPrChange w:id="605" w:author="Henry Da Costa" w:date="2023-05-03T16:58:00Z">
                  <w:rPr>
                    <w:ins w:id="606" w:author="Henry Da Costa" w:date="2023-05-03T16:35:00Z"/>
                    <w:lang w:eastAsia="zh-CN"/>
                  </w:rPr>
                </w:rPrChange>
              </w:rPr>
            </w:pPr>
          </w:p>
        </w:tc>
        <w:tc>
          <w:tcPr>
            <w:tcW w:w="0" w:type="auto"/>
          </w:tcPr>
          <w:p w14:paraId="157367F0" w14:textId="2C78889D" w:rsidR="001876A4" w:rsidRPr="001876A4" w:rsidRDefault="001876A4" w:rsidP="00CA4C9B">
            <w:pPr>
              <w:pStyle w:val="TableCell"/>
              <w:rPr>
                <w:ins w:id="607" w:author="Henry Da Costa" w:date="2023-05-03T16:59:00Z"/>
                <w:sz w:val="18"/>
                <w:szCs w:val="18"/>
                <w:lang w:eastAsia="zh-CN"/>
              </w:rPr>
            </w:pPr>
            <w:ins w:id="608" w:author="Henry Da Costa" w:date="2023-05-03T16:59:00Z">
              <w:r>
                <w:rPr>
                  <w:sz w:val="18"/>
                  <w:szCs w:val="18"/>
                  <w:lang w:eastAsia="zh-CN"/>
                </w:rPr>
                <w:t>*</w:t>
              </w:r>
            </w:ins>
          </w:p>
        </w:tc>
        <w:tc>
          <w:tcPr>
            <w:tcW w:w="0" w:type="auto"/>
          </w:tcPr>
          <w:p w14:paraId="0E0501AF" w14:textId="0B9CB25E" w:rsidR="001876A4" w:rsidRPr="0031587A" w:rsidRDefault="001876A4" w:rsidP="00CA4C9B">
            <w:pPr>
              <w:pStyle w:val="TableCell"/>
              <w:rPr>
                <w:ins w:id="609" w:author="Henry Da Costa" w:date="2023-05-03T16:33:00Z"/>
                <w:sz w:val="18"/>
                <w:szCs w:val="18"/>
                <w:lang w:eastAsia="zh-CN"/>
                <w:rPrChange w:id="610" w:author="Henry Da Costa" w:date="2023-05-03T16:58:00Z">
                  <w:rPr>
                    <w:ins w:id="611" w:author="Henry Da Costa" w:date="2023-05-03T16:33:00Z"/>
                    <w:lang w:eastAsia="zh-CN"/>
                  </w:rPr>
                </w:rPrChange>
              </w:rPr>
            </w:pPr>
            <w:ins w:id="612" w:author="Henry Da Costa" w:date="2023-05-03T16:46:00Z">
              <w:r w:rsidRPr="0031587A">
                <w:rPr>
                  <w:sz w:val="18"/>
                  <w:szCs w:val="18"/>
                  <w:lang w:eastAsia="zh-CN"/>
                  <w:rPrChange w:id="613" w:author="Henry Da Costa" w:date="2023-05-03T16:58:00Z">
                    <w:rPr>
                      <w:lang w:eastAsia="zh-CN"/>
                    </w:rPr>
                  </w:rPrChange>
                </w:rPr>
                <w:t>ISOBMFF</w:t>
              </w:r>
            </w:ins>
          </w:p>
        </w:tc>
        <w:tc>
          <w:tcPr>
            <w:tcW w:w="0" w:type="auto"/>
          </w:tcPr>
          <w:p w14:paraId="711E5596" w14:textId="29BB412A" w:rsidR="001876A4" w:rsidRPr="0031587A" w:rsidRDefault="001876A4" w:rsidP="00CA4C9B">
            <w:pPr>
              <w:pStyle w:val="TableCell"/>
              <w:rPr>
                <w:ins w:id="614" w:author="Henry Da Costa" w:date="2023-05-03T16:33:00Z"/>
                <w:i/>
                <w:iCs/>
                <w:sz w:val="18"/>
                <w:szCs w:val="18"/>
                <w:lang w:eastAsia="zh-CN"/>
                <w:rPrChange w:id="615" w:author="Henry Da Costa" w:date="2023-05-03T16:58:00Z">
                  <w:rPr>
                    <w:ins w:id="616" w:author="Henry Da Costa" w:date="2023-05-03T16:33:00Z"/>
                    <w:lang w:eastAsia="zh-CN"/>
                  </w:rPr>
                </w:rPrChange>
              </w:rPr>
            </w:pPr>
            <w:ins w:id="617" w:author="Henry Da Costa" w:date="2023-05-03T16:55:00Z">
              <w:r w:rsidRPr="0031587A">
                <w:rPr>
                  <w:i/>
                  <w:iCs/>
                  <w:sz w:val="18"/>
                  <w:szCs w:val="18"/>
                  <w:lang w:eastAsia="zh-CN"/>
                  <w:rPrChange w:id="618" w:author="Henry Da Costa" w:date="2023-05-03T16:58:00Z">
                    <w:rPr>
                      <w:i/>
                      <w:iCs/>
                      <w:lang w:eastAsia="zh-CN"/>
                    </w:rPr>
                  </w:rPrChange>
                </w:rPr>
                <w:t>container for all the metadata</w:t>
              </w:r>
            </w:ins>
          </w:p>
        </w:tc>
      </w:tr>
      <w:tr w:rsidR="00400F6B" w14:paraId="699B90BC" w14:textId="77777777" w:rsidTr="00400F6B">
        <w:trPr>
          <w:jc w:val="center"/>
          <w:ins w:id="619" w:author="Henry Da Costa" w:date="2023-05-03T16:35:00Z"/>
        </w:trPr>
        <w:tc>
          <w:tcPr>
            <w:tcW w:w="0" w:type="auto"/>
          </w:tcPr>
          <w:p w14:paraId="667E841A" w14:textId="77777777" w:rsidR="001876A4" w:rsidRPr="0031587A" w:rsidRDefault="001876A4" w:rsidP="00DB0EB4">
            <w:pPr>
              <w:pStyle w:val="TableCell"/>
              <w:rPr>
                <w:ins w:id="620" w:author="Henry Da Costa" w:date="2023-05-03T16:35:00Z"/>
                <w:rStyle w:val="codeChar"/>
                <w:rFonts w:ascii="Cambria" w:hAnsi="Cambria"/>
                <w:sz w:val="18"/>
                <w:szCs w:val="18"/>
                <w:rPrChange w:id="621" w:author="Henry Da Costa" w:date="2023-05-03T16:58:00Z">
                  <w:rPr>
                    <w:ins w:id="622" w:author="Henry Da Costa" w:date="2023-05-03T16:35:00Z"/>
                    <w:rStyle w:val="codeChar"/>
                    <w:sz w:val="22"/>
                    <w:szCs w:val="22"/>
                  </w:rPr>
                </w:rPrChange>
              </w:rPr>
            </w:pPr>
          </w:p>
        </w:tc>
        <w:tc>
          <w:tcPr>
            <w:tcW w:w="0" w:type="auto"/>
          </w:tcPr>
          <w:p w14:paraId="1E9EC69E" w14:textId="20615D99" w:rsidR="001876A4" w:rsidRPr="0031587A" w:rsidRDefault="001876A4" w:rsidP="00DB0EB4">
            <w:pPr>
              <w:pStyle w:val="TableCell"/>
              <w:rPr>
                <w:ins w:id="623" w:author="Henry Da Costa" w:date="2023-05-03T16:35:00Z"/>
                <w:rStyle w:val="codeChar"/>
                <w:rFonts w:ascii="Cambria" w:hAnsi="Cambria"/>
                <w:sz w:val="18"/>
                <w:szCs w:val="18"/>
                <w:rPrChange w:id="624" w:author="Henry Da Costa" w:date="2023-05-03T16:58:00Z">
                  <w:rPr>
                    <w:ins w:id="625" w:author="Henry Da Costa" w:date="2023-05-03T16:35:00Z"/>
                    <w:lang w:eastAsia="zh-CN"/>
                  </w:rPr>
                </w:rPrChange>
              </w:rPr>
            </w:pPr>
            <w:ins w:id="626" w:author="Henry Da Costa" w:date="2023-05-03T16:36:00Z">
              <w:r w:rsidRPr="0031587A">
                <w:rPr>
                  <w:rStyle w:val="codeChar"/>
                  <w:rFonts w:ascii="Cambria" w:hAnsi="Cambria"/>
                  <w:sz w:val="18"/>
                  <w:szCs w:val="18"/>
                  <w:rPrChange w:id="627" w:author="Henry Da Costa" w:date="2023-05-03T16:58:00Z">
                    <w:rPr>
                      <w:rStyle w:val="codeChar"/>
                    </w:rPr>
                  </w:rPrChange>
                </w:rPr>
                <w:t>trak</w:t>
              </w:r>
            </w:ins>
          </w:p>
        </w:tc>
        <w:tc>
          <w:tcPr>
            <w:tcW w:w="0" w:type="auto"/>
          </w:tcPr>
          <w:p w14:paraId="4C3667D3" w14:textId="77777777" w:rsidR="001876A4" w:rsidRPr="0031587A" w:rsidRDefault="001876A4" w:rsidP="00DB0EB4">
            <w:pPr>
              <w:pStyle w:val="TableCell"/>
              <w:rPr>
                <w:ins w:id="628" w:author="Henry Da Costa" w:date="2023-05-03T16:35:00Z"/>
                <w:rStyle w:val="codeChar"/>
                <w:rFonts w:ascii="Cambria" w:hAnsi="Cambria"/>
                <w:sz w:val="18"/>
                <w:szCs w:val="18"/>
                <w:rPrChange w:id="629" w:author="Henry Da Costa" w:date="2023-05-03T16:58:00Z">
                  <w:rPr>
                    <w:ins w:id="630" w:author="Henry Da Costa" w:date="2023-05-03T16:35:00Z"/>
                    <w:lang w:eastAsia="zh-CN"/>
                  </w:rPr>
                </w:rPrChange>
              </w:rPr>
            </w:pPr>
          </w:p>
        </w:tc>
        <w:tc>
          <w:tcPr>
            <w:tcW w:w="0" w:type="auto"/>
          </w:tcPr>
          <w:p w14:paraId="5E39EDFB" w14:textId="77777777" w:rsidR="001876A4" w:rsidRPr="0031587A" w:rsidRDefault="001876A4" w:rsidP="00DB0EB4">
            <w:pPr>
              <w:pStyle w:val="TableCell"/>
              <w:rPr>
                <w:ins w:id="631" w:author="Henry Da Costa" w:date="2023-05-03T16:35:00Z"/>
                <w:rStyle w:val="codeChar"/>
                <w:rFonts w:ascii="Cambria" w:hAnsi="Cambria"/>
                <w:sz w:val="18"/>
                <w:szCs w:val="18"/>
                <w:rPrChange w:id="632" w:author="Henry Da Costa" w:date="2023-05-03T16:58:00Z">
                  <w:rPr>
                    <w:ins w:id="633" w:author="Henry Da Costa" w:date="2023-05-03T16:35:00Z"/>
                    <w:lang w:eastAsia="zh-CN"/>
                  </w:rPr>
                </w:rPrChange>
              </w:rPr>
            </w:pPr>
          </w:p>
        </w:tc>
        <w:tc>
          <w:tcPr>
            <w:tcW w:w="0" w:type="auto"/>
          </w:tcPr>
          <w:p w14:paraId="6F6B9856" w14:textId="77777777" w:rsidR="001876A4" w:rsidRPr="0031587A" w:rsidRDefault="001876A4" w:rsidP="00DB0EB4">
            <w:pPr>
              <w:pStyle w:val="TableCell"/>
              <w:rPr>
                <w:ins w:id="634" w:author="Henry Da Costa" w:date="2023-05-03T16:35:00Z"/>
                <w:rStyle w:val="codeChar"/>
                <w:rFonts w:ascii="Cambria" w:hAnsi="Cambria"/>
                <w:sz w:val="18"/>
                <w:szCs w:val="18"/>
                <w:rPrChange w:id="635" w:author="Henry Da Costa" w:date="2023-05-03T16:58:00Z">
                  <w:rPr>
                    <w:ins w:id="636" w:author="Henry Da Costa" w:date="2023-05-03T16:35:00Z"/>
                    <w:lang w:eastAsia="zh-CN"/>
                  </w:rPr>
                </w:rPrChange>
              </w:rPr>
            </w:pPr>
          </w:p>
        </w:tc>
        <w:tc>
          <w:tcPr>
            <w:tcW w:w="0" w:type="auto"/>
          </w:tcPr>
          <w:p w14:paraId="0DC01980" w14:textId="77777777" w:rsidR="001876A4" w:rsidRPr="0031587A" w:rsidRDefault="001876A4" w:rsidP="00DB0EB4">
            <w:pPr>
              <w:pStyle w:val="TableCell"/>
              <w:rPr>
                <w:ins w:id="637" w:author="Henry Da Costa" w:date="2023-05-03T16:35:00Z"/>
                <w:rStyle w:val="codeChar"/>
                <w:rFonts w:ascii="Cambria" w:hAnsi="Cambria"/>
                <w:sz w:val="18"/>
                <w:szCs w:val="18"/>
                <w:rPrChange w:id="638" w:author="Henry Da Costa" w:date="2023-05-03T16:58:00Z">
                  <w:rPr>
                    <w:ins w:id="639" w:author="Henry Da Costa" w:date="2023-05-03T16:35:00Z"/>
                    <w:lang w:eastAsia="zh-CN"/>
                  </w:rPr>
                </w:rPrChange>
              </w:rPr>
            </w:pPr>
          </w:p>
        </w:tc>
        <w:tc>
          <w:tcPr>
            <w:tcW w:w="0" w:type="auto"/>
          </w:tcPr>
          <w:p w14:paraId="1D9EF987" w14:textId="77777777" w:rsidR="001876A4" w:rsidRPr="0031587A" w:rsidRDefault="001876A4" w:rsidP="00DB0EB4">
            <w:pPr>
              <w:pStyle w:val="TableCell"/>
              <w:rPr>
                <w:ins w:id="640" w:author="Henry Da Costa" w:date="2023-05-03T16:35:00Z"/>
                <w:rStyle w:val="codeChar"/>
                <w:rFonts w:ascii="Cambria" w:hAnsi="Cambria"/>
                <w:sz w:val="18"/>
                <w:szCs w:val="18"/>
                <w:rPrChange w:id="641" w:author="Henry Da Costa" w:date="2023-05-03T16:58:00Z">
                  <w:rPr>
                    <w:ins w:id="642" w:author="Henry Da Costa" w:date="2023-05-03T16:35:00Z"/>
                    <w:lang w:eastAsia="zh-CN"/>
                  </w:rPr>
                </w:rPrChange>
              </w:rPr>
            </w:pPr>
          </w:p>
        </w:tc>
        <w:tc>
          <w:tcPr>
            <w:tcW w:w="0" w:type="auto"/>
          </w:tcPr>
          <w:p w14:paraId="76D76218" w14:textId="77777777" w:rsidR="001876A4" w:rsidRPr="0031587A" w:rsidRDefault="001876A4" w:rsidP="00DB0EB4">
            <w:pPr>
              <w:pStyle w:val="TableCell"/>
              <w:rPr>
                <w:ins w:id="643" w:author="Henry Da Costa" w:date="2023-05-03T16:35:00Z"/>
                <w:rStyle w:val="codeChar"/>
                <w:rFonts w:ascii="Cambria" w:hAnsi="Cambria"/>
                <w:sz w:val="18"/>
                <w:szCs w:val="18"/>
                <w:rPrChange w:id="644" w:author="Henry Da Costa" w:date="2023-05-03T16:58:00Z">
                  <w:rPr>
                    <w:ins w:id="645" w:author="Henry Da Costa" w:date="2023-05-03T16:35:00Z"/>
                    <w:lang w:eastAsia="zh-CN"/>
                  </w:rPr>
                </w:rPrChange>
              </w:rPr>
            </w:pPr>
          </w:p>
        </w:tc>
        <w:tc>
          <w:tcPr>
            <w:tcW w:w="0" w:type="auto"/>
          </w:tcPr>
          <w:p w14:paraId="3FDB1972" w14:textId="77777777" w:rsidR="001876A4" w:rsidRPr="0031587A" w:rsidRDefault="001876A4" w:rsidP="00DB0EB4">
            <w:pPr>
              <w:pStyle w:val="TableCell"/>
              <w:rPr>
                <w:ins w:id="646" w:author="Henry Da Costa" w:date="2023-05-03T16:35:00Z"/>
                <w:rStyle w:val="codeChar"/>
                <w:rFonts w:ascii="Cambria" w:hAnsi="Cambria"/>
                <w:sz w:val="18"/>
                <w:szCs w:val="18"/>
                <w:rPrChange w:id="647" w:author="Henry Da Costa" w:date="2023-05-03T16:58:00Z">
                  <w:rPr>
                    <w:ins w:id="648" w:author="Henry Da Costa" w:date="2023-05-03T16:35:00Z"/>
                    <w:lang w:eastAsia="zh-CN"/>
                  </w:rPr>
                </w:rPrChange>
              </w:rPr>
            </w:pPr>
          </w:p>
        </w:tc>
        <w:tc>
          <w:tcPr>
            <w:tcW w:w="0" w:type="auto"/>
          </w:tcPr>
          <w:p w14:paraId="536C0573" w14:textId="77777777" w:rsidR="001876A4" w:rsidRPr="0031587A" w:rsidRDefault="001876A4" w:rsidP="00DB0EB4">
            <w:pPr>
              <w:pStyle w:val="TableCell"/>
              <w:rPr>
                <w:ins w:id="649" w:author="Henry Da Costa" w:date="2023-05-03T16:35:00Z"/>
                <w:rStyle w:val="codeChar"/>
                <w:rFonts w:ascii="Cambria" w:hAnsi="Cambria"/>
                <w:sz w:val="18"/>
                <w:szCs w:val="18"/>
                <w:rPrChange w:id="650" w:author="Henry Da Costa" w:date="2023-05-03T16:58:00Z">
                  <w:rPr>
                    <w:ins w:id="651" w:author="Henry Da Costa" w:date="2023-05-03T16:35:00Z"/>
                    <w:lang w:eastAsia="zh-CN"/>
                  </w:rPr>
                </w:rPrChange>
              </w:rPr>
            </w:pPr>
          </w:p>
        </w:tc>
        <w:tc>
          <w:tcPr>
            <w:tcW w:w="0" w:type="auto"/>
          </w:tcPr>
          <w:p w14:paraId="721A0137" w14:textId="77777777" w:rsidR="001876A4" w:rsidRPr="0031587A" w:rsidRDefault="001876A4" w:rsidP="00DB0EB4">
            <w:pPr>
              <w:pStyle w:val="TableCell"/>
              <w:rPr>
                <w:ins w:id="652" w:author="Henry Da Costa" w:date="2023-05-03T16:35:00Z"/>
                <w:rStyle w:val="codeChar"/>
                <w:rFonts w:ascii="Cambria" w:hAnsi="Cambria"/>
                <w:sz w:val="18"/>
                <w:szCs w:val="18"/>
                <w:rPrChange w:id="653" w:author="Henry Da Costa" w:date="2023-05-03T16:58:00Z">
                  <w:rPr>
                    <w:ins w:id="654" w:author="Henry Da Costa" w:date="2023-05-03T16:35:00Z"/>
                    <w:lang w:eastAsia="zh-CN"/>
                  </w:rPr>
                </w:rPrChange>
              </w:rPr>
            </w:pPr>
          </w:p>
        </w:tc>
        <w:tc>
          <w:tcPr>
            <w:tcW w:w="0" w:type="auto"/>
          </w:tcPr>
          <w:p w14:paraId="5117D6C2" w14:textId="0949437E" w:rsidR="001876A4" w:rsidRPr="001876A4" w:rsidRDefault="00EA5947" w:rsidP="00DB0EB4">
            <w:pPr>
              <w:pStyle w:val="TableCell"/>
              <w:rPr>
                <w:ins w:id="655" w:author="Henry Da Costa" w:date="2023-05-03T16:59:00Z"/>
                <w:sz w:val="18"/>
                <w:szCs w:val="18"/>
                <w:lang w:eastAsia="zh-CN"/>
              </w:rPr>
            </w:pPr>
            <w:ins w:id="656" w:author="Henry Da Costa" w:date="2023-05-03T17:00:00Z">
              <w:r>
                <w:rPr>
                  <w:sz w:val="18"/>
                  <w:szCs w:val="18"/>
                  <w:lang w:eastAsia="zh-CN"/>
                </w:rPr>
                <w:t>*</w:t>
              </w:r>
            </w:ins>
          </w:p>
        </w:tc>
        <w:tc>
          <w:tcPr>
            <w:tcW w:w="0" w:type="auto"/>
          </w:tcPr>
          <w:p w14:paraId="5BEA448A" w14:textId="3E229E18" w:rsidR="001876A4" w:rsidRPr="0031587A" w:rsidRDefault="001876A4" w:rsidP="00DB0EB4">
            <w:pPr>
              <w:pStyle w:val="TableCell"/>
              <w:rPr>
                <w:ins w:id="657" w:author="Henry Da Costa" w:date="2023-05-03T16:35:00Z"/>
                <w:sz w:val="18"/>
                <w:szCs w:val="18"/>
                <w:lang w:eastAsia="zh-CN"/>
                <w:rPrChange w:id="658" w:author="Henry Da Costa" w:date="2023-05-03T16:58:00Z">
                  <w:rPr>
                    <w:ins w:id="659" w:author="Henry Da Costa" w:date="2023-05-03T16:35:00Z"/>
                    <w:lang w:eastAsia="zh-CN"/>
                  </w:rPr>
                </w:rPrChange>
              </w:rPr>
            </w:pPr>
            <w:ins w:id="660" w:author="Henry Da Costa" w:date="2023-05-03T16:46:00Z">
              <w:r w:rsidRPr="0031587A">
                <w:rPr>
                  <w:sz w:val="18"/>
                  <w:szCs w:val="18"/>
                  <w:lang w:eastAsia="zh-CN"/>
                  <w:rPrChange w:id="661" w:author="Henry Da Costa" w:date="2023-05-03T16:58:00Z">
                    <w:rPr>
                      <w:lang w:eastAsia="zh-CN"/>
                    </w:rPr>
                  </w:rPrChange>
                </w:rPr>
                <w:t>ISOBMFF</w:t>
              </w:r>
            </w:ins>
          </w:p>
        </w:tc>
        <w:tc>
          <w:tcPr>
            <w:tcW w:w="0" w:type="auto"/>
          </w:tcPr>
          <w:p w14:paraId="45543993" w14:textId="204AEF73" w:rsidR="001876A4" w:rsidRPr="0031587A" w:rsidRDefault="001876A4" w:rsidP="00DB0EB4">
            <w:pPr>
              <w:pStyle w:val="TableCell"/>
              <w:rPr>
                <w:ins w:id="662" w:author="Henry Da Costa" w:date="2023-05-03T16:35:00Z"/>
                <w:i/>
                <w:iCs/>
                <w:sz w:val="18"/>
                <w:szCs w:val="18"/>
                <w:lang w:eastAsia="zh-CN"/>
                <w:rPrChange w:id="663" w:author="Henry Da Costa" w:date="2023-05-03T16:58:00Z">
                  <w:rPr>
                    <w:ins w:id="664" w:author="Henry Da Costa" w:date="2023-05-03T16:35:00Z"/>
                    <w:lang w:eastAsia="zh-CN"/>
                  </w:rPr>
                </w:rPrChange>
              </w:rPr>
            </w:pPr>
            <w:ins w:id="665" w:author="Henry Da Costa" w:date="2023-05-03T16:54:00Z">
              <w:r w:rsidRPr="0031587A">
                <w:rPr>
                  <w:i/>
                  <w:iCs/>
                  <w:sz w:val="18"/>
                  <w:szCs w:val="18"/>
                  <w:lang w:eastAsia="zh-CN"/>
                  <w:rPrChange w:id="666" w:author="Henry Da Costa" w:date="2023-05-03T16:58:00Z">
                    <w:rPr>
                      <w:i/>
                      <w:iCs/>
                      <w:lang w:eastAsia="zh-CN"/>
                    </w:rPr>
                  </w:rPrChange>
                </w:rPr>
                <w:t>container for an individual track or stream</w:t>
              </w:r>
            </w:ins>
          </w:p>
        </w:tc>
      </w:tr>
      <w:tr w:rsidR="00400F6B" w14:paraId="0D073769" w14:textId="77777777" w:rsidTr="00400F6B">
        <w:trPr>
          <w:jc w:val="center"/>
          <w:ins w:id="667" w:author="Henry Da Costa" w:date="2023-05-03T16:35:00Z"/>
        </w:trPr>
        <w:tc>
          <w:tcPr>
            <w:tcW w:w="0" w:type="auto"/>
          </w:tcPr>
          <w:p w14:paraId="1C3FF1BA" w14:textId="77777777" w:rsidR="001876A4" w:rsidRPr="0031587A" w:rsidRDefault="001876A4" w:rsidP="00DB0EB4">
            <w:pPr>
              <w:pStyle w:val="TableCell"/>
              <w:rPr>
                <w:ins w:id="668" w:author="Henry Da Costa" w:date="2023-05-03T16:35:00Z"/>
                <w:rStyle w:val="codeChar"/>
                <w:rFonts w:ascii="Cambria" w:hAnsi="Cambria"/>
                <w:sz w:val="18"/>
                <w:szCs w:val="18"/>
                <w:rPrChange w:id="669" w:author="Henry Da Costa" w:date="2023-05-03T16:58:00Z">
                  <w:rPr>
                    <w:ins w:id="670" w:author="Henry Da Costa" w:date="2023-05-03T16:35:00Z"/>
                    <w:rStyle w:val="codeChar"/>
                    <w:sz w:val="22"/>
                    <w:szCs w:val="22"/>
                  </w:rPr>
                </w:rPrChange>
              </w:rPr>
            </w:pPr>
          </w:p>
        </w:tc>
        <w:tc>
          <w:tcPr>
            <w:tcW w:w="0" w:type="auto"/>
          </w:tcPr>
          <w:p w14:paraId="5C29388C" w14:textId="77777777" w:rsidR="001876A4" w:rsidRPr="0031587A" w:rsidRDefault="001876A4" w:rsidP="00DB0EB4">
            <w:pPr>
              <w:pStyle w:val="TableCell"/>
              <w:rPr>
                <w:ins w:id="671" w:author="Henry Da Costa" w:date="2023-05-03T16:35:00Z"/>
                <w:rStyle w:val="codeChar"/>
                <w:rFonts w:ascii="Cambria" w:hAnsi="Cambria"/>
                <w:sz w:val="18"/>
                <w:szCs w:val="18"/>
                <w:rPrChange w:id="672" w:author="Henry Da Costa" w:date="2023-05-03T16:58:00Z">
                  <w:rPr>
                    <w:ins w:id="673" w:author="Henry Da Costa" w:date="2023-05-03T16:35:00Z"/>
                    <w:lang w:eastAsia="zh-CN"/>
                  </w:rPr>
                </w:rPrChange>
              </w:rPr>
            </w:pPr>
          </w:p>
        </w:tc>
        <w:tc>
          <w:tcPr>
            <w:tcW w:w="0" w:type="auto"/>
          </w:tcPr>
          <w:p w14:paraId="346B33BE" w14:textId="481C3C20" w:rsidR="001876A4" w:rsidRPr="0031587A" w:rsidRDefault="001876A4" w:rsidP="00DB0EB4">
            <w:pPr>
              <w:pStyle w:val="TableCell"/>
              <w:rPr>
                <w:ins w:id="674" w:author="Henry Da Costa" w:date="2023-05-03T16:35:00Z"/>
                <w:rStyle w:val="codeChar"/>
                <w:rFonts w:ascii="Cambria" w:hAnsi="Cambria"/>
                <w:sz w:val="18"/>
                <w:szCs w:val="18"/>
                <w:rPrChange w:id="675" w:author="Henry Da Costa" w:date="2023-05-03T16:58:00Z">
                  <w:rPr>
                    <w:ins w:id="676" w:author="Henry Da Costa" w:date="2023-05-03T16:35:00Z"/>
                    <w:lang w:eastAsia="zh-CN"/>
                  </w:rPr>
                </w:rPrChange>
              </w:rPr>
            </w:pPr>
            <w:ins w:id="677" w:author="Henry Da Costa" w:date="2023-05-03T16:36:00Z">
              <w:r w:rsidRPr="0031587A">
                <w:rPr>
                  <w:rStyle w:val="codeChar"/>
                  <w:rFonts w:ascii="Cambria" w:hAnsi="Cambria"/>
                  <w:sz w:val="18"/>
                  <w:szCs w:val="18"/>
                  <w:rPrChange w:id="678" w:author="Henry Da Costa" w:date="2023-05-03T16:58:00Z">
                    <w:rPr>
                      <w:rFonts w:ascii="Courier New" w:hAnsi="Courier New"/>
                      <w:noProof/>
                      <w:lang w:val="en-GB" w:eastAsia="zh-CN"/>
                    </w:rPr>
                  </w:rPrChange>
                </w:rPr>
                <w:t>mdia</w:t>
              </w:r>
            </w:ins>
          </w:p>
        </w:tc>
        <w:tc>
          <w:tcPr>
            <w:tcW w:w="0" w:type="auto"/>
          </w:tcPr>
          <w:p w14:paraId="0FACD48C" w14:textId="77777777" w:rsidR="001876A4" w:rsidRPr="0031587A" w:rsidRDefault="001876A4" w:rsidP="00DB0EB4">
            <w:pPr>
              <w:pStyle w:val="TableCell"/>
              <w:rPr>
                <w:ins w:id="679" w:author="Henry Da Costa" w:date="2023-05-03T16:35:00Z"/>
                <w:rStyle w:val="codeChar"/>
                <w:rFonts w:ascii="Cambria" w:hAnsi="Cambria"/>
                <w:sz w:val="18"/>
                <w:szCs w:val="18"/>
                <w:rPrChange w:id="680" w:author="Henry Da Costa" w:date="2023-05-03T16:58:00Z">
                  <w:rPr>
                    <w:ins w:id="681" w:author="Henry Da Costa" w:date="2023-05-03T16:35:00Z"/>
                    <w:lang w:eastAsia="zh-CN"/>
                  </w:rPr>
                </w:rPrChange>
              </w:rPr>
            </w:pPr>
          </w:p>
        </w:tc>
        <w:tc>
          <w:tcPr>
            <w:tcW w:w="0" w:type="auto"/>
          </w:tcPr>
          <w:p w14:paraId="7462AE23" w14:textId="77777777" w:rsidR="001876A4" w:rsidRPr="0031587A" w:rsidRDefault="001876A4" w:rsidP="00DB0EB4">
            <w:pPr>
              <w:pStyle w:val="TableCell"/>
              <w:rPr>
                <w:ins w:id="682" w:author="Henry Da Costa" w:date="2023-05-03T16:35:00Z"/>
                <w:rStyle w:val="codeChar"/>
                <w:rFonts w:ascii="Cambria" w:hAnsi="Cambria"/>
                <w:sz w:val="18"/>
                <w:szCs w:val="18"/>
                <w:rPrChange w:id="683" w:author="Henry Da Costa" w:date="2023-05-03T16:58:00Z">
                  <w:rPr>
                    <w:ins w:id="684" w:author="Henry Da Costa" w:date="2023-05-03T16:35:00Z"/>
                    <w:lang w:eastAsia="zh-CN"/>
                  </w:rPr>
                </w:rPrChange>
              </w:rPr>
            </w:pPr>
          </w:p>
        </w:tc>
        <w:tc>
          <w:tcPr>
            <w:tcW w:w="0" w:type="auto"/>
          </w:tcPr>
          <w:p w14:paraId="08BF6629" w14:textId="77777777" w:rsidR="001876A4" w:rsidRPr="0031587A" w:rsidRDefault="001876A4" w:rsidP="00DB0EB4">
            <w:pPr>
              <w:pStyle w:val="TableCell"/>
              <w:rPr>
                <w:ins w:id="685" w:author="Henry Da Costa" w:date="2023-05-03T16:35:00Z"/>
                <w:rStyle w:val="codeChar"/>
                <w:rFonts w:ascii="Cambria" w:hAnsi="Cambria"/>
                <w:sz w:val="18"/>
                <w:szCs w:val="18"/>
                <w:rPrChange w:id="686" w:author="Henry Da Costa" w:date="2023-05-03T16:58:00Z">
                  <w:rPr>
                    <w:ins w:id="687" w:author="Henry Da Costa" w:date="2023-05-03T16:35:00Z"/>
                    <w:lang w:eastAsia="zh-CN"/>
                  </w:rPr>
                </w:rPrChange>
              </w:rPr>
            </w:pPr>
          </w:p>
        </w:tc>
        <w:tc>
          <w:tcPr>
            <w:tcW w:w="0" w:type="auto"/>
          </w:tcPr>
          <w:p w14:paraId="31BEE6AC" w14:textId="77777777" w:rsidR="001876A4" w:rsidRPr="0031587A" w:rsidRDefault="001876A4" w:rsidP="00DB0EB4">
            <w:pPr>
              <w:pStyle w:val="TableCell"/>
              <w:rPr>
                <w:ins w:id="688" w:author="Henry Da Costa" w:date="2023-05-03T16:35:00Z"/>
                <w:rStyle w:val="codeChar"/>
                <w:rFonts w:ascii="Cambria" w:hAnsi="Cambria"/>
                <w:sz w:val="18"/>
                <w:szCs w:val="18"/>
                <w:rPrChange w:id="689" w:author="Henry Da Costa" w:date="2023-05-03T16:58:00Z">
                  <w:rPr>
                    <w:ins w:id="690" w:author="Henry Da Costa" w:date="2023-05-03T16:35:00Z"/>
                    <w:lang w:eastAsia="zh-CN"/>
                  </w:rPr>
                </w:rPrChange>
              </w:rPr>
            </w:pPr>
          </w:p>
        </w:tc>
        <w:tc>
          <w:tcPr>
            <w:tcW w:w="0" w:type="auto"/>
          </w:tcPr>
          <w:p w14:paraId="03A41BAC" w14:textId="77777777" w:rsidR="001876A4" w:rsidRPr="0031587A" w:rsidRDefault="001876A4" w:rsidP="00DB0EB4">
            <w:pPr>
              <w:pStyle w:val="TableCell"/>
              <w:rPr>
                <w:ins w:id="691" w:author="Henry Da Costa" w:date="2023-05-03T16:35:00Z"/>
                <w:rStyle w:val="codeChar"/>
                <w:rFonts w:ascii="Cambria" w:hAnsi="Cambria"/>
                <w:sz w:val="18"/>
                <w:szCs w:val="18"/>
                <w:rPrChange w:id="692" w:author="Henry Da Costa" w:date="2023-05-03T16:58:00Z">
                  <w:rPr>
                    <w:ins w:id="693" w:author="Henry Da Costa" w:date="2023-05-03T16:35:00Z"/>
                    <w:lang w:eastAsia="zh-CN"/>
                  </w:rPr>
                </w:rPrChange>
              </w:rPr>
            </w:pPr>
          </w:p>
        </w:tc>
        <w:tc>
          <w:tcPr>
            <w:tcW w:w="0" w:type="auto"/>
          </w:tcPr>
          <w:p w14:paraId="49C63807" w14:textId="77777777" w:rsidR="001876A4" w:rsidRPr="0031587A" w:rsidRDefault="001876A4" w:rsidP="00DB0EB4">
            <w:pPr>
              <w:pStyle w:val="TableCell"/>
              <w:rPr>
                <w:ins w:id="694" w:author="Henry Da Costa" w:date="2023-05-03T16:35:00Z"/>
                <w:rStyle w:val="codeChar"/>
                <w:rFonts w:ascii="Cambria" w:hAnsi="Cambria"/>
                <w:sz w:val="18"/>
                <w:szCs w:val="18"/>
                <w:rPrChange w:id="695" w:author="Henry Da Costa" w:date="2023-05-03T16:58:00Z">
                  <w:rPr>
                    <w:ins w:id="696" w:author="Henry Da Costa" w:date="2023-05-03T16:35:00Z"/>
                    <w:lang w:eastAsia="zh-CN"/>
                  </w:rPr>
                </w:rPrChange>
              </w:rPr>
            </w:pPr>
          </w:p>
        </w:tc>
        <w:tc>
          <w:tcPr>
            <w:tcW w:w="0" w:type="auto"/>
          </w:tcPr>
          <w:p w14:paraId="54603444" w14:textId="77777777" w:rsidR="001876A4" w:rsidRPr="0031587A" w:rsidRDefault="001876A4" w:rsidP="00DB0EB4">
            <w:pPr>
              <w:pStyle w:val="TableCell"/>
              <w:rPr>
                <w:ins w:id="697" w:author="Henry Da Costa" w:date="2023-05-03T16:35:00Z"/>
                <w:rStyle w:val="codeChar"/>
                <w:rFonts w:ascii="Cambria" w:hAnsi="Cambria"/>
                <w:sz w:val="18"/>
                <w:szCs w:val="18"/>
                <w:rPrChange w:id="698" w:author="Henry Da Costa" w:date="2023-05-03T16:58:00Z">
                  <w:rPr>
                    <w:ins w:id="699" w:author="Henry Da Costa" w:date="2023-05-03T16:35:00Z"/>
                    <w:lang w:eastAsia="zh-CN"/>
                  </w:rPr>
                </w:rPrChange>
              </w:rPr>
            </w:pPr>
          </w:p>
        </w:tc>
        <w:tc>
          <w:tcPr>
            <w:tcW w:w="0" w:type="auto"/>
          </w:tcPr>
          <w:p w14:paraId="09C1F8BC" w14:textId="77777777" w:rsidR="001876A4" w:rsidRPr="0031587A" w:rsidRDefault="001876A4" w:rsidP="00DB0EB4">
            <w:pPr>
              <w:pStyle w:val="TableCell"/>
              <w:rPr>
                <w:ins w:id="700" w:author="Henry Da Costa" w:date="2023-05-03T16:35:00Z"/>
                <w:rStyle w:val="codeChar"/>
                <w:rFonts w:ascii="Cambria" w:hAnsi="Cambria"/>
                <w:sz w:val="18"/>
                <w:szCs w:val="18"/>
                <w:rPrChange w:id="701" w:author="Henry Da Costa" w:date="2023-05-03T16:58:00Z">
                  <w:rPr>
                    <w:ins w:id="702" w:author="Henry Da Costa" w:date="2023-05-03T16:35:00Z"/>
                    <w:lang w:eastAsia="zh-CN"/>
                  </w:rPr>
                </w:rPrChange>
              </w:rPr>
            </w:pPr>
          </w:p>
        </w:tc>
        <w:tc>
          <w:tcPr>
            <w:tcW w:w="0" w:type="auto"/>
          </w:tcPr>
          <w:p w14:paraId="0F397397" w14:textId="61738096" w:rsidR="001876A4" w:rsidRPr="001876A4" w:rsidRDefault="00EA5947" w:rsidP="00DB0EB4">
            <w:pPr>
              <w:pStyle w:val="TableCell"/>
              <w:rPr>
                <w:ins w:id="703" w:author="Henry Da Costa" w:date="2023-05-03T16:59:00Z"/>
                <w:sz w:val="18"/>
                <w:szCs w:val="18"/>
                <w:lang w:eastAsia="zh-CN"/>
              </w:rPr>
            </w:pPr>
            <w:ins w:id="704" w:author="Henry Da Costa" w:date="2023-05-03T17:00:00Z">
              <w:r>
                <w:rPr>
                  <w:sz w:val="18"/>
                  <w:szCs w:val="18"/>
                  <w:lang w:eastAsia="zh-CN"/>
                </w:rPr>
                <w:t>*</w:t>
              </w:r>
            </w:ins>
          </w:p>
        </w:tc>
        <w:tc>
          <w:tcPr>
            <w:tcW w:w="0" w:type="auto"/>
          </w:tcPr>
          <w:p w14:paraId="6A6F17F7" w14:textId="6F89A986" w:rsidR="001876A4" w:rsidRPr="0031587A" w:rsidRDefault="001876A4" w:rsidP="00DB0EB4">
            <w:pPr>
              <w:pStyle w:val="TableCell"/>
              <w:rPr>
                <w:ins w:id="705" w:author="Henry Da Costa" w:date="2023-05-03T16:35:00Z"/>
                <w:sz w:val="18"/>
                <w:szCs w:val="18"/>
                <w:lang w:eastAsia="zh-CN"/>
                <w:rPrChange w:id="706" w:author="Henry Da Costa" w:date="2023-05-03T16:58:00Z">
                  <w:rPr>
                    <w:ins w:id="707" w:author="Henry Da Costa" w:date="2023-05-03T16:35:00Z"/>
                    <w:lang w:eastAsia="zh-CN"/>
                  </w:rPr>
                </w:rPrChange>
              </w:rPr>
            </w:pPr>
            <w:ins w:id="708" w:author="Henry Da Costa" w:date="2023-05-03T16:46:00Z">
              <w:r w:rsidRPr="0031587A">
                <w:rPr>
                  <w:sz w:val="18"/>
                  <w:szCs w:val="18"/>
                  <w:lang w:eastAsia="zh-CN"/>
                  <w:rPrChange w:id="709" w:author="Henry Da Costa" w:date="2023-05-03T16:58:00Z">
                    <w:rPr>
                      <w:lang w:eastAsia="zh-CN"/>
                    </w:rPr>
                  </w:rPrChange>
                </w:rPr>
                <w:t>ISOBMFF</w:t>
              </w:r>
            </w:ins>
          </w:p>
        </w:tc>
        <w:tc>
          <w:tcPr>
            <w:tcW w:w="0" w:type="auto"/>
          </w:tcPr>
          <w:p w14:paraId="42F7454F" w14:textId="7CB003E6" w:rsidR="001876A4" w:rsidRPr="0031587A" w:rsidRDefault="001876A4" w:rsidP="00DB0EB4">
            <w:pPr>
              <w:pStyle w:val="TableCell"/>
              <w:rPr>
                <w:ins w:id="710" w:author="Henry Da Costa" w:date="2023-05-03T16:35:00Z"/>
                <w:i/>
                <w:iCs/>
                <w:sz w:val="18"/>
                <w:szCs w:val="18"/>
                <w:lang w:eastAsia="zh-CN"/>
                <w:rPrChange w:id="711" w:author="Henry Da Costa" w:date="2023-05-03T16:58:00Z">
                  <w:rPr>
                    <w:ins w:id="712" w:author="Henry Da Costa" w:date="2023-05-03T16:35:00Z"/>
                    <w:lang w:eastAsia="zh-CN"/>
                  </w:rPr>
                </w:rPrChange>
              </w:rPr>
            </w:pPr>
            <w:ins w:id="713" w:author="Henry Da Costa" w:date="2023-05-03T16:54:00Z">
              <w:r w:rsidRPr="0031587A">
                <w:rPr>
                  <w:i/>
                  <w:iCs/>
                  <w:sz w:val="18"/>
                  <w:szCs w:val="18"/>
                  <w:lang w:eastAsia="zh-CN"/>
                  <w:rPrChange w:id="714" w:author="Henry Da Costa" w:date="2023-05-03T16:58:00Z">
                    <w:rPr>
                      <w:i/>
                      <w:iCs/>
                      <w:lang w:eastAsia="zh-CN"/>
                    </w:rPr>
                  </w:rPrChange>
                </w:rPr>
                <w:t>container for the media information in a track</w:t>
              </w:r>
            </w:ins>
          </w:p>
        </w:tc>
      </w:tr>
      <w:tr w:rsidR="00400F6B" w14:paraId="29E3AD4B" w14:textId="77777777" w:rsidTr="00400F6B">
        <w:trPr>
          <w:jc w:val="center"/>
          <w:ins w:id="715" w:author="Henry Da Costa" w:date="2023-05-03T16:35:00Z"/>
        </w:trPr>
        <w:tc>
          <w:tcPr>
            <w:tcW w:w="0" w:type="auto"/>
          </w:tcPr>
          <w:p w14:paraId="7FFE8977" w14:textId="77777777" w:rsidR="001876A4" w:rsidRPr="0031587A" w:rsidRDefault="001876A4" w:rsidP="00DB0EB4">
            <w:pPr>
              <w:pStyle w:val="TableCell"/>
              <w:rPr>
                <w:ins w:id="716" w:author="Henry Da Costa" w:date="2023-05-03T16:35:00Z"/>
                <w:rStyle w:val="codeChar"/>
                <w:rFonts w:ascii="Cambria" w:hAnsi="Cambria"/>
                <w:sz w:val="18"/>
                <w:szCs w:val="18"/>
                <w:rPrChange w:id="717" w:author="Henry Da Costa" w:date="2023-05-03T16:58:00Z">
                  <w:rPr>
                    <w:ins w:id="718" w:author="Henry Da Costa" w:date="2023-05-03T16:35:00Z"/>
                    <w:rStyle w:val="codeChar"/>
                    <w:sz w:val="22"/>
                    <w:szCs w:val="22"/>
                  </w:rPr>
                </w:rPrChange>
              </w:rPr>
            </w:pPr>
          </w:p>
        </w:tc>
        <w:tc>
          <w:tcPr>
            <w:tcW w:w="0" w:type="auto"/>
          </w:tcPr>
          <w:p w14:paraId="62ECA4EC" w14:textId="77777777" w:rsidR="001876A4" w:rsidRPr="0031587A" w:rsidRDefault="001876A4" w:rsidP="00DB0EB4">
            <w:pPr>
              <w:pStyle w:val="TableCell"/>
              <w:rPr>
                <w:ins w:id="719" w:author="Henry Da Costa" w:date="2023-05-03T16:35:00Z"/>
                <w:rStyle w:val="codeChar"/>
                <w:rFonts w:ascii="Cambria" w:hAnsi="Cambria"/>
                <w:sz w:val="18"/>
                <w:szCs w:val="18"/>
                <w:rPrChange w:id="720" w:author="Henry Da Costa" w:date="2023-05-03T16:58:00Z">
                  <w:rPr>
                    <w:ins w:id="721" w:author="Henry Da Costa" w:date="2023-05-03T16:35:00Z"/>
                    <w:lang w:eastAsia="zh-CN"/>
                  </w:rPr>
                </w:rPrChange>
              </w:rPr>
            </w:pPr>
          </w:p>
        </w:tc>
        <w:tc>
          <w:tcPr>
            <w:tcW w:w="0" w:type="auto"/>
          </w:tcPr>
          <w:p w14:paraId="2B7FEAE5" w14:textId="77777777" w:rsidR="001876A4" w:rsidRPr="0031587A" w:rsidRDefault="001876A4" w:rsidP="00DB0EB4">
            <w:pPr>
              <w:pStyle w:val="TableCell"/>
              <w:rPr>
                <w:ins w:id="722" w:author="Henry Da Costa" w:date="2023-05-03T16:35:00Z"/>
                <w:rStyle w:val="codeChar"/>
                <w:rFonts w:ascii="Cambria" w:hAnsi="Cambria"/>
                <w:sz w:val="18"/>
                <w:szCs w:val="18"/>
                <w:rPrChange w:id="723" w:author="Henry Da Costa" w:date="2023-05-03T16:58:00Z">
                  <w:rPr>
                    <w:ins w:id="724" w:author="Henry Da Costa" w:date="2023-05-03T16:35:00Z"/>
                    <w:lang w:eastAsia="zh-CN"/>
                  </w:rPr>
                </w:rPrChange>
              </w:rPr>
            </w:pPr>
          </w:p>
        </w:tc>
        <w:tc>
          <w:tcPr>
            <w:tcW w:w="0" w:type="auto"/>
          </w:tcPr>
          <w:p w14:paraId="65632204" w14:textId="410D734D" w:rsidR="001876A4" w:rsidRPr="0031587A" w:rsidRDefault="001876A4" w:rsidP="00DB0EB4">
            <w:pPr>
              <w:pStyle w:val="TableCell"/>
              <w:rPr>
                <w:ins w:id="725" w:author="Henry Da Costa" w:date="2023-05-03T16:35:00Z"/>
                <w:rStyle w:val="codeChar"/>
                <w:rFonts w:ascii="Cambria" w:hAnsi="Cambria"/>
                <w:sz w:val="18"/>
                <w:szCs w:val="18"/>
                <w:rPrChange w:id="726" w:author="Henry Da Costa" w:date="2023-05-03T16:58:00Z">
                  <w:rPr>
                    <w:ins w:id="727" w:author="Henry Da Costa" w:date="2023-05-03T16:35:00Z"/>
                    <w:lang w:eastAsia="zh-CN"/>
                  </w:rPr>
                </w:rPrChange>
              </w:rPr>
            </w:pPr>
            <w:ins w:id="728" w:author="Henry Da Costa" w:date="2023-05-03T16:36:00Z">
              <w:r w:rsidRPr="0031587A">
                <w:rPr>
                  <w:rStyle w:val="codeChar"/>
                  <w:rFonts w:ascii="Cambria" w:hAnsi="Cambria"/>
                  <w:sz w:val="18"/>
                  <w:szCs w:val="18"/>
                  <w:rPrChange w:id="729" w:author="Henry Da Costa" w:date="2023-05-03T16:58:00Z">
                    <w:rPr>
                      <w:rFonts w:ascii="Courier New" w:hAnsi="Courier New"/>
                      <w:noProof/>
                      <w:lang w:val="en-GB" w:eastAsia="zh-CN"/>
                    </w:rPr>
                  </w:rPrChange>
                </w:rPr>
                <w:t>minf</w:t>
              </w:r>
            </w:ins>
          </w:p>
        </w:tc>
        <w:tc>
          <w:tcPr>
            <w:tcW w:w="0" w:type="auto"/>
          </w:tcPr>
          <w:p w14:paraId="271CD097" w14:textId="77777777" w:rsidR="001876A4" w:rsidRPr="0031587A" w:rsidRDefault="001876A4" w:rsidP="00DB0EB4">
            <w:pPr>
              <w:pStyle w:val="TableCell"/>
              <w:rPr>
                <w:ins w:id="730" w:author="Henry Da Costa" w:date="2023-05-03T16:35:00Z"/>
                <w:rStyle w:val="codeChar"/>
                <w:rFonts w:ascii="Cambria" w:hAnsi="Cambria"/>
                <w:sz w:val="18"/>
                <w:szCs w:val="18"/>
                <w:rPrChange w:id="731" w:author="Henry Da Costa" w:date="2023-05-03T16:58:00Z">
                  <w:rPr>
                    <w:ins w:id="732" w:author="Henry Da Costa" w:date="2023-05-03T16:35:00Z"/>
                    <w:lang w:eastAsia="zh-CN"/>
                  </w:rPr>
                </w:rPrChange>
              </w:rPr>
            </w:pPr>
          </w:p>
        </w:tc>
        <w:tc>
          <w:tcPr>
            <w:tcW w:w="0" w:type="auto"/>
          </w:tcPr>
          <w:p w14:paraId="177B023B" w14:textId="77777777" w:rsidR="001876A4" w:rsidRPr="0031587A" w:rsidRDefault="001876A4" w:rsidP="00DB0EB4">
            <w:pPr>
              <w:pStyle w:val="TableCell"/>
              <w:rPr>
                <w:ins w:id="733" w:author="Henry Da Costa" w:date="2023-05-03T16:35:00Z"/>
                <w:rStyle w:val="codeChar"/>
                <w:rFonts w:ascii="Cambria" w:hAnsi="Cambria"/>
                <w:sz w:val="18"/>
                <w:szCs w:val="18"/>
                <w:rPrChange w:id="734" w:author="Henry Da Costa" w:date="2023-05-03T16:58:00Z">
                  <w:rPr>
                    <w:ins w:id="735" w:author="Henry Da Costa" w:date="2023-05-03T16:35:00Z"/>
                    <w:lang w:eastAsia="zh-CN"/>
                  </w:rPr>
                </w:rPrChange>
              </w:rPr>
            </w:pPr>
          </w:p>
        </w:tc>
        <w:tc>
          <w:tcPr>
            <w:tcW w:w="0" w:type="auto"/>
          </w:tcPr>
          <w:p w14:paraId="65114EF3" w14:textId="77777777" w:rsidR="001876A4" w:rsidRPr="0031587A" w:rsidRDefault="001876A4" w:rsidP="00DB0EB4">
            <w:pPr>
              <w:pStyle w:val="TableCell"/>
              <w:rPr>
                <w:ins w:id="736" w:author="Henry Da Costa" w:date="2023-05-03T16:35:00Z"/>
                <w:rStyle w:val="codeChar"/>
                <w:rFonts w:ascii="Cambria" w:hAnsi="Cambria"/>
                <w:sz w:val="18"/>
                <w:szCs w:val="18"/>
                <w:rPrChange w:id="737" w:author="Henry Da Costa" w:date="2023-05-03T16:58:00Z">
                  <w:rPr>
                    <w:ins w:id="738" w:author="Henry Da Costa" w:date="2023-05-03T16:35:00Z"/>
                    <w:lang w:eastAsia="zh-CN"/>
                  </w:rPr>
                </w:rPrChange>
              </w:rPr>
            </w:pPr>
          </w:p>
        </w:tc>
        <w:tc>
          <w:tcPr>
            <w:tcW w:w="0" w:type="auto"/>
          </w:tcPr>
          <w:p w14:paraId="640E9EFC" w14:textId="77777777" w:rsidR="001876A4" w:rsidRPr="0031587A" w:rsidRDefault="001876A4" w:rsidP="00DB0EB4">
            <w:pPr>
              <w:pStyle w:val="TableCell"/>
              <w:rPr>
                <w:ins w:id="739" w:author="Henry Da Costa" w:date="2023-05-03T16:35:00Z"/>
                <w:rStyle w:val="codeChar"/>
                <w:rFonts w:ascii="Cambria" w:hAnsi="Cambria"/>
                <w:sz w:val="18"/>
                <w:szCs w:val="18"/>
                <w:rPrChange w:id="740" w:author="Henry Da Costa" w:date="2023-05-03T16:58:00Z">
                  <w:rPr>
                    <w:ins w:id="741" w:author="Henry Da Costa" w:date="2023-05-03T16:35:00Z"/>
                    <w:lang w:eastAsia="zh-CN"/>
                  </w:rPr>
                </w:rPrChange>
              </w:rPr>
            </w:pPr>
          </w:p>
        </w:tc>
        <w:tc>
          <w:tcPr>
            <w:tcW w:w="0" w:type="auto"/>
          </w:tcPr>
          <w:p w14:paraId="1FF61A2B" w14:textId="77777777" w:rsidR="001876A4" w:rsidRPr="0031587A" w:rsidRDefault="001876A4" w:rsidP="00DB0EB4">
            <w:pPr>
              <w:pStyle w:val="TableCell"/>
              <w:rPr>
                <w:ins w:id="742" w:author="Henry Da Costa" w:date="2023-05-03T16:35:00Z"/>
                <w:rStyle w:val="codeChar"/>
                <w:rFonts w:ascii="Cambria" w:hAnsi="Cambria"/>
                <w:sz w:val="18"/>
                <w:szCs w:val="18"/>
                <w:rPrChange w:id="743" w:author="Henry Da Costa" w:date="2023-05-03T16:58:00Z">
                  <w:rPr>
                    <w:ins w:id="744" w:author="Henry Da Costa" w:date="2023-05-03T16:35:00Z"/>
                    <w:lang w:eastAsia="zh-CN"/>
                  </w:rPr>
                </w:rPrChange>
              </w:rPr>
            </w:pPr>
          </w:p>
        </w:tc>
        <w:tc>
          <w:tcPr>
            <w:tcW w:w="0" w:type="auto"/>
          </w:tcPr>
          <w:p w14:paraId="3F569752" w14:textId="77777777" w:rsidR="001876A4" w:rsidRPr="0031587A" w:rsidRDefault="001876A4" w:rsidP="00DB0EB4">
            <w:pPr>
              <w:pStyle w:val="TableCell"/>
              <w:rPr>
                <w:ins w:id="745" w:author="Henry Da Costa" w:date="2023-05-03T16:35:00Z"/>
                <w:rStyle w:val="codeChar"/>
                <w:rFonts w:ascii="Cambria" w:hAnsi="Cambria"/>
                <w:sz w:val="18"/>
                <w:szCs w:val="18"/>
                <w:rPrChange w:id="746" w:author="Henry Da Costa" w:date="2023-05-03T16:58:00Z">
                  <w:rPr>
                    <w:ins w:id="747" w:author="Henry Da Costa" w:date="2023-05-03T16:35:00Z"/>
                    <w:lang w:eastAsia="zh-CN"/>
                  </w:rPr>
                </w:rPrChange>
              </w:rPr>
            </w:pPr>
          </w:p>
        </w:tc>
        <w:tc>
          <w:tcPr>
            <w:tcW w:w="0" w:type="auto"/>
          </w:tcPr>
          <w:p w14:paraId="77F80B5D" w14:textId="77777777" w:rsidR="001876A4" w:rsidRPr="0031587A" w:rsidRDefault="001876A4" w:rsidP="00DB0EB4">
            <w:pPr>
              <w:pStyle w:val="TableCell"/>
              <w:rPr>
                <w:ins w:id="748" w:author="Henry Da Costa" w:date="2023-05-03T16:35:00Z"/>
                <w:rStyle w:val="codeChar"/>
                <w:rFonts w:ascii="Cambria" w:hAnsi="Cambria"/>
                <w:sz w:val="18"/>
                <w:szCs w:val="18"/>
                <w:rPrChange w:id="749" w:author="Henry Da Costa" w:date="2023-05-03T16:58:00Z">
                  <w:rPr>
                    <w:ins w:id="750" w:author="Henry Da Costa" w:date="2023-05-03T16:35:00Z"/>
                    <w:lang w:eastAsia="zh-CN"/>
                  </w:rPr>
                </w:rPrChange>
              </w:rPr>
            </w:pPr>
          </w:p>
        </w:tc>
        <w:tc>
          <w:tcPr>
            <w:tcW w:w="0" w:type="auto"/>
          </w:tcPr>
          <w:p w14:paraId="62106369" w14:textId="0712D59D" w:rsidR="001876A4" w:rsidRPr="001876A4" w:rsidRDefault="00EA5947" w:rsidP="00DB0EB4">
            <w:pPr>
              <w:pStyle w:val="TableCell"/>
              <w:rPr>
                <w:ins w:id="751" w:author="Henry Da Costa" w:date="2023-05-03T16:59:00Z"/>
                <w:sz w:val="18"/>
                <w:szCs w:val="18"/>
                <w:lang w:eastAsia="zh-CN"/>
              </w:rPr>
            </w:pPr>
            <w:ins w:id="752" w:author="Henry Da Costa" w:date="2023-05-03T17:00:00Z">
              <w:r>
                <w:rPr>
                  <w:sz w:val="18"/>
                  <w:szCs w:val="18"/>
                  <w:lang w:eastAsia="zh-CN"/>
                </w:rPr>
                <w:t>*</w:t>
              </w:r>
            </w:ins>
          </w:p>
        </w:tc>
        <w:tc>
          <w:tcPr>
            <w:tcW w:w="0" w:type="auto"/>
          </w:tcPr>
          <w:p w14:paraId="08533F39" w14:textId="700745DF" w:rsidR="001876A4" w:rsidRPr="0031587A" w:rsidRDefault="001876A4" w:rsidP="00DB0EB4">
            <w:pPr>
              <w:pStyle w:val="TableCell"/>
              <w:rPr>
                <w:ins w:id="753" w:author="Henry Da Costa" w:date="2023-05-03T16:35:00Z"/>
                <w:sz w:val="18"/>
                <w:szCs w:val="18"/>
                <w:lang w:eastAsia="zh-CN"/>
                <w:rPrChange w:id="754" w:author="Henry Da Costa" w:date="2023-05-03T16:58:00Z">
                  <w:rPr>
                    <w:ins w:id="755" w:author="Henry Da Costa" w:date="2023-05-03T16:35:00Z"/>
                    <w:lang w:eastAsia="zh-CN"/>
                  </w:rPr>
                </w:rPrChange>
              </w:rPr>
            </w:pPr>
            <w:ins w:id="756" w:author="Henry Da Costa" w:date="2023-05-03T16:46:00Z">
              <w:r w:rsidRPr="0031587A">
                <w:rPr>
                  <w:sz w:val="18"/>
                  <w:szCs w:val="18"/>
                  <w:lang w:eastAsia="zh-CN"/>
                  <w:rPrChange w:id="757" w:author="Henry Da Costa" w:date="2023-05-03T16:58:00Z">
                    <w:rPr>
                      <w:lang w:eastAsia="zh-CN"/>
                    </w:rPr>
                  </w:rPrChange>
                </w:rPr>
                <w:t>ISOBMFF</w:t>
              </w:r>
            </w:ins>
          </w:p>
        </w:tc>
        <w:tc>
          <w:tcPr>
            <w:tcW w:w="0" w:type="auto"/>
          </w:tcPr>
          <w:p w14:paraId="7CAD12F1" w14:textId="0745CDB3" w:rsidR="001876A4" w:rsidRPr="0031587A" w:rsidRDefault="001876A4" w:rsidP="00DB0EB4">
            <w:pPr>
              <w:pStyle w:val="TableCell"/>
              <w:rPr>
                <w:ins w:id="758" w:author="Henry Da Costa" w:date="2023-05-03T16:35:00Z"/>
                <w:i/>
                <w:iCs/>
                <w:sz w:val="18"/>
                <w:szCs w:val="18"/>
                <w:lang w:eastAsia="zh-CN"/>
                <w:rPrChange w:id="759" w:author="Henry Da Costa" w:date="2023-05-03T16:58:00Z">
                  <w:rPr>
                    <w:ins w:id="760" w:author="Henry Da Costa" w:date="2023-05-03T16:35:00Z"/>
                    <w:lang w:eastAsia="zh-CN"/>
                  </w:rPr>
                </w:rPrChange>
              </w:rPr>
            </w:pPr>
            <w:ins w:id="761" w:author="Henry Da Costa" w:date="2023-05-03T16:54:00Z">
              <w:r w:rsidRPr="0031587A">
                <w:rPr>
                  <w:i/>
                  <w:iCs/>
                  <w:sz w:val="18"/>
                  <w:szCs w:val="18"/>
                  <w:lang w:eastAsia="zh-CN"/>
                  <w:rPrChange w:id="762" w:author="Henry Da Costa" w:date="2023-05-03T16:58:00Z">
                    <w:rPr>
                      <w:i/>
                      <w:iCs/>
                      <w:lang w:eastAsia="zh-CN"/>
                    </w:rPr>
                  </w:rPrChange>
                </w:rPr>
                <w:t>sample information container</w:t>
              </w:r>
            </w:ins>
          </w:p>
        </w:tc>
      </w:tr>
      <w:tr w:rsidR="00400F6B" w14:paraId="100401BE" w14:textId="77777777" w:rsidTr="00400F6B">
        <w:trPr>
          <w:jc w:val="center"/>
          <w:ins w:id="763" w:author="Henry Da Costa" w:date="2023-05-03T16:35:00Z"/>
        </w:trPr>
        <w:tc>
          <w:tcPr>
            <w:tcW w:w="0" w:type="auto"/>
          </w:tcPr>
          <w:p w14:paraId="09CB6FC9" w14:textId="77777777" w:rsidR="001876A4" w:rsidRPr="0031587A" w:rsidRDefault="001876A4" w:rsidP="00DB0EB4">
            <w:pPr>
              <w:pStyle w:val="TableCell"/>
              <w:rPr>
                <w:ins w:id="764" w:author="Henry Da Costa" w:date="2023-05-03T16:35:00Z"/>
                <w:rStyle w:val="codeChar"/>
                <w:rFonts w:ascii="Cambria" w:hAnsi="Cambria"/>
                <w:sz w:val="18"/>
                <w:szCs w:val="18"/>
                <w:rPrChange w:id="765" w:author="Henry Da Costa" w:date="2023-05-03T16:58:00Z">
                  <w:rPr>
                    <w:ins w:id="766" w:author="Henry Da Costa" w:date="2023-05-03T16:35:00Z"/>
                    <w:rStyle w:val="codeChar"/>
                    <w:sz w:val="22"/>
                    <w:szCs w:val="22"/>
                  </w:rPr>
                </w:rPrChange>
              </w:rPr>
            </w:pPr>
          </w:p>
        </w:tc>
        <w:tc>
          <w:tcPr>
            <w:tcW w:w="0" w:type="auto"/>
          </w:tcPr>
          <w:p w14:paraId="5C8C262B" w14:textId="77777777" w:rsidR="001876A4" w:rsidRPr="0031587A" w:rsidRDefault="001876A4" w:rsidP="00DB0EB4">
            <w:pPr>
              <w:pStyle w:val="TableCell"/>
              <w:rPr>
                <w:ins w:id="767" w:author="Henry Da Costa" w:date="2023-05-03T16:35:00Z"/>
                <w:rStyle w:val="codeChar"/>
                <w:rFonts w:ascii="Cambria" w:hAnsi="Cambria"/>
                <w:sz w:val="18"/>
                <w:szCs w:val="18"/>
                <w:rPrChange w:id="768" w:author="Henry Da Costa" w:date="2023-05-03T16:58:00Z">
                  <w:rPr>
                    <w:ins w:id="769" w:author="Henry Da Costa" w:date="2023-05-03T16:35:00Z"/>
                    <w:lang w:eastAsia="zh-CN"/>
                  </w:rPr>
                </w:rPrChange>
              </w:rPr>
            </w:pPr>
          </w:p>
        </w:tc>
        <w:tc>
          <w:tcPr>
            <w:tcW w:w="0" w:type="auto"/>
          </w:tcPr>
          <w:p w14:paraId="07A129A6" w14:textId="77777777" w:rsidR="001876A4" w:rsidRPr="0031587A" w:rsidRDefault="001876A4" w:rsidP="00DB0EB4">
            <w:pPr>
              <w:pStyle w:val="TableCell"/>
              <w:rPr>
                <w:ins w:id="770" w:author="Henry Da Costa" w:date="2023-05-03T16:35:00Z"/>
                <w:rStyle w:val="codeChar"/>
                <w:rFonts w:ascii="Cambria" w:hAnsi="Cambria"/>
                <w:sz w:val="18"/>
                <w:szCs w:val="18"/>
                <w:rPrChange w:id="771" w:author="Henry Da Costa" w:date="2023-05-03T16:58:00Z">
                  <w:rPr>
                    <w:ins w:id="772" w:author="Henry Da Costa" w:date="2023-05-03T16:35:00Z"/>
                    <w:lang w:eastAsia="zh-CN"/>
                  </w:rPr>
                </w:rPrChange>
              </w:rPr>
            </w:pPr>
          </w:p>
        </w:tc>
        <w:tc>
          <w:tcPr>
            <w:tcW w:w="0" w:type="auto"/>
          </w:tcPr>
          <w:p w14:paraId="4CC7799B" w14:textId="77777777" w:rsidR="001876A4" w:rsidRPr="0031587A" w:rsidRDefault="001876A4" w:rsidP="00DB0EB4">
            <w:pPr>
              <w:pStyle w:val="TableCell"/>
              <w:rPr>
                <w:ins w:id="773" w:author="Henry Da Costa" w:date="2023-05-03T16:35:00Z"/>
                <w:rStyle w:val="codeChar"/>
                <w:rFonts w:ascii="Cambria" w:hAnsi="Cambria"/>
                <w:sz w:val="18"/>
                <w:szCs w:val="18"/>
                <w:rPrChange w:id="774" w:author="Henry Da Costa" w:date="2023-05-03T16:58:00Z">
                  <w:rPr>
                    <w:ins w:id="775" w:author="Henry Da Costa" w:date="2023-05-03T16:35:00Z"/>
                    <w:lang w:eastAsia="zh-CN"/>
                  </w:rPr>
                </w:rPrChange>
              </w:rPr>
            </w:pPr>
          </w:p>
        </w:tc>
        <w:tc>
          <w:tcPr>
            <w:tcW w:w="0" w:type="auto"/>
          </w:tcPr>
          <w:p w14:paraId="1B9100E8" w14:textId="14B28EDA" w:rsidR="001876A4" w:rsidRPr="0031587A" w:rsidRDefault="001876A4" w:rsidP="00DB0EB4">
            <w:pPr>
              <w:pStyle w:val="TableCell"/>
              <w:rPr>
                <w:ins w:id="776" w:author="Henry Da Costa" w:date="2023-05-03T16:35:00Z"/>
                <w:rStyle w:val="codeChar"/>
                <w:rFonts w:ascii="Cambria" w:hAnsi="Cambria"/>
                <w:sz w:val="18"/>
                <w:szCs w:val="18"/>
                <w:rPrChange w:id="777" w:author="Henry Da Costa" w:date="2023-05-03T16:58:00Z">
                  <w:rPr>
                    <w:ins w:id="778" w:author="Henry Da Costa" w:date="2023-05-03T16:35:00Z"/>
                    <w:lang w:eastAsia="zh-CN"/>
                  </w:rPr>
                </w:rPrChange>
              </w:rPr>
            </w:pPr>
            <w:ins w:id="779" w:author="Henry Da Costa" w:date="2023-05-03T16:36:00Z">
              <w:r w:rsidRPr="0031587A">
                <w:rPr>
                  <w:rStyle w:val="codeChar"/>
                  <w:rFonts w:ascii="Cambria" w:hAnsi="Cambria"/>
                  <w:sz w:val="18"/>
                  <w:szCs w:val="18"/>
                  <w:rPrChange w:id="780" w:author="Henry Da Costa" w:date="2023-05-03T16:58:00Z">
                    <w:rPr>
                      <w:rFonts w:ascii="Courier New" w:hAnsi="Courier New"/>
                      <w:noProof/>
                      <w:lang w:val="en-GB" w:eastAsia="zh-CN"/>
                    </w:rPr>
                  </w:rPrChange>
                </w:rPr>
                <w:t>stbl</w:t>
              </w:r>
            </w:ins>
          </w:p>
        </w:tc>
        <w:tc>
          <w:tcPr>
            <w:tcW w:w="0" w:type="auto"/>
          </w:tcPr>
          <w:p w14:paraId="24DC96B4" w14:textId="77777777" w:rsidR="001876A4" w:rsidRPr="0031587A" w:rsidRDefault="001876A4" w:rsidP="00DB0EB4">
            <w:pPr>
              <w:pStyle w:val="TableCell"/>
              <w:rPr>
                <w:ins w:id="781" w:author="Henry Da Costa" w:date="2023-05-03T16:35:00Z"/>
                <w:rStyle w:val="codeChar"/>
                <w:rFonts w:ascii="Cambria" w:hAnsi="Cambria"/>
                <w:sz w:val="18"/>
                <w:szCs w:val="18"/>
                <w:rPrChange w:id="782" w:author="Henry Da Costa" w:date="2023-05-03T16:58:00Z">
                  <w:rPr>
                    <w:ins w:id="783" w:author="Henry Da Costa" w:date="2023-05-03T16:35:00Z"/>
                    <w:lang w:eastAsia="zh-CN"/>
                  </w:rPr>
                </w:rPrChange>
              </w:rPr>
            </w:pPr>
          </w:p>
        </w:tc>
        <w:tc>
          <w:tcPr>
            <w:tcW w:w="0" w:type="auto"/>
          </w:tcPr>
          <w:p w14:paraId="3D8E49BD" w14:textId="77777777" w:rsidR="001876A4" w:rsidRPr="0031587A" w:rsidRDefault="001876A4" w:rsidP="00DB0EB4">
            <w:pPr>
              <w:pStyle w:val="TableCell"/>
              <w:rPr>
                <w:ins w:id="784" w:author="Henry Da Costa" w:date="2023-05-03T16:35:00Z"/>
                <w:rStyle w:val="codeChar"/>
                <w:rFonts w:ascii="Cambria" w:hAnsi="Cambria"/>
                <w:sz w:val="18"/>
                <w:szCs w:val="18"/>
                <w:rPrChange w:id="785" w:author="Henry Da Costa" w:date="2023-05-03T16:58:00Z">
                  <w:rPr>
                    <w:ins w:id="786" w:author="Henry Da Costa" w:date="2023-05-03T16:35:00Z"/>
                    <w:lang w:eastAsia="zh-CN"/>
                  </w:rPr>
                </w:rPrChange>
              </w:rPr>
            </w:pPr>
          </w:p>
        </w:tc>
        <w:tc>
          <w:tcPr>
            <w:tcW w:w="0" w:type="auto"/>
          </w:tcPr>
          <w:p w14:paraId="16AFA30A" w14:textId="77777777" w:rsidR="001876A4" w:rsidRPr="0031587A" w:rsidRDefault="001876A4" w:rsidP="00DB0EB4">
            <w:pPr>
              <w:pStyle w:val="TableCell"/>
              <w:rPr>
                <w:ins w:id="787" w:author="Henry Da Costa" w:date="2023-05-03T16:35:00Z"/>
                <w:rStyle w:val="codeChar"/>
                <w:rFonts w:ascii="Cambria" w:hAnsi="Cambria"/>
                <w:sz w:val="18"/>
                <w:szCs w:val="18"/>
                <w:rPrChange w:id="788" w:author="Henry Da Costa" w:date="2023-05-03T16:58:00Z">
                  <w:rPr>
                    <w:ins w:id="789" w:author="Henry Da Costa" w:date="2023-05-03T16:35:00Z"/>
                    <w:lang w:eastAsia="zh-CN"/>
                  </w:rPr>
                </w:rPrChange>
              </w:rPr>
            </w:pPr>
          </w:p>
        </w:tc>
        <w:tc>
          <w:tcPr>
            <w:tcW w:w="0" w:type="auto"/>
          </w:tcPr>
          <w:p w14:paraId="6B0E8621" w14:textId="77777777" w:rsidR="001876A4" w:rsidRPr="0031587A" w:rsidRDefault="001876A4" w:rsidP="00DB0EB4">
            <w:pPr>
              <w:pStyle w:val="TableCell"/>
              <w:rPr>
                <w:ins w:id="790" w:author="Henry Da Costa" w:date="2023-05-03T16:35:00Z"/>
                <w:rStyle w:val="codeChar"/>
                <w:rFonts w:ascii="Cambria" w:hAnsi="Cambria"/>
                <w:sz w:val="18"/>
                <w:szCs w:val="18"/>
                <w:rPrChange w:id="791" w:author="Henry Da Costa" w:date="2023-05-03T16:58:00Z">
                  <w:rPr>
                    <w:ins w:id="792" w:author="Henry Da Costa" w:date="2023-05-03T16:35:00Z"/>
                    <w:lang w:eastAsia="zh-CN"/>
                  </w:rPr>
                </w:rPrChange>
              </w:rPr>
            </w:pPr>
          </w:p>
        </w:tc>
        <w:tc>
          <w:tcPr>
            <w:tcW w:w="0" w:type="auto"/>
          </w:tcPr>
          <w:p w14:paraId="273C957A" w14:textId="77777777" w:rsidR="001876A4" w:rsidRPr="0031587A" w:rsidRDefault="001876A4" w:rsidP="00DB0EB4">
            <w:pPr>
              <w:pStyle w:val="TableCell"/>
              <w:rPr>
                <w:ins w:id="793" w:author="Henry Da Costa" w:date="2023-05-03T16:35:00Z"/>
                <w:rStyle w:val="codeChar"/>
                <w:rFonts w:ascii="Cambria" w:hAnsi="Cambria"/>
                <w:sz w:val="18"/>
                <w:szCs w:val="18"/>
                <w:rPrChange w:id="794" w:author="Henry Da Costa" w:date="2023-05-03T16:58:00Z">
                  <w:rPr>
                    <w:ins w:id="795" w:author="Henry Da Costa" w:date="2023-05-03T16:35:00Z"/>
                    <w:lang w:eastAsia="zh-CN"/>
                  </w:rPr>
                </w:rPrChange>
              </w:rPr>
            </w:pPr>
          </w:p>
        </w:tc>
        <w:tc>
          <w:tcPr>
            <w:tcW w:w="0" w:type="auto"/>
          </w:tcPr>
          <w:p w14:paraId="5A3F3BF7" w14:textId="77777777" w:rsidR="001876A4" w:rsidRPr="0031587A" w:rsidRDefault="001876A4" w:rsidP="00DB0EB4">
            <w:pPr>
              <w:pStyle w:val="TableCell"/>
              <w:rPr>
                <w:ins w:id="796" w:author="Henry Da Costa" w:date="2023-05-03T16:35:00Z"/>
                <w:rStyle w:val="codeChar"/>
                <w:rFonts w:ascii="Cambria" w:hAnsi="Cambria"/>
                <w:sz w:val="18"/>
                <w:szCs w:val="18"/>
                <w:rPrChange w:id="797" w:author="Henry Da Costa" w:date="2023-05-03T16:58:00Z">
                  <w:rPr>
                    <w:ins w:id="798" w:author="Henry Da Costa" w:date="2023-05-03T16:35:00Z"/>
                    <w:lang w:eastAsia="zh-CN"/>
                  </w:rPr>
                </w:rPrChange>
              </w:rPr>
            </w:pPr>
          </w:p>
        </w:tc>
        <w:tc>
          <w:tcPr>
            <w:tcW w:w="0" w:type="auto"/>
          </w:tcPr>
          <w:p w14:paraId="0A2D6177" w14:textId="55774DF7" w:rsidR="001876A4" w:rsidRPr="001876A4" w:rsidRDefault="00EA5947" w:rsidP="00DB0EB4">
            <w:pPr>
              <w:pStyle w:val="TableCell"/>
              <w:rPr>
                <w:ins w:id="799" w:author="Henry Da Costa" w:date="2023-05-03T16:59:00Z"/>
                <w:sz w:val="18"/>
                <w:szCs w:val="18"/>
                <w:lang w:eastAsia="zh-CN"/>
              </w:rPr>
            </w:pPr>
            <w:ins w:id="800" w:author="Henry Da Costa" w:date="2023-05-03T17:00:00Z">
              <w:r>
                <w:rPr>
                  <w:sz w:val="18"/>
                  <w:szCs w:val="18"/>
                  <w:lang w:eastAsia="zh-CN"/>
                </w:rPr>
                <w:t>*</w:t>
              </w:r>
            </w:ins>
          </w:p>
        </w:tc>
        <w:tc>
          <w:tcPr>
            <w:tcW w:w="0" w:type="auto"/>
          </w:tcPr>
          <w:p w14:paraId="100E7FF0" w14:textId="5333ED8F" w:rsidR="001876A4" w:rsidRPr="0031587A" w:rsidRDefault="001876A4" w:rsidP="00DB0EB4">
            <w:pPr>
              <w:pStyle w:val="TableCell"/>
              <w:rPr>
                <w:ins w:id="801" w:author="Henry Da Costa" w:date="2023-05-03T16:35:00Z"/>
                <w:sz w:val="18"/>
                <w:szCs w:val="18"/>
                <w:lang w:eastAsia="zh-CN"/>
                <w:rPrChange w:id="802" w:author="Henry Da Costa" w:date="2023-05-03T16:58:00Z">
                  <w:rPr>
                    <w:ins w:id="803" w:author="Henry Da Costa" w:date="2023-05-03T16:35:00Z"/>
                    <w:lang w:eastAsia="zh-CN"/>
                  </w:rPr>
                </w:rPrChange>
              </w:rPr>
            </w:pPr>
            <w:ins w:id="804" w:author="Henry Da Costa" w:date="2023-05-03T16:46:00Z">
              <w:r w:rsidRPr="0031587A">
                <w:rPr>
                  <w:sz w:val="18"/>
                  <w:szCs w:val="18"/>
                  <w:lang w:eastAsia="zh-CN"/>
                  <w:rPrChange w:id="805" w:author="Henry Da Costa" w:date="2023-05-03T16:58:00Z">
                    <w:rPr>
                      <w:lang w:eastAsia="zh-CN"/>
                    </w:rPr>
                  </w:rPrChange>
                </w:rPr>
                <w:t>ISOBMFF</w:t>
              </w:r>
            </w:ins>
          </w:p>
        </w:tc>
        <w:tc>
          <w:tcPr>
            <w:tcW w:w="0" w:type="auto"/>
          </w:tcPr>
          <w:p w14:paraId="174EDEC0" w14:textId="6775BF16" w:rsidR="001876A4" w:rsidRPr="0031587A" w:rsidRDefault="001876A4" w:rsidP="00DB0EB4">
            <w:pPr>
              <w:pStyle w:val="TableCell"/>
              <w:rPr>
                <w:ins w:id="806" w:author="Henry Da Costa" w:date="2023-05-03T16:35:00Z"/>
                <w:i/>
                <w:iCs/>
                <w:sz w:val="18"/>
                <w:szCs w:val="18"/>
                <w:lang w:eastAsia="zh-CN"/>
                <w:rPrChange w:id="807" w:author="Henry Da Costa" w:date="2023-05-03T16:58:00Z">
                  <w:rPr>
                    <w:ins w:id="808" w:author="Henry Da Costa" w:date="2023-05-03T16:35:00Z"/>
                    <w:lang w:eastAsia="zh-CN"/>
                  </w:rPr>
                </w:rPrChange>
              </w:rPr>
            </w:pPr>
            <w:ins w:id="809" w:author="Henry Da Costa" w:date="2023-05-03T16:54:00Z">
              <w:r w:rsidRPr="0031587A">
                <w:rPr>
                  <w:i/>
                  <w:iCs/>
                  <w:sz w:val="18"/>
                  <w:szCs w:val="18"/>
                  <w:lang w:eastAsia="zh-CN"/>
                  <w:rPrChange w:id="810" w:author="Henry Da Costa" w:date="2023-05-03T16:58:00Z">
                    <w:rPr>
                      <w:i/>
                      <w:iCs/>
                      <w:lang w:eastAsia="zh-CN"/>
                    </w:rPr>
                  </w:rPrChange>
                </w:rPr>
                <w:t>s</w:t>
              </w:r>
            </w:ins>
            <w:ins w:id="811" w:author="Henry Da Costa" w:date="2023-05-03T16:53:00Z">
              <w:r w:rsidRPr="0031587A">
                <w:rPr>
                  <w:i/>
                  <w:iCs/>
                  <w:sz w:val="18"/>
                  <w:szCs w:val="18"/>
                  <w:lang w:eastAsia="zh-CN"/>
                  <w:rPrChange w:id="812" w:author="Henry Da Costa" w:date="2023-05-03T16:58:00Z">
                    <w:rPr>
                      <w:i/>
                      <w:iCs/>
                      <w:lang w:eastAsia="zh-CN"/>
                    </w:rPr>
                  </w:rPrChange>
                </w:rPr>
                <w:t>ample table box, container for the time/space map</w:t>
              </w:r>
            </w:ins>
          </w:p>
        </w:tc>
      </w:tr>
      <w:tr w:rsidR="00400F6B" w14:paraId="711844E4" w14:textId="77777777" w:rsidTr="00400F6B">
        <w:trPr>
          <w:jc w:val="center"/>
          <w:ins w:id="813" w:author="Henry Da Costa" w:date="2023-05-03T16:35:00Z"/>
        </w:trPr>
        <w:tc>
          <w:tcPr>
            <w:tcW w:w="0" w:type="auto"/>
          </w:tcPr>
          <w:p w14:paraId="224DA588" w14:textId="77777777" w:rsidR="001876A4" w:rsidRPr="0031587A" w:rsidRDefault="001876A4" w:rsidP="00DB0EB4">
            <w:pPr>
              <w:pStyle w:val="TableCell"/>
              <w:rPr>
                <w:ins w:id="814" w:author="Henry Da Costa" w:date="2023-05-03T16:35:00Z"/>
                <w:rStyle w:val="codeChar"/>
                <w:rFonts w:ascii="Cambria" w:hAnsi="Cambria"/>
                <w:sz w:val="18"/>
                <w:szCs w:val="18"/>
                <w:rPrChange w:id="815" w:author="Henry Da Costa" w:date="2023-05-03T16:58:00Z">
                  <w:rPr>
                    <w:ins w:id="816" w:author="Henry Da Costa" w:date="2023-05-03T16:35:00Z"/>
                    <w:rStyle w:val="codeChar"/>
                    <w:sz w:val="22"/>
                    <w:szCs w:val="22"/>
                  </w:rPr>
                </w:rPrChange>
              </w:rPr>
            </w:pPr>
          </w:p>
        </w:tc>
        <w:tc>
          <w:tcPr>
            <w:tcW w:w="0" w:type="auto"/>
          </w:tcPr>
          <w:p w14:paraId="17D41F5C" w14:textId="77777777" w:rsidR="001876A4" w:rsidRPr="0031587A" w:rsidRDefault="001876A4" w:rsidP="00DB0EB4">
            <w:pPr>
              <w:pStyle w:val="TableCell"/>
              <w:rPr>
                <w:ins w:id="817" w:author="Henry Da Costa" w:date="2023-05-03T16:35:00Z"/>
                <w:rStyle w:val="codeChar"/>
                <w:rFonts w:ascii="Cambria" w:hAnsi="Cambria"/>
                <w:sz w:val="18"/>
                <w:szCs w:val="18"/>
                <w:rPrChange w:id="818" w:author="Henry Da Costa" w:date="2023-05-03T16:58:00Z">
                  <w:rPr>
                    <w:ins w:id="819" w:author="Henry Da Costa" w:date="2023-05-03T16:35:00Z"/>
                    <w:lang w:eastAsia="zh-CN"/>
                  </w:rPr>
                </w:rPrChange>
              </w:rPr>
            </w:pPr>
          </w:p>
        </w:tc>
        <w:tc>
          <w:tcPr>
            <w:tcW w:w="0" w:type="auto"/>
          </w:tcPr>
          <w:p w14:paraId="3FC3D4CE" w14:textId="77777777" w:rsidR="001876A4" w:rsidRPr="0031587A" w:rsidRDefault="001876A4" w:rsidP="00DB0EB4">
            <w:pPr>
              <w:pStyle w:val="TableCell"/>
              <w:rPr>
                <w:ins w:id="820" w:author="Henry Da Costa" w:date="2023-05-03T16:35:00Z"/>
                <w:rStyle w:val="codeChar"/>
                <w:rFonts w:ascii="Cambria" w:hAnsi="Cambria"/>
                <w:sz w:val="18"/>
                <w:szCs w:val="18"/>
                <w:rPrChange w:id="821" w:author="Henry Da Costa" w:date="2023-05-03T16:58:00Z">
                  <w:rPr>
                    <w:ins w:id="822" w:author="Henry Da Costa" w:date="2023-05-03T16:35:00Z"/>
                    <w:lang w:eastAsia="zh-CN"/>
                  </w:rPr>
                </w:rPrChange>
              </w:rPr>
            </w:pPr>
          </w:p>
        </w:tc>
        <w:tc>
          <w:tcPr>
            <w:tcW w:w="0" w:type="auto"/>
          </w:tcPr>
          <w:p w14:paraId="56C7A825" w14:textId="77777777" w:rsidR="001876A4" w:rsidRPr="0031587A" w:rsidRDefault="001876A4" w:rsidP="00DB0EB4">
            <w:pPr>
              <w:pStyle w:val="TableCell"/>
              <w:rPr>
                <w:ins w:id="823" w:author="Henry Da Costa" w:date="2023-05-03T16:35:00Z"/>
                <w:rStyle w:val="codeChar"/>
                <w:rFonts w:ascii="Cambria" w:hAnsi="Cambria"/>
                <w:sz w:val="18"/>
                <w:szCs w:val="18"/>
                <w:rPrChange w:id="824" w:author="Henry Da Costa" w:date="2023-05-03T16:58:00Z">
                  <w:rPr>
                    <w:ins w:id="825" w:author="Henry Da Costa" w:date="2023-05-03T16:35:00Z"/>
                    <w:lang w:eastAsia="zh-CN"/>
                  </w:rPr>
                </w:rPrChange>
              </w:rPr>
            </w:pPr>
          </w:p>
        </w:tc>
        <w:tc>
          <w:tcPr>
            <w:tcW w:w="0" w:type="auto"/>
          </w:tcPr>
          <w:p w14:paraId="448A6DF4" w14:textId="77777777" w:rsidR="001876A4" w:rsidRPr="0031587A" w:rsidRDefault="001876A4" w:rsidP="00DB0EB4">
            <w:pPr>
              <w:pStyle w:val="TableCell"/>
              <w:rPr>
                <w:ins w:id="826" w:author="Henry Da Costa" w:date="2023-05-03T16:35:00Z"/>
                <w:rStyle w:val="codeChar"/>
                <w:rFonts w:ascii="Cambria" w:hAnsi="Cambria"/>
                <w:sz w:val="18"/>
                <w:szCs w:val="18"/>
                <w:rPrChange w:id="827" w:author="Henry Da Costa" w:date="2023-05-03T16:58:00Z">
                  <w:rPr>
                    <w:ins w:id="828" w:author="Henry Da Costa" w:date="2023-05-03T16:35:00Z"/>
                    <w:lang w:eastAsia="zh-CN"/>
                  </w:rPr>
                </w:rPrChange>
              </w:rPr>
            </w:pPr>
          </w:p>
        </w:tc>
        <w:tc>
          <w:tcPr>
            <w:tcW w:w="0" w:type="auto"/>
          </w:tcPr>
          <w:p w14:paraId="0DA913AB" w14:textId="48F549ED" w:rsidR="001876A4" w:rsidRPr="0031587A" w:rsidRDefault="001876A4" w:rsidP="00DB0EB4">
            <w:pPr>
              <w:pStyle w:val="TableCell"/>
              <w:rPr>
                <w:ins w:id="829" w:author="Henry Da Costa" w:date="2023-05-03T16:35:00Z"/>
                <w:rStyle w:val="codeChar"/>
                <w:rFonts w:ascii="Cambria" w:hAnsi="Cambria"/>
                <w:sz w:val="18"/>
                <w:szCs w:val="18"/>
                <w:rPrChange w:id="830" w:author="Henry Da Costa" w:date="2023-05-03T16:58:00Z">
                  <w:rPr>
                    <w:ins w:id="831" w:author="Henry Da Costa" w:date="2023-05-03T16:35:00Z"/>
                    <w:lang w:eastAsia="zh-CN"/>
                  </w:rPr>
                </w:rPrChange>
              </w:rPr>
            </w:pPr>
            <w:ins w:id="832" w:author="Henry Da Costa" w:date="2023-05-03T16:36:00Z">
              <w:r w:rsidRPr="0031587A">
                <w:rPr>
                  <w:rStyle w:val="codeChar"/>
                  <w:rFonts w:ascii="Cambria" w:hAnsi="Cambria"/>
                  <w:sz w:val="18"/>
                  <w:szCs w:val="18"/>
                  <w:rPrChange w:id="833" w:author="Henry Da Costa" w:date="2023-05-03T16:58:00Z">
                    <w:rPr>
                      <w:rFonts w:ascii="Courier New" w:hAnsi="Courier New"/>
                      <w:noProof/>
                      <w:lang w:val="en-GB" w:eastAsia="zh-CN"/>
                    </w:rPr>
                  </w:rPrChange>
                </w:rPr>
                <w:t>stsd</w:t>
              </w:r>
            </w:ins>
          </w:p>
        </w:tc>
        <w:tc>
          <w:tcPr>
            <w:tcW w:w="0" w:type="auto"/>
          </w:tcPr>
          <w:p w14:paraId="2A643B6C" w14:textId="77777777" w:rsidR="001876A4" w:rsidRPr="0031587A" w:rsidRDefault="001876A4" w:rsidP="00DB0EB4">
            <w:pPr>
              <w:pStyle w:val="TableCell"/>
              <w:rPr>
                <w:ins w:id="834" w:author="Henry Da Costa" w:date="2023-05-03T16:35:00Z"/>
                <w:rStyle w:val="codeChar"/>
                <w:rFonts w:ascii="Cambria" w:hAnsi="Cambria"/>
                <w:sz w:val="18"/>
                <w:szCs w:val="18"/>
                <w:rPrChange w:id="835" w:author="Henry Da Costa" w:date="2023-05-03T16:58:00Z">
                  <w:rPr>
                    <w:ins w:id="836" w:author="Henry Da Costa" w:date="2023-05-03T16:35:00Z"/>
                    <w:lang w:eastAsia="zh-CN"/>
                  </w:rPr>
                </w:rPrChange>
              </w:rPr>
            </w:pPr>
          </w:p>
        </w:tc>
        <w:tc>
          <w:tcPr>
            <w:tcW w:w="0" w:type="auto"/>
          </w:tcPr>
          <w:p w14:paraId="62486FD4" w14:textId="77777777" w:rsidR="001876A4" w:rsidRPr="0031587A" w:rsidRDefault="001876A4" w:rsidP="00DB0EB4">
            <w:pPr>
              <w:pStyle w:val="TableCell"/>
              <w:rPr>
                <w:ins w:id="837" w:author="Henry Da Costa" w:date="2023-05-03T16:35:00Z"/>
                <w:rStyle w:val="codeChar"/>
                <w:rFonts w:ascii="Cambria" w:hAnsi="Cambria"/>
                <w:sz w:val="18"/>
                <w:szCs w:val="18"/>
                <w:rPrChange w:id="838" w:author="Henry Da Costa" w:date="2023-05-03T16:58:00Z">
                  <w:rPr>
                    <w:ins w:id="839" w:author="Henry Da Costa" w:date="2023-05-03T16:35:00Z"/>
                    <w:lang w:eastAsia="zh-CN"/>
                  </w:rPr>
                </w:rPrChange>
              </w:rPr>
            </w:pPr>
          </w:p>
        </w:tc>
        <w:tc>
          <w:tcPr>
            <w:tcW w:w="0" w:type="auto"/>
          </w:tcPr>
          <w:p w14:paraId="0FF710CE" w14:textId="77777777" w:rsidR="001876A4" w:rsidRPr="0031587A" w:rsidRDefault="001876A4" w:rsidP="00DB0EB4">
            <w:pPr>
              <w:pStyle w:val="TableCell"/>
              <w:rPr>
                <w:ins w:id="840" w:author="Henry Da Costa" w:date="2023-05-03T16:35:00Z"/>
                <w:rStyle w:val="codeChar"/>
                <w:rFonts w:ascii="Cambria" w:hAnsi="Cambria"/>
                <w:sz w:val="18"/>
                <w:szCs w:val="18"/>
                <w:rPrChange w:id="841" w:author="Henry Da Costa" w:date="2023-05-03T16:58:00Z">
                  <w:rPr>
                    <w:ins w:id="842" w:author="Henry Da Costa" w:date="2023-05-03T16:35:00Z"/>
                    <w:lang w:eastAsia="zh-CN"/>
                  </w:rPr>
                </w:rPrChange>
              </w:rPr>
            </w:pPr>
          </w:p>
        </w:tc>
        <w:tc>
          <w:tcPr>
            <w:tcW w:w="0" w:type="auto"/>
          </w:tcPr>
          <w:p w14:paraId="144C5AD2" w14:textId="77777777" w:rsidR="001876A4" w:rsidRPr="0031587A" w:rsidRDefault="001876A4" w:rsidP="00DB0EB4">
            <w:pPr>
              <w:pStyle w:val="TableCell"/>
              <w:rPr>
                <w:ins w:id="843" w:author="Henry Da Costa" w:date="2023-05-03T16:35:00Z"/>
                <w:rStyle w:val="codeChar"/>
                <w:rFonts w:ascii="Cambria" w:hAnsi="Cambria"/>
                <w:sz w:val="18"/>
                <w:szCs w:val="18"/>
                <w:rPrChange w:id="844" w:author="Henry Da Costa" w:date="2023-05-03T16:58:00Z">
                  <w:rPr>
                    <w:ins w:id="845" w:author="Henry Da Costa" w:date="2023-05-03T16:35:00Z"/>
                    <w:lang w:eastAsia="zh-CN"/>
                  </w:rPr>
                </w:rPrChange>
              </w:rPr>
            </w:pPr>
          </w:p>
        </w:tc>
        <w:tc>
          <w:tcPr>
            <w:tcW w:w="0" w:type="auto"/>
          </w:tcPr>
          <w:p w14:paraId="5044F5AB" w14:textId="77777777" w:rsidR="001876A4" w:rsidRPr="0031587A" w:rsidRDefault="001876A4" w:rsidP="00DB0EB4">
            <w:pPr>
              <w:pStyle w:val="TableCell"/>
              <w:rPr>
                <w:ins w:id="846" w:author="Henry Da Costa" w:date="2023-05-03T16:35:00Z"/>
                <w:rStyle w:val="codeChar"/>
                <w:rFonts w:ascii="Cambria" w:hAnsi="Cambria"/>
                <w:sz w:val="18"/>
                <w:szCs w:val="18"/>
                <w:rPrChange w:id="847" w:author="Henry Da Costa" w:date="2023-05-03T16:58:00Z">
                  <w:rPr>
                    <w:ins w:id="848" w:author="Henry Da Costa" w:date="2023-05-03T16:35:00Z"/>
                    <w:lang w:eastAsia="zh-CN"/>
                  </w:rPr>
                </w:rPrChange>
              </w:rPr>
            </w:pPr>
          </w:p>
        </w:tc>
        <w:tc>
          <w:tcPr>
            <w:tcW w:w="0" w:type="auto"/>
          </w:tcPr>
          <w:p w14:paraId="5B392BEE" w14:textId="730BE897" w:rsidR="001876A4" w:rsidRPr="001876A4" w:rsidRDefault="00EA5947" w:rsidP="00DB0EB4">
            <w:pPr>
              <w:pStyle w:val="TableCell"/>
              <w:rPr>
                <w:ins w:id="849" w:author="Henry Da Costa" w:date="2023-05-03T16:59:00Z"/>
                <w:sz w:val="18"/>
                <w:szCs w:val="18"/>
                <w:lang w:eastAsia="zh-CN"/>
              </w:rPr>
            </w:pPr>
            <w:ins w:id="850" w:author="Henry Da Costa" w:date="2023-05-03T17:00:00Z">
              <w:r>
                <w:rPr>
                  <w:sz w:val="18"/>
                  <w:szCs w:val="18"/>
                  <w:lang w:eastAsia="zh-CN"/>
                </w:rPr>
                <w:t>*</w:t>
              </w:r>
            </w:ins>
          </w:p>
        </w:tc>
        <w:tc>
          <w:tcPr>
            <w:tcW w:w="0" w:type="auto"/>
          </w:tcPr>
          <w:p w14:paraId="496AA11D" w14:textId="58DAC15F" w:rsidR="001876A4" w:rsidRPr="0031587A" w:rsidRDefault="001876A4" w:rsidP="00DB0EB4">
            <w:pPr>
              <w:pStyle w:val="TableCell"/>
              <w:rPr>
                <w:ins w:id="851" w:author="Henry Da Costa" w:date="2023-05-03T16:35:00Z"/>
                <w:sz w:val="18"/>
                <w:szCs w:val="18"/>
                <w:lang w:eastAsia="zh-CN"/>
                <w:rPrChange w:id="852" w:author="Henry Da Costa" w:date="2023-05-03T16:58:00Z">
                  <w:rPr>
                    <w:ins w:id="853" w:author="Henry Da Costa" w:date="2023-05-03T16:35:00Z"/>
                    <w:lang w:eastAsia="zh-CN"/>
                  </w:rPr>
                </w:rPrChange>
              </w:rPr>
            </w:pPr>
            <w:ins w:id="854" w:author="Henry Da Costa" w:date="2023-05-03T16:46:00Z">
              <w:r w:rsidRPr="0031587A">
                <w:rPr>
                  <w:sz w:val="18"/>
                  <w:szCs w:val="18"/>
                  <w:lang w:eastAsia="zh-CN"/>
                  <w:rPrChange w:id="855" w:author="Henry Da Costa" w:date="2023-05-03T16:58:00Z">
                    <w:rPr>
                      <w:lang w:eastAsia="zh-CN"/>
                    </w:rPr>
                  </w:rPrChange>
                </w:rPr>
                <w:t>ISOBMFF</w:t>
              </w:r>
            </w:ins>
          </w:p>
        </w:tc>
        <w:tc>
          <w:tcPr>
            <w:tcW w:w="0" w:type="auto"/>
          </w:tcPr>
          <w:p w14:paraId="1AB3A1E4" w14:textId="43D90C9F" w:rsidR="001876A4" w:rsidRPr="0031587A" w:rsidRDefault="001876A4" w:rsidP="00DB0EB4">
            <w:pPr>
              <w:pStyle w:val="TableCell"/>
              <w:rPr>
                <w:ins w:id="856" w:author="Henry Da Costa" w:date="2023-05-03T16:35:00Z"/>
                <w:i/>
                <w:iCs/>
                <w:sz w:val="18"/>
                <w:szCs w:val="18"/>
                <w:lang w:eastAsia="zh-CN"/>
                <w:rPrChange w:id="857" w:author="Henry Da Costa" w:date="2023-05-03T16:58:00Z">
                  <w:rPr>
                    <w:ins w:id="858" w:author="Henry Da Costa" w:date="2023-05-03T16:35:00Z"/>
                    <w:lang w:eastAsia="zh-CN"/>
                  </w:rPr>
                </w:rPrChange>
              </w:rPr>
            </w:pPr>
            <w:ins w:id="859" w:author="Henry Da Costa" w:date="2023-05-03T16:53:00Z">
              <w:r w:rsidRPr="0031587A">
                <w:rPr>
                  <w:i/>
                  <w:iCs/>
                  <w:sz w:val="18"/>
                  <w:szCs w:val="18"/>
                  <w:lang w:eastAsia="zh-CN"/>
                  <w:rPrChange w:id="860" w:author="Henry Da Costa" w:date="2023-05-03T16:58:00Z">
                    <w:rPr>
                      <w:i/>
                      <w:iCs/>
                      <w:lang w:eastAsia="zh-CN"/>
                    </w:rPr>
                  </w:rPrChange>
                </w:rPr>
                <w:t>sample descriptions (codec types, initialization, etc.)</w:t>
              </w:r>
            </w:ins>
          </w:p>
        </w:tc>
      </w:tr>
      <w:tr w:rsidR="00400F6B" w14:paraId="3D0EE9D5" w14:textId="77777777" w:rsidTr="00400F6B">
        <w:trPr>
          <w:jc w:val="center"/>
          <w:ins w:id="861" w:author="Henry Da Costa" w:date="2023-05-03T16:35:00Z"/>
        </w:trPr>
        <w:tc>
          <w:tcPr>
            <w:tcW w:w="0" w:type="auto"/>
          </w:tcPr>
          <w:p w14:paraId="65608940" w14:textId="77777777" w:rsidR="001876A4" w:rsidRPr="0031587A" w:rsidRDefault="001876A4" w:rsidP="00DB0EB4">
            <w:pPr>
              <w:pStyle w:val="TableCell"/>
              <w:rPr>
                <w:ins w:id="862" w:author="Henry Da Costa" w:date="2023-05-03T16:35:00Z"/>
                <w:rStyle w:val="codeChar"/>
                <w:rFonts w:ascii="Cambria" w:hAnsi="Cambria"/>
                <w:sz w:val="18"/>
                <w:szCs w:val="18"/>
                <w:rPrChange w:id="863" w:author="Henry Da Costa" w:date="2023-05-03T16:58:00Z">
                  <w:rPr>
                    <w:ins w:id="864" w:author="Henry Da Costa" w:date="2023-05-03T16:35:00Z"/>
                    <w:rStyle w:val="codeChar"/>
                    <w:sz w:val="22"/>
                    <w:szCs w:val="22"/>
                  </w:rPr>
                </w:rPrChange>
              </w:rPr>
            </w:pPr>
          </w:p>
        </w:tc>
        <w:tc>
          <w:tcPr>
            <w:tcW w:w="0" w:type="auto"/>
          </w:tcPr>
          <w:p w14:paraId="437E466D" w14:textId="77777777" w:rsidR="001876A4" w:rsidRPr="0031587A" w:rsidRDefault="001876A4" w:rsidP="00DB0EB4">
            <w:pPr>
              <w:pStyle w:val="TableCell"/>
              <w:rPr>
                <w:ins w:id="865" w:author="Henry Da Costa" w:date="2023-05-03T16:35:00Z"/>
                <w:rStyle w:val="codeChar"/>
                <w:rFonts w:ascii="Cambria" w:hAnsi="Cambria"/>
                <w:sz w:val="18"/>
                <w:szCs w:val="18"/>
                <w:rPrChange w:id="866" w:author="Henry Da Costa" w:date="2023-05-03T16:58:00Z">
                  <w:rPr>
                    <w:ins w:id="867" w:author="Henry Da Costa" w:date="2023-05-03T16:35:00Z"/>
                    <w:lang w:eastAsia="zh-CN"/>
                  </w:rPr>
                </w:rPrChange>
              </w:rPr>
            </w:pPr>
          </w:p>
        </w:tc>
        <w:tc>
          <w:tcPr>
            <w:tcW w:w="0" w:type="auto"/>
          </w:tcPr>
          <w:p w14:paraId="5E60914C" w14:textId="77777777" w:rsidR="001876A4" w:rsidRPr="0031587A" w:rsidRDefault="001876A4" w:rsidP="00DB0EB4">
            <w:pPr>
              <w:pStyle w:val="TableCell"/>
              <w:rPr>
                <w:ins w:id="868" w:author="Henry Da Costa" w:date="2023-05-03T16:35:00Z"/>
                <w:rStyle w:val="codeChar"/>
                <w:rFonts w:ascii="Cambria" w:hAnsi="Cambria"/>
                <w:sz w:val="18"/>
                <w:szCs w:val="18"/>
                <w:rPrChange w:id="869" w:author="Henry Da Costa" w:date="2023-05-03T16:58:00Z">
                  <w:rPr>
                    <w:ins w:id="870" w:author="Henry Da Costa" w:date="2023-05-03T16:35:00Z"/>
                    <w:lang w:eastAsia="zh-CN"/>
                  </w:rPr>
                </w:rPrChange>
              </w:rPr>
            </w:pPr>
          </w:p>
        </w:tc>
        <w:tc>
          <w:tcPr>
            <w:tcW w:w="0" w:type="auto"/>
          </w:tcPr>
          <w:p w14:paraId="39B2F850" w14:textId="77777777" w:rsidR="001876A4" w:rsidRPr="0031587A" w:rsidRDefault="001876A4" w:rsidP="00DB0EB4">
            <w:pPr>
              <w:pStyle w:val="TableCell"/>
              <w:rPr>
                <w:ins w:id="871" w:author="Henry Da Costa" w:date="2023-05-03T16:35:00Z"/>
                <w:rStyle w:val="codeChar"/>
                <w:rFonts w:ascii="Cambria" w:hAnsi="Cambria"/>
                <w:sz w:val="18"/>
                <w:szCs w:val="18"/>
                <w:rPrChange w:id="872" w:author="Henry Da Costa" w:date="2023-05-03T16:58:00Z">
                  <w:rPr>
                    <w:ins w:id="873" w:author="Henry Da Costa" w:date="2023-05-03T16:35:00Z"/>
                    <w:lang w:eastAsia="zh-CN"/>
                  </w:rPr>
                </w:rPrChange>
              </w:rPr>
            </w:pPr>
          </w:p>
        </w:tc>
        <w:tc>
          <w:tcPr>
            <w:tcW w:w="0" w:type="auto"/>
          </w:tcPr>
          <w:p w14:paraId="21ECD787" w14:textId="77777777" w:rsidR="001876A4" w:rsidRPr="0031587A" w:rsidRDefault="001876A4" w:rsidP="00DB0EB4">
            <w:pPr>
              <w:pStyle w:val="TableCell"/>
              <w:rPr>
                <w:ins w:id="874" w:author="Henry Da Costa" w:date="2023-05-03T16:35:00Z"/>
                <w:rStyle w:val="codeChar"/>
                <w:rFonts w:ascii="Cambria" w:hAnsi="Cambria"/>
                <w:sz w:val="18"/>
                <w:szCs w:val="18"/>
                <w:rPrChange w:id="875" w:author="Henry Da Costa" w:date="2023-05-03T16:58:00Z">
                  <w:rPr>
                    <w:ins w:id="876" w:author="Henry Da Costa" w:date="2023-05-03T16:35:00Z"/>
                    <w:lang w:eastAsia="zh-CN"/>
                  </w:rPr>
                </w:rPrChange>
              </w:rPr>
            </w:pPr>
          </w:p>
        </w:tc>
        <w:tc>
          <w:tcPr>
            <w:tcW w:w="0" w:type="auto"/>
          </w:tcPr>
          <w:p w14:paraId="16150DF1" w14:textId="77777777" w:rsidR="001876A4" w:rsidRPr="0031587A" w:rsidRDefault="001876A4" w:rsidP="00DB0EB4">
            <w:pPr>
              <w:pStyle w:val="TableCell"/>
              <w:rPr>
                <w:ins w:id="877" w:author="Henry Da Costa" w:date="2023-05-03T16:35:00Z"/>
                <w:rStyle w:val="codeChar"/>
                <w:rFonts w:ascii="Cambria" w:hAnsi="Cambria"/>
                <w:sz w:val="18"/>
                <w:szCs w:val="18"/>
                <w:rPrChange w:id="878" w:author="Henry Da Costa" w:date="2023-05-03T16:58:00Z">
                  <w:rPr>
                    <w:ins w:id="879" w:author="Henry Da Costa" w:date="2023-05-03T16:35:00Z"/>
                    <w:lang w:eastAsia="zh-CN"/>
                  </w:rPr>
                </w:rPrChange>
              </w:rPr>
            </w:pPr>
          </w:p>
        </w:tc>
        <w:tc>
          <w:tcPr>
            <w:tcW w:w="0" w:type="auto"/>
          </w:tcPr>
          <w:p w14:paraId="40C49D5C" w14:textId="78F0D006" w:rsidR="001876A4" w:rsidRPr="006E4D98" w:rsidRDefault="001876A4" w:rsidP="00DB0EB4">
            <w:pPr>
              <w:pStyle w:val="TableCell"/>
              <w:rPr>
                <w:ins w:id="880" w:author="Henry Da Costa" w:date="2023-05-03T16:35:00Z"/>
                <w:rStyle w:val="codeChar"/>
                <w:rFonts w:ascii="Cambria" w:hAnsi="Cambria"/>
                <w:b/>
                <w:bCs/>
                <w:sz w:val="18"/>
                <w:szCs w:val="18"/>
                <w:rPrChange w:id="881" w:author="Henry Da Costa" w:date="2023-05-03T17:08:00Z">
                  <w:rPr>
                    <w:ins w:id="882" w:author="Henry Da Costa" w:date="2023-05-03T16:35:00Z"/>
                    <w:lang w:eastAsia="zh-CN"/>
                  </w:rPr>
                </w:rPrChange>
              </w:rPr>
            </w:pPr>
            <w:ins w:id="883" w:author="Henry Da Costa" w:date="2023-05-03T16:52:00Z">
              <w:r w:rsidRPr="006E4D98">
                <w:rPr>
                  <w:rStyle w:val="codeChar"/>
                  <w:rFonts w:ascii="Cambria" w:hAnsi="Cambria"/>
                  <w:b/>
                  <w:bCs/>
                  <w:sz w:val="18"/>
                  <w:szCs w:val="18"/>
                  <w:rPrChange w:id="884" w:author="Henry Da Costa" w:date="2023-05-03T17:08:00Z">
                    <w:rPr>
                      <w:rStyle w:val="codeChar"/>
                      <w:rFonts w:ascii="Cambria" w:hAnsi="Cambria"/>
                      <w:b/>
                      <w:bCs/>
                    </w:rPr>
                  </w:rPrChange>
                </w:rPr>
                <w:t>-</w:t>
              </w:r>
            </w:ins>
          </w:p>
        </w:tc>
        <w:tc>
          <w:tcPr>
            <w:tcW w:w="0" w:type="auto"/>
          </w:tcPr>
          <w:p w14:paraId="51D59ED9" w14:textId="77777777" w:rsidR="001876A4" w:rsidRPr="0031587A" w:rsidRDefault="001876A4" w:rsidP="00DB0EB4">
            <w:pPr>
              <w:pStyle w:val="TableCell"/>
              <w:rPr>
                <w:ins w:id="885" w:author="Henry Da Costa" w:date="2023-05-03T16:35:00Z"/>
                <w:rStyle w:val="codeChar"/>
                <w:rFonts w:ascii="Cambria" w:hAnsi="Cambria"/>
                <w:b/>
                <w:bCs/>
                <w:sz w:val="18"/>
                <w:szCs w:val="18"/>
                <w:rPrChange w:id="886" w:author="Henry Da Costa" w:date="2023-05-03T16:58:00Z">
                  <w:rPr>
                    <w:ins w:id="887" w:author="Henry Da Costa" w:date="2023-05-03T16:35:00Z"/>
                    <w:lang w:eastAsia="zh-CN"/>
                  </w:rPr>
                </w:rPrChange>
              </w:rPr>
            </w:pPr>
          </w:p>
        </w:tc>
        <w:tc>
          <w:tcPr>
            <w:tcW w:w="0" w:type="auto"/>
          </w:tcPr>
          <w:p w14:paraId="0B3BCF2A" w14:textId="77777777" w:rsidR="001876A4" w:rsidRPr="0031587A" w:rsidRDefault="001876A4" w:rsidP="00DB0EB4">
            <w:pPr>
              <w:pStyle w:val="TableCell"/>
              <w:rPr>
                <w:ins w:id="888" w:author="Henry Da Costa" w:date="2023-05-03T16:35:00Z"/>
                <w:rStyle w:val="codeChar"/>
                <w:rFonts w:ascii="Cambria" w:hAnsi="Cambria"/>
                <w:b/>
                <w:bCs/>
                <w:sz w:val="18"/>
                <w:szCs w:val="18"/>
                <w:rPrChange w:id="889" w:author="Henry Da Costa" w:date="2023-05-03T16:58:00Z">
                  <w:rPr>
                    <w:ins w:id="890" w:author="Henry Da Costa" w:date="2023-05-03T16:35:00Z"/>
                    <w:lang w:eastAsia="zh-CN"/>
                  </w:rPr>
                </w:rPrChange>
              </w:rPr>
            </w:pPr>
          </w:p>
        </w:tc>
        <w:tc>
          <w:tcPr>
            <w:tcW w:w="0" w:type="auto"/>
          </w:tcPr>
          <w:p w14:paraId="10873A0E" w14:textId="77777777" w:rsidR="001876A4" w:rsidRPr="0031587A" w:rsidRDefault="001876A4" w:rsidP="00DB0EB4">
            <w:pPr>
              <w:pStyle w:val="TableCell"/>
              <w:rPr>
                <w:ins w:id="891" w:author="Henry Da Costa" w:date="2023-05-03T16:35:00Z"/>
                <w:rStyle w:val="codeChar"/>
                <w:rFonts w:ascii="Cambria" w:hAnsi="Cambria"/>
                <w:b/>
                <w:bCs/>
                <w:sz w:val="18"/>
                <w:szCs w:val="18"/>
                <w:rPrChange w:id="892" w:author="Henry Da Costa" w:date="2023-05-03T16:58:00Z">
                  <w:rPr>
                    <w:ins w:id="893" w:author="Henry Da Costa" w:date="2023-05-03T16:35:00Z"/>
                    <w:lang w:eastAsia="zh-CN"/>
                  </w:rPr>
                </w:rPrChange>
              </w:rPr>
            </w:pPr>
          </w:p>
        </w:tc>
        <w:tc>
          <w:tcPr>
            <w:tcW w:w="0" w:type="auto"/>
          </w:tcPr>
          <w:p w14:paraId="2ECADC9D" w14:textId="77777777" w:rsidR="001876A4" w:rsidRPr="0031587A" w:rsidRDefault="001876A4" w:rsidP="00DB0EB4">
            <w:pPr>
              <w:pStyle w:val="TableCell"/>
              <w:rPr>
                <w:ins w:id="894" w:author="Henry Da Costa" w:date="2023-05-03T16:35:00Z"/>
                <w:rStyle w:val="codeChar"/>
                <w:rFonts w:ascii="Cambria" w:hAnsi="Cambria"/>
                <w:b/>
                <w:bCs/>
                <w:sz w:val="18"/>
                <w:szCs w:val="18"/>
                <w:rPrChange w:id="895" w:author="Henry Da Costa" w:date="2023-05-03T16:58:00Z">
                  <w:rPr>
                    <w:ins w:id="896" w:author="Henry Da Costa" w:date="2023-05-03T16:35:00Z"/>
                    <w:lang w:eastAsia="zh-CN"/>
                  </w:rPr>
                </w:rPrChange>
              </w:rPr>
            </w:pPr>
          </w:p>
        </w:tc>
        <w:tc>
          <w:tcPr>
            <w:tcW w:w="0" w:type="auto"/>
          </w:tcPr>
          <w:p w14:paraId="15BD27A6" w14:textId="77777777" w:rsidR="001876A4" w:rsidRPr="001876A4" w:rsidRDefault="001876A4" w:rsidP="00DB0EB4">
            <w:pPr>
              <w:pStyle w:val="TableCell"/>
              <w:rPr>
                <w:ins w:id="897" w:author="Henry Da Costa" w:date="2023-05-03T16:59:00Z"/>
                <w:sz w:val="18"/>
                <w:szCs w:val="18"/>
                <w:lang w:eastAsia="zh-CN"/>
              </w:rPr>
            </w:pPr>
          </w:p>
        </w:tc>
        <w:tc>
          <w:tcPr>
            <w:tcW w:w="0" w:type="auto"/>
          </w:tcPr>
          <w:p w14:paraId="18F3EF25" w14:textId="6CF0B98F" w:rsidR="001876A4" w:rsidRPr="006E4D98" w:rsidRDefault="001876A4" w:rsidP="00DB0EB4">
            <w:pPr>
              <w:pStyle w:val="TableCell"/>
              <w:rPr>
                <w:ins w:id="898" w:author="Henry Da Costa" w:date="2023-05-03T16:35:00Z"/>
                <w:b/>
                <w:bCs/>
                <w:sz w:val="18"/>
                <w:szCs w:val="18"/>
                <w:lang w:eastAsia="zh-CN"/>
                <w:rPrChange w:id="899" w:author="Henry Da Costa" w:date="2023-05-03T17:08:00Z">
                  <w:rPr>
                    <w:ins w:id="900" w:author="Henry Da Costa" w:date="2023-05-03T16:35:00Z"/>
                    <w:lang w:eastAsia="zh-CN"/>
                  </w:rPr>
                </w:rPrChange>
              </w:rPr>
            </w:pPr>
            <w:ins w:id="901" w:author="Henry Da Costa" w:date="2023-05-03T16:42:00Z">
              <w:r w:rsidRPr="006E4D98">
                <w:rPr>
                  <w:b/>
                  <w:bCs/>
                  <w:sz w:val="18"/>
                  <w:szCs w:val="18"/>
                  <w:lang w:eastAsia="zh-CN"/>
                  <w:rPrChange w:id="902" w:author="Henry Da Costa" w:date="2023-05-03T17:08:00Z">
                    <w:rPr>
                      <w:sz w:val="22"/>
                      <w:szCs w:val="22"/>
                      <w:lang w:eastAsia="zh-CN"/>
                    </w:rPr>
                  </w:rPrChange>
                </w:rPr>
                <w:fldChar w:fldCharType="begin"/>
              </w:r>
              <w:r w:rsidRPr="006E4D98">
                <w:rPr>
                  <w:b/>
                  <w:bCs/>
                  <w:sz w:val="18"/>
                  <w:szCs w:val="18"/>
                  <w:lang w:eastAsia="zh-CN"/>
                  <w:rPrChange w:id="903" w:author="Henry Da Costa" w:date="2023-05-03T17:08:00Z">
                    <w:rPr>
                      <w:lang w:eastAsia="zh-CN"/>
                    </w:rPr>
                  </w:rPrChange>
                </w:rPr>
                <w:instrText xml:space="preserve"> REF _Ref134023323 \r \h  \* MERGEFORMAT </w:instrText>
              </w:r>
            </w:ins>
            <w:r w:rsidRPr="00BA7A06">
              <w:rPr>
                <w:b/>
                <w:sz w:val="18"/>
                <w:szCs w:val="18"/>
                <w:lang w:eastAsia="zh-CN"/>
              </w:rPr>
            </w:r>
            <w:ins w:id="904" w:author="Henry Da Costa" w:date="2023-05-03T16:42:00Z">
              <w:r w:rsidRPr="006E4D98">
                <w:rPr>
                  <w:b/>
                  <w:bCs/>
                  <w:sz w:val="18"/>
                  <w:szCs w:val="18"/>
                  <w:lang w:eastAsia="zh-CN"/>
                  <w:rPrChange w:id="905" w:author="Henry Da Costa" w:date="2023-05-03T17:08:00Z">
                    <w:rPr>
                      <w:lang w:eastAsia="zh-CN"/>
                    </w:rPr>
                  </w:rPrChange>
                </w:rPr>
                <w:fldChar w:fldCharType="separate"/>
              </w:r>
            </w:ins>
            <w:ins w:id="906" w:author="Henry Da Costa" w:date="2023-05-03T17:13:00Z">
              <w:r w:rsidR="00400F6B">
                <w:rPr>
                  <w:b/>
                  <w:bCs/>
                  <w:sz w:val="18"/>
                  <w:szCs w:val="18"/>
                  <w:lang w:eastAsia="zh-CN"/>
                </w:rPr>
                <w:t>5.2.1</w:t>
              </w:r>
            </w:ins>
            <w:ins w:id="907" w:author="Henry Da Costa" w:date="2023-05-03T16:42:00Z">
              <w:r w:rsidRPr="006E4D98">
                <w:rPr>
                  <w:b/>
                  <w:bCs/>
                  <w:sz w:val="18"/>
                  <w:szCs w:val="18"/>
                  <w:lang w:eastAsia="zh-CN"/>
                  <w:rPrChange w:id="908" w:author="Henry Da Costa" w:date="2023-05-03T17:08:00Z">
                    <w:rPr>
                      <w:lang w:eastAsia="zh-CN"/>
                    </w:rPr>
                  </w:rPrChange>
                </w:rPr>
                <w:fldChar w:fldCharType="end"/>
              </w:r>
            </w:ins>
          </w:p>
        </w:tc>
        <w:tc>
          <w:tcPr>
            <w:tcW w:w="0" w:type="auto"/>
          </w:tcPr>
          <w:p w14:paraId="612A12AA" w14:textId="677E0BD5" w:rsidR="001876A4" w:rsidRPr="0031587A" w:rsidRDefault="001876A4" w:rsidP="00DB0EB4">
            <w:pPr>
              <w:pStyle w:val="TableCell"/>
              <w:rPr>
                <w:ins w:id="909" w:author="Henry Da Costa" w:date="2023-05-03T16:35:00Z"/>
                <w:i/>
                <w:iCs/>
                <w:sz w:val="18"/>
                <w:szCs w:val="18"/>
                <w:lang w:eastAsia="zh-CN"/>
                <w:rPrChange w:id="910" w:author="Henry Da Costa" w:date="2023-05-03T16:58:00Z">
                  <w:rPr>
                    <w:ins w:id="911" w:author="Henry Da Costa" w:date="2023-05-03T16:35:00Z"/>
                    <w:lang w:eastAsia="zh-CN"/>
                  </w:rPr>
                </w:rPrChange>
              </w:rPr>
            </w:pPr>
            <w:ins w:id="912" w:author="Henry Da Costa" w:date="2023-05-03T16:53:00Z">
              <w:r w:rsidRPr="0031587A">
                <w:rPr>
                  <w:i/>
                  <w:iCs/>
                  <w:sz w:val="18"/>
                  <w:szCs w:val="18"/>
                  <w:lang w:eastAsia="zh-CN"/>
                  <w:rPrChange w:id="913" w:author="Henry Da Costa" w:date="2023-05-03T16:58:00Z">
                    <w:rPr>
                      <w:i/>
                      <w:iCs/>
                      <w:lang w:eastAsia="zh-CN"/>
                    </w:rPr>
                  </w:rPrChange>
                </w:rPr>
                <w:t>haptic sample entry</w:t>
              </w:r>
            </w:ins>
          </w:p>
        </w:tc>
      </w:tr>
      <w:tr w:rsidR="00400F6B" w14:paraId="22D8F843" w14:textId="77777777" w:rsidTr="00400F6B">
        <w:trPr>
          <w:jc w:val="center"/>
          <w:ins w:id="914" w:author="Henry Da Costa" w:date="2023-05-03T16:35:00Z"/>
        </w:trPr>
        <w:tc>
          <w:tcPr>
            <w:tcW w:w="0" w:type="auto"/>
          </w:tcPr>
          <w:p w14:paraId="1BDF0082" w14:textId="77777777" w:rsidR="001876A4" w:rsidRPr="0031587A" w:rsidRDefault="001876A4" w:rsidP="00DB0EB4">
            <w:pPr>
              <w:pStyle w:val="TableCell"/>
              <w:rPr>
                <w:ins w:id="915" w:author="Henry Da Costa" w:date="2023-05-03T16:35:00Z"/>
                <w:rStyle w:val="codeChar"/>
                <w:rFonts w:ascii="Cambria" w:hAnsi="Cambria"/>
                <w:sz w:val="18"/>
                <w:szCs w:val="18"/>
                <w:rPrChange w:id="916" w:author="Henry Da Costa" w:date="2023-05-03T16:58:00Z">
                  <w:rPr>
                    <w:ins w:id="917" w:author="Henry Da Costa" w:date="2023-05-03T16:35:00Z"/>
                    <w:rStyle w:val="codeChar"/>
                    <w:sz w:val="22"/>
                    <w:szCs w:val="22"/>
                  </w:rPr>
                </w:rPrChange>
              </w:rPr>
            </w:pPr>
          </w:p>
        </w:tc>
        <w:tc>
          <w:tcPr>
            <w:tcW w:w="0" w:type="auto"/>
          </w:tcPr>
          <w:p w14:paraId="55234481" w14:textId="77777777" w:rsidR="001876A4" w:rsidRPr="0031587A" w:rsidRDefault="001876A4" w:rsidP="00DB0EB4">
            <w:pPr>
              <w:pStyle w:val="TableCell"/>
              <w:rPr>
                <w:ins w:id="918" w:author="Henry Da Costa" w:date="2023-05-03T16:35:00Z"/>
                <w:rStyle w:val="codeChar"/>
                <w:rFonts w:ascii="Cambria" w:hAnsi="Cambria"/>
                <w:sz w:val="18"/>
                <w:szCs w:val="18"/>
                <w:rPrChange w:id="919" w:author="Henry Da Costa" w:date="2023-05-03T16:58:00Z">
                  <w:rPr>
                    <w:ins w:id="920" w:author="Henry Da Costa" w:date="2023-05-03T16:35:00Z"/>
                    <w:lang w:eastAsia="zh-CN"/>
                  </w:rPr>
                </w:rPrChange>
              </w:rPr>
            </w:pPr>
          </w:p>
        </w:tc>
        <w:tc>
          <w:tcPr>
            <w:tcW w:w="0" w:type="auto"/>
          </w:tcPr>
          <w:p w14:paraId="4507FB6E" w14:textId="77777777" w:rsidR="001876A4" w:rsidRPr="0031587A" w:rsidRDefault="001876A4" w:rsidP="00DB0EB4">
            <w:pPr>
              <w:pStyle w:val="TableCell"/>
              <w:rPr>
                <w:ins w:id="921" w:author="Henry Da Costa" w:date="2023-05-03T16:35:00Z"/>
                <w:rStyle w:val="codeChar"/>
                <w:rFonts w:ascii="Cambria" w:hAnsi="Cambria"/>
                <w:sz w:val="18"/>
                <w:szCs w:val="18"/>
                <w:rPrChange w:id="922" w:author="Henry Da Costa" w:date="2023-05-03T16:58:00Z">
                  <w:rPr>
                    <w:ins w:id="923" w:author="Henry Da Costa" w:date="2023-05-03T16:35:00Z"/>
                    <w:lang w:eastAsia="zh-CN"/>
                  </w:rPr>
                </w:rPrChange>
              </w:rPr>
            </w:pPr>
          </w:p>
        </w:tc>
        <w:tc>
          <w:tcPr>
            <w:tcW w:w="0" w:type="auto"/>
          </w:tcPr>
          <w:p w14:paraId="5E457A62" w14:textId="77777777" w:rsidR="001876A4" w:rsidRPr="0031587A" w:rsidRDefault="001876A4" w:rsidP="00DB0EB4">
            <w:pPr>
              <w:pStyle w:val="TableCell"/>
              <w:rPr>
                <w:ins w:id="924" w:author="Henry Da Costa" w:date="2023-05-03T16:35:00Z"/>
                <w:rStyle w:val="codeChar"/>
                <w:rFonts w:ascii="Cambria" w:hAnsi="Cambria"/>
                <w:sz w:val="18"/>
                <w:szCs w:val="18"/>
                <w:rPrChange w:id="925" w:author="Henry Da Costa" w:date="2023-05-03T16:58:00Z">
                  <w:rPr>
                    <w:ins w:id="926" w:author="Henry Da Costa" w:date="2023-05-03T16:35:00Z"/>
                    <w:lang w:eastAsia="zh-CN"/>
                  </w:rPr>
                </w:rPrChange>
              </w:rPr>
            </w:pPr>
          </w:p>
        </w:tc>
        <w:tc>
          <w:tcPr>
            <w:tcW w:w="0" w:type="auto"/>
          </w:tcPr>
          <w:p w14:paraId="2A74F01F" w14:textId="77777777" w:rsidR="001876A4" w:rsidRPr="0031587A" w:rsidRDefault="001876A4" w:rsidP="00DB0EB4">
            <w:pPr>
              <w:pStyle w:val="TableCell"/>
              <w:rPr>
                <w:ins w:id="927" w:author="Henry Da Costa" w:date="2023-05-03T16:35:00Z"/>
                <w:rStyle w:val="codeChar"/>
                <w:rFonts w:ascii="Cambria" w:hAnsi="Cambria"/>
                <w:sz w:val="18"/>
                <w:szCs w:val="18"/>
                <w:rPrChange w:id="928" w:author="Henry Da Costa" w:date="2023-05-03T16:58:00Z">
                  <w:rPr>
                    <w:ins w:id="929" w:author="Henry Da Costa" w:date="2023-05-03T16:35:00Z"/>
                    <w:lang w:eastAsia="zh-CN"/>
                  </w:rPr>
                </w:rPrChange>
              </w:rPr>
            </w:pPr>
          </w:p>
        </w:tc>
        <w:tc>
          <w:tcPr>
            <w:tcW w:w="0" w:type="auto"/>
          </w:tcPr>
          <w:p w14:paraId="632CAC07" w14:textId="77777777" w:rsidR="001876A4" w:rsidRPr="0031587A" w:rsidRDefault="001876A4" w:rsidP="00DB0EB4">
            <w:pPr>
              <w:pStyle w:val="TableCell"/>
              <w:rPr>
                <w:ins w:id="930" w:author="Henry Da Costa" w:date="2023-05-03T16:35:00Z"/>
                <w:rStyle w:val="codeChar"/>
                <w:rFonts w:ascii="Cambria" w:hAnsi="Cambria"/>
                <w:sz w:val="18"/>
                <w:szCs w:val="18"/>
                <w:rPrChange w:id="931" w:author="Henry Da Costa" w:date="2023-05-03T16:58:00Z">
                  <w:rPr>
                    <w:ins w:id="932" w:author="Henry Da Costa" w:date="2023-05-03T16:35:00Z"/>
                    <w:lang w:eastAsia="zh-CN"/>
                  </w:rPr>
                </w:rPrChange>
              </w:rPr>
            </w:pPr>
          </w:p>
        </w:tc>
        <w:tc>
          <w:tcPr>
            <w:tcW w:w="0" w:type="auto"/>
          </w:tcPr>
          <w:p w14:paraId="43D06F6B" w14:textId="77777777" w:rsidR="001876A4" w:rsidRPr="0031587A" w:rsidRDefault="001876A4" w:rsidP="00DB0EB4">
            <w:pPr>
              <w:pStyle w:val="TableCell"/>
              <w:rPr>
                <w:ins w:id="933" w:author="Henry Da Costa" w:date="2023-05-03T16:35:00Z"/>
                <w:rStyle w:val="codeChar"/>
                <w:rFonts w:ascii="Cambria" w:hAnsi="Cambria"/>
                <w:b/>
                <w:bCs/>
                <w:sz w:val="18"/>
                <w:szCs w:val="18"/>
                <w:rPrChange w:id="934" w:author="Henry Da Costa" w:date="2023-05-03T16:58:00Z">
                  <w:rPr>
                    <w:ins w:id="935" w:author="Henry Da Costa" w:date="2023-05-03T16:35:00Z"/>
                    <w:lang w:eastAsia="zh-CN"/>
                  </w:rPr>
                </w:rPrChange>
              </w:rPr>
            </w:pPr>
          </w:p>
        </w:tc>
        <w:tc>
          <w:tcPr>
            <w:tcW w:w="0" w:type="auto"/>
          </w:tcPr>
          <w:p w14:paraId="2E4F44C6" w14:textId="154FD550" w:rsidR="001876A4" w:rsidRPr="0031587A" w:rsidRDefault="001876A4" w:rsidP="00DB0EB4">
            <w:pPr>
              <w:pStyle w:val="TableCell"/>
              <w:rPr>
                <w:ins w:id="936" w:author="Henry Da Costa" w:date="2023-05-03T16:35:00Z"/>
                <w:rStyle w:val="codeChar"/>
                <w:rFonts w:ascii="Cambria" w:hAnsi="Cambria"/>
                <w:b/>
                <w:bCs/>
                <w:sz w:val="18"/>
                <w:szCs w:val="18"/>
                <w:rPrChange w:id="937" w:author="Henry Da Costa" w:date="2023-05-03T16:58:00Z">
                  <w:rPr>
                    <w:ins w:id="938" w:author="Henry Da Costa" w:date="2023-05-03T16:35:00Z"/>
                    <w:lang w:eastAsia="zh-CN"/>
                  </w:rPr>
                </w:rPrChange>
              </w:rPr>
            </w:pPr>
            <w:ins w:id="939" w:author="Henry Da Costa" w:date="2023-05-03T16:36:00Z">
              <w:r w:rsidRPr="0031587A">
                <w:rPr>
                  <w:rStyle w:val="codeChar"/>
                  <w:rFonts w:ascii="Cambria" w:hAnsi="Cambria"/>
                  <w:b/>
                  <w:bCs/>
                  <w:sz w:val="18"/>
                  <w:szCs w:val="18"/>
                  <w:rPrChange w:id="940" w:author="Henry Da Costa" w:date="2023-05-03T16:58:00Z">
                    <w:rPr>
                      <w:rStyle w:val="codeChar"/>
                    </w:rPr>
                  </w:rPrChange>
                </w:rPr>
                <w:t>mh1C</w:t>
              </w:r>
            </w:ins>
          </w:p>
        </w:tc>
        <w:tc>
          <w:tcPr>
            <w:tcW w:w="0" w:type="auto"/>
          </w:tcPr>
          <w:p w14:paraId="320E1ECC" w14:textId="77777777" w:rsidR="001876A4" w:rsidRPr="0031587A" w:rsidRDefault="001876A4" w:rsidP="00DB0EB4">
            <w:pPr>
              <w:pStyle w:val="TableCell"/>
              <w:rPr>
                <w:ins w:id="941" w:author="Henry Da Costa" w:date="2023-05-03T16:35:00Z"/>
                <w:rStyle w:val="codeChar"/>
                <w:rFonts w:ascii="Cambria" w:hAnsi="Cambria"/>
                <w:b/>
                <w:bCs/>
                <w:sz w:val="18"/>
                <w:szCs w:val="18"/>
                <w:rPrChange w:id="942" w:author="Henry Da Costa" w:date="2023-05-03T16:58:00Z">
                  <w:rPr>
                    <w:ins w:id="943" w:author="Henry Da Costa" w:date="2023-05-03T16:35:00Z"/>
                    <w:lang w:eastAsia="zh-CN"/>
                  </w:rPr>
                </w:rPrChange>
              </w:rPr>
            </w:pPr>
          </w:p>
        </w:tc>
        <w:tc>
          <w:tcPr>
            <w:tcW w:w="0" w:type="auto"/>
          </w:tcPr>
          <w:p w14:paraId="62C03ACB" w14:textId="77777777" w:rsidR="001876A4" w:rsidRPr="0031587A" w:rsidRDefault="001876A4" w:rsidP="00DB0EB4">
            <w:pPr>
              <w:pStyle w:val="TableCell"/>
              <w:rPr>
                <w:ins w:id="944" w:author="Henry Da Costa" w:date="2023-05-03T16:35:00Z"/>
                <w:rStyle w:val="codeChar"/>
                <w:rFonts w:ascii="Cambria" w:hAnsi="Cambria"/>
                <w:b/>
                <w:bCs/>
                <w:sz w:val="18"/>
                <w:szCs w:val="18"/>
                <w:rPrChange w:id="945" w:author="Henry Da Costa" w:date="2023-05-03T16:58:00Z">
                  <w:rPr>
                    <w:ins w:id="946" w:author="Henry Da Costa" w:date="2023-05-03T16:35:00Z"/>
                    <w:lang w:eastAsia="zh-CN"/>
                  </w:rPr>
                </w:rPrChange>
              </w:rPr>
            </w:pPr>
          </w:p>
        </w:tc>
        <w:tc>
          <w:tcPr>
            <w:tcW w:w="0" w:type="auto"/>
          </w:tcPr>
          <w:p w14:paraId="039C70EA" w14:textId="77777777" w:rsidR="001876A4" w:rsidRPr="0031587A" w:rsidRDefault="001876A4" w:rsidP="00DB0EB4">
            <w:pPr>
              <w:pStyle w:val="TableCell"/>
              <w:rPr>
                <w:ins w:id="947" w:author="Henry Da Costa" w:date="2023-05-03T16:35:00Z"/>
                <w:rStyle w:val="codeChar"/>
                <w:rFonts w:ascii="Cambria" w:hAnsi="Cambria"/>
                <w:b/>
                <w:bCs/>
                <w:sz w:val="18"/>
                <w:szCs w:val="18"/>
                <w:rPrChange w:id="948" w:author="Henry Da Costa" w:date="2023-05-03T16:58:00Z">
                  <w:rPr>
                    <w:ins w:id="949" w:author="Henry Da Costa" w:date="2023-05-03T16:35:00Z"/>
                    <w:lang w:eastAsia="zh-CN"/>
                  </w:rPr>
                </w:rPrChange>
              </w:rPr>
            </w:pPr>
          </w:p>
        </w:tc>
        <w:tc>
          <w:tcPr>
            <w:tcW w:w="0" w:type="auto"/>
          </w:tcPr>
          <w:p w14:paraId="64B5220A" w14:textId="71AF81F6" w:rsidR="001876A4" w:rsidRPr="001876A4" w:rsidRDefault="001876A4" w:rsidP="00DB0EB4">
            <w:pPr>
              <w:pStyle w:val="TableCell"/>
              <w:rPr>
                <w:ins w:id="950" w:author="Henry Da Costa" w:date="2023-05-03T16:59:00Z"/>
                <w:sz w:val="18"/>
                <w:szCs w:val="18"/>
                <w:lang w:eastAsia="zh-CN"/>
              </w:rPr>
            </w:pPr>
          </w:p>
        </w:tc>
        <w:tc>
          <w:tcPr>
            <w:tcW w:w="0" w:type="auto"/>
          </w:tcPr>
          <w:p w14:paraId="200C0611" w14:textId="5BDADCC6" w:rsidR="001876A4" w:rsidRPr="006E4D98" w:rsidRDefault="001876A4" w:rsidP="00DB0EB4">
            <w:pPr>
              <w:pStyle w:val="TableCell"/>
              <w:rPr>
                <w:ins w:id="951" w:author="Henry Da Costa" w:date="2023-05-03T16:35:00Z"/>
                <w:b/>
                <w:bCs/>
                <w:sz w:val="18"/>
                <w:szCs w:val="18"/>
                <w:lang w:eastAsia="zh-CN"/>
                <w:rPrChange w:id="952" w:author="Henry Da Costa" w:date="2023-05-03T17:08:00Z">
                  <w:rPr>
                    <w:ins w:id="953" w:author="Henry Da Costa" w:date="2023-05-03T16:35:00Z"/>
                    <w:lang w:eastAsia="zh-CN"/>
                  </w:rPr>
                </w:rPrChange>
              </w:rPr>
            </w:pPr>
            <w:ins w:id="954" w:author="Henry Da Costa" w:date="2023-05-03T16:43:00Z">
              <w:r w:rsidRPr="006E4D98">
                <w:rPr>
                  <w:b/>
                  <w:bCs/>
                  <w:sz w:val="18"/>
                  <w:szCs w:val="18"/>
                  <w:lang w:eastAsia="zh-CN"/>
                  <w:rPrChange w:id="955" w:author="Henry Da Costa" w:date="2023-05-03T17:08:00Z">
                    <w:rPr>
                      <w:sz w:val="22"/>
                      <w:szCs w:val="22"/>
                      <w:lang w:eastAsia="zh-CN"/>
                    </w:rPr>
                  </w:rPrChange>
                </w:rPr>
                <w:fldChar w:fldCharType="begin"/>
              </w:r>
              <w:r w:rsidRPr="006E4D98">
                <w:rPr>
                  <w:b/>
                  <w:bCs/>
                  <w:sz w:val="18"/>
                  <w:szCs w:val="18"/>
                  <w:lang w:eastAsia="zh-CN"/>
                  <w:rPrChange w:id="956" w:author="Henry Da Costa" w:date="2023-05-03T17:08:00Z">
                    <w:rPr>
                      <w:lang w:eastAsia="zh-CN"/>
                    </w:rPr>
                  </w:rPrChange>
                </w:rPr>
                <w:instrText xml:space="preserve"> REF _Ref134024621 \r \h </w:instrText>
              </w:r>
            </w:ins>
            <w:r w:rsidRPr="006E4D98">
              <w:rPr>
                <w:b/>
                <w:bCs/>
                <w:sz w:val="18"/>
                <w:szCs w:val="18"/>
                <w:lang w:eastAsia="zh-CN"/>
                <w:rPrChange w:id="957"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958" w:author="Henry Da Costa" w:date="2023-05-03T17:08:00Z">
                  <w:rPr>
                    <w:lang w:eastAsia="zh-CN"/>
                  </w:rPr>
                </w:rPrChange>
              </w:rPr>
              <w:fldChar w:fldCharType="separate"/>
            </w:r>
            <w:ins w:id="959" w:author="Henry Da Costa" w:date="2023-05-03T17:13:00Z">
              <w:r w:rsidR="00400F6B">
                <w:rPr>
                  <w:b/>
                  <w:bCs/>
                  <w:sz w:val="18"/>
                  <w:szCs w:val="18"/>
                  <w:lang w:eastAsia="zh-CN"/>
                </w:rPr>
                <w:t>5.2.2</w:t>
              </w:r>
            </w:ins>
            <w:ins w:id="960" w:author="Henry Da Costa" w:date="2023-05-03T16:43:00Z">
              <w:r w:rsidRPr="006E4D98">
                <w:rPr>
                  <w:b/>
                  <w:bCs/>
                  <w:sz w:val="18"/>
                  <w:szCs w:val="18"/>
                  <w:lang w:eastAsia="zh-CN"/>
                  <w:rPrChange w:id="961" w:author="Henry Da Costa" w:date="2023-05-03T17:08:00Z">
                    <w:rPr>
                      <w:lang w:eastAsia="zh-CN"/>
                    </w:rPr>
                  </w:rPrChange>
                </w:rPr>
                <w:fldChar w:fldCharType="end"/>
              </w:r>
            </w:ins>
          </w:p>
        </w:tc>
        <w:tc>
          <w:tcPr>
            <w:tcW w:w="0" w:type="auto"/>
          </w:tcPr>
          <w:p w14:paraId="08518508" w14:textId="73D8542D" w:rsidR="001876A4" w:rsidRPr="0031587A" w:rsidRDefault="001876A4" w:rsidP="00DB0EB4">
            <w:pPr>
              <w:pStyle w:val="TableCell"/>
              <w:rPr>
                <w:ins w:id="962" w:author="Henry Da Costa" w:date="2023-05-03T16:35:00Z"/>
                <w:i/>
                <w:iCs/>
                <w:sz w:val="18"/>
                <w:szCs w:val="18"/>
                <w:lang w:eastAsia="zh-CN"/>
                <w:rPrChange w:id="963" w:author="Henry Da Costa" w:date="2023-05-03T16:58:00Z">
                  <w:rPr>
                    <w:ins w:id="964" w:author="Henry Da Costa" w:date="2023-05-03T16:35:00Z"/>
                    <w:lang w:eastAsia="zh-CN"/>
                  </w:rPr>
                </w:rPrChange>
              </w:rPr>
            </w:pPr>
            <w:ins w:id="965" w:author="Henry Da Costa" w:date="2023-05-03T16:47:00Z">
              <w:r w:rsidRPr="0031587A">
                <w:rPr>
                  <w:i/>
                  <w:iCs/>
                  <w:sz w:val="18"/>
                  <w:szCs w:val="18"/>
                  <w:lang w:eastAsia="zh-CN"/>
                  <w:rPrChange w:id="966" w:author="Henry Da Costa" w:date="2023-05-03T16:58:00Z">
                    <w:rPr>
                      <w:lang w:eastAsia="zh-CN"/>
                    </w:rPr>
                  </w:rPrChange>
                </w:rPr>
                <w:t>MIHS configuration box</w:t>
              </w:r>
            </w:ins>
          </w:p>
        </w:tc>
      </w:tr>
      <w:tr w:rsidR="00400F6B" w14:paraId="40C12734" w14:textId="77777777" w:rsidTr="00400F6B">
        <w:trPr>
          <w:jc w:val="center"/>
          <w:ins w:id="967" w:author="Henry Da Costa" w:date="2023-05-03T16:35:00Z"/>
        </w:trPr>
        <w:tc>
          <w:tcPr>
            <w:tcW w:w="0" w:type="auto"/>
          </w:tcPr>
          <w:p w14:paraId="56466F7C" w14:textId="77777777" w:rsidR="001876A4" w:rsidRPr="0031587A" w:rsidRDefault="001876A4" w:rsidP="00DB0EB4">
            <w:pPr>
              <w:pStyle w:val="TableCell"/>
              <w:rPr>
                <w:ins w:id="968" w:author="Henry Da Costa" w:date="2023-05-03T16:35:00Z"/>
                <w:rStyle w:val="codeChar"/>
                <w:rFonts w:ascii="Cambria" w:hAnsi="Cambria"/>
                <w:sz w:val="18"/>
                <w:szCs w:val="18"/>
                <w:rPrChange w:id="969" w:author="Henry Da Costa" w:date="2023-05-03T16:58:00Z">
                  <w:rPr>
                    <w:ins w:id="970" w:author="Henry Da Costa" w:date="2023-05-03T16:35:00Z"/>
                    <w:rStyle w:val="codeChar"/>
                    <w:sz w:val="22"/>
                    <w:szCs w:val="22"/>
                  </w:rPr>
                </w:rPrChange>
              </w:rPr>
            </w:pPr>
          </w:p>
        </w:tc>
        <w:tc>
          <w:tcPr>
            <w:tcW w:w="0" w:type="auto"/>
          </w:tcPr>
          <w:p w14:paraId="672FC328" w14:textId="77777777" w:rsidR="001876A4" w:rsidRPr="0031587A" w:rsidRDefault="001876A4" w:rsidP="00DB0EB4">
            <w:pPr>
              <w:pStyle w:val="TableCell"/>
              <w:rPr>
                <w:ins w:id="971" w:author="Henry Da Costa" w:date="2023-05-03T16:35:00Z"/>
                <w:rStyle w:val="codeChar"/>
                <w:rFonts w:ascii="Cambria" w:hAnsi="Cambria"/>
                <w:sz w:val="18"/>
                <w:szCs w:val="18"/>
                <w:rPrChange w:id="972" w:author="Henry Da Costa" w:date="2023-05-03T16:58:00Z">
                  <w:rPr>
                    <w:ins w:id="973" w:author="Henry Da Costa" w:date="2023-05-03T16:35:00Z"/>
                    <w:lang w:eastAsia="zh-CN"/>
                  </w:rPr>
                </w:rPrChange>
              </w:rPr>
            </w:pPr>
          </w:p>
        </w:tc>
        <w:tc>
          <w:tcPr>
            <w:tcW w:w="0" w:type="auto"/>
          </w:tcPr>
          <w:p w14:paraId="2E5ED0F1" w14:textId="77777777" w:rsidR="001876A4" w:rsidRPr="0031587A" w:rsidRDefault="001876A4" w:rsidP="00DB0EB4">
            <w:pPr>
              <w:pStyle w:val="TableCell"/>
              <w:rPr>
                <w:ins w:id="974" w:author="Henry Da Costa" w:date="2023-05-03T16:35:00Z"/>
                <w:rStyle w:val="codeChar"/>
                <w:rFonts w:ascii="Cambria" w:hAnsi="Cambria"/>
                <w:sz w:val="18"/>
                <w:szCs w:val="18"/>
                <w:rPrChange w:id="975" w:author="Henry Da Costa" w:date="2023-05-03T16:58:00Z">
                  <w:rPr>
                    <w:ins w:id="976" w:author="Henry Da Costa" w:date="2023-05-03T16:35:00Z"/>
                    <w:lang w:eastAsia="zh-CN"/>
                  </w:rPr>
                </w:rPrChange>
              </w:rPr>
            </w:pPr>
          </w:p>
        </w:tc>
        <w:tc>
          <w:tcPr>
            <w:tcW w:w="0" w:type="auto"/>
          </w:tcPr>
          <w:p w14:paraId="06826740" w14:textId="77777777" w:rsidR="001876A4" w:rsidRPr="0031587A" w:rsidRDefault="001876A4" w:rsidP="00DB0EB4">
            <w:pPr>
              <w:pStyle w:val="TableCell"/>
              <w:rPr>
                <w:ins w:id="977" w:author="Henry Da Costa" w:date="2023-05-03T16:35:00Z"/>
                <w:rStyle w:val="codeChar"/>
                <w:rFonts w:ascii="Cambria" w:hAnsi="Cambria"/>
                <w:sz w:val="18"/>
                <w:szCs w:val="18"/>
                <w:rPrChange w:id="978" w:author="Henry Da Costa" w:date="2023-05-03T16:58:00Z">
                  <w:rPr>
                    <w:ins w:id="979" w:author="Henry Da Costa" w:date="2023-05-03T16:35:00Z"/>
                    <w:lang w:eastAsia="zh-CN"/>
                  </w:rPr>
                </w:rPrChange>
              </w:rPr>
            </w:pPr>
          </w:p>
        </w:tc>
        <w:tc>
          <w:tcPr>
            <w:tcW w:w="0" w:type="auto"/>
          </w:tcPr>
          <w:p w14:paraId="53BFB07B" w14:textId="77777777" w:rsidR="001876A4" w:rsidRPr="0031587A" w:rsidRDefault="001876A4" w:rsidP="00DB0EB4">
            <w:pPr>
              <w:pStyle w:val="TableCell"/>
              <w:rPr>
                <w:ins w:id="980" w:author="Henry Da Costa" w:date="2023-05-03T16:35:00Z"/>
                <w:rStyle w:val="codeChar"/>
                <w:rFonts w:ascii="Cambria" w:hAnsi="Cambria"/>
                <w:sz w:val="18"/>
                <w:szCs w:val="18"/>
                <w:rPrChange w:id="981" w:author="Henry Da Costa" w:date="2023-05-03T16:58:00Z">
                  <w:rPr>
                    <w:ins w:id="982" w:author="Henry Da Costa" w:date="2023-05-03T16:35:00Z"/>
                    <w:lang w:eastAsia="zh-CN"/>
                  </w:rPr>
                </w:rPrChange>
              </w:rPr>
            </w:pPr>
          </w:p>
        </w:tc>
        <w:tc>
          <w:tcPr>
            <w:tcW w:w="0" w:type="auto"/>
          </w:tcPr>
          <w:p w14:paraId="7BE23B4B" w14:textId="77777777" w:rsidR="001876A4" w:rsidRPr="0031587A" w:rsidRDefault="001876A4" w:rsidP="00DB0EB4">
            <w:pPr>
              <w:pStyle w:val="TableCell"/>
              <w:rPr>
                <w:ins w:id="983" w:author="Henry Da Costa" w:date="2023-05-03T16:35:00Z"/>
                <w:rStyle w:val="codeChar"/>
                <w:rFonts w:ascii="Cambria" w:hAnsi="Cambria"/>
                <w:sz w:val="18"/>
                <w:szCs w:val="18"/>
                <w:rPrChange w:id="984" w:author="Henry Da Costa" w:date="2023-05-03T16:58:00Z">
                  <w:rPr>
                    <w:ins w:id="985" w:author="Henry Da Costa" w:date="2023-05-03T16:35:00Z"/>
                    <w:lang w:eastAsia="zh-CN"/>
                  </w:rPr>
                </w:rPrChange>
              </w:rPr>
            </w:pPr>
          </w:p>
        </w:tc>
        <w:tc>
          <w:tcPr>
            <w:tcW w:w="0" w:type="auto"/>
          </w:tcPr>
          <w:p w14:paraId="31099991" w14:textId="77777777" w:rsidR="001876A4" w:rsidRPr="0031587A" w:rsidRDefault="001876A4" w:rsidP="00DB0EB4">
            <w:pPr>
              <w:pStyle w:val="TableCell"/>
              <w:rPr>
                <w:ins w:id="986" w:author="Henry Da Costa" w:date="2023-05-03T16:35:00Z"/>
                <w:rStyle w:val="codeChar"/>
                <w:rFonts w:ascii="Cambria" w:hAnsi="Cambria"/>
                <w:b/>
                <w:bCs/>
                <w:sz w:val="18"/>
                <w:szCs w:val="18"/>
                <w:rPrChange w:id="987" w:author="Henry Da Costa" w:date="2023-05-03T16:58:00Z">
                  <w:rPr>
                    <w:ins w:id="988" w:author="Henry Da Costa" w:date="2023-05-03T16:35:00Z"/>
                    <w:lang w:eastAsia="zh-CN"/>
                  </w:rPr>
                </w:rPrChange>
              </w:rPr>
            </w:pPr>
          </w:p>
        </w:tc>
        <w:tc>
          <w:tcPr>
            <w:tcW w:w="0" w:type="auto"/>
          </w:tcPr>
          <w:p w14:paraId="58552A1D" w14:textId="6CEC67E7" w:rsidR="001876A4" w:rsidRPr="0031587A" w:rsidRDefault="001876A4" w:rsidP="00DB0EB4">
            <w:pPr>
              <w:pStyle w:val="TableCell"/>
              <w:rPr>
                <w:ins w:id="989" w:author="Henry Da Costa" w:date="2023-05-03T16:35:00Z"/>
                <w:rStyle w:val="codeChar"/>
                <w:rFonts w:ascii="Cambria" w:hAnsi="Cambria"/>
                <w:b/>
                <w:bCs/>
                <w:sz w:val="18"/>
                <w:szCs w:val="18"/>
                <w:rPrChange w:id="990" w:author="Henry Da Costa" w:date="2023-05-03T16:58:00Z">
                  <w:rPr>
                    <w:ins w:id="991" w:author="Henry Da Costa" w:date="2023-05-03T16:35:00Z"/>
                    <w:lang w:eastAsia="zh-CN"/>
                  </w:rPr>
                </w:rPrChange>
              </w:rPr>
            </w:pPr>
            <w:ins w:id="992" w:author="Henry Da Costa" w:date="2023-05-03T16:36:00Z">
              <w:r w:rsidRPr="0031587A">
                <w:rPr>
                  <w:rStyle w:val="codeChar"/>
                  <w:rFonts w:ascii="Cambria" w:hAnsi="Cambria"/>
                  <w:b/>
                  <w:bCs/>
                  <w:sz w:val="18"/>
                  <w:szCs w:val="18"/>
                  <w:rPrChange w:id="993" w:author="Henry Da Costa" w:date="2023-05-03T16:58:00Z">
                    <w:rPr>
                      <w:rStyle w:val="codeChar"/>
                    </w:rPr>
                  </w:rPrChange>
                </w:rPr>
                <w:t>hexd</w:t>
              </w:r>
            </w:ins>
          </w:p>
        </w:tc>
        <w:tc>
          <w:tcPr>
            <w:tcW w:w="0" w:type="auto"/>
          </w:tcPr>
          <w:p w14:paraId="563D7D97" w14:textId="77777777" w:rsidR="001876A4" w:rsidRPr="0031587A" w:rsidRDefault="001876A4" w:rsidP="00DB0EB4">
            <w:pPr>
              <w:pStyle w:val="TableCell"/>
              <w:rPr>
                <w:ins w:id="994" w:author="Henry Da Costa" w:date="2023-05-03T16:35:00Z"/>
                <w:rStyle w:val="codeChar"/>
                <w:rFonts w:ascii="Cambria" w:hAnsi="Cambria"/>
                <w:b/>
                <w:bCs/>
                <w:sz w:val="18"/>
                <w:szCs w:val="18"/>
                <w:rPrChange w:id="995" w:author="Henry Da Costa" w:date="2023-05-03T16:58:00Z">
                  <w:rPr>
                    <w:ins w:id="996" w:author="Henry Da Costa" w:date="2023-05-03T16:35:00Z"/>
                    <w:lang w:eastAsia="zh-CN"/>
                  </w:rPr>
                </w:rPrChange>
              </w:rPr>
            </w:pPr>
          </w:p>
        </w:tc>
        <w:tc>
          <w:tcPr>
            <w:tcW w:w="0" w:type="auto"/>
          </w:tcPr>
          <w:p w14:paraId="1007E8A5" w14:textId="77777777" w:rsidR="001876A4" w:rsidRPr="0031587A" w:rsidRDefault="001876A4" w:rsidP="00DB0EB4">
            <w:pPr>
              <w:pStyle w:val="TableCell"/>
              <w:rPr>
                <w:ins w:id="997" w:author="Henry Da Costa" w:date="2023-05-03T16:35:00Z"/>
                <w:rStyle w:val="codeChar"/>
                <w:rFonts w:ascii="Cambria" w:hAnsi="Cambria"/>
                <w:b/>
                <w:bCs/>
                <w:sz w:val="18"/>
                <w:szCs w:val="18"/>
                <w:rPrChange w:id="998" w:author="Henry Da Costa" w:date="2023-05-03T16:58:00Z">
                  <w:rPr>
                    <w:ins w:id="999" w:author="Henry Da Costa" w:date="2023-05-03T16:35:00Z"/>
                    <w:lang w:eastAsia="zh-CN"/>
                  </w:rPr>
                </w:rPrChange>
              </w:rPr>
            </w:pPr>
          </w:p>
        </w:tc>
        <w:tc>
          <w:tcPr>
            <w:tcW w:w="0" w:type="auto"/>
          </w:tcPr>
          <w:p w14:paraId="1A74ACCE" w14:textId="77777777" w:rsidR="001876A4" w:rsidRPr="0031587A" w:rsidRDefault="001876A4" w:rsidP="00DB0EB4">
            <w:pPr>
              <w:pStyle w:val="TableCell"/>
              <w:rPr>
                <w:ins w:id="1000" w:author="Henry Da Costa" w:date="2023-05-03T16:35:00Z"/>
                <w:rStyle w:val="codeChar"/>
                <w:rFonts w:ascii="Cambria" w:hAnsi="Cambria"/>
                <w:b/>
                <w:bCs/>
                <w:sz w:val="18"/>
                <w:szCs w:val="18"/>
                <w:rPrChange w:id="1001" w:author="Henry Da Costa" w:date="2023-05-03T16:58:00Z">
                  <w:rPr>
                    <w:ins w:id="1002" w:author="Henry Da Costa" w:date="2023-05-03T16:35:00Z"/>
                    <w:lang w:eastAsia="zh-CN"/>
                  </w:rPr>
                </w:rPrChange>
              </w:rPr>
            </w:pPr>
          </w:p>
        </w:tc>
        <w:tc>
          <w:tcPr>
            <w:tcW w:w="0" w:type="auto"/>
          </w:tcPr>
          <w:p w14:paraId="469CB332" w14:textId="4F0B894A" w:rsidR="001876A4" w:rsidRPr="001876A4" w:rsidRDefault="001876A4" w:rsidP="00DB0EB4">
            <w:pPr>
              <w:pStyle w:val="TableCell"/>
              <w:rPr>
                <w:ins w:id="1003" w:author="Henry Da Costa" w:date="2023-05-03T16:59:00Z"/>
                <w:sz w:val="18"/>
                <w:szCs w:val="18"/>
                <w:lang w:eastAsia="zh-CN"/>
              </w:rPr>
            </w:pPr>
          </w:p>
        </w:tc>
        <w:tc>
          <w:tcPr>
            <w:tcW w:w="0" w:type="auto"/>
          </w:tcPr>
          <w:p w14:paraId="18195760" w14:textId="24D353BE" w:rsidR="001876A4" w:rsidRPr="006E4D98" w:rsidRDefault="001876A4" w:rsidP="00DB0EB4">
            <w:pPr>
              <w:pStyle w:val="TableCell"/>
              <w:rPr>
                <w:ins w:id="1004" w:author="Henry Da Costa" w:date="2023-05-03T16:35:00Z"/>
                <w:b/>
                <w:bCs/>
                <w:sz w:val="18"/>
                <w:szCs w:val="18"/>
                <w:lang w:eastAsia="zh-CN"/>
                <w:rPrChange w:id="1005" w:author="Henry Da Costa" w:date="2023-05-03T17:08:00Z">
                  <w:rPr>
                    <w:ins w:id="1006" w:author="Henry Da Costa" w:date="2023-05-03T16:35:00Z"/>
                    <w:lang w:eastAsia="zh-CN"/>
                  </w:rPr>
                </w:rPrChange>
              </w:rPr>
            </w:pPr>
            <w:ins w:id="1007" w:author="Henry Da Costa" w:date="2023-05-03T16:43:00Z">
              <w:r w:rsidRPr="006E4D98">
                <w:rPr>
                  <w:b/>
                  <w:bCs/>
                  <w:sz w:val="18"/>
                  <w:szCs w:val="18"/>
                  <w:lang w:eastAsia="zh-CN"/>
                  <w:rPrChange w:id="1008" w:author="Henry Da Costa" w:date="2023-05-03T17:08:00Z">
                    <w:rPr>
                      <w:sz w:val="22"/>
                      <w:szCs w:val="22"/>
                      <w:lang w:eastAsia="zh-CN"/>
                    </w:rPr>
                  </w:rPrChange>
                </w:rPr>
                <w:fldChar w:fldCharType="begin"/>
              </w:r>
              <w:r w:rsidRPr="006E4D98">
                <w:rPr>
                  <w:b/>
                  <w:bCs/>
                  <w:sz w:val="18"/>
                  <w:szCs w:val="18"/>
                  <w:lang w:eastAsia="zh-CN"/>
                  <w:rPrChange w:id="1009" w:author="Henry Da Costa" w:date="2023-05-03T17:08:00Z">
                    <w:rPr>
                      <w:lang w:eastAsia="zh-CN"/>
                    </w:rPr>
                  </w:rPrChange>
                </w:rPr>
                <w:instrText xml:space="preserve"> REF _Ref134024633 \r \h </w:instrText>
              </w:r>
            </w:ins>
            <w:r w:rsidRPr="006E4D98">
              <w:rPr>
                <w:b/>
                <w:bCs/>
                <w:sz w:val="18"/>
                <w:szCs w:val="18"/>
                <w:lang w:eastAsia="zh-CN"/>
                <w:rPrChange w:id="1010"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011" w:author="Henry Da Costa" w:date="2023-05-03T17:08:00Z">
                  <w:rPr>
                    <w:lang w:eastAsia="zh-CN"/>
                  </w:rPr>
                </w:rPrChange>
              </w:rPr>
              <w:fldChar w:fldCharType="separate"/>
            </w:r>
            <w:ins w:id="1012" w:author="Henry Da Costa" w:date="2023-05-03T17:13:00Z">
              <w:r w:rsidR="00400F6B">
                <w:rPr>
                  <w:b/>
                  <w:bCs/>
                  <w:sz w:val="18"/>
                  <w:szCs w:val="18"/>
                  <w:lang w:eastAsia="zh-CN"/>
                </w:rPr>
                <w:t>5.2.3</w:t>
              </w:r>
            </w:ins>
            <w:ins w:id="1013" w:author="Henry Da Costa" w:date="2023-05-03T16:43:00Z">
              <w:r w:rsidRPr="006E4D98">
                <w:rPr>
                  <w:b/>
                  <w:bCs/>
                  <w:sz w:val="18"/>
                  <w:szCs w:val="18"/>
                  <w:lang w:eastAsia="zh-CN"/>
                  <w:rPrChange w:id="1014" w:author="Henry Da Costa" w:date="2023-05-03T17:08:00Z">
                    <w:rPr>
                      <w:lang w:eastAsia="zh-CN"/>
                    </w:rPr>
                  </w:rPrChange>
                </w:rPr>
                <w:fldChar w:fldCharType="end"/>
              </w:r>
            </w:ins>
          </w:p>
        </w:tc>
        <w:tc>
          <w:tcPr>
            <w:tcW w:w="0" w:type="auto"/>
          </w:tcPr>
          <w:p w14:paraId="1F39B89F" w14:textId="38A8110A" w:rsidR="001876A4" w:rsidRPr="0031587A" w:rsidRDefault="001876A4" w:rsidP="00DB0EB4">
            <w:pPr>
              <w:pStyle w:val="TableCell"/>
              <w:rPr>
                <w:ins w:id="1015" w:author="Henry Da Costa" w:date="2023-05-03T16:35:00Z"/>
                <w:i/>
                <w:iCs/>
                <w:sz w:val="18"/>
                <w:szCs w:val="18"/>
                <w:lang w:eastAsia="zh-CN"/>
                <w:rPrChange w:id="1016" w:author="Henry Da Costa" w:date="2023-05-03T16:58:00Z">
                  <w:rPr>
                    <w:ins w:id="1017" w:author="Henry Da Costa" w:date="2023-05-03T16:35:00Z"/>
                    <w:lang w:eastAsia="zh-CN"/>
                  </w:rPr>
                </w:rPrChange>
              </w:rPr>
            </w:pPr>
            <w:ins w:id="1018" w:author="Henry Da Costa" w:date="2023-05-03T16:48:00Z">
              <w:r w:rsidRPr="0031587A">
                <w:rPr>
                  <w:i/>
                  <w:iCs/>
                  <w:sz w:val="18"/>
                  <w:szCs w:val="18"/>
                  <w:lang w:eastAsia="zh-CN"/>
                  <w:rPrChange w:id="1019" w:author="Henry Da Costa" w:date="2023-05-03T16:58:00Z">
                    <w:rPr>
                      <w:lang w:eastAsia="zh-CN"/>
                    </w:rPr>
                  </w:rPrChange>
                </w:rPr>
                <w:t>haptic experien</w:t>
              </w:r>
              <w:r w:rsidRPr="0031587A">
                <w:rPr>
                  <w:i/>
                  <w:iCs/>
                  <w:sz w:val="18"/>
                  <w:szCs w:val="18"/>
                  <w:lang w:eastAsia="zh-CN"/>
                  <w:rPrChange w:id="1020" w:author="Henry Da Costa" w:date="2023-05-03T16:58:00Z">
                    <w:rPr>
                      <w:i/>
                      <w:iCs/>
                      <w:lang w:eastAsia="zh-CN"/>
                    </w:rPr>
                  </w:rPrChange>
                </w:rPr>
                <w:t>ce description box</w:t>
              </w:r>
            </w:ins>
          </w:p>
        </w:tc>
      </w:tr>
      <w:tr w:rsidR="00400F6B" w14:paraId="23C12CF1" w14:textId="77777777" w:rsidTr="00400F6B">
        <w:trPr>
          <w:jc w:val="center"/>
          <w:ins w:id="1021" w:author="Henry Da Costa" w:date="2023-05-03T16:35:00Z"/>
        </w:trPr>
        <w:tc>
          <w:tcPr>
            <w:tcW w:w="0" w:type="auto"/>
          </w:tcPr>
          <w:p w14:paraId="7744D340" w14:textId="77777777" w:rsidR="001876A4" w:rsidRPr="0031587A" w:rsidRDefault="001876A4" w:rsidP="00DB0EB4">
            <w:pPr>
              <w:pStyle w:val="TableCell"/>
              <w:rPr>
                <w:ins w:id="1022" w:author="Henry Da Costa" w:date="2023-05-03T16:35:00Z"/>
                <w:rStyle w:val="codeChar"/>
                <w:rFonts w:ascii="Cambria" w:hAnsi="Cambria"/>
                <w:sz w:val="18"/>
                <w:szCs w:val="18"/>
                <w:rPrChange w:id="1023" w:author="Henry Da Costa" w:date="2023-05-03T16:58:00Z">
                  <w:rPr>
                    <w:ins w:id="1024" w:author="Henry Da Costa" w:date="2023-05-03T16:35:00Z"/>
                    <w:rStyle w:val="codeChar"/>
                    <w:sz w:val="22"/>
                    <w:szCs w:val="22"/>
                  </w:rPr>
                </w:rPrChange>
              </w:rPr>
            </w:pPr>
          </w:p>
        </w:tc>
        <w:tc>
          <w:tcPr>
            <w:tcW w:w="0" w:type="auto"/>
          </w:tcPr>
          <w:p w14:paraId="26692D25" w14:textId="77777777" w:rsidR="001876A4" w:rsidRPr="0031587A" w:rsidRDefault="001876A4" w:rsidP="00DB0EB4">
            <w:pPr>
              <w:pStyle w:val="TableCell"/>
              <w:rPr>
                <w:ins w:id="1025" w:author="Henry Da Costa" w:date="2023-05-03T16:35:00Z"/>
                <w:rStyle w:val="codeChar"/>
                <w:rFonts w:ascii="Cambria" w:hAnsi="Cambria"/>
                <w:sz w:val="18"/>
                <w:szCs w:val="18"/>
                <w:rPrChange w:id="1026" w:author="Henry Da Costa" w:date="2023-05-03T16:58:00Z">
                  <w:rPr>
                    <w:ins w:id="1027" w:author="Henry Da Costa" w:date="2023-05-03T16:35:00Z"/>
                    <w:lang w:eastAsia="zh-CN"/>
                  </w:rPr>
                </w:rPrChange>
              </w:rPr>
            </w:pPr>
          </w:p>
        </w:tc>
        <w:tc>
          <w:tcPr>
            <w:tcW w:w="0" w:type="auto"/>
          </w:tcPr>
          <w:p w14:paraId="2BF5B7B0" w14:textId="77777777" w:rsidR="001876A4" w:rsidRPr="0031587A" w:rsidRDefault="001876A4" w:rsidP="00DB0EB4">
            <w:pPr>
              <w:pStyle w:val="TableCell"/>
              <w:rPr>
                <w:ins w:id="1028" w:author="Henry Da Costa" w:date="2023-05-03T16:35:00Z"/>
                <w:rStyle w:val="codeChar"/>
                <w:rFonts w:ascii="Cambria" w:hAnsi="Cambria"/>
                <w:sz w:val="18"/>
                <w:szCs w:val="18"/>
                <w:rPrChange w:id="1029" w:author="Henry Da Costa" w:date="2023-05-03T16:58:00Z">
                  <w:rPr>
                    <w:ins w:id="1030" w:author="Henry Da Costa" w:date="2023-05-03T16:35:00Z"/>
                    <w:lang w:eastAsia="zh-CN"/>
                  </w:rPr>
                </w:rPrChange>
              </w:rPr>
            </w:pPr>
          </w:p>
        </w:tc>
        <w:tc>
          <w:tcPr>
            <w:tcW w:w="0" w:type="auto"/>
          </w:tcPr>
          <w:p w14:paraId="0C94AD36" w14:textId="77777777" w:rsidR="001876A4" w:rsidRPr="0031587A" w:rsidRDefault="001876A4" w:rsidP="00DB0EB4">
            <w:pPr>
              <w:pStyle w:val="TableCell"/>
              <w:rPr>
                <w:ins w:id="1031" w:author="Henry Da Costa" w:date="2023-05-03T16:35:00Z"/>
                <w:rStyle w:val="codeChar"/>
                <w:rFonts w:ascii="Cambria" w:hAnsi="Cambria"/>
                <w:sz w:val="18"/>
                <w:szCs w:val="18"/>
                <w:rPrChange w:id="1032" w:author="Henry Da Costa" w:date="2023-05-03T16:58:00Z">
                  <w:rPr>
                    <w:ins w:id="1033" w:author="Henry Da Costa" w:date="2023-05-03T16:35:00Z"/>
                    <w:lang w:eastAsia="zh-CN"/>
                  </w:rPr>
                </w:rPrChange>
              </w:rPr>
            </w:pPr>
          </w:p>
        </w:tc>
        <w:tc>
          <w:tcPr>
            <w:tcW w:w="0" w:type="auto"/>
          </w:tcPr>
          <w:p w14:paraId="3EC5B507" w14:textId="77777777" w:rsidR="001876A4" w:rsidRPr="0031587A" w:rsidRDefault="001876A4" w:rsidP="00DB0EB4">
            <w:pPr>
              <w:pStyle w:val="TableCell"/>
              <w:rPr>
                <w:ins w:id="1034" w:author="Henry Da Costa" w:date="2023-05-03T16:35:00Z"/>
                <w:rStyle w:val="codeChar"/>
                <w:rFonts w:ascii="Cambria" w:hAnsi="Cambria"/>
                <w:sz w:val="18"/>
                <w:szCs w:val="18"/>
                <w:rPrChange w:id="1035" w:author="Henry Da Costa" w:date="2023-05-03T16:58:00Z">
                  <w:rPr>
                    <w:ins w:id="1036" w:author="Henry Da Costa" w:date="2023-05-03T16:35:00Z"/>
                    <w:lang w:eastAsia="zh-CN"/>
                  </w:rPr>
                </w:rPrChange>
              </w:rPr>
            </w:pPr>
          </w:p>
        </w:tc>
        <w:tc>
          <w:tcPr>
            <w:tcW w:w="0" w:type="auto"/>
          </w:tcPr>
          <w:p w14:paraId="41BEA12A" w14:textId="77777777" w:rsidR="001876A4" w:rsidRPr="0031587A" w:rsidRDefault="001876A4" w:rsidP="00DB0EB4">
            <w:pPr>
              <w:pStyle w:val="TableCell"/>
              <w:rPr>
                <w:ins w:id="1037" w:author="Henry Da Costa" w:date="2023-05-03T16:35:00Z"/>
                <w:rStyle w:val="codeChar"/>
                <w:rFonts w:ascii="Cambria" w:hAnsi="Cambria"/>
                <w:sz w:val="18"/>
                <w:szCs w:val="18"/>
                <w:rPrChange w:id="1038" w:author="Henry Da Costa" w:date="2023-05-03T16:58:00Z">
                  <w:rPr>
                    <w:ins w:id="1039" w:author="Henry Da Costa" w:date="2023-05-03T16:35:00Z"/>
                    <w:lang w:eastAsia="zh-CN"/>
                  </w:rPr>
                </w:rPrChange>
              </w:rPr>
            </w:pPr>
          </w:p>
        </w:tc>
        <w:tc>
          <w:tcPr>
            <w:tcW w:w="0" w:type="auto"/>
          </w:tcPr>
          <w:p w14:paraId="49399702" w14:textId="77777777" w:rsidR="001876A4" w:rsidRPr="0031587A" w:rsidRDefault="001876A4" w:rsidP="00DB0EB4">
            <w:pPr>
              <w:pStyle w:val="TableCell"/>
              <w:rPr>
                <w:ins w:id="1040" w:author="Henry Da Costa" w:date="2023-05-03T16:35:00Z"/>
                <w:rStyle w:val="codeChar"/>
                <w:rFonts w:ascii="Cambria" w:hAnsi="Cambria"/>
                <w:b/>
                <w:bCs/>
                <w:sz w:val="18"/>
                <w:szCs w:val="18"/>
                <w:rPrChange w:id="1041" w:author="Henry Da Costa" w:date="2023-05-03T16:58:00Z">
                  <w:rPr>
                    <w:ins w:id="1042" w:author="Henry Da Costa" w:date="2023-05-03T16:35:00Z"/>
                    <w:lang w:eastAsia="zh-CN"/>
                  </w:rPr>
                </w:rPrChange>
              </w:rPr>
            </w:pPr>
          </w:p>
        </w:tc>
        <w:tc>
          <w:tcPr>
            <w:tcW w:w="0" w:type="auto"/>
          </w:tcPr>
          <w:p w14:paraId="4162FDE5" w14:textId="77777777" w:rsidR="001876A4" w:rsidRPr="0031587A" w:rsidRDefault="001876A4" w:rsidP="00DB0EB4">
            <w:pPr>
              <w:pStyle w:val="TableCell"/>
              <w:rPr>
                <w:ins w:id="1043" w:author="Henry Da Costa" w:date="2023-05-03T16:35:00Z"/>
                <w:rStyle w:val="codeChar"/>
                <w:rFonts w:ascii="Cambria" w:hAnsi="Cambria"/>
                <w:b/>
                <w:bCs/>
                <w:sz w:val="18"/>
                <w:szCs w:val="18"/>
                <w:rPrChange w:id="1044" w:author="Henry Da Costa" w:date="2023-05-03T16:58:00Z">
                  <w:rPr>
                    <w:ins w:id="1045" w:author="Henry Da Costa" w:date="2023-05-03T16:35:00Z"/>
                    <w:lang w:eastAsia="zh-CN"/>
                  </w:rPr>
                </w:rPrChange>
              </w:rPr>
            </w:pPr>
          </w:p>
        </w:tc>
        <w:tc>
          <w:tcPr>
            <w:tcW w:w="0" w:type="auto"/>
          </w:tcPr>
          <w:p w14:paraId="0DB30FB0" w14:textId="4C1ECE1A" w:rsidR="001876A4" w:rsidRPr="0031587A" w:rsidRDefault="001876A4" w:rsidP="00DB0EB4">
            <w:pPr>
              <w:pStyle w:val="TableCell"/>
              <w:rPr>
                <w:ins w:id="1046" w:author="Henry Da Costa" w:date="2023-05-03T16:35:00Z"/>
                <w:rStyle w:val="codeChar"/>
                <w:rFonts w:ascii="Cambria" w:hAnsi="Cambria"/>
                <w:b/>
                <w:bCs/>
                <w:sz w:val="18"/>
                <w:szCs w:val="18"/>
                <w:rPrChange w:id="1047" w:author="Henry Da Costa" w:date="2023-05-03T16:58:00Z">
                  <w:rPr>
                    <w:ins w:id="1048" w:author="Henry Da Costa" w:date="2023-05-03T16:35:00Z"/>
                    <w:lang w:eastAsia="zh-CN"/>
                  </w:rPr>
                </w:rPrChange>
              </w:rPr>
            </w:pPr>
            <w:ins w:id="1049" w:author="Henry Da Costa" w:date="2023-05-03T16:37:00Z">
              <w:r w:rsidRPr="0031587A">
                <w:rPr>
                  <w:rStyle w:val="codeChar"/>
                  <w:rFonts w:ascii="Cambria" w:hAnsi="Cambria"/>
                  <w:b/>
                  <w:bCs/>
                  <w:sz w:val="18"/>
                  <w:szCs w:val="18"/>
                  <w:rPrChange w:id="1050" w:author="Henry Da Costa" w:date="2023-05-03T16:58:00Z">
                    <w:rPr>
                      <w:rStyle w:val="codeChar"/>
                    </w:rPr>
                  </w:rPrChange>
                </w:rPr>
                <w:t>hexh</w:t>
              </w:r>
            </w:ins>
          </w:p>
        </w:tc>
        <w:tc>
          <w:tcPr>
            <w:tcW w:w="0" w:type="auto"/>
          </w:tcPr>
          <w:p w14:paraId="296D9015" w14:textId="77777777" w:rsidR="001876A4" w:rsidRPr="0031587A" w:rsidRDefault="001876A4" w:rsidP="00DB0EB4">
            <w:pPr>
              <w:pStyle w:val="TableCell"/>
              <w:rPr>
                <w:ins w:id="1051" w:author="Henry Da Costa" w:date="2023-05-03T16:35:00Z"/>
                <w:rStyle w:val="codeChar"/>
                <w:rFonts w:ascii="Cambria" w:hAnsi="Cambria"/>
                <w:b/>
                <w:bCs/>
                <w:sz w:val="18"/>
                <w:szCs w:val="18"/>
                <w:rPrChange w:id="1052" w:author="Henry Da Costa" w:date="2023-05-03T16:58:00Z">
                  <w:rPr>
                    <w:ins w:id="1053" w:author="Henry Da Costa" w:date="2023-05-03T16:35:00Z"/>
                    <w:lang w:eastAsia="zh-CN"/>
                  </w:rPr>
                </w:rPrChange>
              </w:rPr>
            </w:pPr>
          </w:p>
        </w:tc>
        <w:tc>
          <w:tcPr>
            <w:tcW w:w="0" w:type="auto"/>
          </w:tcPr>
          <w:p w14:paraId="6B3D317F" w14:textId="77777777" w:rsidR="001876A4" w:rsidRPr="0031587A" w:rsidRDefault="001876A4" w:rsidP="00DB0EB4">
            <w:pPr>
              <w:pStyle w:val="TableCell"/>
              <w:rPr>
                <w:ins w:id="1054" w:author="Henry Da Costa" w:date="2023-05-03T16:35:00Z"/>
                <w:rStyle w:val="codeChar"/>
                <w:rFonts w:ascii="Cambria" w:hAnsi="Cambria"/>
                <w:b/>
                <w:bCs/>
                <w:sz w:val="18"/>
                <w:szCs w:val="18"/>
                <w:rPrChange w:id="1055" w:author="Henry Da Costa" w:date="2023-05-03T16:58:00Z">
                  <w:rPr>
                    <w:ins w:id="1056" w:author="Henry Da Costa" w:date="2023-05-03T16:35:00Z"/>
                    <w:lang w:eastAsia="zh-CN"/>
                  </w:rPr>
                </w:rPrChange>
              </w:rPr>
            </w:pPr>
          </w:p>
        </w:tc>
        <w:tc>
          <w:tcPr>
            <w:tcW w:w="0" w:type="auto"/>
          </w:tcPr>
          <w:p w14:paraId="5BDF8912" w14:textId="7519BE9D" w:rsidR="001876A4" w:rsidRPr="001876A4" w:rsidRDefault="001876A4" w:rsidP="00DB0EB4">
            <w:pPr>
              <w:pStyle w:val="TableCell"/>
              <w:rPr>
                <w:ins w:id="1057" w:author="Henry Da Costa" w:date="2023-05-03T16:59:00Z"/>
                <w:sz w:val="18"/>
                <w:szCs w:val="18"/>
                <w:lang w:eastAsia="zh-CN"/>
              </w:rPr>
            </w:pPr>
          </w:p>
        </w:tc>
        <w:tc>
          <w:tcPr>
            <w:tcW w:w="0" w:type="auto"/>
          </w:tcPr>
          <w:p w14:paraId="4D25F794" w14:textId="74E0B85A" w:rsidR="001876A4" w:rsidRPr="006E4D98" w:rsidRDefault="001876A4" w:rsidP="00DB0EB4">
            <w:pPr>
              <w:pStyle w:val="TableCell"/>
              <w:rPr>
                <w:ins w:id="1058" w:author="Henry Da Costa" w:date="2023-05-03T16:35:00Z"/>
                <w:b/>
                <w:bCs/>
                <w:sz w:val="18"/>
                <w:szCs w:val="18"/>
                <w:lang w:eastAsia="zh-CN"/>
                <w:rPrChange w:id="1059" w:author="Henry Da Costa" w:date="2023-05-03T17:08:00Z">
                  <w:rPr>
                    <w:ins w:id="1060" w:author="Henry Da Costa" w:date="2023-05-03T16:35:00Z"/>
                    <w:lang w:eastAsia="zh-CN"/>
                  </w:rPr>
                </w:rPrChange>
              </w:rPr>
            </w:pPr>
            <w:ins w:id="1061" w:author="Henry Da Costa" w:date="2023-05-03T16:43:00Z">
              <w:r w:rsidRPr="006E4D98">
                <w:rPr>
                  <w:b/>
                  <w:bCs/>
                  <w:sz w:val="18"/>
                  <w:szCs w:val="18"/>
                  <w:lang w:eastAsia="zh-CN"/>
                  <w:rPrChange w:id="1062" w:author="Henry Da Costa" w:date="2023-05-03T17:08:00Z">
                    <w:rPr>
                      <w:sz w:val="22"/>
                      <w:szCs w:val="22"/>
                      <w:lang w:eastAsia="zh-CN"/>
                    </w:rPr>
                  </w:rPrChange>
                </w:rPr>
                <w:fldChar w:fldCharType="begin"/>
              </w:r>
              <w:r w:rsidRPr="006E4D98">
                <w:rPr>
                  <w:b/>
                  <w:bCs/>
                  <w:sz w:val="18"/>
                  <w:szCs w:val="18"/>
                  <w:lang w:eastAsia="zh-CN"/>
                  <w:rPrChange w:id="1063" w:author="Henry Da Costa" w:date="2023-05-03T17:08:00Z">
                    <w:rPr>
                      <w:lang w:eastAsia="zh-CN"/>
                    </w:rPr>
                  </w:rPrChange>
                </w:rPr>
                <w:instrText xml:space="preserve"> REF _Ref134024651 \r \h </w:instrText>
              </w:r>
            </w:ins>
            <w:r w:rsidRPr="006E4D98">
              <w:rPr>
                <w:b/>
                <w:bCs/>
                <w:sz w:val="18"/>
                <w:szCs w:val="18"/>
                <w:lang w:eastAsia="zh-CN"/>
                <w:rPrChange w:id="1064"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065" w:author="Henry Da Costa" w:date="2023-05-03T17:08:00Z">
                  <w:rPr>
                    <w:lang w:eastAsia="zh-CN"/>
                  </w:rPr>
                </w:rPrChange>
              </w:rPr>
              <w:fldChar w:fldCharType="separate"/>
            </w:r>
            <w:ins w:id="1066" w:author="Henry Da Costa" w:date="2023-05-03T17:13:00Z">
              <w:r w:rsidR="00400F6B">
                <w:rPr>
                  <w:b/>
                  <w:bCs/>
                  <w:sz w:val="18"/>
                  <w:szCs w:val="18"/>
                  <w:lang w:eastAsia="zh-CN"/>
                </w:rPr>
                <w:t>5.2.3</w:t>
              </w:r>
            </w:ins>
            <w:ins w:id="1067" w:author="Henry Da Costa" w:date="2023-05-03T16:43:00Z">
              <w:r w:rsidRPr="006E4D98">
                <w:rPr>
                  <w:b/>
                  <w:bCs/>
                  <w:sz w:val="18"/>
                  <w:szCs w:val="18"/>
                  <w:lang w:eastAsia="zh-CN"/>
                  <w:rPrChange w:id="1068" w:author="Henry Da Costa" w:date="2023-05-03T17:08:00Z">
                    <w:rPr>
                      <w:lang w:eastAsia="zh-CN"/>
                    </w:rPr>
                  </w:rPrChange>
                </w:rPr>
                <w:fldChar w:fldCharType="end"/>
              </w:r>
            </w:ins>
          </w:p>
        </w:tc>
        <w:tc>
          <w:tcPr>
            <w:tcW w:w="0" w:type="auto"/>
          </w:tcPr>
          <w:p w14:paraId="4497C7DA" w14:textId="1E2A3296" w:rsidR="001876A4" w:rsidRPr="0031587A" w:rsidRDefault="001876A4" w:rsidP="00DB0EB4">
            <w:pPr>
              <w:pStyle w:val="TableCell"/>
              <w:rPr>
                <w:ins w:id="1069" w:author="Henry Da Costa" w:date="2023-05-03T16:35:00Z"/>
                <w:i/>
                <w:iCs/>
                <w:sz w:val="18"/>
                <w:szCs w:val="18"/>
                <w:lang w:eastAsia="zh-CN"/>
                <w:rPrChange w:id="1070" w:author="Henry Da Costa" w:date="2023-05-03T16:58:00Z">
                  <w:rPr>
                    <w:ins w:id="1071" w:author="Henry Da Costa" w:date="2023-05-03T16:35:00Z"/>
                    <w:lang w:eastAsia="zh-CN"/>
                  </w:rPr>
                </w:rPrChange>
              </w:rPr>
            </w:pPr>
            <w:ins w:id="1072" w:author="Henry Da Costa" w:date="2023-05-03T16:48:00Z">
              <w:r w:rsidRPr="0031587A">
                <w:rPr>
                  <w:i/>
                  <w:iCs/>
                  <w:sz w:val="18"/>
                  <w:szCs w:val="18"/>
                  <w:lang w:eastAsia="zh-CN"/>
                  <w:rPrChange w:id="1073" w:author="Henry Da Costa" w:date="2023-05-03T16:58:00Z">
                    <w:rPr>
                      <w:i/>
                      <w:iCs/>
                      <w:lang w:eastAsia="zh-CN"/>
                    </w:rPr>
                  </w:rPrChange>
                </w:rPr>
                <w:t>haptic experience header box</w:t>
              </w:r>
            </w:ins>
          </w:p>
        </w:tc>
      </w:tr>
      <w:tr w:rsidR="00400F6B" w14:paraId="16ABBD43" w14:textId="77777777" w:rsidTr="00400F6B">
        <w:trPr>
          <w:jc w:val="center"/>
          <w:ins w:id="1074" w:author="Henry Da Costa" w:date="2023-05-03T16:35:00Z"/>
        </w:trPr>
        <w:tc>
          <w:tcPr>
            <w:tcW w:w="0" w:type="auto"/>
          </w:tcPr>
          <w:p w14:paraId="0147F4C8" w14:textId="77777777" w:rsidR="001876A4" w:rsidRPr="0031587A" w:rsidRDefault="001876A4" w:rsidP="00DB0EB4">
            <w:pPr>
              <w:pStyle w:val="TableCell"/>
              <w:rPr>
                <w:ins w:id="1075" w:author="Henry Da Costa" w:date="2023-05-03T16:35:00Z"/>
                <w:rStyle w:val="codeChar"/>
                <w:rFonts w:ascii="Cambria" w:hAnsi="Cambria"/>
                <w:sz w:val="18"/>
                <w:szCs w:val="18"/>
                <w:rPrChange w:id="1076" w:author="Henry Da Costa" w:date="2023-05-03T16:58:00Z">
                  <w:rPr>
                    <w:ins w:id="1077" w:author="Henry Da Costa" w:date="2023-05-03T16:35:00Z"/>
                    <w:rStyle w:val="codeChar"/>
                    <w:sz w:val="22"/>
                    <w:szCs w:val="22"/>
                  </w:rPr>
                </w:rPrChange>
              </w:rPr>
            </w:pPr>
          </w:p>
        </w:tc>
        <w:tc>
          <w:tcPr>
            <w:tcW w:w="0" w:type="auto"/>
          </w:tcPr>
          <w:p w14:paraId="40864C76" w14:textId="77777777" w:rsidR="001876A4" w:rsidRPr="0031587A" w:rsidRDefault="001876A4" w:rsidP="00DB0EB4">
            <w:pPr>
              <w:pStyle w:val="TableCell"/>
              <w:rPr>
                <w:ins w:id="1078" w:author="Henry Da Costa" w:date="2023-05-03T16:35:00Z"/>
                <w:rStyle w:val="codeChar"/>
                <w:rFonts w:ascii="Cambria" w:hAnsi="Cambria"/>
                <w:sz w:val="18"/>
                <w:szCs w:val="18"/>
                <w:rPrChange w:id="1079" w:author="Henry Da Costa" w:date="2023-05-03T16:58:00Z">
                  <w:rPr>
                    <w:ins w:id="1080" w:author="Henry Da Costa" w:date="2023-05-03T16:35:00Z"/>
                    <w:lang w:eastAsia="zh-CN"/>
                  </w:rPr>
                </w:rPrChange>
              </w:rPr>
            </w:pPr>
          </w:p>
        </w:tc>
        <w:tc>
          <w:tcPr>
            <w:tcW w:w="0" w:type="auto"/>
          </w:tcPr>
          <w:p w14:paraId="7B30205C" w14:textId="77777777" w:rsidR="001876A4" w:rsidRPr="0031587A" w:rsidRDefault="001876A4" w:rsidP="00DB0EB4">
            <w:pPr>
              <w:pStyle w:val="TableCell"/>
              <w:rPr>
                <w:ins w:id="1081" w:author="Henry Da Costa" w:date="2023-05-03T16:35:00Z"/>
                <w:rStyle w:val="codeChar"/>
                <w:rFonts w:ascii="Cambria" w:hAnsi="Cambria"/>
                <w:sz w:val="18"/>
                <w:szCs w:val="18"/>
                <w:rPrChange w:id="1082" w:author="Henry Da Costa" w:date="2023-05-03T16:58:00Z">
                  <w:rPr>
                    <w:ins w:id="1083" w:author="Henry Da Costa" w:date="2023-05-03T16:35:00Z"/>
                    <w:lang w:eastAsia="zh-CN"/>
                  </w:rPr>
                </w:rPrChange>
              </w:rPr>
            </w:pPr>
          </w:p>
        </w:tc>
        <w:tc>
          <w:tcPr>
            <w:tcW w:w="0" w:type="auto"/>
          </w:tcPr>
          <w:p w14:paraId="00565865" w14:textId="77777777" w:rsidR="001876A4" w:rsidRPr="0031587A" w:rsidRDefault="001876A4" w:rsidP="00DB0EB4">
            <w:pPr>
              <w:pStyle w:val="TableCell"/>
              <w:rPr>
                <w:ins w:id="1084" w:author="Henry Da Costa" w:date="2023-05-03T16:35:00Z"/>
                <w:rStyle w:val="codeChar"/>
                <w:rFonts w:ascii="Cambria" w:hAnsi="Cambria"/>
                <w:sz w:val="18"/>
                <w:szCs w:val="18"/>
                <w:rPrChange w:id="1085" w:author="Henry Da Costa" w:date="2023-05-03T16:58:00Z">
                  <w:rPr>
                    <w:ins w:id="1086" w:author="Henry Da Costa" w:date="2023-05-03T16:35:00Z"/>
                    <w:lang w:eastAsia="zh-CN"/>
                  </w:rPr>
                </w:rPrChange>
              </w:rPr>
            </w:pPr>
          </w:p>
        </w:tc>
        <w:tc>
          <w:tcPr>
            <w:tcW w:w="0" w:type="auto"/>
          </w:tcPr>
          <w:p w14:paraId="0B89CE9F" w14:textId="77777777" w:rsidR="001876A4" w:rsidRPr="0031587A" w:rsidRDefault="001876A4" w:rsidP="00DB0EB4">
            <w:pPr>
              <w:pStyle w:val="TableCell"/>
              <w:rPr>
                <w:ins w:id="1087" w:author="Henry Da Costa" w:date="2023-05-03T16:35:00Z"/>
                <w:rStyle w:val="codeChar"/>
                <w:rFonts w:ascii="Cambria" w:hAnsi="Cambria"/>
                <w:sz w:val="18"/>
                <w:szCs w:val="18"/>
                <w:rPrChange w:id="1088" w:author="Henry Da Costa" w:date="2023-05-03T16:58:00Z">
                  <w:rPr>
                    <w:ins w:id="1089" w:author="Henry Da Costa" w:date="2023-05-03T16:35:00Z"/>
                    <w:lang w:eastAsia="zh-CN"/>
                  </w:rPr>
                </w:rPrChange>
              </w:rPr>
            </w:pPr>
          </w:p>
        </w:tc>
        <w:tc>
          <w:tcPr>
            <w:tcW w:w="0" w:type="auto"/>
          </w:tcPr>
          <w:p w14:paraId="40C85885" w14:textId="77777777" w:rsidR="001876A4" w:rsidRPr="0031587A" w:rsidRDefault="001876A4" w:rsidP="00DB0EB4">
            <w:pPr>
              <w:pStyle w:val="TableCell"/>
              <w:rPr>
                <w:ins w:id="1090" w:author="Henry Da Costa" w:date="2023-05-03T16:35:00Z"/>
                <w:rStyle w:val="codeChar"/>
                <w:rFonts w:ascii="Cambria" w:hAnsi="Cambria"/>
                <w:sz w:val="18"/>
                <w:szCs w:val="18"/>
                <w:rPrChange w:id="1091" w:author="Henry Da Costa" w:date="2023-05-03T16:58:00Z">
                  <w:rPr>
                    <w:ins w:id="1092" w:author="Henry Da Costa" w:date="2023-05-03T16:35:00Z"/>
                    <w:lang w:eastAsia="zh-CN"/>
                  </w:rPr>
                </w:rPrChange>
              </w:rPr>
            </w:pPr>
          </w:p>
        </w:tc>
        <w:tc>
          <w:tcPr>
            <w:tcW w:w="0" w:type="auto"/>
          </w:tcPr>
          <w:p w14:paraId="60F8B55B" w14:textId="77777777" w:rsidR="001876A4" w:rsidRPr="0031587A" w:rsidRDefault="001876A4" w:rsidP="00DB0EB4">
            <w:pPr>
              <w:pStyle w:val="TableCell"/>
              <w:rPr>
                <w:ins w:id="1093" w:author="Henry Da Costa" w:date="2023-05-03T16:35:00Z"/>
                <w:rStyle w:val="codeChar"/>
                <w:rFonts w:ascii="Cambria" w:hAnsi="Cambria"/>
                <w:b/>
                <w:bCs/>
                <w:sz w:val="18"/>
                <w:szCs w:val="18"/>
                <w:rPrChange w:id="1094" w:author="Henry Da Costa" w:date="2023-05-03T16:58:00Z">
                  <w:rPr>
                    <w:ins w:id="1095" w:author="Henry Da Costa" w:date="2023-05-03T16:35:00Z"/>
                    <w:lang w:eastAsia="zh-CN"/>
                  </w:rPr>
                </w:rPrChange>
              </w:rPr>
            </w:pPr>
          </w:p>
        </w:tc>
        <w:tc>
          <w:tcPr>
            <w:tcW w:w="0" w:type="auto"/>
          </w:tcPr>
          <w:p w14:paraId="405246D0" w14:textId="77777777" w:rsidR="001876A4" w:rsidRPr="0031587A" w:rsidRDefault="001876A4" w:rsidP="00DB0EB4">
            <w:pPr>
              <w:pStyle w:val="TableCell"/>
              <w:rPr>
                <w:ins w:id="1096" w:author="Henry Da Costa" w:date="2023-05-03T16:35:00Z"/>
                <w:rStyle w:val="codeChar"/>
                <w:rFonts w:ascii="Cambria" w:hAnsi="Cambria"/>
                <w:b/>
                <w:bCs/>
                <w:sz w:val="18"/>
                <w:szCs w:val="18"/>
                <w:rPrChange w:id="1097" w:author="Henry Da Costa" w:date="2023-05-03T16:58:00Z">
                  <w:rPr>
                    <w:ins w:id="1098" w:author="Henry Da Costa" w:date="2023-05-03T16:35:00Z"/>
                    <w:lang w:eastAsia="zh-CN"/>
                  </w:rPr>
                </w:rPrChange>
              </w:rPr>
            </w:pPr>
          </w:p>
        </w:tc>
        <w:tc>
          <w:tcPr>
            <w:tcW w:w="0" w:type="auto"/>
          </w:tcPr>
          <w:p w14:paraId="2F7382D7" w14:textId="53548526" w:rsidR="001876A4" w:rsidRPr="0031587A" w:rsidRDefault="001876A4" w:rsidP="00DB0EB4">
            <w:pPr>
              <w:pStyle w:val="TableCell"/>
              <w:rPr>
                <w:ins w:id="1099" w:author="Henry Da Costa" w:date="2023-05-03T16:35:00Z"/>
                <w:rStyle w:val="codeChar"/>
                <w:rFonts w:ascii="Cambria" w:hAnsi="Cambria"/>
                <w:b/>
                <w:bCs/>
                <w:sz w:val="18"/>
                <w:szCs w:val="18"/>
                <w:rPrChange w:id="1100" w:author="Henry Da Costa" w:date="2023-05-03T16:58:00Z">
                  <w:rPr>
                    <w:ins w:id="1101" w:author="Henry Da Costa" w:date="2023-05-03T16:35:00Z"/>
                    <w:lang w:eastAsia="zh-CN"/>
                  </w:rPr>
                </w:rPrChange>
              </w:rPr>
            </w:pPr>
            <w:ins w:id="1102" w:author="Henry Da Costa" w:date="2023-05-03T16:40:00Z">
              <w:r w:rsidRPr="0031587A">
                <w:rPr>
                  <w:rStyle w:val="codeChar"/>
                  <w:rFonts w:ascii="Cambria" w:hAnsi="Cambria"/>
                  <w:b/>
                  <w:bCs/>
                  <w:sz w:val="18"/>
                  <w:szCs w:val="18"/>
                  <w:rPrChange w:id="1103" w:author="Henry Da Costa" w:date="2023-05-03T16:58:00Z">
                    <w:rPr>
                      <w:rStyle w:val="codeChar"/>
                    </w:rPr>
                  </w:rPrChange>
                </w:rPr>
                <w:t>havd</w:t>
              </w:r>
            </w:ins>
          </w:p>
        </w:tc>
        <w:tc>
          <w:tcPr>
            <w:tcW w:w="0" w:type="auto"/>
          </w:tcPr>
          <w:p w14:paraId="7D6F2D72" w14:textId="77777777" w:rsidR="001876A4" w:rsidRPr="0031587A" w:rsidRDefault="001876A4" w:rsidP="00DB0EB4">
            <w:pPr>
              <w:pStyle w:val="TableCell"/>
              <w:rPr>
                <w:ins w:id="1104" w:author="Henry Da Costa" w:date="2023-05-03T16:35:00Z"/>
                <w:rStyle w:val="codeChar"/>
                <w:rFonts w:ascii="Cambria" w:hAnsi="Cambria"/>
                <w:b/>
                <w:bCs/>
                <w:sz w:val="18"/>
                <w:szCs w:val="18"/>
                <w:rPrChange w:id="1105" w:author="Henry Da Costa" w:date="2023-05-03T16:58:00Z">
                  <w:rPr>
                    <w:ins w:id="1106" w:author="Henry Da Costa" w:date="2023-05-03T16:35:00Z"/>
                    <w:lang w:eastAsia="zh-CN"/>
                  </w:rPr>
                </w:rPrChange>
              </w:rPr>
            </w:pPr>
          </w:p>
        </w:tc>
        <w:tc>
          <w:tcPr>
            <w:tcW w:w="0" w:type="auto"/>
          </w:tcPr>
          <w:p w14:paraId="2D2F6939" w14:textId="77777777" w:rsidR="001876A4" w:rsidRPr="0031587A" w:rsidRDefault="001876A4" w:rsidP="00DB0EB4">
            <w:pPr>
              <w:pStyle w:val="TableCell"/>
              <w:rPr>
                <w:ins w:id="1107" w:author="Henry Da Costa" w:date="2023-05-03T16:35:00Z"/>
                <w:rStyle w:val="codeChar"/>
                <w:rFonts w:ascii="Cambria" w:hAnsi="Cambria"/>
                <w:b/>
                <w:bCs/>
                <w:sz w:val="18"/>
                <w:szCs w:val="18"/>
                <w:rPrChange w:id="1108" w:author="Henry Da Costa" w:date="2023-05-03T16:58:00Z">
                  <w:rPr>
                    <w:ins w:id="1109" w:author="Henry Da Costa" w:date="2023-05-03T16:35:00Z"/>
                    <w:lang w:eastAsia="zh-CN"/>
                  </w:rPr>
                </w:rPrChange>
              </w:rPr>
            </w:pPr>
          </w:p>
        </w:tc>
        <w:tc>
          <w:tcPr>
            <w:tcW w:w="0" w:type="auto"/>
          </w:tcPr>
          <w:p w14:paraId="5BF072CF" w14:textId="77777777" w:rsidR="001876A4" w:rsidRPr="001876A4" w:rsidRDefault="001876A4" w:rsidP="00DB0EB4">
            <w:pPr>
              <w:pStyle w:val="TableCell"/>
              <w:rPr>
                <w:ins w:id="1110" w:author="Henry Da Costa" w:date="2023-05-03T16:59:00Z"/>
                <w:sz w:val="18"/>
                <w:szCs w:val="18"/>
                <w:lang w:eastAsia="zh-CN"/>
              </w:rPr>
            </w:pPr>
          </w:p>
        </w:tc>
        <w:tc>
          <w:tcPr>
            <w:tcW w:w="0" w:type="auto"/>
          </w:tcPr>
          <w:p w14:paraId="5B8FAFFA" w14:textId="57144693" w:rsidR="001876A4" w:rsidRPr="006E4D98" w:rsidRDefault="001876A4" w:rsidP="00DB0EB4">
            <w:pPr>
              <w:pStyle w:val="TableCell"/>
              <w:rPr>
                <w:ins w:id="1111" w:author="Henry Da Costa" w:date="2023-05-03T16:35:00Z"/>
                <w:b/>
                <w:bCs/>
                <w:sz w:val="18"/>
                <w:szCs w:val="18"/>
                <w:lang w:eastAsia="zh-CN"/>
                <w:rPrChange w:id="1112" w:author="Henry Da Costa" w:date="2023-05-03T17:08:00Z">
                  <w:rPr>
                    <w:ins w:id="1113" w:author="Henry Da Costa" w:date="2023-05-03T16:35:00Z"/>
                    <w:lang w:eastAsia="zh-CN"/>
                  </w:rPr>
                </w:rPrChange>
              </w:rPr>
            </w:pPr>
            <w:ins w:id="1114" w:author="Henry Da Costa" w:date="2023-05-03T16:44:00Z">
              <w:r w:rsidRPr="006E4D98">
                <w:rPr>
                  <w:b/>
                  <w:bCs/>
                  <w:sz w:val="18"/>
                  <w:szCs w:val="18"/>
                  <w:lang w:eastAsia="zh-CN"/>
                  <w:rPrChange w:id="1115" w:author="Henry Da Costa" w:date="2023-05-03T17:08:00Z">
                    <w:rPr>
                      <w:sz w:val="22"/>
                      <w:szCs w:val="22"/>
                      <w:lang w:eastAsia="zh-CN"/>
                    </w:rPr>
                  </w:rPrChange>
                </w:rPr>
                <w:fldChar w:fldCharType="begin"/>
              </w:r>
              <w:r w:rsidRPr="006E4D98">
                <w:rPr>
                  <w:b/>
                  <w:bCs/>
                  <w:sz w:val="18"/>
                  <w:szCs w:val="18"/>
                  <w:lang w:eastAsia="zh-CN"/>
                  <w:rPrChange w:id="1116" w:author="Henry Da Costa" w:date="2023-05-03T17:08:00Z">
                    <w:rPr>
                      <w:lang w:eastAsia="zh-CN"/>
                    </w:rPr>
                  </w:rPrChange>
                </w:rPr>
                <w:instrText xml:space="preserve"> REF _Ref134024656 \r \h </w:instrText>
              </w:r>
            </w:ins>
            <w:r w:rsidRPr="006E4D98">
              <w:rPr>
                <w:b/>
                <w:bCs/>
                <w:sz w:val="18"/>
                <w:szCs w:val="18"/>
                <w:lang w:eastAsia="zh-CN"/>
                <w:rPrChange w:id="1117"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118" w:author="Henry Da Costa" w:date="2023-05-03T17:08:00Z">
                  <w:rPr>
                    <w:lang w:eastAsia="zh-CN"/>
                  </w:rPr>
                </w:rPrChange>
              </w:rPr>
              <w:fldChar w:fldCharType="separate"/>
            </w:r>
            <w:ins w:id="1119" w:author="Henry Da Costa" w:date="2023-05-03T17:13:00Z">
              <w:r w:rsidR="00400F6B">
                <w:rPr>
                  <w:b/>
                  <w:bCs/>
                  <w:sz w:val="18"/>
                  <w:szCs w:val="18"/>
                  <w:lang w:eastAsia="zh-CN"/>
                </w:rPr>
                <w:t>5.2.4</w:t>
              </w:r>
            </w:ins>
            <w:ins w:id="1120" w:author="Henry Da Costa" w:date="2023-05-03T16:44:00Z">
              <w:r w:rsidRPr="006E4D98">
                <w:rPr>
                  <w:b/>
                  <w:bCs/>
                  <w:sz w:val="18"/>
                  <w:szCs w:val="18"/>
                  <w:lang w:eastAsia="zh-CN"/>
                  <w:rPrChange w:id="1121" w:author="Henry Da Costa" w:date="2023-05-03T17:08:00Z">
                    <w:rPr>
                      <w:lang w:eastAsia="zh-CN"/>
                    </w:rPr>
                  </w:rPrChange>
                </w:rPr>
                <w:fldChar w:fldCharType="end"/>
              </w:r>
            </w:ins>
          </w:p>
        </w:tc>
        <w:tc>
          <w:tcPr>
            <w:tcW w:w="0" w:type="auto"/>
          </w:tcPr>
          <w:p w14:paraId="325EED67" w14:textId="06C37D82" w:rsidR="001876A4" w:rsidRPr="0031587A" w:rsidRDefault="001876A4" w:rsidP="00DB0EB4">
            <w:pPr>
              <w:pStyle w:val="TableCell"/>
              <w:rPr>
                <w:ins w:id="1122" w:author="Henry Da Costa" w:date="2023-05-03T16:35:00Z"/>
                <w:i/>
                <w:iCs/>
                <w:sz w:val="18"/>
                <w:szCs w:val="18"/>
                <w:lang w:eastAsia="zh-CN"/>
                <w:rPrChange w:id="1123" w:author="Henry Da Costa" w:date="2023-05-03T16:58:00Z">
                  <w:rPr>
                    <w:ins w:id="1124" w:author="Henry Da Costa" w:date="2023-05-03T16:35:00Z"/>
                    <w:lang w:eastAsia="zh-CN"/>
                  </w:rPr>
                </w:rPrChange>
              </w:rPr>
            </w:pPr>
            <w:ins w:id="1125" w:author="Henry Da Costa" w:date="2023-05-03T16:48:00Z">
              <w:r w:rsidRPr="0031587A">
                <w:rPr>
                  <w:i/>
                  <w:iCs/>
                  <w:sz w:val="18"/>
                  <w:szCs w:val="18"/>
                  <w:lang w:eastAsia="zh-CN"/>
                  <w:rPrChange w:id="1126" w:author="Henry Da Costa" w:date="2023-05-03T16:58:00Z">
                    <w:rPr>
                      <w:i/>
                      <w:iCs/>
                      <w:lang w:eastAsia="zh-CN"/>
                    </w:rPr>
                  </w:rPrChange>
                </w:rPr>
                <w:t>haptic avatar description box</w:t>
              </w:r>
            </w:ins>
          </w:p>
        </w:tc>
      </w:tr>
      <w:tr w:rsidR="00400F6B" w14:paraId="21DC04F9" w14:textId="77777777" w:rsidTr="00400F6B">
        <w:trPr>
          <w:jc w:val="center"/>
          <w:ins w:id="1127" w:author="Henry Da Costa" w:date="2023-05-03T16:35:00Z"/>
        </w:trPr>
        <w:tc>
          <w:tcPr>
            <w:tcW w:w="0" w:type="auto"/>
          </w:tcPr>
          <w:p w14:paraId="77938E74" w14:textId="77777777" w:rsidR="001876A4" w:rsidRPr="0031587A" w:rsidRDefault="001876A4" w:rsidP="00DB0EB4">
            <w:pPr>
              <w:pStyle w:val="TableCell"/>
              <w:rPr>
                <w:ins w:id="1128" w:author="Henry Da Costa" w:date="2023-05-03T16:35:00Z"/>
                <w:rStyle w:val="codeChar"/>
                <w:rFonts w:ascii="Cambria" w:hAnsi="Cambria"/>
                <w:sz w:val="18"/>
                <w:szCs w:val="18"/>
                <w:rPrChange w:id="1129" w:author="Henry Da Costa" w:date="2023-05-03T16:58:00Z">
                  <w:rPr>
                    <w:ins w:id="1130" w:author="Henry Da Costa" w:date="2023-05-03T16:35:00Z"/>
                    <w:rStyle w:val="codeChar"/>
                    <w:sz w:val="22"/>
                    <w:szCs w:val="22"/>
                  </w:rPr>
                </w:rPrChange>
              </w:rPr>
            </w:pPr>
          </w:p>
        </w:tc>
        <w:tc>
          <w:tcPr>
            <w:tcW w:w="0" w:type="auto"/>
          </w:tcPr>
          <w:p w14:paraId="72CCF771" w14:textId="77777777" w:rsidR="001876A4" w:rsidRPr="0031587A" w:rsidRDefault="001876A4" w:rsidP="00DB0EB4">
            <w:pPr>
              <w:pStyle w:val="TableCell"/>
              <w:rPr>
                <w:ins w:id="1131" w:author="Henry Da Costa" w:date="2023-05-03T16:35:00Z"/>
                <w:rStyle w:val="codeChar"/>
                <w:rFonts w:ascii="Cambria" w:hAnsi="Cambria"/>
                <w:sz w:val="18"/>
                <w:szCs w:val="18"/>
                <w:rPrChange w:id="1132" w:author="Henry Da Costa" w:date="2023-05-03T16:58:00Z">
                  <w:rPr>
                    <w:ins w:id="1133" w:author="Henry Da Costa" w:date="2023-05-03T16:35:00Z"/>
                    <w:lang w:eastAsia="zh-CN"/>
                  </w:rPr>
                </w:rPrChange>
              </w:rPr>
            </w:pPr>
          </w:p>
        </w:tc>
        <w:tc>
          <w:tcPr>
            <w:tcW w:w="0" w:type="auto"/>
          </w:tcPr>
          <w:p w14:paraId="3C3D9B45" w14:textId="77777777" w:rsidR="001876A4" w:rsidRPr="0031587A" w:rsidRDefault="001876A4" w:rsidP="00DB0EB4">
            <w:pPr>
              <w:pStyle w:val="TableCell"/>
              <w:rPr>
                <w:ins w:id="1134" w:author="Henry Da Costa" w:date="2023-05-03T16:35:00Z"/>
                <w:rStyle w:val="codeChar"/>
                <w:rFonts w:ascii="Cambria" w:hAnsi="Cambria"/>
                <w:sz w:val="18"/>
                <w:szCs w:val="18"/>
                <w:rPrChange w:id="1135" w:author="Henry Da Costa" w:date="2023-05-03T16:58:00Z">
                  <w:rPr>
                    <w:ins w:id="1136" w:author="Henry Da Costa" w:date="2023-05-03T16:35:00Z"/>
                    <w:lang w:eastAsia="zh-CN"/>
                  </w:rPr>
                </w:rPrChange>
              </w:rPr>
            </w:pPr>
          </w:p>
        </w:tc>
        <w:tc>
          <w:tcPr>
            <w:tcW w:w="0" w:type="auto"/>
          </w:tcPr>
          <w:p w14:paraId="227A6B3A" w14:textId="77777777" w:rsidR="001876A4" w:rsidRPr="0031587A" w:rsidRDefault="001876A4" w:rsidP="00DB0EB4">
            <w:pPr>
              <w:pStyle w:val="TableCell"/>
              <w:rPr>
                <w:ins w:id="1137" w:author="Henry Da Costa" w:date="2023-05-03T16:35:00Z"/>
                <w:rStyle w:val="codeChar"/>
                <w:rFonts w:ascii="Cambria" w:hAnsi="Cambria"/>
                <w:sz w:val="18"/>
                <w:szCs w:val="18"/>
                <w:rPrChange w:id="1138" w:author="Henry Da Costa" w:date="2023-05-03T16:58:00Z">
                  <w:rPr>
                    <w:ins w:id="1139" w:author="Henry Da Costa" w:date="2023-05-03T16:35:00Z"/>
                    <w:lang w:eastAsia="zh-CN"/>
                  </w:rPr>
                </w:rPrChange>
              </w:rPr>
            </w:pPr>
          </w:p>
        </w:tc>
        <w:tc>
          <w:tcPr>
            <w:tcW w:w="0" w:type="auto"/>
          </w:tcPr>
          <w:p w14:paraId="4D705CA6" w14:textId="77777777" w:rsidR="001876A4" w:rsidRPr="0031587A" w:rsidRDefault="001876A4" w:rsidP="00DB0EB4">
            <w:pPr>
              <w:pStyle w:val="TableCell"/>
              <w:rPr>
                <w:ins w:id="1140" w:author="Henry Da Costa" w:date="2023-05-03T16:35:00Z"/>
                <w:rStyle w:val="codeChar"/>
                <w:rFonts w:ascii="Cambria" w:hAnsi="Cambria"/>
                <w:sz w:val="18"/>
                <w:szCs w:val="18"/>
                <w:rPrChange w:id="1141" w:author="Henry Da Costa" w:date="2023-05-03T16:58:00Z">
                  <w:rPr>
                    <w:ins w:id="1142" w:author="Henry Da Costa" w:date="2023-05-03T16:35:00Z"/>
                    <w:lang w:eastAsia="zh-CN"/>
                  </w:rPr>
                </w:rPrChange>
              </w:rPr>
            </w:pPr>
          </w:p>
        </w:tc>
        <w:tc>
          <w:tcPr>
            <w:tcW w:w="0" w:type="auto"/>
          </w:tcPr>
          <w:p w14:paraId="6A9F1834" w14:textId="77777777" w:rsidR="001876A4" w:rsidRPr="0031587A" w:rsidRDefault="001876A4" w:rsidP="00DB0EB4">
            <w:pPr>
              <w:pStyle w:val="TableCell"/>
              <w:rPr>
                <w:ins w:id="1143" w:author="Henry Da Costa" w:date="2023-05-03T16:35:00Z"/>
                <w:rStyle w:val="codeChar"/>
                <w:rFonts w:ascii="Cambria" w:hAnsi="Cambria"/>
                <w:sz w:val="18"/>
                <w:szCs w:val="18"/>
                <w:rPrChange w:id="1144" w:author="Henry Da Costa" w:date="2023-05-03T16:58:00Z">
                  <w:rPr>
                    <w:ins w:id="1145" w:author="Henry Da Costa" w:date="2023-05-03T16:35:00Z"/>
                    <w:lang w:eastAsia="zh-CN"/>
                  </w:rPr>
                </w:rPrChange>
              </w:rPr>
            </w:pPr>
          </w:p>
        </w:tc>
        <w:tc>
          <w:tcPr>
            <w:tcW w:w="0" w:type="auto"/>
          </w:tcPr>
          <w:p w14:paraId="7470832A" w14:textId="77777777" w:rsidR="001876A4" w:rsidRPr="0031587A" w:rsidRDefault="001876A4" w:rsidP="00DB0EB4">
            <w:pPr>
              <w:pStyle w:val="TableCell"/>
              <w:rPr>
                <w:ins w:id="1146" w:author="Henry Da Costa" w:date="2023-05-03T16:35:00Z"/>
                <w:rStyle w:val="codeChar"/>
                <w:rFonts w:ascii="Cambria" w:hAnsi="Cambria"/>
                <w:b/>
                <w:bCs/>
                <w:sz w:val="18"/>
                <w:szCs w:val="18"/>
                <w:rPrChange w:id="1147" w:author="Henry Da Costa" w:date="2023-05-03T16:58:00Z">
                  <w:rPr>
                    <w:ins w:id="1148" w:author="Henry Da Costa" w:date="2023-05-03T16:35:00Z"/>
                    <w:lang w:eastAsia="zh-CN"/>
                  </w:rPr>
                </w:rPrChange>
              </w:rPr>
            </w:pPr>
          </w:p>
        </w:tc>
        <w:tc>
          <w:tcPr>
            <w:tcW w:w="0" w:type="auto"/>
          </w:tcPr>
          <w:p w14:paraId="1B64E144" w14:textId="77777777" w:rsidR="001876A4" w:rsidRPr="0031587A" w:rsidRDefault="001876A4" w:rsidP="00DB0EB4">
            <w:pPr>
              <w:pStyle w:val="TableCell"/>
              <w:rPr>
                <w:ins w:id="1149" w:author="Henry Da Costa" w:date="2023-05-03T16:35:00Z"/>
                <w:rStyle w:val="codeChar"/>
                <w:rFonts w:ascii="Cambria" w:hAnsi="Cambria"/>
                <w:b/>
                <w:bCs/>
                <w:sz w:val="18"/>
                <w:szCs w:val="18"/>
                <w:rPrChange w:id="1150" w:author="Henry Da Costa" w:date="2023-05-03T16:58:00Z">
                  <w:rPr>
                    <w:ins w:id="1151" w:author="Henry Da Costa" w:date="2023-05-03T16:35:00Z"/>
                    <w:lang w:eastAsia="zh-CN"/>
                  </w:rPr>
                </w:rPrChange>
              </w:rPr>
            </w:pPr>
          </w:p>
        </w:tc>
        <w:tc>
          <w:tcPr>
            <w:tcW w:w="0" w:type="auto"/>
          </w:tcPr>
          <w:p w14:paraId="08229CB0" w14:textId="78ABCD3B" w:rsidR="001876A4" w:rsidRPr="0031587A" w:rsidRDefault="001876A4" w:rsidP="00DB0EB4">
            <w:pPr>
              <w:pStyle w:val="TableCell"/>
              <w:rPr>
                <w:ins w:id="1152" w:author="Henry Da Costa" w:date="2023-05-03T16:35:00Z"/>
                <w:rStyle w:val="codeChar"/>
                <w:rFonts w:ascii="Cambria" w:hAnsi="Cambria"/>
                <w:b/>
                <w:bCs/>
                <w:sz w:val="18"/>
                <w:szCs w:val="18"/>
                <w:rPrChange w:id="1153" w:author="Henry Da Costa" w:date="2023-05-03T16:58:00Z">
                  <w:rPr>
                    <w:ins w:id="1154" w:author="Henry Da Costa" w:date="2023-05-03T16:35:00Z"/>
                    <w:lang w:eastAsia="zh-CN"/>
                  </w:rPr>
                </w:rPrChange>
              </w:rPr>
            </w:pPr>
            <w:ins w:id="1155" w:author="Henry Da Costa" w:date="2023-05-03T16:41:00Z">
              <w:r w:rsidRPr="0031587A">
                <w:rPr>
                  <w:rStyle w:val="codeChar"/>
                  <w:rFonts w:ascii="Cambria" w:hAnsi="Cambria"/>
                  <w:b/>
                  <w:bCs/>
                  <w:sz w:val="18"/>
                  <w:szCs w:val="18"/>
                  <w:rPrChange w:id="1156" w:author="Henry Da Costa" w:date="2023-05-03T16:58:00Z">
                    <w:rPr>
                      <w:rStyle w:val="codeChar"/>
                    </w:rPr>
                  </w:rPrChange>
                </w:rPr>
                <w:t>hprd</w:t>
              </w:r>
            </w:ins>
          </w:p>
        </w:tc>
        <w:tc>
          <w:tcPr>
            <w:tcW w:w="0" w:type="auto"/>
          </w:tcPr>
          <w:p w14:paraId="32E1BB25" w14:textId="77777777" w:rsidR="001876A4" w:rsidRPr="0031587A" w:rsidRDefault="001876A4" w:rsidP="00DB0EB4">
            <w:pPr>
              <w:pStyle w:val="TableCell"/>
              <w:rPr>
                <w:ins w:id="1157" w:author="Henry Da Costa" w:date="2023-05-03T16:35:00Z"/>
                <w:rStyle w:val="codeChar"/>
                <w:rFonts w:ascii="Cambria" w:hAnsi="Cambria"/>
                <w:b/>
                <w:bCs/>
                <w:sz w:val="18"/>
                <w:szCs w:val="18"/>
                <w:rPrChange w:id="1158" w:author="Henry Da Costa" w:date="2023-05-03T16:58:00Z">
                  <w:rPr>
                    <w:ins w:id="1159" w:author="Henry Da Costa" w:date="2023-05-03T16:35:00Z"/>
                    <w:lang w:eastAsia="zh-CN"/>
                  </w:rPr>
                </w:rPrChange>
              </w:rPr>
            </w:pPr>
          </w:p>
        </w:tc>
        <w:tc>
          <w:tcPr>
            <w:tcW w:w="0" w:type="auto"/>
          </w:tcPr>
          <w:p w14:paraId="18D53E8E" w14:textId="77777777" w:rsidR="001876A4" w:rsidRPr="0031587A" w:rsidRDefault="001876A4" w:rsidP="00DB0EB4">
            <w:pPr>
              <w:pStyle w:val="TableCell"/>
              <w:rPr>
                <w:ins w:id="1160" w:author="Henry Da Costa" w:date="2023-05-03T16:35:00Z"/>
                <w:rStyle w:val="codeChar"/>
                <w:rFonts w:ascii="Cambria" w:hAnsi="Cambria"/>
                <w:b/>
                <w:bCs/>
                <w:sz w:val="18"/>
                <w:szCs w:val="18"/>
                <w:rPrChange w:id="1161" w:author="Henry Da Costa" w:date="2023-05-03T16:58:00Z">
                  <w:rPr>
                    <w:ins w:id="1162" w:author="Henry Da Costa" w:date="2023-05-03T16:35:00Z"/>
                    <w:lang w:eastAsia="zh-CN"/>
                  </w:rPr>
                </w:rPrChange>
              </w:rPr>
            </w:pPr>
          </w:p>
        </w:tc>
        <w:tc>
          <w:tcPr>
            <w:tcW w:w="0" w:type="auto"/>
          </w:tcPr>
          <w:p w14:paraId="21B87B36" w14:textId="77777777" w:rsidR="001876A4" w:rsidRPr="001876A4" w:rsidRDefault="001876A4" w:rsidP="00DB0EB4">
            <w:pPr>
              <w:pStyle w:val="TableCell"/>
              <w:rPr>
                <w:ins w:id="1163" w:author="Henry Da Costa" w:date="2023-05-03T16:59:00Z"/>
                <w:sz w:val="18"/>
                <w:szCs w:val="18"/>
                <w:lang w:eastAsia="zh-CN"/>
              </w:rPr>
            </w:pPr>
          </w:p>
        </w:tc>
        <w:tc>
          <w:tcPr>
            <w:tcW w:w="0" w:type="auto"/>
          </w:tcPr>
          <w:p w14:paraId="17154635" w14:textId="381F2866" w:rsidR="001876A4" w:rsidRPr="006E4D98" w:rsidRDefault="001876A4" w:rsidP="00DB0EB4">
            <w:pPr>
              <w:pStyle w:val="TableCell"/>
              <w:rPr>
                <w:ins w:id="1164" w:author="Henry Da Costa" w:date="2023-05-03T16:35:00Z"/>
                <w:b/>
                <w:bCs/>
                <w:sz w:val="18"/>
                <w:szCs w:val="18"/>
                <w:lang w:eastAsia="zh-CN"/>
                <w:rPrChange w:id="1165" w:author="Henry Da Costa" w:date="2023-05-03T17:08:00Z">
                  <w:rPr>
                    <w:ins w:id="1166" w:author="Henry Da Costa" w:date="2023-05-03T16:35:00Z"/>
                    <w:lang w:eastAsia="zh-CN"/>
                  </w:rPr>
                </w:rPrChange>
              </w:rPr>
            </w:pPr>
            <w:ins w:id="1167" w:author="Henry Da Costa" w:date="2023-05-03T16:44:00Z">
              <w:r w:rsidRPr="006E4D98">
                <w:rPr>
                  <w:b/>
                  <w:bCs/>
                  <w:sz w:val="18"/>
                  <w:szCs w:val="18"/>
                  <w:lang w:eastAsia="zh-CN"/>
                  <w:rPrChange w:id="1168" w:author="Henry Da Costa" w:date="2023-05-03T17:08:00Z">
                    <w:rPr>
                      <w:sz w:val="22"/>
                      <w:szCs w:val="22"/>
                      <w:lang w:eastAsia="zh-CN"/>
                    </w:rPr>
                  </w:rPrChange>
                </w:rPr>
                <w:fldChar w:fldCharType="begin"/>
              </w:r>
              <w:r w:rsidRPr="006E4D98">
                <w:rPr>
                  <w:b/>
                  <w:bCs/>
                  <w:sz w:val="18"/>
                  <w:szCs w:val="18"/>
                  <w:lang w:eastAsia="zh-CN"/>
                  <w:rPrChange w:id="1169" w:author="Henry Da Costa" w:date="2023-05-03T17:08:00Z">
                    <w:rPr>
                      <w:lang w:eastAsia="zh-CN"/>
                    </w:rPr>
                  </w:rPrChange>
                </w:rPr>
                <w:instrText xml:space="preserve"> REF _Ref134024661 \r \h </w:instrText>
              </w:r>
            </w:ins>
            <w:r w:rsidRPr="006E4D98">
              <w:rPr>
                <w:b/>
                <w:bCs/>
                <w:sz w:val="18"/>
                <w:szCs w:val="18"/>
                <w:lang w:eastAsia="zh-CN"/>
                <w:rPrChange w:id="1170"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171" w:author="Henry Da Costa" w:date="2023-05-03T17:08:00Z">
                  <w:rPr>
                    <w:lang w:eastAsia="zh-CN"/>
                  </w:rPr>
                </w:rPrChange>
              </w:rPr>
              <w:fldChar w:fldCharType="separate"/>
            </w:r>
            <w:ins w:id="1172" w:author="Henry Da Costa" w:date="2023-05-03T17:13:00Z">
              <w:r w:rsidR="00400F6B">
                <w:rPr>
                  <w:b/>
                  <w:bCs/>
                  <w:sz w:val="18"/>
                  <w:szCs w:val="18"/>
                  <w:lang w:eastAsia="zh-CN"/>
                </w:rPr>
                <w:t>5.2.5</w:t>
              </w:r>
            </w:ins>
            <w:ins w:id="1173" w:author="Henry Da Costa" w:date="2023-05-03T16:44:00Z">
              <w:r w:rsidRPr="006E4D98">
                <w:rPr>
                  <w:b/>
                  <w:bCs/>
                  <w:sz w:val="18"/>
                  <w:szCs w:val="18"/>
                  <w:lang w:eastAsia="zh-CN"/>
                  <w:rPrChange w:id="1174" w:author="Henry Da Costa" w:date="2023-05-03T17:08:00Z">
                    <w:rPr>
                      <w:lang w:eastAsia="zh-CN"/>
                    </w:rPr>
                  </w:rPrChange>
                </w:rPr>
                <w:fldChar w:fldCharType="end"/>
              </w:r>
            </w:ins>
          </w:p>
        </w:tc>
        <w:tc>
          <w:tcPr>
            <w:tcW w:w="0" w:type="auto"/>
          </w:tcPr>
          <w:p w14:paraId="26331C79" w14:textId="6A1EFDAB" w:rsidR="001876A4" w:rsidRPr="0031587A" w:rsidRDefault="001876A4" w:rsidP="00DB0EB4">
            <w:pPr>
              <w:pStyle w:val="TableCell"/>
              <w:rPr>
                <w:ins w:id="1175" w:author="Henry Da Costa" w:date="2023-05-03T16:35:00Z"/>
                <w:i/>
                <w:iCs/>
                <w:sz w:val="18"/>
                <w:szCs w:val="18"/>
                <w:lang w:eastAsia="zh-CN"/>
                <w:rPrChange w:id="1176" w:author="Henry Da Costa" w:date="2023-05-03T16:58:00Z">
                  <w:rPr>
                    <w:ins w:id="1177" w:author="Henry Da Costa" w:date="2023-05-03T16:35:00Z"/>
                    <w:lang w:eastAsia="zh-CN"/>
                  </w:rPr>
                </w:rPrChange>
              </w:rPr>
            </w:pPr>
            <w:ins w:id="1178" w:author="Henry Da Costa" w:date="2023-05-03T16:49:00Z">
              <w:r w:rsidRPr="0031587A">
                <w:rPr>
                  <w:i/>
                  <w:iCs/>
                  <w:sz w:val="18"/>
                  <w:szCs w:val="18"/>
                  <w:lang w:eastAsia="zh-CN"/>
                  <w:rPrChange w:id="1179" w:author="Henry Da Costa" w:date="2023-05-03T16:58:00Z">
                    <w:rPr>
                      <w:i/>
                      <w:iCs/>
                      <w:lang w:eastAsia="zh-CN"/>
                    </w:rPr>
                  </w:rPrChange>
                </w:rPr>
                <w:t>haptic perception description box</w:t>
              </w:r>
            </w:ins>
          </w:p>
        </w:tc>
      </w:tr>
      <w:tr w:rsidR="00400F6B" w14:paraId="2FF7DAA0" w14:textId="77777777" w:rsidTr="00400F6B">
        <w:trPr>
          <w:jc w:val="center"/>
          <w:ins w:id="1180" w:author="Henry Da Costa" w:date="2023-05-03T16:35:00Z"/>
        </w:trPr>
        <w:tc>
          <w:tcPr>
            <w:tcW w:w="0" w:type="auto"/>
          </w:tcPr>
          <w:p w14:paraId="61C98C27" w14:textId="77777777" w:rsidR="001876A4" w:rsidRPr="0031587A" w:rsidRDefault="001876A4" w:rsidP="00DB0EB4">
            <w:pPr>
              <w:pStyle w:val="TableCell"/>
              <w:rPr>
                <w:ins w:id="1181" w:author="Henry Da Costa" w:date="2023-05-03T16:35:00Z"/>
                <w:rStyle w:val="codeChar"/>
                <w:rFonts w:ascii="Cambria" w:hAnsi="Cambria"/>
                <w:sz w:val="18"/>
                <w:szCs w:val="18"/>
                <w:rPrChange w:id="1182" w:author="Henry Da Costa" w:date="2023-05-03T16:58:00Z">
                  <w:rPr>
                    <w:ins w:id="1183" w:author="Henry Da Costa" w:date="2023-05-03T16:35:00Z"/>
                    <w:rStyle w:val="codeChar"/>
                    <w:sz w:val="22"/>
                    <w:szCs w:val="22"/>
                  </w:rPr>
                </w:rPrChange>
              </w:rPr>
            </w:pPr>
          </w:p>
        </w:tc>
        <w:tc>
          <w:tcPr>
            <w:tcW w:w="0" w:type="auto"/>
          </w:tcPr>
          <w:p w14:paraId="0C12A071" w14:textId="77777777" w:rsidR="001876A4" w:rsidRPr="0031587A" w:rsidRDefault="001876A4" w:rsidP="00DB0EB4">
            <w:pPr>
              <w:pStyle w:val="TableCell"/>
              <w:rPr>
                <w:ins w:id="1184" w:author="Henry Da Costa" w:date="2023-05-03T16:35:00Z"/>
                <w:rStyle w:val="codeChar"/>
                <w:rFonts w:ascii="Cambria" w:hAnsi="Cambria"/>
                <w:sz w:val="18"/>
                <w:szCs w:val="18"/>
                <w:rPrChange w:id="1185" w:author="Henry Da Costa" w:date="2023-05-03T16:58:00Z">
                  <w:rPr>
                    <w:ins w:id="1186" w:author="Henry Da Costa" w:date="2023-05-03T16:35:00Z"/>
                    <w:lang w:eastAsia="zh-CN"/>
                  </w:rPr>
                </w:rPrChange>
              </w:rPr>
            </w:pPr>
          </w:p>
        </w:tc>
        <w:tc>
          <w:tcPr>
            <w:tcW w:w="0" w:type="auto"/>
          </w:tcPr>
          <w:p w14:paraId="41A1D496" w14:textId="77777777" w:rsidR="001876A4" w:rsidRPr="0031587A" w:rsidRDefault="001876A4" w:rsidP="00DB0EB4">
            <w:pPr>
              <w:pStyle w:val="TableCell"/>
              <w:rPr>
                <w:ins w:id="1187" w:author="Henry Da Costa" w:date="2023-05-03T16:35:00Z"/>
                <w:rStyle w:val="codeChar"/>
                <w:rFonts w:ascii="Cambria" w:hAnsi="Cambria"/>
                <w:sz w:val="18"/>
                <w:szCs w:val="18"/>
                <w:rPrChange w:id="1188" w:author="Henry Da Costa" w:date="2023-05-03T16:58:00Z">
                  <w:rPr>
                    <w:ins w:id="1189" w:author="Henry Da Costa" w:date="2023-05-03T16:35:00Z"/>
                    <w:lang w:eastAsia="zh-CN"/>
                  </w:rPr>
                </w:rPrChange>
              </w:rPr>
            </w:pPr>
          </w:p>
        </w:tc>
        <w:tc>
          <w:tcPr>
            <w:tcW w:w="0" w:type="auto"/>
          </w:tcPr>
          <w:p w14:paraId="7865478B" w14:textId="77777777" w:rsidR="001876A4" w:rsidRPr="0031587A" w:rsidRDefault="001876A4" w:rsidP="00DB0EB4">
            <w:pPr>
              <w:pStyle w:val="TableCell"/>
              <w:rPr>
                <w:ins w:id="1190" w:author="Henry Da Costa" w:date="2023-05-03T16:35:00Z"/>
                <w:rStyle w:val="codeChar"/>
                <w:rFonts w:ascii="Cambria" w:hAnsi="Cambria"/>
                <w:sz w:val="18"/>
                <w:szCs w:val="18"/>
                <w:rPrChange w:id="1191" w:author="Henry Da Costa" w:date="2023-05-03T16:58:00Z">
                  <w:rPr>
                    <w:ins w:id="1192" w:author="Henry Da Costa" w:date="2023-05-03T16:35:00Z"/>
                    <w:lang w:eastAsia="zh-CN"/>
                  </w:rPr>
                </w:rPrChange>
              </w:rPr>
            </w:pPr>
          </w:p>
        </w:tc>
        <w:tc>
          <w:tcPr>
            <w:tcW w:w="0" w:type="auto"/>
          </w:tcPr>
          <w:p w14:paraId="6076A385" w14:textId="77777777" w:rsidR="001876A4" w:rsidRPr="0031587A" w:rsidRDefault="001876A4" w:rsidP="00DB0EB4">
            <w:pPr>
              <w:pStyle w:val="TableCell"/>
              <w:rPr>
                <w:ins w:id="1193" w:author="Henry Da Costa" w:date="2023-05-03T16:35:00Z"/>
                <w:rStyle w:val="codeChar"/>
                <w:rFonts w:ascii="Cambria" w:hAnsi="Cambria"/>
                <w:sz w:val="18"/>
                <w:szCs w:val="18"/>
                <w:rPrChange w:id="1194" w:author="Henry Da Costa" w:date="2023-05-03T16:58:00Z">
                  <w:rPr>
                    <w:ins w:id="1195" w:author="Henry Da Costa" w:date="2023-05-03T16:35:00Z"/>
                    <w:lang w:eastAsia="zh-CN"/>
                  </w:rPr>
                </w:rPrChange>
              </w:rPr>
            </w:pPr>
          </w:p>
        </w:tc>
        <w:tc>
          <w:tcPr>
            <w:tcW w:w="0" w:type="auto"/>
          </w:tcPr>
          <w:p w14:paraId="426C0141" w14:textId="77777777" w:rsidR="001876A4" w:rsidRPr="0031587A" w:rsidRDefault="001876A4" w:rsidP="00DB0EB4">
            <w:pPr>
              <w:pStyle w:val="TableCell"/>
              <w:rPr>
                <w:ins w:id="1196" w:author="Henry Da Costa" w:date="2023-05-03T16:35:00Z"/>
                <w:rStyle w:val="codeChar"/>
                <w:rFonts w:ascii="Cambria" w:hAnsi="Cambria"/>
                <w:sz w:val="18"/>
                <w:szCs w:val="18"/>
                <w:rPrChange w:id="1197" w:author="Henry Da Costa" w:date="2023-05-03T16:58:00Z">
                  <w:rPr>
                    <w:ins w:id="1198" w:author="Henry Da Costa" w:date="2023-05-03T16:35:00Z"/>
                    <w:lang w:eastAsia="zh-CN"/>
                  </w:rPr>
                </w:rPrChange>
              </w:rPr>
            </w:pPr>
          </w:p>
        </w:tc>
        <w:tc>
          <w:tcPr>
            <w:tcW w:w="0" w:type="auto"/>
          </w:tcPr>
          <w:p w14:paraId="4478EF95" w14:textId="77777777" w:rsidR="001876A4" w:rsidRPr="0031587A" w:rsidRDefault="001876A4" w:rsidP="00DB0EB4">
            <w:pPr>
              <w:pStyle w:val="TableCell"/>
              <w:rPr>
                <w:ins w:id="1199" w:author="Henry Da Costa" w:date="2023-05-03T16:35:00Z"/>
                <w:rStyle w:val="codeChar"/>
                <w:rFonts w:ascii="Cambria" w:hAnsi="Cambria"/>
                <w:b/>
                <w:bCs/>
                <w:sz w:val="18"/>
                <w:szCs w:val="18"/>
                <w:rPrChange w:id="1200" w:author="Henry Da Costa" w:date="2023-05-03T16:58:00Z">
                  <w:rPr>
                    <w:ins w:id="1201" w:author="Henry Da Costa" w:date="2023-05-03T16:35:00Z"/>
                    <w:lang w:eastAsia="zh-CN"/>
                  </w:rPr>
                </w:rPrChange>
              </w:rPr>
            </w:pPr>
          </w:p>
        </w:tc>
        <w:tc>
          <w:tcPr>
            <w:tcW w:w="0" w:type="auto"/>
          </w:tcPr>
          <w:p w14:paraId="6E8C0037" w14:textId="77777777" w:rsidR="001876A4" w:rsidRPr="0031587A" w:rsidRDefault="001876A4" w:rsidP="00DB0EB4">
            <w:pPr>
              <w:pStyle w:val="TableCell"/>
              <w:rPr>
                <w:ins w:id="1202" w:author="Henry Da Costa" w:date="2023-05-03T16:35:00Z"/>
                <w:rStyle w:val="codeChar"/>
                <w:rFonts w:ascii="Cambria" w:hAnsi="Cambria"/>
                <w:b/>
                <w:bCs/>
                <w:sz w:val="18"/>
                <w:szCs w:val="18"/>
                <w:rPrChange w:id="1203" w:author="Henry Da Costa" w:date="2023-05-03T16:58:00Z">
                  <w:rPr>
                    <w:ins w:id="1204" w:author="Henry Da Costa" w:date="2023-05-03T16:35:00Z"/>
                    <w:lang w:eastAsia="zh-CN"/>
                  </w:rPr>
                </w:rPrChange>
              </w:rPr>
            </w:pPr>
          </w:p>
        </w:tc>
        <w:tc>
          <w:tcPr>
            <w:tcW w:w="0" w:type="auto"/>
          </w:tcPr>
          <w:p w14:paraId="0BF13D10" w14:textId="77777777" w:rsidR="001876A4" w:rsidRPr="0031587A" w:rsidRDefault="001876A4" w:rsidP="00DB0EB4">
            <w:pPr>
              <w:pStyle w:val="TableCell"/>
              <w:rPr>
                <w:ins w:id="1205" w:author="Henry Da Costa" w:date="2023-05-03T16:35:00Z"/>
                <w:rStyle w:val="codeChar"/>
                <w:rFonts w:ascii="Cambria" w:hAnsi="Cambria"/>
                <w:b/>
                <w:bCs/>
                <w:sz w:val="18"/>
                <w:szCs w:val="18"/>
                <w:rPrChange w:id="1206" w:author="Henry Da Costa" w:date="2023-05-03T16:58:00Z">
                  <w:rPr>
                    <w:ins w:id="1207" w:author="Henry Da Costa" w:date="2023-05-03T16:35:00Z"/>
                    <w:lang w:eastAsia="zh-CN"/>
                  </w:rPr>
                </w:rPrChange>
              </w:rPr>
            </w:pPr>
          </w:p>
        </w:tc>
        <w:tc>
          <w:tcPr>
            <w:tcW w:w="0" w:type="auto"/>
          </w:tcPr>
          <w:p w14:paraId="40C044B0" w14:textId="1816D7F4" w:rsidR="001876A4" w:rsidRPr="0031587A" w:rsidRDefault="001876A4" w:rsidP="00DB0EB4">
            <w:pPr>
              <w:pStyle w:val="TableCell"/>
              <w:rPr>
                <w:ins w:id="1208" w:author="Henry Da Costa" w:date="2023-05-03T16:35:00Z"/>
                <w:rStyle w:val="codeChar"/>
                <w:rFonts w:ascii="Cambria" w:hAnsi="Cambria"/>
                <w:b/>
                <w:bCs/>
                <w:sz w:val="18"/>
                <w:szCs w:val="18"/>
                <w:rPrChange w:id="1209" w:author="Henry Da Costa" w:date="2023-05-03T16:58:00Z">
                  <w:rPr>
                    <w:ins w:id="1210" w:author="Henry Da Costa" w:date="2023-05-03T16:35:00Z"/>
                    <w:lang w:eastAsia="zh-CN"/>
                  </w:rPr>
                </w:rPrChange>
              </w:rPr>
            </w:pPr>
            <w:ins w:id="1211" w:author="Henry Da Costa" w:date="2023-05-03T16:41:00Z">
              <w:r w:rsidRPr="0031587A">
                <w:rPr>
                  <w:rStyle w:val="codeChar"/>
                  <w:rFonts w:ascii="Cambria" w:hAnsi="Cambria"/>
                  <w:b/>
                  <w:bCs/>
                  <w:sz w:val="18"/>
                  <w:szCs w:val="18"/>
                  <w:rPrChange w:id="1212" w:author="Henry Da Costa" w:date="2023-05-03T16:58:00Z">
                    <w:rPr>
                      <w:rStyle w:val="codeChar"/>
                    </w:rPr>
                  </w:rPrChange>
                </w:rPr>
                <w:t>hprh</w:t>
              </w:r>
            </w:ins>
          </w:p>
        </w:tc>
        <w:tc>
          <w:tcPr>
            <w:tcW w:w="0" w:type="auto"/>
          </w:tcPr>
          <w:p w14:paraId="2B17DE6B" w14:textId="77777777" w:rsidR="001876A4" w:rsidRPr="0031587A" w:rsidRDefault="001876A4" w:rsidP="00DB0EB4">
            <w:pPr>
              <w:pStyle w:val="TableCell"/>
              <w:rPr>
                <w:ins w:id="1213" w:author="Henry Da Costa" w:date="2023-05-03T16:35:00Z"/>
                <w:rStyle w:val="codeChar"/>
                <w:rFonts w:ascii="Cambria" w:hAnsi="Cambria"/>
                <w:b/>
                <w:bCs/>
                <w:sz w:val="18"/>
                <w:szCs w:val="18"/>
                <w:rPrChange w:id="1214" w:author="Henry Da Costa" w:date="2023-05-03T16:58:00Z">
                  <w:rPr>
                    <w:ins w:id="1215" w:author="Henry Da Costa" w:date="2023-05-03T16:35:00Z"/>
                    <w:lang w:eastAsia="zh-CN"/>
                  </w:rPr>
                </w:rPrChange>
              </w:rPr>
            </w:pPr>
          </w:p>
        </w:tc>
        <w:tc>
          <w:tcPr>
            <w:tcW w:w="0" w:type="auto"/>
          </w:tcPr>
          <w:p w14:paraId="6CAAFF87" w14:textId="77B27DCD" w:rsidR="001876A4" w:rsidRPr="001876A4" w:rsidRDefault="001876A4" w:rsidP="00DB0EB4">
            <w:pPr>
              <w:pStyle w:val="TableCell"/>
              <w:rPr>
                <w:ins w:id="1216" w:author="Henry Da Costa" w:date="2023-05-03T16:59:00Z"/>
                <w:sz w:val="18"/>
                <w:szCs w:val="18"/>
                <w:lang w:eastAsia="zh-CN"/>
              </w:rPr>
            </w:pPr>
          </w:p>
        </w:tc>
        <w:tc>
          <w:tcPr>
            <w:tcW w:w="0" w:type="auto"/>
          </w:tcPr>
          <w:p w14:paraId="0A511EEC" w14:textId="091334A5" w:rsidR="001876A4" w:rsidRPr="006E4D98" w:rsidRDefault="001876A4" w:rsidP="00DB0EB4">
            <w:pPr>
              <w:pStyle w:val="TableCell"/>
              <w:rPr>
                <w:ins w:id="1217" w:author="Henry Da Costa" w:date="2023-05-03T16:35:00Z"/>
                <w:b/>
                <w:bCs/>
                <w:sz w:val="18"/>
                <w:szCs w:val="18"/>
                <w:lang w:eastAsia="zh-CN"/>
                <w:rPrChange w:id="1218" w:author="Henry Da Costa" w:date="2023-05-03T17:08:00Z">
                  <w:rPr>
                    <w:ins w:id="1219" w:author="Henry Da Costa" w:date="2023-05-03T16:35:00Z"/>
                    <w:lang w:eastAsia="zh-CN"/>
                  </w:rPr>
                </w:rPrChange>
              </w:rPr>
            </w:pPr>
            <w:ins w:id="1220" w:author="Henry Da Costa" w:date="2023-05-03T16:44:00Z">
              <w:r w:rsidRPr="006E4D98">
                <w:rPr>
                  <w:b/>
                  <w:bCs/>
                  <w:sz w:val="18"/>
                  <w:szCs w:val="18"/>
                  <w:lang w:eastAsia="zh-CN"/>
                  <w:rPrChange w:id="1221" w:author="Henry Da Costa" w:date="2023-05-03T17:08:00Z">
                    <w:rPr>
                      <w:sz w:val="22"/>
                      <w:szCs w:val="22"/>
                      <w:lang w:eastAsia="zh-CN"/>
                    </w:rPr>
                  </w:rPrChange>
                </w:rPr>
                <w:fldChar w:fldCharType="begin"/>
              </w:r>
              <w:r w:rsidRPr="006E4D98">
                <w:rPr>
                  <w:b/>
                  <w:bCs/>
                  <w:sz w:val="18"/>
                  <w:szCs w:val="18"/>
                  <w:lang w:eastAsia="zh-CN"/>
                  <w:rPrChange w:id="1222" w:author="Henry Da Costa" w:date="2023-05-03T17:08:00Z">
                    <w:rPr>
                      <w:lang w:eastAsia="zh-CN"/>
                    </w:rPr>
                  </w:rPrChange>
                </w:rPr>
                <w:instrText xml:space="preserve"> REF _Ref134024666 \r \h </w:instrText>
              </w:r>
            </w:ins>
            <w:r w:rsidRPr="006E4D98">
              <w:rPr>
                <w:b/>
                <w:bCs/>
                <w:sz w:val="18"/>
                <w:szCs w:val="18"/>
                <w:lang w:eastAsia="zh-CN"/>
                <w:rPrChange w:id="1223"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224" w:author="Henry Da Costa" w:date="2023-05-03T17:08:00Z">
                  <w:rPr>
                    <w:lang w:eastAsia="zh-CN"/>
                  </w:rPr>
                </w:rPrChange>
              </w:rPr>
              <w:fldChar w:fldCharType="separate"/>
            </w:r>
            <w:ins w:id="1225" w:author="Henry Da Costa" w:date="2023-05-03T17:13:00Z">
              <w:r w:rsidR="00400F6B">
                <w:rPr>
                  <w:b/>
                  <w:bCs/>
                  <w:sz w:val="18"/>
                  <w:szCs w:val="18"/>
                  <w:lang w:eastAsia="zh-CN"/>
                </w:rPr>
                <w:t>5.2.5</w:t>
              </w:r>
            </w:ins>
            <w:ins w:id="1226" w:author="Henry Da Costa" w:date="2023-05-03T16:44:00Z">
              <w:r w:rsidRPr="006E4D98">
                <w:rPr>
                  <w:b/>
                  <w:bCs/>
                  <w:sz w:val="18"/>
                  <w:szCs w:val="18"/>
                  <w:lang w:eastAsia="zh-CN"/>
                  <w:rPrChange w:id="1227" w:author="Henry Da Costa" w:date="2023-05-03T17:08:00Z">
                    <w:rPr>
                      <w:lang w:eastAsia="zh-CN"/>
                    </w:rPr>
                  </w:rPrChange>
                </w:rPr>
                <w:fldChar w:fldCharType="end"/>
              </w:r>
            </w:ins>
          </w:p>
        </w:tc>
        <w:tc>
          <w:tcPr>
            <w:tcW w:w="0" w:type="auto"/>
          </w:tcPr>
          <w:p w14:paraId="651C0884" w14:textId="1F9E559C" w:rsidR="001876A4" w:rsidRPr="0031587A" w:rsidRDefault="001876A4" w:rsidP="00DB0EB4">
            <w:pPr>
              <w:pStyle w:val="TableCell"/>
              <w:rPr>
                <w:ins w:id="1228" w:author="Henry Da Costa" w:date="2023-05-03T16:35:00Z"/>
                <w:i/>
                <w:iCs/>
                <w:sz w:val="18"/>
                <w:szCs w:val="18"/>
                <w:lang w:eastAsia="zh-CN"/>
                <w:rPrChange w:id="1229" w:author="Henry Da Costa" w:date="2023-05-03T16:58:00Z">
                  <w:rPr>
                    <w:ins w:id="1230" w:author="Henry Da Costa" w:date="2023-05-03T16:35:00Z"/>
                    <w:lang w:eastAsia="zh-CN"/>
                  </w:rPr>
                </w:rPrChange>
              </w:rPr>
            </w:pPr>
            <w:ins w:id="1231" w:author="Henry Da Costa" w:date="2023-05-03T16:49:00Z">
              <w:r w:rsidRPr="0031587A">
                <w:rPr>
                  <w:i/>
                  <w:iCs/>
                  <w:sz w:val="18"/>
                  <w:szCs w:val="18"/>
                  <w:lang w:eastAsia="zh-CN"/>
                  <w:rPrChange w:id="1232" w:author="Henry Da Costa" w:date="2023-05-03T16:58:00Z">
                    <w:rPr>
                      <w:i/>
                      <w:iCs/>
                      <w:lang w:eastAsia="zh-CN"/>
                    </w:rPr>
                  </w:rPrChange>
                </w:rPr>
                <w:t>haptic perception header box</w:t>
              </w:r>
            </w:ins>
          </w:p>
        </w:tc>
      </w:tr>
      <w:tr w:rsidR="00400F6B" w14:paraId="2F378BF2" w14:textId="77777777" w:rsidTr="00400F6B">
        <w:trPr>
          <w:jc w:val="center"/>
          <w:ins w:id="1233" w:author="Henry Da Costa" w:date="2023-05-03T16:35:00Z"/>
        </w:trPr>
        <w:tc>
          <w:tcPr>
            <w:tcW w:w="0" w:type="auto"/>
          </w:tcPr>
          <w:p w14:paraId="06317A24" w14:textId="77777777" w:rsidR="001876A4" w:rsidRPr="0031587A" w:rsidRDefault="001876A4" w:rsidP="00DB0EB4">
            <w:pPr>
              <w:pStyle w:val="TableCell"/>
              <w:rPr>
                <w:ins w:id="1234" w:author="Henry Da Costa" w:date="2023-05-03T16:35:00Z"/>
                <w:rStyle w:val="codeChar"/>
                <w:rFonts w:ascii="Cambria" w:hAnsi="Cambria"/>
                <w:sz w:val="18"/>
                <w:szCs w:val="18"/>
                <w:rPrChange w:id="1235" w:author="Henry Da Costa" w:date="2023-05-03T16:58:00Z">
                  <w:rPr>
                    <w:ins w:id="1236" w:author="Henry Da Costa" w:date="2023-05-03T16:35:00Z"/>
                    <w:rStyle w:val="codeChar"/>
                    <w:sz w:val="22"/>
                    <w:szCs w:val="22"/>
                  </w:rPr>
                </w:rPrChange>
              </w:rPr>
            </w:pPr>
          </w:p>
        </w:tc>
        <w:tc>
          <w:tcPr>
            <w:tcW w:w="0" w:type="auto"/>
          </w:tcPr>
          <w:p w14:paraId="33277D70" w14:textId="77777777" w:rsidR="001876A4" w:rsidRPr="0031587A" w:rsidRDefault="001876A4" w:rsidP="00DB0EB4">
            <w:pPr>
              <w:pStyle w:val="TableCell"/>
              <w:rPr>
                <w:ins w:id="1237" w:author="Henry Da Costa" w:date="2023-05-03T16:35:00Z"/>
                <w:rStyle w:val="codeChar"/>
                <w:rFonts w:ascii="Cambria" w:hAnsi="Cambria"/>
                <w:sz w:val="18"/>
                <w:szCs w:val="18"/>
                <w:rPrChange w:id="1238" w:author="Henry Da Costa" w:date="2023-05-03T16:58:00Z">
                  <w:rPr>
                    <w:ins w:id="1239" w:author="Henry Da Costa" w:date="2023-05-03T16:35:00Z"/>
                    <w:lang w:eastAsia="zh-CN"/>
                  </w:rPr>
                </w:rPrChange>
              </w:rPr>
            </w:pPr>
          </w:p>
        </w:tc>
        <w:tc>
          <w:tcPr>
            <w:tcW w:w="0" w:type="auto"/>
          </w:tcPr>
          <w:p w14:paraId="0D03FAAC" w14:textId="77777777" w:rsidR="001876A4" w:rsidRPr="0031587A" w:rsidRDefault="001876A4" w:rsidP="00DB0EB4">
            <w:pPr>
              <w:pStyle w:val="TableCell"/>
              <w:rPr>
                <w:ins w:id="1240" w:author="Henry Da Costa" w:date="2023-05-03T16:35:00Z"/>
                <w:rStyle w:val="codeChar"/>
                <w:rFonts w:ascii="Cambria" w:hAnsi="Cambria"/>
                <w:sz w:val="18"/>
                <w:szCs w:val="18"/>
                <w:rPrChange w:id="1241" w:author="Henry Da Costa" w:date="2023-05-03T16:58:00Z">
                  <w:rPr>
                    <w:ins w:id="1242" w:author="Henry Da Costa" w:date="2023-05-03T16:35:00Z"/>
                    <w:lang w:eastAsia="zh-CN"/>
                  </w:rPr>
                </w:rPrChange>
              </w:rPr>
            </w:pPr>
          </w:p>
        </w:tc>
        <w:tc>
          <w:tcPr>
            <w:tcW w:w="0" w:type="auto"/>
          </w:tcPr>
          <w:p w14:paraId="6CB448D0" w14:textId="77777777" w:rsidR="001876A4" w:rsidRPr="0031587A" w:rsidRDefault="001876A4" w:rsidP="00DB0EB4">
            <w:pPr>
              <w:pStyle w:val="TableCell"/>
              <w:rPr>
                <w:ins w:id="1243" w:author="Henry Da Costa" w:date="2023-05-03T16:35:00Z"/>
                <w:rStyle w:val="codeChar"/>
                <w:rFonts w:ascii="Cambria" w:hAnsi="Cambria"/>
                <w:sz w:val="18"/>
                <w:szCs w:val="18"/>
                <w:rPrChange w:id="1244" w:author="Henry Da Costa" w:date="2023-05-03T16:58:00Z">
                  <w:rPr>
                    <w:ins w:id="1245" w:author="Henry Da Costa" w:date="2023-05-03T16:35:00Z"/>
                    <w:lang w:eastAsia="zh-CN"/>
                  </w:rPr>
                </w:rPrChange>
              </w:rPr>
            </w:pPr>
          </w:p>
        </w:tc>
        <w:tc>
          <w:tcPr>
            <w:tcW w:w="0" w:type="auto"/>
          </w:tcPr>
          <w:p w14:paraId="5B5A3378" w14:textId="77777777" w:rsidR="001876A4" w:rsidRPr="0031587A" w:rsidRDefault="001876A4" w:rsidP="00DB0EB4">
            <w:pPr>
              <w:pStyle w:val="TableCell"/>
              <w:rPr>
                <w:ins w:id="1246" w:author="Henry Da Costa" w:date="2023-05-03T16:35:00Z"/>
                <w:rStyle w:val="codeChar"/>
                <w:rFonts w:ascii="Cambria" w:hAnsi="Cambria"/>
                <w:sz w:val="18"/>
                <w:szCs w:val="18"/>
                <w:rPrChange w:id="1247" w:author="Henry Da Costa" w:date="2023-05-03T16:58:00Z">
                  <w:rPr>
                    <w:ins w:id="1248" w:author="Henry Da Costa" w:date="2023-05-03T16:35:00Z"/>
                    <w:lang w:eastAsia="zh-CN"/>
                  </w:rPr>
                </w:rPrChange>
              </w:rPr>
            </w:pPr>
          </w:p>
        </w:tc>
        <w:tc>
          <w:tcPr>
            <w:tcW w:w="0" w:type="auto"/>
          </w:tcPr>
          <w:p w14:paraId="2E756F9E" w14:textId="77777777" w:rsidR="001876A4" w:rsidRPr="0031587A" w:rsidRDefault="001876A4" w:rsidP="00DB0EB4">
            <w:pPr>
              <w:pStyle w:val="TableCell"/>
              <w:rPr>
                <w:ins w:id="1249" w:author="Henry Da Costa" w:date="2023-05-03T16:35:00Z"/>
                <w:rStyle w:val="codeChar"/>
                <w:rFonts w:ascii="Cambria" w:hAnsi="Cambria"/>
                <w:sz w:val="18"/>
                <w:szCs w:val="18"/>
                <w:rPrChange w:id="1250" w:author="Henry Da Costa" w:date="2023-05-03T16:58:00Z">
                  <w:rPr>
                    <w:ins w:id="1251" w:author="Henry Da Costa" w:date="2023-05-03T16:35:00Z"/>
                    <w:lang w:eastAsia="zh-CN"/>
                  </w:rPr>
                </w:rPrChange>
              </w:rPr>
            </w:pPr>
          </w:p>
        </w:tc>
        <w:tc>
          <w:tcPr>
            <w:tcW w:w="0" w:type="auto"/>
          </w:tcPr>
          <w:p w14:paraId="6A47BEE3" w14:textId="77777777" w:rsidR="001876A4" w:rsidRPr="0031587A" w:rsidRDefault="001876A4" w:rsidP="00DB0EB4">
            <w:pPr>
              <w:pStyle w:val="TableCell"/>
              <w:rPr>
                <w:ins w:id="1252" w:author="Henry Da Costa" w:date="2023-05-03T16:35:00Z"/>
                <w:rStyle w:val="codeChar"/>
                <w:rFonts w:ascii="Cambria" w:hAnsi="Cambria"/>
                <w:b/>
                <w:bCs/>
                <w:sz w:val="18"/>
                <w:szCs w:val="18"/>
                <w:rPrChange w:id="1253" w:author="Henry Da Costa" w:date="2023-05-03T16:58:00Z">
                  <w:rPr>
                    <w:ins w:id="1254" w:author="Henry Da Costa" w:date="2023-05-03T16:35:00Z"/>
                    <w:lang w:eastAsia="zh-CN"/>
                  </w:rPr>
                </w:rPrChange>
              </w:rPr>
            </w:pPr>
          </w:p>
        </w:tc>
        <w:tc>
          <w:tcPr>
            <w:tcW w:w="0" w:type="auto"/>
          </w:tcPr>
          <w:p w14:paraId="5D72F709" w14:textId="77777777" w:rsidR="001876A4" w:rsidRPr="0031587A" w:rsidRDefault="001876A4" w:rsidP="00DB0EB4">
            <w:pPr>
              <w:pStyle w:val="TableCell"/>
              <w:rPr>
                <w:ins w:id="1255" w:author="Henry Da Costa" w:date="2023-05-03T16:35:00Z"/>
                <w:rStyle w:val="codeChar"/>
                <w:rFonts w:ascii="Cambria" w:hAnsi="Cambria"/>
                <w:b/>
                <w:bCs/>
                <w:sz w:val="18"/>
                <w:szCs w:val="18"/>
                <w:rPrChange w:id="1256" w:author="Henry Da Costa" w:date="2023-05-03T16:58:00Z">
                  <w:rPr>
                    <w:ins w:id="1257" w:author="Henry Da Costa" w:date="2023-05-03T16:35:00Z"/>
                    <w:lang w:eastAsia="zh-CN"/>
                  </w:rPr>
                </w:rPrChange>
              </w:rPr>
            </w:pPr>
          </w:p>
        </w:tc>
        <w:tc>
          <w:tcPr>
            <w:tcW w:w="0" w:type="auto"/>
          </w:tcPr>
          <w:p w14:paraId="1E7BF5AE" w14:textId="77777777" w:rsidR="001876A4" w:rsidRPr="0031587A" w:rsidRDefault="001876A4" w:rsidP="00DB0EB4">
            <w:pPr>
              <w:pStyle w:val="TableCell"/>
              <w:rPr>
                <w:ins w:id="1258" w:author="Henry Da Costa" w:date="2023-05-03T16:35:00Z"/>
                <w:rStyle w:val="codeChar"/>
                <w:rFonts w:ascii="Cambria" w:hAnsi="Cambria"/>
                <w:b/>
                <w:bCs/>
                <w:sz w:val="18"/>
                <w:szCs w:val="18"/>
                <w:rPrChange w:id="1259" w:author="Henry Da Costa" w:date="2023-05-03T16:58:00Z">
                  <w:rPr>
                    <w:ins w:id="1260" w:author="Henry Da Costa" w:date="2023-05-03T16:35:00Z"/>
                    <w:lang w:eastAsia="zh-CN"/>
                  </w:rPr>
                </w:rPrChange>
              </w:rPr>
            </w:pPr>
          </w:p>
        </w:tc>
        <w:tc>
          <w:tcPr>
            <w:tcW w:w="0" w:type="auto"/>
          </w:tcPr>
          <w:p w14:paraId="148CCCC9" w14:textId="2CDFA6CD" w:rsidR="001876A4" w:rsidRPr="0031587A" w:rsidRDefault="001876A4" w:rsidP="00DB0EB4">
            <w:pPr>
              <w:pStyle w:val="TableCell"/>
              <w:rPr>
                <w:ins w:id="1261" w:author="Henry Da Costa" w:date="2023-05-03T16:35:00Z"/>
                <w:rStyle w:val="codeChar"/>
                <w:rFonts w:ascii="Cambria" w:hAnsi="Cambria"/>
                <w:b/>
                <w:bCs/>
                <w:sz w:val="18"/>
                <w:szCs w:val="18"/>
                <w:rPrChange w:id="1262" w:author="Henry Da Costa" w:date="2023-05-03T16:58:00Z">
                  <w:rPr>
                    <w:ins w:id="1263" w:author="Henry Da Costa" w:date="2023-05-03T16:35:00Z"/>
                    <w:lang w:eastAsia="zh-CN"/>
                  </w:rPr>
                </w:rPrChange>
              </w:rPr>
            </w:pPr>
            <w:ins w:id="1264" w:author="Henry Da Costa" w:date="2023-05-03T16:41:00Z">
              <w:r w:rsidRPr="0031587A">
                <w:rPr>
                  <w:rStyle w:val="codeChar"/>
                  <w:rFonts w:ascii="Cambria" w:hAnsi="Cambria"/>
                  <w:b/>
                  <w:bCs/>
                  <w:sz w:val="18"/>
                  <w:szCs w:val="18"/>
                  <w:rPrChange w:id="1265" w:author="Henry Da Costa" w:date="2023-05-03T16:58:00Z">
                    <w:rPr>
                      <w:rStyle w:val="codeChar"/>
                    </w:rPr>
                  </w:rPrChange>
                </w:rPr>
                <w:t>hrdd</w:t>
              </w:r>
            </w:ins>
          </w:p>
        </w:tc>
        <w:tc>
          <w:tcPr>
            <w:tcW w:w="0" w:type="auto"/>
          </w:tcPr>
          <w:p w14:paraId="7898F3D0" w14:textId="77777777" w:rsidR="001876A4" w:rsidRPr="0031587A" w:rsidRDefault="001876A4" w:rsidP="00DB0EB4">
            <w:pPr>
              <w:pStyle w:val="TableCell"/>
              <w:rPr>
                <w:ins w:id="1266" w:author="Henry Da Costa" w:date="2023-05-03T16:35:00Z"/>
                <w:rStyle w:val="codeChar"/>
                <w:rFonts w:ascii="Cambria" w:hAnsi="Cambria"/>
                <w:b/>
                <w:bCs/>
                <w:sz w:val="18"/>
                <w:szCs w:val="18"/>
                <w:rPrChange w:id="1267" w:author="Henry Da Costa" w:date="2023-05-03T16:58:00Z">
                  <w:rPr>
                    <w:ins w:id="1268" w:author="Henry Da Costa" w:date="2023-05-03T16:35:00Z"/>
                    <w:lang w:eastAsia="zh-CN"/>
                  </w:rPr>
                </w:rPrChange>
              </w:rPr>
            </w:pPr>
          </w:p>
        </w:tc>
        <w:tc>
          <w:tcPr>
            <w:tcW w:w="0" w:type="auto"/>
          </w:tcPr>
          <w:p w14:paraId="7E7DD9ED" w14:textId="77777777" w:rsidR="001876A4" w:rsidRPr="001876A4" w:rsidRDefault="001876A4" w:rsidP="00DB0EB4">
            <w:pPr>
              <w:pStyle w:val="TableCell"/>
              <w:rPr>
                <w:ins w:id="1269" w:author="Henry Da Costa" w:date="2023-05-03T16:59:00Z"/>
                <w:sz w:val="18"/>
                <w:szCs w:val="18"/>
                <w:lang w:eastAsia="zh-CN"/>
              </w:rPr>
            </w:pPr>
          </w:p>
        </w:tc>
        <w:tc>
          <w:tcPr>
            <w:tcW w:w="0" w:type="auto"/>
          </w:tcPr>
          <w:p w14:paraId="1C573A5A" w14:textId="1FE54156" w:rsidR="001876A4" w:rsidRPr="006E4D98" w:rsidRDefault="001876A4" w:rsidP="00DB0EB4">
            <w:pPr>
              <w:pStyle w:val="TableCell"/>
              <w:rPr>
                <w:ins w:id="1270" w:author="Henry Da Costa" w:date="2023-05-03T16:35:00Z"/>
                <w:b/>
                <w:bCs/>
                <w:sz w:val="18"/>
                <w:szCs w:val="18"/>
                <w:lang w:eastAsia="zh-CN"/>
                <w:rPrChange w:id="1271" w:author="Henry Da Costa" w:date="2023-05-03T17:08:00Z">
                  <w:rPr>
                    <w:ins w:id="1272" w:author="Henry Da Costa" w:date="2023-05-03T16:35:00Z"/>
                    <w:lang w:eastAsia="zh-CN"/>
                  </w:rPr>
                </w:rPrChange>
              </w:rPr>
            </w:pPr>
            <w:ins w:id="1273" w:author="Henry Da Costa" w:date="2023-05-03T16:44:00Z">
              <w:r w:rsidRPr="006E4D98">
                <w:rPr>
                  <w:b/>
                  <w:bCs/>
                  <w:sz w:val="18"/>
                  <w:szCs w:val="18"/>
                  <w:lang w:eastAsia="zh-CN"/>
                  <w:rPrChange w:id="1274" w:author="Henry Da Costa" w:date="2023-05-03T17:08:00Z">
                    <w:rPr>
                      <w:sz w:val="22"/>
                      <w:szCs w:val="22"/>
                      <w:lang w:eastAsia="zh-CN"/>
                    </w:rPr>
                  </w:rPrChange>
                </w:rPr>
                <w:fldChar w:fldCharType="begin"/>
              </w:r>
              <w:r w:rsidRPr="006E4D98">
                <w:rPr>
                  <w:b/>
                  <w:bCs/>
                  <w:sz w:val="18"/>
                  <w:szCs w:val="18"/>
                  <w:lang w:eastAsia="zh-CN"/>
                  <w:rPrChange w:id="1275" w:author="Henry Da Costa" w:date="2023-05-03T17:08:00Z">
                    <w:rPr>
                      <w:lang w:eastAsia="zh-CN"/>
                    </w:rPr>
                  </w:rPrChange>
                </w:rPr>
                <w:instrText xml:space="preserve"> REF _Ref134024674 \r \h </w:instrText>
              </w:r>
            </w:ins>
            <w:r w:rsidRPr="006E4D98">
              <w:rPr>
                <w:b/>
                <w:bCs/>
                <w:sz w:val="18"/>
                <w:szCs w:val="18"/>
                <w:lang w:eastAsia="zh-CN"/>
                <w:rPrChange w:id="1276"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277" w:author="Henry Da Costa" w:date="2023-05-03T17:08:00Z">
                  <w:rPr>
                    <w:lang w:eastAsia="zh-CN"/>
                  </w:rPr>
                </w:rPrChange>
              </w:rPr>
              <w:fldChar w:fldCharType="separate"/>
            </w:r>
            <w:ins w:id="1278" w:author="Henry Da Costa" w:date="2023-05-03T17:13:00Z">
              <w:r w:rsidR="00400F6B">
                <w:rPr>
                  <w:b/>
                  <w:bCs/>
                  <w:sz w:val="18"/>
                  <w:szCs w:val="18"/>
                  <w:lang w:eastAsia="zh-CN"/>
                </w:rPr>
                <w:t>5.2.6</w:t>
              </w:r>
            </w:ins>
            <w:ins w:id="1279" w:author="Henry Da Costa" w:date="2023-05-03T16:44:00Z">
              <w:r w:rsidRPr="006E4D98">
                <w:rPr>
                  <w:b/>
                  <w:bCs/>
                  <w:sz w:val="18"/>
                  <w:szCs w:val="18"/>
                  <w:lang w:eastAsia="zh-CN"/>
                  <w:rPrChange w:id="1280" w:author="Henry Da Costa" w:date="2023-05-03T17:08:00Z">
                    <w:rPr>
                      <w:lang w:eastAsia="zh-CN"/>
                    </w:rPr>
                  </w:rPrChange>
                </w:rPr>
                <w:fldChar w:fldCharType="end"/>
              </w:r>
            </w:ins>
          </w:p>
        </w:tc>
        <w:tc>
          <w:tcPr>
            <w:tcW w:w="0" w:type="auto"/>
          </w:tcPr>
          <w:p w14:paraId="59664278" w14:textId="1BCDB8F6" w:rsidR="001876A4" w:rsidRPr="0031587A" w:rsidRDefault="001876A4" w:rsidP="00DB0EB4">
            <w:pPr>
              <w:pStyle w:val="TableCell"/>
              <w:rPr>
                <w:ins w:id="1281" w:author="Henry Da Costa" w:date="2023-05-03T16:35:00Z"/>
                <w:i/>
                <w:iCs/>
                <w:sz w:val="18"/>
                <w:szCs w:val="18"/>
                <w:lang w:eastAsia="zh-CN"/>
                <w:rPrChange w:id="1282" w:author="Henry Da Costa" w:date="2023-05-03T16:58:00Z">
                  <w:rPr>
                    <w:ins w:id="1283" w:author="Henry Da Costa" w:date="2023-05-03T16:35:00Z"/>
                    <w:lang w:eastAsia="zh-CN"/>
                  </w:rPr>
                </w:rPrChange>
              </w:rPr>
            </w:pPr>
            <w:ins w:id="1284" w:author="Henry Da Costa" w:date="2023-05-03T16:49:00Z">
              <w:r w:rsidRPr="0031587A">
                <w:rPr>
                  <w:i/>
                  <w:iCs/>
                  <w:sz w:val="18"/>
                  <w:szCs w:val="18"/>
                  <w:lang w:eastAsia="zh-CN"/>
                  <w:rPrChange w:id="1285" w:author="Henry Da Costa" w:date="2023-05-03T16:58:00Z">
                    <w:rPr>
                      <w:i/>
                      <w:iCs/>
                      <w:lang w:eastAsia="zh-CN"/>
                    </w:rPr>
                  </w:rPrChange>
                </w:rPr>
                <w:t>Haptic reference device description box</w:t>
              </w:r>
            </w:ins>
          </w:p>
        </w:tc>
      </w:tr>
      <w:tr w:rsidR="00400F6B" w14:paraId="7DE57297" w14:textId="77777777" w:rsidTr="00400F6B">
        <w:trPr>
          <w:jc w:val="center"/>
          <w:ins w:id="1286" w:author="Henry Da Costa" w:date="2023-05-03T16:35:00Z"/>
        </w:trPr>
        <w:tc>
          <w:tcPr>
            <w:tcW w:w="0" w:type="auto"/>
          </w:tcPr>
          <w:p w14:paraId="1CCA7C48" w14:textId="77777777" w:rsidR="001876A4" w:rsidRPr="0031587A" w:rsidRDefault="001876A4" w:rsidP="00DB0EB4">
            <w:pPr>
              <w:pStyle w:val="TableCell"/>
              <w:rPr>
                <w:ins w:id="1287" w:author="Henry Da Costa" w:date="2023-05-03T16:35:00Z"/>
                <w:rStyle w:val="codeChar"/>
                <w:rFonts w:ascii="Cambria" w:hAnsi="Cambria"/>
                <w:sz w:val="18"/>
                <w:szCs w:val="18"/>
                <w:rPrChange w:id="1288" w:author="Henry Da Costa" w:date="2023-05-03T16:58:00Z">
                  <w:rPr>
                    <w:ins w:id="1289" w:author="Henry Da Costa" w:date="2023-05-03T16:35:00Z"/>
                    <w:rStyle w:val="codeChar"/>
                    <w:sz w:val="22"/>
                    <w:szCs w:val="22"/>
                  </w:rPr>
                </w:rPrChange>
              </w:rPr>
            </w:pPr>
          </w:p>
        </w:tc>
        <w:tc>
          <w:tcPr>
            <w:tcW w:w="0" w:type="auto"/>
          </w:tcPr>
          <w:p w14:paraId="1F0E9087" w14:textId="77777777" w:rsidR="001876A4" w:rsidRPr="0031587A" w:rsidRDefault="001876A4" w:rsidP="00DB0EB4">
            <w:pPr>
              <w:pStyle w:val="TableCell"/>
              <w:rPr>
                <w:ins w:id="1290" w:author="Henry Da Costa" w:date="2023-05-03T16:35:00Z"/>
                <w:rStyle w:val="codeChar"/>
                <w:rFonts w:ascii="Cambria" w:hAnsi="Cambria"/>
                <w:sz w:val="18"/>
                <w:szCs w:val="18"/>
                <w:rPrChange w:id="1291" w:author="Henry Da Costa" w:date="2023-05-03T16:58:00Z">
                  <w:rPr>
                    <w:ins w:id="1292" w:author="Henry Da Costa" w:date="2023-05-03T16:35:00Z"/>
                    <w:lang w:eastAsia="zh-CN"/>
                  </w:rPr>
                </w:rPrChange>
              </w:rPr>
            </w:pPr>
          </w:p>
        </w:tc>
        <w:tc>
          <w:tcPr>
            <w:tcW w:w="0" w:type="auto"/>
          </w:tcPr>
          <w:p w14:paraId="0CCB51A1" w14:textId="77777777" w:rsidR="001876A4" w:rsidRPr="0031587A" w:rsidRDefault="001876A4" w:rsidP="00DB0EB4">
            <w:pPr>
              <w:pStyle w:val="TableCell"/>
              <w:rPr>
                <w:ins w:id="1293" w:author="Henry Da Costa" w:date="2023-05-03T16:35:00Z"/>
                <w:rStyle w:val="codeChar"/>
                <w:rFonts w:ascii="Cambria" w:hAnsi="Cambria"/>
                <w:sz w:val="18"/>
                <w:szCs w:val="18"/>
                <w:rPrChange w:id="1294" w:author="Henry Da Costa" w:date="2023-05-03T16:58:00Z">
                  <w:rPr>
                    <w:ins w:id="1295" w:author="Henry Da Costa" w:date="2023-05-03T16:35:00Z"/>
                    <w:lang w:eastAsia="zh-CN"/>
                  </w:rPr>
                </w:rPrChange>
              </w:rPr>
            </w:pPr>
          </w:p>
        </w:tc>
        <w:tc>
          <w:tcPr>
            <w:tcW w:w="0" w:type="auto"/>
          </w:tcPr>
          <w:p w14:paraId="6F074502" w14:textId="77777777" w:rsidR="001876A4" w:rsidRPr="0031587A" w:rsidRDefault="001876A4" w:rsidP="00DB0EB4">
            <w:pPr>
              <w:pStyle w:val="TableCell"/>
              <w:rPr>
                <w:ins w:id="1296" w:author="Henry Da Costa" w:date="2023-05-03T16:35:00Z"/>
                <w:rStyle w:val="codeChar"/>
                <w:rFonts w:ascii="Cambria" w:hAnsi="Cambria"/>
                <w:sz w:val="18"/>
                <w:szCs w:val="18"/>
                <w:rPrChange w:id="1297" w:author="Henry Da Costa" w:date="2023-05-03T16:58:00Z">
                  <w:rPr>
                    <w:ins w:id="1298" w:author="Henry Da Costa" w:date="2023-05-03T16:35:00Z"/>
                    <w:lang w:eastAsia="zh-CN"/>
                  </w:rPr>
                </w:rPrChange>
              </w:rPr>
            </w:pPr>
          </w:p>
        </w:tc>
        <w:tc>
          <w:tcPr>
            <w:tcW w:w="0" w:type="auto"/>
          </w:tcPr>
          <w:p w14:paraId="04EF4E6C" w14:textId="77777777" w:rsidR="001876A4" w:rsidRPr="0031587A" w:rsidRDefault="001876A4" w:rsidP="00DB0EB4">
            <w:pPr>
              <w:pStyle w:val="TableCell"/>
              <w:rPr>
                <w:ins w:id="1299" w:author="Henry Da Costa" w:date="2023-05-03T16:35:00Z"/>
                <w:rStyle w:val="codeChar"/>
                <w:rFonts w:ascii="Cambria" w:hAnsi="Cambria"/>
                <w:sz w:val="18"/>
                <w:szCs w:val="18"/>
                <w:rPrChange w:id="1300" w:author="Henry Da Costa" w:date="2023-05-03T16:58:00Z">
                  <w:rPr>
                    <w:ins w:id="1301" w:author="Henry Da Costa" w:date="2023-05-03T16:35:00Z"/>
                    <w:lang w:eastAsia="zh-CN"/>
                  </w:rPr>
                </w:rPrChange>
              </w:rPr>
            </w:pPr>
          </w:p>
        </w:tc>
        <w:tc>
          <w:tcPr>
            <w:tcW w:w="0" w:type="auto"/>
          </w:tcPr>
          <w:p w14:paraId="6BA03FE7" w14:textId="77777777" w:rsidR="001876A4" w:rsidRPr="0031587A" w:rsidRDefault="001876A4" w:rsidP="00DB0EB4">
            <w:pPr>
              <w:pStyle w:val="TableCell"/>
              <w:rPr>
                <w:ins w:id="1302" w:author="Henry Da Costa" w:date="2023-05-03T16:35:00Z"/>
                <w:rStyle w:val="codeChar"/>
                <w:rFonts w:ascii="Cambria" w:hAnsi="Cambria"/>
                <w:sz w:val="18"/>
                <w:szCs w:val="18"/>
                <w:rPrChange w:id="1303" w:author="Henry Da Costa" w:date="2023-05-03T16:58:00Z">
                  <w:rPr>
                    <w:ins w:id="1304" w:author="Henry Da Costa" w:date="2023-05-03T16:35:00Z"/>
                    <w:lang w:eastAsia="zh-CN"/>
                  </w:rPr>
                </w:rPrChange>
              </w:rPr>
            </w:pPr>
          </w:p>
        </w:tc>
        <w:tc>
          <w:tcPr>
            <w:tcW w:w="0" w:type="auto"/>
          </w:tcPr>
          <w:p w14:paraId="7DC0635F" w14:textId="77777777" w:rsidR="001876A4" w:rsidRPr="0031587A" w:rsidRDefault="001876A4" w:rsidP="00DB0EB4">
            <w:pPr>
              <w:pStyle w:val="TableCell"/>
              <w:rPr>
                <w:ins w:id="1305" w:author="Henry Da Costa" w:date="2023-05-03T16:35:00Z"/>
                <w:rStyle w:val="codeChar"/>
                <w:rFonts w:ascii="Cambria" w:hAnsi="Cambria"/>
                <w:b/>
                <w:bCs/>
                <w:sz w:val="18"/>
                <w:szCs w:val="18"/>
                <w:rPrChange w:id="1306" w:author="Henry Da Costa" w:date="2023-05-03T16:58:00Z">
                  <w:rPr>
                    <w:ins w:id="1307" w:author="Henry Da Costa" w:date="2023-05-03T16:35:00Z"/>
                    <w:lang w:eastAsia="zh-CN"/>
                  </w:rPr>
                </w:rPrChange>
              </w:rPr>
            </w:pPr>
          </w:p>
        </w:tc>
        <w:tc>
          <w:tcPr>
            <w:tcW w:w="0" w:type="auto"/>
          </w:tcPr>
          <w:p w14:paraId="58B1276D" w14:textId="77777777" w:rsidR="001876A4" w:rsidRPr="0031587A" w:rsidRDefault="001876A4" w:rsidP="00DB0EB4">
            <w:pPr>
              <w:pStyle w:val="TableCell"/>
              <w:rPr>
                <w:ins w:id="1308" w:author="Henry Da Costa" w:date="2023-05-03T16:35:00Z"/>
                <w:rStyle w:val="codeChar"/>
                <w:rFonts w:ascii="Cambria" w:hAnsi="Cambria"/>
                <w:b/>
                <w:bCs/>
                <w:sz w:val="18"/>
                <w:szCs w:val="18"/>
                <w:rPrChange w:id="1309" w:author="Henry Da Costa" w:date="2023-05-03T16:58:00Z">
                  <w:rPr>
                    <w:ins w:id="1310" w:author="Henry Da Costa" w:date="2023-05-03T16:35:00Z"/>
                    <w:lang w:eastAsia="zh-CN"/>
                  </w:rPr>
                </w:rPrChange>
              </w:rPr>
            </w:pPr>
          </w:p>
        </w:tc>
        <w:tc>
          <w:tcPr>
            <w:tcW w:w="0" w:type="auto"/>
          </w:tcPr>
          <w:p w14:paraId="1F425A70" w14:textId="77777777" w:rsidR="001876A4" w:rsidRPr="0031587A" w:rsidRDefault="001876A4" w:rsidP="00DB0EB4">
            <w:pPr>
              <w:pStyle w:val="TableCell"/>
              <w:rPr>
                <w:ins w:id="1311" w:author="Henry Da Costa" w:date="2023-05-03T16:35:00Z"/>
                <w:rStyle w:val="codeChar"/>
                <w:rFonts w:ascii="Cambria" w:hAnsi="Cambria"/>
                <w:b/>
                <w:bCs/>
                <w:sz w:val="18"/>
                <w:szCs w:val="18"/>
                <w:rPrChange w:id="1312" w:author="Henry Da Costa" w:date="2023-05-03T16:58:00Z">
                  <w:rPr>
                    <w:ins w:id="1313" w:author="Henry Da Costa" w:date="2023-05-03T16:35:00Z"/>
                    <w:lang w:eastAsia="zh-CN"/>
                  </w:rPr>
                </w:rPrChange>
              </w:rPr>
            </w:pPr>
          </w:p>
        </w:tc>
        <w:tc>
          <w:tcPr>
            <w:tcW w:w="0" w:type="auto"/>
          </w:tcPr>
          <w:p w14:paraId="4F944C5C" w14:textId="1D020C38" w:rsidR="001876A4" w:rsidRPr="0031587A" w:rsidRDefault="001876A4" w:rsidP="00DB0EB4">
            <w:pPr>
              <w:pStyle w:val="TableCell"/>
              <w:rPr>
                <w:ins w:id="1314" w:author="Henry Da Costa" w:date="2023-05-03T16:35:00Z"/>
                <w:rStyle w:val="codeChar"/>
                <w:rFonts w:ascii="Cambria" w:hAnsi="Cambria"/>
                <w:b/>
                <w:bCs/>
                <w:sz w:val="18"/>
                <w:szCs w:val="18"/>
                <w:rPrChange w:id="1315" w:author="Henry Da Costa" w:date="2023-05-03T16:58:00Z">
                  <w:rPr>
                    <w:ins w:id="1316" w:author="Henry Da Costa" w:date="2023-05-03T16:35:00Z"/>
                    <w:lang w:eastAsia="zh-CN"/>
                  </w:rPr>
                </w:rPrChange>
              </w:rPr>
            </w:pPr>
            <w:ins w:id="1317" w:author="Henry Da Costa" w:date="2023-05-03T16:41:00Z">
              <w:r w:rsidRPr="0031587A">
                <w:rPr>
                  <w:rStyle w:val="codeChar"/>
                  <w:rFonts w:ascii="Cambria" w:hAnsi="Cambria"/>
                  <w:b/>
                  <w:bCs/>
                  <w:sz w:val="18"/>
                  <w:szCs w:val="18"/>
                  <w:rPrChange w:id="1318" w:author="Henry Da Costa" w:date="2023-05-03T16:58:00Z">
                    <w:rPr>
                      <w:rStyle w:val="codeChar"/>
                    </w:rPr>
                  </w:rPrChange>
                </w:rPr>
                <w:t>hchd</w:t>
              </w:r>
            </w:ins>
          </w:p>
        </w:tc>
        <w:tc>
          <w:tcPr>
            <w:tcW w:w="0" w:type="auto"/>
          </w:tcPr>
          <w:p w14:paraId="07423ED1" w14:textId="77777777" w:rsidR="001876A4" w:rsidRPr="0031587A" w:rsidRDefault="001876A4" w:rsidP="00DB0EB4">
            <w:pPr>
              <w:pStyle w:val="TableCell"/>
              <w:rPr>
                <w:ins w:id="1319" w:author="Henry Da Costa" w:date="2023-05-03T16:35:00Z"/>
                <w:rStyle w:val="codeChar"/>
                <w:rFonts w:ascii="Cambria" w:hAnsi="Cambria"/>
                <w:b/>
                <w:bCs/>
                <w:sz w:val="18"/>
                <w:szCs w:val="18"/>
                <w:rPrChange w:id="1320" w:author="Henry Da Costa" w:date="2023-05-03T16:58:00Z">
                  <w:rPr>
                    <w:ins w:id="1321" w:author="Henry Da Costa" w:date="2023-05-03T16:35:00Z"/>
                    <w:lang w:eastAsia="zh-CN"/>
                  </w:rPr>
                </w:rPrChange>
              </w:rPr>
            </w:pPr>
          </w:p>
        </w:tc>
        <w:tc>
          <w:tcPr>
            <w:tcW w:w="0" w:type="auto"/>
          </w:tcPr>
          <w:p w14:paraId="397259BF" w14:textId="77777777" w:rsidR="001876A4" w:rsidRPr="001876A4" w:rsidRDefault="001876A4" w:rsidP="00DB0EB4">
            <w:pPr>
              <w:pStyle w:val="TableCell"/>
              <w:rPr>
                <w:ins w:id="1322" w:author="Henry Da Costa" w:date="2023-05-03T16:59:00Z"/>
                <w:sz w:val="18"/>
                <w:szCs w:val="18"/>
                <w:lang w:eastAsia="zh-CN"/>
              </w:rPr>
            </w:pPr>
          </w:p>
        </w:tc>
        <w:tc>
          <w:tcPr>
            <w:tcW w:w="0" w:type="auto"/>
          </w:tcPr>
          <w:p w14:paraId="7053EEB1" w14:textId="0F7D746D" w:rsidR="001876A4" w:rsidRPr="006E4D98" w:rsidRDefault="001876A4" w:rsidP="00DB0EB4">
            <w:pPr>
              <w:pStyle w:val="TableCell"/>
              <w:rPr>
                <w:ins w:id="1323" w:author="Henry Da Costa" w:date="2023-05-03T16:35:00Z"/>
                <w:b/>
                <w:bCs/>
                <w:sz w:val="18"/>
                <w:szCs w:val="18"/>
                <w:lang w:eastAsia="zh-CN"/>
                <w:rPrChange w:id="1324" w:author="Henry Da Costa" w:date="2023-05-03T17:08:00Z">
                  <w:rPr>
                    <w:ins w:id="1325" w:author="Henry Da Costa" w:date="2023-05-03T16:35:00Z"/>
                    <w:lang w:eastAsia="zh-CN"/>
                  </w:rPr>
                </w:rPrChange>
              </w:rPr>
            </w:pPr>
            <w:ins w:id="1326" w:author="Henry Da Costa" w:date="2023-05-03T16:44:00Z">
              <w:r w:rsidRPr="006E4D98">
                <w:rPr>
                  <w:b/>
                  <w:bCs/>
                  <w:sz w:val="18"/>
                  <w:szCs w:val="18"/>
                  <w:lang w:eastAsia="zh-CN"/>
                  <w:rPrChange w:id="1327" w:author="Henry Da Costa" w:date="2023-05-03T17:08:00Z">
                    <w:rPr>
                      <w:sz w:val="22"/>
                      <w:szCs w:val="22"/>
                      <w:lang w:eastAsia="zh-CN"/>
                    </w:rPr>
                  </w:rPrChange>
                </w:rPr>
                <w:fldChar w:fldCharType="begin"/>
              </w:r>
              <w:r w:rsidRPr="006E4D98">
                <w:rPr>
                  <w:b/>
                  <w:bCs/>
                  <w:sz w:val="18"/>
                  <w:szCs w:val="18"/>
                  <w:lang w:eastAsia="zh-CN"/>
                  <w:rPrChange w:id="1328" w:author="Henry Da Costa" w:date="2023-05-03T17:08:00Z">
                    <w:rPr>
                      <w:lang w:eastAsia="zh-CN"/>
                    </w:rPr>
                  </w:rPrChange>
                </w:rPr>
                <w:instrText xml:space="preserve"> REF _Ref134024679 \r \h </w:instrText>
              </w:r>
            </w:ins>
            <w:r w:rsidRPr="006E4D98">
              <w:rPr>
                <w:b/>
                <w:bCs/>
                <w:sz w:val="18"/>
                <w:szCs w:val="18"/>
                <w:lang w:eastAsia="zh-CN"/>
                <w:rPrChange w:id="1329"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330" w:author="Henry Da Costa" w:date="2023-05-03T17:08:00Z">
                  <w:rPr>
                    <w:lang w:eastAsia="zh-CN"/>
                  </w:rPr>
                </w:rPrChange>
              </w:rPr>
              <w:fldChar w:fldCharType="separate"/>
            </w:r>
            <w:ins w:id="1331" w:author="Henry Da Costa" w:date="2023-05-03T17:13:00Z">
              <w:r w:rsidR="00400F6B">
                <w:rPr>
                  <w:b/>
                  <w:bCs/>
                  <w:sz w:val="18"/>
                  <w:szCs w:val="18"/>
                  <w:lang w:eastAsia="zh-CN"/>
                </w:rPr>
                <w:t>5.2.7</w:t>
              </w:r>
            </w:ins>
            <w:ins w:id="1332" w:author="Henry Da Costa" w:date="2023-05-03T16:44:00Z">
              <w:r w:rsidRPr="006E4D98">
                <w:rPr>
                  <w:b/>
                  <w:bCs/>
                  <w:sz w:val="18"/>
                  <w:szCs w:val="18"/>
                  <w:lang w:eastAsia="zh-CN"/>
                  <w:rPrChange w:id="1333" w:author="Henry Da Costa" w:date="2023-05-03T17:08:00Z">
                    <w:rPr>
                      <w:lang w:eastAsia="zh-CN"/>
                    </w:rPr>
                  </w:rPrChange>
                </w:rPr>
                <w:fldChar w:fldCharType="end"/>
              </w:r>
            </w:ins>
          </w:p>
        </w:tc>
        <w:tc>
          <w:tcPr>
            <w:tcW w:w="0" w:type="auto"/>
          </w:tcPr>
          <w:p w14:paraId="5EF8DD2E" w14:textId="4B29592B" w:rsidR="001876A4" w:rsidRPr="0031587A" w:rsidRDefault="001876A4" w:rsidP="00DB0EB4">
            <w:pPr>
              <w:pStyle w:val="TableCell"/>
              <w:rPr>
                <w:ins w:id="1334" w:author="Henry Da Costa" w:date="2023-05-03T16:35:00Z"/>
                <w:i/>
                <w:iCs/>
                <w:sz w:val="18"/>
                <w:szCs w:val="18"/>
                <w:lang w:eastAsia="zh-CN"/>
                <w:rPrChange w:id="1335" w:author="Henry Da Costa" w:date="2023-05-03T16:58:00Z">
                  <w:rPr>
                    <w:ins w:id="1336" w:author="Henry Da Costa" w:date="2023-05-03T16:35:00Z"/>
                    <w:lang w:eastAsia="zh-CN"/>
                  </w:rPr>
                </w:rPrChange>
              </w:rPr>
            </w:pPr>
            <w:ins w:id="1337" w:author="Henry Da Costa" w:date="2023-05-03T16:49:00Z">
              <w:r w:rsidRPr="0031587A">
                <w:rPr>
                  <w:i/>
                  <w:iCs/>
                  <w:sz w:val="18"/>
                  <w:szCs w:val="18"/>
                  <w:lang w:eastAsia="zh-CN"/>
                  <w:rPrChange w:id="1338" w:author="Henry Da Costa" w:date="2023-05-03T16:58:00Z">
                    <w:rPr>
                      <w:i/>
                      <w:iCs/>
                      <w:lang w:eastAsia="zh-CN"/>
                    </w:rPr>
                  </w:rPrChange>
                </w:rPr>
                <w:t>haptic channel description box</w:t>
              </w:r>
            </w:ins>
          </w:p>
        </w:tc>
      </w:tr>
      <w:tr w:rsidR="00400F6B" w14:paraId="79D2D0E8" w14:textId="77777777" w:rsidTr="00400F6B">
        <w:trPr>
          <w:jc w:val="center"/>
          <w:ins w:id="1339" w:author="Henry Da Costa" w:date="2023-05-03T16:41:00Z"/>
        </w:trPr>
        <w:tc>
          <w:tcPr>
            <w:tcW w:w="0" w:type="auto"/>
          </w:tcPr>
          <w:p w14:paraId="213250D8" w14:textId="77777777" w:rsidR="001876A4" w:rsidRPr="0031587A" w:rsidRDefault="001876A4" w:rsidP="00DB0EB4">
            <w:pPr>
              <w:pStyle w:val="TableCell"/>
              <w:rPr>
                <w:ins w:id="1340" w:author="Henry Da Costa" w:date="2023-05-03T16:41:00Z"/>
                <w:rStyle w:val="codeChar"/>
                <w:rFonts w:ascii="Cambria" w:hAnsi="Cambria"/>
                <w:sz w:val="18"/>
                <w:szCs w:val="18"/>
                <w:rPrChange w:id="1341" w:author="Henry Da Costa" w:date="2023-05-03T16:58:00Z">
                  <w:rPr>
                    <w:ins w:id="1342" w:author="Henry Da Costa" w:date="2023-05-03T16:41:00Z"/>
                    <w:rStyle w:val="codeChar"/>
                    <w:sz w:val="22"/>
                    <w:szCs w:val="22"/>
                  </w:rPr>
                </w:rPrChange>
              </w:rPr>
            </w:pPr>
          </w:p>
        </w:tc>
        <w:tc>
          <w:tcPr>
            <w:tcW w:w="0" w:type="auto"/>
          </w:tcPr>
          <w:p w14:paraId="22543055" w14:textId="77777777" w:rsidR="001876A4" w:rsidRPr="0031587A" w:rsidRDefault="001876A4" w:rsidP="00DB0EB4">
            <w:pPr>
              <w:pStyle w:val="TableCell"/>
              <w:rPr>
                <w:ins w:id="1343" w:author="Henry Da Costa" w:date="2023-05-03T16:41:00Z"/>
                <w:rStyle w:val="codeChar"/>
                <w:rFonts w:ascii="Cambria" w:hAnsi="Cambria"/>
                <w:sz w:val="18"/>
                <w:szCs w:val="18"/>
                <w:rPrChange w:id="1344" w:author="Henry Da Costa" w:date="2023-05-03T16:58:00Z">
                  <w:rPr>
                    <w:ins w:id="1345" w:author="Henry Da Costa" w:date="2023-05-03T16:41:00Z"/>
                    <w:rStyle w:val="codeChar"/>
                    <w:sz w:val="22"/>
                    <w:szCs w:val="22"/>
                  </w:rPr>
                </w:rPrChange>
              </w:rPr>
            </w:pPr>
          </w:p>
        </w:tc>
        <w:tc>
          <w:tcPr>
            <w:tcW w:w="0" w:type="auto"/>
          </w:tcPr>
          <w:p w14:paraId="12CEF9C2" w14:textId="77777777" w:rsidR="001876A4" w:rsidRPr="0031587A" w:rsidRDefault="001876A4" w:rsidP="00DB0EB4">
            <w:pPr>
              <w:pStyle w:val="TableCell"/>
              <w:rPr>
                <w:ins w:id="1346" w:author="Henry Da Costa" w:date="2023-05-03T16:41:00Z"/>
                <w:rStyle w:val="codeChar"/>
                <w:rFonts w:ascii="Cambria" w:hAnsi="Cambria"/>
                <w:sz w:val="18"/>
                <w:szCs w:val="18"/>
                <w:rPrChange w:id="1347" w:author="Henry Da Costa" w:date="2023-05-03T16:58:00Z">
                  <w:rPr>
                    <w:ins w:id="1348" w:author="Henry Da Costa" w:date="2023-05-03T16:41:00Z"/>
                    <w:rStyle w:val="codeChar"/>
                    <w:sz w:val="22"/>
                    <w:szCs w:val="22"/>
                  </w:rPr>
                </w:rPrChange>
              </w:rPr>
            </w:pPr>
          </w:p>
        </w:tc>
        <w:tc>
          <w:tcPr>
            <w:tcW w:w="0" w:type="auto"/>
          </w:tcPr>
          <w:p w14:paraId="295048E4" w14:textId="77777777" w:rsidR="001876A4" w:rsidRPr="0031587A" w:rsidRDefault="001876A4" w:rsidP="00DB0EB4">
            <w:pPr>
              <w:pStyle w:val="TableCell"/>
              <w:rPr>
                <w:ins w:id="1349" w:author="Henry Da Costa" w:date="2023-05-03T16:41:00Z"/>
                <w:rStyle w:val="codeChar"/>
                <w:rFonts w:ascii="Cambria" w:hAnsi="Cambria"/>
                <w:sz w:val="18"/>
                <w:szCs w:val="18"/>
                <w:rPrChange w:id="1350" w:author="Henry Da Costa" w:date="2023-05-03T16:58:00Z">
                  <w:rPr>
                    <w:ins w:id="1351" w:author="Henry Da Costa" w:date="2023-05-03T16:41:00Z"/>
                    <w:rStyle w:val="codeChar"/>
                    <w:sz w:val="22"/>
                    <w:szCs w:val="22"/>
                  </w:rPr>
                </w:rPrChange>
              </w:rPr>
            </w:pPr>
          </w:p>
        </w:tc>
        <w:tc>
          <w:tcPr>
            <w:tcW w:w="0" w:type="auto"/>
          </w:tcPr>
          <w:p w14:paraId="08091C43" w14:textId="77777777" w:rsidR="001876A4" w:rsidRPr="0031587A" w:rsidRDefault="001876A4" w:rsidP="00DB0EB4">
            <w:pPr>
              <w:pStyle w:val="TableCell"/>
              <w:rPr>
                <w:ins w:id="1352" w:author="Henry Da Costa" w:date="2023-05-03T16:41:00Z"/>
                <w:rStyle w:val="codeChar"/>
                <w:rFonts w:ascii="Cambria" w:hAnsi="Cambria"/>
                <w:sz w:val="18"/>
                <w:szCs w:val="18"/>
                <w:rPrChange w:id="1353" w:author="Henry Da Costa" w:date="2023-05-03T16:58:00Z">
                  <w:rPr>
                    <w:ins w:id="1354" w:author="Henry Da Costa" w:date="2023-05-03T16:41:00Z"/>
                    <w:rStyle w:val="codeChar"/>
                    <w:sz w:val="22"/>
                    <w:szCs w:val="22"/>
                  </w:rPr>
                </w:rPrChange>
              </w:rPr>
            </w:pPr>
          </w:p>
        </w:tc>
        <w:tc>
          <w:tcPr>
            <w:tcW w:w="0" w:type="auto"/>
          </w:tcPr>
          <w:p w14:paraId="608DEA1D" w14:textId="77777777" w:rsidR="001876A4" w:rsidRPr="0031587A" w:rsidRDefault="001876A4" w:rsidP="00DB0EB4">
            <w:pPr>
              <w:pStyle w:val="TableCell"/>
              <w:rPr>
                <w:ins w:id="1355" w:author="Henry Da Costa" w:date="2023-05-03T16:41:00Z"/>
                <w:rStyle w:val="codeChar"/>
                <w:rFonts w:ascii="Cambria" w:hAnsi="Cambria"/>
                <w:sz w:val="18"/>
                <w:szCs w:val="18"/>
                <w:rPrChange w:id="1356" w:author="Henry Da Costa" w:date="2023-05-03T16:58:00Z">
                  <w:rPr>
                    <w:ins w:id="1357" w:author="Henry Da Costa" w:date="2023-05-03T16:41:00Z"/>
                    <w:rStyle w:val="codeChar"/>
                    <w:sz w:val="22"/>
                    <w:szCs w:val="22"/>
                  </w:rPr>
                </w:rPrChange>
              </w:rPr>
            </w:pPr>
          </w:p>
        </w:tc>
        <w:tc>
          <w:tcPr>
            <w:tcW w:w="0" w:type="auto"/>
          </w:tcPr>
          <w:p w14:paraId="3F5B4815" w14:textId="77777777" w:rsidR="001876A4" w:rsidRPr="0031587A" w:rsidRDefault="001876A4" w:rsidP="00DB0EB4">
            <w:pPr>
              <w:pStyle w:val="TableCell"/>
              <w:rPr>
                <w:ins w:id="1358" w:author="Henry Da Costa" w:date="2023-05-03T16:41:00Z"/>
                <w:rStyle w:val="codeChar"/>
                <w:rFonts w:ascii="Cambria" w:hAnsi="Cambria"/>
                <w:b/>
                <w:bCs/>
                <w:sz w:val="18"/>
                <w:szCs w:val="18"/>
                <w:rPrChange w:id="1359" w:author="Henry Da Costa" w:date="2023-05-03T16:58:00Z">
                  <w:rPr>
                    <w:ins w:id="1360" w:author="Henry Da Costa" w:date="2023-05-03T16:41:00Z"/>
                    <w:rStyle w:val="codeChar"/>
                    <w:sz w:val="22"/>
                    <w:szCs w:val="22"/>
                  </w:rPr>
                </w:rPrChange>
              </w:rPr>
            </w:pPr>
          </w:p>
        </w:tc>
        <w:tc>
          <w:tcPr>
            <w:tcW w:w="0" w:type="auto"/>
          </w:tcPr>
          <w:p w14:paraId="2BE91689" w14:textId="77777777" w:rsidR="001876A4" w:rsidRPr="0031587A" w:rsidRDefault="001876A4" w:rsidP="00DB0EB4">
            <w:pPr>
              <w:pStyle w:val="TableCell"/>
              <w:rPr>
                <w:ins w:id="1361" w:author="Henry Da Costa" w:date="2023-05-03T16:41:00Z"/>
                <w:rStyle w:val="codeChar"/>
                <w:rFonts w:ascii="Cambria" w:hAnsi="Cambria"/>
                <w:b/>
                <w:bCs/>
                <w:sz w:val="18"/>
                <w:szCs w:val="18"/>
                <w:rPrChange w:id="1362" w:author="Henry Da Costa" w:date="2023-05-03T16:58:00Z">
                  <w:rPr>
                    <w:ins w:id="1363" w:author="Henry Da Costa" w:date="2023-05-03T16:41:00Z"/>
                    <w:rStyle w:val="codeChar"/>
                    <w:sz w:val="22"/>
                    <w:szCs w:val="22"/>
                  </w:rPr>
                </w:rPrChange>
              </w:rPr>
            </w:pPr>
          </w:p>
        </w:tc>
        <w:tc>
          <w:tcPr>
            <w:tcW w:w="0" w:type="auto"/>
          </w:tcPr>
          <w:p w14:paraId="2812557F" w14:textId="77777777" w:rsidR="001876A4" w:rsidRPr="0031587A" w:rsidRDefault="001876A4" w:rsidP="00DB0EB4">
            <w:pPr>
              <w:pStyle w:val="TableCell"/>
              <w:rPr>
                <w:ins w:id="1364" w:author="Henry Da Costa" w:date="2023-05-03T16:41:00Z"/>
                <w:rStyle w:val="codeChar"/>
                <w:rFonts w:ascii="Cambria" w:hAnsi="Cambria"/>
                <w:b/>
                <w:bCs/>
                <w:sz w:val="18"/>
                <w:szCs w:val="18"/>
                <w:rPrChange w:id="1365" w:author="Henry Da Costa" w:date="2023-05-03T16:58:00Z">
                  <w:rPr>
                    <w:ins w:id="1366" w:author="Henry Da Costa" w:date="2023-05-03T16:41:00Z"/>
                    <w:rStyle w:val="codeChar"/>
                    <w:sz w:val="22"/>
                    <w:szCs w:val="22"/>
                  </w:rPr>
                </w:rPrChange>
              </w:rPr>
            </w:pPr>
          </w:p>
        </w:tc>
        <w:tc>
          <w:tcPr>
            <w:tcW w:w="0" w:type="auto"/>
          </w:tcPr>
          <w:p w14:paraId="6266A6CD" w14:textId="77777777" w:rsidR="001876A4" w:rsidRPr="0031587A" w:rsidRDefault="001876A4" w:rsidP="00DB0EB4">
            <w:pPr>
              <w:pStyle w:val="TableCell"/>
              <w:rPr>
                <w:ins w:id="1367" w:author="Henry Da Costa" w:date="2023-05-03T16:41:00Z"/>
                <w:rStyle w:val="codeChar"/>
                <w:rFonts w:ascii="Cambria" w:hAnsi="Cambria"/>
                <w:b/>
                <w:bCs/>
                <w:sz w:val="18"/>
                <w:szCs w:val="18"/>
                <w:rPrChange w:id="1368" w:author="Henry Da Costa" w:date="2023-05-03T16:58:00Z">
                  <w:rPr>
                    <w:ins w:id="1369" w:author="Henry Da Costa" w:date="2023-05-03T16:41:00Z"/>
                    <w:rStyle w:val="codeChar"/>
                    <w:sz w:val="22"/>
                    <w:szCs w:val="22"/>
                  </w:rPr>
                </w:rPrChange>
              </w:rPr>
            </w:pPr>
          </w:p>
        </w:tc>
        <w:tc>
          <w:tcPr>
            <w:tcW w:w="0" w:type="auto"/>
          </w:tcPr>
          <w:p w14:paraId="1719F31F" w14:textId="192E8E04" w:rsidR="001876A4" w:rsidRPr="0031587A" w:rsidRDefault="001876A4" w:rsidP="00DB0EB4">
            <w:pPr>
              <w:pStyle w:val="TableCell"/>
              <w:rPr>
                <w:ins w:id="1370" w:author="Henry Da Costa" w:date="2023-05-03T16:41:00Z"/>
                <w:rStyle w:val="codeChar"/>
                <w:rFonts w:ascii="Cambria" w:hAnsi="Cambria"/>
                <w:b/>
                <w:bCs/>
                <w:sz w:val="18"/>
                <w:szCs w:val="18"/>
                <w:rPrChange w:id="1371" w:author="Henry Da Costa" w:date="2023-05-03T16:58:00Z">
                  <w:rPr>
                    <w:ins w:id="1372" w:author="Henry Da Costa" w:date="2023-05-03T16:41:00Z"/>
                    <w:rStyle w:val="codeChar"/>
                    <w:sz w:val="22"/>
                    <w:szCs w:val="22"/>
                  </w:rPr>
                </w:rPrChange>
              </w:rPr>
            </w:pPr>
            <w:ins w:id="1373" w:author="Henry Da Costa" w:date="2023-05-03T16:41:00Z">
              <w:r w:rsidRPr="0031587A">
                <w:rPr>
                  <w:rStyle w:val="codeChar"/>
                  <w:rFonts w:ascii="Cambria" w:hAnsi="Cambria"/>
                  <w:b/>
                  <w:bCs/>
                  <w:sz w:val="18"/>
                  <w:szCs w:val="18"/>
                  <w:rPrChange w:id="1374" w:author="Henry Da Costa" w:date="2023-05-03T16:58:00Z">
                    <w:rPr>
                      <w:rStyle w:val="codeChar"/>
                    </w:rPr>
                  </w:rPrChange>
                </w:rPr>
                <w:t>hchh</w:t>
              </w:r>
            </w:ins>
          </w:p>
        </w:tc>
        <w:tc>
          <w:tcPr>
            <w:tcW w:w="0" w:type="auto"/>
          </w:tcPr>
          <w:p w14:paraId="4E1118AB" w14:textId="1591098D" w:rsidR="001876A4" w:rsidRPr="001876A4" w:rsidRDefault="001876A4" w:rsidP="00DB0EB4">
            <w:pPr>
              <w:pStyle w:val="TableCell"/>
              <w:rPr>
                <w:ins w:id="1375" w:author="Henry Da Costa" w:date="2023-05-03T16:59:00Z"/>
                <w:sz w:val="18"/>
                <w:szCs w:val="18"/>
                <w:lang w:eastAsia="zh-CN"/>
              </w:rPr>
            </w:pPr>
          </w:p>
        </w:tc>
        <w:tc>
          <w:tcPr>
            <w:tcW w:w="0" w:type="auto"/>
          </w:tcPr>
          <w:p w14:paraId="5EAFC00E" w14:textId="19637493" w:rsidR="001876A4" w:rsidRPr="006E4D98" w:rsidRDefault="001876A4" w:rsidP="00DB0EB4">
            <w:pPr>
              <w:pStyle w:val="TableCell"/>
              <w:rPr>
                <w:ins w:id="1376" w:author="Henry Da Costa" w:date="2023-05-03T16:41:00Z"/>
                <w:b/>
                <w:bCs/>
                <w:sz w:val="18"/>
                <w:szCs w:val="18"/>
                <w:lang w:eastAsia="zh-CN"/>
                <w:rPrChange w:id="1377" w:author="Henry Da Costa" w:date="2023-05-03T17:08:00Z">
                  <w:rPr>
                    <w:ins w:id="1378" w:author="Henry Da Costa" w:date="2023-05-03T16:41:00Z"/>
                    <w:lang w:eastAsia="zh-CN"/>
                  </w:rPr>
                </w:rPrChange>
              </w:rPr>
            </w:pPr>
            <w:ins w:id="1379" w:author="Henry Da Costa" w:date="2023-05-03T16:44:00Z">
              <w:r w:rsidRPr="006E4D98">
                <w:rPr>
                  <w:b/>
                  <w:bCs/>
                  <w:sz w:val="18"/>
                  <w:szCs w:val="18"/>
                  <w:lang w:eastAsia="zh-CN"/>
                  <w:rPrChange w:id="1380" w:author="Henry Da Costa" w:date="2023-05-03T17:08:00Z">
                    <w:rPr>
                      <w:sz w:val="22"/>
                      <w:szCs w:val="22"/>
                      <w:lang w:eastAsia="zh-CN"/>
                    </w:rPr>
                  </w:rPrChange>
                </w:rPr>
                <w:fldChar w:fldCharType="begin"/>
              </w:r>
              <w:r w:rsidRPr="006E4D98">
                <w:rPr>
                  <w:b/>
                  <w:bCs/>
                  <w:sz w:val="18"/>
                  <w:szCs w:val="18"/>
                  <w:lang w:eastAsia="zh-CN"/>
                  <w:rPrChange w:id="1381" w:author="Henry Da Costa" w:date="2023-05-03T17:08:00Z">
                    <w:rPr>
                      <w:lang w:eastAsia="zh-CN"/>
                    </w:rPr>
                  </w:rPrChange>
                </w:rPr>
                <w:instrText xml:space="preserve"> REF _Ref134024683 \r \h </w:instrText>
              </w:r>
            </w:ins>
            <w:r w:rsidRPr="006E4D98">
              <w:rPr>
                <w:b/>
                <w:bCs/>
                <w:sz w:val="18"/>
                <w:szCs w:val="18"/>
                <w:lang w:eastAsia="zh-CN"/>
                <w:rPrChange w:id="1382"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383" w:author="Henry Da Costa" w:date="2023-05-03T17:08:00Z">
                  <w:rPr>
                    <w:lang w:eastAsia="zh-CN"/>
                  </w:rPr>
                </w:rPrChange>
              </w:rPr>
              <w:fldChar w:fldCharType="separate"/>
            </w:r>
            <w:ins w:id="1384" w:author="Henry Da Costa" w:date="2023-05-03T17:13:00Z">
              <w:r w:rsidR="00400F6B">
                <w:rPr>
                  <w:b/>
                  <w:bCs/>
                  <w:sz w:val="18"/>
                  <w:szCs w:val="18"/>
                  <w:lang w:eastAsia="zh-CN"/>
                </w:rPr>
                <w:t>5.2.7</w:t>
              </w:r>
            </w:ins>
            <w:ins w:id="1385" w:author="Henry Da Costa" w:date="2023-05-03T16:44:00Z">
              <w:r w:rsidRPr="006E4D98">
                <w:rPr>
                  <w:b/>
                  <w:bCs/>
                  <w:sz w:val="18"/>
                  <w:szCs w:val="18"/>
                  <w:lang w:eastAsia="zh-CN"/>
                  <w:rPrChange w:id="1386" w:author="Henry Da Costa" w:date="2023-05-03T17:08:00Z">
                    <w:rPr>
                      <w:lang w:eastAsia="zh-CN"/>
                    </w:rPr>
                  </w:rPrChange>
                </w:rPr>
                <w:fldChar w:fldCharType="end"/>
              </w:r>
            </w:ins>
          </w:p>
        </w:tc>
        <w:tc>
          <w:tcPr>
            <w:tcW w:w="0" w:type="auto"/>
          </w:tcPr>
          <w:p w14:paraId="1767C9A2" w14:textId="08245E9F" w:rsidR="001876A4" w:rsidRPr="0031587A" w:rsidRDefault="001876A4" w:rsidP="00DB0EB4">
            <w:pPr>
              <w:pStyle w:val="TableCell"/>
              <w:rPr>
                <w:ins w:id="1387" w:author="Henry Da Costa" w:date="2023-05-03T16:41:00Z"/>
                <w:i/>
                <w:iCs/>
                <w:sz w:val="18"/>
                <w:szCs w:val="18"/>
                <w:lang w:eastAsia="zh-CN"/>
                <w:rPrChange w:id="1388" w:author="Henry Da Costa" w:date="2023-05-03T16:58:00Z">
                  <w:rPr>
                    <w:ins w:id="1389" w:author="Henry Da Costa" w:date="2023-05-03T16:41:00Z"/>
                    <w:lang w:eastAsia="zh-CN"/>
                  </w:rPr>
                </w:rPrChange>
              </w:rPr>
            </w:pPr>
            <w:ins w:id="1390" w:author="Henry Da Costa" w:date="2023-05-03T16:49:00Z">
              <w:r w:rsidRPr="0031587A">
                <w:rPr>
                  <w:i/>
                  <w:iCs/>
                  <w:sz w:val="18"/>
                  <w:szCs w:val="18"/>
                  <w:lang w:eastAsia="zh-CN"/>
                  <w:rPrChange w:id="1391" w:author="Henry Da Costa" w:date="2023-05-03T16:58:00Z">
                    <w:rPr>
                      <w:i/>
                      <w:iCs/>
                      <w:lang w:eastAsia="zh-CN"/>
                    </w:rPr>
                  </w:rPrChange>
                </w:rPr>
                <w:t>haptic channel header box</w:t>
              </w:r>
            </w:ins>
          </w:p>
        </w:tc>
      </w:tr>
      <w:tr w:rsidR="00400F6B" w14:paraId="16585C11" w14:textId="77777777" w:rsidTr="00400F6B">
        <w:trPr>
          <w:jc w:val="center"/>
          <w:ins w:id="1392" w:author="Henry Da Costa" w:date="2023-05-03T16:41:00Z"/>
        </w:trPr>
        <w:tc>
          <w:tcPr>
            <w:tcW w:w="0" w:type="auto"/>
          </w:tcPr>
          <w:p w14:paraId="30CDC382" w14:textId="77777777" w:rsidR="001876A4" w:rsidRPr="0031587A" w:rsidRDefault="001876A4" w:rsidP="00DB0EB4">
            <w:pPr>
              <w:pStyle w:val="TableCell"/>
              <w:rPr>
                <w:ins w:id="1393" w:author="Henry Da Costa" w:date="2023-05-03T16:41:00Z"/>
                <w:rStyle w:val="codeChar"/>
                <w:rFonts w:ascii="Cambria" w:hAnsi="Cambria"/>
                <w:sz w:val="18"/>
                <w:szCs w:val="18"/>
                <w:rPrChange w:id="1394" w:author="Henry Da Costa" w:date="2023-05-03T16:58:00Z">
                  <w:rPr>
                    <w:ins w:id="1395" w:author="Henry Da Costa" w:date="2023-05-03T16:41:00Z"/>
                    <w:rStyle w:val="codeChar"/>
                    <w:sz w:val="22"/>
                    <w:szCs w:val="22"/>
                  </w:rPr>
                </w:rPrChange>
              </w:rPr>
            </w:pPr>
          </w:p>
        </w:tc>
        <w:tc>
          <w:tcPr>
            <w:tcW w:w="0" w:type="auto"/>
          </w:tcPr>
          <w:p w14:paraId="60D21942" w14:textId="77777777" w:rsidR="001876A4" w:rsidRPr="0031587A" w:rsidRDefault="001876A4" w:rsidP="00DB0EB4">
            <w:pPr>
              <w:pStyle w:val="TableCell"/>
              <w:rPr>
                <w:ins w:id="1396" w:author="Henry Da Costa" w:date="2023-05-03T16:41:00Z"/>
                <w:rStyle w:val="codeChar"/>
                <w:rFonts w:ascii="Cambria" w:hAnsi="Cambria"/>
                <w:sz w:val="18"/>
                <w:szCs w:val="18"/>
                <w:rPrChange w:id="1397" w:author="Henry Da Costa" w:date="2023-05-03T16:58:00Z">
                  <w:rPr>
                    <w:ins w:id="1398" w:author="Henry Da Costa" w:date="2023-05-03T16:41:00Z"/>
                    <w:rStyle w:val="codeChar"/>
                    <w:sz w:val="22"/>
                    <w:szCs w:val="22"/>
                  </w:rPr>
                </w:rPrChange>
              </w:rPr>
            </w:pPr>
          </w:p>
        </w:tc>
        <w:tc>
          <w:tcPr>
            <w:tcW w:w="0" w:type="auto"/>
          </w:tcPr>
          <w:p w14:paraId="771FDA4E" w14:textId="77777777" w:rsidR="001876A4" w:rsidRPr="0031587A" w:rsidRDefault="001876A4" w:rsidP="00DB0EB4">
            <w:pPr>
              <w:pStyle w:val="TableCell"/>
              <w:rPr>
                <w:ins w:id="1399" w:author="Henry Da Costa" w:date="2023-05-03T16:41:00Z"/>
                <w:rStyle w:val="codeChar"/>
                <w:rFonts w:ascii="Cambria" w:hAnsi="Cambria"/>
                <w:sz w:val="18"/>
                <w:szCs w:val="18"/>
                <w:rPrChange w:id="1400" w:author="Henry Da Costa" w:date="2023-05-03T16:58:00Z">
                  <w:rPr>
                    <w:ins w:id="1401" w:author="Henry Da Costa" w:date="2023-05-03T16:41:00Z"/>
                    <w:rStyle w:val="codeChar"/>
                    <w:sz w:val="22"/>
                    <w:szCs w:val="22"/>
                  </w:rPr>
                </w:rPrChange>
              </w:rPr>
            </w:pPr>
          </w:p>
        </w:tc>
        <w:tc>
          <w:tcPr>
            <w:tcW w:w="0" w:type="auto"/>
          </w:tcPr>
          <w:p w14:paraId="1C06E0AB" w14:textId="77777777" w:rsidR="001876A4" w:rsidRPr="0031587A" w:rsidRDefault="001876A4" w:rsidP="00DB0EB4">
            <w:pPr>
              <w:pStyle w:val="TableCell"/>
              <w:rPr>
                <w:ins w:id="1402" w:author="Henry Da Costa" w:date="2023-05-03T16:41:00Z"/>
                <w:rStyle w:val="codeChar"/>
                <w:rFonts w:ascii="Cambria" w:hAnsi="Cambria"/>
                <w:sz w:val="18"/>
                <w:szCs w:val="18"/>
                <w:rPrChange w:id="1403" w:author="Henry Da Costa" w:date="2023-05-03T16:58:00Z">
                  <w:rPr>
                    <w:ins w:id="1404" w:author="Henry Da Costa" w:date="2023-05-03T16:41:00Z"/>
                    <w:rStyle w:val="codeChar"/>
                    <w:sz w:val="22"/>
                    <w:szCs w:val="22"/>
                  </w:rPr>
                </w:rPrChange>
              </w:rPr>
            </w:pPr>
          </w:p>
        </w:tc>
        <w:tc>
          <w:tcPr>
            <w:tcW w:w="0" w:type="auto"/>
          </w:tcPr>
          <w:p w14:paraId="4EE5BD30" w14:textId="77777777" w:rsidR="001876A4" w:rsidRPr="0031587A" w:rsidRDefault="001876A4" w:rsidP="00DB0EB4">
            <w:pPr>
              <w:pStyle w:val="TableCell"/>
              <w:rPr>
                <w:ins w:id="1405" w:author="Henry Da Costa" w:date="2023-05-03T16:41:00Z"/>
                <w:rStyle w:val="codeChar"/>
                <w:rFonts w:ascii="Cambria" w:hAnsi="Cambria"/>
                <w:sz w:val="18"/>
                <w:szCs w:val="18"/>
                <w:rPrChange w:id="1406" w:author="Henry Da Costa" w:date="2023-05-03T16:58:00Z">
                  <w:rPr>
                    <w:ins w:id="1407" w:author="Henry Da Costa" w:date="2023-05-03T16:41:00Z"/>
                    <w:rStyle w:val="codeChar"/>
                    <w:sz w:val="22"/>
                    <w:szCs w:val="22"/>
                  </w:rPr>
                </w:rPrChange>
              </w:rPr>
            </w:pPr>
          </w:p>
        </w:tc>
        <w:tc>
          <w:tcPr>
            <w:tcW w:w="0" w:type="auto"/>
          </w:tcPr>
          <w:p w14:paraId="5E97B5B3" w14:textId="77777777" w:rsidR="001876A4" w:rsidRPr="0031587A" w:rsidRDefault="001876A4" w:rsidP="00DB0EB4">
            <w:pPr>
              <w:pStyle w:val="TableCell"/>
              <w:rPr>
                <w:ins w:id="1408" w:author="Henry Da Costa" w:date="2023-05-03T16:41:00Z"/>
                <w:rStyle w:val="codeChar"/>
                <w:rFonts w:ascii="Cambria" w:hAnsi="Cambria"/>
                <w:sz w:val="18"/>
                <w:szCs w:val="18"/>
                <w:rPrChange w:id="1409" w:author="Henry Da Costa" w:date="2023-05-03T16:58:00Z">
                  <w:rPr>
                    <w:ins w:id="1410" w:author="Henry Da Costa" w:date="2023-05-03T16:41:00Z"/>
                    <w:rStyle w:val="codeChar"/>
                    <w:sz w:val="22"/>
                    <w:szCs w:val="22"/>
                  </w:rPr>
                </w:rPrChange>
              </w:rPr>
            </w:pPr>
          </w:p>
        </w:tc>
        <w:tc>
          <w:tcPr>
            <w:tcW w:w="0" w:type="auto"/>
          </w:tcPr>
          <w:p w14:paraId="7D227701" w14:textId="77777777" w:rsidR="001876A4" w:rsidRPr="0031587A" w:rsidRDefault="001876A4" w:rsidP="00DB0EB4">
            <w:pPr>
              <w:pStyle w:val="TableCell"/>
              <w:rPr>
                <w:ins w:id="1411" w:author="Henry Da Costa" w:date="2023-05-03T16:41:00Z"/>
                <w:rStyle w:val="codeChar"/>
                <w:rFonts w:ascii="Cambria" w:hAnsi="Cambria"/>
                <w:b/>
                <w:bCs/>
                <w:sz w:val="18"/>
                <w:szCs w:val="18"/>
                <w:rPrChange w:id="1412" w:author="Henry Da Costa" w:date="2023-05-03T16:58:00Z">
                  <w:rPr>
                    <w:ins w:id="1413" w:author="Henry Da Costa" w:date="2023-05-03T16:41:00Z"/>
                    <w:rStyle w:val="codeChar"/>
                    <w:sz w:val="22"/>
                    <w:szCs w:val="22"/>
                  </w:rPr>
                </w:rPrChange>
              </w:rPr>
            </w:pPr>
          </w:p>
        </w:tc>
        <w:tc>
          <w:tcPr>
            <w:tcW w:w="0" w:type="auto"/>
          </w:tcPr>
          <w:p w14:paraId="2E3C5F8B" w14:textId="77777777" w:rsidR="001876A4" w:rsidRPr="0031587A" w:rsidRDefault="001876A4" w:rsidP="00DB0EB4">
            <w:pPr>
              <w:pStyle w:val="TableCell"/>
              <w:rPr>
                <w:ins w:id="1414" w:author="Henry Da Costa" w:date="2023-05-03T16:41:00Z"/>
                <w:rStyle w:val="codeChar"/>
                <w:rFonts w:ascii="Cambria" w:hAnsi="Cambria"/>
                <w:b/>
                <w:bCs/>
                <w:sz w:val="18"/>
                <w:szCs w:val="18"/>
                <w:rPrChange w:id="1415" w:author="Henry Da Costa" w:date="2023-05-03T16:58:00Z">
                  <w:rPr>
                    <w:ins w:id="1416" w:author="Henry Da Costa" w:date="2023-05-03T16:41:00Z"/>
                    <w:rStyle w:val="codeChar"/>
                    <w:sz w:val="22"/>
                    <w:szCs w:val="22"/>
                  </w:rPr>
                </w:rPrChange>
              </w:rPr>
            </w:pPr>
          </w:p>
        </w:tc>
        <w:tc>
          <w:tcPr>
            <w:tcW w:w="0" w:type="auto"/>
          </w:tcPr>
          <w:p w14:paraId="5D2A2CD7" w14:textId="77777777" w:rsidR="001876A4" w:rsidRPr="0031587A" w:rsidRDefault="001876A4" w:rsidP="00DB0EB4">
            <w:pPr>
              <w:pStyle w:val="TableCell"/>
              <w:rPr>
                <w:ins w:id="1417" w:author="Henry Da Costa" w:date="2023-05-03T16:41:00Z"/>
                <w:rStyle w:val="codeChar"/>
                <w:rFonts w:ascii="Cambria" w:hAnsi="Cambria"/>
                <w:b/>
                <w:bCs/>
                <w:sz w:val="18"/>
                <w:szCs w:val="18"/>
                <w:rPrChange w:id="1418" w:author="Henry Da Costa" w:date="2023-05-03T16:58:00Z">
                  <w:rPr>
                    <w:ins w:id="1419" w:author="Henry Da Costa" w:date="2023-05-03T16:41:00Z"/>
                    <w:rStyle w:val="codeChar"/>
                    <w:sz w:val="22"/>
                    <w:szCs w:val="22"/>
                  </w:rPr>
                </w:rPrChange>
              </w:rPr>
            </w:pPr>
          </w:p>
        </w:tc>
        <w:tc>
          <w:tcPr>
            <w:tcW w:w="0" w:type="auto"/>
          </w:tcPr>
          <w:p w14:paraId="360709AD" w14:textId="77777777" w:rsidR="001876A4" w:rsidRPr="0031587A" w:rsidRDefault="001876A4" w:rsidP="00DB0EB4">
            <w:pPr>
              <w:pStyle w:val="TableCell"/>
              <w:rPr>
                <w:ins w:id="1420" w:author="Henry Da Costa" w:date="2023-05-03T16:41:00Z"/>
                <w:rStyle w:val="codeChar"/>
                <w:rFonts w:ascii="Cambria" w:hAnsi="Cambria"/>
                <w:b/>
                <w:bCs/>
                <w:sz w:val="18"/>
                <w:szCs w:val="18"/>
                <w:rPrChange w:id="1421" w:author="Henry Da Costa" w:date="2023-05-03T16:58:00Z">
                  <w:rPr>
                    <w:ins w:id="1422" w:author="Henry Da Costa" w:date="2023-05-03T16:41:00Z"/>
                    <w:rStyle w:val="codeChar"/>
                    <w:sz w:val="22"/>
                    <w:szCs w:val="22"/>
                  </w:rPr>
                </w:rPrChange>
              </w:rPr>
            </w:pPr>
          </w:p>
        </w:tc>
        <w:tc>
          <w:tcPr>
            <w:tcW w:w="0" w:type="auto"/>
          </w:tcPr>
          <w:p w14:paraId="470AF5F5" w14:textId="754FA156" w:rsidR="001876A4" w:rsidRPr="0031587A" w:rsidRDefault="001876A4" w:rsidP="00DB0EB4">
            <w:pPr>
              <w:pStyle w:val="TableCell"/>
              <w:rPr>
                <w:ins w:id="1423" w:author="Henry Da Costa" w:date="2023-05-03T16:41:00Z"/>
                <w:rStyle w:val="codeChar"/>
                <w:rFonts w:ascii="Cambria" w:hAnsi="Cambria"/>
                <w:b/>
                <w:bCs/>
                <w:sz w:val="18"/>
                <w:szCs w:val="18"/>
                <w:rPrChange w:id="1424" w:author="Henry Da Costa" w:date="2023-05-03T16:58:00Z">
                  <w:rPr>
                    <w:ins w:id="1425" w:author="Henry Da Costa" w:date="2023-05-03T16:41:00Z"/>
                    <w:rStyle w:val="codeChar"/>
                    <w:sz w:val="22"/>
                    <w:szCs w:val="22"/>
                  </w:rPr>
                </w:rPrChange>
              </w:rPr>
            </w:pPr>
            <w:ins w:id="1426" w:author="Henry Da Costa" w:date="2023-05-03T16:41:00Z">
              <w:r w:rsidRPr="0031587A">
                <w:rPr>
                  <w:rStyle w:val="codeChar"/>
                  <w:rFonts w:ascii="Cambria" w:hAnsi="Cambria"/>
                  <w:b/>
                  <w:bCs/>
                  <w:sz w:val="18"/>
                  <w:szCs w:val="18"/>
                  <w:rPrChange w:id="1427" w:author="Henry Da Costa" w:date="2023-05-03T16:58:00Z">
                    <w:rPr>
                      <w:rStyle w:val="codeChar"/>
                    </w:rPr>
                  </w:rPrChange>
                </w:rPr>
                <w:t>hbnd</w:t>
              </w:r>
            </w:ins>
          </w:p>
        </w:tc>
        <w:tc>
          <w:tcPr>
            <w:tcW w:w="0" w:type="auto"/>
          </w:tcPr>
          <w:p w14:paraId="3F283356" w14:textId="77777777" w:rsidR="001876A4" w:rsidRPr="001876A4" w:rsidRDefault="001876A4" w:rsidP="00DB0EB4">
            <w:pPr>
              <w:pStyle w:val="TableCell"/>
              <w:rPr>
                <w:ins w:id="1428" w:author="Henry Da Costa" w:date="2023-05-03T16:59:00Z"/>
                <w:sz w:val="18"/>
                <w:szCs w:val="18"/>
                <w:lang w:eastAsia="zh-CN"/>
              </w:rPr>
            </w:pPr>
          </w:p>
        </w:tc>
        <w:tc>
          <w:tcPr>
            <w:tcW w:w="0" w:type="auto"/>
          </w:tcPr>
          <w:p w14:paraId="00231B3D" w14:textId="092A4C7F" w:rsidR="001876A4" w:rsidRPr="006E4D98" w:rsidRDefault="001876A4" w:rsidP="00DB0EB4">
            <w:pPr>
              <w:pStyle w:val="TableCell"/>
              <w:rPr>
                <w:ins w:id="1429" w:author="Henry Da Costa" w:date="2023-05-03T16:41:00Z"/>
                <w:b/>
                <w:bCs/>
                <w:sz w:val="18"/>
                <w:szCs w:val="18"/>
                <w:lang w:eastAsia="zh-CN"/>
                <w:rPrChange w:id="1430" w:author="Henry Da Costa" w:date="2023-05-03T17:08:00Z">
                  <w:rPr>
                    <w:ins w:id="1431" w:author="Henry Da Costa" w:date="2023-05-03T16:41:00Z"/>
                    <w:lang w:eastAsia="zh-CN"/>
                  </w:rPr>
                </w:rPrChange>
              </w:rPr>
            </w:pPr>
            <w:ins w:id="1432" w:author="Henry Da Costa" w:date="2023-05-03T16:44:00Z">
              <w:r w:rsidRPr="006E4D98">
                <w:rPr>
                  <w:b/>
                  <w:bCs/>
                  <w:sz w:val="18"/>
                  <w:szCs w:val="18"/>
                  <w:lang w:eastAsia="zh-CN"/>
                  <w:rPrChange w:id="1433" w:author="Henry Da Costa" w:date="2023-05-03T17:08:00Z">
                    <w:rPr>
                      <w:sz w:val="22"/>
                      <w:szCs w:val="22"/>
                      <w:lang w:eastAsia="zh-CN"/>
                    </w:rPr>
                  </w:rPrChange>
                </w:rPr>
                <w:fldChar w:fldCharType="begin"/>
              </w:r>
              <w:r w:rsidRPr="006E4D98">
                <w:rPr>
                  <w:b/>
                  <w:bCs/>
                  <w:sz w:val="18"/>
                  <w:szCs w:val="18"/>
                  <w:lang w:eastAsia="zh-CN"/>
                  <w:rPrChange w:id="1434" w:author="Henry Da Costa" w:date="2023-05-03T17:08:00Z">
                    <w:rPr>
                      <w:lang w:eastAsia="zh-CN"/>
                    </w:rPr>
                  </w:rPrChange>
                </w:rPr>
                <w:instrText xml:space="preserve"> REF _Ref134024688 \r \h </w:instrText>
              </w:r>
            </w:ins>
            <w:r w:rsidRPr="006E4D98">
              <w:rPr>
                <w:b/>
                <w:bCs/>
                <w:sz w:val="18"/>
                <w:szCs w:val="18"/>
                <w:lang w:eastAsia="zh-CN"/>
                <w:rPrChange w:id="1435" w:author="Henry Da Costa" w:date="2023-05-03T17:08:00Z">
                  <w:rPr>
                    <w:lang w:eastAsia="zh-CN"/>
                  </w:rPr>
                </w:rPrChange>
              </w:rPr>
              <w:instrText xml:space="preserve"> \* MERGEFORMAT </w:instrText>
            </w:r>
            <w:r w:rsidRPr="00BA7A06">
              <w:rPr>
                <w:b/>
                <w:sz w:val="18"/>
                <w:szCs w:val="18"/>
                <w:lang w:eastAsia="zh-CN"/>
              </w:rPr>
            </w:r>
            <w:r w:rsidRPr="006E4D98">
              <w:rPr>
                <w:b/>
                <w:bCs/>
                <w:sz w:val="18"/>
                <w:szCs w:val="18"/>
                <w:lang w:eastAsia="zh-CN"/>
                <w:rPrChange w:id="1436" w:author="Henry Da Costa" w:date="2023-05-03T17:08:00Z">
                  <w:rPr>
                    <w:lang w:eastAsia="zh-CN"/>
                  </w:rPr>
                </w:rPrChange>
              </w:rPr>
              <w:fldChar w:fldCharType="separate"/>
            </w:r>
            <w:ins w:id="1437" w:author="Henry Da Costa" w:date="2023-05-03T17:13:00Z">
              <w:r w:rsidR="00400F6B">
                <w:rPr>
                  <w:b/>
                  <w:bCs/>
                  <w:sz w:val="18"/>
                  <w:szCs w:val="18"/>
                  <w:lang w:eastAsia="zh-CN"/>
                </w:rPr>
                <w:t>5.2.8</w:t>
              </w:r>
            </w:ins>
            <w:ins w:id="1438" w:author="Henry Da Costa" w:date="2023-05-03T16:44:00Z">
              <w:r w:rsidRPr="006E4D98">
                <w:rPr>
                  <w:b/>
                  <w:bCs/>
                  <w:sz w:val="18"/>
                  <w:szCs w:val="18"/>
                  <w:lang w:eastAsia="zh-CN"/>
                  <w:rPrChange w:id="1439" w:author="Henry Da Costa" w:date="2023-05-03T17:08:00Z">
                    <w:rPr>
                      <w:lang w:eastAsia="zh-CN"/>
                    </w:rPr>
                  </w:rPrChange>
                </w:rPr>
                <w:fldChar w:fldCharType="end"/>
              </w:r>
            </w:ins>
          </w:p>
        </w:tc>
        <w:tc>
          <w:tcPr>
            <w:tcW w:w="0" w:type="auto"/>
          </w:tcPr>
          <w:p w14:paraId="5DD8B061" w14:textId="68A11AB5" w:rsidR="001876A4" w:rsidRPr="0031587A" w:rsidRDefault="001876A4" w:rsidP="00DB0EB4">
            <w:pPr>
              <w:pStyle w:val="TableCell"/>
              <w:rPr>
                <w:ins w:id="1440" w:author="Henry Da Costa" w:date="2023-05-03T16:41:00Z"/>
                <w:i/>
                <w:iCs/>
                <w:sz w:val="18"/>
                <w:szCs w:val="18"/>
                <w:lang w:eastAsia="zh-CN"/>
                <w:rPrChange w:id="1441" w:author="Henry Da Costa" w:date="2023-05-03T16:58:00Z">
                  <w:rPr>
                    <w:ins w:id="1442" w:author="Henry Da Costa" w:date="2023-05-03T16:41:00Z"/>
                    <w:lang w:eastAsia="zh-CN"/>
                  </w:rPr>
                </w:rPrChange>
              </w:rPr>
            </w:pPr>
            <w:ins w:id="1443" w:author="Henry Da Costa" w:date="2023-05-03T16:49:00Z">
              <w:r w:rsidRPr="0031587A">
                <w:rPr>
                  <w:i/>
                  <w:iCs/>
                  <w:sz w:val="18"/>
                  <w:szCs w:val="18"/>
                  <w:lang w:eastAsia="zh-CN"/>
                  <w:rPrChange w:id="1444" w:author="Henry Da Costa" w:date="2023-05-03T16:58:00Z">
                    <w:rPr>
                      <w:i/>
                      <w:iCs/>
                      <w:lang w:eastAsia="zh-CN"/>
                    </w:rPr>
                  </w:rPrChange>
                </w:rPr>
                <w:t>haptic band description box</w:t>
              </w:r>
            </w:ins>
          </w:p>
        </w:tc>
      </w:tr>
    </w:tbl>
    <w:p w14:paraId="6B39958C" w14:textId="25A5E84D" w:rsidR="00672129" w:rsidRDefault="00672129" w:rsidP="00672129">
      <w:pPr>
        <w:pStyle w:val="Heading3"/>
        <w:numPr>
          <w:ilvl w:val="2"/>
          <w:numId w:val="1"/>
        </w:numPr>
        <w:rPr>
          <w:ins w:id="1445" w:author="Henry Da Costa" w:date="2023-05-09T12:24:00Z"/>
        </w:rPr>
      </w:pPr>
      <w:bookmarkStart w:id="1446" w:name="_Toc134530111"/>
      <w:ins w:id="1447" w:author="Henry Da Costa" w:date="2023-05-09T12:24:00Z">
        <w:r>
          <w:t>Sample grouping types</w:t>
        </w:r>
        <w:bookmarkEnd w:id="1446"/>
      </w:ins>
    </w:p>
    <w:p w14:paraId="6F68DA90" w14:textId="3E0E09E4" w:rsidR="005F199F" w:rsidRDefault="00684254" w:rsidP="00672129">
      <w:pPr>
        <w:pStyle w:val="BodyText"/>
        <w:rPr>
          <w:ins w:id="1448" w:author="Henry Da Costa" w:date="2023-05-09T12:24:00Z"/>
          <w:lang w:eastAsia="zh-CN"/>
        </w:rPr>
      </w:pPr>
      <w:ins w:id="1449" w:author="Henry Da Costa" w:date="2023-05-09T12:24:00Z">
        <w:r>
          <w:rPr>
            <w:lang w:eastAsia="zh-CN"/>
          </w:rPr>
          <w:t xml:space="preserve">The sample grouping types specified in this document are listed in </w:t>
        </w:r>
      </w:ins>
      <w:ins w:id="1450" w:author="Henry Da Costa" w:date="2023-05-09T12:25:00Z">
        <w:r w:rsidR="005F199F">
          <w:rPr>
            <w:lang w:eastAsia="zh-CN"/>
          </w:rPr>
          <w:fldChar w:fldCharType="begin"/>
        </w:r>
        <w:r w:rsidR="005F199F">
          <w:rPr>
            <w:lang w:eastAsia="zh-CN"/>
          </w:rPr>
          <w:instrText xml:space="preserve"> REF _Ref134527553 \h </w:instrText>
        </w:r>
      </w:ins>
      <w:r w:rsidR="005F199F">
        <w:rPr>
          <w:lang w:eastAsia="zh-CN"/>
        </w:rPr>
      </w:r>
      <w:r w:rsidR="005F199F">
        <w:rPr>
          <w:lang w:eastAsia="zh-CN"/>
        </w:rPr>
        <w:fldChar w:fldCharType="separate"/>
      </w:r>
      <w:ins w:id="1451" w:author="Henry Da Costa" w:date="2023-05-09T12:25:00Z">
        <w:r w:rsidR="005F199F">
          <w:t xml:space="preserve">Table </w:t>
        </w:r>
        <w:r w:rsidR="005F199F">
          <w:rPr>
            <w:noProof/>
          </w:rPr>
          <w:t>4</w:t>
        </w:r>
        <w:r w:rsidR="005F199F">
          <w:rPr>
            <w:lang w:eastAsia="zh-CN"/>
          </w:rPr>
          <w:fldChar w:fldCharType="end"/>
        </w:r>
      </w:ins>
      <w:ins w:id="1452" w:author="Henry Da Costa" w:date="2023-05-09T12:24:00Z">
        <w:r w:rsidR="00672129">
          <w:rPr>
            <w:lang w:eastAsia="zh-CN"/>
          </w:rPr>
          <w:t>.</w:t>
        </w:r>
      </w:ins>
    </w:p>
    <w:p w14:paraId="1678AA4A" w14:textId="683E5A56" w:rsidR="005F199F" w:rsidRDefault="00672129" w:rsidP="005F199F">
      <w:pPr>
        <w:pStyle w:val="TableCaption"/>
        <w:rPr>
          <w:ins w:id="1453" w:author="Henry Da Costa" w:date="2023-05-09T12:25:00Z"/>
        </w:rPr>
      </w:pPr>
      <w:ins w:id="1454" w:author="Henry Da Costa" w:date="2023-05-09T12:24:00Z">
        <w:r>
          <w:rPr>
            <w:lang w:eastAsia="zh-CN"/>
          </w:rPr>
          <w:t xml:space="preserve"> </w:t>
        </w:r>
      </w:ins>
      <w:bookmarkStart w:id="1455" w:name="_Ref134527553"/>
      <w:ins w:id="1456" w:author="Henry Da Costa" w:date="2023-05-09T12:25:00Z">
        <w:r w:rsidR="005F199F">
          <w:t xml:space="preserve">Table </w:t>
        </w:r>
        <w:r w:rsidR="005F199F">
          <w:fldChar w:fldCharType="begin"/>
        </w:r>
        <w:r w:rsidR="005F199F">
          <w:instrText>SEQ Table \* ARABIC</w:instrText>
        </w:r>
        <w:r w:rsidR="005F199F">
          <w:fldChar w:fldCharType="separate"/>
        </w:r>
        <w:r w:rsidR="005F199F">
          <w:rPr>
            <w:noProof/>
          </w:rPr>
          <w:t>4</w:t>
        </w:r>
        <w:r w:rsidR="005F199F">
          <w:fldChar w:fldCharType="end"/>
        </w:r>
        <w:bookmarkEnd w:id="1455"/>
        <w:r w:rsidR="005F199F">
          <w:t xml:space="preserve"> – Sample grouping types</w:t>
        </w:r>
        <w:r w:rsidR="005F199F" w:rsidRPr="005E18E2">
          <w:t xml:space="preserve"> specified in this </w:t>
        </w:r>
        <w:proofErr w:type="gramStart"/>
        <w:r w:rsidR="005F199F" w:rsidRPr="005E18E2">
          <w:t>document</w:t>
        </w:r>
        <w:proofErr w:type="gramEnd"/>
      </w:ins>
    </w:p>
    <w:tbl>
      <w:tblPr>
        <w:tblStyle w:val="TableGrid"/>
        <w:tblW w:w="0" w:type="auto"/>
        <w:jc w:val="center"/>
        <w:tblLook w:val="04A0" w:firstRow="1" w:lastRow="0" w:firstColumn="1" w:lastColumn="0" w:noHBand="0" w:noVBand="1"/>
      </w:tblPr>
      <w:tblGrid>
        <w:gridCol w:w="1883"/>
        <w:gridCol w:w="817"/>
        <w:gridCol w:w="4290"/>
      </w:tblGrid>
      <w:tr w:rsidR="005F199F" w14:paraId="6CDFD3CF" w14:textId="77777777" w:rsidTr="005D027E">
        <w:trPr>
          <w:jc w:val="center"/>
          <w:ins w:id="1457" w:author="Henry Da Costa" w:date="2023-05-09T12:25:00Z"/>
        </w:trPr>
        <w:tc>
          <w:tcPr>
            <w:tcW w:w="0" w:type="auto"/>
          </w:tcPr>
          <w:p w14:paraId="2E29A7DC" w14:textId="77777777" w:rsidR="005F199F" w:rsidRPr="0003781A" w:rsidRDefault="005F199F" w:rsidP="005D027E">
            <w:pPr>
              <w:pStyle w:val="TableColumnHeading"/>
              <w:rPr>
                <w:ins w:id="1458" w:author="Henry Da Costa" w:date="2023-05-09T12:25:00Z"/>
              </w:rPr>
            </w:pPr>
            <w:ins w:id="1459" w:author="Henry Da Costa" w:date="2023-05-09T12:25:00Z">
              <w:r>
                <w:t>Sample entry type</w:t>
              </w:r>
            </w:ins>
          </w:p>
        </w:tc>
        <w:tc>
          <w:tcPr>
            <w:tcW w:w="0" w:type="auto"/>
          </w:tcPr>
          <w:p w14:paraId="0F1967A2" w14:textId="77777777" w:rsidR="005F199F" w:rsidRPr="0003781A" w:rsidRDefault="005F199F" w:rsidP="005D027E">
            <w:pPr>
              <w:pStyle w:val="TableColumnHeading"/>
              <w:rPr>
                <w:ins w:id="1460" w:author="Henry Da Costa" w:date="2023-05-09T12:25:00Z"/>
              </w:rPr>
            </w:pPr>
            <w:ins w:id="1461" w:author="Henry Da Costa" w:date="2023-05-09T12:25:00Z">
              <w:r>
                <w:t>Clause</w:t>
              </w:r>
            </w:ins>
          </w:p>
        </w:tc>
        <w:tc>
          <w:tcPr>
            <w:tcW w:w="0" w:type="auto"/>
          </w:tcPr>
          <w:p w14:paraId="5CA97AFB" w14:textId="77777777" w:rsidR="005F199F" w:rsidRDefault="005F199F" w:rsidP="005D027E">
            <w:pPr>
              <w:pStyle w:val="TableColumnHeading"/>
              <w:rPr>
                <w:ins w:id="1462" w:author="Henry Da Costa" w:date="2023-05-09T12:25:00Z"/>
              </w:rPr>
            </w:pPr>
            <w:ins w:id="1463" w:author="Henry Da Costa" w:date="2023-05-09T12:25:00Z">
              <w:r>
                <w:t>Informative description</w:t>
              </w:r>
            </w:ins>
          </w:p>
        </w:tc>
      </w:tr>
      <w:tr w:rsidR="005F199F" w14:paraId="57AECF83" w14:textId="77777777" w:rsidTr="005D027E">
        <w:trPr>
          <w:jc w:val="center"/>
          <w:ins w:id="1464" w:author="Henry Da Costa" w:date="2023-05-09T12:25:00Z"/>
        </w:trPr>
        <w:tc>
          <w:tcPr>
            <w:tcW w:w="0" w:type="auto"/>
          </w:tcPr>
          <w:p w14:paraId="61CDAA3A" w14:textId="33AFE4BE" w:rsidR="005F199F" w:rsidRPr="00BD0E74" w:rsidRDefault="005F199F" w:rsidP="005D027E">
            <w:pPr>
              <w:pStyle w:val="TableCell"/>
              <w:rPr>
                <w:ins w:id="1465" w:author="Henry Da Costa" w:date="2023-05-09T12:25:00Z"/>
                <w:rStyle w:val="codeChar"/>
              </w:rPr>
            </w:pPr>
            <w:ins w:id="1466" w:author="Henry Da Costa" w:date="2023-05-09T12:25:00Z">
              <w:r w:rsidRPr="00BD0E74">
                <w:rPr>
                  <w:rStyle w:val="codeChar"/>
                </w:rPr>
                <w:t>m</w:t>
              </w:r>
              <w:r w:rsidR="00360F9B">
                <w:rPr>
                  <w:rStyle w:val="codeChar"/>
                </w:rPr>
                <w:t>hpg</w:t>
              </w:r>
            </w:ins>
          </w:p>
        </w:tc>
        <w:tc>
          <w:tcPr>
            <w:tcW w:w="0" w:type="auto"/>
          </w:tcPr>
          <w:p w14:paraId="2A0860FE" w14:textId="0BCE5B7C" w:rsidR="005F199F" w:rsidRDefault="00360F9B" w:rsidP="005D027E">
            <w:pPr>
              <w:pStyle w:val="TableCell"/>
              <w:rPr>
                <w:ins w:id="1467" w:author="Henry Da Costa" w:date="2023-05-09T12:25:00Z"/>
                <w:lang w:eastAsia="zh-CN"/>
              </w:rPr>
            </w:pPr>
            <w:ins w:id="1468" w:author="Henry Da Costa" w:date="2023-05-09T12:26:00Z">
              <w:r>
                <w:rPr>
                  <w:lang w:eastAsia="zh-CN"/>
                </w:rPr>
                <w:fldChar w:fldCharType="begin"/>
              </w:r>
              <w:r>
                <w:rPr>
                  <w:lang w:eastAsia="zh-CN"/>
                </w:rPr>
                <w:instrText xml:space="preserve"> REF _Ref134525141 \r \h </w:instrText>
              </w:r>
            </w:ins>
            <w:r>
              <w:rPr>
                <w:lang w:eastAsia="zh-CN"/>
              </w:rPr>
            </w:r>
            <w:r>
              <w:rPr>
                <w:lang w:eastAsia="zh-CN"/>
              </w:rPr>
              <w:fldChar w:fldCharType="separate"/>
            </w:r>
            <w:ins w:id="1469" w:author="Henry Da Costa" w:date="2023-05-09T12:26:00Z">
              <w:r>
                <w:rPr>
                  <w:lang w:eastAsia="zh-CN"/>
                </w:rPr>
                <w:t>5.2.10</w:t>
              </w:r>
              <w:r>
                <w:rPr>
                  <w:lang w:eastAsia="zh-CN"/>
                </w:rPr>
                <w:fldChar w:fldCharType="end"/>
              </w:r>
            </w:ins>
          </w:p>
        </w:tc>
        <w:tc>
          <w:tcPr>
            <w:tcW w:w="0" w:type="auto"/>
          </w:tcPr>
          <w:p w14:paraId="1E7DB5A9" w14:textId="5312D831" w:rsidR="005F199F" w:rsidRDefault="008455BE" w:rsidP="005D027E">
            <w:pPr>
              <w:pStyle w:val="TableCell"/>
              <w:rPr>
                <w:ins w:id="1470" w:author="Henry Da Costa" w:date="2023-05-09T12:25:00Z"/>
                <w:lang w:eastAsia="zh-CN"/>
              </w:rPr>
            </w:pPr>
            <w:ins w:id="1471" w:author="Henry Da Costa" w:date="2023-05-09T12:26:00Z">
              <w:r>
                <w:rPr>
                  <w:lang w:eastAsia="zh-CN"/>
                </w:rPr>
                <w:t>Haptics presentation dependency sample group</w:t>
              </w:r>
            </w:ins>
          </w:p>
        </w:tc>
      </w:tr>
    </w:tbl>
    <w:p w14:paraId="56D06931" w14:textId="3A16328E" w:rsidR="00D10B53" w:rsidDel="00400F6B" w:rsidRDefault="00D10B53" w:rsidP="00D10B53">
      <w:pPr>
        <w:pStyle w:val="BodyText"/>
        <w:rPr>
          <w:del w:id="1472" w:author="Henry Da Costa" w:date="2023-05-03T17:12:00Z"/>
          <w:lang w:eastAsia="zh-CN"/>
        </w:rPr>
      </w:pPr>
      <w:bookmarkStart w:id="1473" w:name="_Toc134026428"/>
      <w:bookmarkEnd w:id="1473"/>
    </w:p>
    <w:p w14:paraId="74D236F8" w14:textId="77777777" w:rsidR="005B2170" w:rsidRPr="009419F2" w:rsidRDefault="005B2170">
      <w:pPr>
        <w:pStyle w:val="Heading1"/>
        <w:rPr>
          <w:lang w:eastAsia="zh-CN"/>
        </w:rPr>
      </w:pPr>
      <w:bookmarkStart w:id="1474" w:name="_Ref113354352"/>
      <w:bookmarkStart w:id="1475" w:name="_Toc115263296"/>
      <w:bookmarkStart w:id="1476" w:name="_Toc134530112"/>
      <w:bookmarkEnd w:id="407"/>
      <w:r>
        <w:rPr>
          <w:lang w:eastAsia="zh-CN"/>
        </w:rPr>
        <w:t>Carriage of haptic coding data</w:t>
      </w:r>
      <w:bookmarkEnd w:id="1474"/>
      <w:bookmarkEnd w:id="1475"/>
      <w:bookmarkEnd w:id="1476"/>
    </w:p>
    <w:p w14:paraId="3F93B258" w14:textId="77777777" w:rsidR="005B2170" w:rsidRDefault="005B2170">
      <w:pPr>
        <w:pStyle w:val="Heading2"/>
        <w:numPr>
          <w:ilvl w:val="1"/>
          <w:numId w:val="1"/>
        </w:numPr>
      </w:pPr>
      <w:bookmarkStart w:id="1477" w:name="_Toc115263297"/>
      <w:bookmarkStart w:id="1478" w:name="_Toc134530113"/>
      <w:r>
        <w:t>General</w:t>
      </w:r>
      <w:bookmarkEnd w:id="1477"/>
      <w:bookmarkEnd w:id="1478"/>
    </w:p>
    <w:p w14:paraId="202DA353" w14:textId="77777777" w:rsidR="005B2170" w:rsidRDefault="005B2170" w:rsidP="00874035">
      <w:pPr>
        <w:pStyle w:val="BodyText"/>
        <w:rPr>
          <w:rFonts w:cs="Cambria"/>
          <w:color w:val="211D1E"/>
        </w:rPr>
      </w:pPr>
      <w:r w:rsidRPr="00874035">
        <w:rPr>
          <w:lang w:eastAsia="zh-CN"/>
        </w:rPr>
        <w:t>This</w:t>
      </w:r>
      <w:r>
        <w:rPr>
          <w:rFonts w:cs="Cambria"/>
          <w:color w:val="211D1E"/>
        </w:rPr>
        <w:t xml:space="preserve"> </w:t>
      </w:r>
      <w:r w:rsidRPr="005B2170">
        <w:rPr>
          <w:rFonts w:cs="Times New Roman"/>
          <w:lang w:eastAsia="zh-CN"/>
        </w:rPr>
        <w:t>clause</w:t>
      </w:r>
      <w:r>
        <w:rPr>
          <w:rFonts w:cs="Cambria"/>
          <w:color w:val="211D1E"/>
        </w:rPr>
        <w:t xml:space="preserve"> defines the storage of haptic media utilizing the existing capabilities of the ISOBMFF and defining extensions, when necessary.</w:t>
      </w:r>
    </w:p>
    <w:p w14:paraId="11DF7A53" w14:textId="77777777" w:rsidR="005B2170" w:rsidRDefault="005B2170">
      <w:pPr>
        <w:pStyle w:val="Heading2"/>
        <w:numPr>
          <w:ilvl w:val="1"/>
          <w:numId w:val="1"/>
        </w:numPr>
      </w:pPr>
      <w:bookmarkStart w:id="1479" w:name="_Ref114759401"/>
      <w:bookmarkStart w:id="1480" w:name="_Toc115263298"/>
      <w:bookmarkStart w:id="1481" w:name="_Toc134530114"/>
      <w:r>
        <w:t>MIHS streams</w:t>
      </w:r>
      <w:bookmarkEnd w:id="1479"/>
      <w:bookmarkEnd w:id="1480"/>
      <w:r>
        <w:t xml:space="preserve"> and tracks</w:t>
      </w:r>
      <w:bookmarkEnd w:id="1481"/>
    </w:p>
    <w:p w14:paraId="45648D75" w14:textId="77777777" w:rsidR="005B2170" w:rsidRDefault="005B2170" w:rsidP="00874035">
      <w:pPr>
        <w:pStyle w:val="BodyText"/>
        <w:rPr>
          <w:lang w:eastAsia="zh-CN"/>
        </w:rPr>
      </w:pPr>
      <w:r>
        <w:rPr>
          <w:lang w:eastAsia="zh-CN"/>
        </w:rPr>
        <w:t xml:space="preserve">This subclause defines the boxes and data formats for incorporating </w:t>
      </w:r>
      <w:proofErr w:type="gramStart"/>
      <w:r>
        <w:rPr>
          <w:lang w:eastAsia="zh-CN"/>
        </w:rPr>
        <w:t>all of</w:t>
      </w:r>
      <w:proofErr w:type="gramEnd"/>
      <w:r>
        <w:rPr>
          <w:lang w:eastAsia="zh-CN"/>
        </w:rPr>
        <w:t xml:space="preserve"> the data from an MIHS stream into an MIHS track. From the data in an MIHS track, it shall be possible to construct a complete MIHS stream and vice-versa.</w:t>
      </w:r>
    </w:p>
    <w:p w14:paraId="3D938A09" w14:textId="77777777" w:rsidR="005B2170" w:rsidRDefault="005B2170" w:rsidP="00874035">
      <w:pPr>
        <w:pStyle w:val="BodyText"/>
        <w:rPr>
          <w:lang w:eastAsia="zh-CN"/>
        </w:rPr>
      </w:pPr>
      <w:r>
        <w:rPr>
          <w:lang w:eastAsia="zh-CN"/>
        </w:rPr>
        <w:t xml:space="preserve">An ISO </w:t>
      </w:r>
      <w:proofErr w:type="gramStart"/>
      <w:r>
        <w:rPr>
          <w:lang w:eastAsia="zh-CN"/>
        </w:rPr>
        <w:t>base</w:t>
      </w:r>
      <w:proofErr w:type="gramEnd"/>
      <w:r>
        <w:rPr>
          <w:lang w:eastAsia="zh-CN"/>
        </w:rPr>
        <w:t xml:space="preserve"> media file may contain more than one MIHS track.</w:t>
      </w:r>
    </w:p>
    <w:p w14:paraId="60234E83" w14:textId="77777777" w:rsidR="005B2170" w:rsidRDefault="005B2170">
      <w:pPr>
        <w:pStyle w:val="Heading3"/>
        <w:numPr>
          <w:ilvl w:val="2"/>
          <w:numId w:val="1"/>
        </w:numPr>
      </w:pPr>
      <w:bookmarkStart w:id="1482" w:name="_Toc115263299"/>
      <w:bookmarkStart w:id="1483" w:name="_Ref134023323"/>
      <w:bookmarkStart w:id="1484" w:name="_Toc134530115"/>
      <w:r>
        <w:lastRenderedPageBreak/>
        <w:t>MIHS sample entry</w:t>
      </w:r>
      <w:bookmarkEnd w:id="1482"/>
      <w:bookmarkEnd w:id="1483"/>
      <w:bookmarkEnd w:id="1484"/>
    </w:p>
    <w:p w14:paraId="4587F039" w14:textId="77777777" w:rsidR="005B2170" w:rsidRDefault="005B2170">
      <w:pPr>
        <w:pStyle w:val="BoxHeading4"/>
        <w:numPr>
          <w:ilvl w:val="3"/>
          <w:numId w:val="1"/>
        </w:numPr>
        <w:tabs>
          <w:tab w:val="num" w:pos="360"/>
        </w:tabs>
        <w:outlineLvl w:val="4"/>
      </w:pPr>
      <w:r>
        <w:t>Definition</w:t>
      </w:r>
    </w:p>
    <w:p w14:paraId="0B17A57C" w14:textId="0925352D" w:rsidR="005B2170" w:rsidRPr="00D65D0A" w:rsidRDefault="005B2170" w:rsidP="005B2170">
      <w:pPr>
        <w:pStyle w:val="Atom"/>
      </w:pPr>
      <w:r>
        <w:t>Sample Entry Type:</w:t>
      </w:r>
      <w:r>
        <w:tab/>
      </w:r>
      <w:r w:rsidRPr="006B46A5">
        <w:rPr>
          <w:rStyle w:val="codeChar"/>
        </w:rPr>
        <w:t>'mih</w:t>
      </w:r>
      <w:r>
        <w:rPr>
          <w:rStyle w:val="codeChar"/>
        </w:rPr>
        <w:t>1</w:t>
      </w:r>
      <w:r w:rsidRPr="006B46A5">
        <w:rPr>
          <w:rStyle w:val="codeChar"/>
        </w:rPr>
        <w:t>'</w:t>
      </w:r>
      <w:r>
        <w:rPr>
          <w:rStyle w:val="codeChar"/>
        </w:rPr>
        <w:br/>
      </w:r>
      <w:r>
        <w:t>Container:</w:t>
      </w:r>
      <w:r>
        <w:tab/>
      </w:r>
      <w:r>
        <w:tab/>
      </w:r>
      <w:ins w:id="1485" w:author="Henry Da Costa" w:date="2023-04-27T10:48:00Z">
        <w:r w:rsidR="00E5044A">
          <w:tab/>
        </w:r>
        <w:r w:rsidR="00E5044A">
          <w:tab/>
        </w:r>
      </w:ins>
      <w:r>
        <w:t>Sample description box(</w:t>
      </w:r>
      <w:r w:rsidRPr="00327316">
        <w:rPr>
          <w:rStyle w:val="codeChar"/>
        </w:rPr>
        <w:t>'</w:t>
      </w:r>
      <w:proofErr w:type="spellStart"/>
      <w:r w:rsidRPr="00327316">
        <w:rPr>
          <w:rStyle w:val="codeChar"/>
        </w:rPr>
        <w:t>stsd</w:t>
      </w:r>
      <w:proofErr w:type="spellEnd"/>
      <w:r w:rsidRPr="00327316">
        <w:rPr>
          <w:rStyle w:val="codeChar"/>
        </w:rPr>
        <w:t>'</w:t>
      </w:r>
      <w:r>
        <w:rPr>
          <w:rFonts w:eastAsiaTheme="minorEastAsia"/>
        </w:rPr>
        <w:t>)</w:t>
      </w:r>
      <w:r>
        <w:rPr>
          <w:rFonts w:eastAsiaTheme="minorEastAsia"/>
        </w:rPr>
        <w:br/>
        <w:t>Mandatory:</w:t>
      </w:r>
      <w:r>
        <w:rPr>
          <w:rFonts w:eastAsiaTheme="minorEastAsia"/>
        </w:rPr>
        <w:tab/>
      </w:r>
      <w:ins w:id="1486" w:author="Henry Da Costa" w:date="2023-04-27T10:48:00Z">
        <w:r w:rsidR="00E5044A">
          <w:rPr>
            <w:rFonts w:eastAsiaTheme="minorEastAsia"/>
          </w:rPr>
          <w:tab/>
        </w:r>
        <w:r w:rsidR="00E5044A">
          <w:rPr>
            <w:rFonts w:eastAsiaTheme="minorEastAsia"/>
          </w:rPr>
          <w:tab/>
        </w:r>
      </w:ins>
      <w:r>
        <w:rPr>
          <w:rFonts w:eastAsiaTheme="minorEastAsia"/>
        </w:rPr>
        <w:t>Yes</w:t>
      </w:r>
      <w:r>
        <w:rPr>
          <w:rFonts w:eastAsiaTheme="minorEastAsia"/>
        </w:rPr>
        <w:br/>
        <w:t>Quantity:</w:t>
      </w:r>
      <w:r>
        <w:rPr>
          <w:rFonts w:eastAsiaTheme="minorEastAsia"/>
        </w:rPr>
        <w:tab/>
      </w:r>
      <w:r>
        <w:rPr>
          <w:rFonts w:eastAsiaTheme="minorEastAsia"/>
        </w:rPr>
        <w:tab/>
      </w:r>
      <w:ins w:id="1487" w:author="Henry Da Costa" w:date="2023-04-27T10:48:00Z">
        <w:r w:rsidR="00E5044A">
          <w:rPr>
            <w:rFonts w:eastAsiaTheme="minorEastAsia"/>
          </w:rPr>
          <w:tab/>
        </w:r>
        <w:r w:rsidR="00E5044A">
          <w:rPr>
            <w:rFonts w:eastAsiaTheme="minorEastAsia"/>
          </w:rPr>
          <w:tab/>
        </w:r>
      </w:ins>
      <w:r>
        <w:rPr>
          <w:rFonts w:eastAsiaTheme="minorEastAsia"/>
        </w:rPr>
        <w:t>One</w:t>
      </w:r>
    </w:p>
    <w:p w14:paraId="2534334E" w14:textId="23976591" w:rsidR="005B2170" w:rsidRDefault="005B2170" w:rsidP="00874035">
      <w:pPr>
        <w:pStyle w:val="BodyText"/>
        <w:rPr>
          <w:lang w:eastAsia="zh-CN"/>
        </w:rPr>
      </w:pPr>
      <w:r>
        <w:rPr>
          <w:lang w:eastAsia="zh-CN"/>
        </w:rPr>
        <w:t xml:space="preserve">An MIHS sample entry shall contain an </w:t>
      </w:r>
      <w:r w:rsidRPr="000A27F7">
        <w:rPr>
          <w:rStyle w:val="codeChar"/>
          <w:rFonts w:eastAsia="Times New Roman"/>
          <w:szCs w:val="22"/>
        </w:rPr>
        <w:t>MIHSConfigurationBox</w:t>
      </w:r>
      <w:r w:rsidRPr="009E5EFC">
        <w:rPr>
          <w:lang w:eastAsia="zh-CN"/>
        </w:rPr>
        <w:t xml:space="preserve"> </w:t>
      </w:r>
      <w:r>
        <w:rPr>
          <w:lang w:eastAsia="zh-CN"/>
        </w:rPr>
        <w:t xml:space="preserve">and an optional </w:t>
      </w:r>
      <w:r w:rsidRPr="00040EE5">
        <w:rPr>
          <w:rStyle w:val="codeChar"/>
          <w:rFonts w:eastAsia="Times New Roman"/>
          <w:szCs w:val="22"/>
        </w:rPr>
        <w:t>HapticExperienceDescriptionBox</w:t>
      </w:r>
      <w:r>
        <w:rPr>
          <w:lang w:eastAsia="zh-CN"/>
        </w:rPr>
        <w:t>.</w:t>
      </w:r>
    </w:p>
    <w:p w14:paraId="5EA10616" w14:textId="77777777" w:rsidR="005B2170" w:rsidRDefault="005B2170">
      <w:pPr>
        <w:pStyle w:val="BoxHeading4"/>
        <w:numPr>
          <w:ilvl w:val="3"/>
          <w:numId w:val="1"/>
        </w:numPr>
        <w:tabs>
          <w:tab w:val="num" w:pos="360"/>
        </w:tabs>
        <w:outlineLvl w:val="4"/>
      </w:pPr>
      <w:r>
        <w:t>Syntax</w:t>
      </w:r>
    </w:p>
    <w:p w14:paraId="62735028" w14:textId="611295AF" w:rsidR="005B2170" w:rsidRDefault="005B2170" w:rsidP="005B2170">
      <w:pPr>
        <w:pStyle w:val="code"/>
      </w:pPr>
      <w:r>
        <w:t>aligned(8) class MIHSSampleEntry() extends HapticSampleEntry('mih1') {</w:t>
      </w:r>
      <w:r w:rsidR="00761E27">
        <w:br/>
      </w:r>
      <w:r>
        <w:t xml:space="preserve">    MIHSConfigurationBox</w:t>
      </w:r>
      <w:del w:id="1488" w:author="Henry Da Costa" w:date="2023-04-27T08:51:00Z">
        <w:r w:rsidDel="004921C0">
          <w:delText>();</w:delText>
        </w:r>
      </w:del>
      <w:ins w:id="1489" w:author="Henry Da Costa" w:date="2023-04-27T08:51:00Z">
        <w:r w:rsidR="004921C0">
          <w:t xml:space="preserve"> configuration;</w:t>
        </w:r>
      </w:ins>
      <w:r w:rsidR="00E63169">
        <w:br/>
        <w:t xml:space="preserve">    HapticExperienceDescriptionBox</w:t>
      </w:r>
      <w:del w:id="1490" w:author="Henry Da Costa" w:date="2023-04-27T08:52:00Z">
        <w:r w:rsidR="004921C0" w:rsidDel="004921C0">
          <w:delText>()</w:delText>
        </w:r>
        <w:r w:rsidR="00E63169" w:rsidDel="004921C0">
          <w:delText xml:space="preserve">; </w:delText>
        </w:r>
      </w:del>
      <w:ins w:id="1491" w:author="Henry Da Costa" w:date="2023-04-27T08:52:00Z">
        <w:r w:rsidR="004921C0">
          <w:t xml:space="preserve"> experience; </w:t>
        </w:r>
      </w:ins>
      <w:r w:rsidR="00E63169">
        <w:t>// optional</w:t>
      </w:r>
      <w:r>
        <w:br/>
        <w:t>}</w:t>
      </w:r>
    </w:p>
    <w:p w14:paraId="7CD70A62" w14:textId="77777777" w:rsidR="005B2170" w:rsidRDefault="005B2170">
      <w:pPr>
        <w:pStyle w:val="Heading3"/>
        <w:numPr>
          <w:ilvl w:val="2"/>
          <w:numId w:val="1"/>
        </w:numPr>
      </w:pPr>
      <w:bookmarkStart w:id="1492" w:name="_Ref134024621"/>
      <w:bookmarkStart w:id="1493" w:name="_Toc134530116"/>
      <w:r>
        <w:t>MIHS configuration box</w:t>
      </w:r>
      <w:bookmarkEnd w:id="1492"/>
      <w:bookmarkEnd w:id="1493"/>
    </w:p>
    <w:p w14:paraId="60B65B78" w14:textId="77777777" w:rsidR="005B2170" w:rsidRDefault="005B2170">
      <w:pPr>
        <w:pStyle w:val="BoxHeading4"/>
        <w:numPr>
          <w:ilvl w:val="3"/>
          <w:numId w:val="1"/>
        </w:numPr>
        <w:tabs>
          <w:tab w:val="num" w:pos="360"/>
        </w:tabs>
        <w:outlineLvl w:val="4"/>
      </w:pPr>
      <w:r>
        <w:t>Definition</w:t>
      </w:r>
    </w:p>
    <w:p w14:paraId="4EDFECD3" w14:textId="63544EA1" w:rsidR="005B2170" w:rsidRPr="00D65D0A" w:rsidRDefault="005B2170" w:rsidP="005B2170">
      <w:pPr>
        <w:pStyle w:val="Atom"/>
      </w:pPr>
      <w:r>
        <w:t>Box Type:</w:t>
      </w:r>
      <w:r>
        <w:tab/>
      </w:r>
      <w:r>
        <w:tab/>
      </w:r>
      <w:r w:rsidRPr="001F1BE5">
        <w:rPr>
          <w:rStyle w:val="codeChar"/>
        </w:rPr>
        <w:t>'mh</w:t>
      </w:r>
      <w:r>
        <w:rPr>
          <w:rStyle w:val="codeChar"/>
        </w:rPr>
        <w:t>1</w:t>
      </w:r>
      <w:r w:rsidRPr="001F1BE5">
        <w:rPr>
          <w:rStyle w:val="codeChar"/>
        </w:rPr>
        <w:t>C'</w:t>
      </w:r>
      <w:r>
        <w:rPr>
          <w:rStyle w:val="InlineCode"/>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Yes</w:t>
      </w:r>
      <w:r>
        <w:br/>
        <w:t>Quantity:</w:t>
      </w:r>
      <w:r>
        <w:tab/>
      </w:r>
      <w:r>
        <w:tab/>
        <w:t>One</w:t>
      </w:r>
    </w:p>
    <w:p w14:paraId="7F8D3982" w14:textId="44C94479" w:rsidR="005B2170" w:rsidRDefault="005B2170" w:rsidP="00874035">
      <w:pPr>
        <w:pStyle w:val="BodyText"/>
        <w:rPr>
          <w:lang w:eastAsia="zh-CN"/>
        </w:rPr>
      </w:pPr>
      <w:r>
        <w:rPr>
          <w:lang w:eastAsia="zh-CN"/>
        </w:rPr>
        <w:t xml:space="preserve">An MIHS configuration box contains the </w:t>
      </w:r>
      <w:r w:rsidR="00DB28A3">
        <w:rPr>
          <w:lang w:eastAsia="zh-CN"/>
        </w:rPr>
        <w:t xml:space="preserve">metadata and effect library </w:t>
      </w:r>
      <w:r>
        <w:rPr>
          <w:lang w:eastAsia="zh-CN"/>
        </w:rPr>
        <w:t>packets necessary to decode the MIHS samples that are in the MIHS track.</w:t>
      </w:r>
    </w:p>
    <w:p w14:paraId="67E42EC7" w14:textId="1B33A014" w:rsidR="005B2170" w:rsidRDefault="005B2170" w:rsidP="00874035">
      <w:pPr>
        <w:pStyle w:val="BodyText"/>
        <w:rPr>
          <w:lang w:eastAsia="zh-CN"/>
        </w:rPr>
      </w:pPr>
      <w:r>
        <w:rPr>
          <w:lang w:eastAsia="zh-CN"/>
        </w:rPr>
        <w:t xml:space="preserve">The packet type shall have one of the values documented in </w:t>
      </w:r>
      <w:r>
        <w:fldChar w:fldCharType="begin"/>
      </w:r>
      <w:r>
        <w:instrText xml:space="preserve"> REF _Ref117602588 \h </w:instrText>
      </w:r>
      <w:r>
        <w:fldChar w:fldCharType="separate"/>
      </w:r>
      <w:ins w:id="1494" w:author="Henry Da Costa" w:date="2023-05-03T17:13:00Z">
        <w:r w:rsidR="00400F6B">
          <w:t xml:space="preserve">Table </w:t>
        </w:r>
        <w:r w:rsidR="00400F6B">
          <w:rPr>
            <w:noProof/>
          </w:rPr>
          <w:t>4</w:t>
        </w:r>
      </w:ins>
      <w:del w:id="1495" w:author="Henry Da Costa" w:date="2023-05-03T17:13:00Z">
        <w:r w:rsidR="00ED7BA4" w:rsidDel="00400F6B">
          <w:delText xml:space="preserve">Table </w:delText>
        </w:r>
        <w:r w:rsidR="00ED7BA4" w:rsidDel="00400F6B">
          <w:rPr>
            <w:noProof/>
          </w:rPr>
          <w:delText>1</w:delText>
        </w:r>
      </w:del>
      <w:r>
        <w:fldChar w:fldCharType="end"/>
      </w:r>
      <w:r>
        <w:rPr>
          <w:lang w:eastAsia="zh-CN"/>
        </w:rPr>
        <w:t>.</w:t>
      </w:r>
    </w:p>
    <w:p w14:paraId="37E3808E" w14:textId="0564F106" w:rsidR="005B2170" w:rsidRDefault="005B2170" w:rsidP="00272375">
      <w:pPr>
        <w:pStyle w:val="TableCaption"/>
      </w:pPr>
      <w:bookmarkStart w:id="1496" w:name="_Ref117602588"/>
      <w:r>
        <w:t xml:space="preserve">Table </w:t>
      </w:r>
      <w:r>
        <w:fldChar w:fldCharType="begin"/>
      </w:r>
      <w:r>
        <w:instrText>SEQ Table \* ARABIC</w:instrText>
      </w:r>
      <w:r>
        <w:fldChar w:fldCharType="separate"/>
      </w:r>
      <w:ins w:id="1497" w:author="Henry Da Costa" w:date="2023-05-03T17:13:00Z">
        <w:r w:rsidR="00400F6B">
          <w:rPr>
            <w:noProof/>
          </w:rPr>
          <w:t>4</w:t>
        </w:r>
      </w:ins>
      <w:del w:id="1498" w:author="Henry Da Costa" w:date="2023-05-03T17:13:00Z">
        <w:r w:rsidR="00ED7BA4" w:rsidDel="00400F6B">
          <w:rPr>
            <w:noProof/>
          </w:rPr>
          <w:delText>1</w:delText>
        </w:r>
      </w:del>
      <w:r>
        <w:fldChar w:fldCharType="end"/>
      </w:r>
      <w:bookmarkEnd w:id="1496"/>
      <w:r>
        <w:t xml:space="preserve"> – Configuration packet types</w:t>
      </w:r>
    </w:p>
    <w:tbl>
      <w:tblPr>
        <w:tblStyle w:val="TableGrid"/>
        <w:tblW w:w="0" w:type="auto"/>
        <w:jc w:val="center"/>
        <w:tblLook w:val="04A0" w:firstRow="1" w:lastRow="0" w:firstColumn="1" w:lastColumn="0" w:noHBand="0" w:noVBand="1"/>
        <w:tblPrChange w:id="1499" w:author="Henry Da Costa" w:date="2023-05-03T17:13:00Z">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PrChange>
      </w:tblPr>
      <w:tblGrid>
        <w:gridCol w:w="738"/>
        <w:gridCol w:w="1333"/>
        <w:tblGridChange w:id="1500">
          <w:tblGrid>
            <w:gridCol w:w="738"/>
            <w:gridCol w:w="1333"/>
          </w:tblGrid>
        </w:tblGridChange>
      </w:tblGrid>
      <w:tr w:rsidR="005B2170" w14:paraId="4755E896" w14:textId="77777777" w:rsidTr="00400F6B">
        <w:trPr>
          <w:jc w:val="center"/>
          <w:trPrChange w:id="1501" w:author="Henry Da Costa" w:date="2023-05-03T17:13:00Z">
            <w:trPr>
              <w:jc w:val="center"/>
            </w:trPr>
          </w:trPrChange>
        </w:trPr>
        <w:tc>
          <w:tcPr>
            <w:tcW w:w="0" w:type="auto"/>
            <w:tcPrChange w:id="1502" w:author="Henry Da Costa" w:date="2023-05-03T17:13:00Z">
              <w:tcPr>
                <w:tcW w:w="0" w:type="auto"/>
                <w:tcBorders>
                  <w:top w:val="single" w:sz="8" w:space="0" w:color="auto"/>
                  <w:left w:val="single" w:sz="8" w:space="0" w:color="auto"/>
                  <w:bottom w:val="single" w:sz="8" w:space="0" w:color="auto"/>
                </w:tcBorders>
              </w:tcPr>
            </w:tcPrChange>
          </w:tcPr>
          <w:p w14:paraId="2DC78F85" w14:textId="77777777" w:rsidR="005B2170" w:rsidRPr="0003781A" w:rsidRDefault="005B2170" w:rsidP="0003781A">
            <w:pPr>
              <w:pStyle w:val="TableColumnHeading"/>
            </w:pPr>
            <w:r w:rsidRPr="0003781A">
              <w:t>Value</w:t>
            </w:r>
          </w:p>
        </w:tc>
        <w:tc>
          <w:tcPr>
            <w:tcW w:w="0" w:type="auto"/>
            <w:tcPrChange w:id="1503" w:author="Henry Da Costa" w:date="2023-05-03T17:13:00Z">
              <w:tcPr>
                <w:tcW w:w="0" w:type="auto"/>
                <w:tcBorders>
                  <w:top w:val="single" w:sz="8" w:space="0" w:color="auto"/>
                  <w:bottom w:val="single" w:sz="8" w:space="0" w:color="auto"/>
                  <w:right w:val="single" w:sz="8" w:space="0" w:color="auto"/>
                </w:tcBorders>
              </w:tcPr>
            </w:tcPrChange>
          </w:tcPr>
          <w:p w14:paraId="5BD9A32D" w14:textId="77777777" w:rsidR="005B2170" w:rsidRPr="0003781A" w:rsidRDefault="005B2170" w:rsidP="0003781A">
            <w:pPr>
              <w:pStyle w:val="TableColumnHeading"/>
            </w:pPr>
            <w:r w:rsidRPr="0003781A">
              <w:t>Type</w:t>
            </w:r>
          </w:p>
        </w:tc>
      </w:tr>
      <w:tr w:rsidR="005B2170" w14:paraId="2755FC47" w14:textId="77777777" w:rsidTr="00400F6B">
        <w:trPr>
          <w:jc w:val="center"/>
          <w:trPrChange w:id="1504" w:author="Henry Da Costa" w:date="2023-05-03T17:13:00Z">
            <w:trPr>
              <w:jc w:val="center"/>
            </w:trPr>
          </w:trPrChange>
        </w:trPr>
        <w:tc>
          <w:tcPr>
            <w:tcW w:w="0" w:type="auto"/>
            <w:tcPrChange w:id="1505" w:author="Henry Da Costa" w:date="2023-05-03T17:13:00Z">
              <w:tcPr>
                <w:tcW w:w="0" w:type="auto"/>
                <w:tcBorders>
                  <w:top w:val="single" w:sz="8" w:space="0" w:color="auto"/>
                  <w:left w:val="single" w:sz="8" w:space="0" w:color="auto"/>
                </w:tcBorders>
              </w:tcPr>
            </w:tcPrChange>
          </w:tcPr>
          <w:p w14:paraId="45C8AA45" w14:textId="77777777" w:rsidR="005B2170" w:rsidRDefault="005B2170" w:rsidP="0003781A">
            <w:pPr>
              <w:pStyle w:val="TableCell"/>
              <w:rPr>
                <w:lang w:eastAsia="zh-CN"/>
              </w:rPr>
            </w:pPr>
            <w:r>
              <w:rPr>
                <w:lang w:eastAsia="zh-CN"/>
              </w:rPr>
              <w:t>1</w:t>
            </w:r>
          </w:p>
        </w:tc>
        <w:tc>
          <w:tcPr>
            <w:tcW w:w="0" w:type="auto"/>
            <w:tcPrChange w:id="1506" w:author="Henry Da Costa" w:date="2023-05-03T17:13:00Z">
              <w:tcPr>
                <w:tcW w:w="0" w:type="auto"/>
                <w:tcBorders>
                  <w:top w:val="single" w:sz="8" w:space="0" w:color="auto"/>
                  <w:right w:val="single" w:sz="8" w:space="0" w:color="auto"/>
                </w:tcBorders>
              </w:tcPr>
            </w:tcPrChange>
          </w:tcPr>
          <w:p w14:paraId="3E38E27F" w14:textId="454A1676" w:rsidR="005B2170" w:rsidRDefault="005B2170" w:rsidP="0003781A">
            <w:pPr>
              <w:pStyle w:val="TableCell"/>
              <w:rPr>
                <w:lang w:eastAsia="zh-CN"/>
              </w:rPr>
            </w:pPr>
            <w:r>
              <w:rPr>
                <w:lang w:eastAsia="zh-CN"/>
              </w:rPr>
              <w:t>Experience</w:t>
            </w:r>
            <w:r w:rsidR="00992EBF">
              <w:rPr>
                <w:lang w:eastAsia="zh-CN"/>
              </w:rPr>
              <w:t xml:space="preserve"> </w:t>
            </w:r>
          </w:p>
        </w:tc>
      </w:tr>
      <w:tr w:rsidR="005B2170" w14:paraId="3BF5B84B" w14:textId="77777777" w:rsidTr="00400F6B">
        <w:trPr>
          <w:jc w:val="center"/>
          <w:trPrChange w:id="1507" w:author="Henry Da Costa" w:date="2023-05-03T17:13:00Z">
            <w:trPr>
              <w:jc w:val="center"/>
            </w:trPr>
          </w:trPrChange>
        </w:trPr>
        <w:tc>
          <w:tcPr>
            <w:tcW w:w="0" w:type="auto"/>
            <w:tcPrChange w:id="1508" w:author="Henry Da Costa" w:date="2023-05-03T17:13:00Z">
              <w:tcPr>
                <w:tcW w:w="0" w:type="auto"/>
                <w:tcBorders>
                  <w:left w:val="single" w:sz="8" w:space="0" w:color="auto"/>
                </w:tcBorders>
              </w:tcPr>
            </w:tcPrChange>
          </w:tcPr>
          <w:p w14:paraId="28BBF6FA" w14:textId="77777777" w:rsidR="005B2170" w:rsidRDefault="005B2170" w:rsidP="0003781A">
            <w:pPr>
              <w:pStyle w:val="TableCell"/>
              <w:rPr>
                <w:lang w:eastAsia="zh-CN"/>
              </w:rPr>
            </w:pPr>
            <w:r>
              <w:rPr>
                <w:lang w:eastAsia="zh-CN"/>
              </w:rPr>
              <w:t>2</w:t>
            </w:r>
          </w:p>
        </w:tc>
        <w:tc>
          <w:tcPr>
            <w:tcW w:w="0" w:type="auto"/>
            <w:tcPrChange w:id="1509" w:author="Henry Da Costa" w:date="2023-05-03T17:13:00Z">
              <w:tcPr>
                <w:tcW w:w="0" w:type="auto"/>
                <w:tcBorders>
                  <w:right w:val="single" w:sz="8" w:space="0" w:color="auto"/>
                </w:tcBorders>
              </w:tcPr>
            </w:tcPrChange>
          </w:tcPr>
          <w:p w14:paraId="4DFE9DBA" w14:textId="77777777" w:rsidR="005B2170" w:rsidRDefault="005B2170" w:rsidP="0003781A">
            <w:pPr>
              <w:pStyle w:val="TableCell"/>
              <w:rPr>
                <w:lang w:eastAsia="zh-CN"/>
              </w:rPr>
            </w:pPr>
            <w:r>
              <w:rPr>
                <w:lang w:eastAsia="zh-CN"/>
              </w:rPr>
              <w:t>Perception</w:t>
            </w:r>
          </w:p>
        </w:tc>
      </w:tr>
      <w:tr w:rsidR="005B2170" w14:paraId="6D28C446" w14:textId="77777777" w:rsidTr="00400F6B">
        <w:trPr>
          <w:jc w:val="center"/>
          <w:trPrChange w:id="1510" w:author="Henry Da Costa" w:date="2023-05-03T17:13:00Z">
            <w:trPr>
              <w:jc w:val="center"/>
            </w:trPr>
          </w:trPrChange>
        </w:trPr>
        <w:tc>
          <w:tcPr>
            <w:tcW w:w="0" w:type="auto"/>
            <w:tcPrChange w:id="1511" w:author="Henry Da Costa" w:date="2023-05-03T17:13:00Z">
              <w:tcPr>
                <w:tcW w:w="0" w:type="auto"/>
                <w:tcBorders>
                  <w:left w:val="single" w:sz="8" w:space="0" w:color="auto"/>
                </w:tcBorders>
              </w:tcPr>
            </w:tcPrChange>
          </w:tcPr>
          <w:p w14:paraId="5CABF946" w14:textId="77777777" w:rsidR="005B2170" w:rsidRDefault="005B2170" w:rsidP="0003781A">
            <w:pPr>
              <w:pStyle w:val="TableCell"/>
              <w:rPr>
                <w:lang w:eastAsia="zh-CN"/>
              </w:rPr>
            </w:pPr>
            <w:r>
              <w:rPr>
                <w:lang w:eastAsia="zh-CN"/>
              </w:rPr>
              <w:t>3</w:t>
            </w:r>
          </w:p>
        </w:tc>
        <w:tc>
          <w:tcPr>
            <w:tcW w:w="0" w:type="auto"/>
            <w:tcPrChange w:id="1512" w:author="Henry Da Costa" w:date="2023-05-03T17:13:00Z">
              <w:tcPr>
                <w:tcW w:w="0" w:type="auto"/>
                <w:tcBorders>
                  <w:right w:val="single" w:sz="8" w:space="0" w:color="auto"/>
                </w:tcBorders>
              </w:tcPr>
            </w:tcPrChange>
          </w:tcPr>
          <w:p w14:paraId="4C86DF13" w14:textId="77777777" w:rsidR="005B2170" w:rsidRDefault="005B2170" w:rsidP="0003781A">
            <w:pPr>
              <w:pStyle w:val="TableCell"/>
              <w:rPr>
                <w:lang w:eastAsia="zh-CN"/>
              </w:rPr>
            </w:pPr>
            <w:r>
              <w:rPr>
                <w:lang w:eastAsia="zh-CN"/>
              </w:rPr>
              <w:t>Channel</w:t>
            </w:r>
          </w:p>
        </w:tc>
      </w:tr>
      <w:tr w:rsidR="005B2170" w14:paraId="7963FFA5" w14:textId="77777777" w:rsidTr="00400F6B">
        <w:trPr>
          <w:jc w:val="center"/>
          <w:trPrChange w:id="1513" w:author="Henry Da Costa" w:date="2023-05-03T17:13:00Z">
            <w:trPr>
              <w:jc w:val="center"/>
            </w:trPr>
          </w:trPrChange>
        </w:trPr>
        <w:tc>
          <w:tcPr>
            <w:tcW w:w="0" w:type="auto"/>
            <w:tcPrChange w:id="1514" w:author="Henry Da Costa" w:date="2023-05-03T17:13:00Z">
              <w:tcPr>
                <w:tcW w:w="0" w:type="auto"/>
                <w:tcBorders>
                  <w:left w:val="single" w:sz="8" w:space="0" w:color="auto"/>
                </w:tcBorders>
              </w:tcPr>
            </w:tcPrChange>
          </w:tcPr>
          <w:p w14:paraId="4FFEB29B" w14:textId="77777777" w:rsidR="005B2170" w:rsidRDefault="005B2170" w:rsidP="0003781A">
            <w:pPr>
              <w:pStyle w:val="TableCell"/>
              <w:rPr>
                <w:lang w:eastAsia="zh-CN"/>
              </w:rPr>
            </w:pPr>
            <w:r>
              <w:rPr>
                <w:lang w:eastAsia="zh-CN"/>
              </w:rPr>
              <w:t>4</w:t>
            </w:r>
          </w:p>
        </w:tc>
        <w:tc>
          <w:tcPr>
            <w:tcW w:w="0" w:type="auto"/>
            <w:tcPrChange w:id="1515" w:author="Henry Da Costa" w:date="2023-05-03T17:13:00Z">
              <w:tcPr>
                <w:tcW w:w="0" w:type="auto"/>
                <w:tcBorders>
                  <w:right w:val="single" w:sz="8" w:space="0" w:color="auto"/>
                </w:tcBorders>
              </w:tcPr>
            </w:tcPrChange>
          </w:tcPr>
          <w:p w14:paraId="7916C3D7" w14:textId="77777777" w:rsidR="005B2170" w:rsidRDefault="005B2170" w:rsidP="0003781A">
            <w:pPr>
              <w:pStyle w:val="TableCell"/>
              <w:rPr>
                <w:lang w:eastAsia="zh-CN"/>
              </w:rPr>
            </w:pPr>
            <w:r>
              <w:rPr>
                <w:lang w:eastAsia="zh-CN"/>
              </w:rPr>
              <w:t>Band</w:t>
            </w:r>
          </w:p>
        </w:tc>
      </w:tr>
      <w:tr w:rsidR="005B2170" w14:paraId="5E76796A" w14:textId="77777777" w:rsidTr="00400F6B">
        <w:trPr>
          <w:jc w:val="center"/>
          <w:trPrChange w:id="1516" w:author="Henry Da Costa" w:date="2023-05-03T17:13:00Z">
            <w:trPr>
              <w:jc w:val="center"/>
            </w:trPr>
          </w:trPrChange>
        </w:trPr>
        <w:tc>
          <w:tcPr>
            <w:tcW w:w="0" w:type="auto"/>
            <w:tcPrChange w:id="1517" w:author="Henry Da Costa" w:date="2023-05-03T17:13:00Z">
              <w:tcPr>
                <w:tcW w:w="0" w:type="auto"/>
                <w:tcBorders>
                  <w:left w:val="single" w:sz="8" w:space="0" w:color="auto"/>
                  <w:bottom w:val="single" w:sz="8" w:space="0" w:color="auto"/>
                </w:tcBorders>
              </w:tcPr>
            </w:tcPrChange>
          </w:tcPr>
          <w:p w14:paraId="0C53568E" w14:textId="77777777" w:rsidR="005B2170" w:rsidRDefault="005B2170" w:rsidP="0003781A">
            <w:pPr>
              <w:pStyle w:val="TableCell"/>
              <w:rPr>
                <w:lang w:eastAsia="zh-CN"/>
              </w:rPr>
            </w:pPr>
            <w:r>
              <w:rPr>
                <w:lang w:eastAsia="zh-CN"/>
              </w:rPr>
              <w:t>6</w:t>
            </w:r>
          </w:p>
        </w:tc>
        <w:tc>
          <w:tcPr>
            <w:tcW w:w="0" w:type="auto"/>
            <w:tcPrChange w:id="1518" w:author="Henry Da Costa" w:date="2023-05-03T17:13:00Z">
              <w:tcPr>
                <w:tcW w:w="0" w:type="auto"/>
                <w:tcBorders>
                  <w:bottom w:val="single" w:sz="8" w:space="0" w:color="auto"/>
                  <w:right w:val="single" w:sz="8" w:space="0" w:color="auto"/>
                </w:tcBorders>
              </w:tcPr>
            </w:tcPrChange>
          </w:tcPr>
          <w:p w14:paraId="742C3191" w14:textId="77777777" w:rsidR="005B2170" w:rsidRDefault="005B2170" w:rsidP="0003781A">
            <w:pPr>
              <w:pStyle w:val="TableCell"/>
              <w:rPr>
                <w:lang w:eastAsia="zh-CN"/>
              </w:rPr>
            </w:pPr>
            <w:r>
              <w:rPr>
                <w:lang w:eastAsia="zh-CN"/>
              </w:rPr>
              <w:t>Effect library</w:t>
            </w:r>
          </w:p>
        </w:tc>
      </w:tr>
    </w:tbl>
    <w:p w14:paraId="021CCD86" w14:textId="7B19B1D2" w:rsidR="005B2170" w:rsidDel="00400F6B" w:rsidRDefault="005B2170" w:rsidP="005B2170">
      <w:pPr>
        <w:rPr>
          <w:del w:id="1519" w:author="Henry Da Costa" w:date="2023-05-03T17:14:00Z"/>
        </w:rPr>
      </w:pPr>
    </w:p>
    <w:p w14:paraId="26054461" w14:textId="77777777" w:rsidR="005B2170" w:rsidRDefault="005B2170">
      <w:pPr>
        <w:pStyle w:val="BoxHeading4"/>
        <w:numPr>
          <w:ilvl w:val="3"/>
          <w:numId w:val="1"/>
        </w:numPr>
        <w:tabs>
          <w:tab w:val="num" w:pos="360"/>
        </w:tabs>
        <w:outlineLvl w:val="4"/>
      </w:pPr>
      <w:r>
        <w:t>Syntax</w:t>
      </w:r>
    </w:p>
    <w:p w14:paraId="331D07A5" w14:textId="4068D4BF" w:rsidR="005B2170" w:rsidRDefault="005B2170" w:rsidP="005B2170">
      <w:pPr>
        <w:pStyle w:val="code"/>
      </w:pPr>
      <w:bookmarkStart w:id="1520" w:name="_Hlk132298645"/>
      <w:r>
        <w:t>aligned(8) class MIHSConfigurationBox()</w:t>
      </w:r>
      <w:r>
        <w:br/>
        <w:t xml:space="preserve">    extends FullBox('mh1C', version = 0, flags= 0) {</w:t>
      </w:r>
      <w:r>
        <w:br/>
        <w:t xml:space="preserve">    unsigned int(32) configuration_</w:t>
      </w:r>
      <w:r w:rsidR="00A43A0A">
        <w:t>packet_count</w:t>
      </w:r>
      <w:r>
        <w:t>;</w:t>
      </w:r>
      <w:r>
        <w:br/>
        <w:t xml:space="preserve">    for (int i=0; i&lt;configuration_</w:t>
      </w:r>
      <w:r w:rsidR="00A43A0A">
        <w:t>packet_count</w:t>
      </w:r>
      <w:r>
        <w:t>; i++) {</w:t>
      </w:r>
      <w:r>
        <w:br/>
        <w:t xml:space="preserve">        unsigned int(</w:t>
      </w:r>
      <w:r w:rsidR="004F5195">
        <w:t>6</w:t>
      </w:r>
      <w:r>
        <w:t>) configuration_packet_type;</w:t>
      </w:r>
      <w:r>
        <w:br/>
        <w:t xml:space="preserve">        unsigned int(</w:t>
      </w:r>
      <w:r w:rsidR="004F5195">
        <w:t>4</w:t>
      </w:r>
      <w:r>
        <w:t>) configuration_packet_</w:t>
      </w:r>
      <w:r w:rsidR="004F5195">
        <w:t>layer</w:t>
      </w:r>
      <w:r>
        <w:t>;</w:t>
      </w:r>
      <w:r>
        <w:br/>
        <w:t xml:space="preserve">        unsigned int(</w:t>
      </w:r>
      <w:r w:rsidR="004F5195">
        <w:t>5</w:t>
      </w:r>
      <w:r>
        <w:t>) reserved = 0;</w:t>
      </w:r>
      <w:r>
        <w:br/>
        <w:t xml:space="preserve">        unsigned int(</w:t>
      </w:r>
      <w:r w:rsidR="004F5195">
        <w:t>17</w:t>
      </w:r>
      <w:r>
        <w:t>) configuration_packet_payload_size;</w:t>
      </w:r>
      <w:r>
        <w:br/>
        <w:t xml:space="preserve">        bit(configuration_packet_payload_size*8)</w:t>
      </w:r>
      <w:r>
        <w:br/>
        <w:t xml:space="preserve">            configuration_packet_payload;</w:t>
      </w:r>
      <w:r>
        <w:br/>
        <w:t xml:space="preserve">    }</w:t>
      </w:r>
      <w:r>
        <w:br/>
        <w:t>}</w:t>
      </w:r>
    </w:p>
    <w:bookmarkEnd w:id="1520"/>
    <w:p w14:paraId="7BBB1D94" w14:textId="77777777" w:rsidR="005B2170" w:rsidRDefault="005B2170">
      <w:pPr>
        <w:pStyle w:val="BoxHeading4"/>
        <w:numPr>
          <w:ilvl w:val="3"/>
          <w:numId w:val="1"/>
        </w:numPr>
        <w:tabs>
          <w:tab w:val="num" w:pos="360"/>
        </w:tabs>
        <w:outlineLvl w:val="4"/>
      </w:pPr>
      <w:r>
        <w:lastRenderedPageBreak/>
        <w:t>Semantics</w:t>
      </w:r>
    </w:p>
    <w:p w14:paraId="546AB265" w14:textId="1A484057" w:rsidR="005B2170" w:rsidRDefault="005B2170" w:rsidP="005B2170">
      <w:pPr>
        <w:pStyle w:val="fields"/>
      </w:pPr>
      <w:r w:rsidRPr="00F66820">
        <w:rPr>
          <w:rStyle w:val="codeChar"/>
        </w:rPr>
        <w:t>configuration_</w:t>
      </w:r>
      <w:r w:rsidR="00A43A0A">
        <w:rPr>
          <w:rStyle w:val="codeChar"/>
        </w:rPr>
        <w:t>packe</w:t>
      </w:r>
      <w:r w:rsidR="00A43A0A" w:rsidRPr="00F66820">
        <w:rPr>
          <w:rStyle w:val="codeChar"/>
        </w:rPr>
        <w:t>t</w:t>
      </w:r>
      <w:r w:rsidR="00A43A0A">
        <w:rPr>
          <w:rStyle w:val="codeChar"/>
        </w:rPr>
        <w:t>_count</w:t>
      </w:r>
      <w:r w:rsidR="00A43A0A">
        <w:t xml:space="preserve"> </w:t>
      </w:r>
      <w:r>
        <w:t xml:space="preserve">indicates the number of packets included in the </w:t>
      </w:r>
      <w:r w:rsidRPr="00F66820">
        <w:rPr>
          <w:rStyle w:val="codeChar"/>
        </w:rPr>
        <w:t>MIHSConfigurationRecord</w:t>
      </w:r>
      <w:r>
        <w:t>.</w:t>
      </w:r>
    </w:p>
    <w:p w14:paraId="1C4AC1CF" w14:textId="63261028" w:rsidR="005B2170" w:rsidRDefault="005B2170" w:rsidP="005B2170">
      <w:pPr>
        <w:pStyle w:val="fields"/>
      </w:pPr>
      <w:r w:rsidRPr="00F66820">
        <w:rPr>
          <w:rStyle w:val="codeChar"/>
        </w:rPr>
        <w:t>configuration_</w:t>
      </w:r>
      <w:r>
        <w:rPr>
          <w:rStyle w:val="codeChar"/>
        </w:rPr>
        <w:t>packe</w:t>
      </w:r>
      <w:r w:rsidRPr="00F66820">
        <w:rPr>
          <w:rStyle w:val="codeChar"/>
        </w:rPr>
        <w:t>t_type</w:t>
      </w:r>
      <w:r>
        <w:t xml:space="preserve"> indicates the packet type as documented in </w:t>
      </w:r>
      <w:r>
        <w:fldChar w:fldCharType="begin"/>
      </w:r>
      <w:r>
        <w:instrText xml:space="preserve"> REF _Ref117602588 \h </w:instrText>
      </w:r>
      <w:r>
        <w:fldChar w:fldCharType="separate"/>
      </w:r>
      <w:ins w:id="1521" w:author="Henry Da Costa" w:date="2023-05-03T17:13:00Z">
        <w:r w:rsidR="00400F6B">
          <w:t xml:space="preserve">Table </w:t>
        </w:r>
        <w:r w:rsidR="00400F6B">
          <w:rPr>
            <w:noProof/>
          </w:rPr>
          <w:t>4</w:t>
        </w:r>
      </w:ins>
      <w:del w:id="1522" w:author="Henry Da Costa" w:date="2023-05-03T17:13:00Z">
        <w:r w:rsidR="00ED7BA4" w:rsidDel="00400F6B">
          <w:delText xml:space="preserve">Table </w:delText>
        </w:r>
        <w:r w:rsidR="00ED7BA4" w:rsidDel="00400F6B">
          <w:rPr>
            <w:noProof/>
          </w:rPr>
          <w:delText>1</w:delText>
        </w:r>
      </w:del>
      <w:r>
        <w:fldChar w:fldCharType="end"/>
      </w:r>
      <w:r>
        <w:t>.</w:t>
      </w:r>
    </w:p>
    <w:p w14:paraId="7AF9D200" w14:textId="4B7DFFFF" w:rsidR="005B2170" w:rsidRDefault="005B2170" w:rsidP="005B2170">
      <w:pPr>
        <w:pStyle w:val="fields"/>
      </w:pPr>
      <w:r w:rsidRPr="00F66820">
        <w:rPr>
          <w:rStyle w:val="codeChar"/>
        </w:rPr>
        <w:t>configuration_</w:t>
      </w:r>
      <w:r>
        <w:rPr>
          <w:rStyle w:val="codeChar"/>
        </w:rPr>
        <w:t>packe</w:t>
      </w:r>
      <w:r w:rsidRPr="00F66820">
        <w:rPr>
          <w:rStyle w:val="codeChar"/>
        </w:rPr>
        <w:t>t_</w:t>
      </w:r>
      <w:r w:rsidR="0061024F" w:rsidRPr="00F66820">
        <w:rPr>
          <w:rStyle w:val="codeChar"/>
        </w:rPr>
        <w:t>l</w:t>
      </w:r>
      <w:r w:rsidR="0061024F">
        <w:rPr>
          <w:rStyle w:val="codeChar"/>
        </w:rPr>
        <w:t>ayer</w:t>
      </w:r>
      <w:r w:rsidR="0061024F">
        <w:t xml:space="preserve"> </w:t>
      </w:r>
      <w:r>
        <w:t xml:space="preserve">indicates </w:t>
      </w:r>
      <w:r w:rsidR="00AA6AB1">
        <w:t xml:space="preserve">the scalability layer of the packet. This value shall be same as the </w:t>
      </w:r>
      <w:proofErr w:type="spellStart"/>
      <w:r w:rsidR="00AA6AB1">
        <w:t>MI</w:t>
      </w:r>
      <w:r w:rsidR="00176801">
        <w:t>HS</w:t>
      </w:r>
      <w:r w:rsidR="00AA6AB1">
        <w:t>Layer</w:t>
      </w:r>
      <w:proofErr w:type="spellEnd"/>
      <w:r w:rsidR="00AA6AB1">
        <w:t xml:space="preserve"> in the MIHS </w:t>
      </w:r>
      <w:proofErr w:type="gramStart"/>
      <w:r w:rsidR="00AA6AB1">
        <w:t>packet.</w:t>
      </w:r>
      <w:r>
        <w:t>.</w:t>
      </w:r>
      <w:proofErr w:type="gramEnd"/>
      <w:r>
        <w:t xml:space="preserve"> Zero means the packet </w:t>
      </w:r>
      <w:r w:rsidR="00B57712">
        <w:t xml:space="preserve">shall </w:t>
      </w:r>
      <w:r>
        <w:t>not be skipped</w:t>
      </w:r>
      <w:r w:rsidR="0015620F">
        <w:t xml:space="preserve">. </w:t>
      </w:r>
      <w:r w:rsidR="00637E86">
        <w:t>Larger</w:t>
      </w:r>
      <w:r>
        <w:t xml:space="preserve"> values</w:t>
      </w:r>
      <w:r w:rsidR="000A3529">
        <w:t xml:space="preserve"> than zero</w:t>
      </w:r>
      <w:r>
        <w:t xml:space="preserve"> mean the packet may be skipped.</w:t>
      </w:r>
    </w:p>
    <w:p w14:paraId="5CFA45DB" w14:textId="0792F4DE" w:rsidR="005B2170" w:rsidRDefault="005B2170" w:rsidP="005B2170">
      <w:pPr>
        <w:pStyle w:val="fields"/>
      </w:pPr>
      <w:r w:rsidRPr="000A27F7">
        <w:rPr>
          <w:rStyle w:val="codeChar"/>
        </w:rPr>
        <w:t>configuration_</w:t>
      </w:r>
      <w:r>
        <w:rPr>
          <w:rStyle w:val="codeChar"/>
        </w:rPr>
        <w:t>packe</w:t>
      </w:r>
      <w:r w:rsidRPr="000A27F7">
        <w:rPr>
          <w:rStyle w:val="codeChar"/>
        </w:rPr>
        <w:t>t_payload_size</w:t>
      </w:r>
      <w:r>
        <w:t xml:space="preserve"> indicates the length in bytes of the packet payload that follows.</w:t>
      </w:r>
    </w:p>
    <w:p w14:paraId="0856C624" w14:textId="3093524F" w:rsidR="005B2170" w:rsidRDefault="005B2170" w:rsidP="005B2170">
      <w:pPr>
        <w:pStyle w:val="fields"/>
      </w:pPr>
      <w:r w:rsidRPr="000A27F7">
        <w:rPr>
          <w:rStyle w:val="codeChar"/>
        </w:rPr>
        <w:t>configuration_</w:t>
      </w:r>
      <w:r>
        <w:rPr>
          <w:rStyle w:val="codeChar"/>
        </w:rPr>
        <w:t>packe</w:t>
      </w:r>
      <w:r w:rsidRPr="000A27F7">
        <w:rPr>
          <w:rStyle w:val="codeChar"/>
        </w:rPr>
        <w:t>t_payload</w:t>
      </w:r>
      <w:r>
        <w:t xml:space="preserve"> contains the packet payload formatted according to ISO/IEC 23090-31 for the packet type.</w:t>
      </w:r>
    </w:p>
    <w:p w14:paraId="03FC15EB" w14:textId="77777777" w:rsidR="005B2170" w:rsidRDefault="005B2170">
      <w:pPr>
        <w:pStyle w:val="Heading3"/>
        <w:numPr>
          <w:ilvl w:val="2"/>
          <w:numId w:val="1"/>
        </w:numPr>
      </w:pPr>
      <w:bookmarkStart w:id="1523" w:name="_Ref134024633"/>
      <w:bookmarkStart w:id="1524" w:name="_Ref134024651"/>
      <w:bookmarkStart w:id="1525" w:name="_Toc134530117"/>
      <w:r>
        <w:t>Haptic experience description box</w:t>
      </w:r>
      <w:bookmarkEnd w:id="1523"/>
      <w:bookmarkEnd w:id="1524"/>
      <w:bookmarkEnd w:id="1525"/>
    </w:p>
    <w:p w14:paraId="78E18CBE" w14:textId="77777777" w:rsidR="005B2170" w:rsidRDefault="005B2170">
      <w:pPr>
        <w:pStyle w:val="BoxHeading4"/>
        <w:numPr>
          <w:ilvl w:val="3"/>
          <w:numId w:val="1"/>
        </w:numPr>
        <w:tabs>
          <w:tab w:val="num" w:pos="360"/>
        </w:tabs>
        <w:outlineLvl w:val="4"/>
      </w:pPr>
      <w:r>
        <w:t>Definition</w:t>
      </w:r>
    </w:p>
    <w:p w14:paraId="7FE153F3" w14:textId="37692FA4" w:rsidR="005B2170" w:rsidRDefault="005B2170" w:rsidP="005B2170">
      <w:pPr>
        <w:pStyle w:val="Atom"/>
      </w:pPr>
      <w:r>
        <w:t>Box Type:</w:t>
      </w:r>
      <w:r>
        <w:tab/>
      </w:r>
      <w:r>
        <w:tab/>
      </w:r>
      <w:r w:rsidRPr="001F1BE5">
        <w:rPr>
          <w:rStyle w:val="codeChar"/>
        </w:rPr>
        <w:t>'</w:t>
      </w:r>
      <w:r>
        <w:rPr>
          <w:rStyle w:val="codeChar"/>
        </w:rPr>
        <w:t>hexd</w:t>
      </w:r>
      <w:r w:rsidRPr="001F1BE5">
        <w:rPr>
          <w:rStyle w:val="codeChar"/>
        </w:rPr>
        <w:t>'</w:t>
      </w:r>
      <w:r>
        <w:rPr>
          <w:rStyle w:val="InlineCode"/>
        </w:rPr>
        <w:br/>
      </w:r>
      <w:r>
        <w:t>Container:</w:t>
      </w:r>
      <w:r>
        <w:tab/>
      </w:r>
      <w:r>
        <w:tab/>
        <w:t xml:space="preserve">MIHS sample </w:t>
      </w:r>
      <w:r>
        <w:rPr>
          <w:rFonts w:eastAsiaTheme="minorEastAsia"/>
        </w:rPr>
        <w:t>entry (</w:t>
      </w:r>
      <w:r w:rsidRPr="001F1BE5">
        <w:rPr>
          <w:rStyle w:val="codeChar"/>
        </w:rPr>
        <w:t>'mih</w:t>
      </w:r>
      <w:r>
        <w:rPr>
          <w:rStyle w:val="codeChar"/>
        </w:rPr>
        <w:t>1</w:t>
      </w:r>
      <w:r w:rsidRPr="001F1BE5">
        <w:rPr>
          <w:rStyle w:val="codeChar"/>
        </w:rPr>
        <w:t>'</w:t>
      </w:r>
      <w:r>
        <w:rPr>
          <w:rFonts w:eastAsiaTheme="minorEastAsia"/>
        </w:rPr>
        <w:t>)</w:t>
      </w:r>
      <w:r>
        <w:rPr>
          <w:rFonts w:eastAsiaTheme="minorEastAsia"/>
        </w:rPr>
        <w:br/>
      </w:r>
      <w:r>
        <w:t>Mandatory:</w:t>
      </w:r>
      <w:r>
        <w:tab/>
        <w:t>No</w:t>
      </w:r>
      <w:r>
        <w:br/>
        <w:t>Quantity:</w:t>
      </w:r>
      <w:r>
        <w:tab/>
      </w:r>
      <w:r>
        <w:tab/>
      </w:r>
      <w:r w:rsidR="00BC3F33">
        <w:t>Zero or one</w:t>
      </w:r>
    </w:p>
    <w:p w14:paraId="72698D6F" w14:textId="0C1C24E1" w:rsidR="00A24069" w:rsidRDefault="00A24069" w:rsidP="00A24069">
      <w:pPr>
        <w:pStyle w:val="Atom"/>
      </w:pPr>
      <w:r>
        <w:t>Box Type:</w:t>
      </w:r>
      <w:r>
        <w:tab/>
      </w:r>
      <w:r>
        <w:tab/>
      </w:r>
      <w:r w:rsidRPr="001F1BE5">
        <w:rPr>
          <w:rStyle w:val="codeChar"/>
        </w:rPr>
        <w:t>'</w:t>
      </w:r>
      <w:r>
        <w:rPr>
          <w:rStyle w:val="codeChar"/>
        </w:rPr>
        <w:t>hex</w:t>
      </w:r>
      <w:r w:rsidR="00FC28D9">
        <w:rPr>
          <w:rStyle w:val="codeChar"/>
        </w:rPr>
        <w:t>h</w:t>
      </w:r>
      <w:r w:rsidRPr="001F1BE5">
        <w:rPr>
          <w:rStyle w:val="codeChar"/>
        </w:rPr>
        <w:t>'</w:t>
      </w:r>
      <w:r>
        <w:rPr>
          <w:rStyle w:val="InlineCode"/>
        </w:rPr>
        <w:br/>
      </w:r>
      <w:r>
        <w:t>Container:</w:t>
      </w:r>
      <w:r>
        <w:tab/>
      </w:r>
      <w:r>
        <w:tab/>
      </w:r>
      <w:r w:rsidR="00FC28D9">
        <w:t>Haptic experience description box</w:t>
      </w:r>
      <w:r>
        <w:rPr>
          <w:rFonts w:eastAsiaTheme="minorEastAsia"/>
        </w:rPr>
        <w:t xml:space="preserve"> (</w:t>
      </w:r>
      <w:r w:rsidRPr="001F1BE5">
        <w:rPr>
          <w:rStyle w:val="codeChar"/>
        </w:rPr>
        <w:t>'</w:t>
      </w:r>
      <w:proofErr w:type="spellStart"/>
      <w:r w:rsidR="00FC28D9">
        <w:rPr>
          <w:rStyle w:val="codeChar"/>
        </w:rPr>
        <w:t>hexd</w:t>
      </w:r>
      <w:proofErr w:type="spellEnd"/>
      <w:r w:rsidRPr="001F1BE5">
        <w:rPr>
          <w:rStyle w:val="codeChar"/>
        </w:rPr>
        <w:t>'</w:t>
      </w:r>
      <w:r>
        <w:rPr>
          <w:rFonts w:eastAsiaTheme="minorEastAsia"/>
        </w:rPr>
        <w:t>)</w:t>
      </w:r>
      <w:r>
        <w:rPr>
          <w:rFonts w:eastAsiaTheme="minorEastAsia"/>
        </w:rPr>
        <w:br/>
      </w:r>
      <w:r>
        <w:t>Mandatory:</w:t>
      </w:r>
      <w:r>
        <w:tab/>
      </w:r>
      <w:r w:rsidR="00FC28D9">
        <w:t>Yes</w:t>
      </w:r>
      <w:r>
        <w:br/>
        <w:t>Quantity:</w:t>
      </w:r>
      <w:r>
        <w:tab/>
      </w:r>
      <w:r>
        <w:tab/>
      </w:r>
      <w:r w:rsidR="00FC28D9">
        <w:t>One</w:t>
      </w:r>
    </w:p>
    <w:p w14:paraId="025E8618"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HapticExperience</w:t>
      </w:r>
      <w:r>
        <w:rPr>
          <w:rStyle w:val="codeChar"/>
          <w:rFonts w:eastAsia="Times New Roman"/>
          <w:szCs w:val="22"/>
        </w:rPr>
        <w:t>Description</w:t>
      </w:r>
      <w:r w:rsidRPr="007232E3">
        <w:rPr>
          <w:rStyle w:val="codeChar"/>
          <w:rFonts w:eastAsia="Times New Roman"/>
          <w:szCs w:val="22"/>
        </w:rPr>
        <w:t>Box</w:t>
      </w:r>
      <w:r>
        <w:rPr>
          <w:lang w:eastAsia="zh-CN"/>
        </w:rPr>
        <w:t xml:space="preserve"> contains descriptive information about the haptic experience associated with the MIHS track and may contain </w:t>
      </w:r>
      <w:r w:rsidRPr="00B302E3">
        <w:rPr>
          <w:rStyle w:val="codeChar"/>
          <w:rFonts w:eastAsia="Times New Roman"/>
          <w:szCs w:val="22"/>
        </w:rPr>
        <w:t>HapticAvatarDescriptionBox</w:t>
      </w:r>
      <w:r>
        <w:rPr>
          <w:lang w:eastAsia="zh-CN"/>
        </w:rPr>
        <w:t xml:space="preserve">es and </w:t>
      </w:r>
      <w:r w:rsidRPr="00B302E3">
        <w:rPr>
          <w:rStyle w:val="codeChar"/>
          <w:rFonts w:eastAsia="Times New Roman"/>
          <w:szCs w:val="22"/>
        </w:rPr>
        <w:t>HapticPerceptionDescriptionBox</w:t>
      </w:r>
      <w:r>
        <w:rPr>
          <w:lang w:eastAsia="zh-CN"/>
        </w:rPr>
        <w:t>es describing the haptic avatars and perceptions, respectively, that are part of the haptic experience.</w:t>
      </w:r>
    </w:p>
    <w:p w14:paraId="7B7595F0" w14:textId="77777777" w:rsidR="005B2170" w:rsidRDefault="005B2170">
      <w:pPr>
        <w:pStyle w:val="BoxHeading4"/>
        <w:numPr>
          <w:ilvl w:val="3"/>
          <w:numId w:val="1"/>
        </w:numPr>
        <w:tabs>
          <w:tab w:val="num" w:pos="360"/>
        </w:tabs>
        <w:outlineLvl w:val="4"/>
      </w:pPr>
      <w:r>
        <w:t>Syntax</w:t>
      </w:r>
    </w:p>
    <w:p w14:paraId="69060D26" w14:textId="59A2ED14" w:rsidR="005B2170" w:rsidRDefault="005B2170" w:rsidP="005B2170">
      <w:pPr>
        <w:pStyle w:val="code"/>
      </w:pPr>
      <w:bookmarkStart w:id="1526" w:name="_Hlk132368186"/>
      <w:r>
        <w:t>aligned(8) class HapticExperienceDescription</w:t>
      </w:r>
      <w:r w:rsidR="008B7437">
        <w:t>Header</w:t>
      </w:r>
      <w:r>
        <w:t>Box()</w:t>
      </w:r>
      <w:r>
        <w:br/>
        <w:t xml:space="preserve">    extends FullBox(</w:t>
      </w:r>
      <w:r w:rsidR="008B7437">
        <w:t>'hexh'</w:t>
      </w:r>
      <w:r>
        <w:t>, version = 0, flags= 0) {</w:t>
      </w:r>
      <w:r w:rsidR="008B7437">
        <w:br/>
      </w:r>
      <w:r w:rsidR="00B0737C">
        <w:t xml:space="preserve">    utf8string </w:t>
      </w:r>
      <w:r w:rsidR="008B7437">
        <w:t>edition</w:t>
      </w:r>
      <w:r w:rsidR="00B0737C">
        <w:t>;</w:t>
      </w:r>
      <w:r w:rsidR="008B7437">
        <w:br/>
      </w:r>
      <w:r w:rsidR="00B0737C">
        <w:t xml:space="preserve">    utf8string profile;</w:t>
      </w:r>
      <w:r w:rsidR="008B7437">
        <w:br/>
      </w:r>
      <w:r w:rsidR="00B0737C">
        <w:t xml:space="preserve">    unsiged int(8) level;</w:t>
      </w:r>
      <w:r>
        <w:br/>
        <w:t xml:space="preserve">    utf8string </w:t>
      </w:r>
      <w:r w:rsidR="00B0737C">
        <w:t>date</w:t>
      </w:r>
      <w:r>
        <w:t>;</w:t>
      </w:r>
      <w:r>
        <w:br/>
        <w:t xml:space="preserve">    utf8string description;</w:t>
      </w:r>
      <w:r w:rsidR="008B7437">
        <w:br/>
        <w:t>}</w:t>
      </w:r>
      <w:r w:rsidR="008B7437">
        <w:br/>
        <w:t>aligned(8) class HapticExperienceDescriptionBox()</w:t>
      </w:r>
      <w:r w:rsidR="008B7437">
        <w:br/>
        <w:t xml:space="preserve">    extends Box('hexd')</w:t>
      </w:r>
      <w:r w:rsidR="008B7437">
        <w:br/>
        <w:t xml:space="preserve">    HapticExperienceDescriptionHeaderBox header;</w:t>
      </w:r>
      <w:r>
        <w:br/>
        <w:t xml:space="preserve">    HapticAvatarDescriptionBox</w:t>
      </w:r>
      <w:r w:rsidR="008B7437">
        <w:t xml:space="preserve"> avatars[];</w:t>
      </w:r>
      <w:r>
        <w:br/>
        <w:t xml:space="preserve">    HapticPerceptionDescriptionBox</w:t>
      </w:r>
      <w:r w:rsidR="008B7437">
        <w:t xml:space="preserve"> perceptions[]</w:t>
      </w:r>
      <w:r>
        <w:t>;</w:t>
      </w:r>
      <w:r>
        <w:br/>
        <w:t>}</w:t>
      </w:r>
    </w:p>
    <w:bookmarkEnd w:id="1526"/>
    <w:p w14:paraId="2833597A" w14:textId="77777777" w:rsidR="005B2170" w:rsidRDefault="005B2170">
      <w:pPr>
        <w:pStyle w:val="BoxHeading4"/>
        <w:numPr>
          <w:ilvl w:val="3"/>
          <w:numId w:val="1"/>
        </w:numPr>
        <w:tabs>
          <w:tab w:val="num" w:pos="360"/>
        </w:tabs>
        <w:outlineLvl w:val="4"/>
      </w:pPr>
      <w:r>
        <w:t>Semantics</w:t>
      </w:r>
    </w:p>
    <w:p w14:paraId="5DAC05C9" w14:textId="285C816C" w:rsidR="00CA4354" w:rsidRDefault="008B7437" w:rsidP="00CA4354">
      <w:pPr>
        <w:pStyle w:val="fields"/>
      </w:pPr>
      <w:bookmarkStart w:id="1527" w:name="_Hlk132368508"/>
      <w:r>
        <w:rPr>
          <w:rStyle w:val="codeChar"/>
          <w:rFonts w:eastAsia="MS Mincho"/>
        </w:rPr>
        <w:t>edition</w:t>
      </w:r>
      <w:r w:rsidR="00CA4354">
        <w:t xml:space="preserve"> indicates the year of the edition and amendment of ISO/IEC 23090-31 that this haptic experience conforms to, in the following format: XXXX or XXXX-Y, where XXXX is the year of publication and Y is the amendment number, if any.</w:t>
      </w:r>
    </w:p>
    <w:p w14:paraId="2B66D241" w14:textId="77777777" w:rsidR="00CA4354" w:rsidRDefault="00CA4354" w:rsidP="00CA4354">
      <w:pPr>
        <w:pStyle w:val="fields"/>
      </w:pPr>
      <w:r>
        <w:rPr>
          <w:rStyle w:val="codeChar"/>
          <w:rFonts w:eastAsia="MS Mincho"/>
        </w:rPr>
        <w:lastRenderedPageBreak/>
        <w:t>profile</w:t>
      </w:r>
      <w:r>
        <w:t xml:space="preserve"> indicates </w:t>
      </w:r>
      <w:r>
        <w:rPr>
          <w:rFonts w:ascii="Times New Roman" w:hAnsi="Times New Roman"/>
        </w:rPr>
        <w:t>the name of the profile used to generate the encoded stream according to the profile and level definition in ISO/IEC 23090-31</w:t>
      </w:r>
      <w:r>
        <w:t>.</w:t>
      </w:r>
    </w:p>
    <w:p w14:paraId="229CC01D" w14:textId="77777777" w:rsidR="00CA4354" w:rsidRDefault="00CA4354" w:rsidP="00CA4354">
      <w:pPr>
        <w:pStyle w:val="fields"/>
      </w:pPr>
      <w:r>
        <w:rPr>
          <w:rStyle w:val="codeChar"/>
          <w:rFonts w:eastAsia="MS Mincho"/>
        </w:rPr>
        <w:t>level</w:t>
      </w:r>
      <w:r>
        <w:t xml:space="preserve"> indicates </w:t>
      </w:r>
      <w:r>
        <w:rPr>
          <w:rFonts w:ascii="Times New Roman" w:hAnsi="Times New Roman"/>
        </w:rPr>
        <w:t>the number of the level used to generate the encoded stream according to the profile and level definition in ISO/IEC 23090-31</w:t>
      </w:r>
      <w:r>
        <w:t>.</w:t>
      </w:r>
    </w:p>
    <w:p w14:paraId="54FC5BA9" w14:textId="7091DA00" w:rsidR="005B2170" w:rsidRDefault="009648B1" w:rsidP="005B2170">
      <w:pPr>
        <w:pStyle w:val="fields"/>
      </w:pPr>
      <w:bookmarkStart w:id="1528" w:name="_Hlk132369255"/>
      <w:r>
        <w:rPr>
          <w:rStyle w:val="codeChar"/>
        </w:rPr>
        <w:t>date</w:t>
      </w:r>
      <w:r w:rsidR="005B2170">
        <w:t xml:space="preserve"> indicates the human-readable creation </w:t>
      </w:r>
      <w:r w:rsidR="00F425E7">
        <w:t xml:space="preserve">date </w:t>
      </w:r>
      <w:r w:rsidR="005B2170">
        <w:t>of the haptic experience.</w:t>
      </w:r>
      <w:r w:rsidR="00CA4354">
        <w:t xml:space="preserve"> </w:t>
      </w:r>
      <w:r w:rsidR="00CA4354">
        <w:rPr>
          <w:rFonts w:ascii="Times New Roman" w:hAnsi="Times New Roman"/>
        </w:rPr>
        <w:t>The date format shall follow the ISO 8601 standard.</w:t>
      </w:r>
    </w:p>
    <w:bookmarkEnd w:id="1528"/>
    <w:p w14:paraId="70554107" w14:textId="61DEF378" w:rsidR="005B2170" w:rsidRDefault="005B2170" w:rsidP="005B2170">
      <w:pPr>
        <w:pStyle w:val="fields"/>
      </w:pPr>
      <w:r>
        <w:rPr>
          <w:rStyle w:val="codeChar"/>
        </w:rPr>
        <w:t>description</w:t>
      </w:r>
      <w:r>
        <w:t xml:space="preserve"> contains a brief description of the haptic experience.</w:t>
      </w:r>
    </w:p>
    <w:p w14:paraId="11AC9332" w14:textId="77777777" w:rsidR="005B2170" w:rsidRDefault="005B2170">
      <w:pPr>
        <w:pStyle w:val="Heading3"/>
        <w:numPr>
          <w:ilvl w:val="2"/>
          <w:numId w:val="1"/>
        </w:numPr>
      </w:pPr>
      <w:bookmarkStart w:id="1529" w:name="_Ref134024656"/>
      <w:bookmarkStart w:id="1530" w:name="_Toc134530118"/>
      <w:bookmarkEnd w:id="1527"/>
      <w:r>
        <w:t>Haptic avatar description box</w:t>
      </w:r>
      <w:bookmarkEnd w:id="1529"/>
      <w:bookmarkEnd w:id="1530"/>
    </w:p>
    <w:p w14:paraId="24979D23" w14:textId="77777777" w:rsidR="005B2170" w:rsidRDefault="005B2170">
      <w:pPr>
        <w:pStyle w:val="BoxHeading4"/>
        <w:numPr>
          <w:ilvl w:val="3"/>
          <w:numId w:val="1"/>
        </w:numPr>
        <w:tabs>
          <w:tab w:val="num" w:pos="360"/>
        </w:tabs>
        <w:outlineLvl w:val="4"/>
      </w:pPr>
      <w:r>
        <w:t>Definition</w:t>
      </w:r>
    </w:p>
    <w:p w14:paraId="6774157D" w14:textId="04A85E83" w:rsidR="005B2170" w:rsidRPr="00D65D0A" w:rsidRDefault="005B2170" w:rsidP="005B2170">
      <w:pPr>
        <w:pStyle w:val="Atom"/>
      </w:pPr>
      <w:r>
        <w:t>Box Type:</w:t>
      </w:r>
      <w:r>
        <w:tab/>
      </w:r>
      <w:r>
        <w:tab/>
      </w:r>
      <w:r w:rsidRPr="001F1BE5">
        <w:rPr>
          <w:rStyle w:val="codeChar"/>
        </w:rPr>
        <w:t>'</w:t>
      </w:r>
      <w:r>
        <w:rPr>
          <w:rStyle w:val="codeChar"/>
        </w:rPr>
        <w:t>havd</w:t>
      </w:r>
      <w:r w:rsidRPr="001F1BE5">
        <w:rPr>
          <w:rStyle w:val="codeChar"/>
        </w:rPr>
        <w:t>'</w:t>
      </w:r>
      <w:r>
        <w:rPr>
          <w:rStyle w:val="InlineCode"/>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6B694B14"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AvatarDescription</w:t>
      </w:r>
      <w:r w:rsidRPr="007232E3">
        <w:rPr>
          <w:rStyle w:val="codeChar"/>
          <w:rFonts w:eastAsia="Times New Roman"/>
          <w:szCs w:val="22"/>
        </w:rPr>
        <w:t>Box</w:t>
      </w:r>
      <w:r>
        <w:rPr>
          <w:lang w:eastAsia="zh-CN"/>
        </w:rPr>
        <w:t xml:space="preserve"> contains descriptive information about a haptic avatar that is part of the haptic experience.</w:t>
      </w:r>
    </w:p>
    <w:p w14:paraId="417222F8" w14:textId="1EB18BE3" w:rsidR="005B2170" w:rsidRDefault="005B2170" w:rsidP="00874035">
      <w:pPr>
        <w:pStyle w:val="BodyText"/>
        <w:rPr>
          <w:lang w:eastAsia="zh-CN"/>
        </w:rPr>
      </w:pPr>
      <w:r>
        <w:rPr>
          <w:lang w:eastAsia="zh-CN"/>
        </w:rPr>
        <w:t xml:space="preserve">The avatar type shall have one of the values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ins w:id="1531" w:author="Henry Da Costa" w:date="2023-05-03T17:13:00Z">
        <w:r w:rsidR="00400F6B">
          <w:t xml:space="preserve">Table </w:t>
        </w:r>
        <w:r w:rsidR="00400F6B">
          <w:rPr>
            <w:noProof/>
          </w:rPr>
          <w:t>5</w:t>
        </w:r>
      </w:ins>
      <w:del w:id="1532" w:author="Henry Da Costa" w:date="2023-05-03T17:13:00Z">
        <w:r w:rsidR="00ED7BA4" w:rsidDel="00400F6B">
          <w:delText xml:space="preserve">Table </w:delText>
        </w:r>
        <w:r w:rsidR="00ED7BA4" w:rsidDel="00400F6B">
          <w:rPr>
            <w:noProof/>
          </w:rPr>
          <w:delText>2</w:delText>
        </w:r>
      </w:del>
      <w:r>
        <w:rPr>
          <w:lang w:eastAsia="zh-CN"/>
        </w:rPr>
        <w:fldChar w:fldCharType="end"/>
      </w:r>
      <w:r>
        <w:rPr>
          <w:lang w:eastAsia="zh-CN"/>
        </w:rPr>
        <w:t>.</w:t>
      </w:r>
    </w:p>
    <w:p w14:paraId="52B462BA" w14:textId="75FFCB27" w:rsidR="005B2170" w:rsidRDefault="005B2170" w:rsidP="00272375">
      <w:pPr>
        <w:pStyle w:val="TableCaption"/>
      </w:pPr>
      <w:bookmarkStart w:id="1533" w:name="_Ref117602844"/>
      <w:r>
        <w:t xml:space="preserve">Table </w:t>
      </w:r>
      <w:r>
        <w:fldChar w:fldCharType="begin"/>
      </w:r>
      <w:r>
        <w:instrText>SEQ Table \* ARABIC</w:instrText>
      </w:r>
      <w:r>
        <w:fldChar w:fldCharType="separate"/>
      </w:r>
      <w:ins w:id="1534" w:author="Henry Da Costa" w:date="2023-05-03T17:13:00Z">
        <w:r w:rsidR="00400F6B">
          <w:rPr>
            <w:noProof/>
          </w:rPr>
          <w:t>5</w:t>
        </w:r>
      </w:ins>
      <w:del w:id="1535" w:author="Henry Da Costa" w:date="2023-05-03T17:13:00Z">
        <w:r w:rsidR="00ED7BA4" w:rsidDel="00400F6B">
          <w:rPr>
            <w:noProof/>
          </w:rPr>
          <w:delText>2</w:delText>
        </w:r>
      </w:del>
      <w:r>
        <w:fldChar w:fldCharType="end"/>
      </w:r>
      <w:bookmarkEnd w:id="1533"/>
      <w:r>
        <w:t xml:space="preserve"> – Avatar types</w:t>
      </w:r>
    </w:p>
    <w:tbl>
      <w:tblPr>
        <w:tblStyle w:val="TableGrid"/>
        <w:tblW w:w="0" w:type="auto"/>
        <w:jc w:val="center"/>
        <w:tblLook w:val="04A0" w:firstRow="1" w:lastRow="0" w:firstColumn="1" w:lastColumn="0" w:noHBand="0" w:noVBand="1"/>
        <w:tblPrChange w:id="1536" w:author="Henry Da Costa" w:date="2023-05-03T17:13:00Z">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PrChange>
      </w:tblPr>
      <w:tblGrid>
        <w:gridCol w:w="759"/>
        <w:gridCol w:w="1347"/>
        <w:tblGridChange w:id="1537">
          <w:tblGrid>
            <w:gridCol w:w="759"/>
            <w:gridCol w:w="1347"/>
          </w:tblGrid>
        </w:tblGridChange>
      </w:tblGrid>
      <w:tr w:rsidR="005B2170" w14:paraId="5026D652" w14:textId="77777777" w:rsidTr="00400F6B">
        <w:trPr>
          <w:jc w:val="center"/>
          <w:trPrChange w:id="1538" w:author="Henry Da Costa" w:date="2023-05-03T17:13:00Z">
            <w:trPr>
              <w:jc w:val="center"/>
            </w:trPr>
          </w:trPrChange>
        </w:trPr>
        <w:tc>
          <w:tcPr>
            <w:tcW w:w="0" w:type="auto"/>
            <w:tcPrChange w:id="1539" w:author="Henry Da Costa" w:date="2023-05-03T17:13:00Z">
              <w:tcPr>
                <w:tcW w:w="0" w:type="auto"/>
                <w:tcBorders>
                  <w:top w:val="single" w:sz="8" w:space="0" w:color="auto"/>
                  <w:left w:val="single" w:sz="8" w:space="0" w:color="auto"/>
                  <w:bottom w:val="single" w:sz="8" w:space="0" w:color="auto"/>
                </w:tcBorders>
              </w:tcPr>
            </w:tcPrChange>
          </w:tcPr>
          <w:p w14:paraId="6D3C6337" w14:textId="77777777" w:rsidR="005B2170" w:rsidRPr="00921F4A" w:rsidRDefault="005B2170" w:rsidP="0003781A">
            <w:pPr>
              <w:pStyle w:val="TableColumnHeading"/>
            </w:pPr>
            <w:bookmarkStart w:id="1540" w:name="_Hlk132384252"/>
            <w:r w:rsidRPr="00921F4A">
              <w:t>Value</w:t>
            </w:r>
          </w:p>
        </w:tc>
        <w:tc>
          <w:tcPr>
            <w:tcW w:w="0" w:type="auto"/>
            <w:tcPrChange w:id="1541" w:author="Henry Da Costa" w:date="2023-05-03T17:13:00Z">
              <w:tcPr>
                <w:tcW w:w="0" w:type="auto"/>
                <w:tcBorders>
                  <w:top w:val="single" w:sz="8" w:space="0" w:color="auto"/>
                  <w:bottom w:val="single" w:sz="8" w:space="0" w:color="auto"/>
                  <w:right w:val="single" w:sz="8" w:space="0" w:color="auto"/>
                </w:tcBorders>
              </w:tcPr>
            </w:tcPrChange>
          </w:tcPr>
          <w:p w14:paraId="40B73987" w14:textId="77777777" w:rsidR="005B2170" w:rsidRPr="00921F4A" w:rsidRDefault="005B2170" w:rsidP="0003781A">
            <w:pPr>
              <w:pStyle w:val="TableColumnHeading"/>
            </w:pPr>
            <w:r w:rsidRPr="00921F4A">
              <w:t>Type</w:t>
            </w:r>
          </w:p>
        </w:tc>
      </w:tr>
      <w:tr w:rsidR="005B2170" w14:paraId="5569BEBF" w14:textId="77777777" w:rsidTr="00400F6B">
        <w:trPr>
          <w:jc w:val="center"/>
          <w:trPrChange w:id="1542" w:author="Henry Da Costa" w:date="2023-05-03T17:13:00Z">
            <w:trPr>
              <w:jc w:val="center"/>
            </w:trPr>
          </w:trPrChange>
        </w:trPr>
        <w:tc>
          <w:tcPr>
            <w:tcW w:w="0" w:type="auto"/>
            <w:tcPrChange w:id="1543" w:author="Henry Da Costa" w:date="2023-05-03T17:13:00Z">
              <w:tcPr>
                <w:tcW w:w="0" w:type="auto"/>
                <w:tcBorders>
                  <w:top w:val="single" w:sz="8" w:space="0" w:color="auto"/>
                  <w:left w:val="single" w:sz="8" w:space="0" w:color="auto"/>
                </w:tcBorders>
              </w:tcPr>
            </w:tcPrChange>
          </w:tcPr>
          <w:p w14:paraId="7CF8DF4D" w14:textId="77777777" w:rsidR="005B2170" w:rsidRDefault="005B2170" w:rsidP="0003781A">
            <w:pPr>
              <w:pStyle w:val="TableCell"/>
              <w:rPr>
                <w:lang w:eastAsia="zh-CN"/>
              </w:rPr>
            </w:pPr>
            <w:r>
              <w:rPr>
                <w:lang w:eastAsia="zh-CN"/>
              </w:rPr>
              <w:t>0</w:t>
            </w:r>
          </w:p>
        </w:tc>
        <w:tc>
          <w:tcPr>
            <w:tcW w:w="0" w:type="auto"/>
            <w:tcPrChange w:id="1544" w:author="Henry Da Costa" w:date="2023-05-03T17:13:00Z">
              <w:tcPr>
                <w:tcW w:w="0" w:type="auto"/>
                <w:tcBorders>
                  <w:top w:val="single" w:sz="8" w:space="0" w:color="auto"/>
                  <w:right w:val="single" w:sz="8" w:space="0" w:color="auto"/>
                </w:tcBorders>
              </w:tcPr>
            </w:tcPrChange>
          </w:tcPr>
          <w:p w14:paraId="729B932B" w14:textId="77777777" w:rsidR="005B2170" w:rsidRDefault="005B2170" w:rsidP="0003781A">
            <w:pPr>
              <w:pStyle w:val="TableCell"/>
              <w:rPr>
                <w:lang w:eastAsia="zh-CN"/>
              </w:rPr>
            </w:pPr>
            <w:r>
              <w:rPr>
                <w:lang w:eastAsia="zh-CN"/>
              </w:rPr>
              <w:t>Custom</w:t>
            </w:r>
          </w:p>
        </w:tc>
      </w:tr>
      <w:tr w:rsidR="005B2170" w14:paraId="3F15B30D" w14:textId="77777777" w:rsidTr="00400F6B">
        <w:trPr>
          <w:jc w:val="center"/>
          <w:trPrChange w:id="1545" w:author="Henry Da Costa" w:date="2023-05-03T17:13:00Z">
            <w:trPr>
              <w:jc w:val="center"/>
            </w:trPr>
          </w:trPrChange>
        </w:trPr>
        <w:tc>
          <w:tcPr>
            <w:tcW w:w="0" w:type="auto"/>
            <w:tcPrChange w:id="1546" w:author="Henry Da Costa" w:date="2023-05-03T17:13:00Z">
              <w:tcPr>
                <w:tcW w:w="0" w:type="auto"/>
                <w:tcBorders>
                  <w:left w:val="single" w:sz="8" w:space="0" w:color="auto"/>
                </w:tcBorders>
              </w:tcPr>
            </w:tcPrChange>
          </w:tcPr>
          <w:p w14:paraId="54C79567" w14:textId="77777777" w:rsidR="005B2170" w:rsidRDefault="005B2170" w:rsidP="0003781A">
            <w:pPr>
              <w:pStyle w:val="TableCell"/>
              <w:rPr>
                <w:lang w:eastAsia="zh-CN"/>
              </w:rPr>
            </w:pPr>
            <w:r>
              <w:rPr>
                <w:lang w:eastAsia="zh-CN"/>
              </w:rPr>
              <w:t>1</w:t>
            </w:r>
          </w:p>
        </w:tc>
        <w:tc>
          <w:tcPr>
            <w:tcW w:w="0" w:type="auto"/>
            <w:tcPrChange w:id="1547" w:author="Henry Da Costa" w:date="2023-05-03T17:13:00Z">
              <w:tcPr>
                <w:tcW w:w="0" w:type="auto"/>
                <w:tcBorders>
                  <w:right w:val="single" w:sz="8" w:space="0" w:color="auto"/>
                </w:tcBorders>
              </w:tcPr>
            </w:tcPrChange>
          </w:tcPr>
          <w:p w14:paraId="07BB7F77" w14:textId="77777777" w:rsidR="005B2170" w:rsidRDefault="005B2170" w:rsidP="0003781A">
            <w:pPr>
              <w:pStyle w:val="TableCell"/>
              <w:rPr>
                <w:lang w:eastAsia="zh-CN"/>
              </w:rPr>
            </w:pPr>
            <w:r>
              <w:rPr>
                <w:lang w:eastAsia="zh-CN"/>
              </w:rPr>
              <w:t>Vibration</w:t>
            </w:r>
          </w:p>
        </w:tc>
      </w:tr>
      <w:tr w:rsidR="005B2170" w14:paraId="4524B202" w14:textId="77777777" w:rsidTr="00400F6B">
        <w:trPr>
          <w:jc w:val="center"/>
          <w:trPrChange w:id="1548" w:author="Henry Da Costa" w:date="2023-05-03T17:13:00Z">
            <w:trPr>
              <w:jc w:val="center"/>
            </w:trPr>
          </w:trPrChange>
        </w:trPr>
        <w:tc>
          <w:tcPr>
            <w:tcW w:w="0" w:type="auto"/>
            <w:tcPrChange w:id="1549" w:author="Henry Da Costa" w:date="2023-05-03T17:13:00Z">
              <w:tcPr>
                <w:tcW w:w="0" w:type="auto"/>
                <w:tcBorders>
                  <w:left w:val="single" w:sz="8" w:space="0" w:color="auto"/>
                </w:tcBorders>
              </w:tcPr>
            </w:tcPrChange>
          </w:tcPr>
          <w:p w14:paraId="3E82C3C1" w14:textId="77777777" w:rsidR="005B2170" w:rsidRDefault="005B2170" w:rsidP="0003781A">
            <w:pPr>
              <w:pStyle w:val="TableCell"/>
              <w:rPr>
                <w:lang w:eastAsia="zh-CN"/>
              </w:rPr>
            </w:pPr>
            <w:r>
              <w:rPr>
                <w:lang w:eastAsia="zh-CN"/>
              </w:rPr>
              <w:t>2</w:t>
            </w:r>
          </w:p>
        </w:tc>
        <w:tc>
          <w:tcPr>
            <w:tcW w:w="0" w:type="auto"/>
            <w:tcPrChange w:id="1550" w:author="Henry Da Costa" w:date="2023-05-03T17:13:00Z">
              <w:tcPr>
                <w:tcW w:w="0" w:type="auto"/>
                <w:tcBorders>
                  <w:right w:val="single" w:sz="8" w:space="0" w:color="auto"/>
                </w:tcBorders>
              </w:tcPr>
            </w:tcPrChange>
          </w:tcPr>
          <w:p w14:paraId="399C8846" w14:textId="77777777" w:rsidR="005B2170" w:rsidRDefault="005B2170" w:rsidP="0003781A">
            <w:pPr>
              <w:pStyle w:val="TableCell"/>
              <w:rPr>
                <w:lang w:eastAsia="zh-CN"/>
              </w:rPr>
            </w:pPr>
            <w:r>
              <w:rPr>
                <w:lang w:eastAsia="zh-CN"/>
              </w:rPr>
              <w:t>Pressure</w:t>
            </w:r>
          </w:p>
        </w:tc>
      </w:tr>
      <w:tr w:rsidR="005B2170" w14:paraId="7F6E6C0E" w14:textId="77777777" w:rsidTr="00400F6B">
        <w:trPr>
          <w:jc w:val="center"/>
          <w:trPrChange w:id="1551" w:author="Henry Da Costa" w:date="2023-05-03T17:13:00Z">
            <w:trPr>
              <w:jc w:val="center"/>
            </w:trPr>
          </w:trPrChange>
        </w:trPr>
        <w:tc>
          <w:tcPr>
            <w:tcW w:w="0" w:type="auto"/>
            <w:tcPrChange w:id="1552" w:author="Henry Da Costa" w:date="2023-05-03T17:13:00Z">
              <w:tcPr>
                <w:tcW w:w="0" w:type="auto"/>
                <w:tcBorders>
                  <w:left w:val="single" w:sz="8" w:space="0" w:color="auto"/>
                </w:tcBorders>
              </w:tcPr>
            </w:tcPrChange>
          </w:tcPr>
          <w:p w14:paraId="2BCDC2A1" w14:textId="77777777" w:rsidR="005B2170" w:rsidRDefault="005B2170" w:rsidP="0003781A">
            <w:pPr>
              <w:pStyle w:val="TableCell"/>
              <w:rPr>
                <w:lang w:eastAsia="zh-CN"/>
              </w:rPr>
            </w:pPr>
            <w:r>
              <w:rPr>
                <w:lang w:eastAsia="zh-CN"/>
              </w:rPr>
              <w:t>3</w:t>
            </w:r>
          </w:p>
        </w:tc>
        <w:tc>
          <w:tcPr>
            <w:tcW w:w="0" w:type="auto"/>
            <w:tcPrChange w:id="1553" w:author="Henry Da Costa" w:date="2023-05-03T17:13:00Z">
              <w:tcPr>
                <w:tcW w:w="0" w:type="auto"/>
                <w:tcBorders>
                  <w:right w:val="single" w:sz="8" w:space="0" w:color="auto"/>
                </w:tcBorders>
              </w:tcPr>
            </w:tcPrChange>
          </w:tcPr>
          <w:p w14:paraId="0FB07468" w14:textId="77777777" w:rsidR="005B2170" w:rsidRDefault="005B2170" w:rsidP="0003781A">
            <w:pPr>
              <w:pStyle w:val="TableCell"/>
              <w:rPr>
                <w:lang w:eastAsia="zh-CN"/>
              </w:rPr>
            </w:pPr>
            <w:r>
              <w:rPr>
                <w:lang w:eastAsia="zh-CN"/>
              </w:rPr>
              <w:t>Temperature</w:t>
            </w:r>
          </w:p>
        </w:tc>
      </w:tr>
      <w:tr w:rsidR="00E63169" w14:paraId="6801CE3F" w14:textId="77777777" w:rsidTr="00400F6B">
        <w:trPr>
          <w:jc w:val="center"/>
          <w:trPrChange w:id="1554" w:author="Henry Da Costa" w:date="2023-05-03T17:13:00Z">
            <w:trPr>
              <w:jc w:val="center"/>
            </w:trPr>
          </w:trPrChange>
        </w:trPr>
        <w:tc>
          <w:tcPr>
            <w:tcW w:w="0" w:type="auto"/>
            <w:tcPrChange w:id="1555" w:author="Henry Da Costa" w:date="2023-05-03T17:13:00Z">
              <w:tcPr>
                <w:tcW w:w="0" w:type="auto"/>
                <w:tcBorders>
                  <w:left w:val="single" w:sz="8" w:space="0" w:color="auto"/>
                </w:tcBorders>
              </w:tcPr>
            </w:tcPrChange>
          </w:tcPr>
          <w:p w14:paraId="4404E699" w14:textId="7D8E073A" w:rsidR="00E63169" w:rsidRDefault="00E63169" w:rsidP="0003781A">
            <w:pPr>
              <w:pStyle w:val="TableCell"/>
              <w:rPr>
                <w:lang w:eastAsia="zh-CN"/>
              </w:rPr>
            </w:pPr>
            <w:r>
              <w:rPr>
                <w:lang w:eastAsia="zh-CN"/>
              </w:rPr>
              <w:t>4</w:t>
            </w:r>
            <w:r w:rsidR="00E23973" w:rsidRPr="004921C0">
              <w:rPr>
                <w:lang w:eastAsia="zh-CN"/>
              </w:rPr>
              <w:t>–</w:t>
            </w:r>
            <w:r>
              <w:rPr>
                <w:lang w:eastAsia="zh-CN"/>
              </w:rPr>
              <w:t>255</w:t>
            </w:r>
          </w:p>
        </w:tc>
        <w:tc>
          <w:tcPr>
            <w:tcW w:w="0" w:type="auto"/>
            <w:tcPrChange w:id="1556" w:author="Henry Da Costa" w:date="2023-05-03T17:13:00Z">
              <w:tcPr>
                <w:tcW w:w="0" w:type="auto"/>
                <w:tcBorders>
                  <w:right w:val="single" w:sz="8" w:space="0" w:color="auto"/>
                </w:tcBorders>
              </w:tcPr>
            </w:tcPrChange>
          </w:tcPr>
          <w:p w14:paraId="0B0F60D0" w14:textId="6EF141D3" w:rsidR="00E63169" w:rsidRPr="004921C0" w:rsidRDefault="00E63169" w:rsidP="0003781A">
            <w:pPr>
              <w:pStyle w:val="TableCell"/>
              <w:rPr>
                <w:i/>
                <w:iCs/>
                <w:lang w:eastAsia="zh-CN"/>
              </w:rPr>
            </w:pPr>
            <w:r w:rsidRPr="004921C0">
              <w:rPr>
                <w:i/>
                <w:iCs/>
                <w:lang w:eastAsia="zh-CN"/>
              </w:rPr>
              <w:t>Reserved</w:t>
            </w:r>
          </w:p>
        </w:tc>
      </w:tr>
    </w:tbl>
    <w:p w14:paraId="4A3450B8" w14:textId="2410C5AC" w:rsidR="005B2170" w:rsidDel="00400F6B" w:rsidRDefault="005B2170" w:rsidP="005B2170">
      <w:pPr>
        <w:spacing w:before="240"/>
        <w:rPr>
          <w:del w:id="1557" w:author="Henry Da Costa" w:date="2023-05-03T17:14:00Z"/>
          <w:lang w:eastAsia="zh-CN"/>
        </w:rPr>
      </w:pPr>
    </w:p>
    <w:bookmarkEnd w:id="1540"/>
    <w:p w14:paraId="54097198" w14:textId="77777777" w:rsidR="005B2170" w:rsidRDefault="005B2170">
      <w:pPr>
        <w:pStyle w:val="BoxHeading4"/>
        <w:numPr>
          <w:ilvl w:val="3"/>
          <w:numId w:val="1"/>
        </w:numPr>
        <w:tabs>
          <w:tab w:val="num" w:pos="360"/>
        </w:tabs>
        <w:outlineLvl w:val="4"/>
      </w:pPr>
      <w:r>
        <w:t>Syntax</w:t>
      </w:r>
    </w:p>
    <w:p w14:paraId="0957AA64" w14:textId="267E9BC9" w:rsidR="005B2170" w:rsidRDefault="005B2170" w:rsidP="005B2170">
      <w:pPr>
        <w:pStyle w:val="code"/>
      </w:pPr>
      <w:r>
        <w:t xml:space="preserve">aligned(8) class </w:t>
      </w:r>
      <w:r w:rsidRPr="007232E3">
        <w:rPr>
          <w:rStyle w:val="codeChar"/>
          <w:szCs w:val="22"/>
        </w:rPr>
        <w:t>Haptic</w:t>
      </w:r>
      <w:r>
        <w:rPr>
          <w:rStyle w:val="codeChar"/>
          <w:szCs w:val="22"/>
        </w:rPr>
        <w:t>AvatarDescription</w:t>
      </w:r>
      <w:r w:rsidRPr="007232E3">
        <w:rPr>
          <w:rStyle w:val="codeChar"/>
          <w:szCs w:val="22"/>
        </w:rPr>
        <w:t>Box</w:t>
      </w:r>
      <w:r>
        <w:t>()</w:t>
      </w:r>
      <w:r>
        <w:br/>
        <w:t xml:space="preserve">    extends FullBox('havd', version = 0, flags= 0) {</w:t>
      </w:r>
      <w:r>
        <w:br/>
        <w:t xml:space="preserve">    unsigned int(</w:t>
      </w:r>
      <w:r w:rsidR="00132321">
        <w:t>8</w:t>
      </w:r>
      <w:r>
        <w:t>) avatar_id;</w:t>
      </w:r>
      <w:r>
        <w:br/>
        <w:t xml:space="preserve">    unsigned int(</w:t>
      </w:r>
      <w:r w:rsidR="00132321">
        <w:t>8</w:t>
      </w:r>
      <w:r>
        <w:t>) level_of_detail;</w:t>
      </w:r>
      <w:r>
        <w:br/>
        <w:t xml:space="preserve">    unsigned int(</w:t>
      </w:r>
      <w:r w:rsidR="00132321">
        <w:t>8</w:t>
      </w:r>
      <w:r>
        <w:t>) avatar_type;</w:t>
      </w:r>
      <w:r>
        <w:br/>
        <w:t xml:space="preserve">    if (type == 0) {</w:t>
      </w:r>
      <w:r>
        <w:br/>
        <w:t xml:space="preserve">        utf8string mesh_uri;</w:t>
      </w:r>
      <w:r>
        <w:br/>
        <w:t xml:space="preserve">    }</w:t>
      </w:r>
      <w:r>
        <w:br/>
        <w:t>}</w:t>
      </w:r>
    </w:p>
    <w:p w14:paraId="03306D76" w14:textId="77777777" w:rsidR="005B2170" w:rsidRDefault="005B2170">
      <w:pPr>
        <w:pStyle w:val="BoxHeading4"/>
        <w:numPr>
          <w:ilvl w:val="3"/>
          <w:numId w:val="1"/>
        </w:numPr>
        <w:tabs>
          <w:tab w:val="num" w:pos="360"/>
        </w:tabs>
        <w:outlineLvl w:val="4"/>
      </w:pPr>
      <w:r>
        <w:t>Semantics</w:t>
      </w:r>
    </w:p>
    <w:p w14:paraId="73E40501" w14:textId="77777777" w:rsidR="005B2170" w:rsidRDefault="005B2170" w:rsidP="005B2170">
      <w:pPr>
        <w:pStyle w:val="fields"/>
      </w:pPr>
      <w:r>
        <w:rPr>
          <w:rStyle w:val="codeChar"/>
        </w:rPr>
        <w:t>avatar_id</w:t>
      </w:r>
      <w:r>
        <w:t xml:space="preserve"> indicates the unique ID of the avatar within the haptic experience.</w:t>
      </w:r>
    </w:p>
    <w:p w14:paraId="0DA0FFF7" w14:textId="77777777" w:rsidR="005B2170" w:rsidRDefault="005B2170" w:rsidP="005B2170">
      <w:pPr>
        <w:pStyle w:val="fields"/>
      </w:pPr>
      <w:r>
        <w:rPr>
          <w:rStyle w:val="codeChar"/>
        </w:rPr>
        <w:t>level_of_detail</w:t>
      </w:r>
      <w:r>
        <w:t xml:space="preserve"> </w:t>
      </w:r>
      <w:r w:rsidRPr="004C0322">
        <w:t>indicates which l</w:t>
      </w:r>
      <w:r>
        <w:t>evel of detail</w:t>
      </w:r>
      <w:r w:rsidRPr="004C0322">
        <w:t xml:space="preserve"> should be used for the avatar </w:t>
      </w:r>
      <w:r>
        <w:t>i</w:t>
      </w:r>
      <w:r w:rsidRPr="004C0322">
        <w:t>f the avatar uses a mesh with several level</w:t>
      </w:r>
      <w:r>
        <w:t>s</w:t>
      </w:r>
      <w:r w:rsidRPr="004C0322">
        <w:t xml:space="preserve"> of detail</w:t>
      </w:r>
      <w:r>
        <w:t>.</w:t>
      </w:r>
    </w:p>
    <w:p w14:paraId="74884FDD" w14:textId="05C97308" w:rsidR="005B2170" w:rsidRDefault="005B2170" w:rsidP="005B2170">
      <w:pPr>
        <w:pStyle w:val="fields"/>
      </w:pPr>
      <w:r>
        <w:rPr>
          <w:rStyle w:val="codeChar"/>
        </w:rPr>
        <w:t>avatar_type</w:t>
      </w:r>
      <w:r>
        <w:t xml:space="preserve"> </w:t>
      </w:r>
      <w:r w:rsidRPr="004C0322">
        <w:t>indicates</w:t>
      </w:r>
      <w:r>
        <w:t xml:space="preserve"> </w:t>
      </w:r>
      <w:r w:rsidRPr="00BA5C5C">
        <w:t>the type of haptic perception represented by the avatar</w:t>
      </w:r>
      <w:r w:rsidRPr="00801AD7">
        <w:t xml:space="preserve"> </w:t>
      </w:r>
      <w:r>
        <w:t xml:space="preserve">as documented in </w:t>
      </w:r>
      <w:r>
        <w:rPr>
          <w:lang w:eastAsia="zh-CN"/>
        </w:rPr>
        <w:fldChar w:fldCharType="begin"/>
      </w:r>
      <w:r>
        <w:rPr>
          <w:lang w:eastAsia="zh-CN"/>
        </w:rPr>
        <w:instrText xml:space="preserve"> REF _Ref117602844 \h </w:instrText>
      </w:r>
      <w:r>
        <w:rPr>
          <w:lang w:eastAsia="zh-CN"/>
        </w:rPr>
      </w:r>
      <w:r>
        <w:rPr>
          <w:lang w:eastAsia="zh-CN"/>
        </w:rPr>
        <w:fldChar w:fldCharType="separate"/>
      </w:r>
      <w:ins w:id="1558" w:author="Henry Da Costa" w:date="2023-05-03T17:13:00Z">
        <w:r w:rsidR="00400F6B">
          <w:t xml:space="preserve">Table </w:t>
        </w:r>
        <w:r w:rsidR="00400F6B">
          <w:rPr>
            <w:noProof/>
          </w:rPr>
          <w:t>5</w:t>
        </w:r>
      </w:ins>
      <w:del w:id="1559" w:author="Henry Da Costa" w:date="2023-05-03T17:13:00Z">
        <w:r w:rsidR="00ED7BA4" w:rsidDel="00400F6B">
          <w:delText xml:space="preserve">Table </w:delText>
        </w:r>
        <w:r w:rsidR="00ED7BA4" w:rsidDel="00400F6B">
          <w:rPr>
            <w:noProof/>
          </w:rPr>
          <w:delText>2</w:delText>
        </w:r>
      </w:del>
      <w:r>
        <w:rPr>
          <w:lang w:eastAsia="zh-CN"/>
        </w:rPr>
        <w:fldChar w:fldCharType="end"/>
      </w:r>
      <w:r>
        <w:rPr>
          <w:lang w:eastAsia="zh-CN"/>
        </w:rPr>
        <w:t>.</w:t>
      </w:r>
    </w:p>
    <w:p w14:paraId="2C6CC6C6" w14:textId="77777777" w:rsidR="005B2170" w:rsidRDefault="005B2170" w:rsidP="005B2170">
      <w:pPr>
        <w:pStyle w:val="fields"/>
      </w:pPr>
      <w:r>
        <w:rPr>
          <w:rStyle w:val="codeChar"/>
        </w:rPr>
        <w:t>mesh_uri</w:t>
      </w:r>
      <w:r>
        <w:t xml:space="preserve"> </w:t>
      </w:r>
      <w:r w:rsidRPr="004C0322">
        <w:t>indicates</w:t>
      </w:r>
      <w:r>
        <w:t xml:space="preserve"> the </w:t>
      </w:r>
      <w:r w:rsidRPr="00DE40B1">
        <w:t>URI to access the associated 3D mesh file. The URI must follow the syntax defined in RFC3986</w:t>
      </w:r>
      <w:r>
        <w:t>.</w:t>
      </w:r>
    </w:p>
    <w:p w14:paraId="64126C93" w14:textId="77777777" w:rsidR="005B2170" w:rsidRDefault="005B2170">
      <w:pPr>
        <w:pStyle w:val="Heading3"/>
        <w:numPr>
          <w:ilvl w:val="2"/>
          <w:numId w:val="1"/>
        </w:numPr>
      </w:pPr>
      <w:bookmarkStart w:id="1560" w:name="_Ref134024661"/>
      <w:bookmarkStart w:id="1561" w:name="_Ref134024666"/>
      <w:bookmarkStart w:id="1562" w:name="_Toc134530119"/>
      <w:r>
        <w:lastRenderedPageBreak/>
        <w:t>Haptic perception description box</w:t>
      </w:r>
      <w:bookmarkEnd w:id="1560"/>
      <w:bookmarkEnd w:id="1561"/>
      <w:bookmarkEnd w:id="1562"/>
    </w:p>
    <w:p w14:paraId="31DC2AA8" w14:textId="77777777" w:rsidR="005B2170" w:rsidRDefault="005B2170">
      <w:pPr>
        <w:pStyle w:val="BoxHeading4"/>
        <w:numPr>
          <w:ilvl w:val="3"/>
          <w:numId w:val="1"/>
        </w:numPr>
        <w:tabs>
          <w:tab w:val="num" w:pos="360"/>
        </w:tabs>
        <w:outlineLvl w:val="4"/>
      </w:pPr>
      <w:r>
        <w:t>Definition</w:t>
      </w:r>
    </w:p>
    <w:p w14:paraId="665D2E0B" w14:textId="0E61C6F8" w:rsidR="005B2170" w:rsidRDefault="005B2170" w:rsidP="005B2170">
      <w:pPr>
        <w:pStyle w:val="Atom"/>
      </w:pPr>
      <w:r>
        <w:t>Box Type:</w:t>
      </w:r>
      <w:r>
        <w:tab/>
      </w:r>
      <w:r>
        <w:tab/>
      </w:r>
      <w:r w:rsidRPr="001F1BE5">
        <w:rPr>
          <w:rStyle w:val="codeChar"/>
        </w:rPr>
        <w:t>'</w:t>
      </w:r>
      <w:r>
        <w:rPr>
          <w:rStyle w:val="codeChar"/>
        </w:rPr>
        <w:t>hprd</w:t>
      </w:r>
      <w:r w:rsidRPr="001F1BE5">
        <w:rPr>
          <w:rStyle w:val="codeChar"/>
        </w:rPr>
        <w:t>'</w:t>
      </w:r>
      <w:r>
        <w:rPr>
          <w:rStyle w:val="InlineCode"/>
        </w:rPr>
        <w:br/>
      </w:r>
      <w:r>
        <w:t>Container:</w:t>
      </w:r>
      <w:r>
        <w:tab/>
      </w:r>
      <w:r>
        <w:tab/>
        <w:t>Haptic experience description box</w:t>
      </w:r>
      <w:r>
        <w:rPr>
          <w:rFonts w:eastAsiaTheme="minorEastAsia"/>
        </w:rPr>
        <w:t xml:space="preserve"> (</w:t>
      </w:r>
      <w:r w:rsidRPr="001F1BE5">
        <w:rPr>
          <w:rStyle w:val="codeChar"/>
        </w:rPr>
        <w:t>'</w:t>
      </w:r>
      <w:proofErr w:type="spellStart"/>
      <w:r>
        <w:rPr>
          <w:rStyle w:val="codeChar"/>
        </w:rPr>
        <w:t>hexd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73521C27" w14:textId="5479BBA0" w:rsidR="00FC28D9" w:rsidRDefault="00FC28D9" w:rsidP="00FC28D9">
      <w:pPr>
        <w:pStyle w:val="Atom"/>
      </w:pPr>
      <w:r>
        <w:t>Box Type:</w:t>
      </w:r>
      <w:r>
        <w:tab/>
      </w:r>
      <w:r>
        <w:tab/>
      </w:r>
      <w:r w:rsidRPr="001F1BE5">
        <w:rPr>
          <w:rStyle w:val="codeChar"/>
        </w:rPr>
        <w:t>'</w:t>
      </w:r>
      <w:r>
        <w:rPr>
          <w:rStyle w:val="codeChar"/>
        </w:rPr>
        <w:t>hprh</w:t>
      </w:r>
      <w:r w:rsidRPr="001F1BE5">
        <w:rPr>
          <w:rStyle w:val="codeChar"/>
        </w:rPr>
        <w:t>'</w:t>
      </w:r>
      <w:r>
        <w:rPr>
          <w:rStyle w:val="InlineCod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t>Yes</w:t>
      </w:r>
      <w:r>
        <w:br/>
        <w:t>Quantity:</w:t>
      </w:r>
      <w:r>
        <w:tab/>
      </w:r>
      <w:r>
        <w:tab/>
        <w:t>One</w:t>
      </w:r>
    </w:p>
    <w:p w14:paraId="1FBC52FC"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PerceptionDescription</w:t>
      </w:r>
      <w:r w:rsidRPr="007232E3">
        <w:rPr>
          <w:rStyle w:val="codeChar"/>
          <w:rFonts w:eastAsia="Times New Roman"/>
          <w:szCs w:val="22"/>
        </w:rPr>
        <w:t>Box</w:t>
      </w:r>
      <w:r>
        <w:rPr>
          <w:lang w:eastAsia="zh-CN"/>
        </w:rPr>
        <w:t xml:space="preserve"> contains descriptive information about a haptic perception that is part of the haptic experience and may contain </w:t>
      </w:r>
      <w:r w:rsidRPr="00AC7469">
        <w:rPr>
          <w:rStyle w:val="codeChar"/>
          <w:rFonts w:eastAsia="Times New Roman"/>
          <w:szCs w:val="22"/>
        </w:rPr>
        <w:t>HapticReferenceDeviceDescriptionBox</w:t>
      </w:r>
      <w:r>
        <w:rPr>
          <w:lang w:eastAsia="zh-CN"/>
        </w:rPr>
        <w:t xml:space="preserve">es and </w:t>
      </w:r>
      <w:r w:rsidRPr="00AC7469">
        <w:rPr>
          <w:rStyle w:val="codeChar"/>
          <w:rFonts w:eastAsia="Times New Roman"/>
          <w:szCs w:val="22"/>
        </w:rPr>
        <w:t>HapticChannelDescriptionBox</w:t>
      </w:r>
      <w:r>
        <w:rPr>
          <w:lang w:eastAsia="zh-CN"/>
        </w:rPr>
        <w:t>es describing the reference devices and haptic channels, respectively, that are part of the haptic perception.</w:t>
      </w:r>
    </w:p>
    <w:p w14:paraId="1E02B75E" w14:textId="6E2F1421" w:rsidR="005B2170" w:rsidRDefault="005B2170" w:rsidP="00874035">
      <w:pPr>
        <w:pStyle w:val="BodyText"/>
        <w:rPr>
          <w:lang w:eastAsia="zh-CN"/>
        </w:rPr>
      </w:pPr>
      <w:r>
        <w:rPr>
          <w:lang w:eastAsia="zh-CN"/>
        </w:rPr>
        <w:t xml:space="preserve">The haptic modality type shall have one of the values documented in </w:t>
      </w:r>
      <w:r>
        <w:rPr>
          <w:lang w:eastAsia="zh-CN"/>
        </w:rPr>
        <w:fldChar w:fldCharType="begin"/>
      </w:r>
      <w:r>
        <w:rPr>
          <w:lang w:eastAsia="zh-CN"/>
        </w:rPr>
        <w:instrText xml:space="preserve"> REF _Ref117603029 \h </w:instrText>
      </w:r>
      <w:r>
        <w:rPr>
          <w:lang w:eastAsia="zh-CN"/>
        </w:rPr>
      </w:r>
      <w:r>
        <w:rPr>
          <w:lang w:eastAsia="zh-CN"/>
        </w:rPr>
        <w:fldChar w:fldCharType="separate"/>
      </w:r>
      <w:ins w:id="1563" w:author="Henry Da Costa" w:date="2023-05-03T17:13:00Z">
        <w:r w:rsidR="00400F6B">
          <w:t xml:space="preserve">Table </w:t>
        </w:r>
        <w:r w:rsidR="00400F6B">
          <w:rPr>
            <w:noProof/>
          </w:rPr>
          <w:t>6</w:t>
        </w:r>
      </w:ins>
      <w:del w:id="1564" w:author="Henry Da Costa" w:date="2023-05-03T17:13:00Z">
        <w:r w:rsidR="00ED7BA4" w:rsidDel="00400F6B">
          <w:delText xml:space="preserve">Table </w:delText>
        </w:r>
        <w:r w:rsidR="00ED7BA4" w:rsidDel="00400F6B">
          <w:rPr>
            <w:noProof/>
          </w:rPr>
          <w:delText>3</w:delText>
        </w:r>
      </w:del>
      <w:r>
        <w:rPr>
          <w:lang w:eastAsia="zh-CN"/>
        </w:rPr>
        <w:fldChar w:fldCharType="end"/>
      </w:r>
      <w:r>
        <w:rPr>
          <w:lang w:eastAsia="zh-CN"/>
        </w:rPr>
        <w:t>.</w:t>
      </w:r>
    </w:p>
    <w:p w14:paraId="694157A7" w14:textId="58198EA5" w:rsidR="005B2170" w:rsidRDefault="005B2170" w:rsidP="00272375">
      <w:pPr>
        <w:pStyle w:val="TableCaption"/>
      </w:pPr>
      <w:bookmarkStart w:id="1565" w:name="_Ref117603029"/>
      <w:r>
        <w:t xml:space="preserve">Table </w:t>
      </w:r>
      <w:r>
        <w:fldChar w:fldCharType="begin"/>
      </w:r>
      <w:r>
        <w:instrText>SEQ Table \* ARABIC</w:instrText>
      </w:r>
      <w:r>
        <w:fldChar w:fldCharType="separate"/>
      </w:r>
      <w:ins w:id="1566" w:author="Henry Da Costa" w:date="2023-05-03T17:13:00Z">
        <w:r w:rsidR="00400F6B">
          <w:rPr>
            <w:noProof/>
          </w:rPr>
          <w:t>6</w:t>
        </w:r>
      </w:ins>
      <w:del w:id="1567" w:author="Henry Da Costa" w:date="2023-05-03T17:13:00Z">
        <w:r w:rsidR="00ED7BA4" w:rsidDel="00400F6B">
          <w:rPr>
            <w:noProof/>
          </w:rPr>
          <w:delText>3</w:delText>
        </w:r>
      </w:del>
      <w:r>
        <w:fldChar w:fldCharType="end"/>
      </w:r>
      <w:bookmarkEnd w:id="1565"/>
      <w:r>
        <w:t xml:space="preserve"> – Haptic modalities</w:t>
      </w:r>
    </w:p>
    <w:tbl>
      <w:tblPr>
        <w:tblStyle w:val="TableGrid"/>
        <w:tblW w:w="0" w:type="auto"/>
        <w:jc w:val="center"/>
        <w:tblLook w:val="04A0" w:firstRow="1" w:lastRow="0" w:firstColumn="1" w:lastColumn="0" w:noHBand="0" w:noVBand="1"/>
        <w:tblPrChange w:id="1568" w:author="Henry Da Costa" w:date="2023-05-03T17:13:00Z">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PrChange>
      </w:tblPr>
      <w:tblGrid>
        <w:gridCol w:w="870"/>
        <w:gridCol w:w="2040"/>
        <w:tblGridChange w:id="1569">
          <w:tblGrid>
            <w:gridCol w:w="870"/>
            <w:gridCol w:w="2040"/>
          </w:tblGrid>
        </w:tblGridChange>
      </w:tblGrid>
      <w:tr w:rsidR="005B2170" w14:paraId="37A8263B" w14:textId="77777777" w:rsidTr="00400F6B">
        <w:trPr>
          <w:jc w:val="center"/>
          <w:trPrChange w:id="1570" w:author="Henry Da Costa" w:date="2023-05-03T17:13:00Z">
            <w:trPr>
              <w:jc w:val="center"/>
            </w:trPr>
          </w:trPrChange>
        </w:trPr>
        <w:tc>
          <w:tcPr>
            <w:tcW w:w="0" w:type="auto"/>
            <w:tcPrChange w:id="1571" w:author="Henry Da Costa" w:date="2023-05-03T17:13:00Z">
              <w:tcPr>
                <w:tcW w:w="0" w:type="auto"/>
                <w:tcBorders>
                  <w:top w:val="single" w:sz="8" w:space="0" w:color="auto"/>
                  <w:left w:val="single" w:sz="8" w:space="0" w:color="auto"/>
                  <w:bottom w:val="single" w:sz="8" w:space="0" w:color="auto"/>
                </w:tcBorders>
              </w:tcPr>
            </w:tcPrChange>
          </w:tcPr>
          <w:p w14:paraId="0ACC9EF4" w14:textId="77777777" w:rsidR="005B2170" w:rsidRPr="00921F4A" w:rsidRDefault="005B2170" w:rsidP="0003781A">
            <w:pPr>
              <w:pStyle w:val="TableColumnHeading"/>
            </w:pPr>
            <w:r w:rsidRPr="00921F4A">
              <w:t>Value</w:t>
            </w:r>
          </w:p>
        </w:tc>
        <w:tc>
          <w:tcPr>
            <w:tcW w:w="0" w:type="auto"/>
            <w:tcPrChange w:id="1572" w:author="Henry Da Costa" w:date="2023-05-03T17:13:00Z">
              <w:tcPr>
                <w:tcW w:w="0" w:type="auto"/>
                <w:tcBorders>
                  <w:top w:val="single" w:sz="8" w:space="0" w:color="auto"/>
                  <w:bottom w:val="single" w:sz="8" w:space="0" w:color="auto"/>
                  <w:right w:val="single" w:sz="8" w:space="0" w:color="auto"/>
                </w:tcBorders>
              </w:tcPr>
            </w:tcPrChange>
          </w:tcPr>
          <w:p w14:paraId="66FA9EBA" w14:textId="77777777" w:rsidR="005B2170" w:rsidRPr="00921F4A" w:rsidRDefault="005B2170" w:rsidP="0003781A">
            <w:pPr>
              <w:pStyle w:val="TableColumnHeading"/>
            </w:pPr>
            <w:r>
              <w:t>Modality</w:t>
            </w:r>
          </w:p>
        </w:tc>
      </w:tr>
      <w:tr w:rsidR="005B2170" w14:paraId="40AB631A" w14:textId="77777777" w:rsidTr="00400F6B">
        <w:trPr>
          <w:jc w:val="center"/>
          <w:trPrChange w:id="1573" w:author="Henry Da Costa" w:date="2023-05-03T17:13:00Z">
            <w:trPr>
              <w:jc w:val="center"/>
            </w:trPr>
          </w:trPrChange>
        </w:trPr>
        <w:tc>
          <w:tcPr>
            <w:tcW w:w="0" w:type="auto"/>
            <w:tcPrChange w:id="1574" w:author="Henry Da Costa" w:date="2023-05-03T17:13:00Z">
              <w:tcPr>
                <w:tcW w:w="0" w:type="auto"/>
                <w:tcBorders>
                  <w:top w:val="single" w:sz="8" w:space="0" w:color="auto"/>
                  <w:left w:val="single" w:sz="8" w:space="0" w:color="auto"/>
                </w:tcBorders>
              </w:tcPr>
            </w:tcPrChange>
          </w:tcPr>
          <w:p w14:paraId="48CF650C" w14:textId="77777777" w:rsidR="005B2170" w:rsidRDefault="005B2170" w:rsidP="0003781A">
            <w:pPr>
              <w:pStyle w:val="TableCell"/>
              <w:rPr>
                <w:lang w:eastAsia="zh-CN"/>
              </w:rPr>
            </w:pPr>
            <w:r>
              <w:rPr>
                <w:lang w:eastAsia="zh-CN"/>
              </w:rPr>
              <w:t>0</w:t>
            </w:r>
          </w:p>
        </w:tc>
        <w:tc>
          <w:tcPr>
            <w:tcW w:w="0" w:type="auto"/>
            <w:tcPrChange w:id="1575" w:author="Henry Da Costa" w:date="2023-05-03T17:13:00Z">
              <w:tcPr>
                <w:tcW w:w="0" w:type="auto"/>
                <w:tcBorders>
                  <w:top w:val="single" w:sz="8" w:space="0" w:color="auto"/>
                  <w:right w:val="single" w:sz="8" w:space="0" w:color="auto"/>
                </w:tcBorders>
              </w:tcPr>
            </w:tcPrChange>
          </w:tcPr>
          <w:p w14:paraId="57645F5D" w14:textId="77777777" w:rsidR="005B2170" w:rsidRDefault="005B2170" w:rsidP="0003781A">
            <w:pPr>
              <w:pStyle w:val="TableCell"/>
              <w:rPr>
                <w:lang w:eastAsia="zh-CN"/>
              </w:rPr>
            </w:pPr>
            <w:r>
              <w:rPr>
                <w:lang w:eastAsia="zh-CN"/>
              </w:rPr>
              <w:t>Other</w:t>
            </w:r>
          </w:p>
        </w:tc>
      </w:tr>
      <w:tr w:rsidR="005B2170" w14:paraId="72B0B78D" w14:textId="77777777" w:rsidTr="00400F6B">
        <w:trPr>
          <w:jc w:val="center"/>
          <w:trPrChange w:id="1576" w:author="Henry Da Costa" w:date="2023-05-03T17:13:00Z">
            <w:trPr>
              <w:jc w:val="center"/>
            </w:trPr>
          </w:trPrChange>
        </w:trPr>
        <w:tc>
          <w:tcPr>
            <w:tcW w:w="0" w:type="auto"/>
            <w:tcPrChange w:id="1577" w:author="Henry Da Costa" w:date="2023-05-03T17:13:00Z">
              <w:tcPr>
                <w:tcW w:w="0" w:type="auto"/>
                <w:tcBorders>
                  <w:left w:val="single" w:sz="8" w:space="0" w:color="auto"/>
                </w:tcBorders>
              </w:tcPr>
            </w:tcPrChange>
          </w:tcPr>
          <w:p w14:paraId="0A05C101" w14:textId="77777777" w:rsidR="005B2170" w:rsidRDefault="005B2170" w:rsidP="0003781A">
            <w:pPr>
              <w:pStyle w:val="TableCell"/>
              <w:rPr>
                <w:lang w:eastAsia="zh-CN"/>
              </w:rPr>
            </w:pPr>
            <w:r>
              <w:rPr>
                <w:lang w:eastAsia="zh-CN"/>
              </w:rPr>
              <w:t>1</w:t>
            </w:r>
          </w:p>
        </w:tc>
        <w:tc>
          <w:tcPr>
            <w:tcW w:w="0" w:type="auto"/>
            <w:tcPrChange w:id="1578" w:author="Henry Da Costa" w:date="2023-05-03T17:13:00Z">
              <w:tcPr>
                <w:tcW w:w="0" w:type="auto"/>
                <w:tcBorders>
                  <w:right w:val="single" w:sz="8" w:space="0" w:color="auto"/>
                </w:tcBorders>
              </w:tcPr>
            </w:tcPrChange>
          </w:tcPr>
          <w:p w14:paraId="19C9EDB3" w14:textId="77777777" w:rsidR="005B2170" w:rsidRDefault="005B2170" w:rsidP="0003781A">
            <w:pPr>
              <w:pStyle w:val="TableCell"/>
              <w:rPr>
                <w:lang w:eastAsia="zh-CN"/>
              </w:rPr>
            </w:pPr>
            <w:r>
              <w:rPr>
                <w:lang w:eastAsia="zh-CN"/>
              </w:rPr>
              <w:t>Pressure</w:t>
            </w:r>
          </w:p>
        </w:tc>
      </w:tr>
      <w:tr w:rsidR="005B2170" w14:paraId="36439215" w14:textId="77777777" w:rsidTr="00400F6B">
        <w:trPr>
          <w:jc w:val="center"/>
          <w:trPrChange w:id="1579" w:author="Henry Da Costa" w:date="2023-05-03T17:13:00Z">
            <w:trPr>
              <w:jc w:val="center"/>
            </w:trPr>
          </w:trPrChange>
        </w:trPr>
        <w:tc>
          <w:tcPr>
            <w:tcW w:w="0" w:type="auto"/>
            <w:tcPrChange w:id="1580" w:author="Henry Da Costa" w:date="2023-05-03T17:13:00Z">
              <w:tcPr>
                <w:tcW w:w="0" w:type="auto"/>
                <w:tcBorders>
                  <w:left w:val="single" w:sz="8" w:space="0" w:color="auto"/>
                </w:tcBorders>
              </w:tcPr>
            </w:tcPrChange>
          </w:tcPr>
          <w:p w14:paraId="007EA007" w14:textId="77777777" w:rsidR="005B2170" w:rsidRDefault="005B2170" w:rsidP="0003781A">
            <w:pPr>
              <w:pStyle w:val="TableCell"/>
              <w:rPr>
                <w:lang w:eastAsia="zh-CN"/>
              </w:rPr>
            </w:pPr>
            <w:r>
              <w:rPr>
                <w:lang w:eastAsia="zh-CN"/>
              </w:rPr>
              <w:t>2</w:t>
            </w:r>
          </w:p>
        </w:tc>
        <w:tc>
          <w:tcPr>
            <w:tcW w:w="0" w:type="auto"/>
            <w:tcPrChange w:id="1581" w:author="Henry Da Costa" w:date="2023-05-03T17:13:00Z">
              <w:tcPr>
                <w:tcW w:w="0" w:type="auto"/>
                <w:tcBorders>
                  <w:right w:val="single" w:sz="8" w:space="0" w:color="auto"/>
                </w:tcBorders>
              </w:tcPr>
            </w:tcPrChange>
          </w:tcPr>
          <w:p w14:paraId="14CDCD24" w14:textId="77777777" w:rsidR="005B2170" w:rsidRDefault="005B2170" w:rsidP="0003781A">
            <w:pPr>
              <w:pStyle w:val="TableCell"/>
              <w:rPr>
                <w:lang w:eastAsia="zh-CN"/>
              </w:rPr>
            </w:pPr>
            <w:r>
              <w:rPr>
                <w:lang w:eastAsia="zh-CN"/>
              </w:rPr>
              <w:t>Acceleration</w:t>
            </w:r>
          </w:p>
        </w:tc>
      </w:tr>
      <w:tr w:rsidR="005B2170" w14:paraId="059022F3" w14:textId="77777777" w:rsidTr="00400F6B">
        <w:trPr>
          <w:jc w:val="center"/>
          <w:trPrChange w:id="1582" w:author="Henry Da Costa" w:date="2023-05-03T17:13:00Z">
            <w:trPr>
              <w:jc w:val="center"/>
            </w:trPr>
          </w:trPrChange>
        </w:trPr>
        <w:tc>
          <w:tcPr>
            <w:tcW w:w="0" w:type="auto"/>
            <w:tcPrChange w:id="1583" w:author="Henry Da Costa" w:date="2023-05-03T17:13:00Z">
              <w:tcPr>
                <w:tcW w:w="0" w:type="auto"/>
                <w:tcBorders>
                  <w:left w:val="single" w:sz="8" w:space="0" w:color="auto"/>
                </w:tcBorders>
              </w:tcPr>
            </w:tcPrChange>
          </w:tcPr>
          <w:p w14:paraId="5947F0DA" w14:textId="77777777" w:rsidR="005B2170" w:rsidRDefault="005B2170" w:rsidP="0003781A">
            <w:pPr>
              <w:pStyle w:val="TableCell"/>
              <w:rPr>
                <w:lang w:eastAsia="zh-CN"/>
              </w:rPr>
            </w:pPr>
            <w:r>
              <w:rPr>
                <w:lang w:eastAsia="zh-CN"/>
              </w:rPr>
              <w:t>3</w:t>
            </w:r>
          </w:p>
        </w:tc>
        <w:tc>
          <w:tcPr>
            <w:tcW w:w="0" w:type="auto"/>
            <w:tcPrChange w:id="1584" w:author="Henry Da Costa" w:date="2023-05-03T17:13:00Z">
              <w:tcPr>
                <w:tcW w:w="0" w:type="auto"/>
                <w:tcBorders>
                  <w:right w:val="single" w:sz="8" w:space="0" w:color="auto"/>
                </w:tcBorders>
              </w:tcPr>
            </w:tcPrChange>
          </w:tcPr>
          <w:p w14:paraId="37EFCCCA" w14:textId="77777777" w:rsidR="005B2170" w:rsidRDefault="005B2170" w:rsidP="0003781A">
            <w:pPr>
              <w:pStyle w:val="TableCell"/>
              <w:rPr>
                <w:lang w:eastAsia="zh-CN"/>
              </w:rPr>
            </w:pPr>
            <w:r>
              <w:rPr>
                <w:lang w:eastAsia="zh-CN"/>
              </w:rPr>
              <w:t>Velocity</w:t>
            </w:r>
          </w:p>
        </w:tc>
      </w:tr>
      <w:tr w:rsidR="005B2170" w14:paraId="6FA86A04" w14:textId="77777777" w:rsidTr="00400F6B">
        <w:trPr>
          <w:jc w:val="center"/>
          <w:trPrChange w:id="1585" w:author="Henry Da Costa" w:date="2023-05-03T17:13:00Z">
            <w:trPr>
              <w:jc w:val="center"/>
            </w:trPr>
          </w:trPrChange>
        </w:trPr>
        <w:tc>
          <w:tcPr>
            <w:tcW w:w="0" w:type="auto"/>
            <w:tcPrChange w:id="1586" w:author="Henry Da Costa" w:date="2023-05-03T17:13:00Z">
              <w:tcPr>
                <w:tcW w:w="0" w:type="auto"/>
                <w:tcBorders>
                  <w:left w:val="single" w:sz="8" w:space="0" w:color="auto"/>
                </w:tcBorders>
              </w:tcPr>
            </w:tcPrChange>
          </w:tcPr>
          <w:p w14:paraId="05997549" w14:textId="77777777" w:rsidR="005B2170" w:rsidRDefault="005B2170" w:rsidP="0003781A">
            <w:pPr>
              <w:pStyle w:val="TableCell"/>
              <w:rPr>
                <w:lang w:eastAsia="zh-CN"/>
              </w:rPr>
            </w:pPr>
            <w:r>
              <w:rPr>
                <w:lang w:eastAsia="zh-CN"/>
              </w:rPr>
              <w:t>4</w:t>
            </w:r>
          </w:p>
        </w:tc>
        <w:tc>
          <w:tcPr>
            <w:tcW w:w="0" w:type="auto"/>
            <w:tcPrChange w:id="1587" w:author="Henry Da Costa" w:date="2023-05-03T17:13:00Z">
              <w:tcPr>
                <w:tcW w:w="0" w:type="auto"/>
                <w:tcBorders>
                  <w:right w:val="single" w:sz="8" w:space="0" w:color="auto"/>
                </w:tcBorders>
              </w:tcPr>
            </w:tcPrChange>
          </w:tcPr>
          <w:p w14:paraId="6B351D0D" w14:textId="77777777" w:rsidR="005B2170" w:rsidRDefault="005B2170" w:rsidP="0003781A">
            <w:pPr>
              <w:pStyle w:val="TableCell"/>
              <w:rPr>
                <w:lang w:eastAsia="zh-CN"/>
              </w:rPr>
            </w:pPr>
            <w:r>
              <w:rPr>
                <w:lang w:eastAsia="zh-CN"/>
              </w:rPr>
              <w:t>Position</w:t>
            </w:r>
          </w:p>
        </w:tc>
      </w:tr>
      <w:tr w:rsidR="005B2170" w14:paraId="5163CEA3" w14:textId="77777777" w:rsidTr="00400F6B">
        <w:trPr>
          <w:jc w:val="center"/>
          <w:trPrChange w:id="1588" w:author="Henry Da Costa" w:date="2023-05-03T17:13:00Z">
            <w:trPr>
              <w:jc w:val="center"/>
            </w:trPr>
          </w:trPrChange>
        </w:trPr>
        <w:tc>
          <w:tcPr>
            <w:tcW w:w="0" w:type="auto"/>
            <w:tcPrChange w:id="1589" w:author="Henry Da Costa" w:date="2023-05-03T17:13:00Z">
              <w:tcPr>
                <w:tcW w:w="0" w:type="auto"/>
                <w:tcBorders>
                  <w:left w:val="single" w:sz="8" w:space="0" w:color="auto"/>
                </w:tcBorders>
              </w:tcPr>
            </w:tcPrChange>
          </w:tcPr>
          <w:p w14:paraId="2AF803AE" w14:textId="77777777" w:rsidR="005B2170" w:rsidRDefault="005B2170" w:rsidP="0003781A">
            <w:pPr>
              <w:pStyle w:val="TableCell"/>
              <w:rPr>
                <w:lang w:eastAsia="zh-CN"/>
              </w:rPr>
            </w:pPr>
            <w:r>
              <w:rPr>
                <w:lang w:eastAsia="zh-CN"/>
              </w:rPr>
              <w:t>5</w:t>
            </w:r>
          </w:p>
        </w:tc>
        <w:tc>
          <w:tcPr>
            <w:tcW w:w="0" w:type="auto"/>
            <w:tcPrChange w:id="1590" w:author="Henry Da Costa" w:date="2023-05-03T17:13:00Z">
              <w:tcPr>
                <w:tcW w:w="0" w:type="auto"/>
                <w:tcBorders>
                  <w:right w:val="single" w:sz="8" w:space="0" w:color="auto"/>
                </w:tcBorders>
              </w:tcPr>
            </w:tcPrChange>
          </w:tcPr>
          <w:p w14:paraId="07B1F72B" w14:textId="77777777" w:rsidR="005B2170" w:rsidRDefault="005B2170" w:rsidP="0003781A">
            <w:pPr>
              <w:pStyle w:val="TableCell"/>
              <w:rPr>
                <w:lang w:eastAsia="zh-CN"/>
              </w:rPr>
            </w:pPr>
            <w:r>
              <w:rPr>
                <w:lang w:eastAsia="zh-CN"/>
              </w:rPr>
              <w:t>Temperature</w:t>
            </w:r>
          </w:p>
        </w:tc>
      </w:tr>
      <w:tr w:rsidR="005B2170" w14:paraId="545A24D8" w14:textId="77777777" w:rsidTr="00400F6B">
        <w:trPr>
          <w:jc w:val="center"/>
          <w:trPrChange w:id="1591" w:author="Henry Da Costa" w:date="2023-05-03T17:13:00Z">
            <w:trPr>
              <w:jc w:val="center"/>
            </w:trPr>
          </w:trPrChange>
        </w:trPr>
        <w:tc>
          <w:tcPr>
            <w:tcW w:w="0" w:type="auto"/>
            <w:tcPrChange w:id="1592" w:author="Henry Da Costa" w:date="2023-05-03T17:13:00Z">
              <w:tcPr>
                <w:tcW w:w="0" w:type="auto"/>
                <w:tcBorders>
                  <w:left w:val="single" w:sz="8" w:space="0" w:color="auto"/>
                </w:tcBorders>
              </w:tcPr>
            </w:tcPrChange>
          </w:tcPr>
          <w:p w14:paraId="7CFB2EE2" w14:textId="77777777" w:rsidR="005B2170" w:rsidRDefault="005B2170" w:rsidP="0003781A">
            <w:pPr>
              <w:pStyle w:val="TableCell"/>
              <w:rPr>
                <w:lang w:eastAsia="zh-CN"/>
              </w:rPr>
            </w:pPr>
            <w:r>
              <w:rPr>
                <w:lang w:eastAsia="zh-CN"/>
              </w:rPr>
              <w:t>6</w:t>
            </w:r>
          </w:p>
        </w:tc>
        <w:tc>
          <w:tcPr>
            <w:tcW w:w="0" w:type="auto"/>
            <w:tcPrChange w:id="1593" w:author="Henry Da Costa" w:date="2023-05-03T17:13:00Z">
              <w:tcPr>
                <w:tcW w:w="0" w:type="auto"/>
                <w:tcBorders>
                  <w:right w:val="single" w:sz="8" w:space="0" w:color="auto"/>
                </w:tcBorders>
              </w:tcPr>
            </w:tcPrChange>
          </w:tcPr>
          <w:p w14:paraId="4B4294FA" w14:textId="77777777" w:rsidR="005B2170" w:rsidRDefault="005B2170" w:rsidP="0003781A">
            <w:pPr>
              <w:pStyle w:val="TableCell"/>
              <w:rPr>
                <w:lang w:eastAsia="zh-CN"/>
              </w:rPr>
            </w:pPr>
            <w:r>
              <w:rPr>
                <w:lang w:eastAsia="zh-CN"/>
              </w:rPr>
              <w:t>Vibrotactile</w:t>
            </w:r>
          </w:p>
        </w:tc>
      </w:tr>
      <w:tr w:rsidR="005B2170" w14:paraId="17C256B4" w14:textId="77777777" w:rsidTr="00400F6B">
        <w:trPr>
          <w:jc w:val="center"/>
          <w:trPrChange w:id="1594" w:author="Henry Da Costa" w:date="2023-05-03T17:13:00Z">
            <w:trPr>
              <w:jc w:val="center"/>
            </w:trPr>
          </w:trPrChange>
        </w:trPr>
        <w:tc>
          <w:tcPr>
            <w:tcW w:w="0" w:type="auto"/>
            <w:tcPrChange w:id="1595" w:author="Henry Da Costa" w:date="2023-05-03T17:13:00Z">
              <w:tcPr>
                <w:tcW w:w="0" w:type="auto"/>
                <w:tcBorders>
                  <w:left w:val="single" w:sz="8" w:space="0" w:color="auto"/>
                </w:tcBorders>
              </w:tcPr>
            </w:tcPrChange>
          </w:tcPr>
          <w:p w14:paraId="21444D22" w14:textId="77777777" w:rsidR="005B2170" w:rsidRDefault="005B2170" w:rsidP="0003781A">
            <w:pPr>
              <w:pStyle w:val="TableCell"/>
              <w:rPr>
                <w:lang w:eastAsia="zh-CN"/>
              </w:rPr>
            </w:pPr>
            <w:r>
              <w:rPr>
                <w:lang w:eastAsia="zh-CN"/>
              </w:rPr>
              <w:t>7</w:t>
            </w:r>
          </w:p>
        </w:tc>
        <w:tc>
          <w:tcPr>
            <w:tcW w:w="0" w:type="auto"/>
            <w:tcPrChange w:id="1596" w:author="Henry Da Costa" w:date="2023-05-03T17:13:00Z">
              <w:tcPr>
                <w:tcW w:w="0" w:type="auto"/>
                <w:tcBorders>
                  <w:right w:val="single" w:sz="8" w:space="0" w:color="auto"/>
                </w:tcBorders>
              </w:tcPr>
            </w:tcPrChange>
          </w:tcPr>
          <w:p w14:paraId="544FE2F3" w14:textId="77777777" w:rsidR="005B2170" w:rsidRDefault="005B2170" w:rsidP="0003781A">
            <w:pPr>
              <w:pStyle w:val="TableCell"/>
              <w:rPr>
                <w:lang w:eastAsia="zh-CN"/>
              </w:rPr>
            </w:pPr>
            <w:r>
              <w:rPr>
                <w:lang w:eastAsia="zh-CN"/>
              </w:rPr>
              <w:t>Water</w:t>
            </w:r>
          </w:p>
        </w:tc>
      </w:tr>
      <w:tr w:rsidR="005B2170" w14:paraId="5AB77E1C" w14:textId="77777777" w:rsidTr="00400F6B">
        <w:trPr>
          <w:jc w:val="center"/>
          <w:trPrChange w:id="1597" w:author="Henry Da Costa" w:date="2023-05-03T17:13:00Z">
            <w:trPr>
              <w:jc w:val="center"/>
            </w:trPr>
          </w:trPrChange>
        </w:trPr>
        <w:tc>
          <w:tcPr>
            <w:tcW w:w="0" w:type="auto"/>
            <w:tcPrChange w:id="1598" w:author="Henry Da Costa" w:date="2023-05-03T17:13:00Z">
              <w:tcPr>
                <w:tcW w:w="0" w:type="auto"/>
                <w:tcBorders>
                  <w:left w:val="single" w:sz="8" w:space="0" w:color="auto"/>
                </w:tcBorders>
              </w:tcPr>
            </w:tcPrChange>
          </w:tcPr>
          <w:p w14:paraId="1584E360" w14:textId="77777777" w:rsidR="005B2170" w:rsidRDefault="005B2170" w:rsidP="0003781A">
            <w:pPr>
              <w:pStyle w:val="TableCell"/>
              <w:rPr>
                <w:lang w:eastAsia="zh-CN"/>
              </w:rPr>
            </w:pPr>
            <w:r>
              <w:rPr>
                <w:lang w:eastAsia="zh-CN"/>
              </w:rPr>
              <w:t>8</w:t>
            </w:r>
          </w:p>
        </w:tc>
        <w:tc>
          <w:tcPr>
            <w:tcW w:w="0" w:type="auto"/>
            <w:tcPrChange w:id="1599" w:author="Henry Da Costa" w:date="2023-05-03T17:13:00Z">
              <w:tcPr>
                <w:tcW w:w="0" w:type="auto"/>
                <w:tcBorders>
                  <w:right w:val="single" w:sz="8" w:space="0" w:color="auto"/>
                </w:tcBorders>
              </w:tcPr>
            </w:tcPrChange>
          </w:tcPr>
          <w:p w14:paraId="2613A541" w14:textId="77777777" w:rsidR="005B2170" w:rsidRDefault="005B2170" w:rsidP="0003781A">
            <w:pPr>
              <w:pStyle w:val="TableCell"/>
              <w:rPr>
                <w:lang w:eastAsia="zh-CN"/>
              </w:rPr>
            </w:pPr>
            <w:r>
              <w:rPr>
                <w:lang w:eastAsia="zh-CN"/>
              </w:rPr>
              <w:t>Wind</w:t>
            </w:r>
          </w:p>
        </w:tc>
      </w:tr>
      <w:tr w:rsidR="005B2170" w14:paraId="1ED649E3" w14:textId="77777777" w:rsidTr="00400F6B">
        <w:trPr>
          <w:jc w:val="center"/>
          <w:trPrChange w:id="1600" w:author="Henry Da Costa" w:date="2023-05-03T17:13:00Z">
            <w:trPr>
              <w:jc w:val="center"/>
            </w:trPr>
          </w:trPrChange>
        </w:trPr>
        <w:tc>
          <w:tcPr>
            <w:tcW w:w="0" w:type="auto"/>
            <w:tcPrChange w:id="1601" w:author="Henry Da Costa" w:date="2023-05-03T17:13:00Z">
              <w:tcPr>
                <w:tcW w:w="0" w:type="auto"/>
                <w:tcBorders>
                  <w:left w:val="single" w:sz="8" w:space="0" w:color="auto"/>
                </w:tcBorders>
              </w:tcPr>
            </w:tcPrChange>
          </w:tcPr>
          <w:p w14:paraId="4C6DEDA9" w14:textId="77777777" w:rsidR="005B2170" w:rsidRDefault="005B2170" w:rsidP="0003781A">
            <w:pPr>
              <w:pStyle w:val="TableCell"/>
              <w:rPr>
                <w:lang w:eastAsia="zh-CN"/>
              </w:rPr>
            </w:pPr>
            <w:r>
              <w:rPr>
                <w:lang w:eastAsia="zh-CN"/>
              </w:rPr>
              <w:t>9</w:t>
            </w:r>
          </w:p>
        </w:tc>
        <w:tc>
          <w:tcPr>
            <w:tcW w:w="0" w:type="auto"/>
            <w:tcPrChange w:id="1602" w:author="Henry Da Costa" w:date="2023-05-03T17:13:00Z">
              <w:tcPr>
                <w:tcW w:w="0" w:type="auto"/>
                <w:tcBorders>
                  <w:right w:val="single" w:sz="8" w:space="0" w:color="auto"/>
                </w:tcBorders>
              </w:tcPr>
            </w:tcPrChange>
          </w:tcPr>
          <w:p w14:paraId="30433F0B" w14:textId="505F6408" w:rsidR="005B2170" w:rsidRDefault="00A43A0A" w:rsidP="0003781A">
            <w:pPr>
              <w:pStyle w:val="TableCell"/>
              <w:rPr>
                <w:lang w:eastAsia="zh-CN"/>
              </w:rPr>
            </w:pPr>
            <w:r>
              <w:rPr>
                <w:lang w:eastAsia="zh-CN"/>
              </w:rPr>
              <w:t>Force</w:t>
            </w:r>
          </w:p>
        </w:tc>
      </w:tr>
      <w:tr w:rsidR="005B2170" w14:paraId="21B20643" w14:textId="77777777" w:rsidTr="00400F6B">
        <w:trPr>
          <w:jc w:val="center"/>
          <w:trPrChange w:id="1603" w:author="Henry Da Costa" w:date="2023-05-03T17:13:00Z">
            <w:trPr>
              <w:jc w:val="center"/>
            </w:trPr>
          </w:trPrChange>
        </w:trPr>
        <w:tc>
          <w:tcPr>
            <w:tcW w:w="0" w:type="auto"/>
            <w:tcPrChange w:id="1604" w:author="Henry Da Costa" w:date="2023-05-03T17:13:00Z">
              <w:tcPr>
                <w:tcW w:w="0" w:type="auto"/>
                <w:tcBorders>
                  <w:left w:val="single" w:sz="8" w:space="0" w:color="auto"/>
                </w:tcBorders>
              </w:tcPr>
            </w:tcPrChange>
          </w:tcPr>
          <w:p w14:paraId="1DDD487B" w14:textId="77777777" w:rsidR="005B2170" w:rsidRDefault="005B2170" w:rsidP="0003781A">
            <w:pPr>
              <w:pStyle w:val="TableCell"/>
              <w:rPr>
                <w:lang w:eastAsia="zh-CN"/>
              </w:rPr>
            </w:pPr>
            <w:r>
              <w:rPr>
                <w:lang w:eastAsia="zh-CN"/>
              </w:rPr>
              <w:t>10</w:t>
            </w:r>
          </w:p>
        </w:tc>
        <w:tc>
          <w:tcPr>
            <w:tcW w:w="0" w:type="auto"/>
            <w:tcPrChange w:id="1605" w:author="Henry Da Costa" w:date="2023-05-03T17:13:00Z">
              <w:tcPr>
                <w:tcW w:w="0" w:type="auto"/>
                <w:tcBorders>
                  <w:right w:val="single" w:sz="8" w:space="0" w:color="auto"/>
                </w:tcBorders>
              </w:tcPr>
            </w:tcPrChange>
          </w:tcPr>
          <w:p w14:paraId="4D32674E" w14:textId="77777777" w:rsidR="005B2170" w:rsidRDefault="005B2170" w:rsidP="0003781A">
            <w:pPr>
              <w:pStyle w:val="TableCell"/>
              <w:rPr>
                <w:lang w:eastAsia="zh-CN"/>
              </w:rPr>
            </w:pPr>
            <w:r>
              <w:rPr>
                <w:lang w:eastAsia="zh-CN"/>
              </w:rPr>
              <w:t>Vibrotactile texture</w:t>
            </w:r>
          </w:p>
        </w:tc>
      </w:tr>
      <w:tr w:rsidR="00A43A0A" w14:paraId="72A44035" w14:textId="77777777" w:rsidTr="00400F6B">
        <w:trPr>
          <w:jc w:val="center"/>
          <w:trPrChange w:id="1606" w:author="Henry Da Costa" w:date="2023-05-03T17:13:00Z">
            <w:trPr>
              <w:jc w:val="center"/>
            </w:trPr>
          </w:trPrChange>
        </w:trPr>
        <w:tc>
          <w:tcPr>
            <w:tcW w:w="0" w:type="auto"/>
            <w:tcPrChange w:id="1607" w:author="Henry Da Costa" w:date="2023-05-03T17:13:00Z">
              <w:tcPr>
                <w:tcW w:w="0" w:type="auto"/>
                <w:tcBorders>
                  <w:left w:val="single" w:sz="8" w:space="0" w:color="auto"/>
                </w:tcBorders>
              </w:tcPr>
            </w:tcPrChange>
          </w:tcPr>
          <w:p w14:paraId="610FA3A6" w14:textId="08AC3F46" w:rsidR="00A43A0A" w:rsidRDefault="00A43A0A" w:rsidP="0003781A">
            <w:pPr>
              <w:pStyle w:val="TableCell"/>
              <w:rPr>
                <w:lang w:eastAsia="zh-CN"/>
              </w:rPr>
            </w:pPr>
            <w:r>
              <w:rPr>
                <w:lang w:eastAsia="zh-CN"/>
              </w:rPr>
              <w:t>11</w:t>
            </w:r>
          </w:p>
        </w:tc>
        <w:tc>
          <w:tcPr>
            <w:tcW w:w="0" w:type="auto"/>
            <w:tcPrChange w:id="1608" w:author="Henry Da Costa" w:date="2023-05-03T17:13:00Z">
              <w:tcPr>
                <w:tcW w:w="0" w:type="auto"/>
                <w:tcBorders>
                  <w:right w:val="single" w:sz="8" w:space="0" w:color="auto"/>
                </w:tcBorders>
              </w:tcPr>
            </w:tcPrChange>
          </w:tcPr>
          <w:p w14:paraId="3006096C" w14:textId="531F8AFE" w:rsidR="00A43A0A" w:rsidRDefault="00A43A0A" w:rsidP="0003781A">
            <w:pPr>
              <w:pStyle w:val="TableCell"/>
              <w:rPr>
                <w:lang w:eastAsia="zh-CN"/>
              </w:rPr>
            </w:pPr>
            <w:proofErr w:type="spellStart"/>
            <w:r>
              <w:rPr>
                <w:lang w:eastAsia="zh-CN"/>
              </w:rPr>
              <w:t>Electrotactile</w:t>
            </w:r>
            <w:proofErr w:type="spellEnd"/>
          </w:p>
        </w:tc>
      </w:tr>
      <w:tr w:rsidR="005B2170" w14:paraId="26409BB6" w14:textId="77777777" w:rsidTr="00400F6B">
        <w:trPr>
          <w:jc w:val="center"/>
          <w:trPrChange w:id="1609" w:author="Henry Da Costa" w:date="2023-05-03T17:13:00Z">
            <w:trPr>
              <w:jc w:val="center"/>
            </w:trPr>
          </w:trPrChange>
        </w:trPr>
        <w:tc>
          <w:tcPr>
            <w:tcW w:w="0" w:type="auto"/>
            <w:tcPrChange w:id="1610" w:author="Henry Da Costa" w:date="2023-05-03T17:13:00Z">
              <w:tcPr>
                <w:tcW w:w="0" w:type="auto"/>
                <w:tcBorders>
                  <w:left w:val="single" w:sz="8" w:space="0" w:color="auto"/>
                </w:tcBorders>
              </w:tcPr>
            </w:tcPrChange>
          </w:tcPr>
          <w:p w14:paraId="45A6F388" w14:textId="00D2ED6F" w:rsidR="005B2170" w:rsidRDefault="00A43A0A" w:rsidP="0003781A">
            <w:pPr>
              <w:pStyle w:val="TableCell"/>
              <w:rPr>
                <w:lang w:eastAsia="zh-CN"/>
              </w:rPr>
            </w:pPr>
            <w:r>
              <w:rPr>
                <w:lang w:eastAsia="zh-CN"/>
              </w:rPr>
              <w:t>12</w:t>
            </w:r>
          </w:p>
        </w:tc>
        <w:tc>
          <w:tcPr>
            <w:tcW w:w="0" w:type="auto"/>
            <w:tcPrChange w:id="1611" w:author="Henry Da Costa" w:date="2023-05-03T17:13:00Z">
              <w:tcPr>
                <w:tcW w:w="0" w:type="auto"/>
                <w:tcBorders>
                  <w:right w:val="single" w:sz="8" w:space="0" w:color="auto"/>
                </w:tcBorders>
              </w:tcPr>
            </w:tcPrChange>
          </w:tcPr>
          <w:p w14:paraId="30D99547" w14:textId="77777777" w:rsidR="005B2170" w:rsidRDefault="005B2170" w:rsidP="0003781A">
            <w:pPr>
              <w:pStyle w:val="TableCell"/>
              <w:rPr>
                <w:lang w:eastAsia="zh-CN"/>
              </w:rPr>
            </w:pPr>
            <w:r>
              <w:rPr>
                <w:lang w:eastAsia="zh-CN"/>
              </w:rPr>
              <w:t>Stiffness</w:t>
            </w:r>
          </w:p>
        </w:tc>
      </w:tr>
      <w:tr w:rsidR="005B2170" w14:paraId="6844ACDB" w14:textId="77777777" w:rsidTr="00400F6B">
        <w:trPr>
          <w:jc w:val="center"/>
          <w:trPrChange w:id="1612" w:author="Henry Da Costa" w:date="2023-05-03T17:13:00Z">
            <w:trPr>
              <w:jc w:val="center"/>
            </w:trPr>
          </w:trPrChange>
        </w:trPr>
        <w:tc>
          <w:tcPr>
            <w:tcW w:w="0" w:type="auto"/>
            <w:tcPrChange w:id="1613" w:author="Henry Da Costa" w:date="2023-05-03T17:13:00Z">
              <w:tcPr>
                <w:tcW w:w="0" w:type="auto"/>
                <w:tcBorders>
                  <w:left w:val="single" w:sz="8" w:space="0" w:color="auto"/>
                </w:tcBorders>
              </w:tcPr>
            </w:tcPrChange>
          </w:tcPr>
          <w:p w14:paraId="17A26392" w14:textId="7FC69DE9" w:rsidR="005B2170" w:rsidRDefault="00A43A0A" w:rsidP="0003781A">
            <w:pPr>
              <w:pStyle w:val="TableCell"/>
              <w:rPr>
                <w:lang w:eastAsia="zh-CN"/>
              </w:rPr>
            </w:pPr>
            <w:r>
              <w:rPr>
                <w:lang w:eastAsia="zh-CN"/>
              </w:rPr>
              <w:t>13</w:t>
            </w:r>
          </w:p>
        </w:tc>
        <w:tc>
          <w:tcPr>
            <w:tcW w:w="0" w:type="auto"/>
            <w:tcPrChange w:id="1614" w:author="Henry Da Costa" w:date="2023-05-03T17:13:00Z">
              <w:tcPr>
                <w:tcW w:w="0" w:type="auto"/>
                <w:tcBorders>
                  <w:right w:val="single" w:sz="8" w:space="0" w:color="auto"/>
                </w:tcBorders>
              </w:tcPr>
            </w:tcPrChange>
          </w:tcPr>
          <w:p w14:paraId="4BD29255" w14:textId="77777777" w:rsidR="005B2170" w:rsidRDefault="005B2170" w:rsidP="0003781A">
            <w:pPr>
              <w:pStyle w:val="TableCell"/>
              <w:rPr>
                <w:lang w:eastAsia="zh-CN"/>
              </w:rPr>
            </w:pPr>
            <w:r>
              <w:rPr>
                <w:lang w:eastAsia="zh-CN"/>
              </w:rPr>
              <w:t>Friction</w:t>
            </w:r>
          </w:p>
        </w:tc>
      </w:tr>
      <w:tr w:rsidR="00A43A0A" w14:paraId="2F75EDF0" w14:textId="77777777" w:rsidTr="00400F6B">
        <w:trPr>
          <w:jc w:val="center"/>
          <w:trPrChange w:id="1615" w:author="Henry Da Costa" w:date="2023-05-03T17:13:00Z">
            <w:trPr>
              <w:jc w:val="center"/>
            </w:trPr>
          </w:trPrChange>
        </w:trPr>
        <w:tc>
          <w:tcPr>
            <w:tcW w:w="0" w:type="auto"/>
            <w:tcPrChange w:id="1616" w:author="Henry Da Costa" w:date="2023-05-03T17:13:00Z">
              <w:tcPr>
                <w:tcW w:w="0" w:type="auto"/>
                <w:tcBorders>
                  <w:left w:val="single" w:sz="8" w:space="0" w:color="auto"/>
                </w:tcBorders>
              </w:tcPr>
            </w:tcPrChange>
          </w:tcPr>
          <w:p w14:paraId="18C54966" w14:textId="5A67CCEF" w:rsidR="00A43A0A" w:rsidRPr="00A43A0A" w:rsidRDefault="00A43A0A" w:rsidP="00A43A0A">
            <w:pPr>
              <w:pStyle w:val="TableCell"/>
              <w:rPr>
                <w:lang w:eastAsia="zh-CN"/>
              </w:rPr>
            </w:pPr>
            <w:r w:rsidRPr="004921C0">
              <w:rPr>
                <w:lang w:eastAsia="zh-CN"/>
              </w:rPr>
              <w:t>14</w:t>
            </w:r>
          </w:p>
        </w:tc>
        <w:tc>
          <w:tcPr>
            <w:tcW w:w="0" w:type="auto"/>
            <w:tcPrChange w:id="1617" w:author="Henry Da Costa" w:date="2023-05-03T17:13:00Z">
              <w:tcPr>
                <w:tcW w:w="0" w:type="auto"/>
                <w:tcBorders>
                  <w:right w:val="single" w:sz="8" w:space="0" w:color="auto"/>
                </w:tcBorders>
              </w:tcPr>
            </w:tcPrChange>
          </w:tcPr>
          <w:p w14:paraId="639D954F" w14:textId="5B2DC11E" w:rsidR="00A43A0A" w:rsidRPr="00A43A0A" w:rsidRDefault="00A43A0A" w:rsidP="00A43A0A">
            <w:pPr>
              <w:pStyle w:val="TableCell"/>
              <w:rPr>
                <w:lang w:eastAsia="zh-CN"/>
              </w:rPr>
            </w:pPr>
            <w:r w:rsidRPr="004921C0">
              <w:rPr>
                <w:lang w:eastAsia="zh-CN"/>
              </w:rPr>
              <w:t>Humidity</w:t>
            </w:r>
          </w:p>
        </w:tc>
      </w:tr>
      <w:tr w:rsidR="00A43A0A" w14:paraId="1FA3D6AC" w14:textId="77777777" w:rsidTr="00400F6B">
        <w:trPr>
          <w:jc w:val="center"/>
          <w:trPrChange w:id="1618" w:author="Henry Da Costa" w:date="2023-05-03T17:13:00Z">
            <w:trPr>
              <w:jc w:val="center"/>
            </w:trPr>
          </w:trPrChange>
        </w:trPr>
        <w:tc>
          <w:tcPr>
            <w:tcW w:w="0" w:type="auto"/>
            <w:tcPrChange w:id="1619" w:author="Henry Da Costa" w:date="2023-05-03T17:13:00Z">
              <w:tcPr>
                <w:tcW w:w="0" w:type="auto"/>
                <w:tcBorders>
                  <w:left w:val="single" w:sz="8" w:space="0" w:color="auto"/>
                </w:tcBorders>
              </w:tcPr>
            </w:tcPrChange>
          </w:tcPr>
          <w:p w14:paraId="50ABC26B" w14:textId="05568301" w:rsidR="00A43A0A" w:rsidRPr="00A43A0A" w:rsidRDefault="00A43A0A" w:rsidP="00A43A0A">
            <w:pPr>
              <w:pStyle w:val="TableCell"/>
              <w:rPr>
                <w:lang w:eastAsia="zh-CN"/>
              </w:rPr>
            </w:pPr>
            <w:r w:rsidRPr="004921C0">
              <w:rPr>
                <w:lang w:eastAsia="zh-CN"/>
              </w:rPr>
              <w:t>15</w:t>
            </w:r>
          </w:p>
        </w:tc>
        <w:tc>
          <w:tcPr>
            <w:tcW w:w="0" w:type="auto"/>
            <w:tcPrChange w:id="1620" w:author="Henry Da Costa" w:date="2023-05-03T17:13:00Z">
              <w:tcPr>
                <w:tcW w:w="0" w:type="auto"/>
                <w:tcBorders>
                  <w:right w:val="single" w:sz="8" w:space="0" w:color="auto"/>
                </w:tcBorders>
              </w:tcPr>
            </w:tcPrChange>
          </w:tcPr>
          <w:p w14:paraId="684E51C5" w14:textId="62EC6E71" w:rsidR="00A43A0A" w:rsidRPr="00A43A0A" w:rsidRDefault="00A43A0A" w:rsidP="00A43A0A">
            <w:pPr>
              <w:pStyle w:val="TableCell"/>
              <w:rPr>
                <w:lang w:eastAsia="zh-CN"/>
              </w:rPr>
            </w:pPr>
            <w:r w:rsidRPr="004921C0">
              <w:rPr>
                <w:lang w:eastAsia="zh-CN"/>
              </w:rPr>
              <w:t>User-define temporal</w:t>
            </w:r>
          </w:p>
        </w:tc>
      </w:tr>
      <w:tr w:rsidR="00A43A0A" w14:paraId="09A06590" w14:textId="77777777" w:rsidTr="00400F6B">
        <w:trPr>
          <w:jc w:val="center"/>
          <w:trPrChange w:id="1621" w:author="Henry Da Costa" w:date="2023-05-03T17:13:00Z">
            <w:trPr>
              <w:jc w:val="center"/>
            </w:trPr>
          </w:trPrChange>
        </w:trPr>
        <w:tc>
          <w:tcPr>
            <w:tcW w:w="0" w:type="auto"/>
            <w:tcPrChange w:id="1622" w:author="Henry Da Costa" w:date="2023-05-03T17:13:00Z">
              <w:tcPr>
                <w:tcW w:w="0" w:type="auto"/>
                <w:tcBorders>
                  <w:left w:val="single" w:sz="8" w:space="0" w:color="auto"/>
                </w:tcBorders>
              </w:tcPr>
            </w:tcPrChange>
          </w:tcPr>
          <w:p w14:paraId="6B6F51BC" w14:textId="2355BDEB" w:rsidR="00A43A0A" w:rsidRPr="00A43A0A" w:rsidRDefault="00A43A0A" w:rsidP="00A43A0A">
            <w:pPr>
              <w:pStyle w:val="TableCell"/>
              <w:rPr>
                <w:lang w:eastAsia="zh-CN"/>
              </w:rPr>
            </w:pPr>
            <w:r w:rsidRPr="004921C0">
              <w:rPr>
                <w:lang w:eastAsia="zh-CN"/>
              </w:rPr>
              <w:t>16</w:t>
            </w:r>
          </w:p>
        </w:tc>
        <w:tc>
          <w:tcPr>
            <w:tcW w:w="0" w:type="auto"/>
            <w:tcPrChange w:id="1623" w:author="Henry Da Costa" w:date="2023-05-03T17:13:00Z">
              <w:tcPr>
                <w:tcW w:w="0" w:type="auto"/>
                <w:tcBorders>
                  <w:right w:val="single" w:sz="8" w:space="0" w:color="auto"/>
                </w:tcBorders>
              </w:tcPr>
            </w:tcPrChange>
          </w:tcPr>
          <w:p w14:paraId="289F7D8D" w14:textId="2B63A42F" w:rsidR="00A43A0A" w:rsidRPr="00A43A0A" w:rsidRDefault="00A43A0A" w:rsidP="00A43A0A">
            <w:pPr>
              <w:pStyle w:val="TableCell"/>
              <w:rPr>
                <w:lang w:eastAsia="zh-CN"/>
              </w:rPr>
            </w:pPr>
            <w:r w:rsidRPr="004921C0">
              <w:rPr>
                <w:lang w:eastAsia="zh-CN"/>
              </w:rPr>
              <w:t>User-defined spatial</w:t>
            </w:r>
          </w:p>
        </w:tc>
      </w:tr>
      <w:tr w:rsidR="00A43A0A" w14:paraId="50E0871A" w14:textId="77777777" w:rsidTr="00400F6B">
        <w:trPr>
          <w:jc w:val="center"/>
          <w:trPrChange w:id="1624" w:author="Henry Da Costa" w:date="2023-05-03T17:13:00Z">
            <w:trPr>
              <w:jc w:val="center"/>
            </w:trPr>
          </w:trPrChange>
        </w:trPr>
        <w:tc>
          <w:tcPr>
            <w:tcW w:w="0" w:type="auto"/>
            <w:tcPrChange w:id="1625" w:author="Henry Da Costa" w:date="2023-05-03T17:13:00Z">
              <w:tcPr>
                <w:tcW w:w="0" w:type="auto"/>
                <w:tcBorders>
                  <w:left w:val="single" w:sz="8" w:space="0" w:color="auto"/>
                  <w:bottom w:val="single" w:sz="8" w:space="0" w:color="auto"/>
                </w:tcBorders>
              </w:tcPr>
            </w:tcPrChange>
          </w:tcPr>
          <w:p w14:paraId="76AC5E81" w14:textId="41E84B65" w:rsidR="00A43A0A" w:rsidRPr="00A43A0A" w:rsidRDefault="00A43A0A" w:rsidP="00A43A0A">
            <w:pPr>
              <w:pStyle w:val="TableCell"/>
              <w:rPr>
                <w:lang w:eastAsia="zh-CN"/>
              </w:rPr>
            </w:pPr>
            <w:r w:rsidRPr="004921C0">
              <w:rPr>
                <w:lang w:eastAsia="zh-CN"/>
              </w:rPr>
              <w:t>17</w:t>
            </w:r>
            <w:r w:rsidR="00E23973" w:rsidRPr="00F70CE1">
              <w:rPr>
                <w:lang w:eastAsia="zh-CN"/>
              </w:rPr>
              <w:t>–</w:t>
            </w:r>
            <w:r w:rsidRPr="004921C0">
              <w:rPr>
                <w:lang w:eastAsia="zh-CN"/>
              </w:rPr>
              <w:t>255</w:t>
            </w:r>
          </w:p>
        </w:tc>
        <w:tc>
          <w:tcPr>
            <w:tcW w:w="0" w:type="auto"/>
            <w:tcPrChange w:id="1626" w:author="Henry Da Costa" w:date="2023-05-03T17:13:00Z">
              <w:tcPr>
                <w:tcW w:w="0" w:type="auto"/>
                <w:tcBorders>
                  <w:bottom w:val="single" w:sz="8" w:space="0" w:color="auto"/>
                  <w:right w:val="single" w:sz="8" w:space="0" w:color="auto"/>
                </w:tcBorders>
              </w:tcPr>
            </w:tcPrChange>
          </w:tcPr>
          <w:p w14:paraId="4DB26BDB" w14:textId="5F08036A" w:rsidR="00A43A0A" w:rsidRPr="00A43A0A" w:rsidRDefault="00A43A0A" w:rsidP="00A43A0A">
            <w:pPr>
              <w:pStyle w:val="TableCell"/>
              <w:rPr>
                <w:lang w:eastAsia="zh-CN"/>
              </w:rPr>
            </w:pPr>
            <w:r w:rsidRPr="004921C0">
              <w:rPr>
                <w:i/>
                <w:iCs/>
                <w:lang w:eastAsia="zh-CN"/>
              </w:rPr>
              <w:t>Reserved</w:t>
            </w:r>
          </w:p>
        </w:tc>
      </w:tr>
    </w:tbl>
    <w:p w14:paraId="2C148B43" w14:textId="6705F2BF" w:rsidR="00C42858" w:rsidDel="00400F6B" w:rsidRDefault="00C42858" w:rsidP="00C42858">
      <w:pPr>
        <w:pStyle w:val="BodyText"/>
        <w:rPr>
          <w:del w:id="1627" w:author="Henry Da Costa" w:date="2023-05-03T17:14:00Z"/>
        </w:rPr>
      </w:pPr>
    </w:p>
    <w:p w14:paraId="2DA82F91" w14:textId="0EC1638B" w:rsidR="005B2170" w:rsidRDefault="005B2170">
      <w:pPr>
        <w:pStyle w:val="BoxHeading4"/>
        <w:numPr>
          <w:ilvl w:val="3"/>
          <w:numId w:val="1"/>
        </w:numPr>
        <w:tabs>
          <w:tab w:val="num" w:pos="360"/>
        </w:tabs>
        <w:outlineLvl w:val="4"/>
      </w:pPr>
      <w:r>
        <w:t>Syntax</w:t>
      </w:r>
    </w:p>
    <w:p w14:paraId="1D184AD4" w14:textId="7498A17C" w:rsidR="00D256C3" w:rsidRDefault="005B2170" w:rsidP="005B2170">
      <w:pPr>
        <w:pStyle w:val="code"/>
      </w:pPr>
      <w:bookmarkStart w:id="1628" w:name="_Hlk132377903"/>
      <w:r>
        <w:t xml:space="preserve">aligned(8) class </w:t>
      </w:r>
      <w:r w:rsidRPr="007232E3">
        <w:rPr>
          <w:rStyle w:val="codeChar"/>
          <w:szCs w:val="22"/>
        </w:rPr>
        <w:t>Haptic</w:t>
      </w:r>
      <w:r>
        <w:rPr>
          <w:rStyle w:val="codeChar"/>
          <w:szCs w:val="22"/>
        </w:rPr>
        <w:t>PerceptionDescription</w:t>
      </w:r>
      <w:r w:rsidR="008B7437">
        <w:rPr>
          <w:rStyle w:val="codeChar"/>
          <w:szCs w:val="22"/>
        </w:rPr>
        <w:t>Header</w:t>
      </w:r>
      <w:r w:rsidRPr="007232E3">
        <w:rPr>
          <w:rStyle w:val="codeChar"/>
          <w:szCs w:val="22"/>
        </w:rPr>
        <w:t>Box</w:t>
      </w:r>
      <w:r>
        <w:t>()</w:t>
      </w:r>
      <w:r>
        <w:br/>
        <w:t xml:space="preserve">    extends FullBox(</w:t>
      </w:r>
      <w:r w:rsidR="008B7437">
        <w:t>'hprh'</w:t>
      </w:r>
      <w:r>
        <w:t>, version = 0, flags= 0) {</w:t>
      </w:r>
      <w:r>
        <w:br/>
        <w:t xml:space="preserve">    unsigned int(</w:t>
      </w:r>
      <w:r w:rsidR="00570497">
        <w:t>8</w:t>
      </w:r>
      <w:r>
        <w:t>) perception_id;</w:t>
      </w:r>
    </w:p>
    <w:p w14:paraId="615F4547" w14:textId="279B7870" w:rsidR="00D256C3" w:rsidRDefault="00D256C3" w:rsidP="005B2170">
      <w:pPr>
        <w:pStyle w:val="code"/>
      </w:pPr>
      <w:r>
        <w:t xml:space="preserve">    utf8string description;</w:t>
      </w:r>
      <w:r w:rsidR="005B2170">
        <w:br/>
        <w:t xml:space="preserve">    unsigned int(8) perception_modality;</w:t>
      </w:r>
      <w:r w:rsidR="005B2170">
        <w:br/>
        <w:t xml:space="preserve">    unsigned int(</w:t>
      </w:r>
      <w:r w:rsidR="00570497">
        <w:t>8</w:t>
      </w:r>
      <w:r w:rsidR="005B2170">
        <w:t>) avatar_id;</w:t>
      </w:r>
    </w:p>
    <w:p w14:paraId="549DDFD3" w14:textId="6038F64F" w:rsidR="00D256C3" w:rsidRDefault="00D256C3" w:rsidP="005B2170">
      <w:pPr>
        <w:pStyle w:val="code"/>
      </w:pPr>
      <w:r>
        <w:t xml:space="preserve">    unsigned int(16) library_effect</w:t>
      </w:r>
      <w:r w:rsidR="00371FB7">
        <w:t>_count</w:t>
      </w:r>
      <w:r>
        <w:t>;</w:t>
      </w:r>
    </w:p>
    <w:p w14:paraId="3479AC49" w14:textId="77777777" w:rsidR="00D256C3" w:rsidRDefault="00D256C3" w:rsidP="005B2170">
      <w:pPr>
        <w:pStyle w:val="code"/>
      </w:pPr>
      <w:r>
        <w:t xml:space="preserve">    unsigned int(8) unit_exponent;</w:t>
      </w:r>
    </w:p>
    <w:p w14:paraId="17213C5E" w14:textId="77777777" w:rsidR="008B7437" w:rsidRDefault="00D256C3" w:rsidP="005B2170">
      <w:pPr>
        <w:pStyle w:val="code"/>
      </w:pPr>
      <w:r>
        <w:t xml:space="preserve">    unsigned int(8) perception_unit_exponent;</w:t>
      </w:r>
      <w:r w:rsidR="008B7437">
        <w:br/>
        <w:t>}</w:t>
      </w:r>
    </w:p>
    <w:p w14:paraId="283597A2" w14:textId="3BA45128" w:rsidR="005B2170" w:rsidRDefault="008B7437" w:rsidP="005B2170">
      <w:pPr>
        <w:pStyle w:val="code"/>
      </w:pPr>
      <w:r>
        <w:lastRenderedPageBreak/>
        <w:t>aligned(8) class HapticPerceptionDescriptionBox()</w:t>
      </w:r>
      <w:r>
        <w:br/>
        <w:t xml:space="preserve">    extends Box('hprd')</w:t>
      </w:r>
      <w:r>
        <w:br/>
        <w:t xml:space="preserve">    HapticPerceptionDescriptionHeaderBox header;</w:t>
      </w:r>
      <w:r w:rsidR="005B2170">
        <w:br/>
        <w:t xml:space="preserve">    HapticReferenceDeviceDescriptionBox</w:t>
      </w:r>
      <w:r>
        <w:t xml:space="preserve"> reference_devices[];</w:t>
      </w:r>
      <w:r w:rsidR="005B2170">
        <w:br/>
        <w:t xml:space="preserve">    HapticChannelDescriptionBox</w:t>
      </w:r>
      <w:r>
        <w:t xml:space="preserve"> channels[]</w:t>
      </w:r>
      <w:r w:rsidR="005B2170">
        <w:t>;</w:t>
      </w:r>
      <w:r w:rsidR="005B2170">
        <w:br/>
        <w:t>}</w:t>
      </w:r>
    </w:p>
    <w:bookmarkEnd w:id="1628"/>
    <w:p w14:paraId="2B06E00B" w14:textId="77777777" w:rsidR="005B2170" w:rsidRDefault="005B2170">
      <w:pPr>
        <w:pStyle w:val="BoxHeading4"/>
        <w:numPr>
          <w:ilvl w:val="3"/>
          <w:numId w:val="1"/>
        </w:numPr>
        <w:tabs>
          <w:tab w:val="num" w:pos="360"/>
        </w:tabs>
        <w:outlineLvl w:val="4"/>
      </w:pPr>
      <w:r>
        <w:t>Semantics</w:t>
      </w:r>
    </w:p>
    <w:p w14:paraId="41CDD6B2" w14:textId="77777777" w:rsidR="005B2170" w:rsidRDefault="005B2170" w:rsidP="005B2170">
      <w:pPr>
        <w:pStyle w:val="fields"/>
      </w:pPr>
      <w:bookmarkStart w:id="1629" w:name="_Hlk132378115"/>
      <w:r>
        <w:rPr>
          <w:rStyle w:val="codeChar"/>
        </w:rPr>
        <w:t>perception_id</w:t>
      </w:r>
      <w:r>
        <w:t xml:space="preserve"> indicates the unique ID of the haptic perception.</w:t>
      </w:r>
    </w:p>
    <w:p w14:paraId="32E5BAA4" w14:textId="0E50FF05" w:rsidR="00D256C3" w:rsidRDefault="00D256C3" w:rsidP="00D256C3">
      <w:pPr>
        <w:pStyle w:val="fields"/>
      </w:pPr>
      <w:r>
        <w:rPr>
          <w:rStyle w:val="codeChar"/>
        </w:rPr>
        <w:t>description</w:t>
      </w:r>
      <w:r>
        <w:t xml:space="preserve"> contains a brief description of the haptic perception.</w:t>
      </w:r>
    </w:p>
    <w:p w14:paraId="10B23632" w14:textId="44FE5C5E" w:rsidR="005B2170" w:rsidRDefault="005B2170" w:rsidP="005B2170">
      <w:pPr>
        <w:pStyle w:val="fields"/>
      </w:pPr>
      <w:r>
        <w:rPr>
          <w:rStyle w:val="codeChar"/>
        </w:rPr>
        <w:t>perception_modality</w:t>
      </w:r>
      <w:r>
        <w:t xml:space="preserve"> </w:t>
      </w:r>
      <w:r w:rsidRPr="004C0322">
        <w:t>indicates</w:t>
      </w:r>
      <w:r>
        <w:t xml:space="preserve"> the type of perception as documented in </w:t>
      </w:r>
      <w:r>
        <w:rPr>
          <w:lang w:eastAsia="zh-CN"/>
        </w:rPr>
        <w:fldChar w:fldCharType="begin"/>
      </w:r>
      <w:r>
        <w:rPr>
          <w:lang w:eastAsia="zh-CN"/>
        </w:rPr>
        <w:instrText xml:space="preserve"> REF _Ref117603029 \h </w:instrText>
      </w:r>
      <w:r>
        <w:rPr>
          <w:lang w:eastAsia="zh-CN"/>
        </w:rPr>
      </w:r>
      <w:r>
        <w:rPr>
          <w:lang w:eastAsia="zh-CN"/>
        </w:rPr>
        <w:fldChar w:fldCharType="separate"/>
      </w:r>
      <w:ins w:id="1630" w:author="Henry Da Costa" w:date="2023-05-03T17:13:00Z">
        <w:r w:rsidR="00400F6B">
          <w:t xml:space="preserve">Table </w:t>
        </w:r>
        <w:r w:rsidR="00400F6B">
          <w:rPr>
            <w:noProof/>
          </w:rPr>
          <w:t>6</w:t>
        </w:r>
      </w:ins>
      <w:del w:id="1631" w:author="Henry Da Costa" w:date="2023-05-03T17:13:00Z">
        <w:r w:rsidR="00ED7BA4" w:rsidDel="00400F6B">
          <w:delText xml:space="preserve">Table </w:delText>
        </w:r>
        <w:r w:rsidR="00ED7BA4" w:rsidDel="00400F6B">
          <w:rPr>
            <w:noProof/>
          </w:rPr>
          <w:delText>3</w:delText>
        </w:r>
      </w:del>
      <w:r>
        <w:rPr>
          <w:lang w:eastAsia="zh-CN"/>
        </w:rPr>
        <w:fldChar w:fldCharType="end"/>
      </w:r>
      <w:r>
        <w:t>.</w:t>
      </w:r>
    </w:p>
    <w:p w14:paraId="6915920A" w14:textId="11F1F8CD" w:rsidR="005B2170" w:rsidRDefault="005B2170" w:rsidP="005B2170">
      <w:pPr>
        <w:pStyle w:val="fields"/>
      </w:pPr>
      <w:r>
        <w:rPr>
          <w:rStyle w:val="codeChar"/>
        </w:rPr>
        <w:t>avatar_id</w:t>
      </w:r>
      <w:r>
        <w:t xml:space="preserve"> </w:t>
      </w:r>
      <w:r w:rsidRPr="004C0322">
        <w:t>indicates</w:t>
      </w:r>
      <w:r>
        <w:t xml:space="preserve"> the u</w:t>
      </w:r>
      <w:r w:rsidRPr="00473776">
        <w:t>nique identifier of the associated avatar body model</w:t>
      </w:r>
      <w:r>
        <w:t>.</w:t>
      </w:r>
    </w:p>
    <w:p w14:paraId="022156A8" w14:textId="5BF0C736" w:rsidR="00D256C3" w:rsidRDefault="00D256C3" w:rsidP="00D256C3">
      <w:pPr>
        <w:pStyle w:val="fields"/>
      </w:pPr>
      <w:r>
        <w:rPr>
          <w:rStyle w:val="codeChar"/>
        </w:rPr>
        <w:t>libreary_effect</w:t>
      </w:r>
      <w:r w:rsidR="005E6B28">
        <w:rPr>
          <w:rStyle w:val="codeChar"/>
        </w:rPr>
        <w:t>_count</w:t>
      </w:r>
      <w:r>
        <w:rPr>
          <w:rStyle w:val="codeChar"/>
        </w:rPr>
        <w:t xml:space="preserve"> </w:t>
      </w:r>
      <w:r w:rsidRPr="004C0322">
        <w:t>indicates</w:t>
      </w:r>
      <w:r>
        <w:t xml:space="preserve"> the number of effects in the haptic perception's effect library.</w:t>
      </w:r>
    </w:p>
    <w:p w14:paraId="3CBA318E" w14:textId="4DD245F4" w:rsidR="00D256C3" w:rsidRDefault="00D256C3" w:rsidP="00D256C3">
      <w:pPr>
        <w:pStyle w:val="fields"/>
      </w:pPr>
      <w:r>
        <w:rPr>
          <w:rStyle w:val="codeChar"/>
        </w:rPr>
        <w:t>unit_exponent</w:t>
      </w:r>
      <w:r>
        <w:t xml:space="preserve"> refers to the power of 10 exponent for the SI unit of the independent variable.</w:t>
      </w:r>
    </w:p>
    <w:p w14:paraId="73733DE2" w14:textId="4D029568" w:rsidR="008F5F17" w:rsidRDefault="00D256C3" w:rsidP="00A24069">
      <w:pPr>
        <w:pStyle w:val="fields"/>
      </w:pPr>
      <w:r>
        <w:rPr>
          <w:rStyle w:val="codeChar"/>
        </w:rPr>
        <w:t>perception_unit_exponent</w:t>
      </w:r>
      <w:r>
        <w:t xml:space="preserve"> refers to the power of 10 exponent for the SI unit of the dependent variable.</w:t>
      </w:r>
    </w:p>
    <w:p w14:paraId="7B908363" w14:textId="77777777" w:rsidR="005B2170" w:rsidRDefault="005B2170">
      <w:pPr>
        <w:pStyle w:val="Heading3"/>
        <w:numPr>
          <w:ilvl w:val="2"/>
          <w:numId w:val="1"/>
        </w:numPr>
      </w:pPr>
      <w:bookmarkStart w:id="1632" w:name="_Ref134024674"/>
      <w:bookmarkStart w:id="1633" w:name="_Toc134530120"/>
      <w:bookmarkEnd w:id="1629"/>
      <w:r>
        <w:t>Haptic reference device description box</w:t>
      </w:r>
      <w:bookmarkEnd w:id="1632"/>
      <w:bookmarkEnd w:id="1633"/>
    </w:p>
    <w:p w14:paraId="720D7389" w14:textId="77777777" w:rsidR="005B2170" w:rsidRDefault="005B2170">
      <w:pPr>
        <w:pStyle w:val="BoxHeading4"/>
        <w:numPr>
          <w:ilvl w:val="3"/>
          <w:numId w:val="1"/>
        </w:numPr>
        <w:tabs>
          <w:tab w:val="num" w:pos="360"/>
        </w:tabs>
        <w:outlineLvl w:val="4"/>
      </w:pPr>
      <w:r>
        <w:t>Definition</w:t>
      </w:r>
    </w:p>
    <w:p w14:paraId="0916314E" w14:textId="1D0E211C" w:rsidR="005B2170" w:rsidRPr="00D65D0A" w:rsidRDefault="005B2170" w:rsidP="005B2170">
      <w:pPr>
        <w:pStyle w:val="Atom"/>
      </w:pPr>
      <w:r>
        <w:t>Box Type:</w:t>
      </w:r>
      <w:r>
        <w:tab/>
      </w:r>
      <w:r>
        <w:tab/>
      </w:r>
      <w:r w:rsidRPr="001F1BE5">
        <w:rPr>
          <w:rStyle w:val="codeChar"/>
        </w:rPr>
        <w:t>'</w:t>
      </w:r>
      <w:r>
        <w:rPr>
          <w:rStyle w:val="codeChar"/>
        </w:rPr>
        <w:t>hrdd</w:t>
      </w:r>
      <w:r w:rsidRPr="001F1BE5">
        <w:rPr>
          <w:rStyle w:val="codeChar"/>
        </w:rPr>
        <w:t>'</w:t>
      </w:r>
      <w:r>
        <w:rPr>
          <w:rStyle w:val="InlineCod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336E2B6B" w14:textId="167A6613"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ReferenceDeviceDescriptions</w:t>
      </w:r>
      <w:r w:rsidRPr="007232E3">
        <w:rPr>
          <w:rStyle w:val="codeChar"/>
          <w:rFonts w:eastAsia="Times New Roman"/>
          <w:szCs w:val="22"/>
        </w:rPr>
        <w:t>Box</w:t>
      </w:r>
      <w:r>
        <w:rPr>
          <w:lang w:eastAsia="zh-CN"/>
        </w:rPr>
        <w:t xml:space="preserve"> contains descriptive information about a reference device that is part of the haptic perception.</w:t>
      </w:r>
    </w:p>
    <w:p w14:paraId="2E2A955D" w14:textId="1F73A6D8" w:rsidR="00CC34D8" w:rsidRDefault="00CC34D8" w:rsidP="00CC34D8">
      <w:pPr>
        <w:pStyle w:val="BodyText"/>
        <w:rPr>
          <w:lang w:eastAsia="zh-CN"/>
        </w:rPr>
      </w:pPr>
      <w:bookmarkStart w:id="1634" w:name="_Hlk132384932"/>
      <w:r>
        <w:rPr>
          <w:lang w:eastAsia="zh-CN"/>
        </w:rPr>
        <w:t xml:space="preserve">The haptic actuator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ins w:id="1635" w:author="Henry Da Costa" w:date="2023-05-03T17:13:00Z">
        <w:r w:rsidR="00400F6B">
          <w:t xml:space="preserve">Table </w:t>
        </w:r>
        <w:r w:rsidR="00400F6B">
          <w:rPr>
            <w:noProof/>
          </w:rPr>
          <w:t>8</w:t>
        </w:r>
      </w:ins>
      <w:del w:id="1636" w:author="Henry Da Costa" w:date="2023-05-03T17:13:00Z">
        <w:r w:rsidDel="00400F6B">
          <w:delText xml:space="preserve">Table </w:delText>
        </w:r>
        <w:r w:rsidDel="00400F6B">
          <w:rPr>
            <w:noProof/>
          </w:rPr>
          <w:delText>4</w:delText>
        </w:r>
      </w:del>
      <w:r>
        <w:rPr>
          <w:lang w:eastAsia="zh-CN"/>
        </w:rPr>
        <w:fldChar w:fldCharType="end"/>
      </w:r>
      <w:r>
        <w:rPr>
          <w:lang w:eastAsia="zh-CN"/>
        </w:rPr>
        <w:t>.</w:t>
      </w:r>
    </w:p>
    <w:p w14:paraId="32B0CF0D" w14:textId="449C6311" w:rsidR="00CC34D8" w:rsidRDefault="00CC34D8" w:rsidP="00CC34D8">
      <w:pPr>
        <w:pStyle w:val="TableCaption"/>
      </w:pPr>
      <w:r>
        <w:t xml:space="preserve">Table </w:t>
      </w:r>
      <w:r>
        <w:fldChar w:fldCharType="begin"/>
      </w:r>
      <w:r>
        <w:instrText>SEQ Table \* ARABIC</w:instrText>
      </w:r>
      <w:r>
        <w:fldChar w:fldCharType="separate"/>
      </w:r>
      <w:ins w:id="1637" w:author="Henry Da Costa" w:date="2023-05-03T17:13:00Z">
        <w:r w:rsidR="00400F6B">
          <w:rPr>
            <w:noProof/>
          </w:rPr>
          <w:t>7</w:t>
        </w:r>
      </w:ins>
      <w:del w:id="1638" w:author="Henry Da Costa" w:date="2023-05-03T17:13:00Z">
        <w:r w:rsidDel="00400F6B">
          <w:rPr>
            <w:noProof/>
          </w:rPr>
          <w:delText>4</w:delText>
        </w:r>
      </w:del>
      <w:r>
        <w:fldChar w:fldCharType="end"/>
      </w:r>
      <w:r>
        <w:t xml:space="preserve"> – Haptic actuator types</w:t>
      </w:r>
    </w:p>
    <w:tbl>
      <w:tblPr>
        <w:tblStyle w:val="TableGrid"/>
        <w:tblW w:w="0" w:type="auto"/>
        <w:jc w:val="center"/>
        <w:tblLook w:val="04A0" w:firstRow="1" w:lastRow="0" w:firstColumn="1" w:lastColumn="0" w:noHBand="0" w:noVBand="1"/>
        <w:tblPrChange w:id="1639" w:author="Henry Da Costa" w:date="2023-05-03T17:13:00Z">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PrChange>
      </w:tblPr>
      <w:tblGrid>
        <w:gridCol w:w="738"/>
        <w:gridCol w:w="2958"/>
        <w:tblGridChange w:id="1640">
          <w:tblGrid>
            <w:gridCol w:w="738"/>
            <w:gridCol w:w="2958"/>
          </w:tblGrid>
        </w:tblGridChange>
      </w:tblGrid>
      <w:tr w:rsidR="00CC34D8" w14:paraId="2F1B861C" w14:textId="77777777" w:rsidTr="00400F6B">
        <w:trPr>
          <w:jc w:val="center"/>
          <w:trPrChange w:id="1641" w:author="Henry Da Costa" w:date="2023-05-03T17:13:00Z">
            <w:trPr>
              <w:jc w:val="center"/>
            </w:trPr>
          </w:trPrChange>
        </w:trPr>
        <w:tc>
          <w:tcPr>
            <w:tcW w:w="0" w:type="auto"/>
            <w:tcPrChange w:id="1642" w:author="Henry Da Costa" w:date="2023-05-03T17:13:00Z">
              <w:tcPr>
                <w:tcW w:w="0" w:type="auto"/>
                <w:tcBorders>
                  <w:top w:val="single" w:sz="8" w:space="0" w:color="auto"/>
                  <w:left w:val="single" w:sz="8" w:space="0" w:color="auto"/>
                  <w:bottom w:val="single" w:sz="8" w:space="0" w:color="auto"/>
                </w:tcBorders>
              </w:tcPr>
            </w:tcPrChange>
          </w:tcPr>
          <w:p w14:paraId="4403FD64" w14:textId="77777777" w:rsidR="00CC34D8" w:rsidRPr="00921F4A" w:rsidRDefault="00CC34D8">
            <w:pPr>
              <w:pStyle w:val="TableColumnHeading"/>
            </w:pPr>
            <w:bookmarkStart w:id="1643" w:name="_Hlk132384613"/>
            <w:bookmarkEnd w:id="1634"/>
            <w:r w:rsidRPr="00921F4A">
              <w:t>Value</w:t>
            </w:r>
          </w:p>
        </w:tc>
        <w:tc>
          <w:tcPr>
            <w:tcW w:w="0" w:type="auto"/>
            <w:tcPrChange w:id="1644" w:author="Henry Da Costa" w:date="2023-05-03T17:13:00Z">
              <w:tcPr>
                <w:tcW w:w="0" w:type="auto"/>
                <w:tcBorders>
                  <w:top w:val="single" w:sz="8" w:space="0" w:color="auto"/>
                  <w:bottom w:val="single" w:sz="8" w:space="0" w:color="auto"/>
                  <w:right w:val="single" w:sz="8" w:space="0" w:color="auto"/>
                </w:tcBorders>
              </w:tcPr>
            </w:tcPrChange>
          </w:tcPr>
          <w:p w14:paraId="681CACBC" w14:textId="75785099" w:rsidR="00CC34D8" w:rsidRPr="00921F4A" w:rsidRDefault="00CC34D8">
            <w:pPr>
              <w:pStyle w:val="TableColumnHeading"/>
            </w:pPr>
            <w:r>
              <w:t>Actuator type</w:t>
            </w:r>
          </w:p>
        </w:tc>
      </w:tr>
      <w:tr w:rsidR="00CC34D8" w14:paraId="5507B908" w14:textId="77777777" w:rsidTr="00400F6B">
        <w:trPr>
          <w:jc w:val="center"/>
          <w:trPrChange w:id="1645" w:author="Henry Da Costa" w:date="2023-05-03T17:13:00Z">
            <w:trPr>
              <w:jc w:val="center"/>
            </w:trPr>
          </w:trPrChange>
        </w:trPr>
        <w:tc>
          <w:tcPr>
            <w:tcW w:w="0" w:type="auto"/>
            <w:tcPrChange w:id="1646" w:author="Henry Da Costa" w:date="2023-05-03T17:13:00Z">
              <w:tcPr>
                <w:tcW w:w="0" w:type="auto"/>
                <w:tcBorders>
                  <w:top w:val="single" w:sz="8" w:space="0" w:color="auto"/>
                  <w:left w:val="single" w:sz="8" w:space="0" w:color="auto"/>
                </w:tcBorders>
              </w:tcPr>
            </w:tcPrChange>
          </w:tcPr>
          <w:p w14:paraId="4DF4A388" w14:textId="77777777" w:rsidR="00CC34D8" w:rsidRDefault="00CC34D8">
            <w:pPr>
              <w:pStyle w:val="TableCell"/>
              <w:rPr>
                <w:lang w:eastAsia="zh-CN"/>
              </w:rPr>
            </w:pPr>
            <w:r>
              <w:rPr>
                <w:lang w:eastAsia="zh-CN"/>
              </w:rPr>
              <w:t>0</w:t>
            </w:r>
          </w:p>
        </w:tc>
        <w:tc>
          <w:tcPr>
            <w:tcW w:w="0" w:type="auto"/>
            <w:tcPrChange w:id="1647" w:author="Henry Da Costa" w:date="2023-05-03T17:13:00Z">
              <w:tcPr>
                <w:tcW w:w="0" w:type="auto"/>
                <w:tcBorders>
                  <w:top w:val="single" w:sz="8" w:space="0" w:color="auto"/>
                  <w:right w:val="single" w:sz="8" w:space="0" w:color="auto"/>
                </w:tcBorders>
              </w:tcPr>
            </w:tcPrChange>
          </w:tcPr>
          <w:p w14:paraId="3D327D8F" w14:textId="2A4F65C4" w:rsidR="00CC34D8" w:rsidRDefault="00CC34D8">
            <w:pPr>
              <w:pStyle w:val="TableCell"/>
              <w:rPr>
                <w:lang w:eastAsia="zh-CN"/>
              </w:rPr>
            </w:pPr>
            <w:r>
              <w:rPr>
                <w:lang w:eastAsia="zh-CN"/>
              </w:rPr>
              <w:t>Unknown</w:t>
            </w:r>
          </w:p>
        </w:tc>
      </w:tr>
      <w:tr w:rsidR="00CC34D8" w14:paraId="1AB9F5DA" w14:textId="77777777" w:rsidTr="00400F6B">
        <w:trPr>
          <w:jc w:val="center"/>
          <w:trPrChange w:id="1648" w:author="Henry Da Costa" w:date="2023-05-03T17:13:00Z">
            <w:trPr>
              <w:jc w:val="center"/>
            </w:trPr>
          </w:trPrChange>
        </w:trPr>
        <w:tc>
          <w:tcPr>
            <w:tcW w:w="0" w:type="auto"/>
            <w:tcPrChange w:id="1649" w:author="Henry Da Costa" w:date="2023-05-03T17:13:00Z">
              <w:tcPr>
                <w:tcW w:w="0" w:type="auto"/>
                <w:tcBorders>
                  <w:left w:val="single" w:sz="8" w:space="0" w:color="auto"/>
                </w:tcBorders>
              </w:tcPr>
            </w:tcPrChange>
          </w:tcPr>
          <w:p w14:paraId="245238D5" w14:textId="77777777" w:rsidR="00CC34D8" w:rsidRDefault="00CC34D8">
            <w:pPr>
              <w:pStyle w:val="TableCell"/>
              <w:rPr>
                <w:lang w:eastAsia="zh-CN"/>
              </w:rPr>
            </w:pPr>
            <w:r>
              <w:rPr>
                <w:lang w:eastAsia="zh-CN"/>
              </w:rPr>
              <w:t>1</w:t>
            </w:r>
          </w:p>
        </w:tc>
        <w:tc>
          <w:tcPr>
            <w:tcW w:w="0" w:type="auto"/>
            <w:tcPrChange w:id="1650" w:author="Henry Da Costa" w:date="2023-05-03T17:13:00Z">
              <w:tcPr>
                <w:tcW w:w="0" w:type="auto"/>
                <w:tcBorders>
                  <w:right w:val="single" w:sz="8" w:space="0" w:color="auto"/>
                </w:tcBorders>
              </w:tcPr>
            </w:tcPrChange>
          </w:tcPr>
          <w:p w14:paraId="015AFD74" w14:textId="5AED8899" w:rsidR="00CC34D8" w:rsidRDefault="00CC34D8">
            <w:pPr>
              <w:pStyle w:val="TableCell"/>
              <w:rPr>
                <w:lang w:eastAsia="zh-CN"/>
              </w:rPr>
            </w:pPr>
            <w:r>
              <w:rPr>
                <w:lang w:eastAsia="zh-CN"/>
              </w:rPr>
              <w:t>Linear Resonant Actuator (LRA)</w:t>
            </w:r>
          </w:p>
        </w:tc>
      </w:tr>
      <w:tr w:rsidR="00CC34D8" w14:paraId="6ECD3925" w14:textId="77777777" w:rsidTr="00400F6B">
        <w:trPr>
          <w:jc w:val="center"/>
          <w:trPrChange w:id="1651" w:author="Henry Da Costa" w:date="2023-05-03T17:13:00Z">
            <w:trPr>
              <w:jc w:val="center"/>
            </w:trPr>
          </w:trPrChange>
        </w:trPr>
        <w:tc>
          <w:tcPr>
            <w:tcW w:w="0" w:type="auto"/>
            <w:tcPrChange w:id="1652" w:author="Henry Da Costa" w:date="2023-05-03T17:13:00Z">
              <w:tcPr>
                <w:tcW w:w="0" w:type="auto"/>
                <w:tcBorders>
                  <w:left w:val="single" w:sz="8" w:space="0" w:color="auto"/>
                </w:tcBorders>
              </w:tcPr>
            </w:tcPrChange>
          </w:tcPr>
          <w:p w14:paraId="6B197433" w14:textId="77777777" w:rsidR="00CC34D8" w:rsidRDefault="00CC34D8">
            <w:pPr>
              <w:pStyle w:val="TableCell"/>
              <w:rPr>
                <w:lang w:eastAsia="zh-CN"/>
              </w:rPr>
            </w:pPr>
            <w:r>
              <w:rPr>
                <w:lang w:eastAsia="zh-CN"/>
              </w:rPr>
              <w:t>2</w:t>
            </w:r>
          </w:p>
        </w:tc>
        <w:tc>
          <w:tcPr>
            <w:tcW w:w="0" w:type="auto"/>
            <w:tcPrChange w:id="1653" w:author="Henry Da Costa" w:date="2023-05-03T17:13:00Z">
              <w:tcPr>
                <w:tcW w:w="0" w:type="auto"/>
                <w:tcBorders>
                  <w:right w:val="single" w:sz="8" w:space="0" w:color="auto"/>
                </w:tcBorders>
              </w:tcPr>
            </w:tcPrChange>
          </w:tcPr>
          <w:p w14:paraId="4A8BC339" w14:textId="755E5736" w:rsidR="00CC34D8" w:rsidRDefault="00CC34D8">
            <w:pPr>
              <w:pStyle w:val="TableCell"/>
              <w:rPr>
                <w:lang w:eastAsia="zh-CN"/>
              </w:rPr>
            </w:pPr>
            <w:r>
              <w:rPr>
                <w:lang w:eastAsia="zh-CN"/>
              </w:rPr>
              <w:t>Voice Coil Actuator (VCA)</w:t>
            </w:r>
          </w:p>
        </w:tc>
      </w:tr>
      <w:tr w:rsidR="00CC34D8" w14:paraId="11947E97" w14:textId="77777777" w:rsidTr="00400F6B">
        <w:trPr>
          <w:jc w:val="center"/>
          <w:trPrChange w:id="1654" w:author="Henry Da Costa" w:date="2023-05-03T17:13:00Z">
            <w:trPr>
              <w:jc w:val="center"/>
            </w:trPr>
          </w:trPrChange>
        </w:trPr>
        <w:tc>
          <w:tcPr>
            <w:tcW w:w="0" w:type="auto"/>
            <w:tcPrChange w:id="1655" w:author="Henry Da Costa" w:date="2023-05-03T17:13:00Z">
              <w:tcPr>
                <w:tcW w:w="0" w:type="auto"/>
                <w:tcBorders>
                  <w:left w:val="single" w:sz="8" w:space="0" w:color="auto"/>
                </w:tcBorders>
              </w:tcPr>
            </w:tcPrChange>
          </w:tcPr>
          <w:p w14:paraId="52163FAB" w14:textId="77777777" w:rsidR="00CC34D8" w:rsidRDefault="00CC34D8">
            <w:pPr>
              <w:pStyle w:val="TableCell"/>
              <w:rPr>
                <w:lang w:eastAsia="zh-CN"/>
              </w:rPr>
            </w:pPr>
            <w:r>
              <w:rPr>
                <w:lang w:eastAsia="zh-CN"/>
              </w:rPr>
              <w:t>3</w:t>
            </w:r>
          </w:p>
        </w:tc>
        <w:tc>
          <w:tcPr>
            <w:tcW w:w="0" w:type="auto"/>
            <w:tcPrChange w:id="1656" w:author="Henry Da Costa" w:date="2023-05-03T17:13:00Z">
              <w:tcPr>
                <w:tcW w:w="0" w:type="auto"/>
                <w:tcBorders>
                  <w:right w:val="single" w:sz="8" w:space="0" w:color="auto"/>
                </w:tcBorders>
              </w:tcPr>
            </w:tcPrChange>
          </w:tcPr>
          <w:p w14:paraId="3A956D72" w14:textId="748AF546" w:rsidR="00CC34D8" w:rsidRDefault="00CC34D8">
            <w:pPr>
              <w:pStyle w:val="TableCell"/>
              <w:rPr>
                <w:lang w:eastAsia="zh-CN"/>
              </w:rPr>
            </w:pPr>
            <w:r>
              <w:rPr>
                <w:lang w:eastAsia="zh-CN"/>
              </w:rPr>
              <w:t>Eccentric Rotating Mass (ERM)</w:t>
            </w:r>
          </w:p>
        </w:tc>
      </w:tr>
      <w:tr w:rsidR="00CC34D8" w14:paraId="68A542B6" w14:textId="77777777" w:rsidTr="00400F6B">
        <w:trPr>
          <w:jc w:val="center"/>
          <w:trPrChange w:id="1657" w:author="Henry Da Costa" w:date="2023-05-03T17:13:00Z">
            <w:trPr>
              <w:jc w:val="center"/>
            </w:trPr>
          </w:trPrChange>
        </w:trPr>
        <w:tc>
          <w:tcPr>
            <w:tcW w:w="0" w:type="auto"/>
            <w:tcPrChange w:id="1658" w:author="Henry Da Costa" w:date="2023-05-03T17:13:00Z">
              <w:tcPr>
                <w:tcW w:w="0" w:type="auto"/>
                <w:tcBorders>
                  <w:left w:val="single" w:sz="8" w:space="0" w:color="auto"/>
                </w:tcBorders>
              </w:tcPr>
            </w:tcPrChange>
          </w:tcPr>
          <w:p w14:paraId="08C927F9" w14:textId="77777777" w:rsidR="00CC34D8" w:rsidRDefault="00CC34D8">
            <w:pPr>
              <w:pStyle w:val="TableCell"/>
              <w:rPr>
                <w:lang w:eastAsia="zh-CN"/>
              </w:rPr>
            </w:pPr>
            <w:r>
              <w:rPr>
                <w:lang w:eastAsia="zh-CN"/>
              </w:rPr>
              <w:t>4</w:t>
            </w:r>
          </w:p>
        </w:tc>
        <w:tc>
          <w:tcPr>
            <w:tcW w:w="0" w:type="auto"/>
            <w:tcPrChange w:id="1659" w:author="Henry Da Costa" w:date="2023-05-03T17:13:00Z">
              <w:tcPr>
                <w:tcW w:w="0" w:type="auto"/>
                <w:tcBorders>
                  <w:right w:val="single" w:sz="8" w:space="0" w:color="auto"/>
                </w:tcBorders>
              </w:tcPr>
            </w:tcPrChange>
          </w:tcPr>
          <w:p w14:paraId="280F2904" w14:textId="201562D3" w:rsidR="00CC34D8" w:rsidRDefault="00CC34D8">
            <w:pPr>
              <w:pStyle w:val="TableCell"/>
              <w:rPr>
                <w:lang w:eastAsia="zh-CN"/>
              </w:rPr>
            </w:pPr>
            <w:r>
              <w:rPr>
                <w:lang w:eastAsia="zh-CN"/>
              </w:rPr>
              <w:t>Piezoelectric actuator</w:t>
            </w:r>
          </w:p>
        </w:tc>
      </w:tr>
      <w:tr w:rsidR="00CC34D8" w14:paraId="225952AC" w14:textId="77777777" w:rsidTr="00400F6B">
        <w:trPr>
          <w:jc w:val="center"/>
          <w:trPrChange w:id="1660" w:author="Henry Da Costa" w:date="2023-05-03T17:13:00Z">
            <w:trPr>
              <w:jc w:val="center"/>
            </w:trPr>
          </w:trPrChange>
        </w:trPr>
        <w:tc>
          <w:tcPr>
            <w:tcW w:w="0" w:type="auto"/>
            <w:tcPrChange w:id="1661" w:author="Henry Da Costa" w:date="2023-05-03T17:13:00Z">
              <w:tcPr>
                <w:tcW w:w="0" w:type="auto"/>
                <w:tcBorders>
                  <w:left w:val="single" w:sz="8" w:space="0" w:color="auto"/>
                </w:tcBorders>
              </w:tcPr>
            </w:tcPrChange>
          </w:tcPr>
          <w:p w14:paraId="26FD2C2A" w14:textId="01736E94" w:rsidR="00CC34D8" w:rsidRDefault="00CC34D8">
            <w:pPr>
              <w:pStyle w:val="TableCell"/>
              <w:rPr>
                <w:lang w:eastAsia="zh-CN"/>
              </w:rPr>
            </w:pPr>
            <w:r>
              <w:rPr>
                <w:lang w:eastAsia="zh-CN"/>
              </w:rPr>
              <w:t>5</w:t>
            </w:r>
            <w:r w:rsidR="00E23973" w:rsidRPr="00F70CE1">
              <w:rPr>
                <w:lang w:eastAsia="zh-CN"/>
              </w:rPr>
              <w:t>–</w:t>
            </w:r>
            <w:r>
              <w:rPr>
                <w:lang w:eastAsia="zh-CN"/>
              </w:rPr>
              <w:t>15</w:t>
            </w:r>
          </w:p>
        </w:tc>
        <w:tc>
          <w:tcPr>
            <w:tcW w:w="0" w:type="auto"/>
            <w:tcPrChange w:id="1662" w:author="Henry Da Costa" w:date="2023-05-03T17:13:00Z">
              <w:tcPr>
                <w:tcW w:w="0" w:type="auto"/>
                <w:tcBorders>
                  <w:right w:val="single" w:sz="8" w:space="0" w:color="auto"/>
                </w:tcBorders>
              </w:tcPr>
            </w:tcPrChange>
          </w:tcPr>
          <w:p w14:paraId="59941E40" w14:textId="1C2129C8" w:rsidR="00CC34D8" w:rsidRPr="004921C0" w:rsidRDefault="00CC34D8">
            <w:pPr>
              <w:pStyle w:val="TableCell"/>
              <w:rPr>
                <w:i/>
                <w:iCs/>
                <w:lang w:eastAsia="zh-CN"/>
              </w:rPr>
            </w:pPr>
            <w:r w:rsidRPr="004921C0">
              <w:rPr>
                <w:i/>
                <w:iCs/>
                <w:lang w:eastAsia="zh-CN"/>
              </w:rPr>
              <w:t>Reserved</w:t>
            </w:r>
          </w:p>
        </w:tc>
      </w:tr>
      <w:bookmarkEnd w:id="1643"/>
    </w:tbl>
    <w:p w14:paraId="23CFAF44" w14:textId="7EC55DD9" w:rsidR="00CC34D8" w:rsidDel="00400F6B" w:rsidRDefault="00CC34D8" w:rsidP="00874035">
      <w:pPr>
        <w:pStyle w:val="BodyText"/>
        <w:rPr>
          <w:del w:id="1663" w:author="Henry Da Costa" w:date="2023-05-03T17:15:00Z"/>
        </w:rPr>
      </w:pPr>
    </w:p>
    <w:p w14:paraId="2484768C" w14:textId="77777777" w:rsidR="005B2170" w:rsidRDefault="005B2170">
      <w:pPr>
        <w:pStyle w:val="BoxHeading4"/>
        <w:numPr>
          <w:ilvl w:val="3"/>
          <w:numId w:val="1"/>
        </w:numPr>
        <w:tabs>
          <w:tab w:val="num" w:pos="360"/>
        </w:tabs>
        <w:outlineLvl w:val="4"/>
      </w:pPr>
      <w:r>
        <w:t>Syntax</w:t>
      </w:r>
    </w:p>
    <w:p w14:paraId="08C4A810" w14:textId="19FF4C74" w:rsidR="005B2170" w:rsidRDefault="005B2170" w:rsidP="005B2170">
      <w:pPr>
        <w:pStyle w:val="code"/>
      </w:pPr>
      <w:r>
        <w:t xml:space="preserve">aligned(8) class </w:t>
      </w:r>
      <w:r w:rsidRPr="007232E3">
        <w:rPr>
          <w:rStyle w:val="codeChar"/>
          <w:szCs w:val="22"/>
        </w:rPr>
        <w:t>Haptic</w:t>
      </w:r>
      <w:r>
        <w:rPr>
          <w:rStyle w:val="codeChar"/>
          <w:szCs w:val="22"/>
        </w:rPr>
        <w:t>ReferenceDeviceDescription</w:t>
      </w:r>
      <w:r w:rsidRPr="007232E3">
        <w:rPr>
          <w:rStyle w:val="codeChar"/>
          <w:szCs w:val="22"/>
        </w:rPr>
        <w:t>Box</w:t>
      </w:r>
      <w:r>
        <w:t>()</w:t>
      </w:r>
      <w:r>
        <w:br/>
        <w:t xml:space="preserve">    extends FullBox('hrdd', version = 0, flags= 0) {</w:t>
      </w:r>
      <w:r>
        <w:br/>
        <w:t xml:space="preserve">    unsigned int(</w:t>
      </w:r>
      <w:r w:rsidR="005A6B1F">
        <w:t>8</w:t>
      </w:r>
      <w:r>
        <w:t>) device_id;</w:t>
      </w:r>
      <w:r>
        <w:br/>
        <w:t xml:space="preserve">    utf8string name;</w:t>
      </w:r>
      <w:r>
        <w:br/>
        <w:t xml:space="preserve">    unsigned int(32) body_part_mask;</w:t>
      </w:r>
      <w:r>
        <w:br/>
        <w:t xml:space="preserve">    unsigned int(16) optional_field_mask;</w:t>
      </w:r>
      <w:r>
        <w:br/>
        <w:t xml:space="preserve">    if (optional_field_mask &amp; 0x0001) {</w:t>
      </w:r>
      <w:r>
        <w:br/>
        <w:t xml:space="preserve">        unsigned int(32) maximum_frequency;</w:t>
      </w:r>
      <w:r>
        <w:br/>
        <w:t xml:space="preserve">    }</w:t>
      </w:r>
      <w:r>
        <w:br/>
        <w:t xml:space="preserve">    if (optional_field_mask &amp; 0x0002) {</w:t>
      </w:r>
      <w:r>
        <w:br/>
        <w:t xml:space="preserve">        unsigned int(32) minimum_frequency;</w:t>
      </w:r>
      <w:r>
        <w:br/>
      </w:r>
      <w:r>
        <w:lastRenderedPageBreak/>
        <w:t xml:space="preserve">    }</w:t>
      </w:r>
      <w:r>
        <w:br/>
        <w:t xml:space="preserve">    if (optional_field_mask &amp; 0x0004) {</w:t>
      </w:r>
      <w:r>
        <w:br/>
        <w:t xml:space="preserve">        unsigned int(32) resonance_frequency;</w:t>
      </w:r>
      <w:r>
        <w:br/>
        <w:t xml:space="preserve">    }</w:t>
      </w:r>
      <w:r>
        <w:br/>
        <w:t xml:space="preserve">    if (optional_field_mask &amp; 0x0008) {</w:t>
      </w:r>
      <w:r>
        <w:br/>
        <w:t xml:space="preserve">        unsigned int(32) maximum_amplitude;</w:t>
      </w:r>
      <w:r>
        <w:br/>
        <w:t xml:space="preserve">    }</w:t>
      </w:r>
      <w:r>
        <w:br/>
        <w:t xml:space="preserve">    if (optional_field_mask &amp; 0x0010) {</w:t>
      </w:r>
      <w:r>
        <w:br/>
        <w:t xml:space="preserve">        unsigned int(32) impedance;</w:t>
      </w:r>
      <w:r>
        <w:br/>
        <w:t xml:space="preserve">    }</w:t>
      </w:r>
      <w:r>
        <w:br/>
        <w:t xml:space="preserve">    if (optional_field_mask &amp; 0x0020) {</w:t>
      </w:r>
      <w:r>
        <w:br/>
        <w:t xml:space="preserve">        unsigned int(32) maximum_voltage;</w:t>
      </w:r>
      <w:r>
        <w:br/>
        <w:t xml:space="preserve">    }</w:t>
      </w:r>
      <w:r>
        <w:br/>
        <w:t xml:space="preserve">    if (optional_field_mask &amp; 0x0040) {</w:t>
      </w:r>
      <w:r>
        <w:br/>
        <w:t xml:space="preserve">        unsigned int(32) maximum_current;</w:t>
      </w:r>
      <w:r>
        <w:br/>
        <w:t xml:space="preserve">    }</w:t>
      </w:r>
      <w:r>
        <w:br/>
        <w:t xml:space="preserve">    if (optional_field_mask &amp; 0x0080) {</w:t>
      </w:r>
      <w:r>
        <w:br/>
        <w:t xml:space="preserve">        unsigned int(32) maximum_displacement;</w:t>
      </w:r>
      <w:r>
        <w:br/>
        <w:t xml:space="preserve">    }</w:t>
      </w:r>
      <w:r>
        <w:br/>
        <w:t xml:space="preserve">    if (optional_field_mask &amp; 0x0100) {</w:t>
      </w:r>
      <w:r>
        <w:br/>
        <w:t xml:space="preserve">        unsigned int(32) weight;</w:t>
      </w:r>
      <w:r>
        <w:br/>
        <w:t xml:space="preserve">    }</w:t>
      </w:r>
      <w:r>
        <w:br/>
        <w:t xml:space="preserve">    if (optional_field_mask &amp; 0x0200) {</w:t>
      </w:r>
      <w:r>
        <w:br/>
        <w:t xml:space="preserve">        unsigned int(32) size;</w:t>
      </w:r>
      <w:r>
        <w:br/>
        <w:t xml:space="preserve">    }</w:t>
      </w:r>
      <w:r>
        <w:br/>
        <w:t xml:space="preserve">    if (optional_field_mask &amp; 0x0400) {</w:t>
      </w:r>
      <w:r>
        <w:br/>
        <w:t xml:space="preserve">        unsigned int(32) custom;</w:t>
      </w:r>
      <w:r>
        <w:br/>
        <w:t xml:space="preserve">    }</w:t>
      </w:r>
      <w:r>
        <w:br/>
        <w:t xml:space="preserve">    if (optional_field_mask &amp; 0x0800) {</w:t>
      </w:r>
      <w:r>
        <w:br/>
        <w:t xml:space="preserve">        unsigned int(32) type;</w:t>
      </w:r>
      <w:r>
        <w:br/>
        <w:t xml:space="preserve">    }</w:t>
      </w:r>
      <w:r>
        <w:br/>
        <w:t>}</w:t>
      </w:r>
    </w:p>
    <w:p w14:paraId="7B70210F" w14:textId="77777777" w:rsidR="005B2170" w:rsidRDefault="005B2170">
      <w:pPr>
        <w:pStyle w:val="BoxHeading4"/>
        <w:numPr>
          <w:ilvl w:val="3"/>
          <w:numId w:val="1"/>
        </w:numPr>
        <w:tabs>
          <w:tab w:val="num" w:pos="360"/>
        </w:tabs>
        <w:outlineLvl w:val="4"/>
      </w:pPr>
      <w:r>
        <w:t>Semantics</w:t>
      </w:r>
    </w:p>
    <w:p w14:paraId="17B145F2" w14:textId="77777777" w:rsidR="005B2170" w:rsidRDefault="005B2170" w:rsidP="005B2170">
      <w:pPr>
        <w:pStyle w:val="fields"/>
      </w:pPr>
      <w:r>
        <w:rPr>
          <w:rStyle w:val="codeChar"/>
        </w:rPr>
        <w:t>device_id</w:t>
      </w:r>
      <w:r>
        <w:t xml:space="preserve"> indicates the unique ID of the device within the haptic perception.</w:t>
      </w:r>
    </w:p>
    <w:p w14:paraId="06D51462" w14:textId="77777777" w:rsidR="005B2170" w:rsidRDefault="005B2170" w:rsidP="005B2170">
      <w:pPr>
        <w:pStyle w:val="fields"/>
      </w:pPr>
      <w:r>
        <w:rPr>
          <w:rStyle w:val="codeChar"/>
        </w:rPr>
        <w:t>name</w:t>
      </w:r>
      <w:r>
        <w:t xml:space="preserve"> contains the user defined name of the device.</w:t>
      </w:r>
    </w:p>
    <w:p w14:paraId="377BA14F" w14:textId="77777777" w:rsidR="005B2170" w:rsidRDefault="005B2170" w:rsidP="005B2170">
      <w:pPr>
        <w:pStyle w:val="fields"/>
      </w:pPr>
      <w:r>
        <w:rPr>
          <w:rStyle w:val="codeChar"/>
        </w:rPr>
        <w:t>body_part_mask</w:t>
      </w:r>
      <w:r>
        <w:t xml:space="preserve"> is a b</w:t>
      </w:r>
      <w:r w:rsidRPr="00100298">
        <w:t xml:space="preserve">inary mask specifying the location of the device or actuator on the body as defined in </w:t>
      </w:r>
      <w:r w:rsidRPr="00517191">
        <w:t>ISO/IEC 23090-31</w:t>
      </w:r>
      <w:r>
        <w:t>.</w:t>
      </w:r>
    </w:p>
    <w:p w14:paraId="1CE825E6" w14:textId="77777777" w:rsidR="005B2170" w:rsidRDefault="005B2170" w:rsidP="005B2170">
      <w:pPr>
        <w:pStyle w:val="fields"/>
      </w:pPr>
      <w:r>
        <w:rPr>
          <w:rStyle w:val="codeChar"/>
        </w:rPr>
        <w:t>optional_field_mask</w:t>
      </w:r>
      <w:r>
        <w:t xml:space="preserve"> is a b</w:t>
      </w:r>
      <w:r w:rsidRPr="009900BB">
        <w:t>inary mask defining which of the device properties are stored</w:t>
      </w:r>
      <w:r>
        <w:t>.</w:t>
      </w:r>
    </w:p>
    <w:p w14:paraId="1102A600" w14:textId="77777777" w:rsidR="005B2170" w:rsidRDefault="005B2170" w:rsidP="005B2170">
      <w:pPr>
        <w:pStyle w:val="fields"/>
      </w:pPr>
      <w:r w:rsidRPr="00FF732A">
        <w:rPr>
          <w:rStyle w:val="codeChar"/>
        </w:rPr>
        <w:t>maximum_frequency</w:t>
      </w:r>
      <w:r>
        <w:t xml:space="preserve"> indicates the m</w:t>
      </w:r>
      <w:r w:rsidRPr="006371EB">
        <w:t xml:space="preserve">aximum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2DA6FF61" w14:textId="77777777" w:rsidR="005B2170" w:rsidRDefault="005B2170" w:rsidP="005B2170">
      <w:pPr>
        <w:pStyle w:val="fields"/>
      </w:pPr>
      <w:r w:rsidRPr="00FF732A">
        <w:rPr>
          <w:rStyle w:val="codeChar"/>
        </w:rPr>
        <w:t>m</w:t>
      </w:r>
      <w:r>
        <w:rPr>
          <w:rStyle w:val="codeChar"/>
        </w:rPr>
        <w:t>in</w:t>
      </w:r>
      <w:r w:rsidRPr="00FF732A">
        <w:rPr>
          <w:rStyle w:val="codeChar"/>
        </w:rPr>
        <w:t>imum_frequency</w:t>
      </w:r>
      <w:r>
        <w:t xml:space="preserve"> indicates the min</w:t>
      </w:r>
      <w:r w:rsidRPr="006371EB">
        <w:t xml:space="preserve">imum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7A9FFA9C" w14:textId="77777777" w:rsidR="005B2170" w:rsidRDefault="005B2170" w:rsidP="005B2170">
      <w:pPr>
        <w:pStyle w:val="fields"/>
      </w:pPr>
      <w:r>
        <w:rPr>
          <w:rStyle w:val="codeChar"/>
        </w:rPr>
        <w:t>resonance</w:t>
      </w:r>
      <w:r w:rsidRPr="00FF732A">
        <w:rPr>
          <w:rStyle w:val="codeChar"/>
        </w:rPr>
        <w:t>_frequency</w:t>
      </w:r>
      <w:r>
        <w:t xml:space="preserve"> indicates the resonance</w:t>
      </w:r>
      <w:r w:rsidRPr="006371EB">
        <w:t xml:space="preserve"> frequency of the actuator </w:t>
      </w:r>
      <w:r>
        <w:t xml:space="preserve">in </w:t>
      </w:r>
      <w:r w:rsidRPr="006371EB">
        <w:t>H</w:t>
      </w:r>
      <w:r>
        <w:t>ert</w:t>
      </w:r>
      <w:r w:rsidRPr="006371EB">
        <w:t>z</w:t>
      </w:r>
      <w:r>
        <w:t xml:space="preserve">, mapping the full </w:t>
      </w:r>
      <w:r w:rsidRPr="00E7145E">
        <w:rPr>
          <w:rStyle w:val="codeChar"/>
        </w:rPr>
        <w:t>unsigned int(32)</w:t>
      </w:r>
      <w:r>
        <w:t xml:space="preserve"> range to [0,10000].</w:t>
      </w:r>
    </w:p>
    <w:p w14:paraId="665E32B9" w14:textId="77777777" w:rsidR="005B2170" w:rsidRDefault="005B2170" w:rsidP="005B2170">
      <w:pPr>
        <w:pStyle w:val="fields"/>
      </w:pPr>
      <w:r w:rsidRPr="00FF732A">
        <w:rPr>
          <w:rStyle w:val="codeChar"/>
        </w:rPr>
        <w:t>maximum_</w:t>
      </w:r>
      <w:r>
        <w:rPr>
          <w:rStyle w:val="codeChar"/>
        </w:rPr>
        <w:t>amplitude</w:t>
      </w:r>
      <w:r>
        <w:t xml:space="preserve"> indicates the m</w:t>
      </w:r>
      <w:r w:rsidRPr="006371EB">
        <w:t xml:space="preserve">aximum </w:t>
      </w:r>
      <w:r w:rsidRPr="003A4CA0">
        <w:t>amplitude value of the targeted device according to the perception</w:t>
      </w:r>
      <w:r>
        <w:t xml:space="preserve"> </w:t>
      </w:r>
      <w:r w:rsidRPr="003A4CA0">
        <w:t>modality</w:t>
      </w:r>
      <w:r>
        <w:t xml:space="preserve">, mapping the full </w:t>
      </w:r>
      <w:r w:rsidRPr="00E7145E">
        <w:rPr>
          <w:rStyle w:val="codeChar"/>
        </w:rPr>
        <w:t>unsigned int(32)</w:t>
      </w:r>
      <w:r>
        <w:t xml:space="preserve"> range to [0,10000].</w:t>
      </w:r>
    </w:p>
    <w:p w14:paraId="46CCCD61" w14:textId="77777777" w:rsidR="005B2170" w:rsidRDefault="005B2170" w:rsidP="005B2170">
      <w:pPr>
        <w:pStyle w:val="fields"/>
      </w:pPr>
      <w:r>
        <w:rPr>
          <w:rStyle w:val="codeChar"/>
        </w:rPr>
        <w:t>impedance</w:t>
      </w:r>
      <w:r>
        <w:t xml:space="preserve"> indicates the impedance of the actuator in Ohms, mapping the full </w:t>
      </w:r>
      <w:r w:rsidRPr="00E7145E">
        <w:rPr>
          <w:rStyle w:val="codeChar"/>
        </w:rPr>
        <w:t>unsigned int(32)</w:t>
      </w:r>
      <w:r>
        <w:t xml:space="preserve"> range to [0,10000].</w:t>
      </w:r>
    </w:p>
    <w:p w14:paraId="39EFEAD7" w14:textId="77777777" w:rsidR="005B2170" w:rsidRDefault="005B2170" w:rsidP="005B2170">
      <w:pPr>
        <w:pStyle w:val="fields"/>
      </w:pPr>
      <w:r w:rsidRPr="00FF732A">
        <w:rPr>
          <w:rStyle w:val="codeChar"/>
        </w:rPr>
        <w:lastRenderedPageBreak/>
        <w:t>maximum_</w:t>
      </w:r>
      <w:r>
        <w:rPr>
          <w:rStyle w:val="codeChar"/>
        </w:rPr>
        <w:t>voltage</w:t>
      </w:r>
      <w:r>
        <w:t xml:space="preserve"> indicates the m</w:t>
      </w:r>
      <w:r w:rsidRPr="006371EB">
        <w:t xml:space="preserve">aximum </w:t>
      </w:r>
      <w:r>
        <w:t>voltage</w:t>
      </w:r>
      <w:r w:rsidRPr="003A4CA0">
        <w:t xml:space="preserve"> </w:t>
      </w:r>
      <w:r>
        <w:t xml:space="preserve">of the actuator in Volts, mapping the full </w:t>
      </w:r>
      <w:r w:rsidRPr="00E7145E">
        <w:rPr>
          <w:rStyle w:val="codeChar"/>
        </w:rPr>
        <w:t>unsigned int(32)</w:t>
      </w:r>
      <w:r>
        <w:t xml:space="preserve"> range to [0,10000].</w:t>
      </w:r>
    </w:p>
    <w:p w14:paraId="44110376" w14:textId="77777777" w:rsidR="005B2170" w:rsidRDefault="005B2170" w:rsidP="005B2170">
      <w:pPr>
        <w:pStyle w:val="fields"/>
      </w:pPr>
      <w:r w:rsidRPr="00FF732A">
        <w:rPr>
          <w:rStyle w:val="codeChar"/>
        </w:rPr>
        <w:t>maximum_</w:t>
      </w:r>
      <w:r>
        <w:rPr>
          <w:rStyle w:val="codeChar"/>
        </w:rPr>
        <w:t>current</w:t>
      </w:r>
      <w:r>
        <w:t xml:space="preserve"> indicates the m</w:t>
      </w:r>
      <w:r w:rsidRPr="006371EB">
        <w:t xml:space="preserve">aximum </w:t>
      </w:r>
      <w:r>
        <w:t>current</w:t>
      </w:r>
      <w:r w:rsidRPr="003A4CA0">
        <w:t xml:space="preserve"> </w:t>
      </w:r>
      <w:r>
        <w:t xml:space="preserve">of the actuator in Amperes, mapping the full </w:t>
      </w:r>
      <w:r w:rsidRPr="00E7145E">
        <w:rPr>
          <w:rStyle w:val="codeChar"/>
        </w:rPr>
        <w:t>unsigned int(32)</w:t>
      </w:r>
      <w:r>
        <w:t xml:space="preserve"> range to [0,10000].</w:t>
      </w:r>
    </w:p>
    <w:p w14:paraId="5BBE9909" w14:textId="77777777" w:rsidR="005B2170" w:rsidRDefault="005B2170" w:rsidP="005B2170">
      <w:pPr>
        <w:pStyle w:val="fields"/>
      </w:pPr>
      <w:r w:rsidRPr="00FF732A">
        <w:rPr>
          <w:rStyle w:val="codeChar"/>
        </w:rPr>
        <w:t>maximum_</w:t>
      </w:r>
      <w:r>
        <w:rPr>
          <w:rStyle w:val="codeChar"/>
        </w:rPr>
        <w:t>displacement</w:t>
      </w:r>
      <w:r>
        <w:t xml:space="preserve"> indicates the m</w:t>
      </w:r>
      <w:r w:rsidRPr="006371EB">
        <w:t xml:space="preserve">aximum </w:t>
      </w:r>
      <w:r>
        <w:t>displacement</w:t>
      </w:r>
      <w:r w:rsidRPr="003A4CA0">
        <w:t xml:space="preserve"> </w:t>
      </w:r>
      <w:r>
        <w:t xml:space="preserve">of the actuator in millimetres, mapping the full </w:t>
      </w:r>
      <w:r w:rsidRPr="00E7145E">
        <w:rPr>
          <w:rStyle w:val="codeChar"/>
        </w:rPr>
        <w:t>unsigned int(32)</w:t>
      </w:r>
      <w:r>
        <w:t xml:space="preserve"> range to [0,10000].</w:t>
      </w:r>
    </w:p>
    <w:p w14:paraId="3A01DFF0" w14:textId="77777777" w:rsidR="005B2170" w:rsidRDefault="005B2170" w:rsidP="005B2170">
      <w:pPr>
        <w:pStyle w:val="fields"/>
      </w:pPr>
      <w:r>
        <w:rPr>
          <w:rStyle w:val="codeChar"/>
        </w:rPr>
        <w:t>weight</w:t>
      </w:r>
      <w:r>
        <w:t xml:space="preserve"> indicates the weight</w:t>
      </w:r>
      <w:r w:rsidRPr="003A4CA0">
        <w:t xml:space="preserve"> </w:t>
      </w:r>
      <w:r>
        <w:t xml:space="preserve">of the device in kilograms, mapping the full </w:t>
      </w:r>
      <w:r w:rsidRPr="00E7145E">
        <w:rPr>
          <w:rStyle w:val="codeChar"/>
        </w:rPr>
        <w:t>unsigned int(32)</w:t>
      </w:r>
      <w:r>
        <w:t xml:space="preserve"> range to [0,10000].</w:t>
      </w:r>
    </w:p>
    <w:p w14:paraId="74F8C2B7" w14:textId="77777777" w:rsidR="005B2170" w:rsidRDefault="005B2170" w:rsidP="005B2170">
      <w:pPr>
        <w:pStyle w:val="fields"/>
      </w:pPr>
      <w:r>
        <w:rPr>
          <w:rStyle w:val="codeChar"/>
        </w:rPr>
        <w:t>size</w:t>
      </w:r>
      <w:r>
        <w:t xml:space="preserve"> indicates the size of the device in millimetres, mapping the full </w:t>
      </w:r>
      <w:r w:rsidRPr="00E7145E">
        <w:rPr>
          <w:rStyle w:val="codeChar"/>
        </w:rPr>
        <w:t>unsigned int(32)</w:t>
      </w:r>
      <w:r>
        <w:t xml:space="preserve"> range to [0,10000].</w:t>
      </w:r>
    </w:p>
    <w:p w14:paraId="0652E018" w14:textId="3AB14585" w:rsidR="005B2170" w:rsidRDefault="005B2170" w:rsidP="005B2170">
      <w:pPr>
        <w:pStyle w:val="fields"/>
      </w:pPr>
      <w:r>
        <w:rPr>
          <w:rStyle w:val="codeChar"/>
        </w:rPr>
        <w:t>custom</w:t>
      </w:r>
      <w:r>
        <w:t xml:space="preserve"> contains user defined data.</w:t>
      </w:r>
    </w:p>
    <w:p w14:paraId="3DC4D8DB" w14:textId="0883F5DA" w:rsidR="0034698B" w:rsidRDefault="0034698B" w:rsidP="0034698B">
      <w:pPr>
        <w:pStyle w:val="fields"/>
      </w:pPr>
      <w:bookmarkStart w:id="1664" w:name="_Hlk132384899"/>
      <w:r>
        <w:rPr>
          <w:rStyle w:val="codeChar"/>
        </w:rPr>
        <w:t>type</w:t>
      </w:r>
      <w:r>
        <w:t xml:space="preserve"> indicates the type of actuator</w:t>
      </w:r>
      <w:r w:rsidR="00CC34D8">
        <w:t xml:space="preserve"> as documented in </w:t>
      </w:r>
      <w:r w:rsidR="00CC34D8">
        <w:rPr>
          <w:lang w:eastAsia="zh-CN"/>
        </w:rPr>
        <w:fldChar w:fldCharType="begin"/>
      </w:r>
      <w:r w:rsidR="00CC34D8">
        <w:rPr>
          <w:lang w:eastAsia="zh-CN"/>
        </w:rPr>
        <w:instrText xml:space="preserve"> REF _Ref117603671 \h </w:instrText>
      </w:r>
      <w:r w:rsidR="00CC34D8">
        <w:rPr>
          <w:lang w:eastAsia="zh-CN"/>
        </w:rPr>
      </w:r>
      <w:r w:rsidR="00CC34D8">
        <w:rPr>
          <w:lang w:eastAsia="zh-CN"/>
        </w:rPr>
        <w:fldChar w:fldCharType="separate"/>
      </w:r>
      <w:ins w:id="1665" w:author="Henry Da Costa" w:date="2023-05-03T17:13:00Z">
        <w:r w:rsidR="00400F6B">
          <w:t xml:space="preserve">Table </w:t>
        </w:r>
        <w:r w:rsidR="00400F6B">
          <w:rPr>
            <w:noProof/>
          </w:rPr>
          <w:t>8</w:t>
        </w:r>
      </w:ins>
      <w:del w:id="1666" w:author="Henry Da Costa" w:date="2023-05-03T17:13:00Z">
        <w:r w:rsidR="00CC34D8" w:rsidDel="00400F6B">
          <w:delText xml:space="preserve">Table </w:delText>
        </w:r>
        <w:r w:rsidR="00CC34D8" w:rsidDel="00400F6B">
          <w:rPr>
            <w:noProof/>
          </w:rPr>
          <w:delText>4</w:delText>
        </w:r>
      </w:del>
      <w:r w:rsidR="00CC34D8">
        <w:rPr>
          <w:lang w:eastAsia="zh-CN"/>
        </w:rPr>
        <w:fldChar w:fldCharType="end"/>
      </w:r>
      <w:r>
        <w:t>.</w:t>
      </w:r>
    </w:p>
    <w:p w14:paraId="346BA4B4" w14:textId="77777777" w:rsidR="005B2170" w:rsidRDefault="005B2170">
      <w:pPr>
        <w:pStyle w:val="Heading3"/>
        <w:numPr>
          <w:ilvl w:val="2"/>
          <w:numId w:val="1"/>
        </w:numPr>
      </w:pPr>
      <w:bookmarkStart w:id="1667" w:name="_Ref134024679"/>
      <w:bookmarkStart w:id="1668" w:name="_Ref134024683"/>
      <w:bookmarkStart w:id="1669" w:name="_Toc134530121"/>
      <w:bookmarkEnd w:id="1664"/>
      <w:r>
        <w:t>Haptic channel description box</w:t>
      </w:r>
      <w:bookmarkEnd w:id="1667"/>
      <w:bookmarkEnd w:id="1668"/>
      <w:bookmarkEnd w:id="1669"/>
    </w:p>
    <w:p w14:paraId="209A58C5" w14:textId="77777777" w:rsidR="005B2170" w:rsidRDefault="005B2170">
      <w:pPr>
        <w:pStyle w:val="BoxHeading4"/>
        <w:numPr>
          <w:ilvl w:val="3"/>
          <w:numId w:val="1"/>
        </w:numPr>
        <w:tabs>
          <w:tab w:val="num" w:pos="360"/>
        </w:tabs>
        <w:outlineLvl w:val="4"/>
      </w:pPr>
      <w:r>
        <w:t>Definition</w:t>
      </w:r>
    </w:p>
    <w:p w14:paraId="5C4C4D10" w14:textId="7B1BB881" w:rsidR="005B2170" w:rsidRDefault="005B2170" w:rsidP="005B2170">
      <w:pPr>
        <w:pStyle w:val="Atom"/>
      </w:pPr>
      <w:r>
        <w:t>Box Type:</w:t>
      </w:r>
      <w:r>
        <w:tab/>
      </w:r>
      <w:r>
        <w:tab/>
      </w:r>
      <w:r w:rsidRPr="001F1BE5">
        <w:rPr>
          <w:rStyle w:val="codeChar"/>
        </w:rPr>
        <w:t>'</w:t>
      </w:r>
      <w:r>
        <w:rPr>
          <w:rStyle w:val="codeChar"/>
        </w:rPr>
        <w:t>hchd</w:t>
      </w:r>
      <w:r w:rsidRPr="001F1BE5">
        <w:rPr>
          <w:rStyle w:val="codeChar"/>
        </w:rPr>
        <w:t>'</w:t>
      </w:r>
      <w:r>
        <w:rPr>
          <w:rStyle w:val="InlineCode"/>
        </w:rPr>
        <w:br/>
      </w:r>
      <w:r>
        <w:t>Container:</w:t>
      </w:r>
      <w:r>
        <w:tab/>
      </w:r>
      <w:r>
        <w:tab/>
        <w:t>Haptic perception description box</w:t>
      </w:r>
      <w:r>
        <w:rPr>
          <w:rFonts w:eastAsiaTheme="minorEastAsia"/>
        </w:rPr>
        <w:t xml:space="preserve"> (</w:t>
      </w:r>
      <w:r w:rsidRPr="001F1BE5">
        <w:rPr>
          <w:rStyle w:val="codeChar"/>
        </w:rPr>
        <w:t>'</w:t>
      </w:r>
      <w:proofErr w:type="spellStart"/>
      <w:r>
        <w:rPr>
          <w:rStyle w:val="codeChar"/>
        </w:rPr>
        <w:t>hprd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3B67CB4E" w14:textId="497A6D85" w:rsidR="00FC28D9" w:rsidRPr="00D65D0A" w:rsidRDefault="00FC28D9" w:rsidP="00FC28D9">
      <w:pPr>
        <w:pStyle w:val="Atom"/>
      </w:pPr>
      <w:r>
        <w:t>Box Type:</w:t>
      </w:r>
      <w:r>
        <w:tab/>
      </w:r>
      <w:r>
        <w:tab/>
      </w:r>
      <w:r w:rsidRPr="001F1BE5">
        <w:rPr>
          <w:rStyle w:val="codeChar"/>
        </w:rPr>
        <w:t>'</w:t>
      </w:r>
      <w:r>
        <w:rPr>
          <w:rStyle w:val="codeChar"/>
        </w:rPr>
        <w:t>hchh</w:t>
      </w:r>
      <w:r w:rsidRPr="001F1BE5">
        <w:rPr>
          <w:rStyle w:val="codeChar"/>
        </w:rPr>
        <w:t>'</w:t>
      </w:r>
      <w:r>
        <w:rPr>
          <w:rStyle w:val="InlineCode"/>
        </w:rPr>
        <w:br/>
      </w:r>
      <w:r>
        <w:t>Container:</w:t>
      </w:r>
      <w:r>
        <w:tab/>
      </w:r>
      <w:r>
        <w:tab/>
        <w:t>Haptic channel description box</w:t>
      </w:r>
      <w:r>
        <w:rPr>
          <w:rFonts w:eastAsiaTheme="minorEastAsia"/>
        </w:rPr>
        <w:t xml:space="preserve"> (</w:t>
      </w:r>
      <w:r w:rsidRPr="001F1BE5">
        <w:rPr>
          <w:rStyle w:val="codeChar"/>
        </w:rPr>
        <w:t>'</w:t>
      </w:r>
      <w:proofErr w:type="spellStart"/>
      <w:r>
        <w:rPr>
          <w:rStyle w:val="codeChar"/>
        </w:rPr>
        <w:t>hchd</w:t>
      </w:r>
      <w:proofErr w:type="spellEnd"/>
      <w:r w:rsidRPr="001F1BE5">
        <w:rPr>
          <w:rStyle w:val="codeChar"/>
        </w:rPr>
        <w:t>'</w:t>
      </w:r>
      <w:r>
        <w:rPr>
          <w:rFonts w:eastAsiaTheme="minorEastAsia"/>
        </w:rPr>
        <w:t>)</w:t>
      </w:r>
      <w:r>
        <w:rPr>
          <w:rFonts w:eastAsiaTheme="minorEastAsia"/>
        </w:rPr>
        <w:br/>
      </w:r>
      <w:r>
        <w:t>Mandatory:</w:t>
      </w:r>
      <w:r>
        <w:tab/>
        <w:t>Yes</w:t>
      </w:r>
      <w:r>
        <w:br/>
        <w:t>Quantity:</w:t>
      </w:r>
      <w:r>
        <w:tab/>
      </w:r>
      <w:r>
        <w:tab/>
        <w:t>One</w:t>
      </w:r>
    </w:p>
    <w:p w14:paraId="7635544C"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ChannelDescriptions</w:t>
      </w:r>
      <w:r w:rsidRPr="007232E3">
        <w:rPr>
          <w:rStyle w:val="codeChar"/>
          <w:rFonts w:eastAsia="Times New Roman"/>
          <w:szCs w:val="22"/>
        </w:rPr>
        <w:t>Box</w:t>
      </w:r>
      <w:r>
        <w:rPr>
          <w:lang w:eastAsia="zh-CN"/>
        </w:rPr>
        <w:t xml:space="preserve"> contains descriptive information about a haptic channel that is part of the haptic perception</w:t>
      </w:r>
      <w:r w:rsidRPr="0093389C">
        <w:rPr>
          <w:lang w:eastAsia="zh-CN"/>
        </w:rPr>
        <w:t xml:space="preserve"> </w:t>
      </w:r>
      <w:r>
        <w:rPr>
          <w:lang w:eastAsia="zh-CN"/>
        </w:rPr>
        <w:t xml:space="preserve">and may contain </w:t>
      </w:r>
      <w:r w:rsidRPr="003B5E74">
        <w:rPr>
          <w:rStyle w:val="codeChar"/>
          <w:rFonts w:eastAsia="Times New Roman"/>
          <w:szCs w:val="22"/>
        </w:rPr>
        <w:t>HapticBandDescriptionBox</w:t>
      </w:r>
      <w:r>
        <w:rPr>
          <w:lang w:eastAsia="zh-CN"/>
        </w:rPr>
        <w:t>es describing haptic bands that are part of the haptic channel.</w:t>
      </w:r>
    </w:p>
    <w:p w14:paraId="76EFE09E" w14:textId="77777777" w:rsidR="005B2170" w:rsidRDefault="005B2170" w:rsidP="00874035">
      <w:pPr>
        <w:pStyle w:val="BodyText"/>
        <w:rPr>
          <w:lang w:eastAsia="zh-CN"/>
        </w:rPr>
      </w:pPr>
      <w:r>
        <w:rPr>
          <w:lang w:eastAsia="zh-CN"/>
        </w:rPr>
        <w:t xml:space="preserve">The </w:t>
      </w:r>
      <w:r w:rsidRPr="00AC7469">
        <w:rPr>
          <w:rStyle w:val="codeChar"/>
          <w:rFonts w:eastAsia="Times New Roman"/>
          <w:szCs w:val="22"/>
        </w:rPr>
        <w:t>Haptic</w:t>
      </w:r>
      <w:r>
        <w:rPr>
          <w:rStyle w:val="codeChar"/>
          <w:rFonts w:eastAsia="Times New Roman"/>
          <w:szCs w:val="22"/>
        </w:rPr>
        <w:t>Band</w:t>
      </w:r>
      <w:r w:rsidRPr="00AC7469">
        <w:rPr>
          <w:rStyle w:val="codeChar"/>
          <w:rFonts w:eastAsia="Times New Roman"/>
          <w:szCs w:val="22"/>
        </w:rPr>
        <w:t>DescriptionBox</w:t>
      </w:r>
      <w:r>
        <w:rPr>
          <w:lang w:eastAsia="zh-CN"/>
        </w:rPr>
        <w:t xml:space="preserve">es are optional; there may be fewer boxes than the quantity indicated by </w:t>
      </w:r>
      <w:r w:rsidRPr="00AC7469">
        <w:rPr>
          <w:rStyle w:val="codeChar"/>
          <w:rFonts w:eastAsia="Times New Roman"/>
          <w:szCs w:val="22"/>
        </w:rPr>
        <w:t>num_</w:t>
      </w:r>
      <w:r>
        <w:rPr>
          <w:rStyle w:val="codeChar"/>
          <w:rFonts w:eastAsia="Times New Roman"/>
          <w:szCs w:val="22"/>
        </w:rPr>
        <w:t>band</w:t>
      </w:r>
      <w:r w:rsidRPr="00AC7469">
        <w:rPr>
          <w:rStyle w:val="codeChar"/>
          <w:rFonts w:eastAsia="Times New Roman"/>
          <w:szCs w:val="22"/>
        </w:rPr>
        <w:t>s</w:t>
      </w:r>
      <w:r>
        <w:rPr>
          <w:lang w:eastAsia="zh-CN"/>
        </w:rPr>
        <w:t>.</w:t>
      </w:r>
    </w:p>
    <w:p w14:paraId="6B88F4B9" w14:textId="77777777" w:rsidR="005B2170" w:rsidRDefault="005B2170">
      <w:pPr>
        <w:pStyle w:val="BoxHeading4"/>
        <w:numPr>
          <w:ilvl w:val="3"/>
          <w:numId w:val="1"/>
        </w:numPr>
        <w:tabs>
          <w:tab w:val="num" w:pos="360"/>
        </w:tabs>
        <w:outlineLvl w:val="4"/>
      </w:pPr>
      <w:r>
        <w:t>Syntax</w:t>
      </w:r>
    </w:p>
    <w:p w14:paraId="7CE8AD77" w14:textId="47EDBC00" w:rsidR="008B7437" w:rsidRDefault="005B2170" w:rsidP="005B2170">
      <w:pPr>
        <w:pStyle w:val="code"/>
      </w:pPr>
      <w:bookmarkStart w:id="1670" w:name="_Hlk132385099"/>
      <w:r>
        <w:t xml:space="preserve">aligned(8) class </w:t>
      </w:r>
      <w:r w:rsidRPr="007232E3">
        <w:rPr>
          <w:rStyle w:val="codeChar"/>
          <w:szCs w:val="22"/>
        </w:rPr>
        <w:t>Haptic</w:t>
      </w:r>
      <w:r>
        <w:rPr>
          <w:rStyle w:val="codeChar"/>
          <w:szCs w:val="22"/>
        </w:rPr>
        <w:t>ChannelDescription</w:t>
      </w:r>
      <w:r w:rsidR="008B7437">
        <w:rPr>
          <w:rStyle w:val="codeChar"/>
          <w:szCs w:val="22"/>
        </w:rPr>
        <w:t>Header</w:t>
      </w:r>
      <w:r w:rsidRPr="007232E3">
        <w:rPr>
          <w:rStyle w:val="codeChar"/>
          <w:szCs w:val="22"/>
        </w:rPr>
        <w:t>Box</w:t>
      </w:r>
      <w:r>
        <w:t>()</w:t>
      </w:r>
      <w:r>
        <w:br/>
        <w:t xml:space="preserve">    extends FullBox(</w:t>
      </w:r>
      <w:r w:rsidR="008B7437">
        <w:t>'hchh'</w:t>
      </w:r>
      <w:r>
        <w:t>, version = 0, flags= 0) {</w:t>
      </w:r>
      <w:r>
        <w:br/>
        <w:t xml:space="preserve">    unsigned int(</w:t>
      </w:r>
      <w:r w:rsidR="001972B1">
        <w:t>8</w:t>
      </w:r>
      <w:r>
        <w:t>) channel_id;</w:t>
      </w:r>
      <w:r>
        <w:br/>
        <w:t xml:space="preserve">    utf8string description;</w:t>
      </w:r>
      <w:r>
        <w:br/>
        <w:t xml:space="preserve">    unsigned int(</w:t>
      </w:r>
      <w:r w:rsidR="001972B1">
        <w:t>8</w:t>
      </w:r>
      <w:r>
        <w:t>) device_id;</w:t>
      </w:r>
      <w:r>
        <w:br/>
        <w:t xml:space="preserve">    unsigned int(32) gain;</w:t>
      </w:r>
      <w:r>
        <w:br/>
        <w:t xml:space="preserve">    unsigned int(32) mixing_weight;</w:t>
      </w:r>
      <w:r w:rsidR="00C940A6">
        <w:br/>
      </w:r>
      <w:r w:rsidR="0034698B">
        <w:t xml:space="preserve">    unsigned int(8) optional_metadata_mask;</w:t>
      </w:r>
      <w:r w:rsidR="00C940A6">
        <w:br/>
      </w:r>
      <w:r w:rsidR="0034698B">
        <w:t xml:space="preserve">    if (optional_metadata_mask &amp; 0x01) {</w:t>
      </w:r>
      <w:r w:rsidR="008B7437">
        <w:br/>
      </w:r>
      <w:r w:rsidR="0034698B">
        <w:t xml:space="preserve">    </w:t>
      </w:r>
      <w:r>
        <w:t xml:space="preserve">    unsigned int(32) body_part_mask;</w:t>
      </w:r>
      <w:r w:rsidR="00C940A6">
        <w:br/>
      </w:r>
      <w:r w:rsidR="0034698B">
        <w:t xml:space="preserve">    }</w:t>
      </w:r>
      <w:r w:rsidR="0034698B">
        <w:br/>
        <w:t xml:space="preserve">    if (optional_metadata_mask &amp; 0x02) {</w:t>
      </w:r>
      <w:r w:rsidR="0034698B">
        <w:br/>
        <w:t xml:space="preserve">        signed int(8) track_resolution</w:t>
      </w:r>
      <w:r w:rsidR="009B5913">
        <w:t>_</w:t>
      </w:r>
      <w:r w:rsidR="0034698B">
        <w:t>x;</w:t>
      </w:r>
      <w:r w:rsidR="0034698B">
        <w:br/>
        <w:t xml:space="preserve">        signed int(8) track_resolution</w:t>
      </w:r>
      <w:r w:rsidR="009B5913">
        <w:t>_</w:t>
      </w:r>
      <w:r w:rsidR="0034698B">
        <w:t>y;</w:t>
      </w:r>
      <w:r w:rsidR="0034698B">
        <w:br/>
        <w:t xml:space="preserve">        signed int(8) track_resolution</w:t>
      </w:r>
      <w:r w:rsidR="009B5913">
        <w:t>_</w:t>
      </w:r>
      <w:r w:rsidR="0034698B">
        <w:t>z;</w:t>
      </w:r>
      <w:r w:rsidR="0034698B">
        <w:br/>
        <w:t xml:space="preserve">        unsigned int(8) </w:t>
      </w:r>
      <w:r w:rsidR="00544011">
        <w:t>num_</w:t>
      </w:r>
      <w:r w:rsidR="0034698B">
        <w:t>body_part_target</w:t>
      </w:r>
      <w:r w:rsidR="00544011">
        <w:t>s</w:t>
      </w:r>
      <w:r w:rsidR="0034698B">
        <w:t>;</w:t>
      </w:r>
      <w:r w:rsidR="0034698B">
        <w:br/>
        <w:t xml:space="preserve">        for</w:t>
      </w:r>
      <w:r w:rsidR="00544011">
        <w:t xml:space="preserve"> </w:t>
      </w:r>
      <w:r w:rsidR="0034698B">
        <w:t>(</w:t>
      </w:r>
      <w:r w:rsidR="00544011">
        <w:t>int i=0; i&lt;num_body_part_targets; i++) {</w:t>
      </w:r>
      <w:r w:rsidR="00544011">
        <w:br/>
        <w:t xml:space="preserve">            unsigned int(8) body_part_target[i];</w:t>
      </w:r>
      <w:r w:rsidR="00544011">
        <w:br/>
      </w:r>
      <w:r w:rsidR="00544011">
        <w:lastRenderedPageBreak/>
        <w:t xml:space="preserve">        }</w:t>
      </w:r>
      <w:r w:rsidR="00544011">
        <w:br/>
        <w:t xml:space="preserve">        unsigned(8) num_actuator_targets;</w:t>
      </w:r>
      <w:r w:rsidR="00544011">
        <w:br/>
        <w:t xml:space="preserve">        for (i=0; i&lt;num_actuator_targets; i++) {</w:t>
      </w:r>
      <w:r w:rsidR="00544011">
        <w:br/>
        <w:t xml:space="preserve">            actuator_target</w:t>
      </w:r>
      <w:r w:rsidR="009B5913">
        <w:t>_x</w:t>
      </w:r>
      <w:r w:rsidR="00544011">
        <w:t>[i];</w:t>
      </w:r>
      <w:r w:rsidR="00544011">
        <w:br/>
        <w:t xml:space="preserve">            actuator_target</w:t>
      </w:r>
      <w:r w:rsidR="009B5913">
        <w:t>_y</w:t>
      </w:r>
      <w:r w:rsidR="00544011">
        <w:t>[i];</w:t>
      </w:r>
      <w:r w:rsidR="00544011">
        <w:br/>
        <w:t xml:space="preserve">            actuator_target</w:t>
      </w:r>
      <w:r w:rsidR="009B5913">
        <w:t>_z</w:t>
      </w:r>
      <w:r w:rsidR="00544011">
        <w:t>[i];</w:t>
      </w:r>
      <w:r w:rsidR="00544011">
        <w:br/>
        <w:t xml:space="preserve">        }</w:t>
      </w:r>
      <w:r w:rsidR="00544011">
        <w:br/>
        <w:t xml:space="preserve">    }</w:t>
      </w:r>
      <w:r>
        <w:t xml:space="preserve">    unsigned int(32) sampling_frequency;</w:t>
      </w:r>
      <w:r>
        <w:br/>
        <w:t xml:space="preserve">    if (sampling_frequency &gt; 0) {</w:t>
      </w:r>
      <w:r>
        <w:br/>
        <w:t xml:space="preserve">        unsigned int(32) sample_count;</w:t>
      </w:r>
      <w:r>
        <w:br/>
        <w:t xml:space="preserve">    }</w:t>
      </w:r>
      <w:r>
        <w:br/>
        <w:t xml:space="preserve">    if (optional_metadata_mask &amp; </w:t>
      </w:r>
      <w:r w:rsidR="00544011">
        <w:t>0x04</w:t>
      </w:r>
      <w:r>
        <w:t>) {</w:t>
      </w:r>
      <w:r>
        <w:br/>
        <w:t xml:space="preserve">        unsigned int(8) direction_x;</w:t>
      </w:r>
      <w:r>
        <w:br/>
        <w:t xml:space="preserve">        unsigned int(8) direction_y;</w:t>
      </w:r>
      <w:r>
        <w:br/>
        <w:t xml:space="preserve">        unsigned int(8) direction_z;</w:t>
      </w:r>
      <w:r>
        <w:br/>
        <w:t xml:space="preserve">    }</w:t>
      </w:r>
      <w:r>
        <w:br/>
        <w:t xml:space="preserve">    unsigned int(</w:t>
      </w:r>
      <w:r w:rsidR="00CE1722">
        <w:t>16</w:t>
      </w:r>
      <w:r>
        <w:t>) vertex_count;</w:t>
      </w:r>
      <w:r>
        <w:br/>
        <w:t xml:space="preserve">    for (int i=0; i&lt;vertex_count; i++) {</w:t>
      </w:r>
      <w:r>
        <w:br/>
        <w:t xml:space="preserve">        unsigned int(32) vertex</w:t>
      </w:r>
      <w:r w:rsidR="00544011">
        <w:t>[i]</w:t>
      </w:r>
      <w:r>
        <w:t>;</w:t>
      </w:r>
      <w:r>
        <w:br/>
        <w:t xml:space="preserve">    }</w:t>
      </w:r>
    </w:p>
    <w:p w14:paraId="002149A2" w14:textId="2BB8082A" w:rsidR="005B2170" w:rsidRDefault="008B7437" w:rsidP="005B2170">
      <w:pPr>
        <w:pStyle w:val="code"/>
      </w:pPr>
      <w:r>
        <w:t>}</w:t>
      </w:r>
      <w:r>
        <w:br/>
        <w:t>aligned(8) class HapticChannelDescriptionBox()</w:t>
      </w:r>
      <w:r>
        <w:br/>
        <w:t xml:space="preserve">    extends Box('h</w:t>
      </w:r>
      <w:r w:rsidR="00A24069">
        <w:t>chd')</w:t>
      </w:r>
      <w:r w:rsidR="00FC28D9">
        <w:br/>
        <w:t xml:space="preserve">    HapticChannelDescriptionHeaderBox header;</w:t>
      </w:r>
      <w:r w:rsidR="005B2170">
        <w:br/>
        <w:t xml:space="preserve">    HapticBandDescriptionBox</w:t>
      </w:r>
      <w:r w:rsidR="00A24069">
        <w:t xml:space="preserve"> bands[];</w:t>
      </w:r>
      <w:r w:rsidR="005B2170">
        <w:br/>
        <w:t>}</w:t>
      </w:r>
    </w:p>
    <w:bookmarkEnd w:id="1670"/>
    <w:p w14:paraId="18127909" w14:textId="77777777" w:rsidR="005B2170" w:rsidRDefault="005B2170">
      <w:pPr>
        <w:pStyle w:val="BoxHeading4"/>
        <w:numPr>
          <w:ilvl w:val="3"/>
          <w:numId w:val="1"/>
        </w:numPr>
        <w:tabs>
          <w:tab w:val="num" w:pos="360"/>
        </w:tabs>
        <w:outlineLvl w:val="4"/>
      </w:pPr>
      <w:r>
        <w:t>Semantics</w:t>
      </w:r>
    </w:p>
    <w:p w14:paraId="17BA160E" w14:textId="77777777" w:rsidR="005B2170" w:rsidRDefault="005B2170" w:rsidP="005B2170">
      <w:pPr>
        <w:pStyle w:val="fields"/>
      </w:pPr>
      <w:r>
        <w:rPr>
          <w:rStyle w:val="codeChar"/>
        </w:rPr>
        <w:t>channel_id</w:t>
      </w:r>
      <w:r>
        <w:t xml:space="preserve"> indicates the unique ID of the haptic channel within the haptic perception.</w:t>
      </w:r>
    </w:p>
    <w:p w14:paraId="58ECD961" w14:textId="77777777" w:rsidR="005B2170" w:rsidRDefault="005B2170" w:rsidP="005B2170">
      <w:pPr>
        <w:pStyle w:val="fields"/>
      </w:pPr>
      <w:r>
        <w:rPr>
          <w:rStyle w:val="codeChar"/>
        </w:rPr>
        <w:t>description</w:t>
      </w:r>
      <w:r>
        <w:t xml:space="preserve"> contains a brief description of the haptic channel.</w:t>
      </w:r>
    </w:p>
    <w:p w14:paraId="115C366A" w14:textId="77777777" w:rsidR="005B2170" w:rsidRDefault="005B2170" w:rsidP="005B2170">
      <w:pPr>
        <w:pStyle w:val="fields"/>
      </w:pPr>
      <w:r>
        <w:rPr>
          <w:rStyle w:val="codeChar"/>
        </w:rPr>
        <w:t>device_id</w:t>
      </w:r>
      <w:r>
        <w:t xml:space="preserve"> indicates the unique ID of the associated reference device.</w:t>
      </w:r>
    </w:p>
    <w:p w14:paraId="19A033D6" w14:textId="41845F5A" w:rsidR="005B2170" w:rsidRDefault="005B2170" w:rsidP="005B2170">
      <w:pPr>
        <w:pStyle w:val="fields"/>
      </w:pPr>
      <w:r>
        <w:rPr>
          <w:rStyle w:val="codeChar"/>
        </w:rPr>
        <w:t>gain</w:t>
      </w:r>
      <w:r>
        <w:t xml:space="preserve"> indicates the gain </w:t>
      </w:r>
      <w:r w:rsidRPr="0017247A">
        <w:t>associated with the</w:t>
      </w:r>
      <w:r w:rsidR="00FE6F74">
        <w:t xml:space="preserve"> channel</w:t>
      </w:r>
      <w:r w:rsidR="003C70C4" w:rsidRPr="004921C0">
        <w:t xml:space="preserve">, mapping the full </w:t>
      </w:r>
      <w:r w:rsidR="003C70C4" w:rsidRPr="004921C0">
        <w:rPr>
          <w:rStyle w:val="codeChar"/>
          <w:rFonts w:eastAsia="MS Mincho"/>
        </w:rPr>
        <w:t>unsigned int(32)</w:t>
      </w:r>
      <w:r w:rsidR="003C70C4" w:rsidRPr="004921C0">
        <w:t xml:space="preserve"> range to [</w:t>
      </w:r>
      <w:r w:rsidR="00E23973">
        <w:t>−</w:t>
      </w:r>
      <w:r w:rsidR="003C70C4" w:rsidRPr="004921C0">
        <w:t>10000,10000]</w:t>
      </w:r>
      <w:r w:rsidRPr="003C70C4">
        <w:t>.</w:t>
      </w:r>
    </w:p>
    <w:p w14:paraId="31F15C7B" w14:textId="6786B753" w:rsidR="005B2170" w:rsidRDefault="005B2170" w:rsidP="005B2170">
      <w:pPr>
        <w:pStyle w:val="fields"/>
      </w:pPr>
      <w:r>
        <w:rPr>
          <w:rStyle w:val="codeChar"/>
        </w:rPr>
        <w:t>mixing_weight</w:t>
      </w:r>
      <w:r>
        <w:t xml:space="preserve"> indicates the w</w:t>
      </w:r>
      <w:r w:rsidRPr="0019071B">
        <w:t>eight of the channel when mixing different channels together</w:t>
      </w:r>
      <w:r w:rsidR="003C70C4" w:rsidRPr="004921C0">
        <w:t>, mapping the full</w:t>
      </w:r>
      <w:r w:rsidR="003C70C4" w:rsidRPr="003C70C4">
        <w:t xml:space="preserve"> </w:t>
      </w:r>
      <w:r w:rsidR="003C70C4" w:rsidRPr="004921C0">
        <w:rPr>
          <w:rStyle w:val="codeChar"/>
          <w:rFonts w:eastAsia="MS Mincho"/>
        </w:rPr>
        <w:t>unsigned int(32)</w:t>
      </w:r>
      <w:r w:rsidR="003C70C4" w:rsidRPr="004921C0">
        <w:t xml:space="preserve"> range to [0,10000]</w:t>
      </w:r>
      <w:r w:rsidRPr="003C70C4">
        <w:t>.</w:t>
      </w:r>
    </w:p>
    <w:p w14:paraId="2BC532B1" w14:textId="77777777" w:rsidR="00544011" w:rsidRDefault="00544011" w:rsidP="00544011">
      <w:pPr>
        <w:pStyle w:val="fields"/>
      </w:pPr>
      <w:r>
        <w:rPr>
          <w:rStyle w:val="codeChar"/>
        </w:rPr>
        <w:t>optional_metadata_mask</w:t>
      </w:r>
      <w:r>
        <w:t xml:space="preserve"> is a b</w:t>
      </w:r>
      <w:r w:rsidRPr="009900BB">
        <w:t xml:space="preserve">inary mask defining which of the </w:t>
      </w:r>
      <w:r>
        <w:t>channel's optional</w:t>
      </w:r>
      <w:r w:rsidRPr="009900BB">
        <w:t xml:space="preserve"> properties are stored</w:t>
      </w:r>
      <w:r>
        <w:t>.</w:t>
      </w:r>
    </w:p>
    <w:p w14:paraId="137595F4" w14:textId="4C62B253" w:rsidR="005B2170" w:rsidRDefault="005B2170" w:rsidP="005B2170">
      <w:pPr>
        <w:pStyle w:val="fields"/>
      </w:pPr>
      <w:r w:rsidRPr="00874A0A">
        <w:rPr>
          <w:rStyle w:val="codeChar"/>
        </w:rPr>
        <w:t>body_part_mask</w:t>
      </w:r>
      <w:r>
        <w:t xml:space="preserve"> is a b</w:t>
      </w:r>
      <w:r w:rsidRPr="00874A0A">
        <w:t xml:space="preserve">inary mask specifying the location of the </w:t>
      </w:r>
      <w:r>
        <w:t xml:space="preserve">channel's </w:t>
      </w:r>
      <w:r w:rsidRPr="00874A0A">
        <w:t>effect</w:t>
      </w:r>
      <w:r>
        <w:t>s</w:t>
      </w:r>
      <w:r w:rsidRPr="00874A0A">
        <w:t xml:space="preserve"> on the </w:t>
      </w:r>
      <w:r>
        <w:t xml:space="preserve">user's </w:t>
      </w:r>
      <w:r w:rsidRPr="00874A0A">
        <w:t>body</w:t>
      </w:r>
      <w:r w:rsidR="002D71B6">
        <w:t xml:space="preserve"> according to </w:t>
      </w:r>
      <w:r w:rsidR="00C66EBF">
        <w:t>ISO/IEC 23090-31</w:t>
      </w:r>
      <w:r>
        <w:t>.</w:t>
      </w:r>
    </w:p>
    <w:p w14:paraId="64C1255B" w14:textId="2F12D743" w:rsidR="00BB46B9" w:rsidRDefault="00BB46B9" w:rsidP="00BB46B9">
      <w:pPr>
        <w:pStyle w:val="fields"/>
      </w:pPr>
      <w:r>
        <w:rPr>
          <w:rStyle w:val="codeChar"/>
        </w:rPr>
        <w:t>track_resolution</w:t>
      </w:r>
      <w:r>
        <w:t xml:space="preserve"> contains the reference actuator resolution used to design the haptic experience for each spatial coordinate X, Y and Z.</w:t>
      </w:r>
    </w:p>
    <w:p w14:paraId="4252550E" w14:textId="49D2A182" w:rsidR="00BB46B9" w:rsidRDefault="00BB46B9" w:rsidP="00BB46B9">
      <w:pPr>
        <w:pStyle w:val="fields"/>
      </w:pPr>
      <w:r>
        <w:rPr>
          <w:rStyle w:val="codeChar"/>
        </w:rPr>
        <w:t xml:space="preserve">body_part_target </w:t>
      </w:r>
      <w:r>
        <w:t xml:space="preserve">identifies a body part or group of body parts on the human body according to </w:t>
      </w:r>
      <w:r w:rsidR="00C66EBF">
        <w:t>ISO/IEC 23090-31</w:t>
      </w:r>
      <w:r>
        <w:t>.</w:t>
      </w:r>
    </w:p>
    <w:p w14:paraId="1AA7253B" w14:textId="26C7D673" w:rsidR="00BB46B9" w:rsidRDefault="00BB46B9" w:rsidP="00006835">
      <w:pPr>
        <w:pStyle w:val="fields"/>
      </w:pPr>
      <w:r>
        <w:rPr>
          <w:rStyle w:val="codeChar"/>
        </w:rPr>
        <w:t xml:space="preserve">actuator_target </w:t>
      </w:r>
      <w:r w:rsidR="00006835">
        <w:t xml:space="preserve">identifies the actuators targeted by the channel according to their </w:t>
      </w:r>
      <w:r>
        <w:t>X, Y and Z</w:t>
      </w:r>
      <w:r w:rsidR="00006835">
        <w:t xml:space="preserve"> coordinates</w:t>
      </w:r>
      <w:r>
        <w:t>.</w:t>
      </w:r>
    </w:p>
    <w:p w14:paraId="21067F1E" w14:textId="77777777" w:rsidR="005B2170" w:rsidRDefault="005B2170" w:rsidP="005B2170">
      <w:pPr>
        <w:pStyle w:val="fields"/>
      </w:pPr>
      <w:r>
        <w:rPr>
          <w:rStyle w:val="codeChar"/>
        </w:rPr>
        <w:t>sampling_frequency</w:t>
      </w:r>
      <w:r>
        <w:t xml:space="preserve"> indicates the s</w:t>
      </w:r>
      <w:r w:rsidRPr="00A5162F">
        <w:t xml:space="preserve">ampling frequency of the original encoded signal </w:t>
      </w:r>
      <w:r>
        <w:t xml:space="preserve">in </w:t>
      </w:r>
      <w:r w:rsidRPr="00A5162F">
        <w:t>H</w:t>
      </w:r>
      <w:r>
        <w:t>ert</w:t>
      </w:r>
      <w:r w:rsidRPr="00A5162F">
        <w:t>z</w:t>
      </w:r>
      <w:r>
        <w:t xml:space="preserve">, mapping the full </w:t>
      </w:r>
      <w:r w:rsidRPr="00E7145E">
        <w:rPr>
          <w:rStyle w:val="codeChar"/>
        </w:rPr>
        <w:t>unsigned int(32)</w:t>
      </w:r>
      <w:r>
        <w:t xml:space="preserve"> range to [0,10000].</w:t>
      </w:r>
    </w:p>
    <w:p w14:paraId="114774B3" w14:textId="5B659717" w:rsidR="005B2170" w:rsidRDefault="00C66EBF" w:rsidP="005B2170">
      <w:pPr>
        <w:pStyle w:val="fields"/>
      </w:pPr>
      <w:r>
        <w:rPr>
          <w:rStyle w:val="codeChar"/>
        </w:rPr>
        <w:t>sample</w:t>
      </w:r>
      <w:r w:rsidR="005B2170">
        <w:rPr>
          <w:rStyle w:val="codeChar"/>
        </w:rPr>
        <w:t>_count</w:t>
      </w:r>
      <w:r w:rsidR="005B2170">
        <w:t xml:space="preserve"> indicates the n</w:t>
      </w:r>
      <w:r w:rsidR="005B2170" w:rsidRPr="00733E05">
        <w:t>umber of samples of the original encoded signal</w:t>
      </w:r>
      <w:r w:rsidR="005B2170">
        <w:t>.</w:t>
      </w:r>
    </w:p>
    <w:p w14:paraId="32775B8C" w14:textId="24DEB843" w:rsidR="005B2170" w:rsidRDefault="005B2170" w:rsidP="005B2170">
      <w:pPr>
        <w:pStyle w:val="fields"/>
      </w:pPr>
      <w:r>
        <w:rPr>
          <w:rStyle w:val="codeChar"/>
        </w:rPr>
        <w:t>direction</w:t>
      </w:r>
      <w:r>
        <w:t xml:space="preserve"> indicates the ‘right’</w:t>
      </w:r>
      <w:r w:rsidR="00006835">
        <w:t>, 'up' and 'forward'</w:t>
      </w:r>
      <w:r>
        <w:t xml:space="preserve"> component</w:t>
      </w:r>
      <w:r w:rsidR="00006835">
        <w:t>s</w:t>
      </w:r>
      <w:r>
        <w:t xml:space="preserve"> of the encoded signal </w:t>
      </w:r>
      <w:r w:rsidR="00006835">
        <w:t xml:space="preserve">as X, Y and Z coordinates, respectively, </w:t>
      </w:r>
      <w:r>
        <w:t>in the targeted body part's local coordinate system</w:t>
      </w:r>
      <w:r w:rsidR="003C70C4" w:rsidRPr="004921C0">
        <w:t xml:space="preserve">, mapping the full </w:t>
      </w:r>
      <w:r w:rsidR="003C70C4" w:rsidRPr="004921C0">
        <w:rPr>
          <w:rStyle w:val="codeChar"/>
          <w:rFonts w:eastAsia="MS Mincho"/>
        </w:rPr>
        <w:t>unsigned int(8)</w:t>
      </w:r>
      <w:r w:rsidR="003C70C4" w:rsidRPr="004921C0">
        <w:t xml:space="preserve"> range to [</w:t>
      </w:r>
      <w:r w:rsidR="00E23973">
        <w:t>−</w:t>
      </w:r>
      <w:r w:rsidR="003C70C4" w:rsidRPr="004921C0">
        <w:t>1,1]</w:t>
      </w:r>
      <w:r w:rsidRPr="003C70C4">
        <w:t>.</w:t>
      </w:r>
    </w:p>
    <w:p w14:paraId="045AEA1A" w14:textId="3EF40668" w:rsidR="00ED3117" w:rsidRDefault="00ED3117" w:rsidP="00ED3117">
      <w:pPr>
        <w:pStyle w:val="fields"/>
      </w:pPr>
      <w:proofErr w:type="spellStart"/>
      <w:r>
        <w:rPr>
          <w:rFonts w:ascii="Courier New" w:hAnsi="Courier New" w:cs="Courier New"/>
        </w:rPr>
        <w:t>vertex_count</w:t>
      </w:r>
      <w:proofErr w:type="spellEnd"/>
      <w:r>
        <w:t xml:space="preserve"> is the number of vertices.</w:t>
      </w:r>
    </w:p>
    <w:p w14:paraId="1CE94BAD" w14:textId="17B80BC1" w:rsidR="002B7B1B" w:rsidRDefault="005B2170" w:rsidP="00A24069">
      <w:pPr>
        <w:pStyle w:val="fields"/>
      </w:pPr>
      <w:r>
        <w:rPr>
          <w:rStyle w:val="codeChar"/>
        </w:rPr>
        <w:lastRenderedPageBreak/>
        <w:t>vertex</w:t>
      </w:r>
      <w:r>
        <w:t xml:space="preserve"> is the index of a vertex from the avatar impacted by the channel's effects.</w:t>
      </w:r>
    </w:p>
    <w:p w14:paraId="27366F63" w14:textId="77777777" w:rsidR="005B2170" w:rsidRDefault="005B2170">
      <w:pPr>
        <w:pStyle w:val="Heading3"/>
        <w:numPr>
          <w:ilvl w:val="2"/>
          <w:numId w:val="1"/>
        </w:numPr>
      </w:pPr>
      <w:bookmarkStart w:id="1671" w:name="_Ref134024688"/>
      <w:bookmarkStart w:id="1672" w:name="_Toc134530122"/>
      <w:r>
        <w:t>Haptic band description box</w:t>
      </w:r>
      <w:bookmarkEnd w:id="1671"/>
      <w:bookmarkEnd w:id="1672"/>
    </w:p>
    <w:p w14:paraId="6E5BFF81" w14:textId="77777777" w:rsidR="005B2170" w:rsidRDefault="005B2170">
      <w:pPr>
        <w:pStyle w:val="BoxHeading4"/>
        <w:numPr>
          <w:ilvl w:val="3"/>
          <w:numId w:val="1"/>
        </w:numPr>
        <w:tabs>
          <w:tab w:val="num" w:pos="360"/>
        </w:tabs>
        <w:outlineLvl w:val="4"/>
      </w:pPr>
      <w:r>
        <w:t>Definition</w:t>
      </w:r>
    </w:p>
    <w:p w14:paraId="5A65F032" w14:textId="3B80A43C" w:rsidR="005B2170" w:rsidRPr="00D65D0A" w:rsidRDefault="005B2170" w:rsidP="005B2170">
      <w:pPr>
        <w:pStyle w:val="Atom"/>
      </w:pPr>
      <w:r>
        <w:t>Box Type:</w:t>
      </w:r>
      <w:r>
        <w:tab/>
      </w:r>
      <w:r>
        <w:tab/>
      </w:r>
      <w:r w:rsidRPr="001F1BE5">
        <w:rPr>
          <w:rStyle w:val="codeChar"/>
        </w:rPr>
        <w:t>'</w:t>
      </w:r>
      <w:r>
        <w:rPr>
          <w:rStyle w:val="codeChar"/>
        </w:rPr>
        <w:t>hbnd</w:t>
      </w:r>
      <w:r w:rsidRPr="001F1BE5">
        <w:rPr>
          <w:rStyle w:val="codeChar"/>
        </w:rPr>
        <w:t>'</w:t>
      </w:r>
      <w:r>
        <w:rPr>
          <w:rStyle w:val="InlineCode"/>
        </w:rPr>
        <w:br/>
      </w:r>
      <w:r>
        <w:t>Container:</w:t>
      </w:r>
      <w:r>
        <w:tab/>
      </w:r>
      <w:r>
        <w:tab/>
        <w:t>Haptic channel description box</w:t>
      </w:r>
      <w:r>
        <w:rPr>
          <w:rFonts w:eastAsiaTheme="minorEastAsia"/>
        </w:rPr>
        <w:t xml:space="preserve"> (</w:t>
      </w:r>
      <w:r w:rsidRPr="001F1BE5">
        <w:rPr>
          <w:rStyle w:val="codeChar"/>
        </w:rPr>
        <w:t>'</w:t>
      </w:r>
      <w:proofErr w:type="spellStart"/>
      <w:r>
        <w:rPr>
          <w:rStyle w:val="codeChar"/>
        </w:rPr>
        <w:t>hchd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p>
    <w:p w14:paraId="13BCA394" w14:textId="77777777" w:rsidR="005B2170" w:rsidRDefault="005B2170" w:rsidP="00874035">
      <w:pPr>
        <w:pStyle w:val="BodyText"/>
        <w:rPr>
          <w:lang w:eastAsia="zh-CN"/>
        </w:rPr>
      </w:pPr>
      <w:r>
        <w:rPr>
          <w:lang w:eastAsia="zh-CN"/>
        </w:rPr>
        <w:t xml:space="preserve">A </w:t>
      </w:r>
      <w:r w:rsidRPr="007232E3">
        <w:rPr>
          <w:rStyle w:val="codeChar"/>
          <w:rFonts w:eastAsia="Times New Roman"/>
          <w:szCs w:val="22"/>
        </w:rPr>
        <w:t>Haptic</w:t>
      </w:r>
      <w:r>
        <w:rPr>
          <w:rStyle w:val="codeChar"/>
          <w:rFonts w:eastAsia="Times New Roman"/>
          <w:szCs w:val="22"/>
        </w:rPr>
        <w:t>BandDescriptions</w:t>
      </w:r>
      <w:r w:rsidRPr="007232E3">
        <w:rPr>
          <w:rStyle w:val="codeChar"/>
          <w:rFonts w:eastAsia="Times New Roman"/>
          <w:szCs w:val="22"/>
        </w:rPr>
        <w:t>Box</w:t>
      </w:r>
      <w:r>
        <w:rPr>
          <w:lang w:eastAsia="zh-CN"/>
        </w:rPr>
        <w:t xml:space="preserve"> contains descriptive information about a haptic band that is part of the haptic channel.</w:t>
      </w:r>
    </w:p>
    <w:p w14:paraId="46DC3071" w14:textId="7C0FFFA7" w:rsidR="005B2170" w:rsidRDefault="005B2170" w:rsidP="00874035">
      <w:pPr>
        <w:pStyle w:val="BodyText"/>
        <w:rPr>
          <w:lang w:eastAsia="zh-CN"/>
        </w:rPr>
      </w:pPr>
      <w:r>
        <w:rPr>
          <w:lang w:eastAsia="zh-CN"/>
        </w:rPr>
        <w:t xml:space="preserve">The band type shall have one of the values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ins w:id="1673" w:author="Henry Da Costa" w:date="2023-05-03T17:13:00Z">
        <w:r w:rsidR="00400F6B">
          <w:t xml:space="preserve">Table </w:t>
        </w:r>
        <w:r w:rsidR="00400F6B">
          <w:rPr>
            <w:noProof/>
          </w:rPr>
          <w:t>8</w:t>
        </w:r>
      </w:ins>
      <w:del w:id="1674" w:author="Henry Da Costa" w:date="2023-05-03T17:13:00Z">
        <w:r w:rsidR="00ED7BA4" w:rsidDel="00400F6B">
          <w:delText xml:space="preserve">Table </w:delText>
        </w:r>
        <w:r w:rsidR="00ED7BA4" w:rsidDel="00400F6B">
          <w:rPr>
            <w:noProof/>
          </w:rPr>
          <w:delText>4</w:delText>
        </w:r>
      </w:del>
      <w:r>
        <w:rPr>
          <w:lang w:eastAsia="zh-CN"/>
        </w:rPr>
        <w:fldChar w:fldCharType="end"/>
      </w:r>
      <w:r>
        <w:rPr>
          <w:lang w:eastAsia="zh-CN"/>
        </w:rPr>
        <w:t>.</w:t>
      </w:r>
    </w:p>
    <w:p w14:paraId="083B4A6D" w14:textId="0FB32EF7" w:rsidR="005B2170" w:rsidRDefault="005B2170" w:rsidP="00272375">
      <w:pPr>
        <w:pStyle w:val="TableCaption"/>
      </w:pPr>
      <w:bookmarkStart w:id="1675" w:name="_Ref117603671"/>
      <w:r>
        <w:t xml:space="preserve">Table </w:t>
      </w:r>
      <w:r>
        <w:fldChar w:fldCharType="begin"/>
      </w:r>
      <w:r>
        <w:instrText>SEQ Table \* ARABIC</w:instrText>
      </w:r>
      <w:r>
        <w:fldChar w:fldCharType="separate"/>
      </w:r>
      <w:ins w:id="1676" w:author="Henry Da Costa" w:date="2023-05-03T17:13:00Z">
        <w:r w:rsidR="00400F6B">
          <w:rPr>
            <w:noProof/>
          </w:rPr>
          <w:t>8</w:t>
        </w:r>
      </w:ins>
      <w:del w:id="1677" w:author="Henry Da Costa" w:date="2023-05-03T17:13:00Z">
        <w:r w:rsidR="00ED7BA4" w:rsidDel="00400F6B">
          <w:rPr>
            <w:noProof/>
          </w:rPr>
          <w:delText>4</w:delText>
        </w:r>
      </w:del>
      <w:r>
        <w:fldChar w:fldCharType="end"/>
      </w:r>
      <w:bookmarkEnd w:id="1675"/>
      <w:r>
        <w:t xml:space="preserve"> – Band types</w:t>
      </w:r>
    </w:p>
    <w:tbl>
      <w:tblPr>
        <w:tblStyle w:val="TableGrid"/>
        <w:tblW w:w="0" w:type="auto"/>
        <w:jc w:val="center"/>
        <w:tblLook w:val="04A0" w:firstRow="1" w:lastRow="0" w:firstColumn="1" w:lastColumn="0" w:noHBand="0" w:noVBand="1"/>
        <w:tblPrChange w:id="1678" w:author="Henry Da Costa" w:date="2023-05-03T17:14:00Z">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PrChange>
      </w:tblPr>
      <w:tblGrid>
        <w:gridCol w:w="738"/>
        <w:gridCol w:w="1482"/>
        <w:tblGridChange w:id="1679">
          <w:tblGrid>
            <w:gridCol w:w="738"/>
            <w:gridCol w:w="1482"/>
          </w:tblGrid>
        </w:tblGridChange>
      </w:tblGrid>
      <w:tr w:rsidR="005B2170" w14:paraId="5B74C780" w14:textId="77777777" w:rsidTr="00400F6B">
        <w:trPr>
          <w:jc w:val="center"/>
          <w:trPrChange w:id="1680" w:author="Henry Da Costa" w:date="2023-05-03T17:14:00Z">
            <w:trPr>
              <w:jc w:val="center"/>
            </w:trPr>
          </w:trPrChange>
        </w:trPr>
        <w:tc>
          <w:tcPr>
            <w:tcW w:w="0" w:type="auto"/>
            <w:tcPrChange w:id="1681" w:author="Henry Da Costa" w:date="2023-05-03T17:14:00Z">
              <w:tcPr>
                <w:tcW w:w="0" w:type="auto"/>
                <w:tcBorders>
                  <w:top w:val="single" w:sz="8" w:space="0" w:color="auto"/>
                  <w:left w:val="single" w:sz="8" w:space="0" w:color="auto"/>
                  <w:bottom w:val="single" w:sz="8" w:space="0" w:color="auto"/>
                </w:tcBorders>
              </w:tcPr>
            </w:tcPrChange>
          </w:tcPr>
          <w:p w14:paraId="65A2F63C" w14:textId="77777777" w:rsidR="005B2170" w:rsidRPr="00921F4A" w:rsidRDefault="005B2170" w:rsidP="0003781A">
            <w:pPr>
              <w:pStyle w:val="TableColumnHeading"/>
            </w:pPr>
            <w:bookmarkStart w:id="1682" w:name="_Hlk132627228"/>
            <w:r w:rsidRPr="00921F4A">
              <w:t>Value</w:t>
            </w:r>
          </w:p>
        </w:tc>
        <w:tc>
          <w:tcPr>
            <w:tcW w:w="0" w:type="auto"/>
            <w:tcPrChange w:id="1683" w:author="Henry Da Costa" w:date="2023-05-03T17:14:00Z">
              <w:tcPr>
                <w:tcW w:w="0" w:type="auto"/>
                <w:tcBorders>
                  <w:top w:val="single" w:sz="8" w:space="0" w:color="auto"/>
                  <w:bottom w:val="single" w:sz="8" w:space="0" w:color="auto"/>
                  <w:right w:val="single" w:sz="8" w:space="0" w:color="auto"/>
                </w:tcBorders>
              </w:tcPr>
            </w:tcPrChange>
          </w:tcPr>
          <w:p w14:paraId="37CD564E" w14:textId="77777777" w:rsidR="005B2170" w:rsidRPr="00921F4A" w:rsidRDefault="005B2170" w:rsidP="0003781A">
            <w:pPr>
              <w:pStyle w:val="TableColumnHeading"/>
            </w:pPr>
            <w:r>
              <w:t>Type</w:t>
            </w:r>
          </w:p>
        </w:tc>
      </w:tr>
      <w:tr w:rsidR="005B2170" w14:paraId="57407AA7" w14:textId="77777777" w:rsidTr="00400F6B">
        <w:trPr>
          <w:jc w:val="center"/>
          <w:trPrChange w:id="1684" w:author="Henry Da Costa" w:date="2023-05-03T17:14:00Z">
            <w:trPr>
              <w:jc w:val="center"/>
            </w:trPr>
          </w:trPrChange>
        </w:trPr>
        <w:tc>
          <w:tcPr>
            <w:tcW w:w="0" w:type="auto"/>
            <w:tcPrChange w:id="1685" w:author="Henry Da Costa" w:date="2023-05-03T17:14:00Z">
              <w:tcPr>
                <w:tcW w:w="0" w:type="auto"/>
                <w:tcBorders>
                  <w:top w:val="single" w:sz="8" w:space="0" w:color="auto"/>
                  <w:left w:val="single" w:sz="8" w:space="0" w:color="auto"/>
                </w:tcBorders>
              </w:tcPr>
            </w:tcPrChange>
          </w:tcPr>
          <w:p w14:paraId="2A16592F" w14:textId="77777777" w:rsidR="005B2170" w:rsidRDefault="005B2170" w:rsidP="0003781A">
            <w:pPr>
              <w:pStyle w:val="TableCell"/>
              <w:rPr>
                <w:lang w:eastAsia="zh-CN"/>
              </w:rPr>
            </w:pPr>
            <w:r>
              <w:rPr>
                <w:lang w:eastAsia="zh-CN"/>
              </w:rPr>
              <w:t>0</w:t>
            </w:r>
          </w:p>
        </w:tc>
        <w:tc>
          <w:tcPr>
            <w:tcW w:w="0" w:type="auto"/>
            <w:tcPrChange w:id="1686" w:author="Henry Da Costa" w:date="2023-05-03T17:14:00Z">
              <w:tcPr>
                <w:tcW w:w="0" w:type="auto"/>
                <w:tcBorders>
                  <w:top w:val="single" w:sz="8" w:space="0" w:color="auto"/>
                  <w:right w:val="single" w:sz="8" w:space="0" w:color="auto"/>
                </w:tcBorders>
              </w:tcPr>
            </w:tcPrChange>
          </w:tcPr>
          <w:p w14:paraId="36683831" w14:textId="77777777" w:rsidR="005B2170" w:rsidRDefault="005B2170" w:rsidP="0003781A">
            <w:pPr>
              <w:pStyle w:val="TableCell"/>
              <w:rPr>
                <w:lang w:eastAsia="zh-CN"/>
              </w:rPr>
            </w:pPr>
            <w:r>
              <w:rPr>
                <w:lang w:eastAsia="zh-CN"/>
              </w:rPr>
              <w:t>Transient</w:t>
            </w:r>
          </w:p>
        </w:tc>
      </w:tr>
      <w:tr w:rsidR="005B2170" w14:paraId="04856341" w14:textId="77777777" w:rsidTr="00400F6B">
        <w:trPr>
          <w:jc w:val="center"/>
          <w:trPrChange w:id="1687" w:author="Henry Da Costa" w:date="2023-05-03T17:14:00Z">
            <w:trPr>
              <w:jc w:val="center"/>
            </w:trPr>
          </w:trPrChange>
        </w:trPr>
        <w:tc>
          <w:tcPr>
            <w:tcW w:w="0" w:type="auto"/>
            <w:tcPrChange w:id="1688" w:author="Henry Da Costa" w:date="2023-05-03T17:14:00Z">
              <w:tcPr>
                <w:tcW w:w="0" w:type="auto"/>
                <w:tcBorders>
                  <w:left w:val="single" w:sz="8" w:space="0" w:color="auto"/>
                </w:tcBorders>
              </w:tcPr>
            </w:tcPrChange>
          </w:tcPr>
          <w:p w14:paraId="5FAE441D" w14:textId="77777777" w:rsidR="005B2170" w:rsidRDefault="005B2170" w:rsidP="0003781A">
            <w:pPr>
              <w:pStyle w:val="TableCell"/>
              <w:rPr>
                <w:lang w:eastAsia="zh-CN"/>
              </w:rPr>
            </w:pPr>
            <w:r>
              <w:rPr>
                <w:lang w:eastAsia="zh-CN"/>
              </w:rPr>
              <w:t>1</w:t>
            </w:r>
          </w:p>
        </w:tc>
        <w:tc>
          <w:tcPr>
            <w:tcW w:w="0" w:type="auto"/>
            <w:tcPrChange w:id="1689" w:author="Henry Da Costa" w:date="2023-05-03T17:14:00Z">
              <w:tcPr>
                <w:tcW w:w="0" w:type="auto"/>
                <w:tcBorders>
                  <w:right w:val="single" w:sz="8" w:space="0" w:color="auto"/>
                </w:tcBorders>
              </w:tcPr>
            </w:tcPrChange>
          </w:tcPr>
          <w:p w14:paraId="3B77F882" w14:textId="77777777" w:rsidR="005B2170" w:rsidRDefault="005B2170" w:rsidP="0003781A">
            <w:pPr>
              <w:pStyle w:val="TableCell"/>
              <w:rPr>
                <w:lang w:eastAsia="zh-CN"/>
              </w:rPr>
            </w:pPr>
            <w:r>
              <w:rPr>
                <w:lang w:eastAsia="zh-CN"/>
              </w:rPr>
              <w:t>Curve</w:t>
            </w:r>
          </w:p>
        </w:tc>
      </w:tr>
      <w:tr w:rsidR="005B2170" w14:paraId="2AF39A5F" w14:textId="77777777" w:rsidTr="00400F6B">
        <w:trPr>
          <w:jc w:val="center"/>
          <w:trPrChange w:id="1690" w:author="Henry Da Costa" w:date="2023-05-03T17:14:00Z">
            <w:trPr>
              <w:jc w:val="center"/>
            </w:trPr>
          </w:trPrChange>
        </w:trPr>
        <w:tc>
          <w:tcPr>
            <w:tcW w:w="0" w:type="auto"/>
            <w:tcPrChange w:id="1691" w:author="Henry Da Costa" w:date="2023-05-03T17:14:00Z">
              <w:tcPr>
                <w:tcW w:w="0" w:type="auto"/>
                <w:tcBorders>
                  <w:left w:val="single" w:sz="8" w:space="0" w:color="auto"/>
                </w:tcBorders>
              </w:tcPr>
            </w:tcPrChange>
          </w:tcPr>
          <w:p w14:paraId="0C3D67CB" w14:textId="77777777" w:rsidR="005B2170" w:rsidRDefault="005B2170" w:rsidP="0003781A">
            <w:pPr>
              <w:pStyle w:val="TableCell"/>
              <w:rPr>
                <w:lang w:eastAsia="zh-CN"/>
              </w:rPr>
            </w:pPr>
            <w:r>
              <w:rPr>
                <w:lang w:eastAsia="zh-CN"/>
              </w:rPr>
              <w:t>2</w:t>
            </w:r>
          </w:p>
        </w:tc>
        <w:tc>
          <w:tcPr>
            <w:tcW w:w="0" w:type="auto"/>
            <w:tcPrChange w:id="1692" w:author="Henry Da Costa" w:date="2023-05-03T17:14:00Z">
              <w:tcPr>
                <w:tcW w:w="0" w:type="auto"/>
                <w:tcBorders>
                  <w:right w:val="single" w:sz="8" w:space="0" w:color="auto"/>
                </w:tcBorders>
              </w:tcPr>
            </w:tcPrChange>
          </w:tcPr>
          <w:p w14:paraId="2AC38C8C" w14:textId="77777777" w:rsidR="005B2170" w:rsidRDefault="005B2170" w:rsidP="0003781A">
            <w:pPr>
              <w:pStyle w:val="TableCell"/>
              <w:rPr>
                <w:lang w:eastAsia="zh-CN"/>
              </w:rPr>
            </w:pPr>
            <w:r>
              <w:rPr>
                <w:lang w:eastAsia="zh-CN"/>
              </w:rPr>
              <w:t>Vectorial wave</w:t>
            </w:r>
          </w:p>
        </w:tc>
      </w:tr>
      <w:tr w:rsidR="005B2170" w14:paraId="3FAF2AAC" w14:textId="77777777" w:rsidTr="00400F6B">
        <w:trPr>
          <w:jc w:val="center"/>
          <w:trPrChange w:id="1693" w:author="Henry Da Costa" w:date="2023-05-03T17:14:00Z">
            <w:trPr>
              <w:jc w:val="center"/>
            </w:trPr>
          </w:trPrChange>
        </w:trPr>
        <w:tc>
          <w:tcPr>
            <w:tcW w:w="0" w:type="auto"/>
            <w:tcPrChange w:id="1694" w:author="Henry Da Costa" w:date="2023-05-03T17:14:00Z">
              <w:tcPr>
                <w:tcW w:w="0" w:type="auto"/>
                <w:tcBorders>
                  <w:left w:val="single" w:sz="8" w:space="0" w:color="auto"/>
                </w:tcBorders>
              </w:tcPr>
            </w:tcPrChange>
          </w:tcPr>
          <w:p w14:paraId="5E75FB3D" w14:textId="77777777" w:rsidR="005B2170" w:rsidRDefault="005B2170" w:rsidP="0003781A">
            <w:pPr>
              <w:pStyle w:val="TableCell"/>
              <w:rPr>
                <w:lang w:eastAsia="zh-CN"/>
              </w:rPr>
            </w:pPr>
            <w:r>
              <w:rPr>
                <w:lang w:eastAsia="zh-CN"/>
              </w:rPr>
              <w:t>3</w:t>
            </w:r>
          </w:p>
        </w:tc>
        <w:tc>
          <w:tcPr>
            <w:tcW w:w="0" w:type="auto"/>
            <w:tcPrChange w:id="1695" w:author="Henry Da Costa" w:date="2023-05-03T17:14:00Z">
              <w:tcPr>
                <w:tcW w:w="0" w:type="auto"/>
                <w:tcBorders>
                  <w:right w:val="single" w:sz="8" w:space="0" w:color="auto"/>
                </w:tcBorders>
              </w:tcPr>
            </w:tcPrChange>
          </w:tcPr>
          <w:p w14:paraId="6F342CFF" w14:textId="77777777" w:rsidR="005B2170" w:rsidRDefault="005B2170" w:rsidP="0003781A">
            <w:pPr>
              <w:pStyle w:val="TableCell"/>
              <w:rPr>
                <w:lang w:eastAsia="zh-CN"/>
              </w:rPr>
            </w:pPr>
            <w:r>
              <w:rPr>
                <w:lang w:eastAsia="zh-CN"/>
              </w:rPr>
              <w:t>Wavelet wave</w:t>
            </w:r>
          </w:p>
        </w:tc>
      </w:tr>
      <w:tr w:rsidR="00C66EBF" w14:paraId="7436C67B" w14:textId="77777777" w:rsidTr="00400F6B">
        <w:trPr>
          <w:jc w:val="center"/>
          <w:trPrChange w:id="1696" w:author="Henry Da Costa" w:date="2023-05-03T17:14:00Z">
            <w:trPr>
              <w:jc w:val="center"/>
            </w:trPr>
          </w:trPrChange>
        </w:trPr>
        <w:tc>
          <w:tcPr>
            <w:tcW w:w="0" w:type="auto"/>
            <w:tcPrChange w:id="1697" w:author="Henry Da Costa" w:date="2023-05-03T17:14:00Z">
              <w:tcPr>
                <w:tcW w:w="0" w:type="auto"/>
                <w:tcBorders>
                  <w:left w:val="single" w:sz="8" w:space="0" w:color="auto"/>
                </w:tcBorders>
              </w:tcPr>
            </w:tcPrChange>
          </w:tcPr>
          <w:p w14:paraId="0736700A" w14:textId="010B1F56" w:rsidR="00C66EBF" w:rsidRDefault="00C66EBF" w:rsidP="0003781A">
            <w:pPr>
              <w:pStyle w:val="TableCell"/>
              <w:rPr>
                <w:lang w:eastAsia="zh-CN"/>
              </w:rPr>
            </w:pPr>
            <w:r>
              <w:rPr>
                <w:lang w:eastAsia="zh-CN"/>
              </w:rPr>
              <w:t>4</w:t>
            </w:r>
            <w:r w:rsidR="00E23973" w:rsidRPr="00F70CE1">
              <w:rPr>
                <w:lang w:eastAsia="zh-CN"/>
              </w:rPr>
              <w:t>–</w:t>
            </w:r>
            <w:r>
              <w:rPr>
                <w:lang w:eastAsia="zh-CN"/>
              </w:rPr>
              <w:t>7</w:t>
            </w:r>
          </w:p>
        </w:tc>
        <w:tc>
          <w:tcPr>
            <w:tcW w:w="0" w:type="auto"/>
            <w:tcPrChange w:id="1698" w:author="Henry Da Costa" w:date="2023-05-03T17:14:00Z">
              <w:tcPr>
                <w:tcW w:w="0" w:type="auto"/>
                <w:tcBorders>
                  <w:right w:val="single" w:sz="8" w:space="0" w:color="auto"/>
                </w:tcBorders>
              </w:tcPr>
            </w:tcPrChange>
          </w:tcPr>
          <w:p w14:paraId="4E74DC5D" w14:textId="707D5D04" w:rsidR="00C66EBF" w:rsidRPr="004921C0" w:rsidRDefault="00C66EBF" w:rsidP="0003781A">
            <w:pPr>
              <w:pStyle w:val="TableCell"/>
              <w:rPr>
                <w:i/>
                <w:iCs/>
                <w:lang w:eastAsia="zh-CN"/>
              </w:rPr>
            </w:pPr>
            <w:r w:rsidRPr="004921C0">
              <w:rPr>
                <w:i/>
                <w:iCs/>
                <w:lang w:eastAsia="zh-CN"/>
              </w:rPr>
              <w:t>Reserved</w:t>
            </w:r>
          </w:p>
        </w:tc>
      </w:tr>
      <w:bookmarkEnd w:id="1682"/>
    </w:tbl>
    <w:p w14:paraId="741B08CD" w14:textId="7F2FECFF" w:rsidR="00272375" w:rsidDel="00400F6B" w:rsidRDefault="00272375" w:rsidP="00874035">
      <w:pPr>
        <w:pStyle w:val="BodyText"/>
        <w:rPr>
          <w:del w:id="1699" w:author="Henry Da Costa" w:date="2023-05-03T17:15:00Z"/>
          <w:lang w:eastAsia="zh-CN"/>
        </w:rPr>
      </w:pPr>
    </w:p>
    <w:p w14:paraId="3E04E206" w14:textId="00EFD6C2" w:rsidR="005B2170" w:rsidRDefault="005B2170" w:rsidP="00874035">
      <w:pPr>
        <w:pStyle w:val="BodyText"/>
        <w:rPr>
          <w:lang w:eastAsia="zh-CN"/>
        </w:rPr>
      </w:pPr>
      <w:r>
        <w:rPr>
          <w:lang w:eastAsia="zh-CN"/>
        </w:rPr>
        <w:t xml:space="preserve">The curve type shall have one of the values 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ins w:id="1700" w:author="Henry Da Costa" w:date="2023-05-03T17:13:00Z">
        <w:r w:rsidR="00400F6B">
          <w:t xml:space="preserve">Table </w:t>
        </w:r>
        <w:r w:rsidR="00400F6B">
          <w:rPr>
            <w:noProof/>
          </w:rPr>
          <w:t>9</w:t>
        </w:r>
      </w:ins>
      <w:del w:id="1701" w:author="Henry Da Costa" w:date="2023-05-03T17:13:00Z">
        <w:r w:rsidR="00ED7BA4" w:rsidDel="00400F6B">
          <w:delText xml:space="preserve">Table </w:delText>
        </w:r>
        <w:r w:rsidR="00ED7BA4" w:rsidDel="00400F6B">
          <w:rPr>
            <w:noProof/>
          </w:rPr>
          <w:delText>5</w:delText>
        </w:r>
      </w:del>
      <w:r>
        <w:rPr>
          <w:lang w:eastAsia="zh-CN"/>
        </w:rPr>
        <w:fldChar w:fldCharType="end"/>
      </w:r>
      <w:r>
        <w:rPr>
          <w:lang w:eastAsia="zh-CN"/>
        </w:rPr>
        <w:t>.</w:t>
      </w:r>
    </w:p>
    <w:p w14:paraId="5C5FDC57" w14:textId="2AB7B80B" w:rsidR="005B2170" w:rsidRDefault="005B2170" w:rsidP="00272375">
      <w:pPr>
        <w:pStyle w:val="TableCaption"/>
      </w:pPr>
      <w:bookmarkStart w:id="1702" w:name="_Ref117603683"/>
      <w:r>
        <w:t xml:space="preserve">Table </w:t>
      </w:r>
      <w:r>
        <w:fldChar w:fldCharType="begin"/>
      </w:r>
      <w:r>
        <w:instrText>SEQ Table \* ARABIC</w:instrText>
      </w:r>
      <w:r>
        <w:fldChar w:fldCharType="separate"/>
      </w:r>
      <w:ins w:id="1703" w:author="Henry Da Costa" w:date="2023-05-03T17:13:00Z">
        <w:r w:rsidR="00400F6B">
          <w:rPr>
            <w:noProof/>
          </w:rPr>
          <w:t>9</w:t>
        </w:r>
      </w:ins>
      <w:del w:id="1704" w:author="Henry Da Costa" w:date="2023-05-03T17:13:00Z">
        <w:r w:rsidR="00ED7BA4" w:rsidDel="00400F6B">
          <w:rPr>
            <w:noProof/>
          </w:rPr>
          <w:delText>5</w:delText>
        </w:r>
      </w:del>
      <w:r>
        <w:fldChar w:fldCharType="end"/>
      </w:r>
      <w:bookmarkEnd w:id="1702"/>
      <w:r>
        <w:t xml:space="preserve"> – Curve types</w:t>
      </w:r>
    </w:p>
    <w:tbl>
      <w:tblPr>
        <w:tblStyle w:val="TableGrid"/>
        <w:tblW w:w="0" w:type="auto"/>
        <w:jc w:val="center"/>
        <w:tblLook w:val="04A0" w:firstRow="1" w:lastRow="0" w:firstColumn="1" w:lastColumn="0" w:noHBand="0" w:noVBand="1"/>
        <w:tblPrChange w:id="1705" w:author="Henry Da Costa" w:date="2023-05-03T17:14:00Z">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PrChange>
      </w:tblPr>
      <w:tblGrid>
        <w:gridCol w:w="738"/>
        <w:gridCol w:w="1047"/>
        <w:tblGridChange w:id="1706">
          <w:tblGrid>
            <w:gridCol w:w="738"/>
            <w:gridCol w:w="1047"/>
          </w:tblGrid>
        </w:tblGridChange>
      </w:tblGrid>
      <w:tr w:rsidR="005B2170" w14:paraId="5ABD1BFB" w14:textId="77777777" w:rsidTr="00400F6B">
        <w:trPr>
          <w:jc w:val="center"/>
          <w:trPrChange w:id="1707" w:author="Henry Da Costa" w:date="2023-05-03T17:14:00Z">
            <w:trPr>
              <w:jc w:val="center"/>
            </w:trPr>
          </w:trPrChange>
        </w:trPr>
        <w:tc>
          <w:tcPr>
            <w:tcW w:w="0" w:type="auto"/>
            <w:tcPrChange w:id="1708" w:author="Henry Da Costa" w:date="2023-05-03T17:14:00Z">
              <w:tcPr>
                <w:tcW w:w="0" w:type="auto"/>
                <w:tcBorders>
                  <w:top w:val="single" w:sz="8" w:space="0" w:color="auto"/>
                  <w:left w:val="single" w:sz="8" w:space="0" w:color="auto"/>
                  <w:bottom w:val="single" w:sz="8" w:space="0" w:color="auto"/>
                </w:tcBorders>
              </w:tcPr>
            </w:tcPrChange>
          </w:tcPr>
          <w:p w14:paraId="6494DF7A" w14:textId="77777777" w:rsidR="005B2170" w:rsidRPr="00921F4A" w:rsidRDefault="005B2170" w:rsidP="0003781A">
            <w:pPr>
              <w:pStyle w:val="TableColumnHeading"/>
            </w:pPr>
            <w:bookmarkStart w:id="1709" w:name="_Hlk132627613"/>
            <w:r w:rsidRPr="00921F4A">
              <w:t>Value</w:t>
            </w:r>
          </w:p>
        </w:tc>
        <w:tc>
          <w:tcPr>
            <w:tcW w:w="0" w:type="auto"/>
            <w:tcPrChange w:id="1710" w:author="Henry Da Costa" w:date="2023-05-03T17:14:00Z">
              <w:tcPr>
                <w:tcW w:w="0" w:type="auto"/>
                <w:tcBorders>
                  <w:top w:val="single" w:sz="8" w:space="0" w:color="auto"/>
                  <w:bottom w:val="single" w:sz="8" w:space="0" w:color="auto"/>
                  <w:right w:val="single" w:sz="8" w:space="0" w:color="auto"/>
                </w:tcBorders>
              </w:tcPr>
            </w:tcPrChange>
          </w:tcPr>
          <w:p w14:paraId="3E4E3E69" w14:textId="77777777" w:rsidR="005B2170" w:rsidRPr="00921F4A" w:rsidRDefault="005B2170" w:rsidP="0003781A">
            <w:pPr>
              <w:pStyle w:val="TableColumnHeading"/>
            </w:pPr>
            <w:r>
              <w:t>Type</w:t>
            </w:r>
          </w:p>
        </w:tc>
      </w:tr>
      <w:tr w:rsidR="005B2170" w14:paraId="3A6FA786" w14:textId="77777777" w:rsidTr="00400F6B">
        <w:trPr>
          <w:jc w:val="center"/>
          <w:trPrChange w:id="1711" w:author="Henry Da Costa" w:date="2023-05-03T17:14:00Z">
            <w:trPr>
              <w:jc w:val="center"/>
            </w:trPr>
          </w:trPrChange>
        </w:trPr>
        <w:tc>
          <w:tcPr>
            <w:tcW w:w="0" w:type="auto"/>
            <w:tcPrChange w:id="1712" w:author="Henry Da Costa" w:date="2023-05-03T17:14:00Z">
              <w:tcPr>
                <w:tcW w:w="0" w:type="auto"/>
                <w:tcBorders>
                  <w:top w:val="single" w:sz="8" w:space="0" w:color="auto"/>
                  <w:left w:val="single" w:sz="8" w:space="0" w:color="auto"/>
                </w:tcBorders>
              </w:tcPr>
            </w:tcPrChange>
          </w:tcPr>
          <w:p w14:paraId="23E76439" w14:textId="77777777" w:rsidR="005B2170" w:rsidRDefault="005B2170" w:rsidP="0003781A">
            <w:pPr>
              <w:pStyle w:val="TableCell"/>
              <w:rPr>
                <w:lang w:eastAsia="zh-CN"/>
              </w:rPr>
            </w:pPr>
            <w:r>
              <w:rPr>
                <w:lang w:eastAsia="zh-CN"/>
              </w:rPr>
              <w:t>0</w:t>
            </w:r>
          </w:p>
        </w:tc>
        <w:tc>
          <w:tcPr>
            <w:tcW w:w="0" w:type="auto"/>
            <w:tcPrChange w:id="1713" w:author="Henry Da Costa" w:date="2023-05-03T17:14:00Z">
              <w:tcPr>
                <w:tcW w:w="0" w:type="auto"/>
                <w:tcBorders>
                  <w:top w:val="single" w:sz="8" w:space="0" w:color="auto"/>
                  <w:right w:val="single" w:sz="8" w:space="0" w:color="auto"/>
                </w:tcBorders>
              </w:tcPr>
            </w:tcPrChange>
          </w:tcPr>
          <w:p w14:paraId="7EFC91BB" w14:textId="77777777" w:rsidR="005B2170" w:rsidRDefault="005B2170" w:rsidP="0003781A">
            <w:pPr>
              <w:pStyle w:val="TableCell"/>
              <w:rPr>
                <w:lang w:eastAsia="zh-CN"/>
              </w:rPr>
            </w:pPr>
            <w:r>
              <w:rPr>
                <w:lang w:eastAsia="zh-CN"/>
              </w:rPr>
              <w:t>Unknown</w:t>
            </w:r>
          </w:p>
        </w:tc>
      </w:tr>
      <w:tr w:rsidR="005B2170" w14:paraId="08F383DC" w14:textId="77777777" w:rsidTr="00400F6B">
        <w:trPr>
          <w:jc w:val="center"/>
          <w:trPrChange w:id="1714" w:author="Henry Da Costa" w:date="2023-05-03T17:14:00Z">
            <w:trPr>
              <w:jc w:val="center"/>
            </w:trPr>
          </w:trPrChange>
        </w:trPr>
        <w:tc>
          <w:tcPr>
            <w:tcW w:w="0" w:type="auto"/>
            <w:tcPrChange w:id="1715" w:author="Henry Da Costa" w:date="2023-05-03T17:14:00Z">
              <w:tcPr>
                <w:tcW w:w="0" w:type="auto"/>
                <w:tcBorders>
                  <w:left w:val="single" w:sz="8" w:space="0" w:color="auto"/>
                </w:tcBorders>
              </w:tcPr>
            </w:tcPrChange>
          </w:tcPr>
          <w:p w14:paraId="687A8B6E" w14:textId="77777777" w:rsidR="005B2170" w:rsidRDefault="005B2170" w:rsidP="0003781A">
            <w:pPr>
              <w:pStyle w:val="TableCell"/>
              <w:rPr>
                <w:lang w:eastAsia="zh-CN"/>
              </w:rPr>
            </w:pPr>
            <w:r>
              <w:rPr>
                <w:lang w:eastAsia="zh-CN"/>
              </w:rPr>
              <w:t>1</w:t>
            </w:r>
          </w:p>
        </w:tc>
        <w:tc>
          <w:tcPr>
            <w:tcW w:w="0" w:type="auto"/>
            <w:tcPrChange w:id="1716" w:author="Henry Da Costa" w:date="2023-05-03T17:14:00Z">
              <w:tcPr>
                <w:tcW w:w="0" w:type="auto"/>
                <w:tcBorders>
                  <w:right w:val="single" w:sz="8" w:space="0" w:color="auto"/>
                </w:tcBorders>
              </w:tcPr>
            </w:tcPrChange>
          </w:tcPr>
          <w:p w14:paraId="4043ED4D" w14:textId="77777777" w:rsidR="005B2170" w:rsidRDefault="005B2170" w:rsidP="0003781A">
            <w:pPr>
              <w:pStyle w:val="TableCell"/>
              <w:rPr>
                <w:lang w:eastAsia="zh-CN"/>
              </w:rPr>
            </w:pPr>
            <w:r>
              <w:rPr>
                <w:lang w:eastAsia="zh-CN"/>
              </w:rPr>
              <w:t>Cubic</w:t>
            </w:r>
          </w:p>
        </w:tc>
      </w:tr>
      <w:tr w:rsidR="005B2170" w14:paraId="11E69EBA" w14:textId="77777777" w:rsidTr="00400F6B">
        <w:trPr>
          <w:jc w:val="center"/>
          <w:trPrChange w:id="1717" w:author="Henry Da Costa" w:date="2023-05-03T17:14:00Z">
            <w:trPr>
              <w:jc w:val="center"/>
            </w:trPr>
          </w:trPrChange>
        </w:trPr>
        <w:tc>
          <w:tcPr>
            <w:tcW w:w="0" w:type="auto"/>
            <w:tcPrChange w:id="1718" w:author="Henry Da Costa" w:date="2023-05-03T17:14:00Z">
              <w:tcPr>
                <w:tcW w:w="0" w:type="auto"/>
                <w:tcBorders>
                  <w:left w:val="single" w:sz="8" w:space="0" w:color="auto"/>
                </w:tcBorders>
              </w:tcPr>
            </w:tcPrChange>
          </w:tcPr>
          <w:p w14:paraId="01163D15" w14:textId="77777777" w:rsidR="005B2170" w:rsidRDefault="005B2170" w:rsidP="0003781A">
            <w:pPr>
              <w:pStyle w:val="TableCell"/>
              <w:rPr>
                <w:lang w:eastAsia="zh-CN"/>
              </w:rPr>
            </w:pPr>
            <w:r>
              <w:rPr>
                <w:lang w:eastAsia="zh-CN"/>
              </w:rPr>
              <w:t>2</w:t>
            </w:r>
          </w:p>
        </w:tc>
        <w:tc>
          <w:tcPr>
            <w:tcW w:w="0" w:type="auto"/>
            <w:tcPrChange w:id="1719" w:author="Henry Da Costa" w:date="2023-05-03T17:14:00Z">
              <w:tcPr>
                <w:tcW w:w="0" w:type="auto"/>
                <w:tcBorders>
                  <w:right w:val="single" w:sz="8" w:space="0" w:color="auto"/>
                </w:tcBorders>
              </w:tcPr>
            </w:tcPrChange>
          </w:tcPr>
          <w:p w14:paraId="4D31FDE8" w14:textId="77777777" w:rsidR="005B2170" w:rsidRDefault="005B2170" w:rsidP="0003781A">
            <w:pPr>
              <w:pStyle w:val="TableCell"/>
              <w:rPr>
                <w:lang w:eastAsia="zh-CN"/>
              </w:rPr>
            </w:pPr>
            <w:r>
              <w:rPr>
                <w:lang w:eastAsia="zh-CN"/>
              </w:rPr>
              <w:t>Linear</w:t>
            </w:r>
          </w:p>
        </w:tc>
      </w:tr>
      <w:tr w:rsidR="005B2170" w14:paraId="12C7105A" w14:textId="77777777" w:rsidTr="00400F6B">
        <w:trPr>
          <w:jc w:val="center"/>
          <w:trPrChange w:id="1720" w:author="Henry Da Costa" w:date="2023-05-03T17:14:00Z">
            <w:trPr>
              <w:jc w:val="center"/>
            </w:trPr>
          </w:trPrChange>
        </w:trPr>
        <w:tc>
          <w:tcPr>
            <w:tcW w:w="0" w:type="auto"/>
            <w:tcPrChange w:id="1721" w:author="Henry Da Costa" w:date="2023-05-03T17:14:00Z">
              <w:tcPr>
                <w:tcW w:w="0" w:type="auto"/>
                <w:tcBorders>
                  <w:left w:val="single" w:sz="8" w:space="0" w:color="auto"/>
                </w:tcBorders>
              </w:tcPr>
            </w:tcPrChange>
          </w:tcPr>
          <w:p w14:paraId="576404A9" w14:textId="77777777" w:rsidR="005B2170" w:rsidRDefault="005B2170" w:rsidP="0003781A">
            <w:pPr>
              <w:pStyle w:val="TableCell"/>
              <w:rPr>
                <w:lang w:eastAsia="zh-CN"/>
              </w:rPr>
            </w:pPr>
            <w:r>
              <w:rPr>
                <w:lang w:eastAsia="zh-CN"/>
              </w:rPr>
              <w:t>3</w:t>
            </w:r>
          </w:p>
        </w:tc>
        <w:tc>
          <w:tcPr>
            <w:tcW w:w="0" w:type="auto"/>
            <w:tcPrChange w:id="1722" w:author="Henry Da Costa" w:date="2023-05-03T17:14:00Z">
              <w:tcPr>
                <w:tcW w:w="0" w:type="auto"/>
                <w:tcBorders>
                  <w:right w:val="single" w:sz="8" w:space="0" w:color="auto"/>
                </w:tcBorders>
              </w:tcPr>
            </w:tcPrChange>
          </w:tcPr>
          <w:p w14:paraId="33139EFD" w14:textId="77777777" w:rsidR="005B2170" w:rsidRDefault="005B2170" w:rsidP="0003781A">
            <w:pPr>
              <w:pStyle w:val="TableCell"/>
              <w:rPr>
                <w:lang w:eastAsia="zh-CN"/>
              </w:rPr>
            </w:pPr>
            <w:proofErr w:type="spellStart"/>
            <w:r>
              <w:rPr>
                <w:lang w:eastAsia="zh-CN"/>
              </w:rPr>
              <w:t>Akima</w:t>
            </w:r>
            <w:proofErr w:type="spellEnd"/>
          </w:p>
        </w:tc>
      </w:tr>
      <w:tr w:rsidR="005B2170" w14:paraId="57E0D7C3" w14:textId="77777777" w:rsidTr="00400F6B">
        <w:trPr>
          <w:jc w:val="center"/>
          <w:trPrChange w:id="1723" w:author="Henry Da Costa" w:date="2023-05-03T17:14:00Z">
            <w:trPr>
              <w:jc w:val="center"/>
            </w:trPr>
          </w:trPrChange>
        </w:trPr>
        <w:tc>
          <w:tcPr>
            <w:tcW w:w="0" w:type="auto"/>
            <w:tcPrChange w:id="1724" w:author="Henry Da Costa" w:date="2023-05-03T17:14:00Z">
              <w:tcPr>
                <w:tcW w:w="0" w:type="auto"/>
                <w:tcBorders>
                  <w:left w:val="single" w:sz="8" w:space="0" w:color="auto"/>
                </w:tcBorders>
              </w:tcPr>
            </w:tcPrChange>
          </w:tcPr>
          <w:p w14:paraId="79CB0843" w14:textId="77777777" w:rsidR="005B2170" w:rsidRDefault="005B2170" w:rsidP="0003781A">
            <w:pPr>
              <w:pStyle w:val="TableCell"/>
              <w:rPr>
                <w:lang w:eastAsia="zh-CN"/>
              </w:rPr>
            </w:pPr>
            <w:r>
              <w:rPr>
                <w:lang w:eastAsia="zh-CN"/>
              </w:rPr>
              <w:t>4</w:t>
            </w:r>
          </w:p>
        </w:tc>
        <w:tc>
          <w:tcPr>
            <w:tcW w:w="0" w:type="auto"/>
            <w:tcPrChange w:id="1725" w:author="Henry Da Costa" w:date="2023-05-03T17:14:00Z">
              <w:tcPr>
                <w:tcW w:w="0" w:type="auto"/>
                <w:tcBorders>
                  <w:right w:val="single" w:sz="8" w:space="0" w:color="auto"/>
                </w:tcBorders>
              </w:tcPr>
            </w:tcPrChange>
          </w:tcPr>
          <w:p w14:paraId="7D08DBB0" w14:textId="706732F1" w:rsidR="005B2170" w:rsidRDefault="005B2170" w:rsidP="0003781A">
            <w:pPr>
              <w:pStyle w:val="TableCell"/>
              <w:rPr>
                <w:lang w:eastAsia="zh-CN"/>
              </w:rPr>
            </w:pPr>
            <w:proofErr w:type="spellStart"/>
            <w:r>
              <w:rPr>
                <w:lang w:eastAsia="zh-CN"/>
              </w:rPr>
              <w:t>B</w:t>
            </w:r>
            <w:r w:rsidR="004B7930" w:rsidRPr="00A6759F">
              <w:t>é</w:t>
            </w:r>
            <w:r>
              <w:rPr>
                <w:lang w:eastAsia="zh-CN"/>
              </w:rPr>
              <w:t>zier</w:t>
            </w:r>
            <w:proofErr w:type="spellEnd"/>
          </w:p>
        </w:tc>
      </w:tr>
      <w:tr w:rsidR="005B2170" w14:paraId="7C56B1ED" w14:textId="77777777" w:rsidTr="00400F6B">
        <w:trPr>
          <w:jc w:val="center"/>
          <w:trPrChange w:id="1726" w:author="Henry Da Costa" w:date="2023-05-03T17:14:00Z">
            <w:trPr>
              <w:jc w:val="center"/>
            </w:trPr>
          </w:trPrChange>
        </w:trPr>
        <w:tc>
          <w:tcPr>
            <w:tcW w:w="0" w:type="auto"/>
            <w:tcPrChange w:id="1727" w:author="Henry Da Costa" w:date="2023-05-03T17:14:00Z">
              <w:tcPr>
                <w:tcW w:w="0" w:type="auto"/>
                <w:tcBorders>
                  <w:left w:val="single" w:sz="8" w:space="0" w:color="auto"/>
                </w:tcBorders>
              </w:tcPr>
            </w:tcPrChange>
          </w:tcPr>
          <w:p w14:paraId="67C2322C" w14:textId="77777777" w:rsidR="005B2170" w:rsidRDefault="005B2170" w:rsidP="0003781A">
            <w:pPr>
              <w:pStyle w:val="TableCell"/>
              <w:rPr>
                <w:lang w:eastAsia="zh-CN"/>
              </w:rPr>
            </w:pPr>
            <w:r>
              <w:rPr>
                <w:lang w:eastAsia="zh-CN"/>
              </w:rPr>
              <w:t>5</w:t>
            </w:r>
          </w:p>
        </w:tc>
        <w:tc>
          <w:tcPr>
            <w:tcW w:w="0" w:type="auto"/>
            <w:tcPrChange w:id="1728" w:author="Henry Da Costa" w:date="2023-05-03T17:14:00Z">
              <w:tcPr>
                <w:tcW w:w="0" w:type="auto"/>
                <w:tcBorders>
                  <w:right w:val="single" w:sz="8" w:space="0" w:color="auto"/>
                </w:tcBorders>
              </w:tcPr>
            </w:tcPrChange>
          </w:tcPr>
          <w:p w14:paraId="200BB620" w14:textId="77777777" w:rsidR="005B2170" w:rsidRDefault="005B2170" w:rsidP="0003781A">
            <w:pPr>
              <w:pStyle w:val="TableCell"/>
              <w:rPr>
                <w:lang w:eastAsia="zh-CN"/>
              </w:rPr>
            </w:pPr>
            <w:r>
              <w:rPr>
                <w:lang w:eastAsia="zh-CN"/>
              </w:rPr>
              <w:t>B-spline</w:t>
            </w:r>
          </w:p>
        </w:tc>
      </w:tr>
      <w:tr w:rsidR="004B7930" w14:paraId="355804A4" w14:textId="77777777" w:rsidTr="00400F6B">
        <w:trPr>
          <w:jc w:val="center"/>
          <w:trPrChange w:id="1729" w:author="Henry Da Costa" w:date="2023-05-03T17:14:00Z">
            <w:trPr>
              <w:jc w:val="center"/>
            </w:trPr>
          </w:trPrChange>
        </w:trPr>
        <w:tc>
          <w:tcPr>
            <w:tcW w:w="0" w:type="auto"/>
            <w:tcPrChange w:id="1730" w:author="Henry Da Costa" w:date="2023-05-03T17:14:00Z">
              <w:tcPr>
                <w:tcW w:w="0" w:type="auto"/>
                <w:tcBorders>
                  <w:left w:val="single" w:sz="8" w:space="0" w:color="auto"/>
                </w:tcBorders>
              </w:tcPr>
            </w:tcPrChange>
          </w:tcPr>
          <w:p w14:paraId="581079BF" w14:textId="2E96A1C2" w:rsidR="004B7930" w:rsidRDefault="004B7930" w:rsidP="0003781A">
            <w:pPr>
              <w:pStyle w:val="TableCell"/>
              <w:rPr>
                <w:lang w:eastAsia="zh-CN"/>
              </w:rPr>
            </w:pPr>
            <w:r>
              <w:rPr>
                <w:lang w:eastAsia="zh-CN"/>
              </w:rPr>
              <w:t>6</w:t>
            </w:r>
            <w:r w:rsidR="00E23973" w:rsidRPr="00F70CE1">
              <w:rPr>
                <w:lang w:eastAsia="zh-CN"/>
              </w:rPr>
              <w:t>–</w:t>
            </w:r>
            <w:r>
              <w:rPr>
                <w:lang w:eastAsia="zh-CN"/>
              </w:rPr>
              <w:t>15</w:t>
            </w:r>
          </w:p>
        </w:tc>
        <w:tc>
          <w:tcPr>
            <w:tcW w:w="0" w:type="auto"/>
            <w:tcPrChange w:id="1731" w:author="Henry Da Costa" w:date="2023-05-03T17:14:00Z">
              <w:tcPr>
                <w:tcW w:w="0" w:type="auto"/>
                <w:tcBorders>
                  <w:right w:val="single" w:sz="8" w:space="0" w:color="auto"/>
                </w:tcBorders>
              </w:tcPr>
            </w:tcPrChange>
          </w:tcPr>
          <w:p w14:paraId="0B1B6756" w14:textId="3532F446" w:rsidR="004B7930" w:rsidRPr="004921C0" w:rsidRDefault="004B7930" w:rsidP="0003781A">
            <w:pPr>
              <w:pStyle w:val="TableCell"/>
              <w:rPr>
                <w:i/>
                <w:iCs/>
                <w:lang w:eastAsia="zh-CN"/>
              </w:rPr>
            </w:pPr>
            <w:r w:rsidRPr="004921C0">
              <w:rPr>
                <w:i/>
                <w:iCs/>
                <w:lang w:eastAsia="zh-CN"/>
              </w:rPr>
              <w:t>Reserved</w:t>
            </w:r>
          </w:p>
        </w:tc>
      </w:tr>
      <w:bookmarkEnd w:id="1709"/>
    </w:tbl>
    <w:p w14:paraId="24F4DC2B" w14:textId="7C7C0A1B" w:rsidR="005B2170" w:rsidDel="00400F6B" w:rsidRDefault="005B2170" w:rsidP="005B2170">
      <w:pPr>
        <w:spacing w:before="240"/>
        <w:rPr>
          <w:del w:id="1732" w:author="Henry Da Costa" w:date="2023-05-03T17:15:00Z"/>
          <w:lang w:eastAsia="zh-CN"/>
        </w:rPr>
      </w:pPr>
    </w:p>
    <w:p w14:paraId="60AF15E4" w14:textId="77777777" w:rsidR="005B2170" w:rsidRDefault="005B2170">
      <w:pPr>
        <w:pStyle w:val="BoxHeading4"/>
        <w:numPr>
          <w:ilvl w:val="3"/>
          <w:numId w:val="1"/>
        </w:numPr>
        <w:tabs>
          <w:tab w:val="num" w:pos="360"/>
        </w:tabs>
        <w:outlineLvl w:val="4"/>
      </w:pPr>
      <w:r>
        <w:t>Syntax</w:t>
      </w:r>
    </w:p>
    <w:p w14:paraId="37E7B57A" w14:textId="0C31344F" w:rsidR="005B2170" w:rsidRDefault="005B2170" w:rsidP="005B2170">
      <w:pPr>
        <w:pStyle w:val="code"/>
      </w:pPr>
      <w:bookmarkStart w:id="1733" w:name="_Hlk132627829"/>
      <w:r>
        <w:t xml:space="preserve">aligned(8) class </w:t>
      </w:r>
      <w:r w:rsidRPr="007232E3">
        <w:rPr>
          <w:rStyle w:val="codeChar"/>
          <w:szCs w:val="22"/>
        </w:rPr>
        <w:t>Haptic</w:t>
      </w:r>
      <w:r>
        <w:rPr>
          <w:rStyle w:val="codeChar"/>
          <w:szCs w:val="22"/>
        </w:rPr>
        <w:t>BandDescription</w:t>
      </w:r>
      <w:r w:rsidRPr="007232E3">
        <w:rPr>
          <w:rStyle w:val="codeChar"/>
          <w:szCs w:val="22"/>
        </w:rPr>
        <w:t>Box</w:t>
      </w:r>
      <w:r>
        <w:t>()</w:t>
      </w:r>
      <w:r>
        <w:br/>
        <w:t xml:space="preserve">    extends FullBox('hbnd', version = 0, flags= 0) {</w:t>
      </w:r>
      <w:r>
        <w:br/>
        <w:t xml:space="preserve">    unsigned int(</w:t>
      </w:r>
      <w:r w:rsidR="00006835">
        <w:t>16</w:t>
      </w:r>
      <w:r>
        <w:t>) band_id;</w:t>
      </w:r>
      <w:r>
        <w:br/>
        <w:t xml:space="preserve">    unsigned int(</w:t>
      </w:r>
      <w:r w:rsidR="00006835">
        <w:t>3</w:t>
      </w:r>
      <w:r>
        <w:t>) band_type;</w:t>
      </w:r>
      <w:r>
        <w:br/>
        <w:t xml:space="preserve">    if (band_type == 1) {</w:t>
      </w:r>
      <w:r>
        <w:br/>
        <w:t xml:space="preserve">        unsigned int(</w:t>
      </w:r>
      <w:r w:rsidR="00006835">
        <w:t>4</w:t>
      </w:r>
      <w:r>
        <w:t>) curve_type;</w:t>
      </w:r>
      <w:r>
        <w:br/>
        <w:t xml:space="preserve">    }</w:t>
      </w:r>
      <w:r>
        <w:br/>
        <w:t xml:space="preserve">    if (band_type == 3) {</w:t>
      </w:r>
      <w:r>
        <w:br/>
        <w:t xml:space="preserve">        unsigned int(8) block_length</w:t>
      </w:r>
      <w:r w:rsidR="00006835">
        <w:t>_log</w:t>
      </w:r>
      <w:r>
        <w:t>;</w:t>
      </w:r>
      <w:r>
        <w:br/>
        <w:t xml:space="preserve">    }</w:t>
      </w:r>
      <w:r>
        <w:br/>
        <w:t xml:space="preserve">    unsigned int(16) lower_frequency_limit;</w:t>
      </w:r>
      <w:r>
        <w:br/>
        <w:t xml:space="preserve">    unsigned int(16) upper_frequency_limit;</w:t>
      </w:r>
      <w:r>
        <w:br/>
        <w:t>}</w:t>
      </w:r>
    </w:p>
    <w:bookmarkEnd w:id="1733"/>
    <w:p w14:paraId="4F29E781" w14:textId="77777777" w:rsidR="005B2170" w:rsidRDefault="005B2170">
      <w:pPr>
        <w:pStyle w:val="BoxHeading4"/>
        <w:numPr>
          <w:ilvl w:val="3"/>
          <w:numId w:val="1"/>
        </w:numPr>
        <w:tabs>
          <w:tab w:val="num" w:pos="360"/>
        </w:tabs>
        <w:outlineLvl w:val="4"/>
      </w:pPr>
      <w:r>
        <w:t>Semantics</w:t>
      </w:r>
    </w:p>
    <w:p w14:paraId="15A32612" w14:textId="77777777" w:rsidR="005B2170" w:rsidRDefault="005B2170" w:rsidP="005B2170">
      <w:pPr>
        <w:pStyle w:val="fields"/>
      </w:pPr>
      <w:r>
        <w:rPr>
          <w:rStyle w:val="codeChar"/>
        </w:rPr>
        <w:t>band_id</w:t>
      </w:r>
      <w:r>
        <w:t xml:space="preserve"> indicates the unique ID of the haptic band.</w:t>
      </w:r>
    </w:p>
    <w:p w14:paraId="2EF82ABA" w14:textId="229E13AE" w:rsidR="005B2170" w:rsidRDefault="005B2170" w:rsidP="005B2170">
      <w:pPr>
        <w:pStyle w:val="fields"/>
      </w:pPr>
      <w:r>
        <w:rPr>
          <w:rStyle w:val="codeChar"/>
        </w:rPr>
        <w:t>band_type</w:t>
      </w:r>
      <w:r>
        <w:t xml:space="preserve"> indicates the </w:t>
      </w:r>
      <w:r w:rsidRPr="00424917">
        <w:t>type of data contained in the band as</w:t>
      </w:r>
      <w:r>
        <w:t xml:space="preserve"> documented in </w:t>
      </w:r>
      <w:r>
        <w:rPr>
          <w:lang w:eastAsia="zh-CN"/>
        </w:rPr>
        <w:fldChar w:fldCharType="begin"/>
      </w:r>
      <w:r>
        <w:rPr>
          <w:lang w:eastAsia="zh-CN"/>
        </w:rPr>
        <w:instrText xml:space="preserve"> REF _Ref117603671 \h </w:instrText>
      </w:r>
      <w:r>
        <w:rPr>
          <w:lang w:eastAsia="zh-CN"/>
        </w:rPr>
      </w:r>
      <w:r>
        <w:rPr>
          <w:lang w:eastAsia="zh-CN"/>
        </w:rPr>
        <w:fldChar w:fldCharType="separate"/>
      </w:r>
      <w:ins w:id="1734" w:author="Henry Da Costa" w:date="2023-05-03T17:13:00Z">
        <w:r w:rsidR="00400F6B">
          <w:t xml:space="preserve">Table </w:t>
        </w:r>
        <w:r w:rsidR="00400F6B">
          <w:rPr>
            <w:noProof/>
          </w:rPr>
          <w:t>8</w:t>
        </w:r>
      </w:ins>
      <w:del w:id="1735" w:author="Henry Da Costa" w:date="2023-05-03T17:13:00Z">
        <w:r w:rsidR="00ED7BA4" w:rsidDel="00400F6B">
          <w:delText xml:space="preserve">Table </w:delText>
        </w:r>
        <w:r w:rsidR="00ED7BA4" w:rsidDel="00400F6B">
          <w:rPr>
            <w:noProof/>
          </w:rPr>
          <w:delText>4</w:delText>
        </w:r>
      </w:del>
      <w:r>
        <w:rPr>
          <w:lang w:eastAsia="zh-CN"/>
        </w:rPr>
        <w:fldChar w:fldCharType="end"/>
      </w:r>
      <w:r>
        <w:t>.</w:t>
      </w:r>
    </w:p>
    <w:p w14:paraId="018BDF2A" w14:textId="366157DD" w:rsidR="005B2170" w:rsidRDefault="005B2170" w:rsidP="005B2170">
      <w:pPr>
        <w:pStyle w:val="fields"/>
      </w:pPr>
      <w:r>
        <w:rPr>
          <w:rStyle w:val="codeChar"/>
        </w:rPr>
        <w:lastRenderedPageBreak/>
        <w:t>curve_type</w:t>
      </w:r>
      <w:r>
        <w:t xml:space="preserve"> indicates the </w:t>
      </w:r>
      <w:r w:rsidRPr="00D22A89">
        <w:t xml:space="preserve">type of interpolation function that should be used by the synthesizer as </w:t>
      </w:r>
      <w:r>
        <w:t xml:space="preserve">documented in </w:t>
      </w:r>
      <w:r>
        <w:rPr>
          <w:lang w:eastAsia="zh-CN"/>
        </w:rPr>
        <w:fldChar w:fldCharType="begin"/>
      </w:r>
      <w:r>
        <w:rPr>
          <w:lang w:eastAsia="zh-CN"/>
        </w:rPr>
        <w:instrText xml:space="preserve"> REF _Ref117603683 \h </w:instrText>
      </w:r>
      <w:r>
        <w:rPr>
          <w:lang w:eastAsia="zh-CN"/>
        </w:rPr>
      </w:r>
      <w:r>
        <w:rPr>
          <w:lang w:eastAsia="zh-CN"/>
        </w:rPr>
        <w:fldChar w:fldCharType="separate"/>
      </w:r>
      <w:ins w:id="1736" w:author="Henry Da Costa" w:date="2023-05-03T17:13:00Z">
        <w:r w:rsidR="00400F6B">
          <w:t xml:space="preserve">Table </w:t>
        </w:r>
        <w:r w:rsidR="00400F6B">
          <w:rPr>
            <w:noProof/>
          </w:rPr>
          <w:t>9</w:t>
        </w:r>
      </w:ins>
      <w:del w:id="1737" w:author="Henry Da Costa" w:date="2023-05-03T17:13:00Z">
        <w:r w:rsidR="00ED7BA4" w:rsidDel="00400F6B">
          <w:delText xml:space="preserve">Table </w:delText>
        </w:r>
        <w:r w:rsidR="00ED7BA4" w:rsidDel="00400F6B">
          <w:rPr>
            <w:noProof/>
          </w:rPr>
          <w:delText>5</w:delText>
        </w:r>
      </w:del>
      <w:r>
        <w:rPr>
          <w:lang w:eastAsia="zh-CN"/>
        </w:rPr>
        <w:fldChar w:fldCharType="end"/>
      </w:r>
      <w:r>
        <w:t>.</w:t>
      </w:r>
    </w:p>
    <w:p w14:paraId="6DFD0D92" w14:textId="35244608" w:rsidR="005B2170" w:rsidRDefault="005B2170" w:rsidP="005B2170">
      <w:pPr>
        <w:pStyle w:val="fields"/>
      </w:pPr>
      <w:bookmarkStart w:id="1738" w:name="_Hlk132627948"/>
      <w:r>
        <w:rPr>
          <w:rStyle w:val="codeChar"/>
        </w:rPr>
        <w:t>block_length</w:t>
      </w:r>
      <w:r w:rsidR="00006835">
        <w:rPr>
          <w:rStyle w:val="codeChar"/>
        </w:rPr>
        <w:t>_log</w:t>
      </w:r>
      <w:r>
        <w:t xml:space="preserve"> indicates the </w:t>
      </w:r>
      <w:r w:rsidR="00006835">
        <w:t xml:space="preserve">wavelet wave </w:t>
      </w:r>
      <w:r w:rsidR="004911AA">
        <w:t xml:space="preserve">block length as the </w:t>
      </w:r>
      <w:r w:rsidR="00006835">
        <w:t xml:space="preserve">samples coded </w:t>
      </w:r>
      <w:r w:rsidR="004911AA">
        <w:t xml:space="preserve">using the logarithmic transformation </w:t>
      </w:r>
      <m:oMath>
        <m:r>
          <w:rPr>
            <w:rFonts w:ascii="Cambria Math" w:hAnsi="Cambria Math"/>
          </w:rPr>
          <m:t>block_length_log=</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d>
              <m:dPr>
                <m:ctrlPr>
                  <w:rPr>
                    <w:rFonts w:ascii="Cambria Math" w:hAnsi="Cambria Math"/>
                    <w:i/>
                  </w:rPr>
                </m:ctrlPr>
              </m:dPr>
              <m:e>
                <m:r>
                  <w:rPr>
                    <w:rFonts w:ascii="Cambria Math" w:hAnsi="Cambria Math"/>
                  </w:rPr>
                  <m:t>block_length</m:t>
                </m:r>
              </m:e>
            </m:d>
            <m:r>
              <w:rPr>
                <w:rFonts w:ascii="Cambria Math" w:hAnsi="Cambria Math"/>
              </w:rPr>
              <m:t>-4</m:t>
            </m:r>
          </m:e>
        </m:func>
      </m:oMath>
      <w:r w:rsidR="004911AA">
        <w:t xml:space="preserve">, where </w:t>
      </w:r>
      <w:proofErr w:type="spellStart"/>
      <w:r w:rsidR="004911AA" w:rsidRPr="004921C0">
        <w:rPr>
          <w:i/>
          <w:iCs/>
        </w:rPr>
        <w:t>block_length</w:t>
      </w:r>
      <w:proofErr w:type="spellEnd"/>
      <w:r w:rsidR="004911AA">
        <w:t xml:space="preserve"> is the number of </w:t>
      </w:r>
      <w:r w:rsidR="0019246E">
        <w:t xml:space="preserve">wavelet wave </w:t>
      </w:r>
      <w:r w:rsidR="004911AA">
        <w:t>samples</w:t>
      </w:r>
      <w:r>
        <w:t>.</w:t>
      </w:r>
    </w:p>
    <w:bookmarkEnd w:id="1738"/>
    <w:p w14:paraId="1FFE868A" w14:textId="77777777" w:rsidR="005B2170" w:rsidRDefault="005B2170" w:rsidP="005B2170">
      <w:pPr>
        <w:pStyle w:val="fields"/>
      </w:pPr>
      <w:r>
        <w:rPr>
          <w:rStyle w:val="codeChar"/>
        </w:rPr>
        <w:t>lower_frequency_limit</w:t>
      </w:r>
      <w:r>
        <w:t xml:space="preserve"> indicates the lower frequency limit of the band in Hertz, mapping the full </w:t>
      </w:r>
      <w:r w:rsidRPr="00E7145E">
        <w:rPr>
          <w:rStyle w:val="codeChar"/>
        </w:rPr>
        <w:t>unsigned int(32)</w:t>
      </w:r>
      <w:r>
        <w:t xml:space="preserve"> range to [0,10000].</w:t>
      </w:r>
    </w:p>
    <w:p w14:paraId="027C1BC0" w14:textId="77777777" w:rsidR="005B2170" w:rsidRDefault="005B2170" w:rsidP="005B2170">
      <w:pPr>
        <w:pStyle w:val="fields"/>
      </w:pPr>
      <w:r>
        <w:rPr>
          <w:rStyle w:val="codeChar"/>
        </w:rPr>
        <w:t>upper_frequency_limit</w:t>
      </w:r>
      <w:r>
        <w:t xml:space="preserve"> indicates the upper frequency limit of the band in Hertz, mapping the full </w:t>
      </w:r>
      <w:r w:rsidRPr="00E7145E">
        <w:rPr>
          <w:rStyle w:val="codeChar"/>
        </w:rPr>
        <w:t>unsigned int(32)</w:t>
      </w:r>
      <w:r>
        <w:t xml:space="preserve"> range to [0,10000].</w:t>
      </w:r>
    </w:p>
    <w:p w14:paraId="6E415064" w14:textId="77777777" w:rsidR="005B2170" w:rsidRDefault="005B2170">
      <w:pPr>
        <w:pStyle w:val="Heading3"/>
        <w:numPr>
          <w:ilvl w:val="2"/>
          <w:numId w:val="1"/>
        </w:numPr>
      </w:pPr>
      <w:bookmarkStart w:id="1739" w:name="_Toc115263300"/>
      <w:bookmarkStart w:id="1740" w:name="_Toc134530123"/>
      <w:r>
        <w:t>Sample content format</w:t>
      </w:r>
      <w:bookmarkEnd w:id="1739"/>
      <w:bookmarkEnd w:id="1740"/>
    </w:p>
    <w:p w14:paraId="5AB5FCA6" w14:textId="77777777" w:rsidR="005B2170" w:rsidRDefault="005B2170">
      <w:pPr>
        <w:pStyle w:val="BoxHeading4"/>
        <w:numPr>
          <w:ilvl w:val="3"/>
          <w:numId w:val="1"/>
        </w:numPr>
        <w:tabs>
          <w:tab w:val="num" w:pos="360"/>
        </w:tabs>
        <w:outlineLvl w:val="4"/>
      </w:pPr>
      <w:r>
        <w:t>Definition</w:t>
      </w:r>
    </w:p>
    <w:p w14:paraId="12AA4180" w14:textId="42129447" w:rsidR="005B2170" w:rsidRDefault="005B2170" w:rsidP="00874035">
      <w:pPr>
        <w:pStyle w:val="BodyText"/>
        <w:rPr>
          <w:lang w:eastAsia="zh-CN"/>
        </w:rPr>
      </w:pPr>
      <w:r>
        <w:rPr>
          <w:lang w:eastAsia="zh-CN"/>
        </w:rPr>
        <w:t>An MIHS sample contains data packets</w:t>
      </w:r>
      <w:r w:rsidR="00140316" w:rsidRPr="00140316">
        <w:rPr>
          <w:lang w:eastAsia="zh-CN"/>
        </w:rPr>
        <w:t xml:space="preserve"> </w:t>
      </w:r>
      <w:r w:rsidR="00140316">
        <w:rPr>
          <w:lang w:eastAsia="zh-CN"/>
        </w:rPr>
        <w:t>belonging to a temporal unit</w:t>
      </w:r>
      <w:r>
        <w:rPr>
          <w:lang w:eastAsia="zh-CN"/>
        </w:rPr>
        <w:t xml:space="preserve">. See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400F6B">
        <w:rPr>
          <w:lang w:eastAsia="zh-CN"/>
        </w:rPr>
        <w:t>4.2.3</w:t>
      </w:r>
      <w:r>
        <w:rPr>
          <w:lang w:eastAsia="zh-CN"/>
        </w:rPr>
        <w:fldChar w:fldCharType="end"/>
      </w:r>
      <w:r>
        <w:rPr>
          <w:lang w:eastAsia="zh-CN"/>
        </w:rPr>
        <w:t>, for further details.</w:t>
      </w:r>
    </w:p>
    <w:p w14:paraId="289F9322" w14:textId="77777777" w:rsidR="005B2170" w:rsidRDefault="005B2170" w:rsidP="00874035">
      <w:pPr>
        <w:pStyle w:val="BodyText"/>
        <w:rPr>
          <w:lang w:eastAsia="zh-CN"/>
        </w:rPr>
      </w:pPr>
      <w:r>
        <w:rPr>
          <w:lang w:eastAsia="zh-CN"/>
        </w:rPr>
        <w:t>MIHS samples are externally framed and have a size supplied by that external framing; for example, by sample size (</w:t>
      </w:r>
      <w:r w:rsidRPr="00A668D0">
        <w:rPr>
          <w:rStyle w:val="codeChar"/>
          <w:rFonts w:eastAsia="Times New Roman"/>
          <w:szCs w:val="22"/>
        </w:rPr>
        <w:t>'stsz'</w:t>
      </w:r>
      <w:r>
        <w:rPr>
          <w:lang w:eastAsia="zh-CN"/>
        </w:rPr>
        <w:t>) boxes.</w:t>
      </w:r>
    </w:p>
    <w:p w14:paraId="55586D6F" w14:textId="74C4C3D7" w:rsidR="00927F54" w:rsidRDefault="00927F54" w:rsidP="00874035">
      <w:pPr>
        <w:pStyle w:val="BodyText"/>
        <w:rPr>
          <w:lang w:eastAsia="zh-CN"/>
        </w:rPr>
      </w:pPr>
      <w:r>
        <w:rPr>
          <w:lang w:eastAsia="zh-CN"/>
        </w:rPr>
        <w:t xml:space="preserve">The </w:t>
      </w:r>
      <w:r w:rsidRPr="004921C0">
        <w:rPr>
          <w:rStyle w:val="codeChar"/>
          <w:rFonts w:eastAsia="Times New Roman"/>
          <w:szCs w:val="22"/>
        </w:rPr>
        <w:t>silent_flag</w:t>
      </w:r>
      <w:r>
        <w:rPr>
          <w:lang w:eastAsia="zh-CN"/>
        </w:rPr>
        <w:t xml:space="preserve">, </w:t>
      </w:r>
      <w:r w:rsidRPr="004921C0">
        <w:rPr>
          <w:rStyle w:val="codeChar"/>
          <w:rFonts w:eastAsia="Times New Roman"/>
          <w:szCs w:val="22"/>
        </w:rPr>
        <w:t>temporal_flag</w:t>
      </w:r>
      <w:r>
        <w:rPr>
          <w:lang w:eastAsia="zh-CN"/>
        </w:rPr>
        <w:t xml:space="preserve"> and </w:t>
      </w:r>
      <w:r w:rsidRPr="004921C0">
        <w:rPr>
          <w:rStyle w:val="codeChar"/>
          <w:rFonts w:eastAsia="Times New Roman"/>
          <w:szCs w:val="22"/>
        </w:rPr>
        <w:t>spatial_flag</w:t>
      </w:r>
      <w:r>
        <w:rPr>
          <w:lang w:eastAsia="zh-CN"/>
        </w:rPr>
        <w:t xml:space="preserve"> are related as follows:</w:t>
      </w:r>
    </w:p>
    <w:p w14:paraId="32987352" w14:textId="16BF7F07" w:rsidR="0009411F" w:rsidRDefault="0009411F" w:rsidP="0009411F">
      <w:pPr>
        <w:pStyle w:val="BodyText"/>
        <w:numPr>
          <w:ilvl w:val="0"/>
          <w:numId w:val="9"/>
        </w:numPr>
      </w:pPr>
      <w:r>
        <w:rPr>
          <w:lang w:eastAsia="zh-CN"/>
        </w:rPr>
        <w:t xml:space="preserve">If </w:t>
      </w:r>
      <w:r w:rsidRPr="006B4760">
        <w:rPr>
          <w:rStyle w:val="codeChar"/>
          <w:rFonts w:eastAsia="Times New Roman"/>
          <w:szCs w:val="22"/>
        </w:rPr>
        <w:t>silent_flag</w:t>
      </w:r>
      <w:r>
        <w:rPr>
          <w:lang w:eastAsia="zh-CN"/>
        </w:rPr>
        <w:t xml:space="preserve"> is </w:t>
      </w:r>
      <w:r w:rsidRPr="006B4760">
        <w:rPr>
          <w:rStyle w:val="codeChar"/>
          <w:rFonts w:eastAsia="Times New Roman"/>
          <w:szCs w:val="22"/>
        </w:rPr>
        <w:t>1</w:t>
      </w:r>
      <w:r>
        <w:rPr>
          <w:lang w:eastAsia="zh-CN"/>
        </w:rPr>
        <w:t xml:space="preserve">, </w:t>
      </w:r>
      <w:r w:rsidRPr="006B4760">
        <w:rPr>
          <w:rStyle w:val="codeChar"/>
          <w:rFonts w:eastAsia="Times New Roman"/>
          <w:szCs w:val="22"/>
        </w:rPr>
        <w:t>temporal_flag</w:t>
      </w:r>
      <w:r>
        <w:rPr>
          <w:lang w:eastAsia="zh-CN"/>
        </w:rPr>
        <w:t xml:space="preserve"> and </w:t>
      </w:r>
      <w:r w:rsidRPr="006B4760">
        <w:rPr>
          <w:rStyle w:val="codeChar"/>
          <w:rFonts w:eastAsia="Times New Roman"/>
          <w:szCs w:val="22"/>
        </w:rPr>
        <w:t>spatial_flag</w:t>
      </w:r>
      <w:r>
        <w:rPr>
          <w:lang w:eastAsia="zh-CN"/>
        </w:rPr>
        <w:t xml:space="preserve"> shall both be zero.</w:t>
      </w:r>
    </w:p>
    <w:p w14:paraId="15EB6AC0" w14:textId="69000051" w:rsidR="0009411F" w:rsidRDefault="0009411F" w:rsidP="0009411F">
      <w:pPr>
        <w:pStyle w:val="BodyText"/>
        <w:numPr>
          <w:ilvl w:val="0"/>
          <w:numId w:val="9"/>
        </w:numPr>
      </w:pPr>
      <w:r>
        <w:rPr>
          <w:lang w:eastAsia="zh-CN"/>
        </w:rPr>
        <w:t xml:space="preserve">If </w:t>
      </w:r>
      <w:r w:rsidRPr="006B4760">
        <w:rPr>
          <w:rStyle w:val="codeChar"/>
          <w:rFonts w:eastAsia="Times New Roman"/>
          <w:szCs w:val="22"/>
        </w:rPr>
        <w:t>temporal_flag</w:t>
      </w:r>
      <w:r>
        <w:rPr>
          <w:lang w:eastAsia="zh-CN"/>
        </w:rPr>
        <w:t xml:space="preserve"> or </w:t>
      </w:r>
      <w:r w:rsidRPr="006B4760">
        <w:rPr>
          <w:rStyle w:val="codeChar"/>
          <w:rFonts w:eastAsia="Times New Roman"/>
          <w:szCs w:val="22"/>
        </w:rPr>
        <w:t>spatial_flag</w:t>
      </w:r>
      <w:r>
        <w:rPr>
          <w:lang w:eastAsia="zh-CN"/>
        </w:rPr>
        <w:t xml:space="preserve"> is </w:t>
      </w:r>
      <w:r w:rsidRPr="006B4760">
        <w:rPr>
          <w:rStyle w:val="codeChar"/>
          <w:rFonts w:eastAsia="Times New Roman"/>
          <w:szCs w:val="22"/>
        </w:rPr>
        <w:t>1</w:t>
      </w:r>
      <w:r>
        <w:rPr>
          <w:lang w:eastAsia="zh-CN"/>
        </w:rPr>
        <w:t xml:space="preserve">, </w:t>
      </w:r>
      <w:r w:rsidRPr="006B4760">
        <w:rPr>
          <w:rStyle w:val="codeChar"/>
          <w:rFonts w:eastAsia="Times New Roman"/>
          <w:szCs w:val="22"/>
        </w:rPr>
        <w:t>silent_flag</w:t>
      </w:r>
      <w:r>
        <w:rPr>
          <w:lang w:eastAsia="zh-CN"/>
        </w:rPr>
        <w:t xml:space="preserve"> shall be zero.</w:t>
      </w:r>
    </w:p>
    <w:p w14:paraId="50FDDFC6" w14:textId="5B7B8846" w:rsidR="0009411F" w:rsidRPr="003A2863" w:rsidRDefault="0009411F" w:rsidP="004921C0">
      <w:pPr>
        <w:pStyle w:val="BodyText"/>
        <w:numPr>
          <w:ilvl w:val="0"/>
          <w:numId w:val="9"/>
        </w:numPr>
      </w:pPr>
      <w:r>
        <w:rPr>
          <w:lang w:eastAsia="zh-CN"/>
        </w:rPr>
        <w:t xml:space="preserve">The </w:t>
      </w:r>
      <w:r w:rsidRPr="006B4760">
        <w:rPr>
          <w:rStyle w:val="codeChar"/>
          <w:rFonts w:eastAsia="Times New Roman"/>
          <w:szCs w:val="22"/>
        </w:rPr>
        <w:t>temporal_flag</w:t>
      </w:r>
      <w:r>
        <w:rPr>
          <w:lang w:eastAsia="zh-CN"/>
        </w:rPr>
        <w:t xml:space="preserve"> and </w:t>
      </w:r>
      <w:r w:rsidRPr="006B4760">
        <w:rPr>
          <w:rStyle w:val="codeChar"/>
          <w:rFonts w:eastAsia="Times New Roman"/>
          <w:szCs w:val="22"/>
        </w:rPr>
        <w:t>spatial_flag</w:t>
      </w:r>
      <w:r>
        <w:rPr>
          <w:lang w:eastAsia="zh-CN"/>
        </w:rPr>
        <w:t xml:space="preserve"> may both be </w:t>
      </w:r>
      <w:r w:rsidRPr="006B4760">
        <w:rPr>
          <w:rStyle w:val="codeChar"/>
          <w:rFonts w:eastAsia="Times New Roman"/>
          <w:szCs w:val="22"/>
        </w:rPr>
        <w:t>1</w:t>
      </w:r>
      <w:r>
        <w:rPr>
          <w:lang w:eastAsia="zh-CN"/>
        </w:rPr>
        <w:t>.</w:t>
      </w:r>
    </w:p>
    <w:p w14:paraId="0CDC4BB5" w14:textId="77777777" w:rsidR="005B2170" w:rsidRDefault="005B2170">
      <w:pPr>
        <w:pStyle w:val="BoxHeading4"/>
        <w:numPr>
          <w:ilvl w:val="3"/>
          <w:numId w:val="1"/>
        </w:numPr>
        <w:tabs>
          <w:tab w:val="num" w:pos="360"/>
        </w:tabs>
        <w:outlineLvl w:val="4"/>
      </w:pPr>
      <w:r>
        <w:t>Syntax</w:t>
      </w:r>
    </w:p>
    <w:p w14:paraId="7A5115BF" w14:textId="06D5DEFF" w:rsidR="005B2170" w:rsidRDefault="005B2170" w:rsidP="005B2170">
      <w:pPr>
        <w:pStyle w:val="code"/>
      </w:pPr>
      <w:bookmarkStart w:id="1741" w:name="_Hlk132628944"/>
      <w:r>
        <w:t>aligned(8) class MIHSSample {</w:t>
      </w:r>
      <w:ins w:id="1742" w:author="Henry Da Costa" w:date="2023-04-27T08:51:00Z">
        <w:r w:rsidR="004921C0">
          <w:br/>
          <w:t xml:space="preserve">    int i = 0;</w:t>
        </w:r>
      </w:ins>
      <w:r>
        <w:br/>
        <w:t xml:space="preserve">    </w:t>
      </w:r>
      <w:del w:id="1743" w:author="Henry Da Costa" w:date="2023-04-27T08:51:00Z">
        <w:r w:rsidDel="004921C0">
          <w:delText xml:space="preserve">for </w:delText>
        </w:r>
      </w:del>
      <w:ins w:id="1744" w:author="Henry Da Costa" w:date="2023-04-27T08:51:00Z">
        <w:r w:rsidR="004921C0">
          <w:t xml:space="preserve">while </w:t>
        </w:r>
      </w:ins>
      <w:r>
        <w:t>(</w:t>
      </w:r>
      <w:del w:id="1745" w:author="Henry Da Costa" w:date="2023-04-27T08:51:00Z">
        <w:r w:rsidDel="004921C0">
          <w:delText xml:space="preserve">int i=0; </w:delText>
        </w:r>
      </w:del>
      <w:r>
        <w:t>i&lt;sample_size) { // to end of sample</w:t>
      </w:r>
      <w:r>
        <w:br/>
      </w:r>
      <w:r w:rsidR="00927F54">
        <w:t xml:space="preserve">        unsigned int(1) silent_flag;</w:t>
      </w:r>
      <w:r w:rsidR="00927F54">
        <w:br/>
        <w:t xml:space="preserve">        unsigned int(1) temporal_flag;</w:t>
      </w:r>
      <w:r w:rsidR="00927F54">
        <w:br/>
        <w:t xml:space="preserve">        unsigned int(1) spatial_flag;</w:t>
      </w:r>
      <w:r w:rsidR="00927F54">
        <w:br/>
        <w:t xml:space="preserve">        unsigned int(3) reserved = 0;</w:t>
      </w:r>
      <w:r w:rsidR="00927F54">
        <w:br/>
      </w:r>
      <w:r>
        <w:t xml:space="preserve">        unsigned int(</w:t>
      </w:r>
      <w:r w:rsidR="004911AA">
        <w:t>4</w:t>
      </w:r>
      <w:r>
        <w:t>) data_packet_</w:t>
      </w:r>
      <w:r w:rsidR="004911AA">
        <w:t>layer</w:t>
      </w:r>
      <w:r>
        <w:t>;</w:t>
      </w:r>
      <w:r>
        <w:br/>
        <w:t xml:space="preserve">        unsigned int(</w:t>
      </w:r>
      <w:r w:rsidR="004911AA">
        <w:t>5</w:t>
      </w:r>
      <w:r>
        <w:t>) reserved = 0;</w:t>
      </w:r>
      <w:r>
        <w:br/>
        <w:t xml:space="preserve">        unsigned int(</w:t>
      </w:r>
      <w:r w:rsidR="004911AA">
        <w:t>17</w:t>
      </w:r>
      <w:r>
        <w:t>) data_packet_payload_size;</w:t>
      </w:r>
      <w:r>
        <w:br/>
        <w:t xml:space="preserve">        bit(data_packet_payload_size*8) data_packet_payload;</w:t>
      </w:r>
      <w:r>
        <w:br/>
        <w:t xml:space="preserve">        i += 4 + data_packet_payload_size;</w:t>
      </w:r>
      <w:r>
        <w:br/>
        <w:t xml:space="preserve">    }</w:t>
      </w:r>
      <w:r>
        <w:br/>
        <w:t>}</w:t>
      </w:r>
    </w:p>
    <w:bookmarkEnd w:id="1741"/>
    <w:p w14:paraId="13BC4D08" w14:textId="77777777" w:rsidR="005B2170" w:rsidRDefault="005B2170">
      <w:pPr>
        <w:pStyle w:val="BoxHeading4"/>
        <w:numPr>
          <w:ilvl w:val="3"/>
          <w:numId w:val="1"/>
        </w:numPr>
        <w:tabs>
          <w:tab w:val="num" w:pos="360"/>
        </w:tabs>
        <w:outlineLvl w:val="4"/>
      </w:pPr>
      <w:r>
        <w:t>Semantics</w:t>
      </w:r>
    </w:p>
    <w:p w14:paraId="7D8CF852" w14:textId="2FB23A9E" w:rsidR="00927F54" w:rsidRDefault="00927F54" w:rsidP="00927F54">
      <w:pPr>
        <w:pStyle w:val="fields"/>
      </w:pPr>
      <w:r>
        <w:rPr>
          <w:rStyle w:val="codeChar"/>
        </w:rPr>
        <w:t>silent_flag</w:t>
      </w:r>
      <w:r>
        <w:t xml:space="preserve"> indicates that the data packet does not contain haptics data, in which case </w:t>
      </w:r>
      <w:r w:rsidRPr="004921C0">
        <w:rPr>
          <w:rStyle w:val="codeChar"/>
        </w:rPr>
        <w:t>data_packet_payload_size</w:t>
      </w:r>
      <w:r>
        <w:t xml:space="preserve"> </w:t>
      </w:r>
      <w:r w:rsidR="0009411F">
        <w:rPr>
          <w:lang w:eastAsia="zh-CN"/>
        </w:rPr>
        <w:t xml:space="preserve">shall </w:t>
      </w:r>
      <w:r>
        <w:t>be zero.</w:t>
      </w:r>
    </w:p>
    <w:p w14:paraId="16FF6B72" w14:textId="66A427F9" w:rsidR="00927F54" w:rsidRDefault="00927F54" w:rsidP="00927F54">
      <w:pPr>
        <w:pStyle w:val="fields"/>
      </w:pPr>
      <w:r>
        <w:rPr>
          <w:rStyle w:val="codeChar"/>
        </w:rPr>
        <w:t>temporal_flag</w:t>
      </w:r>
      <w:r>
        <w:t xml:space="preserve"> indicates that the data packet contains temporal haptics data, in which case </w:t>
      </w:r>
      <w:r w:rsidRPr="006B4760">
        <w:rPr>
          <w:rStyle w:val="codeChar"/>
        </w:rPr>
        <w:t>data_packet_payload_size</w:t>
      </w:r>
      <w:r>
        <w:t xml:space="preserve"> </w:t>
      </w:r>
      <w:r w:rsidR="0009411F">
        <w:rPr>
          <w:lang w:eastAsia="zh-CN"/>
        </w:rPr>
        <w:t xml:space="preserve">shall </w:t>
      </w:r>
      <w:r>
        <w:t>be non-zero.</w:t>
      </w:r>
    </w:p>
    <w:p w14:paraId="5430B52E" w14:textId="0872C263" w:rsidR="00927F54" w:rsidRDefault="00927F54" w:rsidP="00927F54">
      <w:pPr>
        <w:pStyle w:val="fields"/>
      </w:pPr>
      <w:r>
        <w:rPr>
          <w:rStyle w:val="codeChar"/>
        </w:rPr>
        <w:t>spacial_flag</w:t>
      </w:r>
      <w:r>
        <w:t xml:space="preserve"> indicates that the data packet contains spatial haptics data, in which case </w:t>
      </w:r>
      <w:r w:rsidRPr="006B4760">
        <w:rPr>
          <w:rStyle w:val="codeChar"/>
        </w:rPr>
        <w:t>data_packet_payload_size</w:t>
      </w:r>
      <w:r>
        <w:t xml:space="preserve"> </w:t>
      </w:r>
      <w:r w:rsidR="0009411F">
        <w:rPr>
          <w:lang w:eastAsia="zh-CN"/>
        </w:rPr>
        <w:t xml:space="preserve">shall </w:t>
      </w:r>
      <w:r>
        <w:t>be non-zero.</w:t>
      </w:r>
    </w:p>
    <w:p w14:paraId="75A74826" w14:textId="05E23CBA" w:rsidR="005B2170" w:rsidRDefault="005B2170" w:rsidP="005B2170">
      <w:pPr>
        <w:pStyle w:val="fields"/>
      </w:pPr>
      <w:r>
        <w:rPr>
          <w:rStyle w:val="codeChar"/>
        </w:rPr>
        <w:t>data_packet</w:t>
      </w:r>
      <w:r w:rsidRPr="000A27F7">
        <w:rPr>
          <w:rStyle w:val="codeChar"/>
        </w:rPr>
        <w:t>_</w:t>
      </w:r>
      <w:r w:rsidR="00094956" w:rsidRPr="000A27F7">
        <w:rPr>
          <w:rStyle w:val="codeChar"/>
        </w:rPr>
        <w:t>l</w:t>
      </w:r>
      <w:r w:rsidR="00094956">
        <w:rPr>
          <w:rStyle w:val="codeChar"/>
        </w:rPr>
        <w:t>ayer</w:t>
      </w:r>
      <w:r w:rsidR="00094956">
        <w:t xml:space="preserve"> </w:t>
      </w:r>
      <w:r>
        <w:t>indicates whether the data packet can be skipped for low bitrate applications. Zero means the packet must not be skipped, higher values mean the packet may be skipped.</w:t>
      </w:r>
    </w:p>
    <w:p w14:paraId="2D87E21A" w14:textId="77777777" w:rsidR="005B2170" w:rsidRDefault="005B2170" w:rsidP="005B2170">
      <w:pPr>
        <w:pStyle w:val="fields"/>
      </w:pPr>
      <w:r>
        <w:rPr>
          <w:rStyle w:val="codeChar"/>
        </w:rPr>
        <w:lastRenderedPageBreak/>
        <w:t>data_packet</w:t>
      </w:r>
      <w:r w:rsidRPr="000A27F7">
        <w:rPr>
          <w:rStyle w:val="codeChar"/>
        </w:rPr>
        <w:t>_payload_size</w:t>
      </w:r>
      <w:r>
        <w:t xml:space="preserve"> indicates the length in bytes of the data packet payload that follows.</w:t>
      </w:r>
    </w:p>
    <w:p w14:paraId="50F9C281" w14:textId="77777777" w:rsidR="005B2170" w:rsidRDefault="005B2170" w:rsidP="005B2170">
      <w:pPr>
        <w:pStyle w:val="fields"/>
        <w:rPr>
          <w:ins w:id="1746" w:author="Henry Da Costa" w:date="2023-05-09T11:28:00Z"/>
        </w:rPr>
      </w:pPr>
      <w:r>
        <w:rPr>
          <w:rStyle w:val="codeChar"/>
        </w:rPr>
        <w:t>data_packet</w:t>
      </w:r>
      <w:r w:rsidRPr="000A27F7">
        <w:rPr>
          <w:rStyle w:val="codeChar"/>
        </w:rPr>
        <w:t>_payload</w:t>
      </w:r>
      <w:r>
        <w:t xml:space="preserve"> contains the data packet payload formatted according to </w:t>
      </w:r>
      <w:bookmarkStart w:id="1747" w:name="_Hlk132626989"/>
      <w:r>
        <w:t>ISO/IEC 23090-31</w:t>
      </w:r>
      <w:bookmarkEnd w:id="1747"/>
      <w:r>
        <w:t>.</w:t>
      </w:r>
    </w:p>
    <w:p w14:paraId="4D81230C" w14:textId="4EBA7C83" w:rsidR="008342DA" w:rsidRDefault="00F47EAF" w:rsidP="008342DA">
      <w:pPr>
        <w:pStyle w:val="Heading3"/>
        <w:numPr>
          <w:ilvl w:val="2"/>
          <w:numId w:val="1"/>
        </w:numPr>
        <w:rPr>
          <w:ins w:id="1748" w:author="Henry Da Costa" w:date="2023-05-09T11:28:00Z"/>
        </w:rPr>
      </w:pPr>
      <w:bookmarkStart w:id="1749" w:name="_Ref134525141"/>
      <w:bookmarkStart w:id="1750" w:name="_Toc134530124"/>
      <w:ins w:id="1751" w:author="Henry Da Costa" w:date="2023-05-09T11:29:00Z">
        <w:r>
          <w:t>Haptics presentation dependency sample group</w:t>
        </w:r>
      </w:ins>
      <w:bookmarkEnd w:id="1749"/>
      <w:bookmarkEnd w:id="1750"/>
    </w:p>
    <w:p w14:paraId="6E2A7399" w14:textId="77777777" w:rsidR="008342DA" w:rsidRDefault="008342DA" w:rsidP="008342DA">
      <w:pPr>
        <w:pStyle w:val="BoxHeading4"/>
        <w:numPr>
          <w:ilvl w:val="3"/>
          <w:numId w:val="1"/>
        </w:numPr>
        <w:tabs>
          <w:tab w:val="num" w:pos="360"/>
        </w:tabs>
        <w:outlineLvl w:val="4"/>
        <w:rPr>
          <w:ins w:id="1752" w:author="Henry Da Costa" w:date="2023-05-09T11:28:00Z"/>
        </w:rPr>
      </w:pPr>
      <w:ins w:id="1753" w:author="Henry Da Costa" w:date="2023-05-09T11:28:00Z">
        <w:r>
          <w:t>Definition</w:t>
        </w:r>
      </w:ins>
    </w:p>
    <w:p w14:paraId="7F5CF726" w14:textId="4E78929C" w:rsidR="00601603" w:rsidRPr="00D65D0A" w:rsidRDefault="00601603" w:rsidP="00601603">
      <w:pPr>
        <w:pStyle w:val="Atom"/>
        <w:rPr>
          <w:ins w:id="1754" w:author="Henry Da Costa" w:date="2023-05-09T11:32:00Z"/>
        </w:rPr>
      </w:pPr>
      <w:ins w:id="1755" w:author="Henry Da Costa" w:date="2023-05-09T11:32:00Z">
        <w:r>
          <w:t>Group Type:</w:t>
        </w:r>
        <w:r>
          <w:tab/>
        </w:r>
        <w:r w:rsidRPr="001F1BE5">
          <w:rPr>
            <w:rStyle w:val="codeChar"/>
          </w:rPr>
          <w:t>'</w:t>
        </w:r>
        <w:r w:rsidR="00FE0011">
          <w:rPr>
            <w:rStyle w:val="codeChar"/>
          </w:rPr>
          <w:t>mhpg</w:t>
        </w:r>
        <w:r w:rsidRPr="001F1BE5">
          <w:rPr>
            <w:rStyle w:val="codeChar"/>
          </w:rPr>
          <w:t>'</w:t>
        </w:r>
        <w:r>
          <w:rPr>
            <w:rStyle w:val="InlineCode"/>
          </w:rPr>
          <w:br/>
        </w:r>
        <w:r>
          <w:t>Container:</w:t>
        </w:r>
        <w:r>
          <w:tab/>
        </w:r>
        <w:r>
          <w:tab/>
        </w:r>
      </w:ins>
      <w:ins w:id="1756" w:author="Henry Da Costa" w:date="2023-05-09T11:33:00Z">
        <w:r w:rsidR="00B5494C">
          <w:t>Sample group</w:t>
        </w:r>
      </w:ins>
      <w:ins w:id="1757" w:author="Henry Da Costa" w:date="2023-05-09T11:32:00Z">
        <w:r>
          <w:t xml:space="preserve"> description box</w:t>
        </w:r>
        <w:r>
          <w:rPr>
            <w:rFonts w:eastAsiaTheme="minorEastAsia"/>
          </w:rPr>
          <w:t xml:space="preserve"> (</w:t>
        </w:r>
        <w:r w:rsidRPr="001F1BE5">
          <w:rPr>
            <w:rStyle w:val="codeChar"/>
          </w:rPr>
          <w:t>'</w:t>
        </w:r>
      </w:ins>
      <w:proofErr w:type="spellStart"/>
      <w:ins w:id="1758" w:author="Henry Da Costa" w:date="2023-05-09T11:33:00Z">
        <w:r w:rsidR="00B5494C">
          <w:rPr>
            <w:rStyle w:val="codeChar"/>
          </w:rPr>
          <w:t>sgp</w:t>
        </w:r>
      </w:ins>
      <w:ins w:id="1759" w:author="Henry Da Costa" w:date="2023-05-09T11:32:00Z">
        <w:r>
          <w:rPr>
            <w:rStyle w:val="codeChar"/>
          </w:rPr>
          <w:t>d</w:t>
        </w:r>
        <w:proofErr w:type="spellEnd"/>
        <w:r w:rsidRPr="001F1BE5">
          <w:rPr>
            <w:rStyle w:val="codeChar"/>
          </w:rPr>
          <w:t>'</w:t>
        </w:r>
        <w:r>
          <w:rPr>
            <w:rFonts w:eastAsiaTheme="minorEastAsia"/>
          </w:rPr>
          <w:t>)</w:t>
        </w:r>
        <w:r>
          <w:rPr>
            <w:rFonts w:eastAsiaTheme="minorEastAsia"/>
          </w:rPr>
          <w:br/>
        </w:r>
        <w:r>
          <w:t>Mandatory:</w:t>
        </w:r>
        <w:r>
          <w:tab/>
          <w:t>No</w:t>
        </w:r>
        <w:r>
          <w:br/>
          <w:t>Quantity:</w:t>
        </w:r>
        <w:r>
          <w:tab/>
        </w:r>
        <w:r>
          <w:tab/>
          <w:t>Zero or more</w:t>
        </w:r>
      </w:ins>
    </w:p>
    <w:p w14:paraId="4B8123A0" w14:textId="4F05364B" w:rsidR="00904E3D" w:rsidRDefault="00904E3D" w:rsidP="00904E3D">
      <w:pPr>
        <w:pStyle w:val="BodyText"/>
        <w:rPr>
          <w:ins w:id="1760" w:author="Henry Da Costa" w:date="2023-05-09T11:35:00Z"/>
        </w:rPr>
      </w:pPr>
      <w:ins w:id="1761" w:author="Henry Da Costa" w:date="2023-05-09T11:35:00Z">
        <w:r>
          <w:t>Th</w:t>
        </w:r>
      </w:ins>
      <w:ins w:id="1762" w:author="Henry Da Costa" w:date="2023-05-09T11:39:00Z">
        <w:r w:rsidR="000D3CDC">
          <w:t>e</w:t>
        </w:r>
      </w:ins>
      <w:ins w:id="1763" w:author="Henry Da Costa" w:date="2023-05-09T11:35:00Z">
        <w:r>
          <w:t xml:space="preserve"> </w:t>
        </w:r>
      </w:ins>
      <w:ins w:id="1764" w:author="Henry Da Costa" w:date="2023-05-09T11:39:00Z">
        <w:r w:rsidR="00933098">
          <w:t>haptics presentation depende</w:t>
        </w:r>
      </w:ins>
      <w:ins w:id="1765" w:author="Henry Da Costa" w:date="2023-05-09T11:40:00Z">
        <w:r w:rsidR="00933098">
          <w:t xml:space="preserve">ncy </w:t>
        </w:r>
      </w:ins>
      <w:ins w:id="1766" w:author="Henry Da Costa" w:date="2023-05-09T11:35:00Z">
        <w:r>
          <w:t xml:space="preserve">sample group indicates </w:t>
        </w:r>
      </w:ins>
      <w:ins w:id="1767" w:author="Henry Da Costa" w:date="2023-05-09T11:40:00Z">
        <w:r w:rsidR="00477E4C">
          <w:t xml:space="preserve">that </w:t>
        </w:r>
      </w:ins>
      <w:ins w:id="1768" w:author="Henry Da Costa" w:date="2023-05-09T11:35:00Z">
        <w:r>
          <w:t>a group of samples in the MIHS track</w:t>
        </w:r>
      </w:ins>
      <w:ins w:id="1769" w:author="Henry Da Costa" w:date="2023-05-09T11:40:00Z">
        <w:r w:rsidR="00477E4C">
          <w:t xml:space="preserve"> are</w:t>
        </w:r>
      </w:ins>
      <w:ins w:id="1770" w:author="Henry Da Costa" w:date="2023-05-09T11:35:00Z">
        <w:r>
          <w:t xml:space="preserve"> intended to be rendered in sync and only along with </w:t>
        </w:r>
      </w:ins>
      <w:ins w:id="1771" w:author="Henry Da Costa" w:date="2023-05-09T11:40:00Z">
        <w:r w:rsidR="0052309E">
          <w:t xml:space="preserve">samples of the </w:t>
        </w:r>
      </w:ins>
      <w:ins w:id="1772" w:author="Henry Da Costa" w:date="2023-05-09T11:35:00Z">
        <w:r>
          <w:t>corresponding referenced track</w:t>
        </w:r>
      </w:ins>
      <w:ins w:id="1773" w:author="Henry Da Costa" w:date="2023-05-09T11:41:00Z">
        <w:r w:rsidR="00EC0CFA">
          <w:t>s</w:t>
        </w:r>
      </w:ins>
      <w:ins w:id="1774" w:author="Henry Da Costa" w:date="2023-05-09T11:35:00Z">
        <w:r>
          <w:t xml:space="preserve">, indicated by </w:t>
        </w:r>
      </w:ins>
      <w:ins w:id="1775" w:author="Henry Da Costa" w:date="2023-05-09T11:41:00Z">
        <w:r w:rsidR="00FC072A">
          <w:t xml:space="preserve">a </w:t>
        </w:r>
        <w:r w:rsidR="00730671" w:rsidRPr="00730671">
          <w:rPr>
            <w:rStyle w:val="codeChar"/>
            <w:rPrChange w:id="1776" w:author="Henry Da Costa" w:date="2023-05-09T11:41:00Z">
              <w:rPr/>
            </w:rPrChange>
          </w:rPr>
          <w:t>'</w:t>
        </w:r>
      </w:ins>
      <w:ins w:id="1777" w:author="Henry Da Costa" w:date="2023-05-09T11:35:00Z">
        <w:r w:rsidRPr="00730671">
          <w:rPr>
            <w:rStyle w:val="codeChar"/>
            <w:rPrChange w:id="1778" w:author="Henry Da Costa" w:date="2023-05-09T11:41:00Z">
              <w:rPr/>
            </w:rPrChange>
          </w:rPr>
          <w:t>sync</w:t>
        </w:r>
      </w:ins>
      <w:ins w:id="1779" w:author="Henry Da Costa" w:date="2023-05-09T11:41:00Z">
        <w:r w:rsidR="00730671" w:rsidRPr="00730671">
          <w:rPr>
            <w:rStyle w:val="codeChar"/>
            <w:rPrChange w:id="1780" w:author="Henry Da Costa" w:date="2023-05-09T11:41:00Z">
              <w:rPr/>
            </w:rPrChange>
          </w:rPr>
          <w:t>'</w:t>
        </w:r>
      </w:ins>
      <w:ins w:id="1781" w:author="Henry Da Costa" w:date="2023-05-09T11:35:00Z">
        <w:r>
          <w:t xml:space="preserve"> track reference box.</w:t>
        </w:r>
      </w:ins>
    </w:p>
    <w:p w14:paraId="229E91E0" w14:textId="4A4FAA05" w:rsidR="008342DA" w:rsidRDefault="00904E3D" w:rsidP="00904E3D">
      <w:pPr>
        <w:pStyle w:val="BodyText"/>
        <w:rPr>
          <w:ins w:id="1782" w:author="Henry Da Costa" w:date="2023-05-09T12:15:00Z"/>
          <w:sz w:val="18"/>
          <w:szCs w:val="20"/>
        </w:rPr>
      </w:pPr>
      <w:ins w:id="1783" w:author="Henry Da Costa" w:date="2023-05-09T11:35:00Z">
        <w:r w:rsidRPr="00636C7F">
          <w:rPr>
            <w:sz w:val="18"/>
            <w:szCs w:val="20"/>
            <w:rPrChange w:id="1784" w:author="Henry Da Costa" w:date="2023-05-09T12:15:00Z">
              <w:rPr/>
            </w:rPrChange>
          </w:rPr>
          <w:t>NOTE</w:t>
        </w:r>
      </w:ins>
      <w:ins w:id="1785" w:author="Henry Da Costa" w:date="2023-05-09T12:15:00Z">
        <w:r w:rsidR="00636C7F">
          <w:rPr>
            <w:sz w:val="18"/>
            <w:szCs w:val="20"/>
          </w:rPr>
          <w:tab/>
        </w:r>
      </w:ins>
      <w:ins w:id="1786" w:author="Henry Da Costa" w:date="2023-05-09T11:35:00Z">
        <w:r w:rsidRPr="00636C7F">
          <w:rPr>
            <w:sz w:val="18"/>
            <w:szCs w:val="20"/>
            <w:rPrChange w:id="1787" w:author="Henry Da Costa" w:date="2023-05-09T12:15:00Z">
              <w:rPr/>
            </w:rPrChange>
          </w:rPr>
          <w:t>This sample group indicates the content author</w:t>
        </w:r>
      </w:ins>
      <w:ins w:id="1788" w:author="Henry Da Costa" w:date="2023-05-09T11:36:00Z">
        <w:r w:rsidR="00425C13" w:rsidRPr="00636C7F">
          <w:rPr>
            <w:sz w:val="18"/>
            <w:szCs w:val="20"/>
            <w:rPrChange w:id="1789" w:author="Henry Da Costa" w:date="2023-05-09T12:15:00Z">
              <w:rPr/>
            </w:rPrChange>
          </w:rPr>
          <w:t>'s</w:t>
        </w:r>
      </w:ins>
      <w:ins w:id="1790" w:author="Henry Da Costa" w:date="2023-05-09T11:35:00Z">
        <w:r w:rsidRPr="00636C7F">
          <w:rPr>
            <w:sz w:val="18"/>
            <w:szCs w:val="20"/>
            <w:rPrChange w:id="1791" w:author="Henry Da Costa" w:date="2023-05-09T12:15:00Z">
              <w:rPr/>
            </w:rPrChange>
          </w:rPr>
          <w:t xml:space="preserve"> intent and is not a renderer requirement.</w:t>
        </w:r>
      </w:ins>
    </w:p>
    <w:p w14:paraId="7C61A279" w14:textId="345FAFF6" w:rsidR="00636C7F" w:rsidRPr="00636C7F" w:rsidRDefault="00A51155">
      <w:pPr>
        <w:pStyle w:val="BodyText"/>
        <w:rPr>
          <w:ins w:id="1792" w:author="Henry Da Costa" w:date="2023-05-09T11:28:00Z"/>
        </w:rPr>
        <w:pPrChange w:id="1793" w:author="Henry Da Costa" w:date="2023-05-09T11:33:00Z">
          <w:pPr>
            <w:pStyle w:val="BodyText"/>
            <w:numPr>
              <w:numId w:val="9"/>
            </w:numPr>
            <w:ind w:left="360" w:hanging="360"/>
          </w:pPr>
        </w:pPrChange>
      </w:pPr>
      <w:ins w:id="1794" w:author="Henry Da Costa" w:date="2023-05-09T12:16:00Z">
        <w:r>
          <w:t xml:space="preserve">The </w:t>
        </w:r>
        <w:r w:rsidRPr="00FC099E">
          <w:rPr>
            <w:rStyle w:val="codeChar"/>
            <w:rPrChange w:id="1795" w:author="Henry Da Costa" w:date="2023-05-09T12:17:00Z">
              <w:rPr/>
            </w:rPrChange>
          </w:rPr>
          <w:t>grouping_type_parameter</w:t>
        </w:r>
        <w:r>
          <w:t xml:space="preserve"> is not defined for the </w:t>
        </w:r>
        <w:r w:rsidRPr="00FC099E">
          <w:rPr>
            <w:rStyle w:val="codeChar"/>
            <w:rPrChange w:id="1796" w:author="Henry Da Costa" w:date="2023-05-09T12:17:00Z">
              <w:rPr/>
            </w:rPrChange>
          </w:rPr>
          <w:t>SampleToGroupBox</w:t>
        </w:r>
        <w:r>
          <w:t xml:space="preserve"> with grouping type </w:t>
        </w:r>
        <w:r w:rsidRPr="00FC099E">
          <w:rPr>
            <w:rStyle w:val="codeChar"/>
            <w:rPrChange w:id="1797" w:author="Henry Da Costa" w:date="2023-05-09T12:17:00Z">
              <w:rPr/>
            </w:rPrChange>
          </w:rPr>
          <w:t>'</w:t>
        </w:r>
        <w:r w:rsidR="00FC099E" w:rsidRPr="00FC099E">
          <w:rPr>
            <w:rStyle w:val="codeChar"/>
            <w:rPrChange w:id="1798" w:author="Henry Da Costa" w:date="2023-05-09T12:17:00Z">
              <w:rPr/>
            </w:rPrChange>
          </w:rPr>
          <w:t>mhpg'</w:t>
        </w:r>
        <w:r w:rsidR="00FC099E">
          <w:t>.</w:t>
        </w:r>
      </w:ins>
    </w:p>
    <w:p w14:paraId="384EF214" w14:textId="77777777" w:rsidR="008342DA" w:rsidRDefault="008342DA" w:rsidP="008342DA">
      <w:pPr>
        <w:pStyle w:val="BoxHeading4"/>
        <w:numPr>
          <w:ilvl w:val="3"/>
          <w:numId w:val="1"/>
        </w:numPr>
        <w:tabs>
          <w:tab w:val="num" w:pos="360"/>
        </w:tabs>
        <w:outlineLvl w:val="4"/>
        <w:rPr>
          <w:ins w:id="1799" w:author="Henry Da Costa" w:date="2023-05-09T11:28:00Z"/>
        </w:rPr>
      </w:pPr>
      <w:ins w:id="1800" w:author="Henry Da Costa" w:date="2023-05-09T11:28:00Z">
        <w:r>
          <w:t>Syntax</w:t>
        </w:r>
      </w:ins>
    </w:p>
    <w:p w14:paraId="0E6F208A" w14:textId="77777777" w:rsidR="00695A70" w:rsidRDefault="008342DA" w:rsidP="008342DA">
      <w:pPr>
        <w:pStyle w:val="code"/>
        <w:rPr>
          <w:ins w:id="1801" w:author="Henry Da Costa" w:date="2023-05-09T11:34:00Z"/>
        </w:rPr>
      </w:pPr>
      <w:ins w:id="1802" w:author="Henry Da Costa" w:date="2023-05-09T11:28:00Z">
        <w:r>
          <w:t xml:space="preserve">aligned(8) class </w:t>
        </w:r>
      </w:ins>
      <w:ins w:id="1803" w:author="Henry Da Costa" w:date="2023-05-09T11:33:00Z">
        <w:r w:rsidR="00EA058F">
          <w:t>H</w:t>
        </w:r>
      </w:ins>
      <w:ins w:id="1804" w:author="Henry Da Costa" w:date="2023-05-09T11:34:00Z">
        <w:r w:rsidR="00EA058F">
          <w:t>apticsPresentationDepGroupEntry</w:t>
        </w:r>
      </w:ins>
    </w:p>
    <w:p w14:paraId="47A9A97B" w14:textId="44AFAFB4" w:rsidR="008342DA" w:rsidRDefault="00695A70" w:rsidP="008342DA">
      <w:pPr>
        <w:pStyle w:val="code"/>
        <w:rPr>
          <w:ins w:id="1805" w:author="Henry Da Costa" w:date="2023-05-09T11:28:00Z"/>
        </w:rPr>
      </w:pPr>
      <w:ins w:id="1806" w:author="Henry Da Costa" w:date="2023-05-09T11:34:00Z">
        <w:r>
          <w:t xml:space="preserve">    extends Haptic</w:t>
        </w:r>
        <w:r w:rsidR="002A1362">
          <w:t>SampleGroupEntry('</w:t>
        </w:r>
        <w:r w:rsidR="00344886">
          <w:t>m</w:t>
        </w:r>
        <w:r w:rsidR="006D61CC">
          <w:t>hpg')</w:t>
        </w:r>
      </w:ins>
      <w:ins w:id="1807" w:author="Henry Da Costa" w:date="2023-05-09T11:28:00Z">
        <w:r w:rsidR="008342DA">
          <w:t xml:space="preserve"> {</w:t>
        </w:r>
        <w:r w:rsidR="008342DA">
          <w:br/>
          <w:t>}</w:t>
        </w:r>
      </w:ins>
    </w:p>
    <w:p w14:paraId="4EC19C18" w14:textId="6A766176" w:rsidR="008342DA" w:rsidDel="00E235B2" w:rsidRDefault="008342DA">
      <w:pPr>
        <w:pStyle w:val="fields"/>
        <w:ind w:left="0" w:firstLine="0"/>
        <w:rPr>
          <w:del w:id="1808" w:author="Henry Da Costa" w:date="2023-05-09T11:34:00Z"/>
        </w:rPr>
        <w:pPrChange w:id="1809" w:author="Henry Da Costa" w:date="2023-05-09T11:34:00Z">
          <w:pPr>
            <w:pStyle w:val="fields"/>
          </w:pPr>
        </w:pPrChange>
      </w:pPr>
    </w:p>
    <w:p w14:paraId="18A7BE82" w14:textId="77777777" w:rsidR="005B2170" w:rsidRDefault="005B2170">
      <w:pPr>
        <w:pStyle w:val="ANNEX"/>
      </w:pPr>
      <w:r w:rsidRPr="003176D3">
        <w:lastRenderedPageBreak/>
        <w:br/>
      </w:r>
      <w:bookmarkStart w:id="1810" w:name="_Ref435101152"/>
      <w:bookmarkStart w:id="1811" w:name="_Toc115263301"/>
      <w:bookmarkStart w:id="1812" w:name="_Toc134530125"/>
      <w:r w:rsidRPr="00087513">
        <w:rPr>
          <w:b w:val="0"/>
          <w:bCs/>
        </w:rPr>
        <w:t>(</w:t>
      </w:r>
      <w:r>
        <w:rPr>
          <w:b w:val="0"/>
          <w:bCs/>
        </w:rPr>
        <w:t>N</w:t>
      </w:r>
      <w:r w:rsidRPr="00087513">
        <w:rPr>
          <w:b w:val="0"/>
          <w:bCs/>
        </w:rPr>
        <w:t>ormative)</w:t>
      </w:r>
      <w:r w:rsidRPr="003176D3">
        <w:br/>
      </w:r>
      <w:r w:rsidRPr="003176D3">
        <w:br/>
      </w:r>
      <w:bookmarkEnd w:id="1810"/>
      <w:r>
        <w:t xml:space="preserve">File format toolsets </w:t>
      </w:r>
      <w:r w:rsidRPr="009C18EB">
        <w:t>and</w:t>
      </w:r>
      <w:r>
        <w:t xml:space="preserve"> brands</w:t>
      </w:r>
      <w:bookmarkEnd w:id="1811"/>
      <w:bookmarkEnd w:id="1812"/>
    </w:p>
    <w:p w14:paraId="76444D6D" w14:textId="77777777" w:rsidR="005B2170" w:rsidRPr="003176D3" w:rsidRDefault="005B2170">
      <w:pPr>
        <w:pStyle w:val="a2"/>
      </w:pPr>
      <w:bookmarkStart w:id="1813" w:name="_Toc115263302"/>
      <w:r>
        <w:t xml:space="preserve"> </w:t>
      </w:r>
      <w:bookmarkStart w:id="1814" w:name="_Toc134530126"/>
      <w:r>
        <w:t>General</w:t>
      </w:r>
      <w:bookmarkEnd w:id="1813"/>
      <w:bookmarkEnd w:id="1814"/>
    </w:p>
    <w:p w14:paraId="355B4463" w14:textId="77777777" w:rsidR="005B2170" w:rsidRDefault="005B2170" w:rsidP="00874035">
      <w:pPr>
        <w:pStyle w:val="BodyText"/>
        <w:rPr>
          <w:lang w:val="en-GB"/>
        </w:rPr>
      </w:pPr>
      <w:r w:rsidRPr="00874035">
        <w:rPr>
          <w:lang w:eastAsia="zh-CN"/>
        </w:rPr>
        <w:t>This</w:t>
      </w:r>
      <w:r w:rsidRPr="00D746DC">
        <w:rPr>
          <w:lang w:val="en-GB"/>
        </w:rPr>
        <w:t xml:space="preserve"> </w:t>
      </w:r>
      <w:r w:rsidRPr="00D746DC">
        <w:rPr>
          <w:lang w:val="en-GB" w:eastAsia="zh-CN"/>
        </w:rPr>
        <w:t>annex</w:t>
      </w:r>
      <w:r w:rsidRPr="00D746DC">
        <w:rPr>
          <w:lang w:val="en-GB"/>
        </w:rPr>
        <w:t xml:space="preserve"> defines what constitutes tools, for the purposes of branding files containing </w:t>
      </w:r>
      <w:r>
        <w:rPr>
          <w:lang w:val="en-GB"/>
        </w:rPr>
        <w:t>haptic</w:t>
      </w:r>
      <w:r w:rsidRPr="00D746DC">
        <w:rPr>
          <w:lang w:val="en-GB"/>
        </w:rPr>
        <w:t xml:space="preserve"> content. A specific brand may require some or </w:t>
      </w:r>
      <w:proofErr w:type="gramStart"/>
      <w:r w:rsidRPr="00D746DC">
        <w:rPr>
          <w:lang w:val="en-GB"/>
        </w:rPr>
        <w:t>all of</w:t>
      </w:r>
      <w:proofErr w:type="gramEnd"/>
      <w:r w:rsidRPr="00D746DC">
        <w:rPr>
          <w:lang w:val="en-GB"/>
        </w:rPr>
        <w:t xml:space="preserve"> the tools indicated here. A brand should be chosen that indicates the full level of support required, including any requirements on other specifications (e.g., support for aspects of ISO/IEC 14496-12).</w:t>
      </w:r>
    </w:p>
    <w:p w14:paraId="095B5220" w14:textId="77777777" w:rsidR="005B2170" w:rsidRDefault="005B2170">
      <w:pPr>
        <w:pStyle w:val="a2"/>
      </w:pPr>
      <w:bookmarkStart w:id="1815" w:name="_Toc115263303"/>
      <w:r>
        <w:rPr>
          <w:lang w:eastAsia="zh-CN"/>
        </w:rPr>
        <w:t xml:space="preserve"> </w:t>
      </w:r>
      <w:bookmarkStart w:id="1816" w:name="_Toc134530127"/>
      <w:r>
        <w:rPr>
          <w:lang w:eastAsia="zh-CN"/>
        </w:rPr>
        <w:t xml:space="preserve">MIHS </w:t>
      </w:r>
      <w:r>
        <w:t>brand</w:t>
      </w:r>
      <w:bookmarkEnd w:id="1815"/>
      <w:bookmarkEnd w:id="1816"/>
    </w:p>
    <w:p w14:paraId="0F6A4608" w14:textId="722CDFFF" w:rsidR="005B2170" w:rsidRDefault="005B2170" w:rsidP="00874035">
      <w:pPr>
        <w:pStyle w:val="BodyText"/>
        <w:rPr>
          <w:lang w:eastAsia="zh-CN"/>
        </w:rPr>
      </w:pPr>
      <w:r>
        <w:rPr>
          <w:lang w:eastAsia="zh-CN"/>
        </w:rPr>
        <w:t>The</w:t>
      </w:r>
      <w:r>
        <w:t xml:space="preserve"> </w:t>
      </w:r>
      <w:r>
        <w:rPr>
          <w:lang w:eastAsia="zh-CN"/>
        </w:rPr>
        <w:t>brand</w:t>
      </w:r>
      <w:r>
        <w:t xml:space="preserve"> </w:t>
      </w:r>
      <w:r w:rsidRPr="004B2009">
        <w:rPr>
          <w:rStyle w:val="codeChar"/>
        </w:rPr>
        <w:t>'mih</w:t>
      </w:r>
      <w:r>
        <w:rPr>
          <w:rStyle w:val="codeChar"/>
        </w:rPr>
        <w:t>1</w:t>
      </w:r>
      <w:r w:rsidRPr="004B2009">
        <w:rPr>
          <w:rStyle w:val="codeChar"/>
        </w:rPr>
        <w:t>'</w:t>
      </w:r>
      <w:r>
        <w:t xml:space="preserve"> may be present among the </w:t>
      </w:r>
      <w:r w:rsidRPr="004B2009">
        <w:rPr>
          <w:rStyle w:val="codeChar"/>
        </w:rPr>
        <w:t>compatible_brands</w:t>
      </w:r>
      <w:r>
        <w:t xml:space="preserve"> of the </w:t>
      </w:r>
      <w:r w:rsidRPr="004B2009">
        <w:rPr>
          <w:rStyle w:val="codeChar"/>
        </w:rPr>
        <w:t>FileTypeBox</w:t>
      </w:r>
      <w:r>
        <w:t xml:space="preserve">. File readers conforming to the </w:t>
      </w:r>
      <w:r w:rsidRPr="004B2009">
        <w:rPr>
          <w:rStyle w:val="codeChar"/>
        </w:rPr>
        <w:t>'mih</w:t>
      </w:r>
      <w:r>
        <w:rPr>
          <w:rStyle w:val="codeChar"/>
        </w:rPr>
        <w:t>1</w:t>
      </w:r>
      <w:r w:rsidRPr="004B2009">
        <w:rPr>
          <w:rStyle w:val="codeChar"/>
        </w:rPr>
        <w:t>'</w:t>
      </w:r>
      <w:r w:rsidRPr="00790681">
        <w:t xml:space="preserve"> </w:t>
      </w:r>
      <w:r>
        <w:t xml:space="preserve">brand shall support MIHS tracks specified in subclause </w:t>
      </w:r>
      <w:r>
        <w:fldChar w:fldCharType="begin"/>
      </w:r>
      <w:r>
        <w:instrText xml:space="preserve"> REF _Ref114759401 \r \h </w:instrText>
      </w:r>
      <w:r>
        <w:fldChar w:fldCharType="separate"/>
      </w:r>
      <w:r w:rsidR="00400F6B">
        <w:t>5.2</w:t>
      </w:r>
      <w:r>
        <w:fldChar w:fldCharType="end"/>
      </w:r>
      <w:r>
        <w:t>.</w:t>
      </w:r>
    </w:p>
    <w:p w14:paraId="7B0D616B" w14:textId="77777777" w:rsidR="005B2170" w:rsidRDefault="005B2170">
      <w:pPr>
        <w:pStyle w:val="ANNEX"/>
      </w:pPr>
      <w:r w:rsidRPr="003176D3">
        <w:lastRenderedPageBreak/>
        <w:br/>
      </w:r>
      <w:bookmarkStart w:id="1817" w:name="_Toc115263304"/>
      <w:bookmarkStart w:id="1818" w:name="_Toc134530128"/>
      <w:r w:rsidRPr="00087513">
        <w:rPr>
          <w:b w:val="0"/>
        </w:rPr>
        <w:t>(</w:t>
      </w:r>
      <w:r>
        <w:rPr>
          <w:b w:val="0"/>
        </w:rPr>
        <w:t>Normative</w:t>
      </w:r>
      <w:commentRangeStart w:id="1819"/>
      <w:commentRangeEnd w:id="1819"/>
      <w:r>
        <w:rPr>
          <w:rStyle w:val="CommentReference"/>
          <w:b w:val="0"/>
        </w:rPr>
        <w:commentReference w:id="1819"/>
      </w:r>
      <w:r w:rsidRPr="00087513">
        <w:rPr>
          <w:b w:val="0"/>
        </w:rPr>
        <w:t>)</w:t>
      </w:r>
      <w:r w:rsidRPr="003176D3">
        <w:br/>
      </w:r>
      <w:r w:rsidRPr="003176D3">
        <w:br/>
      </w:r>
      <w:r>
        <w:rPr>
          <w:lang w:eastAsia="zh-CN"/>
        </w:rPr>
        <w:t>MIME types and sub-parameters</w:t>
      </w:r>
      <w:bookmarkEnd w:id="1817"/>
      <w:bookmarkEnd w:id="1818"/>
    </w:p>
    <w:p w14:paraId="4B5F2EC5" w14:textId="77777777" w:rsidR="005B2170" w:rsidRDefault="005B2170">
      <w:pPr>
        <w:pStyle w:val="a2"/>
      </w:pPr>
      <w:bookmarkStart w:id="1820" w:name="_Toc115263305"/>
      <w:bookmarkStart w:id="1821" w:name="_Toc114588624"/>
      <w:r>
        <w:t xml:space="preserve"> </w:t>
      </w:r>
      <w:bookmarkStart w:id="1822" w:name="_Toc134530129"/>
      <w:r>
        <w:t>MIME types and sub-types</w:t>
      </w:r>
      <w:bookmarkEnd w:id="1820"/>
      <w:bookmarkEnd w:id="1822"/>
    </w:p>
    <w:p w14:paraId="1D9220CC" w14:textId="77777777" w:rsidR="005B2170" w:rsidRDefault="005B2170" w:rsidP="00874035">
      <w:pPr>
        <w:pStyle w:val="BodyText"/>
      </w:pPr>
      <w:r w:rsidRPr="0033093A">
        <w:rPr>
          <w:lang w:eastAsia="zh-CN"/>
        </w:rPr>
        <w:t>When</w:t>
      </w:r>
      <w:r w:rsidRPr="0033093A">
        <w:t xml:space="preserve"> MIME type is associated with haptic content as described in this document, the MIME type depends on the other media types </w:t>
      </w:r>
      <w:r>
        <w:t>that may also be present in the content</w:t>
      </w:r>
      <w:r w:rsidRPr="0033093A">
        <w:t>.</w:t>
      </w:r>
    </w:p>
    <w:p w14:paraId="0A00F4CD" w14:textId="77777777" w:rsidR="005B2170" w:rsidRDefault="005B2170">
      <w:pPr>
        <w:pStyle w:val="ListParagraph"/>
        <w:numPr>
          <w:ilvl w:val="0"/>
          <w:numId w:val="6"/>
        </w:numPr>
      </w:pPr>
      <w:r w:rsidRPr="002220CB">
        <w:t xml:space="preserve">For </w:t>
      </w:r>
      <w:r>
        <w:t>content</w:t>
      </w:r>
      <w:r w:rsidRPr="002220CB">
        <w:t xml:space="preserve"> with audio, video, and haptics, the MIME type </w:t>
      </w:r>
      <w:r>
        <w:t>shall</w:t>
      </w:r>
      <w:r w:rsidRPr="002220CB">
        <w:t xml:space="preserve"> be </w:t>
      </w:r>
      <w:r w:rsidRPr="00E20624">
        <w:rPr>
          <w:rStyle w:val="codeChar"/>
        </w:rPr>
        <w:t>video/mp4</w:t>
      </w:r>
      <w:r w:rsidRPr="002220CB">
        <w:t>, for backward compatibility with existing mp4 files.</w:t>
      </w:r>
    </w:p>
    <w:p w14:paraId="61BC02E9" w14:textId="77777777" w:rsidR="005B2170" w:rsidRDefault="005B2170">
      <w:pPr>
        <w:pStyle w:val="ListParagraph"/>
        <w:numPr>
          <w:ilvl w:val="0"/>
          <w:numId w:val="6"/>
        </w:numPr>
      </w:pPr>
      <w:r w:rsidRPr="009F4A36">
        <w:t xml:space="preserve">Similarly, for files with audio and haptics, the MIME type </w:t>
      </w:r>
      <w:r>
        <w:t xml:space="preserve">shall </w:t>
      </w:r>
      <w:r w:rsidRPr="009F4A36">
        <w:t xml:space="preserve">be </w:t>
      </w:r>
      <w:r w:rsidRPr="00FF0A00">
        <w:rPr>
          <w:rStyle w:val="codeChar"/>
        </w:rPr>
        <w:t>audio/mp4</w:t>
      </w:r>
      <w:r w:rsidRPr="009F4A36">
        <w:t>.</w:t>
      </w:r>
    </w:p>
    <w:p w14:paraId="04C88575" w14:textId="77777777" w:rsidR="005B2170" w:rsidRDefault="005B2170">
      <w:pPr>
        <w:pStyle w:val="ListParagraph"/>
        <w:numPr>
          <w:ilvl w:val="0"/>
          <w:numId w:val="6"/>
        </w:numPr>
      </w:pPr>
      <w:r w:rsidRPr="009F4A36">
        <w:t xml:space="preserve">For files with haptics only, the MIME type </w:t>
      </w:r>
      <w:r>
        <w:t xml:space="preserve">shall </w:t>
      </w:r>
      <w:r w:rsidRPr="009F4A36">
        <w:t xml:space="preserve">be </w:t>
      </w:r>
      <w:r w:rsidRPr="00883EE3">
        <w:rPr>
          <w:rStyle w:val="codeChar"/>
        </w:rPr>
        <w:t>haptics/mp4</w:t>
      </w:r>
      <w:r w:rsidRPr="003A37A7">
        <w:rPr>
          <w:rStyle w:val="FootnoteReference"/>
        </w:rPr>
        <w:footnoteReference w:id="2"/>
      </w:r>
      <w:r>
        <w:rPr>
          <w:rStyle w:val="codeChar"/>
        </w:rPr>
        <w:t>.</w:t>
      </w:r>
    </w:p>
    <w:p w14:paraId="1BB480B2" w14:textId="77777777" w:rsidR="005B2170" w:rsidRDefault="005B2170">
      <w:pPr>
        <w:pStyle w:val="a2"/>
      </w:pPr>
      <w:bookmarkStart w:id="1823" w:name="_Toc115263306"/>
      <w:r>
        <w:t xml:space="preserve"> </w:t>
      </w:r>
      <w:bookmarkStart w:id="1824" w:name="_Toc134530130"/>
      <w:r w:rsidRPr="007B0598">
        <w:t>Sub-parameters for ‘codecs’ parameter</w:t>
      </w:r>
      <w:bookmarkEnd w:id="1823"/>
      <w:bookmarkEnd w:id="1824"/>
    </w:p>
    <w:p w14:paraId="76B9E010" w14:textId="77777777" w:rsidR="005B2170" w:rsidRDefault="005B2170">
      <w:pPr>
        <w:pStyle w:val="a3"/>
      </w:pPr>
      <w:bookmarkStart w:id="1825" w:name="_Toc134530131"/>
      <w:r>
        <w:t>General</w:t>
      </w:r>
      <w:bookmarkEnd w:id="1825"/>
    </w:p>
    <w:p w14:paraId="53D5B6E1" w14:textId="77777777" w:rsidR="005B2170" w:rsidRDefault="005B2170" w:rsidP="00874035">
      <w:pPr>
        <w:pStyle w:val="BodyText"/>
      </w:pPr>
      <w:r>
        <w:rPr>
          <w:lang w:eastAsia="zh-CN"/>
        </w:rPr>
        <w:t>When</w:t>
      </w:r>
      <w:r>
        <w:t xml:space="preserve"> the ‘codecs‘ parameter of a MIME type is used, as defined in IETF RFC 6381, the sub-parameters in this annex apply when the MIME type identifies a file format of this family and the ‘codecs‘ parameter starts with a sample-entry code from this document.</w:t>
      </w:r>
    </w:p>
    <w:p w14:paraId="48D5B353" w14:textId="77777777" w:rsidR="005B2170" w:rsidRDefault="005B2170">
      <w:pPr>
        <w:pStyle w:val="a3"/>
      </w:pPr>
      <w:bookmarkStart w:id="1826" w:name="_Toc134530132"/>
      <w:r>
        <w:t>Haptic codec family</w:t>
      </w:r>
      <w:bookmarkEnd w:id="1826"/>
    </w:p>
    <w:p w14:paraId="494D4BF9" w14:textId="3BE0B357" w:rsidR="005B2170" w:rsidRDefault="005B2170" w:rsidP="00874035">
      <w:pPr>
        <w:pStyle w:val="BodyText"/>
      </w:pPr>
      <w:r>
        <w:rPr>
          <w:lang w:eastAsia="zh-CN"/>
        </w:rPr>
        <w:t>When</w:t>
      </w:r>
      <w:r>
        <w:t xml:space="preserve"> the first element of a value is a code indicating a codec from ISO/IEC 23090-31, as documented in subclause </w:t>
      </w:r>
      <w:r>
        <w:fldChar w:fldCharType="begin"/>
      </w:r>
      <w:r>
        <w:instrText xml:space="preserve"> REF _Ref114759401 \r \h </w:instrText>
      </w:r>
      <w:r>
        <w:fldChar w:fldCharType="separate"/>
      </w:r>
      <w:r w:rsidR="00400F6B">
        <w:t>5.2</w:t>
      </w:r>
      <w:r>
        <w:fldChar w:fldCharType="end"/>
      </w:r>
      <w:r>
        <w:t xml:space="preserve"> (</w:t>
      </w:r>
      <w:r>
        <w:rPr>
          <w:rStyle w:val="codeChar"/>
        </w:rPr>
        <w:t>'</w:t>
      </w:r>
      <w:r w:rsidRPr="00FB6282">
        <w:rPr>
          <w:rStyle w:val="codeChar"/>
        </w:rPr>
        <w:t>mih1'</w:t>
      </w:r>
      <w:r>
        <w:t>), the ‘codecs‘ parameter has the form:</w:t>
      </w:r>
    </w:p>
    <w:p w14:paraId="35685A9C" w14:textId="77777777" w:rsidR="005B2170" w:rsidRDefault="005B2170" w:rsidP="005B2170">
      <w:r w:rsidRPr="00086527">
        <w:rPr>
          <w:rFonts w:ascii="Courier New" w:hAnsi="Courier New" w:cs="Courier New"/>
        </w:rPr>
        <w:t>codecs=mih1.oo</w:t>
      </w:r>
    </w:p>
    <w:p w14:paraId="7F68F3A0" w14:textId="402F848F" w:rsidR="005B2170" w:rsidRPr="0040313F" w:rsidRDefault="005B2170" w:rsidP="00874035">
      <w:pPr>
        <w:pStyle w:val="BodyText"/>
      </w:pPr>
      <w:r>
        <w:rPr>
          <w:lang w:eastAsia="zh-CN"/>
        </w:rPr>
        <w:t>where</w:t>
      </w:r>
      <w:r>
        <w:t xml:space="preserve"> ‘</w:t>
      </w:r>
      <w:proofErr w:type="spellStart"/>
      <w:r w:rsidRPr="00086527">
        <w:rPr>
          <w:rFonts w:ascii="Courier New" w:hAnsi="Courier New" w:cs="Courier New"/>
        </w:rPr>
        <w:t>oo</w:t>
      </w:r>
      <w:proofErr w:type="spellEnd"/>
      <w:r>
        <w:t xml:space="preserve">‘ is the Object Type Indication value, as defined on the MP4 Registration Authority website’s </w:t>
      </w:r>
      <w:hyperlink r:id="rId28" w:anchor="/object_types" w:history="1">
        <w:r w:rsidRPr="000D38B9">
          <w:rPr>
            <w:rStyle w:val="Hyperlink"/>
            <w:lang w:val="de-DE"/>
          </w:rPr>
          <w:t>Object Types</w:t>
        </w:r>
      </w:hyperlink>
      <w:r>
        <w:t xml:space="preserve"> page</w:t>
      </w:r>
      <w:r>
        <w:rPr>
          <w:rStyle w:val="FootnoteReference"/>
        </w:rPr>
        <w:footnoteReference w:id="3"/>
      </w:r>
      <w:r>
        <w:t>.</w:t>
      </w:r>
    </w:p>
    <w:p w14:paraId="785742F9" w14:textId="77777777" w:rsidR="005B2170" w:rsidRDefault="005B2170">
      <w:pPr>
        <w:pStyle w:val="ANNEX"/>
      </w:pPr>
      <w:r w:rsidRPr="003176D3">
        <w:lastRenderedPageBreak/>
        <w:br/>
      </w:r>
      <w:bookmarkStart w:id="1827" w:name="_Toc115263307"/>
      <w:bookmarkStart w:id="1828" w:name="_Toc134530133"/>
      <w:r w:rsidRPr="00087513">
        <w:rPr>
          <w:b w:val="0"/>
        </w:rPr>
        <w:t>(</w:t>
      </w:r>
      <w:r>
        <w:rPr>
          <w:b w:val="0"/>
        </w:rPr>
        <w:t>I</w:t>
      </w:r>
      <w:r w:rsidRPr="00087513">
        <w:rPr>
          <w:b w:val="0"/>
        </w:rPr>
        <w:t>nformative)</w:t>
      </w:r>
      <w:r w:rsidRPr="003176D3">
        <w:br/>
      </w:r>
      <w:r w:rsidRPr="003176D3">
        <w:br/>
      </w:r>
      <w:r>
        <w:rPr>
          <w:lang w:eastAsia="zh-CN"/>
        </w:rPr>
        <w:t xml:space="preserve">Multiple MIHS tracks and </w:t>
      </w:r>
      <w:r w:rsidRPr="007152A4">
        <w:rPr>
          <w:lang w:eastAsia="zh-CN"/>
        </w:rPr>
        <w:t>alternate groups</w:t>
      </w:r>
      <w:bookmarkEnd w:id="1827"/>
      <w:bookmarkEnd w:id="1828"/>
    </w:p>
    <w:p w14:paraId="46B1426B" w14:textId="77777777" w:rsidR="005B2170" w:rsidRPr="003176D3" w:rsidRDefault="005B2170">
      <w:pPr>
        <w:pStyle w:val="a2"/>
      </w:pPr>
      <w:bookmarkStart w:id="1829" w:name="_Toc115263308"/>
      <w:bookmarkEnd w:id="1821"/>
      <w:r>
        <w:t xml:space="preserve"> </w:t>
      </w:r>
      <w:bookmarkStart w:id="1830" w:name="_Toc134530134"/>
      <w:r>
        <w:t>General</w:t>
      </w:r>
      <w:bookmarkEnd w:id="1829"/>
      <w:bookmarkEnd w:id="1830"/>
    </w:p>
    <w:p w14:paraId="194DD55F" w14:textId="77777777" w:rsidR="005B2170" w:rsidRDefault="005B2170" w:rsidP="00874035">
      <w:pPr>
        <w:pStyle w:val="BodyText"/>
        <w:rPr>
          <w:lang w:eastAsia="zh-CN"/>
        </w:rPr>
      </w:pPr>
      <w:r>
        <w:rPr>
          <w:lang w:eastAsia="zh-CN"/>
        </w:rPr>
        <w:t>A media file may contain more than one MIHS track. Examples where more than one MIHS track is needed include:</w:t>
      </w:r>
    </w:p>
    <w:p w14:paraId="59FF5076" w14:textId="77777777" w:rsidR="005B2170" w:rsidRDefault="005B2170">
      <w:pPr>
        <w:pStyle w:val="ListParagraph"/>
        <w:numPr>
          <w:ilvl w:val="0"/>
          <w:numId w:val="3"/>
        </w:numPr>
        <w:rPr>
          <w:lang w:eastAsia="zh-CN"/>
        </w:rPr>
      </w:pPr>
      <w:r>
        <w:rPr>
          <w:lang w:eastAsia="zh-CN"/>
        </w:rPr>
        <w:t xml:space="preserve">when MIHS tracks with non-zero values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are </w:t>
      </w:r>
      <w:proofErr w:type="gramStart"/>
      <w:r>
        <w:rPr>
          <w:lang w:eastAsia="zh-CN"/>
        </w:rPr>
        <w:t>used;</w:t>
      </w:r>
      <w:proofErr w:type="gramEnd"/>
    </w:p>
    <w:p w14:paraId="32BEAC7D" w14:textId="043BD6ED" w:rsidR="005B2170" w:rsidRDefault="005B2170">
      <w:pPr>
        <w:pStyle w:val="ListParagraph"/>
        <w:numPr>
          <w:ilvl w:val="0"/>
          <w:numId w:val="3"/>
        </w:numPr>
        <w:rPr>
          <w:lang w:eastAsia="zh-CN"/>
        </w:rPr>
      </w:pPr>
      <w:r>
        <w:rPr>
          <w:lang w:eastAsia="zh-CN"/>
        </w:rPr>
        <w:t xml:space="preserve">when the bands for different perceptions or channels are segmented differently in time (the data packets within each track must be time-aligned </w:t>
      </w:r>
      <w:r w:rsidR="00667206">
        <w:rPr>
          <w:lang w:eastAsia="zh-CN"/>
        </w:rPr>
        <w:t xml:space="preserve">using temporal units </w:t>
      </w:r>
      <w:r>
        <w:rPr>
          <w:lang w:eastAsia="zh-CN"/>
        </w:rPr>
        <w:t xml:space="preserve">as described in subclause </w:t>
      </w:r>
      <w:r>
        <w:rPr>
          <w:lang w:eastAsia="zh-CN"/>
        </w:rPr>
        <w:fldChar w:fldCharType="begin"/>
      </w:r>
      <w:r>
        <w:rPr>
          <w:lang w:eastAsia="zh-CN"/>
        </w:rPr>
        <w:instrText xml:space="preserve"> REF _Ref114739154 \r \h </w:instrText>
      </w:r>
      <w:r>
        <w:rPr>
          <w:lang w:eastAsia="zh-CN"/>
        </w:rPr>
      </w:r>
      <w:r>
        <w:rPr>
          <w:lang w:eastAsia="zh-CN"/>
        </w:rPr>
        <w:fldChar w:fldCharType="separate"/>
      </w:r>
      <w:r w:rsidR="00400F6B">
        <w:rPr>
          <w:lang w:eastAsia="zh-CN"/>
        </w:rPr>
        <w:t>4.2.3</w:t>
      </w:r>
      <w:r>
        <w:rPr>
          <w:lang w:eastAsia="zh-CN"/>
        </w:rPr>
        <w:fldChar w:fldCharType="end"/>
      </w:r>
      <w:r>
        <w:rPr>
          <w:lang w:eastAsia="zh-CN"/>
        </w:rPr>
        <w:t>.)</w:t>
      </w:r>
    </w:p>
    <w:p w14:paraId="57EC0748" w14:textId="77777777" w:rsidR="005B2170" w:rsidRDefault="005B2170">
      <w:pPr>
        <w:pStyle w:val="a2"/>
        <w:rPr>
          <w:lang w:eastAsia="zh-CN"/>
        </w:rPr>
      </w:pPr>
      <w:bookmarkStart w:id="1831" w:name="_Toc115263309"/>
      <w:r>
        <w:rPr>
          <w:lang w:eastAsia="zh-CN"/>
        </w:rPr>
        <w:t xml:space="preserve"> </w:t>
      </w:r>
      <w:bookmarkStart w:id="1832" w:name="_Toc134530135"/>
      <w:r>
        <w:rPr>
          <w:lang w:eastAsia="zh-CN"/>
        </w:rPr>
        <w:t>Criteria for alternate groups of MIHS tracks</w:t>
      </w:r>
      <w:bookmarkEnd w:id="1831"/>
      <w:bookmarkEnd w:id="1832"/>
    </w:p>
    <w:p w14:paraId="14E04720" w14:textId="77777777" w:rsidR="005B2170" w:rsidRDefault="005B2170" w:rsidP="00874035">
      <w:pPr>
        <w:pStyle w:val="BodyText"/>
        <w:rPr>
          <w:lang w:eastAsia="zh-CN"/>
        </w:rPr>
      </w:pPr>
      <w:r>
        <w:rPr>
          <w:lang w:eastAsia="zh-CN"/>
        </w:rPr>
        <w:t xml:space="preserve">An MIHS track among tracks with the same non-zero value for the </w:t>
      </w:r>
      <w:r w:rsidRPr="00574B8B">
        <w:rPr>
          <w:rStyle w:val="codeChar"/>
        </w:rPr>
        <w:t>alternate_group</w:t>
      </w:r>
      <w:r>
        <w:rPr>
          <w:lang w:eastAsia="zh-CN"/>
        </w:rPr>
        <w:t xml:space="preserve"> in the </w:t>
      </w:r>
      <w:r w:rsidRPr="002B023D">
        <w:rPr>
          <w:rStyle w:val="codeChar"/>
        </w:rPr>
        <w:t>TrackHeaderBox</w:t>
      </w:r>
      <w:r>
        <w:rPr>
          <w:lang w:eastAsia="zh-CN"/>
        </w:rPr>
        <w:t xml:space="preserve"> may be selected based on criteria such as the following:</w:t>
      </w:r>
    </w:p>
    <w:p w14:paraId="7B1554AA" w14:textId="77777777" w:rsidR="005B2170" w:rsidRPr="00735977" w:rsidRDefault="005B2170">
      <w:pPr>
        <w:pStyle w:val="ListParagraph"/>
        <w:numPr>
          <w:ilvl w:val="0"/>
          <w:numId w:val="4"/>
        </w:numPr>
        <w:rPr>
          <w:rStyle w:val="codeChar"/>
          <w:rFonts w:ascii="Cambria" w:hAnsi="Cambria"/>
          <w:noProof w:val="0"/>
          <w:lang w:val="de-DE" w:eastAsia="zh-CN"/>
        </w:rPr>
      </w:pPr>
      <w:r>
        <w:rPr>
          <w:lang w:eastAsia="zh-CN"/>
        </w:rPr>
        <w:t xml:space="preserve">the contents of the (optional) </w:t>
      </w:r>
      <w:r w:rsidRPr="00BC51D6">
        <w:rPr>
          <w:rStyle w:val="codeChar"/>
        </w:rPr>
        <w:t>BitRateBox</w:t>
      </w:r>
      <w:r>
        <w:rPr>
          <w:lang w:eastAsia="zh-CN"/>
        </w:rPr>
        <w:t xml:space="preserve"> in the track‘s </w:t>
      </w:r>
      <w:proofErr w:type="gramStart"/>
      <w:r w:rsidRPr="00BC51D6">
        <w:rPr>
          <w:rStyle w:val="codeChar"/>
        </w:rPr>
        <w:t>MIHSSampleEntry</w:t>
      </w:r>
      <w:r>
        <w:rPr>
          <w:lang w:eastAsia="zh-CN"/>
        </w:rPr>
        <w:t>;</w:t>
      </w:r>
      <w:proofErr w:type="gramEnd"/>
    </w:p>
    <w:p w14:paraId="7C5DE6E1" w14:textId="77777777" w:rsidR="005B2170" w:rsidRDefault="005B2170">
      <w:pPr>
        <w:pStyle w:val="ListParagraph"/>
        <w:numPr>
          <w:ilvl w:val="0"/>
          <w:numId w:val="4"/>
        </w:numPr>
        <w:rPr>
          <w:lang w:eastAsia="zh-CN"/>
        </w:rPr>
      </w:pPr>
      <w:r>
        <w:rPr>
          <w:lang w:eastAsia="zh-CN"/>
        </w:rPr>
        <w:t xml:space="preserve">the contents of the perceptions, channels, or other data contained in the </w:t>
      </w:r>
      <w:proofErr w:type="gramStart"/>
      <w:r>
        <w:rPr>
          <w:lang w:eastAsia="zh-CN"/>
        </w:rPr>
        <w:t>track;</w:t>
      </w:r>
      <w:proofErr w:type="gramEnd"/>
      <w:r>
        <w:rPr>
          <w:lang w:eastAsia="zh-CN"/>
        </w:rPr>
        <w:t xml:space="preserve"> for example, perception modality, channel device, or channel body mask.</w:t>
      </w:r>
    </w:p>
    <w:p w14:paraId="396F3FF2" w14:textId="77777777" w:rsidR="005B2170" w:rsidRDefault="005B2170">
      <w:pPr>
        <w:pStyle w:val="ANNEX"/>
        <w:rPr>
          <w:lang w:eastAsia="zh-CN"/>
        </w:rPr>
      </w:pPr>
      <w:r>
        <w:rPr>
          <w:lang w:eastAsia="zh-CN"/>
        </w:rPr>
        <w:lastRenderedPageBreak/>
        <w:br/>
      </w:r>
      <w:bookmarkStart w:id="1833" w:name="_Toc115263310"/>
      <w:bookmarkStart w:id="1834" w:name="_Toc134530136"/>
      <w:r w:rsidRPr="00C8155A">
        <w:rPr>
          <w:b w:val="0"/>
          <w:bCs/>
          <w:lang w:eastAsia="zh-CN"/>
        </w:rPr>
        <w:t>(informative)</w:t>
      </w:r>
      <w:r>
        <w:rPr>
          <w:lang w:eastAsia="zh-CN"/>
        </w:rPr>
        <w:br/>
      </w:r>
      <w:r>
        <w:rPr>
          <w:lang w:eastAsia="zh-CN"/>
        </w:rPr>
        <w:br/>
        <w:t>Player handling of MIHS tracks</w:t>
      </w:r>
      <w:bookmarkEnd w:id="1833"/>
      <w:bookmarkEnd w:id="1834"/>
    </w:p>
    <w:p w14:paraId="7BF50AA4" w14:textId="77777777" w:rsidR="005B2170" w:rsidRPr="003176D3" w:rsidRDefault="005B2170">
      <w:pPr>
        <w:pStyle w:val="a2"/>
      </w:pPr>
      <w:bookmarkStart w:id="1835" w:name="_Toc115263311"/>
      <w:bookmarkStart w:id="1836" w:name="_Toc134530137"/>
      <w:r>
        <w:t>General</w:t>
      </w:r>
      <w:bookmarkEnd w:id="1835"/>
      <w:bookmarkEnd w:id="1836"/>
    </w:p>
    <w:p w14:paraId="02A62CB8" w14:textId="77777777" w:rsidR="005B2170" w:rsidRDefault="005B2170" w:rsidP="00874035">
      <w:pPr>
        <w:pStyle w:val="BodyText"/>
        <w:rPr>
          <w:lang w:eastAsia="zh-CN"/>
        </w:rPr>
      </w:pPr>
      <w:r>
        <w:rPr>
          <w:lang w:eastAsia="zh-CN"/>
        </w:rPr>
        <w:t xml:space="preserve">Media players that support MIHS tracks should render as much of the haptic content in the tracks as possible. Depending on the capabilities of the available haptic devices, a player may map or transform haptic </w:t>
      </w:r>
      <w:proofErr w:type="gramStart"/>
      <w:r>
        <w:rPr>
          <w:lang w:eastAsia="zh-CN"/>
        </w:rPr>
        <w:t>content;</w:t>
      </w:r>
      <w:proofErr w:type="gramEnd"/>
      <w:r>
        <w:rPr>
          <w:lang w:eastAsia="zh-CN"/>
        </w:rPr>
        <w:t xml:space="preserve"> for example:</w:t>
      </w:r>
    </w:p>
    <w:p w14:paraId="3C0E3B20" w14:textId="77777777" w:rsidR="005B2170" w:rsidRDefault="005B2170">
      <w:pPr>
        <w:pStyle w:val="ListParagraph"/>
        <w:numPr>
          <w:ilvl w:val="0"/>
          <w:numId w:val="5"/>
        </w:numPr>
        <w:rPr>
          <w:lang w:eastAsia="zh-CN"/>
        </w:rPr>
      </w:pPr>
      <w:r>
        <w:rPr>
          <w:lang w:eastAsia="zh-CN"/>
        </w:rPr>
        <w:t xml:space="preserve">from one body part (specified in a channel) to </w:t>
      </w:r>
      <w:proofErr w:type="gramStart"/>
      <w:r>
        <w:rPr>
          <w:lang w:eastAsia="zh-CN"/>
        </w:rPr>
        <w:t>another;</w:t>
      </w:r>
      <w:proofErr w:type="gramEnd"/>
    </w:p>
    <w:p w14:paraId="08FF21E2" w14:textId="77777777" w:rsidR="005B2170" w:rsidRDefault="005B2170">
      <w:pPr>
        <w:pStyle w:val="ListParagraph"/>
        <w:numPr>
          <w:ilvl w:val="0"/>
          <w:numId w:val="5"/>
        </w:numPr>
        <w:rPr>
          <w:lang w:eastAsia="zh-CN"/>
        </w:rPr>
      </w:pPr>
      <w:r>
        <w:rPr>
          <w:lang w:eastAsia="zh-CN"/>
        </w:rPr>
        <w:t xml:space="preserve">from one device type or set of device characteristics (specified in a track) to </w:t>
      </w:r>
      <w:proofErr w:type="gramStart"/>
      <w:r>
        <w:rPr>
          <w:lang w:eastAsia="zh-CN"/>
        </w:rPr>
        <w:t>another;</w:t>
      </w:r>
      <w:proofErr w:type="gramEnd"/>
    </w:p>
    <w:p w14:paraId="3EC38AC2" w14:textId="77777777" w:rsidR="005B2170" w:rsidRDefault="005B2170">
      <w:pPr>
        <w:pStyle w:val="ListParagraph"/>
        <w:numPr>
          <w:ilvl w:val="0"/>
          <w:numId w:val="5"/>
        </w:numPr>
        <w:rPr>
          <w:lang w:eastAsia="zh-CN"/>
        </w:rPr>
      </w:pPr>
      <w:r>
        <w:rPr>
          <w:lang w:eastAsia="zh-CN"/>
        </w:rPr>
        <w:t>from one haptic modality (specified in a perception) to another.</w:t>
      </w:r>
    </w:p>
    <w:p w14:paraId="35D3F1B4" w14:textId="5B4503C1" w:rsidR="00B23D19" w:rsidRPr="005B2170" w:rsidRDefault="005B2170" w:rsidP="00874035">
      <w:pPr>
        <w:pStyle w:val="BodyText"/>
        <w:rPr>
          <w:rFonts w:cs="Times New Roman"/>
          <w:lang w:eastAsia="zh-CN"/>
        </w:rPr>
      </w:pPr>
      <w:r>
        <w:rPr>
          <w:lang w:eastAsia="zh-CN"/>
        </w:rPr>
        <w:t>A player may be incapable of performing certain transformations, or may decide that certain mappings are inappropriate, and may render none or some of the MIHS tracks rather than all.</w:t>
      </w:r>
    </w:p>
    <w:sectPr w:rsidR="00B23D19" w:rsidRPr="005B2170" w:rsidSect="0003781A">
      <w:footerReference w:type="default" r:id="rId29"/>
      <w:pgSz w:w="11900" w:h="16840"/>
      <w:pgMar w:top="1701"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5" w:author="Henry Da Costa" w:date="2022-09-01T15:55:00Z" w:initials="HDC">
    <w:p w14:paraId="1B1324A2" w14:textId="77777777" w:rsidR="005B2170" w:rsidRDefault="005B2170" w:rsidP="005B2170">
      <w:r>
        <w:rPr>
          <w:rStyle w:val="CommentReference"/>
        </w:rPr>
        <w:annotationRef/>
      </w:r>
      <w:r>
        <w:t>Not sure how to reference ISO/IEC 23090-31 while it is a working draft.</w:t>
      </w:r>
    </w:p>
  </w:comment>
  <w:comment w:id="356" w:author="Yeshwant Muthusamy" w:date="2022-09-06T16:29:00Z" w:initials="YM">
    <w:p w14:paraId="48710F60" w14:textId="77777777" w:rsidR="005B2170" w:rsidRDefault="005B2170" w:rsidP="005B2170">
      <w:r>
        <w:t>It is a valid subdivision that was approved between MPEG 138 and MPEG 139. So it can be used.</w:t>
      </w:r>
      <w:r>
        <w:rPr>
          <w:rStyle w:val="CommentReference"/>
        </w:rPr>
        <w:annotationRef/>
      </w:r>
    </w:p>
  </w:comment>
  <w:comment w:id="401" w:author="Iraj Sodagar" w:date="2023-04-16T18:52:00Z" w:initials="IS">
    <w:p w14:paraId="1C3705FC" w14:textId="77777777" w:rsidR="00451EE5" w:rsidRDefault="00451EE5" w:rsidP="00451EE5">
      <w:pPr>
        <w:pStyle w:val="CommentText"/>
      </w:pPr>
      <w:r>
        <w:rPr>
          <w:rStyle w:val="CommentReference"/>
        </w:rPr>
        <w:annotationRef/>
      </w:r>
      <w:r>
        <w:t>This is not clear in haptics spec either</w:t>
      </w:r>
    </w:p>
  </w:comment>
  <w:comment w:id="1819" w:author="Henry Da Costa" w:date="2022-09-27T15:38:00Z" w:initials="HDC">
    <w:p w14:paraId="0AB29B4D" w14:textId="77777777" w:rsidR="005B2170" w:rsidRDefault="005B2170" w:rsidP="005B2170">
      <w:r>
        <w:rPr>
          <w:rStyle w:val="CommentReference"/>
        </w:rPr>
        <w:annotationRef/>
      </w:r>
      <w:r>
        <w:t>Eventually, this may become normative.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1324A2" w15:done="1"/>
  <w15:commentEx w15:paraId="48710F60" w15:paraIdParent="1B1324A2" w15:done="1"/>
  <w15:commentEx w15:paraId="1C3705FC" w15:done="0"/>
  <w15:commentEx w15:paraId="0AB29B4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E628" w16cex:dateUtc="2022-09-01T19:55:00Z"/>
  <w16cex:commentExtensible w16cex:durableId="26CDE627" w16cex:dateUtc="2022-09-06T21:29:00Z"/>
  <w16cex:commentExtensible w16cex:durableId="27E6C257" w16cex:dateUtc="2023-04-17T01:52:00Z"/>
  <w16cex:commentExtensible w16cex:durableId="26DD9778" w16cex:dateUtc="2022-09-27T1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1324A2" w16cid:durableId="26CDE628"/>
  <w16cid:commentId w16cid:paraId="48710F60" w16cid:durableId="26CDE627"/>
  <w16cid:commentId w16cid:paraId="1C3705FC" w16cid:durableId="27E6C257"/>
  <w16cid:commentId w16cid:paraId="0AB29B4D" w16cid:durableId="26DD97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C9BF" w14:textId="77777777" w:rsidR="00BE3C49" w:rsidRDefault="00BE3C49" w:rsidP="009E784A">
      <w:r>
        <w:separator/>
      </w:r>
    </w:p>
  </w:endnote>
  <w:endnote w:type="continuationSeparator" w:id="0">
    <w:p w14:paraId="4C0B15D3" w14:textId="77777777" w:rsidR="00BE3C49" w:rsidRDefault="00BE3C49" w:rsidP="009E784A">
      <w:r>
        <w:continuationSeparator/>
      </w:r>
    </w:p>
  </w:endnote>
  <w:endnote w:type="continuationNotice" w:id="1">
    <w:p w14:paraId="200FC22F" w14:textId="77777777" w:rsidR="00BE3C49" w:rsidRDefault="00BE3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542206B" w14:textId="386DAECE" w:rsidR="00385C5D" w:rsidRDefault="00385C5D" w:rsidP="005B21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263C8" w14:textId="77777777" w:rsidR="00BE3C49" w:rsidRDefault="00BE3C49" w:rsidP="009E784A">
      <w:r>
        <w:separator/>
      </w:r>
    </w:p>
  </w:footnote>
  <w:footnote w:type="continuationSeparator" w:id="0">
    <w:p w14:paraId="0FEB2FA0" w14:textId="77777777" w:rsidR="00BE3C49" w:rsidRDefault="00BE3C49" w:rsidP="009E784A">
      <w:r>
        <w:continuationSeparator/>
      </w:r>
    </w:p>
  </w:footnote>
  <w:footnote w:type="continuationNotice" w:id="1">
    <w:p w14:paraId="1B3AA8B9" w14:textId="77777777" w:rsidR="00BE3C49" w:rsidRDefault="00BE3C49"/>
  </w:footnote>
  <w:footnote w:id="2">
    <w:p w14:paraId="00FC8615" w14:textId="77777777" w:rsidR="005B2170" w:rsidRPr="003933C9" w:rsidRDefault="005B2170" w:rsidP="0003781A">
      <w:pPr>
        <w:pStyle w:val="FootnoteText"/>
        <w:rPr>
          <w:rFonts w:ascii="Arial" w:hAnsi="Arial" w:cs="Arial"/>
          <w:sz w:val="20"/>
        </w:rPr>
      </w:pPr>
      <w:r>
        <w:rPr>
          <w:rStyle w:val="FootnoteReference"/>
        </w:rPr>
        <w:footnoteRef/>
      </w:r>
      <w:r>
        <w:t xml:space="preserve"> Once ‘haptics’ is approved as a top-level media type by IETF. There is a proposal to that effect pending with the IETF: </w:t>
      </w:r>
      <w:hyperlink r:id="rId1" w:history="1">
        <w:r>
          <w:rPr>
            <w:color w:val="0000FF"/>
            <w:u w:val="single"/>
          </w:rPr>
          <w:t>https://datatracker.ietf.org/doc/draft-ietf-mediaman-haptics/01/</w:t>
        </w:r>
      </w:hyperlink>
      <w:r>
        <w:t>. It is expected to be approved as a Standards Track RFC in the next few months.</w:t>
      </w:r>
    </w:p>
  </w:footnote>
  <w:footnote w:id="3">
    <w:p w14:paraId="72B09470" w14:textId="77777777" w:rsidR="005B2170" w:rsidRPr="000D38B9" w:rsidRDefault="005B2170" w:rsidP="005B2170">
      <w:pPr>
        <w:pStyle w:val="FootnoteText"/>
      </w:pPr>
      <w:r>
        <w:rPr>
          <w:rStyle w:val="FootnoteReference"/>
        </w:rPr>
        <w:footnoteRef/>
      </w:r>
      <w:r>
        <w:t xml:space="preserve"> The registration of the Object Type for haptics has not been initiated yet; expected shortly.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5E068FA4"/>
    <w:lvl w:ilvl="0">
      <w:start w:val="1"/>
      <w:numFmt w:val="upperLetter"/>
      <w:pStyle w:val="ANNEX"/>
      <w:suff w:val="nothing"/>
      <w:lvlText w:val="Annex %1"/>
      <w:lvlJc w:val="left"/>
      <w:pPr>
        <w:ind w:left="0" w:firstLine="0"/>
      </w:pPr>
      <w:rPr>
        <w:rFonts w:ascii="Cambria" w:hAnsi="Cambria" w:hint="default"/>
        <w:b/>
        <w:i w:val="0"/>
        <w:sz w:val="28"/>
      </w:rPr>
    </w:lvl>
    <w:lvl w:ilvl="1">
      <w:start w:val="1"/>
      <w:numFmt w:val="decimal"/>
      <w:pStyle w:val="a2"/>
      <w:lvlText w:val="%1.%2"/>
      <w:lvlJc w:val="left"/>
      <w:pPr>
        <w:tabs>
          <w:tab w:val="num" w:pos="36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A1C5EDF"/>
    <w:multiLevelType w:val="hybridMultilevel"/>
    <w:tmpl w:val="D412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7F389B"/>
    <w:multiLevelType w:val="hybridMultilevel"/>
    <w:tmpl w:val="ADB468A0"/>
    <w:lvl w:ilvl="0" w:tplc="EDE29536">
      <w:start w:val="1"/>
      <w:numFmt w:val="bullet"/>
      <w:lvlText w:val="—"/>
      <w:lvlJc w:val="left"/>
      <w:pPr>
        <w:ind w:left="360" w:hanging="360"/>
      </w:pPr>
      <w:rPr>
        <w:rFonts w:ascii="Cambria" w:hAnsi="Cambria" w:hint="default"/>
        <w:color w:val="211D1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43F2661A"/>
    <w:multiLevelType w:val="hybridMultilevel"/>
    <w:tmpl w:val="9C004FE0"/>
    <w:lvl w:ilvl="0" w:tplc="5AC48BB8">
      <w:numFmt w:val="bullet"/>
      <w:lvlText w:val="—"/>
      <w:lvlJc w:val="left"/>
      <w:pPr>
        <w:ind w:left="360" w:hanging="360"/>
      </w:pPr>
      <w:rPr>
        <w:rFonts w:ascii="Cambria" w:eastAsia="Arial" w:hAnsi="Cambria" w:cs="Cambria" w:hint="default"/>
        <w:color w:val="211D1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87B5DE1"/>
    <w:multiLevelType w:val="hybridMultilevel"/>
    <w:tmpl w:val="15746894"/>
    <w:lvl w:ilvl="0" w:tplc="948E951C">
      <w:start w:val="1"/>
      <w:numFmt w:val="bullet"/>
      <w:lvlText w:val="—"/>
      <w:lvlJc w:val="left"/>
      <w:pPr>
        <w:ind w:left="360" w:hanging="360"/>
      </w:pPr>
      <w:rPr>
        <w:rFonts w:ascii="Cambria" w:hAnsi="Cambri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4C20368C"/>
    <w:multiLevelType w:val="hybridMultilevel"/>
    <w:tmpl w:val="97FA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9A72FF"/>
    <w:multiLevelType w:val="hybridMultilevel"/>
    <w:tmpl w:val="D1F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50F2E17"/>
    <w:multiLevelType w:val="hybridMultilevel"/>
    <w:tmpl w:val="21680820"/>
    <w:lvl w:ilvl="0" w:tplc="EDE29536">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7200FD9"/>
    <w:multiLevelType w:val="hybridMultilevel"/>
    <w:tmpl w:val="47B4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C3584A"/>
    <w:multiLevelType w:val="hybridMultilevel"/>
    <w:tmpl w:val="8E888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F5365D"/>
    <w:multiLevelType w:val="hybridMultilevel"/>
    <w:tmpl w:val="AA92503C"/>
    <w:lvl w:ilvl="0" w:tplc="EDE29536">
      <w:start w:val="1"/>
      <w:numFmt w:val="bullet"/>
      <w:lvlText w:val="—"/>
      <w:lvlJc w:val="left"/>
      <w:pPr>
        <w:ind w:left="720" w:hanging="360"/>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6A46F7"/>
    <w:multiLevelType w:val="multilevel"/>
    <w:tmpl w:val="7834D5F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4036577">
    <w:abstractNumId w:val="12"/>
  </w:num>
  <w:num w:numId="2" w16cid:durableId="1461729454">
    <w:abstractNumId w:val="0"/>
  </w:num>
  <w:num w:numId="3" w16cid:durableId="1443842764">
    <w:abstractNumId w:val="1"/>
  </w:num>
  <w:num w:numId="4" w16cid:durableId="969674347">
    <w:abstractNumId w:val="5"/>
  </w:num>
  <w:num w:numId="5" w16cid:durableId="2017078032">
    <w:abstractNumId w:val="10"/>
  </w:num>
  <w:num w:numId="6" w16cid:durableId="1191727002">
    <w:abstractNumId w:val="9"/>
  </w:num>
  <w:num w:numId="7" w16cid:durableId="4029162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879767">
    <w:abstractNumId w:val="7"/>
  </w:num>
  <w:num w:numId="9" w16cid:durableId="74330194">
    <w:abstractNumId w:val="8"/>
  </w:num>
  <w:num w:numId="10" w16cid:durableId="1536232210">
    <w:abstractNumId w:val="11"/>
  </w:num>
  <w:num w:numId="11" w16cid:durableId="682317173">
    <w:abstractNumId w:val="3"/>
  </w:num>
  <w:num w:numId="12" w16cid:durableId="1047921215">
    <w:abstractNumId w:val="2"/>
  </w:num>
  <w:num w:numId="13" w16cid:durableId="1035354198">
    <w:abstractNumId w:val="6"/>
  </w:num>
  <w:num w:numId="14" w16cid:durableId="1239709160">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nry Da Costa">
    <w15:presenceInfo w15:providerId="AD" w15:userId="S::hdacosta@immersion.com::fd1caf71-16e6-473a-875f-c85aaf9ca22e"/>
  </w15:person>
  <w15:person w15:author="Yeshwant Muthusamy">
    <w15:presenceInfo w15:providerId="None" w15:userId="Yeshwant Muthusamy"/>
  </w15:person>
  <w15:person w15:author="Iraj Sodagar">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36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6835"/>
    <w:rsid w:val="000156D3"/>
    <w:rsid w:val="00020F37"/>
    <w:rsid w:val="0003781A"/>
    <w:rsid w:val="0004172F"/>
    <w:rsid w:val="00046951"/>
    <w:rsid w:val="00054667"/>
    <w:rsid w:val="00055DEA"/>
    <w:rsid w:val="00055EF6"/>
    <w:rsid w:val="00084EDF"/>
    <w:rsid w:val="0009411F"/>
    <w:rsid w:val="00094956"/>
    <w:rsid w:val="00096691"/>
    <w:rsid w:val="000968DA"/>
    <w:rsid w:val="000A0E31"/>
    <w:rsid w:val="000A193F"/>
    <w:rsid w:val="000A1FAC"/>
    <w:rsid w:val="000A2CBF"/>
    <w:rsid w:val="000A3529"/>
    <w:rsid w:val="000C581B"/>
    <w:rsid w:val="000C78E6"/>
    <w:rsid w:val="000D3CDC"/>
    <w:rsid w:val="000E1069"/>
    <w:rsid w:val="000E75C6"/>
    <w:rsid w:val="000F0105"/>
    <w:rsid w:val="000F399C"/>
    <w:rsid w:val="000F645C"/>
    <w:rsid w:val="00101E8A"/>
    <w:rsid w:val="00103FAF"/>
    <w:rsid w:val="001166A4"/>
    <w:rsid w:val="00121280"/>
    <w:rsid w:val="0012133D"/>
    <w:rsid w:val="00122E0D"/>
    <w:rsid w:val="00127FE3"/>
    <w:rsid w:val="00131858"/>
    <w:rsid w:val="00132321"/>
    <w:rsid w:val="00133783"/>
    <w:rsid w:val="00140316"/>
    <w:rsid w:val="00141951"/>
    <w:rsid w:val="00143984"/>
    <w:rsid w:val="0015620F"/>
    <w:rsid w:val="00161A22"/>
    <w:rsid w:val="00164E59"/>
    <w:rsid w:val="0017051E"/>
    <w:rsid w:val="001731FF"/>
    <w:rsid w:val="00176801"/>
    <w:rsid w:val="001831D6"/>
    <w:rsid w:val="0018563E"/>
    <w:rsid w:val="001876A4"/>
    <w:rsid w:val="00190D0C"/>
    <w:rsid w:val="0019246E"/>
    <w:rsid w:val="001943D3"/>
    <w:rsid w:val="00196997"/>
    <w:rsid w:val="001972B1"/>
    <w:rsid w:val="001A11E4"/>
    <w:rsid w:val="001A5DCA"/>
    <w:rsid w:val="001C7F11"/>
    <w:rsid w:val="001D05AE"/>
    <w:rsid w:val="001D5C26"/>
    <w:rsid w:val="001D752C"/>
    <w:rsid w:val="001E4276"/>
    <w:rsid w:val="001F2185"/>
    <w:rsid w:val="001F3C2D"/>
    <w:rsid w:val="001F4E87"/>
    <w:rsid w:val="00201D96"/>
    <w:rsid w:val="00203759"/>
    <w:rsid w:val="00205ED2"/>
    <w:rsid w:val="002117B3"/>
    <w:rsid w:val="00223C51"/>
    <w:rsid w:val="002274B2"/>
    <w:rsid w:val="00232E74"/>
    <w:rsid w:val="00240356"/>
    <w:rsid w:val="00253B55"/>
    <w:rsid w:val="00256571"/>
    <w:rsid w:val="00262454"/>
    <w:rsid w:val="00262A4B"/>
    <w:rsid w:val="00263789"/>
    <w:rsid w:val="00272375"/>
    <w:rsid w:val="002840B7"/>
    <w:rsid w:val="0028634A"/>
    <w:rsid w:val="002912FE"/>
    <w:rsid w:val="002A06EC"/>
    <w:rsid w:val="002A1362"/>
    <w:rsid w:val="002A2A80"/>
    <w:rsid w:val="002A379B"/>
    <w:rsid w:val="002A75C8"/>
    <w:rsid w:val="002B7B1B"/>
    <w:rsid w:val="002C2E6D"/>
    <w:rsid w:val="002C7C00"/>
    <w:rsid w:val="002D71B6"/>
    <w:rsid w:val="002F7999"/>
    <w:rsid w:val="00305EFB"/>
    <w:rsid w:val="003101D6"/>
    <w:rsid w:val="0031587A"/>
    <w:rsid w:val="00315FE0"/>
    <w:rsid w:val="003226C8"/>
    <w:rsid w:val="00337908"/>
    <w:rsid w:val="00344886"/>
    <w:rsid w:val="0034698B"/>
    <w:rsid w:val="00354E21"/>
    <w:rsid w:val="00356818"/>
    <w:rsid w:val="00360792"/>
    <w:rsid w:val="00360F9B"/>
    <w:rsid w:val="003621AF"/>
    <w:rsid w:val="00365126"/>
    <w:rsid w:val="00366451"/>
    <w:rsid w:val="00367874"/>
    <w:rsid w:val="00371FB7"/>
    <w:rsid w:val="00374B2E"/>
    <w:rsid w:val="00382801"/>
    <w:rsid w:val="0038289D"/>
    <w:rsid w:val="00385C5D"/>
    <w:rsid w:val="00392397"/>
    <w:rsid w:val="003B0FC6"/>
    <w:rsid w:val="003B6FDF"/>
    <w:rsid w:val="003C1F19"/>
    <w:rsid w:val="003C652E"/>
    <w:rsid w:val="003C68C1"/>
    <w:rsid w:val="003C70C4"/>
    <w:rsid w:val="003D16CB"/>
    <w:rsid w:val="003F7EF1"/>
    <w:rsid w:val="00400F6B"/>
    <w:rsid w:val="00405B23"/>
    <w:rsid w:val="00412469"/>
    <w:rsid w:val="00413B56"/>
    <w:rsid w:val="00425C13"/>
    <w:rsid w:val="0043430C"/>
    <w:rsid w:val="00435BEA"/>
    <w:rsid w:val="00445465"/>
    <w:rsid w:val="00451EE5"/>
    <w:rsid w:val="004544E1"/>
    <w:rsid w:val="00454A28"/>
    <w:rsid w:val="00464F78"/>
    <w:rsid w:val="00474642"/>
    <w:rsid w:val="00477E4C"/>
    <w:rsid w:val="00482626"/>
    <w:rsid w:val="00486D69"/>
    <w:rsid w:val="004911AA"/>
    <w:rsid w:val="004921C0"/>
    <w:rsid w:val="004A6E84"/>
    <w:rsid w:val="004B02AF"/>
    <w:rsid w:val="004B1F5E"/>
    <w:rsid w:val="004B7930"/>
    <w:rsid w:val="004C1854"/>
    <w:rsid w:val="004C5A87"/>
    <w:rsid w:val="004D0EA8"/>
    <w:rsid w:val="004D2805"/>
    <w:rsid w:val="004D74A6"/>
    <w:rsid w:val="004D75F8"/>
    <w:rsid w:val="004E45B6"/>
    <w:rsid w:val="004E4982"/>
    <w:rsid w:val="004E6830"/>
    <w:rsid w:val="004F32DB"/>
    <w:rsid w:val="004F48D9"/>
    <w:rsid w:val="004F5195"/>
    <w:rsid w:val="004F5473"/>
    <w:rsid w:val="0050432E"/>
    <w:rsid w:val="00521595"/>
    <w:rsid w:val="0052309E"/>
    <w:rsid w:val="00535FFF"/>
    <w:rsid w:val="00544011"/>
    <w:rsid w:val="005612C2"/>
    <w:rsid w:val="00563000"/>
    <w:rsid w:val="00570497"/>
    <w:rsid w:val="005719ED"/>
    <w:rsid w:val="00572461"/>
    <w:rsid w:val="00573AB6"/>
    <w:rsid w:val="00587072"/>
    <w:rsid w:val="005A6B1F"/>
    <w:rsid w:val="005B2170"/>
    <w:rsid w:val="005B3723"/>
    <w:rsid w:val="005C2A51"/>
    <w:rsid w:val="005C7DDA"/>
    <w:rsid w:val="005D0C5F"/>
    <w:rsid w:val="005D4DBE"/>
    <w:rsid w:val="005D5E9A"/>
    <w:rsid w:val="005E18E2"/>
    <w:rsid w:val="005E294C"/>
    <w:rsid w:val="005E5F68"/>
    <w:rsid w:val="005E6B28"/>
    <w:rsid w:val="005E7103"/>
    <w:rsid w:val="005F199F"/>
    <w:rsid w:val="005F3966"/>
    <w:rsid w:val="00601603"/>
    <w:rsid w:val="00603B4F"/>
    <w:rsid w:val="0061024F"/>
    <w:rsid w:val="00620B7C"/>
    <w:rsid w:val="006244D2"/>
    <w:rsid w:val="006253F2"/>
    <w:rsid w:val="0063127E"/>
    <w:rsid w:val="00636C7F"/>
    <w:rsid w:val="00636FD5"/>
    <w:rsid w:val="00637E86"/>
    <w:rsid w:val="00641BD0"/>
    <w:rsid w:val="00641ECD"/>
    <w:rsid w:val="0065226E"/>
    <w:rsid w:val="00660525"/>
    <w:rsid w:val="00660987"/>
    <w:rsid w:val="00667206"/>
    <w:rsid w:val="00671C2E"/>
    <w:rsid w:val="00672129"/>
    <w:rsid w:val="006723E9"/>
    <w:rsid w:val="00675F77"/>
    <w:rsid w:val="00684254"/>
    <w:rsid w:val="00691123"/>
    <w:rsid w:val="006923A8"/>
    <w:rsid w:val="0069567E"/>
    <w:rsid w:val="00695A70"/>
    <w:rsid w:val="00696051"/>
    <w:rsid w:val="006A0985"/>
    <w:rsid w:val="006B3B41"/>
    <w:rsid w:val="006B769C"/>
    <w:rsid w:val="006C1B1E"/>
    <w:rsid w:val="006D2D2A"/>
    <w:rsid w:val="006D61CC"/>
    <w:rsid w:val="006E2D28"/>
    <w:rsid w:val="006E35A6"/>
    <w:rsid w:val="006E4D98"/>
    <w:rsid w:val="006F3CAC"/>
    <w:rsid w:val="006F5FB7"/>
    <w:rsid w:val="00704800"/>
    <w:rsid w:val="00706D75"/>
    <w:rsid w:val="007121F5"/>
    <w:rsid w:val="00715B8E"/>
    <w:rsid w:val="00716778"/>
    <w:rsid w:val="00730671"/>
    <w:rsid w:val="00730691"/>
    <w:rsid w:val="00733826"/>
    <w:rsid w:val="00736196"/>
    <w:rsid w:val="0074164E"/>
    <w:rsid w:val="0075425A"/>
    <w:rsid w:val="00761E27"/>
    <w:rsid w:val="00762447"/>
    <w:rsid w:val="00764E23"/>
    <w:rsid w:val="007659F6"/>
    <w:rsid w:val="007715A4"/>
    <w:rsid w:val="00772CF6"/>
    <w:rsid w:val="00794739"/>
    <w:rsid w:val="00794F2B"/>
    <w:rsid w:val="007B00FF"/>
    <w:rsid w:val="007B7406"/>
    <w:rsid w:val="007C5F21"/>
    <w:rsid w:val="007E2FB3"/>
    <w:rsid w:val="007E70A2"/>
    <w:rsid w:val="007E7398"/>
    <w:rsid w:val="007F001C"/>
    <w:rsid w:val="007F543C"/>
    <w:rsid w:val="00800CB0"/>
    <w:rsid w:val="00800D6C"/>
    <w:rsid w:val="00810704"/>
    <w:rsid w:val="00815EEE"/>
    <w:rsid w:val="00833EE3"/>
    <w:rsid w:val="008342DA"/>
    <w:rsid w:val="00845487"/>
    <w:rsid w:val="008455BE"/>
    <w:rsid w:val="008501D6"/>
    <w:rsid w:val="008530E8"/>
    <w:rsid w:val="0085670D"/>
    <w:rsid w:val="00863D9F"/>
    <w:rsid w:val="0086678F"/>
    <w:rsid w:val="00867A22"/>
    <w:rsid w:val="00867D6C"/>
    <w:rsid w:val="00874035"/>
    <w:rsid w:val="00874D90"/>
    <w:rsid w:val="008870C0"/>
    <w:rsid w:val="00897EF2"/>
    <w:rsid w:val="008A1C17"/>
    <w:rsid w:val="008A2273"/>
    <w:rsid w:val="008B7437"/>
    <w:rsid w:val="008D06F1"/>
    <w:rsid w:val="008E016A"/>
    <w:rsid w:val="008E7795"/>
    <w:rsid w:val="008F5F17"/>
    <w:rsid w:val="008F5FA4"/>
    <w:rsid w:val="00904E3D"/>
    <w:rsid w:val="009134AD"/>
    <w:rsid w:val="00921D14"/>
    <w:rsid w:val="0092202D"/>
    <w:rsid w:val="00922A39"/>
    <w:rsid w:val="00927F54"/>
    <w:rsid w:val="00933098"/>
    <w:rsid w:val="00941CEE"/>
    <w:rsid w:val="009457E2"/>
    <w:rsid w:val="00946AAA"/>
    <w:rsid w:val="00954B0D"/>
    <w:rsid w:val="00961D61"/>
    <w:rsid w:val="009636E0"/>
    <w:rsid w:val="00963B29"/>
    <w:rsid w:val="009648B1"/>
    <w:rsid w:val="00965495"/>
    <w:rsid w:val="00980E7B"/>
    <w:rsid w:val="00990C0E"/>
    <w:rsid w:val="00992EBF"/>
    <w:rsid w:val="009B09C2"/>
    <w:rsid w:val="009B52F7"/>
    <w:rsid w:val="009B5913"/>
    <w:rsid w:val="009C23CD"/>
    <w:rsid w:val="009C5AAC"/>
    <w:rsid w:val="009C630B"/>
    <w:rsid w:val="009D3CAB"/>
    <w:rsid w:val="009D4956"/>
    <w:rsid w:val="009D5D9F"/>
    <w:rsid w:val="009E65AC"/>
    <w:rsid w:val="009E6BCA"/>
    <w:rsid w:val="009E784A"/>
    <w:rsid w:val="009F2E43"/>
    <w:rsid w:val="00A019C2"/>
    <w:rsid w:val="00A04E52"/>
    <w:rsid w:val="00A1200A"/>
    <w:rsid w:val="00A13EE4"/>
    <w:rsid w:val="00A24069"/>
    <w:rsid w:val="00A25EB6"/>
    <w:rsid w:val="00A43A0A"/>
    <w:rsid w:val="00A44411"/>
    <w:rsid w:val="00A51155"/>
    <w:rsid w:val="00A53F0B"/>
    <w:rsid w:val="00A548E7"/>
    <w:rsid w:val="00A74C5F"/>
    <w:rsid w:val="00A74DC7"/>
    <w:rsid w:val="00A80C49"/>
    <w:rsid w:val="00A826C0"/>
    <w:rsid w:val="00A851FA"/>
    <w:rsid w:val="00A86D4E"/>
    <w:rsid w:val="00A91F25"/>
    <w:rsid w:val="00AA05B3"/>
    <w:rsid w:val="00AA6AB1"/>
    <w:rsid w:val="00AC193A"/>
    <w:rsid w:val="00AD0958"/>
    <w:rsid w:val="00AD131D"/>
    <w:rsid w:val="00AE0D4F"/>
    <w:rsid w:val="00AE29CF"/>
    <w:rsid w:val="00AF2C99"/>
    <w:rsid w:val="00AF5D84"/>
    <w:rsid w:val="00B0737C"/>
    <w:rsid w:val="00B07B6D"/>
    <w:rsid w:val="00B23D19"/>
    <w:rsid w:val="00B24CCE"/>
    <w:rsid w:val="00B30E27"/>
    <w:rsid w:val="00B45035"/>
    <w:rsid w:val="00B474B2"/>
    <w:rsid w:val="00B521C0"/>
    <w:rsid w:val="00B5494C"/>
    <w:rsid w:val="00B56EBE"/>
    <w:rsid w:val="00B57712"/>
    <w:rsid w:val="00B608A1"/>
    <w:rsid w:val="00B6322F"/>
    <w:rsid w:val="00B658AC"/>
    <w:rsid w:val="00B67B8D"/>
    <w:rsid w:val="00B7245C"/>
    <w:rsid w:val="00B7792A"/>
    <w:rsid w:val="00B960D1"/>
    <w:rsid w:val="00B97926"/>
    <w:rsid w:val="00BA4AA3"/>
    <w:rsid w:val="00BA5862"/>
    <w:rsid w:val="00BA7A06"/>
    <w:rsid w:val="00BB46B9"/>
    <w:rsid w:val="00BC0AA8"/>
    <w:rsid w:val="00BC3F33"/>
    <w:rsid w:val="00BE3711"/>
    <w:rsid w:val="00BE3C49"/>
    <w:rsid w:val="00BE3F6B"/>
    <w:rsid w:val="00BF1161"/>
    <w:rsid w:val="00BF7B60"/>
    <w:rsid w:val="00C07039"/>
    <w:rsid w:val="00C2011F"/>
    <w:rsid w:val="00C21634"/>
    <w:rsid w:val="00C21D04"/>
    <w:rsid w:val="00C21FD6"/>
    <w:rsid w:val="00C22CAF"/>
    <w:rsid w:val="00C23BCB"/>
    <w:rsid w:val="00C31280"/>
    <w:rsid w:val="00C375DF"/>
    <w:rsid w:val="00C42858"/>
    <w:rsid w:val="00C46754"/>
    <w:rsid w:val="00C6615D"/>
    <w:rsid w:val="00C66EBF"/>
    <w:rsid w:val="00C716D2"/>
    <w:rsid w:val="00C75718"/>
    <w:rsid w:val="00C82205"/>
    <w:rsid w:val="00C940A6"/>
    <w:rsid w:val="00C96136"/>
    <w:rsid w:val="00CA22EB"/>
    <w:rsid w:val="00CA4354"/>
    <w:rsid w:val="00CA4C9B"/>
    <w:rsid w:val="00CA6307"/>
    <w:rsid w:val="00CB64C6"/>
    <w:rsid w:val="00CB798F"/>
    <w:rsid w:val="00CC34D8"/>
    <w:rsid w:val="00CC4877"/>
    <w:rsid w:val="00CC53D5"/>
    <w:rsid w:val="00CC56E3"/>
    <w:rsid w:val="00CC67D9"/>
    <w:rsid w:val="00CC6B4C"/>
    <w:rsid w:val="00CD2CC9"/>
    <w:rsid w:val="00CD36BE"/>
    <w:rsid w:val="00CE1722"/>
    <w:rsid w:val="00CE7270"/>
    <w:rsid w:val="00CF1629"/>
    <w:rsid w:val="00D0385A"/>
    <w:rsid w:val="00D0647A"/>
    <w:rsid w:val="00D10B53"/>
    <w:rsid w:val="00D256C3"/>
    <w:rsid w:val="00D2600D"/>
    <w:rsid w:val="00D260AD"/>
    <w:rsid w:val="00D3245D"/>
    <w:rsid w:val="00D41140"/>
    <w:rsid w:val="00D43BD1"/>
    <w:rsid w:val="00D4426E"/>
    <w:rsid w:val="00D46611"/>
    <w:rsid w:val="00D50840"/>
    <w:rsid w:val="00D5192B"/>
    <w:rsid w:val="00D53ED0"/>
    <w:rsid w:val="00D551E6"/>
    <w:rsid w:val="00D63CB9"/>
    <w:rsid w:val="00D709E9"/>
    <w:rsid w:val="00D70A54"/>
    <w:rsid w:val="00D916D6"/>
    <w:rsid w:val="00DA4DCE"/>
    <w:rsid w:val="00DB0EB4"/>
    <w:rsid w:val="00DB2681"/>
    <w:rsid w:val="00DB28A3"/>
    <w:rsid w:val="00DB641C"/>
    <w:rsid w:val="00DB6CDE"/>
    <w:rsid w:val="00DC2E4C"/>
    <w:rsid w:val="00DD1665"/>
    <w:rsid w:val="00E020C9"/>
    <w:rsid w:val="00E06B43"/>
    <w:rsid w:val="00E07EBE"/>
    <w:rsid w:val="00E235B2"/>
    <w:rsid w:val="00E23973"/>
    <w:rsid w:val="00E2775F"/>
    <w:rsid w:val="00E422CB"/>
    <w:rsid w:val="00E43309"/>
    <w:rsid w:val="00E46855"/>
    <w:rsid w:val="00E47900"/>
    <w:rsid w:val="00E5044A"/>
    <w:rsid w:val="00E565AB"/>
    <w:rsid w:val="00E63169"/>
    <w:rsid w:val="00E669C8"/>
    <w:rsid w:val="00E67497"/>
    <w:rsid w:val="00E718F3"/>
    <w:rsid w:val="00E74977"/>
    <w:rsid w:val="00E8043E"/>
    <w:rsid w:val="00E843CE"/>
    <w:rsid w:val="00E85AF3"/>
    <w:rsid w:val="00E9507F"/>
    <w:rsid w:val="00E962DB"/>
    <w:rsid w:val="00E965CC"/>
    <w:rsid w:val="00EA058F"/>
    <w:rsid w:val="00EA37AC"/>
    <w:rsid w:val="00EA5947"/>
    <w:rsid w:val="00EA7203"/>
    <w:rsid w:val="00EC0CFA"/>
    <w:rsid w:val="00ED3117"/>
    <w:rsid w:val="00ED54AD"/>
    <w:rsid w:val="00ED7BA4"/>
    <w:rsid w:val="00EF2511"/>
    <w:rsid w:val="00EF2D59"/>
    <w:rsid w:val="00F01082"/>
    <w:rsid w:val="00F0162D"/>
    <w:rsid w:val="00F03F9B"/>
    <w:rsid w:val="00F0527F"/>
    <w:rsid w:val="00F25629"/>
    <w:rsid w:val="00F419DA"/>
    <w:rsid w:val="00F425E7"/>
    <w:rsid w:val="00F47E6E"/>
    <w:rsid w:val="00F47EAF"/>
    <w:rsid w:val="00F573FA"/>
    <w:rsid w:val="00F602CB"/>
    <w:rsid w:val="00F62D82"/>
    <w:rsid w:val="00F6436C"/>
    <w:rsid w:val="00F6705D"/>
    <w:rsid w:val="00F73309"/>
    <w:rsid w:val="00F9001A"/>
    <w:rsid w:val="00FC072A"/>
    <w:rsid w:val="00FC099E"/>
    <w:rsid w:val="00FC2443"/>
    <w:rsid w:val="00FC28D9"/>
    <w:rsid w:val="00FC52C7"/>
    <w:rsid w:val="00FD37F3"/>
    <w:rsid w:val="00FD6B2A"/>
    <w:rsid w:val="00FE0011"/>
    <w:rsid w:val="00FE31F8"/>
    <w:rsid w:val="00FE6077"/>
    <w:rsid w:val="00FE6F74"/>
    <w:rsid w:val="00FF2653"/>
    <w:rsid w:val="08D75B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E524F179-C954-4F5B-A538-64D14ECB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qFormat/>
    <w:rsid w:val="00A04E52"/>
    <w:pPr>
      <w:numPr>
        <w:numId w:val="1"/>
      </w:numPr>
      <w:spacing w:before="480" w:after="240"/>
      <w:outlineLvl w:val="0"/>
    </w:pPr>
    <w:rPr>
      <w:rFonts w:ascii="Cambria" w:hAnsi="Cambria"/>
      <w:b/>
      <w:bCs/>
      <w:sz w:val="28"/>
      <w:szCs w:val="24"/>
    </w:rPr>
  </w:style>
  <w:style w:type="paragraph" w:styleId="Heading2">
    <w:name w:val="heading 2"/>
    <w:basedOn w:val="Normal"/>
    <w:next w:val="BodyText"/>
    <w:link w:val="Heading2Char"/>
    <w:unhideWhenUsed/>
    <w:qFormat/>
    <w:rsid w:val="00454A28"/>
    <w:pPr>
      <w:keepNext/>
      <w:keepLines/>
      <w:spacing w:before="240" w:after="120"/>
      <w:outlineLvl w:val="1"/>
    </w:pPr>
    <w:rPr>
      <w:rFonts w:asciiTheme="majorHAnsi" w:eastAsiaTheme="majorEastAsia" w:hAnsiTheme="majorHAnsi" w:cstheme="majorBidi"/>
      <w:b/>
      <w:sz w:val="26"/>
      <w:szCs w:val="26"/>
    </w:rPr>
  </w:style>
  <w:style w:type="paragraph" w:styleId="Heading3">
    <w:name w:val="heading 3"/>
    <w:basedOn w:val="Normal"/>
    <w:next w:val="Normal"/>
    <w:link w:val="Heading3Char"/>
    <w:uiPriority w:val="9"/>
    <w:unhideWhenUsed/>
    <w:qFormat/>
    <w:rsid w:val="00761E27"/>
    <w:pPr>
      <w:keepNext/>
      <w:keepLines/>
      <w:spacing w:before="240" w:after="120"/>
      <w:outlineLvl w:val="2"/>
    </w:pPr>
    <w:rPr>
      <w:rFonts w:asciiTheme="majorHAnsi" w:eastAsiaTheme="majorEastAsia" w:hAnsiTheme="majorHAnsi" w:cstheme="majorBidi"/>
      <w:b/>
      <w:sz w:val="24"/>
      <w:szCs w:val="24"/>
    </w:rPr>
  </w:style>
  <w:style w:type="paragraph" w:styleId="Heading4">
    <w:name w:val="heading 4"/>
    <w:basedOn w:val="Heading3"/>
    <w:next w:val="Normal"/>
    <w:link w:val="Heading4Char"/>
    <w:uiPriority w:val="9"/>
    <w:qFormat/>
    <w:rsid w:val="005B2170"/>
    <w:pPr>
      <w:keepLines w:val="0"/>
      <w:widowControl/>
      <w:tabs>
        <w:tab w:val="left" w:pos="940"/>
        <w:tab w:val="left" w:pos="1140"/>
        <w:tab w:val="left" w:pos="1360"/>
        <w:tab w:val="num" w:pos="3080"/>
      </w:tabs>
      <w:suppressAutoHyphens/>
      <w:autoSpaceDE/>
      <w:autoSpaceDN/>
      <w:spacing w:before="60" w:after="240" w:line="230" w:lineRule="exact"/>
      <w:outlineLvl w:val="3"/>
    </w:pPr>
    <w:rPr>
      <w:rFonts w:ascii="Cambria" w:eastAsia="MS Mincho" w:hAnsi="Cambria" w:cs="Times New Roman"/>
      <w:b w:val="0"/>
      <w:sz w:val="20"/>
      <w:szCs w:val="20"/>
      <w:lang w:val="de-DE" w:eastAsia="ja-JP"/>
    </w:rPr>
  </w:style>
  <w:style w:type="paragraph" w:styleId="Heading5">
    <w:name w:val="heading 5"/>
    <w:basedOn w:val="Heading4"/>
    <w:next w:val="Normal"/>
    <w:link w:val="Heading5Char"/>
    <w:qFormat/>
    <w:rsid w:val="005B2170"/>
    <w:pPr>
      <w:tabs>
        <w:tab w:val="clear" w:pos="1140"/>
        <w:tab w:val="clear" w:pos="1360"/>
      </w:tabs>
      <w:ind w:left="2000"/>
      <w:outlineLvl w:val="4"/>
    </w:pPr>
    <w:rPr>
      <w:sz w:val="22"/>
    </w:rPr>
  </w:style>
  <w:style w:type="paragraph" w:styleId="Heading6">
    <w:name w:val="heading 6"/>
    <w:aliases w:val="h6,H6,H61,Titre 6,TOC header,Bullet list,sub-dash,sd,5,Appendix,T1"/>
    <w:basedOn w:val="Heading5"/>
    <w:next w:val="Normal"/>
    <w:link w:val="Heading6Char"/>
    <w:uiPriority w:val="9"/>
    <w:qFormat/>
    <w:rsid w:val="005B2170"/>
    <w:pPr>
      <w:tabs>
        <w:tab w:val="clear" w:pos="940"/>
        <w:tab w:val="clear" w:pos="3080"/>
        <w:tab w:val="num" w:pos="3440"/>
      </w:tabs>
      <w:outlineLvl w:val="5"/>
    </w:pPr>
  </w:style>
  <w:style w:type="paragraph" w:styleId="Heading7">
    <w:name w:val="heading 7"/>
    <w:aliases w:val="Bulleted list,L7"/>
    <w:basedOn w:val="Heading6"/>
    <w:next w:val="Normal"/>
    <w:link w:val="Heading7Char"/>
    <w:uiPriority w:val="9"/>
    <w:qFormat/>
    <w:rsid w:val="005B2170"/>
    <w:pPr>
      <w:outlineLvl w:val="6"/>
    </w:pPr>
    <w:rPr>
      <w:b/>
      <w:sz w:val="20"/>
    </w:rPr>
  </w:style>
  <w:style w:type="paragraph" w:styleId="Heading8">
    <w:name w:val="heading 8"/>
    <w:aliases w:val="Legal Level 1.1.1.,Center Bold"/>
    <w:basedOn w:val="Heading6"/>
    <w:next w:val="Normal"/>
    <w:link w:val="Heading8Char"/>
    <w:uiPriority w:val="9"/>
    <w:qFormat/>
    <w:rsid w:val="005B2170"/>
    <w:pPr>
      <w:tabs>
        <w:tab w:val="clear" w:pos="3440"/>
        <w:tab w:val="num" w:pos="3800"/>
      </w:tabs>
      <w:outlineLvl w:val="7"/>
    </w:pPr>
    <w:rPr>
      <w:b/>
      <w:sz w:val="20"/>
    </w:rPr>
  </w:style>
  <w:style w:type="paragraph" w:styleId="Heading9">
    <w:name w:val="heading 9"/>
    <w:aliases w:val="Figure Heading,FH,Titre 10"/>
    <w:basedOn w:val="Heading6"/>
    <w:next w:val="Normal"/>
    <w:link w:val="Heading9Char"/>
    <w:uiPriority w:val="9"/>
    <w:qFormat/>
    <w:rsid w:val="005B2170"/>
    <w:pPr>
      <w:tabs>
        <w:tab w:val="clear" w:pos="3440"/>
        <w:tab w:val="num" w:pos="3800"/>
      </w:tabs>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ell">
    <w:name w:val="Table Cell"/>
    <w:basedOn w:val="Normal"/>
    <w:qFormat/>
    <w:rsid w:val="0003781A"/>
    <w:pPr>
      <w:widowControl/>
      <w:autoSpaceDE/>
      <w:autoSpaceDN/>
    </w:pPr>
    <w:rPr>
      <w:rFonts w:ascii="Cambria" w:hAnsi="Cambria"/>
    </w:rPr>
  </w:style>
  <w:style w:type="paragraph" w:styleId="BodyText">
    <w:name w:val="Body Text"/>
    <w:basedOn w:val="Normal"/>
    <w:link w:val="BodyTextChar"/>
    <w:uiPriority w:val="99"/>
    <w:qFormat/>
    <w:rsid w:val="00454A28"/>
    <w:pPr>
      <w:spacing w:before="120" w:after="120"/>
      <w:jc w:val="both"/>
    </w:pPr>
    <w:rPr>
      <w:rFonts w:ascii="Cambria" w:hAnsi="Cambria"/>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761E27"/>
    <w:rPr>
      <w:rFonts w:ascii="Cambria" w:hAnsi="Cambria"/>
    </w:rPr>
  </w:style>
  <w:style w:type="paragraph" w:customStyle="1" w:styleId="TableColumnHeading">
    <w:name w:val="Table Column Heading"/>
    <w:basedOn w:val="Normal"/>
    <w:qFormat/>
    <w:rsid w:val="0003781A"/>
    <w:pPr>
      <w:keepNext/>
      <w:widowControl/>
      <w:autoSpaceDE/>
      <w:autoSpaceDN/>
    </w:pPr>
    <w:rPr>
      <w:rFonts w:ascii="Cambria" w:hAnsi="Cambria"/>
      <w:b/>
      <w:bCs/>
      <w:lang w:eastAsia="zh-CN"/>
    </w:rPr>
  </w:style>
  <w:style w:type="character" w:styleId="Hyperlink">
    <w:name w:val="Hyperlink"/>
    <w:uiPriority w:val="99"/>
    <w:rsid w:val="00FF2653"/>
    <w:rPr>
      <w:color w:val="0000FF"/>
      <w:u w:val="single"/>
    </w:rPr>
  </w:style>
  <w:style w:type="paragraph" w:customStyle="1" w:styleId="TableCaption">
    <w:name w:val="Table Caption"/>
    <w:basedOn w:val="Caption"/>
    <w:qFormat/>
    <w:rsid w:val="00DB641C"/>
    <w:pPr>
      <w:keepNext/>
      <w:spacing w:before="180" w:after="60"/>
      <w:pPrChange w:id="0" w:author="Henry Da Costa" w:date="2023-05-03T17:17:00Z">
        <w:pPr>
          <w:keepNext/>
          <w:spacing w:before="240" w:after="120" w:line="230" w:lineRule="atLeast"/>
          <w:jc w:val="center"/>
        </w:pPr>
      </w:pPrChange>
    </w:pPr>
    <w:rPr>
      <w:rPrChange w:id="0" w:author="Henry Da Costa" w:date="2023-05-03T17:17:00Z">
        <w:rPr>
          <w:rFonts w:ascii="Cambria" w:eastAsia="MS Mincho" w:hAnsi="Cambria"/>
          <w:sz w:val="22"/>
          <w:lang w:val="en-US" w:eastAsia="ja-JP" w:bidi="ar-SA"/>
        </w:rPr>
      </w:rPrChange>
    </w:rPr>
  </w:style>
  <w:style w:type="character" w:customStyle="1" w:styleId="BodyTextChar">
    <w:name w:val="Body Text Char"/>
    <w:basedOn w:val="DefaultParagraphFont"/>
    <w:link w:val="BodyText"/>
    <w:uiPriority w:val="99"/>
    <w:rsid w:val="00454A28"/>
    <w:rPr>
      <w:rFonts w:ascii="Cambria" w:eastAsia="Arial" w:hAnsi="Cambria" w:cs="Arial"/>
      <w:szCs w:val="24"/>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rsid w:val="00454A28"/>
    <w:rPr>
      <w:rFonts w:asciiTheme="majorHAnsi" w:eastAsiaTheme="majorEastAsia" w:hAnsiTheme="majorHAnsi" w:cstheme="majorBidi"/>
      <w:b/>
      <w:sz w:val="26"/>
      <w:szCs w:val="26"/>
    </w:rPr>
  </w:style>
  <w:style w:type="character" w:customStyle="1" w:styleId="Heading3Char">
    <w:name w:val="Heading 3 Char"/>
    <w:basedOn w:val="DefaultParagraphFont"/>
    <w:link w:val="Heading3"/>
    <w:uiPriority w:val="9"/>
    <w:rsid w:val="00761E27"/>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9"/>
    <w:rsid w:val="005B2170"/>
    <w:rPr>
      <w:rFonts w:ascii="Cambria" w:eastAsia="MS Mincho" w:hAnsi="Cambria" w:cs="Times New Roman"/>
      <w:b/>
      <w:sz w:val="20"/>
      <w:szCs w:val="20"/>
      <w:lang w:val="de-DE" w:eastAsia="ja-JP"/>
    </w:rPr>
  </w:style>
  <w:style w:type="character" w:customStyle="1" w:styleId="Heading5Char">
    <w:name w:val="Heading 5 Char"/>
    <w:basedOn w:val="DefaultParagraphFont"/>
    <w:link w:val="Heading5"/>
    <w:rsid w:val="005B2170"/>
    <w:rPr>
      <w:rFonts w:ascii="Cambria" w:eastAsia="MS Mincho" w:hAnsi="Cambria" w:cs="Times New Roman"/>
      <w:b/>
      <w:szCs w:val="20"/>
      <w:lang w:val="de-DE" w:eastAsia="ja-JP"/>
    </w:rPr>
  </w:style>
  <w:style w:type="character" w:customStyle="1" w:styleId="Heading6Char">
    <w:name w:val="Heading 6 Char"/>
    <w:aliases w:val="h6 Char,H6 Char,H61 Char,Titre 6 Char,TOC header Char,Bullet list Char,sub-dash Char,sd Char,5 Char,Appendix Char,T1 Char"/>
    <w:basedOn w:val="DefaultParagraphFont"/>
    <w:link w:val="Heading6"/>
    <w:uiPriority w:val="9"/>
    <w:rsid w:val="005B2170"/>
    <w:rPr>
      <w:rFonts w:ascii="Cambria" w:eastAsia="MS Mincho" w:hAnsi="Cambria" w:cs="Times New Roman"/>
      <w:b/>
      <w:szCs w:val="20"/>
      <w:lang w:val="de-DE" w:eastAsia="ja-JP"/>
    </w:rPr>
  </w:style>
  <w:style w:type="character" w:customStyle="1" w:styleId="Heading7Char">
    <w:name w:val="Heading 7 Char"/>
    <w:aliases w:val="Bulleted list Char,L7 Char"/>
    <w:basedOn w:val="DefaultParagraphFont"/>
    <w:link w:val="Heading7"/>
    <w:uiPriority w:val="9"/>
    <w:rsid w:val="005B2170"/>
    <w:rPr>
      <w:rFonts w:ascii="Cambria" w:eastAsia="MS Mincho" w:hAnsi="Cambria" w:cs="Times New Roman"/>
      <w:sz w:val="20"/>
      <w:szCs w:val="20"/>
      <w:lang w:val="de-DE" w:eastAsia="ja-JP"/>
    </w:rPr>
  </w:style>
  <w:style w:type="character" w:customStyle="1" w:styleId="Heading8Char">
    <w:name w:val="Heading 8 Char"/>
    <w:aliases w:val="Legal Level 1.1.1. Char,Center Bold Char"/>
    <w:basedOn w:val="DefaultParagraphFont"/>
    <w:link w:val="Heading8"/>
    <w:uiPriority w:val="9"/>
    <w:rsid w:val="005B2170"/>
    <w:rPr>
      <w:rFonts w:ascii="Cambria" w:eastAsia="MS Mincho" w:hAnsi="Cambria" w:cs="Times New Roman"/>
      <w:sz w:val="20"/>
      <w:szCs w:val="20"/>
      <w:lang w:val="de-DE" w:eastAsia="ja-JP"/>
    </w:rPr>
  </w:style>
  <w:style w:type="character" w:customStyle="1" w:styleId="Heading9Char">
    <w:name w:val="Heading 9 Char"/>
    <w:aliases w:val="Figure Heading Char,FH Char,Titre 10 Char"/>
    <w:basedOn w:val="DefaultParagraphFont"/>
    <w:link w:val="Heading9"/>
    <w:uiPriority w:val="9"/>
    <w:rsid w:val="005B2170"/>
    <w:rPr>
      <w:rFonts w:ascii="Cambria" w:eastAsia="MS Mincho" w:hAnsi="Cambria" w:cs="Times New Roman"/>
      <w:sz w:val="20"/>
      <w:szCs w:val="20"/>
      <w:lang w:val="de-DE" w:eastAsia="ja-JP"/>
    </w:rPr>
  </w:style>
  <w:style w:type="table" w:styleId="TableGrid">
    <w:name w:val="Table Grid"/>
    <w:basedOn w:val="TableNormal"/>
    <w:rsid w:val="005B2170"/>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DB641C"/>
    <w:pPr>
      <w:widowControl/>
      <w:autoSpaceDE/>
      <w:autoSpaceDN/>
      <w:spacing w:before="60" w:after="180" w:line="230" w:lineRule="atLeast"/>
      <w:jc w:val="center"/>
      <w:pPrChange w:id="1" w:author="Henry Da Costa" w:date="2023-05-03T17:18:00Z">
        <w:pPr>
          <w:spacing w:before="120" w:after="240" w:line="230" w:lineRule="atLeast"/>
          <w:jc w:val="center"/>
        </w:pPr>
      </w:pPrChange>
    </w:pPr>
    <w:rPr>
      <w:rFonts w:ascii="Cambria" w:eastAsia="MS Mincho" w:hAnsi="Cambria" w:cs="Times New Roman"/>
      <w:b/>
      <w:szCs w:val="20"/>
      <w:lang w:eastAsia="ja-JP"/>
      <w:rPrChange w:id="1" w:author="Henry Da Costa" w:date="2023-05-03T17:18:00Z">
        <w:rPr>
          <w:rFonts w:ascii="Cambria" w:eastAsia="MS Mincho" w:hAnsi="Cambria"/>
          <w:b/>
          <w:sz w:val="22"/>
          <w:lang w:val="en-US" w:eastAsia="ja-JP" w:bidi="ar-SA"/>
        </w:rPr>
      </w:rPrChange>
    </w:rPr>
  </w:style>
  <w:style w:type="paragraph" w:styleId="Revision">
    <w:name w:val="Revision"/>
    <w:hidden/>
    <w:uiPriority w:val="99"/>
    <w:semiHidden/>
    <w:rsid w:val="005B2170"/>
    <w:pPr>
      <w:widowControl/>
      <w:autoSpaceDE/>
      <w:autoSpaceDN/>
    </w:pPr>
    <w:rPr>
      <w:rFonts w:ascii="Times New Roman" w:eastAsia="Arial" w:hAnsi="Times New Roman" w:cs="Arial"/>
    </w:rPr>
  </w:style>
  <w:style w:type="character" w:styleId="CommentReference">
    <w:name w:val="annotation reference"/>
    <w:uiPriority w:val="99"/>
    <w:rsid w:val="005B2170"/>
    <w:rPr>
      <w:noProof w:val="0"/>
      <w:sz w:val="16"/>
      <w:lang w:val="fr-FR"/>
    </w:rPr>
  </w:style>
  <w:style w:type="paragraph" w:styleId="TOCHeading">
    <w:name w:val="TOC Heading"/>
    <w:basedOn w:val="Normal"/>
    <w:next w:val="Normal"/>
    <w:uiPriority w:val="39"/>
    <w:unhideWhenUsed/>
    <w:qFormat/>
    <w:rsid w:val="00A04E52"/>
    <w:pPr>
      <w:keepNext/>
      <w:keepLines/>
      <w:widowControl/>
      <w:tabs>
        <w:tab w:val="left" w:pos="560"/>
      </w:tabs>
      <w:suppressAutoHyphens/>
      <w:autoSpaceDE/>
      <w:autoSpaceDN/>
      <w:spacing w:before="960" w:after="240"/>
    </w:pPr>
    <w:rPr>
      <w:rFonts w:ascii="Cambria" w:eastAsiaTheme="majorEastAsia" w:hAnsi="Cambria" w:cstheme="majorBidi"/>
      <w:b/>
      <w:sz w:val="28"/>
      <w:szCs w:val="32"/>
      <w:lang w:val="en-GB" w:eastAsia="ja-JP"/>
    </w:rPr>
  </w:style>
  <w:style w:type="paragraph" w:styleId="TOC1">
    <w:name w:val="toc 1"/>
    <w:basedOn w:val="Normal"/>
    <w:next w:val="Normal"/>
    <w:uiPriority w:val="39"/>
    <w:rsid w:val="005B2170"/>
    <w:pPr>
      <w:widowControl/>
      <w:tabs>
        <w:tab w:val="left" w:pos="1080"/>
        <w:tab w:val="right" w:leader="dot" w:pos="9752"/>
      </w:tabs>
      <w:suppressAutoHyphens/>
      <w:autoSpaceDE/>
      <w:autoSpaceDN/>
      <w:spacing w:before="120" w:line="230" w:lineRule="atLeast"/>
      <w:ind w:left="1080" w:right="504" w:hanging="1080"/>
    </w:pPr>
    <w:rPr>
      <w:rFonts w:ascii="Cambria" w:eastAsia="MS Mincho" w:hAnsi="Cambria" w:cs="Times New Roman"/>
      <w:b/>
      <w:szCs w:val="20"/>
      <w:lang w:eastAsia="ja-JP"/>
    </w:rPr>
  </w:style>
  <w:style w:type="paragraph" w:styleId="TOC2">
    <w:name w:val="toc 2"/>
    <w:basedOn w:val="TOC1"/>
    <w:next w:val="Normal"/>
    <w:uiPriority w:val="39"/>
    <w:rsid w:val="005B2170"/>
    <w:pPr>
      <w:spacing w:before="0"/>
    </w:pPr>
  </w:style>
  <w:style w:type="character" w:customStyle="1" w:styleId="A8">
    <w:name w:val="A8"/>
    <w:uiPriority w:val="99"/>
    <w:rsid w:val="005B2170"/>
    <w:rPr>
      <w:rFonts w:cs="Cambria"/>
      <w:color w:val="053BF5"/>
      <w:sz w:val="22"/>
      <w:szCs w:val="22"/>
      <w:u w:val="single"/>
    </w:rPr>
  </w:style>
  <w:style w:type="character" w:customStyle="1" w:styleId="InlineCode">
    <w:name w:val="Inline Code"/>
    <w:basedOn w:val="DefaultParagraphFont"/>
    <w:uiPriority w:val="1"/>
    <w:qFormat/>
    <w:rsid w:val="005B2170"/>
    <w:rPr>
      <w:rFonts w:ascii="Courier New" w:hAnsi="Courier New" w:cs="Courier New"/>
      <w:sz w:val="22"/>
      <w:szCs w:val="20"/>
    </w:rPr>
  </w:style>
  <w:style w:type="paragraph" w:styleId="FootnoteText">
    <w:name w:val="footnote text"/>
    <w:basedOn w:val="Normal"/>
    <w:link w:val="FootnoteTextChar"/>
    <w:semiHidden/>
    <w:rsid w:val="005B2170"/>
    <w:pPr>
      <w:widowControl/>
      <w:tabs>
        <w:tab w:val="left" w:pos="340"/>
      </w:tabs>
      <w:autoSpaceDE/>
      <w:autoSpaceDN/>
      <w:spacing w:after="120" w:line="210" w:lineRule="atLeast"/>
      <w:jc w:val="both"/>
    </w:pPr>
    <w:rPr>
      <w:rFonts w:ascii="Cambria" w:eastAsia="MS Mincho" w:hAnsi="Cambria" w:cs="Times New Roman"/>
      <w:sz w:val="18"/>
      <w:szCs w:val="20"/>
      <w:lang w:eastAsia="ja-JP"/>
    </w:rPr>
  </w:style>
  <w:style w:type="character" w:customStyle="1" w:styleId="FootnoteTextChar">
    <w:name w:val="Footnote Text Char"/>
    <w:basedOn w:val="DefaultParagraphFont"/>
    <w:link w:val="FootnoteText"/>
    <w:semiHidden/>
    <w:rsid w:val="005B2170"/>
    <w:rPr>
      <w:rFonts w:ascii="Cambria" w:eastAsia="MS Mincho" w:hAnsi="Cambria" w:cs="Times New Roman"/>
      <w:sz w:val="18"/>
      <w:szCs w:val="20"/>
      <w:lang w:eastAsia="ja-JP"/>
    </w:rPr>
  </w:style>
  <w:style w:type="character" w:styleId="FootnoteReference">
    <w:name w:val="footnote reference"/>
    <w:aliases w:val="Appel note de bas de p"/>
    <w:semiHidden/>
    <w:rsid w:val="005B2170"/>
    <w:rPr>
      <w:noProof/>
      <w:position w:val="6"/>
      <w:sz w:val="16"/>
      <w:vertAlign w:val="baseline"/>
      <w:lang w:val="fr-FR"/>
    </w:rPr>
  </w:style>
  <w:style w:type="paragraph" w:customStyle="1" w:styleId="Figure">
    <w:name w:val="Figure"/>
    <w:basedOn w:val="Caption"/>
    <w:qFormat/>
    <w:rsid w:val="00445465"/>
    <w:pPr>
      <w:keepNext/>
      <w:spacing w:before="180" w:after="60"/>
      <w:pPrChange w:id="2" w:author="Henry Da Costa" w:date="2023-05-03T17:19:00Z">
        <w:pPr>
          <w:keepNext/>
          <w:spacing w:before="240" w:after="120" w:line="230" w:lineRule="atLeast"/>
          <w:jc w:val="center"/>
        </w:pPr>
      </w:pPrChange>
    </w:pPr>
    <w:rPr>
      <w:rPrChange w:id="2" w:author="Henry Da Costa" w:date="2023-05-03T17:19:00Z">
        <w:rPr>
          <w:rFonts w:ascii="Cambria" w:eastAsia="MS Mincho" w:hAnsi="Cambria"/>
          <w:sz w:val="22"/>
          <w:lang w:val="en-US" w:eastAsia="ja-JP" w:bidi="ar-SA"/>
        </w:rPr>
      </w:rPrChange>
    </w:rPr>
  </w:style>
  <w:style w:type="paragraph" w:styleId="TOC3">
    <w:name w:val="toc 3"/>
    <w:basedOn w:val="TOC2"/>
    <w:next w:val="Normal"/>
    <w:uiPriority w:val="39"/>
    <w:rsid w:val="005B2170"/>
  </w:style>
  <w:style w:type="paragraph" w:customStyle="1" w:styleId="a2">
    <w:name w:val="a2"/>
    <w:basedOn w:val="Heading2"/>
    <w:next w:val="Normal"/>
    <w:rsid w:val="00761E27"/>
    <w:pPr>
      <w:keepLines w:val="0"/>
      <w:widowControl/>
      <w:numPr>
        <w:ilvl w:val="1"/>
        <w:numId w:val="2"/>
      </w:numPr>
      <w:tabs>
        <w:tab w:val="left" w:pos="500"/>
        <w:tab w:val="left" w:pos="720"/>
      </w:tabs>
      <w:suppressAutoHyphens/>
      <w:autoSpaceDE/>
      <w:autoSpaceDN/>
    </w:pPr>
    <w:rPr>
      <w:rFonts w:ascii="Cambria" w:eastAsia="MS Mincho" w:hAnsi="Cambria" w:cs="Times New Roman"/>
      <w:sz w:val="24"/>
      <w:szCs w:val="20"/>
      <w:lang w:val="de-DE" w:eastAsia="ja-JP"/>
    </w:rPr>
  </w:style>
  <w:style w:type="paragraph" w:customStyle="1" w:styleId="a3">
    <w:name w:val="a3"/>
    <w:basedOn w:val="Heading3"/>
    <w:next w:val="Normal"/>
    <w:rsid w:val="00761E27"/>
    <w:pPr>
      <w:keepLines w:val="0"/>
      <w:widowControl/>
      <w:numPr>
        <w:ilvl w:val="2"/>
        <w:numId w:val="2"/>
      </w:numPr>
      <w:tabs>
        <w:tab w:val="left" w:pos="640"/>
        <w:tab w:val="left" w:pos="880"/>
      </w:tabs>
      <w:suppressAutoHyphens/>
      <w:autoSpaceDE/>
      <w:autoSpaceDN/>
    </w:pPr>
    <w:rPr>
      <w:rFonts w:ascii="Cambria" w:eastAsia="MS Mincho" w:hAnsi="Cambria" w:cs="Times New Roman"/>
      <w:sz w:val="22"/>
      <w:szCs w:val="20"/>
      <w:lang w:val="de-DE" w:eastAsia="ja-JP"/>
    </w:rPr>
  </w:style>
  <w:style w:type="paragraph" w:customStyle="1" w:styleId="ANNEX">
    <w:name w:val="ANNEX"/>
    <w:basedOn w:val="Normal"/>
    <w:next w:val="Normal"/>
    <w:rsid w:val="005B2170"/>
    <w:pPr>
      <w:keepNext/>
      <w:pageBreakBefore/>
      <w:widowControl/>
      <w:numPr>
        <w:numId w:val="2"/>
      </w:numPr>
      <w:autoSpaceDE/>
      <w:autoSpaceDN/>
      <w:spacing w:after="760" w:line="310" w:lineRule="exact"/>
      <w:jc w:val="center"/>
      <w:outlineLvl w:val="0"/>
    </w:pPr>
    <w:rPr>
      <w:rFonts w:ascii="Cambria" w:eastAsia="MS Mincho" w:hAnsi="Cambria" w:cs="Times New Roman"/>
      <w:b/>
      <w:sz w:val="28"/>
      <w:szCs w:val="20"/>
      <w:lang w:val="en-GB" w:eastAsia="ja-JP"/>
    </w:rPr>
  </w:style>
  <w:style w:type="paragraph" w:customStyle="1" w:styleId="zzForeword">
    <w:name w:val="zzForeword"/>
    <w:basedOn w:val="Introduction"/>
    <w:next w:val="BodyText"/>
    <w:rsid w:val="00A04E52"/>
    <w:pPr>
      <w:tabs>
        <w:tab w:val="clear" w:pos="400"/>
      </w:tabs>
    </w:pPr>
    <w:rPr>
      <w:color w:val="0000FF"/>
    </w:rPr>
  </w:style>
  <w:style w:type="character" w:customStyle="1" w:styleId="stddocNumber">
    <w:name w:val="std_docNumber"/>
    <w:rsid w:val="005B2170"/>
    <w:rPr>
      <w:rFonts w:ascii="Cambria" w:hAnsi="Cambria"/>
      <w:bdr w:val="none" w:sz="0" w:space="0" w:color="auto"/>
      <w:shd w:val="clear" w:color="auto" w:fill="F2DBDB"/>
    </w:rPr>
  </w:style>
  <w:style w:type="character" w:customStyle="1" w:styleId="stddocPartNumber">
    <w:name w:val="std_docPartNumber"/>
    <w:rsid w:val="005B2170"/>
    <w:rPr>
      <w:rFonts w:ascii="Cambria" w:hAnsi="Cambria"/>
      <w:bdr w:val="none" w:sz="0" w:space="0" w:color="auto"/>
      <w:shd w:val="clear" w:color="auto" w:fill="EAF1DD"/>
    </w:rPr>
  </w:style>
  <w:style w:type="character" w:customStyle="1" w:styleId="stdpublisher">
    <w:name w:val="std_publisher"/>
    <w:rsid w:val="005B2170"/>
    <w:rPr>
      <w:rFonts w:ascii="Cambria" w:hAnsi="Cambria"/>
      <w:bdr w:val="none" w:sz="0" w:space="0" w:color="auto"/>
      <w:shd w:val="clear" w:color="auto" w:fill="C6D9F1"/>
    </w:rPr>
  </w:style>
  <w:style w:type="paragraph" w:customStyle="1" w:styleId="Introduction">
    <w:name w:val="Introduction"/>
    <w:basedOn w:val="Normal"/>
    <w:next w:val="BodyText"/>
    <w:rsid w:val="00A04E52"/>
    <w:pPr>
      <w:keepNext/>
      <w:pageBreakBefore/>
      <w:widowControl/>
      <w:tabs>
        <w:tab w:val="left" w:pos="400"/>
      </w:tabs>
      <w:suppressAutoHyphens/>
      <w:autoSpaceDE/>
      <w:autoSpaceDN/>
      <w:spacing w:before="960" w:after="240"/>
    </w:pPr>
    <w:rPr>
      <w:rFonts w:ascii="Cambria" w:eastAsia="MS Mincho" w:hAnsi="Cambria" w:cs="Times New Roman"/>
      <w:b/>
      <w:sz w:val="28"/>
      <w:szCs w:val="20"/>
      <w:lang w:eastAsia="ja-JP"/>
    </w:rPr>
  </w:style>
  <w:style w:type="paragraph" w:customStyle="1" w:styleId="zzSTDTitle">
    <w:name w:val="zzSTDTitle"/>
    <w:basedOn w:val="Normal"/>
    <w:next w:val="Normal"/>
    <w:rsid w:val="005B2170"/>
    <w:pPr>
      <w:widowControl/>
      <w:suppressAutoHyphens/>
      <w:autoSpaceDE/>
      <w:autoSpaceDN/>
      <w:spacing w:before="400" w:after="760" w:line="350" w:lineRule="exact"/>
    </w:pPr>
    <w:rPr>
      <w:rFonts w:ascii="Cambria" w:eastAsia="MS Mincho" w:hAnsi="Cambria" w:cs="Times New Roman"/>
      <w:b/>
      <w:color w:val="0000FF"/>
      <w:sz w:val="32"/>
      <w:szCs w:val="20"/>
      <w:lang w:eastAsia="ja-JP"/>
    </w:rPr>
  </w:style>
  <w:style w:type="character" w:customStyle="1" w:styleId="Heading1Char">
    <w:name w:val="Heading 1 Char"/>
    <w:link w:val="Heading1"/>
    <w:rsid w:val="00A04E52"/>
    <w:rPr>
      <w:rFonts w:ascii="Cambria" w:eastAsia="Arial" w:hAnsi="Cambria" w:cs="Arial"/>
      <w:b/>
      <w:bCs/>
      <w:sz w:val="28"/>
      <w:szCs w:val="24"/>
    </w:rPr>
  </w:style>
  <w:style w:type="paragraph" w:customStyle="1" w:styleId="Atom">
    <w:name w:val="Atom"/>
    <w:basedOn w:val="Normal"/>
    <w:qFormat/>
    <w:rsid w:val="005B2170"/>
    <w:pPr>
      <w:keepNext/>
      <w:keepLines/>
      <w:widowControl/>
      <w:autoSpaceDE/>
      <w:autoSpaceDN/>
      <w:spacing w:after="220"/>
    </w:pPr>
    <w:rPr>
      <w:rFonts w:ascii="Cambria" w:eastAsia="Times New Roman" w:hAnsi="Cambria" w:cs="Times New Roman"/>
      <w:lang w:val="en-GB"/>
    </w:rPr>
  </w:style>
  <w:style w:type="paragraph" w:styleId="BalloonText">
    <w:name w:val="Balloon Text"/>
    <w:basedOn w:val="Normal"/>
    <w:link w:val="BalloonTextChar"/>
    <w:uiPriority w:val="99"/>
    <w:semiHidden/>
    <w:unhideWhenUsed/>
    <w:rsid w:val="005B2170"/>
    <w:pPr>
      <w:widowControl/>
      <w:autoSpaceDE/>
      <w:autoSpaceDN/>
      <w:jc w:val="both"/>
    </w:pPr>
    <w:rPr>
      <w:rFonts w:ascii="Tahoma" w:eastAsia="Calibri" w:hAnsi="Tahoma" w:cs="Tahoma"/>
      <w:sz w:val="16"/>
      <w:szCs w:val="16"/>
      <w:lang w:val="en-GB"/>
    </w:rPr>
  </w:style>
  <w:style w:type="character" w:customStyle="1" w:styleId="BalloonTextChar">
    <w:name w:val="Balloon Text Char"/>
    <w:basedOn w:val="DefaultParagraphFont"/>
    <w:link w:val="BalloonText"/>
    <w:uiPriority w:val="99"/>
    <w:semiHidden/>
    <w:rsid w:val="005B2170"/>
    <w:rPr>
      <w:rFonts w:ascii="Tahoma" w:eastAsia="Calibri" w:hAnsi="Tahoma" w:cs="Tahoma"/>
      <w:sz w:val="16"/>
      <w:szCs w:val="16"/>
      <w:lang w:val="en-GB"/>
    </w:rPr>
  </w:style>
  <w:style w:type="paragraph" w:styleId="BlockText">
    <w:name w:val="Block Text"/>
    <w:basedOn w:val="Normal"/>
    <w:rsid w:val="005B2170"/>
    <w:pPr>
      <w:widowControl/>
      <w:autoSpaceDE/>
      <w:autoSpaceDN/>
      <w:spacing w:after="120" w:line="230" w:lineRule="atLeast"/>
      <w:ind w:left="1440" w:right="1440"/>
      <w:jc w:val="both"/>
    </w:pPr>
    <w:rPr>
      <w:rFonts w:ascii="Cambria" w:eastAsia="MS Mincho" w:hAnsi="Cambria" w:cs="Times New Roman"/>
      <w:szCs w:val="20"/>
      <w:lang w:eastAsia="ja-JP"/>
    </w:rPr>
  </w:style>
  <w:style w:type="paragraph" w:customStyle="1" w:styleId="BoxHeading4">
    <w:name w:val="BoxHeading 4"/>
    <w:basedOn w:val="Heading4"/>
    <w:rsid w:val="00761E27"/>
    <w:pPr>
      <w:spacing w:before="240" w:after="120"/>
      <w:ind w:left="864" w:hanging="864"/>
    </w:pPr>
    <w:rPr>
      <w:b/>
      <w:lang w:val="en-GB" w:eastAsia="en-US"/>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DB641C"/>
    <w:rPr>
      <w:rFonts w:ascii="Cambria" w:eastAsia="MS Mincho" w:hAnsi="Cambria" w:cs="Times New Roman"/>
      <w:b/>
      <w:szCs w:val="20"/>
      <w:lang w:eastAsia="ja-JP"/>
    </w:rPr>
  </w:style>
  <w:style w:type="paragraph" w:customStyle="1" w:styleId="code">
    <w:name w:val="code"/>
    <w:basedOn w:val="Normal"/>
    <w:next w:val="Normal"/>
    <w:link w:val="codeZchn"/>
    <w:qFormat/>
    <w:rsid w:val="00761E27"/>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contextualSpacing/>
    </w:pPr>
    <w:rPr>
      <w:rFonts w:ascii="Courier New" w:eastAsia="Times New Roman" w:hAnsi="Courier New" w:cs="Times New Roman"/>
      <w:noProof/>
      <w:szCs w:val="20"/>
      <w:lang w:val="en-GB"/>
    </w:rPr>
  </w:style>
  <w:style w:type="character" w:customStyle="1" w:styleId="codeZchn">
    <w:name w:val="code Zchn"/>
    <w:link w:val="code"/>
    <w:rsid w:val="00761E27"/>
    <w:rPr>
      <w:rFonts w:ascii="Courier New" w:eastAsia="Times New Roman" w:hAnsi="Courier New" w:cs="Times New Roman"/>
      <w:noProof/>
      <w:szCs w:val="20"/>
      <w:lang w:val="en-GB"/>
    </w:rPr>
  </w:style>
  <w:style w:type="character" w:customStyle="1" w:styleId="codeChar">
    <w:name w:val="code Char"/>
    <w:qFormat/>
    <w:rsid w:val="005B2170"/>
    <w:rPr>
      <w:rFonts w:ascii="Courier New" w:hAnsi="Courier New"/>
      <w:noProof/>
      <w:lang w:val="en-GB" w:eastAsia="ja-JP" w:bidi="ar-SA"/>
    </w:rPr>
  </w:style>
  <w:style w:type="paragraph" w:customStyle="1" w:styleId="Definition">
    <w:name w:val="Definition"/>
    <w:basedOn w:val="Normal"/>
    <w:next w:val="Normal"/>
    <w:rsid w:val="005B2170"/>
    <w:pPr>
      <w:widowControl/>
      <w:autoSpaceDE/>
      <w:autoSpaceDN/>
      <w:spacing w:after="240" w:line="230" w:lineRule="atLeast"/>
      <w:jc w:val="both"/>
    </w:pPr>
    <w:rPr>
      <w:rFonts w:ascii="Cambria" w:eastAsia="MS Mincho" w:hAnsi="Cambria" w:cs="Times New Roman"/>
      <w:szCs w:val="20"/>
      <w:lang w:eastAsia="ja-JP"/>
    </w:rPr>
  </w:style>
  <w:style w:type="paragraph" w:styleId="DocumentMap">
    <w:name w:val="Document Map"/>
    <w:basedOn w:val="Normal"/>
    <w:link w:val="DocumentMapChar"/>
    <w:semiHidden/>
    <w:rsid w:val="005B2170"/>
    <w:pPr>
      <w:widowControl/>
      <w:shd w:val="clear" w:color="auto" w:fill="000080"/>
      <w:autoSpaceDE/>
      <w:autoSpaceDN/>
      <w:spacing w:after="240" w:line="230" w:lineRule="atLeast"/>
      <w:jc w:val="both"/>
    </w:pPr>
    <w:rPr>
      <w:rFonts w:ascii="Tahoma" w:eastAsia="MS Mincho" w:hAnsi="Tahoma" w:cs="Times New Roman"/>
      <w:szCs w:val="20"/>
      <w:lang w:eastAsia="ja-JP"/>
    </w:rPr>
  </w:style>
  <w:style w:type="character" w:customStyle="1" w:styleId="DocumentMapChar">
    <w:name w:val="Document Map Char"/>
    <w:basedOn w:val="DefaultParagraphFont"/>
    <w:link w:val="DocumentMap"/>
    <w:semiHidden/>
    <w:rsid w:val="005B2170"/>
    <w:rPr>
      <w:rFonts w:ascii="Tahoma" w:eastAsia="MS Mincho" w:hAnsi="Tahoma" w:cs="Times New Roman"/>
      <w:szCs w:val="20"/>
      <w:shd w:val="clear" w:color="auto" w:fill="000080"/>
      <w:lang w:eastAsia="ja-JP"/>
    </w:rPr>
  </w:style>
  <w:style w:type="character" w:styleId="EndnoteReference">
    <w:name w:val="endnote reference"/>
    <w:semiHidden/>
    <w:rsid w:val="005B2170"/>
    <w:rPr>
      <w:noProof w:val="0"/>
      <w:vertAlign w:val="superscript"/>
      <w:lang w:val="fr-FR"/>
    </w:rPr>
  </w:style>
  <w:style w:type="paragraph" w:styleId="EndnoteText">
    <w:name w:val="endnote text"/>
    <w:basedOn w:val="Normal"/>
    <w:link w:val="EndnoteTextChar"/>
    <w:semiHidden/>
    <w:rsid w:val="005B2170"/>
    <w:pPr>
      <w:widowControl/>
      <w:autoSpaceDE/>
      <w:autoSpaceDN/>
      <w:spacing w:after="240" w:line="230" w:lineRule="atLeast"/>
      <w:jc w:val="both"/>
    </w:pPr>
    <w:rPr>
      <w:rFonts w:ascii="Cambria" w:eastAsia="MS Mincho" w:hAnsi="Cambria" w:cs="Times New Roman"/>
      <w:szCs w:val="20"/>
      <w:lang w:eastAsia="ja-JP"/>
    </w:rPr>
  </w:style>
  <w:style w:type="character" w:customStyle="1" w:styleId="EndnoteTextChar">
    <w:name w:val="Endnote Text Char"/>
    <w:basedOn w:val="DefaultParagraphFont"/>
    <w:link w:val="EndnoteText"/>
    <w:semiHidden/>
    <w:rsid w:val="005B2170"/>
    <w:rPr>
      <w:rFonts w:ascii="Cambria" w:eastAsia="MS Mincho" w:hAnsi="Cambria" w:cs="Times New Roman"/>
      <w:szCs w:val="20"/>
      <w:lang w:eastAsia="ja-JP"/>
    </w:rPr>
  </w:style>
  <w:style w:type="paragraph" w:customStyle="1" w:styleId="fields">
    <w:name w:val="fields"/>
    <w:basedOn w:val="Normal"/>
    <w:link w:val="fieldsZchn"/>
    <w:qFormat/>
    <w:rsid w:val="005B2170"/>
    <w:pPr>
      <w:widowControl/>
      <w:tabs>
        <w:tab w:val="left" w:pos="1440"/>
        <w:tab w:val="left" w:pos="8010"/>
      </w:tabs>
      <w:autoSpaceDE/>
      <w:autoSpaceDN/>
      <w:spacing w:after="220"/>
      <w:ind w:left="720" w:hanging="360"/>
      <w:contextualSpacing/>
    </w:pPr>
    <w:rPr>
      <w:rFonts w:ascii="Cambria" w:eastAsia="Times New Roman" w:hAnsi="Cambria" w:cs="Times New Roman"/>
      <w:lang w:val="en-GB"/>
    </w:rPr>
  </w:style>
  <w:style w:type="character" w:customStyle="1" w:styleId="fieldsZchn">
    <w:name w:val="fields Zchn"/>
    <w:link w:val="fields"/>
    <w:rsid w:val="005B2170"/>
    <w:rPr>
      <w:rFonts w:ascii="Cambria" w:eastAsia="Times New Roman" w:hAnsi="Cambria" w:cs="Times New Roman"/>
      <w:lang w:val="en-GB"/>
    </w:rPr>
  </w:style>
  <w:style w:type="paragraph" w:styleId="Index1">
    <w:name w:val="index 1"/>
    <w:basedOn w:val="Normal"/>
    <w:semiHidden/>
    <w:rsid w:val="005B2170"/>
    <w:pPr>
      <w:widowControl/>
      <w:autoSpaceDE/>
      <w:autoSpaceDN/>
      <w:spacing w:line="210" w:lineRule="atLeast"/>
      <w:ind w:left="142" w:hanging="142"/>
    </w:pPr>
    <w:rPr>
      <w:rFonts w:ascii="Cambria" w:eastAsia="MS Mincho" w:hAnsi="Cambria" w:cs="Times New Roman"/>
      <w:b/>
      <w:sz w:val="18"/>
      <w:szCs w:val="20"/>
      <w:lang w:eastAsia="ja-JP"/>
    </w:rPr>
  </w:style>
  <w:style w:type="paragraph" w:styleId="Index2">
    <w:name w:val="index 2"/>
    <w:basedOn w:val="Normal"/>
    <w:next w:val="Normal"/>
    <w:autoRedefine/>
    <w:semiHidden/>
    <w:rsid w:val="005B2170"/>
    <w:pPr>
      <w:widowControl/>
      <w:autoSpaceDE/>
      <w:autoSpaceDN/>
      <w:spacing w:after="240" w:line="210" w:lineRule="atLeast"/>
      <w:ind w:left="600" w:hanging="200"/>
      <w:jc w:val="both"/>
    </w:pPr>
    <w:rPr>
      <w:rFonts w:ascii="Cambria" w:eastAsia="MS Mincho" w:hAnsi="Cambria" w:cs="Times New Roman"/>
      <w:b/>
      <w:sz w:val="18"/>
      <w:szCs w:val="20"/>
      <w:lang w:eastAsia="ja-JP"/>
    </w:rPr>
  </w:style>
  <w:style w:type="paragraph" w:styleId="Index3">
    <w:name w:val="index 3"/>
    <w:basedOn w:val="Normal"/>
    <w:next w:val="Normal"/>
    <w:autoRedefine/>
    <w:semiHidden/>
    <w:rsid w:val="005B2170"/>
    <w:pPr>
      <w:widowControl/>
      <w:autoSpaceDE/>
      <w:autoSpaceDN/>
      <w:spacing w:after="240" w:line="220" w:lineRule="atLeast"/>
      <w:ind w:left="600" w:hanging="200"/>
      <w:jc w:val="both"/>
    </w:pPr>
    <w:rPr>
      <w:rFonts w:ascii="Cambria" w:eastAsia="MS Mincho" w:hAnsi="Cambria" w:cs="Times New Roman"/>
      <w:b/>
      <w:szCs w:val="20"/>
      <w:lang w:eastAsia="ja-JP"/>
    </w:rPr>
  </w:style>
  <w:style w:type="paragraph" w:styleId="Index4">
    <w:name w:val="index 4"/>
    <w:basedOn w:val="Normal"/>
    <w:next w:val="Normal"/>
    <w:autoRedefine/>
    <w:semiHidden/>
    <w:rsid w:val="005B2170"/>
    <w:pPr>
      <w:widowControl/>
      <w:autoSpaceDE/>
      <w:autoSpaceDN/>
      <w:spacing w:after="240" w:line="220" w:lineRule="atLeast"/>
      <w:ind w:left="800" w:hanging="200"/>
      <w:jc w:val="both"/>
    </w:pPr>
    <w:rPr>
      <w:rFonts w:ascii="Cambria" w:eastAsia="MS Mincho" w:hAnsi="Cambria" w:cs="Times New Roman"/>
      <w:b/>
      <w:szCs w:val="20"/>
      <w:lang w:eastAsia="ja-JP"/>
    </w:rPr>
  </w:style>
  <w:style w:type="paragraph" w:styleId="Index5">
    <w:name w:val="index 5"/>
    <w:basedOn w:val="Normal"/>
    <w:next w:val="Normal"/>
    <w:autoRedefine/>
    <w:semiHidden/>
    <w:rsid w:val="005B2170"/>
    <w:pPr>
      <w:widowControl/>
      <w:autoSpaceDE/>
      <w:autoSpaceDN/>
      <w:spacing w:after="240" w:line="220" w:lineRule="atLeast"/>
      <w:ind w:left="1000" w:hanging="200"/>
      <w:jc w:val="both"/>
    </w:pPr>
    <w:rPr>
      <w:rFonts w:ascii="Cambria" w:eastAsia="MS Mincho" w:hAnsi="Cambria" w:cs="Times New Roman"/>
      <w:b/>
      <w:szCs w:val="20"/>
      <w:lang w:eastAsia="ja-JP"/>
    </w:rPr>
  </w:style>
  <w:style w:type="paragraph" w:styleId="Index6">
    <w:name w:val="index 6"/>
    <w:basedOn w:val="Normal"/>
    <w:next w:val="Normal"/>
    <w:autoRedefine/>
    <w:semiHidden/>
    <w:rsid w:val="005B2170"/>
    <w:pPr>
      <w:widowControl/>
      <w:autoSpaceDE/>
      <w:autoSpaceDN/>
      <w:spacing w:after="240" w:line="220" w:lineRule="atLeast"/>
      <w:ind w:left="1200" w:hanging="200"/>
      <w:jc w:val="both"/>
    </w:pPr>
    <w:rPr>
      <w:rFonts w:ascii="Cambria" w:eastAsia="MS Mincho" w:hAnsi="Cambria" w:cs="Times New Roman"/>
      <w:b/>
      <w:szCs w:val="20"/>
      <w:lang w:eastAsia="ja-JP"/>
    </w:rPr>
  </w:style>
  <w:style w:type="paragraph" w:styleId="Index7">
    <w:name w:val="index 7"/>
    <w:basedOn w:val="Normal"/>
    <w:next w:val="Normal"/>
    <w:autoRedefine/>
    <w:semiHidden/>
    <w:rsid w:val="005B2170"/>
    <w:pPr>
      <w:widowControl/>
      <w:autoSpaceDE/>
      <w:autoSpaceDN/>
      <w:spacing w:after="240" w:line="220" w:lineRule="atLeast"/>
      <w:ind w:left="1400" w:hanging="200"/>
      <w:jc w:val="both"/>
    </w:pPr>
    <w:rPr>
      <w:rFonts w:ascii="Cambria" w:eastAsia="MS Mincho" w:hAnsi="Cambria" w:cs="Times New Roman"/>
      <w:b/>
      <w:szCs w:val="20"/>
      <w:lang w:eastAsia="ja-JP"/>
    </w:rPr>
  </w:style>
  <w:style w:type="paragraph" w:styleId="Index8">
    <w:name w:val="index 8"/>
    <w:basedOn w:val="Normal"/>
    <w:next w:val="Normal"/>
    <w:autoRedefine/>
    <w:semiHidden/>
    <w:rsid w:val="005B2170"/>
    <w:pPr>
      <w:widowControl/>
      <w:autoSpaceDE/>
      <w:autoSpaceDN/>
      <w:spacing w:after="240" w:line="220" w:lineRule="atLeast"/>
      <w:ind w:left="1600" w:hanging="200"/>
      <w:jc w:val="both"/>
    </w:pPr>
    <w:rPr>
      <w:rFonts w:ascii="Cambria" w:eastAsia="MS Mincho" w:hAnsi="Cambria" w:cs="Times New Roman"/>
      <w:b/>
      <w:szCs w:val="20"/>
      <w:lang w:eastAsia="ja-JP"/>
    </w:rPr>
  </w:style>
  <w:style w:type="paragraph" w:styleId="Index9">
    <w:name w:val="index 9"/>
    <w:basedOn w:val="Normal"/>
    <w:next w:val="Normal"/>
    <w:autoRedefine/>
    <w:semiHidden/>
    <w:rsid w:val="005B2170"/>
    <w:pPr>
      <w:widowControl/>
      <w:autoSpaceDE/>
      <w:autoSpaceDN/>
      <w:spacing w:after="240" w:line="220" w:lineRule="atLeast"/>
      <w:ind w:left="1800" w:hanging="200"/>
      <w:jc w:val="both"/>
    </w:pPr>
    <w:rPr>
      <w:rFonts w:ascii="Cambria" w:eastAsia="MS Mincho" w:hAnsi="Cambria" w:cs="Times New Roman"/>
      <w:b/>
      <w:szCs w:val="20"/>
      <w:lang w:eastAsia="ja-JP"/>
    </w:rPr>
  </w:style>
  <w:style w:type="paragraph" w:styleId="IndexHeading">
    <w:name w:val="index heading"/>
    <w:basedOn w:val="Normal"/>
    <w:next w:val="Index1"/>
    <w:semiHidden/>
    <w:rsid w:val="005B2170"/>
    <w:pPr>
      <w:keepNext/>
      <w:widowControl/>
      <w:autoSpaceDE/>
      <w:autoSpaceDN/>
      <w:spacing w:before="400" w:after="210" w:line="230" w:lineRule="atLeast"/>
      <w:jc w:val="center"/>
    </w:pPr>
    <w:rPr>
      <w:rFonts w:ascii="Cambria" w:eastAsia="MS Mincho" w:hAnsi="Cambria" w:cs="Times New Roman"/>
      <w:szCs w:val="20"/>
      <w:lang w:eastAsia="ja-JP"/>
    </w:rPr>
  </w:style>
  <w:style w:type="paragraph" w:styleId="MacroText">
    <w:name w:val="macro"/>
    <w:link w:val="MacroTextChar"/>
    <w:semiHidden/>
    <w:rsid w:val="005B2170"/>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5B2170"/>
    <w:rPr>
      <w:rFonts w:ascii="Courier New" w:eastAsia="MS Mincho" w:hAnsi="Courier New" w:cs="Times New Roman"/>
      <w:sz w:val="20"/>
      <w:szCs w:val="20"/>
      <w:lang w:val="en-GB" w:eastAsia="ja-JP"/>
    </w:rPr>
  </w:style>
  <w:style w:type="paragraph" w:customStyle="1" w:styleId="Note">
    <w:name w:val="Note"/>
    <w:basedOn w:val="Normal"/>
    <w:next w:val="Normal"/>
    <w:link w:val="NoteZchn"/>
    <w:rsid w:val="00D41140"/>
    <w:pPr>
      <w:widowControl/>
      <w:tabs>
        <w:tab w:val="left" w:pos="1685"/>
        <w:tab w:val="left" w:pos="2160"/>
      </w:tabs>
      <w:autoSpaceDE/>
      <w:autoSpaceDN/>
      <w:spacing w:after="240" w:line="210" w:lineRule="atLeast"/>
      <w:ind w:left="720" w:right="720"/>
      <w:jc w:val="both"/>
    </w:pPr>
    <w:rPr>
      <w:rFonts w:ascii="Cambria" w:eastAsia="MS Mincho" w:hAnsi="Cambria" w:cs="Times New Roman"/>
      <w:sz w:val="18"/>
      <w:szCs w:val="20"/>
      <w:lang w:eastAsia="ja-JP"/>
    </w:rPr>
  </w:style>
  <w:style w:type="character" w:customStyle="1" w:styleId="NoteZchn">
    <w:name w:val="Note Zchn"/>
    <w:link w:val="Note"/>
    <w:rsid w:val="00D41140"/>
    <w:rPr>
      <w:rFonts w:ascii="Cambria" w:eastAsia="MS Mincho" w:hAnsi="Cambria" w:cs="Times New Roman"/>
      <w:sz w:val="18"/>
      <w:szCs w:val="20"/>
      <w:lang w:eastAsia="ja-JP"/>
    </w:rPr>
  </w:style>
  <w:style w:type="character" w:styleId="PlaceholderText">
    <w:name w:val="Placeholder Text"/>
    <w:basedOn w:val="DefaultParagraphFont"/>
    <w:uiPriority w:val="99"/>
    <w:semiHidden/>
    <w:rsid w:val="005B2170"/>
    <w:rPr>
      <w:color w:val="808080"/>
    </w:rPr>
  </w:style>
  <w:style w:type="paragraph" w:styleId="TableofAuthorities">
    <w:name w:val="table of authorities"/>
    <w:basedOn w:val="Normal"/>
    <w:next w:val="Normal"/>
    <w:semiHidden/>
    <w:rsid w:val="005B2170"/>
    <w:pPr>
      <w:widowControl/>
      <w:autoSpaceDE/>
      <w:autoSpaceDN/>
      <w:spacing w:after="240" w:line="230" w:lineRule="atLeast"/>
      <w:ind w:left="200" w:hanging="200"/>
      <w:jc w:val="both"/>
    </w:pPr>
    <w:rPr>
      <w:rFonts w:ascii="Cambria" w:eastAsia="MS Mincho" w:hAnsi="Cambria" w:cs="Times New Roman"/>
      <w:szCs w:val="20"/>
      <w:lang w:eastAsia="ja-JP"/>
    </w:rPr>
  </w:style>
  <w:style w:type="paragraph" w:styleId="TableofFigures">
    <w:name w:val="table of figures"/>
    <w:basedOn w:val="Normal"/>
    <w:next w:val="Normal"/>
    <w:uiPriority w:val="99"/>
    <w:rsid w:val="005B2170"/>
    <w:pPr>
      <w:widowControl/>
      <w:autoSpaceDE/>
      <w:autoSpaceDN/>
      <w:spacing w:after="240" w:line="230" w:lineRule="atLeast"/>
      <w:ind w:left="400" w:hanging="400"/>
      <w:jc w:val="both"/>
    </w:pPr>
    <w:rPr>
      <w:rFonts w:ascii="Cambria" w:eastAsia="MS Mincho" w:hAnsi="Cambria" w:cs="Times New Roman"/>
      <w:szCs w:val="20"/>
      <w:lang w:eastAsia="ja-JP"/>
    </w:rPr>
  </w:style>
  <w:style w:type="paragraph" w:customStyle="1" w:styleId="TermNum">
    <w:name w:val="TermNum"/>
    <w:basedOn w:val="Normal"/>
    <w:next w:val="Definition"/>
    <w:rsid w:val="00D41140"/>
    <w:pPr>
      <w:keepNext/>
      <w:widowControl/>
      <w:tabs>
        <w:tab w:val="left" w:pos="660"/>
        <w:tab w:val="left" w:pos="880"/>
      </w:tabs>
      <w:suppressAutoHyphens/>
      <w:autoSpaceDE/>
      <w:autoSpaceDN/>
      <w:spacing w:before="240" w:line="230" w:lineRule="exact"/>
    </w:pPr>
    <w:rPr>
      <w:rFonts w:ascii="Cambria" w:eastAsia="MS Mincho" w:hAnsi="Cambria" w:cs="Times New Roman"/>
      <w:b/>
      <w:szCs w:val="20"/>
      <w:lang w:val="en-GB" w:eastAsia="ja-JP"/>
    </w:rPr>
  </w:style>
  <w:style w:type="paragraph" w:styleId="TOAHeading">
    <w:name w:val="toa heading"/>
    <w:basedOn w:val="Normal"/>
    <w:next w:val="Normal"/>
    <w:semiHidden/>
    <w:rsid w:val="005B2170"/>
    <w:pPr>
      <w:widowControl/>
      <w:autoSpaceDE/>
      <w:autoSpaceDN/>
      <w:spacing w:before="120" w:after="240" w:line="230" w:lineRule="atLeast"/>
      <w:jc w:val="both"/>
    </w:pPr>
    <w:rPr>
      <w:rFonts w:ascii="Cambria" w:eastAsia="MS Mincho" w:hAnsi="Cambria" w:cs="Times New Roman"/>
      <w:b/>
      <w:sz w:val="24"/>
      <w:szCs w:val="20"/>
      <w:lang w:eastAsia="ja-JP"/>
    </w:rPr>
  </w:style>
  <w:style w:type="paragraph" w:styleId="TOC4">
    <w:name w:val="toc 4"/>
    <w:basedOn w:val="TOC2"/>
    <w:next w:val="Normal"/>
    <w:uiPriority w:val="39"/>
    <w:rsid w:val="005B2170"/>
    <w:pPr>
      <w:tabs>
        <w:tab w:val="left" w:pos="1140"/>
      </w:tabs>
      <w:ind w:left="1140" w:hanging="1140"/>
    </w:pPr>
  </w:style>
  <w:style w:type="paragraph" w:styleId="TOC5">
    <w:name w:val="toc 5"/>
    <w:basedOn w:val="TOC4"/>
    <w:next w:val="Normal"/>
    <w:uiPriority w:val="39"/>
    <w:rsid w:val="005B2170"/>
  </w:style>
  <w:style w:type="paragraph" w:styleId="TOC6">
    <w:name w:val="toc 6"/>
    <w:basedOn w:val="TOC4"/>
    <w:next w:val="Normal"/>
    <w:uiPriority w:val="39"/>
    <w:rsid w:val="005B2170"/>
    <w:pPr>
      <w:tabs>
        <w:tab w:val="clear" w:pos="1140"/>
        <w:tab w:val="left" w:pos="1440"/>
      </w:tabs>
      <w:ind w:left="1440" w:hanging="1440"/>
    </w:pPr>
  </w:style>
  <w:style w:type="paragraph" w:styleId="TOC7">
    <w:name w:val="toc 7"/>
    <w:basedOn w:val="TOC4"/>
    <w:next w:val="Normal"/>
    <w:uiPriority w:val="39"/>
    <w:rsid w:val="005B2170"/>
    <w:pPr>
      <w:tabs>
        <w:tab w:val="clear" w:pos="1140"/>
        <w:tab w:val="left" w:pos="1440"/>
      </w:tabs>
      <w:ind w:left="1440" w:hanging="1440"/>
    </w:pPr>
  </w:style>
  <w:style w:type="paragraph" w:styleId="TOC8">
    <w:name w:val="toc 8"/>
    <w:basedOn w:val="TOC4"/>
    <w:next w:val="Normal"/>
    <w:uiPriority w:val="39"/>
    <w:rsid w:val="005B2170"/>
    <w:pPr>
      <w:tabs>
        <w:tab w:val="clear" w:pos="1140"/>
        <w:tab w:val="left" w:pos="1440"/>
      </w:tabs>
      <w:ind w:left="1440" w:hanging="1440"/>
    </w:pPr>
  </w:style>
  <w:style w:type="paragraph" w:styleId="TOC9">
    <w:name w:val="toc 9"/>
    <w:basedOn w:val="TOC1"/>
    <w:next w:val="Normal"/>
    <w:uiPriority w:val="39"/>
    <w:rsid w:val="005B2170"/>
    <w:pPr>
      <w:ind w:left="0" w:firstLine="0"/>
    </w:pPr>
  </w:style>
  <w:style w:type="paragraph" w:styleId="CommentText">
    <w:name w:val="annotation text"/>
    <w:basedOn w:val="Normal"/>
    <w:link w:val="CommentTextChar"/>
    <w:uiPriority w:val="99"/>
    <w:semiHidden/>
    <w:unhideWhenUsed/>
    <w:qFormat/>
    <w:rPr>
      <w:sz w:val="20"/>
      <w:szCs w:val="20"/>
    </w:rPr>
  </w:style>
  <w:style w:type="character" w:customStyle="1" w:styleId="CommentTextChar">
    <w:name w:val="Comment Text Char"/>
    <w:basedOn w:val="DefaultParagraphFont"/>
    <w:link w:val="CommentText"/>
    <w:uiPriority w:val="99"/>
    <w:semiHidden/>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44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so.org/iso-standards-and-patents.html" TargetMode="External"/><Relationship Id="rId18" Type="http://schemas.openxmlformats.org/officeDocument/2006/relationships/hyperlink" Target="http://www.iec.ch/national-committees"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www.iec.ch/members_experts/refdocs" TargetMode="External"/><Relationship Id="rId17" Type="http://schemas.openxmlformats.org/officeDocument/2006/relationships/hyperlink" Target="http://www.iso.org/members.html"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iec.ch/understanding-standards" TargetMode="External"/><Relationship Id="rId20" Type="http://schemas.microsoft.com/office/2011/relationships/commentsExtended" Target="commentsExtended.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hyperlink" Target="https://www.electropedia.org/"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iso.org/iso/foreword.html" TargetMode="External"/><Relationship Id="rId23" Type="http://schemas.openxmlformats.org/officeDocument/2006/relationships/hyperlink" Target="https://www.iso.org/obp" TargetMode="External"/><Relationship Id="rId28" Type="http://schemas.openxmlformats.org/officeDocument/2006/relationships/hyperlink" Target="https://mp4ra.org/" TargetMode="External"/><Relationship Id="rId10" Type="http://schemas.openxmlformats.org/officeDocument/2006/relationships/image" Target="media/image1.jpeg"/><Relationship Id="rId19" Type="http://schemas.openxmlformats.org/officeDocument/2006/relationships/comments" Target="comments.xml"/><Relationship Id="rId31"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atents.iec.ch" TargetMode="External"/><Relationship Id="rId22" Type="http://schemas.microsoft.com/office/2018/08/relationships/commentsExtensible" Target="commentsExtensible.xml"/><Relationship Id="rId27" Type="http://schemas.openxmlformats.org/officeDocument/2006/relationships/image" Target="media/image4.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draft-ietf-mediaman-haptics/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dceadb-3203-4c05-8da6-7fc510e422f3">
      <Terms xmlns="http://schemas.microsoft.com/office/infopath/2007/PartnerControls"/>
    </lcf76f155ced4ddcb4097134ff3c332f>
    <TaxCatchAll xmlns="79ef5d94-f4c8-4d7b-8644-cd28e9b64f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6800D34C57E14C9DAD6DF2A45312AD" ma:contentTypeVersion="12" ma:contentTypeDescription="Create a new document." ma:contentTypeScope="" ma:versionID="ec84b05897a30206ea5705ae3df1ffa5">
  <xsd:schema xmlns:xsd="http://www.w3.org/2001/XMLSchema" xmlns:xs="http://www.w3.org/2001/XMLSchema" xmlns:p="http://schemas.microsoft.com/office/2006/metadata/properties" xmlns:ns2="bddceadb-3203-4c05-8da6-7fc510e422f3" xmlns:ns3="79ef5d94-f4c8-4d7b-8644-cd28e9b64f81" targetNamespace="http://schemas.microsoft.com/office/2006/metadata/properties" ma:root="true" ma:fieldsID="b3c98c9ca4c78dd963b64b8427feb112" ns2:_="" ns3:_="">
    <xsd:import namespace="bddceadb-3203-4c05-8da6-7fc510e422f3"/>
    <xsd:import namespace="79ef5d94-f4c8-4d7b-8644-cd28e9b64f8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dceadb-3203-4c05-8da6-7fc510e42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9ef5d94-f4c8-4d7b-8644-cd28e9b64f8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690968b-ab42-4737-97a6-669c36a0c74a}" ma:internalName="TaxCatchAll" ma:showField="CatchAllData" ma:web="79ef5d94-f4c8-4d7b-8644-cd28e9b64f8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3F1DA7-B018-438B-BDAA-F200A52AA918}">
  <ds:schemaRefs>
    <ds:schemaRef ds:uri="http://purl.org/dc/terms/"/>
    <ds:schemaRef ds:uri="79ef5d94-f4c8-4d7b-8644-cd28e9b64f81"/>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bddceadb-3203-4c05-8da6-7fc510e422f3"/>
    <ds:schemaRef ds:uri="http://www.w3.org/XML/1998/namespace"/>
    <ds:schemaRef ds:uri="http://purl.org/dc/dcmitype/"/>
  </ds:schemaRefs>
</ds:datastoreItem>
</file>

<file path=customXml/itemProps2.xml><?xml version="1.0" encoding="utf-8"?>
<ds:datastoreItem xmlns:ds="http://schemas.openxmlformats.org/officeDocument/2006/customXml" ds:itemID="{C9EF4A8B-3D05-4700-8675-150F45D66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dceadb-3203-4c05-8da6-7fc510e422f3"/>
    <ds:schemaRef ds:uri="79ef5d94-f4c8-4d7b-8644-cd28e9b64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9BBEA-20FF-4251-A722-30EAFF0C6E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27</Pages>
  <Words>6922</Words>
  <Characters>39459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Text of ISO/IEC CD 23090-32 Carriage of haptics data</vt:lpstr>
    </vt:vector>
  </TitlesOfParts>
  <Company/>
  <LinksUpToDate>false</LinksUpToDate>
  <CharactersWithSpaces>46289</CharactersWithSpaces>
  <SharedDoc>false</SharedDoc>
  <HLinks>
    <vt:vector size="336" baseType="variant">
      <vt:variant>
        <vt:i4>4522024</vt:i4>
      </vt:variant>
      <vt:variant>
        <vt:i4>642</vt:i4>
      </vt:variant>
      <vt:variant>
        <vt:i4>0</vt:i4>
      </vt:variant>
      <vt:variant>
        <vt:i4>5</vt:i4>
      </vt:variant>
      <vt:variant>
        <vt:lpwstr>https://mp4ra.org/</vt:lpwstr>
      </vt:variant>
      <vt:variant>
        <vt:lpwstr>/object_types</vt:lpwstr>
      </vt:variant>
      <vt:variant>
        <vt:i4>4718603</vt:i4>
      </vt:variant>
      <vt:variant>
        <vt:i4>486</vt:i4>
      </vt:variant>
      <vt:variant>
        <vt:i4>0</vt:i4>
      </vt:variant>
      <vt:variant>
        <vt:i4>5</vt:i4>
      </vt:variant>
      <vt:variant>
        <vt:lpwstr>https://www.electropedia.org/</vt:lpwstr>
      </vt:variant>
      <vt:variant>
        <vt:lpwstr/>
      </vt:variant>
      <vt:variant>
        <vt:i4>2752545</vt:i4>
      </vt:variant>
      <vt:variant>
        <vt:i4>483</vt:i4>
      </vt:variant>
      <vt:variant>
        <vt:i4>0</vt:i4>
      </vt:variant>
      <vt:variant>
        <vt:i4>5</vt:i4>
      </vt:variant>
      <vt:variant>
        <vt:lpwstr>https://www.iso.org/obp</vt:lpwstr>
      </vt:variant>
      <vt:variant>
        <vt:lpwstr/>
      </vt:variant>
      <vt:variant>
        <vt:i4>1114201</vt:i4>
      </vt:variant>
      <vt:variant>
        <vt:i4>309</vt:i4>
      </vt:variant>
      <vt:variant>
        <vt:i4>0</vt:i4>
      </vt:variant>
      <vt:variant>
        <vt:i4>5</vt:i4>
      </vt:variant>
      <vt:variant>
        <vt:lpwstr>http://www.iec.ch/national-committees</vt:lpwstr>
      </vt:variant>
      <vt:variant>
        <vt:lpwstr/>
      </vt:variant>
      <vt:variant>
        <vt:i4>3539071</vt:i4>
      </vt:variant>
      <vt:variant>
        <vt:i4>306</vt:i4>
      </vt:variant>
      <vt:variant>
        <vt:i4>0</vt:i4>
      </vt:variant>
      <vt:variant>
        <vt:i4>5</vt:i4>
      </vt:variant>
      <vt:variant>
        <vt:lpwstr>http://www.iso.org/members.html</vt:lpwstr>
      </vt:variant>
      <vt:variant>
        <vt:lpwstr/>
      </vt:variant>
      <vt:variant>
        <vt:i4>7012391</vt:i4>
      </vt:variant>
      <vt:variant>
        <vt:i4>303</vt:i4>
      </vt:variant>
      <vt:variant>
        <vt:i4>0</vt:i4>
      </vt:variant>
      <vt:variant>
        <vt:i4>5</vt:i4>
      </vt:variant>
      <vt:variant>
        <vt:lpwstr>https://www.iec.ch/understanding-standards</vt:lpwstr>
      </vt:variant>
      <vt:variant>
        <vt:lpwstr/>
      </vt:variant>
      <vt:variant>
        <vt:i4>262152</vt:i4>
      </vt:variant>
      <vt:variant>
        <vt:i4>300</vt:i4>
      </vt:variant>
      <vt:variant>
        <vt:i4>0</vt:i4>
      </vt:variant>
      <vt:variant>
        <vt:i4>5</vt:i4>
      </vt:variant>
      <vt:variant>
        <vt:lpwstr>http://www.iso.org/iso/foreword.html</vt:lpwstr>
      </vt:variant>
      <vt:variant>
        <vt:lpwstr/>
      </vt:variant>
      <vt:variant>
        <vt:i4>7077936</vt:i4>
      </vt:variant>
      <vt:variant>
        <vt:i4>297</vt:i4>
      </vt:variant>
      <vt:variant>
        <vt:i4>0</vt:i4>
      </vt:variant>
      <vt:variant>
        <vt:i4>5</vt:i4>
      </vt:variant>
      <vt:variant>
        <vt:lpwstr>https://patents.iec.ch/</vt:lpwstr>
      </vt:variant>
      <vt:variant>
        <vt:lpwstr/>
      </vt:variant>
      <vt:variant>
        <vt:i4>2162726</vt:i4>
      </vt:variant>
      <vt:variant>
        <vt:i4>294</vt:i4>
      </vt:variant>
      <vt:variant>
        <vt:i4>0</vt:i4>
      </vt:variant>
      <vt:variant>
        <vt:i4>5</vt:i4>
      </vt:variant>
      <vt:variant>
        <vt:lpwstr>https://www.iso.org/iso-standards-and-patents.html</vt:lpwstr>
      </vt:variant>
      <vt:variant>
        <vt:lpwstr/>
      </vt:variant>
      <vt:variant>
        <vt:i4>6488074</vt:i4>
      </vt:variant>
      <vt:variant>
        <vt:i4>291</vt:i4>
      </vt:variant>
      <vt:variant>
        <vt:i4>0</vt:i4>
      </vt:variant>
      <vt:variant>
        <vt:i4>5</vt:i4>
      </vt:variant>
      <vt:variant>
        <vt:lpwstr>http://www.iec.ch/members_experts/refdocs</vt:lpwstr>
      </vt:variant>
      <vt:variant>
        <vt:lpwstr/>
      </vt:variant>
      <vt:variant>
        <vt:i4>6029406</vt:i4>
      </vt:variant>
      <vt:variant>
        <vt:i4>288</vt:i4>
      </vt:variant>
      <vt:variant>
        <vt:i4>0</vt:i4>
      </vt:variant>
      <vt:variant>
        <vt:i4>5</vt:i4>
      </vt:variant>
      <vt:variant>
        <vt:lpwstr>http://www.iso.org/directives</vt:lpwstr>
      </vt:variant>
      <vt:variant>
        <vt:lpwstr/>
      </vt:variant>
      <vt:variant>
        <vt:i4>1179703</vt:i4>
      </vt:variant>
      <vt:variant>
        <vt:i4>281</vt:i4>
      </vt:variant>
      <vt:variant>
        <vt:i4>0</vt:i4>
      </vt:variant>
      <vt:variant>
        <vt:i4>5</vt:i4>
      </vt:variant>
      <vt:variant>
        <vt:lpwstr/>
      </vt:variant>
      <vt:variant>
        <vt:lpwstr>_Toc134530137</vt:lpwstr>
      </vt:variant>
      <vt:variant>
        <vt:i4>1179703</vt:i4>
      </vt:variant>
      <vt:variant>
        <vt:i4>275</vt:i4>
      </vt:variant>
      <vt:variant>
        <vt:i4>0</vt:i4>
      </vt:variant>
      <vt:variant>
        <vt:i4>5</vt:i4>
      </vt:variant>
      <vt:variant>
        <vt:lpwstr/>
      </vt:variant>
      <vt:variant>
        <vt:lpwstr>_Toc134530136</vt:lpwstr>
      </vt:variant>
      <vt:variant>
        <vt:i4>1179703</vt:i4>
      </vt:variant>
      <vt:variant>
        <vt:i4>269</vt:i4>
      </vt:variant>
      <vt:variant>
        <vt:i4>0</vt:i4>
      </vt:variant>
      <vt:variant>
        <vt:i4>5</vt:i4>
      </vt:variant>
      <vt:variant>
        <vt:lpwstr/>
      </vt:variant>
      <vt:variant>
        <vt:lpwstr>_Toc134530135</vt:lpwstr>
      </vt:variant>
      <vt:variant>
        <vt:i4>1179703</vt:i4>
      </vt:variant>
      <vt:variant>
        <vt:i4>263</vt:i4>
      </vt:variant>
      <vt:variant>
        <vt:i4>0</vt:i4>
      </vt:variant>
      <vt:variant>
        <vt:i4>5</vt:i4>
      </vt:variant>
      <vt:variant>
        <vt:lpwstr/>
      </vt:variant>
      <vt:variant>
        <vt:lpwstr>_Toc134530134</vt:lpwstr>
      </vt:variant>
      <vt:variant>
        <vt:i4>1179703</vt:i4>
      </vt:variant>
      <vt:variant>
        <vt:i4>257</vt:i4>
      </vt:variant>
      <vt:variant>
        <vt:i4>0</vt:i4>
      </vt:variant>
      <vt:variant>
        <vt:i4>5</vt:i4>
      </vt:variant>
      <vt:variant>
        <vt:lpwstr/>
      </vt:variant>
      <vt:variant>
        <vt:lpwstr>_Toc134530133</vt:lpwstr>
      </vt:variant>
      <vt:variant>
        <vt:i4>1179703</vt:i4>
      </vt:variant>
      <vt:variant>
        <vt:i4>251</vt:i4>
      </vt:variant>
      <vt:variant>
        <vt:i4>0</vt:i4>
      </vt:variant>
      <vt:variant>
        <vt:i4>5</vt:i4>
      </vt:variant>
      <vt:variant>
        <vt:lpwstr/>
      </vt:variant>
      <vt:variant>
        <vt:lpwstr>_Toc134530132</vt:lpwstr>
      </vt:variant>
      <vt:variant>
        <vt:i4>1179703</vt:i4>
      </vt:variant>
      <vt:variant>
        <vt:i4>245</vt:i4>
      </vt:variant>
      <vt:variant>
        <vt:i4>0</vt:i4>
      </vt:variant>
      <vt:variant>
        <vt:i4>5</vt:i4>
      </vt:variant>
      <vt:variant>
        <vt:lpwstr/>
      </vt:variant>
      <vt:variant>
        <vt:lpwstr>_Toc134530131</vt:lpwstr>
      </vt:variant>
      <vt:variant>
        <vt:i4>1179703</vt:i4>
      </vt:variant>
      <vt:variant>
        <vt:i4>239</vt:i4>
      </vt:variant>
      <vt:variant>
        <vt:i4>0</vt:i4>
      </vt:variant>
      <vt:variant>
        <vt:i4>5</vt:i4>
      </vt:variant>
      <vt:variant>
        <vt:lpwstr/>
      </vt:variant>
      <vt:variant>
        <vt:lpwstr>_Toc134530130</vt:lpwstr>
      </vt:variant>
      <vt:variant>
        <vt:i4>1245239</vt:i4>
      </vt:variant>
      <vt:variant>
        <vt:i4>233</vt:i4>
      </vt:variant>
      <vt:variant>
        <vt:i4>0</vt:i4>
      </vt:variant>
      <vt:variant>
        <vt:i4>5</vt:i4>
      </vt:variant>
      <vt:variant>
        <vt:lpwstr/>
      </vt:variant>
      <vt:variant>
        <vt:lpwstr>_Toc134530129</vt:lpwstr>
      </vt:variant>
      <vt:variant>
        <vt:i4>1245239</vt:i4>
      </vt:variant>
      <vt:variant>
        <vt:i4>227</vt:i4>
      </vt:variant>
      <vt:variant>
        <vt:i4>0</vt:i4>
      </vt:variant>
      <vt:variant>
        <vt:i4>5</vt:i4>
      </vt:variant>
      <vt:variant>
        <vt:lpwstr/>
      </vt:variant>
      <vt:variant>
        <vt:lpwstr>_Toc134530128</vt:lpwstr>
      </vt:variant>
      <vt:variant>
        <vt:i4>1245239</vt:i4>
      </vt:variant>
      <vt:variant>
        <vt:i4>221</vt:i4>
      </vt:variant>
      <vt:variant>
        <vt:i4>0</vt:i4>
      </vt:variant>
      <vt:variant>
        <vt:i4>5</vt:i4>
      </vt:variant>
      <vt:variant>
        <vt:lpwstr/>
      </vt:variant>
      <vt:variant>
        <vt:lpwstr>_Toc134530127</vt:lpwstr>
      </vt:variant>
      <vt:variant>
        <vt:i4>1245239</vt:i4>
      </vt:variant>
      <vt:variant>
        <vt:i4>215</vt:i4>
      </vt:variant>
      <vt:variant>
        <vt:i4>0</vt:i4>
      </vt:variant>
      <vt:variant>
        <vt:i4>5</vt:i4>
      </vt:variant>
      <vt:variant>
        <vt:lpwstr/>
      </vt:variant>
      <vt:variant>
        <vt:lpwstr>_Toc134530126</vt:lpwstr>
      </vt:variant>
      <vt:variant>
        <vt:i4>1245239</vt:i4>
      </vt:variant>
      <vt:variant>
        <vt:i4>209</vt:i4>
      </vt:variant>
      <vt:variant>
        <vt:i4>0</vt:i4>
      </vt:variant>
      <vt:variant>
        <vt:i4>5</vt:i4>
      </vt:variant>
      <vt:variant>
        <vt:lpwstr/>
      </vt:variant>
      <vt:variant>
        <vt:lpwstr>_Toc134530125</vt:lpwstr>
      </vt:variant>
      <vt:variant>
        <vt:i4>1245239</vt:i4>
      </vt:variant>
      <vt:variant>
        <vt:i4>203</vt:i4>
      </vt:variant>
      <vt:variant>
        <vt:i4>0</vt:i4>
      </vt:variant>
      <vt:variant>
        <vt:i4>5</vt:i4>
      </vt:variant>
      <vt:variant>
        <vt:lpwstr/>
      </vt:variant>
      <vt:variant>
        <vt:lpwstr>_Toc134530124</vt:lpwstr>
      </vt:variant>
      <vt:variant>
        <vt:i4>1245239</vt:i4>
      </vt:variant>
      <vt:variant>
        <vt:i4>197</vt:i4>
      </vt:variant>
      <vt:variant>
        <vt:i4>0</vt:i4>
      </vt:variant>
      <vt:variant>
        <vt:i4>5</vt:i4>
      </vt:variant>
      <vt:variant>
        <vt:lpwstr/>
      </vt:variant>
      <vt:variant>
        <vt:lpwstr>_Toc134530123</vt:lpwstr>
      </vt:variant>
      <vt:variant>
        <vt:i4>1245239</vt:i4>
      </vt:variant>
      <vt:variant>
        <vt:i4>191</vt:i4>
      </vt:variant>
      <vt:variant>
        <vt:i4>0</vt:i4>
      </vt:variant>
      <vt:variant>
        <vt:i4>5</vt:i4>
      </vt:variant>
      <vt:variant>
        <vt:lpwstr/>
      </vt:variant>
      <vt:variant>
        <vt:lpwstr>_Toc134530122</vt:lpwstr>
      </vt:variant>
      <vt:variant>
        <vt:i4>1245239</vt:i4>
      </vt:variant>
      <vt:variant>
        <vt:i4>185</vt:i4>
      </vt:variant>
      <vt:variant>
        <vt:i4>0</vt:i4>
      </vt:variant>
      <vt:variant>
        <vt:i4>5</vt:i4>
      </vt:variant>
      <vt:variant>
        <vt:lpwstr/>
      </vt:variant>
      <vt:variant>
        <vt:lpwstr>_Toc134530121</vt:lpwstr>
      </vt:variant>
      <vt:variant>
        <vt:i4>1245239</vt:i4>
      </vt:variant>
      <vt:variant>
        <vt:i4>179</vt:i4>
      </vt:variant>
      <vt:variant>
        <vt:i4>0</vt:i4>
      </vt:variant>
      <vt:variant>
        <vt:i4>5</vt:i4>
      </vt:variant>
      <vt:variant>
        <vt:lpwstr/>
      </vt:variant>
      <vt:variant>
        <vt:lpwstr>_Toc134530120</vt:lpwstr>
      </vt:variant>
      <vt:variant>
        <vt:i4>1048631</vt:i4>
      </vt:variant>
      <vt:variant>
        <vt:i4>173</vt:i4>
      </vt:variant>
      <vt:variant>
        <vt:i4>0</vt:i4>
      </vt:variant>
      <vt:variant>
        <vt:i4>5</vt:i4>
      </vt:variant>
      <vt:variant>
        <vt:lpwstr/>
      </vt:variant>
      <vt:variant>
        <vt:lpwstr>_Toc134530119</vt:lpwstr>
      </vt:variant>
      <vt:variant>
        <vt:i4>1048631</vt:i4>
      </vt:variant>
      <vt:variant>
        <vt:i4>167</vt:i4>
      </vt:variant>
      <vt:variant>
        <vt:i4>0</vt:i4>
      </vt:variant>
      <vt:variant>
        <vt:i4>5</vt:i4>
      </vt:variant>
      <vt:variant>
        <vt:lpwstr/>
      </vt:variant>
      <vt:variant>
        <vt:lpwstr>_Toc134530118</vt:lpwstr>
      </vt:variant>
      <vt:variant>
        <vt:i4>1048631</vt:i4>
      </vt:variant>
      <vt:variant>
        <vt:i4>161</vt:i4>
      </vt:variant>
      <vt:variant>
        <vt:i4>0</vt:i4>
      </vt:variant>
      <vt:variant>
        <vt:i4>5</vt:i4>
      </vt:variant>
      <vt:variant>
        <vt:lpwstr/>
      </vt:variant>
      <vt:variant>
        <vt:lpwstr>_Toc134530117</vt:lpwstr>
      </vt:variant>
      <vt:variant>
        <vt:i4>1048631</vt:i4>
      </vt:variant>
      <vt:variant>
        <vt:i4>155</vt:i4>
      </vt:variant>
      <vt:variant>
        <vt:i4>0</vt:i4>
      </vt:variant>
      <vt:variant>
        <vt:i4>5</vt:i4>
      </vt:variant>
      <vt:variant>
        <vt:lpwstr/>
      </vt:variant>
      <vt:variant>
        <vt:lpwstr>_Toc134530116</vt:lpwstr>
      </vt:variant>
      <vt:variant>
        <vt:i4>1048631</vt:i4>
      </vt:variant>
      <vt:variant>
        <vt:i4>149</vt:i4>
      </vt:variant>
      <vt:variant>
        <vt:i4>0</vt:i4>
      </vt:variant>
      <vt:variant>
        <vt:i4>5</vt:i4>
      </vt:variant>
      <vt:variant>
        <vt:lpwstr/>
      </vt:variant>
      <vt:variant>
        <vt:lpwstr>_Toc134530115</vt:lpwstr>
      </vt:variant>
      <vt:variant>
        <vt:i4>1048631</vt:i4>
      </vt:variant>
      <vt:variant>
        <vt:i4>143</vt:i4>
      </vt:variant>
      <vt:variant>
        <vt:i4>0</vt:i4>
      </vt:variant>
      <vt:variant>
        <vt:i4>5</vt:i4>
      </vt:variant>
      <vt:variant>
        <vt:lpwstr/>
      </vt:variant>
      <vt:variant>
        <vt:lpwstr>_Toc134530114</vt:lpwstr>
      </vt:variant>
      <vt:variant>
        <vt:i4>1048631</vt:i4>
      </vt:variant>
      <vt:variant>
        <vt:i4>137</vt:i4>
      </vt:variant>
      <vt:variant>
        <vt:i4>0</vt:i4>
      </vt:variant>
      <vt:variant>
        <vt:i4>5</vt:i4>
      </vt:variant>
      <vt:variant>
        <vt:lpwstr/>
      </vt:variant>
      <vt:variant>
        <vt:lpwstr>_Toc134530113</vt:lpwstr>
      </vt:variant>
      <vt:variant>
        <vt:i4>1048631</vt:i4>
      </vt:variant>
      <vt:variant>
        <vt:i4>131</vt:i4>
      </vt:variant>
      <vt:variant>
        <vt:i4>0</vt:i4>
      </vt:variant>
      <vt:variant>
        <vt:i4>5</vt:i4>
      </vt:variant>
      <vt:variant>
        <vt:lpwstr/>
      </vt:variant>
      <vt:variant>
        <vt:lpwstr>_Toc134530112</vt:lpwstr>
      </vt:variant>
      <vt:variant>
        <vt:i4>1048631</vt:i4>
      </vt:variant>
      <vt:variant>
        <vt:i4>125</vt:i4>
      </vt:variant>
      <vt:variant>
        <vt:i4>0</vt:i4>
      </vt:variant>
      <vt:variant>
        <vt:i4>5</vt:i4>
      </vt:variant>
      <vt:variant>
        <vt:lpwstr/>
      </vt:variant>
      <vt:variant>
        <vt:lpwstr>_Toc134530111</vt:lpwstr>
      </vt:variant>
      <vt:variant>
        <vt:i4>1048631</vt:i4>
      </vt:variant>
      <vt:variant>
        <vt:i4>119</vt:i4>
      </vt:variant>
      <vt:variant>
        <vt:i4>0</vt:i4>
      </vt:variant>
      <vt:variant>
        <vt:i4>5</vt:i4>
      </vt:variant>
      <vt:variant>
        <vt:lpwstr/>
      </vt:variant>
      <vt:variant>
        <vt:lpwstr>_Toc134530110</vt:lpwstr>
      </vt:variant>
      <vt:variant>
        <vt:i4>1114167</vt:i4>
      </vt:variant>
      <vt:variant>
        <vt:i4>113</vt:i4>
      </vt:variant>
      <vt:variant>
        <vt:i4>0</vt:i4>
      </vt:variant>
      <vt:variant>
        <vt:i4>5</vt:i4>
      </vt:variant>
      <vt:variant>
        <vt:lpwstr/>
      </vt:variant>
      <vt:variant>
        <vt:lpwstr>_Toc134530109</vt:lpwstr>
      </vt:variant>
      <vt:variant>
        <vt:i4>1114167</vt:i4>
      </vt:variant>
      <vt:variant>
        <vt:i4>107</vt:i4>
      </vt:variant>
      <vt:variant>
        <vt:i4>0</vt:i4>
      </vt:variant>
      <vt:variant>
        <vt:i4>5</vt:i4>
      </vt:variant>
      <vt:variant>
        <vt:lpwstr/>
      </vt:variant>
      <vt:variant>
        <vt:lpwstr>_Toc134530108</vt:lpwstr>
      </vt:variant>
      <vt:variant>
        <vt:i4>1114167</vt:i4>
      </vt:variant>
      <vt:variant>
        <vt:i4>101</vt:i4>
      </vt:variant>
      <vt:variant>
        <vt:i4>0</vt:i4>
      </vt:variant>
      <vt:variant>
        <vt:i4>5</vt:i4>
      </vt:variant>
      <vt:variant>
        <vt:lpwstr/>
      </vt:variant>
      <vt:variant>
        <vt:lpwstr>_Toc134530107</vt:lpwstr>
      </vt:variant>
      <vt:variant>
        <vt:i4>1114167</vt:i4>
      </vt:variant>
      <vt:variant>
        <vt:i4>95</vt:i4>
      </vt:variant>
      <vt:variant>
        <vt:i4>0</vt:i4>
      </vt:variant>
      <vt:variant>
        <vt:i4>5</vt:i4>
      </vt:variant>
      <vt:variant>
        <vt:lpwstr/>
      </vt:variant>
      <vt:variant>
        <vt:lpwstr>_Toc134530106</vt:lpwstr>
      </vt:variant>
      <vt:variant>
        <vt:i4>1114167</vt:i4>
      </vt:variant>
      <vt:variant>
        <vt:i4>89</vt:i4>
      </vt:variant>
      <vt:variant>
        <vt:i4>0</vt:i4>
      </vt:variant>
      <vt:variant>
        <vt:i4>5</vt:i4>
      </vt:variant>
      <vt:variant>
        <vt:lpwstr/>
      </vt:variant>
      <vt:variant>
        <vt:lpwstr>_Toc134530105</vt:lpwstr>
      </vt:variant>
      <vt:variant>
        <vt:i4>1114167</vt:i4>
      </vt:variant>
      <vt:variant>
        <vt:i4>83</vt:i4>
      </vt:variant>
      <vt:variant>
        <vt:i4>0</vt:i4>
      </vt:variant>
      <vt:variant>
        <vt:i4>5</vt:i4>
      </vt:variant>
      <vt:variant>
        <vt:lpwstr/>
      </vt:variant>
      <vt:variant>
        <vt:lpwstr>_Toc134530104</vt:lpwstr>
      </vt:variant>
      <vt:variant>
        <vt:i4>1114167</vt:i4>
      </vt:variant>
      <vt:variant>
        <vt:i4>77</vt:i4>
      </vt:variant>
      <vt:variant>
        <vt:i4>0</vt:i4>
      </vt:variant>
      <vt:variant>
        <vt:i4>5</vt:i4>
      </vt:variant>
      <vt:variant>
        <vt:lpwstr/>
      </vt:variant>
      <vt:variant>
        <vt:lpwstr>_Toc134530103</vt:lpwstr>
      </vt:variant>
      <vt:variant>
        <vt:i4>1114167</vt:i4>
      </vt:variant>
      <vt:variant>
        <vt:i4>71</vt:i4>
      </vt:variant>
      <vt:variant>
        <vt:i4>0</vt:i4>
      </vt:variant>
      <vt:variant>
        <vt:i4>5</vt:i4>
      </vt:variant>
      <vt:variant>
        <vt:lpwstr/>
      </vt:variant>
      <vt:variant>
        <vt:lpwstr>_Toc134530102</vt:lpwstr>
      </vt:variant>
      <vt:variant>
        <vt:i4>1114167</vt:i4>
      </vt:variant>
      <vt:variant>
        <vt:i4>65</vt:i4>
      </vt:variant>
      <vt:variant>
        <vt:i4>0</vt:i4>
      </vt:variant>
      <vt:variant>
        <vt:i4>5</vt:i4>
      </vt:variant>
      <vt:variant>
        <vt:lpwstr/>
      </vt:variant>
      <vt:variant>
        <vt:lpwstr>_Toc134530101</vt:lpwstr>
      </vt:variant>
      <vt:variant>
        <vt:i4>1114167</vt:i4>
      </vt:variant>
      <vt:variant>
        <vt:i4>59</vt:i4>
      </vt:variant>
      <vt:variant>
        <vt:i4>0</vt:i4>
      </vt:variant>
      <vt:variant>
        <vt:i4>5</vt:i4>
      </vt:variant>
      <vt:variant>
        <vt:lpwstr/>
      </vt:variant>
      <vt:variant>
        <vt:lpwstr>_Toc134530100</vt:lpwstr>
      </vt:variant>
      <vt:variant>
        <vt:i4>1572918</vt:i4>
      </vt:variant>
      <vt:variant>
        <vt:i4>53</vt:i4>
      </vt:variant>
      <vt:variant>
        <vt:i4>0</vt:i4>
      </vt:variant>
      <vt:variant>
        <vt:i4>5</vt:i4>
      </vt:variant>
      <vt:variant>
        <vt:lpwstr/>
      </vt:variant>
      <vt:variant>
        <vt:lpwstr>_Toc134530099</vt:lpwstr>
      </vt:variant>
      <vt:variant>
        <vt:i4>1572918</vt:i4>
      </vt:variant>
      <vt:variant>
        <vt:i4>47</vt:i4>
      </vt:variant>
      <vt:variant>
        <vt:i4>0</vt:i4>
      </vt:variant>
      <vt:variant>
        <vt:i4>5</vt:i4>
      </vt:variant>
      <vt:variant>
        <vt:lpwstr/>
      </vt:variant>
      <vt:variant>
        <vt:lpwstr>_Toc134530098</vt:lpwstr>
      </vt:variant>
      <vt:variant>
        <vt:i4>1572918</vt:i4>
      </vt:variant>
      <vt:variant>
        <vt:i4>41</vt:i4>
      </vt:variant>
      <vt:variant>
        <vt:i4>0</vt:i4>
      </vt:variant>
      <vt:variant>
        <vt:i4>5</vt:i4>
      </vt:variant>
      <vt:variant>
        <vt:lpwstr/>
      </vt:variant>
      <vt:variant>
        <vt:lpwstr>_Toc134530097</vt:lpwstr>
      </vt:variant>
      <vt:variant>
        <vt:i4>1572918</vt:i4>
      </vt:variant>
      <vt:variant>
        <vt:i4>35</vt:i4>
      </vt:variant>
      <vt:variant>
        <vt:i4>0</vt:i4>
      </vt:variant>
      <vt:variant>
        <vt:i4>5</vt:i4>
      </vt:variant>
      <vt:variant>
        <vt:lpwstr/>
      </vt:variant>
      <vt:variant>
        <vt:lpwstr>_Toc134530096</vt:lpwstr>
      </vt:variant>
      <vt:variant>
        <vt:i4>1572918</vt:i4>
      </vt:variant>
      <vt:variant>
        <vt:i4>29</vt:i4>
      </vt:variant>
      <vt:variant>
        <vt:i4>0</vt:i4>
      </vt:variant>
      <vt:variant>
        <vt:i4>5</vt:i4>
      </vt:variant>
      <vt:variant>
        <vt:lpwstr/>
      </vt:variant>
      <vt:variant>
        <vt:lpwstr>_Toc134530095</vt:lpwstr>
      </vt:variant>
      <vt:variant>
        <vt:i4>1245263</vt:i4>
      </vt:variant>
      <vt:variant>
        <vt:i4>12</vt:i4>
      </vt:variant>
      <vt:variant>
        <vt:i4>0</vt:i4>
      </vt:variant>
      <vt:variant>
        <vt:i4>5</vt:i4>
      </vt:variant>
      <vt:variant>
        <vt:lpwstr>https://isotc.iso.org/livelink/livelink/open/jtc1sc29wg3</vt:lpwstr>
      </vt:variant>
      <vt:variant>
        <vt:lpwstr/>
      </vt:variant>
      <vt:variant>
        <vt:i4>1310724</vt:i4>
      </vt:variant>
      <vt:variant>
        <vt:i4>0</vt:i4>
      </vt:variant>
      <vt:variant>
        <vt:i4>0</vt:i4>
      </vt:variant>
      <vt:variant>
        <vt:i4>5</vt:i4>
      </vt:variant>
      <vt:variant>
        <vt:lpwstr>https://datatracker.ietf.org/doc/draft-ietf-mediaman-haptics/01/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CD 23090-32 Carriage of haptics data</dc:title>
  <dc:subject/>
  <dc:creator>Youngkwon Lim/5G Standards /SRA/Principal Engineer/Samsung Electronics</dc:creator>
  <cp:keywords/>
  <cp:lastModifiedBy>Henry Da Costa</cp:lastModifiedBy>
  <cp:revision>2</cp:revision>
  <dcterms:created xsi:type="dcterms:W3CDTF">2023-05-09T21:32:00Z</dcterms:created>
  <dcterms:modified xsi:type="dcterms:W3CDTF">2023-05-09T21:32:00Z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0x0101001E6800D34C57E14C9DAD6DF2A45312AD</vt:lpwstr>
  </property>
  <property fmtid="{D5CDD505-2E9C-101B-9397-08002B2CF9AE}" pid="3" name="MediaServiceImageTags">
    <vt:lpwstr/>
  </property>
  <property fmtid="{D5CDD505-2E9C-101B-9397-08002B2CF9AE}" pid="4" name="GrammarlyDocumentId">
    <vt:lpwstr>d622661234e9bd60d3b0ea90110e0afc8fb1f507d50b04386292f1335d327097</vt:lpwstr>
  </property>
  <property fmtid="{D5CDD505-2E9C-101B-9397-08002B2CF9AE}" pid="5" name="MDMSNumber">
    <vt:lpwstr>22610</vt:lpwstr>
  </property>
  <property fmtid="{D5CDD505-2E9C-101B-9397-08002B2CF9AE}" pid="6" name="WGNumber">
    <vt:lpwstr>868</vt:lpwstr>
  </property>
</Properties>
</file>