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661A4801" w:rsidR="00CB798F" w:rsidRPr="00C955C7" w:rsidRDefault="00E843CE" w:rsidP="00385C5D">
      <w:pPr>
        <w:pStyle w:val="Titr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6A3BD4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A3BD4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00</w:t>
      </w:r>
      <w:r w:rsidR="00E62B0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8</w:t>
      </w:r>
      <w:r w:rsidR="00E91620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65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7304EDB" w:rsidR="00CB798F" w:rsidRPr="00456C10" w:rsidRDefault="004E45B6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E91620" w:rsidRPr="00E91620">
        <w:rPr>
          <w:rFonts w:ascii="Times New Roman" w:hAnsi="Times New Roman" w:cs="Times New Roman"/>
          <w:snapToGrid w:val="0"/>
          <w:lang w:val="en-GB"/>
        </w:rPr>
        <w:t>Potential improvement of ISO/IEC DIS 23001-17 Carriage of uncompressed video and images in ISOBMFF</w:t>
      </w:r>
    </w:p>
    <w:p w14:paraId="5C1A346D" w14:textId="189819F4" w:rsidR="00FF2653" w:rsidRPr="00C955C7" w:rsidRDefault="00FF2653" w:rsidP="004C352E">
      <w:pPr>
        <w:pStyle w:val="Corpsdetexte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7FD84737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</w:t>
      </w:r>
      <w:r w:rsidR="00E62B05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E62B05">
        <w:rPr>
          <w:rFonts w:ascii="Times New Roman" w:hAnsi="Times New Roman" w:cs="Times New Roman"/>
          <w:snapToGrid w:val="0"/>
          <w:sz w:val="24"/>
          <w:szCs w:val="24"/>
          <w:lang w:val="en-GB"/>
        </w:rPr>
        <w:t>0</w:t>
      </w:r>
      <w:r w:rsidR="00E91620">
        <w:rPr>
          <w:rFonts w:ascii="Times New Roman" w:hAnsi="Times New Roman" w:cs="Times New Roman"/>
          <w:snapToGrid w:val="0"/>
          <w:sz w:val="24"/>
          <w:szCs w:val="24"/>
          <w:lang w:val="en-GB"/>
        </w:rPr>
        <w:t>5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E91620">
        <w:rPr>
          <w:rFonts w:ascii="Times New Roman" w:hAnsi="Times New Roman" w:cs="Times New Roman"/>
          <w:snapToGrid w:val="0"/>
          <w:sz w:val="24"/>
          <w:szCs w:val="24"/>
          <w:lang w:val="en-GB"/>
        </w:rPr>
        <w:t>19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891027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3" w:history="1">
        <w:r w:rsidR="000C78E6" w:rsidRPr="00C955C7">
          <w:rPr>
            <w:rStyle w:val="Lienhypertexte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18AD915F" w:rsidR="00385C5D" w:rsidRPr="006A3BD4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A3BD4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E62B05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8</w:t>
      </w:r>
      <w:r w:rsidR="00E9162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65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1C959C4" w:rsidR="00954B0D" w:rsidRPr="006A3BD4" w:rsidRDefault="00E9162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May</w:t>
      </w:r>
      <w:r w:rsidR="00B4086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713BF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A3BD4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64BEA4C" w:rsidR="00954B0D" w:rsidRPr="00E91620" w:rsidRDefault="00E91620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E91620">
              <w:rPr>
                <w:b/>
                <w:bCs/>
              </w:rPr>
              <w:t>Potential improvement of ISO/IEC DIS 23001-17 Carriage of uncompressed video and images in ISOBMFF</w:t>
            </w:r>
          </w:p>
        </w:tc>
      </w:tr>
      <w:tr w:rsidR="00954B0D" w:rsidRPr="006A3BD4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A3BD4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6A3BD4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A3BD4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A0602E9" w:rsidR="00954B0D" w:rsidRPr="002D484B" w:rsidRDefault="002D484B" w:rsidP="002D48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bCs/>
              </w:rPr>
              <w:t>2</w:t>
            </w:r>
            <w:r w:rsidR="00713BF8">
              <w:rPr>
                <w:b/>
                <w:bCs/>
              </w:rPr>
              <w:t>2</w:t>
            </w:r>
            <w:r w:rsidR="00E91620">
              <w:rPr>
                <w:b/>
                <w:bCs/>
              </w:rPr>
              <w:t>607</w:t>
            </w:r>
          </w:p>
        </w:tc>
      </w:tr>
    </w:tbl>
    <w:p w14:paraId="0F0DC0D2" w14:textId="5E02AABB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17978BAB" w14:textId="552DDE47" w:rsidR="00713BF8" w:rsidRDefault="00456C10" w:rsidP="00BF74C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</w:t>
      </w:r>
      <w:r w:rsidR="006A3BD4">
        <w:rPr>
          <w:rFonts w:ascii="Times New Roman" w:hAnsi="Times New Roman" w:cs="Times New Roman"/>
          <w:sz w:val="24"/>
          <w:lang w:val="en-GB"/>
        </w:rPr>
        <w:t>h</w:t>
      </w:r>
      <w:r w:rsidR="00F927F0">
        <w:rPr>
          <w:rFonts w:ascii="Times New Roman" w:hAnsi="Times New Roman" w:cs="Times New Roman"/>
          <w:sz w:val="24"/>
          <w:lang w:val="en-GB"/>
        </w:rPr>
        <w:t>e attached</w:t>
      </w:r>
      <w:r w:rsidR="006A3BD4">
        <w:rPr>
          <w:rFonts w:ascii="Times New Roman" w:hAnsi="Times New Roman" w:cs="Times New Roman"/>
          <w:sz w:val="24"/>
          <w:lang w:val="en-GB"/>
        </w:rPr>
        <w:t xml:space="preserve"> document contains</w:t>
      </w:r>
      <w:r w:rsidR="00BF74CE">
        <w:rPr>
          <w:rFonts w:ascii="Times New Roman" w:hAnsi="Times New Roman" w:cs="Times New Roman"/>
          <w:sz w:val="24"/>
          <w:lang w:val="en-GB"/>
        </w:rPr>
        <w:t xml:space="preserve"> </w:t>
      </w:r>
      <w:r w:rsidR="00E91620">
        <w:rPr>
          <w:rFonts w:ascii="Times New Roman" w:hAnsi="Times New Roman" w:cs="Times New Roman"/>
          <w:sz w:val="24"/>
          <w:lang w:val="en-GB"/>
        </w:rPr>
        <w:t xml:space="preserve">potential improvement to </w:t>
      </w:r>
      <w:r w:rsidR="00713BF8">
        <w:rPr>
          <w:rFonts w:ascii="Times New Roman" w:hAnsi="Times New Roman" w:cs="Times New Roman"/>
          <w:sz w:val="24"/>
          <w:lang w:val="en-GB"/>
        </w:rPr>
        <w:t xml:space="preserve">the text of </w:t>
      </w:r>
      <w:r w:rsidR="00BF74CE" w:rsidRPr="00BF74CE">
        <w:rPr>
          <w:rFonts w:ascii="Times New Roman" w:hAnsi="Times New Roman" w:cs="Times New Roman"/>
          <w:sz w:val="24"/>
          <w:lang w:val="en-GB"/>
        </w:rPr>
        <w:t>ISO/IEC 23001-1</w:t>
      </w:r>
      <w:r w:rsidR="00BF74CE">
        <w:rPr>
          <w:rFonts w:ascii="Times New Roman" w:hAnsi="Times New Roman" w:cs="Times New Roman"/>
          <w:sz w:val="24"/>
          <w:lang w:val="en-GB"/>
        </w:rPr>
        <w:t>7</w:t>
      </w:r>
      <w:r w:rsidR="00713BF8">
        <w:rPr>
          <w:rFonts w:ascii="Times New Roman" w:hAnsi="Times New Roman" w:cs="Times New Roman"/>
          <w:sz w:val="24"/>
          <w:lang w:val="en-GB"/>
        </w:rPr>
        <w:t xml:space="preserve"> DIS</w:t>
      </w:r>
      <w:r w:rsidR="00E91620">
        <w:rPr>
          <w:rFonts w:ascii="Times New Roman" w:hAnsi="Times New Roman" w:cs="Times New Roman"/>
          <w:sz w:val="24"/>
          <w:lang w:val="en-GB"/>
        </w:rPr>
        <w:t>, in revision tracking mode</w:t>
      </w:r>
      <w:r w:rsidR="00BF74CE">
        <w:rPr>
          <w:rFonts w:ascii="Times New Roman" w:hAnsi="Times New Roman" w:cs="Times New Roman"/>
          <w:sz w:val="24"/>
          <w:lang w:val="en-GB"/>
        </w:rPr>
        <w:t>.</w:t>
      </w:r>
      <w:r w:rsidR="00F927F0">
        <w:rPr>
          <w:rFonts w:ascii="Times New Roman" w:hAnsi="Times New Roman" w:cs="Times New Roman"/>
          <w:sz w:val="24"/>
          <w:lang w:val="en-GB"/>
        </w:rPr>
        <w:t xml:space="preserve"> </w:t>
      </w:r>
    </w:p>
    <w:p w14:paraId="486F818D" w14:textId="77777777" w:rsidR="00713BF8" w:rsidRDefault="00713BF8" w:rsidP="00BF74CE">
      <w:pPr>
        <w:rPr>
          <w:rFonts w:ascii="Times New Roman" w:hAnsi="Times New Roman" w:cs="Times New Roman"/>
          <w:sz w:val="24"/>
          <w:lang w:val="en-GB"/>
        </w:rPr>
      </w:pPr>
    </w:p>
    <w:p w14:paraId="2D0212E6" w14:textId="77777777" w:rsidR="00713BF8" w:rsidRDefault="00713BF8" w:rsidP="00AD03D5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Figures are included in the electronic attachment.</w:t>
      </w:r>
    </w:p>
    <w:p w14:paraId="710B5D64" w14:textId="439BCA63" w:rsidR="007766D1" w:rsidRPr="00713BF8" w:rsidRDefault="007766D1" w:rsidP="00713BF8">
      <w:pPr>
        <w:rPr>
          <w:rFonts w:ascii="Times New Roman" w:hAnsi="Times New Roman" w:cs="Times New Roman"/>
          <w:sz w:val="24"/>
          <w:lang w:val="en-GB"/>
        </w:rPr>
      </w:pPr>
    </w:p>
    <w:sectPr w:rsidR="007766D1" w:rsidRPr="00713BF8" w:rsidSect="00954B0D">
      <w:footerReference w:type="default" r:id="rId2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94E37" w14:textId="77777777" w:rsidR="002900D0" w:rsidRDefault="002900D0" w:rsidP="009E784A">
      <w:r>
        <w:separator/>
      </w:r>
    </w:p>
  </w:endnote>
  <w:endnote w:type="continuationSeparator" w:id="0">
    <w:p w14:paraId="15A0FED7" w14:textId="77777777" w:rsidR="002900D0" w:rsidRDefault="002900D0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9207" w14:textId="77777777" w:rsidR="004B485D" w:rsidRDefault="004B48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118C" w14:textId="77777777" w:rsidR="004B485D" w:rsidRDefault="004B485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319" w14:textId="77777777" w:rsidR="004B485D" w:rsidRDefault="004B485D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BE05A" w14:textId="77777777" w:rsidR="002900D0" w:rsidRDefault="002900D0" w:rsidP="009E784A">
      <w:r>
        <w:separator/>
      </w:r>
    </w:p>
  </w:footnote>
  <w:footnote w:type="continuationSeparator" w:id="0">
    <w:p w14:paraId="11EB63DF" w14:textId="77777777" w:rsidR="002900D0" w:rsidRDefault="002900D0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3EE6" w14:textId="77777777" w:rsidR="004B485D" w:rsidRDefault="004B48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859B" w14:textId="77777777" w:rsidR="004B485D" w:rsidRDefault="004B485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C8BE" w14:textId="77777777" w:rsidR="004B485D" w:rsidRDefault="004B48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F1DB7"/>
    <w:multiLevelType w:val="hybridMultilevel"/>
    <w:tmpl w:val="FC981E88"/>
    <w:lvl w:ilvl="0" w:tplc="F3CC784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E7426"/>
    <w:multiLevelType w:val="hybridMultilevel"/>
    <w:tmpl w:val="59A46786"/>
    <w:lvl w:ilvl="0" w:tplc="5E764526">
      <w:start w:val="30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0190708">
    <w:abstractNumId w:val="2"/>
  </w:num>
  <w:num w:numId="2" w16cid:durableId="1455447090">
    <w:abstractNumId w:val="0"/>
  </w:num>
  <w:num w:numId="3" w16cid:durableId="999893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E18A9"/>
    <w:rsid w:val="002011FC"/>
    <w:rsid w:val="00263789"/>
    <w:rsid w:val="002900D0"/>
    <w:rsid w:val="002D484B"/>
    <w:rsid w:val="003226C8"/>
    <w:rsid w:val="0034642E"/>
    <w:rsid w:val="003549C5"/>
    <w:rsid w:val="00366888"/>
    <w:rsid w:val="00385C5D"/>
    <w:rsid w:val="00394D8D"/>
    <w:rsid w:val="003B0FC6"/>
    <w:rsid w:val="00406111"/>
    <w:rsid w:val="00422144"/>
    <w:rsid w:val="0044096E"/>
    <w:rsid w:val="00456C10"/>
    <w:rsid w:val="004B485D"/>
    <w:rsid w:val="004C352E"/>
    <w:rsid w:val="004E45B6"/>
    <w:rsid w:val="004F5473"/>
    <w:rsid w:val="00540DEA"/>
    <w:rsid w:val="005612C2"/>
    <w:rsid w:val="00592BA3"/>
    <w:rsid w:val="005C2A51"/>
    <w:rsid w:val="00622C6C"/>
    <w:rsid w:val="0063127E"/>
    <w:rsid w:val="00651912"/>
    <w:rsid w:val="006A3BD4"/>
    <w:rsid w:val="00713BF8"/>
    <w:rsid w:val="007766D1"/>
    <w:rsid w:val="00776984"/>
    <w:rsid w:val="007C226D"/>
    <w:rsid w:val="007F537F"/>
    <w:rsid w:val="00861DE5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954AC"/>
    <w:rsid w:val="00AD03D5"/>
    <w:rsid w:val="00B24CCE"/>
    <w:rsid w:val="00B40867"/>
    <w:rsid w:val="00BF74CE"/>
    <w:rsid w:val="00C16894"/>
    <w:rsid w:val="00C43FC9"/>
    <w:rsid w:val="00C50326"/>
    <w:rsid w:val="00C64AAB"/>
    <w:rsid w:val="00C955C7"/>
    <w:rsid w:val="00CB798F"/>
    <w:rsid w:val="00CD36BE"/>
    <w:rsid w:val="00CF1629"/>
    <w:rsid w:val="00D670C2"/>
    <w:rsid w:val="00D709E9"/>
    <w:rsid w:val="00DD0575"/>
    <w:rsid w:val="00DD4BF3"/>
    <w:rsid w:val="00E51E2C"/>
    <w:rsid w:val="00E565AB"/>
    <w:rsid w:val="00E62B05"/>
    <w:rsid w:val="00E80C34"/>
    <w:rsid w:val="00E843CE"/>
    <w:rsid w:val="00E91620"/>
    <w:rsid w:val="00E9507F"/>
    <w:rsid w:val="00E965CC"/>
    <w:rsid w:val="00EA12EF"/>
    <w:rsid w:val="00EF2D59"/>
    <w:rsid w:val="00F03F9B"/>
    <w:rsid w:val="00F419DA"/>
    <w:rsid w:val="00F64504"/>
    <w:rsid w:val="00F73309"/>
    <w:rsid w:val="00F927F0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pPr>
      <w:spacing w:before="1"/>
    </w:pPr>
    <w:rPr>
      <w:sz w:val="24"/>
      <w:szCs w:val="24"/>
    </w:rPr>
  </w:style>
  <w:style w:type="paragraph" w:styleId="Titr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Paragraphedeliste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Lienhypertexte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CorpsdetexteCar">
    <w:name w:val="Corps de texte Car"/>
    <w:basedOn w:val="Policepardfaut"/>
    <w:link w:val="Corpsdetexte"/>
    <w:uiPriority w:val="1"/>
    <w:rsid w:val="00FF2653"/>
    <w:rPr>
      <w:rFonts w:ascii="Arial" w:eastAsia="Arial" w:hAnsi="Arial" w:cs="Arial"/>
      <w:sz w:val="24"/>
      <w:szCs w:val="24"/>
    </w:rPr>
  </w:style>
  <w:style w:type="character" w:styleId="lev">
    <w:name w:val="Strong"/>
    <w:basedOn w:val="Policepardfaut"/>
    <w:uiPriority w:val="22"/>
    <w:qFormat/>
    <w:rsid w:val="00FF2653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uiPriority w:val="99"/>
    <w:rsid w:val="009E784A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34c87397-5fc1-491e-85e7-d6110dbe9cbd" ContentTypeId="0x01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68A658EEC4B84288E7CA0555787F64" ma:contentTypeVersion="16" ma:contentTypeDescription="Create a new document." ma:contentTypeScope="" ma:versionID="a0362b81154d9c9e303a65bbe7d647c7">
  <xsd:schema xmlns:xsd="http://www.w3.org/2001/XMLSchema" xmlns:xs="http://www.w3.org/2001/XMLSchema" xmlns:p="http://schemas.microsoft.com/office/2006/metadata/properties" xmlns:ns3="71c5aaf6-e6ce-465b-b873-5148d2a4c105" xmlns:ns4="d002f0f6-18c8-492d-9288-58fb954084de" xmlns:ns5="846519ff-83ac-490b-9bc8-95825f8c9d1e" targetNamespace="http://schemas.microsoft.com/office/2006/metadata/properties" ma:root="true" ma:fieldsID="008d1d61170b01bdf32533acfd4b8d1a" ns3:_="" ns4:_="" ns5:_="">
    <xsd:import namespace="71c5aaf6-e6ce-465b-b873-5148d2a4c105"/>
    <xsd:import namespace="d002f0f6-18c8-492d-9288-58fb954084de"/>
    <xsd:import namespace="846519ff-83ac-490b-9bc8-95825f8c9d1e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3:HideFromDelv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2f0f6-18c8-492d-9288-58fb954084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519ff-83ac-490b-9bc8-95825f8c9d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B545E7-A412-480F-BCF2-434BADD4E73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9AFE434-D08D-4E1B-82EC-58FD45DCB11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4783BFD-1B5F-4D39-B796-B211FB9C5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d002f0f6-18c8-492d-9288-58fb954084de"/>
    <ds:schemaRef ds:uri="846519ff-83ac-490b-9bc8-95825f8c9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2467C2-017F-4D48-B51F-900742843DA4}">
  <ds:schemaRefs>
    <ds:schemaRef ds:uri="http://schemas.microsoft.com/office/2006/metadata/properties"/>
    <ds:schemaRef ds:uri="http://schemas.microsoft.com/office/infopath/2007/PartnerControls"/>
    <ds:schemaRef ds:uri="71c5aaf6-e6ce-465b-b873-5148d2a4c105"/>
  </ds:schemaRefs>
</ds:datastoreItem>
</file>

<file path=customXml/itemProps5.xml><?xml version="1.0" encoding="utf-8"?>
<ds:datastoreItem xmlns:ds="http://schemas.openxmlformats.org/officeDocument/2006/customXml" ds:itemID="{2F800BC6-1CB2-4F79-B15A-5C93DCA85C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171</Words>
  <Characters>941</Characters>
  <Application>Microsoft Office Word</Application>
  <DocSecurity>0</DocSecurity>
  <Lines>7</Lines>
  <Paragraphs>2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Draft text of ISO/IEC 14496-15:2019 FDAM 2 Carriage of VVC and EVC in ISOBMFF</vt:lpstr>
      <vt:lpstr>Draft text of ISO/IEC 14496-15:2019 FDAM 2 Carriage of VVC and EVC in ISOBMFF</vt:lpstr>
      <vt:lpstr/>
    </vt:vector>
  </TitlesOfParts>
  <Manager/>
  <Company/>
  <LinksUpToDate>false</LinksUpToDate>
  <CharactersWithSpaces>1110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14496-15:2019 FDAM 2 Carriage of VVC and EVC in ISOBMFF</dc:title>
  <dc:subject/>
  <dc:creator>Youngkwon Lim/5G Standards /SRA/Principal Engineer/Samsung Electronics</dc:creator>
  <cp:keywords/>
  <dc:description/>
  <cp:lastModifiedBy> </cp:lastModifiedBy>
  <cp:revision>20</cp:revision>
  <dcterms:created xsi:type="dcterms:W3CDTF">2021-02-26T08:42:00Z</dcterms:created>
  <dcterms:modified xsi:type="dcterms:W3CDTF">2023-05-12T07:30:00Z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00149</vt:lpwstr>
  </property>
  <property fmtid="{D5CDD505-2E9C-101B-9397-08002B2CF9AE}" pid="3" name="MDMSNumber">
    <vt:lpwstr>19981</vt:lpwstr>
  </property>
  <property fmtid="{D5CDD505-2E9C-101B-9397-08002B2CF9AE}" pid="4" name="ContentTypeId">
    <vt:lpwstr>0x0101002B68A658EEC4B84288E7CA0555787F64</vt:lpwstr>
  </property>
</Properties>
</file>