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0DE9828F"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sidRPr="00F81A3F">
        <w:rPr>
          <w:rFonts w:ascii="Times New Roman" w:hAnsi="Times New Roman" w:cs="Times New Roman"/>
          <w:spacing w:val="28"/>
          <w:w w:val="115"/>
          <w:sz w:val="48"/>
          <w:szCs w:val="48"/>
          <w:u w:val="thick"/>
          <w:lang w:val="en-GB"/>
        </w:rPr>
        <w:fldChar w:fldCharType="begin"/>
      </w:r>
      <w:r w:rsidRPr="00F81A3F">
        <w:rPr>
          <w:rFonts w:ascii="Times New Roman" w:hAnsi="Times New Roman" w:cs="Times New Roman"/>
          <w:spacing w:val="28"/>
          <w:w w:val="115"/>
          <w:sz w:val="48"/>
          <w:szCs w:val="48"/>
          <w:u w:val="thick"/>
          <w:lang w:val="en-GB"/>
        </w:rPr>
        <w:instrText xml:space="preserve"> DOCPROPERTY "WGNumber" \* MERGEFORMAT </w:instrText>
      </w:r>
      <w:r w:rsidRPr="00F81A3F">
        <w:rPr>
          <w:rFonts w:ascii="Times New Roman" w:hAnsi="Times New Roman" w:cs="Times New Roman"/>
          <w:spacing w:val="28"/>
          <w:w w:val="115"/>
          <w:sz w:val="48"/>
          <w:szCs w:val="48"/>
          <w:u w:val="thick"/>
          <w:lang w:val="en-GB"/>
        </w:rPr>
        <w:fldChar w:fldCharType="separate"/>
      </w:r>
      <w:r w:rsidR="002B0AB0">
        <w:rPr>
          <w:rFonts w:ascii="Times New Roman" w:hAnsi="Times New Roman" w:cs="Times New Roman"/>
          <w:spacing w:val="28"/>
          <w:w w:val="115"/>
          <w:sz w:val="48"/>
          <w:szCs w:val="48"/>
          <w:u w:val="thick"/>
          <w:lang w:val="en-GB"/>
        </w:rPr>
        <w:t>0838</w:t>
      </w:r>
      <w:r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4F9A59D"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F81A3F">
        <w:rPr>
          <w:rFonts w:ascii="Times New Roman" w:hAnsi="Times New Roman"/>
          <w:b/>
          <w:snapToGrid w:val="0"/>
        </w:rPr>
        <w:t>Title:</w:t>
      </w:r>
      <w:r w:rsidRPr="00F81A3F">
        <w:rPr>
          <w:rFonts w:ascii="Times New Roman" w:hAnsi="Times New Roman"/>
          <w:snapToGrid w:val="0"/>
        </w:rPr>
        <w:tab/>
      </w:r>
      <w:r w:rsidRPr="00F81A3F">
        <w:rPr>
          <w:rFonts w:ascii="Times New Roman" w:hAnsi="Times New Roman"/>
          <w:snapToGrid w:val="0"/>
        </w:rPr>
        <w:fldChar w:fldCharType="begin"/>
      </w:r>
      <w:r w:rsidRPr="00F81A3F">
        <w:rPr>
          <w:rFonts w:ascii="Times New Roman" w:hAnsi="Times New Roman"/>
          <w:snapToGrid w:val="0"/>
        </w:rPr>
        <w:instrText xml:space="preserve"> TITLE  \* MERGEFORMAT </w:instrText>
      </w:r>
      <w:r w:rsidRPr="00F81A3F">
        <w:rPr>
          <w:rFonts w:ascii="Times New Roman" w:hAnsi="Times New Roman"/>
          <w:snapToGrid w:val="0"/>
        </w:rPr>
        <w:fldChar w:fldCharType="separate"/>
      </w:r>
      <w:r w:rsidR="001368B7" w:rsidRPr="00F81A3F">
        <w:rPr>
          <w:rFonts w:ascii="Times New Roman" w:hAnsi="Times New Roman"/>
          <w:snapToGrid w:val="0"/>
        </w:rPr>
        <w:t>Defect report for ISO/IEC 14496-12</w:t>
      </w:r>
      <w:r w:rsidRPr="00F81A3F">
        <w:rPr>
          <w:rFonts w:ascii="Times New Roman" w:hAnsi="Times New Roman"/>
          <w:snapToGrid w:val="0"/>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4D44479D"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r w:rsidR="00F7095B">
        <w:rPr>
          <w:noProof/>
          <w:snapToGrid w:val="0"/>
          <w:lang w:val="en-GB"/>
        </w:rPr>
        <w:t>2023-05-16</w:t>
      </w:r>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32D4C391"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CE7328">
        <w:rPr>
          <w:noProof/>
          <w:snapToGrid w:val="0"/>
          <w:lang w:val="en-GB"/>
        </w:rPr>
        <w:t>14</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gramStart"/>
      <w:r w:rsidRPr="00C955C7">
        <w:rPr>
          <w:snapToGrid w:val="0"/>
          <w:lang w:val="en-GB"/>
        </w:rPr>
        <w:t>young.L</w:t>
      </w:r>
      <w:proofErr w:type="gramEnd"/>
      <w:r w:rsidRPr="00C955C7">
        <w:rPr>
          <w:snapToGrid w:val="0"/>
          <w:lang w:val="en-GB"/>
        </w:rPr>
        <w:t xml:space="preserve"> @ samsung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4452CFB2"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Pr="00B80A7B">
        <w:rPr>
          <w:rFonts w:eastAsia="SimSun"/>
          <w:b/>
          <w:sz w:val="48"/>
          <w:lang w:val="en-GB" w:eastAsia="zh-CN"/>
        </w:rPr>
        <w:t>N</w:t>
      </w:r>
      <w:r w:rsidRPr="00B80A7B">
        <w:rPr>
          <w:rFonts w:eastAsia="SimSun"/>
          <w:b/>
          <w:sz w:val="48"/>
          <w:lang w:val="en-GB" w:eastAsia="zh-CN"/>
        </w:rPr>
        <w:fldChar w:fldCharType="begin"/>
      </w:r>
      <w:r w:rsidRPr="00B80A7B">
        <w:rPr>
          <w:rFonts w:eastAsia="SimSun"/>
          <w:b/>
          <w:sz w:val="48"/>
          <w:lang w:val="en-GB" w:eastAsia="zh-CN"/>
        </w:rPr>
        <w:instrText xml:space="preserve"> DOCPROPERTY "WGNumber" \* MERGEFORMAT </w:instrText>
      </w:r>
      <w:r w:rsidRPr="00B80A7B">
        <w:rPr>
          <w:rFonts w:eastAsia="SimSun"/>
          <w:b/>
          <w:sz w:val="48"/>
          <w:lang w:val="en-GB" w:eastAsia="zh-CN"/>
        </w:rPr>
        <w:fldChar w:fldCharType="separate"/>
      </w:r>
      <w:r w:rsidR="002B0AB0">
        <w:rPr>
          <w:rFonts w:eastAsia="SimSun"/>
          <w:b/>
          <w:sz w:val="48"/>
          <w:lang w:val="en-GB" w:eastAsia="zh-CN"/>
        </w:rPr>
        <w:t>0838</w:t>
      </w:r>
      <w:r w:rsidRPr="00B80A7B">
        <w:rPr>
          <w:rFonts w:eastAsia="SimSun"/>
          <w:b/>
          <w:sz w:val="48"/>
          <w:lang w:val="en-GB" w:eastAsia="zh-CN"/>
        </w:rPr>
        <w:fldChar w:fldCharType="end"/>
      </w:r>
    </w:p>
    <w:p w14:paraId="62784269" w14:textId="59A5D2AB" w:rsidR="000D6C2A" w:rsidRPr="00B80A7B" w:rsidRDefault="000D6C2A"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r w:rsidR="00F7095B">
        <w:rPr>
          <w:rFonts w:eastAsia="SimSun"/>
          <w:b/>
          <w:noProof/>
          <w:sz w:val="28"/>
          <w:lang w:val="en-GB" w:eastAsia="zh-CN"/>
        </w:rPr>
        <w:t>May 2023</w:t>
      </w:r>
      <w:r w:rsidRPr="00B80A7B">
        <w:rPr>
          <w:rFonts w:eastAsia="SimSun"/>
          <w:b/>
          <w:sz w:val="28"/>
          <w:lang w:val="en-GB" w:eastAsia="zh-CN"/>
        </w:rPr>
        <w:fldChar w:fldCharType="end"/>
      </w:r>
      <w:r w:rsidRPr="00B80A7B">
        <w:rPr>
          <w:rFonts w:eastAsia="SimSun"/>
          <w:b/>
          <w:sz w:val="28"/>
          <w:lang w:val="en-GB" w:eastAsia="zh-CN"/>
        </w:rPr>
        <w:t xml:space="preserve">, </w:t>
      </w:r>
      <w:r w:rsidR="008B08F8">
        <w:rPr>
          <w:rFonts w:eastAsia="SimSun"/>
          <w:b/>
          <w:sz w:val="28"/>
          <w:lang w:val="en-GB" w:eastAsia="zh-CN"/>
        </w:rPr>
        <w:t>Antalya</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0ADB3DDD"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1368B7" w:rsidRPr="00B80A7B">
              <w:rPr>
                <w:b/>
                <w:lang w:val="en-GB"/>
              </w:rPr>
              <w:t>Defect report for ISO/IEC 14496-12</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05EDBFE3" w:rsidR="000D6C2A" w:rsidRPr="00C955C7" w:rsidRDefault="000D6C2A" w:rsidP="00B35E17">
            <w:pPr>
              <w:suppressAutoHyphens/>
              <w:rPr>
                <w:b/>
                <w:lang w:val="en-GB"/>
              </w:rPr>
            </w:pPr>
            <w:r w:rsidRPr="00B80A7B">
              <w:rPr>
                <w:b/>
                <w:lang w:val="en-GB"/>
              </w:rPr>
              <w:fldChar w:fldCharType="begin"/>
            </w:r>
            <w:r w:rsidRPr="00B80A7B">
              <w:rPr>
                <w:b/>
                <w:lang w:val="en-GB"/>
              </w:rPr>
              <w:instrText xml:space="preserve"> DOCPROPERTY "MDMSNumber" \* MERGEFORMAT </w:instrText>
            </w:r>
            <w:r w:rsidRPr="00B80A7B">
              <w:rPr>
                <w:b/>
                <w:lang w:val="en-GB"/>
              </w:rPr>
              <w:fldChar w:fldCharType="separate"/>
            </w:r>
            <w:r w:rsidR="002B0AB0">
              <w:rPr>
                <w:b/>
                <w:lang w:val="en-GB"/>
              </w:rPr>
              <w:t>22580</w:t>
            </w:r>
            <w:r w:rsidRPr="00B80A7B">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49B817AF" w14:textId="36B0A4EC" w:rsidR="004F01CE" w:rsidRDefault="000555B1">
      <w:pPr>
        <w:pStyle w:val="TOC1"/>
        <w:tabs>
          <w:tab w:val="left" w:pos="480"/>
          <w:tab w:val="right" w:leader="dot" w:pos="9345"/>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33565836" w:history="1">
        <w:r w:rsidR="004F01CE" w:rsidRPr="00834E21">
          <w:rPr>
            <w:rStyle w:val="Hyperlink"/>
            <w:noProof/>
          </w:rPr>
          <w:t>1</w:t>
        </w:r>
        <w:r w:rsidR="004F01CE">
          <w:rPr>
            <w:rFonts w:eastAsiaTheme="minorEastAsia" w:cstheme="minorBidi"/>
            <w:b w:val="0"/>
            <w:bCs w:val="0"/>
            <w:caps w:val="0"/>
            <w:noProof/>
            <w:sz w:val="22"/>
            <w:szCs w:val="22"/>
          </w:rPr>
          <w:tab/>
        </w:r>
        <w:r w:rsidR="004F01CE" w:rsidRPr="00834E21">
          <w:rPr>
            <w:rStyle w:val="Hyperlink"/>
            <w:noProof/>
          </w:rPr>
          <w:t>Introduction</w:t>
        </w:r>
        <w:r w:rsidR="004F01CE">
          <w:rPr>
            <w:noProof/>
            <w:webHidden/>
          </w:rPr>
          <w:tab/>
        </w:r>
        <w:r w:rsidR="004F01CE">
          <w:rPr>
            <w:noProof/>
            <w:webHidden/>
          </w:rPr>
          <w:fldChar w:fldCharType="begin"/>
        </w:r>
        <w:r w:rsidR="004F01CE">
          <w:rPr>
            <w:noProof/>
            <w:webHidden/>
          </w:rPr>
          <w:instrText xml:space="preserve"> PAGEREF _Toc133565836 \h </w:instrText>
        </w:r>
        <w:r w:rsidR="004F01CE">
          <w:rPr>
            <w:noProof/>
            <w:webHidden/>
          </w:rPr>
        </w:r>
        <w:r w:rsidR="004F01CE">
          <w:rPr>
            <w:noProof/>
            <w:webHidden/>
          </w:rPr>
          <w:fldChar w:fldCharType="separate"/>
        </w:r>
        <w:r w:rsidR="004F01CE">
          <w:rPr>
            <w:noProof/>
            <w:webHidden/>
          </w:rPr>
          <w:t>3</w:t>
        </w:r>
        <w:r w:rsidR="004F01CE">
          <w:rPr>
            <w:noProof/>
            <w:webHidden/>
          </w:rPr>
          <w:fldChar w:fldCharType="end"/>
        </w:r>
      </w:hyperlink>
    </w:p>
    <w:p w14:paraId="36718199" w14:textId="39CCC35F" w:rsidR="004F01CE" w:rsidRDefault="00000000">
      <w:pPr>
        <w:pStyle w:val="TOC1"/>
        <w:tabs>
          <w:tab w:val="left" w:pos="480"/>
          <w:tab w:val="right" w:leader="dot" w:pos="9345"/>
        </w:tabs>
        <w:rPr>
          <w:rFonts w:eastAsiaTheme="minorEastAsia" w:cstheme="minorBidi"/>
          <w:b w:val="0"/>
          <w:bCs w:val="0"/>
          <w:caps w:val="0"/>
          <w:noProof/>
          <w:sz w:val="22"/>
          <w:szCs w:val="22"/>
        </w:rPr>
      </w:pPr>
      <w:hyperlink w:anchor="_Toc133565837" w:history="1">
        <w:r w:rsidR="004F01CE" w:rsidRPr="00834E21">
          <w:rPr>
            <w:rStyle w:val="Hyperlink"/>
            <w:noProof/>
          </w:rPr>
          <w:t>2</w:t>
        </w:r>
        <w:r w:rsidR="004F01CE">
          <w:rPr>
            <w:rFonts w:eastAsiaTheme="minorEastAsia" w:cstheme="minorBidi"/>
            <w:b w:val="0"/>
            <w:bCs w:val="0"/>
            <w:caps w:val="0"/>
            <w:noProof/>
            <w:sz w:val="22"/>
            <w:szCs w:val="22"/>
          </w:rPr>
          <w:tab/>
        </w:r>
        <w:r w:rsidR="004F01CE" w:rsidRPr="00834E21">
          <w:rPr>
            <w:rStyle w:val="Hyperlink"/>
            <w:noProof/>
          </w:rPr>
          <w:t>Defects under consideration</w:t>
        </w:r>
        <w:r w:rsidR="004F01CE">
          <w:rPr>
            <w:noProof/>
            <w:webHidden/>
          </w:rPr>
          <w:tab/>
        </w:r>
        <w:r w:rsidR="004F01CE">
          <w:rPr>
            <w:noProof/>
            <w:webHidden/>
          </w:rPr>
          <w:fldChar w:fldCharType="begin"/>
        </w:r>
        <w:r w:rsidR="004F01CE">
          <w:rPr>
            <w:noProof/>
            <w:webHidden/>
          </w:rPr>
          <w:instrText xml:space="preserve"> PAGEREF _Toc133565837 \h </w:instrText>
        </w:r>
        <w:r w:rsidR="004F01CE">
          <w:rPr>
            <w:noProof/>
            <w:webHidden/>
          </w:rPr>
        </w:r>
        <w:r w:rsidR="004F01CE">
          <w:rPr>
            <w:noProof/>
            <w:webHidden/>
          </w:rPr>
          <w:fldChar w:fldCharType="separate"/>
        </w:r>
        <w:r w:rsidR="004F01CE">
          <w:rPr>
            <w:noProof/>
            <w:webHidden/>
          </w:rPr>
          <w:t>3</w:t>
        </w:r>
        <w:r w:rsidR="004F01CE">
          <w:rPr>
            <w:noProof/>
            <w:webHidden/>
          </w:rPr>
          <w:fldChar w:fldCharType="end"/>
        </w:r>
      </w:hyperlink>
    </w:p>
    <w:p w14:paraId="3B858913" w14:textId="67228680" w:rsidR="004F01CE" w:rsidRDefault="00000000">
      <w:pPr>
        <w:pStyle w:val="TOC2"/>
        <w:tabs>
          <w:tab w:val="left" w:pos="720"/>
          <w:tab w:val="right" w:leader="dot" w:pos="9345"/>
        </w:tabs>
        <w:rPr>
          <w:rFonts w:eastAsiaTheme="minorEastAsia" w:cstheme="minorBidi"/>
          <w:smallCaps w:val="0"/>
          <w:noProof/>
          <w:sz w:val="22"/>
          <w:szCs w:val="22"/>
        </w:rPr>
      </w:pPr>
      <w:hyperlink w:anchor="_Toc133565838" w:history="1">
        <w:r w:rsidR="004F01CE" w:rsidRPr="00834E21">
          <w:rPr>
            <w:rStyle w:val="Hyperlink"/>
            <w:noProof/>
          </w:rPr>
          <w:t>2.1</w:t>
        </w:r>
        <w:r w:rsidR="004F01CE">
          <w:rPr>
            <w:rFonts w:eastAsiaTheme="minorEastAsia" w:cstheme="minorBidi"/>
            <w:smallCaps w:val="0"/>
            <w:noProof/>
            <w:sz w:val="22"/>
            <w:szCs w:val="22"/>
          </w:rPr>
          <w:tab/>
        </w:r>
        <w:r w:rsidR="004F01CE" w:rsidRPr="00834E21">
          <w:rPr>
            <w:rStyle w:val="Hyperlink"/>
            <w:noProof/>
          </w:rPr>
          <w:t>Segment index (sidx)</w:t>
        </w:r>
        <w:r w:rsidR="004F01CE">
          <w:rPr>
            <w:noProof/>
            <w:webHidden/>
          </w:rPr>
          <w:tab/>
        </w:r>
        <w:r w:rsidR="004F01CE">
          <w:rPr>
            <w:noProof/>
            <w:webHidden/>
          </w:rPr>
          <w:fldChar w:fldCharType="begin"/>
        </w:r>
        <w:r w:rsidR="004F01CE">
          <w:rPr>
            <w:noProof/>
            <w:webHidden/>
          </w:rPr>
          <w:instrText xml:space="preserve"> PAGEREF _Toc133565838 \h </w:instrText>
        </w:r>
        <w:r w:rsidR="004F01CE">
          <w:rPr>
            <w:noProof/>
            <w:webHidden/>
          </w:rPr>
        </w:r>
        <w:r w:rsidR="004F01CE">
          <w:rPr>
            <w:noProof/>
            <w:webHidden/>
          </w:rPr>
          <w:fldChar w:fldCharType="separate"/>
        </w:r>
        <w:r w:rsidR="004F01CE">
          <w:rPr>
            <w:noProof/>
            <w:webHidden/>
          </w:rPr>
          <w:t>3</w:t>
        </w:r>
        <w:r w:rsidR="004F01CE">
          <w:rPr>
            <w:noProof/>
            <w:webHidden/>
          </w:rPr>
          <w:fldChar w:fldCharType="end"/>
        </w:r>
      </w:hyperlink>
    </w:p>
    <w:p w14:paraId="0CE8641D" w14:textId="4B031985" w:rsidR="004F01CE" w:rsidRDefault="00000000">
      <w:pPr>
        <w:pStyle w:val="TOC2"/>
        <w:tabs>
          <w:tab w:val="left" w:pos="720"/>
          <w:tab w:val="right" w:leader="dot" w:pos="9345"/>
        </w:tabs>
        <w:rPr>
          <w:rFonts w:eastAsiaTheme="minorEastAsia" w:cstheme="minorBidi"/>
          <w:smallCaps w:val="0"/>
          <w:noProof/>
          <w:sz w:val="22"/>
          <w:szCs w:val="22"/>
        </w:rPr>
      </w:pPr>
      <w:hyperlink w:anchor="_Toc133565840" w:history="1">
        <w:r w:rsidR="004F01CE" w:rsidRPr="00834E21">
          <w:rPr>
            <w:rStyle w:val="Hyperlink"/>
            <w:noProof/>
          </w:rPr>
          <w:t>2.2</w:t>
        </w:r>
        <w:r w:rsidR="004F01CE">
          <w:rPr>
            <w:rFonts w:eastAsiaTheme="minorEastAsia" w:cstheme="minorBidi"/>
            <w:smallCaps w:val="0"/>
            <w:noProof/>
            <w:sz w:val="22"/>
            <w:szCs w:val="22"/>
          </w:rPr>
          <w:tab/>
        </w:r>
        <w:r w:rsidR="004F01CE" w:rsidRPr="00834E21">
          <w:rPr>
            <w:rStyle w:val="Hyperlink"/>
            <w:noProof/>
          </w:rPr>
          <w:t>General editing</w:t>
        </w:r>
        <w:r w:rsidR="004F01CE">
          <w:rPr>
            <w:noProof/>
            <w:webHidden/>
          </w:rPr>
          <w:tab/>
        </w:r>
        <w:r w:rsidR="004F01CE">
          <w:rPr>
            <w:noProof/>
            <w:webHidden/>
          </w:rPr>
          <w:fldChar w:fldCharType="begin"/>
        </w:r>
        <w:r w:rsidR="004F01CE">
          <w:rPr>
            <w:noProof/>
            <w:webHidden/>
          </w:rPr>
          <w:instrText xml:space="preserve"> PAGEREF _Toc133565840 \h </w:instrText>
        </w:r>
        <w:r w:rsidR="004F01CE">
          <w:rPr>
            <w:noProof/>
            <w:webHidden/>
          </w:rPr>
        </w:r>
        <w:r w:rsidR="004F01CE">
          <w:rPr>
            <w:noProof/>
            <w:webHidden/>
          </w:rPr>
          <w:fldChar w:fldCharType="separate"/>
        </w:r>
        <w:r w:rsidR="004F01CE">
          <w:rPr>
            <w:noProof/>
            <w:webHidden/>
          </w:rPr>
          <w:t>3</w:t>
        </w:r>
        <w:r w:rsidR="004F01CE">
          <w:rPr>
            <w:noProof/>
            <w:webHidden/>
          </w:rPr>
          <w:fldChar w:fldCharType="end"/>
        </w:r>
      </w:hyperlink>
    </w:p>
    <w:p w14:paraId="4A556794" w14:textId="57E4DC2C"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41" w:history="1">
        <w:r w:rsidR="004F01CE" w:rsidRPr="00834E21">
          <w:rPr>
            <w:rStyle w:val="Hyperlink"/>
            <w:noProof/>
          </w:rPr>
          <w:t>2.2.1</w:t>
        </w:r>
        <w:r w:rsidR="004F01CE">
          <w:rPr>
            <w:rFonts w:eastAsiaTheme="minorEastAsia" w:cstheme="minorBidi"/>
            <w:i w:val="0"/>
            <w:iCs w:val="0"/>
            <w:noProof/>
            <w:sz w:val="22"/>
            <w:szCs w:val="22"/>
          </w:rPr>
          <w:tab/>
        </w:r>
        <w:r w:rsidR="004F01CE" w:rsidRPr="00834E21">
          <w:rPr>
            <w:rStyle w:val="Hyperlink"/>
            <w:noProof/>
          </w:rPr>
          <w:t>Presentation terms</w:t>
        </w:r>
        <w:r w:rsidR="004F01CE">
          <w:rPr>
            <w:noProof/>
            <w:webHidden/>
          </w:rPr>
          <w:tab/>
        </w:r>
        <w:r w:rsidR="004F01CE">
          <w:rPr>
            <w:noProof/>
            <w:webHidden/>
          </w:rPr>
          <w:fldChar w:fldCharType="begin"/>
        </w:r>
        <w:r w:rsidR="004F01CE">
          <w:rPr>
            <w:noProof/>
            <w:webHidden/>
          </w:rPr>
          <w:instrText xml:space="preserve"> PAGEREF _Toc133565841 \h </w:instrText>
        </w:r>
        <w:r w:rsidR="004F01CE">
          <w:rPr>
            <w:noProof/>
            <w:webHidden/>
          </w:rPr>
        </w:r>
        <w:r w:rsidR="004F01CE">
          <w:rPr>
            <w:noProof/>
            <w:webHidden/>
          </w:rPr>
          <w:fldChar w:fldCharType="separate"/>
        </w:r>
        <w:r w:rsidR="004F01CE">
          <w:rPr>
            <w:noProof/>
            <w:webHidden/>
          </w:rPr>
          <w:t>3</w:t>
        </w:r>
        <w:r w:rsidR="004F01CE">
          <w:rPr>
            <w:noProof/>
            <w:webHidden/>
          </w:rPr>
          <w:fldChar w:fldCharType="end"/>
        </w:r>
      </w:hyperlink>
    </w:p>
    <w:p w14:paraId="497377B3" w14:textId="38EC45C0" w:rsidR="004F01CE" w:rsidRDefault="00000000">
      <w:pPr>
        <w:pStyle w:val="TOC2"/>
        <w:tabs>
          <w:tab w:val="left" w:pos="720"/>
          <w:tab w:val="right" w:leader="dot" w:pos="9345"/>
        </w:tabs>
        <w:rPr>
          <w:rFonts w:eastAsiaTheme="minorEastAsia" w:cstheme="minorBidi"/>
          <w:smallCaps w:val="0"/>
          <w:noProof/>
          <w:sz w:val="22"/>
          <w:szCs w:val="22"/>
        </w:rPr>
      </w:pPr>
      <w:hyperlink w:anchor="_Toc133565842" w:history="1">
        <w:r w:rsidR="004F01CE" w:rsidRPr="00834E21">
          <w:rPr>
            <w:rStyle w:val="Hyperlink"/>
            <w:noProof/>
          </w:rPr>
          <w:t>2.3</w:t>
        </w:r>
        <w:r w:rsidR="004F01CE">
          <w:rPr>
            <w:rFonts w:eastAsiaTheme="minorEastAsia" w:cstheme="minorBidi"/>
            <w:smallCaps w:val="0"/>
            <w:noProof/>
            <w:sz w:val="22"/>
            <w:szCs w:val="22"/>
          </w:rPr>
          <w:tab/>
        </w:r>
        <w:r w:rsidR="004F01CE" w:rsidRPr="00834E21">
          <w:rPr>
            <w:rStyle w:val="Hyperlink"/>
            <w:noProof/>
          </w:rPr>
          <w:t>Brands</w:t>
        </w:r>
        <w:r w:rsidR="004F01CE">
          <w:rPr>
            <w:noProof/>
            <w:webHidden/>
          </w:rPr>
          <w:tab/>
        </w:r>
        <w:r w:rsidR="004F01CE">
          <w:rPr>
            <w:noProof/>
            <w:webHidden/>
          </w:rPr>
          <w:fldChar w:fldCharType="begin"/>
        </w:r>
        <w:r w:rsidR="004F01CE">
          <w:rPr>
            <w:noProof/>
            <w:webHidden/>
          </w:rPr>
          <w:instrText xml:space="preserve"> PAGEREF _Toc133565842 \h </w:instrText>
        </w:r>
        <w:r w:rsidR="004F01CE">
          <w:rPr>
            <w:noProof/>
            <w:webHidden/>
          </w:rPr>
        </w:r>
        <w:r w:rsidR="004F01CE">
          <w:rPr>
            <w:noProof/>
            <w:webHidden/>
          </w:rPr>
          <w:fldChar w:fldCharType="separate"/>
        </w:r>
        <w:r w:rsidR="004F01CE">
          <w:rPr>
            <w:noProof/>
            <w:webHidden/>
          </w:rPr>
          <w:t>6</w:t>
        </w:r>
        <w:r w:rsidR="004F01CE">
          <w:rPr>
            <w:noProof/>
            <w:webHidden/>
          </w:rPr>
          <w:fldChar w:fldCharType="end"/>
        </w:r>
      </w:hyperlink>
    </w:p>
    <w:p w14:paraId="6DC3ED2F" w14:textId="59468006"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43" w:history="1">
        <w:r w:rsidR="004F01CE" w:rsidRPr="00834E21">
          <w:rPr>
            <w:rStyle w:val="Hyperlink"/>
            <w:noProof/>
          </w:rPr>
          <w:t>2.3.1</w:t>
        </w:r>
        <w:r w:rsidR="004F01CE">
          <w:rPr>
            <w:rFonts w:eastAsiaTheme="minorEastAsia" w:cstheme="minorBidi"/>
            <w:i w:val="0"/>
            <w:iCs w:val="0"/>
            <w:noProof/>
            <w:sz w:val="22"/>
            <w:szCs w:val="22"/>
          </w:rPr>
          <w:tab/>
        </w:r>
        <w:r w:rsidR="004F01CE" w:rsidRPr="00834E21">
          <w:rPr>
            <w:rStyle w:val="Hyperlink"/>
            <w:noProof/>
          </w:rPr>
          <w:t>Structural brands analysis</w:t>
        </w:r>
        <w:r w:rsidR="004F01CE">
          <w:rPr>
            <w:noProof/>
            <w:webHidden/>
          </w:rPr>
          <w:tab/>
        </w:r>
        <w:r w:rsidR="004F01CE">
          <w:rPr>
            <w:noProof/>
            <w:webHidden/>
          </w:rPr>
          <w:fldChar w:fldCharType="begin"/>
        </w:r>
        <w:r w:rsidR="004F01CE">
          <w:rPr>
            <w:noProof/>
            <w:webHidden/>
          </w:rPr>
          <w:instrText xml:space="preserve"> PAGEREF _Toc133565843 \h </w:instrText>
        </w:r>
        <w:r w:rsidR="004F01CE">
          <w:rPr>
            <w:noProof/>
            <w:webHidden/>
          </w:rPr>
        </w:r>
        <w:r w:rsidR="004F01CE">
          <w:rPr>
            <w:noProof/>
            <w:webHidden/>
          </w:rPr>
          <w:fldChar w:fldCharType="separate"/>
        </w:r>
        <w:r w:rsidR="004F01CE">
          <w:rPr>
            <w:noProof/>
            <w:webHidden/>
          </w:rPr>
          <w:t>6</w:t>
        </w:r>
        <w:r w:rsidR="004F01CE">
          <w:rPr>
            <w:noProof/>
            <w:webHidden/>
          </w:rPr>
          <w:fldChar w:fldCharType="end"/>
        </w:r>
      </w:hyperlink>
    </w:p>
    <w:p w14:paraId="106F1824" w14:textId="4D320EC0"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44" w:history="1">
        <w:r w:rsidR="004F01CE" w:rsidRPr="00834E21">
          <w:rPr>
            <w:rStyle w:val="Hyperlink"/>
            <w:noProof/>
          </w:rPr>
          <w:t>2.3.2</w:t>
        </w:r>
        <w:r w:rsidR="004F01CE">
          <w:rPr>
            <w:rFonts w:eastAsiaTheme="minorEastAsia" w:cstheme="minorBidi"/>
            <w:i w:val="0"/>
            <w:iCs w:val="0"/>
            <w:noProof/>
            <w:sz w:val="22"/>
            <w:szCs w:val="22"/>
          </w:rPr>
          <w:tab/>
        </w:r>
        <w:r w:rsidR="004F01CE" w:rsidRPr="00834E21">
          <w:rPr>
            <w:rStyle w:val="Hyperlink"/>
            <w:noProof/>
          </w:rPr>
          <w:t>Issues</w:t>
        </w:r>
        <w:r w:rsidR="004F01CE">
          <w:rPr>
            <w:noProof/>
            <w:webHidden/>
          </w:rPr>
          <w:tab/>
        </w:r>
        <w:r w:rsidR="004F01CE">
          <w:rPr>
            <w:noProof/>
            <w:webHidden/>
          </w:rPr>
          <w:fldChar w:fldCharType="begin"/>
        </w:r>
        <w:r w:rsidR="004F01CE">
          <w:rPr>
            <w:noProof/>
            <w:webHidden/>
          </w:rPr>
          <w:instrText xml:space="preserve"> PAGEREF _Toc133565844 \h </w:instrText>
        </w:r>
        <w:r w:rsidR="004F01CE">
          <w:rPr>
            <w:noProof/>
            <w:webHidden/>
          </w:rPr>
        </w:r>
        <w:r w:rsidR="004F01CE">
          <w:rPr>
            <w:noProof/>
            <w:webHidden/>
          </w:rPr>
          <w:fldChar w:fldCharType="separate"/>
        </w:r>
        <w:r w:rsidR="004F01CE">
          <w:rPr>
            <w:noProof/>
            <w:webHidden/>
          </w:rPr>
          <w:t>8</w:t>
        </w:r>
        <w:r w:rsidR="004F01CE">
          <w:rPr>
            <w:noProof/>
            <w:webHidden/>
          </w:rPr>
          <w:fldChar w:fldCharType="end"/>
        </w:r>
      </w:hyperlink>
    </w:p>
    <w:p w14:paraId="10FDDE7E" w14:textId="2925D6D3"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45" w:history="1">
        <w:r w:rsidR="004F01CE" w:rsidRPr="00834E21">
          <w:rPr>
            <w:rStyle w:val="Hyperlink"/>
            <w:noProof/>
          </w:rPr>
          <w:t>2.3.3</w:t>
        </w:r>
        <w:r w:rsidR="004F01CE">
          <w:rPr>
            <w:rFonts w:eastAsiaTheme="minorEastAsia" w:cstheme="minorBidi"/>
            <w:i w:val="0"/>
            <w:iCs w:val="0"/>
            <w:noProof/>
            <w:sz w:val="22"/>
            <w:szCs w:val="22"/>
          </w:rPr>
          <w:tab/>
        </w:r>
        <w:r w:rsidR="004F01CE" w:rsidRPr="00834E21">
          <w:rPr>
            <w:rStyle w:val="Hyperlink"/>
            <w:noProof/>
          </w:rPr>
          <w:t>Recommendations</w:t>
        </w:r>
        <w:r w:rsidR="004F01CE">
          <w:rPr>
            <w:noProof/>
            <w:webHidden/>
          </w:rPr>
          <w:tab/>
        </w:r>
        <w:r w:rsidR="004F01CE">
          <w:rPr>
            <w:noProof/>
            <w:webHidden/>
          </w:rPr>
          <w:fldChar w:fldCharType="begin"/>
        </w:r>
        <w:r w:rsidR="004F01CE">
          <w:rPr>
            <w:noProof/>
            <w:webHidden/>
          </w:rPr>
          <w:instrText xml:space="preserve"> PAGEREF _Toc133565845 \h </w:instrText>
        </w:r>
        <w:r w:rsidR="004F01CE">
          <w:rPr>
            <w:noProof/>
            <w:webHidden/>
          </w:rPr>
        </w:r>
        <w:r w:rsidR="004F01CE">
          <w:rPr>
            <w:noProof/>
            <w:webHidden/>
          </w:rPr>
          <w:fldChar w:fldCharType="separate"/>
        </w:r>
        <w:r w:rsidR="004F01CE">
          <w:rPr>
            <w:noProof/>
            <w:webHidden/>
          </w:rPr>
          <w:t>10</w:t>
        </w:r>
        <w:r w:rsidR="004F01CE">
          <w:rPr>
            <w:noProof/>
            <w:webHidden/>
          </w:rPr>
          <w:fldChar w:fldCharType="end"/>
        </w:r>
      </w:hyperlink>
    </w:p>
    <w:p w14:paraId="764D5133" w14:textId="359B02B0" w:rsidR="004F01CE" w:rsidRDefault="00000000">
      <w:pPr>
        <w:pStyle w:val="TOC2"/>
        <w:tabs>
          <w:tab w:val="left" w:pos="720"/>
          <w:tab w:val="right" w:leader="dot" w:pos="9345"/>
        </w:tabs>
        <w:rPr>
          <w:rFonts w:eastAsiaTheme="minorEastAsia" w:cstheme="minorBidi"/>
          <w:smallCaps w:val="0"/>
          <w:noProof/>
          <w:sz w:val="22"/>
          <w:szCs w:val="22"/>
        </w:rPr>
      </w:pPr>
      <w:hyperlink w:anchor="_Toc133565846" w:history="1">
        <w:r w:rsidR="004F01CE" w:rsidRPr="00834E21">
          <w:rPr>
            <w:rStyle w:val="Hyperlink"/>
            <w:noProof/>
          </w:rPr>
          <w:t>2.4</w:t>
        </w:r>
        <w:r w:rsidR="004F01CE">
          <w:rPr>
            <w:rFonts w:eastAsiaTheme="minorEastAsia" w:cstheme="minorBidi"/>
            <w:smallCaps w:val="0"/>
            <w:noProof/>
            <w:sz w:val="22"/>
            <w:szCs w:val="22"/>
          </w:rPr>
          <w:tab/>
        </w:r>
        <w:r w:rsidR="004F01CE" w:rsidRPr="00834E21">
          <w:rPr>
            <w:rStyle w:val="Hyperlink"/>
            <w:noProof/>
          </w:rPr>
          <w:t>RtpReceptionHintSampleEntry</w:t>
        </w:r>
        <w:r w:rsidR="004F01CE">
          <w:rPr>
            <w:noProof/>
            <w:webHidden/>
          </w:rPr>
          <w:tab/>
        </w:r>
        <w:r w:rsidR="004F01CE">
          <w:rPr>
            <w:noProof/>
            <w:webHidden/>
          </w:rPr>
          <w:fldChar w:fldCharType="begin"/>
        </w:r>
        <w:r w:rsidR="004F01CE">
          <w:rPr>
            <w:noProof/>
            <w:webHidden/>
          </w:rPr>
          <w:instrText xml:space="preserve"> PAGEREF _Toc133565846 \h </w:instrText>
        </w:r>
        <w:r w:rsidR="004F01CE">
          <w:rPr>
            <w:noProof/>
            <w:webHidden/>
          </w:rPr>
        </w:r>
        <w:r w:rsidR="004F01CE">
          <w:rPr>
            <w:noProof/>
            <w:webHidden/>
          </w:rPr>
          <w:fldChar w:fldCharType="separate"/>
        </w:r>
        <w:r w:rsidR="004F01CE">
          <w:rPr>
            <w:noProof/>
            <w:webHidden/>
          </w:rPr>
          <w:t>10</w:t>
        </w:r>
        <w:r w:rsidR="004F01CE">
          <w:rPr>
            <w:noProof/>
            <w:webHidden/>
          </w:rPr>
          <w:fldChar w:fldCharType="end"/>
        </w:r>
      </w:hyperlink>
    </w:p>
    <w:p w14:paraId="0F311208" w14:textId="6E26DDF8" w:rsidR="004F01CE" w:rsidRDefault="00000000">
      <w:pPr>
        <w:pStyle w:val="TOC2"/>
        <w:tabs>
          <w:tab w:val="left" w:pos="720"/>
          <w:tab w:val="right" w:leader="dot" w:pos="9345"/>
        </w:tabs>
        <w:rPr>
          <w:rFonts w:eastAsiaTheme="minorEastAsia" w:cstheme="minorBidi"/>
          <w:smallCaps w:val="0"/>
          <w:noProof/>
          <w:sz w:val="22"/>
          <w:szCs w:val="22"/>
        </w:rPr>
      </w:pPr>
      <w:hyperlink w:anchor="_Toc133565847" w:history="1">
        <w:r w:rsidR="004F01CE" w:rsidRPr="00834E21">
          <w:rPr>
            <w:rStyle w:val="Hyperlink"/>
            <w:noProof/>
          </w:rPr>
          <w:t>2.5</w:t>
        </w:r>
        <w:r w:rsidR="004F01CE">
          <w:rPr>
            <w:rFonts w:eastAsiaTheme="minorEastAsia" w:cstheme="minorBidi"/>
            <w:smallCaps w:val="0"/>
            <w:noProof/>
            <w:sz w:val="22"/>
            <w:szCs w:val="22"/>
          </w:rPr>
          <w:tab/>
        </w:r>
        <w:r w:rsidR="004F01CE" w:rsidRPr="00834E21">
          <w:rPr>
            <w:rStyle w:val="Hyperlink"/>
            <w:noProof/>
          </w:rPr>
          <w:t>Extended language tag (</w:t>
        </w:r>
        <w:r w:rsidR="004F01CE" w:rsidRPr="00834E21">
          <w:rPr>
            <w:rStyle w:val="Hyperlink"/>
            <w:noProof/>
            <w:highlight w:val="yellow"/>
          </w:rPr>
          <w:t>no consensus yet</w:t>
        </w:r>
        <w:r w:rsidR="004F01CE" w:rsidRPr="00834E21">
          <w:rPr>
            <w:rStyle w:val="Hyperlink"/>
            <w:noProof/>
          </w:rPr>
          <w:t>)</w:t>
        </w:r>
        <w:r w:rsidR="004F01CE">
          <w:rPr>
            <w:noProof/>
            <w:webHidden/>
          </w:rPr>
          <w:tab/>
        </w:r>
        <w:r w:rsidR="004F01CE">
          <w:rPr>
            <w:noProof/>
            <w:webHidden/>
          </w:rPr>
          <w:fldChar w:fldCharType="begin"/>
        </w:r>
        <w:r w:rsidR="004F01CE">
          <w:rPr>
            <w:noProof/>
            <w:webHidden/>
          </w:rPr>
          <w:instrText xml:space="preserve"> PAGEREF _Toc133565847 \h </w:instrText>
        </w:r>
        <w:r w:rsidR="004F01CE">
          <w:rPr>
            <w:noProof/>
            <w:webHidden/>
          </w:rPr>
        </w:r>
        <w:r w:rsidR="004F01CE">
          <w:rPr>
            <w:noProof/>
            <w:webHidden/>
          </w:rPr>
          <w:fldChar w:fldCharType="separate"/>
        </w:r>
        <w:r w:rsidR="004F01CE">
          <w:rPr>
            <w:noProof/>
            <w:webHidden/>
          </w:rPr>
          <w:t>11</w:t>
        </w:r>
        <w:r w:rsidR="004F01CE">
          <w:rPr>
            <w:noProof/>
            <w:webHidden/>
          </w:rPr>
          <w:fldChar w:fldCharType="end"/>
        </w:r>
      </w:hyperlink>
    </w:p>
    <w:p w14:paraId="688D8429" w14:textId="363D6BB3"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48" w:history="1">
        <w:r w:rsidR="004F01CE" w:rsidRPr="00834E21">
          <w:rPr>
            <w:rStyle w:val="Hyperlink"/>
            <w:noProof/>
          </w:rPr>
          <w:t>2.5.1</w:t>
        </w:r>
        <w:r w:rsidR="004F01CE">
          <w:rPr>
            <w:rFonts w:eastAsiaTheme="minorEastAsia" w:cstheme="minorBidi"/>
            <w:i w:val="0"/>
            <w:iCs w:val="0"/>
            <w:noProof/>
            <w:sz w:val="22"/>
            <w:szCs w:val="22"/>
          </w:rPr>
          <w:tab/>
        </w:r>
        <w:r w:rsidR="004F01CE" w:rsidRPr="00834E21">
          <w:rPr>
            <w:rStyle w:val="Hyperlink"/>
            <w:noProof/>
          </w:rPr>
          <w:t>Observation</w:t>
        </w:r>
        <w:r w:rsidR="004F01CE">
          <w:rPr>
            <w:noProof/>
            <w:webHidden/>
          </w:rPr>
          <w:tab/>
        </w:r>
        <w:r w:rsidR="004F01CE">
          <w:rPr>
            <w:noProof/>
            <w:webHidden/>
          </w:rPr>
          <w:fldChar w:fldCharType="begin"/>
        </w:r>
        <w:r w:rsidR="004F01CE">
          <w:rPr>
            <w:noProof/>
            <w:webHidden/>
          </w:rPr>
          <w:instrText xml:space="preserve"> PAGEREF _Toc133565848 \h </w:instrText>
        </w:r>
        <w:r w:rsidR="004F01CE">
          <w:rPr>
            <w:noProof/>
            <w:webHidden/>
          </w:rPr>
        </w:r>
        <w:r w:rsidR="004F01CE">
          <w:rPr>
            <w:noProof/>
            <w:webHidden/>
          </w:rPr>
          <w:fldChar w:fldCharType="separate"/>
        </w:r>
        <w:r w:rsidR="004F01CE">
          <w:rPr>
            <w:noProof/>
            <w:webHidden/>
          </w:rPr>
          <w:t>11</w:t>
        </w:r>
        <w:r w:rsidR="004F01CE">
          <w:rPr>
            <w:noProof/>
            <w:webHidden/>
          </w:rPr>
          <w:fldChar w:fldCharType="end"/>
        </w:r>
      </w:hyperlink>
    </w:p>
    <w:p w14:paraId="18140F22" w14:textId="368E0D79"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49" w:history="1">
        <w:r w:rsidR="004F01CE" w:rsidRPr="00834E21">
          <w:rPr>
            <w:rStyle w:val="Hyperlink"/>
            <w:noProof/>
          </w:rPr>
          <w:t>2.5.2</w:t>
        </w:r>
        <w:r w:rsidR="004F01CE">
          <w:rPr>
            <w:rFonts w:eastAsiaTheme="minorEastAsia" w:cstheme="minorBidi"/>
            <w:i w:val="0"/>
            <w:iCs w:val="0"/>
            <w:noProof/>
            <w:sz w:val="22"/>
            <w:szCs w:val="22"/>
          </w:rPr>
          <w:tab/>
        </w:r>
        <w:r w:rsidR="004F01CE" w:rsidRPr="00834E21">
          <w:rPr>
            <w:rStyle w:val="Hyperlink"/>
            <w:noProof/>
          </w:rPr>
          <w:t>Request from initial contribution</w:t>
        </w:r>
        <w:r w:rsidR="004F01CE">
          <w:rPr>
            <w:noProof/>
            <w:webHidden/>
          </w:rPr>
          <w:tab/>
        </w:r>
        <w:r w:rsidR="004F01CE">
          <w:rPr>
            <w:noProof/>
            <w:webHidden/>
          </w:rPr>
          <w:fldChar w:fldCharType="begin"/>
        </w:r>
        <w:r w:rsidR="004F01CE">
          <w:rPr>
            <w:noProof/>
            <w:webHidden/>
          </w:rPr>
          <w:instrText xml:space="preserve"> PAGEREF _Toc133565849 \h </w:instrText>
        </w:r>
        <w:r w:rsidR="004F01CE">
          <w:rPr>
            <w:noProof/>
            <w:webHidden/>
          </w:rPr>
        </w:r>
        <w:r w:rsidR="004F01CE">
          <w:rPr>
            <w:noProof/>
            <w:webHidden/>
          </w:rPr>
          <w:fldChar w:fldCharType="separate"/>
        </w:r>
        <w:r w:rsidR="004F01CE">
          <w:rPr>
            <w:noProof/>
            <w:webHidden/>
          </w:rPr>
          <w:t>11</w:t>
        </w:r>
        <w:r w:rsidR="004F01CE">
          <w:rPr>
            <w:noProof/>
            <w:webHidden/>
          </w:rPr>
          <w:fldChar w:fldCharType="end"/>
        </w:r>
      </w:hyperlink>
    </w:p>
    <w:p w14:paraId="549556F4" w14:textId="3DF67052"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50" w:history="1">
        <w:r w:rsidR="004F01CE" w:rsidRPr="00834E21">
          <w:rPr>
            <w:rStyle w:val="Hyperlink"/>
            <w:noProof/>
          </w:rPr>
          <w:t>2.5.3</w:t>
        </w:r>
        <w:r w:rsidR="004F01CE">
          <w:rPr>
            <w:rFonts w:eastAsiaTheme="minorEastAsia" w:cstheme="minorBidi"/>
            <w:i w:val="0"/>
            <w:iCs w:val="0"/>
            <w:noProof/>
            <w:sz w:val="22"/>
            <w:szCs w:val="22"/>
          </w:rPr>
          <w:tab/>
        </w:r>
        <w:r w:rsidR="004F01CE" w:rsidRPr="00834E21">
          <w:rPr>
            <w:rStyle w:val="Hyperlink"/>
            <w:noProof/>
          </w:rPr>
          <w:t>On 2-letter codes</w:t>
        </w:r>
        <w:r w:rsidR="004F01CE">
          <w:rPr>
            <w:noProof/>
            <w:webHidden/>
          </w:rPr>
          <w:tab/>
        </w:r>
        <w:r w:rsidR="004F01CE">
          <w:rPr>
            <w:noProof/>
            <w:webHidden/>
          </w:rPr>
          <w:fldChar w:fldCharType="begin"/>
        </w:r>
        <w:r w:rsidR="004F01CE">
          <w:rPr>
            <w:noProof/>
            <w:webHidden/>
          </w:rPr>
          <w:instrText xml:space="preserve"> PAGEREF _Toc133565850 \h </w:instrText>
        </w:r>
        <w:r w:rsidR="004F01CE">
          <w:rPr>
            <w:noProof/>
            <w:webHidden/>
          </w:rPr>
        </w:r>
        <w:r w:rsidR="004F01CE">
          <w:rPr>
            <w:noProof/>
            <w:webHidden/>
          </w:rPr>
          <w:fldChar w:fldCharType="separate"/>
        </w:r>
        <w:r w:rsidR="004F01CE">
          <w:rPr>
            <w:noProof/>
            <w:webHidden/>
          </w:rPr>
          <w:t>11</w:t>
        </w:r>
        <w:r w:rsidR="004F01CE">
          <w:rPr>
            <w:noProof/>
            <w:webHidden/>
          </w:rPr>
          <w:fldChar w:fldCharType="end"/>
        </w:r>
      </w:hyperlink>
    </w:p>
    <w:p w14:paraId="0035B30C" w14:textId="7ADCBEFB"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51" w:history="1">
        <w:r w:rsidR="004F01CE" w:rsidRPr="00834E21">
          <w:rPr>
            <w:rStyle w:val="Hyperlink"/>
            <w:noProof/>
          </w:rPr>
          <w:t>2.5.4</w:t>
        </w:r>
        <w:r w:rsidR="004F01CE">
          <w:rPr>
            <w:rFonts w:eastAsiaTheme="minorEastAsia" w:cstheme="minorBidi"/>
            <w:i w:val="0"/>
            <w:iCs w:val="0"/>
            <w:noProof/>
            <w:sz w:val="22"/>
            <w:szCs w:val="22"/>
          </w:rPr>
          <w:tab/>
        </w:r>
        <w:r w:rsidR="004F01CE" w:rsidRPr="00834E21">
          <w:rPr>
            <w:rStyle w:val="Hyperlink"/>
            <w:noProof/>
          </w:rPr>
          <w:t>On subtag usage</w:t>
        </w:r>
        <w:r w:rsidR="004F01CE">
          <w:rPr>
            <w:noProof/>
            <w:webHidden/>
          </w:rPr>
          <w:tab/>
        </w:r>
        <w:r w:rsidR="004F01CE">
          <w:rPr>
            <w:noProof/>
            <w:webHidden/>
          </w:rPr>
          <w:fldChar w:fldCharType="begin"/>
        </w:r>
        <w:r w:rsidR="004F01CE">
          <w:rPr>
            <w:noProof/>
            <w:webHidden/>
          </w:rPr>
          <w:instrText xml:space="preserve"> PAGEREF _Toc133565851 \h </w:instrText>
        </w:r>
        <w:r w:rsidR="004F01CE">
          <w:rPr>
            <w:noProof/>
            <w:webHidden/>
          </w:rPr>
        </w:r>
        <w:r w:rsidR="004F01CE">
          <w:rPr>
            <w:noProof/>
            <w:webHidden/>
          </w:rPr>
          <w:fldChar w:fldCharType="separate"/>
        </w:r>
        <w:r w:rsidR="004F01CE">
          <w:rPr>
            <w:noProof/>
            <w:webHidden/>
          </w:rPr>
          <w:t>12</w:t>
        </w:r>
        <w:r w:rsidR="004F01CE">
          <w:rPr>
            <w:noProof/>
            <w:webHidden/>
          </w:rPr>
          <w:fldChar w:fldCharType="end"/>
        </w:r>
      </w:hyperlink>
    </w:p>
    <w:p w14:paraId="2722961F" w14:textId="4A111FF3" w:rsidR="004F01CE" w:rsidRDefault="00000000">
      <w:pPr>
        <w:pStyle w:val="TOC2"/>
        <w:tabs>
          <w:tab w:val="left" w:pos="720"/>
          <w:tab w:val="right" w:leader="dot" w:pos="9345"/>
        </w:tabs>
        <w:rPr>
          <w:rFonts w:eastAsiaTheme="minorEastAsia" w:cstheme="minorBidi"/>
          <w:smallCaps w:val="0"/>
          <w:noProof/>
          <w:sz w:val="22"/>
          <w:szCs w:val="22"/>
        </w:rPr>
      </w:pPr>
      <w:hyperlink w:anchor="_Toc133565852" w:history="1">
        <w:r w:rsidR="004F01CE" w:rsidRPr="00834E21">
          <w:rPr>
            <w:rStyle w:val="Hyperlink"/>
            <w:noProof/>
          </w:rPr>
          <w:t>2.6</w:t>
        </w:r>
        <w:r w:rsidR="004F01CE">
          <w:rPr>
            <w:rFonts w:eastAsiaTheme="minorEastAsia" w:cstheme="minorBidi"/>
            <w:smallCaps w:val="0"/>
            <w:noProof/>
            <w:sz w:val="22"/>
            <w:szCs w:val="22"/>
          </w:rPr>
          <w:tab/>
        </w:r>
        <w:r w:rsidR="004F01CE" w:rsidRPr="00834E21">
          <w:rPr>
            <w:rStyle w:val="Hyperlink"/>
            <w:noProof/>
          </w:rPr>
          <w:t>Missing Semantics</w:t>
        </w:r>
        <w:r w:rsidR="004F01CE">
          <w:rPr>
            <w:noProof/>
            <w:webHidden/>
          </w:rPr>
          <w:tab/>
        </w:r>
        <w:r w:rsidR="004F01CE">
          <w:rPr>
            <w:noProof/>
            <w:webHidden/>
          </w:rPr>
          <w:fldChar w:fldCharType="begin"/>
        </w:r>
        <w:r w:rsidR="004F01CE">
          <w:rPr>
            <w:noProof/>
            <w:webHidden/>
          </w:rPr>
          <w:instrText xml:space="preserve"> PAGEREF _Toc133565852 \h </w:instrText>
        </w:r>
        <w:r w:rsidR="004F01CE">
          <w:rPr>
            <w:noProof/>
            <w:webHidden/>
          </w:rPr>
        </w:r>
        <w:r w:rsidR="004F01CE">
          <w:rPr>
            <w:noProof/>
            <w:webHidden/>
          </w:rPr>
          <w:fldChar w:fldCharType="separate"/>
        </w:r>
        <w:r w:rsidR="004F01CE">
          <w:rPr>
            <w:noProof/>
            <w:webHidden/>
          </w:rPr>
          <w:t>14</w:t>
        </w:r>
        <w:r w:rsidR="004F01CE">
          <w:rPr>
            <w:noProof/>
            <w:webHidden/>
          </w:rPr>
          <w:fldChar w:fldCharType="end"/>
        </w:r>
      </w:hyperlink>
    </w:p>
    <w:p w14:paraId="74E5F708" w14:textId="79CBD552"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53" w:history="1">
        <w:r w:rsidR="004F01CE" w:rsidRPr="00834E21">
          <w:rPr>
            <w:rStyle w:val="Hyperlink"/>
            <w:noProof/>
          </w:rPr>
          <w:t>2.6.1</w:t>
        </w:r>
        <w:r w:rsidR="004F01CE">
          <w:rPr>
            <w:rFonts w:eastAsiaTheme="minorEastAsia" w:cstheme="minorBidi"/>
            <w:i w:val="0"/>
            <w:iCs w:val="0"/>
            <w:noProof/>
            <w:sz w:val="22"/>
            <w:szCs w:val="22"/>
          </w:rPr>
          <w:tab/>
        </w:r>
        <w:r w:rsidR="004F01CE" w:rsidRPr="00834E21">
          <w:rPr>
            <w:rStyle w:val="Hyperlink"/>
            <w:noProof/>
          </w:rPr>
          <w:t>Observation</w:t>
        </w:r>
        <w:r w:rsidR="004F01CE">
          <w:rPr>
            <w:noProof/>
            <w:webHidden/>
          </w:rPr>
          <w:tab/>
        </w:r>
        <w:r w:rsidR="004F01CE">
          <w:rPr>
            <w:noProof/>
            <w:webHidden/>
          </w:rPr>
          <w:fldChar w:fldCharType="begin"/>
        </w:r>
        <w:r w:rsidR="004F01CE">
          <w:rPr>
            <w:noProof/>
            <w:webHidden/>
          </w:rPr>
          <w:instrText xml:space="preserve"> PAGEREF _Toc133565853 \h </w:instrText>
        </w:r>
        <w:r w:rsidR="004F01CE">
          <w:rPr>
            <w:noProof/>
            <w:webHidden/>
          </w:rPr>
        </w:r>
        <w:r w:rsidR="004F01CE">
          <w:rPr>
            <w:noProof/>
            <w:webHidden/>
          </w:rPr>
          <w:fldChar w:fldCharType="separate"/>
        </w:r>
        <w:r w:rsidR="004F01CE">
          <w:rPr>
            <w:noProof/>
            <w:webHidden/>
          </w:rPr>
          <w:t>14</w:t>
        </w:r>
        <w:r w:rsidR="004F01CE">
          <w:rPr>
            <w:noProof/>
            <w:webHidden/>
          </w:rPr>
          <w:fldChar w:fldCharType="end"/>
        </w:r>
      </w:hyperlink>
    </w:p>
    <w:p w14:paraId="3542D8FB" w14:textId="266B4A5B"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54" w:history="1">
        <w:r w:rsidR="004F01CE" w:rsidRPr="00834E21">
          <w:rPr>
            <w:rStyle w:val="Hyperlink"/>
            <w:noProof/>
          </w:rPr>
          <w:t>2.6.2</w:t>
        </w:r>
        <w:r w:rsidR="004F01CE">
          <w:rPr>
            <w:rFonts w:eastAsiaTheme="minorEastAsia" w:cstheme="minorBidi"/>
            <w:i w:val="0"/>
            <w:iCs w:val="0"/>
            <w:noProof/>
            <w:sz w:val="22"/>
            <w:szCs w:val="22"/>
          </w:rPr>
          <w:tab/>
        </w:r>
        <w:r w:rsidR="004F01CE" w:rsidRPr="00834E21">
          <w:rPr>
            <w:rStyle w:val="Hyperlink"/>
            <w:noProof/>
          </w:rPr>
          <w:t>Consideration</w:t>
        </w:r>
        <w:r w:rsidR="004F01CE">
          <w:rPr>
            <w:noProof/>
            <w:webHidden/>
          </w:rPr>
          <w:tab/>
        </w:r>
        <w:r w:rsidR="004F01CE">
          <w:rPr>
            <w:noProof/>
            <w:webHidden/>
          </w:rPr>
          <w:fldChar w:fldCharType="begin"/>
        </w:r>
        <w:r w:rsidR="004F01CE">
          <w:rPr>
            <w:noProof/>
            <w:webHidden/>
          </w:rPr>
          <w:instrText xml:space="preserve"> PAGEREF _Toc133565854 \h </w:instrText>
        </w:r>
        <w:r w:rsidR="004F01CE">
          <w:rPr>
            <w:noProof/>
            <w:webHidden/>
          </w:rPr>
        </w:r>
        <w:r w:rsidR="004F01CE">
          <w:rPr>
            <w:noProof/>
            <w:webHidden/>
          </w:rPr>
          <w:fldChar w:fldCharType="separate"/>
        </w:r>
        <w:r w:rsidR="004F01CE">
          <w:rPr>
            <w:noProof/>
            <w:webHidden/>
          </w:rPr>
          <w:t>14</w:t>
        </w:r>
        <w:r w:rsidR="004F01CE">
          <w:rPr>
            <w:noProof/>
            <w:webHidden/>
          </w:rPr>
          <w:fldChar w:fldCharType="end"/>
        </w:r>
      </w:hyperlink>
    </w:p>
    <w:p w14:paraId="608ADE63" w14:textId="4F07A469"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55" w:history="1">
        <w:r w:rsidR="004F01CE" w:rsidRPr="00834E21">
          <w:rPr>
            <w:rStyle w:val="Hyperlink"/>
            <w:noProof/>
          </w:rPr>
          <w:t>2.6.3</w:t>
        </w:r>
        <w:r w:rsidR="004F01CE">
          <w:rPr>
            <w:rFonts w:eastAsiaTheme="minorEastAsia" w:cstheme="minorBidi"/>
            <w:i w:val="0"/>
            <w:iCs w:val="0"/>
            <w:noProof/>
            <w:sz w:val="22"/>
            <w:szCs w:val="22"/>
          </w:rPr>
          <w:tab/>
        </w:r>
        <w:r w:rsidR="004F01CE" w:rsidRPr="00834E21">
          <w:rPr>
            <w:rStyle w:val="Hyperlink"/>
            <w:noProof/>
          </w:rPr>
          <w:t>Proposal</w:t>
        </w:r>
        <w:r w:rsidR="004F01CE">
          <w:rPr>
            <w:noProof/>
            <w:webHidden/>
          </w:rPr>
          <w:tab/>
        </w:r>
        <w:r w:rsidR="004F01CE">
          <w:rPr>
            <w:noProof/>
            <w:webHidden/>
          </w:rPr>
          <w:fldChar w:fldCharType="begin"/>
        </w:r>
        <w:r w:rsidR="004F01CE">
          <w:rPr>
            <w:noProof/>
            <w:webHidden/>
          </w:rPr>
          <w:instrText xml:space="preserve"> PAGEREF _Toc133565855 \h </w:instrText>
        </w:r>
        <w:r w:rsidR="004F01CE">
          <w:rPr>
            <w:noProof/>
            <w:webHidden/>
          </w:rPr>
        </w:r>
        <w:r w:rsidR="004F01CE">
          <w:rPr>
            <w:noProof/>
            <w:webHidden/>
          </w:rPr>
          <w:fldChar w:fldCharType="separate"/>
        </w:r>
        <w:r w:rsidR="004F01CE">
          <w:rPr>
            <w:noProof/>
            <w:webHidden/>
          </w:rPr>
          <w:t>15</w:t>
        </w:r>
        <w:r w:rsidR="004F01CE">
          <w:rPr>
            <w:noProof/>
            <w:webHidden/>
          </w:rPr>
          <w:fldChar w:fldCharType="end"/>
        </w:r>
      </w:hyperlink>
    </w:p>
    <w:p w14:paraId="4A826790" w14:textId="2FA380AF" w:rsidR="004F01CE" w:rsidRDefault="00000000">
      <w:pPr>
        <w:pStyle w:val="TOC3"/>
        <w:tabs>
          <w:tab w:val="left" w:pos="1200"/>
          <w:tab w:val="right" w:leader="dot" w:pos="9345"/>
        </w:tabs>
        <w:rPr>
          <w:rFonts w:eastAsiaTheme="minorEastAsia" w:cstheme="minorBidi"/>
          <w:i w:val="0"/>
          <w:iCs w:val="0"/>
          <w:noProof/>
          <w:sz w:val="22"/>
          <w:szCs w:val="22"/>
        </w:rPr>
      </w:pPr>
      <w:hyperlink w:anchor="_Toc133565856" w:history="1">
        <w:r w:rsidR="004F01CE" w:rsidRPr="00834E21">
          <w:rPr>
            <w:rStyle w:val="Hyperlink"/>
            <w:noProof/>
          </w:rPr>
          <w:t>2.6.4</w:t>
        </w:r>
        <w:r w:rsidR="004F01CE">
          <w:rPr>
            <w:rFonts w:eastAsiaTheme="minorEastAsia" w:cstheme="minorBidi"/>
            <w:i w:val="0"/>
            <w:iCs w:val="0"/>
            <w:noProof/>
            <w:sz w:val="22"/>
            <w:szCs w:val="22"/>
          </w:rPr>
          <w:tab/>
        </w:r>
        <w:r w:rsidR="004F01CE" w:rsidRPr="00834E21">
          <w:rPr>
            <w:rStyle w:val="Hyperlink"/>
            <w:noProof/>
          </w:rPr>
          <w:t>Further identified issues w.r.t. semantics</w:t>
        </w:r>
        <w:r w:rsidR="004F01CE">
          <w:rPr>
            <w:noProof/>
            <w:webHidden/>
          </w:rPr>
          <w:tab/>
        </w:r>
        <w:r w:rsidR="004F01CE">
          <w:rPr>
            <w:noProof/>
            <w:webHidden/>
          </w:rPr>
          <w:fldChar w:fldCharType="begin"/>
        </w:r>
        <w:r w:rsidR="004F01CE">
          <w:rPr>
            <w:noProof/>
            <w:webHidden/>
          </w:rPr>
          <w:instrText xml:space="preserve"> PAGEREF _Toc133565856 \h </w:instrText>
        </w:r>
        <w:r w:rsidR="004F01CE">
          <w:rPr>
            <w:noProof/>
            <w:webHidden/>
          </w:rPr>
        </w:r>
        <w:r w:rsidR="004F01CE">
          <w:rPr>
            <w:noProof/>
            <w:webHidden/>
          </w:rPr>
          <w:fldChar w:fldCharType="separate"/>
        </w:r>
        <w:r w:rsidR="004F01CE">
          <w:rPr>
            <w:noProof/>
            <w:webHidden/>
          </w:rPr>
          <w:t>15</w:t>
        </w:r>
        <w:r w:rsidR="004F01CE">
          <w:rPr>
            <w:noProof/>
            <w:webHidden/>
          </w:rPr>
          <w:fldChar w:fldCharType="end"/>
        </w:r>
      </w:hyperlink>
    </w:p>
    <w:p w14:paraId="07CBD2DC" w14:textId="2E3107B6" w:rsidR="004F01CE" w:rsidRDefault="00000000">
      <w:pPr>
        <w:pStyle w:val="TOC2"/>
        <w:tabs>
          <w:tab w:val="left" w:pos="720"/>
          <w:tab w:val="right" w:leader="dot" w:pos="9345"/>
        </w:tabs>
        <w:rPr>
          <w:rFonts w:eastAsiaTheme="minorEastAsia" w:cstheme="minorBidi"/>
          <w:smallCaps w:val="0"/>
          <w:noProof/>
          <w:sz w:val="22"/>
          <w:szCs w:val="22"/>
        </w:rPr>
      </w:pPr>
      <w:hyperlink w:anchor="_Toc133565857" w:history="1">
        <w:r w:rsidR="004F01CE" w:rsidRPr="00834E21">
          <w:rPr>
            <w:rStyle w:val="Hyperlink"/>
            <w:noProof/>
          </w:rPr>
          <w:t>2.7</w:t>
        </w:r>
        <w:r w:rsidR="004F01CE">
          <w:rPr>
            <w:rFonts w:eastAsiaTheme="minorEastAsia" w:cstheme="minorBidi"/>
            <w:smallCaps w:val="0"/>
            <w:noProof/>
            <w:sz w:val="22"/>
            <w:szCs w:val="22"/>
          </w:rPr>
          <w:tab/>
        </w:r>
        <w:r w:rsidR="004F01CE" w:rsidRPr="00834E21">
          <w:rPr>
            <w:rStyle w:val="Hyperlink"/>
            <w:noProof/>
          </w:rPr>
          <w:t>Missing track reference types</w:t>
        </w:r>
        <w:r w:rsidR="004F01CE">
          <w:rPr>
            <w:noProof/>
            <w:webHidden/>
          </w:rPr>
          <w:tab/>
        </w:r>
        <w:r w:rsidR="004F01CE">
          <w:rPr>
            <w:noProof/>
            <w:webHidden/>
          </w:rPr>
          <w:fldChar w:fldCharType="begin"/>
        </w:r>
        <w:r w:rsidR="004F01CE">
          <w:rPr>
            <w:noProof/>
            <w:webHidden/>
          </w:rPr>
          <w:instrText xml:space="preserve"> PAGEREF _Toc133565857 \h </w:instrText>
        </w:r>
        <w:r w:rsidR="004F01CE">
          <w:rPr>
            <w:noProof/>
            <w:webHidden/>
          </w:rPr>
        </w:r>
        <w:r w:rsidR="004F01CE">
          <w:rPr>
            <w:noProof/>
            <w:webHidden/>
          </w:rPr>
          <w:fldChar w:fldCharType="separate"/>
        </w:r>
        <w:r w:rsidR="004F01CE">
          <w:rPr>
            <w:noProof/>
            <w:webHidden/>
          </w:rPr>
          <w:t>16</w:t>
        </w:r>
        <w:r w:rsidR="004F01CE">
          <w:rPr>
            <w:noProof/>
            <w:webHidden/>
          </w:rPr>
          <w:fldChar w:fldCharType="end"/>
        </w:r>
      </w:hyperlink>
    </w:p>
    <w:p w14:paraId="316509B4" w14:textId="0BA9B789" w:rsidR="004F01CE" w:rsidRDefault="00000000">
      <w:pPr>
        <w:pStyle w:val="TOC2"/>
        <w:tabs>
          <w:tab w:val="left" w:pos="720"/>
          <w:tab w:val="right" w:leader="dot" w:pos="9345"/>
        </w:tabs>
        <w:rPr>
          <w:rFonts w:eastAsiaTheme="minorEastAsia" w:cstheme="minorBidi"/>
          <w:smallCaps w:val="0"/>
          <w:noProof/>
          <w:sz w:val="22"/>
          <w:szCs w:val="22"/>
        </w:rPr>
      </w:pPr>
      <w:hyperlink w:anchor="_Toc133565858" w:history="1">
        <w:r w:rsidR="004F01CE" w:rsidRPr="00834E21">
          <w:rPr>
            <w:rStyle w:val="Hyperlink"/>
            <w:noProof/>
          </w:rPr>
          <w:t>2.8</w:t>
        </w:r>
        <w:r w:rsidR="004F01CE">
          <w:rPr>
            <w:rFonts w:eastAsiaTheme="minorEastAsia" w:cstheme="minorBidi"/>
            <w:smallCaps w:val="0"/>
            <w:noProof/>
            <w:sz w:val="22"/>
            <w:szCs w:val="22"/>
          </w:rPr>
          <w:tab/>
        </w:r>
        <w:r w:rsidR="004F01CE" w:rsidRPr="00834E21">
          <w:rPr>
            <w:rStyle w:val="Hyperlink"/>
            <w:noProof/>
          </w:rPr>
          <w:t>Missing definition of random accessible sample</w:t>
        </w:r>
        <w:r w:rsidR="004F01CE">
          <w:rPr>
            <w:noProof/>
            <w:webHidden/>
          </w:rPr>
          <w:tab/>
        </w:r>
        <w:r w:rsidR="004F01CE">
          <w:rPr>
            <w:noProof/>
            <w:webHidden/>
          </w:rPr>
          <w:fldChar w:fldCharType="begin"/>
        </w:r>
        <w:r w:rsidR="004F01CE">
          <w:rPr>
            <w:noProof/>
            <w:webHidden/>
          </w:rPr>
          <w:instrText xml:space="preserve"> PAGEREF _Toc133565858 \h </w:instrText>
        </w:r>
        <w:r w:rsidR="004F01CE">
          <w:rPr>
            <w:noProof/>
            <w:webHidden/>
          </w:rPr>
        </w:r>
        <w:r w:rsidR="004F01CE">
          <w:rPr>
            <w:noProof/>
            <w:webHidden/>
          </w:rPr>
          <w:fldChar w:fldCharType="separate"/>
        </w:r>
        <w:r w:rsidR="004F01CE">
          <w:rPr>
            <w:noProof/>
            <w:webHidden/>
          </w:rPr>
          <w:t>16</w:t>
        </w:r>
        <w:r w:rsidR="004F01CE">
          <w:rPr>
            <w:noProof/>
            <w:webHidden/>
          </w:rPr>
          <w:fldChar w:fldCharType="end"/>
        </w:r>
      </w:hyperlink>
    </w:p>
    <w:p w14:paraId="0C3218AF" w14:textId="0D6448C0" w:rsidR="004F01CE" w:rsidRDefault="00000000">
      <w:pPr>
        <w:pStyle w:val="TOC2"/>
        <w:tabs>
          <w:tab w:val="left" w:pos="720"/>
          <w:tab w:val="right" w:leader="dot" w:pos="9345"/>
        </w:tabs>
        <w:rPr>
          <w:rFonts w:eastAsiaTheme="minorEastAsia" w:cstheme="minorBidi"/>
          <w:smallCaps w:val="0"/>
          <w:noProof/>
          <w:sz w:val="22"/>
          <w:szCs w:val="22"/>
        </w:rPr>
      </w:pPr>
      <w:hyperlink w:anchor="_Toc133565859" w:history="1">
        <w:r w:rsidR="004F01CE" w:rsidRPr="00834E21">
          <w:rPr>
            <w:rStyle w:val="Hyperlink"/>
            <w:noProof/>
          </w:rPr>
          <w:t>2.9</w:t>
        </w:r>
        <w:r w:rsidR="004F01CE">
          <w:rPr>
            <w:rFonts w:eastAsiaTheme="minorEastAsia" w:cstheme="minorBidi"/>
            <w:smallCaps w:val="0"/>
            <w:noProof/>
            <w:sz w:val="22"/>
            <w:szCs w:val="22"/>
          </w:rPr>
          <w:tab/>
        </w:r>
        <w:r w:rsidR="004F01CE" w:rsidRPr="00834E21">
          <w:rPr>
            <w:rStyle w:val="Hyperlink"/>
            <w:noProof/>
          </w:rPr>
          <w:t>Some box definitions don't have quantity and mandatory</w:t>
        </w:r>
        <w:r w:rsidR="004F01CE">
          <w:rPr>
            <w:noProof/>
            <w:webHidden/>
          </w:rPr>
          <w:tab/>
        </w:r>
        <w:r w:rsidR="004F01CE">
          <w:rPr>
            <w:noProof/>
            <w:webHidden/>
          </w:rPr>
          <w:fldChar w:fldCharType="begin"/>
        </w:r>
        <w:r w:rsidR="004F01CE">
          <w:rPr>
            <w:noProof/>
            <w:webHidden/>
          </w:rPr>
          <w:instrText xml:space="preserve"> PAGEREF _Toc133565859 \h </w:instrText>
        </w:r>
        <w:r w:rsidR="004F01CE">
          <w:rPr>
            <w:noProof/>
            <w:webHidden/>
          </w:rPr>
        </w:r>
        <w:r w:rsidR="004F01CE">
          <w:rPr>
            <w:noProof/>
            <w:webHidden/>
          </w:rPr>
          <w:fldChar w:fldCharType="separate"/>
        </w:r>
        <w:r w:rsidR="004F01CE">
          <w:rPr>
            <w:noProof/>
            <w:webHidden/>
          </w:rPr>
          <w:t>16</w:t>
        </w:r>
        <w:r w:rsidR="004F01CE">
          <w:rPr>
            <w:noProof/>
            <w:webHidden/>
          </w:rPr>
          <w:fldChar w:fldCharType="end"/>
        </w:r>
      </w:hyperlink>
    </w:p>
    <w:p w14:paraId="78E9A054" w14:textId="2ABED7F1" w:rsidR="004F01CE" w:rsidRDefault="00000000">
      <w:pPr>
        <w:pStyle w:val="TOC2"/>
        <w:tabs>
          <w:tab w:val="left" w:pos="960"/>
          <w:tab w:val="right" w:leader="dot" w:pos="9345"/>
        </w:tabs>
        <w:rPr>
          <w:rFonts w:eastAsiaTheme="minorEastAsia" w:cstheme="minorBidi"/>
          <w:smallCaps w:val="0"/>
          <w:noProof/>
          <w:sz w:val="22"/>
          <w:szCs w:val="22"/>
        </w:rPr>
      </w:pPr>
      <w:hyperlink w:anchor="_Toc133565860" w:history="1">
        <w:r w:rsidR="004F01CE" w:rsidRPr="00834E21">
          <w:rPr>
            <w:rStyle w:val="Hyperlink"/>
            <w:noProof/>
          </w:rPr>
          <w:t>2.10</w:t>
        </w:r>
        <w:r w:rsidR="004F01CE">
          <w:rPr>
            <w:rFonts w:eastAsiaTheme="minorEastAsia" w:cstheme="minorBidi"/>
            <w:smallCaps w:val="0"/>
            <w:noProof/>
            <w:sz w:val="22"/>
            <w:szCs w:val="22"/>
          </w:rPr>
          <w:tab/>
        </w:r>
        <w:r w:rsidR="004F01CE" w:rsidRPr="00834E21">
          <w:rPr>
            <w:rStyle w:val="Hyperlink"/>
            <w:noProof/>
          </w:rPr>
          <w:t>On disabling playback of event-based media by legacy players</w:t>
        </w:r>
        <w:r w:rsidR="004F01CE">
          <w:rPr>
            <w:noProof/>
            <w:webHidden/>
          </w:rPr>
          <w:tab/>
        </w:r>
        <w:r w:rsidR="004F01CE">
          <w:rPr>
            <w:noProof/>
            <w:webHidden/>
          </w:rPr>
          <w:fldChar w:fldCharType="begin"/>
        </w:r>
        <w:r w:rsidR="004F01CE">
          <w:rPr>
            <w:noProof/>
            <w:webHidden/>
          </w:rPr>
          <w:instrText xml:space="preserve"> PAGEREF _Toc133565860 \h </w:instrText>
        </w:r>
        <w:r w:rsidR="004F01CE">
          <w:rPr>
            <w:noProof/>
            <w:webHidden/>
          </w:rPr>
        </w:r>
        <w:r w:rsidR="004F01CE">
          <w:rPr>
            <w:noProof/>
            <w:webHidden/>
          </w:rPr>
          <w:fldChar w:fldCharType="separate"/>
        </w:r>
        <w:r w:rsidR="004F01CE">
          <w:rPr>
            <w:noProof/>
            <w:webHidden/>
          </w:rPr>
          <w:t>16</w:t>
        </w:r>
        <w:r w:rsidR="004F01CE">
          <w:rPr>
            <w:noProof/>
            <w:webHidden/>
          </w:rPr>
          <w:fldChar w:fldCharType="end"/>
        </w:r>
      </w:hyperlink>
    </w:p>
    <w:p w14:paraId="35B89D8B" w14:textId="1F4D403C" w:rsidR="004F01CE" w:rsidRDefault="00000000">
      <w:pPr>
        <w:pStyle w:val="TOC3"/>
        <w:tabs>
          <w:tab w:val="left" w:pos="1440"/>
          <w:tab w:val="right" w:leader="dot" w:pos="9345"/>
        </w:tabs>
        <w:rPr>
          <w:rFonts w:eastAsiaTheme="minorEastAsia" w:cstheme="minorBidi"/>
          <w:i w:val="0"/>
          <w:iCs w:val="0"/>
          <w:noProof/>
          <w:sz w:val="22"/>
          <w:szCs w:val="22"/>
        </w:rPr>
      </w:pPr>
      <w:hyperlink w:anchor="_Toc133565861" w:history="1">
        <w:r w:rsidR="004F01CE" w:rsidRPr="00834E21">
          <w:rPr>
            <w:rStyle w:val="Hyperlink"/>
            <w:noProof/>
          </w:rPr>
          <w:t>2.10.1</w:t>
        </w:r>
        <w:r w:rsidR="004F01CE">
          <w:rPr>
            <w:rFonts w:eastAsiaTheme="minorEastAsia" w:cstheme="minorBidi"/>
            <w:i w:val="0"/>
            <w:iCs w:val="0"/>
            <w:noProof/>
            <w:sz w:val="22"/>
            <w:szCs w:val="22"/>
          </w:rPr>
          <w:tab/>
        </w:r>
        <w:r w:rsidR="004F01CE" w:rsidRPr="00834E21">
          <w:rPr>
            <w:rStyle w:val="Hyperlink"/>
            <w:noProof/>
          </w:rPr>
          <w:t>Allow for a track reference ID to be 0</w:t>
        </w:r>
        <w:r w:rsidR="004F01CE">
          <w:rPr>
            <w:noProof/>
            <w:webHidden/>
          </w:rPr>
          <w:tab/>
        </w:r>
        <w:r w:rsidR="004F01CE">
          <w:rPr>
            <w:noProof/>
            <w:webHidden/>
          </w:rPr>
          <w:fldChar w:fldCharType="begin"/>
        </w:r>
        <w:r w:rsidR="004F01CE">
          <w:rPr>
            <w:noProof/>
            <w:webHidden/>
          </w:rPr>
          <w:instrText xml:space="preserve"> PAGEREF _Toc133565861 \h </w:instrText>
        </w:r>
        <w:r w:rsidR="004F01CE">
          <w:rPr>
            <w:noProof/>
            <w:webHidden/>
          </w:rPr>
        </w:r>
        <w:r w:rsidR="004F01CE">
          <w:rPr>
            <w:noProof/>
            <w:webHidden/>
          </w:rPr>
          <w:fldChar w:fldCharType="separate"/>
        </w:r>
        <w:r w:rsidR="004F01CE">
          <w:rPr>
            <w:noProof/>
            <w:webHidden/>
          </w:rPr>
          <w:t>17</w:t>
        </w:r>
        <w:r w:rsidR="004F01CE">
          <w:rPr>
            <w:noProof/>
            <w:webHidden/>
          </w:rPr>
          <w:fldChar w:fldCharType="end"/>
        </w:r>
      </w:hyperlink>
    </w:p>
    <w:p w14:paraId="0680AE0C" w14:textId="04BE4BE6" w:rsidR="004F01CE" w:rsidRDefault="00000000">
      <w:pPr>
        <w:pStyle w:val="TOC3"/>
        <w:tabs>
          <w:tab w:val="left" w:pos="1440"/>
          <w:tab w:val="right" w:leader="dot" w:pos="9345"/>
        </w:tabs>
        <w:rPr>
          <w:rFonts w:eastAsiaTheme="minorEastAsia" w:cstheme="minorBidi"/>
          <w:i w:val="0"/>
          <w:iCs w:val="0"/>
          <w:noProof/>
          <w:sz w:val="22"/>
          <w:szCs w:val="22"/>
        </w:rPr>
      </w:pPr>
      <w:hyperlink w:anchor="_Toc133565862" w:history="1">
        <w:r w:rsidR="004F01CE" w:rsidRPr="00834E21">
          <w:rPr>
            <w:rStyle w:val="Hyperlink"/>
            <w:noProof/>
          </w:rPr>
          <w:t>2.10.2</w:t>
        </w:r>
        <w:r w:rsidR="004F01CE">
          <w:rPr>
            <w:rFonts w:eastAsiaTheme="minorEastAsia" w:cstheme="minorBidi"/>
            <w:i w:val="0"/>
            <w:iCs w:val="0"/>
            <w:noProof/>
            <w:sz w:val="22"/>
            <w:szCs w:val="22"/>
          </w:rPr>
          <w:tab/>
        </w:r>
        <w:r w:rsidR="004F01CE" w:rsidRPr="00834E21">
          <w:rPr>
            <w:rStyle w:val="Hyperlink"/>
            <w:noProof/>
          </w:rPr>
          <w:t>Post-decoder requirements on media</w:t>
        </w:r>
        <w:r w:rsidR="004F01CE">
          <w:rPr>
            <w:noProof/>
            <w:webHidden/>
          </w:rPr>
          <w:tab/>
        </w:r>
        <w:r w:rsidR="004F01CE">
          <w:rPr>
            <w:noProof/>
            <w:webHidden/>
          </w:rPr>
          <w:fldChar w:fldCharType="begin"/>
        </w:r>
        <w:r w:rsidR="004F01CE">
          <w:rPr>
            <w:noProof/>
            <w:webHidden/>
          </w:rPr>
          <w:instrText xml:space="preserve"> PAGEREF _Toc133565862 \h </w:instrText>
        </w:r>
        <w:r w:rsidR="004F01CE">
          <w:rPr>
            <w:noProof/>
            <w:webHidden/>
          </w:rPr>
        </w:r>
        <w:r w:rsidR="004F01CE">
          <w:rPr>
            <w:noProof/>
            <w:webHidden/>
          </w:rPr>
          <w:fldChar w:fldCharType="separate"/>
        </w:r>
        <w:r w:rsidR="004F01CE">
          <w:rPr>
            <w:noProof/>
            <w:webHidden/>
          </w:rPr>
          <w:t>17</w:t>
        </w:r>
        <w:r w:rsidR="004F01CE">
          <w:rPr>
            <w:noProof/>
            <w:webHidden/>
          </w:rPr>
          <w:fldChar w:fldCharType="end"/>
        </w:r>
      </w:hyperlink>
    </w:p>
    <w:p w14:paraId="3B8CD3E1" w14:textId="11A1BFF4"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0" w:name="_Toc536523593"/>
      <w:bookmarkStart w:id="1" w:name="_Ref125644831"/>
      <w:bookmarkStart w:id="2" w:name="_Toc133565836"/>
      <w:r>
        <w:lastRenderedPageBreak/>
        <w:t>Introduction</w:t>
      </w:r>
      <w:bookmarkEnd w:id="0"/>
      <w:bookmarkEnd w:id="1"/>
      <w:bookmarkEnd w:id="2"/>
    </w:p>
    <w:p w14:paraId="062B94CD" w14:textId="34DAF321" w:rsidR="00595685" w:rsidRPr="00100A23" w:rsidRDefault="002A1B75" w:rsidP="00B5637D">
      <w:pPr>
        <w:spacing w:after="0"/>
        <w:jc w:val="left"/>
        <w:rPr>
          <w:lang w:eastAsia="ko-KR"/>
        </w:rPr>
      </w:pPr>
      <w:r>
        <w:t xml:space="preserve">Comments on specific defects, and proposals for how to address them, can also be made in between meetings in Github,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3" w:name="_Toc6578308"/>
      <w:bookmarkStart w:id="4" w:name="_Toc6911845"/>
      <w:bookmarkStart w:id="5" w:name="_Toc6578309"/>
      <w:bookmarkStart w:id="6" w:name="_Toc6911846"/>
      <w:bookmarkStart w:id="7" w:name="_Toc6578310"/>
      <w:bookmarkStart w:id="8" w:name="_Toc6911847"/>
      <w:bookmarkStart w:id="9" w:name="_Toc6578311"/>
      <w:bookmarkStart w:id="10" w:name="_Toc6911848"/>
      <w:bookmarkStart w:id="11" w:name="_Toc6578312"/>
      <w:bookmarkStart w:id="12" w:name="_Toc6911849"/>
      <w:bookmarkStart w:id="13" w:name="_Toc6578313"/>
      <w:bookmarkStart w:id="14" w:name="_Toc6911850"/>
      <w:bookmarkStart w:id="15" w:name="_Toc6578314"/>
      <w:bookmarkStart w:id="16" w:name="_Toc6911851"/>
      <w:bookmarkStart w:id="17" w:name="_Toc6578315"/>
      <w:bookmarkStart w:id="18" w:name="_Toc6911852"/>
      <w:bookmarkStart w:id="19" w:name="_Toc6578316"/>
      <w:bookmarkStart w:id="20" w:name="_Toc6911853"/>
      <w:bookmarkStart w:id="21" w:name="_Toc6578317"/>
      <w:bookmarkStart w:id="22" w:name="_Toc6911854"/>
      <w:bookmarkStart w:id="23" w:name="_Toc6578318"/>
      <w:bookmarkStart w:id="24" w:name="_Toc6911855"/>
      <w:bookmarkStart w:id="25" w:name="_Toc6578319"/>
      <w:bookmarkStart w:id="26" w:name="_Toc6911856"/>
      <w:bookmarkStart w:id="27" w:name="_Toc6578320"/>
      <w:bookmarkStart w:id="28" w:name="_Toc6911857"/>
      <w:bookmarkStart w:id="29" w:name="_Toc6578321"/>
      <w:bookmarkStart w:id="30" w:name="_Toc6911858"/>
      <w:bookmarkStart w:id="31" w:name="_Toc6578322"/>
      <w:bookmarkStart w:id="32" w:name="_Toc6911859"/>
      <w:bookmarkStart w:id="33" w:name="_Toc6578323"/>
      <w:bookmarkStart w:id="34" w:name="_Toc6911860"/>
      <w:bookmarkStart w:id="35" w:name="_Toc6578324"/>
      <w:bookmarkStart w:id="36" w:name="_Toc6911861"/>
      <w:bookmarkStart w:id="37" w:name="_Toc6578325"/>
      <w:bookmarkStart w:id="38" w:name="_Toc6911862"/>
      <w:bookmarkStart w:id="39" w:name="_Toc6578326"/>
      <w:bookmarkStart w:id="40" w:name="_Toc6911863"/>
      <w:bookmarkStart w:id="41" w:name="_Toc6578327"/>
      <w:bookmarkStart w:id="42" w:name="_Toc6911864"/>
      <w:bookmarkStart w:id="43" w:name="_Toc6578328"/>
      <w:bookmarkStart w:id="44" w:name="_Toc6911865"/>
      <w:bookmarkStart w:id="45" w:name="_Toc6578329"/>
      <w:bookmarkStart w:id="46" w:name="_Toc6911866"/>
      <w:bookmarkStart w:id="47" w:name="_Toc6578330"/>
      <w:bookmarkStart w:id="48" w:name="_Toc6911867"/>
      <w:bookmarkStart w:id="49" w:name="_Toc6578331"/>
      <w:bookmarkStart w:id="50" w:name="_Toc6911868"/>
      <w:bookmarkStart w:id="51" w:name="_Toc6578332"/>
      <w:bookmarkStart w:id="52" w:name="_Toc6911869"/>
      <w:bookmarkStart w:id="53" w:name="_Toc6578333"/>
      <w:bookmarkStart w:id="54" w:name="_Toc6911870"/>
      <w:bookmarkStart w:id="55" w:name="_Toc6578334"/>
      <w:bookmarkStart w:id="56" w:name="_Toc6911871"/>
      <w:bookmarkStart w:id="57" w:name="_Toc6578335"/>
      <w:bookmarkStart w:id="58" w:name="_Toc6911872"/>
      <w:bookmarkStart w:id="59" w:name="_Toc6578336"/>
      <w:bookmarkStart w:id="60" w:name="_Toc6911873"/>
      <w:bookmarkStart w:id="61" w:name="_Toc6578337"/>
      <w:bookmarkStart w:id="62" w:name="_Toc6911874"/>
      <w:bookmarkStart w:id="63" w:name="_Toc6578338"/>
      <w:bookmarkStart w:id="64" w:name="_Toc6911875"/>
      <w:bookmarkStart w:id="65" w:name="_Toc6578339"/>
      <w:bookmarkStart w:id="66" w:name="_Toc6911876"/>
      <w:bookmarkStart w:id="67" w:name="_Toc6578340"/>
      <w:bookmarkStart w:id="68" w:name="_Toc6911877"/>
      <w:bookmarkStart w:id="69" w:name="_Toc6578341"/>
      <w:bookmarkStart w:id="70" w:name="_Toc6911878"/>
      <w:bookmarkStart w:id="71" w:name="_Toc6578342"/>
      <w:bookmarkStart w:id="72" w:name="_Toc6911879"/>
      <w:bookmarkStart w:id="73" w:name="_Toc6578343"/>
      <w:bookmarkStart w:id="74" w:name="_Toc6911880"/>
      <w:bookmarkStart w:id="75" w:name="_Toc6578344"/>
      <w:bookmarkStart w:id="76" w:name="_Toc6911881"/>
      <w:bookmarkStart w:id="77" w:name="_Toc6578345"/>
      <w:bookmarkStart w:id="78" w:name="_Toc6911882"/>
      <w:bookmarkStart w:id="79" w:name="_Toc6578346"/>
      <w:bookmarkStart w:id="80" w:name="_Toc6911883"/>
      <w:bookmarkStart w:id="81" w:name="_Toc6578347"/>
      <w:bookmarkStart w:id="82" w:name="_Toc6911884"/>
      <w:bookmarkStart w:id="83" w:name="_Toc6578348"/>
      <w:bookmarkStart w:id="84" w:name="_Toc6911885"/>
      <w:bookmarkStart w:id="85" w:name="_Toc6578349"/>
      <w:bookmarkStart w:id="86" w:name="_Toc6911886"/>
      <w:bookmarkStart w:id="87" w:name="_Toc6578350"/>
      <w:bookmarkStart w:id="88" w:name="_Toc6911887"/>
      <w:bookmarkStart w:id="89" w:name="_Toc6578351"/>
      <w:bookmarkStart w:id="90" w:name="_Toc6911888"/>
      <w:bookmarkStart w:id="91" w:name="_Toc6578352"/>
      <w:bookmarkStart w:id="92" w:name="_Toc6911889"/>
      <w:bookmarkStart w:id="93" w:name="_Toc6578353"/>
      <w:bookmarkStart w:id="94" w:name="_Toc6911890"/>
      <w:bookmarkStart w:id="95" w:name="_Toc6578354"/>
      <w:bookmarkStart w:id="96" w:name="_Toc6911891"/>
      <w:bookmarkStart w:id="97" w:name="_Toc6578355"/>
      <w:bookmarkStart w:id="98" w:name="_Toc6911892"/>
      <w:bookmarkStart w:id="99" w:name="_Toc6578356"/>
      <w:bookmarkStart w:id="100" w:name="_Toc6911893"/>
      <w:bookmarkStart w:id="101" w:name="_Toc6578357"/>
      <w:bookmarkStart w:id="102" w:name="_Toc6911894"/>
      <w:bookmarkStart w:id="103" w:name="_Toc6578358"/>
      <w:bookmarkStart w:id="104" w:name="_Toc6911895"/>
      <w:bookmarkStart w:id="105" w:name="_Toc6578359"/>
      <w:bookmarkStart w:id="106" w:name="_Toc6911896"/>
      <w:bookmarkStart w:id="107" w:name="_Toc6578360"/>
      <w:bookmarkStart w:id="108" w:name="_Toc6911897"/>
      <w:bookmarkStart w:id="109" w:name="_Toc6578361"/>
      <w:bookmarkStart w:id="110" w:name="_Toc6911898"/>
      <w:bookmarkStart w:id="111" w:name="_Toc6578362"/>
      <w:bookmarkStart w:id="112" w:name="_Toc6911899"/>
      <w:bookmarkStart w:id="113" w:name="_Toc6578363"/>
      <w:bookmarkStart w:id="114" w:name="_Toc6911900"/>
      <w:bookmarkStart w:id="115" w:name="_Toc6578364"/>
      <w:bookmarkStart w:id="116" w:name="_Toc6911901"/>
      <w:bookmarkStart w:id="117" w:name="_Toc6578365"/>
      <w:bookmarkStart w:id="118" w:name="_Toc6911902"/>
      <w:bookmarkStart w:id="119" w:name="_Toc6578366"/>
      <w:bookmarkStart w:id="120" w:name="_Toc6911903"/>
      <w:bookmarkStart w:id="121" w:name="_Toc6578367"/>
      <w:bookmarkStart w:id="122" w:name="_Toc6911904"/>
      <w:bookmarkStart w:id="123" w:name="_Toc6578368"/>
      <w:bookmarkStart w:id="124" w:name="_Toc6911905"/>
      <w:bookmarkStart w:id="125" w:name="_Toc6578369"/>
      <w:bookmarkStart w:id="126" w:name="_Toc6911906"/>
      <w:bookmarkStart w:id="127" w:name="_Toc6578370"/>
      <w:bookmarkStart w:id="128" w:name="_Toc6911907"/>
      <w:bookmarkStart w:id="129" w:name="_Toc6578371"/>
      <w:bookmarkStart w:id="130" w:name="_Toc6911908"/>
      <w:bookmarkStart w:id="131" w:name="_Toc6578372"/>
      <w:bookmarkStart w:id="132" w:name="_Toc6911909"/>
      <w:bookmarkStart w:id="133" w:name="_Toc6578373"/>
      <w:bookmarkStart w:id="134" w:name="_Toc6911910"/>
      <w:bookmarkStart w:id="135" w:name="_Toc6578374"/>
      <w:bookmarkStart w:id="136" w:name="_Toc6911911"/>
      <w:bookmarkStart w:id="137" w:name="_Toc6578375"/>
      <w:bookmarkStart w:id="138" w:name="_Toc6911912"/>
      <w:bookmarkStart w:id="139" w:name="_Toc6578376"/>
      <w:bookmarkStart w:id="140" w:name="_Toc6911913"/>
      <w:bookmarkStart w:id="141" w:name="_Toc6578377"/>
      <w:bookmarkStart w:id="142" w:name="_Toc6911914"/>
      <w:bookmarkStart w:id="143" w:name="_Toc6578378"/>
      <w:bookmarkStart w:id="144" w:name="_Toc6911915"/>
      <w:bookmarkStart w:id="145" w:name="_Toc6578379"/>
      <w:bookmarkStart w:id="146" w:name="_Toc6911916"/>
      <w:bookmarkStart w:id="147" w:name="_Toc6578380"/>
      <w:bookmarkStart w:id="148" w:name="_Toc6911917"/>
      <w:bookmarkStart w:id="149" w:name="_Toc6578381"/>
      <w:bookmarkStart w:id="150" w:name="_Toc6911918"/>
      <w:bookmarkStart w:id="151" w:name="_Toc6578382"/>
      <w:bookmarkStart w:id="152" w:name="_Toc6911919"/>
      <w:bookmarkStart w:id="153" w:name="_Toc6578383"/>
      <w:bookmarkStart w:id="154" w:name="_Toc6911920"/>
      <w:bookmarkStart w:id="155" w:name="_Toc6578384"/>
      <w:bookmarkStart w:id="156" w:name="_Toc6911921"/>
      <w:bookmarkStart w:id="157" w:name="_Toc6578385"/>
      <w:bookmarkStart w:id="158" w:name="_Toc6911922"/>
      <w:bookmarkStart w:id="159" w:name="_Toc6578386"/>
      <w:bookmarkStart w:id="160" w:name="_Toc6911923"/>
      <w:bookmarkStart w:id="161" w:name="_Toc6578387"/>
      <w:bookmarkStart w:id="162" w:name="_Toc6911924"/>
      <w:bookmarkStart w:id="163" w:name="_Toc6578388"/>
      <w:bookmarkStart w:id="164" w:name="_Toc6911925"/>
      <w:bookmarkStart w:id="165" w:name="_Toc6578389"/>
      <w:bookmarkStart w:id="166" w:name="_Toc6911926"/>
      <w:bookmarkStart w:id="167" w:name="_Toc6578390"/>
      <w:bookmarkStart w:id="168" w:name="_Toc6911927"/>
      <w:bookmarkStart w:id="169" w:name="_Toc6578391"/>
      <w:bookmarkStart w:id="170" w:name="_Toc6911928"/>
      <w:bookmarkStart w:id="171" w:name="_Toc6578392"/>
      <w:bookmarkStart w:id="172" w:name="_Toc6911929"/>
      <w:bookmarkStart w:id="173" w:name="_Toc6578393"/>
      <w:bookmarkStart w:id="174" w:name="_Toc6911930"/>
      <w:bookmarkStart w:id="175" w:name="_Toc6578394"/>
      <w:bookmarkStart w:id="176" w:name="_Toc6911931"/>
      <w:bookmarkStart w:id="177" w:name="_Toc6578395"/>
      <w:bookmarkStart w:id="178" w:name="_Toc6911932"/>
      <w:bookmarkStart w:id="179" w:name="_Toc6578396"/>
      <w:bookmarkStart w:id="180" w:name="_Toc6911933"/>
      <w:bookmarkStart w:id="181" w:name="_Toc6578397"/>
      <w:bookmarkStart w:id="182" w:name="_Toc6911934"/>
      <w:bookmarkStart w:id="183" w:name="_Toc6578398"/>
      <w:bookmarkStart w:id="184" w:name="_Toc6911935"/>
      <w:bookmarkStart w:id="185" w:name="_Toc6578399"/>
      <w:bookmarkStart w:id="186" w:name="_Toc6911936"/>
      <w:bookmarkStart w:id="187" w:name="_Toc6578400"/>
      <w:bookmarkStart w:id="188" w:name="_Toc6911937"/>
      <w:bookmarkStart w:id="189" w:name="_Toc6578401"/>
      <w:bookmarkStart w:id="190" w:name="_Toc6911938"/>
      <w:bookmarkStart w:id="191" w:name="_Toc6578402"/>
      <w:bookmarkStart w:id="192" w:name="_Toc6911939"/>
      <w:bookmarkStart w:id="193" w:name="_Toc6578403"/>
      <w:bookmarkStart w:id="194" w:name="_Toc6911940"/>
      <w:bookmarkStart w:id="195" w:name="_Toc6578404"/>
      <w:bookmarkStart w:id="196" w:name="_Toc6911941"/>
      <w:bookmarkStart w:id="197" w:name="_Toc6578405"/>
      <w:bookmarkStart w:id="198" w:name="_Toc6911942"/>
      <w:bookmarkStart w:id="199" w:name="_Toc6578406"/>
      <w:bookmarkStart w:id="200" w:name="_Toc6911943"/>
      <w:bookmarkStart w:id="201" w:name="_Toc6578407"/>
      <w:bookmarkStart w:id="202" w:name="_Toc6911944"/>
      <w:bookmarkStart w:id="203" w:name="_Toc6578408"/>
      <w:bookmarkStart w:id="204" w:name="_Toc6911945"/>
      <w:bookmarkStart w:id="205" w:name="_Toc536523599"/>
      <w:bookmarkStart w:id="206" w:name="_Toc13356583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t>Defects under consideration</w:t>
      </w:r>
      <w:bookmarkEnd w:id="205"/>
      <w:bookmarkEnd w:id="206"/>
    </w:p>
    <w:p w14:paraId="7B2CEBCE" w14:textId="2DD53858" w:rsidR="006F7105" w:rsidRDefault="006F7105" w:rsidP="00170647">
      <w:pPr>
        <w:pStyle w:val="Heading2"/>
      </w:pPr>
      <w:bookmarkStart w:id="207" w:name="_Toc6578410"/>
      <w:bookmarkStart w:id="208" w:name="_Toc6911947"/>
      <w:bookmarkStart w:id="209" w:name="_Toc6578411"/>
      <w:bookmarkStart w:id="210" w:name="_Toc6911948"/>
      <w:bookmarkStart w:id="211" w:name="_Toc6578412"/>
      <w:bookmarkStart w:id="212" w:name="_Toc6911949"/>
      <w:bookmarkStart w:id="213" w:name="_Toc6578413"/>
      <w:bookmarkStart w:id="214" w:name="_Toc6911950"/>
      <w:bookmarkStart w:id="215" w:name="_Toc6578414"/>
      <w:bookmarkStart w:id="216" w:name="_Toc6911951"/>
      <w:bookmarkStart w:id="217" w:name="_Toc6578415"/>
      <w:bookmarkStart w:id="218" w:name="_Toc6911952"/>
      <w:bookmarkStart w:id="219" w:name="_Toc6578416"/>
      <w:bookmarkStart w:id="220" w:name="_Toc6911953"/>
      <w:bookmarkStart w:id="221" w:name="_Toc6578417"/>
      <w:bookmarkStart w:id="222" w:name="_Toc6911954"/>
      <w:bookmarkStart w:id="223" w:name="_Toc6578418"/>
      <w:bookmarkStart w:id="224" w:name="_Toc6911955"/>
      <w:bookmarkStart w:id="225" w:name="_Toc6578419"/>
      <w:bookmarkStart w:id="226" w:name="_Toc6911956"/>
      <w:bookmarkStart w:id="227" w:name="_Toc6578420"/>
      <w:bookmarkStart w:id="228" w:name="_Toc6911957"/>
      <w:bookmarkStart w:id="229" w:name="_Toc6578421"/>
      <w:bookmarkStart w:id="230" w:name="_Toc6911958"/>
      <w:bookmarkStart w:id="231" w:name="_Toc6578422"/>
      <w:bookmarkStart w:id="232" w:name="_Toc6911959"/>
      <w:bookmarkStart w:id="233" w:name="_Toc6578423"/>
      <w:bookmarkStart w:id="234" w:name="_Toc6911960"/>
      <w:bookmarkStart w:id="235" w:name="_Toc6578424"/>
      <w:bookmarkStart w:id="236" w:name="_Toc6911961"/>
      <w:bookmarkStart w:id="237" w:name="_Toc6578425"/>
      <w:bookmarkStart w:id="238" w:name="_Toc6911962"/>
      <w:bookmarkStart w:id="239" w:name="_Toc6578426"/>
      <w:bookmarkStart w:id="240" w:name="_Toc6911963"/>
      <w:bookmarkStart w:id="241" w:name="_Toc6578427"/>
      <w:bookmarkStart w:id="242" w:name="_Toc6911964"/>
      <w:bookmarkStart w:id="243" w:name="_Toc6578428"/>
      <w:bookmarkStart w:id="244" w:name="_Toc6911965"/>
      <w:bookmarkStart w:id="245" w:name="_Toc39150827"/>
      <w:bookmarkStart w:id="246" w:name="_Toc39150828"/>
      <w:bookmarkStart w:id="247" w:name="_Toc6578431"/>
      <w:bookmarkStart w:id="248" w:name="_Toc6911968"/>
      <w:bookmarkStart w:id="249" w:name="_Toc6578432"/>
      <w:bookmarkStart w:id="250" w:name="_Toc6911969"/>
      <w:bookmarkStart w:id="251" w:name="_Toc6578433"/>
      <w:bookmarkStart w:id="252" w:name="_Toc6911970"/>
      <w:bookmarkStart w:id="253" w:name="_Toc6578434"/>
      <w:bookmarkStart w:id="254" w:name="_Toc6911971"/>
      <w:bookmarkStart w:id="255" w:name="_Toc6578435"/>
      <w:bookmarkStart w:id="256" w:name="_Toc6911972"/>
      <w:bookmarkStart w:id="257" w:name="_Toc6578436"/>
      <w:bookmarkStart w:id="258" w:name="_Toc6911973"/>
      <w:bookmarkStart w:id="259" w:name="_Toc6578437"/>
      <w:bookmarkStart w:id="260" w:name="_Toc6911974"/>
      <w:bookmarkStart w:id="261" w:name="_Toc536523605"/>
      <w:bookmarkStart w:id="262" w:name="_Toc536523800"/>
      <w:bookmarkStart w:id="263" w:name="_Toc536523606"/>
      <w:bookmarkStart w:id="264" w:name="_Toc536523801"/>
      <w:bookmarkStart w:id="265" w:name="_Toc536523607"/>
      <w:bookmarkStart w:id="266" w:name="_Toc536523802"/>
      <w:bookmarkStart w:id="267" w:name="_Toc536523608"/>
      <w:bookmarkStart w:id="268" w:name="_Toc536523803"/>
      <w:bookmarkStart w:id="269" w:name="_Toc536523609"/>
      <w:bookmarkStart w:id="270" w:name="_Toc536523804"/>
      <w:bookmarkStart w:id="271" w:name="_Toc536523610"/>
      <w:bookmarkStart w:id="272" w:name="_Toc536523805"/>
      <w:bookmarkStart w:id="273" w:name="_Toc536523611"/>
      <w:bookmarkStart w:id="274" w:name="_Toc536523806"/>
      <w:bookmarkStart w:id="275" w:name="_Toc536523612"/>
      <w:bookmarkStart w:id="276" w:name="_Toc536523807"/>
      <w:bookmarkStart w:id="277" w:name="_Toc536523613"/>
      <w:bookmarkStart w:id="278" w:name="_Toc536523808"/>
      <w:bookmarkStart w:id="279" w:name="_Toc536523614"/>
      <w:bookmarkStart w:id="280" w:name="_Toc536523809"/>
      <w:bookmarkStart w:id="281" w:name="_Toc536523615"/>
      <w:bookmarkStart w:id="282" w:name="_Toc536523810"/>
      <w:bookmarkStart w:id="283" w:name="_Toc536523616"/>
      <w:bookmarkStart w:id="284" w:name="_Toc536523811"/>
      <w:bookmarkStart w:id="285" w:name="_Toc536523617"/>
      <w:bookmarkStart w:id="286" w:name="_Toc536523812"/>
      <w:bookmarkStart w:id="287" w:name="_Toc536523618"/>
      <w:bookmarkStart w:id="288" w:name="_Toc536523813"/>
      <w:bookmarkStart w:id="289" w:name="_Toc536523619"/>
      <w:bookmarkStart w:id="290" w:name="_Toc536523814"/>
      <w:bookmarkStart w:id="291" w:name="_Toc536523620"/>
      <w:bookmarkStart w:id="292" w:name="_Toc536523815"/>
      <w:bookmarkStart w:id="293" w:name="_Toc536523621"/>
      <w:bookmarkStart w:id="294" w:name="_Toc536523816"/>
      <w:bookmarkStart w:id="295" w:name="_Toc536523622"/>
      <w:bookmarkStart w:id="296" w:name="_Toc536523817"/>
      <w:bookmarkStart w:id="297" w:name="_Toc536523623"/>
      <w:bookmarkStart w:id="298" w:name="_Toc536523818"/>
      <w:bookmarkStart w:id="299" w:name="_Toc536523624"/>
      <w:bookmarkStart w:id="300" w:name="_Toc536523819"/>
      <w:bookmarkStart w:id="301" w:name="_Toc536523640"/>
      <w:bookmarkStart w:id="302" w:name="_Toc536523835"/>
      <w:bookmarkStart w:id="303" w:name="_Toc536523641"/>
      <w:bookmarkStart w:id="304" w:name="_Toc536523836"/>
      <w:bookmarkStart w:id="305" w:name="_Toc536523642"/>
      <w:bookmarkStart w:id="306" w:name="_Toc536523837"/>
      <w:bookmarkStart w:id="307" w:name="_Toc536523643"/>
      <w:bookmarkStart w:id="308" w:name="_Toc536523838"/>
      <w:bookmarkStart w:id="309" w:name="_Toc536523644"/>
      <w:bookmarkStart w:id="310" w:name="_Toc536523839"/>
      <w:bookmarkStart w:id="311" w:name="_Toc536523645"/>
      <w:bookmarkStart w:id="312" w:name="_Toc536523840"/>
      <w:bookmarkStart w:id="313" w:name="_Toc536523667"/>
      <w:bookmarkStart w:id="314" w:name="_Toc536523862"/>
      <w:bookmarkStart w:id="315" w:name="_Toc536523668"/>
      <w:bookmarkStart w:id="316" w:name="_Toc536523863"/>
      <w:bookmarkStart w:id="317" w:name="_Toc536523669"/>
      <w:bookmarkStart w:id="318" w:name="_Toc536523864"/>
      <w:bookmarkStart w:id="319" w:name="_Toc536523670"/>
      <w:bookmarkStart w:id="320" w:name="_Toc536523865"/>
      <w:bookmarkStart w:id="321" w:name="_Toc536523671"/>
      <w:bookmarkStart w:id="322" w:name="_Toc536523866"/>
      <w:bookmarkStart w:id="323" w:name="_Toc536523672"/>
      <w:bookmarkStart w:id="324" w:name="_Toc536523867"/>
      <w:bookmarkStart w:id="325" w:name="_Toc536523673"/>
      <w:bookmarkStart w:id="326" w:name="_Toc536523868"/>
      <w:bookmarkStart w:id="327" w:name="_Toc536523674"/>
      <w:bookmarkStart w:id="328" w:name="_Toc536523869"/>
      <w:bookmarkStart w:id="329" w:name="_Toc536523675"/>
      <w:bookmarkStart w:id="330" w:name="_Toc536523870"/>
      <w:bookmarkStart w:id="331" w:name="_Toc536523676"/>
      <w:bookmarkStart w:id="332" w:name="_Toc536523871"/>
      <w:bookmarkStart w:id="333" w:name="_Toc536523677"/>
      <w:bookmarkStart w:id="334" w:name="_Toc536523872"/>
      <w:bookmarkStart w:id="335" w:name="_Toc536523678"/>
      <w:bookmarkStart w:id="336" w:name="_Toc536523873"/>
      <w:bookmarkStart w:id="337" w:name="_Toc536523679"/>
      <w:bookmarkStart w:id="338" w:name="_Toc536523874"/>
      <w:bookmarkStart w:id="339" w:name="_Toc536523680"/>
      <w:bookmarkStart w:id="340" w:name="_Toc536523875"/>
      <w:bookmarkStart w:id="341" w:name="_Toc536523681"/>
      <w:bookmarkStart w:id="342" w:name="_Toc536523876"/>
      <w:bookmarkStart w:id="343" w:name="_Toc536523682"/>
      <w:bookmarkStart w:id="344" w:name="_Toc536523877"/>
      <w:bookmarkStart w:id="345" w:name="_Toc536523683"/>
      <w:bookmarkStart w:id="346" w:name="_Toc536523878"/>
      <w:bookmarkStart w:id="347" w:name="_Toc77156179"/>
      <w:bookmarkStart w:id="348" w:name="_Toc77758974"/>
      <w:bookmarkStart w:id="349" w:name="_Toc77759008"/>
      <w:bookmarkStart w:id="350" w:name="_Toc77837363"/>
      <w:bookmarkStart w:id="351" w:name="_Toc96427031"/>
      <w:bookmarkStart w:id="352" w:name="_Toc77156180"/>
      <w:bookmarkStart w:id="353" w:name="_Toc77758975"/>
      <w:bookmarkStart w:id="354" w:name="_Toc77759009"/>
      <w:bookmarkStart w:id="355" w:name="_Toc77837364"/>
      <w:bookmarkStart w:id="356" w:name="_Toc96427032"/>
      <w:bookmarkStart w:id="357" w:name="_Toc77156181"/>
      <w:bookmarkStart w:id="358" w:name="_Toc77758976"/>
      <w:bookmarkStart w:id="359" w:name="_Toc77759010"/>
      <w:bookmarkStart w:id="360" w:name="_Toc77837365"/>
      <w:bookmarkStart w:id="361" w:name="_Toc96427033"/>
      <w:bookmarkStart w:id="362" w:name="_Toc536523685"/>
      <w:bookmarkStart w:id="363" w:name="_Toc133565838"/>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t>Segment index (sidx)</w:t>
      </w:r>
      <w:bookmarkEnd w:id="362"/>
      <w:bookmarkEnd w:id="363"/>
    </w:p>
    <w:p w14:paraId="0C88C61E" w14:textId="7FB3E319" w:rsidR="005E1669" w:rsidRPr="00B5637D" w:rsidRDefault="00000000" w:rsidP="00B5637D">
      <w:pPr>
        <w:rPr>
          <w:i/>
          <w:iCs/>
        </w:rPr>
      </w:pPr>
      <w:hyperlink r:id="rId11" w:history="1">
        <w:r w:rsidR="005E1669" w:rsidRPr="00792EEB">
          <w:rPr>
            <w:rStyle w:val="Hyperlink"/>
            <w:i/>
            <w:iCs/>
          </w:rPr>
          <w:t>https://github.com/MPEGGroup/FileFormat/issues/4</w:t>
        </w:r>
      </w:hyperlink>
    </w:p>
    <w:p w14:paraId="31BAA617" w14:textId="73578B20" w:rsidR="00606ACC" w:rsidRDefault="00606ACC" w:rsidP="006F7105">
      <w:pPr>
        <w:rPr>
          <w:lang w:val="en-GB"/>
        </w:rPr>
      </w:pPr>
      <w:r>
        <w:rPr>
          <w:lang w:val="en-GB"/>
        </w:rPr>
        <w:t xml:space="preserve">Note: </w:t>
      </w:r>
      <w:r w:rsidR="00901176">
        <w:rPr>
          <w:lang w:val="en-GB"/>
        </w:rPr>
        <w:t xml:space="preserve">The </w:t>
      </w:r>
      <w:hyperlink r:id="rId12" w:history="1">
        <w:r w:rsidR="00901176" w:rsidRPr="00901176">
          <w:rPr>
            <w:rStyle w:val="Hyperlink"/>
            <w:lang w:val="en-GB"/>
          </w:rPr>
          <w:t>GitHub issue #4</w:t>
        </w:r>
      </w:hyperlink>
      <w:r w:rsidR="00901176">
        <w:rPr>
          <w:lang w:val="en-GB"/>
        </w:rPr>
        <w:t xml:space="preserve"> already contains suggested solutions and should be considered in the design of the solution.</w:t>
      </w:r>
    </w:p>
    <w:p w14:paraId="116E13A0" w14:textId="20D1F542" w:rsidR="006F7105" w:rsidRDefault="006F7105" w:rsidP="006F7105">
      <w:pPr>
        <w:rPr>
          <w:rFonts w:ascii="Courier" w:hAnsi="Courier"/>
        </w:rPr>
      </w:pPr>
      <w:r w:rsidRPr="00886D4A">
        <w:rPr>
          <w:lang w:val="en-GB"/>
        </w:rPr>
        <w:t xml:space="preserve">In the file containing the </w:t>
      </w:r>
      <w:r w:rsidRPr="00DA1349">
        <w:rPr>
          <w:rFonts w:ascii="Courier" w:hAnsi="Courier"/>
          <w:lang w:val="en-GB"/>
        </w:rPr>
        <w:t>SegmentIndexBox</w:t>
      </w:r>
      <w:r w:rsidRPr="00886D4A">
        <w:rPr>
          <w:lang w:val="en-GB"/>
        </w:rPr>
        <w:t xml:space="preserve">, the anchor point for a </w:t>
      </w:r>
      <w:r w:rsidRPr="00DA1349">
        <w:rPr>
          <w:rFonts w:ascii="Courier" w:hAnsi="Courier"/>
          <w:lang w:val="en-GB"/>
        </w:rPr>
        <w:t>SegmentIndexBox</w:t>
      </w:r>
      <w:r w:rsidRPr="00886D4A">
        <w:rPr>
          <w:lang w:val="en-GB"/>
        </w:rPr>
        <w:t xml:space="preserve"> is the first byte after that box.</w:t>
      </w:r>
    </w:p>
    <w:p w14:paraId="46F38D2F" w14:textId="77777777" w:rsidR="006F7105" w:rsidRDefault="006F7105" w:rsidP="006F7105">
      <w:pPr>
        <w:pBdr>
          <w:bottom w:val="double" w:sz="6" w:space="1" w:color="auto"/>
        </w:pBdr>
      </w:pPr>
      <w:r>
        <w:rPr>
          <w:rFonts w:ascii="Courier" w:hAnsi="Courier"/>
        </w:rPr>
        <w:t>subsegment_duration</w:t>
      </w:r>
      <w:r>
        <w:t xml:space="preserve">: when the reference is to </w:t>
      </w:r>
      <w:r>
        <w:rPr>
          <w:rFonts w:ascii="Courier" w:hAnsi="Courier"/>
        </w:rPr>
        <w:t>SegmentIndexBox</w:t>
      </w:r>
      <w:r>
        <w:t xml:space="preserve">, this field carries the sum of the </w:t>
      </w:r>
      <w:r>
        <w:rPr>
          <w:rFonts w:ascii="Courier" w:hAnsi="Courier"/>
        </w:rPr>
        <w:t>subsegment_duration</w:t>
      </w:r>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r w:rsidRPr="00886D4A">
        <w:rPr>
          <w:lang w:val="en-GB"/>
        </w:rPr>
        <w:t xml:space="preserve">anchor point for a </w:t>
      </w:r>
      <w:r w:rsidRPr="00DA1349">
        <w:rPr>
          <w:rFonts w:ascii="Courier" w:hAnsi="Courier"/>
          <w:lang w:val="en-GB"/>
        </w:rPr>
        <w:t>SegmentIndexBox</w:t>
      </w:r>
      <w:r w:rsidRPr="00886D4A">
        <w:rPr>
          <w:lang w:val="en-GB"/>
        </w:rPr>
        <w:t xml:space="preserve"> is the first byte after that box</w:t>
      </w:r>
      <w:r>
        <w:t>, does this imply that sidx comes before the media it indexes? In this case, sidx may also be no usable if the duration of a sample is unknown at the time of packaging it.</w:t>
      </w:r>
    </w:p>
    <w:p w14:paraId="0FEA000F" w14:textId="2848B317" w:rsidR="000555B1" w:rsidRPr="00606ACC" w:rsidDel="00606ACC" w:rsidRDefault="000555B1" w:rsidP="00595685">
      <w:pPr>
        <w:pStyle w:val="Heading2"/>
        <w:rPr>
          <w:del w:id="364" w:author="Dimitri Podborski" w:date="2022-08-24T19:01:00Z"/>
        </w:rPr>
      </w:pPr>
      <w:bookmarkStart w:id="365" w:name="_Toc125089836"/>
      <w:bookmarkStart w:id="366" w:name="_Toc133565839"/>
      <w:bookmarkStart w:id="367" w:name="_Toc536523686"/>
      <w:commentRangeStart w:id="368"/>
      <w:del w:id="369" w:author="Dimitri Podborski" w:date="2022-08-24T19:01:00Z">
        <w:r w:rsidRPr="00606ACC" w:rsidDel="00606ACC">
          <w:delText>Subsegment Index and Level Assignment (ssix and leva)</w:delText>
        </w:r>
        <w:bookmarkEnd w:id="365"/>
        <w:bookmarkEnd w:id="366"/>
      </w:del>
    </w:p>
    <w:p w14:paraId="50838507" w14:textId="795F40D8" w:rsidR="00A63469" w:rsidRPr="00B5637D" w:rsidDel="00606ACC" w:rsidRDefault="00792EEB" w:rsidP="00B5637D">
      <w:pPr>
        <w:rPr>
          <w:del w:id="370" w:author="Dimitri Podborski" w:date="2022-08-24T19:01:00Z"/>
          <w:i/>
          <w:iCs/>
        </w:rPr>
      </w:pPr>
      <w:del w:id="371" w:author="Dimitri Podborski" w:date="2022-08-24T19:01:00Z">
        <w:r w:rsidDel="00606ACC">
          <w:rPr>
            <w:i/>
            <w:iCs/>
          </w:rPr>
          <w:fldChar w:fldCharType="begin"/>
        </w:r>
        <w:r w:rsidDel="00606ACC">
          <w:rPr>
            <w:i/>
            <w:iCs/>
          </w:rPr>
          <w:delInstrText xml:space="preserve"> HYPERLINK "https://github.com/MPEGGroup/FileFormat/issues/12" </w:delInstrText>
        </w:r>
        <w:r w:rsidDel="00606ACC">
          <w:rPr>
            <w:i/>
            <w:iCs/>
          </w:rPr>
          <w:fldChar w:fldCharType="separate"/>
        </w:r>
        <w:r w:rsidR="00A63469" w:rsidRPr="00792EEB" w:rsidDel="00606ACC">
          <w:rPr>
            <w:rStyle w:val="Hyperlink"/>
            <w:i/>
            <w:iCs/>
          </w:rPr>
          <w:delText>https://github.com/MPEGGroup/FileFormat/issues/12</w:delText>
        </w:r>
        <w:r w:rsidDel="00606ACC">
          <w:rPr>
            <w:i/>
            <w:iCs/>
          </w:rPr>
          <w:fldChar w:fldCharType="end"/>
        </w:r>
      </w:del>
    </w:p>
    <w:p w14:paraId="03280266" w14:textId="14382F49" w:rsidR="00170647" w:rsidRDefault="005C5EE3" w:rsidP="00170647">
      <w:pPr>
        <w:pStyle w:val="Heading2"/>
      </w:pPr>
      <w:bookmarkStart w:id="372" w:name="_Toc133565840"/>
      <w:del w:id="373" w:author="Dimitri Podborski" w:date="2022-08-24T19:01:00Z">
        <w:r w:rsidRPr="00E507CB" w:rsidDel="00606ACC">
          <w:rPr>
            <w:highlight w:val="yellow"/>
          </w:rPr>
          <w:delText>See the TuC</w:delText>
        </w:r>
        <w:r w:rsidR="005F04AA" w:rsidDel="00606ACC">
          <w:rPr>
            <w:highlight w:val="yellow"/>
          </w:rPr>
          <w:delText xml:space="preserve"> for combined fixes and improvements</w:delText>
        </w:r>
        <w:r w:rsidRPr="00E507CB" w:rsidDel="00606ACC">
          <w:rPr>
            <w:highlight w:val="yellow"/>
          </w:rPr>
          <w:delText>.</w:delText>
        </w:r>
      </w:del>
      <w:commentRangeEnd w:id="368"/>
      <w:r w:rsidR="00D85875">
        <w:rPr>
          <w:rStyle w:val="CommentReference"/>
        </w:rPr>
        <w:commentReference w:id="368"/>
      </w:r>
      <w:bookmarkStart w:id="374" w:name="_Toc54265570"/>
      <w:bookmarkStart w:id="375" w:name="_Toc54265613"/>
      <w:bookmarkStart w:id="376" w:name="_Toc54265727"/>
      <w:bookmarkStart w:id="377" w:name="_Toc54266018"/>
      <w:bookmarkStart w:id="378" w:name="_Toc6578441"/>
      <w:bookmarkStart w:id="379" w:name="_Toc6911978"/>
      <w:bookmarkStart w:id="380" w:name="_Toc6578442"/>
      <w:bookmarkStart w:id="381" w:name="_Toc6911979"/>
      <w:bookmarkStart w:id="382" w:name="_Toc6578443"/>
      <w:bookmarkStart w:id="383" w:name="_Toc6911980"/>
      <w:bookmarkStart w:id="384" w:name="_Toc6578444"/>
      <w:bookmarkStart w:id="385" w:name="_Toc6911981"/>
      <w:bookmarkStart w:id="386" w:name="_Toc6578445"/>
      <w:bookmarkStart w:id="387" w:name="_Toc6911982"/>
      <w:bookmarkStart w:id="388" w:name="_Toc39150839"/>
      <w:bookmarkStart w:id="389" w:name="_Toc39150840"/>
      <w:bookmarkStart w:id="390" w:name="_Toc77837368"/>
      <w:bookmarkStart w:id="391" w:name="_Toc96427036"/>
      <w:bookmarkStart w:id="392" w:name="_Toc77837369"/>
      <w:bookmarkStart w:id="393" w:name="_Toc96427037"/>
      <w:bookmarkStart w:id="394" w:name="_Toc77837370"/>
      <w:bookmarkStart w:id="395" w:name="_Toc96427038"/>
      <w:bookmarkStart w:id="396" w:name="_Toc77837371"/>
      <w:bookmarkStart w:id="397" w:name="_Toc96427039"/>
      <w:bookmarkStart w:id="398" w:name="_Toc77837372"/>
      <w:bookmarkStart w:id="399" w:name="_Toc96427040"/>
      <w:bookmarkStart w:id="400" w:name="_Toc77837373"/>
      <w:bookmarkStart w:id="401" w:name="_Toc96427041"/>
      <w:bookmarkStart w:id="402" w:name="_Toc77837374"/>
      <w:bookmarkStart w:id="403" w:name="_Toc96427042"/>
      <w:bookmarkStart w:id="404" w:name="_Toc77837375"/>
      <w:bookmarkStart w:id="405" w:name="_Toc96427043"/>
      <w:bookmarkStart w:id="406" w:name="_Toc77837376"/>
      <w:bookmarkStart w:id="407" w:name="_Toc96427044"/>
      <w:bookmarkStart w:id="408" w:name="_Toc77837377"/>
      <w:bookmarkStart w:id="409" w:name="_Toc96427045"/>
      <w:bookmarkStart w:id="410" w:name="_Toc77837378"/>
      <w:bookmarkStart w:id="411" w:name="_Toc96427046"/>
      <w:bookmarkStart w:id="412" w:name="_Toc77837379"/>
      <w:bookmarkStart w:id="413" w:name="_Toc96427047"/>
      <w:bookmarkStart w:id="414" w:name="_Toc77837380"/>
      <w:bookmarkStart w:id="415" w:name="_Toc96427048"/>
      <w:bookmarkStart w:id="416" w:name="_Toc77837381"/>
      <w:bookmarkStart w:id="417" w:name="_Toc96427049"/>
      <w:bookmarkStart w:id="418" w:name="_Toc77837382"/>
      <w:bookmarkStart w:id="419" w:name="_Toc96427050"/>
      <w:bookmarkStart w:id="420" w:name="_Toc77837383"/>
      <w:bookmarkStart w:id="421" w:name="_Toc96427051"/>
      <w:bookmarkStart w:id="422" w:name="_Toc77837384"/>
      <w:bookmarkStart w:id="423" w:name="_Toc96427052"/>
      <w:bookmarkStart w:id="424" w:name="_Toc77837385"/>
      <w:bookmarkStart w:id="425" w:name="_Toc96427053"/>
      <w:bookmarkStart w:id="426" w:name="_Toc77837386"/>
      <w:bookmarkStart w:id="427" w:name="_Toc96427054"/>
      <w:bookmarkStart w:id="428" w:name="_Toc77837387"/>
      <w:bookmarkStart w:id="429" w:name="_Toc96427055"/>
      <w:bookmarkStart w:id="430" w:name="_Toc77837388"/>
      <w:bookmarkStart w:id="431" w:name="_Toc96427056"/>
      <w:bookmarkStart w:id="432" w:name="_Toc77837389"/>
      <w:bookmarkStart w:id="433" w:name="_Toc96427057"/>
      <w:bookmarkStart w:id="434" w:name="_Toc77837390"/>
      <w:bookmarkStart w:id="435" w:name="_Toc96427058"/>
      <w:bookmarkStart w:id="436" w:name="_Toc77837391"/>
      <w:bookmarkStart w:id="437" w:name="_Toc96427059"/>
      <w:bookmarkStart w:id="438" w:name="_Toc77837392"/>
      <w:bookmarkStart w:id="439" w:name="_Toc96427060"/>
      <w:bookmarkStart w:id="440" w:name="_Toc77837393"/>
      <w:bookmarkStart w:id="441" w:name="_Toc96427061"/>
      <w:bookmarkStart w:id="442" w:name="_Toc77837394"/>
      <w:bookmarkStart w:id="443" w:name="_Toc96427062"/>
      <w:bookmarkStart w:id="444" w:name="_Toc77837395"/>
      <w:bookmarkStart w:id="445" w:name="_Toc96427063"/>
      <w:bookmarkStart w:id="446" w:name="_Toc77837396"/>
      <w:bookmarkStart w:id="447" w:name="_Toc96427064"/>
      <w:bookmarkStart w:id="448" w:name="_Toc77837397"/>
      <w:bookmarkStart w:id="449" w:name="_Toc96427065"/>
      <w:bookmarkStart w:id="450" w:name="_Toc77837398"/>
      <w:bookmarkStart w:id="451" w:name="_Toc96427066"/>
      <w:bookmarkStart w:id="452" w:name="_Toc77837399"/>
      <w:bookmarkStart w:id="453" w:name="_Toc96427067"/>
      <w:bookmarkStart w:id="454" w:name="_Toc77837400"/>
      <w:bookmarkStart w:id="455" w:name="_Toc96427068"/>
      <w:bookmarkStart w:id="456" w:name="_Toc77837401"/>
      <w:bookmarkStart w:id="457" w:name="_Toc96427069"/>
      <w:bookmarkStart w:id="458" w:name="_Toc77837402"/>
      <w:bookmarkStart w:id="459" w:name="_Toc96427070"/>
      <w:bookmarkStart w:id="460" w:name="_Toc77837403"/>
      <w:bookmarkStart w:id="461" w:name="_Toc96427071"/>
      <w:bookmarkStart w:id="462" w:name="_Toc77837404"/>
      <w:bookmarkStart w:id="463" w:name="_Toc96427072"/>
      <w:bookmarkStart w:id="464" w:name="_Toc77837405"/>
      <w:bookmarkStart w:id="465" w:name="_Toc96427073"/>
      <w:bookmarkStart w:id="466" w:name="_Toc77837406"/>
      <w:bookmarkStart w:id="467" w:name="_Toc96427074"/>
      <w:bookmarkStart w:id="468" w:name="_Toc77837407"/>
      <w:bookmarkStart w:id="469" w:name="_Toc96427075"/>
      <w:bookmarkStart w:id="470" w:name="_Toc536523689"/>
      <w:bookmarkEnd w:id="367"/>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00170647">
        <w:t>General editing</w:t>
      </w:r>
      <w:bookmarkEnd w:id="372"/>
      <w:bookmarkEnd w:id="470"/>
    </w:p>
    <w:p w14:paraId="123927A5" w14:textId="77777777" w:rsidR="009B20D9" w:rsidRDefault="009B20D9" w:rsidP="004A6AA9">
      <w:pPr>
        <w:pStyle w:val="Heading3"/>
      </w:pPr>
      <w:bookmarkStart w:id="471" w:name="_Toc71025636"/>
      <w:bookmarkStart w:id="472" w:name="_Toc71025637"/>
      <w:bookmarkStart w:id="473" w:name="_Toc71025638"/>
      <w:bookmarkStart w:id="474" w:name="_Toc71025639"/>
      <w:bookmarkStart w:id="475" w:name="_Toc71025640"/>
      <w:bookmarkStart w:id="476" w:name="_Toc71025641"/>
      <w:bookmarkStart w:id="477" w:name="_Toc71025642"/>
      <w:bookmarkStart w:id="478" w:name="_Toc71025643"/>
      <w:bookmarkStart w:id="479" w:name="_Toc71025644"/>
      <w:bookmarkStart w:id="480" w:name="_Toc71025645"/>
      <w:bookmarkStart w:id="481" w:name="_Toc71025646"/>
      <w:bookmarkStart w:id="482" w:name="_Toc71025647"/>
      <w:bookmarkStart w:id="483" w:name="_Toc71025648"/>
      <w:bookmarkStart w:id="484" w:name="_Toc71025649"/>
      <w:bookmarkStart w:id="485" w:name="_Toc71025650"/>
      <w:bookmarkStart w:id="486" w:name="_Toc71025651"/>
      <w:bookmarkStart w:id="487" w:name="_Toc71025652"/>
      <w:bookmarkStart w:id="488" w:name="_Toc71025653"/>
      <w:bookmarkStart w:id="489" w:name="_Toc71025654"/>
      <w:bookmarkStart w:id="490" w:name="_Toc71025655"/>
      <w:bookmarkStart w:id="491" w:name="_Toc71025656"/>
      <w:bookmarkStart w:id="492" w:name="_Toc71025657"/>
      <w:bookmarkStart w:id="493" w:name="_Toc71025658"/>
      <w:bookmarkStart w:id="494" w:name="_Toc71025659"/>
      <w:bookmarkStart w:id="495" w:name="_Toc71025660"/>
      <w:bookmarkStart w:id="496" w:name="_Toc71025661"/>
      <w:bookmarkStart w:id="497" w:name="_Toc71025662"/>
      <w:bookmarkStart w:id="498" w:name="_Toc71025663"/>
      <w:bookmarkStart w:id="499" w:name="_Toc71025664"/>
      <w:bookmarkStart w:id="500" w:name="_Toc71025665"/>
      <w:bookmarkStart w:id="501" w:name="_Toc71025666"/>
      <w:bookmarkStart w:id="502" w:name="_Toc71025667"/>
      <w:bookmarkStart w:id="503" w:name="_Toc71025668"/>
      <w:bookmarkStart w:id="504" w:name="_Toc71025669"/>
      <w:bookmarkStart w:id="505" w:name="_Toc71025670"/>
      <w:bookmarkStart w:id="506" w:name="_Toc71025671"/>
      <w:bookmarkStart w:id="507" w:name="_Toc71025672"/>
      <w:bookmarkStart w:id="508" w:name="_Toc71025673"/>
      <w:bookmarkStart w:id="509" w:name="_Toc71025674"/>
      <w:bookmarkStart w:id="510" w:name="_Toc71025675"/>
      <w:bookmarkStart w:id="511" w:name="_Toc71025676"/>
      <w:bookmarkStart w:id="512" w:name="_Toc71025677"/>
      <w:bookmarkStart w:id="513" w:name="_Toc71025678"/>
      <w:bookmarkStart w:id="514" w:name="_Toc71025679"/>
      <w:bookmarkStart w:id="515" w:name="_Toc71025680"/>
      <w:bookmarkStart w:id="516" w:name="_Toc71025681"/>
      <w:bookmarkStart w:id="517" w:name="_Toc71025682"/>
      <w:bookmarkStart w:id="518" w:name="_Toc71025683"/>
      <w:bookmarkStart w:id="519" w:name="_Toc71025684"/>
      <w:bookmarkStart w:id="520" w:name="_Toc71025685"/>
      <w:bookmarkStart w:id="521" w:name="_Toc71025686"/>
      <w:bookmarkStart w:id="522" w:name="_Toc71025687"/>
      <w:bookmarkStart w:id="523" w:name="_Toc71025688"/>
      <w:bookmarkStart w:id="524" w:name="_Toc71025689"/>
      <w:bookmarkStart w:id="525" w:name="_Toc71025690"/>
      <w:bookmarkStart w:id="526" w:name="_Toc71025691"/>
      <w:bookmarkStart w:id="527" w:name="_Toc71025692"/>
      <w:bookmarkStart w:id="528" w:name="_Toc71025693"/>
      <w:bookmarkStart w:id="529" w:name="_Toc71025694"/>
      <w:bookmarkStart w:id="530" w:name="_Toc71025695"/>
      <w:bookmarkStart w:id="531" w:name="_Toc71025696"/>
      <w:bookmarkStart w:id="532" w:name="_Toc71025697"/>
      <w:bookmarkStart w:id="533" w:name="_Toc71025698"/>
      <w:bookmarkStart w:id="534" w:name="_Toc71025699"/>
      <w:bookmarkStart w:id="535" w:name="_Toc71025700"/>
      <w:bookmarkStart w:id="536" w:name="_Toc71025701"/>
      <w:bookmarkStart w:id="537" w:name="_Toc71025702"/>
      <w:bookmarkStart w:id="538" w:name="_Toc71025703"/>
      <w:bookmarkStart w:id="539" w:name="_Toc71025704"/>
      <w:bookmarkStart w:id="540" w:name="_Toc71025705"/>
      <w:bookmarkStart w:id="541" w:name="_Toc71025706"/>
      <w:bookmarkStart w:id="542" w:name="_Toc71025707"/>
      <w:bookmarkStart w:id="543" w:name="_Toc71025708"/>
      <w:bookmarkStart w:id="544" w:name="_Toc71025709"/>
      <w:bookmarkStart w:id="545" w:name="_Toc54265578"/>
      <w:bookmarkStart w:id="546" w:name="_Toc54265621"/>
      <w:bookmarkStart w:id="547" w:name="_Toc54265735"/>
      <w:bookmarkStart w:id="548" w:name="_Toc54266026"/>
      <w:bookmarkStart w:id="549" w:name="_Toc54266080"/>
      <w:bookmarkStart w:id="550" w:name="_Toc54265579"/>
      <w:bookmarkStart w:id="551" w:name="_Toc54265622"/>
      <w:bookmarkStart w:id="552" w:name="_Toc54265736"/>
      <w:bookmarkStart w:id="553" w:name="_Toc54266027"/>
      <w:bookmarkStart w:id="554" w:name="_Toc54266081"/>
      <w:bookmarkStart w:id="555" w:name="_Toc54265580"/>
      <w:bookmarkStart w:id="556" w:name="_Toc54265623"/>
      <w:bookmarkStart w:id="557" w:name="_Toc54265737"/>
      <w:bookmarkStart w:id="558" w:name="_Toc54266028"/>
      <w:bookmarkStart w:id="559" w:name="_Toc54266082"/>
      <w:bookmarkStart w:id="560" w:name="_Toc54265581"/>
      <w:bookmarkStart w:id="561" w:name="_Toc54265624"/>
      <w:bookmarkStart w:id="562" w:name="_Toc54265738"/>
      <w:bookmarkStart w:id="563" w:name="_Toc54266029"/>
      <w:bookmarkStart w:id="564" w:name="_Toc54266083"/>
      <w:bookmarkStart w:id="565" w:name="_Toc54265582"/>
      <w:bookmarkStart w:id="566" w:name="_Toc54265625"/>
      <w:bookmarkStart w:id="567" w:name="_Toc54265739"/>
      <w:bookmarkStart w:id="568" w:name="_Toc54266030"/>
      <w:bookmarkStart w:id="569" w:name="_Toc54266084"/>
      <w:bookmarkStart w:id="570" w:name="_Toc54265583"/>
      <w:bookmarkStart w:id="571" w:name="_Toc54265626"/>
      <w:bookmarkStart w:id="572" w:name="_Toc54265740"/>
      <w:bookmarkStart w:id="573" w:name="_Toc54266031"/>
      <w:bookmarkStart w:id="574" w:name="_Toc54266085"/>
      <w:bookmarkStart w:id="575" w:name="_Toc54265584"/>
      <w:bookmarkStart w:id="576" w:name="_Toc54265627"/>
      <w:bookmarkStart w:id="577" w:name="_Toc54265741"/>
      <w:bookmarkStart w:id="578" w:name="_Toc54266032"/>
      <w:bookmarkStart w:id="579" w:name="_Toc54266086"/>
      <w:bookmarkStart w:id="580" w:name="_Toc54265585"/>
      <w:bookmarkStart w:id="581" w:name="_Toc54265628"/>
      <w:bookmarkStart w:id="582" w:name="_Toc54265742"/>
      <w:bookmarkStart w:id="583" w:name="_Toc54266033"/>
      <w:bookmarkStart w:id="584" w:name="_Toc54266087"/>
      <w:bookmarkStart w:id="585" w:name="_Toc54265586"/>
      <w:bookmarkStart w:id="586" w:name="_Toc54265629"/>
      <w:bookmarkStart w:id="587" w:name="_Toc54265743"/>
      <w:bookmarkStart w:id="588" w:name="_Toc54266034"/>
      <w:bookmarkStart w:id="589" w:name="_Toc54266088"/>
      <w:bookmarkStart w:id="590" w:name="_Toc54265587"/>
      <w:bookmarkStart w:id="591" w:name="_Toc54265630"/>
      <w:bookmarkStart w:id="592" w:name="_Toc54265744"/>
      <w:bookmarkStart w:id="593" w:name="_Toc54266035"/>
      <w:bookmarkStart w:id="594" w:name="_Toc54266089"/>
      <w:bookmarkStart w:id="595" w:name="_Toc71025710"/>
      <w:bookmarkStart w:id="596" w:name="_Toc71025711"/>
      <w:bookmarkStart w:id="597" w:name="_Toc71025712"/>
      <w:bookmarkStart w:id="598" w:name="_Toc71025713"/>
      <w:bookmarkStart w:id="599" w:name="_Toc71025714"/>
      <w:bookmarkStart w:id="600" w:name="_Toc71025715"/>
      <w:bookmarkStart w:id="601" w:name="_Toc71025716"/>
      <w:bookmarkStart w:id="602" w:name="_Toc71025717"/>
      <w:bookmarkStart w:id="603" w:name="_Toc71025718"/>
      <w:bookmarkStart w:id="604" w:name="_Toc71025719"/>
      <w:bookmarkStart w:id="605" w:name="_Toc71025720"/>
      <w:bookmarkStart w:id="606" w:name="_Toc71025721"/>
      <w:bookmarkStart w:id="607" w:name="_Toc71025722"/>
      <w:bookmarkStart w:id="608" w:name="_Toc71025723"/>
      <w:bookmarkStart w:id="609" w:name="_Toc71025724"/>
      <w:bookmarkStart w:id="610" w:name="_Toc71025725"/>
      <w:bookmarkStart w:id="611" w:name="_Toc71025726"/>
      <w:bookmarkStart w:id="612" w:name="_Toc71025727"/>
      <w:bookmarkStart w:id="613" w:name="_Toc71025728"/>
      <w:bookmarkStart w:id="614" w:name="_Toc71025729"/>
      <w:bookmarkStart w:id="615" w:name="_Toc71025730"/>
      <w:bookmarkStart w:id="616" w:name="_Toc71025731"/>
      <w:bookmarkStart w:id="617" w:name="_Toc71025732"/>
      <w:bookmarkStart w:id="618" w:name="_Toc71025733"/>
      <w:bookmarkStart w:id="619" w:name="_Toc71025734"/>
      <w:bookmarkStart w:id="620" w:name="_Toc71025735"/>
      <w:bookmarkStart w:id="621" w:name="_Toc71025736"/>
      <w:bookmarkStart w:id="622" w:name="_Toc71025737"/>
      <w:bookmarkStart w:id="623" w:name="_Toc71025738"/>
      <w:bookmarkStart w:id="624" w:name="_Toc71025739"/>
      <w:bookmarkStart w:id="625" w:name="_Toc71025740"/>
      <w:bookmarkStart w:id="626" w:name="_Toc71025741"/>
      <w:bookmarkStart w:id="627" w:name="_Toc71025742"/>
      <w:bookmarkStart w:id="628" w:name="_Toc71025743"/>
      <w:bookmarkStart w:id="629" w:name="_Toc133565841"/>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525766">
        <w:t>Presentation terms</w:t>
      </w:r>
      <w:bookmarkEnd w:id="629"/>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7A34A5">
      <w:pPr>
        <w:pStyle w:val="ListParagraph"/>
        <w:numPr>
          <w:ilvl w:val="0"/>
          <w:numId w:val="2"/>
        </w:numPr>
      </w:pPr>
      <w:r>
        <w:t xml:space="preserve">"presentation" </w:t>
      </w:r>
    </w:p>
    <w:p w14:paraId="630D6C31" w14:textId="77777777" w:rsidR="009B20D9" w:rsidRDefault="009B20D9" w:rsidP="009B20D9">
      <w:r>
        <w:t>When used standalone, it usually means "rendering" or "a set of related media" as in the introduction:</w:t>
      </w:r>
    </w:p>
    <w:p w14:paraId="14FC6D58" w14:textId="77777777" w:rsidR="009B20D9" w:rsidRDefault="009B20D9" w:rsidP="009B20D9">
      <w:r>
        <w:t xml:space="preserve">"The ISO Base Media File Format is designed to contain timed media information for a presentation in a flexible, extensible format that facilitates interchange, management, editing, and presentation of the media. This presentation may be ‘local’ to the system containing the </w:t>
      </w:r>
      <w:proofErr w:type="gramStart"/>
      <w:r>
        <w:t>presentation, or</w:t>
      </w:r>
      <w:proofErr w:type="gramEnd"/>
      <w:r>
        <w:t xml:space="preserve">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lastRenderedPageBreak/>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t>We suggest replacing the definition with the simple:</w:t>
      </w:r>
    </w:p>
    <w:p w14:paraId="3370DA48" w14:textId="77777777" w:rsidR="009B20D9" w:rsidRDefault="009B20D9" w:rsidP="009B20D9">
      <w:r>
        <w:t>"</w:t>
      </w:r>
      <w:proofErr w:type="gramStart"/>
      <w:r>
        <w:t>set</w:t>
      </w:r>
      <w:proofErr w:type="gramEnd"/>
      <w:r>
        <w:t xml:space="preserve"> of related media data "</w:t>
      </w:r>
    </w:p>
    <w:p w14:paraId="0B72DC84" w14:textId="77777777" w:rsidR="009B20D9" w:rsidRDefault="009B20D9" w:rsidP="009B20D9">
      <w:r>
        <w:t>We also suggest rephrasing the introduction which has too many '</w:t>
      </w:r>
      <w:proofErr w:type="gramStart"/>
      <w:r>
        <w:t>presentation</w:t>
      </w:r>
      <w:proofErr w:type="gramEnd"/>
      <w:r>
        <w:t>'.</w:t>
      </w:r>
    </w:p>
    <w:p w14:paraId="50827E0E" w14:textId="77777777" w:rsidR="009B20D9" w:rsidRDefault="009B20D9" w:rsidP="007A34A5">
      <w:pPr>
        <w:pStyle w:val="ListParagraph"/>
        <w:numPr>
          <w:ilvl w:val="0"/>
          <w:numId w:val="2"/>
        </w:numPr>
      </w:pPr>
      <w:r>
        <w:t>"</w:t>
      </w:r>
      <w:proofErr w:type="gramStart"/>
      <w:r>
        <w:t>presentation</w:t>
      </w:r>
      <w:proofErr w:type="gramEnd"/>
      <w:r>
        <w:t xml:space="preserve"> time" (60 occurrences)</w:t>
      </w:r>
    </w:p>
    <w:p w14:paraId="392AD194" w14:textId="77777777" w:rsidR="009B20D9" w:rsidRDefault="009B20D9" w:rsidP="009B20D9">
      <w:r>
        <w:t>There is no formal term in the definition section but the semantics of the 'tfra'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 xml:space="preserve">We </w:t>
      </w:r>
      <w:proofErr w:type="gramStart"/>
      <w:r>
        <w:t>find also</w:t>
      </w:r>
      <w:proofErr w:type="gramEnd"/>
      <w:r>
        <w:t xml:space="preserve"> that:</w:t>
      </w:r>
    </w:p>
    <w:p w14:paraId="4D716B96" w14:textId="77777777" w:rsidR="009B20D9" w:rsidRDefault="009B20D9" w:rsidP="009B20D9">
      <w:r>
        <w:t>"</w:t>
      </w:r>
      <w:proofErr w:type="gramStart"/>
      <w:r>
        <w:t>presentation</w:t>
      </w:r>
      <w:proofErr w:type="gramEnd"/>
      <w:r>
        <w:t xml:space="preserve">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proofErr w:type="gramStart"/>
      <w:r>
        <w:t>But,</w:t>
      </w:r>
      <w:proofErr w:type="gramEnd"/>
      <w:r>
        <w:t xml:space="preserve">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The terms are "earliest presentation time" and "end presentation time" are used but don't seem ambiguous as they do consider the movie timeline (</w:t>
      </w:r>
      <w:proofErr w:type="gramStart"/>
      <w:r>
        <w:t>i.e.</w:t>
      </w:r>
      <w:proofErr w:type="gramEnd"/>
      <w:r>
        <w:t xml:space="preserve"> with edit list). </w:t>
      </w:r>
    </w:p>
    <w:p w14:paraId="55A0826B" w14:textId="77777777" w:rsidR="009B20D9" w:rsidRDefault="009B20D9" w:rsidP="009B20D9">
      <w:r>
        <w:t>The different sections about RTP use the term of "presentation time stamp" with a different meaning:</w:t>
      </w:r>
    </w:p>
    <w:p w14:paraId="09B82B66" w14:textId="77777777" w:rsidR="009B20D9" w:rsidRDefault="009B20D9" w:rsidP="007A34A5">
      <w:pPr>
        <w:pStyle w:val="ListParagraph"/>
        <w:numPr>
          <w:ilvl w:val="0"/>
          <w:numId w:val="4"/>
        </w:numPr>
      </w:pPr>
      <w:r>
        <w:t>"</w:t>
      </w:r>
      <w:proofErr w:type="gramStart"/>
      <w:r>
        <w:t>presentation</w:t>
      </w:r>
      <w:proofErr w:type="gramEnd"/>
      <w:r>
        <w:t xml:space="preserve"> time-stamp" (RTP Packet Entry Format, 9.1.3.2)</w:t>
      </w:r>
    </w:p>
    <w:p w14:paraId="7965AA70" w14:textId="77777777" w:rsidR="009B20D9" w:rsidRDefault="009B20D9" w:rsidP="007A34A5">
      <w:pPr>
        <w:pStyle w:val="ListParagraph"/>
        <w:numPr>
          <w:ilvl w:val="0"/>
          <w:numId w:val="4"/>
        </w:numPr>
      </w:pPr>
      <w:r>
        <w:t>"</w:t>
      </w:r>
      <w:proofErr w:type="gramStart"/>
      <w:r>
        <w:t>presentation</w:t>
      </w:r>
      <w:proofErr w:type="gramEnd"/>
      <w:r>
        <w:t xml:space="preserve"> timestamp" (H.3.2 Compensation for unequal starting for position of received RTP streams)</w:t>
      </w:r>
    </w:p>
    <w:p w14:paraId="4C488858" w14:textId="77777777" w:rsidR="009B20D9" w:rsidRDefault="009B20D9" w:rsidP="007A34A5">
      <w:pPr>
        <w:pStyle w:val="ListParagraph"/>
        <w:numPr>
          <w:ilvl w:val="0"/>
          <w:numId w:val="4"/>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w:t>
      </w:r>
      <w:r>
        <w:lastRenderedPageBreak/>
        <w:t xml:space="preserve">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7A34A5">
      <w:pPr>
        <w:pStyle w:val="ListParagraph"/>
        <w:numPr>
          <w:ilvl w:val="0"/>
          <w:numId w:val="2"/>
        </w:numPr>
      </w:pPr>
      <w:r>
        <w:t>"</w:t>
      </w:r>
      <w:proofErr w:type="gramStart"/>
      <w:r>
        <w:t>presentation</w:t>
      </w:r>
      <w:proofErr w:type="gramEnd"/>
      <w:r>
        <w:t xml:space="preserve"> order" (9 occurrences)</w:t>
      </w:r>
    </w:p>
    <w:p w14:paraId="2829D50D" w14:textId="77777777" w:rsidR="009B20D9" w:rsidRDefault="009B20D9" w:rsidP="009B20D9">
      <w:r>
        <w:t>The term is not defined. When it is used, it is not related to the "presentation" (</w:t>
      </w:r>
      <w:proofErr w:type="gramStart"/>
      <w:r>
        <w:t>i.e.</w:t>
      </w:r>
      <w:proofErr w:type="gramEnd"/>
      <w:r>
        <w:t xml:space="preserv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7A34A5">
      <w:pPr>
        <w:pStyle w:val="ListParagraph"/>
        <w:numPr>
          <w:ilvl w:val="0"/>
          <w:numId w:val="2"/>
        </w:numPr>
      </w:pPr>
      <w:r>
        <w:t>"</w:t>
      </w:r>
      <w:proofErr w:type="gramStart"/>
      <w:r>
        <w:t>presentation</w:t>
      </w:r>
      <w:proofErr w:type="gramEnd"/>
      <w:r>
        <w:t xml:space="preserve">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w:t>
      </w:r>
      <w:proofErr w:type="gramStart"/>
      <w:r>
        <w:t>presentation, and</w:t>
      </w:r>
      <w:proofErr w:type="gramEnd"/>
      <w:r>
        <w:t xml:space="preserve">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7A34A5">
      <w:pPr>
        <w:pStyle w:val="ListParagraph"/>
        <w:numPr>
          <w:ilvl w:val="0"/>
          <w:numId w:val="3"/>
        </w:numPr>
      </w:pPr>
      <w:r>
        <w:t>removing the notion of presentation file</w:t>
      </w:r>
    </w:p>
    <w:p w14:paraId="6625073C" w14:textId="77777777" w:rsidR="009B20D9" w:rsidRDefault="009B20D9" w:rsidP="007A34A5">
      <w:pPr>
        <w:pStyle w:val="ListParagraph"/>
        <w:numPr>
          <w:ilvl w:val="0"/>
          <w:numId w:val="3"/>
        </w:numPr>
      </w:pPr>
      <w:r>
        <w:t>and rewriting 6.1.1, 6.1.2 with the following text:</w:t>
      </w:r>
    </w:p>
    <w:p w14:paraId="3593804F" w14:textId="77777777" w:rsidR="009B20D9" w:rsidRDefault="009B20D9" w:rsidP="009B20D9">
      <w:r>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lastRenderedPageBreak/>
        <w:t xml:space="preserve">These other files may be ISO files, image files, or other formats. Only the media data itself, such as JPEG 2000 images, is stored in these other files; all timing and framing (position and size) information is in the ISO base media file, so the ancillary files are essentially </w:t>
      </w:r>
      <w:proofErr w:type="gramStart"/>
      <w:r>
        <w:t>free-format</w:t>
      </w:r>
      <w:proofErr w:type="gramEnd"/>
      <w:r>
        <w:t>.</w:t>
      </w:r>
    </w:p>
    <w:p w14:paraId="590770C4" w14:textId="77777777" w:rsidR="009B20D9" w:rsidRDefault="009B20D9" w:rsidP="009B20D9">
      <w:r>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7A34A5">
      <w:pPr>
        <w:pStyle w:val="ListParagraph"/>
        <w:numPr>
          <w:ilvl w:val="0"/>
          <w:numId w:val="2"/>
        </w:numPr>
      </w:pPr>
      <w:r>
        <w:t>"</w:t>
      </w:r>
      <w:proofErr w:type="gramStart"/>
      <w:r>
        <w:t>presentation</w:t>
      </w:r>
      <w:proofErr w:type="gramEnd"/>
      <w:r>
        <w:t xml:space="preserve">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r w:rsidRPr="00A036CD">
        <w:rPr>
          <w:rFonts w:ascii="Courier" w:hAnsi="Courier"/>
        </w:rPr>
        <w:t>MovieBox</w:t>
      </w:r>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r w:rsidRPr="00A036CD">
        <w:rPr>
          <w:rFonts w:ascii="Courier" w:hAnsi="Courier"/>
        </w:rPr>
        <w:t>MovieBox</w:t>
      </w:r>
      <w:r>
        <w:t>."</w:t>
      </w:r>
    </w:p>
    <w:p w14:paraId="057F8588" w14:textId="77777777" w:rsidR="009B20D9" w:rsidRDefault="009B20D9" w:rsidP="007A34A5">
      <w:pPr>
        <w:pStyle w:val="ListParagraph"/>
        <w:numPr>
          <w:ilvl w:val="0"/>
          <w:numId w:val="2"/>
        </w:numPr>
      </w:pPr>
      <w:r>
        <w:t>"</w:t>
      </w:r>
      <w:proofErr w:type="gramStart"/>
      <w:r>
        <w:t>presentation</w:t>
      </w:r>
      <w:proofErr w:type="gramEnd"/>
      <w:r>
        <w:t xml:space="preserve">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30" w:name="_Toc133565842"/>
      <w:r>
        <w:t>Brands</w:t>
      </w:r>
      <w:bookmarkEnd w:id="630"/>
    </w:p>
    <w:p w14:paraId="49EC3D4E" w14:textId="77777777" w:rsidR="00847FFE" w:rsidRDefault="00847FFE" w:rsidP="00847FFE">
      <w:pPr>
        <w:pStyle w:val="Heading3"/>
      </w:pPr>
      <w:bookmarkStart w:id="631" w:name="_Toc133565843"/>
      <w:r>
        <w:t>Structural brands analysis</w:t>
      </w:r>
      <w:bookmarkEnd w:id="631"/>
    </w:p>
    <w:p w14:paraId="06F8C7DC" w14:textId="77777777" w:rsidR="00847FFE" w:rsidRDefault="00847FFE" w:rsidP="00847FFE">
      <w:r>
        <w:t>The following diagram presents an overview of the brands defined in ISOBMFF. The upper part indicates the brand 4CC, ‘+’ indicates that support for a box was added as required in the given brand, ‘~’ indicates some semantics changes around an existing box, and the bottom sentences indicate additional support.</w:t>
      </w:r>
    </w:p>
    <w:p w14:paraId="1117F354" w14:textId="77777777" w:rsidR="00847FFE" w:rsidRDefault="00847FFE" w:rsidP="00847FFE">
      <w:r>
        <w:rPr>
          <w:noProof/>
        </w:rPr>
        <w:lastRenderedPageBreak/>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‘isom’ is omitted.</w:t>
      </w:r>
    </w:p>
    <w:p w14:paraId="1D615B72" w14:textId="77777777" w:rsidR="00847FFE" w:rsidRDefault="00847FFE" w:rsidP="00847FFE">
      <w:r>
        <w:t>A few notes on the figure and the derived specs:</w:t>
      </w:r>
    </w:p>
    <w:p w14:paraId="3AFDE348" w14:textId="77777777" w:rsidR="00847FFE" w:rsidRDefault="00847FFE" w:rsidP="007A34A5">
      <w:pPr>
        <w:numPr>
          <w:ilvl w:val="0"/>
          <w:numId w:val="10"/>
        </w:numPr>
      </w:pPr>
      <w:r>
        <w:t>14496-14 defines ‘mp41’ and ‘mp42’ but without relationships to the ‘isoX’ brands</w:t>
      </w:r>
    </w:p>
    <w:p w14:paraId="390503D8" w14:textId="77777777" w:rsidR="00847FFE" w:rsidRDefault="00847FFE" w:rsidP="007A34A5">
      <w:pPr>
        <w:numPr>
          <w:ilvl w:val="0"/>
          <w:numId w:val="10"/>
        </w:numPr>
      </w:pPr>
      <w:r>
        <w:t>14496-15 defines brands which are specific to layered HEVC (‘hvce’ and ‘hvci’) and omitted here.</w:t>
      </w:r>
    </w:p>
    <w:p w14:paraId="10714246" w14:textId="77777777" w:rsidR="00847FFE" w:rsidRDefault="00847FFE" w:rsidP="007A34A5">
      <w:pPr>
        <w:numPr>
          <w:ilvl w:val="0"/>
          <w:numId w:val="10"/>
        </w:numPr>
      </w:pPr>
      <w:r>
        <w:t>HEIF defines 2 structural brands</w:t>
      </w:r>
    </w:p>
    <w:p w14:paraId="640831DF" w14:textId="77777777" w:rsidR="00847FFE" w:rsidRDefault="00847FFE" w:rsidP="007A34A5">
      <w:pPr>
        <w:numPr>
          <w:ilvl w:val="1"/>
          <w:numId w:val="10"/>
        </w:numPr>
      </w:pPr>
      <w:r>
        <w:t>‘mif1’ intersects ‘isoa’, ’iso7’, and ‘iso2’, but not the other ‘isoX’ brands (intersection not represented on the picture) for the following reasons:</w:t>
      </w:r>
    </w:p>
    <w:p w14:paraId="296E2BED" w14:textId="77777777" w:rsidR="00847FFE" w:rsidRDefault="00847FFE" w:rsidP="007A34A5">
      <w:pPr>
        <w:numPr>
          <w:ilvl w:val="2"/>
          <w:numId w:val="10"/>
        </w:numPr>
      </w:pPr>
      <w:r>
        <w:t xml:space="preserve">The ‘meta’ box (defined in ISOBMFF and supported from ‘iso2’) has to be present and </w:t>
      </w:r>
      <w:proofErr w:type="gramStart"/>
      <w:r>
        <w:t>supported, but</w:t>
      </w:r>
      <w:proofErr w:type="gramEnd"/>
      <w:r>
        <w:t xml:space="preserve"> given that the ‘moov’ box is not necessarily present and is not required to be parsed, ‘iso2’ is not a subset of ‘mif1’. </w:t>
      </w:r>
    </w:p>
    <w:p w14:paraId="0297FCDE" w14:textId="77777777" w:rsidR="00847FFE" w:rsidRDefault="00847FFE" w:rsidP="007A34A5">
      <w:pPr>
        <w:numPr>
          <w:ilvl w:val="2"/>
          <w:numId w:val="10"/>
        </w:numPr>
      </w:pPr>
      <w:r>
        <w:t xml:space="preserve">A parser </w:t>
      </w:r>
      <w:proofErr w:type="gramStart"/>
      <w:r>
        <w:t>has to</w:t>
      </w:r>
      <w:proofErr w:type="gramEnd"/>
      <w:r>
        <w:t xml:space="preserve"> support ‘iloc’ v2, ‘iinf’ v1, ‘inf2’ v3, ‘iref’ v1 which are only permitted in ‘iso7’, but not all the features of ‘iso7’ are required to be supported.</w:t>
      </w:r>
    </w:p>
    <w:p w14:paraId="1BCC74FE" w14:textId="77777777" w:rsidR="00847FFE" w:rsidRDefault="00847FFE" w:rsidP="007A34A5">
      <w:pPr>
        <w:numPr>
          <w:ilvl w:val="2"/>
          <w:numId w:val="10"/>
        </w:numPr>
      </w:pPr>
      <w:r>
        <w:t xml:space="preserve">A parser </w:t>
      </w:r>
      <w:proofErr w:type="gramStart"/>
      <w:r>
        <w:t>has to</w:t>
      </w:r>
      <w:proofErr w:type="gramEnd"/>
      <w:r>
        <w:t xml:space="preserve"> support ‘iprp’ only defined in ‘isoa’ but all the features of ‘iso8’ are not required to be supported.</w:t>
      </w:r>
    </w:p>
    <w:p w14:paraId="0DB0EB6D" w14:textId="77777777" w:rsidR="00847FFE" w:rsidRDefault="00847FFE" w:rsidP="007A34A5">
      <w:pPr>
        <w:numPr>
          <w:ilvl w:val="1"/>
          <w:numId w:val="10"/>
        </w:numPr>
      </w:pPr>
      <w:r>
        <w:t>‘msf1’ requires full support for ‘iso8’, but adds required support for ‘pict’ tracks (and the ‘ccst’ box) and edit list repetition so it is a strict superset of ‘iso8’</w:t>
      </w:r>
    </w:p>
    <w:p w14:paraId="57447316" w14:textId="77777777" w:rsidR="00847FFE" w:rsidRDefault="00847FFE" w:rsidP="007A34A5">
      <w:pPr>
        <w:numPr>
          <w:ilvl w:val="0"/>
          <w:numId w:val="10"/>
        </w:numPr>
      </w:pPr>
      <w:r>
        <w:lastRenderedPageBreak/>
        <w:t>MIAF defines on structural brand ‘miaf’</w:t>
      </w:r>
    </w:p>
    <w:p w14:paraId="77FFFF8F" w14:textId="77777777" w:rsidR="00847FFE" w:rsidRDefault="00847FFE" w:rsidP="007A34A5">
      <w:pPr>
        <w:numPr>
          <w:ilvl w:val="1"/>
          <w:numId w:val="10"/>
        </w:numPr>
      </w:pPr>
      <w:r>
        <w:t>A reader is required to support ‘mif1’ and ‘msf1’, so a mix of ‘iso8’ + some tools from ‘isoa’. It is difficult to represent it in the figure.</w:t>
      </w:r>
    </w:p>
    <w:p w14:paraId="32FC18B8" w14:textId="77777777" w:rsidR="00847FFE" w:rsidRDefault="00847FFE" w:rsidP="007A34A5">
      <w:pPr>
        <w:numPr>
          <w:ilvl w:val="0"/>
          <w:numId w:val="10"/>
        </w:numPr>
      </w:pPr>
      <w:r>
        <w:t>CMAF defines 2 structural brands</w:t>
      </w:r>
    </w:p>
    <w:p w14:paraId="0C4D29C8" w14:textId="77777777" w:rsidR="00847FFE" w:rsidRDefault="00847FFE" w:rsidP="007A34A5">
      <w:pPr>
        <w:numPr>
          <w:ilvl w:val="1"/>
          <w:numId w:val="10"/>
        </w:numPr>
      </w:pPr>
      <w:r>
        <w:t>‘cmfc’ and ‘cmf2’</w:t>
      </w:r>
    </w:p>
    <w:p w14:paraId="07489675" w14:textId="77777777" w:rsidR="00847FFE" w:rsidRDefault="00847FFE" w:rsidP="007A34A5">
      <w:pPr>
        <w:numPr>
          <w:ilvl w:val="1"/>
          <w:numId w:val="10"/>
        </w:numPr>
      </w:pPr>
      <w:r>
        <w:t xml:space="preserve">It leaves the choice to the writer to write an ‘isoX’ brand, but clearly if used, a file should not declare less than ‘iso6’ given that ‘tfdt’ must be in the file and </w:t>
      </w:r>
      <w:proofErr w:type="gramStart"/>
      <w:r>
        <w:t>has to</w:t>
      </w:r>
      <w:proofErr w:type="gramEnd"/>
      <w:r>
        <w:t xml:space="preserve"> be processed. It should be ‘iso8’ when subtitles tracks are used because of the presence of ‘sthd’ and ‘iso9’ if ‘elng’ is used.</w:t>
      </w:r>
    </w:p>
    <w:p w14:paraId="06C0ADD8" w14:textId="77777777" w:rsidR="00847FFE" w:rsidRDefault="00847FFE" w:rsidP="007A34A5">
      <w:pPr>
        <w:numPr>
          <w:ilvl w:val="1"/>
          <w:numId w:val="10"/>
        </w:numPr>
      </w:pPr>
      <w:r>
        <w:t xml:space="preserve">However, not all tools of ‘iso6’, ‘iso8’ or ‘iso9’ </w:t>
      </w:r>
      <w:proofErr w:type="gramStart"/>
      <w:r>
        <w:t>have to</w:t>
      </w:r>
      <w:proofErr w:type="gramEnd"/>
      <w:r>
        <w:t xml:space="preserve"> be supported by readers so ‘cmfc’ and ‘cmf2’ are not supersets of ‘isoX’ brands and the precise intersection is not represented in the figure.</w:t>
      </w:r>
    </w:p>
    <w:p w14:paraId="28D9F8CF" w14:textId="77777777" w:rsidR="00847FFE" w:rsidRDefault="00847FFE" w:rsidP="007A34A5">
      <w:pPr>
        <w:numPr>
          <w:ilvl w:val="0"/>
          <w:numId w:val="10"/>
        </w:numPr>
      </w:pPr>
      <w:r>
        <w:t>MPEG-7 and MPEG-21 brands are not represented</w:t>
      </w:r>
    </w:p>
    <w:p w14:paraId="4D2ADFA9" w14:textId="77777777" w:rsidR="00847FFE" w:rsidRDefault="00847FFE" w:rsidP="007A34A5">
      <w:pPr>
        <w:numPr>
          <w:ilvl w:val="0"/>
          <w:numId w:val="10"/>
        </w:numPr>
      </w:pPr>
      <w:r>
        <w:t>OMAF brands are not represented here</w:t>
      </w:r>
    </w:p>
    <w:p w14:paraId="00D334A9" w14:textId="77777777" w:rsidR="00847FFE" w:rsidRDefault="00847FFE" w:rsidP="00847FFE">
      <w:pPr>
        <w:pStyle w:val="Heading3"/>
      </w:pPr>
      <w:bookmarkStart w:id="632" w:name="_3ifg5nc8icc9" w:colFirst="0" w:colLast="0"/>
      <w:bookmarkStart w:id="633" w:name="_Toc133565844"/>
      <w:bookmarkEnd w:id="632"/>
      <w:r>
        <w:t>Issues</w:t>
      </w:r>
      <w:bookmarkEnd w:id="633"/>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34" w:name="_o0otqlai1a1r" w:colFirst="0" w:colLast="0"/>
      <w:bookmarkEnd w:id="634"/>
      <w:r>
        <w:t>Missing boxes</w:t>
      </w:r>
    </w:p>
    <w:p w14:paraId="2C069433" w14:textId="77777777" w:rsidR="00847FFE" w:rsidRDefault="00847FFE" w:rsidP="00847FFE">
      <w:r>
        <w:t>Even with all these brands defined, support for some boxes is not mentioned in any brands, e.g.:</w:t>
      </w:r>
    </w:p>
    <w:p w14:paraId="0D33B63F" w14:textId="77777777" w:rsidR="00847FFE" w:rsidRDefault="00847FFE" w:rsidP="007A34A5">
      <w:pPr>
        <w:numPr>
          <w:ilvl w:val="0"/>
          <w:numId w:val="6"/>
        </w:numPr>
      </w:pPr>
      <w:r>
        <w:t>imda, imdt, snim</w:t>
      </w:r>
    </w:p>
    <w:p w14:paraId="13E33840" w14:textId="77777777" w:rsidR="00847FFE" w:rsidRDefault="00847FFE" w:rsidP="007A34A5">
      <w:pPr>
        <w:numPr>
          <w:ilvl w:val="0"/>
          <w:numId w:val="6"/>
        </w:numPr>
      </w:pPr>
      <w:r>
        <w:t>mfra, mfro</w:t>
      </w:r>
    </w:p>
    <w:p w14:paraId="0EF1ACEB" w14:textId="77777777" w:rsidR="00847FFE" w:rsidRDefault="00847FFE" w:rsidP="007A34A5">
      <w:pPr>
        <w:numPr>
          <w:ilvl w:val="0"/>
          <w:numId w:val="6"/>
        </w:numPr>
      </w:pPr>
      <w:r>
        <w:t>leva</w:t>
      </w:r>
    </w:p>
    <w:p w14:paraId="688379A7" w14:textId="77777777" w:rsidR="00847FFE" w:rsidRDefault="00847FFE" w:rsidP="007A34A5">
      <w:pPr>
        <w:numPr>
          <w:ilvl w:val="0"/>
          <w:numId w:val="6"/>
        </w:numPr>
      </w:pPr>
      <w:r>
        <w:t>csgp</w:t>
      </w:r>
    </w:p>
    <w:p w14:paraId="16DEE40C" w14:textId="77777777" w:rsidR="00847FFE" w:rsidRDefault="00847FFE" w:rsidP="007A34A5">
      <w:pPr>
        <w:numPr>
          <w:ilvl w:val="0"/>
          <w:numId w:val="6"/>
        </w:numPr>
      </w:pPr>
      <w:r>
        <w:t>kind</w:t>
      </w:r>
    </w:p>
    <w:p w14:paraId="7FDF54CE" w14:textId="77777777" w:rsidR="00847FFE" w:rsidRDefault="00847FFE" w:rsidP="007A34A5">
      <w:pPr>
        <w:numPr>
          <w:ilvl w:val="0"/>
          <w:numId w:val="6"/>
        </w:numPr>
      </w:pPr>
      <w:r>
        <w:t>strk</w:t>
      </w:r>
    </w:p>
    <w:p w14:paraId="35C568BC" w14:textId="77777777" w:rsidR="00847FFE" w:rsidRDefault="00847FFE" w:rsidP="007A34A5">
      <w:pPr>
        <w:numPr>
          <w:ilvl w:val="0"/>
          <w:numId w:val="6"/>
        </w:numPr>
      </w:pPr>
      <w:r>
        <w:t>…</w:t>
      </w:r>
    </w:p>
    <w:p w14:paraId="714FBE8C" w14:textId="77777777" w:rsidR="00847FFE" w:rsidRDefault="00847FFE" w:rsidP="00847FFE">
      <w:r>
        <w:t xml:space="preserve">We suggest cross-checking that no box is missing from the isoX tables and adding a section to explicitly list the boxes that are not required in any of the current brands. </w:t>
      </w:r>
    </w:p>
    <w:p w14:paraId="1B4E014A" w14:textId="77777777" w:rsidR="00847FFE" w:rsidRDefault="00847FFE" w:rsidP="00847FFE">
      <w:pPr>
        <w:pStyle w:val="Heading4"/>
      </w:pPr>
      <w:bookmarkStart w:id="635" w:name="_umft7xqw89sd" w:colFirst="0" w:colLast="0"/>
      <w:bookmarkEnd w:id="635"/>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7A34A5">
      <w:pPr>
        <w:numPr>
          <w:ilvl w:val="0"/>
          <w:numId w:val="7"/>
        </w:numPr>
      </w:pPr>
      <w:r>
        <w:t>‘mvhd’ v0, v1</w:t>
      </w:r>
    </w:p>
    <w:p w14:paraId="5629854D" w14:textId="77777777" w:rsidR="00847FFE" w:rsidRDefault="00847FFE" w:rsidP="007A34A5">
      <w:pPr>
        <w:numPr>
          <w:ilvl w:val="0"/>
          <w:numId w:val="7"/>
        </w:numPr>
      </w:pPr>
      <w:r>
        <w:t>‘tkhd’ v0, v1</w:t>
      </w:r>
    </w:p>
    <w:p w14:paraId="11EBC347" w14:textId="77777777" w:rsidR="00847FFE" w:rsidRDefault="00847FFE" w:rsidP="007A34A5">
      <w:pPr>
        <w:numPr>
          <w:ilvl w:val="0"/>
          <w:numId w:val="7"/>
        </w:numPr>
      </w:pPr>
      <w:r>
        <w:t>‘mdhd’ v0 v1</w:t>
      </w:r>
    </w:p>
    <w:p w14:paraId="1CAF2847" w14:textId="77777777" w:rsidR="00847FFE" w:rsidRDefault="00847FFE" w:rsidP="007A34A5">
      <w:pPr>
        <w:numPr>
          <w:ilvl w:val="0"/>
          <w:numId w:val="7"/>
        </w:numPr>
      </w:pPr>
      <w:r>
        <w:t>‘elst’ v0, v1</w:t>
      </w:r>
    </w:p>
    <w:p w14:paraId="06A8E917" w14:textId="77777777" w:rsidR="00847FFE" w:rsidRDefault="00847FFE" w:rsidP="007A34A5">
      <w:pPr>
        <w:numPr>
          <w:ilvl w:val="0"/>
          <w:numId w:val="7"/>
        </w:numPr>
      </w:pPr>
      <w:r>
        <w:t>‘subs’ v0, v1</w:t>
      </w:r>
    </w:p>
    <w:p w14:paraId="1902BACD" w14:textId="77777777" w:rsidR="00847FFE" w:rsidRDefault="00847FFE" w:rsidP="007A34A5">
      <w:pPr>
        <w:numPr>
          <w:ilvl w:val="0"/>
          <w:numId w:val="7"/>
        </w:numPr>
      </w:pPr>
      <w:r>
        <w:t>‘saio’ v0, v1</w:t>
      </w:r>
    </w:p>
    <w:p w14:paraId="18C4FABB" w14:textId="77777777" w:rsidR="00847FFE" w:rsidRDefault="00847FFE" w:rsidP="007A34A5">
      <w:pPr>
        <w:numPr>
          <w:ilvl w:val="0"/>
          <w:numId w:val="7"/>
        </w:numPr>
      </w:pPr>
      <w:r>
        <w:lastRenderedPageBreak/>
        <w:t>‘mehd’ v0, v1</w:t>
      </w:r>
    </w:p>
    <w:p w14:paraId="57D38A82" w14:textId="77777777" w:rsidR="00847FFE" w:rsidRDefault="00847FFE" w:rsidP="007A34A5">
      <w:pPr>
        <w:numPr>
          <w:ilvl w:val="0"/>
          <w:numId w:val="7"/>
        </w:numPr>
      </w:pPr>
      <w:r>
        <w:t>‘tfra’ v0, v1</w:t>
      </w:r>
    </w:p>
    <w:p w14:paraId="69758E5E" w14:textId="77777777" w:rsidR="00847FFE" w:rsidRDefault="00847FFE" w:rsidP="007A34A5">
      <w:pPr>
        <w:numPr>
          <w:ilvl w:val="0"/>
          <w:numId w:val="7"/>
        </w:numPr>
      </w:pPr>
      <w:r>
        <w:t>‘tfdt’ v0 v1</w:t>
      </w:r>
    </w:p>
    <w:p w14:paraId="5DE390A0" w14:textId="77777777" w:rsidR="00847FFE" w:rsidRDefault="00847FFE" w:rsidP="007A34A5">
      <w:pPr>
        <w:numPr>
          <w:ilvl w:val="0"/>
          <w:numId w:val="7"/>
        </w:numPr>
      </w:pPr>
      <w:r>
        <w:t>‘assp' v0 v1</w:t>
      </w:r>
    </w:p>
    <w:p w14:paraId="7E303A37" w14:textId="77777777" w:rsidR="00847FFE" w:rsidRDefault="00847FFE" w:rsidP="007A34A5">
      <w:pPr>
        <w:numPr>
          <w:ilvl w:val="0"/>
          <w:numId w:val="7"/>
        </w:numPr>
      </w:pPr>
      <w:r>
        <w:t>‘sbgp’ v0 v1</w:t>
      </w:r>
    </w:p>
    <w:p w14:paraId="1B3645FF" w14:textId="77777777" w:rsidR="00847FFE" w:rsidRDefault="00847FFE" w:rsidP="007A34A5">
      <w:pPr>
        <w:numPr>
          <w:ilvl w:val="0"/>
          <w:numId w:val="7"/>
        </w:numPr>
      </w:pPr>
      <w:r>
        <w:t>‘sgpd’ v0 v1 v2</w:t>
      </w:r>
    </w:p>
    <w:p w14:paraId="0C27FE6A" w14:textId="77777777" w:rsidR="00847FFE" w:rsidRDefault="00847FFE" w:rsidP="007A34A5">
      <w:pPr>
        <w:numPr>
          <w:ilvl w:val="0"/>
          <w:numId w:val="7"/>
        </w:numPr>
      </w:pPr>
      <w:r>
        <w:t>‘sidx’ v0 v1</w:t>
      </w:r>
    </w:p>
    <w:p w14:paraId="7557D384" w14:textId="77777777" w:rsidR="00847FFE" w:rsidRDefault="00847FFE" w:rsidP="007A34A5">
      <w:pPr>
        <w:numPr>
          <w:ilvl w:val="0"/>
          <w:numId w:val="7"/>
        </w:numPr>
      </w:pPr>
      <w:r>
        <w:t>‘prft'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7A34A5">
      <w:pPr>
        <w:numPr>
          <w:ilvl w:val="0"/>
          <w:numId w:val="5"/>
        </w:numPr>
      </w:pPr>
      <w:r>
        <w:t>‘saiz’</w:t>
      </w:r>
    </w:p>
    <w:p w14:paraId="70C8E07A" w14:textId="77777777" w:rsidR="00847FFE" w:rsidRDefault="00847FFE" w:rsidP="007A34A5">
      <w:pPr>
        <w:numPr>
          <w:ilvl w:val="0"/>
          <w:numId w:val="5"/>
        </w:numPr>
      </w:pPr>
      <w:r>
        <w:t>‘saio’</w:t>
      </w:r>
    </w:p>
    <w:p w14:paraId="6558A4A0" w14:textId="77777777" w:rsidR="00847FFE" w:rsidRDefault="00847FFE" w:rsidP="007A34A5">
      <w:pPr>
        <w:numPr>
          <w:ilvl w:val="0"/>
          <w:numId w:val="5"/>
        </w:numPr>
      </w:pPr>
      <w:r>
        <w:t>‘trun’</w:t>
      </w:r>
    </w:p>
    <w:p w14:paraId="14B07528" w14:textId="77777777" w:rsidR="00847FFE" w:rsidRDefault="00847FFE" w:rsidP="007A34A5">
      <w:pPr>
        <w:numPr>
          <w:ilvl w:val="0"/>
          <w:numId w:val="5"/>
        </w:numPr>
      </w:pPr>
      <w:r>
        <w:t>‘schm’</w:t>
      </w:r>
    </w:p>
    <w:p w14:paraId="508B29A4" w14:textId="77777777" w:rsidR="00847FFE" w:rsidRDefault="00847FFE" w:rsidP="00847FFE">
      <w:r>
        <w:t xml:space="preserve">We suggest clarifying the definitions of brands to indicate the versions of the boxes (as done in HEIF) and the values of the flags that </w:t>
      </w:r>
      <w:proofErr w:type="gramStart"/>
      <w:r>
        <w:t>have to</w:t>
      </w:r>
      <w:proofErr w:type="gramEnd"/>
      <w:r>
        <w:t xml:space="preserve"> be supported for each brand.</w:t>
      </w:r>
    </w:p>
    <w:p w14:paraId="7B1CFA8C" w14:textId="77777777" w:rsidR="00847FFE" w:rsidRDefault="00847FFE" w:rsidP="00847FFE">
      <w:pPr>
        <w:pStyle w:val="Heading4"/>
      </w:pPr>
      <w:bookmarkStart w:id="636" w:name="_jr9amonanowo" w:colFirst="0" w:colLast="0"/>
      <w:bookmarkStart w:id="637" w:name="_ii9mieqonzit" w:colFirst="0" w:colLast="0"/>
      <w:bookmarkEnd w:id="636"/>
      <w:bookmarkEnd w:id="637"/>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w:t>
      </w:r>
      <w:proofErr w:type="gramStart"/>
      <w:r>
        <w:t>rap ’</w:t>
      </w:r>
      <w:proofErr w:type="gramEnd"/>
      <w:r>
        <w:t>)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38" w:name="_f6ln9q1sqoex" w:colFirst="0" w:colLast="0"/>
      <w:bookmarkEnd w:id="638"/>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gramStart"/>
      <w:r>
        <w:t>fdp ’</w:t>
      </w:r>
      <w:proofErr w:type="gramEnd"/>
      <w:r>
        <w:t>)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t>It is suggested to rephrase the requirement in ‘iso3’ along the lines of Annex E.1.</w:t>
      </w:r>
    </w:p>
    <w:p w14:paraId="265D1553" w14:textId="77777777" w:rsidR="00847FFE" w:rsidRDefault="00847FFE" w:rsidP="00847FFE">
      <w:pPr>
        <w:pStyle w:val="Heading4"/>
      </w:pPr>
      <w:bookmarkStart w:id="639" w:name="_2ypkkfqdc1op" w:colFirst="0" w:colLast="0"/>
      <w:bookmarkEnd w:id="639"/>
      <w:r>
        <w:lastRenderedPageBreak/>
        <w:t>32 bits in meta</w:t>
      </w:r>
    </w:p>
    <w:p w14:paraId="5C07CD3E" w14:textId="77777777" w:rsidR="00847FFE" w:rsidRDefault="00847FFE" w:rsidP="00847FFE">
      <w:r>
        <w:t>‘Iso7’ indicates:</w:t>
      </w:r>
    </w:p>
    <w:p w14:paraId="3259B74A" w14:textId="77777777" w:rsidR="00847FFE" w:rsidRDefault="00847FFE" w:rsidP="00847FFE">
      <w:r>
        <w:t>“Support for 32-bit item_ID and item_count values in MetaBox”</w:t>
      </w:r>
    </w:p>
    <w:p w14:paraId="36D95DB6" w14:textId="77777777" w:rsidR="00847FFE" w:rsidRDefault="00847FFE" w:rsidP="00847FFE">
      <w:r>
        <w:t xml:space="preserve">It is unclear that it applies to boxes in the MetaBox hierarchy. </w:t>
      </w:r>
      <w:proofErr w:type="gramStart"/>
      <w:r>
        <w:t>Also</w:t>
      </w:r>
      <w:proofErr w:type="gramEnd"/>
      <w:r>
        <w:t xml:space="preserve"> some boxes are not covered by ‘item_ID’ and ‘item_count’ like ‘iinf’. We suggest listing explicitly the versions of the boxes that are required to be supported: iloc v2, pitm v2, infe v3, iref v1, iinf v1</w:t>
      </w:r>
    </w:p>
    <w:p w14:paraId="4BECE210" w14:textId="77777777" w:rsidR="00847FFE" w:rsidRDefault="00847FFE" w:rsidP="00847FFE">
      <w:pPr>
        <w:pStyle w:val="Heading4"/>
      </w:pPr>
      <w:bookmarkStart w:id="640" w:name="_km2clxcxfbn9" w:colFirst="0" w:colLast="0"/>
      <w:bookmarkEnd w:id="640"/>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7A34A5">
      <w:pPr>
        <w:numPr>
          <w:ilvl w:val="0"/>
          <w:numId w:val="9"/>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41" w:name="_h2t5la9ulnx2" w:colFirst="0" w:colLast="0"/>
      <w:bookmarkStart w:id="642" w:name="_Toc133565845"/>
      <w:bookmarkEnd w:id="641"/>
      <w:r>
        <w:t>Recommendations</w:t>
      </w:r>
      <w:bookmarkEnd w:id="642"/>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7A34A5">
      <w:pPr>
        <w:numPr>
          <w:ilvl w:val="0"/>
          <w:numId w:val="8"/>
        </w:numPr>
        <w:pBdr>
          <w:top w:val="nil"/>
          <w:left w:val="nil"/>
          <w:bottom w:val="nil"/>
          <w:right w:val="nil"/>
          <w:between w:val="nil"/>
        </w:pBdr>
      </w:pPr>
      <w:r>
        <w:t xml:space="preserve">File requirement: </w:t>
      </w:r>
    </w:p>
    <w:p w14:paraId="4F6710A4" w14:textId="77777777" w:rsidR="00847FFE" w:rsidRDefault="00847FFE" w:rsidP="007A34A5">
      <w:pPr>
        <w:numPr>
          <w:ilvl w:val="1"/>
          <w:numId w:val="8"/>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7A34A5">
      <w:pPr>
        <w:numPr>
          <w:ilvl w:val="2"/>
          <w:numId w:val="8"/>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7A34A5">
      <w:pPr>
        <w:numPr>
          <w:ilvl w:val="1"/>
          <w:numId w:val="8"/>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7A34A5">
      <w:pPr>
        <w:numPr>
          <w:ilvl w:val="1"/>
          <w:numId w:val="8"/>
        </w:numPr>
        <w:pBdr>
          <w:top w:val="nil"/>
          <w:left w:val="nil"/>
          <w:bottom w:val="nil"/>
          <w:right w:val="nil"/>
          <w:between w:val="nil"/>
        </w:pBdr>
      </w:pPr>
      <w:r>
        <w:t>We should create invalid files against these requirements</w:t>
      </w:r>
    </w:p>
    <w:p w14:paraId="360C67F2" w14:textId="77777777" w:rsidR="00847FFE" w:rsidRDefault="00847FFE" w:rsidP="007A34A5">
      <w:pPr>
        <w:numPr>
          <w:ilvl w:val="0"/>
          <w:numId w:val="8"/>
        </w:numPr>
        <w:pBdr>
          <w:top w:val="nil"/>
          <w:left w:val="nil"/>
          <w:bottom w:val="nil"/>
          <w:right w:val="nil"/>
          <w:between w:val="nil"/>
        </w:pBdr>
      </w:pPr>
      <w:r>
        <w:t>Reader requirement</w:t>
      </w:r>
    </w:p>
    <w:p w14:paraId="14FC7892" w14:textId="77777777" w:rsidR="00847FFE" w:rsidRDefault="00847FFE" w:rsidP="007A34A5">
      <w:pPr>
        <w:numPr>
          <w:ilvl w:val="1"/>
          <w:numId w:val="8"/>
        </w:numPr>
        <w:pBdr>
          <w:top w:val="nil"/>
          <w:left w:val="nil"/>
          <w:bottom w:val="nil"/>
          <w:right w:val="nil"/>
          <w:between w:val="nil"/>
        </w:pBdr>
      </w:pPr>
      <w:r>
        <w:t>ISOBMFF is loose wrt to reader requirements. We should limit to:</w:t>
      </w:r>
    </w:p>
    <w:p w14:paraId="34AA41B8" w14:textId="77777777" w:rsidR="00847FFE" w:rsidRDefault="00847FFE" w:rsidP="007A34A5">
      <w:pPr>
        <w:numPr>
          <w:ilvl w:val="2"/>
          <w:numId w:val="8"/>
        </w:numPr>
        <w:pBdr>
          <w:top w:val="nil"/>
          <w:left w:val="nil"/>
          <w:bottom w:val="nil"/>
          <w:right w:val="nil"/>
          <w:between w:val="nil"/>
        </w:pBdr>
      </w:pPr>
      <w:r>
        <w:t>List the boxes that a reader shall be able to parse (interpretation of the box data is left non normative)</w:t>
      </w:r>
    </w:p>
    <w:p w14:paraId="605ACB20" w14:textId="4079EC37" w:rsidR="00E60446" w:rsidRDefault="0003384F" w:rsidP="00BA5BFB">
      <w:pPr>
        <w:pStyle w:val="Heading2"/>
      </w:pPr>
      <w:bookmarkStart w:id="643" w:name="_Toc133565846"/>
      <w:r>
        <w:t>RtpReceptionHintSampleEntry</w:t>
      </w:r>
      <w:bookmarkEnd w:id="643"/>
    </w:p>
    <w:p w14:paraId="25B3546C" w14:textId="21FB990F" w:rsidR="00D3039A" w:rsidRPr="00062100" w:rsidRDefault="00000000" w:rsidP="00D3039A">
      <w:pPr>
        <w:rPr>
          <w:i/>
          <w:iCs/>
        </w:rPr>
      </w:pPr>
      <w:hyperlink r:id="rId18" w:history="1">
        <w:r w:rsidR="00D3039A" w:rsidRPr="00062100">
          <w:rPr>
            <w:rStyle w:val="Hyperlink"/>
            <w:i/>
            <w:iCs/>
          </w:rPr>
          <w:t>https://github.com/MPEGGroup/FileFormat/issues/49</w:t>
        </w:r>
      </w:hyperlink>
    </w:p>
    <w:p w14:paraId="58DB6AEF" w14:textId="68412D32" w:rsidR="00945CBA" w:rsidRPr="00062100" w:rsidRDefault="00D3039A" w:rsidP="00062100">
      <w:r w:rsidRPr="00062100">
        <w:t>There is no definition of</w:t>
      </w:r>
      <w:r w:rsidR="00945CBA">
        <w:t xml:space="preserve"> </w:t>
      </w:r>
      <w:r w:rsidRPr="00062100">
        <w:rPr>
          <w:rFonts w:ascii="Courier" w:hAnsi="Courier"/>
        </w:rPr>
        <w:t>RtpReceptionHintSampleEntry</w:t>
      </w:r>
      <w:r w:rsidR="00945CBA">
        <w:t xml:space="preserve"> </w:t>
      </w:r>
      <w:r w:rsidRPr="00062100">
        <w:t>i</w:t>
      </w:r>
      <w:r w:rsidR="00945CBA">
        <w:t>n</w:t>
      </w:r>
      <w:r w:rsidRPr="00062100">
        <w:t xml:space="preserve"> </w:t>
      </w:r>
      <w:proofErr w:type="gramStart"/>
      <w:r w:rsidRPr="00062100">
        <w:t>ISOBMFF</w:t>
      </w:r>
      <w:proofErr w:type="gramEnd"/>
      <w:r w:rsidRPr="00062100">
        <w:t xml:space="preserve"> but it</w:t>
      </w:r>
      <w:r w:rsidR="00945CBA">
        <w:t>’</w:t>
      </w:r>
      <w:r w:rsidRPr="00062100">
        <w:t>s used to define</w:t>
      </w:r>
      <w:r w:rsidR="00945CBA">
        <w:t xml:space="preserve"> </w:t>
      </w:r>
      <w:r w:rsidRPr="00062100">
        <w:rPr>
          <w:rFonts w:ascii="Courier" w:hAnsi="Courier"/>
        </w:rPr>
        <w:t>ProtectedRtpReceptionHintSampleEntry</w:t>
      </w:r>
      <w:r w:rsidR="00945CBA">
        <w:t xml:space="preserve"> </w:t>
      </w:r>
      <w:r w:rsidRPr="00062100">
        <w:t>in 9.4.5.2:</w:t>
      </w:r>
    </w:p>
    <w:p w14:paraId="7077979A" w14:textId="6157BB59" w:rsidR="00D3039A" w:rsidRPr="00D3039A" w:rsidRDefault="00062100"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left"/>
        <w:rPr>
          <w:rFonts w:ascii="Consolas" w:eastAsia="Times New Roman" w:hAnsi="Consolas" w:cs="Courier New"/>
          <w:color w:val="24292F"/>
          <w:sz w:val="18"/>
          <w:szCs w:val="18"/>
        </w:rPr>
      </w:pPr>
      <w:r>
        <w:rPr>
          <w:rFonts w:ascii="Consolas" w:eastAsia="Times New Roman" w:hAnsi="Consolas" w:cs="Courier New"/>
          <w:color w:val="24292F"/>
          <w:sz w:val="18"/>
          <w:szCs w:val="18"/>
        </w:rPr>
        <w:t>c</w:t>
      </w:r>
      <w:r w:rsidR="00D3039A" w:rsidRPr="00D3039A">
        <w:rPr>
          <w:rFonts w:ascii="Consolas" w:eastAsia="Times New Roman" w:hAnsi="Consolas" w:cs="Courier New"/>
          <w:color w:val="24292F"/>
          <w:sz w:val="18"/>
          <w:szCs w:val="18"/>
        </w:rPr>
        <w:t>lass ProtectedRtpReceptionHintSampleEntry</w:t>
      </w:r>
    </w:p>
    <w:p w14:paraId="36FFD42D" w14:textId="77777777" w:rsidR="00D3039A" w:rsidRPr="00D3039A" w:rsidRDefault="00D3039A"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left"/>
        <w:rPr>
          <w:rFonts w:ascii="Consolas" w:eastAsia="Times New Roman" w:hAnsi="Consolas" w:cs="Courier New"/>
          <w:color w:val="24292F"/>
          <w:sz w:val="18"/>
          <w:szCs w:val="18"/>
        </w:rPr>
      </w:pPr>
      <w:r w:rsidRPr="00D3039A">
        <w:rPr>
          <w:rFonts w:ascii="Consolas" w:eastAsia="Times New Roman" w:hAnsi="Consolas" w:cs="Courier New"/>
          <w:color w:val="24292F"/>
          <w:sz w:val="18"/>
          <w:szCs w:val="18"/>
        </w:rPr>
        <w:tab/>
        <w:t>extends RtpReceptionHintSampleEntry ('prtp') {</w:t>
      </w:r>
    </w:p>
    <w:p w14:paraId="0F7B851D" w14:textId="77777777" w:rsidR="00D3039A" w:rsidRPr="00D3039A" w:rsidRDefault="00D3039A"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left"/>
        <w:rPr>
          <w:rFonts w:ascii="Consolas" w:eastAsia="Times New Roman" w:hAnsi="Consolas" w:cs="Courier New"/>
          <w:color w:val="24292F"/>
          <w:sz w:val="18"/>
          <w:szCs w:val="18"/>
        </w:rPr>
      </w:pPr>
      <w:r w:rsidRPr="00D3039A">
        <w:rPr>
          <w:rFonts w:ascii="Consolas" w:eastAsia="Times New Roman" w:hAnsi="Consolas" w:cs="Courier New"/>
          <w:color w:val="24292F"/>
          <w:sz w:val="18"/>
          <w:szCs w:val="18"/>
        </w:rPr>
        <w:tab/>
        <w:t>ProtectionSchemeInfoBox</w:t>
      </w:r>
      <w:r w:rsidRPr="00D3039A">
        <w:rPr>
          <w:rFonts w:ascii="Consolas" w:eastAsia="Times New Roman" w:hAnsi="Consolas" w:cs="Courier New"/>
          <w:color w:val="24292F"/>
          <w:sz w:val="18"/>
          <w:szCs w:val="18"/>
        </w:rPr>
        <w:tab/>
      </w:r>
      <w:r w:rsidRPr="00D3039A">
        <w:rPr>
          <w:rFonts w:ascii="Consolas" w:eastAsia="Times New Roman" w:hAnsi="Consolas" w:cs="Courier New"/>
          <w:color w:val="24292F"/>
          <w:sz w:val="18"/>
          <w:szCs w:val="18"/>
        </w:rPr>
        <w:tab/>
      </w:r>
      <w:proofErr w:type="gramStart"/>
      <w:r w:rsidRPr="00D3039A">
        <w:rPr>
          <w:rFonts w:ascii="Consolas" w:eastAsia="Times New Roman" w:hAnsi="Consolas" w:cs="Courier New"/>
          <w:color w:val="24292F"/>
          <w:sz w:val="18"/>
          <w:szCs w:val="18"/>
        </w:rPr>
        <w:t>SchemeInformation;</w:t>
      </w:r>
      <w:proofErr w:type="gramEnd"/>
    </w:p>
    <w:p w14:paraId="10AE56F2" w14:textId="77777777" w:rsidR="00D3039A" w:rsidRPr="00D3039A" w:rsidRDefault="00D3039A" w:rsidP="00062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left"/>
        <w:rPr>
          <w:rFonts w:ascii="Consolas" w:eastAsia="Times New Roman" w:hAnsi="Consolas" w:cs="Courier New"/>
          <w:color w:val="24292F"/>
          <w:sz w:val="18"/>
          <w:szCs w:val="18"/>
        </w:rPr>
      </w:pPr>
      <w:r w:rsidRPr="00D3039A">
        <w:rPr>
          <w:rFonts w:ascii="Consolas" w:eastAsia="Times New Roman" w:hAnsi="Consolas" w:cs="Courier New"/>
          <w:color w:val="24292F"/>
          <w:sz w:val="18"/>
          <w:szCs w:val="18"/>
        </w:rPr>
        <w:t>}</w:t>
      </w:r>
    </w:p>
    <w:p w14:paraId="6A46DEF9" w14:textId="77777777" w:rsidR="00D3039A" w:rsidRPr="00D3039A" w:rsidRDefault="00D3039A" w:rsidP="00945CBA"/>
    <w:p w14:paraId="1D2F392C" w14:textId="1BA235A9" w:rsidR="00BA5BFB" w:rsidRDefault="00BA5BFB" w:rsidP="00945CBA">
      <w:pPr>
        <w:pStyle w:val="Heading2"/>
      </w:pPr>
      <w:bookmarkStart w:id="644" w:name="_Toc133565847"/>
      <w:r>
        <w:lastRenderedPageBreak/>
        <w:t>Extended language</w:t>
      </w:r>
      <w:r w:rsidR="00C03235">
        <w:t xml:space="preserve"> tag</w:t>
      </w:r>
      <w:r w:rsidR="0094170C">
        <w:t xml:space="preserve"> (</w:t>
      </w:r>
      <w:r w:rsidR="0094170C" w:rsidRPr="00EA5F0E">
        <w:rPr>
          <w:highlight w:val="yellow"/>
        </w:rPr>
        <w:t>no</w:t>
      </w:r>
      <w:r w:rsidR="00EA5F0E" w:rsidRPr="00CA2945">
        <w:rPr>
          <w:highlight w:val="yellow"/>
        </w:rPr>
        <w:t xml:space="preserve"> consensus yet</w:t>
      </w:r>
      <w:r w:rsidR="0094170C">
        <w:t>)</w:t>
      </w:r>
      <w:bookmarkEnd w:id="644"/>
    </w:p>
    <w:p w14:paraId="5600D574" w14:textId="2DAB81C2" w:rsidR="00E73552" w:rsidRDefault="00000000" w:rsidP="00BA5BFB">
      <w:hyperlink r:id="rId19" w:history="1">
        <w:r w:rsidR="00E73552" w:rsidRPr="00062100">
          <w:rPr>
            <w:rStyle w:val="Hyperlink"/>
            <w:i/>
            <w:iCs/>
          </w:rPr>
          <w:t>http://mpegx.int-evry.fr/software/MPEG/Systems/FileFormat/isobmff/-/issues/169</w:t>
        </w:r>
      </w:hyperlink>
    </w:p>
    <w:p w14:paraId="48DDBADF" w14:textId="08F132F1" w:rsidR="00B200FE" w:rsidRPr="00062100" w:rsidRDefault="00C016BB" w:rsidP="00062100">
      <w:pPr>
        <w:pStyle w:val="Heading3"/>
      </w:pPr>
      <w:bookmarkStart w:id="645" w:name="_Toc133565848"/>
      <w:r>
        <w:t>Observation</w:t>
      </w:r>
      <w:bookmarkEnd w:id="645"/>
    </w:p>
    <w:p w14:paraId="754A369B" w14:textId="1D280199" w:rsidR="00B0358B" w:rsidRDefault="00B0358B" w:rsidP="00062100">
      <w:pPr>
        <w:pBdr>
          <w:top w:val="nil"/>
          <w:left w:val="nil"/>
          <w:bottom w:val="nil"/>
          <w:right w:val="nil"/>
          <w:between w:val="nil"/>
        </w:pBdr>
      </w:pPr>
      <w:r>
        <w:t>From 14496-12:</w:t>
      </w:r>
    </w:p>
    <w:p w14:paraId="22D21151" w14:textId="273AB7D2" w:rsidR="00B0358B" w:rsidRDefault="00B0358B" w:rsidP="003465E1">
      <w:pPr>
        <w:pBdr>
          <w:top w:val="nil"/>
          <w:left w:val="nil"/>
          <w:bottom w:val="nil"/>
          <w:right w:val="nil"/>
          <w:between w:val="nil"/>
        </w:pBdr>
        <w:ind w:left="360"/>
      </w:pPr>
      <w:r>
        <w:rPr>
          <w:sz w:val="22"/>
          <w:szCs w:val="22"/>
        </w:rPr>
        <w:t xml:space="preserve">The </w:t>
      </w:r>
      <w:r>
        <w:rPr>
          <w:rFonts w:ascii="Courier New" w:hAnsi="Courier New" w:cs="Courier New"/>
          <w:sz w:val="22"/>
          <w:szCs w:val="22"/>
        </w:rPr>
        <w:t xml:space="preserve">ExtendedLanguageBox </w:t>
      </w:r>
      <w:r>
        <w:rPr>
          <w:sz w:val="22"/>
          <w:szCs w:val="22"/>
        </w:rPr>
        <w:t xml:space="preserve">represents media language </w:t>
      </w:r>
      <w:proofErr w:type="gramStart"/>
      <w:r>
        <w:rPr>
          <w:sz w:val="22"/>
          <w:szCs w:val="22"/>
        </w:rPr>
        <w:t>information, and</w:t>
      </w:r>
      <w:proofErr w:type="gramEnd"/>
      <w:r>
        <w:rPr>
          <w:sz w:val="22"/>
          <w:szCs w:val="22"/>
        </w:rPr>
        <w:t xml:space="preserve"> shall contain a code in conformance with IETF BCP 47. It is an optional peer of the </w:t>
      </w:r>
      <w:proofErr w:type="gramStart"/>
      <w:r>
        <w:rPr>
          <w:rFonts w:ascii="Courier New" w:hAnsi="Courier New" w:cs="Courier New"/>
          <w:sz w:val="22"/>
          <w:szCs w:val="22"/>
        </w:rPr>
        <w:t>MediaHeaderBox</w:t>
      </w:r>
      <w:r>
        <w:rPr>
          <w:sz w:val="22"/>
          <w:szCs w:val="22"/>
        </w:rPr>
        <w:t>, and</w:t>
      </w:r>
      <w:proofErr w:type="gramEnd"/>
      <w:r>
        <w:rPr>
          <w:sz w:val="22"/>
          <w:szCs w:val="22"/>
        </w:rPr>
        <w:t xml:space="preserve"> shall occur after the </w:t>
      </w:r>
      <w:r>
        <w:rPr>
          <w:rFonts w:ascii="Courier New" w:hAnsi="Courier New" w:cs="Courier New"/>
          <w:sz w:val="22"/>
          <w:szCs w:val="22"/>
        </w:rPr>
        <w:t>MediaHeaderBox</w:t>
      </w:r>
      <w:r>
        <w:rPr>
          <w:sz w:val="22"/>
          <w:szCs w:val="22"/>
        </w:rPr>
        <w:t>.</w:t>
      </w:r>
    </w:p>
    <w:p w14:paraId="38C4648F" w14:textId="45618F69" w:rsidR="00B0358B" w:rsidRPr="00062100" w:rsidRDefault="00B0358B" w:rsidP="00B0358B">
      <w:pPr>
        <w:pBdr>
          <w:top w:val="nil"/>
          <w:left w:val="nil"/>
          <w:bottom w:val="nil"/>
          <w:right w:val="nil"/>
          <w:between w:val="nil"/>
        </w:pBdr>
      </w:pPr>
      <w:r>
        <w:t xml:space="preserve">However, issues and interop problems were reported on applying the rules </w:t>
      </w:r>
      <w:r w:rsidR="005D790A">
        <w:t>from</w:t>
      </w:r>
      <w:r>
        <w:t xml:space="preserve"> BCP 47.</w:t>
      </w:r>
    </w:p>
    <w:p w14:paraId="61528DC6" w14:textId="2357F426" w:rsidR="00B0358B" w:rsidRPr="00062100" w:rsidRDefault="00B0358B" w:rsidP="00B0358B">
      <w:pPr>
        <w:pStyle w:val="Heading3"/>
      </w:pPr>
      <w:bookmarkStart w:id="646" w:name="_Toc133565849"/>
      <w:r>
        <w:t>Request from initial contribution</w:t>
      </w:r>
      <w:bookmarkEnd w:id="646"/>
    </w:p>
    <w:p w14:paraId="0A125D20" w14:textId="1C5D2ADF" w:rsidR="00B200FE" w:rsidRPr="00062100" w:rsidRDefault="00B200FE" w:rsidP="00062100">
      <w:pPr>
        <w:pBdr>
          <w:top w:val="nil"/>
          <w:left w:val="nil"/>
          <w:bottom w:val="nil"/>
          <w:right w:val="nil"/>
          <w:between w:val="nil"/>
        </w:pBdr>
      </w:pPr>
      <w:r w:rsidRPr="00062100">
        <w:t>At the 9th meeting of WG03 (MPEG#140) in Mainz, Germany, the DASH BoG decided to add further recommendations into their DASH WD to clarify the usage of BCP-47 compliant language codes.</w:t>
      </w:r>
    </w:p>
    <w:p w14:paraId="7D8B52E3" w14:textId="77777777" w:rsidR="00B200FE" w:rsidRPr="00062100" w:rsidRDefault="00B200FE" w:rsidP="00062100">
      <w:pPr>
        <w:pBdr>
          <w:top w:val="nil"/>
          <w:left w:val="nil"/>
          <w:bottom w:val="nil"/>
          <w:right w:val="nil"/>
          <w:between w:val="nil"/>
        </w:pBdr>
      </w:pPr>
      <w:r w:rsidRPr="00062100">
        <w:t>These recommendations include:</w:t>
      </w:r>
    </w:p>
    <w:p w14:paraId="64F7CC7E" w14:textId="7B02C22C" w:rsidR="00B200FE" w:rsidRPr="00062100" w:rsidRDefault="00B200FE" w:rsidP="007A34A5">
      <w:pPr>
        <w:pStyle w:val="ListParagraph"/>
        <w:numPr>
          <w:ilvl w:val="0"/>
          <w:numId w:val="12"/>
        </w:numPr>
        <w:pBdr>
          <w:top w:val="nil"/>
          <w:left w:val="nil"/>
          <w:bottom w:val="nil"/>
          <w:right w:val="nil"/>
          <w:between w:val="nil"/>
        </w:pBdr>
      </w:pPr>
      <w:r w:rsidRPr="00062100">
        <w:t>a clarification that BCP-47 requires that 2-character codes are to be used whenever possible</w:t>
      </w:r>
    </w:p>
    <w:p w14:paraId="116CEBB2" w14:textId="072A69DC" w:rsidR="00B200FE" w:rsidRPr="00062100" w:rsidRDefault="00B200FE" w:rsidP="007A34A5">
      <w:pPr>
        <w:pStyle w:val="ListParagraph"/>
        <w:numPr>
          <w:ilvl w:val="0"/>
          <w:numId w:val="12"/>
        </w:numPr>
        <w:pBdr>
          <w:top w:val="nil"/>
          <w:left w:val="nil"/>
          <w:bottom w:val="nil"/>
          <w:right w:val="nil"/>
          <w:between w:val="nil"/>
        </w:pBdr>
      </w:pPr>
      <w:r w:rsidRPr="00062100">
        <w:t>a recommendation that other subtags except the primary language subtag should not be used unless essential for disambiguation</w:t>
      </w:r>
    </w:p>
    <w:p w14:paraId="223AE848" w14:textId="71A7E74F" w:rsidR="00B200FE" w:rsidRPr="00062100" w:rsidRDefault="00B200FE" w:rsidP="003465E1">
      <w:pPr>
        <w:pBdr>
          <w:top w:val="nil"/>
          <w:left w:val="nil"/>
          <w:bottom w:val="nil"/>
          <w:right w:val="nil"/>
          <w:between w:val="nil"/>
        </w:pBdr>
      </w:pPr>
      <w:r w:rsidRPr="00062100">
        <w:t>Since ISO</w:t>
      </w:r>
      <w:r>
        <w:t> </w:t>
      </w:r>
      <w:r w:rsidRPr="00062100">
        <w:t>14496-12 and its “extended language tag” Box (‘elng’) carries BCP-47 compliant language tags, the ISOBMFF BoG should consider whether the ISOBMFF spec can benefit from the clarifications considered for the DASH specification.</w:t>
      </w:r>
    </w:p>
    <w:p w14:paraId="63B1A0A1" w14:textId="26F19928" w:rsidR="00B200FE" w:rsidRDefault="00B200FE" w:rsidP="00B200FE">
      <w:pPr>
        <w:pBdr>
          <w:top w:val="nil"/>
          <w:left w:val="nil"/>
          <w:bottom w:val="nil"/>
          <w:right w:val="nil"/>
          <w:between w:val="nil"/>
        </w:pBdr>
      </w:pPr>
      <w:r w:rsidRPr="00062100">
        <w:t>It is recommended to align the usage of language codes in 14496-12, section 8.4.6 with revised text on the @lang attribute in ISO/IEC 23009-1:2022, including any future enhancements.</w:t>
      </w:r>
    </w:p>
    <w:p w14:paraId="7959995E" w14:textId="2F442359" w:rsidR="00966BDC" w:rsidRDefault="008C5693" w:rsidP="008C5693">
      <w:pPr>
        <w:pStyle w:val="Heading3"/>
      </w:pPr>
      <w:bookmarkStart w:id="647" w:name="_Toc133565850"/>
      <w:r>
        <w:t>On 2-letter codes</w:t>
      </w:r>
      <w:bookmarkEnd w:id="647"/>
    </w:p>
    <w:p w14:paraId="296BBDA4" w14:textId="77777777" w:rsidR="003465E1" w:rsidRPr="00062100" w:rsidRDefault="003465E1" w:rsidP="003465E1">
      <w:pPr>
        <w:pStyle w:val="Heading4"/>
      </w:pPr>
      <w:bookmarkStart w:id="648" w:name="_Ref125644844"/>
      <w:r>
        <w:t xml:space="preserve">Initial </w:t>
      </w:r>
      <w:r w:rsidRPr="00062100">
        <w:t>Proposal</w:t>
      </w:r>
      <w:bookmarkEnd w:id="648"/>
    </w:p>
    <w:p w14:paraId="2556F454" w14:textId="77777777" w:rsidR="003465E1" w:rsidRPr="00062100" w:rsidRDefault="003465E1" w:rsidP="003465E1">
      <w:pPr>
        <w:pBdr>
          <w:top w:val="nil"/>
          <w:left w:val="nil"/>
          <w:bottom w:val="nil"/>
          <w:right w:val="nil"/>
          <w:between w:val="nil"/>
        </w:pBdr>
        <w:rPr>
          <w:i/>
          <w:iCs/>
        </w:rPr>
      </w:pPr>
      <w:r w:rsidRPr="00062100">
        <w:rPr>
          <w:i/>
          <w:iCs/>
        </w:rPr>
        <w:t xml:space="preserve">Add the following </w:t>
      </w:r>
      <w:r>
        <w:rPr>
          <w:i/>
          <w:iCs/>
        </w:rPr>
        <w:t>text at</w:t>
      </w:r>
      <w:r w:rsidRPr="00062100">
        <w:rPr>
          <w:i/>
          <w:iCs/>
        </w:rPr>
        <w:t xml:space="preserve"> </w:t>
      </w:r>
      <w:r>
        <w:rPr>
          <w:i/>
          <w:iCs/>
        </w:rPr>
        <w:t>the end of</w:t>
      </w:r>
      <w:r w:rsidRPr="00062100">
        <w:rPr>
          <w:i/>
          <w:iCs/>
        </w:rPr>
        <w:t xml:space="preserve"> section </w:t>
      </w:r>
      <w:r>
        <w:rPr>
          <w:i/>
          <w:iCs/>
        </w:rPr>
        <w:t>8.4.6</w:t>
      </w:r>
      <w:r w:rsidRPr="00062100">
        <w:rPr>
          <w:i/>
          <w:iCs/>
        </w:rPr>
        <w:t>:</w:t>
      </w:r>
    </w:p>
    <w:p w14:paraId="640CD629" w14:textId="7DBC4AC3" w:rsidR="003465E1" w:rsidRPr="003465E1" w:rsidRDefault="003465E1" w:rsidP="003465E1">
      <w:pPr>
        <w:pBdr>
          <w:top w:val="nil"/>
          <w:left w:val="nil"/>
          <w:bottom w:val="nil"/>
          <w:right w:val="nil"/>
          <w:between w:val="nil"/>
        </w:pBdr>
      </w:pPr>
      <w:r w:rsidRPr="00062100">
        <w:t xml:space="preserve">NOTE 1   Per IETF BCP 47, 2-character codes are to be used whenever possible, i. e. 3-character codes are not to be used when there is an equivalent 2-character code. </w:t>
      </w:r>
    </w:p>
    <w:p w14:paraId="49C0C27C" w14:textId="77777777" w:rsidR="008C5693" w:rsidRDefault="008C5693" w:rsidP="003465E1">
      <w:pPr>
        <w:pStyle w:val="Heading4"/>
      </w:pPr>
      <w:r>
        <w:t>Discussion</w:t>
      </w:r>
    </w:p>
    <w:p w14:paraId="5C1A3143" w14:textId="07F3F4FD" w:rsidR="00F179A2" w:rsidRDefault="00F179A2" w:rsidP="00B200FE">
      <w:pPr>
        <w:pBdr>
          <w:top w:val="nil"/>
          <w:left w:val="nil"/>
          <w:bottom w:val="nil"/>
          <w:right w:val="nil"/>
          <w:between w:val="nil"/>
        </w:pBdr>
      </w:pPr>
      <w:r>
        <w:t>More details on the underlying problem</w:t>
      </w:r>
      <w:r w:rsidR="003B47F7">
        <w:t xml:space="preserve"> and a raised question whether this is redundant</w:t>
      </w:r>
      <w:r w:rsidR="00CA2945">
        <w:t xml:space="preserve"> were provided</w:t>
      </w:r>
      <w:r>
        <w:t>:</w:t>
      </w:r>
    </w:p>
    <w:p w14:paraId="20264E73" w14:textId="4B8C2FFF" w:rsidR="00F179A2" w:rsidRDefault="00F179A2" w:rsidP="003465E1">
      <w:pPr>
        <w:pBdr>
          <w:top w:val="nil"/>
          <w:left w:val="nil"/>
          <w:bottom w:val="nil"/>
          <w:right w:val="nil"/>
          <w:between w:val="nil"/>
        </w:pBdr>
        <w:ind w:left="720"/>
      </w:pPr>
      <w:r w:rsidRPr="00F179A2">
        <w:t xml:space="preserve">The violation of BCP-47 in regard the use of 3-char codes when 2-char codes are defined, is clearly forbidden.  </w:t>
      </w:r>
      <w:proofErr w:type="gramStart"/>
      <w:r w:rsidRPr="00F179A2">
        <w:t>Nevertheless</w:t>
      </w:r>
      <w:proofErr w:type="gramEnd"/>
      <w:r w:rsidRPr="00F179A2">
        <w:t xml:space="preserve"> it is rampant in practice, causing serious interop issues today.  Implementors are simply not paying attention to this BCP-47 provision or applying the BCP-47 equivalence algorithm.  This Note highlight is necessary and critical.  We can emphasize it individually in ATSC, DVB, CTA, </w:t>
      </w:r>
      <w:proofErr w:type="gramStart"/>
      <w:r w:rsidRPr="00F179A2">
        <w:t>IETF,…</w:t>
      </w:r>
      <w:proofErr w:type="gramEnd"/>
      <w:r w:rsidRPr="00F179A2">
        <w:t>… but why not clarify this informative Note broadly which causes no conflict/problem at all, and is a benefit?  The fact that it is technically redundant is not helpful.</w:t>
      </w:r>
    </w:p>
    <w:p w14:paraId="595874E7" w14:textId="1249469A" w:rsidR="00976A9E" w:rsidRDefault="008C2D97" w:rsidP="00B200FE">
      <w:pPr>
        <w:pBdr>
          <w:top w:val="nil"/>
          <w:left w:val="nil"/>
          <w:bottom w:val="nil"/>
          <w:right w:val="nil"/>
          <w:between w:val="nil"/>
        </w:pBdr>
      </w:pPr>
      <w:r>
        <w:t xml:space="preserve">Although considered redundant, it was agreed to add Note 1 </w:t>
      </w:r>
      <w:r w:rsidR="00AE7F8B">
        <w:t xml:space="preserve">from </w:t>
      </w:r>
      <w:r w:rsidR="00AE7F8B">
        <w:fldChar w:fldCharType="begin"/>
      </w:r>
      <w:r w:rsidR="00AE7F8B">
        <w:instrText xml:space="preserve"> REF _Ref125644844 \r \h </w:instrText>
      </w:r>
      <w:r w:rsidR="00AE7F8B">
        <w:fldChar w:fldCharType="separate"/>
      </w:r>
      <w:r w:rsidR="00AE7F8B">
        <w:t>2.5.3.2</w:t>
      </w:r>
      <w:r w:rsidR="00AE7F8B">
        <w:fldChar w:fldCharType="end"/>
      </w:r>
      <w:r w:rsidR="00AE7F8B">
        <w:t xml:space="preserve"> </w:t>
      </w:r>
      <w:r>
        <w:t xml:space="preserve">as it focusses readers to a requirement in BCP-47 often </w:t>
      </w:r>
      <w:r w:rsidR="00DB4963">
        <w:t>overlooked in applications.</w:t>
      </w:r>
    </w:p>
    <w:p w14:paraId="3CA2A05D" w14:textId="0A3DA9A9" w:rsidR="00D52C87" w:rsidRDefault="003B47F7" w:rsidP="00B200FE">
      <w:pPr>
        <w:pBdr>
          <w:top w:val="nil"/>
          <w:left w:val="nil"/>
          <w:bottom w:val="nil"/>
          <w:right w:val="nil"/>
          <w:between w:val="nil"/>
        </w:pBdr>
      </w:pPr>
      <w:r>
        <w:lastRenderedPageBreak/>
        <w:t>L</w:t>
      </w:r>
      <w:r w:rsidR="00AE7F8B">
        <w:t>ater</w:t>
      </w:r>
      <w:r>
        <w:t>, a</w:t>
      </w:r>
      <w:r w:rsidR="00AE7F8B">
        <w:t xml:space="preserve"> comment raised the following concern and proposal:</w:t>
      </w:r>
    </w:p>
    <w:p w14:paraId="7567AEC2" w14:textId="77777777" w:rsidR="00D52C87" w:rsidRDefault="00D52C87" w:rsidP="003465E1">
      <w:pPr>
        <w:pBdr>
          <w:top w:val="nil"/>
          <w:left w:val="nil"/>
          <w:bottom w:val="nil"/>
          <w:right w:val="nil"/>
          <w:between w:val="nil"/>
        </w:pBdr>
        <w:ind w:left="720"/>
      </w:pPr>
      <w:r>
        <w:t>As you may previously have discussed, because the spec already contains explicit references to the appropriate ISO well to draw from for other occurrences of language codes, such as the explicit reference to ISO 639-2/T in connection with the language field of the MediaHeaderBox, I suppose it's possible to assume that those references apply to other uses of language codes when no corresponding statement is made.</w:t>
      </w:r>
    </w:p>
    <w:p w14:paraId="2CE6D2B1" w14:textId="4D105600" w:rsidR="00D52C87" w:rsidRDefault="00D52C87" w:rsidP="003465E1">
      <w:pPr>
        <w:pBdr>
          <w:top w:val="nil"/>
          <w:left w:val="nil"/>
          <w:bottom w:val="nil"/>
          <w:right w:val="nil"/>
          <w:between w:val="nil"/>
        </w:pBdr>
        <w:ind w:left="720"/>
      </w:pPr>
      <w:r>
        <w:t>To correct such assumptions, perhaps going beyond a reiteration of material in BCP-47 by calling out the distinction between 'mdhd' and 'elng' would be even more helpful – see</w:t>
      </w:r>
      <w:r w:rsidR="008260DA">
        <w:t xml:space="preserve"> </w:t>
      </w:r>
      <w:r w:rsidR="008260DA">
        <w:fldChar w:fldCharType="begin"/>
      </w:r>
      <w:r w:rsidR="008260DA">
        <w:instrText xml:space="preserve"> REF _Ref125644666 \r \h </w:instrText>
      </w:r>
      <w:r w:rsidR="008260DA">
        <w:fldChar w:fldCharType="separate"/>
      </w:r>
      <w:r w:rsidR="008260DA">
        <w:t>2.5.3.3</w:t>
      </w:r>
      <w:r w:rsidR="008260DA">
        <w:fldChar w:fldCharType="end"/>
      </w:r>
      <w:r w:rsidR="008260DA">
        <w:t>.</w:t>
      </w:r>
    </w:p>
    <w:p w14:paraId="7648BEC7" w14:textId="77777777" w:rsidR="00D52C87" w:rsidRPr="0076256B" w:rsidRDefault="00D52C87" w:rsidP="003465E1">
      <w:pPr>
        <w:pStyle w:val="Heading4"/>
        <w:rPr>
          <w:highlight w:val="yellow"/>
        </w:rPr>
      </w:pPr>
      <w:bookmarkStart w:id="649" w:name="_Ref125644666"/>
      <w:r w:rsidRPr="0076256B">
        <w:rPr>
          <w:highlight w:val="yellow"/>
        </w:rPr>
        <w:t>Alternative proposal</w:t>
      </w:r>
      <w:bookmarkEnd w:id="649"/>
    </w:p>
    <w:p w14:paraId="5FCBC35D" w14:textId="77777777" w:rsidR="00D52C87" w:rsidRPr="0076256B" w:rsidRDefault="00D52C87" w:rsidP="00D52C87">
      <w:pPr>
        <w:pBdr>
          <w:top w:val="nil"/>
          <w:left w:val="nil"/>
          <w:bottom w:val="nil"/>
          <w:right w:val="nil"/>
          <w:between w:val="nil"/>
        </w:pBdr>
        <w:rPr>
          <w:i/>
          <w:iCs/>
          <w:highlight w:val="yellow"/>
        </w:rPr>
      </w:pPr>
      <w:r w:rsidRPr="0076256B">
        <w:rPr>
          <w:i/>
          <w:iCs/>
          <w:highlight w:val="yellow"/>
        </w:rPr>
        <w:t>Instead of Note 1, the following text could be added in proximity to the existing language regarding compatibility between indications of language in 'mdhd' and 'elng', which already includes the illustrative example of "eng" and "en-UK":</w:t>
      </w:r>
    </w:p>
    <w:p w14:paraId="13ED1C51" w14:textId="1EFC66F7" w:rsidR="00D52C87" w:rsidRDefault="00D52C87" w:rsidP="00B200FE">
      <w:pPr>
        <w:pBdr>
          <w:top w:val="nil"/>
          <w:left w:val="nil"/>
          <w:bottom w:val="nil"/>
          <w:right w:val="nil"/>
          <w:between w:val="nil"/>
        </w:pBdr>
      </w:pPr>
      <w:r w:rsidRPr="0076256B">
        <w:rPr>
          <w:highlight w:val="yellow"/>
        </w:rPr>
        <w:t>When a two-character code is defined in ISO 639-1 for the same language as a three-character coded defined in ISO 629-2, whereas the MediaHeaderBox requires the use of the packed 3-character code, the 'elng' box, in conformance with IETF BCP 47, instead requires the use of the 2-character code.</w:t>
      </w:r>
    </w:p>
    <w:p w14:paraId="339B2C04" w14:textId="2232C165" w:rsidR="00976A9E" w:rsidRDefault="00976A9E" w:rsidP="003465E1">
      <w:pPr>
        <w:pStyle w:val="Heading3"/>
      </w:pPr>
      <w:bookmarkStart w:id="650" w:name="_Toc133565851"/>
      <w:r>
        <w:t>On subtag</w:t>
      </w:r>
      <w:r w:rsidR="00D52C87">
        <w:t xml:space="preserve"> usage</w:t>
      </w:r>
      <w:bookmarkEnd w:id="650"/>
    </w:p>
    <w:p w14:paraId="76D7ED66" w14:textId="77777777" w:rsidR="00EA5F0E" w:rsidRPr="00062100" w:rsidRDefault="00EA5F0E" w:rsidP="00EA5F0E">
      <w:pPr>
        <w:pStyle w:val="Heading4"/>
      </w:pPr>
      <w:r>
        <w:t xml:space="preserve">Initial </w:t>
      </w:r>
      <w:r w:rsidRPr="00062100">
        <w:t>Proposal</w:t>
      </w:r>
    </w:p>
    <w:p w14:paraId="54BB4B2E" w14:textId="77777777" w:rsidR="00EA5F0E" w:rsidRPr="00062100" w:rsidRDefault="00EA5F0E" w:rsidP="00EA5F0E">
      <w:pPr>
        <w:pBdr>
          <w:top w:val="nil"/>
          <w:left w:val="nil"/>
          <w:bottom w:val="nil"/>
          <w:right w:val="nil"/>
          <w:between w:val="nil"/>
        </w:pBdr>
        <w:rPr>
          <w:i/>
          <w:iCs/>
        </w:rPr>
      </w:pPr>
      <w:r w:rsidRPr="00062100">
        <w:rPr>
          <w:i/>
          <w:iCs/>
        </w:rPr>
        <w:t xml:space="preserve">Add the following </w:t>
      </w:r>
      <w:r>
        <w:rPr>
          <w:i/>
          <w:iCs/>
        </w:rPr>
        <w:t>text at</w:t>
      </w:r>
      <w:r w:rsidRPr="00062100">
        <w:rPr>
          <w:i/>
          <w:iCs/>
        </w:rPr>
        <w:t xml:space="preserve"> </w:t>
      </w:r>
      <w:r>
        <w:rPr>
          <w:i/>
          <w:iCs/>
        </w:rPr>
        <w:t>the end of</w:t>
      </w:r>
      <w:r w:rsidRPr="00062100">
        <w:rPr>
          <w:i/>
          <w:iCs/>
        </w:rPr>
        <w:t xml:space="preserve"> section </w:t>
      </w:r>
      <w:r>
        <w:rPr>
          <w:i/>
          <w:iCs/>
        </w:rPr>
        <w:t>8.4.6</w:t>
      </w:r>
      <w:r w:rsidRPr="00062100">
        <w:rPr>
          <w:i/>
          <w:iCs/>
        </w:rPr>
        <w:t>:</w:t>
      </w:r>
    </w:p>
    <w:p w14:paraId="657C116F" w14:textId="77777777" w:rsidR="00EA5F0E" w:rsidRPr="00062100" w:rsidRDefault="00EA5F0E" w:rsidP="00EA5F0E">
      <w:pPr>
        <w:pBdr>
          <w:top w:val="nil"/>
          <w:left w:val="nil"/>
          <w:bottom w:val="nil"/>
          <w:right w:val="nil"/>
          <w:between w:val="nil"/>
        </w:pBdr>
        <w:rPr>
          <w:highlight w:val="yellow"/>
        </w:rPr>
      </w:pPr>
      <w:r w:rsidRPr="0078579C">
        <w:rPr>
          <w:strike/>
          <w:highlight w:val="yellow"/>
        </w:rPr>
        <w:t xml:space="preserve">NOTE 2   </w:t>
      </w:r>
      <w:r w:rsidRPr="00062100">
        <w:rPr>
          <w:highlight w:val="yellow"/>
        </w:rPr>
        <w:t xml:space="preserve">Other subtags except the primary language subtag, </w:t>
      </w:r>
      <w:proofErr w:type="gramStart"/>
      <w:r w:rsidRPr="00062100">
        <w:rPr>
          <w:highlight w:val="yellow"/>
        </w:rPr>
        <w:t>e.g.</w:t>
      </w:r>
      <w:proofErr w:type="gramEnd"/>
      <w:r w:rsidRPr="00062100">
        <w:rPr>
          <w:highlight w:val="yellow"/>
        </w:rPr>
        <w:t xml:space="preserve"> region subtags such as used in “es-US”, should not be used unless essential in language disambiguation.</w:t>
      </w:r>
    </w:p>
    <w:p w14:paraId="63B5AC4F" w14:textId="77777777" w:rsidR="00EA5F0E" w:rsidRDefault="00EA5F0E" w:rsidP="00EA5F0E">
      <w:pPr>
        <w:pBdr>
          <w:top w:val="nil"/>
          <w:left w:val="nil"/>
          <w:bottom w:val="nil"/>
          <w:right w:val="nil"/>
          <w:between w:val="nil"/>
        </w:pBdr>
        <w:rPr>
          <w:i/>
          <w:iCs/>
        </w:rPr>
      </w:pPr>
      <w:r>
        <w:rPr>
          <w:i/>
          <w:iCs/>
          <w:highlight w:val="yellow"/>
        </w:rPr>
        <w:t>[</w:t>
      </w:r>
      <w:r w:rsidRPr="00062100">
        <w:rPr>
          <w:i/>
          <w:iCs/>
          <w:highlight w:val="yellow"/>
        </w:rPr>
        <w:t xml:space="preserve">Ed.Note: There is no consensus yet on this general provision based on the comment in </w:t>
      </w:r>
      <w:hyperlink r:id="rId20" w:anchor="note_69880" w:history="1">
        <w:r w:rsidRPr="00062100">
          <w:rPr>
            <w:rStyle w:val="Hyperlink"/>
            <w:i/>
            <w:iCs/>
            <w:highlight w:val="yellow"/>
          </w:rPr>
          <w:t>http://mpegx.int-evry.fr/software/MPEG/Systems/FileFormat/isobmff/-/issues/169#note_69880</w:t>
        </w:r>
      </w:hyperlink>
      <w:r w:rsidRPr="00062100">
        <w:rPr>
          <w:i/>
          <w:iCs/>
          <w:highlight w:val="yellow"/>
        </w:rPr>
        <w:t>]</w:t>
      </w:r>
    </w:p>
    <w:p w14:paraId="0EF77DA2" w14:textId="77777777" w:rsidR="00EA5F0E" w:rsidRDefault="00EA5F0E" w:rsidP="00EA5F0E">
      <w:pPr>
        <w:pStyle w:val="Heading4"/>
      </w:pPr>
      <w:r>
        <w:t>Discussion</w:t>
      </w:r>
    </w:p>
    <w:p w14:paraId="25A1C2E2" w14:textId="397DDF02" w:rsidR="00CB7968" w:rsidRDefault="00CB7968" w:rsidP="00CB7968">
      <w:pPr>
        <w:pBdr>
          <w:top w:val="nil"/>
          <w:left w:val="nil"/>
          <w:bottom w:val="nil"/>
          <w:right w:val="nil"/>
          <w:between w:val="nil"/>
        </w:pBdr>
        <w:ind w:left="720" w:hanging="720"/>
      </w:pPr>
      <w:r>
        <w:t>Commentators see Note 2 as ambiguous and unenforceable, because it doesn’t specify what is and what is not “essential in language disambiguation”. For example, if we have only one English language audio track that’s present in a collection of alternative tracks, and it happened to be produced by an Australian movie production company with speaking parts assigned to Australian actors, is the region code “AU” essential in its language tag or is it not, given that the language code alone is sufficient to distinguish this track from the others in the collection? Would a region code become eligible for use only later if a new English language track is produced by dubbing in dialog spoken by American actors or actors using American accents? Would we have to go back an</w:t>
      </w:r>
      <w:r w:rsidR="008B03A7">
        <w:t>d</w:t>
      </w:r>
      <w:r>
        <w:t xml:space="preserve"> re-author the original audio track at that point to add the region code “AU”?</w:t>
      </w:r>
    </w:p>
    <w:p w14:paraId="395401E1" w14:textId="4A169EE7" w:rsidR="00CB7968" w:rsidRDefault="00CB7968" w:rsidP="00CA2945">
      <w:pPr>
        <w:pBdr>
          <w:top w:val="nil"/>
          <w:left w:val="nil"/>
          <w:bottom w:val="nil"/>
          <w:right w:val="nil"/>
          <w:between w:val="nil"/>
        </w:pBdr>
        <w:ind w:left="720"/>
      </w:pPr>
      <w:r>
        <w:t xml:space="preserve">Perhaps the second recommendation was added to DASH </w:t>
      </w:r>
      <w:proofErr w:type="gramStart"/>
      <w:r>
        <w:t>in an attempt to</w:t>
      </w:r>
      <w:proofErr w:type="gramEnd"/>
      <w:r>
        <w:t xml:space="preserve"> reduce the complexity of parsing BCP 47 language tags and matching them to language preferences. The likeliest outcome of giving implementers of the spec permission to leave the job only partly done, we think, is to decrease interoperability rather than to increase it.</w:t>
      </w:r>
    </w:p>
    <w:p w14:paraId="07E40ABF" w14:textId="7B8A1799" w:rsidR="00976A9E" w:rsidRDefault="00CB7968" w:rsidP="00062100">
      <w:pPr>
        <w:pBdr>
          <w:top w:val="nil"/>
          <w:left w:val="nil"/>
          <w:bottom w:val="nil"/>
          <w:right w:val="nil"/>
          <w:between w:val="nil"/>
        </w:pBdr>
      </w:pPr>
      <w:commentRangeStart w:id="651"/>
      <w:commentRangeStart w:id="652"/>
      <w:r w:rsidRPr="00CA2945">
        <w:t xml:space="preserve">The group initially concluded </w:t>
      </w:r>
      <w:ins w:id="653" w:author="Schreiner, Stephan" w:date="2023-04-27T13:44:00Z">
        <w:r w:rsidR="00752DDF">
          <w:t xml:space="preserve">but later revised the decision </w:t>
        </w:r>
      </w:ins>
      <w:r w:rsidRPr="00CA2945">
        <w:t>to add t</w:t>
      </w:r>
      <w:r w:rsidR="00FE31CF" w:rsidRPr="00CA2945">
        <w:t xml:space="preserve">he second note not as a note but as a general provision </w:t>
      </w:r>
      <w:commentRangeEnd w:id="651"/>
      <w:r w:rsidR="008E4A1E">
        <w:rPr>
          <w:rStyle w:val="CommentReference"/>
        </w:rPr>
        <w:commentReference w:id="651"/>
      </w:r>
      <w:commentRangeEnd w:id="652"/>
      <w:r w:rsidR="00752DDF">
        <w:rPr>
          <w:rStyle w:val="CommentReference"/>
        </w:rPr>
        <w:commentReference w:id="652"/>
      </w:r>
      <w:r w:rsidR="00FE31CF" w:rsidRPr="00CA2945">
        <w:t xml:space="preserve">(because of the should) </w:t>
      </w:r>
      <w:r w:rsidR="006A7B54">
        <w:t>with</w:t>
      </w:r>
      <w:r w:rsidR="00FE31CF" w:rsidRPr="00CA2945">
        <w:t xml:space="preserve"> an editor's note indicating that there is no consensus yet on this general provision based on the comment in </w:t>
      </w:r>
      <w:hyperlink r:id="rId21" w:anchor="note_69880" w:history="1">
        <w:r w:rsidR="00FE31CF" w:rsidRPr="00CA2945">
          <w:rPr>
            <w:rStyle w:val="Hyperlink"/>
          </w:rPr>
          <w:t>#169 (comment 69880)</w:t>
        </w:r>
      </w:hyperlink>
      <w:r w:rsidR="00CA008A" w:rsidRPr="00CA2945">
        <w:t>.</w:t>
      </w:r>
    </w:p>
    <w:p w14:paraId="0314A407" w14:textId="77777777" w:rsidR="008B03A7" w:rsidRDefault="008B03A7" w:rsidP="00062100">
      <w:pPr>
        <w:pBdr>
          <w:top w:val="nil"/>
          <w:left w:val="nil"/>
          <w:bottom w:val="nil"/>
          <w:right w:val="nil"/>
          <w:between w:val="nil"/>
        </w:pBdr>
      </w:pPr>
    </w:p>
    <w:p w14:paraId="18311FF9" w14:textId="65EEA8F7" w:rsidR="00EA5F0E" w:rsidRDefault="00CB7968" w:rsidP="00062100">
      <w:pPr>
        <w:pBdr>
          <w:top w:val="nil"/>
          <w:left w:val="nil"/>
          <w:bottom w:val="nil"/>
          <w:right w:val="nil"/>
          <w:between w:val="nil"/>
        </w:pBdr>
      </w:pPr>
      <w:r>
        <w:t>Later, the following comments and questions were raised:</w:t>
      </w:r>
    </w:p>
    <w:p w14:paraId="0F310190" w14:textId="20E2DBBD" w:rsidR="006A7B54" w:rsidRDefault="00EA5F0E" w:rsidP="006A7B54">
      <w:pPr>
        <w:pStyle w:val="ListParagraph"/>
        <w:numPr>
          <w:ilvl w:val="0"/>
          <w:numId w:val="20"/>
        </w:numPr>
        <w:pBdr>
          <w:top w:val="nil"/>
          <w:left w:val="nil"/>
          <w:bottom w:val="nil"/>
          <w:right w:val="nil"/>
          <w:between w:val="nil"/>
        </w:pBdr>
      </w:pPr>
      <w:r w:rsidRPr="00EA5F0E">
        <w:t xml:space="preserve">The proposed simplification of suppressing the use of region post-fixes when an Adaptation Set has only one such language was not actually proposed by either </w:t>
      </w:r>
      <w:r w:rsidR="008B03A7">
        <w:t>the initial proponent</w:t>
      </w:r>
      <w:r w:rsidRPr="00EA5F0E">
        <w:t xml:space="preserve"> or ATSC.  </w:t>
      </w:r>
      <w:proofErr w:type="gramStart"/>
      <w:r w:rsidRPr="00EA5F0E">
        <w:t>Nevertheless</w:t>
      </w:r>
      <w:proofErr w:type="gramEnd"/>
      <w:r w:rsidRPr="00EA5F0E">
        <w:t xml:space="preserve"> others felt this was an important restriction to which we agree.  Other SDOs were compelling on this, so we agree it is good advice to simplify which causes no harm and remains conformant to BCP-47.  The BCP-47 requirement to implement the defined comparison algorithm is good, buy why unnecessarily complicate the decoder processing to no useful end?  That is, when the presentation has only one, </w:t>
      </w:r>
      <w:proofErr w:type="gramStart"/>
      <w:r w:rsidRPr="00EA5F0E">
        <w:t>e.g.</w:t>
      </w:r>
      <w:proofErr w:type="gramEnd"/>
      <w:r w:rsidRPr="00EA5F0E">
        <w:t xml:space="preserve"> English, track why put the burden on the decoder to sort it out when there is really only one answer? It's just a “should”.</w:t>
      </w:r>
    </w:p>
    <w:p w14:paraId="5D969DEC" w14:textId="05F0AF63" w:rsidR="00EA5F0E" w:rsidRPr="00CA2945" w:rsidRDefault="00EA5F0E" w:rsidP="00CA2945">
      <w:pPr>
        <w:pStyle w:val="ListParagraph"/>
        <w:numPr>
          <w:ilvl w:val="0"/>
          <w:numId w:val="20"/>
        </w:numPr>
        <w:pBdr>
          <w:top w:val="nil"/>
          <w:left w:val="nil"/>
          <w:bottom w:val="nil"/>
          <w:right w:val="nil"/>
          <w:between w:val="nil"/>
        </w:pBdr>
      </w:pPr>
      <w:r w:rsidRPr="00CA2945">
        <w:t xml:space="preserve">The issue here was that it is not at all clear what is "essential in language disambiguation" and what is not. Which makes this statement ambiguous and unenforceable. </w:t>
      </w:r>
      <w:r w:rsidR="008B03A7">
        <w:t>Earlier,</w:t>
      </w:r>
      <w:r w:rsidRPr="00CA2945">
        <w:t xml:space="preserve"> an example </w:t>
      </w:r>
      <w:r w:rsidR="008B03A7">
        <w:t xml:space="preserve">was </w:t>
      </w:r>
      <w:r w:rsidR="008B03A7" w:rsidRPr="0076256B">
        <w:t>provided </w:t>
      </w:r>
      <w:r w:rsidR="008B03A7" w:rsidRPr="008B03A7">
        <w:t xml:space="preserve"> </w:t>
      </w:r>
      <w:r w:rsidRPr="00CA2945">
        <w:t xml:space="preserve">based on </w:t>
      </w:r>
      <w:r w:rsidR="00BE7DDE" w:rsidRPr="00CA2945">
        <w:t>English</w:t>
      </w:r>
      <w:r w:rsidRPr="00CA2945">
        <w:t xml:space="preserve"> audio tracks spoken in Australian vs American </w:t>
      </w:r>
      <w:r w:rsidR="00BE7DDE" w:rsidRPr="00CA2945">
        <w:t>English</w:t>
      </w:r>
      <w:r w:rsidRPr="00CA2945">
        <w:t xml:space="preserve"> which I mentioned in </w:t>
      </w:r>
      <w:hyperlink r:id="rId22" w:history="1">
        <w:r w:rsidRPr="00CA2945">
          <w:t>our response</w:t>
        </w:r>
      </w:hyperlink>
      <w:r w:rsidRPr="00CA2945">
        <w:t>.</w:t>
      </w:r>
    </w:p>
    <w:p w14:paraId="66CBCEFF" w14:textId="77777777" w:rsidR="006A7B54" w:rsidRDefault="00EA5F0E" w:rsidP="006A7B54">
      <w:pPr>
        <w:pBdr>
          <w:top w:val="nil"/>
          <w:left w:val="nil"/>
          <w:bottom w:val="nil"/>
          <w:right w:val="nil"/>
          <w:between w:val="nil"/>
        </w:pBdr>
        <w:ind w:left="720"/>
      </w:pPr>
      <w:r w:rsidRPr="00CA2945">
        <w:t xml:space="preserve">Another point was also related to the complexity, for that part we would “trade” complexity for interoperability if we would give such flexibility to spec implementers. </w:t>
      </w:r>
      <w:proofErr w:type="gramStart"/>
      <w:r w:rsidRPr="00CA2945">
        <w:t>Also</w:t>
      </w:r>
      <w:proofErr w:type="gramEnd"/>
      <w:r w:rsidRPr="00CA2945">
        <w:t xml:space="preserve"> modern operating systems often provide APIs for handling of BCP 47.</w:t>
      </w:r>
    </w:p>
    <w:p w14:paraId="16C438F7" w14:textId="2C843401" w:rsidR="003B47F7" w:rsidRPr="00CA2945" w:rsidRDefault="003B47F7" w:rsidP="00CA2945">
      <w:pPr>
        <w:pStyle w:val="ListParagraph"/>
        <w:numPr>
          <w:ilvl w:val="0"/>
          <w:numId w:val="20"/>
        </w:numPr>
        <w:pBdr>
          <w:top w:val="nil"/>
          <w:left w:val="nil"/>
          <w:bottom w:val="nil"/>
          <w:right w:val="nil"/>
          <w:between w:val="nil"/>
        </w:pBdr>
      </w:pPr>
      <w:r w:rsidRPr="00CA2945">
        <w:t xml:space="preserve">Regarding "essential in language disambiguation" – if you have American English and Australian English </w:t>
      </w:r>
      <w:proofErr w:type="gramStart"/>
      <w:r w:rsidRPr="00CA2945">
        <w:t>sound tracks</w:t>
      </w:r>
      <w:proofErr w:type="gramEnd"/>
      <w:r w:rsidRPr="00CA2945">
        <w:t xml:space="preserve">, by all means you should state the region. If you have English, German, and Chinese the region is not that important as a person would select a language, not a regional dialect. </w:t>
      </w:r>
    </w:p>
    <w:p w14:paraId="10C24598" w14:textId="38A58871" w:rsidR="003B47F7" w:rsidRDefault="003B47F7" w:rsidP="003B47F7">
      <w:pPr>
        <w:pBdr>
          <w:top w:val="nil"/>
          <w:left w:val="nil"/>
          <w:bottom w:val="nil"/>
          <w:right w:val="nil"/>
          <w:between w:val="nil"/>
        </w:pBdr>
        <w:ind w:left="720"/>
      </w:pPr>
      <w:r w:rsidRPr="00CA2945">
        <w:t>Similarly, script may matter for subtitles in some languages using multiple scripts (e.g., Chinese), but is irrelevant in others (such as English).</w:t>
      </w:r>
    </w:p>
    <w:p w14:paraId="0AFE4F0F" w14:textId="2F319D96" w:rsidR="00A87F14" w:rsidRDefault="00A87F14" w:rsidP="00CA2945">
      <w:pPr>
        <w:pStyle w:val="ListParagraph"/>
        <w:numPr>
          <w:ilvl w:val="0"/>
          <w:numId w:val="20"/>
        </w:numPr>
        <w:pBdr>
          <w:top w:val="nil"/>
          <w:left w:val="nil"/>
          <w:bottom w:val="nil"/>
          <w:right w:val="nil"/>
          <w:between w:val="nil"/>
        </w:pBdr>
      </w:pPr>
      <w:r>
        <w:t>Yes, but the issue I'm trying to highlight is that on Day 1 of content availability one might have American English only, but on Day 101 one may need to add Australian English without knowledge prior to Day 101 that such a need would eventuate. In our experience preparing content for worldwide distribution is an incremental process, with contributions from multiple actors with distinct language expertise.</w:t>
      </w:r>
    </w:p>
    <w:p w14:paraId="7DB3E24C" w14:textId="4EA2003C" w:rsidR="00A87F14" w:rsidRDefault="00A87F14" w:rsidP="00A87F14">
      <w:pPr>
        <w:pBdr>
          <w:top w:val="nil"/>
          <w:left w:val="nil"/>
          <w:bottom w:val="nil"/>
          <w:right w:val="nil"/>
          <w:between w:val="nil"/>
        </w:pBdr>
        <w:ind w:left="720"/>
      </w:pPr>
      <w:r>
        <w:t>In other words, there may be no specific moment at which one can know exactly what one will eventually have or need. As additions are made, anticipated or unanticipated, it's highly desirable for existing tracks that have already been vetted can be carried over for continued use in an expanded collection.</w:t>
      </w:r>
    </w:p>
    <w:p w14:paraId="3560F6F1" w14:textId="62E5C413" w:rsidR="00A87F14" w:rsidRDefault="00A87F14" w:rsidP="00A87F14">
      <w:pPr>
        <w:pBdr>
          <w:top w:val="nil"/>
          <w:left w:val="nil"/>
          <w:bottom w:val="nil"/>
          <w:right w:val="nil"/>
          <w:between w:val="nil"/>
        </w:pBdr>
        <w:ind w:left="720"/>
      </w:pPr>
      <w:r>
        <w:t>I am not suggesting that subtags that are always redundant should be included, such the use of the Latin writing system tag for English. I'm suggesting only that subtags that might eventually be required for disambiguation should not be made ineligible for inclusion by whatever specification text is eventually adopted, if any.</w:t>
      </w:r>
    </w:p>
    <w:p w14:paraId="6ED324CC" w14:textId="77777777" w:rsidR="00A87F14" w:rsidRDefault="00A87F14" w:rsidP="00CA2945">
      <w:pPr>
        <w:pStyle w:val="ListParagraph"/>
        <w:numPr>
          <w:ilvl w:val="0"/>
          <w:numId w:val="20"/>
        </w:numPr>
        <w:pBdr>
          <w:top w:val="nil"/>
          <w:left w:val="nil"/>
          <w:bottom w:val="nil"/>
          <w:right w:val="nil"/>
          <w:between w:val="nil"/>
        </w:pBdr>
      </w:pPr>
      <w:r>
        <w:t xml:space="preserve">I get this, and translation got easier and cheaper. If additional translations are anticipated, use </w:t>
      </w:r>
      <w:proofErr w:type="gramStart"/>
      <w:r>
        <w:t>en-AU by all means</w:t>
      </w:r>
      <w:proofErr w:type="gramEnd"/>
      <w:r>
        <w:t>.</w:t>
      </w:r>
    </w:p>
    <w:p w14:paraId="35379408" w14:textId="77777777" w:rsidR="00A87F14" w:rsidRDefault="00A87F14" w:rsidP="00CA2945">
      <w:pPr>
        <w:pBdr>
          <w:top w:val="nil"/>
          <w:left w:val="nil"/>
          <w:bottom w:val="nil"/>
          <w:right w:val="nil"/>
          <w:between w:val="nil"/>
        </w:pBdr>
        <w:ind w:left="720"/>
      </w:pPr>
      <w:r>
        <w:t>With that said, how many movies have you seen that offer various regional dialect? I have seen none (I would have appreciated one for "Trainspotting"…)</w:t>
      </w:r>
    </w:p>
    <w:p w14:paraId="3EE5243C" w14:textId="753AEA8F" w:rsidR="00A87F14" w:rsidRDefault="00A87F14" w:rsidP="00CA2945">
      <w:pPr>
        <w:pBdr>
          <w:top w:val="nil"/>
          <w:left w:val="nil"/>
          <w:bottom w:val="nil"/>
          <w:right w:val="nil"/>
          <w:between w:val="nil"/>
        </w:pBdr>
        <w:ind w:left="720"/>
      </w:pPr>
      <w:r>
        <w:t>Moreover, I have never seen a track addition to an existing asset in its window. I would expect a re-validation and re-pitch at the minimum.</w:t>
      </w:r>
    </w:p>
    <w:p w14:paraId="62269D71" w14:textId="77ABF393" w:rsidR="00A87F14" w:rsidRPr="00CA2945" w:rsidRDefault="00A87F14" w:rsidP="00CA2945">
      <w:pPr>
        <w:pBdr>
          <w:top w:val="nil"/>
          <w:left w:val="nil"/>
          <w:bottom w:val="nil"/>
          <w:right w:val="nil"/>
          <w:between w:val="nil"/>
        </w:pBdr>
        <w:ind w:left="720"/>
      </w:pPr>
      <w:r>
        <w:lastRenderedPageBreak/>
        <w:t>TLDR: in case you expect a future need to disambiguate, use the regional tags. Otherwise – it's an unnecessary complication.</w:t>
      </w:r>
    </w:p>
    <w:p w14:paraId="3CE9C9F4" w14:textId="77777777" w:rsidR="00EA5F0E" w:rsidRPr="00CA2945" w:rsidRDefault="00EA5F0E" w:rsidP="00CA2945">
      <w:pPr>
        <w:pStyle w:val="ListParagraph"/>
        <w:numPr>
          <w:ilvl w:val="0"/>
          <w:numId w:val="20"/>
        </w:numPr>
        <w:pBdr>
          <w:top w:val="nil"/>
          <w:left w:val="nil"/>
          <w:bottom w:val="nil"/>
          <w:right w:val="nil"/>
          <w:between w:val="nil"/>
        </w:pBdr>
      </w:pPr>
      <w:r w:rsidRPr="00CA2945">
        <w:t xml:space="preserve">My feeling is that more attention needs to be paid to use cases in which tracks of the same media type can be accumulated incrementally. </w:t>
      </w:r>
      <w:proofErr w:type="gramStart"/>
      <w:r w:rsidRPr="00CA2945">
        <w:t>In particular, I</w:t>
      </w:r>
      <w:proofErr w:type="gramEnd"/>
      <w:r w:rsidRPr="00CA2945">
        <w:t xml:space="preserve"> think it's important to avoid cases in which the addition of new tracks to previously authored tracks, whether that addition takes the form of muxing the expanded collection to a new file or the introduction of a declaration of an fMP4 stream to an existing DASH or HLS manifest, requires previously existing tracks to be revised. Omitting region or writing system subtags until incremental accumulation of tracks makes them necessary would require such revision. Even if implementations are smart enough to recognize that something previously left out must be added, a prior omission of a region or writing system subtag introduces a requirement of an independent authoritative source of the newly required information. This would very likely be problematic. It's far better, I think, to write to each track as it's authored </w:t>
      </w:r>
      <w:proofErr w:type="gramStart"/>
      <w:r w:rsidRPr="00CA2945">
        <w:t>all of</w:t>
      </w:r>
      <w:proofErr w:type="gramEnd"/>
      <w:r w:rsidRPr="00CA2945">
        <w:t xml:space="preserve"> the language-related information that may be needed.</w:t>
      </w:r>
    </w:p>
    <w:p w14:paraId="26ABFF95" w14:textId="3463E322" w:rsidR="00EA5F0E" w:rsidRDefault="00EA5F0E" w:rsidP="00CA2945">
      <w:pPr>
        <w:pBdr>
          <w:top w:val="nil"/>
          <w:left w:val="nil"/>
          <w:bottom w:val="nil"/>
          <w:right w:val="nil"/>
          <w:between w:val="nil"/>
        </w:pBdr>
        <w:ind w:left="720"/>
      </w:pPr>
      <w:r w:rsidRPr="00CA2945">
        <w:t xml:space="preserve">Should the use of region or writing system subtags remain the best practice in cases in which incrementally addition of tracks is possible — and to be clear that's the position I'm advocating, along with the supplementary observation that further addition of tracks to an existing collection is </w:t>
      </w:r>
      <w:r w:rsidRPr="00CA2945">
        <w:rPr>
          <w:rFonts w:eastAsia="Times New Roman"/>
          <w:i/>
          <w:iCs/>
        </w:rPr>
        <w:t>always</w:t>
      </w:r>
      <w:r w:rsidRPr="00CA2945">
        <w:t xml:space="preserve"> possible — then I fail to perceive value in the proposed simplification</w:t>
      </w:r>
    </w:p>
    <w:p w14:paraId="7622AC97" w14:textId="77777777" w:rsidR="003B47F7" w:rsidRDefault="003B47F7" w:rsidP="00CA2945">
      <w:pPr>
        <w:pStyle w:val="ListParagraph"/>
        <w:numPr>
          <w:ilvl w:val="0"/>
          <w:numId w:val="20"/>
        </w:numPr>
        <w:pBdr>
          <w:top w:val="nil"/>
          <w:left w:val="nil"/>
          <w:bottom w:val="nil"/>
          <w:right w:val="nil"/>
          <w:between w:val="nil"/>
        </w:pBdr>
      </w:pPr>
      <w:r>
        <w:t>In other words, we can leave the use of the 'elng' box up to the discretion of the content author, and I agree that that is appropriate. I can also agree that it's a good idea to keep them as simple as possible.</w:t>
      </w:r>
    </w:p>
    <w:p w14:paraId="7012CF12" w14:textId="0AA8B374" w:rsidR="003B47F7" w:rsidRDefault="003B47F7" w:rsidP="00CA2945">
      <w:pPr>
        <w:pBdr>
          <w:top w:val="nil"/>
          <w:left w:val="nil"/>
          <w:bottom w:val="nil"/>
          <w:right w:val="nil"/>
          <w:between w:val="nil"/>
        </w:pBdr>
        <w:ind w:left="720"/>
      </w:pPr>
      <w:r>
        <w:t xml:space="preserve">But I'll reiterate my last point: if the use of region or writing system subtags is ever a necessary complication, and I think we've now established that it is, then no pure simplification that can be achieved among interoperable implementations. </w:t>
      </w:r>
      <w:r w:rsidR="00A87F14">
        <w:t>Instead,</w:t>
      </w:r>
      <w:r>
        <w:t xml:space="preserve"> all that can be achieved by assuming exclusive use of simple BCP 47 language tags is a deficit in interoperability.</w:t>
      </w:r>
    </w:p>
    <w:p w14:paraId="521DBF6D" w14:textId="167BE039" w:rsidR="003B47F7" w:rsidRPr="00062100" w:rsidRDefault="003B47F7" w:rsidP="00CA2945">
      <w:pPr>
        <w:pBdr>
          <w:top w:val="nil"/>
          <w:left w:val="nil"/>
          <w:bottom w:val="nil"/>
          <w:right w:val="nil"/>
          <w:between w:val="nil"/>
        </w:pBdr>
        <w:ind w:left="720"/>
      </w:pPr>
      <w:r>
        <w:t>How many movies have I seen that offer multiple tracks declaring the same primary language with distinct regional subtags? If we include movies that comprise collections of fMP4 streams: as many as I might care to look at. For example, "es-ES" and "es-419", "pt-PT" and "pt-BR", and so forth. Because we don't happen to employ a single uniform file for worldwide distribution via progressive download, I see it less often for movies comprising tracks stored in the same file, but it nevertheless does occur. I believe I've seen some TV shows distributed in Europe with "nl-NL" and "nl-BE", for example.</w:t>
      </w:r>
    </w:p>
    <w:p w14:paraId="3560A8FC" w14:textId="48791B31" w:rsidR="00BA5BFB" w:rsidRDefault="00BA5BFB" w:rsidP="00D3039A">
      <w:pPr>
        <w:pStyle w:val="Heading2"/>
      </w:pPr>
      <w:bookmarkStart w:id="654" w:name="_Toc133565852"/>
      <w:r>
        <w:t>Missing Semantics</w:t>
      </w:r>
      <w:bookmarkEnd w:id="654"/>
    </w:p>
    <w:p w14:paraId="103D1493" w14:textId="631B4925" w:rsidR="005C07F4" w:rsidRPr="00062100" w:rsidRDefault="00000000" w:rsidP="00062100">
      <w:pPr>
        <w:rPr>
          <w:i/>
          <w:iCs/>
        </w:rPr>
      </w:pPr>
      <w:hyperlink r:id="rId23" w:history="1">
        <w:r w:rsidR="005C07F4" w:rsidRPr="00062100">
          <w:rPr>
            <w:rStyle w:val="Hyperlink"/>
            <w:i/>
            <w:iCs/>
          </w:rPr>
          <w:t>http://mpegx.int-evry.fr/software/MPEG/Systems/FileFormat/isobmff/-/issues/168</w:t>
        </w:r>
      </w:hyperlink>
    </w:p>
    <w:p w14:paraId="0F68AE0A" w14:textId="22440EF7" w:rsidR="00BA5BFB" w:rsidRDefault="00945CBA" w:rsidP="00062100">
      <w:pPr>
        <w:pStyle w:val="Heading3"/>
      </w:pPr>
      <w:bookmarkStart w:id="655" w:name="_Toc133565853"/>
      <w:r>
        <w:t>Observation</w:t>
      </w:r>
      <w:bookmarkEnd w:id="655"/>
    </w:p>
    <w:p w14:paraId="6D6EFD8D" w14:textId="2D1DFC84" w:rsidR="00945CBA" w:rsidRDefault="00945CBA" w:rsidP="00062100">
      <w:pPr>
        <w:pBdr>
          <w:top w:val="nil"/>
          <w:left w:val="nil"/>
          <w:bottom w:val="nil"/>
          <w:right w:val="nil"/>
          <w:between w:val="nil"/>
        </w:pBdr>
      </w:pPr>
      <w:r w:rsidRPr="00945CBA">
        <w:t>ISO/IEC 14496-12, 7th Edition, section 12.2.7 lacks a semantic definition for one element in the related syntax.</w:t>
      </w:r>
    </w:p>
    <w:p w14:paraId="089BD7C9" w14:textId="77777777" w:rsidR="00C03235" w:rsidRPr="00062100" w:rsidRDefault="00C03235" w:rsidP="00062100">
      <w:pPr>
        <w:pStyle w:val="Heading3"/>
      </w:pPr>
      <w:bookmarkStart w:id="656" w:name="_Toc133565854"/>
      <w:r w:rsidRPr="00062100">
        <w:t>Consideration</w:t>
      </w:r>
      <w:bookmarkEnd w:id="656"/>
    </w:p>
    <w:p w14:paraId="0CB7F76D" w14:textId="7480D037" w:rsidR="00C03235" w:rsidRDefault="00C03235" w:rsidP="00062100">
      <w:pPr>
        <w:pBdr>
          <w:top w:val="nil"/>
          <w:left w:val="nil"/>
          <w:bottom w:val="nil"/>
          <w:right w:val="nil"/>
          <w:between w:val="nil"/>
        </w:pBdr>
      </w:pPr>
      <w:r w:rsidRPr="00062100">
        <w:t xml:space="preserve">Although a definition for the semantics can be interpolated from the semantics of other elements listed in the same clause, in this case a simple reference to ISO/IEC 23003-4 is not sufficient as </w:t>
      </w:r>
      <w:r w:rsidRPr="00062100">
        <w:lastRenderedPageBreak/>
        <w:t>this element’s counterpart in 23003-4 is a variable length field. Consequently, a mapping between the variable length field in 23003-4 and the fixed-length field in 14496-12 needs to be specified.</w:t>
      </w:r>
    </w:p>
    <w:p w14:paraId="033F6108" w14:textId="7FCB592D" w:rsidR="00945CBA" w:rsidRDefault="00945CBA" w:rsidP="00062100">
      <w:pPr>
        <w:pStyle w:val="Heading3"/>
      </w:pPr>
      <w:bookmarkStart w:id="657" w:name="_Toc133565855"/>
      <w:r>
        <w:t>Proposal</w:t>
      </w:r>
      <w:bookmarkEnd w:id="657"/>
    </w:p>
    <w:p w14:paraId="772B6D3B" w14:textId="0CC0CE43" w:rsidR="00BA5BFB" w:rsidRDefault="00BA5BFB" w:rsidP="00BA5BFB">
      <w:pPr>
        <w:rPr>
          <w:rFonts w:eastAsia="SimSun"/>
          <w:bCs/>
          <w:sz w:val="28"/>
          <w:lang w:val="en-GB" w:eastAsia="zh-CN"/>
        </w:rPr>
      </w:pPr>
      <w:r w:rsidRPr="00AD57C3">
        <w:rPr>
          <w:rFonts w:eastAsia="SimSun"/>
          <w:bCs/>
          <w:i/>
          <w:iCs/>
          <w:sz w:val="28"/>
          <w:lang w:val="en-GB" w:eastAsia="zh-CN"/>
        </w:rPr>
        <w:t>Add the following semantic definition to section 12.2.7.3:</w:t>
      </w:r>
    </w:p>
    <w:p w14:paraId="580A62C6" w14:textId="77777777" w:rsidR="00BA5BFB" w:rsidRDefault="00BA5BFB" w:rsidP="00BA5BFB">
      <w:pPr>
        <w:tabs>
          <w:tab w:val="left" w:pos="1440"/>
          <w:tab w:val="left" w:pos="8010"/>
        </w:tabs>
        <w:spacing w:after="220"/>
        <w:ind w:left="720" w:hanging="360"/>
        <w:contextualSpacing/>
        <w:rPr>
          <w:rFonts w:ascii="Cambria" w:eastAsia="Times New Roman" w:hAnsi="Cambria"/>
          <w:lang w:val="en-GB"/>
        </w:rPr>
      </w:pPr>
      <w:r w:rsidRPr="00F72AEE">
        <w:rPr>
          <w:rFonts w:ascii="Courier New" w:eastAsia="Times New Roman" w:hAnsi="Courier New"/>
          <w:noProof/>
          <w:lang w:val="en-GB" w:eastAsia="ja-JP"/>
        </w:rPr>
        <w:t>method_</w:t>
      </w:r>
      <w:r>
        <w:rPr>
          <w:rFonts w:ascii="Courier New" w:eastAsia="Times New Roman" w:hAnsi="Courier New"/>
          <w:noProof/>
          <w:lang w:val="en-GB" w:eastAsia="ja-JP"/>
        </w:rPr>
        <w:t>value</w:t>
      </w:r>
      <w:r w:rsidRPr="00F72AEE">
        <w:rPr>
          <w:rFonts w:ascii="Cambria" w:eastAsia="Times New Roman" w:hAnsi="Cambria"/>
          <w:lang w:val="en-GB"/>
        </w:rPr>
        <w:t xml:space="preserve"> </w:t>
      </w:r>
      <w:r>
        <w:rPr>
          <w:rFonts w:ascii="Cambria" w:eastAsia="Times New Roman" w:hAnsi="Cambria"/>
          <w:lang w:val="en-GB"/>
        </w:rPr>
        <w:t>i</w:t>
      </w:r>
      <w:r w:rsidRPr="00F72AEE">
        <w:rPr>
          <w:rFonts w:ascii="Cambria" w:eastAsia="Times New Roman" w:hAnsi="Cambria"/>
          <w:lang w:val="en-GB"/>
        </w:rPr>
        <w:t xml:space="preserve">s </w:t>
      </w:r>
      <w:r>
        <w:rPr>
          <w:rFonts w:ascii="Cambria" w:eastAsia="Times New Roman" w:hAnsi="Cambria"/>
          <w:lang w:val="en-GB"/>
        </w:rPr>
        <w:t>the measured value as specified by</w:t>
      </w:r>
      <w:r w:rsidRPr="00F72AEE">
        <w:rPr>
          <w:rFonts w:ascii="Cambria" w:eastAsia="Times New Roman" w:hAnsi="Cambria"/>
          <w:lang w:val="en-GB"/>
        </w:rPr>
        <w:t xml:space="preserve"> the </w:t>
      </w:r>
      <w:r w:rsidRPr="007A6F03">
        <w:rPr>
          <w:rFonts w:ascii="Courier New" w:eastAsia="Times New Roman" w:hAnsi="Courier New"/>
          <w:noProof/>
          <w:lang w:val="en-GB" w:eastAsia="ja-JP"/>
        </w:rPr>
        <w:t>method_definition</w:t>
      </w:r>
      <w:r>
        <w:rPr>
          <w:rFonts w:ascii="Cambria" w:eastAsia="Times New Roman" w:hAnsi="Cambria"/>
          <w:lang w:val="en-GB"/>
        </w:rPr>
        <w:t xml:space="preserve">, quantified </w:t>
      </w:r>
      <w:r w:rsidRPr="00F72AEE">
        <w:rPr>
          <w:rFonts w:ascii="Cambria" w:eastAsia="Times New Roman" w:hAnsi="Cambria"/>
          <w:lang w:val="en-GB"/>
        </w:rPr>
        <w:t xml:space="preserve">as defined in </w:t>
      </w:r>
      <w:r w:rsidRPr="00F72AEE">
        <w:rPr>
          <w:rFonts w:ascii="Cambria" w:eastAsia="Times New Roman" w:hAnsi="Cambria"/>
          <w:lang w:val="en-GB"/>
        </w:rPr>
        <w:fldChar w:fldCharType="begin"/>
      </w:r>
      <w:r w:rsidRPr="00F72AEE">
        <w:rPr>
          <w:rFonts w:ascii="Cambria" w:eastAsia="Times New Roman" w:hAnsi="Cambria"/>
          <w:lang w:val="en-GB"/>
        </w:rPr>
        <w:instrText xml:space="preserve"> REF DRC \h </w:instrText>
      </w:r>
      <w:r w:rsidRPr="00F72AEE">
        <w:rPr>
          <w:rFonts w:ascii="Cambria" w:eastAsia="Times New Roman" w:hAnsi="Cambria"/>
          <w:lang w:val="en-GB"/>
        </w:rPr>
      </w:r>
      <w:r w:rsidRPr="00F72AEE">
        <w:rPr>
          <w:rFonts w:ascii="Cambria" w:eastAsia="Times New Roman" w:hAnsi="Cambria"/>
          <w:lang w:val="en-GB"/>
        </w:rPr>
        <w:fldChar w:fldCharType="separate"/>
      </w:r>
      <w:r w:rsidRPr="00F72AEE">
        <w:rPr>
          <w:rFonts w:ascii="Cambria" w:eastAsia="Times New Roman" w:hAnsi="Cambria"/>
          <w:shd w:val="clear" w:color="auto" w:fill="C6D9F1"/>
          <w:lang w:val="en-GB"/>
        </w:rPr>
        <w:t>ISO/IEC</w:t>
      </w:r>
      <w:r w:rsidRPr="00F72AEE">
        <w:rPr>
          <w:rFonts w:ascii="Cambria" w:eastAsia="Times New Roman" w:hAnsi="Cambria"/>
          <w:lang w:val="en-GB"/>
        </w:rPr>
        <w:t> </w:t>
      </w:r>
      <w:r w:rsidRPr="00F72AEE">
        <w:rPr>
          <w:rFonts w:ascii="Cambria" w:eastAsia="Times New Roman" w:hAnsi="Cambria"/>
          <w:shd w:val="clear" w:color="auto" w:fill="F2DBDB"/>
          <w:lang w:val="en-GB"/>
        </w:rPr>
        <w:t>23003</w:t>
      </w:r>
      <w:r w:rsidRPr="00F72AEE">
        <w:rPr>
          <w:rFonts w:ascii="Cambria" w:eastAsia="Times New Roman" w:hAnsi="Cambria"/>
          <w:lang w:val="en-GB"/>
        </w:rPr>
        <w:noBreakHyphen/>
      </w:r>
      <w:r w:rsidRPr="00F72AEE">
        <w:rPr>
          <w:rFonts w:ascii="Cambria" w:eastAsia="Times New Roman" w:hAnsi="Cambria"/>
          <w:shd w:val="clear" w:color="auto" w:fill="EAF1DD"/>
          <w:lang w:val="en-GB"/>
        </w:rPr>
        <w:t>4</w:t>
      </w:r>
      <w:r w:rsidRPr="00F72AEE">
        <w:rPr>
          <w:rFonts w:ascii="Cambria" w:eastAsia="Times New Roman" w:hAnsi="Cambria"/>
          <w:lang w:val="en-GB"/>
        </w:rPr>
        <w:fldChar w:fldCharType="end"/>
      </w:r>
      <w:r w:rsidRPr="00F72AEE">
        <w:rPr>
          <w:rFonts w:ascii="Cambria" w:eastAsia="Times New Roman" w:hAnsi="Cambria"/>
          <w:lang w:val="en-GB"/>
        </w:rPr>
        <w:t>; all others are reserved</w:t>
      </w:r>
      <w:r>
        <w:rPr>
          <w:rFonts w:ascii="Cambria" w:eastAsia="Times New Roman" w:hAnsi="Cambria"/>
          <w:lang w:val="en-GB"/>
        </w:rPr>
        <w:t xml:space="preserve">. If the definition in </w:t>
      </w:r>
      <w:r w:rsidRPr="00F72AEE">
        <w:rPr>
          <w:rFonts w:ascii="Cambria" w:eastAsia="Times New Roman" w:hAnsi="Cambria"/>
          <w:lang w:val="en-GB"/>
        </w:rPr>
        <w:fldChar w:fldCharType="begin"/>
      </w:r>
      <w:r w:rsidRPr="00F72AEE">
        <w:rPr>
          <w:rFonts w:ascii="Cambria" w:eastAsia="Times New Roman" w:hAnsi="Cambria"/>
          <w:lang w:val="en-GB"/>
        </w:rPr>
        <w:instrText xml:space="preserve"> REF DRC \h </w:instrText>
      </w:r>
      <w:r w:rsidRPr="00F72AEE">
        <w:rPr>
          <w:rFonts w:ascii="Cambria" w:eastAsia="Times New Roman" w:hAnsi="Cambria"/>
          <w:lang w:val="en-GB"/>
        </w:rPr>
      </w:r>
      <w:r w:rsidRPr="00F72AEE">
        <w:rPr>
          <w:rFonts w:ascii="Cambria" w:eastAsia="Times New Roman" w:hAnsi="Cambria"/>
          <w:lang w:val="en-GB"/>
        </w:rPr>
        <w:fldChar w:fldCharType="separate"/>
      </w:r>
      <w:r w:rsidRPr="00F72AEE">
        <w:rPr>
          <w:rFonts w:ascii="Cambria" w:eastAsia="Times New Roman" w:hAnsi="Cambria"/>
          <w:shd w:val="clear" w:color="auto" w:fill="C6D9F1"/>
          <w:lang w:val="en-GB"/>
        </w:rPr>
        <w:t>ISO/IEC</w:t>
      </w:r>
      <w:r w:rsidRPr="00F72AEE">
        <w:rPr>
          <w:rFonts w:ascii="Cambria" w:eastAsia="Times New Roman" w:hAnsi="Cambria"/>
          <w:lang w:val="en-GB"/>
        </w:rPr>
        <w:t> </w:t>
      </w:r>
      <w:r w:rsidRPr="00F72AEE">
        <w:rPr>
          <w:rFonts w:ascii="Cambria" w:eastAsia="Times New Roman" w:hAnsi="Cambria"/>
          <w:shd w:val="clear" w:color="auto" w:fill="F2DBDB"/>
          <w:lang w:val="en-GB"/>
        </w:rPr>
        <w:t>23003</w:t>
      </w:r>
      <w:r w:rsidRPr="00F72AEE">
        <w:rPr>
          <w:rFonts w:ascii="Cambria" w:eastAsia="Times New Roman" w:hAnsi="Cambria"/>
          <w:lang w:val="en-GB"/>
        </w:rPr>
        <w:noBreakHyphen/>
      </w:r>
      <w:r w:rsidRPr="00F72AEE">
        <w:rPr>
          <w:rFonts w:ascii="Cambria" w:eastAsia="Times New Roman" w:hAnsi="Cambria"/>
          <w:shd w:val="clear" w:color="auto" w:fill="EAF1DD"/>
          <w:lang w:val="en-GB"/>
        </w:rPr>
        <w:t>4</w:t>
      </w:r>
      <w:r w:rsidRPr="00F72AEE">
        <w:rPr>
          <w:rFonts w:ascii="Cambria" w:eastAsia="Times New Roman" w:hAnsi="Cambria"/>
          <w:lang w:val="en-GB"/>
        </w:rPr>
        <w:fldChar w:fldCharType="end"/>
      </w:r>
      <w:r>
        <w:rPr>
          <w:rFonts w:ascii="Cambria" w:eastAsia="Times New Roman" w:hAnsi="Cambria"/>
          <w:lang w:val="en-GB"/>
        </w:rPr>
        <w:t xml:space="preserve"> utilizes less than 8 bits, the value shall be LSB-aligned with unused bits being set to ‘0’.</w:t>
      </w:r>
    </w:p>
    <w:p w14:paraId="217C26F7" w14:textId="77777777" w:rsidR="00BA5BFB" w:rsidRDefault="00BA5BFB" w:rsidP="00BA5BFB">
      <w:pPr>
        <w:tabs>
          <w:tab w:val="left" w:pos="1440"/>
          <w:tab w:val="left" w:pos="8010"/>
        </w:tabs>
        <w:spacing w:after="220"/>
        <w:ind w:left="720" w:hanging="360"/>
        <w:contextualSpacing/>
        <w:rPr>
          <w:rFonts w:ascii="Cambria" w:eastAsia="Times New Roman" w:hAnsi="Cambria"/>
          <w:lang w:val="en-GB"/>
        </w:rPr>
      </w:pPr>
    </w:p>
    <w:p w14:paraId="32EF8DD3" w14:textId="0519AAA4" w:rsidR="00BA5BFB" w:rsidRDefault="00BA5BFB" w:rsidP="00BA5BFB">
      <w:pPr>
        <w:tabs>
          <w:tab w:val="left" w:pos="1440"/>
          <w:tab w:val="left" w:pos="8010"/>
        </w:tabs>
        <w:spacing w:after="220"/>
        <w:contextualSpacing/>
        <w:rPr>
          <w:rFonts w:ascii="Cambria" w:eastAsia="Times New Roman" w:hAnsi="Cambria"/>
          <w:lang w:val="en-GB"/>
        </w:rPr>
      </w:pPr>
      <w:r>
        <w:rPr>
          <w:rFonts w:ascii="Cambria" w:eastAsia="Times New Roman" w:hAnsi="Cambria"/>
          <w:lang w:val="en-GB"/>
        </w:rPr>
        <w:t>EXAMPLE:</w:t>
      </w:r>
      <w:r>
        <w:rPr>
          <w:rFonts w:ascii="Cambria" w:eastAsia="Times New Roman" w:hAnsi="Cambria"/>
          <w:lang w:val="en-GB"/>
        </w:rPr>
        <w:tab/>
        <w:t xml:space="preserve">If methodDefinition==8 and methodValue==0x1 </w:t>
      </w:r>
      <w:proofErr w:type="gramStart"/>
      <w:r>
        <w:rPr>
          <w:rFonts w:ascii="Cambria" w:eastAsia="Times New Roman" w:hAnsi="Cambria"/>
          <w:lang w:val="en-GB"/>
        </w:rPr>
        <w:t>(</w:t>
      </w:r>
      <w:r w:rsidRPr="00A44FDC">
        <w:rPr>
          <w:rFonts w:ascii="Cambria" w:eastAsia="Times New Roman" w:hAnsi="Cambria"/>
          <w:lang w:val="en-GB"/>
        </w:rPr>
        <w:t>”large</w:t>
      </w:r>
      <w:proofErr w:type="gramEnd"/>
      <w:r w:rsidRPr="00A44FDC">
        <w:rPr>
          <w:rFonts w:ascii="Cambria" w:eastAsia="Times New Roman" w:hAnsi="Cambria"/>
          <w:lang w:val="en-GB"/>
        </w:rPr>
        <w:t xml:space="preserve"> room, X curve monitor</w:t>
      </w:r>
      <w:r>
        <w:rPr>
          <w:rFonts w:ascii="Cambria" w:eastAsia="Times New Roman" w:hAnsi="Cambria"/>
          <w:lang w:val="en-GB"/>
        </w:rPr>
        <w:t>”) then method_value would be written as 0x1 (uimbsf).</w:t>
      </w:r>
    </w:p>
    <w:p w14:paraId="44B3FDD1" w14:textId="11E750FB" w:rsidR="00566895" w:rsidRDefault="00566895" w:rsidP="00566895">
      <w:pPr>
        <w:pStyle w:val="Heading3"/>
      </w:pPr>
      <w:bookmarkStart w:id="658" w:name="_Toc133565856"/>
      <w:r w:rsidRPr="00566895">
        <w:t>Further identified issues w.r.t. semantics</w:t>
      </w:r>
      <w:bookmarkEnd w:id="658"/>
    </w:p>
    <w:p w14:paraId="7CEBF7AB" w14:textId="09928F5B" w:rsidR="00566895" w:rsidRPr="008127A2" w:rsidRDefault="00566895" w:rsidP="00566895">
      <w:pPr>
        <w:spacing w:before="100" w:beforeAutospacing="1" w:after="100" w:afterAutospacing="1"/>
        <w:jc w:val="left"/>
        <w:rPr>
          <w:rFonts w:eastAsia="Times New Roman"/>
          <w:i/>
          <w:iCs/>
        </w:rPr>
      </w:pPr>
      <w:r w:rsidRPr="008127A2">
        <w:rPr>
          <w:rFonts w:eastAsia="Times New Roman"/>
          <w:i/>
          <w:iCs/>
          <w:highlight w:val="yellow"/>
        </w:rPr>
        <w:t>[</w:t>
      </w:r>
      <w:proofErr w:type="gramStart"/>
      <w:r w:rsidRPr="008127A2">
        <w:rPr>
          <w:rFonts w:eastAsia="Times New Roman"/>
          <w:i/>
          <w:iCs/>
          <w:highlight w:val="yellow"/>
        </w:rPr>
        <w:t>Ed.Note</w:t>
      </w:r>
      <w:proofErr w:type="gramEnd"/>
      <w:r w:rsidRPr="008127A2">
        <w:rPr>
          <w:rFonts w:eastAsia="Times New Roman"/>
          <w:i/>
          <w:iCs/>
          <w:highlight w:val="yellow"/>
        </w:rPr>
        <w:t>: This is a first quick analysis on this, there are likely more issues.]</w:t>
      </w:r>
    </w:p>
    <w:p w14:paraId="0097BC09" w14:textId="0F757875" w:rsidR="00566895" w:rsidRPr="001604CC" w:rsidRDefault="00566895" w:rsidP="008127A2">
      <w:pPr>
        <w:pStyle w:val="Heading4"/>
      </w:pPr>
      <w:r w:rsidRPr="001604CC">
        <w:t>general comments</w:t>
      </w:r>
    </w:p>
    <w:p w14:paraId="5815481C" w14:textId="593E5946" w:rsidR="00566895" w:rsidRPr="008127A2" w:rsidRDefault="008F1DC2" w:rsidP="008127A2">
      <w:pPr>
        <w:pStyle w:val="ListParagraph"/>
        <w:numPr>
          <w:ilvl w:val="0"/>
          <w:numId w:val="16"/>
        </w:numPr>
        <w:pBdr>
          <w:top w:val="nil"/>
          <w:left w:val="nil"/>
          <w:bottom w:val="nil"/>
          <w:right w:val="nil"/>
          <w:between w:val="nil"/>
        </w:pBdr>
      </w:pPr>
      <w:r>
        <w:t>S</w:t>
      </w:r>
      <w:r w:rsidR="00566895" w:rsidRPr="008127A2">
        <w:t>emantics for box versions are not used in consistent manner through the spec. Could probably be removed completely after clarifying in the syntax or even better to add the maximum version to the definition.</w:t>
      </w:r>
    </w:p>
    <w:p w14:paraId="437C45C5" w14:textId="6B91B450" w:rsidR="00566895" w:rsidRPr="008127A2" w:rsidRDefault="008F1DC2" w:rsidP="008127A2">
      <w:pPr>
        <w:pStyle w:val="ListParagraph"/>
        <w:numPr>
          <w:ilvl w:val="0"/>
          <w:numId w:val="16"/>
        </w:numPr>
        <w:pBdr>
          <w:top w:val="nil"/>
          <w:left w:val="nil"/>
          <w:bottom w:val="nil"/>
          <w:right w:val="nil"/>
          <w:between w:val="nil"/>
        </w:pBdr>
      </w:pPr>
      <w:r>
        <w:t>C</w:t>
      </w:r>
      <w:r w:rsidR="00566895" w:rsidRPr="008127A2">
        <w:t>onstant fields (fixed values elements) are not consistent, sometimes they appear in semantics sometimes are omitted. e.g.: 8.2.2.3</w:t>
      </w:r>
    </w:p>
    <w:p w14:paraId="721A7AF5" w14:textId="72450D73" w:rsidR="00566895" w:rsidRPr="001604CC" w:rsidRDefault="008F1DC2" w:rsidP="008127A2">
      <w:pPr>
        <w:pStyle w:val="Heading4"/>
      </w:pPr>
      <w:r>
        <w:t>Specific observations</w:t>
      </w:r>
    </w:p>
    <w:tbl>
      <w:tblPr>
        <w:tblStyle w:val="TableGrid"/>
        <w:tblW w:w="0" w:type="auto"/>
        <w:tblLook w:val="04A0" w:firstRow="1" w:lastRow="0" w:firstColumn="1" w:lastColumn="0" w:noHBand="0" w:noVBand="1"/>
      </w:tblPr>
      <w:tblGrid>
        <w:gridCol w:w="1183"/>
        <w:gridCol w:w="3492"/>
        <w:gridCol w:w="4670"/>
      </w:tblGrid>
      <w:tr w:rsidR="00CC5C68" w:rsidRPr="009D1C1D" w14:paraId="0F70A809" w14:textId="77777777" w:rsidTr="008127A2">
        <w:tc>
          <w:tcPr>
            <w:tcW w:w="4675" w:type="dxa"/>
            <w:gridSpan w:val="2"/>
          </w:tcPr>
          <w:p w14:paraId="111A2691" w14:textId="2893E0AA" w:rsidR="00CC5C68" w:rsidRPr="001604CC" w:rsidRDefault="00CC5C68" w:rsidP="00566895">
            <w:pPr>
              <w:spacing w:before="100" w:beforeAutospacing="1" w:after="100" w:afterAutospacing="1"/>
              <w:jc w:val="left"/>
              <w:rPr>
                <w:rFonts w:eastAsia="Times New Roman"/>
                <w:b/>
                <w:bCs/>
              </w:rPr>
            </w:pPr>
            <w:r w:rsidRPr="008127A2">
              <w:rPr>
                <w:rFonts w:eastAsia="Times New Roman"/>
                <w:b/>
                <w:bCs/>
              </w:rPr>
              <w:t>Section</w:t>
            </w:r>
          </w:p>
        </w:tc>
        <w:tc>
          <w:tcPr>
            <w:tcW w:w="4670" w:type="dxa"/>
          </w:tcPr>
          <w:p w14:paraId="3D48083C" w14:textId="3C07C4EA" w:rsidR="00CC5C68" w:rsidRPr="008127A2" w:rsidRDefault="00CC5C68" w:rsidP="00566895">
            <w:pPr>
              <w:spacing w:before="100" w:beforeAutospacing="1" w:after="100" w:afterAutospacing="1"/>
              <w:jc w:val="left"/>
              <w:rPr>
                <w:rFonts w:eastAsia="Times New Roman"/>
                <w:b/>
                <w:bCs/>
              </w:rPr>
            </w:pPr>
            <w:r w:rsidRPr="008127A2">
              <w:rPr>
                <w:rFonts w:eastAsia="Times New Roman"/>
                <w:b/>
                <w:bCs/>
              </w:rPr>
              <w:t>Observation</w:t>
            </w:r>
          </w:p>
        </w:tc>
      </w:tr>
      <w:tr w:rsidR="00CC5C68" w14:paraId="418AA210" w14:textId="77777777" w:rsidTr="008127A2">
        <w:tc>
          <w:tcPr>
            <w:tcW w:w="1183" w:type="dxa"/>
          </w:tcPr>
          <w:p w14:paraId="6FEB2A9F" w14:textId="2A0D44FE" w:rsidR="00CC5C68" w:rsidRDefault="00CC5C68" w:rsidP="001604CC">
            <w:pPr>
              <w:spacing w:before="100" w:beforeAutospacing="1" w:after="100" w:afterAutospacing="1"/>
              <w:jc w:val="left"/>
              <w:rPr>
                <w:rFonts w:eastAsia="Times New Roman"/>
              </w:rPr>
            </w:pPr>
            <w:r w:rsidRPr="00566895">
              <w:rPr>
                <w:rFonts w:eastAsia="Times New Roman"/>
              </w:rPr>
              <w:t>8.1.4.3</w:t>
            </w:r>
          </w:p>
        </w:tc>
        <w:tc>
          <w:tcPr>
            <w:tcW w:w="3492" w:type="dxa"/>
          </w:tcPr>
          <w:p w14:paraId="2B5894FE" w14:textId="574883B3" w:rsidR="00CC5C68" w:rsidRPr="00566895" w:rsidRDefault="005062CE" w:rsidP="00566895">
            <w:pPr>
              <w:spacing w:before="100" w:beforeAutospacing="1" w:after="100" w:afterAutospacing="1"/>
              <w:jc w:val="left"/>
              <w:rPr>
                <w:rFonts w:eastAsia="Times New Roman"/>
              </w:rPr>
            </w:pPr>
            <w:r w:rsidRPr="005062CE">
              <w:rPr>
                <w:rFonts w:eastAsia="Times New Roman"/>
              </w:rPr>
              <w:t>Identified media data box</w:t>
            </w:r>
            <w:r>
              <w:rPr>
                <w:rFonts w:eastAsia="Times New Roman"/>
              </w:rPr>
              <w:t xml:space="preserve"> /</w:t>
            </w:r>
            <w:r>
              <w:rPr>
                <w:rFonts w:eastAsia="Times New Roman"/>
              </w:rPr>
              <w:br/>
              <w:t>Semantics</w:t>
            </w:r>
          </w:p>
        </w:tc>
        <w:tc>
          <w:tcPr>
            <w:tcW w:w="4670" w:type="dxa"/>
          </w:tcPr>
          <w:p w14:paraId="2BCF0F4C" w14:textId="33464F2F" w:rsidR="00CC5C68" w:rsidRDefault="00CC5C68" w:rsidP="00566895">
            <w:pPr>
              <w:spacing w:before="100" w:beforeAutospacing="1" w:after="100" w:afterAutospacing="1"/>
              <w:jc w:val="left"/>
              <w:rPr>
                <w:rFonts w:eastAsia="Times New Roman"/>
              </w:rPr>
            </w:pPr>
            <w:r w:rsidRPr="00566895">
              <w:rPr>
                <w:rFonts w:eastAsia="Times New Roman"/>
              </w:rPr>
              <w:t>Semantics for data missing</w:t>
            </w:r>
          </w:p>
        </w:tc>
      </w:tr>
      <w:tr w:rsidR="00CC5C68" w14:paraId="51495EFD" w14:textId="77777777" w:rsidTr="008127A2">
        <w:tc>
          <w:tcPr>
            <w:tcW w:w="1183" w:type="dxa"/>
          </w:tcPr>
          <w:p w14:paraId="7E781647" w14:textId="65FB9EDC" w:rsidR="00CC5C68" w:rsidRDefault="00CC5C68" w:rsidP="00566895">
            <w:pPr>
              <w:spacing w:before="100" w:beforeAutospacing="1" w:after="100" w:afterAutospacing="1"/>
              <w:jc w:val="left"/>
              <w:rPr>
                <w:rFonts w:eastAsia="Times New Roman"/>
              </w:rPr>
            </w:pPr>
            <w:r w:rsidRPr="00566895">
              <w:rPr>
                <w:rFonts w:eastAsia="Times New Roman"/>
              </w:rPr>
              <w:t>8.13.2</w:t>
            </w:r>
          </w:p>
        </w:tc>
        <w:tc>
          <w:tcPr>
            <w:tcW w:w="3492" w:type="dxa"/>
          </w:tcPr>
          <w:p w14:paraId="636773DD" w14:textId="010A44F4" w:rsidR="00CC5C68" w:rsidRDefault="00CC5C68" w:rsidP="00566895">
            <w:pPr>
              <w:spacing w:before="100" w:beforeAutospacing="1" w:after="100" w:afterAutospacing="1"/>
              <w:jc w:val="left"/>
              <w:rPr>
                <w:rFonts w:eastAsia="Times New Roman"/>
              </w:rPr>
            </w:pPr>
            <w:r w:rsidRPr="00566895">
              <w:rPr>
                <w:rFonts w:eastAsia="Times New Roman"/>
              </w:rPr>
              <w:t>FD item information box</w:t>
            </w:r>
          </w:p>
        </w:tc>
        <w:tc>
          <w:tcPr>
            <w:tcW w:w="4670" w:type="dxa"/>
          </w:tcPr>
          <w:p w14:paraId="5FFB9328" w14:textId="0058A2BA" w:rsidR="00CC5C68" w:rsidRDefault="00CC5C68" w:rsidP="00566895">
            <w:pPr>
              <w:spacing w:before="100" w:beforeAutospacing="1" w:after="100" w:afterAutospacing="1"/>
              <w:jc w:val="left"/>
              <w:rPr>
                <w:rFonts w:eastAsia="Times New Roman"/>
              </w:rPr>
            </w:pPr>
            <w:r>
              <w:rPr>
                <w:rFonts w:eastAsia="Times New Roman"/>
              </w:rPr>
              <w:t>Citation:</w:t>
            </w:r>
            <w:r>
              <w:rPr>
                <w:rFonts w:eastAsia="Times New Roman"/>
              </w:rPr>
              <w:br/>
              <w:t>“</w:t>
            </w:r>
            <w:r w:rsidRPr="00566895">
              <w:rPr>
                <w:rFonts w:eastAsia="Times New Roman"/>
              </w:rPr>
              <w:t>The semantics of the boxes are described where the boxes are documented.</w:t>
            </w:r>
            <w:r>
              <w:rPr>
                <w:rFonts w:eastAsia="Times New Roman"/>
              </w:rPr>
              <w:t>”</w:t>
            </w:r>
          </w:p>
        </w:tc>
      </w:tr>
      <w:tr w:rsidR="00CC5C68" w14:paraId="4536E606" w14:textId="77777777" w:rsidTr="008127A2">
        <w:tc>
          <w:tcPr>
            <w:tcW w:w="1183" w:type="dxa"/>
          </w:tcPr>
          <w:p w14:paraId="06CDFA9D" w14:textId="2D4EA913" w:rsidR="00CC5C68" w:rsidRDefault="00CC5C68" w:rsidP="00566895">
            <w:pPr>
              <w:spacing w:before="100" w:beforeAutospacing="1" w:after="100" w:afterAutospacing="1"/>
              <w:jc w:val="left"/>
              <w:rPr>
                <w:rFonts w:eastAsia="Times New Roman"/>
              </w:rPr>
            </w:pPr>
            <w:r w:rsidRPr="00566895">
              <w:rPr>
                <w:rFonts w:eastAsia="Times New Roman"/>
              </w:rPr>
              <w:t>12.1.5</w:t>
            </w:r>
          </w:p>
        </w:tc>
        <w:tc>
          <w:tcPr>
            <w:tcW w:w="3492" w:type="dxa"/>
          </w:tcPr>
          <w:p w14:paraId="0886B9BC" w14:textId="3DB8FA98" w:rsidR="00CC5C68" w:rsidRDefault="00CC5C68" w:rsidP="00566895">
            <w:pPr>
              <w:spacing w:before="100" w:beforeAutospacing="1" w:after="100" w:afterAutospacing="1"/>
              <w:jc w:val="left"/>
              <w:rPr>
                <w:rFonts w:eastAsia="Times New Roman"/>
              </w:rPr>
            </w:pPr>
            <w:r w:rsidRPr="00566895">
              <w:rPr>
                <w:rFonts w:eastAsia="Times New Roman"/>
              </w:rPr>
              <w:t>Colour information</w:t>
            </w:r>
          </w:p>
        </w:tc>
        <w:tc>
          <w:tcPr>
            <w:tcW w:w="4670" w:type="dxa"/>
          </w:tcPr>
          <w:p w14:paraId="2713FF53" w14:textId="3F883CEE" w:rsidR="00CC5C68" w:rsidRDefault="003C5694" w:rsidP="00566895">
            <w:pPr>
              <w:spacing w:before="100" w:beforeAutospacing="1" w:after="100" w:afterAutospacing="1"/>
              <w:jc w:val="left"/>
              <w:rPr>
                <w:rFonts w:eastAsia="Times New Roman"/>
              </w:rPr>
            </w:pPr>
            <w:r>
              <w:rPr>
                <w:rFonts w:eastAsia="Times New Roman"/>
              </w:rPr>
              <w:t>m</w:t>
            </w:r>
            <w:r w:rsidR="00CC5C68" w:rsidRPr="00566895">
              <w:rPr>
                <w:rFonts w:eastAsia="Times New Roman"/>
              </w:rPr>
              <w:t>issing element name for ICC_profile type ICC_profile type is not defined.</w:t>
            </w:r>
          </w:p>
        </w:tc>
      </w:tr>
      <w:tr w:rsidR="00CC5C68" w14:paraId="240729B5" w14:textId="77777777" w:rsidTr="008127A2">
        <w:tc>
          <w:tcPr>
            <w:tcW w:w="1183" w:type="dxa"/>
          </w:tcPr>
          <w:p w14:paraId="662349F8" w14:textId="0759453B" w:rsidR="00CC5C68" w:rsidRDefault="00CC5C68" w:rsidP="00566895">
            <w:pPr>
              <w:spacing w:before="100" w:beforeAutospacing="1" w:after="100" w:afterAutospacing="1"/>
              <w:jc w:val="left"/>
              <w:rPr>
                <w:rFonts w:eastAsia="Times New Roman"/>
              </w:rPr>
            </w:pPr>
            <w:r w:rsidRPr="00566895">
              <w:rPr>
                <w:rFonts w:eastAsia="Times New Roman"/>
              </w:rPr>
              <w:t>12.1.6</w:t>
            </w:r>
          </w:p>
        </w:tc>
        <w:tc>
          <w:tcPr>
            <w:tcW w:w="3492" w:type="dxa"/>
          </w:tcPr>
          <w:p w14:paraId="3C202315" w14:textId="06C1A295" w:rsidR="00CC5C68" w:rsidRPr="00566895" w:rsidRDefault="00CC5C68" w:rsidP="00566895">
            <w:pPr>
              <w:spacing w:before="100" w:beforeAutospacing="1" w:after="100" w:afterAutospacing="1"/>
              <w:jc w:val="left"/>
              <w:rPr>
                <w:rFonts w:eastAsia="Times New Roman"/>
              </w:rPr>
            </w:pPr>
            <w:r w:rsidRPr="00566895">
              <w:rPr>
                <w:rFonts w:eastAsia="Times New Roman"/>
              </w:rPr>
              <w:t>Content light level</w:t>
            </w:r>
          </w:p>
        </w:tc>
        <w:tc>
          <w:tcPr>
            <w:tcW w:w="4670" w:type="dxa"/>
          </w:tcPr>
          <w:p w14:paraId="72D9AE78" w14:textId="33902675"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4E712893" w14:textId="77777777" w:rsidTr="008127A2">
        <w:tc>
          <w:tcPr>
            <w:tcW w:w="1183" w:type="dxa"/>
          </w:tcPr>
          <w:p w14:paraId="41D7BED3" w14:textId="7683377A" w:rsidR="00CC5C68" w:rsidRDefault="00CC5C68" w:rsidP="00566895">
            <w:pPr>
              <w:spacing w:before="100" w:beforeAutospacing="1" w:after="100" w:afterAutospacing="1"/>
              <w:jc w:val="left"/>
              <w:rPr>
                <w:rFonts w:eastAsia="Times New Roman"/>
              </w:rPr>
            </w:pPr>
            <w:r w:rsidRPr="00566895">
              <w:rPr>
                <w:rFonts w:eastAsia="Times New Roman"/>
              </w:rPr>
              <w:t>12.1.7</w:t>
            </w:r>
          </w:p>
        </w:tc>
        <w:tc>
          <w:tcPr>
            <w:tcW w:w="3492" w:type="dxa"/>
          </w:tcPr>
          <w:p w14:paraId="59C44352" w14:textId="22F439B6" w:rsidR="00CC5C68" w:rsidRPr="00566895" w:rsidRDefault="00CC5C68" w:rsidP="00566895">
            <w:pPr>
              <w:spacing w:before="100" w:beforeAutospacing="1" w:after="100" w:afterAutospacing="1"/>
              <w:jc w:val="left"/>
              <w:rPr>
                <w:rFonts w:eastAsia="Times New Roman"/>
              </w:rPr>
            </w:pPr>
            <w:r w:rsidRPr="00566895">
              <w:rPr>
                <w:rFonts w:eastAsia="Times New Roman"/>
              </w:rPr>
              <w:t>Mastering display colour volume</w:t>
            </w:r>
          </w:p>
        </w:tc>
        <w:tc>
          <w:tcPr>
            <w:tcW w:w="4670" w:type="dxa"/>
          </w:tcPr>
          <w:p w14:paraId="0CC075BA" w14:textId="37EEA888"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539DD764" w14:textId="77777777" w:rsidTr="008127A2">
        <w:tc>
          <w:tcPr>
            <w:tcW w:w="1183" w:type="dxa"/>
          </w:tcPr>
          <w:p w14:paraId="662E7E98" w14:textId="79EEB9C2" w:rsidR="00CC5C68" w:rsidRDefault="00CC5C68" w:rsidP="00566895">
            <w:pPr>
              <w:spacing w:before="100" w:beforeAutospacing="1" w:after="100" w:afterAutospacing="1"/>
              <w:jc w:val="left"/>
              <w:rPr>
                <w:rFonts w:eastAsia="Times New Roman"/>
              </w:rPr>
            </w:pPr>
            <w:r w:rsidRPr="00566895">
              <w:rPr>
                <w:rFonts w:eastAsia="Times New Roman"/>
              </w:rPr>
              <w:t>12.1.8</w:t>
            </w:r>
          </w:p>
        </w:tc>
        <w:tc>
          <w:tcPr>
            <w:tcW w:w="3492" w:type="dxa"/>
          </w:tcPr>
          <w:p w14:paraId="0BDA463C" w14:textId="5659364B" w:rsidR="00CC5C68" w:rsidRPr="00566895" w:rsidRDefault="00CC5C68" w:rsidP="00566895">
            <w:pPr>
              <w:spacing w:before="100" w:beforeAutospacing="1" w:after="100" w:afterAutospacing="1"/>
              <w:jc w:val="left"/>
              <w:rPr>
                <w:rFonts w:eastAsia="Times New Roman"/>
              </w:rPr>
            </w:pPr>
            <w:r w:rsidRPr="00566895">
              <w:rPr>
                <w:rFonts w:eastAsia="Times New Roman"/>
              </w:rPr>
              <w:t>Content colour volume</w:t>
            </w:r>
          </w:p>
        </w:tc>
        <w:tc>
          <w:tcPr>
            <w:tcW w:w="4670" w:type="dxa"/>
          </w:tcPr>
          <w:p w14:paraId="20BB7C57" w14:textId="5957796E"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6B9967BD" w14:textId="77777777" w:rsidTr="008127A2">
        <w:tc>
          <w:tcPr>
            <w:tcW w:w="1183" w:type="dxa"/>
          </w:tcPr>
          <w:p w14:paraId="695D0399" w14:textId="4A55FAA8" w:rsidR="00CC5C68" w:rsidRDefault="00CC5C68" w:rsidP="00566895">
            <w:pPr>
              <w:spacing w:before="100" w:beforeAutospacing="1" w:after="100" w:afterAutospacing="1"/>
              <w:jc w:val="left"/>
              <w:rPr>
                <w:rFonts w:eastAsia="Times New Roman"/>
              </w:rPr>
            </w:pPr>
            <w:r w:rsidRPr="00566895">
              <w:rPr>
                <w:rFonts w:eastAsia="Times New Roman"/>
              </w:rPr>
              <w:t>12.1.9</w:t>
            </w:r>
          </w:p>
        </w:tc>
        <w:tc>
          <w:tcPr>
            <w:tcW w:w="3492" w:type="dxa"/>
          </w:tcPr>
          <w:p w14:paraId="569E6580" w14:textId="5F7DE2FC" w:rsidR="00CC5C68" w:rsidRPr="00566895" w:rsidRDefault="00CC5C68" w:rsidP="00566895">
            <w:pPr>
              <w:spacing w:before="100" w:beforeAutospacing="1" w:after="100" w:afterAutospacing="1"/>
              <w:jc w:val="left"/>
              <w:rPr>
                <w:rFonts w:eastAsia="Times New Roman"/>
              </w:rPr>
            </w:pPr>
            <w:r w:rsidRPr="00566895">
              <w:rPr>
                <w:rFonts w:eastAsia="Times New Roman"/>
              </w:rPr>
              <w:t>Ambient viewing environment</w:t>
            </w:r>
          </w:p>
        </w:tc>
        <w:tc>
          <w:tcPr>
            <w:tcW w:w="4670" w:type="dxa"/>
          </w:tcPr>
          <w:p w14:paraId="305FF07B" w14:textId="4FC51408"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35FBCD4E" w14:textId="77777777" w:rsidTr="008127A2">
        <w:tc>
          <w:tcPr>
            <w:tcW w:w="1183" w:type="dxa"/>
          </w:tcPr>
          <w:p w14:paraId="03E62DAA" w14:textId="6CAC2CFC" w:rsidR="00CC5C68" w:rsidRDefault="00CC5C68" w:rsidP="00566895">
            <w:pPr>
              <w:spacing w:before="100" w:beforeAutospacing="1" w:after="100" w:afterAutospacing="1"/>
              <w:jc w:val="left"/>
              <w:rPr>
                <w:rFonts w:eastAsia="Times New Roman"/>
              </w:rPr>
            </w:pPr>
            <w:r w:rsidRPr="00566895">
              <w:rPr>
                <w:rFonts w:eastAsia="Times New Roman"/>
              </w:rPr>
              <w:t>12.2.3.2/3</w:t>
            </w:r>
          </w:p>
        </w:tc>
        <w:tc>
          <w:tcPr>
            <w:tcW w:w="3492" w:type="dxa"/>
          </w:tcPr>
          <w:p w14:paraId="0570898E" w14:textId="2446BD0E" w:rsidR="00CC5C68" w:rsidRDefault="00CC5C68" w:rsidP="00566895">
            <w:pPr>
              <w:spacing w:before="100" w:beforeAutospacing="1" w:after="100" w:afterAutospacing="1"/>
              <w:jc w:val="left"/>
              <w:rPr>
                <w:rFonts w:eastAsia="Times New Roman"/>
              </w:rPr>
            </w:pPr>
            <w:r>
              <w:rPr>
                <w:rFonts w:eastAsia="Times New Roman"/>
              </w:rPr>
              <w:t>Audio media /</w:t>
            </w:r>
            <w:r>
              <w:rPr>
                <w:rFonts w:eastAsia="Times New Roman"/>
              </w:rPr>
              <w:br/>
              <w:t>Sample Entry /</w:t>
            </w:r>
            <w:r>
              <w:rPr>
                <w:rFonts w:eastAsia="Times New Roman"/>
              </w:rPr>
              <w:br/>
              <w:t>Syntax / Semantics</w:t>
            </w:r>
          </w:p>
        </w:tc>
        <w:tc>
          <w:tcPr>
            <w:tcW w:w="4670" w:type="dxa"/>
          </w:tcPr>
          <w:p w14:paraId="30728F9A" w14:textId="15A8BD3D" w:rsidR="00CC5C68" w:rsidRDefault="00CC5C68" w:rsidP="00566895">
            <w:pPr>
              <w:spacing w:before="100" w:beforeAutospacing="1" w:after="100" w:afterAutospacing="1"/>
              <w:jc w:val="left"/>
              <w:rPr>
                <w:rFonts w:eastAsia="Times New Roman"/>
              </w:rPr>
            </w:pPr>
            <w:r>
              <w:rPr>
                <w:rFonts w:eastAsia="Times New Roman"/>
              </w:rPr>
              <w:t xml:space="preserve">This </w:t>
            </w:r>
            <w:r w:rsidRPr="00566895">
              <w:rPr>
                <w:rFonts w:eastAsia="Times New Roman"/>
              </w:rPr>
              <w:t>is a bit of a mess</w:t>
            </w:r>
          </w:p>
        </w:tc>
      </w:tr>
      <w:tr w:rsidR="00CC5C68" w14:paraId="086286D3" w14:textId="77777777" w:rsidTr="008127A2">
        <w:tc>
          <w:tcPr>
            <w:tcW w:w="1183" w:type="dxa"/>
          </w:tcPr>
          <w:p w14:paraId="6227D3D5" w14:textId="0D578B4A" w:rsidR="00CC5C68" w:rsidRDefault="00CC5C68" w:rsidP="00566895">
            <w:pPr>
              <w:spacing w:before="100" w:beforeAutospacing="1" w:after="100" w:afterAutospacing="1"/>
              <w:jc w:val="left"/>
              <w:rPr>
                <w:rFonts w:eastAsia="Times New Roman"/>
              </w:rPr>
            </w:pPr>
            <w:r w:rsidRPr="00566895">
              <w:rPr>
                <w:rFonts w:eastAsia="Times New Roman"/>
              </w:rPr>
              <w:t>12.3.3.3</w:t>
            </w:r>
          </w:p>
        </w:tc>
        <w:tc>
          <w:tcPr>
            <w:tcW w:w="3492" w:type="dxa"/>
          </w:tcPr>
          <w:p w14:paraId="157A1CD9" w14:textId="72873ECA" w:rsidR="00CC5C68" w:rsidRPr="00566895" w:rsidRDefault="00CC5C68" w:rsidP="00BB3C4F">
            <w:pPr>
              <w:spacing w:before="100" w:beforeAutospacing="1" w:after="100" w:afterAutospacing="1"/>
              <w:jc w:val="left"/>
              <w:rPr>
                <w:rFonts w:eastAsia="Times New Roman"/>
              </w:rPr>
            </w:pPr>
            <w:r>
              <w:rPr>
                <w:rFonts w:eastAsia="Times New Roman"/>
              </w:rPr>
              <w:t>Metadata media /</w:t>
            </w:r>
            <w:r>
              <w:rPr>
                <w:rFonts w:eastAsia="Times New Roman"/>
              </w:rPr>
              <w:br/>
              <w:t>Sample Entry /</w:t>
            </w:r>
            <w:r>
              <w:rPr>
                <w:rFonts w:eastAsia="Times New Roman"/>
              </w:rPr>
              <w:br/>
              <w:t>Semantics</w:t>
            </w:r>
          </w:p>
        </w:tc>
        <w:tc>
          <w:tcPr>
            <w:tcW w:w="4670" w:type="dxa"/>
          </w:tcPr>
          <w:p w14:paraId="2CF6853F" w14:textId="24C2CAB4" w:rsidR="00CC5C68" w:rsidRDefault="003C5694" w:rsidP="001604CC">
            <w:pPr>
              <w:spacing w:before="100" w:beforeAutospacing="1" w:after="100" w:afterAutospacing="1"/>
              <w:jc w:val="left"/>
              <w:rPr>
                <w:rFonts w:eastAsia="Times New Roman"/>
              </w:rPr>
            </w:pPr>
            <w:r>
              <w:rPr>
                <w:rFonts w:eastAsia="Times New Roman"/>
              </w:rPr>
              <w:t>m</w:t>
            </w:r>
            <w:r w:rsidR="00CC5C68" w:rsidRPr="00566895">
              <w:rPr>
                <w:rFonts w:eastAsia="Times New Roman"/>
              </w:rPr>
              <w:t>issing some of the semantics</w:t>
            </w:r>
          </w:p>
        </w:tc>
      </w:tr>
      <w:tr w:rsidR="00CC5C68" w14:paraId="16C320E5" w14:textId="77777777" w:rsidTr="008127A2">
        <w:tc>
          <w:tcPr>
            <w:tcW w:w="1183" w:type="dxa"/>
          </w:tcPr>
          <w:p w14:paraId="584A2C0F" w14:textId="6A26C3EE" w:rsidR="00CC5C68" w:rsidRDefault="00CC5C68" w:rsidP="00566895">
            <w:pPr>
              <w:spacing w:before="100" w:beforeAutospacing="1" w:after="100" w:afterAutospacing="1"/>
              <w:jc w:val="left"/>
              <w:rPr>
                <w:rFonts w:eastAsia="Times New Roman"/>
              </w:rPr>
            </w:pPr>
            <w:r w:rsidRPr="00566895">
              <w:rPr>
                <w:rFonts w:eastAsia="Times New Roman"/>
              </w:rPr>
              <w:t>12.6.3.3</w:t>
            </w:r>
          </w:p>
        </w:tc>
        <w:tc>
          <w:tcPr>
            <w:tcW w:w="3492" w:type="dxa"/>
          </w:tcPr>
          <w:p w14:paraId="179305AF" w14:textId="6C3777C5" w:rsidR="00CC5C68" w:rsidRPr="00566895" w:rsidRDefault="00CC5C68" w:rsidP="00566895">
            <w:pPr>
              <w:spacing w:before="100" w:beforeAutospacing="1" w:after="100" w:afterAutospacing="1"/>
              <w:jc w:val="left"/>
              <w:rPr>
                <w:rFonts w:eastAsia="Times New Roman"/>
              </w:rPr>
            </w:pPr>
            <w:r>
              <w:rPr>
                <w:rFonts w:eastAsia="Times New Roman"/>
              </w:rPr>
              <w:t>Subtitle media /</w:t>
            </w:r>
            <w:r>
              <w:rPr>
                <w:rFonts w:eastAsia="Times New Roman"/>
              </w:rPr>
              <w:br/>
              <w:t>Sample Entry /</w:t>
            </w:r>
            <w:r>
              <w:rPr>
                <w:rFonts w:eastAsia="Times New Roman"/>
              </w:rPr>
              <w:br/>
              <w:t>Semantics</w:t>
            </w:r>
          </w:p>
        </w:tc>
        <w:tc>
          <w:tcPr>
            <w:tcW w:w="4670" w:type="dxa"/>
          </w:tcPr>
          <w:p w14:paraId="30891A4F" w14:textId="6AC13E10" w:rsidR="00CC5C68" w:rsidRDefault="003C5694" w:rsidP="00566895">
            <w:pPr>
              <w:spacing w:before="100" w:beforeAutospacing="1" w:after="100" w:afterAutospacing="1"/>
              <w:jc w:val="left"/>
              <w:rPr>
                <w:rFonts w:eastAsia="Times New Roman"/>
              </w:rPr>
            </w:pPr>
            <w:r>
              <w:rPr>
                <w:rFonts w:eastAsia="Times New Roman"/>
              </w:rPr>
              <w:t>m</w:t>
            </w:r>
            <w:r w:rsidR="00CC5C68" w:rsidRPr="00566895">
              <w:rPr>
                <w:rFonts w:eastAsia="Times New Roman"/>
              </w:rPr>
              <w:t>entions Semantics element which are not define in the syntax</w:t>
            </w:r>
          </w:p>
        </w:tc>
      </w:tr>
    </w:tbl>
    <w:p w14:paraId="2F46D281" w14:textId="2B3D4F54" w:rsidR="00BA5BFB" w:rsidRDefault="00BA5BFB" w:rsidP="00E60446"/>
    <w:p w14:paraId="6A1922FA" w14:textId="3F13AA29" w:rsidR="00304EE7" w:rsidRDefault="00CF77B9" w:rsidP="00A63740">
      <w:pPr>
        <w:pStyle w:val="Heading2"/>
      </w:pPr>
      <w:bookmarkStart w:id="659" w:name="_Toc133565857"/>
      <w:r>
        <w:lastRenderedPageBreak/>
        <w:t>Missing track reference types</w:t>
      </w:r>
      <w:bookmarkEnd w:id="659"/>
    </w:p>
    <w:p w14:paraId="7073AF46" w14:textId="1D624336" w:rsidR="00CF77B9" w:rsidRPr="00A63740" w:rsidRDefault="00CF77B9" w:rsidP="00E60446">
      <w:pPr>
        <w:rPr>
          <w:i/>
          <w:iCs/>
        </w:rPr>
      </w:pPr>
      <w:r w:rsidRPr="00A63740">
        <w:rPr>
          <w:i/>
          <w:iCs/>
        </w:rPr>
        <w:t>https://github.com/MPEGGroup/FileFormat/issues/45</w:t>
      </w:r>
    </w:p>
    <w:p w14:paraId="17B86C6D" w14:textId="6127F0D0" w:rsidR="00CF77B9" w:rsidRDefault="00CF77B9" w:rsidP="00E60446">
      <w:r>
        <w:t>Table I.3 in t</w:t>
      </w:r>
      <w:r w:rsidRPr="00CF77B9">
        <w:t xml:space="preserve">he AMD1 of 23003-4 </w:t>
      </w:r>
      <w:r>
        <w:t>refers to ISOBMFF for the definitions of track reference types 'adda' and 'adrc' as shown below:</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7"/>
        <w:gridCol w:w="1328"/>
        <w:gridCol w:w="988"/>
        <w:gridCol w:w="1188"/>
        <w:gridCol w:w="1284"/>
        <w:gridCol w:w="1188"/>
        <w:gridCol w:w="1089"/>
      </w:tblGrid>
      <w:tr w:rsidR="00CF77B9" w:rsidRPr="00CF77B9" w14:paraId="65821987" w14:textId="77777777" w:rsidTr="00595AA7">
        <w:trPr>
          <w:cantSplit/>
          <w:trHeight w:val="420"/>
          <w:jc w:val="center"/>
        </w:trPr>
        <w:tc>
          <w:tcPr>
            <w:tcW w:w="2487" w:type="dxa"/>
            <w:tcBorders>
              <w:top w:val="single" w:sz="12" w:space="0" w:color="auto"/>
              <w:left w:val="single" w:sz="12" w:space="0" w:color="auto"/>
            </w:tcBorders>
            <w:hideMark/>
          </w:tcPr>
          <w:p w14:paraId="0FB99358" w14:textId="77777777" w:rsidR="00CF77B9" w:rsidRPr="00CF77B9" w:rsidRDefault="00CF77B9" w:rsidP="00CF77B9">
            <w:pPr>
              <w:rPr>
                <w:lang w:val="en-GB"/>
              </w:rPr>
            </w:pPr>
            <w:r w:rsidRPr="00CF77B9">
              <w:rPr>
                <w:lang w:val="en-GB"/>
              </w:rPr>
              <w:t>Track reference for additional audio track</w:t>
            </w:r>
          </w:p>
        </w:tc>
        <w:tc>
          <w:tcPr>
            <w:tcW w:w="1328" w:type="dxa"/>
            <w:tcBorders>
              <w:top w:val="single" w:sz="12" w:space="0" w:color="auto"/>
            </w:tcBorders>
          </w:tcPr>
          <w:p w14:paraId="5D5640C7" w14:textId="77777777" w:rsidR="00CF77B9" w:rsidRPr="00CF77B9" w:rsidRDefault="00CF77B9" w:rsidP="00CF77B9">
            <w:pPr>
              <w:rPr>
                <w:i/>
                <w:lang w:val="en-GB"/>
              </w:rPr>
            </w:pPr>
            <w:r w:rsidRPr="00CF77B9">
              <w:rPr>
                <w:i/>
                <w:lang w:val="en-GB"/>
              </w:rPr>
              <w:t>adda</w:t>
            </w:r>
          </w:p>
        </w:tc>
        <w:tc>
          <w:tcPr>
            <w:tcW w:w="988" w:type="dxa"/>
            <w:tcBorders>
              <w:top w:val="single" w:sz="12" w:space="0" w:color="auto"/>
            </w:tcBorders>
            <w:hideMark/>
          </w:tcPr>
          <w:p w14:paraId="50FFF9C5" w14:textId="77777777" w:rsidR="00CF77B9" w:rsidRPr="00CF77B9" w:rsidRDefault="00CF77B9" w:rsidP="00CF77B9">
            <w:pPr>
              <w:rPr>
                <w:lang w:val="en-GB"/>
              </w:rPr>
            </w:pPr>
            <w:r w:rsidRPr="00CF77B9">
              <w:rPr>
                <w:lang w:val="en-GB"/>
              </w:rPr>
              <w:t>n/a</w:t>
            </w:r>
          </w:p>
        </w:tc>
        <w:tc>
          <w:tcPr>
            <w:tcW w:w="1188" w:type="dxa"/>
            <w:tcBorders>
              <w:top w:val="single" w:sz="12" w:space="0" w:color="auto"/>
            </w:tcBorders>
            <w:hideMark/>
          </w:tcPr>
          <w:p w14:paraId="071DCE7D" w14:textId="77777777" w:rsidR="00CF77B9" w:rsidRPr="00CF77B9" w:rsidRDefault="00CF77B9" w:rsidP="00CF77B9">
            <w:pPr>
              <w:rPr>
                <w:lang w:val="en-GB"/>
              </w:rPr>
            </w:pPr>
            <w:r w:rsidRPr="00CF77B9">
              <w:rPr>
                <w:lang w:val="en-GB"/>
              </w:rPr>
              <w:t>14496-12</w:t>
            </w:r>
          </w:p>
        </w:tc>
        <w:tc>
          <w:tcPr>
            <w:tcW w:w="1284" w:type="dxa"/>
            <w:tcBorders>
              <w:top w:val="single" w:sz="12" w:space="0" w:color="auto"/>
            </w:tcBorders>
            <w:hideMark/>
          </w:tcPr>
          <w:p w14:paraId="1D8755AC" w14:textId="77777777" w:rsidR="00CF77B9" w:rsidRPr="00CF77B9" w:rsidRDefault="00CF77B9" w:rsidP="00CF77B9">
            <w:pPr>
              <w:rPr>
                <w:lang w:val="en-GB"/>
              </w:rPr>
            </w:pPr>
            <w:r w:rsidRPr="00CF77B9">
              <w:rPr>
                <w:lang w:val="en-GB"/>
              </w:rPr>
              <w:t>6.4.5</w:t>
            </w:r>
          </w:p>
        </w:tc>
        <w:tc>
          <w:tcPr>
            <w:tcW w:w="1188" w:type="dxa"/>
            <w:tcBorders>
              <w:top w:val="single" w:sz="12" w:space="0" w:color="auto"/>
            </w:tcBorders>
            <w:hideMark/>
          </w:tcPr>
          <w:p w14:paraId="6BEE6D2A" w14:textId="77777777" w:rsidR="00CF77B9" w:rsidRPr="00CF77B9" w:rsidRDefault="00CF77B9" w:rsidP="00CF77B9">
            <w:pPr>
              <w:rPr>
                <w:vertAlign w:val="superscript"/>
                <w:lang w:val="en-GB"/>
              </w:rPr>
            </w:pPr>
            <w:r w:rsidRPr="00CF77B9">
              <w:rPr>
                <w:lang w:val="en-GB"/>
              </w:rPr>
              <w:t>a</w:t>
            </w:r>
          </w:p>
        </w:tc>
        <w:tc>
          <w:tcPr>
            <w:tcW w:w="1089" w:type="dxa"/>
            <w:tcBorders>
              <w:top w:val="single" w:sz="12" w:space="0" w:color="auto"/>
              <w:right w:val="single" w:sz="12" w:space="0" w:color="auto"/>
            </w:tcBorders>
            <w:hideMark/>
          </w:tcPr>
          <w:p w14:paraId="34DEE19D" w14:textId="77777777" w:rsidR="00CF77B9" w:rsidRPr="00CF77B9" w:rsidRDefault="00CF77B9" w:rsidP="00CF77B9">
            <w:pPr>
              <w:rPr>
                <w:lang w:val="en-GB"/>
              </w:rPr>
            </w:pPr>
            <w:r w:rsidRPr="00CF77B9">
              <w:rPr>
                <w:lang w:val="en-GB"/>
              </w:rPr>
              <w:t>a</w:t>
            </w:r>
          </w:p>
        </w:tc>
      </w:tr>
      <w:tr w:rsidR="00CF77B9" w:rsidRPr="00CF77B9" w14:paraId="0BE87E2E" w14:textId="77777777" w:rsidTr="00595AA7">
        <w:trPr>
          <w:cantSplit/>
          <w:trHeight w:val="595"/>
          <w:jc w:val="center"/>
        </w:trPr>
        <w:tc>
          <w:tcPr>
            <w:tcW w:w="2487" w:type="dxa"/>
            <w:tcBorders>
              <w:left w:val="single" w:sz="12" w:space="0" w:color="auto"/>
            </w:tcBorders>
            <w:hideMark/>
          </w:tcPr>
          <w:p w14:paraId="4B1A338C" w14:textId="77777777" w:rsidR="00CF77B9" w:rsidRPr="00CF77B9" w:rsidRDefault="00CF77B9" w:rsidP="00CF77B9">
            <w:pPr>
              <w:rPr>
                <w:lang w:val="en-GB"/>
              </w:rPr>
            </w:pPr>
            <w:r w:rsidRPr="00CF77B9">
              <w:rPr>
                <w:lang w:val="en-GB"/>
              </w:rPr>
              <w:t>Track reference for DRC metadata track</w:t>
            </w:r>
          </w:p>
        </w:tc>
        <w:tc>
          <w:tcPr>
            <w:tcW w:w="1328" w:type="dxa"/>
          </w:tcPr>
          <w:p w14:paraId="47386417" w14:textId="77777777" w:rsidR="00CF77B9" w:rsidRPr="00CF77B9" w:rsidRDefault="00CF77B9" w:rsidP="00CF77B9">
            <w:pPr>
              <w:rPr>
                <w:i/>
                <w:lang w:val="en-GB"/>
              </w:rPr>
            </w:pPr>
            <w:r w:rsidRPr="00CF77B9">
              <w:rPr>
                <w:i/>
                <w:lang w:val="en-GB"/>
              </w:rPr>
              <w:t>adrc</w:t>
            </w:r>
          </w:p>
        </w:tc>
        <w:tc>
          <w:tcPr>
            <w:tcW w:w="988" w:type="dxa"/>
            <w:hideMark/>
          </w:tcPr>
          <w:p w14:paraId="5964A537" w14:textId="77777777" w:rsidR="00CF77B9" w:rsidRPr="00CF77B9" w:rsidRDefault="00CF77B9" w:rsidP="00CF77B9">
            <w:pPr>
              <w:rPr>
                <w:lang w:val="en-GB"/>
              </w:rPr>
            </w:pPr>
            <w:r w:rsidRPr="00CF77B9">
              <w:rPr>
                <w:lang w:val="en-GB"/>
              </w:rPr>
              <w:t>n/a</w:t>
            </w:r>
          </w:p>
        </w:tc>
        <w:tc>
          <w:tcPr>
            <w:tcW w:w="1188" w:type="dxa"/>
            <w:hideMark/>
          </w:tcPr>
          <w:p w14:paraId="0523072D" w14:textId="77777777" w:rsidR="00CF77B9" w:rsidRPr="00CF77B9" w:rsidRDefault="00CF77B9" w:rsidP="00CF77B9">
            <w:pPr>
              <w:rPr>
                <w:lang w:val="en-GB"/>
              </w:rPr>
            </w:pPr>
            <w:r w:rsidRPr="00CF77B9">
              <w:rPr>
                <w:lang w:val="en-GB"/>
              </w:rPr>
              <w:t>14496-12</w:t>
            </w:r>
          </w:p>
        </w:tc>
        <w:tc>
          <w:tcPr>
            <w:tcW w:w="1284" w:type="dxa"/>
            <w:hideMark/>
          </w:tcPr>
          <w:p w14:paraId="2BD6F4CF" w14:textId="77777777" w:rsidR="00CF77B9" w:rsidRPr="00CF77B9" w:rsidRDefault="00CF77B9" w:rsidP="00CF77B9">
            <w:pPr>
              <w:rPr>
                <w:lang w:val="en-GB"/>
              </w:rPr>
            </w:pPr>
            <w:r w:rsidRPr="00CF77B9">
              <w:rPr>
                <w:lang w:val="en-GB"/>
              </w:rPr>
              <w:t>6.1.1</w:t>
            </w:r>
          </w:p>
        </w:tc>
        <w:tc>
          <w:tcPr>
            <w:tcW w:w="1188" w:type="dxa"/>
            <w:hideMark/>
          </w:tcPr>
          <w:p w14:paraId="707A6A29" w14:textId="77777777" w:rsidR="00CF77B9" w:rsidRPr="00CF77B9" w:rsidRDefault="00CF77B9" w:rsidP="00CF77B9">
            <w:pPr>
              <w:rPr>
                <w:lang w:val="en-GB"/>
              </w:rPr>
            </w:pPr>
            <w:r w:rsidRPr="00CF77B9">
              <w:rPr>
                <w:lang w:val="en-GB"/>
              </w:rPr>
              <w:t> </w:t>
            </w:r>
          </w:p>
        </w:tc>
        <w:tc>
          <w:tcPr>
            <w:tcW w:w="1089" w:type="dxa"/>
            <w:tcBorders>
              <w:right w:val="single" w:sz="12" w:space="0" w:color="auto"/>
            </w:tcBorders>
            <w:hideMark/>
          </w:tcPr>
          <w:p w14:paraId="2347933E" w14:textId="77777777" w:rsidR="00CF77B9" w:rsidRPr="00CF77B9" w:rsidRDefault="00CF77B9" w:rsidP="00CF77B9">
            <w:pPr>
              <w:rPr>
                <w:lang w:val="en-GB"/>
              </w:rPr>
            </w:pPr>
            <w:r w:rsidRPr="00CF77B9">
              <w:rPr>
                <w:lang w:val="en-GB"/>
              </w:rPr>
              <w:t>b</w:t>
            </w:r>
          </w:p>
        </w:tc>
      </w:tr>
    </w:tbl>
    <w:p w14:paraId="007915E1" w14:textId="46408C87" w:rsidR="00CF77B9" w:rsidRDefault="00CF77B9" w:rsidP="00CF77B9">
      <w:r>
        <w:t>However, ISOBMFF does not define those track reference types in</w:t>
      </w:r>
      <w:r w:rsidRPr="00CF77B9">
        <w:t xml:space="preserve"> clauses 6.x.x.</w:t>
      </w:r>
      <w:r>
        <w:t xml:space="preserve"> </w:t>
      </w:r>
      <w:r w:rsidRPr="00CF77B9">
        <w:t xml:space="preserve">In </w:t>
      </w:r>
      <w:r>
        <w:t>ISOBMFF specification</w:t>
      </w:r>
      <w:r w:rsidRPr="00CF77B9">
        <w:t xml:space="preserve"> </w:t>
      </w:r>
      <w:r>
        <w:t>'</w:t>
      </w:r>
      <w:r w:rsidRPr="00CF77B9">
        <w:t>adda</w:t>
      </w:r>
      <w:r>
        <w:t>'</w:t>
      </w:r>
      <w:r w:rsidRPr="00CF77B9">
        <w:t xml:space="preserve"> is mentioned in clause 12.2.6</w:t>
      </w:r>
      <w:r>
        <w:t xml:space="preserve"> and it should be considered to </w:t>
      </w:r>
      <w:r w:rsidRPr="00CF77B9">
        <w:t xml:space="preserve">add </w:t>
      </w:r>
      <w:r>
        <w:t>'</w:t>
      </w:r>
      <w:r w:rsidRPr="00CF77B9">
        <w:t>adda</w:t>
      </w:r>
      <w:r>
        <w:t>'</w:t>
      </w:r>
      <w:r w:rsidRPr="00CF77B9">
        <w:t xml:space="preserve"> entry to section 8.3.3.3 to keep all track references defined in Part 12 in one place.</w:t>
      </w:r>
      <w:r>
        <w:t xml:space="preserve"> In addition to that a definition of 'adrc' should be clarified between ISOBMFF and 23003-4.</w:t>
      </w:r>
    </w:p>
    <w:p w14:paraId="0BC14CB9" w14:textId="1C85FDE4" w:rsidR="004927BC" w:rsidRDefault="004927BC" w:rsidP="004927BC">
      <w:pPr>
        <w:pStyle w:val="Heading2"/>
      </w:pPr>
      <w:bookmarkStart w:id="660" w:name="_Toc133565858"/>
      <w:r>
        <w:t>Missing definition of random accessible sample</w:t>
      </w:r>
      <w:bookmarkEnd w:id="660"/>
    </w:p>
    <w:p w14:paraId="5B69D8D6" w14:textId="5521C808" w:rsidR="004927BC" w:rsidRPr="004927BC" w:rsidRDefault="004927BC" w:rsidP="00CF77B9">
      <w:pPr>
        <w:rPr>
          <w:i/>
          <w:iCs/>
        </w:rPr>
      </w:pPr>
      <w:r w:rsidRPr="004927BC">
        <w:rPr>
          <w:i/>
          <w:iCs/>
        </w:rPr>
        <w:t xml:space="preserve">per comment FI_32-057 </w:t>
      </w:r>
      <w:r w:rsidR="008B08F8">
        <w:rPr>
          <w:i/>
          <w:iCs/>
        </w:rPr>
        <w:t>(</w:t>
      </w:r>
      <w:r w:rsidR="008D29B8">
        <w:rPr>
          <w:i/>
          <w:iCs/>
        </w:rPr>
        <w:t>m63470: “</w:t>
      </w:r>
      <w:r w:rsidR="008D29B8" w:rsidRPr="008D29B8">
        <w:rPr>
          <w:i/>
          <w:iCs/>
        </w:rPr>
        <w:t>Summary of Voting on ISO/IEC DIS 14496-12 (Ed.8)</w:t>
      </w:r>
      <w:r w:rsidR="008D29B8">
        <w:rPr>
          <w:i/>
          <w:iCs/>
        </w:rPr>
        <w:t>”</w:t>
      </w:r>
      <w:r w:rsidR="008B08F8">
        <w:rPr>
          <w:i/>
          <w:iCs/>
        </w:rPr>
        <w:t>)</w:t>
      </w:r>
    </w:p>
    <w:p w14:paraId="7F454AA8" w14:textId="3EDA65CB" w:rsidR="004927BC" w:rsidRDefault="004927BC" w:rsidP="00CF77B9">
      <w:r>
        <w:t>The comment stated:</w:t>
      </w:r>
    </w:p>
    <w:p w14:paraId="5B800066" w14:textId="7B1271C0" w:rsidR="004927BC" w:rsidRDefault="004927BC" w:rsidP="00B90094">
      <w:pPr>
        <w:ind w:firstLine="720"/>
      </w:pPr>
      <w:r>
        <w:t>It is unclear what is a random accessible sample.</w:t>
      </w:r>
    </w:p>
    <w:p w14:paraId="45A41C0D" w14:textId="3E67DB89" w:rsidR="004927BC" w:rsidRDefault="004927BC" w:rsidP="00CF77B9">
      <w:r>
        <w:t>Proposal:</w:t>
      </w:r>
    </w:p>
    <w:p w14:paraId="315DE273" w14:textId="73833225" w:rsidR="004927BC" w:rsidRDefault="004927BC" w:rsidP="00B90094">
      <w:pPr>
        <w:ind w:left="720"/>
      </w:pPr>
      <w:r>
        <w:t>Define a random accessible sample. Since the term is only used in A.11, the definition can be a part of the A.11 text.</w:t>
      </w:r>
    </w:p>
    <w:p w14:paraId="608D7DA7" w14:textId="4ED7A492" w:rsidR="00D14EF9" w:rsidRDefault="00D14EF9" w:rsidP="00D14EF9">
      <w:pPr>
        <w:pStyle w:val="Heading2"/>
      </w:pPr>
      <w:bookmarkStart w:id="661" w:name="_Toc133565859"/>
      <w:r w:rsidRPr="00D14EF9">
        <w:t>Some box definitions don't have quantity and mandatory</w:t>
      </w:r>
      <w:bookmarkEnd w:id="661"/>
    </w:p>
    <w:p w14:paraId="07996515" w14:textId="3D3B2A6A" w:rsidR="00D14EF9" w:rsidRPr="00D14EF9" w:rsidRDefault="00000000" w:rsidP="00CF77B9">
      <w:pPr>
        <w:rPr>
          <w:i/>
          <w:iCs/>
        </w:rPr>
      </w:pPr>
      <w:hyperlink r:id="rId24" w:history="1">
        <w:r w:rsidR="00D14EF9" w:rsidRPr="00D14EF9">
          <w:rPr>
            <w:i/>
            <w:iCs/>
          </w:rPr>
          <w:t>https://github.com/MPEGGroup/FileFormat/issues/64</w:t>
        </w:r>
      </w:hyperlink>
    </w:p>
    <w:p w14:paraId="7FA677A2" w14:textId="77777777" w:rsidR="00795437" w:rsidRPr="004655F4" w:rsidRDefault="00795437" w:rsidP="00795437">
      <w:pPr>
        <w:shd w:val="clear" w:color="auto" w:fill="FFFFFF"/>
        <w:spacing w:after="240"/>
        <w:jc w:val="left"/>
      </w:pPr>
      <w:r w:rsidRPr="004655F4">
        <w:t>Some boxes are defined without the usual:</w:t>
      </w:r>
    </w:p>
    <w:p w14:paraId="30487B03" w14:textId="626CD28A" w:rsidR="00795437" w:rsidRPr="00B90094" w:rsidRDefault="00795437" w:rsidP="00795437">
      <w:pPr>
        <w:shd w:val="clear" w:color="auto" w:fill="FFFFFF"/>
        <w:jc w:val="left"/>
        <w:rPr>
          <w:rFonts w:ascii="Cambria" w:eastAsia="Times New Roman" w:hAnsi="Cambria"/>
          <w:sz w:val="22"/>
          <w:szCs w:val="22"/>
          <w:lang w:val="en-GB"/>
        </w:rPr>
      </w:pPr>
      <w:r w:rsidRPr="00B90094">
        <w:rPr>
          <w:rFonts w:ascii="Cambria" w:eastAsia="Times New Roman" w:hAnsi="Cambria"/>
          <w:sz w:val="22"/>
          <w:szCs w:val="22"/>
          <w:lang w:val="en-GB"/>
        </w:rPr>
        <w:t>Box Type:</w:t>
      </w:r>
      <w:r w:rsidR="004655F4" w:rsidRPr="00A0219B">
        <w:tab/>
      </w:r>
      <w:r w:rsidRPr="00B90094">
        <w:rPr>
          <w:rFonts w:ascii="Cambria" w:eastAsia="Times New Roman" w:hAnsi="Cambria"/>
          <w:sz w:val="22"/>
          <w:szCs w:val="22"/>
          <w:lang w:val="en-GB"/>
        </w:rPr>
        <w:t>...</w:t>
      </w:r>
      <w:r w:rsidRPr="00B90094">
        <w:rPr>
          <w:rFonts w:ascii="Cambria" w:eastAsia="Times New Roman" w:hAnsi="Cambria"/>
          <w:sz w:val="22"/>
          <w:szCs w:val="22"/>
          <w:lang w:val="en-GB"/>
        </w:rPr>
        <w:br/>
        <w:t>Container:</w:t>
      </w:r>
      <w:r w:rsidR="004655F4" w:rsidRPr="00A0219B">
        <w:tab/>
      </w:r>
      <w:r w:rsidRPr="00B90094">
        <w:rPr>
          <w:rFonts w:ascii="Cambria" w:eastAsia="Times New Roman" w:hAnsi="Cambria"/>
          <w:sz w:val="22"/>
          <w:szCs w:val="22"/>
          <w:lang w:val="en-GB"/>
        </w:rPr>
        <w:t>...</w:t>
      </w:r>
      <w:r w:rsidRPr="00B90094">
        <w:rPr>
          <w:rFonts w:ascii="Cambria" w:eastAsia="Times New Roman" w:hAnsi="Cambria"/>
          <w:sz w:val="22"/>
          <w:szCs w:val="22"/>
          <w:lang w:val="en-GB"/>
        </w:rPr>
        <w:br/>
        <w:t>Mandatory:</w:t>
      </w:r>
      <w:r w:rsidR="004655F4" w:rsidRPr="00A0219B">
        <w:tab/>
      </w:r>
      <w:r w:rsidRPr="00B90094">
        <w:rPr>
          <w:rFonts w:ascii="Cambria" w:eastAsia="Times New Roman" w:hAnsi="Cambria"/>
          <w:sz w:val="22"/>
          <w:szCs w:val="22"/>
          <w:lang w:val="en-GB"/>
        </w:rPr>
        <w:t>...</w:t>
      </w:r>
      <w:r w:rsidRPr="00B90094">
        <w:rPr>
          <w:rFonts w:ascii="Cambria" w:eastAsia="Times New Roman" w:hAnsi="Cambria"/>
          <w:sz w:val="22"/>
          <w:szCs w:val="22"/>
          <w:lang w:val="en-GB"/>
        </w:rPr>
        <w:br/>
        <w:t>Quantity:</w:t>
      </w:r>
      <w:r w:rsidR="004655F4" w:rsidRPr="00A0219B">
        <w:tab/>
      </w:r>
      <w:r w:rsidRPr="00B90094">
        <w:rPr>
          <w:rFonts w:ascii="Cambria" w:eastAsia="Times New Roman" w:hAnsi="Cambria"/>
          <w:sz w:val="22"/>
          <w:szCs w:val="22"/>
          <w:lang w:val="en-GB"/>
        </w:rPr>
        <w:t>...</w:t>
      </w:r>
    </w:p>
    <w:p w14:paraId="57F258DD" w14:textId="3236CAC5" w:rsidR="004655F4" w:rsidRDefault="00795437" w:rsidP="004655F4">
      <w:pPr>
        <w:pBdr>
          <w:top w:val="nil"/>
          <w:left w:val="nil"/>
          <w:bottom w:val="nil"/>
          <w:right w:val="nil"/>
          <w:between w:val="nil"/>
        </w:pBdr>
      </w:pPr>
      <w:r w:rsidRPr="004655F4">
        <w:t>Examples are</w:t>
      </w:r>
      <w:r w:rsidR="004655F4">
        <w:t xml:space="preserve"> </w:t>
      </w:r>
      <w:r w:rsidR="008E0384" w:rsidRPr="003670FB">
        <w:rPr>
          <w:rStyle w:val="codeChar"/>
        </w:rPr>
        <w:t>'</w:t>
      </w:r>
      <w:r w:rsidRPr="00B90094">
        <w:rPr>
          <w:rStyle w:val="codeChar"/>
          <w:sz w:val="22"/>
          <w:szCs w:val="20"/>
        </w:rPr>
        <w:t>pasp</w:t>
      </w:r>
      <w:r w:rsidR="008E0384" w:rsidRPr="003670FB">
        <w:rPr>
          <w:rStyle w:val="codeChar"/>
        </w:rPr>
        <w:t>'</w:t>
      </w:r>
      <w:r w:rsidR="004655F4">
        <w:t xml:space="preserve"> </w:t>
      </w:r>
      <w:r w:rsidRPr="004655F4">
        <w:t>and</w:t>
      </w:r>
      <w:r w:rsidR="004655F4">
        <w:t xml:space="preserve"> </w:t>
      </w:r>
      <w:r w:rsidR="008E0384" w:rsidRPr="003670FB">
        <w:rPr>
          <w:rStyle w:val="codeChar"/>
        </w:rPr>
        <w:t>'</w:t>
      </w:r>
      <w:r w:rsidRPr="00B90094">
        <w:rPr>
          <w:rStyle w:val="codeChar"/>
          <w:sz w:val="22"/>
          <w:szCs w:val="20"/>
        </w:rPr>
        <w:t>colr</w:t>
      </w:r>
      <w:r w:rsidR="008E0384" w:rsidRPr="003670FB">
        <w:rPr>
          <w:rStyle w:val="codeChar"/>
        </w:rPr>
        <w:t>'</w:t>
      </w:r>
      <w:r w:rsidRPr="004655F4">
        <w:t>.</w:t>
      </w:r>
    </w:p>
    <w:p w14:paraId="67A3F0FD" w14:textId="71586109" w:rsidR="00795437" w:rsidRPr="004655F4" w:rsidRDefault="00795437" w:rsidP="00B90094">
      <w:pPr>
        <w:pBdr>
          <w:top w:val="nil"/>
          <w:left w:val="nil"/>
          <w:bottom w:val="nil"/>
          <w:right w:val="nil"/>
          <w:between w:val="nil"/>
        </w:pBdr>
      </w:pPr>
      <w:r w:rsidRPr="004655F4">
        <w:t xml:space="preserve">This could be clarified. For </w:t>
      </w:r>
      <w:r w:rsidR="004655F4" w:rsidRPr="004655F4">
        <w:t>example,</w:t>
      </w:r>
      <w:r w:rsidR="004655F4">
        <w:t xml:space="preserve"> </w:t>
      </w:r>
      <w:r w:rsidR="008E0384" w:rsidRPr="003670FB">
        <w:rPr>
          <w:rStyle w:val="codeChar"/>
        </w:rPr>
        <w:t>'</w:t>
      </w:r>
      <w:r w:rsidRPr="00B90094">
        <w:rPr>
          <w:rStyle w:val="codeChar"/>
          <w:sz w:val="22"/>
          <w:szCs w:val="20"/>
        </w:rPr>
        <w:t>colr</w:t>
      </w:r>
      <w:r w:rsidR="008E0384" w:rsidRPr="003670FB">
        <w:rPr>
          <w:rStyle w:val="codeChar"/>
        </w:rPr>
        <w:t>'</w:t>
      </w:r>
      <w:r w:rsidR="004655F4">
        <w:t xml:space="preserve"> </w:t>
      </w:r>
      <w:r w:rsidRPr="004655F4">
        <w:t>is possible as an item property too, with a complex cardinality.</w:t>
      </w:r>
    </w:p>
    <w:p w14:paraId="28EADD9B" w14:textId="5CC84343" w:rsidR="00795437" w:rsidRDefault="004655F4" w:rsidP="00B90094">
      <w:pPr>
        <w:pBdr>
          <w:top w:val="nil"/>
          <w:left w:val="nil"/>
          <w:bottom w:val="nil"/>
          <w:right w:val="nil"/>
          <w:between w:val="nil"/>
        </w:pBdr>
      </w:pPr>
      <w:r w:rsidRPr="004655F4">
        <w:t>At MPEG142, it was also mentioned that having an indication (for all boxes) of the max version currently defined would be helpful.</w:t>
      </w:r>
    </w:p>
    <w:p w14:paraId="1689E2BD" w14:textId="2323E7F5" w:rsidR="00D14EF9" w:rsidRDefault="00230C71" w:rsidP="00B667C8">
      <w:pPr>
        <w:pStyle w:val="Heading2"/>
      </w:pPr>
      <w:bookmarkStart w:id="662" w:name="_Toc133565860"/>
      <w:r>
        <w:t>On disabling playback of event-based media by l</w:t>
      </w:r>
      <w:r w:rsidR="00F70606">
        <w:t>egacy players</w:t>
      </w:r>
      <w:bookmarkEnd w:id="662"/>
    </w:p>
    <w:p w14:paraId="5D1206E9" w14:textId="6949F11A" w:rsidR="00D14EF9" w:rsidRPr="00D14EF9" w:rsidRDefault="00000000" w:rsidP="00CF77B9">
      <w:pPr>
        <w:rPr>
          <w:i/>
          <w:iCs/>
        </w:rPr>
      </w:pPr>
      <w:hyperlink r:id="rId25" w:history="1">
        <w:r w:rsidR="00D14EF9" w:rsidRPr="00D14EF9">
          <w:rPr>
            <w:i/>
            <w:iCs/>
          </w:rPr>
          <w:t>http://mpeg.expert/software/MPEG/Systems/FileFormat/isobmff/-/issues/184</w:t>
        </w:r>
      </w:hyperlink>
    </w:p>
    <w:p w14:paraId="03C501F1" w14:textId="472C2A8E" w:rsidR="001025E0" w:rsidRPr="001025E0" w:rsidRDefault="001025E0" w:rsidP="00B90094">
      <w:pPr>
        <w:pStyle w:val="Heading3"/>
      </w:pPr>
      <w:bookmarkStart w:id="663" w:name="_Toc133565861"/>
      <w:r>
        <w:lastRenderedPageBreak/>
        <w:t>A</w:t>
      </w:r>
      <w:r w:rsidRPr="001025E0">
        <w:t>llow for a track reference ID to be 0</w:t>
      </w:r>
      <w:bookmarkEnd w:id="663"/>
    </w:p>
    <w:p w14:paraId="0328571C" w14:textId="77777777" w:rsidR="007708A6" w:rsidRPr="00B667C8" w:rsidRDefault="007708A6" w:rsidP="00B90094">
      <w:pPr>
        <w:pStyle w:val="Heading4"/>
      </w:pPr>
      <w:r w:rsidRPr="00B667C8">
        <w:t>Original proposal:</w:t>
      </w:r>
    </w:p>
    <w:p w14:paraId="08042055" w14:textId="54632B31" w:rsidR="001025E0" w:rsidRPr="00B90094" w:rsidRDefault="007708A6" w:rsidP="00B90094">
      <w:pPr>
        <w:pBdr>
          <w:top w:val="nil"/>
          <w:left w:val="nil"/>
          <w:bottom w:val="nil"/>
          <w:right w:val="nil"/>
          <w:between w:val="nil"/>
        </w:pBdr>
      </w:pPr>
      <w:r w:rsidRPr="00B90094">
        <w:t>If an event-based media track is expected not to be synchronized with other tracks and to be ignored by the legacy players</w:t>
      </w:r>
      <w:r w:rsidR="001025E0" w:rsidRPr="00B90094">
        <w:t xml:space="preserve">, </w:t>
      </w:r>
      <w:r w:rsidR="001B1977">
        <w:t xml:space="preserve">part 14 of ISO/IEC 14496 (MP4FF) specifies to </w:t>
      </w:r>
      <w:r w:rsidR="001025E0" w:rsidRPr="00B90094">
        <w:t xml:space="preserve">signal </w:t>
      </w:r>
      <w:r w:rsidR="001B1977">
        <w:t>a</w:t>
      </w:r>
      <w:r w:rsidR="001025E0" w:rsidRPr="00B90094">
        <w:t xml:space="preserve"> sync track reference with the value 0 </w:t>
      </w:r>
      <w:r w:rsidR="00926ECB" w:rsidRPr="00B90094">
        <w:t>(</w:t>
      </w:r>
      <w:r w:rsidR="001025E0" w:rsidRPr="00B90094">
        <w:t>as described in the contribution m62599</w:t>
      </w:r>
      <w:r w:rsidR="00926ECB" w:rsidRPr="00B90094">
        <w:t>)</w:t>
      </w:r>
      <w:r w:rsidRPr="00B90094">
        <w:t>.</w:t>
      </w:r>
      <w:r w:rsidR="00FF00CB">
        <w:t xml:space="preserve"> </w:t>
      </w:r>
      <w:r w:rsidR="00FF00CB">
        <w:rPr>
          <w:rFonts w:hint="eastAsia"/>
          <w:lang w:eastAsia="ja-JP"/>
        </w:rPr>
        <w:t xml:space="preserve">This </w:t>
      </w:r>
      <w:r w:rsidR="00FF00CB">
        <w:rPr>
          <w:lang w:eastAsia="ja-JP"/>
        </w:rPr>
        <w:t xml:space="preserve">definition </w:t>
      </w:r>
      <w:r w:rsidR="00FF00CB">
        <w:rPr>
          <w:rFonts w:hint="eastAsia"/>
          <w:lang w:eastAsia="ja-JP"/>
        </w:rPr>
        <w:t>co</w:t>
      </w:r>
      <w:r w:rsidR="00FF00CB">
        <w:rPr>
          <w:lang w:eastAsia="ja-JP"/>
        </w:rPr>
        <w:t xml:space="preserve">uld </w:t>
      </w:r>
      <w:r w:rsidR="0021395C">
        <w:rPr>
          <w:lang w:eastAsia="ja-JP"/>
        </w:rPr>
        <w:t xml:space="preserve">be </w:t>
      </w:r>
      <w:r w:rsidR="00FF00CB">
        <w:rPr>
          <w:lang w:eastAsia="ja-JP"/>
        </w:rPr>
        <w:t>reuse</w:t>
      </w:r>
      <w:r w:rsidR="0021395C">
        <w:rPr>
          <w:lang w:eastAsia="ja-JP"/>
        </w:rPr>
        <w:t>d</w:t>
      </w:r>
      <w:r w:rsidR="00FF00CB">
        <w:rPr>
          <w:lang w:eastAsia="ja-JP"/>
        </w:rPr>
        <w:t xml:space="preserve"> for the above</w:t>
      </w:r>
      <w:r w:rsidR="00E62F6E">
        <w:rPr>
          <w:lang w:eastAsia="ja-JP"/>
        </w:rPr>
        <w:t xml:space="preserve"> </w:t>
      </w:r>
      <w:r w:rsidR="00FF00CB">
        <w:rPr>
          <w:lang w:eastAsia="ja-JP"/>
        </w:rPr>
        <w:t>purpose and should be defined in ISO base media file format.</w:t>
      </w:r>
    </w:p>
    <w:p w14:paraId="6D6621CD" w14:textId="423D1FFC" w:rsidR="001025E0" w:rsidRPr="00B667C8" w:rsidRDefault="004C43FD" w:rsidP="00B90094">
      <w:pPr>
        <w:pStyle w:val="Heading4"/>
      </w:pPr>
      <w:r>
        <w:t>References / Citation</w:t>
      </w:r>
      <w:r w:rsidR="00AC6AE8">
        <w:t>s</w:t>
      </w:r>
      <w:r w:rsidR="007708A6" w:rsidRPr="00B667C8">
        <w:t>:</w:t>
      </w:r>
    </w:p>
    <w:p w14:paraId="62D72F5C" w14:textId="77777777" w:rsidR="00221008" w:rsidRDefault="001025E0" w:rsidP="004C43FD">
      <w:pPr>
        <w:pBdr>
          <w:top w:val="nil"/>
          <w:left w:val="nil"/>
          <w:bottom w:val="nil"/>
          <w:right w:val="nil"/>
          <w:between w:val="nil"/>
        </w:pBdr>
      </w:pPr>
      <w:r w:rsidRPr="00B90094">
        <w:t>14496-14</w:t>
      </w:r>
      <w:r w:rsidR="004C43FD" w:rsidRPr="00B90094">
        <w:t xml:space="preserve">, section </w:t>
      </w:r>
      <w:r w:rsidR="00221008">
        <w:t>4.3</w:t>
      </w:r>
      <w:r w:rsidRPr="00B90094">
        <w:t>:</w:t>
      </w:r>
    </w:p>
    <w:p w14:paraId="69B02773" w14:textId="5F6B5D70" w:rsidR="007708A6" w:rsidRPr="00B90094" w:rsidRDefault="001025E0" w:rsidP="00B90094">
      <w:pPr>
        <w:pBdr>
          <w:top w:val="nil"/>
          <w:left w:val="nil"/>
          <w:bottom w:val="nil"/>
          <w:right w:val="nil"/>
          <w:between w:val="nil"/>
        </w:pBdr>
        <w:ind w:firstLine="720"/>
      </w:pPr>
      <w:r w:rsidRPr="00B90094">
        <w:t>If a track (stream) contains a track reference of type 'sync' whose value is 0</w:t>
      </w:r>
      <w:r w:rsidR="00221008">
        <w:t>…</w:t>
      </w:r>
    </w:p>
    <w:p w14:paraId="07F34F9B" w14:textId="062F0914" w:rsidR="007708A6" w:rsidRPr="00B90094" w:rsidRDefault="00221008" w:rsidP="00B90094">
      <w:pPr>
        <w:pBdr>
          <w:top w:val="nil"/>
          <w:left w:val="nil"/>
          <w:bottom w:val="nil"/>
          <w:right w:val="nil"/>
          <w:between w:val="nil"/>
        </w:pBdr>
      </w:pPr>
      <w:r>
        <w:t>This</w:t>
      </w:r>
      <w:r w:rsidR="001025E0" w:rsidRPr="00B90094">
        <w:t xml:space="preserve"> conflicts with the base spec that states</w:t>
      </w:r>
      <w:r>
        <w:t xml:space="preserve"> in section 8.3.3.3</w:t>
      </w:r>
      <w:r w:rsidR="007708A6" w:rsidRPr="00B90094">
        <w:t>:</w:t>
      </w:r>
    </w:p>
    <w:p w14:paraId="450ECD1B" w14:textId="5C78A791" w:rsidR="007708A6" w:rsidRPr="00B90094" w:rsidRDefault="001025E0" w:rsidP="00B90094">
      <w:pPr>
        <w:pBdr>
          <w:top w:val="nil"/>
          <w:left w:val="nil"/>
          <w:bottom w:val="nil"/>
          <w:right w:val="nil"/>
          <w:between w:val="nil"/>
        </w:pBdr>
        <w:ind w:firstLine="720"/>
      </w:pPr>
      <w:r w:rsidRPr="00B90094">
        <w:t>The value 0 shall not be present.</w:t>
      </w:r>
    </w:p>
    <w:p w14:paraId="748EC535" w14:textId="32D32D4C" w:rsidR="007708A6" w:rsidRPr="00B667C8" w:rsidRDefault="00D15D41" w:rsidP="00B90094">
      <w:pPr>
        <w:pStyle w:val="Heading4"/>
      </w:pPr>
      <w:r>
        <w:t>C</w:t>
      </w:r>
      <w:r w:rsidR="007708A6" w:rsidRPr="00B667C8">
        <w:t>onsideration:</w:t>
      </w:r>
    </w:p>
    <w:p w14:paraId="56FA6ADC" w14:textId="07B3F0F0" w:rsidR="001025E0" w:rsidRDefault="001025E0" w:rsidP="00B90094">
      <w:pPr>
        <w:pBdr>
          <w:top w:val="nil"/>
          <w:left w:val="nil"/>
          <w:bottom w:val="nil"/>
          <w:right w:val="nil"/>
          <w:between w:val="nil"/>
        </w:pBdr>
      </w:pPr>
      <w:r w:rsidRPr="00B90094">
        <w:t>We should fix the base text to state that the value 0 shall no</w:t>
      </w:r>
      <w:r w:rsidR="00F72F15" w:rsidRPr="00B90094">
        <w:t>t</w:t>
      </w:r>
      <w:r w:rsidRPr="00B90094">
        <w:t xml:space="preserve"> be present except if it has a well-defined meaning for the indicated reference type.</w:t>
      </w:r>
    </w:p>
    <w:p w14:paraId="72381703" w14:textId="1CFD01D8" w:rsidR="002A4F01" w:rsidRDefault="0021395C" w:rsidP="00B90094">
      <w:pPr>
        <w:pStyle w:val="Heading3"/>
      </w:pPr>
      <w:bookmarkStart w:id="664" w:name="_Toc133565862"/>
      <w:r>
        <w:t xml:space="preserve">Reuse </w:t>
      </w:r>
      <w:r w:rsidR="001025E0">
        <w:t>Post-decoder requirements on media</w:t>
      </w:r>
      <w:bookmarkEnd w:id="664"/>
      <w:r>
        <w:t xml:space="preserve"> </w:t>
      </w:r>
    </w:p>
    <w:p w14:paraId="1369A95E" w14:textId="5B6B9FC5" w:rsidR="004E2882" w:rsidRPr="00B90094" w:rsidRDefault="00096B61" w:rsidP="00B90094">
      <w:pPr>
        <w:pStyle w:val="Heading4"/>
      </w:pPr>
      <w:r w:rsidRPr="00B90094">
        <w:t>Observation</w:t>
      </w:r>
    </w:p>
    <w:p w14:paraId="7A09537E" w14:textId="07190CE0" w:rsidR="007C7124" w:rsidRDefault="00A36A3D" w:rsidP="00DB4016">
      <w:pPr>
        <w:pStyle w:val="NoSpacing"/>
      </w:pPr>
      <w:r w:rsidRPr="00A36A3D">
        <w:rPr>
          <w:rFonts w:eastAsiaTheme="minorEastAsia"/>
          <w:lang w:val="en-GB" w:eastAsia="ja-JP"/>
        </w:rPr>
        <w:t>Not only video</w:t>
      </w:r>
      <w:r>
        <w:rPr>
          <w:rFonts w:eastAsiaTheme="minorEastAsia"/>
          <w:lang w:val="en-GB" w:eastAsia="ja-JP"/>
        </w:rPr>
        <w:t xml:space="preserve"> tracks</w:t>
      </w:r>
      <w:r w:rsidRPr="00A36A3D">
        <w:rPr>
          <w:rFonts w:eastAsiaTheme="minorEastAsia"/>
          <w:lang w:val="en-GB" w:eastAsia="ja-JP"/>
        </w:rPr>
        <w:t xml:space="preserve"> but also audio, </w:t>
      </w:r>
      <w:r w:rsidR="00E62F6E" w:rsidRPr="00A36A3D">
        <w:rPr>
          <w:rFonts w:eastAsiaTheme="minorEastAsia"/>
          <w:lang w:val="en-GB" w:eastAsia="ja-JP"/>
        </w:rPr>
        <w:t>text,</w:t>
      </w:r>
      <w:r w:rsidRPr="00A36A3D">
        <w:rPr>
          <w:rFonts w:eastAsiaTheme="minorEastAsia"/>
          <w:lang w:val="en-GB" w:eastAsia="ja-JP"/>
        </w:rPr>
        <w:t xml:space="preserve"> </w:t>
      </w:r>
      <w:proofErr w:type="gramStart"/>
      <w:r w:rsidRPr="00A36A3D">
        <w:rPr>
          <w:rFonts w:eastAsiaTheme="minorEastAsia"/>
          <w:lang w:val="en-GB" w:eastAsia="ja-JP"/>
        </w:rPr>
        <w:t>haptics</w:t>
      </w:r>
      <w:proofErr w:type="gramEnd"/>
      <w:r w:rsidRPr="00A36A3D">
        <w:rPr>
          <w:rFonts w:eastAsiaTheme="minorEastAsia"/>
          <w:lang w:val="en-GB" w:eastAsia="ja-JP"/>
        </w:rPr>
        <w:t xml:space="preserve"> </w:t>
      </w:r>
      <w:r w:rsidR="0045694A">
        <w:rPr>
          <w:rFonts w:eastAsiaTheme="minorEastAsia"/>
          <w:lang w:val="en-GB" w:eastAsia="ja-JP"/>
        </w:rPr>
        <w:t xml:space="preserve">and </w:t>
      </w:r>
      <w:r w:rsidRPr="00A36A3D">
        <w:rPr>
          <w:rFonts w:eastAsiaTheme="minorEastAsia"/>
          <w:lang w:val="en-GB" w:eastAsia="ja-JP"/>
        </w:rPr>
        <w:t xml:space="preserve">volumetric media </w:t>
      </w:r>
      <w:r>
        <w:rPr>
          <w:rFonts w:eastAsiaTheme="minorEastAsia"/>
          <w:lang w:val="en-GB" w:eastAsia="ja-JP"/>
        </w:rPr>
        <w:t xml:space="preserve">tracks </w:t>
      </w:r>
      <w:r w:rsidRPr="00A36A3D">
        <w:rPr>
          <w:rFonts w:eastAsiaTheme="minorEastAsia"/>
          <w:lang w:val="en-GB" w:eastAsia="ja-JP"/>
        </w:rPr>
        <w:t>may be event-base</w:t>
      </w:r>
      <w:r>
        <w:rPr>
          <w:rFonts w:eastAsiaTheme="minorEastAsia"/>
          <w:lang w:val="en-GB" w:eastAsia="ja-JP"/>
        </w:rPr>
        <w:t>d</w:t>
      </w:r>
      <w:r w:rsidRPr="00A36A3D">
        <w:rPr>
          <w:rFonts w:eastAsiaTheme="minorEastAsia"/>
          <w:lang w:val="en-GB" w:eastAsia="ja-JP"/>
        </w:rPr>
        <w:t xml:space="preserve"> media</w:t>
      </w:r>
      <w:r>
        <w:rPr>
          <w:rFonts w:eastAsiaTheme="minorEastAsia"/>
          <w:lang w:val="en-GB" w:eastAsia="ja-JP"/>
        </w:rPr>
        <w:t xml:space="preserve"> for interactive media playback. </w:t>
      </w:r>
      <w:r w:rsidR="00FF00CB">
        <w:rPr>
          <w:rFonts w:eastAsia="Yu Mincho"/>
          <w:lang w:eastAsia="ja-JP"/>
        </w:rPr>
        <w:t>However, there are no description about the client behavior when unknown track reference is in a track</w:t>
      </w:r>
      <w:r w:rsidR="00E62F6E">
        <w:rPr>
          <w:rFonts w:eastAsia="Yu Mincho"/>
          <w:lang w:eastAsia="ja-JP"/>
        </w:rPr>
        <w:t>, and i</w:t>
      </w:r>
      <w:r w:rsidR="0021395C">
        <w:rPr>
          <w:rFonts w:eastAsia="Yu Mincho"/>
          <w:lang w:eastAsia="ja-JP"/>
        </w:rPr>
        <w:t xml:space="preserve">t is not </w:t>
      </w:r>
      <w:r w:rsidR="00FF00CB">
        <w:rPr>
          <w:rFonts w:eastAsia="Yu Mincho"/>
          <w:lang w:eastAsia="ja-JP"/>
        </w:rPr>
        <w:t xml:space="preserve">guaranteed </w:t>
      </w:r>
      <w:r w:rsidR="0021395C">
        <w:rPr>
          <w:rFonts w:eastAsia="Yu Mincho"/>
          <w:lang w:eastAsia="ja-JP"/>
        </w:rPr>
        <w:t>that legacy players ig</w:t>
      </w:r>
      <w:r w:rsidR="00FF00CB" w:rsidRPr="00B90094">
        <w:t>nore</w:t>
      </w:r>
      <w:r w:rsidR="0021395C">
        <w:t xml:space="preserve"> the track signalled by sync track reference with the value 0. </w:t>
      </w:r>
    </w:p>
    <w:p w14:paraId="6C1E0111" w14:textId="5F6B349F" w:rsidR="00DB4016" w:rsidRDefault="0021395C" w:rsidP="0045694A">
      <w:pPr>
        <w:pStyle w:val="NoSpacing"/>
        <w:rPr>
          <w:rFonts w:eastAsiaTheme="minorEastAsia"/>
          <w:lang w:val="en-GB" w:eastAsia="ja-JP"/>
        </w:rPr>
      </w:pPr>
      <w:r>
        <w:t>By</w:t>
      </w:r>
      <w:r w:rsidR="00FB7092">
        <w:t xml:space="preserve"> </w:t>
      </w:r>
      <w:r w:rsidR="00DB4016">
        <w:t>Post-decoder</w:t>
      </w:r>
      <w:r w:rsidR="00FB7092">
        <w:t xml:space="preserve"> </w:t>
      </w:r>
      <w:r w:rsidR="005C600B">
        <w:t>signaling</w:t>
      </w:r>
      <w:r w:rsidR="00FB7092">
        <w:t xml:space="preserve"> mechanism, </w:t>
      </w:r>
      <w:r w:rsidR="00DB4016">
        <w:rPr>
          <w:rFonts w:eastAsiaTheme="minorEastAsia"/>
          <w:lang w:val="en-GB" w:eastAsia="ja-JP"/>
        </w:rPr>
        <w:t>t</w:t>
      </w:r>
      <w:r w:rsidR="00A36A3D">
        <w:rPr>
          <w:rFonts w:eastAsiaTheme="minorEastAsia"/>
          <w:lang w:val="en-GB" w:eastAsia="ja-JP"/>
        </w:rPr>
        <w:t>hey shall not be played as</w:t>
      </w:r>
      <w:r w:rsidR="00A36A3D" w:rsidRPr="00A36A3D">
        <w:rPr>
          <w:rFonts w:eastAsiaTheme="minorEastAsia"/>
          <w:lang w:val="en-GB" w:eastAsia="ja-JP"/>
        </w:rPr>
        <w:t xml:space="preserve"> synchronised media </w:t>
      </w:r>
      <w:r w:rsidR="00A36A3D">
        <w:rPr>
          <w:rFonts w:eastAsiaTheme="minorEastAsia"/>
          <w:lang w:val="en-GB" w:eastAsia="ja-JP"/>
        </w:rPr>
        <w:t>by legacy players</w:t>
      </w:r>
      <w:r w:rsidR="00A36A3D" w:rsidRPr="00A36A3D">
        <w:rPr>
          <w:rFonts w:eastAsiaTheme="minorEastAsia"/>
          <w:lang w:val="en-GB" w:eastAsia="ja-JP"/>
        </w:rPr>
        <w:t>.</w:t>
      </w:r>
      <w:r w:rsidR="007C7124">
        <w:rPr>
          <w:rFonts w:eastAsiaTheme="minorEastAsia"/>
          <w:lang w:val="en-GB" w:eastAsia="ja-JP"/>
        </w:rPr>
        <w:t xml:space="preserve"> </w:t>
      </w:r>
      <w:r w:rsidR="00E62F6E">
        <w:rPr>
          <w:rFonts w:eastAsiaTheme="minorEastAsia"/>
          <w:lang w:val="en-GB" w:eastAsia="ja-JP"/>
        </w:rPr>
        <w:t>(</w:t>
      </w:r>
      <w:proofErr w:type="gramStart"/>
      <w:r w:rsidR="00E62F6E">
        <w:rPr>
          <w:rFonts w:eastAsiaTheme="minorEastAsia"/>
          <w:lang w:val="en-GB" w:eastAsia="ja-JP"/>
        </w:rPr>
        <w:t>described</w:t>
      </w:r>
      <w:proofErr w:type="gramEnd"/>
      <w:r w:rsidR="00DB4016">
        <w:rPr>
          <w:rFonts w:eastAsiaTheme="minorEastAsia"/>
          <w:lang w:val="en-GB" w:eastAsia="ja-JP"/>
        </w:rPr>
        <w:t xml:space="preserve"> in the contribution m62599 and </w:t>
      </w:r>
      <w:r w:rsidR="00FB7092">
        <w:rPr>
          <w:rFonts w:eastAsiaTheme="minorEastAsia"/>
          <w:lang w:val="en-GB" w:eastAsia="ja-JP"/>
        </w:rPr>
        <w:t>m63065)</w:t>
      </w:r>
    </w:p>
    <w:p w14:paraId="4E73CFFB" w14:textId="0B7E80B6" w:rsidR="004E2882" w:rsidRPr="00B90094" w:rsidRDefault="004E2882" w:rsidP="00B90094">
      <w:pPr>
        <w:pStyle w:val="Heading4"/>
        <w:rPr>
          <w:rFonts w:ascii="Calibri" w:hAnsi="Calibri"/>
          <w:sz w:val="26"/>
          <w:szCs w:val="26"/>
        </w:rPr>
      </w:pPr>
      <w:r w:rsidRPr="00B90094">
        <w:t>Proposal</w:t>
      </w:r>
    </w:p>
    <w:p w14:paraId="76E010FE" w14:textId="185F15CD" w:rsidR="00DB4016" w:rsidRDefault="00DB4016" w:rsidP="004E2882">
      <w:pPr>
        <w:rPr>
          <w:rFonts w:eastAsiaTheme="minorEastAsia"/>
          <w:i/>
          <w:iCs/>
          <w:lang w:val="en-GB" w:eastAsia="ja-JP"/>
        </w:rPr>
      </w:pPr>
      <w:r>
        <w:rPr>
          <w:rFonts w:eastAsiaTheme="minorEastAsia"/>
          <w:i/>
          <w:iCs/>
          <w:lang w:val="en-GB" w:eastAsia="ja-JP"/>
        </w:rPr>
        <w:t>I</w:t>
      </w:r>
      <w:r w:rsidRPr="00C25EEF">
        <w:rPr>
          <w:rFonts w:eastAsiaTheme="minorEastAsia"/>
          <w:i/>
          <w:iCs/>
          <w:lang w:val="en-GB" w:eastAsia="ja-JP"/>
        </w:rPr>
        <w:t>n 8.15.</w:t>
      </w:r>
      <w:r>
        <w:rPr>
          <w:rFonts w:eastAsiaTheme="minorEastAsia"/>
          <w:i/>
          <w:iCs/>
          <w:lang w:val="en-GB" w:eastAsia="ja-JP"/>
        </w:rPr>
        <w:t>1,</w:t>
      </w:r>
    </w:p>
    <w:p w14:paraId="12D426F4" w14:textId="57D19669" w:rsidR="00DB4016" w:rsidRDefault="00DB4016" w:rsidP="004E2882">
      <w:pPr>
        <w:rPr>
          <w:rFonts w:eastAsiaTheme="minorEastAsia"/>
          <w:i/>
          <w:iCs/>
          <w:lang w:val="en-GB" w:eastAsia="ja-JP"/>
        </w:rPr>
      </w:pPr>
      <w:r>
        <w:rPr>
          <w:rFonts w:eastAsiaTheme="minorEastAsia" w:hint="eastAsia"/>
          <w:i/>
          <w:iCs/>
          <w:lang w:val="en-GB" w:eastAsia="ja-JP"/>
        </w:rPr>
        <w:t>A</w:t>
      </w:r>
      <w:r>
        <w:rPr>
          <w:rFonts w:eastAsiaTheme="minorEastAsia"/>
          <w:i/>
          <w:iCs/>
          <w:lang w:val="en-GB" w:eastAsia="ja-JP"/>
        </w:rPr>
        <w:t>dd text</w:t>
      </w:r>
    </w:p>
    <w:p w14:paraId="1E842179" w14:textId="4688138E" w:rsidR="00DB4016" w:rsidRDefault="00DB4016" w:rsidP="004E2882">
      <w:pPr>
        <w:rPr>
          <w:rFonts w:eastAsiaTheme="minorEastAsia"/>
          <w:i/>
          <w:iCs/>
          <w:lang w:val="en-GB" w:eastAsia="ja-JP"/>
        </w:rPr>
      </w:pPr>
      <w:r w:rsidRPr="0045694A">
        <w:rPr>
          <w:rFonts w:eastAsiaTheme="minorEastAsia"/>
          <w:lang w:val="en-GB" w:eastAsia="ja-JP"/>
        </w:rPr>
        <w:t xml:space="preserve">This mechanism is also available for the media </w:t>
      </w:r>
      <w:r w:rsidRPr="0045694A">
        <w:rPr>
          <w:rStyle w:val="codeChar"/>
          <w:rFonts w:ascii="Times New Roman" w:hAnsi="Times New Roman"/>
        </w:rPr>
        <w:t xml:space="preserve">playback </w:t>
      </w:r>
      <w:r w:rsidRPr="0045694A">
        <w:rPr>
          <w:rFonts w:eastAsiaTheme="minorEastAsia"/>
          <w:lang w:eastAsia="ja-JP"/>
        </w:rPr>
        <w:t xml:space="preserve">determined by the application </w:t>
      </w:r>
      <w:r w:rsidRPr="0045694A">
        <w:rPr>
          <w:rFonts w:eastAsiaTheme="minorEastAsia"/>
          <w:lang w:val="en-GB" w:eastAsia="ja-JP"/>
        </w:rPr>
        <w:t>where sample entries are hidden behind generic sample entries, 'resv', 'resa', etc., indicating the a</w:t>
      </w:r>
      <w:r w:rsidRPr="0045694A">
        <w:rPr>
          <w:rStyle w:val="codeChar"/>
          <w:rFonts w:ascii="Times New Roman" w:hAnsi="Times New Roman"/>
        </w:rPr>
        <w:t>synchronous</w:t>
      </w:r>
      <w:r w:rsidRPr="0045694A">
        <w:rPr>
          <w:rFonts w:eastAsiaTheme="minorEastAsia"/>
          <w:lang w:val="en-GB" w:eastAsia="ja-JP"/>
        </w:rPr>
        <w:t xml:space="preserve"> media.</w:t>
      </w:r>
    </w:p>
    <w:p w14:paraId="51836F3F" w14:textId="09BB70B9" w:rsidR="00567707" w:rsidRDefault="00C25EEF" w:rsidP="004E2882">
      <w:pPr>
        <w:rPr>
          <w:rFonts w:eastAsiaTheme="minorEastAsia"/>
          <w:i/>
          <w:iCs/>
          <w:lang w:val="en-GB" w:eastAsia="ja-JP"/>
        </w:rPr>
      </w:pPr>
      <w:r>
        <w:rPr>
          <w:rFonts w:eastAsiaTheme="minorEastAsia"/>
          <w:i/>
          <w:iCs/>
          <w:lang w:val="en-GB" w:eastAsia="ja-JP"/>
        </w:rPr>
        <w:t>I</w:t>
      </w:r>
      <w:r w:rsidRPr="00C25EEF">
        <w:rPr>
          <w:rFonts w:eastAsiaTheme="minorEastAsia"/>
          <w:i/>
          <w:iCs/>
          <w:lang w:val="en-GB" w:eastAsia="ja-JP"/>
        </w:rPr>
        <w:t>n 8.15.2</w:t>
      </w:r>
      <w:r>
        <w:rPr>
          <w:rFonts w:eastAsiaTheme="minorEastAsia"/>
          <w:i/>
          <w:iCs/>
          <w:lang w:val="en-GB" w:eastAsia="ja-JP"/>
        </w:rPr>
        <w:t>,</w:t>
      </w:r>
      <w:r w:rsidRPr="00C25EEF">
        <w:rPr>
          <w:rFonts w:eastAsiaTheme="minorEastAsia"/>
          <w:i/>
          <w:iCs/>
          <w:lang w:val="en-GB" w:eastAsia="ja-JP"/>
        </w:rPr>
        <w:t xml:space="preserve"> </w:t>
      </w:r>
      <w:r>
        <w:rPr>
          <w:rFonts w:eastAsiaTheme="minorEastAsia"/>
          <w:i/>
          <w:iCs/>
          <w:lang w:val="en-GB" w:eastAsia="ja-JP"/>
        </w:rPr>
        <w:t>“</w:t>
      </w:r>
      <w:r w:rsidRPr="00C25EEF">
        <w:rPr>
          <w:rFonts w:eastAsiaTheme="minorEastAsia"/>
          <w:i/>
          <w:iCs/>
          <w:lang w:val="en-GB" w:eastAsia="ja-JP"/>
        </w:rPr>
        <w:t>Restricted sample entry transformation</w:t>
      </w:r>
      <w:r>
        <w:rPr>
          <w:rFonts w:eastAsiaTheme="minorEastAsia"/>
          <w:i/>
          <w:iCs/>
          <w:lang w:val="en-GB" w:eastAsia="ja-JP"/>
        </w:rPr>
        <w:t>”</w:t>
      </w:r>
      <w:r w:rsidR="00567707">
        <w:rPr>
          <w:rFonts w:eastAsiaTheme="minorEastAsia"/>
          <w:i/>
          <w:iCs/>
          <w:lang w:val="en-GB" w:eastAsia="ja-JP"/>
        </w:rPr>
        <w:t>,</w:t>
      </w:r>
    </w:p>
    <w:p w14:paraId="57933AFC" w14:textId="2E6AAAB1" w:rsidR="004E2882" w:rsidRPr="00B90094" w:rsidRDefault="00C25EEF" w:rsidP="004E2882">
      <w:pPr>
        <w:rPr>
          <w:rFonts w:eastAsiaTheme="minorEastAsia"/>
          <w:i/>
          <w:iCs/>
          <w:lang w:val="en-GB" w:eastAsia="ja-JP"/>
        </w:rPr>
      </w:pPr>
      <w:r>
        <w:rPr>
          <w:rFonts w:eastAsiaTheme="minorEastAsia"/>
          <w:i/>
          <w:iCs/>
          <w:lang w:val="en-GB" w:eastAsia="ja-JP"/>
        </w:rPr>
        <w:t>r</w:t>
      </w:r>
      <w:r w:rsidR="004E2882" w:rsidRPr="00B90094">
        <w:rPr>
          <w:rFonts w:eastAsiaTheme="minorEastAsia"/>
          <w:i/>
          <w:iCs/>
          <w:lang w:val="en-GB" w:eastAsia="ja-JP"/>
        </w:rPr>
        <w:t>eplace</w:t>
      </w:r>
      <w:r>
        <w:rPr>
          <w:rFonts w:eastAsiaTheme="minorEastAsia"/>
          <w:i/>
          <w:iCs/>
          <w:lang w:val="en-GB" w:eastAsia="ja-JP"/>
        </w:rPr>
        <w:t>:</w:t>
      </w:r>
    </w:p>
    <w:p w14:paraId="464ACC75" w14:textId="77777777" w:rsidR="004E2882" w:rsidRPr="00B90094" w:rsidRDefault="004E2882" w:rsidP="00B90094">
      <w:pPr>
        <w:ind w:left="720"/>
      </w:pPr>
      <w:r w:rsidRPr="00B90094">
        <w:t xml:space="preserve">The </w:t>
      </w:r>
      <w:proofErr w:type="gramStart"/>
      <w:r w:rsidRPr="00B90094">
        <w:t>four character</w:t>
      </w:r>
      <w:proofErr w:type="gramEnd"/>
      <w:r w:rsidRPr="00B90094">
        <w:t xml:space="preserve"> code of the sample entry is replaced by a new sample entry code 'resv' meaning restricted video.</w:t>
      </w:r>
    </w:p>
    <w:p w14:paraId="3E928875" w14:textId="77777777" w:rsidR="004E2882" w:rsidRPr="00B90094" w:rsidRDefault="004E2882" w:rsidP="004E2882">
      <w:pPr>
        <w:rPr>
          <w:i/>
          <w:iCs/>
        </w:rPr>
      </w:pPr>
      <w:r w:rsidRPr="00B90094">
        <w:rPr>
          <w:i/>
          <w:iCs/>
        </w:rPr>
        <w:t xml:space="preserve">With </w:t>
      </w:r>
    </w:p>
    <w:p w14:paraId="40EA8F35" w14:textId="25E78473" w:rsidR="004E2882" w:rsidRPr="00B90094" w:rsidRDefault="004E2882" w:rsidP="00B90094">
      <w:pPr>
        <w:ind w:left="720"/>
      </w:pPr>
      <w:r w:rsidRPr="00B90094">
        <w:t xml:space="preserve">The </w:t>
      </w:r>
      <w:proofErr w:type="gramStart"/>
      <w:r w:rsidRPr="00B90094">
        <w:t>four character</w:t>
      </w:r>
      <w:proofErr w:type="gramEnd"/>
      <w:r w:rsidRPr="00B90094">
        <w:t xml:space="preserve"> code of the sample entry is replaced by a new sample entry code as follows</w:t>
      </w:r>
      <w:r w:rsidR="00567707">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790"/>
      </w:tblGrid>
      <w:tr w:rsidR="004E2882" w14:paraId="4580D4D8" w14:textId="77777777" w:rsidTr="00B90094">
        <w:trPr>
          <w:jc w:val="center"/>
        </w:trPr>
        <w:tc>
          <w:tcPr>
            <w:tcW w:w="2538" w:type="dxa"/>
            <w:tcBorders>
              <w:top w:val="single" w:sz="4" w:space="0" w:color="auto"/>
              <w:left w:val="single" w:sz="4" w:space="0" w:color="auto"/>
              <w:bottom w:val="single" w:sz="4" w:space="0" w:color="auto"/>
              <w:right w:val="single" w:sz="4" w:space="0" w:color="auto"/>
            </w:tcBorders>
            <w:hideMark/>
          </w:tcPr>
          <w:p w14:paraId="0184BEB2" w14:textId="77777777" w:rsidR="004E2882" w:rsidRDefault="004E2882">
            <w:pPr>
              <w:pStyle w:val="BodyText"/>
              <w:keepNext/>
              <w:rPr>
                <w:rFonts w:ascii="Times New Roman" w:eastAsia="Arial" w:hAnsi="Times New Roman"/>
                <w:b/>
                <w:sz w:val="24"/>
                <w:szCs w:val="24"/>
                <w:highlight w:val="cyan"/>
                <w:lang w:bidi="x-none"/>
              </w:rPr>
            </w:pPr>
            <w:r>
              <w:rPr>
                <w:rFonts w:ascii="Times New Roman" w:hAnsi="Times New Roman"/>
                <w:b/>
                <w:highlight w:val="cyan"/>
                <w:lang w:bidi="x-none"/>
              </w:rPr>
              <w:lastRenderedPageBreak/>
              <w:t>Stream (Track) Type</w:t>
            </w:r>
          </w:p>
        </w:tc>
        <w:tc>
          <w:tcPr>
            <w:tcW w:w="2790" w:type="dxa"/>
            <w:tcBorders>
              <w:top w:val="single" w:sz="4" w:space="0" w:color="auto"/>
              <w:left w:val="single" w:sz="4" w:space="0" w:color="auto"/>
              <w:bottom w:val="single" w:sz="4" w:space="0" w:color="auto"/>
              <w:right w:val="single" w:sz="4" w:space="0" w:color="auto"/>
            </w:tcBorders>
            <w:hideMark/>
          </w:tcPr>
          <w:p w14:paraId="5C946F5B" w14:textId="77777777" w:rsidR="004E2882" w:rsidRDefault="004E2882">
            <w:pPr>
              <w:pStyle w:val="BodyText"/>
              <w:keepNext/>
              <w:rPr>
                <w:rFonts w:ascii="Times New Roman" w:hAnsi="Times New Roman"/>
                <w:b/>
                <w:highlight w:val="cyan"/>
                <w:lang w:bidi="x-none"/>
              </w:rPr>
            </w:pPr>
            <w:r>
              <w:rPr>
                <w:rFonts w:ascii="Times New Roman" w:hAnsi="Times New Roman"/>
                <w:b/>
                <w:highlight w:val="cyan"/>
                <w:lang w:bidi="x-none"/>
              </w:rPr>
              <w:t>Sample-Entry Code</w:t>
            </w:r>
          </w:p>
        </w:tc>
      </w:tr>
      <w:tr w:rsidR="004E2882" w14:paraId="3870F1BF" w14:textId="77777777" w:rsidTr="00B90094">
        <w:trPr>
          <w:jc w:val="center"/>
        </w:trPr>
        <w:tc>
          <w:tcPr>
            <w:tcW w:w="2538" w:type="dxa"/>
            <w:tcBorders>
              <w:top w:val="single" w:sz="4" w:space="0" w:color="auto"/>
              <w:left w:val="single" w:sz="4" w:space="0" w:color="auto"/>
              <w:bottom w:val="single" w:sz="4" w:space="0" w:color="auto"/>
              <w:right w:val="single" w:sz="4" w:space="0" w:color="auto"/>
            </w:tcBorders>
            <w:hideMark/>
          </w:tcPr>
          <w:p w14:paraId="7A723F27" w14:textId="77777777" w:rsidR="004E2882" w:rsidRDefault="004E2882">
            <w:pPr>
              <w:pStyle w:val="BodyText"/>
              <w:keepNext/>
              <w:rPr>
                <w:rFonts w:ascii="Times New Roman" w:hAnsi="Times New Roman"/>
                <w:highlight w:val="cyan"/>
                <w:lang w:bidi="x-none"/>
              </w:rPr>
            </w:pPr>
            <w:r>
              <w:rPr>
                <w:rFonts w:ascii="Times New Roman" w:hAnsi="Times New Roman"/>
                <w:highlight w:val="cyan"/>
                <w:lang w:bidi="x-none"/>
              </w:rPr>
              <w:t>Video</w:t>
            </w:r>
          </w:p>
        </w:tc>
        <w:tc>
          <w:tcPr>
            <w:tcW w:w="2790" w:type="dxa"/>
            <w:tcBorders>
              <w:top w:val="single" w:sz="4" w:space="0" w:color="auto"/>
              <w:left w:val="single" w:sz="4" w:space="0" w:color="auto"/>
              <w:bottom w:val="single" w:sz="4" w:space="0" w:color="auto"/>
              <w:right w:val="single" w:sz="4" w:space="0" w:color="auto"/>
            </w:tcBorders>
            <w:hideMark/>
          </w:tcPr>
          <w:p w14:paraId="0BEDAF76" w14:textId="77777777" w:rsidR="004E2882" w:rsidRDefault="004E2882">
            <w:pPr>
              <w:pStyle w:val="BodyText"/>
              <w:keepNext/>
              <w:rPr>
                <w:rFonts w:ascii="Times New Roman" w:hAnsi="Times New Roman"/>
                <w:noProof/>
                <w:highlight w:val="cyan"/>
                <w:lang w:bidi="x-none"/>
              </w:rPr>
            </w:pPr>
            <w:r>
              <w:rPr>
                <w:rStyle w:val="codeChar"/>
                <w:rFonts w:ascii="Times New Roman" w:hAnsi="Times New Roman"/>
                <w:highlight w:val="cyan"/>
              </w:rPr>
              <w:t>resv</w:t>
            </w:r>
          </w:p>
        </w:tc>
      </w:tr>
      <w:tr w:rsidR="004E2882" w14:paraId="6947BC95" w14:textId="77777777" w:rsidTr="00B90094">
        <w:trPr>
          <w:jc w:val="center"/>
        </w:trPr>
        <w:tc>
          <w:tcPr>
            <w:tcW w:w="2538" w:type="dxa"/>
            <w:tcBorders>
              <w:top w:val="single" w:sz="4" w:space="0" w:color="auto"/>
              <w:left w:val="single" w:sz="4" w:space="0" w:color="auto"/>
              <w:bottom w:val="single" w:sz="4" w:space="0" w:color="auto"/>
              <w:right w:val="single" w:sz="4" w:space="0" w:color="auto"/>
            </w:tcBorders>
            <w:hideMark/>
          </w:tcPr>
          <w:p w14:paraId="5FF708D9" w14:textId="77777777" w:rsidR="004E2882" w:rsidRDefault="004E2882">
            <w:pPr>
              <w:pStyle w:val="BodyText"/>
              <w:keepNext/>
              <w:rPr>
                <w:rFonts w:ascii="Times New Roman" w:hAnsi="Times New Roman"/>
                <w:highlight w:val="cyan"/>
                <w:lang w:bidi="x-none"/>
              </w:rPr>
            </w:pPr>
            <w:r>
              <w:rPr>
                <w:rFonts w:ascii="Times New Roman" w:hAnsi="Times New Roman"/>
                <w:highlight w:val="cyan"/>
                <w:lang w:bidi="x-none"/>
              </w:rPr>
              <w:t>Audio</w:t>
            </w:r>
          </w:p>
        </w:tc>
        <w:tc>
          <w:tcPr>
            <w:tcW w:w="2790" w:type="dxa"/>
            <w:tcBorders>
              <w:top w:val="single" w:sz="4" w:space="0" w:color="auto"/>
              <w:left w:val="single" w:sz="4" w:space="0" w:color="auto"/>
              <w:bottom w:val="single" w:sz="4" w:space="0" w:color="auto"/>
              <w:right w:val="single" w:sz="4" w:space="0" w:color="auto"/>
            </w:tcBorders>
            <w:hideMark/>
          </w:tcPr>
          <w:p w14:paraId="231B4C38" w14:textId="77777777" w:rsidR="004E2882" w:rsidRDefault="004E2882">
            <w:pPr>
              <w:pStyle w:val="BodyText"/>
              <w:keepNext/>
              <w:rPr>
                <w:rFonts w:ascii="Times New Roman" w:hAnsi="Times New Roman"/>
                <w:noProof/>
                <w:highlight w:val="cyan"/>
                <w:lang w:bidi="x-none"/>
              </w:rPr>
            </w:pPr>
            <w:r>
              <w:rPr>
                <w:rStyle w:val="codeChar"/>
                <w:rFonts w:ascii="Times New Roman" w:hAnsi="Times New Roman"/>
                <w:highlight w:val="cyan"/>
              </w:rPr>
              <w:t>resa</w:t>
            </w:r>
          </w:p>
        </w:tc>
      </w:tr>
      <w:tr w:rsidR="004E2882" w14:paraId="7906766C" w14:textId="77777777" w:rsidTr="00B90094">
        <w:trPr>
          <w:jc w:val="center"/>
        </w:trPr>
        <w:tc>
          <w:tcPr>
            <w:tcW w:w="2538" w:type="dxa"/>
            <w:tcBorders>
              <w:top w:val="single" w:sz="4" w:space="0" w:color="auto"/>
              <w:left w:val="single" w:sz="4" w:space="0" w:color="auto"/>
              <w:bottom w:val="single" w:sz="4" w:space="0" w:color="auto"/>
              <w:right w:val="single" w:sz="4" w:space="0" w:color="auto"/>
            </w:tcBorders>
            <w:hideMark/>
          </w:tcPr>
          <w:p w14:paraId="001AA1D6" w14:textId="77777777" w:rsidR="004E2882" w:rsidRDefault="004E2882">
            <w:pPr>
              <w:pStyle w:val="BodyText"/>
              <w:keepNext/>
              <w:rPr>
                <w:rFonts w:ascii="Times New Roman" w:hAnsi="Times New Roman"/>
                <w:highlight w:val="cyan"/>
                <w:lang w:bidi="x-none"/>
              </w:rPr>
            </w:pPr>
            <w:r>
              <w:rPr>
                <w:rFonts w:ascii="Times New Roman" w:hAnsi="Times New Roman"/>
                <w:highlight w:val="cyan"/>
                <w:lang w:bidi="x-none"/>
              </w:rPr>
              <w:t>Text</w:t>
            </w:r>
          </w:p>
        </w:tc>
        <w:tc>
          <w:tcPr>
            <w:tcW w:w="2790" w:type="dxa"/>
            <w:tcBorders>
              <w:top w:val="single" w:sz="4" w:space="0" w:color="auto"/>
              <w:left w:val="single" w:sz="4" w:space="0" w:color="auto"/>
              <w:bottom w:val="single" w:sz="4" w:space="0" w:color="auto"/>
              <w:right w:val="single" w:sz="4" w:space="0" w:color="auto"/>
            </w:tcBorders>
            <w:hideMark/>
          </w:tcPr>
          <w:p w14:paraId="18BF2BF8" w14:textId="77777777" w:rsidR="004E2882" w:rsidRDefault="004E2882">
            <w:pPr>
              <w:pStyle w:val="BodyText"/>
              <w:keepNext/>
              <w:rPr>
                <w:rFonts w:ascii="Times New Roman" w:hAnsi="Times New Roman"/>
                <w:noProof/>
                <w:highlight w:val="cyan"/>
                <w:lang w:bidi="x-none"/>
              </w:rPr>
            </w:pPr>
            <w:r>
              <w:rPr>
                <w:rStyle w:val="codeChar"/>
                <w:rFonts w:ascii="Times New Roman" w:hAnsi="Times New Roman"/>
                <w:highlight w:val="cyan"/>
              </w:rPr>
              <w:t>rest</w:t>
            </w:r>
          </w:p>
        </w:tc>
      </w:tr>
      <w:tr w:rsidR="004E2882" w14:paraId="53C57232" w14:textId="77777777" w:rsidTr="00B90094">
        <w:trPr>
          <w:jc w:val="center"/>
        </w:trPr>
        <w:tc>
          <w:tcPr>
            <w:tcW w:w="2538" w:type="dxa"/>
            <w:tcBorders>
              <w:top w:val="single" w:sz="4" w:space="0" w:color="auto"/>
              <w:left w:val="single" w:sz="4" w:space="0" w:color="auto"/>
              <w:bottom w:val="single" w:sz="4" w:space="0" w:color="auto"/>
              <w:right w:val="single" w:sz="4" w:space="0" w:color="auto"/>
            </w:tcBorders>
            <w:hideMark/>
          </w:tcPr>
          <w:p w14:paraId="07FA17B0" w14:textId="77777777" w:rsidR="004E2882" w:rsidRDefault="004E2882">
            <w:pPr>
              <w:pStyle w:val="BodyText"/>
              <w:keepNext/>
              <w:rPr>
                <w:rFonts w:ascii="Times New Roman" w:hAnsi="Times New Roman"/>
                <w:highlight w:val="cyan"/>
                <w:lang w:bidi="x-none"/>
              </w:rPr>
            </w:pPr>
            <w:r>
              <w:rPr>
                <w:rFonts w:ascii="Times New Roman" w:hAnsi="Times New Roman"/>
                <w:highlight w:val="cyan"/>
                <w:lang w:bidi="x-none"/>
              </w:rPr>
              <w:t>Haptics</w:t>
            </w:r>
          </w:p>
        </w:tc>
        <w:tc>
          <w:tcPr>
            <w:tcW w:w="2790" w:type="dxa"/>
            <w:tcBorders>
              <w:top w:val="single" w:sz="4" w:space="0" w:color="auto"/>
              <w:left w:val="single" w:sz="4" w:space="0" w:color="auto"/>
              <w:bottom w:val="single" w:sz="4" w:space="0" w:color="auto"/>
              <w:right w:val="single" w:sz="4" w:space="0" w:color="auto"/>
            </w:tcBorders>
            <w:hideMark/>
          </w:tcPr>
          <w:p w14:paraId="206B69C5" w14:textId="77777777" w:rsidR="004E2882" w:rsidRDefault="004E2882">
            <w:pPr>
              <w:pStyle w:val="BodyText"/>
              <w:keepNext/>
              <w:rPr>
                <w:rFonts w:ascii="Times New Roman" w:hAnsi="Times New Roman"/>
                <w:noProof/>
                <w:highlight w:val="cyan"/>
                <w:lang w:bidi="x-none"/>
              </w:rPr>
            </w:pPr>
            <w:r>
              <w:rPr>
                <w:rStyle w:val="codeChar"/>
                <w:rFonts w:ascii="Times New Roman" w:hAnsi="Times New Roman"/>
                <w:highlight w:val="cyan"/>
              </w:rPr>
              <w:t>resp</w:t>
            </w:r>
          </w:p>
        </w:tc>
      </w:tr>
      <w:tr w:rsidR="004E2882" w14:paraId="28C1F05C" w14:textId="77777777" w:rsidTr="00B90094">
        <w:trPr>
          <w:jc w:val="center"/>
        </w:trPr>
        <w:tc>
          <w:tcPr>
            <w:tcW w:w="2538" w:type="dxa"/>
            <w:tcBorders>
              <w:top w:val="single" w:sz="4" w:space="0" w:color="auto"/>
              <w:left w:val="single" w:sz="4" w:space="0" w:color="auto"/>
              <w:bottom w:val="single" w:sz="4" w:space="0" w:color="auto"/>
              <w:right w:val="single" w:sz="4" w:space="0" w:color="auto"/>
            </w:tcBorders>
            <w:hideMark/>
          </w:tcPr>
          <w:p w14:paraId="58BADAE1" w14:textId="77777777" w:rsidR="004E2882" w:rsidRDefault="004E2882">
            <w:pPr>
              <w:pStyle w:val="BodyText"/>
              <w:keepNext/>
              <w:rPr>
                <w:rFonts w:ascii="Times New Roman" w:hAnsi="Times New Roman"/>
                <w:highlight w:val="cyan"/>
                <w:lang w:bidi="x-none"/>
              </w:rPr>
            </w:pPr>
            <w:r>
              <w:rPr>
                <w:rFonts w:ascii="Times New Roman" w:hAnsi="Times New Roman"/>
                <w:highlight w:val="cyan"/>
                <w:lang w:bidi="x-none"/>
              </w:rPr>
              <w:t>Volumetric visual</w:t>
            </w:r>
          </w:p>
        </w:tc>
        <w:tc>
          <w:tcPr>
            <w:tcW w:w="2790" w:type="dxa"/>
            <w:tcBorders>
              <w:top w:val="single" w:sz="4" w:space="0" w:color="auto"/>
              <w:left w:val="single" w:sz="4" w:space="0" w:color="auto"/>
              <w:bottom w:val="single" w:sz="4" w:space="0" w:color="auto"/>
              <w:right w:val="single" w:sz="4" w:space="0" w:color="auto"/>
            </w:tcBorders>
            <w:hideMark/>
          </w:tcPr>
          <w:p w14:paraId="136BC71A" w14:textId="77777777" w:rsidR="004E2882" w:rsidRDefault="004E2882">
            <w:pPr>
              <w:pStyle w:val="BodyText"/>
              <w:keepNext/>
              <w:rPr>
                <w:rStyle w:val="codeChar"/>
                <w:rFonts w:ascii="Times New Roman" w:hAnsi="Times New Roman"/>
              </w:rPr>
            </w:pPr>
            <w:r>
              <w:rPr>
                <w:rStyle w:val="codeChar"/>
                <w:rFonts w:ascii="Times New Roman" w:hAnsi="Times New Roman"/>
                <w:highlight w:val="cyan"/>
              </w:rPr>
              <w:t>res3</w:t>
            </w:r>
          </w:p>
        </w:tc>
      </w:tr>
    </w:tbl>
    <w:p w14:paraId="332ED0F0" w14:textId="77777777" w:rsidR="004E2882" w:rsidRPr="00B90094" w:rsidRDefault="004E2882" w:rsidP="004E2882"/>
    <w:p w14:paraId="4EDDDD02" w14:textId="77FA7B57" w:rsidR="004927BC" w:rsidRPr="00B74202" w:rsidRDefault="00DB4016" w:rsidP="00567707">
      <w:pPr>
        <w:rPr>
          <w:lang w:eastAsia="ja-JP"/>
        </w:rPr>
      </w:pPr>
      <w:r>
        <w:rPr>
          <w:rFonts w:hint="eastAsia"/>
          <w:lang w:eastAsia="ja-JP"/>
        </w:rPr>
        <w:t>N</w:t>
      </w:r>
      <w:r>
        <w:rPr>
          <w:lang w:eastAsia="ja-JP"/>
        </w:rPr>
        <w:t>OTE</w:t>
      </w:r>
      <w:r w:rsidR="000055B7">
        <w:rPr>
          <w:lang w:eastAsia="ja-JP"/>
        </w:rPr>
        <w:t>:</w:t>
      </w:r>
      <w:r>
        <w:rPr>
          <w:lang w:eastAsia="ja-JP"/>
        </w:rPr>
        <w:t xml:space="preserve"> </w:t>
      </w:r>
      <w:r w:rsidR="00845325">
        <w:rPr>
          <w:lang w:eastAsia="ja-JP"/>
        </w:rPr>
        <w:t>This proposal is based on</w:t>
      </w:r>
      <w:r w:rsidR="000055B7">
        <w:rPr>
          <w:lang w:eastAsia="ja-JP"/>
        </w:rPr>
        <w:t xml:space="preserve"> 14496-12</w:t>
      </w:r>
      <w:r w:rsidR="00845325">
        <w:rPr>
          <w:lang w:eastAsia="ja-JP"/>
        </w:rPr>
        <w:t xml:space="preserve"> 7</w:t>
      </w:r>
      <w:r w:rsidR="00845325" w:rsidRPr="0045694A">
        <w:rPr>
          <w:vertAlign w:val="superscript"/>
          <w:lang w:eastAsia="ja-JP"/>
        </w:rPr>
        <w:t>th</w:t>
      </w:r>
      <w:r w:rsidR="00845325">
        <w:rPr>
          <w:lang w:eastAsia="ja-JP"/>
        </w:rPr>
        <w:t xml:space="preserve"> edition and </w:t>
      </w:r>
      <w:r>
        <w:rPr>
          <w:lang w:eastAsia="ja-JP"/>
        </w:rPr>
        <w:t xml:space="preserve">this 4cc extensions are in </w:t>
      </w:r>
      <w:r>
        <w:t>Potential Improvement of 14496-12 DIS 8</w:t>
      </w:r>
      <w:r>
        <w:rPr>
          <w:vertAlign w:val="superscript"/>
        </w:rPr>
        <w:t>th</w:t>
      </w:r>
      <w:r>
        <w:t xml:space="preserve"> edition (MDS22316-WG03N0792)</w:t>
      </w:r>
    </w:p>
    <w:sectPr w:rsidR="004927BC" w:rsidRPr="00B74202">
      <w:headerReference w:type="default" r:id="rId26"/>
      <w:footerReference w:type="default" r:id="rId27"/>
      <w:pgSz w:w="11907" w:h="16840" w:code="9"/>
      <w:pgMar w:top="1418" w:right="1134"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8" w:author="Schreiner, Stephan" w:date="2023-04-27T13:41:00Z" w:initials="SS">
    <w:p w14:paraId="3CF9C3DD" w14:textId="0D7F4872" w:rsidR="00D85875" w:rsidRDefault="00D85875">
      <w:pPr>
        <w:pStyle w:val="CommentText"/>
      </w:pPr>
      <w:r>
        <w:rPr>
          <w:rStyle w:val="CommentReference"/>
        </w:rPr>
        <w:annotationRef/>
      </w:r>
      <w:r>
        <w:t>Why is this deleted here since the GitHub issue is still open?</w:t>
      </w:r>
    </w:p>
  </w:comment>
  <w:comment w:id="651" w:author="Dimitri Podborski [2]" w:date="2023-01-29T20:26:00Z" w:initials="DP">
    <w:p w14:paraId="10FA1D84" w14:textId="77777777" w:rsidR="008E4A1E" w:rsidRDefault="008E4A1E" w:rsidP="00426AED">
      <w:pPr>
        <w:jc w:val="left"/>
      </w:pPr>
      <w:r>
        <w:rPr>
          <w:rStyle w:val="CommentReference"/>
        </w:rPr>
        <w:annotationRef/>
      </w:r>
      <w:r>
        <w:rPr>
          <w:color w:val="000000"/>
          <w:sz w:val="20"/>
          <w:szCs w:val="20"/>
        </w:rPr>
        <w:t xml:space="preserve">I don’t think that this was a conclusion of the group. The group just highlighted that we are not allowed to use a ‘should’ in a note due to ISO rules. My understanding was that that comment was only about the wording of the note. In the last File Format session of MPEG#141 it was highlighted by the proponents, that because of that should in a text we should not have this text in a note in the first place. </w:t>
      </w:r>
    </w:p>
  </w:comment>
  <w:comment w:id="652" w:author="Schreiner, Stephan" w:date="2023-04-27T13:45:00Z" w:initials="SS">
    <w:p w14:paraId="3D5EE64C" w14:textId="0C2C349B" w:rsidR="00752DDF" w:rsidRDefault="00752DDF">
      <w:pPr>
        <w:pStyle w:val="CommentText"/>
      </w:pPr>
      <w:r>
        <w:rPr>
          <w:rStyle w:val="CommentReference"/>
        </w:rPr>
        <w:annotationRef/>
      </w:r>
      <w:r>
        <w:t>@Dimitri: Does my added text resolve your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F9C3DD" w15:done="0"/>
  <w15:commentEx w15:paraId="10FA1D84" w15:done="0"/>
  <w15:commentEx w15:paraId="3D5EE64C" w15:paraIdParent="10FA1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4F9F3" w16cex:dateUtc="2023-04-27T10:41:00Z"/>
  <w16cex:commentExtensible w16cex:durableId="278154F5" w16cex:dateUtc="2023-01-30T04:26:00Z"/>
  <w16cex:commentExtensible w16cex:durableId="27F4FAE5" w16cex:dateUtc="2023-04-27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F9C3DD" w16cid:durableId="27F4F9F3"/>
  <w16cid:commentId w16cid:paraId="10FA1D84" w16cid:durableId="278154F5"/>
  <w16cid:commentId w16cid:paraId="3D5EE64C" w16cid:durableId="27F4FA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D1DFE" w14:textId="77777777" w:rsidR="00C20E37" w:rsidRDefault="00C20E37">
      <w:r>
        <w:separator/>
      </w:r>
    </w:p>
  </w:endnote>
  <w:endnote w:type="continuationSeparator" w:id="0">
    <w:p w14:paraId="6E481684" w14:textId="77777777" w:rsidR="00C20E37" w:rsidRDefault="00C20E37">
      <w:r>
        <w:continuationSeparator/>
      </w:r>
    </w:p>
  </w:endnote>
  <w:endnote w:type="continuationNotice" w:id="1">
    <w:p w14:paraId="0B12CED6" w14:textId="77777777" w:rsidR="00C20E37" w:rsidRDefault="00C20E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6084" w14:textId="77777777" w:rsidR="00C20E37" w:rsidRDefault="00C20E37">
      <w:r>
        <w:separator/>
      </w:r>
    </w:p>
  </w:footnote>
  <w:footnote w:type="continuationSeparator" w:id="0">
    <w:p w14:paraId="1C340BC4" w14:textId="77777777" w:rsidR="00C20E37" w:rsidRDefault="00C20E37">
      <w:r>
        <w:continuationSeparator/>
      </w:r>
    </w:p>
  </w:footnote>
  <w:footnote w:type="continuationNotice" w:id="1">
    <w:p w14:paraId="014D2CE6" w14:textId="77777777" w:rsidR="00C20E37" w:rsidRDefault="00C20E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2E02D5"/>
    <w:multiLevelType w:val="hybridMultilevel"/>
    <w:tmpl w:val="D9E49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15978"/>
    <w:multiLevelType w:val="hybridMultilevel"/>
    <w:tmpl w:val="13805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E32BE8"/>
    <w:multiLevelType w:val="multilevel"/>
    <w:tmpl w:val="27C4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BE783F"/>
    <w:multiLevelType w:val="hybridMultilevel"/>
    <w:tmpl w:val="AAFA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16179901">
    <w:abstractNumId w:val="13"/>
  </w:num>
  <w:num w:numId="2" w16cid:durableId="914515353">
    <w:abstractNumId w:val="14"/>
  </w:num>
  <w:num w:numId="3" w16cid:durableId="424616788">
    <w:abstractNumId w:val="5"/>
  </w:num>
  <w:num w:numId="4" w16cid:durableId="578637444">
    <w:abstractNumId w:val="1"/>
  </w:num>
  <w:num w:numId="5" w16cid:durableId="1827437134">
    <w:abstractNumId w:val="11"/>
  </w:num>
  <w:num w:numId="6" w16cid:durableId="1736706675">
    <w:abstractNumId w:val="12"/>
  </w:num>
  <w:num w:numId="7" w16cid:durableId="1052923021">
    <w:abstractNumId w:val="3"/>
  </w:num>
  <w:num w:numId="8" w16cid:durableId="684985288">
    <w:abstractNumId w:val="8"/>
  </w:num>
  <w:num w:numId="9" w16cid:durableId="1811701315">
    <w:abstractNumId w:val="4"/>
  </w:num>
  <w:num w:numId="10" w16cid:durableId="1624920066">
    <w:abstractNumId w:val="2"/>
  </w:num>
  <w:num w:numId="11" w16cid:durableId="1377656396">
    <w:abstractNumId w:val="0"/>
  </w:num>
  <w:num w:numId="12" w16cid:durableId="1723744925">
    <w:abstractNumId w:val="7"/>
  </w:num>
  <w:num w:numId="13" w16cid:durableId="1585528718">
    <w:abstractNumId w:val="9"/>
  </w:num>
  <w:num w:numId="14" w16cid:durableId="66195885">
    <w:abstractNumId w:val="13"/>
  </w:num>
  <w:num w:numId="15" w16cid:durableId="1038237263">
    <w:abstractNumId w:val="13"/>
  </w:num>
  <w:num w:numId="16" w16cid:durableId="2116975418">
    <w:abstractNumId w:val="10"/>
  </w:num>
  <w:num w:numId="17" w16cid:durableId="1696538549">
    <w:abstractNumId w:val="13"/>
  </w:num>
  <w:num w:numId="18" w16cid:durableId="684021154">
    <w:abstractNumId w:val="13"/>
  </w:num>
  <w:num w:numId="19" w16cid:durableId="31078826">
    <w:abstractNumId w:val="13"/>
  </w:num>
  <w:num w:numId="20" w16cid:durableId="442654189">
    <w:abstractNumId w:val="6"/>
  </w:num>
  <w:num w:numId="21" w16cid:durableId="51778516">
    <w:abstractNumId w:val="13"/>
  </w:num>
  <w:num w:numId="22" w16cid:durableId="1965228085">
    <w:abstractNumId w:val="13"/>
  </w:num>
  <w:num w:numId="23" w16cid:durableId="594558607">
    <w:abstractNumId w:val="13"/>
  </w:num>
  <w:num w:numId="24" w16cid:durableId="2058430671">
    <w:abstractNumId w:val="13"/>
  </w:num>
  <w:num w:numId="25" w16cid:durableId="314459191">
    <w:abstractNumId w:val="13"/>
  </w:num>
  <w:num w:numId="26" w16cid:durableId="1776242822">
    <w:abstractNumId w:val="13"/>
  </w:num>
  <w:num w:numId="27" w16cid:durableId="738406760">
    <w:abstractNumId w:val="13"/>
  </w:num>
  <w:num w:numId="28" w16cid:durableId="1972317731">
    <w:abstractNumId w:val="13"/>
  </w:num>
  <w:num w:numId="29" w16cid:durableId="2048794837">
    <w:abstractNumId w:val="13"/>
  </w:num>
  <w:num w:numId="30" w16cid:durableId="214704784">
    <w:abstractNumId w:val="1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Schreiner, Stephan">
    <w15:presenceInfo w15:providerId="AD" w15:userId="S::sschr@dolby.com::c127d14c-ca55-4dae-ae8e-d7c7ccaad698"/>
  </w15:person>
  <w15:person w15:author="Dimitri Podborski [2]">
    <w15:presenceInfo w15:providerId="None" w15:userId="Dimitri Podbor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055B7"/>
    <w:rsid w:val="00010457"/>
    <w:rsid w:val="00010C07"/>
    <w:rsid w:val="0002353F"/>
    <w:rsid w:val="00024E0E"/>
    <w:rsid w:val="0003384F"/>
    <w:rsid w:val="000361CB"/>
    <w:rsid w:val="00037A61"/>
    <w:rsid w:val="00040E7A"/>
    <w:rsid w:val="00044252"/>
    <w:rsid w:val="00047B0B"/>
    <w:rsid w:val="00050CF6"/>
    <w:rsid w:val="000555B1"/>
    <w:rsid w:val="00056B9E"/>
    <w:rsid w:val="00062100"/>
    <w:rsid w:val="00062AD2"/>
    <w:rsid w:val="00072883"/>
    <w:rsid w:val="00073F96"/>
    <w:rsid w:val="000762C8"/>
    <w:rsid w:val="0009367D"/>
    <w:rsid w:val="00094783"/>
    <w:rsid w:val="00094A29"/>
    <w:rsid w:val="00094CA9"/>
    <w:rsid w:val="00096B61"/>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25E0"/>
    <w:rsid w:val="00103219"/>
    <w:rsid w:val="00113776"/>
    <w:rsid w:val="00116BE5"/>
    <w:rsid w:val="001176B4"/>
    <w:rsid w:val="00117AF0"/>
    <w:rsid w:val="001244BA"/>
    <w:rsid w:val="00134633"/>
    <w:rsid w:val="001368B7"/>
    <w:rsid w:val="00137ECC"/>
    <w:rsid w:val="00142478"/>
    <w:rsid w:val="001516E6"/>
    <w:rsid w:val="0015361D"/>
    <w:rsid w:val="00156A51"/>
    <w:rsid w:val="001604CC"/>
    <w:rsid w:val="001626C2"/>
    <w:rsid w:val="00170647"/>
    <w:rsid w:val="001819A9"/>
    <w:rsid w:val="00184C45"/>
    <w:rsid w:val="00184EFF"/>
    <w:rsid w:val="00193C7F"/>
    <w:rsid w:val="001B0C3D"/>
    <w:rsid w:val="001B1461"/>
    <w:rsid w:val="001B1977"/>
    <w:rsid w:val="001B1F02"/>
    <w:rsid w:val="001B299E"/>
    <w:rsid w:val="001D08C3"/>
    <w:rsid w:val="001D0F52"/>
    <w:rsid w:val="001E0AE8"/>
    <w:rsid w:val="001F0255"/>
    <w:rsid w:val="001F3BCE"/>
    <w:rsid w:val="001F3C11"/>
    <w:rsid w:val="001F7498"/>
    <w:rsid w:val="002005AB"/>
    <w:rsid w:val="00204C3A"/>
    <w:rsid w:val="002116D4"/>
    <w:rsid w:val="00212634"/>
    <w:rsid w:val="0021395C"/>
    <w:rsid w:val="00221008"/>
    <w:rsid w:val="00226545"/>
    <w:rsid w:val="00230C71"/>
    <w:rsid w:val="00250F12"/>
    <w:rsid w:val="0025114A"/>
    <w:rsid w:val="002575E9"/>
    <w:rsid w:val="00286907"/>
    <w:rsid w:val="00291B43"/>
    <w:rsid w:val="00292C66"/>
    <w:rsid w:val="002958EE"/>
    <w:rsid w:val="002A1B75"/>
    <w:rsid w:val="002A1D9B"/>
    <w:rsid w:val="002A4F01"/>
    <w:rsid w:val="002B0AB0"/>
    <w:rsid w:val="002B51DF"/>
    <w:rsid w:val="002B66D5"/>
    <w:rsid w:val="002E3305"/>
    <w:rsid w:val="002F0DE8"/>
    <w:rsid w:val="002F529E"/>
    <w:rsid w:val="003001D5"/>
    <w:rsid w:val="00300918"/>
    <w:rsid w:val="00304EE7"/>
    <w:rsid w:val="003061A1"/>
    <w:rsid w:val="0032464A"/>
    <w:rsid w:val="00324B42"/>
    <w:rsid w:val="00333596"/>
    <w:rsid w:val="0034355B"/>
    <w:rsid w:val="003465E1"/>
    <w:rsid w:val="00352013"/>
    <w:rsid w:val="00353D19"/>
    <w:rsid w:val="00354C94"/>
    <w:rsid w:val="00356FE3"/>
    <w:rsid w:val="00367DCD"/>
    <w:rsid w:val="00371963"/>
    <w:rsid w:val="00372D41"/>
    <w:rsid w:val="00387F29"/>
    <w:rsid w:val="003A66FF"/>
    <w:rsid w:val="003B47F7"/>
    <w:rsid w:val="003C5694"/>
    <w:rsid w:val="003C590B"/>
    <w:rsid w:val="003D578E"/>
    <w:rsid w:val="003D5894"/>
    <w:rsid w:val="003D5A80"/>
    <w:rsid w:val="003F67EA"/>
    <w:rsid w:val="0040269B"/>
    <w:rsid w:val="00402B38"/>
    <w:rsid w:val="00403C9F"/>
    <w:rsid w:val="00410619"/>
    <w:rsid w:val="00410BA8"/>
    <w:rsid w:val="00413099"/>
    <w:rsid w:val="004164F5"/>
    <w:rsid w:val="00416866"/>
    <w:rsid w:val="00417C66"/>
    <w:rsid w:val="00420897"/>
    <w:rsid w:val="004516CA"/>
    <w:rsid w:val="0045694A"/>
    <w:rsid w:val="004655F4"/>
    <w:rsid w:val="0046695D"/>
    <w:rsid w:val="00482DD6"/>
    <w:rsid w:val="004875B5"/>
    <w:rsid w:val="00490F50"/>
    <w:rsid w:val="004917CA"/>
    <w:rsid w:val="004927BC"/>
    <w:rsid w:val="00492849"/>
    <w:rsid w:val="00494B91"/>
    <w:rsid w:val="00494C4D"/>
    <w:rsid w:val="004A5BA8"/>
    <w:rsid w:val="004A64F8"/>
    <w:rsid w:val="004A6AA9"/>
    <w:rsid w:val="004B4AF1"/>
    <w:rsid w:val="004C43FD"/>
    <w:rsid w:val="004D4A97"/>
    <w:rsid w:val="004E11B3"/>
    <w:rsid w:val="004E1E33"/>
    <w:rsid w:val="004E2882"/>
    <w:rsid w:val="004E3DBE"/>
    <w:rsid w:val="004E5C0A"/>
    <w:rsid w:val="004F01CE"/>
    <w:rsid w:val="00502522"/>
    <w:rsid w:val="00502666"/>
    <w:rsid w:val="005062CE"/>
    <w:rsid w:val="00507D9F"/>
    <w:rsid w:val="00521078"/>
    <w:rsid w:val="00525B26"/>
    <w:rsid w:val="00530EF2"/>
    <w:rsid w:val="005349E3"/>
    <w:rsid w:val="005400FC"/>
    <w:rsid w:val="00544634"/>
    <w:rsid w:val="00550E78"/>
    <w:rsid w:val="00551613"/>
    <w:rsid w:val="0055288C"/>
    <w:rsid w:val="005529D8"/>
    <w:rsid w:val="00557CA1"/>
    <w:rsid w:val="00566895"/>
    <w:rsid w:val="00567707"/>
    <w:rsid w:val="00571877"/>
    <w:rsid w:val="00572E19"/>
    <w:rsid w:val="00573F74"/>
    <w:rsid w:val="00574F72"/>
    <w:rsid w:val="00584195"/>
    <w:rsid w:val="00587D57"/>
    <w:rsid w:val="0059492D"/>
    <w:rsid w:val="00595685"/>
    <w:rsid w:val="005A4EE8"/>
    <w:rsid w:val="005A6DE8"/>
    <w:rsid w:val="005C07F4"/>
    <w:rsid w:val="005C1AA2"/>
    <w:rsid w:val="005C25F4"/>
    <w:rsid w:val="005C5EE3"/>
    <w:rsid w:val="005C600B"/>
    <w:rsid w:val="005D790A"/>
    <w:rsid w:val="005E1669"/>
    <w:rsid w:val="005E33BF"/>
    <w:rsid w:val="005E7929"/>
    <w:rsid w:val="005E7A5D"/>
    <w:rsid w:val="005F04AA"/>
    <w:rsid w:val="005F6935"/>
    <w:rsid w:val="00606ACC"/>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7B54"/>
    <w:rsid w:val="006B7D3E"/>
    <w:rsid w:val="006C35F0"/>
    <w:rsid w:val="006C503A"/>
    <w:rsid w:val="006E2A30"/>
    <w:rsid w:val="006F1F64"/>
    <w:rsid w:val="006F7105"/>
    <w:rsid w:val="00701B95"/>
    <w:rsid w:val="007110F7"/>
    <w:rsid w:val="00732D40"/>
    <w:rsid w:val="00740630"/>
    <w:rsid w:val="00743118"/>
    <w:rsid w:val="00752DDF"/>
    <w:rsid w:val="00754371"/>
    <w:rsid w:val="00755A97"/>
    <w:rsid w:val="00763FB4"/>
    <w:rsid w:val="007708A6"/>
    <w:rsid w:val="00777A43"/>
    <w:rsid w:val="00777D36"/>
    <w:rsid w:val="007801DD"/>
    <w:rsid w:val="007836B2"/>
    <w:rsid w:val="0078579C"/>
    <w:rsid w:val="007858B7"/>
    <w:rsid w:val="00792EEB"/>
    <w:rsid w:val="00795437"/>
    <w:rsid w:val="0079750C"/>
    <w:rsid w:val="007A34A5"/>
    <w:rsid w:val="007A69E2"/>
    <w:rsid w:val="007B5223"/>
    <w:rsid w:val="007C364F"/>
    <w:rsid w:val="007C7124"/>
    <w:rsid w:val="007D140B"/>
    <w:rsid w:val="007D53AA"/>
    <w:rsid w:val="007E2611"/>
    <w:rsid w:val="007E4358"/>
    <w:rsid w:val="007F69E9"/>
    <w:rsid w:val="0080044F"/>
    <w:rsid w:val="00807E0A"/>
    <w:rsid w:val="008127A2"/>
    <w:rsid w:val="00812C35"/>
    <w:rsid w:val="008152C5"/>
    <w:rsid w:val="008167CC"/>
    <w:rsid w:val="00820FD9"/>
    <w:rsid w:val="00824B50"/>
    <w:rsid w:val="008260DA"/>
    <w:rsid w:val="008279CE"/>
    <w:rsid w:val="0083094A"/>
    <w:rsid w:val="00833871"/>
    <w:rsid w:val="00833B4F"/>
    <w:rsid w:val="008346BE"/>
    <w:rsid w:val="00843813"/>
    <w:rsid w:val="00845325"/>
    <w:rsid w:val="00847FFE"/>
    <w:rsid w:val="0086454D"/>
    <w:rsid w:val="00871B99"/>
    <w:rsid w:val="00874AE2"/>
    <w:rsid w:val="00875054"/>
    <w:rsid w:val="00877E88"/>
    <w:rsid w:val="00880B13"/>
    <w:rsid w:val="008865C0"/>
    <w:rsid w:val="008929AD"/>
    <w:rsid w:val="008A1312"/>
    <w:rsid w:val="008B03A7"/>
    <w:rsid w:val="008B08F8"/>
    <w:rsid w:val="008C2D97"/>
    <w:rsid w:val="008C5693"/>
    <w:rsid w:val="008D006F"/>
    <w:rsid w:val="008D2331"/>
    <w:rsid w:val="008D29B8"/>
    <w:rsid w:val="008E0384"/>
    <w:rsid w:val="008E4A1E"/>
    <w:rsid w:val="008F012F"/>
    <w:rsid w:val="008F1DC2"/>
    <w:rsid w:val="008F2F8D"/>
    <w:rsid w:val="0090109F"/>
    <w:rsid w:val="00901176"/>
    <w:rsid w:val="0090553E"/>
    <w:rsid w:val="00907884"/>
    <w:rsid w:val="009078D5"/>
    <w:rsid w:val="00907945"/>
    <w:rsid w:val="00913B43"/>
    <w:rsid w:val="00913C90"/>
    <w:rsid w:val="00917BCD"/>
    <w:rsid w:val="00926ECB"/>
    <w:rsid w:val="00930757"/>
    <w:rsid w:val="00931F6E"/>
    <w:rsid w:val="00935E1F"/>
    <w:rsid w:val="0094170C"/>
    <w:rsid w:val="00941D7E"/>
    <w:rsid w:val="00942B18"/>
    <w:rsid w:val="00945CBA"/>
    <w:rsid w:val="0095067A"/>
    <w:rsid w:val="009518AD"/>
    <w:rsid w:val="00952DA9"/>
    <w:rsid w:val="00954FAB"/>
    <w:rsid w:val="00960749"/>
    <w:rsid w:val="00966BDC"/>
    <w:rsid w:val="00970E30"/>
    <w:rsid w:val="00976A9E"/>
    <w:rsid w:val="009A3465"/>
    <w:rsid w:val="009A4A35"/>
    <w:rsid w:val="009A4AA6"/>
    <w:rsid w:val="009B18AD"/>
    <w:rsid w:val="009B20D9"/>
    <w:rsid w:val="009C1178"/>
    <w:rsid w:val="009C2D14"/>
    <w:rsid w:val="009D1C1D"/>
    <w:rsid w:val="009D6CA0"/>
    <w:rsid w:val="009E12E0"/>
    <w:rsid w:val="009E3A2A"/>
    <w:rsid w:val="00A0250D"/>
    <w:rsid w:val="00A04A8B"/>
    <w:rsid w:val="00A05F07"/>
    <w:rsid w:val="00A1538B"/>
    <w:rsid w:val="00A17E6E"/>
    <w:rsid w:val="00A2647C"/>
    <w:rsid w:val="00A36A3D"/>
    <w:rsid w:val="00A37028"/>
    <w:rsid w:val="00A50D2E"/>
    <w:rsid w:val="00A523B6"/>
    <w:rsid w:val="00A548CC"/>
    <w:rsid w:val="00A6172C"/>
    <w:rsid w:val="00A629A1"/>
    <w:rsid w:val="00A63469"/>
    <w:rsid w:val="00A63740"/>
    <w:rsid w:val="00A640A0"/>
    <w:rsid w:val="00A73EB6"/>
    <w:rsid w:val="00A83581"/>
    <w:rsid w:val="00A87F14"/>
    <w:rsid w:val="00A93771"/>
    <w:rsid w:val="00A94202"/>
    <w:rsid w:val="00AA0611"/>
    <w:rsid w:val="00AA6BAB"/>
    <w:rsid w:val="00AB0858"/>
    <w:rsid w:val="00AB0D6A"/>
    <w:rsid w:val="00AB1A05"/>
    <w:rsid w:val="00AB2BB8"/>
    <w:rsid w:val="00AB49BF"/>
    <w:rsid w:val="00AC20B6"/>
    <w:rsid w:val="00AC4857"/>
    <w:rsid w:val="00AC5462"/>
    <w:rsid w:val="00AC6AE8"/>
    <w:rsid w:val="00AD27C3"/>
    <w:rsid w:val="00AD7970"/>
    <w:rsid w:val="00AE7E7F"/>
    <w:rsid w:val="00AE7F8B"/>
    <w:rsid w:val="00AF08B9"/>
    <w:rsid w:val="00AF1583"/>
    <w:rsid w:val="00B02685"/>
    <w:rsid w:val="00B0358B"/>
    <w:rsid w:val="00B06AAE"/>
    <w:rsid w:val="00B07818"/>
    <w:rsid w:val="00B141C8"/>
    <w:rsid w:val="00B16D6E"/>
    <w:rsid w:val="00B171B9"/>
    <w:rsid w:val="00B200FE"/>
    <w:rsid w:val="00B2266B"/>
    <w:rsid w:val="00B2532C"/>
    <w:rsid w:val="00B310B7"/>
    <w:rsid w:val="00B5637D"/>
    <w:rsid w:val="00B61EC1"/>
    <w:rsid w:val="00B667C8"/>
    <w:rsid w:val="00B66865"/>
    <w:rsid w:val="00B67F63"/>
    <w:rsid w:val="00B7077A"/>
    <w:rsid w:val="00B70EC5"/>
    <w:rsid w:val="00B74202"/>
    <w:rsid w:val="00B80A7B"/>
    <w:rsid w:val="00B80C0E"/>
    <w:rsid w:val="00B90094"/>
    <w:rsid w:val="00B975D9"/>
    <w:rsid w:val="00BA3E2B"/>
    <w:rsid w:val="00BA5BFB"/>
    <w:rsid w:val="00BB2D93"/>
    <w:rsid w:val="00BB3C4F"/>
    <w:rsid w:val="00BB6AD8"/>
    <w:rsid w:val="00BC0DC9"/>
    <w:rsid w:val="00BC1260"/>
    <w:rsid w:val="00BC5CE2"/>
    <w:rsid w:val="00BC6FC1"/>
    <w:rsid w:val="00BD135E"/>
    <w:rsid w:val="00BD1AD6"/>
    <w:rsid w:val="00BD5EBE"/>
    <w:rsid w:val="00BE5363"/>
    <w:rsid w:val="00BE5D31"/>
    <w:rsid w:val="00BE7DDE"/>
    <w:rsid w:val="00BF27F6"/>
    <w:rsid w:val="00BF3835"/>
    <w:rsid w:val="00C016BB"/>
    <w:rsid w:val="00C03235"/>
    <w:rsid w:val="00C06C29"/>
    <w:rsid w:val="00C11F89"/>
    <w:rsid w:val="00C12501"/>
    <w:rsid w:val="00C14FE1"/>
    <w:rsid w:val="00C20804"/>
    <w:rsid w:val="00C20E37"/>
    <w:rsid w:val="00C21713"/>
    <w:rsid w:val="00C21AD2"/>
    <w:rsid w:val="00C25EEF"/>
    <w:rsid w:val="00C27327"/>
    <w:rsid w:val="00C32817"/>
    <w:rsid w:val="00C40885"/>
    <w:rsid w:val="00C40B8B"/>
    <w:rsid w:val="00C43BB2"/>
    <w:rsid w:val="00C43D32"/>
    <w:rsid w:val="00C43D7B"/>
    <w:rsid w:val="00C44EF6"/>
    <w:rsid w:val="00C46849"/>
    <w:rsid w:val="00C64730"/>
    <w:rsid w:val="00C73345"/>
    <w:rsid w:val="00C90F70"/>
    <w:rsid w:val="00CA008A"/>
    <w:rsid w:val="00CA0365"/>
    <w:rsid w:val="00CA2945"/>
    <w:rsid w:val="00CA2A1D"/>
    <w:rsid w:val="00CA7C54"/>
    <w:rsid w:val="00CB0003"/>
    <w:rsid w:val="00CB0DCB"/>
    <w:rsid w:val="00CB7968"/>
    <w:rsid w:val="00CC2FE6"/>
    <w:rsid w:val="00CC4274"/>
    <w:rsid w:val="00CC467A"/>
    <w:rsid w:val="00CC5C68"/>
    <w:rsid w:val="00CD3158"/>
    <w:rsid w:val="00CE0395"/>
    <w:rsid w:val="00CE2779"/>
    <w:rsid w:val="00CE4911"/>
    <w:rsid w:val="00CE7328"/>
    <w:rsid w:val="00CF5155"/>
    <w:rsid w:val="00CF77B9"/>
    <w:rsid w:val="00D00769"/>
    <w:rsid w:val="00D07545"/>
    <w:rsid w:val="00D11E33"/>
    <w:rsid w:val="00D135A1"/>
    <w:rsid w:val="00D14B1E"/>
    <w:rsid w:val="00D14EF9"/>
    <w:rsid w:val="00D15D41"/>
    <w:rsid w:val="00D239AC"/>
    <w:rsid w:val="00D245B5"/>
    <w:rsid w:val="00D26D8B"/>
    <w:rsid w:val="00D3039A"/>
    <w:rsid w:val="00D323F0"/>
    <w:rsid w:val="00D45E48"/>
    <w:rsid w:val="00D500BF"/>
    <w:rsid w:val="00D52C87"/>
    <w:rsid w:val="00D566FC"/>
    <w:rsid w:val="00D610A6"/>
    <w:rsid w:val="00D623A8"/>
    <w:rsid w:val="00D736D6"/>
    <w:rsid w:val="00D83469"/>
    <w:rsid w:val="00D85875"/>
    <w:rsid w:val="00D92373"/>
    <w:rsid w:val="00D949A2"/>
    <w:rsid w:val="00DA23AE"/>
    <w:rsid w:val="00DA3EFB"/>
    <w:rsid w:val="00DA7E86"/>
    <w:rsid w:val="00DB4016"/>
    <w:rsid w:val="00DB4963"/>
    <w:rsid w:val="00DC0D5E"/>
    <w:rsid w:val="00DC4814"/>
    <w:rsid w:val="00DC5A9C"/>
    <w:rsid w:val="00DD47B6"/>
    <w:rsid w:val="00DF1EBA"/>
    <w:rsid w:val="00DF4294"/>
    <w:rsid w:val="00E111DE"/>
    <w:rsid w:val="00E12FA8"/>
    <w:rsid w:val="00E13014"/>
    <w:rsid w:val="00E32942"/>
    <w:rsid w:val="00E32E80"/>
    <w:rsid w:val="00E34B21"/>
    <w:rsid w:val="00E36D96"/>
    <w:rsid w:val="00E4096D"/>
    <w:rsid w:val="00E43878"/>
    <w:rsid w:val="00E507CB"/>
    <w:rsid w:val="00E5240A"/>
    <w:rsid w:val="00E53401"/>
    <w:rsid w:val="00E60446"/>
    <w:rsid w:val="00E623D0"/>
    <w:rsid w:val="00E62F6E"/>
    <w:rsid w:val="00E7186E"/>
    <w:rsid w:val="00E73552"/>
    <w:rsid w:val="00E84F15"/>
    <w:rsid w:val="00E84F1A"/>
    <w:rsid w:val="00E93962"/>
    <w:rsid w:val="00E97AD3"/>
    <w:rsid w:val="00EA289D"/>
    <w:rsid w:val="00EA5F0E"/>
    <w:rsid w:val="00EA637E"/>
    <w:rsid w:val="00EA655B"/>
    <w:rsid w:val="00EA6818"/>
    <w:rsid w:val="00EB223E"/>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179A2"/>
    <w:rsid w:val="00F20C95"/>
    <w:rsid w:val="00F31EAD"/>
    <w:rsid w:val="00F35204"/>
    <w:rsid w:val="00F559F8"/>
    <w:rsid w:val="00F70606"/>
    <w:rsid w:val="00F7095B"/>
    <w:rsid w:val="00F715C8"/>
    <w:rsid w:val="00F72F15"/>
    <w:rsid w:val="00F73975"/>
    <w:rsid w:val="00F766D5"/>
    <w:rsid w:val="00F76FAC"/>
    <w:rsid w:val="00F80EBB"/>
    <w:rsid w:val="00F81A3F"/>
    <w:rsid w:val="00F81F57"/>
    <w:rsid w:val="00F95BA5"/>
    <w:rsid w:val="00FA2182"/>
    <w:rsid w:val="00FA3486"/>
    <w:rsid w:val="00FB7092"/>
    <w:rsid w:val="00FC511C"/>
    <w:rsid w:val="00FE31CF"/>
    <w:rsid w:val="00FE4EDE"/>
    <w:rsid w:val="00FE7514"/>
    <w:rsid w:val="00FF00CB"/>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F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qFormat/>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11"/>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styleId="HTMLCode">
    <w:name w:val="HTML Code"/>
    <w:basedOn w:val="DefaultParagraphFont"/>
    <w:uiPriority w:val="99"/>
    <w:semiHidden/>
    <w:unhideWhenUsed/>
    <w:rsid w:val="00D3039A"/>
    <w:rPr>
      <w:rFonts w:ascii="Courier New" w:eastAsia="Times New Roman" w:hAnsi="Courier New" w:cs="Courier New"/>
      <w:sz w:val="20"/>
      <w:szCs w:val="20"/>
    </w:rPr>
  </w:style>
  <w:style w:type="character" w:customStyle="1" w:styleId="pl-en">
    <w:name w:val="pl-en"/>
    <w:basedOn w:val="DefaultParagraphFont"/>
    <w:rsid w:val="00D3039A"/>
  </w:style>
  <w:style w:type="character" w:customStyle="1" w:styleId="pl-s">
    <w:name w:val="pl-s"/>
    <w:basedOn w:val="DefaultParagraphFont"/>
    <w:rsid w:val="00D3039A"/>
  </w:style>
  <w:style w:type="character" w:customStyle="1" w:styleId="pl-pds">
    <w:name w:val="pl-pds"/>
    <w:basedOn w:val="DefaultParagraphFont"/>
    <w:rsid w:val="00D3039A"/>
  </w:style>
  <w:style w:type="paragraph" w:styleId="NoSpacing">
    <w:name w:val="No Spacing"/>
    <w:uiPriority w:val="1"/>
    <w:qFormat/>
    <w:rsid w:val="00FF00CB"/>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0116">
      <w:bodyDiv w:val="1"/>
      <w:marLeft w:val="0"/>
      <w:marRight w:val="0"/>
      <w:marTop w:val="0"/>
      <w:marBottom w:val="0"/>
      <w:divBdr>
        <w:top w:val="none" w:sz="0" w:space="0" w:color="auto"/>
        <w:left w:val="none" w:sz="0" w:space="0" w:color="auto"/>
        <w:bottom w:val="none" w:sz="0" w:space="0" w:color="auto"/>
        <w:right w:val="none" w:sz="0" w:space="0" w:color="auto"/>
      </w:divBdr>
      <w:divsChild>
        <w:div w:id="749932395">
          <w:marLeft w:val="0"/>
          <w:marRight w:val="0"/>
          <w:marTop w:val="0"/>
          <w:marBottom w:val="240"/>
          <w:divBdr>
            <w:top w:val="none" w:sz="0" w:space="0" w:color="auto"/>
            <w:left w:val="none" w:sz="0" w:space="0" w:color="auto"/>
            <w:bottom w:val="none" w:sz="0" w:space="0" w:color="auto"/>
            <w:right w:val="none" w:sz="0" w:space="0" w:color="auto"/>
          </w:divBdr>
        </w:div>
      </w:divsChild>
    </w:div>
    <w:div w:id="62259835">
      <w:bodyDiv w:val="1"/>
      <w:marLeft w:val="0"/>
      <w:marRight w:val="0"/>
      <w:marTop w:val="0"/>
      <w:marBottom w:val="0"/>
      <w:divBdr>
        <w:top w:val="none" w:sz="0" w:space="0" w:color="auto"/>
        <w:left w:val="none" w:sz="0" w:space="0" w:color="auto"/>
        <w:bottom w:val="none" w:sz="0" w:space="0" w:color="auto"/>
        <w:right w:val="none" w:sz="0" w:space="0" w:color="auto"/>
      </w:divBdr>
    </w:div>
    <w:div w:id="119037865">
      <w:bodyDiv w:val="1"/>
      <w:marLeft w:val="0"/>
      <w:marRight w:val="0"/>
      <w:marTop w:val="0"/>
      <w:marBottom w:val="0"/>
      <w:divBdr>
        <w:top w:val="none" w:sz="0" w:space="0" w:color="auto"/>
        <w:left w:val="none" w:sz="0" w:space="0" w:color="auto"/>
        <w:bottom w:val="none" w:sz="0" w:space="0" w:color="auto"/>
        <w:right w:val="none" w:sz="0" w:space="0" w:color="auto"/>
      </w:divBdr>
    </w:div>
    <w:div w:id="294144774">
      <w:bodyDiv w:val="1"/>
      <w:marLeft w:val="0"/>
      <w:marRight w:val="0"/>
      <w:marTop w:val="0"/>
      <w:marBottom w:val="0"/>
      <w:divBdr>
        <w:top w:val="none" w:sz="0" w:space="0" w:color="auto"/>
        <w:left w:val="none" w:sz="0" w:space="0" w:color="auto"/>
        <w:bottom w:val="none" w:sz="0" w:space="0" w:color="auto"/>
        <w:right w:val="none" w:sz="0" w:space="0" w:color="auto"/>
      </w:divBdr>
    </w:div>
    <w:div w:id="308676145">
      <w:bodyDiv w:val="1"/>
      <w:marLeft w:val="0"/>
      <w:marRight w:val="0"/>
      <w:marTop w:val="0"/>
      <w:marBottom w:val="0"/>
      <w:divBdr>
        <w:top w:val="none" w:sz="0" w:space="0" w:color="auto"/>
        <w:left w:val="none" w:sz="0" w:space="0" w:color="auto"/>
        <w:bottom w:val="none" w:sz="0" w:space="0" w:color="auto"/>
        <w:right w:val="none" w:sz="0" w:space="0" w:color="auto"/>
      </w:divBdr>
    </w:div>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41663005">
      <w:bodyDiv w:val="1"/>
      <w:marLeft w:val="0"/>
      <w:marRight w:val="0"/>
      <w:marTop w:val="0"/>
      <w:marBottom w:val="0"/>
      <w:divBdr>
        <w:top w:val="none" w:sz="0" w:space="0" w:color="auto"/>
        <w:left w:val="none" w:sz="0" w:space="0" w:color="auto"/>
        <w:bottom w:val="none" w:sz="0" w:space="0" w:color="auto"/>
        <w:right w:val="none" w:sz="0" w:space="0" w:color="auto"/>
      </w:divBdr>
      <w:divsChild>
        <w:div w:id="1115825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683630102">
      <w:bodyDiv w:val="1"/>
      <w:marLeft w:val="0"/>
      <w:marRight w:val="0"/>
      <w:marTop w:val="0"/>
      <w:marBottom w:val="0"/>
      <w:divBdr>
        <w:top w:val="none" w:sz="0" w:space="0" w:color="auto"/>
        <w:left w:val="none" w:sz="0" w:space="0" w:color="auto"/>
        <w:bottom w:val="none" w:sz="0" w:space="0" w:color="auto"/>
        <w:right w:val="none" w:sz="0" w:space="0" w:color="auto"/>
      </w:divBdr>
    </w:div>
    <w:div w:id="715396188">
      <w:bodyDiv w:val="1"/>
      <w:marLeft w:val="0"/>
      <w:marRight w:val="0"/>
      <w:marTop w:val="0"/>
      <w:marBottom w:val="0"/>
      <w:divBdr>
        <w:top w:val="none" w:sz="0" w:space="0" w:color="auto"/>
        <w:left w:val="none" w:sz="0" w:space="0" w:color="auto"/>
        <w:bottom w:val="none" w:sz="0" w:space="0" w:color="auto"/>
        <w:right w:val="none" w:sz="0" w:space="0" w:color="auto"/>
      </w:divBdr>
    </w:div>
    <w:div w:id="819153772">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985007751">
      <w:bodyDiv w:val="1"/>
      <w:marLeft w:val="0"/>
      <w:marRight w:val="0"/>
      <w:marTop w:val="0"/>
      <w:marBottom w:val="0"/>
      <w:divBdr>
        <w:top w:val="none" w:sz="0" w:space="0" w:color="auto"/>
        <w:left w:val="none" w:sz="0" w:space="0" w:color="auto"/>
        <w:bottom w:val="none" w:sz="0" w:space="0" w:color="auto"/>
        <w:right w:val="none" w:sz="0" w:space="0" w:color="auto"/>
      </w:divBdr>
      <w:divsChild>
        <w:div w:id="744689339">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 w:id="990210396">
      <w:bodyDiv w:val="1"/>
      <w:marLeft w:val="0"/>
      <w:marRight w:val="0"/>
      <w:marTop w:val="0"/>
      <w:marBottom w:val="0"/>
      <w:divBdr>
        <w:top w:val="none" w:sz="0" w:space="0" w:color="auto"/>
        <w:left w:val="none" w:sz="0" w:space="0" w:color="auto"/>
        <w:bottom w:val="none" w:sz="0" w:space="0" w:color="auto"/>
        <w:right w:val="none" w:sz="0" w:space="0" w:color="auto"/>
      </w:divBdr>
    </w:div>
    <w:div w:id="1037395407">
      <w:bodyDiv w:val="1"/>
      <w:marLeft w:val="0"/>
      <w:marRight w:val="0"/>
      <w:marTop w:val="0"/>
      <w:marBottom w:val="0"/>
      <w:divBdr>
        <w:top w:val="none" w:sz="0" w:space="0" w:color="auto"/>
        <w:left w:val="none" w:sz="0" w:space="0" w:color="auto"/>
        <w:bottom w:val="none" w:sz="0" w:space="0" w:color="auto"/>
        <w:right w:val="none" w:sz="0" w:space="0" w:color="auto"/>
      </w:divBdr>
    </w:div>
    <w:div w:id="1075476196">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139148903">
      <w:bodyDiv w:val="1"/>
      <w:marLeft w:val="0"/>
      <w:marRight w:val="0"/>
      <w:marTop w:val="0"/>
      <w:marBottom w:val="0"/>
      <w:divBdr>
        <w:top w:val="none" w:sz="0" w:space="0" w:color="auto"/>
        <w:left w:val="none" w:sz="0" w:space="0" w:color="auto"/>
        <w:bottom w:val="none" w:sz="0" w:space="0" w:color="auto"/>
        <w:right w:val="none" w:sz="0" w:space="0" w:color="auto"/>
      </w:divBdr>
    </w:div>
    <w:div w:id="1323896802">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1971742422">
      <w:bodyDiv w:val="1"/>
      <w:marLeft w:val="0"/>
      <w:marRight w:val="0"/>
      <w:marTop w:val="0"/>
      <w:marBottom w:val="0"/>
      <w:divBdr>
        <w:top w:val="none" w:sz="0" w:space="0" w:color="auto"/>
        <w:left w:val="none" w:sz="0" w:space="0" w:color="auto"/>
        <w:bottom w:val="none" w:sz="0" w:space="0" w:color="auto"/>
        <w:right w:val="none" w:sz="0" w:space="0" w:color="auto"/>
      </w:divBdr>
      <w:divsChild>
        <w:div w:id="1647934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6318036">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hyperlink" Target="https://github.com/MPEGGroup/FileFormat/issues/49"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pegx.int-evry.fr/software/MPEG/Systems/FileFormat/isobmff/-/issues/169" TargetMode="External"/><Relationship Id="rId7" Type="http://schemas.openxmlformats.org/officeDocument/2006/relationships/endnotes" Target="endnotes.xml"/><Relationship Id="rId12" Type="http://schemas.openxmlformats.org/officeDocument/2006/relationships/hyperlink" Target="https://github.com/MPEGGroup/FileFormat/issues/4" TargetMode="External"/><Relationship Id="rId17" Type="http://schemas.openxmlformats.org/officeDocument/2006/relationships/image" Target="media/image2.png"/><Relationship Id="rId25" Type="http://schemas.openxmlformats.org/officeDocument/2006/relationships/hyperlink" Target="http://mpeg.expert/software/MPEG/Systems/FileFormat/isobmff/-/issues/184" TargetMode="Externa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mpegx.int-evry.fr/software/MPEG/Systems/FileFormat/isobmff/-/issues/169"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PEGGroup/FileFormat/issues/4" TargetMode="External"/><Relationship Id="rId24" Type="http://schemas.openxmlformats.org/officeDocument/2006/relationships/hyperlink" Target="https://github.com/MPEGGroup/FileFormat/issues/64" TargetMode="Externa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hyperlink" Target="http://mpegx.int-evry.fr/software/MPEG/Systems/FileFormat/isobmff/-/issues/168" TargetMode="External"/><Relationship Id="rId28" Type="http://schemas.openxmlformats.org/officeDocument/2006/relationships/fontTable" Target="fontTable.xml"/><Relationship Id="rId10" Type="http://schemas.openxmlformats.org/officeDocument/2006/relationships/hyperlink" Target="https://github.com/MPEGGroup/FileFormat" TargetMode="External"/><Relationship Id="rId19" Type="http://schemas.openxmlformats.org/officeDocument/2006/relationships/hyperlink" Target="http://mpegx.int-evry.fr/software/MPEG/Systems/FileFormat/isobmff/-/issues/169"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openxmlformats.org/officeDocument/2006/relationships/hyperlink" Target="https://urldefense.com/v3/__http:/mpeg.expert/software/MPEG/Systems/FileFormat/isobmff/-/issues/169*note_69880__;Iw!!HOHtwYw!E5fU4ZqGVtoG5bxH9bDX3uFKOTrUvZWAVZtdXww3S-js2fdWlNmxw040FtZSrIZrZK-xpIUodJZEfJp5uSm8xA$"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wxxxx.dot</Template>
  <TotalTime>12</TotalTime>
  <Pages>19</Pages>
  <Words>5750</Words>
  <Characters>32776</Characters>
  <Application>Microsoft Office Word</Application>
  <DocSecurity>0</DocSecurity>
  <Lines>273</Lines>
  <Paragraphs>76</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Defect report for ISO/IEC 14496-12</vt:lpstr>
      <vt:lpstr>Defect report for ISO/IEC 14496-12</vt:lpstr>
      <vt:lpstr>INTERNATIONAL ORGANISATION FOR STANDARDISATION</vt:lpstr>
    </vt:vector>
  </TitlesOfParts>
  <Manager/>
  <Company>ITSCJ</Company>
  <LinksUpToDate>false</LinksUpToDate>
  <CharactersWithSpaces>38450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ParisTech);David Singer (Apple);Michael Dolan (Dolby);Mitsuhiro Hirabayashi (Sony);Cyril Concolato (Netflix);Dimitri Podborski (Apple);Stephan Schreiner (Dolby)</dc:creator>
  <cp:keywords/>
  <dc:description/>
  <cp:lastModifiedBy>Schreiner, Stephan</cp:lastModifiedBy>
  <cp:revision>3</cp:revision>
  <cp:lastPrinted>1901-01-01T07:59:00Z</cp:lastPrinted>
  <dcterms:created xsi:type="dcterms:W3CDTF">2023-05-16T13:29:00Z</dcterms:created>
  <dcterms:modified xsi:type="dcterms:W3CDTF">2023-05-16T13:41:00Z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0838</vt:lpwstr>
  </property>
  <property fmtid="{D5CDD505-2E9C-101B-9397-08002B2CF9AE}" pid="3" name="MDMSNumber">
    <vt:lpwstr>22580</vt:lpwstr>
  </property>
  <property fmtid="{D5CDD505-2E9C-101B-9397-08002B2CF9AE}" pid="4" name="MSIP_Label_1f8e20e6-048a-4bad-a26b-318dd1cd4d47_Enabled">
    <vt:lpwstr>true</vt:lpwstr>
  </property>
  <property fmtid="{D5CDD505-2E9C-101B-9397-08002B2CF9AE}" pid="5" name="MSIP_Label_1f8e20e6-048a-4bad-a26b-318dd1cd4d47_SetDate">
    <vt:lpwstr>2023-05-16T02:39:00Z</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iteId">
    <vt:lpwstr>66c65d8a-9158-4521-a2d8-664963db48e4</vt:lpwstr>
  </property>
  <property fmtid="{D5CDD505-2E9C-101B-9397-08002B2CF9AE}" pid="9" name="MSIP_Label_1f8e20e6-048a-4bad-a26b-318dd1cd4d47_ActionId">
    <vt:lpwstr>14accf36-c3fc-40cb-b8fb-ac2c0f60fd6a</vt:lpwstr>
  </property>
  <property fmtid="{D5CDD505-2E9C-101B-9397-08002B2CF9AE}" pid="10" name="MSIP_Label_1f8e20e6-048a-4bad-a26b-318dd1cd4d47_ContentBits">
    <vt:lpwstr>0</vt:lpwstr>
  </property>
</Properties>
</file>