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6A3FDB6A" w:rsidR="00CB798F" w:rsidRPr="00C955C7" w:rsidRDefault="00E843CE" w:rsidP="00385C5D">
      <w:pPr>
        <w:pStyle w:val="Title"/>
        <w:tabs>
          <w:tab w:val="left" w:pos="4589"/>
        </w:tabs>
        <w:jc w:val="right"/>
        <w:rPr>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w w:val="115"/>
          <w:sz w:val="28"/>
          <w:szCs w:val="28"/>
          <w:u w:val="thick"/>
          <w:lang w:val="en-GB"/>
        </w:rPr>
        <w:t>ISO/IEC JTC 1/SC</w:t>
      </w:r>
      <w:r w:rsidR="004E45B6" w:rsidRPr="00C955C7">
        <w:rPr>
          <w:spacing w:val="-25"/>
          <w:w w:val="115"/>
          <w:sz w:val="28"/>
          <w:szCs w:val="28"/>
          <w:u w:val="thick"/>
          <w:lang w:val="en-GB"/>
        </w:rPr>
        <w:t xml:space="preserve"> </w:t>
      </w:r>
      <w:r w:rsidR="004E45B6" w:rsidRPr="00C955C7">
        <w:rPr>
          <w:w w:val="115"/>
          <w:sz w:val="28"/>
          <w:szCs w:val="28"/>
          <w:u w:val="thick"/>
          <w:lang w:val="en-GB"/>
        </w:rPr>
        <w:t>29/</w:t>
      </w:r>
      <w:r w:rsidR="00540DEA" w:rsidRPr="00C955C7">
        <w:rPr>
          <w:w w:val="115"/>
          <w:sz w:val="28"/>
          <w:szCs w:val="28"/>
          <w:u w:val="thick"/>
          <w:lang w:val="en-GB"/>
        </w:rPr>
        <w:t>WG 03</w:t>
      </w:r>
      <w:r w:rsidR="00263789" w:rsidRPr="00C955C7">
        <w:rPr>
          <w:w w:val="115"/>
          <w:sz w:val="28"/>
          <w:szCs w:val="28"/>
          <w:u w:val="thick"/>
          <w:lang w:val="en-GB"/>
        </w:rPr>
        <w:t xml:space="preserve"> </w:t>
      </w:r>
      <w:r w:rsidR="004E45B6" w:rsidRPr="00C955C7">
        <w:rPr>
          <w:w w:val="115"/>
          <w:sz w:val="48"/>
          <w:szCs w:val="48"/>
          <w:u w:val="thick"/>
          <w:lang w:val="en-GB"/>
        </w:rPr>
        <w:t>N</w:t>
      </w:r>
      <w:r w:rsidR="004C352E" w:rsidRPr="00B13678">
        <w:rPr>
          <w:spacing w:val="28"/>
          <w:w w:val="115"/>
          <w:sz w:val="48"/>
          <w:szCs w:val="48"/>
          <w:u w:val="thick"/>
          <w:lang w:val="en-GB"/>
        </w:rPr>
        <w:fldChar w:fldCharType="begin"/>
      </w:r>
      <w:r w:rsidR="004C352E" w:rsidRPr="00B13678">
        <w:rPr>
          <w:spacing w:val="28"/>
          <w:w w:val="115"/>
          <w:sz w:val="48"/>
          <w:szCs w:val="48"/>
          <w:u w:val="thick"/>
          <w:lang w:val="en-GB"/>
        </w:rPr>
        <w:instrText xml:space="preserve"> DOCPROPERTY "WGNumber" \* MERGEFORMAT </w:instrText>
      </w:r>
      <w:r w:rsidR="004C352E" w:rsidRPr="00B13678">
        <w:rPr>
          <w:spacing w:val="28"/>
          <w:w w:val="115"/>
          <w:sz w:val="48"/>
          <w:szCs w:val="48"/>
          <w:u w:val="thick"/>
          <w:lang w:val="en-GB"/>
        </w:rPr>
        <w:fldChar w:fldCharType="separate"/>
      </w:r>
      <w:r w:rsidR="00F4078D">
        <w:rPr>
          <w:spacing w:val="28"/>
          <w:w w:val="115"/>
          <w:sz w:val="48"/>
          <w:szCs w:val="48"/>
          <w:u w:val="thick"/>
          <w:lang w:val="en-GB"/>
        </w:rPr>
        <w:t>0836</w:t>
      </w:r>
      <w:r w:rsidR="004C352E" w:rsidRPr="00B13678">
        <w:rPr>
          <w:spacing w:val="28"/>
          <w:w w:val="115"/>
          <w:sz w:val="48"/>
          <w:szCs w:val="48"/>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snapToGrid w:val="0"/>
          <w:lang w:val="en-GB"/>
        </w:rPr>
      </w:pPr>
      <w:r w:rsidRPr="00C955C7">
        <w:rPr>
          <w:b/>
          <w:snapToGrid w:val="0"/>
          <w:lang w:val="en-GB"/>
        </w:rPr>
        <w:t>Document</w:t>
      </w:r>
      <w:r w:rsidRPr="00C955C7">
        <w:rPr>
          <w:b/>
          <w:snapToGrid w:val="0"/>
          <w:spacing w:val="14"/>
          <w:lang w:val="en-GB"/>
        </w:rPr>
        <w:t xml:space="preserve"> </w:t>
      </w:r>
      <w:r w:rsidRPr="00C955C7">
        <w:rPr>
          <w:b/>
          <w:snapToGrid w:val="0"/>
          <w:lang w:val="en-GB"/>
        </w:rPr>
        <w:t>type:</w:t>
      </w:r>
      <w:r w:rsidRPr="00C955C7">
        <w:rPr>
          <w:snapToGrid w:val="0"/>
          <w:lang w:val="en-GB"/>
        </w:rPr>
        <w:tab/>
      </w:r>
      <w:r w:rsidR="00385C5D" w:rsidRPr="00C955C7">
        <w:rPr>
          <w:snapToGrid w:val="0"/>
          <w:lang w:val="en-GB"/>
        </w:rPr>
        <w:t>Output Document</w:t>
      </w:r>
    </w:p>
    <w:p w14:paraId="19E086F8" w14:textId="53C4161E" w:rsidR="00CB798F" w:rsidRPr="00C955C7" w:rsidRDefault="004E45B6" w:rsidP="004C352E">
      <w:pPr>
        <w:pStyle w:val="BodyText"/>
        <w:tabs>
          <w:tab w:val="left" w:pos="3099"/>
        </w:tabs>
        <w:spacing w:before="240"/>
        <w:ind w:left="3099" w:right="214" w:hanging="2996"/>
        <w:rPr>
          <w:snapToGrid w:val="0"/>
          <w:lang w:val="en-GB"/>
        </w:rPr>
      </w:pPr>
      <w:r w:rsidRPr="00C955C7">
        <w:rPr>
          <w:b/>
          <w:snapToGrid w:val="0"/>
          <w:lang w:val="en-GB"/>
        </w:rPr>
        <w:t>Title:</w:t>
      </w:r>
      <w:r w:rsidRPr="00C955C7">
        <w:rPr>
          <w:snapToGrid w:val="0"/>
          <w:lang w:val="en-GB"/>
        </w:rPr>
        <w:tab/>
      </w:r>
      <w:r w:rsidR="004C352E" w:rsidRPr="00B13678">
        <w:rPr>
          <w:snapToGrid w:val="0"/>
          <w:lang w:val="en-GB"/>
        </w:rPr>
        <w:fldChar w:fldCharType="begin"/>
      </w:r>
      <w:r w:rsidR="004C352E" w:rsidRPr="00B13678">
        <w:rPr>
          <w:snapToGrid w:val="0"/>
          <w:lang w:val="en-GB"/>
        </w:rPr>
        <w:instrText xml:space="preserve"> TITLE  \* MERGEFORMAT </w:instrText>
      </w:r>
      <w:r w:rsidR="004C352E" w:rsidRPr="00B13678">
        <w:rPr>
          <w:snapToGrid w:val="0"/>
          <w:lang w:val="en-GB"/>
        </w:rPr>
        <w:fldChar w:fldCharType="separate"/>
      </w:r>
      <w:r w:rsidR="00F4078D">
        <w:rPr>
          <w:snapToGrid w:val="0"/>
          <w:lang w:val="en-GB"/>
        </w:rPr>
        <w:t>Technology under consideration on ISO/IEC 14496-32 File format reference software and conformance</w:t>
      </w:r>
      <w:r w:rsidR="004C352E" w:rsidRPr="00B13678">
        <w:rPr>
          <w:snapToGrid w:val="0"/>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snapToGrid w:val="0"/>
          <w:lang w:val="en-GB"/>
        </w:rPr>
      </w:pPr>
      <w:r w:rsidRPr="00C955C7">
        <w:rPr>
          <w:b/>
          <w:snapToGrid w:val="0"/>
          <w:lang w:val="en-GB"/>
        </w:rPr>
        <w:t>Status:</w:t>
      </w:r>
      <w:r w:rsidRPr="00C955C7">
        <w:rPr>
          <w:snapToGrid w:val="0"/>
          <w:lang w:val="en-GB"/>
        </w:rPr>
        <w:tab/>
      </w:r>
      <w:r w:rsidR="00385C5D" w:rsidRPr="00C955C7">
        <w:rPr>
          <w:snapToGrid w:val="0"/>
          <w:lang w:val="en-GB"/>
        </w:rPr>
        <w:t>Approved</w:t>
      </w:r>
    </w:p>
    <w:p w14:paraId="1718C661" w14:textId="0F457844" w:rsidR="00CB798F" w:rsidRPr="00C955C7" w:rsidRDefault="004E45B6" w:rsidP="004C352E">
      <w:pPr>
        <w:tabs>
          <w:tab w:val="left" w:pos="3099"/>
        </w:tabs>
        <w:spacing w:before="240"/>
        <w:ind w:left="104"/>
        <w:rPr>
          <w:snapToGrid w:val="0"/>
          <w:lang w:val="en-GB"/>
        </w:rPr>
      </w:pPr>
      <w:r w:rsidRPr="00B13678">
        <w:rPr>
          <w:b/>
          <w:snapToGrid w:val="0"/>
          <w:lang w:val="en-GB"/>
        </w:rPr>
        <w:t>Date</w:t>
      </w:r>
      <w:r w:rsidRPr="00B13678">
        <w:rPr>
          <w:b/>
          <w:snapToGrid w:val="0"/>
          <w:spacing w:val="-16"/>
          <w:lang w:val="en-GB"/>
        </w:rPr>
        <w:t xml:space="preserve"> </w:t>
      </w:r>
      <w:r w:rsidRPr="00B13678">
        <w:rPr>
          <w:b/>
          <w:snapToGrid w:val="0"/>
          <w:lang w:val="en-GB"/>
        </w:rPr>
        <w:t>of</w:t>
      </w:r>
      <w:r w:rsidRPr="00B13678">
        <w:rPr>
          <w:b/>
          <w:snapToGrid w:val="0"/>
          <w:spacing w:val="-16"/>
          <w:lang w:val="en-GB"/>
        </w:rPr>
        <w:t xml:space="preserve"> </w:t>
      </w:r>
      <w:r w:rsidRPr="00B13678">
        <w:rPr>
          <w:b/>
          <w:snapToGrid w:val="0"/>
          <w:lang w:val="en-GB"/>
        </w:rPr>
        <w:t>document:</w:t>
      </w:r>
      <w:r w:rsidRPr="00B13678">
        <w:rPr>
          <w:snapToGrid w:val="0"/>
          <w:lang w:val="en-GB"/>
        </w:rPr>
        <w:tab/>
      </w:r>
      <w:r w:rsidR="00C955C7" w:rsidRPr="00B13678">
        <w:rPr>
          <w:snapToGrid w:val="0"/>
          <w:lang w:val="en-GB"/>
        </w:rPr>
        <w:fldChar w:fldCharType="begin"/>
      </w:r>
      <w:r w:rsidR="00C955C7" w:rsidRPr="00B13678">
        <w:rPr>
          <w:snapToGrid w:val="0"/>
          <w:lang w:val="en-GB"/>
        </w:rPr>
        <w:instrText xml:space="preserve"> SAVEDATE  \@ "yyyy-MM-dd" </w:instrText>
      </w:r>
      <w:r w:rsidR="00C955C7" w:rsidRPr="00B13678">
        <w:rPr>
          <w:snapToGrid w:val="0"/>
          <w:lang w:val="en-GB"/>
        </w:rPr>
        <w:fldChar w:fldCharType="separate"/>
      </w:r>
      <w:ins w:id="0" w:author="Dimitri Podborski" w:date="2023-07-19T20:42:00Z">
        <w:r w:rsidR="00CE7C9A">
          <w:rPr>
            <w:noProof/>
            <w:snapToGrid w:val="0"/>
            <w:lang w:val="en-GB"/>
          </w:rPr>
          <w:t>2023-05-19</w:t>
        </w:r>
      </w:ins>
      <w:del w:id="1" w:author="Dimitri Podborski" w:date="2023-07-19T20:42:00Z">
        <w:r w:rsidR="00F4078D" w:rsidDel="00CE7C9A">
          <w:rPr>
            <w:noProof/>
            <w:snapToGrid w:val="0"/>
            <w:lang w:val="en-GB"/>
          </w:rPr>
          <w:delText>2023-05-12</w:delText>
        </w:r>
      </w:del>
      <w:r w:rsidR="00C955C7" w:rsidRPr="00B13678">
        <w:rPr>
          <w:snapToGrid w:val="0"/>
          <w:lang w:val="en-GB"/>
        </w:rPr>
        <w:fldChar w:fldCharType="end"/>
      </w:r>
    </w:p>
    <w:p w14:paraId="254323E8" w14:textId="322B67C3" w:rsidR="00CB798F" w:rsidRPr="00C955C7" w:rsidRDefault="004E45B6" w:rsidP="004C352E">
      <w:pPr>
        <w:tabs>
          <w:tab w:val="left" w:pos="3099"/>
        </w:tabs>
        <w:spacing w:before="240"/>
        <w:ind w:left="104"/>
        <w:rPr>
          <w:snapToGrid w:val="0"/>
          <w:lang w:val="en-GB"/>
        </w:rPr>
      </w:pPr>
      <w:r w:rsidRPr="00C955C7">
        <w:rPr>
          <w:b/>
          <w:snapToGrid w:val="0"/>
          <w:lang w:val="en-GB"/>
        </w:rPr>
        <w:t>Source:</w:t>
      </w:r>
      <w:r w:rsidRPr="00C955C7">
        <w:rPr>
          <w:snapToGrid w:val="0"/>
          <w:lang w:val="en-GB"/>
        </w:rPr>
        <w:tab/>
        <w:t>ISO/IEC JTC 1/SC 29/</w:t>
      </w:r>
      <w:r w:rsidR="00540DEA" w:rsidRPr="00C955C7">
        <w:rPr>
          <w:snapToGrid w:val="0"/>
          <w:lang w:val="en-GB"/>
        </w:rPr>
        <w:t>WG 03</w:t>
      </w:r>
    </w:p>
    <w:p w14:paraId="6AB1DF60" w14:textId="0CCAF547" w:rsidR="00CB798F" w:rsidRPr="00C955C7" w:rsidRDefault="004E45B6" w:rsidP="004C352E">
      <w:pPr>
        <w:tabs>
          <w:tab w:val="left" w:pos="3099"/>
        </w:tabs>
        <w:spacing w:before="240"/>
        <w:ind w:left="104"/>
        <w:rPr>
          <w:snapToGrid w:val="0"/>
          <w:lang w:val="en-GB"/>
        </w:rPr>
      </w:pPr>
      <w:r w:rsidRPr="00C955C7">
        <w:rPr>
          <w:b/>
          <w:snapToGrid w:val="0"/>
          <w:lang w:val="en-GB"/>
        </w:rPr>
        <w:t>No.</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pages:</w:t>
      </w:r>
      <w:r w:rsidRPr="00C955C7">
        <w:rPr>
          <w:snapToGrid w:val="0"/>
          <w:lang w:val="en-GB"/>
        </w:rPr>
        <w:tab/>
      </w:r>
      <w:del w:id="2" w:author="Dimitri Podborski" w:date="2022-12-05T20:31:00Z">
        <w:r w:rsidR="005F59AA" w:rsidDel="001A2AA9">
          <w:rPr>
            <w:snapToGrid w:val="0"/>
            <w:lang w:val="en-GB"/>
          </w:rPr>
          <w:delText>6</w:delText>
        </w:r>
        <w:r w:rsidR="00EE0C4B" w:rsidRPr="00C955C7" w:rsidDel="001A2AA9">
          <w:rPr>
            <w:snapToGrid w:val="0"/>
            <w:lang w:val="en-GB"/>
          </w:rPr>
          <w:delText xml:space="preserve"> </w:delText>
        </w:r>
      </w:del>
      <w:ins w:id="3" w:author="Dimitri Podborski" w:date="2023-07-19T21:12:00Z">
        <w:r w:rsidR="00D90F73">
          <w:rPr>
            <w:snapToGrid w:val="0"/>
            <w:lang w:val="en-GB"/>
          </w:rPr>
          <w:t>32</w:t>
        </w:r>
      </w:ins>
      <w:ins w:id="4" w:author="Dimitri Podborski" w:date="2022-12-05T20:31:00Z">
        <w:r w:rsidR="001A2AA9" w:rsidRPr="00C955C7">
          <w:rPr>
            <w:snapToGrid w:val="0"/>
            <w:lang w:val="en-GB"/>
          </w:rPr>
          <w:t xml:space="preserve"> </w:t>
        </w:r>
      </w:ins>
      <w:r w:rsidRPr="00C955C7">
        <w:rPr>
          <w:snapToGrid w:val="0"/>
          <w:lang w:val="en-GB"/>
        </w:rPr>
        <w:t>(with cover</w:t>
      </w:r>
      <w:r w:rsidRPr="00C955C7">
        <w:rPr>
          <w:snapToGrid w:val="0"/>
          <w:spacing w:val="-10"/>
          <w:lang w:val="en-GB"/>
        </w:rPr>
        <w:t xml:space="preserve"> </w:t>
      </w:r>
      <w:r w:rsidRPr="00C955C7">
        <w:rPr>
          <w:snapToGrid w:val="0"/>
          <w:lang w:val="en-GB"/>
        </w:rPr>
        <w:t>page)</w:t>
      </w:r>
    </w:p>
    <w:p w14:paraId="60A86B64" w14:textId="0CFFD4C0" w:rsidR="00FF2653" w:rsidRPr="00C955C7" w:rsidRDefault="00FF2653" w:rsidP="004C352E">
      <w:pPr>
        <w:tabs>
          <w:tab w:val="left" w:pos="3099"/>
        </w:tabs>
        <w:spacing w:before="240"/>
        <w:ind w:left="104"/>
        <w:rPr>
          <w:snapToGrid w:val="0"/>
          <w:lang w:val="en-GB"/>
        </w:rPr>
      </w:pPr>
      <w:r w:rsidRPr="00C955C7">
        <w:rPr>
          <w:b/>
          <w:snapToGrid w:val="0"/>
          <w:lang w:val="en-GB"/>
        </w:rPr>
        <w:t>Email</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Convenor:</w:t>
      </w:r>
      <w:r w:rsidRPr="00C955C7">
        <w:rPr>
          <w:snapToGrid w:val="0"/>
          <w:lang w:val="en-GB"/>
        </w:rPr>
        <w:tab/>
      </w:r>
      <w:proofErr w:type="spellStart"/>
      <w:proofErr w:type="gramStart"/>
      <w:r w:rsidR="000C78E6" w:rsidRPr="00C955C7">
        <w:rPr>
          <w:snapToGrid w:val="0"/>
          <w:lang w:val="en-GB"/>
        </w:rPr>
        <w:t>young.L</w:t>
      </w:r>
      <w:proofErr w:type="spellEnd"/>
      <w:proofErr w:type="gramEnd"/>
      <w:r w:rsidR="00196997" w:rsidRPr="00C955C7">
        <w:rPr>
          <w:snapToGrid w:val="0"/>
          <w:lang w:val="en-GB"/>
        </w:rPr>
        <w:t xml:space="preserve"> </w:t>
      </w:r>
      <w:r w:rsidRPr="00C955C7">
        <w:rPr>
          <w:snapToGrid w:val="0"/>
          <w:lang w:val="en-GB"/>
        </w:rPr>
        <w:t>@</w:t>
      </w:r>
      <w:r w:rsidR="00196997" w:rsidRPr="00C955C7">
        <w:rPr>
          <w:snapToGrid w:val="0"/>
          <w:lang w:val="en-GB"/>
        </w:rPr>
        <w:t xml:space="preserve"> </w:t>
      </w:r>
      <w:proofErr w:type="spellStart"/>
      <w:r w:rsidR="00196997" w:rsidRPr="00C955C7">
        <w:rPr>
          <w:snapToGrid w:val="0"/>
          <w:lang w:val="en-GB"/>
        </w:rPr>
        <w:t>samsung</w:t>
      </w:r>
      <w:proofErr w:type="spellEnd"/>
      <w:r w:rsidR="00196997" w:rsidRPr="00C955C7">
        <w:rPr>
          <w:snapToGrid w:val="0"/>
          <w:lang w:val="en-GB"/>
        </w:rPr>
        <w:t xml:space="preserve"> </w:t>
      </w:r>
      <w:r w:rsidR="000C78E6" w:rsidRPr="00C955C7">
        <w:rPr>
          <w:snapToGrid w:val="0"/>
          <w:lang w:val="en-GB"/>
        </w:rPr>
        <w:t>.</w:t>
      </w:r>
      <w:r w:rsidR="00196997" w:rsidRPr="00C955C7">
        <w:rPr>
          <w:snapToGrid w:val="0"/>
          <w:lang w:val="en-GB"/>
        </w:rPr>
        <w:t xml:space="preserve"> </w:t>
      </w:r>
      <w:r w:rsidR="000C78E6" w:rsidRPr="00C955C7">
        <w:rPr>
          <w:snapToGrid w:val="0"/>
          <w:lang w:val="en-GB"/>
        </w:rPr>
        <w:t>com</w:t>
      </w:r>
    </w:p>
    <w:p w14:paraId="1FFAF59B" w14:textId="0B5B72AD" w:rsidR="00CB798F" w:rsidRPr="00C955C7" w:rsidRDefault="004E45B6" w:rsidP="004C352E">
      <w:pPr>
        <w:tabs>
          <w:tab w:val="left" w:pos="3099"/>
        </w:tabs>
        <w:spacing w:before="240"/>
        <w:ind w:left="104"/>
        <w:rPr>
          <w:snapToGrid w:val="0"/>
          <w:color w:val="0000EE"/>
          <w:u w:color="0000EE"/>
          <w:lang w:val="en-GB"/>
        </w:rPr>
      </w:pPr>
      <w:r w:rsidRPr="00C955C7">
        <w:rPr>
          <w:b/>
          <w:snapToGrid w:val="0"/>
          <w:lang w:val="en-GB"/>
        </w:rPr>
        <w:t>Committee</w:t>
      </w:r>
      <w:r w:rsidRPr="00C955C7">
        <w:rPr>
          <w:b/>
          <w:snapToGrid w:val="0"/>
          <w:spacing w:val="-6"/>
          <w:lang w:val="en-GB"/>
        </w:rPr>
        <w:t xml:space="preserve"> </w:t>
      </w:r>
      <w:r w:rsidRPr="00C955C7">
        <w:rPr>
          <w:b/>
          <w:snapToGrid w:val="0"/>
          <w:lang w:val="en-GB"/>
        </w:rPr>
        <w:t>URL:</w:t>
      </w:r>
      <w:r w:rsidRPr="00C955C7">
        <w:rPr>
          <w:snapToGrid w:val="0"/>
          <w:lang w:val="en-GB"/>
        </w:rPr>
        <w:tab/>
      </w:r>
      <w:hyperlink r:id="rId8" w:history="1">
        <w:r w:rsidR="000C78E6" w:rsidRPr="00C955C7">
          <w:rPr>
            <w:rStyle w:val="Hyperlink"/>
            <w:snapToGrid w:val="0"/>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u w:val="single" w:color="0000EE"/>
          <w:lang w:val="en-GB"/>
        </w:rPr>
      </w:pPr>
    </w:p>
    <w:p w14:paraId="71F3EE19" w14:textId="77777777" w:rsidR="00F03F9B" w:rsidRPr="00C955C7" w:rsidRDefault="00F03F9B">
      <w:pPr>
        <w:tabs>
          <w:tab w:val="left" w:pos="3099"/>
        </w:tabs>
        <w:ind w:left="104"/>
        <w:rPr>
          <w:color w:val="0000EE"/>
          <w:w w:val="120"/>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385C5D">
      <w:pPr>
        <w:jc w:val="center"/>
        <w:rPr>
          <w:rFonts w:eastAsia="SimSun"/>
          <w:b/>
          <w:sz w:val="28"/>
          <w:lang w:val="en-GB" w:eastAsia="zh-CN"/>
        </w:rPr>
      </w:pPr>
      <w:r w:rsidRPr="00C955C7">
        <w:rPr>
          <w:rFonts w:eastAsia="SimSun"/>
          <w:b/>
          <w:sz w:val="28"/>
          <w:lang w:val="en-GB" w:eastAsia="zh-CN"/>
        </w:rPr>
        <w:lastRenderedPageBreak/>
        <w:t>INTERNATIONAL ORGANI</w:t>
      </w:r>
      <w:r w:rsidR="00954B0D" w:rsidRPr="00C955C7">
        <w:rPr>
          <w:rFonts w:eastAsia="SimSun"/>
          <w:b/>
          <w:sz w:val="28"/>
          <w:lang w:val="en-GB" w:eastAsia="zh-CN"/>
        </w:rPr>
        <w:t>Z</w:t>
      </w:r>
      <w:r w:rsidRPr="00C955C7">
        <w:rPr>
          <w:rFonts w:eastAsia="SimSun"/>
          <w:b/>
          <w:sz w:val="28"/>
          <w:lang w:val="en-GB" w:eastAsia="zh-CN"/>
        </w:rPr>
        <w:t>ATION FOR STANDARDI</w:t>
      </w:r>
      <w:r w:rsidR="00954B0D" w:rsidRPr="00C955C7">
        <w:rPr>
          <w:rFonts w:eastAsia="SimSun"/>
          <w:b/>
          <w:sz w:val="28"/>
          <w:lang w:val="en-GB" w:eastAsia="zh-CN"/>
        </w:rPr>
        <w:t>Z</w:t>
      </w:r>
      <w:r w:rsidRPr="00C955C7">
        <w:rPr>
          <w:rFonts w:eastAsia="SimSun"/>
          <w:b/>
          <w:sz w:val="28"/>
          <w:lang w:val="en-GB" w:eastAsia="zh-CN"/>
        </w:rPr>
        <w:t>ATION</w:t>
      </w:r>
    </w:p>
    <w:p w14:paraId="7FCF95DB" w14:textId="77777777" w:rsidR="00385C5D" w:rsidRPr="00C955C7" w:rsidRDefault="00385C5D" w:rsidP="00385C5D">
      <w:pPr>
        <w:jc w:val="center"/>
        <w:rPr>
          <w:rFonts w:eastAsia="SimSun"/>
          <w:b/>
          <w:sz w:val="28"/>
          <w:lang w:val="en-GB" w:eastAsia="zh-CN"/>
        </w:rPr>
      </w:pPr>
      <w:r w:rsidRPr="00C955C7">
        <w:rPr>
          <w:rFonts w:eastAsia="SimSun"/>
          <w:b/>
          <w:sz w:val="28"/>
          <w:lang w:val="en-GB" w:eastAsia="zh-CN"/>
        </w:rPr>
        <w:t>ORGANISATION INTERNATIONALE DE NORMALISATION</w:t>
      </w:r>
    </w:p>
    <w:p w14:paraId="0D92B76F" w14:textId="2C7DB9CE" w:rsidR="00385C5D" w:rsidRPr="00C955C7" w:rsidRDefault="00385C5D" w:rsidP="00385C5D">
      <w:pPr>
        <w:jc w:val="center"/>
        <w:rPr>
          <w:rFonts w:eastAsia="SimSun"/>
          <w:b/>
          <w:sz w:val="28"/>
          <w:lang w:val="en-GB" w:eastAsia="zh-CN"/>
        </w:rPr>
      </w:pPr>
      <w:r w:rsidRPr="00C955C7">
        <w:rPr>
          <w:rFonts w:eastAsia="SimSun"/>
          <w:b/>
          <w:sz w:val="28"/>
          <w:lang w:val="en-GB" w:eastAsia="zh-CN"/>
        </w:rPr>
        <w:t>ISO/IEC JTC 1/SC 29/</w:t>
      </w:r>
      <w:r w:rsidR="00540DEA" w:rsidRPr="00C955C7">
        <w:rPr>
          <w:rFonts w:eastAsia="SimSun"/>
          <w:b/>
          <w:sz w:val="28"/>
          <w:lang w:val="en-GB" w:eastAsia="zh-CN"/>
        </w:rPr>
        <w:t>WG 03</w:t>
      </w:r>
      <w:r w:rsidR="00EF2D59" w:rsidRPr="00C955C7">
        <w:rPr>
          <w:rFonts w:eastAsia="SimSun"/>
          <w:b/>
          <w:sz w:val="28"/>
          <w:lang w:val="en-GB" w:eastAsia="zh-CN"/>
        </w:rPr>
        <w:t xml:space="preserve"> MPEG SYSTEMS</w:t>
      </w:r>
    </w:p>
    <w:p w14:paraId="54CED6D6" w14:textId="2D02CF98" w:rsidR="00385C5D" w:rsidRPr="00B13678" w:rsidRDefault="00385C5D" w:rsidP="00385C5D">
      <w:pPr>
        <w:jc w:val="right"/>
        <w:rPr>
          <w:rFonts w:eastAsia="SimSun"/>
          <w:b/>
          <w:sz w:val="48"/>
          <w:lang w:val="en-GB" w:eastAsia="zh-CN"/>
        </w:rPr>
      </w:pPr>
      <w:r w:rsidRPr="00C955C7">
        <w:rPr>
          <w:rFonts w:eastAsia="SimSun"/>
          <w:b/>
          <w:sz w:val="28"/>
          <w:lang w:val="en-GB" w:eastAsia="zh-CN"/>
        </w:rPr>
        <w:t>ISO/IEC JTC 1/SC 29/</w:t>
      </w:r>
      <w:r w:rsidR="00540DEA" w:rsidRPr="00C955C7">
        <w:rPr>
          <w:rFonts w:eastAsia="SimSun"/>
          <w:b/>
          <w:sz w:val="28"/>
          <w:lang w:val="en-GB" w:eastAsia="zh-CN"/>
        </w:rPr>
        <w:t>WG 03</w:t>
      </w:r>
      <w:r w:rsidRPr="00C955C7">
        <w:rPr>
          <w:rFonts w:eastAsia="SimSun"/>
          <w:b/>
          <w:sz w:val="28"/>
          <w:lang w:val="en-GB" w:eastAsia="zh-CN"/>
        </w:rPr>
        <w:t xml:space="preserve"> </w:t>
      </w:r>
      <w:r w:rsidRPr="00C955C7">
        <w:rPr>
          <w:rFonts w:eastAsia="SimSun"/>
          <w:b/>
          <w:sz w:val="48"/>
          <w:lang w:val="en-GB" w:eastAsia="zh-CN"/>
        </w:rPr>
        <w:t>N</w:t>
      </w:r>
      <w:r w:rsidR="004C352E" w:rsidRPr="00B13678">
        <w:rPr>
          <w:rFonts w:eastAsia="SimSun"/>
          <w:b/>
          <w:sz w:val="48"/>
          <w:lang w:val="en-GB" w:eastAsia="zh-CN"/>
        </w:rPr>
        <w:fldChar w:fldCharType="begin"/>
      </w:r>
      <w:r w:rsidR="004C352E" w:rsidRPr="00B13678">
        <w:rPr>
          <w:rFonts w:eastAsia="SimSun"/>
          <w:b/>
          <w:sz w:val="48"/>
          <w:lang w:val="en-GB" w:eastAsia="zh-CN"/>
        </w:rPr>
        <w:instrText xml:space="preserve"> DOCPROPERTY "WGNumber" \* MERGEFORMAT </w:instrText>
      </w:r>
      <w:r w:rsidR="004C352E" w:rsidRPr="00B13678">
        <w:rPr>
          <w:rFonts w:eastAsia="SimSun"/>
          <w:b/>
          <w:sz w:val="48"/>
          <w:lang w:val="en-GB" w:eastAsia="zh-CN"/>
        </w:rPr>
        <w:fldChar w:fldCharType="separate"/>
      </w:r>
      <w:r w:rsidR="00F4078D">
        <w:rPr>
          <w:rFonts w:eastAsia="SimSun"/>
          <w:b/>
          <w:sz w:val="48"/>
          <w:lang w:val="en-GB" w:eastAsia="zh-CN"/>
        </w:rPr>
        <w:t>0836</w:t>
      </w:r>
      <w:r w:rsidR="004C352E" w:rsidRPr="00B13678">
        <w:rPr>
          <w:rFonts w:eastAsia="SimSun"/>
          <w:b/>
          <w:sz w:val="48"/>
          <w:lang w:val="en-GB" w:eastAsia="zh-CN"/>
        </w:rPr>
        <w:fldChar w:fldCharType="end"/>
      </w:r>
    </w:p>
    <w:p w14:paraId="40403B12" w14:textId="766F8780" w:rsidR="00954B0D" w:rsidRPr="00C955C7" w:rsidRDefault="007143FC" w:rsidP="004C352E">
      <w:pPr>
        <w:spacing w:after="480"/>
        <w:jc w:val="right"/>
        <w:rPr>
          <w:rFonts w:eastAsia="SimSun"/>
          <w:b/>
          <w:sz w:val="28"/>
          <w:lang w:val="en-GB" w:eastAsia="zh-CN"/>
        </w:rPr>
      </w:pPr>
      <w:ins w:id="5" w:author="Dimitri Podborski" w:date="2022-12-02T16:37:00Z">
        <w:r w:rsidRPr="00B13678">
          <w:rPr>
            <w:rFonts w:eastAsia="SimSun"/>
            <w:b/>
            <w:sz w:val="28"/>
            <w:lang w:val="en-GB" w:eastAsia="zh-CN"/>
          </w:rPr>
          <w:fldChar w:fldCharType="begin"/>
        </w:r>
        <w:r w:rsidRPr="00B13678">
          <w:rPr>
            <w:rFonts w:eastAsia="SimSun"/>
            <w:b/>
            <w:sz w:val="28"/>
            <w:lang w:val="en-GB" w:eastAsia="zh-CN"/>
          </w:rPr>
          <w:instrText xml:space="preserve"> SAVEDATE \@ "MMMM yyyy" \* MERGEFORMAT </w:instrText>
        </w:r>
        <w:r w:rsidRPr="00B13678">
          <w:rPr>
            <w:rFonts w:eastAsia="SimSun"/>
            <w:b/>
            <w:sz w:val="28"/>
            <w:lang w:val="en-GB" w:eastAsia="zh-CN"/>
          </w:rPr>
          <w:fldChar w:fldCharType="separate"/>
        </w:r>
      </w:ins>
      <w:r w:rsidR="00CE7C9A">
        <w:rPr>
          <w:rFonts w:eastAsia="SimSun"/>
          <w:b/>
          <w:noProof/>
          <w:sz w:val="28"/>
          <w:lang w:val="en-GB" w:eastAsia="zh-CN"/>
        </w:rPr>
        <w:t>May 2023</w:t>
      </w:r>
      <w:ins w:id="6" w:author="Dimitri Podborski" w:date="2022-12-02T16:37:00Z">
        <w:r w:rsidRPr="00B13678">
          <w:rPr>
            <w:rFonts w:eastAsia="SimSun"/>
            <w:b/>
            <w:sz w:val="28"/>
            <w:lang w:val="en-GB" w:eastAsia="zh-CN"/>
          </w:rPr>
          <w:fldChar w:fldCharType="end"/>
        </w:r>
      </w:ins>
      <w:r w:rsidR="00954B0D" w:rsidRPr="00B13678">
        <w:rPr>
          <w:rFonts w:eastAsia="SimSun"/>
          <w:b/>
          <w:sz w:val="28"/>
          <w:lang w:val="en-GB" w:eastAsia="zh-CN"/>
        </w:rPr>
        <w:t xml:space="preserve">, </w:t>
      </w:r>
      <w:r w:rsidR="00F4078D">
        <w:rPr>
          <w:rFonts w:eastAsia="SimSun"/>
          <w:b/>
          <w:sz w:val="28"/>
          <w:lang w:val="en-GB" w:eastAsia="zh-CN"/>
        </w:rPr>
        <w:t>Antalya, TR</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b/>
                <w:lang w:val="en-GB"/>
              </w:rPr>
            </w:pPr>
            <w:r w:rsidRPr="00C955C7">
              <w:rPr>
                <w:b/>
                <w:lang w:val="en-GB"/>
              </w:rPr>
              <w:t>Title</w:t>
            </w:r>
          </w:p>
        </w:tc>
        <w:tc>
          <w:tcPr>
            <w:tcW w:w="8279" w:type="dxa"/>
            <w:hideMark/>
          </w:tcPr>
          <w:p w14:paraId="498090C2" w14:textId="7810AC0F" w:rsidR="00954B0D" w:rsidRPr="00C955C7" w:rsidRDefault="004C352E">
            <w:pPr>
              <w:suppressAutoHyphens/>
              <w:rPr>
                <w:b/>
                <w:highlight w:val="yellow"/>
                <w:lang w:val="en-GB"/>
              </w:rPr>
            </w:pPr>
            <w:r w:rsidRPr="00B13678">
              <w:rPr>
                <w:b/>
                <w:lang w:val="en-GB"/>
              </w:rPr>
              <w:fldChar w:fldCharType="begin"/>
            </w:r>
            <w:r w:rsidRPr="00B13678">
              <w:rPr>
                <w:b/>
                <w:lang w:val="en-GB"/>
              </w:rPr>
              <w:instrText xml:space="preserve"> TITLE  \* MERGEFORMAT </w:instrText>
            </w:r>
            <w:r w:rsidRPr="00B13678">
              <w:rPr>
                <w:b/>
                <w:lang w:val="en-GB"/>
              </w:rPr>
              <w:fldChar w:fldCharType="separate"/>
            </w:r>
            <w:r w:rsidR="00F4078D">
              <w:rPr>
                <w:b/>
                <w:lang w:val="en-GB"/>
              </w:rPr>
              <w:t>Technology under consideration on ISO/IEC 14496-32 File format reference software and conformance</w:t>
            </w:r>
            <w:r w:rsidRPr="00B13678">
              <w:rPr>
                <w:b/>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pPr>
              <w:suppressAutoHyphens/>
              <w:rPr>
                <w:b/>
                <w:lang w:val="en-GB"/>
              </w:rPr>
            </w:pPr>
            <w:r w:rsidRPr="00C955C7">
              <w:rPr>
                <w:b/>
                <w:lang w:val="en-GB"/>
              </w:rPr>
              <w:t>Source</w:t>
            </w:r>
          </w:p>
        </w:tc>
        <w:tc>
          <w:tcPr>
            <w:tcW w:w="8279" w:type="dxa"/>
            <w:hideMark/>
          </w:tcPr>
          <w:p w14:paraId="47560DDD" w14:textId="01F3D45C" w:rsidR="00954B0D" w:rsidRPr="00C955C7" w:rsidRDefault="00540DEA">
            <w:pPr>
              <w:suppressAutoHyphens/>
              <w:rPr>
                <w:b/>
                <w:lang w:val="en-GB"/>
              </w:rPr>
            </w:pPr>
            <w:r w:rsidRPr="00C955C7">
              <w:rPr>
                <w:b/>
                <w:lang w:val="en-GB"/>
              </w:rPr>
              <w:t>WG 03</w:t>
            </w:r>
            <w:r w:rsidR="00954B0D" w:rsidRPr="00C955C7">
              <w:rPr>
                <w:b/>
                <w:lang w:val="en-GB"/>
              </w:rPr>
              <w:t xml:space="preserve">, MPEG </w:t>
            </w:r>
            <w:r w:rsidR="00F419DA" w:rsidRPr="00C955C7">
              <w:rPr>
                <w:b/>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b/>
                <w:lang w:val="en-GB"/>
              </w:rPr>
            </w:pPr>
            <w:r w:rsidRPr="00C955C7">
              <w:rPr>
                <w:b/>
                <w:lang w:val="en-GB"/>
              </w:rPr>
              <w:t>Status</w:t>
            </w:r>
          </w:p>
        </w:tc>
        <w:tc>
          <w:tcPr>
            <w:tcW w:w="8279" w:type="dxa"/>
            <w:hideMark/>
          </w:tcPr>
          <w:p w14:paraId="5BFA1768" w14:textId="77777777" w:rsidR="00954B0D" w:rsidRPr="00C955C7" w:rsidRDefault="00954B0D">
            <w:pPr>
              <w:suppressAutoHyphens/>
              <w:rPr>
                <w:b/>
                <w:lang w:val="en-GB"/>
              </w:rPr>
            </w:pPr>
            <w:r w:rsidRPr="00C955C7">
              <w:rPr>
                <w:b/>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A86680">
            <w:pPr>
              <w:suppressAutoHyphens/>
              <w:rPr>
                <w:b/>
                <w:lang w:val="en-GB"/>
              </w:rPr>
            </w:pPr>
            <w:r w:rsidRPr="00C955C7">
              <w:rPr>
                <w:b/>
                <w:lang w:val="en-GB"/>
              </w:rPr>
              <w:t>Serial Number</w:t>
            </w:r>
          </w:p>
        </w:tc>
        <w:tc>
          <w:tcPr>
            <w:tcW w:w="8279" w:type="dxa"/>
            <w:hideMark/>
          </w:tcPr>
          <w:p w14:paraId="44A25045" w14:textId="3B41112F" w:rsidR="00954B0D" w:rsidRPr="00C955C7" w:rsidRDefault="004C352E" w:rsidP="00A86680">
            <w:pPr>
              <w:suppressAutoHyphens/>
              <w:rPr>
                <w:b/>
                <w:lang w:val="en-GB"/>
              </w:rPr>
            </w:pPr>
            <w:r w:rsidRPr="00B13678">
              <w:rPr>
                <w:b/>
                <w:lang w:val="en-GB"/>
              </w:rPr>
              <w:fldChar w:fldCharType="begin"/>
            </w:r>
            <w:r w:rsidRPr="00B13678">
              <w:rPr>
                <w:b/>
                <w:lang w:val="en-GB"/>
              </w:rPr>
              <w:instrText xml:space="preserve"> DOCPROPERTY "MDMSNumber" \* MERGEFORMAT </w:instrText>
            </w:r>
            <w:r w:rsidRPr="00B13678">
              <w:rPr>
                <w:b/>
                <w:lang w:val="en-GB"/>
              </w:rPr>
              <w:fldChar w:fldCharType="separate"/>
            </w:r>
            <w:r w:rsidR="00F4078D">
              <w:rPr>
                <w:b/>
                <w:lang w:val="en-GB"/>
              </w:rPr>
              <w:t>22578</w:t>
            </w:r>
            <w:r w:rsidRPr="00B13678">
              <w:rPr>
                <w:b/>
                <w:lang w:val="en-GB"/>
              </w:rPr>
              <w:fldChar w:fldCharType="end"/>
            </w:r>
          </w:p>
        </w:tc>
      </w:tr>
    </w:tbl>
    <w:p w14:paraId="0F0DC0D2" w14:textId="7ED8BCE4" w:rsidR="00FF2653" w:rsidRDefault="00FF2653" w:rsidP="0018563E">
      <w:pPr>
        <w:rPr>
          <w:lang w:val="en-GB"/>
        </w:rPr>
      </w:pPr>
    </w:p>
    <w:p w14:paraId="03D82023" w14:textId="6B88A1B9" w:rsidR="008335A6" w:rsidRDefault="008335A6" w:rsidP="00CD623A">
      <w:pPr>
        <w:pStyle w:val="Head1"/>
        <w:rPr>
          <w:lang w:val="en-GB"/>
        </w:rPr>
      </w:pPr>
      <w:r>
        <w:rPr>
          <w:lang w:val="en-GB"/>
        </w:rPr>
        <w:t xml:space="preserve">New handling of </w:t>
      </w:r>
      <w:proofErr w:type="spellStart"/>
      <w:r>
        <w:rPr>
          <w:lang w:val="en-GB"/>
        </w:rPr>
        <w:t>FileFormat</w:t>
      </w:r>
      <w:proofErr w:type="spellEnd"/>
      <w:r>
        <w:rPr>
          <w:lang w:val="en-GB"/>
        </w:rPr>
        <w:t xml:space="preserve"> conformance</w:t>
      </w:r>
      <w:r w:rsidR="00052433">
        <w:rPr>
          <w:lang w:val="en-GB"/>
        </w:rPr>
        <w:t xml:space="preserve"> suite</w:t>
      </w:r>
    </w:p>
    <w:p w14:paraId="55F8859E" w14:textId="495CE099" w:rsidR="008335A6" w:rsidRDefault="008335A6" w:rsidP="00D96E81">
      <w:pPr>
        <w:jc w:val="both"/>
        <w:rPr>
          <w:lang w:val="en-GB"/>
        </w:rPr>
      </w:pPr>
      <w:r>
        <w:rPr>
          <w:lang w:val="en-GB"/>
        </w:rPr>
        <w:t xml:space="preserve">During MPEG#137 a new way of handling the conformance files was adopted as proposed in </w:t>
      </w:r>
      <w:r>
        <w:rPr>
          <w:lang w:val="en-GB"/>
        </w:rPr>
        <w:fldChar w:fldCharType="begin"/>
      </w:r>
      <w:r>
        <w:rPr>
          <w:lang w:val="en-GB"/>
        </w:rPr>
        <w:instrText xml:space="preserve"> REF _Ref93682410 \r \h </w:instrText>
      </w:r>
      <w:r w:rsidR="00052433">
        <w:rPr>
          <w:lang w:val="en-GB"/>
        </w:rPr>
        <w:instrText xml:space="preserve"> \* MERGEFORMAT </w:instrText>
      </w:r>
      <w:r>
        <w:rPr>
          <w:lang w:val="en-GB"/>
        </w:rPr>
      </w:r>
      <w:r>
        <w:rPr>
          <w:lang w:val="en-GB"/>
        </w:rPr>
        <w:fldChar w:fldCharType="separate"/>
      </w:r>
      <w:r>
        <w:rPr>
          <w:lang w:val="en-GB"/>
        </w:rPr>
        <w:t>[6]</w:t>
      </w:r>
      <w:r>
        <w:rPr>
          <w:lang w:val="en-GB"/>
        </w:rPr>
        <w:fldChar w:fldCharType="end"/>
      </w:r>
      <w:r w:rsidR="000D11D8">
        <w:rPr>
          <w:lang w:val="en-GB"/>
        </w:rPr>
        <w:t xml:space="preserve">. All the conformance files are uploaded to MPEG File Server and </w:t>
      </w:r>
      <w:del w:id="7" w:author="MPEG 142" w:date="2023-05-12T21:28:00Z">
        <w:r w:rsidR="000D11D8" w:rsidDel="00D26C6D">
          <w:rPr>
            <w:lang w:val="en-GB"/>
          </w:rPr>
          <w:delText xml:space="preserve">published on a HTTP server with the publicly </w:delText>
        </w:r>
        <w:r w:rsidDel="00D26C6D">
          <w:fldChar w:fldCharType="begin"/>
        </w:r>
        <w:r w:rsidDel="00D26C6D">
          <w:delInstrText>HYPERLINK "https://conformance.mpeg.expert/ISOBMFF/"</w:delInstrText>
        </w:r>
        <w:r w:rsidDel="00D26C6D">
          <w:fldChar w:fldCharType="separate"/>
        </w:r>
        <w:r w:rsidR="000D11D8" w:rsidRPr="000D11D8" w:rsidDel="00D26C6D">
          <w:rPr>
            <w:rStyle w:val="Hyperlink"/>
            <w:lang w:val="en-GB"/>
          </w:rPr>
          <w:delText>accessible URL</w:delText>
        </w:r>
        <w:r w:rsidDel="00D26C6D">
          <w:rPr>
            <w:rStyle w:val="Hyperlink"/>
            <w:lang w:val="en-GB"/>
          </w:rPr>
          <w:fldChar w:fldCharType="end"/>
        </w:r>
        <w:r w:rsidR="000D11D8" w:rsidDel="00D26C6D">
          <w:rPr>
            <w:lang w:val="en-GB"/>
          </w:rPr>
          <w:delText>. A</w:delText>
        </w:r>
      </w:del>
      <w:ins w:id="8" w:author="MPEG 142" w:date="2023-05-12T21:28:00Z">
        <w:r w:rsidR="00D26C6D">
          <w:rPr>
            <w:lang w:val="en-GB"/>
          </w:rPr>
          <w:t>a</w:t>
        </w:r>
      </w:ins>
      <w:r w:rsidR="000D11D8">
        <w:rPr>
          <w:lang w:val="en-GB"/>
        </w:rPr>
        <w:t xml:space="preserve"> </w:t>
      </w:r>
      <w:hyperlink r:id="rId9" w:history="1">
        <w:r w:rsidR="000D11D8" w:rsidRPr="000D11D8">
          <w:rPr>
            <w:rStyle w:val="Hyperlink"/>
            <w:lang w:val="en-GB"/>
          </w:rPr>
          <w:t>public GitHub repository</w:t>
        </w:r>
      </w:hyperlink>
      <w:r w:rsidR="000D11D8">
        <w:rPr>
          <w:lang w:val="en-GB"/>
        </w:rPr>
        <w:t xml:space="preserve"> was created where all the work around the file format conformance will happen from now on. New files are contributed to the conformance suite while following the new </w:t>
      </w:r>
      <w:hyperlink r:id="rId10" w:history="1">
        <w:r w:rsidR="000D11D8" w:rsidRPr="000D11D8">
          <w:rPr>
            <w:rStyle w:val="Hyperlink"/>
            <w:lang w:val="en-GB"/>
          </w:rPr>
          <w:t>contribution guidelines</w:t>
        </w:r>
      </w:hyperlink>
      <w:r w:rsidR="000D11D8">
        <w:rPr>
          <w:lang w:val="en-GB"/>
        </w:rPr>
        <w:t>.</w:t>
      </w:r>
      <w:r w:rsidR="00052433">
        <w:rPr>
          <w:lang w:val="en-GB"/>
        </w:rPr>
        <w:t xml:space="preserve"> The new GitHub repository is still work in progress and will be gradually updated to enable new features to improve the work with conformance files</w:t>
      </w:r>
      <w:r w:rsidR="005F59AA">
        <w:rPr>
          <w:lang w:val="en-GB"/>
        </w:rPr>
        <w:t>.</w:t>
      </w:r>
    </w:p>
    <w:p w14:paraId="7C5B3F48" w14:textId="65DBDD15" w:rsidR="00052433" w:rsidRDefault="00052433" w:rsidP="00D96E81">
      <w:pPr>
        <w:jc w:val="both"/>
        <w:rPr>
          <w:lang w:val="en-GB"/>
        </w:rPr>
      </w:pPr>
    </w:p>
    <w:p w14:paraId="3EBD4E63" w14:textId="5DA45196" w:rsidR="00052433" w:rsidRDefault="00052433" w:rsidP="00D96E81">
      <w:pPr>
        <w:jc w:val="both"/>
        <w:rPr>
          <w:lang w:val="en-GB"/>
        </w:rPr>
      </w:pPr>
      <w:r>
        <w:rPr>
          <w:lang w:val="en-GB"/>
        </w:rPr>
        <w:t>All the files which are presented in this document can be downloaded from</w:t>
      </w:r>
      <w:ins w:id="9" w:author="MPEG 142" w:date="2023-05-12T21:31:00Z">
        <w:r w:rsidR="00D26C6D">
          <w:rPr>
            <w:lang w:val="en-GB"/>
          </w:rPr>
          <w:t xml:space="preserve"> the MPEG File Server located at</w:t>
        </w:r>
      </w:ins>
      <w:r>
        <w:rPr>
          <w:lang w:val="en-GB"/>
        </w:rPr>
        <w:t>:</w:t>
      </w:r>
    </w:p>
    <w:p w14:paraId="7845C426" w14:textId="229167A9" w:rsidR="00052433" w:rsidRDefault="00D26C6D">
      <w:pPr>
        <w:jc w:val="both"/>
        <w:rPr>
          <w:lang w:val="en-GB"/>
        </w:rPr>
      </w:pPr>
      <w:ins w:id="10" w:author="MPEG 142" w:date="2023-05-12T21:31:00Z">
        <w:r w:rsidRPr="00D26C6D">
          <w:t>https://conformance.mpeg.expert/data/MPEG-04/Part32-FF_Conformance/</w:t>
        </w:r>
        <w:r w:rsidRPr="00D26C6D" w:rsidDel="00D26C6D">
          <w:t xml:space="preserve"> </w:t>
        </w:r>
      </w:ins>
      <w:del w:id="11" w:author="MPEG 142" w:date="2023-05-12T21:31:00Z">
        <w:r w:rsidDel="00D26C6D">
          <w:fldChar w:fldCharType="begin"/>
        </w:r>
        <w:r w:rsidDel="00D26C6D">
          <w:delInstrText>HYPERLINK "https://conformance.mpeg.expert/ISOBMFF/under_consideration/"</w:delInstrText>
        </w:r>
        <w:r w:rsidDel="00D26C6D">
          <w:fldChar w:fldCharType="separate"/>
        </w:r>
        <w:r w:rsidR="00052433" w:rsidRPr="00D83A11" w:rsidDel="00D26C6D">
          <w:rPr>
            <w:rStyle w:val="Hyperlink"/>
            <w:lang w:val="en-GB"/>
          </w:rPr>
          <w:delText>https://conformance.mpeg.expert/ISOBMFF/under_consideration/</w:delText>
        </w:r>
        <w:r w:rsidDel="00D26C6D">
          <w:rPr>
            <w:rStyle w:val="Hyperlink"/>
            <w:lang w:val="en-GB"/>
          </w:rPr>
          <w:fldChar w:fldCharType="end"/>
        </w:r>
      </w:del>
      <w:r w:rsidR="00052433">
        <w:rPr>
          <w:lang w:val="en-GB"/>
        </w:rPr>
        <w:t xml:space="preserve"> </w:t>
      </w:r>
    </w:p>
    <w:p w14:paraId="335F1AA7" w14:textId="5AEEB6A2" w:rsidR="00667E20" w:rsidRDefault="00667E20">
      <w:pPr>
        <w:jc w:val="both"/>
        <w:rPr>
          <w:lang w:val="en-GB"/>
        </w:rPr>
      </w:pPr>
    </w:p>
    <w:p w14:paraId="4DD78C19" w14:textId="6A0479A6" w:rsidR="00597750" w:rsidRDefault="00667E20" w:rsidP="00D96E81">
      <w:pPr>
        <w:jc w:val="both"/>
        <w:rPr>
          <w:ins w:id="12" w:author="Dimitri Podborski" w:date="2022-08-25T15:11:00Z"/>
          <w:lang w:val="en-GB"/>
        </w:rPr>
      </w:pPr>
      <w:r>
        <w:rPr>
          <w:lang w:val="en-GB"/>
        </w:rPr>
        <w:t xml:space="preserve">During MPEG#138 </w:t>
      </w:r>
      <w:r w:rsidR="0095215D">
        <w:rPr>
          <w:lang w:val="en-GB"/>
        </w:rPr>
        <w:t xml:space="preserve">new conformance files were added to the suite. </w:t>
      </w:r>
      <w:r w:rsidR="00FD100C">
        <w:rPr>
          <w:lang w:val="en-GB"/>
        </w:rPr>
        <w:t>First, e</w:t>
      </w:r>
      <w:r w:rsidR="00597750" w:rsidRPr="00597750">
        <w:rPr>
          <w:lang w:val="en-GB"/>
        </w:rPr>
        <w:t>xamples of event message track files were provided.</w:t>
      </w:r>
      <w:r w:rsidR="00FD100C">
        <w:rPr>
          <w:lang w:val="en-GB"/>
        </w:rPr>
        <w:t xml:space="preserve"> A</w:t>
      </w:r>
      <w:r w:rsidR="00597750" w:rsidRPr="00597750">
        <w:rPr>
          <w:lang w:val="en-GB"/>
        </w:rPr>
        <w:t xml:space="preserve"> realistic example resulting from a live ingest dump by </w:t>
      </w:r>
      <w:proofErr w:type="spellStart"/>
      <w:r w:rsidR="00597750" w:rsidRPr="00597750">
        <w:rPr>
          <w:lang w:val="en-GB"/>
        </w:rPr>
        <w:t>Ateme</w:t>
      </w:r>
      <w:proofErr w:type="spellEnd"/>
      <w:r w:rsidR="00597750" w:rsidRPr="00597750">
        <w:rPr>
          <w:lang w:val="en-GB"/>
        </w:rPr>
        <w:t xml:space="preserve"> Titan Live was provided, which conforms to the </w:t>
      </w:r>
      <w:r w:rsidR="00FD100C" w:rsidRPr="00FD100C">
        <w:rPr>
          <w:lang w:val="en-GB"/>
        </w:rPr>
        <w:t xml:space="preserve">ISO IEC 23001-18 </w:t>
      </w:r>
      <w:r w:rsidR="00597750" w:rsidRPr="00597750">
        <w:rPr>
          <w:lang w:val="en-GB"/>
        </w:rPr>
        <w:t xml:space="preserve">specification. </w:t>
      </w:r>
      <w:r w:rsidR="00FD100C">
        <w:rPr>
          <w:lang w:val="en-GB"/>
        </w:rPr>
        <w:t>In addition</w:t>
      </w:r>
      <w:r w:rsidR="00597750" w:rsidRPr="00597750">
        <w:rPr>
          <w:lang w:val="en-GB"/>
        </w:rPr>
        <w:t>, two example files were provided including one with and one without overlaps. All examples were in the space of carrying SCTE-35 messages</w:t>
      </w:r>
      <w:r w:rsidR="00FD100C">
        <w:rPr>
          <w:lang w:val="en-GB"/>
        </w:rPr>
        <w:t>. Second, the support of m</w:t>
      </w:r>
      <w:r w:rsidR="00FD100C" w:rsidRPr="00FD100C">
        <w:rPr>
          <w:lang w:val="en-GB"/>
        </w:rPr>
        <w:t>ultiplexed timed metadata tracks ‘</w:t>
      </w:r>
      <w:proofErr w:type="spellStart"/>
      <w:r w:rsidR="00FD100C" w:rsidRPr="00FD100C">
        <w:rPr>
          <w:lang w:val="en-GB"/>
        </w:rPr>
        <w:t>mebx</w:t>
      </w:r>
      <w:proofErr w:type="spellEnd"/>
      <w:r w:rsidR="00FD100C" w:rsidRPr="00FD100C">
        <w:rPr>
          <w:lang w:val="en-GB"/>
        </w:rPr>
        <w:t xml:space="preserve">’ </w:t>
      </w:r>
      <w:r w:rsidR="00FD100C">
        <w:rPr>
          <w:lang w:val="en-GB"/>
        </w:rPr>
        <w:t xml:space="preserve">was added </w:t>
      </w:r>
      <w:r w:rsidR="00FD100C" w:rsidRPr="00FD100C">
        <w:rPr>
          <w:lang w:val="en-GB"/>
        </w:rPr>
        <w:t>to the reference software</w:t>
      </w:r>
      <w:r w:rsidR="00FD100C">
        <w:rPr>
          <w:lang w:val="en-GB"/>
        </w:rPr>
        <w:t xml:space="preserve"> together with a sample file </w:t>
      </w:r>
      <w:proofErr w:type="spellStart"/>
      <w:r w:rsidR="00FD100C">
        <w:rPr>
          <w:lang w:val="en-GB"/>
        </w:rPr>
        <w:t>inluding</w:t>
      </w:r>
      <w:proofErr w:type="spellEnd"/>
      <w:r w:rsidR="00FD100C">
        <w:rPr>
          <w:lang w:val="en-GB"/>
        </w:rPr>
        <w:t xml:space="preserve"> a video track with a linked </w:t>
      </w:r>
      <w:proofErr w:type="spellStart"/>
      <w:r w:rsidR="00FD100C">
        <w:rPr>
          <w:lang w:val="en-GB"/>
        </w:rPr>
        <w:t>mebx</w:t>
      </w:r>
      <w:proofErr w:type="spellEnd"/>
      <w:r w:rsidR="00FD100C">
        <w:rPr>
          <w:lang w:val="en-GB"/>
        </w:rPr>
        <w:t xml:space="preserve"> track.</w:t>
      </w:r>
    </w:p>
    <w:p w14:paraId="48BBD0DC" w14:textId="1927F85E" w:rsidR="00231309" w:rsidRDefault="00231309" w:rsidP="00D96E81">
      <w:pPr>
        <w:jc w:val="both"/>
        <w:rPr>
          <w:ins w:id="13" w:author="Dimitri Podborski" w:date="2022-08-25T15:11:00Z"/>
          <w:lang w:val="en-GB"/>
        </w:rPr>
      </w:pPr>
    </w:p>
    <w:p w14:paraId="2D6FEDD7" w14:textId="586EF42B" w:rsidR="00231309" w:rsidRDefault="00231309" w:rsidP="00D96E81">
      <w:pPr>
        <w:jc w:val="both"/>
        <w:rPr>
          <w:ins w:id="14" w:author="Dimitri Podborski" w:date="2022-12-05T10:54:00Z"/>
          <w:lang w:val="en-GB"/>
        </w:rPr>
      </w:pPr>
      <w:ins w:id="15" w:author="Dimitri Podborski" w:date="2022-08-25T15:11:00Z">
        <w:r>
          <w:rPr>
            <w:lang w:val="en-GB"/>
          </w:rPr>
          <w:t>During MPEG#139 it was proposed to</w:t>
        </w:r>
      </w:ins>
      <w:ins w:id="16" w:author="Dimitri Podborski" w:date="2022-08-25T15:13:00Z">
        <w:r>
          <w:rPr>
            <w:lang w:val="en-GB"/>
          </w:rPr>
          <w:t xml:space="preserve"> change the </w:t>
        </w:r>
      </w:ins>
      <w:ins w:id="17" w:author="Dimitri Podborski" w:date="2022-08-25T15:14:00Z">
        <w:r>
          <w:rPr>
            <w:lang w:val="en-GB"/>
          </w:rPr>
          <w:t>workflow of</w:t>
        </w:r>
      </w:ins>
      <w:ins w:id="18" w:author="Dimitri Podborski" w:date="2022-08-25T15:13:00Z">
        <w:r>
          <w:rPr>
            <w:lang w:val="en-GB"/>
          </w:rPr>
          <w:t xml:space="preserve"> the File</w:t>
        </w:r>
      </w:ins>
      <w:ins w:id="19" w:author="Dimitri Podborski" w:date="2022-08-25T15:18:00Z">
        <w:r w:rsidR="005259B9">
          <w:rPr>
            <w:lang w:val="en-GB"/>
          </w:rPr>
          <w:t xml:space="preserve"> </w:t>
        </w:r>
      </w:ins>
      <w:ins w:id="20" w:author="Dimitri Podborski" w:date="2022-08-25T15:13:00Z">
        <w:r>
          <w:rPr>
            <w:lang w:val="en-GB"/>
          </w:rPr>
          <w:t>Format group</w:t>
        </w:r>
      </w:ins>
      <w:ins w:id="21" w:author="Dimitri Podborski" w:date="2022-08-25T15:15:00Z">
        <w:r>
          <w:rPr>
            <w:lang w:val="en-GB"/>
          </w:rPr>
          <w:t xml:space="preserve"> to be more aligned with</w:t>
        </w:r>
      </w:ins>
      <w:ins w:id="22" w:author="Dimitri Podborski" w:date="2022-08-25T15:16:00Z">
        <w:r>
          <w:rPr>
            <w:lang w:val="en-GB"/>
          </w:rPr>
          <w:t xml:space="preserve"> the conformance and reference software program</w:t>
        </w:r>
      </w:ins>
      <w:ins w:id="23" w:author="Dimitri Podborski" w:date="2022-08-25T15:17:00Z">
        <w:r w:rsidR="005259B9">
          <w:rPr>
            <w:lang w:val="en-GB"/>
          </w:rPr>
          <w:t xml:space="preserve"> </w:t>
        </w:r>
      </w:ins>
      <w:ins w:id="24" w:author="Dimitri Podborski" w:date="2022-08-25T15:18:00Z">
        <w:r w:rsidR="005259B9">
          <w:rPr>
            <w:lang w:val="en-GB"/>
          </w:rPr>
          <w:fldChar w:fldCharType="begin"/>
        </w:r>
        <w:r w:rsidR="005259B9">
          <w:rPr>
            <w:lang w:val="en-GB"/>
          </w:rPr>
          <w:instrText xml:space="preserve"> REF _Ref112333103 \r \h </w:instrText>
        </w:r>
      </w:ins>
      <w:r w:rsidR="005259B9">
        <w:rPr>
          <w:lang w:val="en-GB"/>
        </w:rPr>
      </w:r>
      <w:r w:rsidR="005259B9">
        <w:rPr>
          <w:lang w:val="en-GB"/>
        </w:rPr>
        <w:fldChar w:fldCharType="separate"/>
      </w:r>
      <w:ins w:id="25" w:author="Dimitri Podborski" w:date="2022-08-25T15:18:00Z">
        <w:r w:rsidR="005259B9">
          <w:rPr>
            <w:lang w:val="en-GB"/>
          </w:rPr>
          <w:t>[7]</w:t>
        </w:r>
        <w:r w:rsidR="005259B9">
          <w:rPr>
            <w:lang w:val="en-GB"/>
          </w:rPr>
          <w:fldChar w:fldCharType="end"/>
        </w:r>
      </w:ins>
      <w:ins w:id="26" w:author="Dimitri Podborski" w:date="2022-08-25T15:16:00Z">
        <w:r>
          <w:rPr>
            <w:lang w:val="en-GB"/>
          </w:rPr>
          <w:t xml:space="preserve">. </w:t>
        </w:r>
      </w:ins>
      <w:ins w:id="27" w:author="Dimitri Podborski" w:date="2022-08-25T15:18:00Z">
        <w:r w:rsidR="005259B9">
          <w:rPr>
            <w:lang w:val="en-GB"/>
          </w:rPr>
          <w:t xml:space="preserve">The group agreed that conformance </w:t>
        </w:r>
      </w:ins>
      <w:ins w:id="28" w:author="Dimitri Podborski" w:date="2022-08-25T15:19:00Z">
        <w:r w:rsidR="005259B9">
          <w:rPr>
            <w:lang w:val="en-GB"/>
          </w:rPr>
          <w:t>files of all features defined in a specification should be provided</w:t>
        </w:r>
      </w:ins>
      <w:ins w:id="29" w:author="Dimitri Podborski" w:date="2022-08-25T15:20:00Z">
        <w:r w:rsidR="005259B9">
          <w:rPr>
            <w:lang w:val="en-GB"/>
          </w:rPr>
          <w:t xml:space="preserve"> and that a cross-verification process would be beneficial for the work. This item needs some furth</w:t>
        </w:r>
      </w:ins>
      <w:ins w:id="30" w:author="Dimitri Podborski" w:date="2022-08-25T15:21:00Z">
        <w:r w:rsidR="005259B9">
          <w:rPr>
            <w:lang w:val="en-GB"/>
          </w:rPr>
          <w:t>er study and an AHG mandate was created to address this work.</w:t>
        </w:r>
      </w:ins>
    </w:p>
    <w:p w14:paraId="3399E951" w14:textId="411AA783" w:rsidR="00A2449D" w:rsidRDefault="00A2449D" w:rsidP="00D96E81">
      <w:pPr>
        <w:jc w:val="both"/>
        <w:rPr>
          <w:ins w:id="31" w:author="Dimitri Podborski" w:date="2022-12-05T10:54:00Z"/>
          <w:lang w:val="en-GB"/>
        </w:rPr>
      </w:pPr>
    </w:p>
    <w:p w14:paraId="369928D4" w14:textId="5701E65D" w:rsidR="00A2449D" w:rsidRDefault="00A2449D" w:rsidP="00D96E81">
      <w:pPr>
        <w:jc w:val="both"/>
        <w:rPr>
          <w:ins w:id="32" w:author="Dimitri Podborski" w:date="2023-04-25T18:55:00Z"/>
          <w:lang w:val="en-GB"/>
        </w:rPr>
      </w:pPr>
      <w:ins w:id="33" w:author="Dimitri Podborski" w:date="2022-12-05T10:54:00Z">
        <w:r>
          <w:rPr>
            <w:lang w:val="en-GB"/>
          </w:rPr>
          <w:t xml:space="preserve">During MPEG#140 the group </w:t>
        </w:r>
      </w:ins>
      <w:ins w:id="34" w:author="Dimitri Podborski" w:date="2022-12-05T10:55:00Z">
        <w:r>
          <w:rPr>
            <w:lang w:val="en-GB"/>
          </w:rPr>
          <w:t xml:space="preserve">agreed </w:t>
        </w:r>
      </w:ins>
      <w:ins w:id="35" w:author="Dimitri Podborski" w:date="2022-12-05T12:32:00Z">
        <w:r w:rsidR="00291F47">
          <w:rPr>
            <w:lang w:val="en-GB"/>
          </w:rPr>
          <w:t xml:space="preserve">on the importance </w:t>
        </w:r>
      </w:ins>
      <w:ins w:id="36" w:author="Dimitri Podborski" w:date="2022-12-05T10:55:00Z">
        <w:r>
          <w:rPr>
            <w:lang w:val="en-GB"/>
          </w:rPr>
          <w:t xml:space="preserve">to </w:t>
        </w:r>
      </w:ins>
      <w:ins w:id="37" w:author="Dimitri Podborski" w:date="2022-12-05T12:31:00Z">
        <w:r w:rsidR="00291F47">
          <w:rPr>
            <w:lang w:val="en-GB"/>
          </w:rPr>
          <w:t xml:space="preserve">provide conformance files for all new features </w:t>
        </w:r>
      </w:ins>
      <w:ins w:id="38" w:author="Dimitri Podborski" w:date="2022-12-05T12:32:00Z">
        <w:r w:rsidR="00291F47">
          <w:rPr>
            <w:lang w:val="en-GB"/>
          </w:rPr>
          <w:t>added to file format specifications</w:t>
        </w:r>
      </w:ins>
      <w:ins w:id="39" w:author="Dimitri Podborski" w:date="2022-12-05T12:37:00Z">
        <w:r w:rsidR="00291F47">
          <w:rPr>
            <w:lang w:val="en-GB"/>
          </w:rPr>
          <w:t xml:space="preserve">. Starting from MPEG#141 it is expected that the proponents bring conformance files for </w:t>
        </w:r>
      </w:ins>
      <w:ins w:id="40" w:author="Dimitri Podborski" w:date="2022-12-05T12:38:00Z">
        <w:r w:rsidR="00291F47">
          <w:rPr>
            <w:lang w:val="en-GB"/>
          </w:rPr>
          <w:t>the proposed technologies</w:t>
        </w:r>
      </w:ins>
      <w:ins w:id="41" w:author="Dimitri Podborski" w:date="2022-12-05T12:32:00Z">
        <w:r w:rsidR="00291F47">
          <w:rPr>
            <w:lang w:val="en-GB"/>
          </w:rPr>
          <w:t>. Also</w:t>
        </w:r>
      </w:ins>
      <w:ins w:id="42" w:author="Dimitri Podborski" w:date="2022-12-05T12:36:00Z">
        <w:r w:rsidR="00291F47">
          <w:rPr>
            <w:lang w:val="en-GB"/>
          </w:rPr>
          <w:t>,</w:t>
        </w:r>
      </w:ins>
      <w:ins w:id="43" w:author="Dimitri Podborski" w:date="2022-12-05T12:32:00Z">
        <w:r w:rsidR="00291F47">
          <w:rPr>
            <w:lang w:val="en-GB"/>
          </w:rPr>
          <w:t xml:space="preserve"> </w:t>
        </w:r>
      </w:ins>
      <w:ins w:id="44" w:author="Dimitri Podborski" w:date="2022-12-05T12:33:00Z">
        <w:r w:rsidR="00291F47">
          <w:rPr>
            <w:lang w:val="en-GB"/>
          </w:rPr>
          <w:t xml:space="preserve">during MPEG#140 </w:t>
        </w:r>
      </w:ins>
      <w:ins w:id="45" w:author="Dimitri Podborski" w:date="2022-12-05T12:34:00Z">
        <w:r w:rsidR="00291F47">
          <w:rPr>
            <w:lang w:val="en-GB"/>
          </w:rPr>
          <w:t xml:space="preserve">Unified Streaming </w:t>
        </w:r>
      </w:ins>
      <w:ins w:id="46" w:author="Dimitri Podborski" w:date="2022-12-05T12:35:00Z">
        <w:r w:rsidR="00291F47">
          <w:rPr>
            <w:lang w:val="en-GB"/>
          </w:rPr>
          <w:t xml:space="preserve">cross-checked previously provided multiplexed timed metadata track files </w:t>
        </w:r>
      </w:ins>
      <w:ins w:id="47" w:author="Dimitri Podborski" w:date="2022-12-05T12:38:00Z">
        <w:r w:rsidR="00291F47">
          <w:rPr>
            <w:lang w:val="en-GB"/>
          </w:rPr>
          <w:t xml:space="preserve">and it was agreed to </w:t>
        </w:r>
      </w:ins>
      <w:ins w:id="48" w:author="Dimitri Podborski" w:date="2022-12-05T12:39:00Z">
        <w:r w:rsidR="00291F47">
          <w:rPr>
            <w:lang w:val="en-GB"/>
          </w:rPr>
          <w:t xml:space="preserve">move the cross-checked files from the "under consideration" to </w:t>
        </w:r>
      </w:ins>
      <w:ins w:id="49" w:author="Dimitri Podborski" w:date="2022-12-05T12:40:00Z">
        <w:r w:rsidR="00291F47">
          <w:rPr>
            <w:lang w:val="en-GB"/>
          </w:rPr>
          <w:t xml:space="preserve">"published" directory. </w:t>
        </w:r>
      </w:ins>
      <w:ins w:id="50" w:author="Dimitri Podborski" w:date="2022-12-05T12:42:00Z">
        <w:r w:rsidR="00F72EBF">
          <w:rPr>
            <w:lang w:val="en-GB"/>
          </w:rPr>
          <w:t xml:space="preserve">This includes files </w:t>
        </w:r>
      </w:ins>
      <w:ins w:id="51" w:author="Dimitri Podborski" w:date="2022-12-05T12:43:00Z">
        <w:r w:rsidR="00F72EBF">
          <w:rPr>
            <w:lang w:val="en-GB"/>
          </w:rPr>
          <w:t>provided in m59640 and m59330.</w:t>
        </w:r>
      </w:ins>
    </w:p>
    <w:p w14:paraId="741041E0" w14:textId="77777777" w:rsidR="00843644" w:rsidRDefault="00843644" w:rsidP="00D96E81">
      <w:pPr>
        <w:jc w:val="both"/>
        <w:rPr>
          <w:ins w:id="52" w:author="Dimitri Podborski" w:date="2023-04-25T18:55:00Z"/>
          <w:lang w:val="en-GB"/>
        </w:rPr>
      </w:pPr>
    </w:p>
    <w:p w14:paraId="340D1366" w14:textId="2C153F5F" w:rsidR="00843644" w:rsidRDefault="00843644" w:rsidP="00D96E81">
      <w:pPr>
        <w:jc w:val="both"/>
        <w:rPr>
          <w:ins w:id="53" w:author="MPEG 142" w:date="2023-05-12T21:33:00Z"/>
          <w:lang w:val="en-GB"/>
        </w:rPr>
      </w:pPr>
      <w:ins w:id="54" w:author="Dimitri Podborski" w:date="2023-04-25T18:55:00Z">
        <w:r>
          <w:rPr>
            <w:lang w:val="en-GB"/>
          </w:rPr>
          <w:lastRenderedPageBreak/>
          <w:t>During MPEG#141 several input contributions to the conformance suite were made</w:t>
        </w:r>
      </w:ins>
      <w:ins w:id="55" w:author="Dimitri Podborski" w:date="2023-04-25T18:56:00Z">
        <w:r>
          <w:rPr>
            <w:lang w:val="en-GB"/>
          </w:rPr>
          <w:t xml:space="preserve">. Including conformance files on </w:t>
        </w:r>
        <w:proofErr w:type="spellStart"/>
        <w:r>
          <w:rPr>
            <w:lang w:val="en-GB"/>
          </w:rPr>
          <w:t>preselections</w:t>
        </w:r>
        <w:proofErr w:type="spellEnd"/>
        <w:r>
          <w:rPr>
            <w:lang w:val="en-GB"/>
          </w:rPr>
          <w:t xml:space="preserve"> m</w:t>
        </w:r>
      </w:ins>
      <w:ins w:id="56" w:author="Dimitri Podborski" w:date="2023-04-25T18:57:00Z">
        <w:r>
          <w:rPr>
            <w:lang w:val="en-GB"/>
          </w:rPr>
          <w:t>62024, conformance files for VVC carriage m62084, as well as con</w:t>
        </w:r>
      </w:ins>
      <w:ins w:id="57" w:author="Dimitri Podborski" w:date="2023-04-25T18:58:00Z">
        <w:r>
          <w:rPr>
            <w:lang w:val="en-GB"/>
          </w:rPr>
          <w:t>formance files for HEIF technologies such as single stream property</w:t>
        </w:r>
      </w:ins>
      <w:ins w:id="58" w:author="Dimitri Podborski" w:date="2023-04-25T19:00:00Z">
        <w:r>
          <w:rPr>
            <w:lang w:val="en-GB"/>
          </w:rPr>
          <w:t xml:space="preserve"> and picture in picture group m62051, as well as extrinsic and </w:t>
        </w:r>
      </w:ins>
      <w:ins w:id="59" w:author="Dimitri Podborski" w:date="2023-04-25T19:01:00Z">
        <w:r>
          <w:rPr>
            <w:lang w:val="en-GB"/>
          </w:rPr>
          <w:t>intrinsic item properties m62054.</w:t>
        </w:r>
      </w:ins>
    </w:p>
    <w:p w14:paraId="7B53CE0A" w14:textId="77777777" w:rsidR="00AB6479" w:rsidRDefault="00AB6479" w:rsidP="00D96E81">
      <w:pPr>
        <w:jc w:val="both"/>
        <w:rPr>
          <w:ins w:id="60" w:author="MPEG 142" w:date="2023-05-12T21:33:00Z"/>
          <w:lang w:val="en-GB"/>
        </w:rPr>
      </w:pPr>
    </w:p>
    <w:p w14:paraId="38D2ED40" w14:textId="11E9B68A" w:rsidR="00AB6479" w:rsidRDefault="00AB6479" w:rsidP="00D96E81">
      <w:pPr>
        <w:jc w:val="both"/>
        <w:rPr>
          <w:ins w:id="61" w:author="Dimitri Podborski" w:date="2023-07-19T20:44:00Z"/>
          <w:lang w:val="en-GB"/>
        </w:rPr>
      </w:pPr>
      <w:ins w:id="62" w:author="MPEG 142" w:date="2023-05-12T21:33:00Z">
        <w:r>
          <w:rPr>
            <w:lang w:val="en-GB"/>
          </w:rPr>
          <w:t>During MPEG#142 additional input contributions were provided with conform</w:t>
        </w:r>
      </w:ins>
      <w:ins w:id="63" w:author="MPEG 142" w:date="2023-05-12T21:34:00Z">
        <w:r>
          <w:rPr>
            <w:lang w:val="en-GB"/>
          </w:rPr>
          <w:t>ance files for:</w:t>
        </w:r>
      </w:ins>
    </w:p>
    <w:p w14:paraId="52EA5038" w14:textId="068B012A" w:rsidR="00CE7C9A" w:rsidRDefault="00CE7C9A" w:rsidP="00CE7C9A">
      <w:pPr>
        <w:pStyle w:val="ListParagraph"/>
        <w:numPr>
          <w:ilvl w:val="0"/>
          <w:numId w:val="20"/>
        </w:numPr>
        <w:jc w:val="both"/>
        <w:rPr>
          <w:ins w:id="64" w:author="Dimitri Podborski" w:date="2023-07-19T20:45:00Z"/>
          <w:lang w:val="en-GB"/>
        </w:rPr>
      </w:pPr>
      <w:ins w:id="65" w:author="Dimitri Podborski" w:date="2023-07-19T20:45:00Z">
        <w:r>
          <w:rPr>
            <w:lang w:val="en-GB"/>
          </w:rPr>
          <w:fldChar w:fldCharType="begin"/>
        </w:r>
        <w:r>
          <w:rPr>
            <w:lang w:val="en-GB"/>
          </w:rPr>
          <w:instrText>HYPERLINK "http://mpeg.expert/software/MPEG/Systems/FileFormat/FFConformanceRefSoft/-/issues/21"</w:instrText>
        </w:r>
        <w:r>
          <w:rPr>
            <w:lang w:val="en-GB"/>
          </w:rPr>
        </w:r>
        <w:r>
          <w:rPr>
            <w:lang w:val="en-GB"/>
          </w:rPr>
          <w:fldChar w:fldCharType="separate"/>
        </w:r>
        <w:r w:rsidRPr="00CE7C9A">
          <w:rPr>
            <w:rStyle w:val="Hyperlink"/>
            <w:lang w:val="en-GB"/>
          </w:rPr>
          <w:t>m63101</w:t>
        </w:r>
        <w:r>
          <w:rPr>
            <w:lang w:val="en-GB"/>
          </w:rPr>
          <w:fldChar w:fldCharType="end"/>
        </w:r>
        <w:r>
          <w:rPr>
            <w:lang w:val="en-GB"/>
          </w:rPr>
          <w:t xml:space="preserve">: </w:t>
        </w:r>
      </w:ins>
      <w:ins w:id="66" w:author="Dimitri Podborski" w:date="2023-07-19T20:44:00Z">
        <w:r w:rsidRPr="00CE7C9A">
          <w:rPr>
            <w:lang w:val="en-GB"/>
          </w:rPr>
          <w:t>Camera properties and text items in HEIF file format</w:t>
        </w:r>
      </w:ins>
    </w:p>
    <w:p w14:paraId="6486EAD3" w14:textId="2CD1F766" w:rsidR="00CE7C9A" w:rsidRPr="00BA5937" w:rsidRDefault="00BA5937" w:rsidP="00CE7C9A">
      <w:pPr>
        <w:pStyle w:val="ListParagraph"/>
        <w:numPr>
          <w:ilvl w:val="0"/>
          <w:numId w:val="20"/>
        </w:numPr>
        <w:jc w:val="both"/>
        <w:rPr>
          <w:ins w:id="67" w:author="Dimitri Podborski" w:date="2023-07-19T20:53:00Z"/>
          <w:lang w:val="en-GB"/>
          <w:rPrChange w:id="68" w:author="Dimitri Podborski" w:date="2023-07-19T20:53:00Z">
            <w:rPr>
              <w:ins w:id="69" w:author="Dimitri Podborski" w:date="2023-07-19T20:53:00Z"/>
            </w:rPr>
          </w:rPrChange>
        </w:rPr>
      </w:pPr>
      <w:ins w:id="70" w:author="Dimitri Podborski" w:date="2023-07-19T20:52:00Z">
        <w:r>
          <w:fldChar w:fldCharType="begin"/>
        </w:r>
        <w:r>
          <w:instrText>HYPERLINK "https://dms.mpeg.expert/doc_end_user/current_document.php?id=87166" \h</w:instrText>
        </w:r>
        <w:r>
          <w:fldChar w:fldCharType="separate"/>
        </w:r>
        <w:r>
          <w:rPr>
            <w:color w:val="0000EE"/>
            <w:u w:val="single"/>
          </w:rPr>
          <w:t>m63117</w:t>
        </w:r>
        <w:r>
          <w:rPr>
            <w:color w:val="0000EE"/>
            <w:u w:val="single"/>
          </w:rPr>
          <w:fldChar w:fldCharType="end"/>
        </w:r>
        <w:r>
          <w:rPr>
            <w:color w:val="0000EE"/>
            <w:u w:val="single"/>
          </w:rPr>
          <w:t xml:space="preserve">: </w:t>
        </w:r>
      </w:ins>
      <w:ins w:id="71" w:author="Dimitri Podborski" w:date="2023-07-19T20:53:00Z">
        <w:r>
          <w:t xml:space="preserve">MPEG-H conformance file for </w:t>
        </w:r>
        <w:proofErr w:type="spellStart"/>
        <w:r>
          <w:t>preselections</w:t>
        </w:r>
        <w:proofErr w:type="spellEnd"/>
      </w:ins>
    </w:p>
    <w:p w14:paraId="6862003F" w14:textId="19D943A5" w:rsidR="00BA5937" w:rsidRPr="0072161E" w:rsidRDefault="0072161E" w:rsidP="00CE7C9A">
      <w:pPr>
        <w:pStyle w:val="ListParagraph"/>
        <w:numPr>
          <w:ilvl w:val="0"/>
          <w:numId w:val="20"/>
        </w:numPr>
        <w:jc w:val="both"/>
        <w:rPr>
          <w:ins w:id="72" w:author="Dimitri Podborski" w:date="2023-07-19T20:58:00Z"/>
          <w:lang w:val="en-GB"/>
          <w:rPrChange w:id="73" w:author="Dimitri Podborski" w:date="2023-07-19T20:58:00Z">
            <w:rPr>
              <w:ins w:id="74" w:author="Dimitri Podborski" w:date="2023-07-19T20:58:00Z"/>
            </w:rPr>
          </w:rPrChange>
        </w:rPr>
      </w:pPr>
      <w:ins w:id="75" w:author="Dimitri Podborski" w:date="2023-07-19T20:58:00Z">
        <w:r>
          <w:fldChar w:fldCharType="begin"/>
        </w:r>
        <w:r>
          <w:instrText>HYPERLINK "https://dms.mpeg.expert/doc_end_user/current_document.php?id=87207" \h</w:instrText>
        </w:r>
        <w:r>
          <w:fldChar w:fldCharType="separate"/>
        </w:r>
        <w:r>
          <w:rPr>
            <w:color w:val="0000EE"/>
            <w:u w:val="single"/>
          </w:rPr>
          <w:t>m63158</w:t>
        </w:r>
        <w:r>
          <w:rPr>
            <w:color w:val="0000EE"/>
            <w:u w:val="single"/>
          </w:rPr>
          <w:fldChar w:fldCharType="end"/>
        </w:r>
        <w:r>
          <w:rPr>
            <w:color w:val="0000EE"/>
            <w:u w:val="single"/>
          </w:rPr>
          <w:t xml:space="preserve">: </w:t>
        </w:r>
        <w:r>
          <w:t>Utility software for Uncompressed FF</w:t>
        </w:r>
      </w:ins>
    </w:p>
    <w:p w14:paraId="3D35C75F" w14:textId="2E00068A" w:rsidR="0072161E" w:rsidRPr="0072161E" w:rsidRDefault="0072161E" w:rsidP="00CE7C9A">
      <w:pPr>
        <w:pStyle w:val="ListParagraph"/>
        <w:numPr>
          <w:ilvl w:val="0"/>
          <w:numId w:val="20"/>
        </w:numPr>
        <w:jc w:val="both"/>
        <w:rPr>
          <w:ins w:id="76" w:author="Dimitri Podborski" w:date="2023-07-19T21:00:00Z"/>
          <w:lang w:val="en-GB"/>
          <w:rPrChange w:id="77" w:author="Dimitri Podborski" w:date="2023-07-19T21:00:00Z">
            <w:rPr>
              <w:ins w:id="78" w:author="Dimitri Podborski" w:date="2023-07-19T21:00:00Z"/>
            </w:rPr>
          </w:rPrChange>
        </w:rPr>
      </w:pPr>
      <w:ins w:id="79" w:author="Dimitri Podborski" w:date="2023-07-19T21:00:00Z">
        <w:r>
          <w:fldChar w:fldCharType="begin"/>
        </w:r>
        <w:r>
          <w:instrText>HYPERLINK "https://dms.mpeg.expert/doc_end_user/current_document.php?id=87251" \h</w:instrText>
        </w:r>
        <w:r>
          <w:fldChar w:fldCharType="separate"/>
        </w:r>
        <w:r>
          <w:rPr>
            <w:color w:val="0000EE"/>
            <w:u w:val="single"/>
          </w:rPr>
          <w:t>m63202</w:t>
        </w:r>
        <w:r>
          <w:rPr>
            <w:color w:val="0000EE"/>
            <w:u w:val="single"/>
          </w:rPr>
          <w:fldChar w:fldCharType="end"/>
        </w:r>
        <w:r>
          <w:rPr>
            <w:color w:val="0000EE"/>
            <w:u w:val="single"/>
          </w:rPr>
          <w:t xml:space="preserve">: </w:t>
        </w:r>
        <w:r>
          <w:t>[HEIF] Conformance for the ‘</w:t>
        </w:r>
        <w:proofErr w:type="spellStart"/>
        <w:r>
          <w:t>prdi</w:t>
        </w:r>
        <w:proofErr w:type="spellEnd"/>
        <w:r>
          <w:t>’ Item Property</w:t>
        </w:r>
      </w:ins>
    </w:p>
    <w:p w14:paraId="2050E3CA" w14:textId="00CF5F79" w:rsidR="0072161E" w:rsidRPr="003978FF" w:rsidRDefault="003978FF" w:rsidP="00CE7C9A">
      <w:pPr>
        <w:pStyle w:val="ListParagraph"/>
        <w:numPr>
          <w:ilvl w:val="0"/>
          <w:numId w:val="20"/>
        </w:numPr>
        <w:jc w:val="both"/>
        <w:rPr>
          <w:ins w:id="80" w:author="Dimitri Podborski" w:date="2023-07-19T21:04:00Z"/>
          <w:lang w:val="en-GB"/>
          <w:rPrChange w:id="81" w:author="Dimitri Podborski" w:date="2023-07-19T21:04:00Z">
            <w:rPr>
              <w:ins w:id="82" w:author="Dimitri Podborski" w:date="2023-07-19T21:04:00Z"/>
            </w:rPr>
          </w:rPrChange>
        </w:rPr>
      </w:pPr>
      <w:ins w:id="83" w:author="Dimitri Podborski" w:date="2023-07-19T21:04:00Z">
        <w:r>
          <w:fldChar w:fldCharType="begin"/>
        </w:r>
        <w:r>
          <w:instrText>HYPERLINK "https://dms.mpeg.expert/doc_end_user/current_document.php?id=87252" \h</w:instrText>
        </w:r>
        <w:r>
          <w:fldChar w:fldCharType="separate"/>
        </w:r>
        <w:r>
          <w:rPr>
            <w:color w:val="0000EE"/>
            <w:u w:val="single"/>
          </w:rPr>
          <w:t>m63203</w:t>
        </w:r>
        <w:r>
          <w:rPr>
            <w:color w:val="0000EE"/>
            <w:u w:val="single"/>
          </w:rPr>
          <w:fldChar w:fldCharType="end"/>
        </w:r>
        <w:r>
          <w:rPr>
            <w:color w:val="0000EE"/>
            <w:u w:val="single"/>
          </w:rPr>
          <w:t xml:space="preserve">: </w:t>
        </w:r>
        <w:r>
          <w:t>[HEIF] Conformance Samples for Region Items</w:t>
        </w:r>
      </w:ins>
    </w:p>
    <w:p w14:paraId="358BB0AD" w14:textId="56EF7C74" w:rsidR="003978FF" w:rsidRPr="0064028E" w:rsidRDefault="0064028E" w:rsidP="00CE7C9A">
      <w:pPr>
        <w:pStyle w:val="ListParagraph"/>
        <w:numPr>
          <w:ilvl w:val="0"/>
          <w:numId w:val="20"/>
        </w:numPr>
        <w:jc w:val="both"/>
        <w:rPr>
          <w:ins w:id="84" w:author="Dimitri Podborski" w:date="2023-07-19T21:07:00Z"/>
          <w:lang w:val="en-GB"/>
          <w:rPrChange w:id="85" w:author="Dimitri Podborski" w:date="2023-07-19T21:07:00Z">
            <w:rPr>
              <w:ins w:id="86" w:author="Dimitri Podborski" w:date="2023-07-19T21:07:00Z"/>
            </w:rPr>
          </w:rPrChange>
        </w:rPr>
      </w:pPr>
      <w:ins w:id="87" w:author="Dimitri Podborski" w:date="2023-07-19T21:07:00Z">
        <w:r>
          <w:fldChar w:fldCharType="begin"/>
        </w:r>
        <w:r>
          <w:instrText>HYPERLINK "https://dms.mpeg.expert/doc_end_user/current_document.php?id=87253" \h</w:instrText>
        </w:r>
        <w:r>
          <w:fldChar w:fldCharType="separate"/>
        </w:r>
        <w:r>
          <w:rPr>
            <w:color w:val="0000EE"/>
            <w:u w:val="single"/>
          </w:rPr>
          <w:t>m63204</w:t>
        </w:r>
        <w:r>
          <w:rPr>
            <w:color w:val="0000EE"/>
            <w:u w:val="single"/>
          </w:rPr>
          <w:fldChar w:fldCharType="end"/>
        </w:r>
        <w:r>
          <w:rPr>
            <w:color w:val="0000EE"/>
            <w:u w:val="single"/>
          </w:rPr>
          <w:t xml:space="preserve">: </w:t>
        </w:r>
        <w:r>
          <w:t>[HEIF] Conformance Samples for Region Tracks</w:t>
        </w:r>
      </w:ins>
    </w:p>
    <w:p w14:paraId="2BD3FBBE" w14:textId="237650F6" w:rsidR="0064028E" w:rsidRPr="00C80364" w:rsidRDefault="00C80364" w:rsidP="00CE7C9A">
      <w:pPr>
        <w:pStyle w:val="ListParagraph"/>
        <w:numPr>
          <w:ilvl w:val="0"/>
          <w:numId w:val="20"/>
        </w:numPr>
        <w:jc w:val="both"/>
        <w:rPr>
          <w:ins w:id="88" w:author="Dimitri Podborski" w:date="2023-07-19T21:08:00Z"/>
          <w:lang w:val="en-GB"/>
          <w:rPrChange w:id="89" w:author="Dimitri Podborski" w:date="2023-07-19T21:08:00Z">
            <w:rPr>
              <w:ins w:id="90" w:author="Dimitri Podborski" w:date="2023-07-19T21:08:00Z"/>
            </w:rPr>
          </w:rPrChange>
        </w:rPr>
      </w:pPr>
      <w:ins w:id="91" w:author="Dimitri Podborski" w:date="2023-07-19T21:08:00Z">
        <w:r>
          <w:fldChar w:fldCharType="begin"/>
        </w:r>
        <w:r>
          <w:instrText>HYPERLINK "https://dms.mpeg.expert/doc_end_user/current_document.php?id=87254" \h</w:instrText>
        </w:r>
        <w:r>
          <w:fldChar w:fldCharType="separate"/>
        </w:r>
        <w:r>
          <w:rPr>
            <w:color w:val="0000EE"/>
            <w:u w:val="single"/>
          </w:rPr>
          <w:t>m63205</w:t>
        </w:r>
        <w:r>
          <w:rPr>
            <w:color w:val="0000EE"/>
            <w:u w:val="single"/>
          </w:rPr>
          <w:fldChar w:fldCharType="end"/>
        </w:r>
        <w:r>
          <w:rPr>
            <w:color w:val="0000EE"/>
            <w:u w:val="single"/>
          </w:rPr>
          <w:t xml:space="preserve">: </w:t>
        </w:r>
        <w:r>
          <w:t>[ISOBMFF] Conformance for Essential Sample group</w:t>
        </w:r>
      </w:ins>
    </w:p>
    <w:p w14:paraId="2316791F" w14:textId="0BE2D55F" w:rsidR="00C80364" w:rsidRPr="00CE7C9A" w:rsidRDefault="00C80364" w:rsidP="00CE7C9A">
      <w:pPr>
        <w:pStyle w:val="ListParagraph"/>
        <w:numPr>
          <w:ilvl w:val="0"/>
          <w:numId w:val="20"/>
        </w:numPr>
        <w:jc w:val="both"/>
        <w:rPr>
          <w:lang w:val="en-GB"/>
        </w:rPr>
        <w:pPrChange w:id="92" w:author="Dimitri Podborski" w:date="2023-07-19T20:44:00Z">
          <w:pPr>
            <w:jc w:val="both"/>
          </w:pPr>
        </w:pPrChange>
      </w:pPr>
      <w:ins w:id="93" w:author="Dimitri Podborski" w:date="2023-07-19T21:10:00Z">
        <w:r>
          <w:fldChar w:fldCharType="begin"/>
        </w:r>
        <w:r>
          <w:instrText>HYPERLINK "https://dms.mpeg.expert/doc_end_user/current_document.php?id=87280" \h</w:instrText>
        </w:r>
        <w:r>
          <w:fldChar w:fldCharType="separate"/>
        </w:r>
        <w:r>
          <w:rPr>
            <w:color w:val="0000EE"/>
            <w:u w:val="single"/>
          </w:rPr>
          <w:t>m63231</w:t>
        </w:r>
        <w:r>
          <w:rPr>
            <w:color w:val="0000EE"/>
            <w:u w:val="single"/>
          </w:rPr>
          <w:fldChar w:fldCharType="end"/>
        </w:r>
        <w:r>
          <w:rPr>
            <w:color w:val="0000EE"/>
            <w:u w:val="single"/>
          </w:rPr>
          <w:t xml:space="preserve">: </w:t>
        </w:r>
        <w:r>
          <w:t>[NALFF] Conforming files for picture-in-picture</w:t>
        </w:r>
      </w:ins>
    </w:p>
    <w:p w14:paraId="2B122791" w14:textId="144A5CD5" w:rsidR="00511E6B" w:rsidRDefault="00511E6B" w:rsidP="00CD623A">
      <w:pPr>
        <w:pStyle w:val="Head1"/>
        <w:rPr>
          <w:lang w:val="en-GB"/>
        </w:rPr>
      </w:pPr>
      <w:r>
        <w:rPr>
          <w:lang w:val="en-GB"/>
        </w:rPr>
        <w:t xml:space="preserve">Compressed </w:t>
      </w:r>
      <w:r w:rsidR="00CF15CA">
        <w:rPr>
          <w:lang w:val="en-GB"/>
        </w:rPr>
        <w:t>boxes</w:t>
      </w:r>
      <w:r w:rsidR="0031231A">
        <w:rPr>
          <w:lang w:val="en-GB"/>
        </w:rPr>
        <w:t xml:space="preserve"> conformance</w:t>
      </w:r>
    </w:p>
    <w:p w14:paraId="5D44C21A" w14:textId="30EA6DA0" w:rsidR="004B3B2B" w:rsidRDefault="003F5AE6" w:rsidP="00430279">
      <w:pPr>
        <w:jc w:val="both"/>
        <w:rPr>
          <w:lang w:val="en-GB"/>
        </w:rPr>
      </w:pPr>
      <w:r>
        <w:rPr>
          <w:lang w:val="en-GB"/>
        </w:rPr>
        <w:t xml:space="preserve">A set of new conformance test vectors for ISOBMFF Compressed Boxes were provided by Telecom Paris during MPEG#134 meeting </w:t>
      </w:r>
      <w:r>
        <w:rPr>
          <w:lang w:val="en-GB"/>
        </w:rPr>
        <w:fldChar w:fldCharType="begin"/>
      </w:r>
      <w:r>
        <w:rPr>
          <w:lang w:val="en-GB"/>
        </w:rPr>
        <w:instrText xml:space="preserve"> REF _Ref62063879 \r \h  \* MERGEFORMAT </w:instrText>
      </w:r>
      <w:r>
        <w:rPr>
          <w:lang w:val="en-GB"/>
        </w:rPr>
      </w:r>
      <w:r>
        <w:rPr>
          <w:lang w:val="en-GB"/>
        </w:rPr>
        <w:fldChar w:fldCharType="separate"/>
      </w:r>
      <w:r>
        <w:rPr>
          <w:lang w:val="en-GB"/>
        </w:rPr>
        <w:t>[1]</w:t>
      </w:r>
      <w:r>
        <w:rPr>
          <w:lang w:val="en-GB"/>
        </w:rPr>
        <w:fldChar w:fldCharType="end"/>
      </w:r>
      <w:r>
        <w:rPr>
          <w:lang w:val="en-GB"/>
        </w:rPr>
        <w:t xml:space="preserve">. </w:t>
      </w:r>
      <w:r w:rsidR="004B3B2B">
        <w:t xml:space="preserve">The conformance files were created </w:t>
      </w:r>
      <w:r w:rsidR="004B3B2B" w:rsidRPr="003F5AE6">
        <w:t xml:space="preserve">using latest GPAC version available at </w:t>
      </w:r>
      <w:hyperlink r:id="rId11" w:history="1">
        <w:r w:rsidR="004B3B2B" w:rsidRPr="00CA74FE">
          <w:rPr>
            <w:rStyle w:val="Hyperlink"/>
          </w:rPr>
          <w:t>http://gpac.io</w:t>
        </w:r>
      </w:hyperlink>
      <w:r w:rsidR="004B3B2B" w:rsidRPr="003F5AE6">
        <w:t xml:space="preserve">, with source </w:t>
      </w:r>
      <w:r w:rsidR="004B3B2B">
        <w:t xml:space="preserve">code </w:t>
      </w:r>
      <w:r w:rsidR="004B3B2B" w:rsidRPr="003F5AE6">
        <w:t xml:space="preserve">available at </w:t>
      </w:r>
      <w:hyperlink r:id="rId12" w:history="1">
        <w:r w:rsidR="004B3B2B" w:rsidRPr="00CA74FE">
          <w:rPr>
            <w:rStyle w:val="Hyperlink"/>
          </w:rPr>
          <w:t>https://github.com/gpac/gpac</w:t>
        </w:r>
      </w:hyperlink>
      <w:r w:rsidR="004B3B2B">
        <w:t>.</w:t>
      </w:r>
      <w:r w:rsidR="004B3B2B">
        <w:rPr>
          <w:lang w:val="en-GB"/>
        </w:rPr>
        <w:t xml:space="preserve"> </w:t>
      </w:r>
      <w:r w:rsidR="00430279">
        <w:t>All sequences show a 2</w:t>
      </w:r>
      <w:r w:rsidR="004B3B2B">
        <w:t xml:space="preserve"> seconds long</w:t>
      </w:r>
      <w:r w:rsidR="00430279">
        <w:t xml:space="preserve"> video counter at 25fps. </w:t>
      </w:r>
      <w:r w:rsidR="004B3B2B">
        <w:rPr>
          <w:lang w:val="en-GB"/>
        </w:rPr>
        <w:t>Note that d</w:t>
      </w:r>
      <w:r w:rsidR="004B3B2B" w:rsidRPr="003F5AE6">
        <w:rPr>
          <w:lang w:val="en-GB"/>
        </w:rPr>
        <w:t xml:space="preserve">ue to the sequence being </w:t>
      </w:r>
      <w:r w:rsidR="004B3B2B">
        <w:rPr>
          <w:lang w:val="en-GB"/>
        </w:rPr>
        <w:t xml:space="preserve">very </w:t>
      </w:r>
      <w:r w:rsidR="004B3B2B" w:rsidRPr="003F5AE6">
        <w:rPr>
          <w:lang w:val="en-GB"/>
        </w:rPr>
        <w:t>short, the ‘</w:t>
      </w:r>
      <w:proofErr w:type="spellStart"/>
      <w:r w:rsidR="004B3B2B" w:rsidRPr="003F5AE6">
        <w:rPr>
          <w:lang w:val="en-GB"/>
        </w:rPr>
        <w:t>sidx</w:t>
      </w:r>
      <w:proofErr w:type="spellEnd"/>
      <w:r w:rsidR="004B3B2B" w:rsidRPr="003F5AE6">
        <w:rPr>
          <w:lang w:val="en-GB"/>
        </w:rPr>
        <w:t>’ and ‘</w:t>
      </w:r>
      <w:proofErr w:type="spellStart"/>
      <w:r w:rsidR="004B3B2B" w:rsidRPr="003F5AE6">
        <w:rPr>
          <w:lang w:val="en-GB"/>
        </w:rPr>
        <w:t>ssix</w:t>
      </w:r>
      <w:proofErr w:type="spellEnd"/>
      <w:r w:rsidR="004B3B2B" w:rsidRPr="003F5AE6">
        <w:rPr>
          <w:lang w:val="en-GB"/>
        </w:rPr>
        <w:t>’ boxes are being forced to their compressed versions, although their original sizes are smaller than their compressed sizes.</w:t>
      </w:r>
    </w:p>
    <w:p w14:paraId="14A603C8" w14:textId="48744E3E" w:rsidR="00430279" w:rsidRPr="004B3B2B" w:rsidRDefault="004B3B2B" w:rsidP="00430279">
      <w:pPr>
        <w:jc w:val="both"/>
      </w:pPr>
      <w:r>
        <w:rPr>
          <w:lang w:val="en-GB"/>
        </w:rPr>
        <w:t xml:space="preserve">All </w:t>
      </w:r>
      <w:r w:rsidR="0031231A">
        <w:rPr>
          <w:lang w:val="en-GB"/>
        </w:rPr>
        <w:t xml:space="preserve">7 </w:t>
      </w:r>
      <w:r>
        <w:rPr>
          <w:lang w:val="en-GB"/>
        </w:rPr>
        <w:t>conformance files with compressed boxes are located in</w:t>
      </w:r>
      <w:r>
        <w:t xml:space="preserve"> </w:t>
      </w:r>
      <w:proofErr w:type="gramStart"/>
      <w:r>
        <w:t>“.</w:t>
      </w:r>
      <w:r w:rsidRPr="0031231A">
        <w:t>/</w:t>
      </w:r>
      <w:proofErr w:type="gramEnd"/>
      <w:r w:rsidRPr="0031231A">
        <w:t>isobmff_conformance/comp</w:t>
      </w:r>
      <w:r>
        <w:t>”</w:t>
      </w:r>
      <w:r w:rsidR="0031231A">
        <w:t xml:space="preserve"> directory.</w:t>
      </w:r>
    </w:p>
    <w:p w14:paraId="3FEBC142" w14:textId="77777777" w:rsidR="00430279" w:rsidRDefault="00430279" w:rsidP="004B3B2B">
      <w:pPr>
        <w:pStyle w:val="Head2"/>
      </w:pPr>
      <w:r>
        <w:t xml:space="preserve">comp_moov_isoc.mp4: </w:t>
      </w:r>
    </w:p>
    <w:p w14:paraId="107E854E" w14:textId="247FD78A" w:rsidR="00430279" w:rsidRDefault="00430279" w:rsidP="00430279">
      <w:pPr>
        <w:jc w:val="both"/>
      </w:pPr>
      <w:r>
        <w:t>The file contains a compressed moov and ‘isoC’ brand.</w:t>
      </w:r>
    </w:p>
    <w:p w14:paraId="60CCC632" w14:textId="77777777" w:rsidR="00430279" w:rsidRDefault="00430279" w:rsidP="004B3B2B">
      <w:pPr>
        <w:pStyle w:val="Head2"/>
      </w:pPr>
      <w:r>
        <w:t xml:space="preserve">comp_moov_otyp.mp4: </w:t>
      </w:r>
    </w:p>
    <w:p w14:paraId="5F0C0AD2" w14:textId="577C9FE6" w:rsidR="00430279" w:rsidRDefault="00430279" w:rsidP="00430279">
      <w:pPr>
        <w:jc w:val="both"/>
      </w:pPr>
      <w:r>
        <w:t>The file contains a compressed moov, a ‘ftyp’ with major brand ‘comp’ and a ‘otyp’ wrapping the original ‘ftyp’ with various brand info.</w:t>
      </w:r>
    </w:p>
    <w:p w14:paraId="6C07F2B4" w14:textId="77777777" w:rsidR="00430279" w:rsidRDefault="00430279" w:rsidP="004B3B2B">
      <w:pPr>
        <w:pStyle w:val="Head2"/>
      </w:pPr>
      <w:r>
        <w:t xml:space="preserve">comp_moof_nobrand.mp4: </w:t>
      </w:r>
    </w:p>
    <w:p w14:paraId="21B4BBF0" w14:textId="630F216E" w:rsidR="00430279" w:rsidRDefault="00430279" w:rsidP="00430279">
      <w:pPr>
        <w:jc w:val="both"/>
      </w:pPr>
      <w:r>
        <w:t>The file contains an empty ‘moov’, no changes in brand info and compressed ‘moof’. A player not understanding compressed boxes could see this file as an init segment (empty ‘moov’ only).</w:t>
      </w:r>
    </w:p>
    <w:p w14:paraId="2D9AB444" w14:textId="77777777" w:rsidR="00430279" w:rsidRDefault="00430279" w:rsidP="004B3B2B">
      <w:pPr>
        <w:pStyle w:val="Head2"/>
      </w:pPr>
      <w:r>
        <w:t xml:space="preserve">comp_moof_otyp.mp4: </w:t>
      </w:r>
    </w:p>
    <w:p w14:paraId="2B248C8A" w14:textId="568261DC" w:rsidR="00430279" w:rsidRDefault="00430279" w:rsidP="00430279">
      <w:pPr>
        <w:jc w:val="both"/>
      </w:pPr>
      <w:r>
        <w:t xml:space="preserve">The file contains ‘ftyp’=comp, ‘otyp’, an uncompressed empty ‘moov’ and compressed ‘moof’. </w:t>
      </w:r>
    </w:p>
    <w:p w14:paraId="3AA9D07B" w14:textId="059F8D51" w:rsidR="00430279" w:rsidRDefault="00430279" w:rsidP="00430279">
      <w:pPr>
        <w:pStyle w:val="Head2"/>
      </w:pPr>
      <w:r>
        <w:t xml:space="preserve">comp_moof_sidx_otyp.mp4: </w:t>
      </w:r>
    </w:p>
    <w:p w14:paraId="37DEA0AE" w14:textId="54FD00C4" w:rsidR="00430279" w:rsidRDefault="00430279" w:rsidP="00430279">
      <w:pPr>
        <w:jc w:val="both"/>
      </w:pPr>
      <w:r>
        <w:t xml:space="preserve">The file contains ‘ftyp’=comp, ‘otyp’, an uncompressed empty ‘moov’ and compressed ‘moof’ and ‘sidx’. </w:t>
      </w:r>
    </w:p>
    <w:p w14:paraId="72C70A0D" w14:textId="77777777" w:rsidR="00430279" w:rsidRDefault="00430279" w:rsidP="004B3B2B">
      <w:pPr>
        <w:pStyle w:val="Head2"/>
      </w:pPr>
      <w:r>
        <w:lastRenderedPageBreak/>
        <w:t xml:space="preserve">comp_moof_sidx_ssix_otyp.mp4: </w:t>
      </w:r>
    </w:p>
    <w:p w14:paraId="2B72D99B" w14:textId="09133CB8" w:rsidR="00430279" w:rsidRDefault="00430279" w:rsidP="00430279">
      <w:pPr>
        <w:jc w:val="both"/>
      </w:pPr>
      <w:r>
        <w:t xml:space="preserve">The file contains ‘ftyp’=comp, ‘otyp’, an uncompressed empty ‘moov’ and compressed ‘moof’, ‘sidx’ and ‘ssix’. </w:t>
      </w:r>
    </w:p>
    <w:p w14:paraId="7012DC7B" w14:textId="77777777" w:rsidR="00430279" w:rsidRDefault="00430279" w:rsidP="004B3B2B">
      <w:pPr>
        <w:pStyle w:val="Head2"/>
      </w:pPr>
      <w:r>
        <w:t xml:space="preserve">comp_all_otyp.mp4: </w:t>
      </w:r>
    </w:p>
    <w:p w14:paraId="6C0848AC" w14:textId="1EA15E56" w:rsidR="00430279" w:rsidRPr="003F5AE6" w:rsidRDefault="00430279" w:rsidP="00430279">
      <w:pPr>
        <w:jc w:val="both"/>
      </w:pPr>
      <w:r>
        <w:t>The file contains ‘ftyp’=comp, ‘otyp’ and compressed empty ‘moov’, ‘moof’, ‘sidx’ and ‘ssix’.</w:t>
      </w:r>
    </w:p>
    <w:p w14:paraId="500412E0" w14:textId="130DDB28" w:rsidR="00511E6B" w:rsidRDefault="00511E6B" w:rsidP="00CD623A">
      <w:pPr>
        <w:pStyle w:val="Head1"/>
        <w:rPr>
          <w:lang w:val="en-GB"/>
        </w:rPr>
      </w:pPr>
      <w:r>
        <w:rPr>
          <w:lang w:val="en-GB"/>
        </w:rPr>
        <w:t>Common encryption conformance</w:t>
      </w:r>
    </w:p>
    <w:p w14:paraId="6F71B5A6" w14:textId="0EBCBE9F" w:rsidR="00430279" w:rsidRPr="00BC1F0D" w:rsidRDefault="003F5AE6" w:rsidP="003F5AE6">
      <w:pPr>
        <w:jc w:val="both"/>
      </w:pPr>
      <w:r>
        <w:rPr>
          <w:lang w:val="en-GB"/>
        </w:rPr>
        <w:t>A set of new conformance test vectors for Common Encryption</w:t>
      </w:r>
      <w:r w:rsidR="00C24AAE">
        <w:rPr>
          <w:lang w:val="en-GB"/>
        </w:rPr>
        <w:t xml:space="preserve"> (CENC)</w:t>
      </w:r>
      <w:r>
        <w:rPr>
          <w:lang w:val="en-GB"/>
        </w:rPr>
        <w:t xml:space="preserve"> were provided by Telecom Paris during MPEG#134 meeting </w:t>
      </w:r>
      <w:r>
        <w:rPr>
          <w:lang w:val="en-GB"/>
        </w:rPr>
        <w:fldChar w:fldCharType="begin"/>
      </w:r>
      <w:r>
        <w:rPr>
          <w:lang w:val="en-GB"/>
        </w:rPr>
        <w:instrText xml:space="preserve"> REF _Ref62063879 \r \h  \* MERGEFORMAT </w:instrText>
      </w:r>
      <w:r>
        <w:rPr>
          <w:lang w:val="en-GB"/>
        </w:rPr>
      </w:r>
      <w:r>
        <w:rPr>
          <w:lang w:val="en-GB"/>
        </w:rPr>
        <w:fldChar w:fldCharType="separate"/>
      </w:r>
      <w:r>
        <w:rPr>
          <w:lang w:val="en-GB"/>
        </w:rPr>
        <w:t>[1]</w:t>
      </w:r>
      <w:r>
        <w:rPr>
          <w:lang w:val="en-GB"/>
        </w:rPr>
        <w:fldChar w:fldCharType="end"/>
      </w:r>
      <w:r>
        <w:rPr>
          <w:lang w:val="en-GB"/>
        </w:rPr>
        <w:t xml:space="preserve">. The conformance files include common encryption technologies such as: </w:t>
      </w:r>
      <w:r w:rsidRPr="0019341A">
        <w:rPr>
          <w:bCs/>
          <w:lang w:eastAsia="zh-CN"/>
        </w:rPr>
        <w:t>CENC, CBC1, CENS, CBCS</w:t>
      </w:r>
      <w:r>
        <w:rPr>
          <w:bCs/>
          <w:lang w:eastAsia="zh-CN"/>
        </w:rPr>
        <w:t xml:space="preserve">, </w:t>
      </w:r>
      <w:r w:rsidRPr="0019341A">
        <w:rPr>
          <w:bCs/>
          <w:lang w:eastAsia="zh-CN"/>
        </w:rPr>
        <w:t>sample group description for keys</w:t>
      </w:r>
      <w:r>
        <w:rPr>
          <w:bCs/>
          <w:lang w:eastAsia="zh-CN"/>
        </w:rPr>
        <w:t xml:space="preserve">, Item encryption and </w:t>
      </w:r>
      <w:r w:rsidRPr="0019341A">
        <w:rPr>
          <w:bCs/>
          <w:lang w:eastAsia="zh-CN"/>
        </w:rPr>
        <w:t>Multi-Key per sample</w:t>
      </w:r>
      <w:r>
        <w:rPr>
          <w:bCs/>
          <w:lang w:eastAsia="zh-CN"/>
        </w:rPr>
        <w:t>.</w:t>
      </w:r>
      <w:r w:rsidR="00430279">
        <w:rPr>
          <w:bCs/>
          <w:lang w:eastAsia="zh-CN"/>
        </w:rPr>
        <w:t xml:space="preserve"> </w:t>
      </w:r>
      <w:r w:rsidR="00C24AAE">
        <w:t xml:space="preserve">The CENC conformance files were created </w:t>
      </w:r>
      <w:r w:rsidR="00C24AAE" w:rsidRPr="003F5AE6">
        <w:t xml:space="preserve">using latest GPAC version available at </w:t>
      </w:r>
      <w:hyperlink r:id="rId13" w:history="1">
        <w:r w:rsidR="00C24AAE" w:rsidRPr="00CA74FE">
          <w:rPr>
            <w:rStyle w:val="Hyperlink"/>
          </w:rPr>
          <w:t>http://gpac.io</w:t>
        </w:r>
      </w:hyperlink>
      <w:r w:rsidR="00C24AAE" w:rsidRPr="003F5AE6">
        <w:t xml:space="preserve">, with code source available at </w:t>
      </w:r>
      <w:hyperlink r:id="rId14" w:history="1">
        <w:r w:rsidR="00C24AAE" w:rsidRPr="00CA74FE">
          <w:rPr>
            <w:rStyle w:val="Hyperlink"/>
          </w:rPr>
          <w:t>https://github.com/gpac/gpac</w:t>
        </w:r>
      </w:hyperlink>
      <w:r w:rsidR="00430279">
        <w:t>.</w:t>
      </w:r>
    </w:p>
    <w:p w14:paraId="0C991B03" w14:textId="0C2EC8F4" w:rsidR="0031231A" w:rsidRDefault="0031231A" w:rsidP="0031231A">
      <w:pPr>
        <w:jc w:val="both"/>
      </w:pPr>
      <w:r>
        <w:rPr>
          <w:lang w:val="en-GB"/>
        </w:rPr>
        <w:t xml:space="preserve">All </w:t>
      </w:r>
      <w:r w:rsidR="00BC1F0D">
        <w:rPr>
          <w:lang w:val="en-GB"/>
        </w:rPr>
        <w:t>CENC</w:t>
      </w:r>
      <w:r>
        <w:rPr>
          <w:lang w:val="en-GB"/>
        </w:rPr>
        <w:t xml:space="preserve"> conformance files are located in</w:t>
      </w:r>
      <w:r>
        <w:t xml:space="preserve"> </w:t>
      </w:r>
      <w:proofErr w:type="gramStart"/>
      <w:r>
        <w:t>“.</w:t>
      </w:r>
      <w:r w:rsidRPr="0031231A">
        <w:t>/</w:t>
      </w:r>
      <w:proofErr w:type="gramEnd"/>
      <w:r w:rsidRPr="0031231A">
        <w:t>isobmff_conformance/c</w:t>
      </w:r>
      <w:r w:rsidR="00BC1F0D">
        <w:t>enc</w:t>
      </w:r>
      <w:r>
        <w:t>” directory.</w:t>
      </w:r>
      <w:r w:rsidR="00BC1F0D">
        <w:t xml:space="preserve"> Whereby</w:t>
      </w:r>
    </w:p>
    <w:p w14:paraId="02ADD75C" w14:textId="3F3B0F89" w:rsidR="00BC1F0D" w:rsidRPr="00BC1F0D" w:rsidRDefault="00BC1F0D" w:rsidP="00BC1F0D">
      <w:pPr>
        <w:jc w:val="both"/>
      </w:pPr>
      <w:r>
        <w:t>a</w:t>
      </w:r>
      <w:r w:rsidRPr="00BC1F0D">
        <w:t xml:space="preserve">ll DRM configuration files are </w:t>
      </w:r>
      <w:r>
        <w:t>located</w:t>
      </w:r>
      <w:r w:rsidRPr="00BC1F0D">
        <w:t xml:space="preserve"> in the </w:t>
      </w:r>
      <w:proofErr w:type="gramStart"/>
      <w:r>
        <w:t>“.</w:t>
      </w:r>
      <w:r w:rsidRPr="0031231A">
        <w:t>/</w:t>
      </w:r>
      <w:proofErr w:type="gramEnd"/>
      <w:r w:rsidRPr="0031231A">
        <w:t>isobmff_conformance</w:t>
      </w:r>
      <w:r w:rsidRPr="00BC1F0D">
        <w:t>/drm_cfg</w:t>
      </w:r>
      <w:r>
        <w:t>” folder</w:t>
      </w:r>
      <w:r w:rsidRPr="00BC1F0D">
        <w:t>, each file containing the KID and key value for each key used.</w:t>
      </w:r>
      <w:r>
        <w:t xml:space="preserve"> </w:t>
      </w:r>
      <w:r w:rsidRPr="00BC1F0D">
        <w:rPr>
          <w:bCs/>
          <w:lang w:eastAsia="zh-CN"/>
        </w:rPr>
        <w:t>Each protected ISOBMF file also contains a PSSH box using GPAC test system ID, which contains the key values in the PSSH for simple decryption without KMS.</w:t>
      </w:r>
      <w:r>
        <w:rPr>
          <w:bCs/>
          <w:lang w:eastAsia="zh-CN"/>
        </w:rPr>
        <w:t xml:space="preserve"> </w:t>
      </w:r>
    </w:p>
    <w:p w14:paraId="67ADD3DA" w14:textId="3A52ACA0" w:rsidR="002B447B" w:rsidRDefault="00BC1F0D" w:rsidP="00BC1F0D">
      <w:pPr>
        <w:jc w:val="both"/>
        <w:rPr>
          <w:bCs/>
          <w:lang w:eastAsia="zh-CN"/>
        </w:rPr>
      </w:pPr>
      <w:r w:rsidRPr="00BC1F0D">
        <w:rPr>
          <w:bCs/>
          <w:lang w:eastAsia="zh-CN"/>
        </w:rPr>
        <w:t>All video sequences show a 2s video counter at 25fps, 1280x720, 420 8 bit HEVC 3x3 motion constrained tile-set.</w:t>
      </w:r>
      <w:r>
        <w:rPr>
          <w:bCs/>
          <w:lang w:eastAsia="zh-CN"/>
        </w:rPr>
        <w:t xml:space="preserve"> </w:t>
      </w:r>
      <w:r w:rsidRPr="00BC1F0D">
        <w:rPr>
          <w:bCs/>
          <w:lang w:eastAsia="zh-CN"/>
        </w:rPr>
        <w:t>All audio sequences play a 2s audio bip/bop at 44100Hz, mono, AAC.</w:t>
      </w:r>
      <w:r>
        <w:rPr>
          <w:bCs/>
          <w:lang w:eastAsia="zh-CN"/>
        </w:rPr>
        <w:t xml:space="preserve"> </w:t>
      </w:r>
      <w:r w:rsidRPr="00BC1F0D">
        <w:rPr>
          <w:bCs/>
          <w:lang w:eastAsia="zh-CN"/>
        </w:rPr>
        <w:t>All image sequences show a single HEVC picture of size 1280x720, 420 8 bit, 3x3 tiled.</w:t>
      </w:r>
    </w:p>
    <w:p w14:paraId="7B007AE5" w14:textId="6633A4A7" w:rsidR="002B447B" w:rsidRPr="002B447B" w:rsidRDefault="002B447B" w:rsidP="002B447B">
      <w:pPr>
        <w:pStyle w:val="Head2"/>
        <w:rPr>
          <w:lang w:eastAsia="zh-CN"/>
        </w:rPr>
      </w:pPr>
      <w:r w:rsidRPr="002B447B">
        <w:rPr>
          <w:lang w:eastAsia="zh-CN"/>
        </w:rPr>
        <w:t>Basic CENC Conformance</w:t>
      </w:r>
    </w:p>
    <w:p w14:paraId="607CBE8A" w14:textId="3952A12A" w:rsidR="002B447B" w:rsidRPr="002B447B" w:rsidRDefault="002B447B" w:rsidP="002B447B">
      <w:pPr>
        <w:jc w:val="both"/>
        <w:rPr>
          <w:bCs/>
          <w:lang w:eastAsia="zh-CN"/>
        </w:rPr>
      </w:pPr>
      <w:r>
        <w:rPr>
          <w:bCs/>
          <w:lang w:eastAsia="zh-CN"/>
        </w:rPr>
        <w:t xml:space="preserve">The </w:t>
      </w:r>
      <w:r w:rsidRPr="002B447B">
        <w:rPr>
          <w:bCs/>
          <w:lang w:eastAsia="zh-CN"/>
        </w:rPr>
        <w:t>add</w:t>
      </w:r>
      <w:r>
        <w:rPr>
          <w:bCs/>
          <w:lang w:eastAsia="zh-CN"/>
        </w:rPr>
        <w:t>ed</w:t>
      </w:r>
      <w:r w:rsidRPr="002B447B">
        <w:rPr>
          <w:bCs/>
          <w:lang w:eastAsia="zh-CN"/>
        </w:rPr>
        <w:t xml:space="preserve"> sequences</w:t>
      </w:r>
      <w:r>
        <w:rPr>
          <w:bCs/>
          <w:lang w:eastAsia="zh-CN"/>
        </w:rPr>
        <w:t xml:space="preserve"> are</w:t>
      </w:r>
      <w:r w:rsidRPr="002B447B">
        <w:rPr>
          <w:bCs/>
          <w:lang w:eastAsia="zh-CN"/>
        </w:rPr>
        <w:t xml:space="preserve"> covering most of 23001-7.</w:t>
      </w:r>
      <w:r>
        <w:rPr>
          <w:bCs/>
          <w:lang w:eastAsia="zh-CN"/>
        </w:rPr>
        <w:t xml:space="preserve"> </w:t>
      </w:r>
      <w:r w:rsidRPr="002B447B">
        <w:rPr>
          <w:bCs/>
          <w:lang w:eastAsia="zh-CN"/>
        </w:rPr>
        <w:t>The only feature not present in these proposed sequences is the presence of non-protected samples in a protected track, as this is under revision in 23001-7:2016 CDAM 2.</w:t>
      </w:r>
    </w:p>
    <w:p w14:paraId="0CB57A3A" w14:textId="3DCE95B9" w:rsidR="002B447B" w:rsidRPr="002B447B" w:rsidRDefault="002B447B" w:rsidP="002B447B">
      <w:pPr>
        <w:jc w:val="both"/>
        <w:rPr>
          <w:bCs/>
          <w:lang w:eastAsia="zh-CN"/>
        </w:rPr>
      </w:pPr>
      <w:r w:rsidRPr="002B447B">
        <w:rPr>
          <w:bCs/>
          <w:lang w:eastAsia="zh-CN"/>
        </w:rPr>
        <w:t>The files</w:t>
      </w:r>
      <w:r>
        <w:rPr>
          <w:bCs/>
          <w:lang w:eastAsia="zh-CN"/>
        </w:rPr>
        <w:t xml:space="preserve"> “</w:t>
      </w:r>
      <w:r w:rsidRPr="002B447B">
        <w:rPr>
          <w:b/>
          <w:lang w:eastAsia="zh-CN"/>
        </w:rPr>
        <w:t>*_frag1s.mp4</w:t>
      </w:r>
      <w:r>
        <w:rPr>
          <w:bCs/>
          <w:lang w:eastAsia="zh-CN"/>
        </w:rPr>
        <w:t xml:space="preserve">“ </w:t>
      </w:r>
      <w:r w:rsidRPr="002B447B">
        <w:rPr>
          <w:bCs/>
          <w:lang w:eastAsia="zh-CN"/>
        </w:rPr>
        <w:t>test ‘seig’ sample to group mapping in movie fragments.</w:t>
      </w:r>
    </w:p>
    <w:p w14:paraId="291EBF9D" w14:textId="4D56FBD4" w:rsidR="002B447B" w:rsidRPr="002B447B" w:rsidRDefault="002B447B" w:rsidP="002B447B">
      <w:pPr>
        <w:pStyle w:val="Head2"/>
        <w:rPr>
          <w:lang w:eastAsia="zh-CN"/>
        </w:rPr>
      </w:pPr>
      <w:r w:rsidRPr="002B447B">
        <w:rPr>
          <w:lang w:eastAsia="zh-CN"/>
        </w:rPr>
        <w:t>Item Encryption and Multi-Key Conformance</w:t>
      </w:r>
    </w:p>
    <w:p w14:paraId="59734991" w14:textId="0132CADF" w:rsidR="002B447B" w:rsidRPr="002B447B" w:rsidRDefault="002B447B" w:rsidP="002B447B">
      <w:pPr>
        <w:jc w:val="both"/>
        <w:rPr>
          <w:bCs/>
          <w:lang w:eastAsia="zh-CN"/>
        </w:rPr>
      </w:pPr>
      <w:r w:rsidRPr="002B447B">
        <w:rPr>
          <w:bCs/>
          <w:lang w:eastAsia="zh-CN"/>
        </w:rPr>
        <w:t xml:space="preserve">The proposed files are </w:t>
      </w:r>
      <w:r>
        <w:rPr>
          <w:bCs/>
          <w:lang w:eastAsia="zh-CN"/>
        </w:rPr>
        <w:t>“</w:t>
      </w:r>
      <w:r w:rsidRPr="002B447B">
        <w:rPr>
          <w:b/>
          <w:lang w:eastAsia="zh-CN"/>
        </w:rPr>
        <w:t>image_*</w:t>
      </w:r>
      <w:r>
        <w:rPr>
          <w:bCs/>
          <w:lang w:eastAsia="zh-CN"/>
        </w:rPr>
        <w:t>”</w:t>
      </w:r>
      <w:r w:rsidRPr="002B447B">
        <w:rPr>
          <w:bCs/>
          <w:lang w:eastAsia="zh-CN"/>
        </w:rPr>
        <w:t xml:space="preserve"> and </w:t>
      </w:r>
      <w:r>
        <w:rPr>
          <w:bCs/>
          <w:lang w:eastAsia="zh-CN"/>
        </w:rPr>
        <w:t>“</w:t>
      </w:r>
      <w:r w:rsidRPr="002B447B">
        <w:rPr>
          <w:b/>
          <w:lang w:eastAsia="zh-CN"/>
        </w:rPr>
        <w:t>video_cenc_mkey_*</w:t>
      </w:r>
      <w:r>
        <w:rPr>
          <w:bCs/>
          <w:lang w:eastAsia="zh-CN"/>
        </w:rPr>
        <w:t>”</w:t>
      </w:r>
      <w:r w:rsidRPr="002B447B">
        <w:rPr>
          <w:bCs/>
          <w:lang w:eastAsia="zh-CN"/>
        </w:rPr>
        <w:t>. Both CENC-128 and CBCS with constant IV are tested.</w:t>
      </w:r>
    </w:p>
    <w:p w14:paraId="675F76A4" w14:textId="149D6BBC" w:rsidR="002B447B" w:rsidRPr="002B447B" w:rsidRDefault="002B447B" w:rsidP="002B447B">
      <w:pPr>
        <w:jc w:val="both"/>
        <w:rPr>
          <w:bCs/>
          <w:lang w:eastAsia="zh-CN"/>
        </w:rPr>
      </w:pPr>
      <w:r w:rsidRPr="002B447B">
        <w:rPr>
          <w:bCs/>
          <w:lang w:eastAsia="zh-CN"/>
        </w:rPr>
        <w:t xml:space="preserve">Files </w:t>
      </w:r>
      <w:r>
        <w:rPr>
          <w:bCs/>
          <w:lang w:eastAsia="zh-CN"/>
        </w:rPr>
        <w:t>“</w:t>
      </w:r>
      <w:r w:rsidRPr="002B447B">
        <w:rPr>
          <w:b/>
          <w:lang w:eastAsia="zh-CN"/>
        </w:rPr>
        <w:t>*_cenc_mkey_subs*”</w:t>
      </w:r>
      <w:r w:rsidRPr="002B447B">
        <w:rPr>
          <w:bCs/>
          <w:lang w:eastAsia="zh-CN"/>
        </w:rPr>
        <w:t xml:space="preserve"> and </w:t>
      </w:r>
      <w:r>
        <w:rPr>
          <w:bCs/>
          <w:lang w:eastAsia="zh-CN"/>
        </w:rPr>
        <w:t>“</w:t>
      </w:r>
      <w:r w:rsidRPr="002B447B">
        <w:rPr>
          <w:b/>
          <w:lang w:eastAsia="zh-CN"/>
        </w:rPr>
        <w:t>*_cbcs_mkey_const_iv_subs*</w:t>
      </w:r>
      <w:r>
        <w:rPr>
          <w:bCs/>
          <w:lang w:eastAsia="zh-CN"/>
        </w:rPr>
        <w:t>”</w:t>
      </w:r>
      <w:r w:rsidRPr="002B447B">
        <w:rPr>
          <w:bCs/>
          <w:lang w:eastAsia="zh-CN"/>
        </w:rPr>
        <w:t xml:space="preserve"> only perform partial encryption of the tiles in the source frames. </w:t>
      </w:r>
    </w:p>
    <w:p w14:paraId="1EE47CA6" w14:textId="77777777" w:rsidR="002B447B" w:rsidRDefault="002B447B" w:rsidP="005818C1">
      <w:pPr>
        <w:spacing w:line="360" w:lineRule="auto"/>
        <w:jc w:val="both"/>
        <w:rPr>
          <w:bCs/>
          <w:lang w:eastAsia="zh-CN"/>
        </w:rPr>
      </w:pPr>
      <w:r w:rsidRPr="002B447B">
        <w:rPr>
          <w:bCs/>
          <w:lang w:eastAsia="zh-CN"/>
        </w:rPr>
        <w:t>When playing the content with GPAC, keys can be disabled using the option drop_keys</w:t>
      </w:r>
      <w:r>
        <w:rPr>
          <w:bCs/>
          <w:lang w:eastAsia="zh-CN"/>
        </w:rPr>
        <w:t>.</w:t>
      </w:r>
      <w:r w:rsidRPr="002B447B">
        <w:rPr>
          <w:bCs/>
          <w:lang w:eastAsia="zh-CN"/>
        </w:rPr>
        <w:t xml:space="preserve"> </w:t>
      </w:r>
    </w:p>
    <w:p w14:paraId="5457644B" w14:textId="03C72F8E" w:rsidR="002B447B" w:rsidRPr="002B447B" w:rsidRDefault="002B447B" w:rsidP="002B447B">
      <w:pPr>
        <w:jc w:val="both"/>
        <w:rPr>
          <w:bCs/>
          <w:lang w:eastAsia="zh-CN"/>
        </w:rPr>
      </w:pPr>
      <w:r>
        <w:rPr>
          <w:bCs/>
          <w:lang w:eastAsia="zh-CN"/>
        </w:rPr>
        <w:t>For example</w:t>
      </w:r>
      <w:r w:rsidRPr="002B447B">
        <w:rPr>
          <w:bCs/>
          <w:lang w:eastAsia="zh-CN"/>
        </w:rPr>
        <w:t>:</w:t>
      </w:r>
    </w:p>
    <w:p w14:paraId="123444A8" w14:textId="0B7805F9" w:rsidR="002B447B" w:rsidRPr="002B447B" w:rsidRDefault="002B447B" w:rsidP="005818C1">
      <w:pPr>
        <w:spacing w:line="360" w:lineRule="auto"/>
        <w:jc w:val="both"/>
        <w:rPr>
          <w:rFonts w:ascii="Courier New" w:hAnsi="Courier New" w:cs="Courier New"/>
          <w:bCs/>
          <w:lang w:eastAsia="zh-CN"/>
        </w:rPr>
      </w:pPr>
      <w:r w:rsidRPr="002B447B">
        <w:rPr>
          <w:rFonts w:ascii="Courier New" w:hAnsi="Courier New" w:cs="Courier New"/>
          <w:bCs/>
          <w:lang w:eastAsia="zh-CN"/>
        </w:rPr>
        <w:t>gpac -play video_cbcs_mkey_const_iv_subs.mp4 –drop_keys=1</w:t>
      </w:r>
    </w:p>
    <w:p w14:paraId="6B2BC6AA" w14:textId="4A3C9BDD" w:rsidR="002B447B" w:rsidRPr="00BC1F0D" w:rsidRDefault="002B447B" w:rsidP="002B447B">
      <w:pPr>
        <w:jc w:val="both"/>
        <w:rPr>
          <w:bCs/>
          <w:lang w:eastAsia="zh-CN"/>
        </w:rPr>
      </w:pPr>
      <w:r w:rsidRPr="002B447B">
        <w:rPr>
          <w:bCs/>
          <w:lang w:eastAsia="zh-CN"/>
        </w:rPr>
        <w:t>This will decrypt the VCL NALUs associated with key 2 but will not decrypt NALUs associated with key 1.</w:t>
      </w:r>
    </w:p>
    <w:p w14:paraId="423B606E" w14:textId="62C1E554" w:rsidR="00CD623A" w:rsidRDefault="00CD623A" w:rsidP="00CD623A">
      <w:pPr>
        <w:pStyle w:val="Head1"/>
        <w:rPr>
          <w:lang w:val="en-GB"/>
        </w:rPr>
      </w:pPr>
      <w:r>
        <w:rPr>
          <w:lang w:val="en-GB"/>
        </w:rPr>
        <w:t>VVC</w:t>
      </w:r>
      <w:r w:rsidR="00CD3E9A">
        <w:rPr>
          <w:lang w:val="en-GB"/>
        </w:rPr>
        <w:t xml:space="preserve"> conformance</w:t>
      </w:r>
    </w:p>
    <w:p w14:paraId="2D1DC1BB" w14:textId="522D5C19" w:rsidR="00EB72A6" w:rsidRDefault="00CD3E9A" w:rsidP="003F5AE6">
      <w:pPr>
        <w:jc w:val="both"/>
        <w:rPr>
          <w:lang w:val="en-GB"/>
        </w:rPr>
      </w:pPr>
      <w:r>
        <w:rPr>
          <w:lang w:val="en-GB"/>
        </w:rPr>
        <w:t>A set</w:t>
      </w:r>
      <w:r w:rsidR="00AB5285" w:rsidRPr="00AB5285">
        <w:rPr>
          <w:lang w:val="en-GB"/>
        </w:rPr>
        <w:t xml:space="preserve"> of new conformance test vectors for </w:t>
      </w:r>
      <w:r w:rsidR="00511E6B">
        <w:rPr>
          <w:lang w:val="en-GB"/>
        </w:rPr>
        <w:t>c</w:t>
      </w:r>
      <w:r w:rsidR="00AB5285" w:rsidRPr="00AB5285">
        <w:rPr>
          <w:lang w:val="en-GB"/>
        </w:rPr>
        <w:t xml:space="preserve">arriage of VVC in ISOBMFF </w:t>
      </w:r>
      <w:r>
        <w:rPr>
          <w:lang w:val="en-GB"/>
        </w:rPr>
        <w:t>were</w:t>
      </w:r>
      <w:r w:rsidRPr="00AB5285">
        <w:rPr>
          <w:lang w:val="en-GB"/>
        </w:rPr>
        <w:t xml:space="preserve"> contributed by Nokia </w:t>
      </w:r>
      <w:r>
        <w:rPr>
          <w:lang w:val="en-GB"/>
        </w:rPr>
        <w:t>during</w:t>
      </w:r>
      <w:r w:rsidRPr="00AB5285">
        <w:rPr>
          <w:lang w:val="en-GB"/>
        </w:rPr>
        <w:t xml:space="preserve"> MPEG</w:t>
      </w:r>
      <w:r>
        <w:rPr>
          <w:lang w:val="en-GB"/>
        </w:rPr>
        <w:t>#</w:t>
      </w:r>
      <w:r w:rsidRPr="00AB5285">
        <w:rPr>
          <w:lang w:val="en-GB"/>
        </w:rPr>
        <w:t>134 meeting</w:t>
      </w:r>
      <w:r>
        <w:rPr>
          <w:lang w:val="en-GB"/>
        </w:rPr>
        <w:t xml:space="preserve"> </w:t>
      </w:r>
      <w:r>
        <w:rPr>
          <w:lang w:val="en-GB"/>
        </w:rPr>
        <w:fldChar w:fldCharType="begin"/>
      </w:r>
      <w:r>
        <w:rPr>
          <w:lang w:val="en-GB"/>
        </w:rPr>
        <w:instrText xml:space="preserve"> REF _Ref62067342 \r \h </w:instrText>
      </w:r>
      <w:r w:rsidR="003F5AE6">
        <w:rPr>
          <w:lang w:val="en-GB"/>
        </w:rPr>
        <w:instrText xml:space="preserve"> \* MERGEFORMAT </w:instrText>
      </w:r>
      <w:r>
        <w:rPr>
          <w:lang w:val="en-GB"/>
        </w:rPr>
      </w:r>
      <w:r>
        <w:rPr>
          <w:lang w:val="en-GB"/>
        </w:rPr>
        <w:fldChar w:fldCharType="separate"/>
      </w:r>
      <w:r>
        <w:rPr>
          <w:lang w:val="en-GB"/>
        </w:rPr>
        <w:t>[2]</w:t>
      </w:r>
      <w:r>
        <w:rPr>
          <w:lang w:val="en-GB"/>
        </w:rPr>
        <w:fldChar w:fldCharType="end"/>
      </w:r>
      <w:r w:rsidR="00C43063">
        <w:rPr>
          <w:lang w:val="en-GB"/>
        </w:rPr>
        <w:t xml:space="preserve"> and updated during MPEG#135 </w:t>
      </w:r>
      <w:r w:rsidR="00C43063">
        <w:rPr>
          <w:lang w:val="en-GB"/>
        </w:rPr>
        <w:fldChar w:fldCharType="begin"/>
      </w:r>
      <w:r w:rsidR="00C43063">
        <w:rPr>
          <w:lang w:val="en-GB"/>
        </w:rPr>
        <w:instrText xml:space="preserve"> REF _Ref79509631 \r \h </w:instrText>
      </w:r>
      <w:r w:rsidR="00C43063">
        <w:rPr>
          <w:lang w:val="en-GB"/>
        </w:rPr>
      </w:r>
      <w:r w:rsidR="00C43063">
        <w:rPr>
          <w:lang w:val="en-GB"/>
        </w:rPr>
        <w:fldChar w:fldCharType="separate"/>
      </w:r>
      <w:r w:rsidR="00C43063">
        <w:rPr>
          <w:lang w:val="en-GB"/>
        </w:rPr>
        <w:t>[3]</w:t>
      </w:r>
      <w:r w:rsidR="00C43063">
        <w:rPr>
          <w:lang w:val="en-GB"/>
        </w:rPr>
        <w:fldChar w:fldCharType="end"/>
      </w:r>
      <w:r w:rsidR="007363E5">
        <w:rPr>
          <w:lang w:val="en-GB"/>
        </w:rPr>
        <w:t xml:space="preserve">, </w:t>
      </w:r>
      <w:r w:rsidR="002A6A07">
        <w:rPr>
          <w:lang w:val="en-GB"/>
        </w:rPr>
        <w:t>MPEG#136</w:t>
      </w:r>
      <w:r w:rsidR="00EB72A6">
        <w:rPr>
          <w:lang w:val="en-GB"/>
        </w:rPr>
        <w:t xml:space="preserve"> </w:t>
      </w:r>
      <w:r w:rsidR="00EB72A6">
        <w:rPr>
          <w:lang w:val="en-GB"/>
        </w:rPr>
        <w:fldChar w:fldCharType="begin"/>
      </w:r>
      <w:r w:rsidR="00EB72A6">
        <w:rPr>
          <w:lang w:val="en-GB"/>
        </w:rPr>
        <w:instrText xml:space="preserve"> REF _Ref85453348 \r \h </w:instrText>
      </w:r>
      <w:r w:rsidR="00EB72A6">
        <w:rPr>
          <w:lang w:val="en-GB"/>
        </w:rPr>
      </w:r>
      <w:r w:rsidR="00EB72A6">
        <w:rPr>
          <w:lang w:val="en-GB"/>
        </w:rPr>
        <w:fldChar w:fldCharType="separate"/>
      </w:r>
      <w:r w:rsidR="00EB72A6">
        <w:rPr>
          <w:lang w:val="en-GB"/>
        </w:rPr>
        <w:t>[4]</w:t>
      </w:r>
      <w:r w:rsidR="00EB72A6">
        <w:rPr>
          <w:lang w:val="en-GB"/>
        </w:rPr>
        <w:fldChar w:fldCharType="end"/>
      </w:r>
      <w:r w:rsidR="007363E5">
        <w:rPr>
          <w:lang w:val="en-GB"/>
        </w:rPr>
        <w:t xml:space="preserve"> and MPEG#137 </w:t>
      </w:r>
      <w:r w:rsidR="007363E5">
        <w:rPr>
          <w:lang w:val="en-GB"/>
        </w:rPr>
        <w:fldChar w:fldCharType="begin"/>
      </w:r>
      <w:r w:rsidR="007363E5">
        <w:rPr>
          <w:lang w:val="en-GB"/>
        </w:rPr>
        <w:instrText xml:space="preserve"> REF _Ref93682050 \r \h </w:instrText>
      </w:r>
      <w:r w:rsidR="007363E5">
        <w:rPr>
          <w:lang w:val="en-GB"/>
        </w:rPr>
      </w:r>
      <w:r w:rsidR="007363E5">
        <w:rPr>
          <w:lang w:val="en-GB"/>
        </w:rPr>
        <w:fldChar w:fldCharType="separate"/>
      </w:r>
      <w:r w:rsidR="007363E5">
        <w:rPr>
          <w:lang w:val="en-GB"/>
        </w:rPr>
        <w:t>[5]</w:t>
      </w:r>
      <w:r w:rsidR="007363E5">
        <w:rPr>
          <w:lang w:val="en-GB"/>
        </w:rPr>
        <w:fldChar w:fldCharType="end"/>
      </w:r>
      <w:r>
        <w:rPr>
          <w:lang w:val="en-GB"/>
        </w:rPr>
        <w:t>. All the</w:t>
      </w:r>
      <w:r w:rsidR="00AB5285" w:rsidRPr="00AB5285">
        <w:rPr>
          <w:lang w:val="en-GB"/>
        </w:rPr>
        <w:t xml:space="preserve"> VVC encoded bitstreams </w:t>
      </w:r>
      <w:r>
        <w:rPr>
          <w:lang w:val="en-GB"/>
        </w:rPr>
        <w:t>which were used for packaging are</w:t>
      </w:r>
      <w:r w:rsidR="00AB5285" w:rsidRPr="00AB5285">
        <w:rPr>
          <w:lang w:val="en-GB"/>
        </w:rPr>
        <w:t xml:space="preserve"> conforming to v12.0</w:t>
      </w:r>
      <w:r w:rsidR="00EB72A6">
        <w:rPr>
          <w:lang w:val="en-GB"/>
        </w:rPr>
        <w:t xml:space="preserve"> </w:t>
      </w:r>
      <w:r w:rsidR="00EB72A6" w:rsidRPr="00EB72A6">
        <w:rPr>
          <w:lang w:val="en-GB"/>
        </w:rPr>
        <w:t>and/or v13.0</w:t>
      </w:r>
      <w:r w:rsidR="00AB5285" w:rsidRPr="00AB5285">
        <w:rPr>
          <w:lang w:val="en-GB"/>
        </w:rPr>
        <w:t xml:space="preserve"> of the VTM </w:t>
      </w:r>
      <w:r w:rsidR="00AB5285">
        <w:rPr>
          <w:lang w:val="en-GB"/>
        </w:rPr>
        <w:t xml:space="preserve">reference </w:t>
      </w:r>
      <w:r w:rsidR="00AB5285" w:rsidRPr="00AB5285">
        <w:rPr>
          <w:lang w:val="en-GB"/>
        </w:rPr>
        <w:t>software</w:t>
      </w:r>
      <w:r>
        <w:rPr>
          <w:lang w:val="en-GB"/>
        </w:rPr>
        <w:t>.</w:t>
      </w:r>
      <w:r w:rsidR="00F30F5C">
        <w:rPr>
          <w:lang w:val="en-GB"/>
        </w:rPr>
        <w:t xml:space="preserve"> </w:t>
      </w:r>
      <w:r w:rsidR="00EB72A6">
        <w:rPr>
          <w:lang w:val="en-GB"/>
        </w:rPr>
        <w:t xml:space="preserve">The packaging </w:t>
      </w:r>
      <w:r w:rsidR="00F30F5C">
        <w:rPr>
          <w:lang w:val="en-GB"/>
        </w:rPr>
        <w:t xml:space="preserve">was done using the software from Nokia located at: </w:t>
      </w:r>
      <w:hyperlink r:id="rId15" w:history="1">
        <w:r w:rsidR="00F30F5C" w:rsidRPr="00F30F5C">
          <w:rPr>
            <w:rStyle w:val="Hyperlink"/>
            <w:lang w:val="en-GB"/>
          </w:rPr>
          <w:t>https://github.com/nokiatech/heif/tree/VVC_MP4</w:t>
        </w:r>
      </w:hyperlink>
      <w:r w:rsidR="00F30F5C">
        <w:rPr>
          <w:lang w:val="en-GB"/>
        </w:rPr>
        <w:t xml:space="preserve"> </w:t>
      </w:r>
    </w:p>
    <w:p w14:paraId="2D2D0ED2" w14:textId="26DC9FD4" w:rsidR="005818C1" w:rsidRDefault="005818C1" w:rsidP="003F5AE6">
      <w:pPr>
        <w:jc w:val="both"/>
      </w:pPr>
      <w:r>
        <w:rPr>
          <w:lang w:val="en-GB"/>
        </w:rPr>
        <w:lastRenderedPageBreak/>
        <w:t>All VVC conformance files are located in</w:t>
      </w:r>
      <w:r>
        <w:t xml:space="preserve"> </w:t>
      </w:r>
      <w:proofErr w:type="gramStart"/>
      <w:r>
        <w:t>“.</w:t>
      </w:r>
      <w:r w:rsidRPr="0031231A">
        <w:t>/</w:t>
      </w:r>
      <w:proofErr w:type="gramEnd"/>
      <w:r w:rsidRPr="0031231A">
        <w:t>isobmff_conformance/</w:t>
      </w:r>
      <w:r>
        <w:t>VVC” directory</w:t>
      </w:r>
      <w:r w:rsidR="00EB72A6">
        <w:t xml:space="preserve"> and also at the MPEG FS server at:</w:t>
      </w:r>
    </w:p>
    <w:p w14:paraId="2C4FBA93" w14:textId="77777777" w:rsidR="00EB72A6" w:rsidRDefault="00EB72A6" w:rsidP="003F5AE6">
      <w:pPr>
        <w:jc w:val="both"/>
      </w:pPr>
    </w:p>
    <w:p w14:paraId="6FA6FF24" w14:textId="77777777" w:rsidR="00EB72A6" w:rsidRPr="00EB72A6" w:rsidRDefault="00EB72A6" w:rsidP="00EB72A6">
      <w:pPr>
        <w:jc w:val="both"/>
      </w:pPr>
      <w:r w:rsidRPr="00EB72A6">
        <w:t>https://mpegfs.int-evry.fr/mpegcontent/ under</w:t>
      </w:r>
    </w:p>
    <w:p w14:paraId="7A2C20B3" w14:textId="10C2FB22" w:rsidR="00EB72A6" w:rsidRDefault="00EB72A6" w:rsidP="00EB72A6">
      <w:pPr>
        <w:jc w:val="both"/>
        <w:rPr>
          <w:ins w:id="94" w:author="Dimitri Podborski" w:date="2023-04-25T19:09:00Z"/>
        </w:rPr>
      </w:pPr>
      <w:r w:rsidRPr="00EB72A6">
        <w:t>/MPEG-04/Part15-VVC_File_Format/</w:t>
      </w:r>
      <w:proofErr w:type="spellStart"/>
      <w:r w:rsidRPr="00EB72A6">
        <w:t>ConformanceTestVectors</w:t>
      </w:r>
      <w:proofErr w:type="spellEnd"/>
      <w:r w:rsidRPr="00EB72A6">
        <w:t>/Nokia/</w:t>
      </w:r>
    </w:p>
    <w:p w14:paraId="3BEE6F92" w14:textId="77777777" w:rsidR="00C37FBE" w:rsidRDefault="00C37FBE" w:rsidP="00EB72A6">
      <w:pPr>
        <w:jc w:val="both"/>
        <w:rPr>
          <w:ins w:id="95" w:author="Dimitri Podborski" w:date="2023-04-25T19:09:00Z"/>
        </w:rPr>
      </w:pPr>
    </w:p>
    <w:p w14:paraId="1B07E934" w14:textId="45D9C3A9" w:rsidR="00C37FBE" w:rsidRDefault="00C37FBE" w:rsidP="00EB72A6">
      <w:pPr>
        <w:jc w:val="both"/>
        <w:rPr>
          <w:ins w:id="96" w:author="Dimitri Podborski" w:date="2023-04-25T19:09:00Z"/>
        </w:rPr>
      </w:pPr>
      <w:ins w:id="97" w:author="Dimitri Podborski" w:date="2023-04-25T19:09:00Z">
        <w:r>
          <w:t xml:space="preserve">Another </w:t>
        </w:r>
      </w:ins>
      <w:ins w:id="98" w:author="Dimitri Podborski" w:date="2023-04-25T19:11:00Z">
        <w:r>
          <w:t xml:space="preserve">7 test vectors for </w:t>
        </w:r>
      </w:ins>
      <w:ins w:id="99" w:author="Dimitri Podborski" w:date="2023-04-25T19:09:00Z">
        <w:r>
          <w:t xml:space="preserve">VVC </w:t>
        </w:r>
      </w:ins>
      <w:ins w:id="100" w:author="Dimitri Podborski" w:date="2023-04-25T19:11:00Z">
        <w:r>
          <w:t>were</w:t>
        </w:r>
      </w:ins>
      <w:ins w:id="101" w:author="Dimitri Podborski" w:date="2023-04-25T19:09:00Z">
        <w:r>
          <w:t xml:space="preserve"> contributed by Fraunhofer HHI in </w:t>
        </w:r>
      </w:ins>
      <w:ins w:id="102" w:author="Dimitri Podborski" w:date="2023-04-25T19:10:00Z">
        <w:r>
          <w:t>m62084.</w:t>
        </w:r>
      </w:ins>
    </w:p>
    <w:p w14:paraId="0373DABA" w14:textId="7EB841C3" w:rsidR="00C37FBE" w:rsidRDefault="00C37FBE">
      <w:pPr>
        <w:pStyle w:val="Head2"/>
        <w:pPrChange w:id="103" w:author="Dimitri Podborski" w:date="2023-04-25T19:09:00Z">
          <w:pPr>
            <w:jc w:val="both"/>
          </w:pPr>
        </w:pPrChange>
      </w:pPr>
      <w:ins w:id="104" w:author="Dimitri Podborski" w:date="2023-04-25T19:09:00Z">
        <w:r>
          <w:t>Nokia</w:t>
        </w:r>
      </w:ins>
    </w:p>
    <w:p w14:paraId="4BE42A45" w14:textId="77777777" w:rsidR="008335A6" w:rsidRDefault="008335A6" w:rsidP="008335A6">
      <w:pPr>
        <w:jc w:val="both"/>
        <w:rPr>
          <w:rFonts w:asciiTheme="minorHAnsi" w:eastAsiaTheme="minorEastAsia" w:hAnsiTheme="minorHAnsi" w:cstheme="minorBidi"/>
        </w:rPr>
      </w:pPr>
      <w:r>
        <w:rPr>
          <w:rFonts w:ascii="Arial" w:eastAsia="Arial" w:hAnsi="Arial" w:cs="Arial"/>
          <w:sz w:val="22"/>
          <w:szCs w:val="22"/>
          <w:lang w:val="en-IN"/>
        </w:rPr>
        <w:fldChar w:fldCharType="begin"/>
      </w:r>
      <w:r>
        <w:rPr>
          <w:lang w:val="en-IN"/>
        </w:rPr>
        <w:instrText xml:space="preserve"> LINK Excel.Sheet.12 "https://nokia-my.sharepoint.com/personal/kashyap_kammachi-sreedhar_nokia_com/Documents/Standardization/ISOBMFF/NokiaContribution/MPEG_137/conformance/VVC%20in%20ISOBMFF%20conformance%20file%20descriptions.xlsx" "Sheet2!R3C4:R11C8" \a \f 4 \h  \* MERGEFORMAT </w:instrText>
      </w:r>
      <w:r>
        <w:rPr>
          <w:rFonts w:ascii="Arial" w:eastAsia="Arial" w:hAnsi="Arial" w:cs="Arial"/>
          <w:sz w:val="22"/>
          <w:szCs w:val="22"/>
          <w:lang w:val="en-IN"/>
        </w:rPr>
        <w:fldChar w:fldCharType="separate"/>
      </w:r>
    </w:p>
    <w:tbl>
      <w:tblPr>
        <w:tblW w:w="9010" w:type="dxa"/>
        <w:tblLayout w:type="fixed"/>
        <w:tblCellMar>
          <w:left w:w="70" w:type="dxa"/>
          <w:right w:w="70" w:type="dxa"/>
        </w:tblCellMar>
        <w:tblLook w:val="04A0" w:firstRow="1" w:lastRow="0" w:firstColumn="1" w:lastColumn="0" w:noHBand="0" w:noVBand="1"/>
      </w:tblPr>
      <w:tblGrid>
        <w:gridCol w:w="282"/>
        <w:gridCol w:w="1981"/>
        <w:gridCol w:w="1560"/>
        <w:gridCol w:w="1417"/>
        <w:gridCol w:w="3770"/>
      </w:tblGrid>
      <w:tr w:rsidR="008335A6" w:rsidRPr="002E3FDC" w14:paraId="11913570" w14:textId="77777777" w:rsidTr="008F713E">
        <w:trPr>
          <w:trHeight w:val="420"/>
        </w:trPr>
        <w:tc>
          <w:tcPr>
            <w:tcW w:w="282" w:type="dxa"/>
            <w:tcBorders>
              <w:top w:val="single" w:sz="4" w:space="0" w:color="auto"/>
              <w:left w:val="single" w:sz="4" w:space="0" w:color="auto"/>
              <w:bottom w:val="single" w:sz="4" w:space="0" w:color="auto"/>
              <w:right w:val="single" w:sz="4" w:space="0" w:color="auto"/>
            </w:tcBorders>
            <w:shd w:val="clear" w:color="000000" w:fill="8EA9DB"/>
            <w:vAlign w:val="bottom"/>
            <w:hideMark/>
          </w:tcPr>
          <w:p w14:paraId="0B367CCD" w14:textId="77777777" w:rsidR="008335A6" w:rsidRPr="00F74F76" w:rsidRDefault="008335A6" w:rsidP="008F713E">
            <w:pPr>
              <w:jc w:val="center"/>
              <w:rPr>
                <w:b/>
                <w:bCs/>
                <w:sz w:val="16"/>
                <w:szCs w:val="16"/>
                <w:lang w:val="fi-FI" w:eastAsia="fi-FI"/>
              </w:rPr>
            </w:pPr>
            <w:r w:rsidRPr="00F74F76">
              <w:rPr>
                <w:b/>
                <w:bCs/>
                <w:sz w:val="16"/>
                <w:szCs w:val="16"/>
                <w:lang w:val="fi-FI" w:eastAsia="fi-FI"/>
              </w:rPr>
              <w:t>ID</w:t>
            </w:r>
          </w:p>
        </w:tc>
        <w:tc>
          <w:tcPr>
            <w:tcW w:w="1981" w:type="dxa"/>
            <w:tcBorders>
              <w:top w:val="single" w:sz="4" w:space="0" w:color="auto"/>
              <w:left w:val="nil"/>
              <w:bottom w:val="single" w:sz="4" w:space="0" w:color="auto"/>
              <w:right w:val="single" w:sz="4" w:space="0" w:color="auto"/>
            </w:tcBorders>
            <w:shd w:val="clear" w:color="000000" w:fill="8EA9DB"/>
            <w:vAlign w:val="bottom"/>
            <w:hideMark/>
          </w:tcPr>
          <w:p w14:paraId="445E6EE2" w14:textId="77777777" w:rsidR="008335A6" w:rsidRPr="00F74F76" w:rsidRDefault="008335A6" w:rsidP="008F713E">
            <w:pPr>
              <w:jc w:val="center"/>
              <w:rPr>
                <w:b/>
                <w:bCs/>
                <w:sz w:val="16"/>
                <w:szCs w:val="16"/>
                <w:lang w:val="fi-FI" w:eastAsia="fi-FI"/>
              </w:rPr>
            </w:pPr>
            <w:proofErr w:type="spellStart"/>
            <w:r w:rsidRPr="00F74F76">
              <w:rPr>
                <w:b/>
                <w:bCs/>
                <w:sz w:val="16"/>
                <w:szCs w:val="16"/>
                <w:lang w:val="fi-FI" w:eastAsia="fi-FI"/>
              </w:rPr>
              <w:t>Filename</w:t>
            </w:r>
            <w:proofErr w:type="spellEnd"/>
          </w:p>
        </w:tc>
        <w:tc>
          <w:tcPr>
            <w:tcW w:w="1560" w:type="dxa"/>
            <w:tcBorders>
              <w:top w:val="single" w:sz="4" w:space="0" w:color="auto"/>
              <w:left w:val="nil"/>
              <w:bottom w:val="single" w:sz="4" w:space="0" w:color="auto"/>
              <w:right w:val="single" w:sz="4" w:space="0" w:color="auto"/>
            </w:tcBorders>
            <w:shd w:val="clear" w:color="000000" w:fill="8EA9DB"/>
            <w:vAlign w:val="bottom"/>
            <w:hideMark/>
          </w:tcPr>
          <w:p w14:paraId="75D0A698" w14:textId="77777777" w:rsidR="008335A6" w:rsidRPr="00F74F76" w:rsidRDefault="008335A6" w:rsidP="008F713E">
            <w:pPr>
              <w:jc w:val="center"/>
              <w:rPr>
                <w:b/>
                <w:bCs/>
                <w:sz w:val="16"/>
                <w:szCs w:val="16"/>
                <w:lang w:val="fi-FI" w:eastAsia="fi-FI"/>
              </w:rPr>
            </w:pPr>
            <w:proofErr w:type="spellStart"/>
            <w:r w:rsidRPr="00F74F76">
              <w:rPr>
                <w:b/>
                <w:bCs/>
                <w:sz w:val="16"/>
                <w:szCs w:val="16"/>
                <w:lang w:val="fi-FI" w:eastAsia="fi-FI"/>
              </w:rPr>
              <w:t>Source</w:t>
            </w:r>
            <w:proofErr w:type="spellEnd"/>
          </w:p>
        </w:tc>
        <w:tc>
          <w:tcPr>
            <w:tcW w:w="1417" w:type="dxa"/>
            <w:tcBorders>
              <w:top w:val="single" w:sz="4" w:space="0" w:color="auto"/>
              <w:left w:val="nil"/>
              <w:bottom w:val="single" w:sz="4" w:space="0" w:color="auto"/>
              <w:right w:val="single" w:sz="4" w:space="0" w:color="auto"/>
            </w:tcBorders>
            <w:shd w:val="clear" w:color="000000" w:fill="8EA9DB"/>
            <w:vAlign w:val="bottom"/>
            <w:hideMark/>
          </w:tcPr>
          <w:p w14:paraId="609414E5" w14:textId="77777777" w:rsidR="008335A6" w:rsidRPr="00F74F76" w:rsidRDefault="008335A6" w:rsidP="008F713E">
            <w:pPr>
              <w:jc w:val="center"/>
              <w:rPr>
                <w:b/>
                <w:bCs/>
                <w:sz w:val="16"/>
                <w:szCs w:val="16"/>
                <w:lang w:val="fi-FI" w:eastAsia="fi-FI"/>
              </w:rPr>
            </w:pPr>
            <w:proofErr w:type="spellStart"/>
            <w:r w:rsidRPr="00F74F76">
              <w:rPr>
                <w:b/>
                <w:bCs/>
                <w:sz w:val="16"/>
                <w:szCs w:val="16"/>
                <w:lang w:val="fi-FI" w:eastAsia="fi-FI"/>
              </w:rPr>
              <w:t>Encoded</w:t>
            </w:r>
            <w:proofErr w:type="spellEnd"/>
            <w:r w:rsidRPr="00F74F76">
              <w:rPr>
                <w:b/>
                <w:bCs/>
                <w:sz w:val="16"/>
                <w:szCs w:val="16"/>
                <w:lang w:val="fi-FI" w:eastAsia="fi-FI"/>
              </w:rPr>
              <w:t xml:space="preserve">/Input VVC </w:t>
            </w:r>
            <w:proofErr w:type="spellStart"/>
            <w:r w:rsidRPr="00F74F76">
              <w:rPr>
                <w:b/>
                <w:bCs/>
                <w:sz w:val="16"/>
                <w:szCs w:val="16"/>
                <w:lang w:val="fi-FI" w:eastAsia="fi-FI"/>
              </w:rPr>
              <w:t>bitstream</w:t>
            </w:r>
            <w:proofErr w:type="spellEnd"/>
          </w:p>
        </w:tc>
        <w:tc>
          <w:tcPr>
            <w:tcW w:w="3770" w:type="dxa"/>
            <w:tcBorders>
              <w:top w:val="single" w:sz="4" w:space="0" w:color="auto"/>
              <w:left w:val="nil"/>
              <w:bottom w:val="single" w:sz="4" w:space="0" w:color="auto"/>
              <w:right w:val="single" w:sz="4" w:space="0" w:color="auto"/>
            </w:tcBorders>
            <w:shd w:val="clear" w:color="000000" w:fill="8EA9DB"/>
            <w:vAlign w:val="bottom"/>
            <w:hideMark/>
          </w:tcPr>
          <w:p w14:paraId="2BF282D0" w14:textId="77777777" w:rsidR="008335A6" w:rsidRPr="00F74F76" w:rsidRDefault="008335A6" w:rsidP="008F713E">
            <w:pPr>
              <w:jc w:val="center"/>
              <w:rPr>
                <w:b/>
                <w:bCs/>
                <w:sz w:val="16"/>
                <w:szCs w:val="16"/>
                <w:lang w:val="en-IN" w:eastAsia="fi-FI"/>
              </w:rPr>
            </w:pPr>
            <w:r w:rsidRPr="00F74F76">
              <w:rPr>
                <w:b/>
                <w:bCs/>
                <w:sz w:val="16"/>
                <w:szCs w:val="16"/>
                <w:lang w:val="en-IN" w:eastAsia="fi-FI"/>
              </w:rPr>
              <w:t>VVC FF features and related clauses of [1]</w:t>
            </w:r>
          </w:p>
        </w:tc>
      </w:tr>
      <w:tr w:rsidR="008335A6" w:rsidRPr="002E3FDC" w14:paraId="794114C2" w14:textId="77777777" w:rsidTr="008F713E">
        <w:trPr>
          <w:trHeight w:val="610"/>
        </w:trPr>
        <w:tc>
          <w:tcPr>
            <w:tcW w:w="282" w:type="dxa"/>
            <w:tcBorders>
              <w:top w:val="nil"/>
              <w:left w:val="single" w:sz="4" w:space="0" w:color="auto"/>
              <w:bottom w:val="single" w:sz="4" w:space="0" w:color="auto"/>
              <w:right w:val="single" w:sz="4" w:space="0" w:color="auto"/>
            </w:tcBorders>
            <w:shd w:val="clear" w:color="auto" w:fill="auto"/>
            <w:vAlign w:val="bottom"/>
            <w:hideMark/>
          </w:tcPr>
          <w:p w14:paraId="0ABBD54B" w14:textId="77777777" w:rsidR="008335A6" w:rsidRPr="00F74F76" w:rsidRDefault="008335A6" w:rsidP="008F713E">
            <w:pPr>
              <w:jc w:val="center"/>
              <w:rPr>
                <w:sz w:val="16"/>
                <w:szCs w:val="16"/>
                <w:lang w:val="fi-FI" w:eastAsia="fi-FI"/>
              </w:rPr>
            </w:pPr>
            <w:r w:rsidRPr="00F74F76">
              <w:rPr>
                <w:sz w:val="16"/>
                <w:szCs w:val="16"/>
                <w:lang w:val="fi-FI" w:eastAsia="fi-FI"/>
              </w:rPr>
              <w:t>1</w:t>
            </w:r>
          </w:p>
        </w:tc>
        <w:tc>
          <w:tcPr>
            <w:tcW w:w="1981" w:type="dxa"/>
            <w:tcBorders>
              <w:top w:val="nil"/>
              <w:left w:val="nil"/>
              <w:bottom w:val="single" w:sz="4" w:space="0" w:color="auto"/>
              <w:right w:val="single" w:sz="4" w:space="0" w:color="auto"/>
            </w:tcBorders>
            <w:shd w:val="clear" w:color="auto" w:fill="auto"/>
            <w:vAlign w:val="bottom"/>
            <w:hideMark/>
          </w:tcPr>
          <w:p w14:paraId="62F25C49" w14:textId="77777777" w:rsidR="008335A6" w:rsidRPr="00F74F76" w:rsidRDefault="008335A6" w:rsidP="008F713E">
            <w:pPr>
              <w:rPr>
                <w:sz w:val="16"/>
                <w:szCs w:val="16"/>
                <w:lang w:val="fi-FI" w:eastAsia="fi-FI"/>
              </w:rPr>
            </w:pPr>
            <w:r w:rsidRPr="00F74F76">
              <w:rPr>
                <w:sz w:val="16"/>
                <w:szCs w:val="16"/>
                <w:lang w:val="fi-FI" w:eastAsia="fi-FI"/>
              </w:rPr>
              <w:t>vvc_basic_track.mp4</w:t>
            </w:r>
          </w:p>
        </w:tc>
        <w:tc>
          <w:tcPr>
            <w:tcW w:w="1560" w:type="dxa"/>
            <w:tcBorders>
              <w:top w:val="nil"/>
              <w:left w:val="nil"/>
              <w:bottom w:val="single" w:sz="4" w:space="0" w:color="auto"/>
              <w:right w:val="single" w:sz="4" w:space="0" w:color="auto"/>
            </w:tcBorders>
            <w:shd w:val="clear" w:color="auto" w:fill="auto"/>
            <w:vAlign w:val="bottom"/>
            <w:hideMark/>
          </w:tcPr>
          <w:p w14:paraId="06CB45A6" w14:textId="77777777" w:rsidR="008335A6" w:rsidRPr="00F74F76" w:rsidRDefault="008335A6" w:rsidP="008F713E">
            <w:pPr>
              <w:rPr>
                <w:sz w:val="16"/>
                <w:szCs w:val="16"/>
                <w:lang w:val="fi-FI" w:eastAsia="fi-FI"/>
              </w:rPr>
            </w:pPr>
            <w:proofErr w:type="spellStart"/>
            <w:r w:rsidRPr="00F74F76">
              <w:rPr>
                <w:sz w:val="16"/>
                <w:szCs w:val="16"/>
                <w:lang w:val="fi-FI" w:eastAsia="fi-FI"/>
              </w:rPr>
              <w:t>BasketballPass</w:t>
            </w:r>
            <w:proofErr w:type="spellEnd"/>
            <w:r w:rsidRPr="00F74F76">
              <w:rPr>
                <w:sz w:val="16"/>
                <w:szCs w:val="16"/>
                <w:lang w:val="fi-FI" w:eastAsia="fi-FI"/>
              </w:rPr>
              <w:t>/</w:t>
            </w:r>
            <w:proofErr w:type="spellStart"/>
            <w:r w:rsidRPr="00F74F76">
              <w:rPr>
                <w:sz w:val="16"/>
                <w:szCs w:val="16"/>
                <w:lang w:val="fi-FI" w:eastAsia="fi-FI"/>
              </w:rPr>
              <w:t>BlowingBubbles</w:t>
            </w:r>
            <w:proofErr w:type="spellEnd"/>
          </w:p>
        </w:tc>
        <w:tc>
          <w:tcPr>
            <w:tcW w:w="1417" w:type="dxa"/>
            <w:tcBorders>
              <w:top w:val="nil"/>
              <w:left w:val="nil"/>
              <w:bottom w:val="single" w:sz="4" w:space="0" w:color="auto"/>
              <w:right w:val="single" w:sz="4" w:space="0" w:color="auto"/>
            </w:tcBorders>
            <w:shd w:val="clear" w:color="auto" w:fill="auto"/>
            <w:vAlign w:val="bottom"/>
            <w:hideMark/>
          </w:tcPr>
          <w:p w14:paraId="3F3B9EB6" w14:textId="77777777" w:rsidR="008335A6" w:rsidRPr="00F74F76" w:rsidRDefault="008335A6" w:rsidP="008F713E">
            <w:pPr>
              <w:rPr>
                <w:sz w:val="16"/>
                <w:szCs w:val="16"/>
                <w:lang w:val="fi-FI" w:eastAsia="fi-FI"/>
              </w:rPr>
            </w:pPr>
            <w:r w:rsidRPr="00F74F76">
              <w:rPr>
                <w:sz w:val="16"/>
                <w:szCs w:val="16"/>
                <w:lang w:val="fi-FI" w:eastAsia="fi-FI"/>
              </w:rPr>
              <w:t>HRD_A_Fujitsu_3.bit *</w:t>
            </w:r>
          </w:p>
        </w:tc>
        <w:tc>
          <w:tcPr>
            <w:tcW w:w="3770" w:type="dxa"/>
            <w:tcBorders>
              <w:top w:val="nil"/>
              <w:left w:val="nil"/>
              <w:bottom w:val="single" w:sz="4" w:space="0" w:color="auto"/>
              <w:right w:val="single" w:sz="4" w:space="0" w:color="auto"/>
            </w:tcBorders>
            <w:shd w:val="clear" w:color="auto" w:fill="auto"/>
            <w:vAlign w:val="bottom"/>
            <w:hideMark/>
          </w:tcPr>
          <w:p w14:paraId="6D4488CD" w14:textId="77777777" w:rsidR="008335A6" w:rsidRPr="00F74F76" w:rsidRDefault="008335A6" w:rsidP="008F713E">
            <w:pPr>
              <w:rPr>
                <w:sz w:val="16"/>
                <w:szCs w:val="16"/>
                <w:lang w:val="en-IN" w:eastAsia="fi-FI"/>
              </w:rPr>
            </w:pPr>
            <w:r w:rsidRPr="00F74F76">
              <w:rPr>
                <w:sz w:val="16"/>
                <w:szCs w:val="16"/>
                <w:lang w:val="en-IN" w:eastAsia="fi-FI"/>
              </w:rPr>
              <w:t>Single layer coded bitstream in VVC track with sample entry 'vvc1' (11.3.1)</w:t>
            </w:r>
          </w:p>
        </w:tc>
      </w:tr>
      <w:tr w:rsidR="008335A6" w:rsidRPr="002E3FDC" w14:paraId="585A47F3" w14:textId="77777777" w:rsidTr="008F713E">
        <w:trPr>
          <w:trHeight w:val="3210"/>
        </w:trPr>
        <w:tc>
          <w:tcPr>
            <w:tcW w:w="282" w:type="dxa"/>
            <w:tcBorders>
              <w:top w:val="nil"/>
              <w:left w:val="single" w:sz="4" w:space="0" w:color="auto"/>
              <w:bottom w:val="single" w:sz="4" w:space="0" w:color="auto"/>
              <w:right w:val="single" w:sz="4" w:space="0" w:color="auto"/>
            </w:tcBorders>
            <w:shd w:val="clear" w:color="auto" w:fill="auto"/>
            <w:vAlign w:val="bottom"/>
            <w:hideMark/>
          </w:tcPr>
          <w:p w14:paraId="50C65315" w14:textId="77777777" w:rsidR="008335A6" w:rsidRPr="00F74F76" w:rsidRDefault="008335A6" w:rsidP="008F713E">
            <w:pPr>
              <w:jc w:val="center"/>
              <w:rPr>
                <w:sz w:val="16"/>
                <w:szCs w:val="16"/>
                <w:lang w:val="fi-FI" w:eastAsia="fi-FI"/>
              </w:rPr>
            </w:pPr>
            <w:r w:rsidRPr="00F74F76">
              <w:rPr>
                <w:sz w:val="16"/>
                <w:szCs w:val="16"/>
                <w:lang w:val="fi-FI" w:eastAsia="fi-FI"/>
              </w:rPr>
              <w:t>2</w:t>
            </w:r>
          </w:p>
        </w:tc>
        <w:tc>
          <w:tcPr>
            <w:tcW w:w="1981" w:type="dxa"/>
            <w:tcBorders>
              <w:top w:val="nil"/>
              <w:left w:val="nil"/>
              <w:bottom w:val="single" w:sz="4" w:space="0" w:color="auto"/>
              <w:right w:val="single" w:sz="4" w:space="0" w:color="auto"/>
            </w:tcBorders>
            <w:shd w:val="clear" w:color="auto" w:fill="auto"/>
            <w:vAlign w:val="bottom"/>
            <w:hideMark/>
          </w:tcPr>
          <w:p w14:paraId="636E292A" w14:textId="77777777" w:rsidR="008335A6" w:rsidRPr="00F74F76" w:rsidRDefault="008335A6" w:rsidP="008F713E">
            <w:pPr>
              <w:rPr>
                <w:sz w:val="16"/>
                <w:szCs w:val="16"/>
                <w:lang w:val="fi-FI" w:eastAsia="fi-FI"/>
              </w:rPr>
            </w:pPr>
            <w:r w:rsidRPr="00F74F76">
              <w:rPr>
                <w:sz w:val="16"/>
                <w:szCs w:val="16"/>
                <w:lang w:val="fi-FI" w:eastAsia="fi-FI"/>
              </w:rPr>
              <w:t>vvc_subpicture_tracks.mp4</w:t>
            </w:r>
          </w:p>
        </w:tc>
        <w:tc>
          <w:tcPr>
            <w:tcW w:w="1560" w:type="dxa"/>
            <w:tcBorders>
              <w:top w:val="nil"/>
              <w:left w:val="nil"/>
              <w:bottom w:val="single" w:sz="4" w:space="0" w:color="auto"/>
              <w:right w:val="single" w:sz="4" w:space="0" w:color="auto"/>
            </w:tcBorders>
            <w:shd w:val="clear" w:color="auto" w:fill="auto"/>
            <w:vAlign w:val="bottom"/>
            <w:hideMark/>
          </w:tcPr>
          <w:p w14:paraId="142E169D" w14:textId="77777777" w:rsidR="008335A6" w:rsidRPr="00F74F76" w:rsidRDefault="008335A6" w:rsidP="008F713E">
            <w:pPr>
              <w:rPr>
                <w:sz w:val="16"/>
                <w:szCs w:val="16"/>
                <w:lang w:val="fi-FI" w:eastAsia="fi-FI"/>
              </w:rPr>
            </w:pPr>
            <w:proofErr w:type="spellStart"/>
            <w:r w:rsidRPr="00F74F76">
              <w:rPr>
                <w:sz w:val="16"/>
                <w:szCs w:val="16"/>
                <w:lang w:val="fi-FI" w:eastAsia="fi-FI"/>
              </w:rPr>
              <w:t>Balboa</w:t>
            </w:r>
            <w:proofErr w:type="spellEnd"/>
            <w:r w:rsidRPr="00F74F76">
              <w:rPr>
                <w:sz w:val="16"/>
                <w:szCs w:val="16"/>
                <w:lang w:val="fi-FI" w:eastAsia="fi-FI"/>
              </w:rPr>
              <w:t xml:space="preserve"> 360 </w:t>
            </w:r>
            <w:proofErr w:type="spellStart"/>
            <w:r w:rsidRPr="00F74F76">
              <w:rPr>
                <w:sz w:val="16"/>
                <w:szCs w:val="16"/>
                <w:lang w:val="fi-FI" w:eastAsia="fi-FI"/>
              </w:rPr>
              <w:t>sequence</w:t>
            </w:r>
            <w:proofErr w:type="spellEnd"/>
          </w:p>
        </w:tc>
        <w:tc>
          <w:tcPr>
            <w:tcW w:w="1417" w:type="dxa"/>
            <w:tcBorders>
              <w:top w:val="nil"/>
              <w:left w:val="nil"/>
              <w:bottom w:val="single" w:sz="4" w:space="0" w:color="auto"/>
              <w:right w:val="single" w:sz="4" w:space="0" w:color="auto"/>
            </w:tcBorders>
            <w:shd w:val="clear" w:color="auto" w:fill="auto"/>
            <w:vAlign w:val="bottom"/>
            <w:hideMark/>
          </w:tcPr>
          <w:p w14:paraId="47263D28" w14:textId="77777777" w:rsidR="008335A6" w:rsidRPr="00F74F76" w:rsidRDefault="008335A6" w:rsidP="008F713E">
            <w:pPr>
              <w:rPr>
                <w:sz w:val="16"/>
                <w:szCs w:val="16"/>
                <w:lang w:val="en-IN" w:eastAsia="fi-FI"/>
              </w:rPr>
            </w:pPr>
            <w:r w:rsidRPr="00F74F76">
              <w:rPr>
                <w:sz w:val="16"/>
                <w:szCs w:val="16"/>
                <w:lang w:val="en-IN" w:eastAsia="fi-FI"/>
              </w:rPr>
              <w:t>Balboa sequence 4 subpictures with QP 28 and 4 subpictures with QP 32 768x768_60Hz_8b_420</w:t>
            </w:r>
          </w:p>
        </w:tc>
        <w:tc>
          <w:tcPr>
            <w:tcW w:w="3770" w:type="dxa"/>
            <w:tcBorders>
              <w:top w:val="nil"/>
              <w:left w:val="nil"/>
              <w:bottom w:val="single" w:sz="4" w:space="0" w:color="auto"/>
              <w:right w:val="single" w:sz="4" w:space="0" w:color="auto"/>
            </w:tcBorders>
            <w:shd w:val="clear" w:color="auto" w:fill="auto"/>
            <w:vAlign w:val="bottom"/>
            <w:hideMark/>
          </w:tcPr>
          <w:p w14:paraId="2105033F" w14:textId="77777777" w:rsidR="008335A6" w:rsidRPr="00F74F76" w:rsidRDefault="008335A6" w:rsidP="008F713E">
            <w:pPr>
              <w:rPr>
                <w:sz w:val="16"/>
                <w:szCs w:val="16"/>
                <w:lang w:val="en-IN" w:eastAsia="fi-FI"/>
              </w:rPr>
            </w:pPr>
            <w:r w:rsidRPr="00F74F76">
              <w:rPr>
                <w:sz w:val="16"/>
                <w:szCs w:val="16"/>
                <w:lang w:val="en-IN" w:eastAsia="fi-FI"/>
              </w:rPr>
              <w:t xml:space="preserve">Single layer coded bitstream with subpictures. One VVC base track with sample entry 'vvc1' (11.3.1), </w:t>
            </w:r>
            <w:r w:rsidRPr="00F74F76">
              <w:rPr>
                <w:sz w:val="16"/>
                <w:szCs w:val="16"/>
                <w:lang w:val="en-IN" w:eastAsia="fi-FI"/>
              </w:rPr>
              <w:br/>
              <w:t>four subpictures coded with two different QPs in 8 VVC subpicture tracks with sample entry 'vvs1' (11.3.2),</w:t>
            </w:r>
            <w:r w:rsidRPr="00F74F76">
              <w:rPr>
                <w:sz w:val="16"/>
                <w:szCs w:val="16"/>
                <w:lang w:val="en-IN" w:eastAsia="fi-FI"/>
              </w:rPr>
              <w:br/>
              <w:t>VVC merge base track has '</w:t>
            </w:r>
            <w:proofErr w:type="spellStart"/>
            <w:r w:rsidRPr="00F74F76">
              <w:rPr>
                <w:sz w:val="16"/>
                <w:szCs w:val="16"/>
                <w:lang w:val="en-IN" w:eastAsia="fi-FI"/>
              </w:rPr>
              <w:t>subp</w:t>
            </w:r>
            <w:proofErr w:type="spellEnd"/>
            <w:r w:rsidRPr="00F74F76">
              <w:rPr>
                <w:sz w:val="16"/>
                <w:szCs w:val="16"/>
                <w:lang w:val="en-IN" w:eastAsia="fi-FI"/>
              </w:rPr>
              <w:t>' track reference to VVC subpicture tracks (11.1.5) (11.3.1) (11.6.4),</w:t>
            </w:r>
            <w:r w:rsidRPr="00F74F76">
              <w:rPr>
                <w:sz w:val="16"/>
                <w:szCs w:val="16"/>
                <w:lang w:val="en-IN" w:eastAsia="fi-FI"/>
              </w:rPr>
              <w:br/>
              <w:t>VVC subpicture tracks are grouped by '</w:t>
            </w:r>
            <w:proofErr w:type="spellStart"/>
            <w:r w:rsidRPr="00F74F76">
              <w:rPr>
                <w:sz w:val="16"/>
                <w:szCs w:val="16"/>
                <w:lang w:val="en-IN" w:eastAsia="fi-FI"/>
              </w:rPr>
              <w:t>alte</w:t>
            </w:r>
            <w:proofErr w:type="spellEnd"/>
            <w:r w:rsidRPr="00F74F76">
              <w:rPr>
                <w:sz w:val="16"/>
                <w:szCs w:val="16"/>
                <w:lang w:val="en-IN" w:eastAsia="fi-FI"/>
              </w:rPr>
              <w:t>' track grouping (11.1.5)(11.6.4),</w:t>
            </w:r>
            <w:r w:rsidRPr="00F74F76">
              <w:rPr>
                <w:sz w:val="16"/>
                <w:szCs w:val="16"/>
                <w:lang w:val="en-IN" w:eastAsia="fi-FI"/>
              </w:rPr>
              <w:br/>
              <w:t>subpicture order sample grouping '</w:t>
            </w:r>
            <w:proofErr w:type="spellStart"/>
            <w:r w:rsidRPr="00F74F76">
              <w:rPr>
                <w:sz w:val="16"/>
                <w:szCs w:val="16"/>
                <w:lang w:val="en-IN" w:eastAsia="fi-FI"/>
              </w:rPr>
              <w:t>spor</w:t>
            </w:r>
            <w:proofErr w:type="spellEnd"/>
            <w:r w:rsidRPr="00F74F76">
              <w:rPr>
                <w:sz w:val="16"/>
                <w:szCs w:val="16"/>
                <w:lang w:val="en-IN" w:eastAsia="fi-FI"/>
              </w:rPr>
              <w:t xml:space="preserve">' with </w:t>
            </w:r>
            <w:proofErr w:type="spellStart"/>
            <w:r w:rsidRPr="00F74F76">
              <w:rPr>
                <w:sz w:val="16"/>
                <w:szCs w:val="16"/>
                <w:lang w:val="en-IN" w:eastAsia="fi-FI"/>
              </w:rPr>
              <w:t>num_subpic_ref_idx</w:t>
            </w:r>
            <w:proofErr w:type="spellEnd"/>
            <w:r w:rsidRPr="00F74F76">
              <w:rPr>
                <w:sz w:val="16"/>
                <w:szCs w:val="16"/>
                <w:lang w:val="en-IN" w:eastAsia="fi-FI"/>
              </w:rPr>
              <w:t xml:space="preserve"> equal to 0 (same order) (11.4.16),</w:t>
            </w:r>
            <w:r w:rsidRPr="00F74F76">
              <w:rPr>
                <w:sz w:val="16"/>
                <w:szCs w:val="16"/>
                <w:lang w:val="en-IN" w:eastAsia="fi-FI"/>
              </w:rPr>
              <w:br/>
            </w:r>
            <w:r w:rsidRPr="00F74F76">
              <w:rPr>
                <w:color w:val="000000"/>
                <w:sz w:val="16"/>
                <w:szCs w:val="16"/>
                <w:lang w:val="en-IN" w:eastAsia="fi-FI"/>
              </w:rPr>
              <w:t>Subpicture layout map entry '</w:t>
            </w:r>
            <w:proofErr w:type="spellStart"/>
            <w:r w:rsidRPr="00F74F76">
              <w:rPr>
                <w:color w:val="000000"/>
                <w:sz w:val="16"/>
                <w:szCs w:val="16"/>
                <w:lang w:val="en-IN" w:eastAsia="fi-FI"/>
              </w:rPr>
              <w:t>sulm</w:t>
            </w:r>
            <w:proofErr w:type="spellEnd"/>
            <w:r w:rsidRPr="00F74F76">
              <w:rPr>
                <w:color w:val="000000"/>
                <w:sz w:val="16"/>
                <w:szCs w:val="16"/>
                <w:lang w:val="en-IN" w:eastAsia="fi-FI"/>
              </w:rPr>
              <w:t>' (11.4.17)</w:t>
            </w:r>
          </w:p>
        </w:tc>
      </w:tr>
      <w:tr w:rsidR="008335A6" w:rsidRPr="002E3FDC" w14:paraId="55CD9547" w14:textId="77777777" w:rsidTr="008F713E">
        <w:trPr>
          <w:trHeight w:val="2410"/>
        </w:trPr>
        <w:tc>
          <w:tcPr>
            <w:tcW w:w="282" w:type="dxa"/>
            <w:tcBorders>
              <w:top w:val="nil"/>
              <w:left w:val="single" w:sz="4" w:space="0" w:color="auto"/>
              <w:bottom w:val="single" w:sz="4" w:space="0" w:color="auto"/>
              <w:right w:val="single" w:sz="4" w:space="0" w:color="auto"/>
            </w:tcBorders>
            <w:shd w:val="clear" w:color="auto" w:fill="auto"/>
            <w:vAlign w:val="bottom"/>
            <w:hideMark/>
          </w:tcPr>
          <w:p w14:paraId="1A871ABC" w14:textId="77777777" w:rsidR="008335A6" w:rsidRPr="00F74F76" w:rsidRDefault="008335A6" w:rsidP="008F713E">
            <w:pPr>
              <w:jc w:val="center"/>
              <w:rPr>
                <w:sz w:val="16"/>
                <w:szCs w:val="16"/>
                <w:lang w:val="fi-FI" w:eastAsia="fi-FI"/>
              </w:rPr>
            </w:pPr>
            <w:r w:rsidRPr="00F74F76">
              <w:rPr>
                <w:sz w:val="16"/>
                <w:szCs w:val="16"/>
                <w:lang w:val="fi-FI" w:eastAsia="fi-FI"/>
              </w:rPr>
              <w:t>3</w:t>
            </w:r>
          </w:p>
        </w:tc>
        <w:tc>
          <w:tcPr>
            <w:tcW w:w="1981" w:type="dxa"/>
            <w:tcBorders>
              <w:top w:val="nil"/>
              <w:left w:val="nil"/>
              <w:bottom w:val="single" w:sz="4" w:space="0" w:color="auto"/>
              <w:right w:val="single" w:sz="4" w:space="0" w:color="auto"/>
            </w:tcBorders>
            <w:shd w:val="clear" w:color="auto" w:fill="auto"/>
            <w:vAlign w:val="bottom"/>
            <w:hideMark/>
          </w:tcPr>
          <w:p w14:paraId="4C194F86" w14:textId="77777777" w:rsidR="008335A6" w:rsidRPr="00F74F76" w:rsidRDefault="008335A6" w:rsidP="008F713E">
            <w:pPr>
              <w:rPr>
                <w:sz w:val="16"/>
                <w:szCs w:val="16"/>
                <w:lang w:val="en-IN" w:eastAsia="fi-FI"/>
              </w:rPr>
            </w:pPr>
            <w:r w:rsidRPr="00F74F76">
              <w:rPr>
                <w:sz w:val="16"/>
                <w:szCs w:val="16"/>
                <w:lang w:val="en-IN" w:eastAsia="fi-FI"/>
              </w:rPr>
              <w:t>vvc_subpicture_tracks_spor_ordered.mp4</w:t>
            </w:r>
          </w:p>
        </w:tc>
        <w:tc>
          <w:tcPr>
            <w:tcW w:w="1560" w:type="dxa"/>
            <w:tcBorders>
              <w:top w:val="nil"/>
              <w:left w:val="nil"/>
              <w:bottom w:val="single" w:sz="4" w:space="0" w:color="auto"/>
              <w:right w:val="single" w:sz="4" w:space="0" w:color="auto"/>
            </w:tcBorders>
            <w:shd w:val="clear" w:color="auto" w:fill="auto"/>
            <w:vAlign w:val="bottom"/>
            <w:hideMark/>
          </w:tcPr>
          <w:p w14:paraId="020CAE7C" w14:textId="77777777" w:rsidR="008335A6" w:rsidRPr="00F74F76" w:rsidRDefault="008335A6" w:rsidP="008F713E">
            <w:pPr>
              <w:rPr>
                <w:sz w:val="16"/>
                <w:szCs w:val="16"/>
                <w:lang w:val="fi-FI" w:eastAsia="fi-FI"/>
              </w:rPr>
            </w:pPr>
            <w:proofErr w:type="spellStart"/>
            <w:r w:rsidRPr="00F74F76">
              <w:rPr>
                <w:sz w:val="16"/>
                <w:szCs w:val="16"/>
                <w:lang w:val="fi-FI" w:eastAsia="fi-FI"/>
              </w:rPr>
              <w:t>Balboa</w:t>
            </w:r>
            <w:proofErr w:type="spellEnd"/>
            <w:r w:rsidRPr="00F74F76">
              <w:rPr>
                <w:sz w:val="16"/>
                <w:szCs w:val="16"/>
                <w:lang w:val="fi-FI" w:eastAsia="fi-FI"/>
              </w:rPr>
              <w:t xml:space="preserve"> 360 </w:t>
            </w:r>
            <w:proofErr w:type="spellStart"/>
            <w:r w:rsidRPr="00F74F76">
              <w:rPr>
                <w:sz w:val="16"/>
                <w:szCs w:val="16"/>
                <w:lang w:val="fi-FI" w:eastAsia="fi-FI"/>
              </w:rPr>
              <w:t>sequence</w:t>
            </w:r>
            <w:proofErr w:type="spellEnd"/>
          </w:p>
        </w:tc>
        <w:tc>
          <w:tcPr>
            <w:tcW w:w="1417" w:type="dxa"/>
            <w:tcBorders>
              <w:top w:val="nil"/>
              <w:left w:val="nil"/>
              <w:bottom w:val="single" w:sz="4" w:space="0" w:color="auto"/>
              <w:right w:val="single" w:sz="4" w:space="0" w:color="auto"/>
            </w:tcBorders>
            <w:shd w:val="clear" w:color="auto" w:fill="auto"/>
            <w:vAlign w:val="bottom"/>
            <w:hideMark/>
          </w:tcPr>
          <w:p w14:paraId="3B8E869E" w14:textId="77777777" w:rsidR="008335A6" w:rsidRPr="00F74F76" w:rsidRDefault="008335A6" w:rsidP="008F713E">
            <w:pPr>
              <w:rPr>
                <w:sz w:val="16"/>
                <w:szCs w:val="16"/>
                <w:lang w:val="en-IN" w:eastAsia="fi-FI"/>
              </w:rPr>
            </w:pPr>
            <w:r w:rsidRPr="00F74F76">
              <w:rPr>
                <w:sz w:val="16"/>
                <w:szCs w:val="16"/>
                <w:lang w:val="en-IN" w:eastAsia="fi-FI"/>
              </w:rPr>
              <w:t>Balboa sequence 4 subpictures with QP 32 768x768_60Hz_8b_420</w:t>
            </w:r>
          </w:p>
        </w:tc>
        <w:tc>
          <w:tcPr>
            <w:tcW w:w="3770" w:type="dxa"/>
            <w:tcBorders>
              <w:top w:val="nil"/>
              <w:left w:val="nil"/>
              <w:bottom w:val="single" w:sz="4" w:space="0" w:color="auto"/>
              <w:right w:val="single" w:sz="4" w:space="0" w:color="auto"/>
            </w:tcBorders>
            <w:shd w:val="clear" w:color="auto" w:fill="auto"/>
            <w:vAlign w:val="bottom"/>
            <w:hideMark/>
          </w:tcPr>
          <w:p w14:paraId="65CF1E62" w14:textId="77777777" w:rsidR="008335A6" w:rsidRPr="00F74F76" w:rsidRDefault="008335A6" w:rsidP="008F713E">
            <w:pPr>
              <w:rPr>
                <w:sz w:val="16"/>
                <w:szCs w:val="16"/>
                <w:lang w:val="en-IN" w:eastAsia="fi-FI"/>
              </w:rPr>
            </w:pPr>
            <w:r w:rsidRPr="00F74F76">
              <w:rPr>
                <w:sz w:val="16"/>
                <w:szCs w:val="16"/>
                <w:lang w:val="en-IN" w:eastAsia="fi-FI"/>
              </w:rPr>
              <w:t xml:space="preserve">Single layer coded bitstream with subpictures. One VVC base track with sample entry 'vvc1' (11.3.1), </w:t>
            </w:r>
            <w:r w:rsidRPr="00F74F76">
              <w:rPr>
                <w:sz w:val="16"/>
                <w:szCs w:val="16"/>
                <w:lang w:val="en-IN" w:eastAsia="fi-FI"/>
              </w:rPr>
              <w:br/>
              <w:t>four subpictures coded in 4 VVC subpicture tracks with sample entry 'vvs1' (11.3.2),</w:t>
            </w:r>
            <w:r w:rsidRPr="00F74F76">
              <w:rPr>
                <w:sz w:val="16"/>
                <w:szCs w:val="16"/>
                <w:lang w:val="en-IN" w:eastAsia="fi-FI"/>
              </w:rPr>
              <w:br/>
              <w:t>VVC merge base track has '</w:t>
            </w:r>
            <w:proofErr w:type="spellStart"/>
            <w:r w:rsidRPr="00F74F76">
              <w:rPr>
                <w:sz w:val="16"/>
                <w:szCs w:val="16"/>
                <w:lang w:val="en-IN" w:eastAsia="fi-FI"/>
              </w:rPr>
              <w:t>subp</w:t>
            </w:r>
            <w:proofErr w:type="spellEnd"/>
            <w:r w:rsidRPr="00F74F76">
              <w:rPr>
                <w:sz w:val="16"/>
                <w:szCs w:val="16"/>
                <w:lang w:val="en-IN" w:eastAsia="fi-FI"/>
              </w:rPr>
              <w:t>' track reference to VVC subpicture tracks (11.1.5) (11.3.1) (11.6.4),</w:t>
            </w:r>
            <w:r w:rsidRPr="00F74F76">
              <w:rPr>
                <w:sz w:val="16"/>
                <w:szCs w:val="16"/>
                <w:lang w:val="en-IN" w:eastAsia="fi-FI"/>
              </w:rPr>
              <w:br/>
              <w:t>subpicture order sample grouping '</w:t>
            </w:r>
            <w:proofErr w:type="spellStart"/>
            <w:r w:rsidRPr="00F74F76">
              <w:rPr>
                <w:sz w:val="16"/>
                <w:szCs w:val="16"/>
                <w:lang w:val="en-IN" w:eastAsia="fi-FI"/>
              </w:rPr>
              <w:t>spor</w:t>
            </w:r>
            <w:proofErr w:type="spellEnd"/>
            <w:r w:rsidRPr="00F74F76">
              <w:rPr>
                <w:sz w:val="16"/>
                <w:szCs w:val="16"/>
                <w:lang w:val="en-IN" w:eastAsia="fi-FI"/>
              </w:rPr>
              <w:t xml:space="preserve">' with </w:t>
            </w:r>
            <w:proofErr w:type="spellStart"/>
            <w:r w:rsidRPr="00F74F76">
              <w:rPr>
                <w:sz w:val="16"/>
                <w:szCs w:val="16"/>
                <w:lang w:val="en-IN" w:eastAsia="fi-FI"/>
              </w:rPr>
              <w:t>num_subpic_ref_idx</w:t>
            </w:r>
            <w:proofErr w:type="spellEnd"/>
            <w:r w:rsidRPr="00F74F76">
              <w:rPr>
                <w:sz w:val="16"/>
                <w:szCs w:val="16"/>
                <w:lang w:val="en-IN" w:eastAsia="fi-FI"/>
              </w:rPr>
              <w:t xml:space="preserve"> greater than 0 (different order) (11.4.16),</w:t>
            </w:r>
          </w:p>
        </w:tc>
      </w:tr>
      <w:tr w:rsidR="008335A6" w:rsidRPr="002E3FDC" w14:paraId="3512C848" w14:textId="77777777" w:rsidTr="008F713E">
        <w:trPr>
          <w:trHeight w:val="3010"/>
        </w:trPr>
        <w:tc>
          <w:tcPr>
            <w:tcW w:w="282" w:type="dxa"/>
            <w:tcBorders>
              <w:top w:val="nil"/>
              <w:left w:val="single" w:sz="4" w:space="0" w:color="auto"/>
              <w:bottom w:val="single" w:sz="4" w:space="0" w:color="auto"/>
              <w:right w:val="single" w:sz="4" w:space="0" w:color="auto"/>
            </w:tcBorders>
            <w:shd w:val="clear" w:color="auto" w:fill="auto"/>
            <w:vAlign w:val="bottom"/>
            <w:hideMark/>
          </w:tcPr>
          <w:p w14:paraId="4AE4B26A" w14:textId="77777777" w:rsidR="008335A6" w:rsidRPr="00F74F76" w:rsidRDefault="008335A6" w:rsidP="008F713E">
            <w:pPr>
              <w:jc w:val="center"/>
              <w:rPr>
                <w:sz w:val="16"/>
                <w:szCs w:val="16"/>
                <w:lang w:val="fi-FI" w:eastAsia="fi-FI"/>
              </w:rPr>
            </w:pPr>
            <w:r w:rsidRPr="00F74F76">
              <w:rPr>
                <w:sz w:val="16"/>
                <w:szCs w:val="16"/>
                <w:lang w:val="fi-FI" w:eastAsia="fi-FI"/>
              </w:rPr>
              <w:t>4</w:t>
            </w:r>
          </w:p>
        </w:tc>
        <w:tc>
          <w:tcPr>
            <w:tcW w:w="1981" w:type="dxa"/>
            <w:tcBorders>
              <w:top w:val="nil"/>
              <w:left w:val="nil"/>
              <w:bottom w:val="single" w:sz="4" w:space="0" w:color="auto"/>
              <w:right w:val="single" w:sz="4" w:space="0" w:color="auto"/>
            </w:tcBorders>
            <w:shd w:val="clear" w:color="auto" w:fill="auto"/>
            <w:vAlign w:val="bottom"/>
            <w:hideMark/>
          </w:tcPr>
          <w:p w14:paraId="429D5C62" w14:textId="77777777" w:rsidR="008335A6" w:rsidRPr="00F74F76" w:rsidRDefault="008335A6" w:rsidP="008F713E">
            <w:pPr>
              <w:rPr>
                <w:sz w:val="16"/>
                <w:szCs w:val="16"/>
                <w:lang w:val="en-IN" w:eastAsia="fi-FI"/>
              </w:rPr>
            </w:pPr>
            <w:r w:rsidRPr="00F74F76">
              <w:rPr>
                <w:sz w:val="16"/>
                <w:szCs w:val="16"/>
                <w:lang w:val="en-IN" w:eastAsia="fi-FI"/>
              </w:rPr>
              <w:t>vvc_substitute_subpicture_single_sample_track.mp4</w:t>
            </w:r>
          </w:p>
        </w:tc>
        <w:tc>
          <w:tcPr>
            <w:tcW w:w="1560" w:type="dxa"/>
            <w:tcBorders>
              <w:top w:val="nil"/>
              <w:left w:val="nil"/>
              <w:bottom w:val="single" w:sz="4" w:space="0" w:color="auto"/>
              <w:right w:val="single" w:sz="4" w:space="0" w:color="auto"/>
            </w:tcBorders>
            <w:shd w:val="clear" w:color="auto" w:fill="auto"/>
            <w:vAlign w:val="bottom"/>
            <w:hideMark/>
          </w:tcPr>
          <w:p w14:paraId="29EDE735" w14:textId="77777777" w:rsidR="008335A6" w:rsidRPr="00F74F76" w:rsidRDefault="008335A6" w:rsidP="008F713E">
            <w:pPr>
              <w:rPr>
                <w:sz w:val="16"/>
                <w:szCs w:val="16"/>
                <w:lang w:val="en-IN" w:eastAsia="fi-FI"/>
              </w:rPr>
            </w:pPr>
            <w:r w:rsidRPr="00F74F76">
              <w:rPr>
                <w:sz w:val="16"/>
                <w:szCs w:val="16"/>
                <w:lang w:val="en-IN" w:eastAsia="fi-FI"/>
              </w:rPr>
              <w:t> </w:t>
            </w:r>
          </w:p>
        </w:tc>
        <w:tc>
          <w:tcPr>
            <w:tcW w:w="1417" w:type="dxa"/>
            <w:tcBorders>
              <w:top w:val="nil"/>
              <w:left w:val="nil"/>
              <w:bottom w:val="single" w:sz="4" w:space="0" w:color="auto"/>
              <w:right w:val="single" w:sz="4" w:space="0" w:color="auto"/>
            </w:tcBorders>
            <w:shd w:val="clear" w:color="auto" w:fill="auto"/>
            <w:vAlign w:val="bottom"/>
            <w:hideMark/>
          </w:tcPr>
          <w:p w14:paraId="26CB9A4C" w14:textId="77777777" w:rsidR="008335A6" w:rsidRPr="00F74F76" w:rsidRDefault="008335A6" w:rsidP="008F713E">
            <w:pPr>
              <w:rPr>
                <w:sz w:val="16"/>
                <w:szCs w:val="16"/>
                <w:lang w:val="en-IN" w:eastAsia="fi-FI"/>
              </w:rPr>
            </w:pPr>
            <w:r w:rsidRPr="00F74F76">
              <w:rPr>
                <w:sz w:val="16"/>
                <w:szCs w:val="16"/>
                <w:lang w:val="en-IN" w:eastAsia="fi-FI"/>
              </w:rPr>
              <w:t>Balboa sequence 4 subpictures with QP 28 768x768_60Hz_8b_420</w:t>
            </w:r>
          </w:p>
        </w:tc>
        <w:tc>
          <w:tcPr>
            <w:tcW w:w="3770" w:type="dxa"/>
            <w:tcBorders>
              <w:top w:val="nil"/>
              <w:left w:val="nil"/>
              <w:bottom w:val="single" w:sz="4" w:space="0" w:color="auto"/>
              <w:right w:val="single" w:sz="4" w:space="0" w:color="auto"/>
            </w:tcBorders>
            <w:shd w:val="clear" w:color="auto" w:fill="auto"/>
            <w:vAlign w:val="bottom"/>
            <w:hideMark/>
          </w:tcPr>
          <w:p w14:paraId="6BEB185E" w14:textId="77777777" w:rsidR="008335A6" w:rsidRPr="00F74F76" w:rsidRDefault="008335A6" w:rsidP="008F713E">
            <w:pPr>
              <w:rPr>
                <w:sz w:val="16"/>
                <w:szCs w:val="16"/>
                <w:lang w:val="en-IN" w:eastAsia="fi-FI"/>
              </w:rPr>
            </w:pPr>
            <w:r w:rsidRPr="00F74F76">
              <w:rPr>
                <w:sz w:val="16"/>
                <w:szCs w:val="16"/>
                <w:lang w:val="en-IN" w:eastAsia="fi-FI"/>
              </w:rPr>
              <w:t xml:space="preserve">Single layer coded bitstream with subpictures. One VVC base track with sample entry 'vvc1' (11.3.1), </w:t>
            </w:r>
            <w:r w:rsidRPr="00F74F76">
              <w:rPr>
                <w:sz w:val="16"/>
                <w:szCs w:val="16"/>
                <w:lang w:val="en-IN" w:eastAsia="fi-FI"/>
              </w:rPr>
              <w:br/>
              <w:t xml:space="preserve">four subpictures coded in 4 VVC subpicture tracks with sample entry 'vvs1' (11.3.2), 4 substitute subpicture track with sample entry 'vvs1' (only one sample in the track) (11.3.2) (In </w:t>
            </w:r>
            <w:proofErr w:type="spellStart"/>
            <w:r w:rsidRPr="00F74F76">
              <w:rPr>
                <w:sz w:val="16"/>
                <w:szCs w:val="16"/>
                <w:lang w:val="en-IN" w:eastAsia="fi-FI"/>
              </w:rPr>
              <w:t>VvcNALUConfigBox</w:t>
            </w:r>
            <w:proofErr w:type="spellEnd"/>
            <w:r w:rsidRPr="00F74F76">
              <w:rPr>
                <w:sz w:val="16"/>
                <w:szCs w:val="16"/>
                <w:lang w:val="en-IN" w:eastAsia="fi-FI"/>
              </w:rPr>
              <w:t xml:space="preserve"> flags&amp;1=1),</w:t>
            </w:r>
            <w:r w:rsidRPr="00F74F76">
              <w:rPr>
                <w:sz w:val="16"/>
                <w:szCs w:val="16"/>
                <w:lang w:val="en-IN" w:eastAsia="fi-FI"/>
              </w:rPr>
              <w:br/>
              <w:t>VVC merge base track has '</w:t>
            </w:r>
            <w:proofErr w:type="spellStart"/>
            <w:r w:rsidRPr="00F74F76">
              <w:rPr>
                <w:sz w:val="16"/>
                <w:szCs w:val="16"/>
                <w:lang w:val="en-IN" w:eastAsia="fi-FI"/>
              </w:rPr>
              <w:t>subp</w:t>
            </w:r>
            <w:proofErr w:type="spellEnd"/>
            <w:r w:rsidRPr="00F74F76">
              <w:rPr>
                <w:sz w:val="16"/>
                <w:szCs w:val="16"/>
                <w:lang w:val="en-IN" w:eastAsia="fi-FI"/>
              </w:rPr>
              <w:t>' track reference to VVC subpicture tracks (11.1.5) (11.3.1) (11.6.4),</w:t>
            </w:r>
            <w:r w:rsidRPr="00F74F76">
              <w:rPr>
                <w:sz w:val="16"/>
                <w:szCs w:val="16"/>
                <w:lang w:val="en-IN" w:eastAsia="fi-FI"/>
              </w:rPr>
              <w:br/>
              <w:t>subpicture order sample grouping '</w:t>
            </w:r>
            <w:proofErr w:type="spellStart"/>
            <w:r w:rsidRPr="00F74F76">
              <w:rPr>
                <w:sz w:val="16"/>
                <w:szCs w:val="16"/>
                <w:lang w:val="en-IN" w:eastAsia="fi-FI"/>
              </w:rPr>
              <w:t>spor</w:t>
            </w:r>
            <w:proofErr w:type="spellEnd"/>
            <w:r w:rsidRPr="00F74F76">
              <w:rPr>
                <w:sz w:val="16"/>
                <w:szCs w:val="16"/>
                <w:lang w:val="en-IN" w:eastAsia="fi-FI"/>
              </w:rPr>
              <w:t xml:space="preserve">' with </w:t>
            </w:r>
            <w:proofErr w:type="spellStart"/>
            <w:r w:rsidRPr="00F74F76">
              <w:rPr>
                <w:sz w:val="16"/>
                <w:szCs w:val="16"/>
                <w:lang w:val="en-IN" w:eastAsia="fi-FI"/>
              </w:rPr>
              <w:t>num_subpic_ref_idx</w:t>
            </w:r>
            <w:proofErr w:type="spellEnd"/>
            <w:r w:rsidRPr="00F74F76">
              <w:rPr>
                <w:sz w:val="16"/>
                <w:szCs w:val="16"/>
                <w:lang w:val="en-IN" w:eastAsia="fi-FI"/>
              </w:rPr>
              <w:t xml:space="preserve"> equal to 0 (same order) (11.4.16),</w:t>
            </w:r>
          </w:p>
        </w:tc>
      </w:tr>
      <w:tr w:rsidR="008335A6" w:rsidRPr="002E3FDC" w14:paraId="2E500856" w14:textId="77777777" w:rsidTr="008F713E">
        <w:trPr>
          <w:trHeight w:val="3010"/>
        </w:trPr>
        <w:tc>
          <w:tcPr>
            <w:tcW w:w="282" w:type="dxa"/>
            <w:tcBorders>
              <w:top w:val="nil"/>
              <w:left w:val="single" w:sz="4" w:space="0" w:color="auto"/>
              <w:bottom w:val="single" w:sz="4" w:space="0" w:color="auto"/>
              <w:right w:val="single" w:sz="4" w:space="0" w:color="auto"/>
            </w:tcBorders>
            <w:shd w:val="clear" w:color="auto" w:fill="auto"/>
            <w:vAlign w:val="bottom"/>
            <w:hideMark/>
          </w:tcPr>
          <w:p w14:paraId="2C9A4EFE" w14:textId="77777777" w:rsidR="008335A6" w:rsidRPr="00F74F76" w:rsidRDefault="008335A6" w:rsidP="008F713E">
            <w:pPr>
              <w:jc w:val="center"/>
              <w:rPr>
                <w:sz w:val="16"/>
                <w:szCs w:val="16"/>
                <w:lang w:val="fi-FI" w:eastAsia="fi-FI"/>
              </w:rPr>
            </w:pPr>
            <w:r w:rsidRPr="00F74F76">
              <w:rPr>
                <w:sz w:val="16"/>
                <w:szCs w:val="16"/>
                <w:lang w:val="fi-FI" w:eastAsia="fi-FI"/>
              </w:rPr>
              <w:lastRenderedPageBreak/>
              <w:t>5</w:t>
            </w:r>
          </w:p>
        </w:tc>
        <w:tc>
          <w:tcPr>
            <w:tcW w:w="1981" w:type="dxa"/>
            <w:tcBorders>
              <w:top w:val="nil"/>
              <w:left w:val="nil"/>
              <w:bottom w:val="single" w:sz="4" w:space="0" w:color="auto"/>
              <w:right w:val="single" w:sz="4" w:space="0" w:color="auto"/>
            </w:tcBorders>
            <w:shd w:val="clear" w:color="auto" w:fill="auto"/>
            <w:vAlign w:val="bottom"/>
            <w:hideMark/>
          </w:tcPr>
          <w:p w14:paraId="36D54223" w14:textId="77777777" w:rsidR="008335A6" w:rsidRPr="00F74F76" w:rsidRDefault="008335A6" w:rsidP="008F713E">
            <w:pPr>
              <w:rPr>
                <w:sz w:val="16"/>
                <w:szCs w:val="16"/>
                <w:lang w:val="en-IN" w:eastAsia="fi-FI"/>
              </w:rPr>
            </w:pPr>
            <w:r w:rsidRPr="00F74F76">
              <w:rPr>
                <w:sz w:val="16"/>
                <w:szCs w:val="16"/>
                <w:lang w:val="en-IN" w:eastAsia="fi-FI"/>
              </w:rPr>
              <w:t>vvc_substitute_subpictures_all_frames.mp4</w:t>
            </w:r>
          </w:p>
        </w:tc>
        <w:tc>
          <w:tcPr>
            <w:tcW w:w="1560" w:type="dxa"/>
            <w:tcBorders>
              <w:top w:val="nil"/>
              <w:left w:val="nil"/>
              <w:bottom w:val="single" w:sz="4" w:space="0" w:color="auto"/>
              <w:right w:val="single" w:sz="4" w:space="0" w:color="auto"/>
            </w:tcBorders>
            <w:shd w:val="clear" w:color="auto" w:fill="auto"/>
            <w:vAlign w:val="bottom"/>
            <w:hideMark/>
          </w:tcPr>
          <w:p w14:paraId="2E5706B7" w14:textId="77777777" w:rsidR="008335A6" w:rsidRPr="00F74F76" w:rsidRDefault="008335A6" w:rsidP="008F713E">
            <w:pPr>
              <w:rPr>
                <w:sz w:val="16"/>
                <w:szCs w:val="16"/>
                <w:lang w:val="en-IN" w:eastAsia="fi-FI"/>
              </w:rPr>
            </w:pPr>
            <w:r w:rsidRPr="00F74F76">
              <w:rPr>
                <w:sz w:val="16"/>
                <w:szCs w:val="16"/>
                <w:lang w:val="en-IN" w:eastAsia="fi-FI"/>
              </w:rPr>
              <w:t> </w:t>
            </w:r>
          </w:p>
        </w:tc>
        <w:tc>
          <w:tcPr>
            <w:tcW w:w="1417" w:type="dxa"/>
            <w:tcBorders>
              <w:top w:val="nil"/>
              <w:left w:val="nil"/>
              <w:bottom w:val="single" w:sz="4" w:space="0" w:color="auto"/>
              <w:right w:val="single" w:sz="4" w:space="0" w:color="auto"/>
            </w:tcBorders>
            <w:shd w:val="clear" w:color="auto" w:fill="auto"/>
            <w:vAlign w:val="bottom"/>
            <w:hideMark/>
          </w:tcPr>
          <w:p w14:paraId="5BA977B1" w14:textId="77777777" w:rsidR="008335A6" w:rsidRPr="00F74F76" w:rsidRDefault="008335A6" w:rsidP="008F713E">
            <w:pPr>
              <w:rPr>
                <w:sz w:val="16"/>
                <w:szCs w:val="16"/>
                <w:lang w:val="en-IN" w:eastAsia="fi-FI"/>
              </w:rPr>
            </w:pPr>
            <w:r w:rsidRPr="00F74F76">
              <w:rPr>
                <w:sz w:val="16"/>
                <w:szCs w:val="16"/>
                <w:lang w:val="en-IN" w:eastAsia="fi-FI"/>
              </w:rPr>
              <w:t>Balboa sequence 4 subpictures with QP 28 768x768_60Hz_8b_420</w:t>
            </w:r>
          </w:p>
        </w:tc>
        <w:tc>
          <w:tcPr>
            <w:tcW w:w="3770" w:type="dxa"/>
            <w:tcBorders>
              <w:top w:val="nil"/>
              <w:left w:val="nil"/>
              <w:bottom w:val="single" w:sz="4" w:space="0" w:color="auto"/>
              <w:right w:val="single" w:sz="4" w:space="0" w:color="auto"/>
            </w:tcBorders>
            <w:shd w:val="clear" w:color="auto" w:fill="auto"/>
            <w:vAlign w:val="bottom"/>
            <w:hideMark/>
          </w:tcPr>
          <w:p w14:paraId="0F6199A5" w14:textId="77777777" w:rsidR="008335A6" w:rsidRPr="00F74F76" w:rsidRDefault="008335A6" w:rsidP="008F713E">
            <w:pPr>
              <w:rPr>
                <w:sz w:val="16"/>
                <w:szCs w:val="16"/>
                <w:lang w:val="en-IN" w:eastAsia="fi-FI"/>
              </w:rPr>
            </w:pPr>
            <w:r w:rsidRPr="00F74F76">
              <w:rPr>
                <w:sz w:val="16"/>
                <w:szCs w:val="16"/>
                <w:lang w:val="en-IN" w:eastAsia="fi-FI"/>
              </w:rPr>
              <w:t xml:space="preserve">Single layer coded bitstream with subpictures. One VVC base track with sample entry 'vvc1' (11.3.1), </w:t>
            </w:r>
            <w:r w:rsidRPr="00F74F76">
              <w:rPr>
                <w:sz w:val="16"/>
                <w:szCs w:val="16"/>
                <w:lang w:val="en-IN" w:eastAsia="fi-FI"/>
              </w:rPr>
              <w:br/>
              <w:t xml:space="preserve">four subpictures coded in 4 VVC subpicture tracks with sample entry 'vvs1' (11.3.2), 4 substitute subpicture track with sample entry 'vvs1' (time aligned samples) (11.3.2) (In </w:t>
            </w:r>
            <w:proofErr w:type="spellStart"/>
            <w:r w:rsidRPr="00F74F76">
              <w:rPr>
                <w:sz w:val="16"/>
                <w:szCs w:val="16"/>
                <w:lang w:val="en-IN" w:eastAsia="fi-FI"/>
              </w:rPr>
              <w:t>VvcNALUConfigBox</w:t>
            </w:r>
            <w:proofErr w:type="spellEnd"/>
            <w:r w:rsidRPr="00F74F76">
              <w:rPr>
                <w:sz w:val="16"/>
                <w:szCs w:val="16"/>
                <w:lang w:val="en-IN" w:eastAsia="fi-FI"/>
              </w:rPr>
              <w:t xml:space="preserve"> flags&amp;1=1),</w:t>
            </w:r>
            <w:r w:rsidRPr="00F74F76">
              <w:rPr>
                <w:sz w:val="16"/>
                <w:szCs w:val="16"/>
                <w:lang w:val="en-IN" w:eastAsia="fi-FI"/>
              </w:rPr>
              <w:br/>
              <w:t>VVC base track has '</w:t>
            </w:r>
            <w:proofErr w:type="spellStart"/>
            <w:r w:rsidRPr="00F74F76">
              <w:rPr>
                <w:sz w:val="16"/>
                <w:szCs w:val="16"/>
                <w:lang w:val="en-IN" w:eastAsia="fi-FI"/>
              </w:rPr>
              <w:t>subp</w:t>
            </w:r>
            <w:proofErr w:type="spellEnd"/>
            <w:r w:rsidRPr="00F74F76">
              <w:rPr>
                <w:sz w:val="16"/>
                <w:szCs w:val="16"/>
                <w:lang w:val="en-IN" w:eastAsia="fi-FI"/>
              </w:rPr>
              <w:t>' track reference to VVC subpicture tracks (11.1.5) (11.3.1) (11.6.4),</w:t>
            </w:r>
            <w:r w:rsidRPr="00F74F76">
              <w:rPr>
                <w:sz w:val="16"/>
                <w:szCs w:val="16"/>
                <w:lang w:val="en-IN" w:eastAsia="fi-FI"/>
              </w:rPr>
              <w:br/>
              <w:t>subpicture order sample grouping '</w:t>
            </w:r>
            <w:proofErr w:type="spellStart"/>
            <w:r w:rsidRPr="00F74F76">
              <w:rPr>
                <w:sz w:val="16"/>
                <w:szCs w:val="16"/>
                <w:lang w:val="en-IN" w:eastAsia="fi-FI"/>
              </w:rPr>
              <w:t>spor</w:t>
            </w:r>
            <w:proofErr w:type="spellEnd"/>
            <w:r w:rsidRPr="00F74F76">
              <w:rPr>
                <w:sz w:val="16"/>
                <w:szCs w:val="16"/>
                <w:lang w:val="en-IN" w:eastAsia="fi-FI"/>
              </w:rPr>
              <w:t xml:space="preserve">' with </w:t>
            </w:r>
            <w:proofErr w:type="spellStart"/>
            <w:r w:rsidRPr="00F74F76">
              <w:rPr>
                <w:sz w:val="16"/>
                <w:szCs w:val="16"/>
                <w:lang w:val="en-IN" w:eastAsia="fi-FI"/>
              </w:rPr>
              <w:t>num_subpic_ref_idx</w:t>
            </w:r>
            <w:proofErr w:type="spellEnd"/>
            <w:r w:rsidRPr="00F74F76">
              <w:rPr>
                <w:sz w:val="16"/>
                <w:szCs w:val="16"/>
                <w:lang w:val="en-IN" w:eastAsia="fi-FI"/>
              </w:rPr>
              <w:t xml:space="preserve"> equal to 0 (same order) (11.4.16),</w:t>
            </w:r>
          </w:p>
        </w:tc>
      </w:tr>
      <w:tr w:rsidR="008335A6" w:rsidRPr="002E3FDC" w14:paraId="349880E6" w14:textId="77777777" w:rsidTr="008F713E">
        <w:trPr>
          <w:trHeight w:val="4010"/>
        </w:trPr>
        <w:tc>
          <w:tcPr>
            <w:tcW w:w="282" w:type="dxa"/>
            <w:tcBorders>
              <w:top w:val="nil"/>
              <w:left w:val="single" w:sz="4" w:space="0" w:color="auto"/>
              <w:bottom w:val="single" w:sz="4" w:space="0" w:color="auto"/>
              <w:right w:val="single" w:sz="4" w:space="0" w:color="auto"/>
            </w:tcBorders>
            <w:shd w:val="clear" w:color="auto" w:fill="auto"/>
            <w:vAlign w:val="bottom"/>
            <w:hideMark/>
          </w:tcPr>
          <w:p w14:paraId="4F5CAA53" w14:textId="77777777" w:rsidR="008335A6" w:rsidRPr="00F74F76" w:rsidRDefault="008335A6" w:rsidP="008F713E">
            <w:pPr>
              <w:jc w:val="center"/>
              <w:rPr>
                <w:sz w:val="16"/>
                <w:szCs w:val="16"/>
                <w:lang w:val="fi-FI" w:eastAsia="fi-FI"/>
              </w:rPr>
            </w:pPr>
            <w:r w:rsidRPr="00F74F76">
              <w:rPr>
                <w:sz w:val="16"/>
                <w:szCs w:val="16"/>
                <w:lang w:val="fi-FI" w:eastAsia="fi-FI"/>
              </w:rPr>
              <w:t>6</w:t>
            </w:r>
          </w:p>
        </w:tc>
        <w:tc>
          <w:tcPr>
            <w:tcW w:w="1981" w:type="dxa"/>
            <w:tcBorders>
              <w:top w:val="nil"/>
              <w:left w:val="nil"/>
              <w:bottom w:val="single" w:sz="4" w:space="0" w:color="auto"/>
              <w:right w:val="single" w:sz="4" w:space="0" w:color="auto"/>
            </w:tcBorders>
            <w:shd w:val="clear" w:color="auto" w:fill="auto"/>
            <w:vAlign w:val="bottom"/>
            <w:hideMark/>
          </w:tcPr>
          <w:p w14:paraId="30FF1F40" w14:textId="77777777" w:rsidR="008335A6" w:rsidRPr="00F74F76" w:rsidRDefault="008335A6" w:rsidP="008F713E">
            <w:pPr>
              <w:rPr>
                <w:sz w:val="16"/>
                <w:szCs w:val="16"/>
                <w:lang w:val="en-IN" w:eastAsia="fi-FI"/>
              </w:rPr>
            </w:pPr>
            <w:r w:rsidRPr="00F74F76">
              <w:rPr>
                <w:sz w:val="16"/>
                <w:szCs w:val="16"/>
                <w:lang w:val="en-IN" w:eastAsia="fi-FI"/>
              </w:rPr>
              <w:t>vvc_mixed_nal_subpicture_tracks.mp4</w:t>
            </w:r>
          </w:p>
        </w:tc>
        <w:tc>
          <w:tcPr>
            <w:tcW w:w="1560" w:type="dxa"/>
            <w:tcBorders>
              <w:top w:val="nil"/>
              <w:left w:val="nil"/>
              <w:bottom w:val="single" w:sz="4" w:space="0" w:color="auto"/>
              <w:right w:val="single" w:sz="4" w:space="0" w:color="auto"/>
            </w:tcBorders>
            <w:shd w:val="clear" w:color="auto" w:fill="auto"/>
            <w:vAlign w:val="bottom"/>
            <w:hideMark/>
          </w:tcPr>
          <w:p w14:paraId="465E9FB5" w14:textId="77777777" w:rsidR="008335A6" w:rsidRPr="00F74F76" w:rsidRDefault="008335A6" w:rsidP="008F713E">
            <w:pPr>
              <w:rPr>
                <w:sz w:val="16"/>
                <w:szCs w:val="16"/>
                <w:lang w:val="en-IN" w:eastAsia="fi-FI"/>
              </w:rPr>
            </w:pPr>
            <w:r w:rsidRPr="00F74F76">
              <w:rPr>
                <w:sz w:val="16"/>
                <w:szCs w:val="16"/>
                <w:lang w:val="en-IN" w:eastAsia="fi-FI"/>
              </w:rPr>
              <w:t> </w:t>
            </w:r>
          </w:p>
        </w:tc>
        <w:tc>
          <w:tcPr>
            <w:tcW w:w="1417" w:type="dxa"/>
            <w:tcBorders>
              <w:top w:val="nil"/>
              <w:left w:val="nil"/>
              <w:bottom w:val="single" w:sz="4" w:space="0" w:color="auto"/>
              <w:right w:val="single" w:sz="4" w:space="0" w:color="auto"/>
            </w:tcBorders>
            <w:shd w:val="clear" w:color="auto" w:fill="auto"/>
            <w:vAlign w:val="bottom"/>
            <w:hideMark/>
          </w:tcPr>
          <w:p w14:paraId="3721CB34" w14:textId="77777777" w:rsidR="008335A6" w:rsidRPr="00F74F76" w:rsidRDefault="008335A6" w:rsidP="008F713E">
            <w:pPr>
              <w:rPr>
                <w:sz w:val="16"/>
                <w:szCs w:val="16"/>
                <w:lang w:val="fi-FI" w:eastAsia="fi-FI"/>
              </w:rPr>
            </w:pPr>
            <w:r w:rsidRPr="00F74F76">
              <w:rPr>
                <w:sz w:val="16"/>
                <w:szCs w:val="16"/>
                <w:lang w:val="fi-FI" w:eastAsia="fi-FI"/>
              </w:rPr>
              <w:t>MNUT_B_Nokia_3.bit *</w:t>
            </w:r>
          </w:p>
        </w:tc>
        <w:tc>
          <w:tcPr>
            <w:tcW w:w="3770" w:type="dxa"/>
            <w:tcBorders>
              <w:top w:val="nil"/>
              <w:left w:val="nil"/>
              <w:bottom w:val="single" w:sz="4" w:space="0" w:color="auto"/>
              <w:right w:val="single" w:sz="4" w:space="0" w:color="auto"/>
            </w:tcBorders>
            <w:shd w:val="clear" w:color="auto" w:fill="auto"/>
            <w:vAlign w:val="bottom"/>
            <w:hideMark/>
          </w:tcPr>
          <w:p w14:paraId="267D6BAD" w14:textId="77777777" w:rsidR="008335A6" w:rsidRPr="00F74F76" w:rsidRDefault="008335A6" w:rsidP="008F713E">
            <w:pPr>
              <w:rPr>
                <w:sz w:val="16"/>
                <w:szCs w:val="16"/>
                <w:lang w:val="en-IN" w:eastAsia="fi-FI"/>
              </w:rPr>
            </w:pPr>
            <w:r w:rsidRPr="00F74F76">
              <w:rPr>
                <w:sz w:val="16"/>
                <w:szCs w:val="16"/>
                <w:lang w:val="en-IN" w:eastAsia="fi-FI"/>
              </w:rPr>
              <w:t xml:space="preserve">Single layer coded bitstream with subpictures having mixed NAL unit type.  One VVC base track with sample entry 'vvc1' (11.3.1), </w:t>
            </w:r>
            <w:r w:rsidRPr="00F74F76">
              <w:rPr>
                <w:sz w:val="16"/>
                <w:szCs w:val="16"/>
                <w:lang w:val="en-IN" w:eastAsia="fi-FI"/>
              </w:rPr>
              <w:br/>
              <w:t>four subpictures coded in 4 VVC subpicture tracks with sample entry 'vvs1' (11.3.2),</w:t>
            </w:r>
            <w:r w:rsidRPr="00F74F76">
              <w:rPr>
                <w:sz w:val="16"/>
                <w:szCs w:val="16"/>
                <w:lang w:val="en-IN" w:eastAsia="fi-FI"/>
              </w:rPr>
              <w:br/>
              <w:t>VVC merge base track has '</w:t>
            </w:r>
            <w:proofErr w:type="spellStart"/>
            <w:r w:rsidRPr="00F74F76">
              <w:rPr>
                <w:sz w:val="16"/>
                <w:szCs w:val="16"/>
                <w:lang w:val="en-IN" w:eastAsia="fi-FI"/>
              </w:rPr>
              <w:t>subp</w:t>
            </w:r>
            <w:proofErr w:type="spellEnd"/>
            <w:r w:rsidRPr="00F74F76">
              <w:rPr>
                <w:sz w:val="16"/>
                <w:szCs w:val="16"/>
                <w:lang w:val="en-IN" w:eastAsia="fi-FI"/>
              </w:rPr>
              <w:t>' track reference to VVC subpicture tracks (11.1.5) (11.3.1) (11.6.4),</w:t>
            </w:r>
            <w:r w:rsidRPr="00F74F76">
              <w:rPr>
                <w:sz w:val="16"/>
                <w:szCs w:val="16"/>
                <w:lang w:val="en-IN" w:eastAsia="fi-FI"/>
              </w:rPr>
              <w:br/>
              <w:t>VVC merge base track has '</w:t>
            </w:r>
            <w:proofErr w:type="spellStart"/>
            <w:r w:rsidRPr="00F74F76">
              <w:rPr>
                <w:sz w:val="16"/>
                <w:szCs w:val="16"/>
                <w:lang w:val="en-IN" w:eastAsia="fi-FI"/>
              </w:rPr>
              <w:t>mixn</w:t>
            </w:r>
            <w:proofErr w:type="spellEnd"/>
            <w:r w:rsidRPr="00F74F76">
              <w:rPr>
                <w:sz w:val="16"/>
                <w:szCs w:val="16"/>
                <w:lang w:val="en-IN" w:eastAsia="fi-FI"/>
              </w:rPr>
              <w:t xml:space="preserve">' track reference to VVC subpicture tracks (11.4.18) (11.3.1) </w:t>
            </w:r>
            <w:r w:rsidRPr="00F74F76">
              <w:rPr>
                <w:sz w:val="16"/>
                <w:szCs w:val="16"/>
                <w:lang w:val="en-IN" w:eastAsia="fi-FI"/>
              </w:rPr>
              <w:br/>
              <w:t>subpicture order sample grouping '</w:t>
            </w:r>
            <w:proofErr w:type="spellStart"/>
            <w:r w:rsidRPr="00F74F76">
              <w:rPr>
                <w:sz w:val="16"/>
                <w:szCs w:val="16"/>
                <w:lang w:val="en-IN" w:eastAsia="fi-FI"/>
              </w:rPr>
              <w:t>spor</w:t>
            </w:r>
            <w:proofErr w:type="spellEnd"/>
            <w:r w:rsidRPr="00F74F76">
              <w:rPr>
                <w:sz w:val="16"/>
                <w:szCs w:val="16"/>
                <w:lang w:val="en-IN" w:eastAsia="fi-FI"/>
              </w:rPr>
              <w:t xml:space="preserve">' with </w:t>
            </w:r>
            <w:proofErr w:type="spellStart"/>
            <w:r w:rsidRPr="00F74F76">
              <w:rPr>
                <w:sz w:val="16"/>
                <w:szCs w:val="16"/>
                <w:lang w:val="en-IN" w:eastAsia="fi-FI"/>
              </w:rPr>
              <w:t>num_subpic_ref_idx</w:t>
            </w:r>
            <w:proofErr w:type="spellEnd"/>
            <w:r w:rsidRPr="00F74F76">
              <w:rPr>
                <w:sz w:val="16"/>
                <w:szCs w:val="16"/>
                <w:lang w:val="en-IN" w:eastAsia="fi-FI"/>
              </w:rPr>
              <w:t xml:space="preserve"> equal to 0 (same order) (11.4.16),</w:t>
            </w:r>
            <w:r w:rsidRPr="00F74F76">
              <w:rPr>
                <w:sz w:val="16"/>
                <w:szCs w:val="16"/>
                <w:lang w:val="en-IN" w:eastAsia="fi-FI"/>
              </w:rPr>
              <w:br/>
              <w:t>mixed NAL unit type pictures sample group '</w:t>
            </w:r>
            <w:proofErr w:type="spellStart"/>
            <w:r w:rsidRPr="00F74F76">
              <w:rPr>
                <w:sz w:val="16"/>
                <w:szCs w:val="16"/>
                <w:lang w:val="en-IN" w:eastAsia="fi-FI"/>
              </w:rPr>
              <w:t>minp</w:t>
            </w:r>
            <w:proofErr w:type="spellEnd"/>
            <w:r w:rsidRPr="00F74F76">
              <w:rPr>
                <w:sz w:val="16"/>
                <w:szCs w:val="16"/>
                <w:lang w:val="en-IN" w:eastAsia="fi-FI"/>
              </w:rPr>
              <w:t>' (11.4.18)</w:t>
            </w:r>
            <w:r w:rsidRPr="00F74F76">
              <w:rPr>
                <w:sz w:val="16"/>
                <w:szCs w:val="16"/>
                <w:lang w:val="en-IN" w:eastAsia="fi-FI"/>
              </w:rPr>
              <w:br/>
              <w:t>same NAL unit type track grouping '</w:t>
            </w:r>
            <w:proofErr w:type="spellStart"/>
            <w:r w:rsidRPr="00F74F76">
              <w:rPr>
                <w:sz w:val="16"/>
                <w:szCs w:val="16"/>
                <w:lang w:val="en-IN" w:eastAsia="fi-FI"/>
              </w:rPr>
              <w:t>snut</w:t>
            </w:r>
            <w:proofErr w:type="spellEnd"/>
            <w:r w:rsidRPr="00F74F76">
              <w:rPr>
                <w:sz w:val="16"/>
                <w:szCs w:val="16"/>
                <w:lang w:val="en-IN" w:eastAsia="fi-FI"/>
              </w:rPr>
              <w:t>' (11.3.1) (11.4.18)(11.6.5)</w:t>
            </w:r>
          </w:p>
        </w:tc>
      </w:tr>
      <w:tr w:rsidR="008335A6" w:rsidRPr="002E3FDC" w14:paraId="61447BBE" w14:textId="77777777" w:rsidTr="008F713E">
        <w:trPr>
          <w:trHeight w:val="250"/>
        </w:trPr>
        <w:tc>
          <w:tcPr>
            <w:tcW w:w="9010" w:type="dxa"/>
            <w:gridSpan w:val="5"/>
            <w:tcBorders>
              <w:top w:val="single" w:sz="4" w:space="0" w:color="auto"/>
              <w:left w:val="single" w:sz="4" w:space="0" w:color="auto"/>
              <w:bottom w:val="single" w:sz="4" w:space="0" w:color="auto"/>
              <w:right w:val="single" w:sz="4" w:space="0" w:color="000000"/>
            </w:tcBorders>
            <w:shd w:val="clear" w:color="auto" w:fill="auto"/>
            <w:vAlign w:val="bottom"/>
            <w:hideMark/>
          </w:tcPr>
          <w:p w14:paraId="5995C21B" w14:textId="77777777" w:rsidR="008335A6" w:rsidRPr="00F74F76" w:rsidRDefault="008335A6" w:rsidP="008F713E">
            <w:pPr>
              <w:rPr>
                <w:sz w:val="16"/>
                <w:szCs w:val="16"/>
                <w:lang w:val="en-IN" w:eastAsia="fi-FI"/>
              </w:rPr>
            </w:pPr>
            <w:r w:rsidRPr="00F74F76">
              <w:rPr>
                <w:sz w:val="16"/>
                <w:szCs w:val="16"/>
                <w:lang w:val="en-IN" w:eastAsia="fi-FI"/>
              </w:rPr>
              <w:t>* VVC bitstreams submitted to JVET conformance testing</w:t>
            </w:r>
          </w:p>
        </w:tc>
      </w:tr>
    </w:tbl>
    <w:p w14:paraId="2328F79C" w14:textId="1B4C247B" w:rsidR="00EB72A6" w:rsidRDefault="008335A6" w:rsidP="00EB72A6">
      <w:pPr>
        <w:jc w:val="both"/>
        <w:rPr>
          <w:ins w:id="105" w:author="Dimitri Podborski" w:date="2023-04-25T19:10:00Z"/>
          <w:b/>
          <w:bCs/>
          <w:sz w:val="20"/>
          <w:szCs w:val="20"/>
          <w:lang w:val="en-IN"/>
        </w:rPr>
      </w:pPr>
      <w:r>
        <w:rPr>
          <w:b/>
          <w:bCs/>
          <w:sz w:val="20"/>
          <w:szCs w:val="20"/>
          <w:lang w:val="en-IN"/>
        </w:rPr>
        <w:fldChar w:fldCharType="end"/>
      </w:r>
    </w:p>
    <w:p w14:paraId="05676344" w14:textId="37B20FC0" w:rsidR="00C37FBE" w:rsidRDefault="00C37FBE" w:rsidP="00C37FBE">
      <w:pPr>
        <w:pStyle w:val="Head2"/>
        <w:rPr>
          <w:ins w:id="106" w:author="Dimitri Podborski" w:date="2023-04-25T19:11:00Z"/>
          <w:lang w:val="en-IN"/>
        </w:rPr>
      </w:pPr>
      <w:ins w:id="107" w:author="Dimitri Podborski" w:date="2023-04-25T19:10:00Z">
        <w:r>
          <w:rPr>
            <w:lang w:val="en-IN"/>
          </w:rPr>
          <w:t>Fraunhofer HHI</w:t>
        </w:r>
      </w:ins>
    </w:p>
    <w:p w14:paraId="3ABA2593" w14:textId="4CD99CC4" w:rsidR="00C37FBE" w:rsidRDefault="00C37FBE">
      <w:pPr>
        <w:rPr>
          <w:ins w:id="108" w:author="Dimitri Podborski" w:date="2023-04-25T19:10:00Z"/>
          <w:lang w:val="en-IN"/>
        </w:rPr>
        <w:pPrChange w:id="109" w:author="Dimitri Podborski" w:date="2023-04-25T19:11:00Z">
          <w:pPr>
            <w:jc w:val="both"/>
          </w:pPr>
        </w:pPrChange>
      </w:pPr>
      <w:ins w:id="110" w:author="Dimitri Podborski" w:date="2023-04-25T19:11:00Z">
        <w:r>
          <w:fldChar w:fldCharType="begin"/>
        </w:r>
        <w:r>
          <w:instrText>HYPERLINK "http://mpeg.expert/software/MPEG/Systems/FileFormat/NALuFF/-/issues/176" \h</w:instrText>
        </w:r>
        <w:r>
          <w:fldChar w:fldCharType="separate"/>
        </w:r>
        <w:r>
          <w:rPr>
            <w:color w:val="0000EE"/>
            <w:u w:val="single"/>
          </w:rPr>
          <w:t>MPEG/Systems/</w:t>
        </w:r>
        <w:proofErr w:type="spellStart"/>
        <w:r>
          <w:rPr>
            <w:color w:val="0000EE"/>
            <w:u w:val="single"/>
          </w:rPr>
          <w:t>FileFormat</w:t>
        </w:r>
        <w:proofErr w:type="spellEnd"/>
        <w:r>
          <w:rPr>
            <w:color w:val="0000EE"/>
            <w:u w:val="single"/>
          </w:rPr>
          <w:t>/NALuFF#176</w:t>
        </w:r>
        <w:r>
          <w:rPr>
            <w:color w:val="0000EE"/>
            <w:u w:val="single"/>
          </w:rPr>
          <w:fldChar w:fldCharType="end"/>
        </w:r>
      </w:ins>
    </w:p>
    <w:p w14:paraId="05371515" w14:textId="77777777" w:rsidR="00C37FBE" w:rsidRDefault="00C37FBE" w:rsidP="00EB72A6">
      <w:pPr>
        <w:jc w:val="both"/>
        <w:rPr>
          <w:ins w:id="111" w:author="Dimitri Podborski" w:date="2023-04-25T19:11:00Z"/>
        </w:rPr>
      </w:pPr>
    </w:p>
    <w:p w14:paraId="4FCFD7C5" w14:textId="77777777" w:rsidR="00C37FBE" w:rsidRPr="00D81716" w:rsidRDefault="00C37FBE" w:rsidP="00C37FBE">
      <w:pPr>
        <w:spacing w:after="100" w:afterAutospacing="1" w:line="240" w:lineRule="atLeast"/>
        <w:jc w:val="both"/>
        <w:rPr>
          <w:ins w:id="112" w:author="Dimitri Podborski" w:date="2023-04-25T19:12:00Z"/>
          <w:rFonts w:eastAsia="MS Mincho"/>
          <w:lang w:val="en-GB"/>
        </w:rPr>
      </w:pPr>
      <w:ins w:id="113" w:author="Dimitri Podborski" w:date="2023-04-25T19:12:00Z">
        <w:r>
          <w:rPr>
            <w:rFonts w:eastAsia="MS Mincho"/>
            <w:lang w:val="en-GB"/>
          </w:rPr>
          <w:t xml:space="preserve">The test vectors </w:t>
        </w:r>
        <w:r w:rsidRPr="00D81716">
          <w:rPr>
            <w:rFonts w:eastAsia="MS Mincho"/>
            <w:lang w:val="en-GB"/>
          </w:rPr>
          <w:t xml:space="preserve">can be found </w:t>
        </w:r>
        <w:proofErr w:type="gramStart"/>
        <w:r w:rsidRPr="00D81716">
          <w:rPr>
            <w:rFonts w:eastAsia="MS Mincho"/>
            <w:lang w:val="en-GB"/>
          </w:rPr>
          <w:t>in :</w:t>
        </w:r>
        <w:proofErr w:type="gramEnd"/>
        <w:r w:rsidRPr="00D81716">
          <w:rPr>
            <w:rFonts w:eastAsia="MS Mincho"/>
            <w:lang w:val="en-GB"/>
          </w:rPr>
          <w:t xml:space="preserve"> </w:t>
        </w:r>
        <w:r>
          <w:fldChar w:fldCharType="begin"/>
        </w:r>
        <w:r>
          <w:instrText>HYPERLINK "https://datacloud.hhi.fraunhofer.de/s/Y8bXN9zacS5snqG"</w:instrText>
        </w:r>
        <w:r>
          <w:fldChar w:fldCharType="separate"/>
        </w:r>
        <w:r w:rsidRPr="00D81716">
          <w:rPr>
            <w:rStyle w:val="Hyperlink"/>
            <w:rFonts w:eastAsia="MS Mincho"/>
            <w:lang w:val="en-GB"/>
          </w:rPr>
          <w:t>https://datacloud.hhi.fraunhofer.de/s/Y8bXN9zacS5snqG</w:t>
        </w:r>
        <w:r>
          <w:rPr>
            <w:rStyle w:val="Hyperlink"/>
            <w:rFonts w:eastAsia="MS Mincho"/>
            <w:lang w:val="en-GB"/>
          </w:rPr>
          <w:fldChar w:fldCharType="end"/>
        </w:r>
      </w:ins>
    </w:p>
    <w:p w14:paraId="73958B56" w14:textId="77777777" w:rsidR="00C37FBE" w:rsidRPr="009069B1" w:rsidRDefault="00C37FBE" w:rsidP="00C37FBE">
      <w:pPr>
        <w:spacing w:after="100" w:afterAutospacing="1" w:line="240" w:lineRule="atLeast"/>
        <w:jc w:val="both"/>
        <w:rPr>
          <w:ins w:id="114" w:author="Dimitri Podborski" w:date="2023-04-25T19:12:00Z"/>
          <w:rFonts w:eastAsia="MS Mincho"/>
          <w:lang w:val="en-GB"/>
        </w:rPr>
      </w:pPr>
      <w:proofErr w:type="spellStart"/>
      <w:ins w:id="115" w:author="Dimitri Podborski" w:date="2023-04-25T19:12:00Z">
        <w:r>
          <w:rPr>
            <w:rFonts w:eastAsia="MS Mincho"/>
            <w:lang w:val="en-GB"/>
          </w:rPr>
          <w:t>pwd</w:t>
        </w:r>
        <w:proofErr w:type="spellEnd"/>
        <w:r>
          <w:rPr>
            <w:rFonts w:eastAsia="MS Mincho"/>
            <w:lang w:val="en-GB"/>
          </w:rPr>
          <w:t xml:space="preserve">: </w:t>
        </w:r>
        <w:proofErr w:type="spellStart"/>
        <w:r>
          <w:rPr>
            <w:rFonts w:eastAsia="MS Mincho"/>
            <w:lang w:val="en-GB"/>
          </w:rPr>
          <w:t>nfjRpofbDD</w:t>
        </w:r>
        <w:proofErr w:type="spellEnd"/>
      </w:ins>
    </w:p>
    <w:p w14:paraId="5380F0AC" w14:textId="77777777" w:rsidR="00DD3F63" w:rsidRDefault="00DD3F63" w:rsidP="00DD3F63">
      <w:pPr>
        <w:pStyle w:val="ListParagraph"/>
        <w:numPr>
          <w:ilvl w:val="0"/>
          <w:numId w:val="17"/>
        </w:numPr>
        <w:rPr>
          <w:ins w:id="116" w:author="Dimitri Podborski" w:date="2023-04-25T19:13:00Z"/>
          <w:rFonts w:eastAsia="MS Mincho"/>
          <w:lang w:val="en-GB"/>
        </w:rPr>
      </w:pPr>
      <w:ins w:id="117" w:author="Dimitri Podborski" w:date="2023-04-25T19:13:00Z">
        <w:r>
          <w:rPr>
            <w:rFonts w:eastAsia="MS Mincho"/>
            <w:lang w:val="en-GB"/>
          </w:rPr>
          <w:t xml:space="preserve">Test Vector with parameter sets in the decoder configuration </w:t>
        </w:r>
        <w:proofErr w:type="gramStart"/>
        <w:r>
          <w:rPr>
            <w:rFonts w:eastAsia="MS Mincho"/>
            <w:lang w:val="en-GB"/>
          </w:rPr>
          <w:t>record</w:t>
        </w:r>
        <w:proofErr w:type="gramEnd"/>
      </w:ins>
    </w:p>
    <w:p w14:paraId="149DDBB7" w14:textId="77777777" w:rsidR="00DD3F63" w:rsidRPr="00C24937" w:rsidRDefault="00DD3F63" w:rsidP="00DD3F63">
      <w:pPr>
        <w:pStyle w:val="ListParagraph"/>
        <w:ind w:left="720"/>
        <w:rPr>
          <w:ins w:id="118" w:author="Dimitri Podborski" w:date="2023-04-25T19:13:00Z"/>
          <w:rFonts w:eastAsia="MS Mincho"/>
          <w:lang w:val="en-GB"/>
        </w:rPr>
      </w:pPr>
    </w:p>
    <w:p w14:paraId="0702BE2C" w14:textId="77777777" w:rsidR="00DD3F63" w:rsidRPr="003B607E" w:rsidRDefault="00DD3F63" w:rsidP="00DD3F63">
      <w:pPr>
        <w:pStyle w:val="ListParagraph"/>
        <w:numPr>
          <w:ilvl w:val="0"/>
          <w:numId w:val="18"/>
        </w:numPr>
        <w:rPr>
          <w:ins w:id="119" w:author="Dimitri Podborski" w:date="2023-04-25T19:13:00Z"/>
          <w:lang w:eastAsia="ja-JP"/>
        </w:rPr>
      </w:pPr>
      <w:proofErr w:type="spellStart"/>
      <w:ins w:id="120" w:author="Dimitri Podborski" w:date="2023-04-25T19:13:00Z">
        <w:r w:rsidRPr="003B607E">
          <w:rPr>
            <w:rFonts w:eastAsia="MS Mincho"/>
            <w:lang w:val="en-GB"/>
          </w:rPr>
          <w:t>TV_name</w:t>
        </w:r>
        <w:proofErr w:type="spellEnd"/>
        <w:r w:rsidRPr="003B607E">
          <w:rPr>
            <w:rFonts w:eastAsia="MS Mincho"/>
            <w:lang w:val="en-GB"/>
          </w:rPr>
          <w:t xml:space="preserve">: </w:t>
        </w:r>
        <w:r>
          <w:rPr>
            <w:rFonts w:eastAsia="MS Mincho"/>
            <w:lang w:val="en-GB"/>
          </w:rPr>
          <w:t>RA_BodeMuseum_outband_ps_1920x1080_qp37.mp4</w:t>
        </w:r>
      </w:ins>
    </w:p>
    <w:p w14:paraId="0F46446D" w14:textId="77777777" w:rsidR="00DD3F63" w:rsidRPr="003B607E" w:rsidRDefault="00DD3F63" w:rsidP="00DD3F63">
      <w:pPr>
        <w:pStyle w:val="ListParagraph"/>
        <w:numPr>
          <w:ilvl w:val="0"/>
          <w:numId w:val="18"/>
        </w:numPr>
        <w:rPr>
          <w:ins w:id="121" w:author="Dimitri Podborski" w:date="2023-04-25T19:13:00Z"/>
          <w:lang w:eastAsia="ja-JP"/>
        </w:rPr>
      </w:pPr>
      <w:ins w:id="122" w:author="Dimitri Podborski" w:date="2023-04-25T19:13:00Z">
        <w:r>
          <w:rPr>
            <w:lang w:eastAsia="ja-JP"/>
          </w:rPr>
          <w:t>Description: Test Vector with a vvc1 sample entry.</w:t>
        </w:r>
      </w:ins>
    </w:p>
    <w:p w14:paraId="15BBC40B" w14:textId="77777777" w:rsidR="00DD3F63" w:rsidRDefault="00DD3F63" w:rsidP="00DD3F63">
      <w:pPr>
        <w:rPr>
          <w:ins w:id="123" w:author="Dimitri Podborski" w:date="2023-04-25T19:13:00Z"/>
          <w:rFonts w:eastAsia="MS Mincho"/>
        </w:rPr>
      </w:pPr>
    </w:p>
    <w:p w14:paraId="5F5CA78C" w14:textId="77777777" w:rsidR="00DD3F63" w:rsidRDefault="00DD3F63" w:rsidP="00DD3F63">
      <w:pPr>
        <w:rPr>
          <w:ins w:id="124" w:author="Dimitri Podborski" w:date="2023-04-25T19:13:00Z"/>
          <w:rFonts w:eastAsia="MS Mincho"/>
        </w:rPr>
      </w:pPr>
    </w:p>
    <w:p w14:paraId="00947FA1" w14:textId="77777777" w:rsidR="00DD3F63" w:rsidRDefault="00DD3F63" w:rsidP="00DD3F63">
      <w:pPr>
        <w:pStyle w:val="ListParagraph"/>
        <w:numPr>
          <w:ilvl w:val="0"/>
          <w:numId w:val="17"/>
        </w:numPr>
        <w:rPr>
          <w:ins w:id="125" w:author="Dimitri Podborski" w:date="2023-04-25T19:13:00Z"/>
          <w:rFonts w:eastAsia="MS Mincho"/>
          <w:lang w:val="en-GB"/>
        </w:rPr>
      </w:pPr>
      <w:bookmarkStart w:id="126" w:name="_Toc70948365"/>
      <w:bookmarkStart w:id="127" w:name="_Toc70983155"/>
      <w:bookmarkStart w:id="128" w:name="_Toc70983274"/>
      <w:bookmarkStart w:id="129" w:name="_Toc71031968"/>
      <w:bookmarkStart w:id="130" w:name="_Toc71112008"/>
      <w:bookmarkStart w:id="131" w:name="_Toc71118112"/>
      <w:bookmarkStart w:id="132" w:name="_Toc71214116"/>
      <w:bookmarkStart w:id="133" w:name="_Toc71214876"/>
      <w:bookmarkStart w:id="134" w:name="_Toc71215502"/>
      <w:bookmarkStart w:id="135" w:name="_Toc71216103"/>
      <w:bookmarkEnd w:id="126"/>
      <w:bookmarkEnd w:id="127"/>
      <w:bookmarkEnd w:id="128"/>
      <w:bookmarkEnd w:id="129"/>
      <w:bookmarkEnd w:id="130"/>
      <w:bookmarkEnd w:id="131"/>
      <w:bookmarkEnd w:id="132"/>
      <w:bookmarkEnd w:id="133"/>
      <w:bookmarkEnd w:id="134"/>
      <w:bookmarkEnd w:id="135"/>
      <w:ins w:id="136" w:author="Dimitri Podborski" w:date="2023-04-25T19:13:00Z">
        <w:r>
          <w:rPr>
            <w:rFonts w:eastAsia="MS Mincho"/>
            <w:lang w:val="en-GB"/>
          </w:rPr>
          <w:t xml:space="preserve">Test Vector with two sample entries and a </w:t>
        </w:r>
        <w:r w:rsidRPr="0031230E">
          <w:t>'</w:t>
        </w:r>
        <w:proofErr w:type="spellStart"/>
        <w:r>
          <w:rPr>
            <w:rFonts w:eastAsia="MS Mincho"/>
            <w:lang w:val="en-GB"/>
          </w:rPr>
          <w:t>dcfi</w:t>
        </w:r>
        <w:proofErr w:type="spellEnd"/>
        <w:r w:rsidRPr="0031230E">
          <w:t>'</w:t>
        </w:r>
        <w:r>
          <w:rPr>
            <w:rFonts w:eastAsia="MS Mincho"/>
            <w:lang w:val="en-GB"/>
          </w:rPr>
          <w:t xml:space="preserve"> sample group</w:t>
        </w:r>
      </w:ins>
    </w:p>
    <w:p w14:paraId="5BF0E7D4" w14:textId="77777777" w:rsidR="00DD3F63" w:rsidRPr="00C24937" w:rsidRDefault="00DD3F63" w:rsidP="00DD3F63">
      <w:pPr>
        <w:pStyle w:val="ListParagraph"/>
        <w:ind w:left="720"/>
        <w:rPr>
          <w:ins w:id="137" w:author="Dimitri Podborski" w:date="2023-04-25T19:13:00Z"/>
          <w:rFonts w:eastAsia="MS Mincho"/>
          <w:lang w:val="en-GB"/>
        </w:rPr>
      </w:pPr>
    </w:p>
    <w:p w14:paraId="43FA8D87" w14:textId="77777777" w:rsidR="00DD3F63" w:rsidRPr="003B607E" w:rsidRDefault="00DD3F63" w:rsidP="00DD3F63">
      <w:pPr>
        <w:pStyle w:val="ListParagraph"/>
        <w:numPr>
          <w:ilvl w:val="0"/>
          <w:numId w:val="18"/>
        </w:numPr>
        <w:rPr>
          <w:ins w:id="138" w:author="Dimitri Podborski" w:date="2023-04-25T19:13:00Z"/>
          <w:lang w:eastAsia="ja-JP"/>
        </w:rPr>
      </w:pPr>
      <w:proofErr w:type="spellStart"/>
      <w:ins w:id="139" w:author="Dimitri Podborski" w:date="2023-04-25T19:13:00Z">
        <w:r w:rsidRPr="003B607E">
          <w:rPr>
            <w:rFonts w:eastAsia="MS Mincho"/>
            <w:lang w:val="en-GB"/>
          </w:rPr>
          <w:t>TV_name</w:t>
        </w:r>
        <w:proofErr w:type="spellEnd"/>
        <w:r w:rsidRPr="003B607E">
          <w:rPr>
            <w:rFonts w:eastAsia="MS Mincho"/>
            <w:lang w:val="en-GB"/>
          </w:rPr>
          <w:t xml:space="preserve">: </w:t>
        </w:r>
        <w:r>
          <w:rPr>
            <w:rFonts w:eastAsia="MS Mincho"/>
            <w:lang w:val="en-GB"/>
          </w:rPr>
          <w:t>RA_BodeMuseum_dcfi_1920x1080_qp37.mp4</w:t>
        </w:r>
      </w:ins>
    </w:p>
    <w:p w14:paraId="7E144D5B" w14:textId="77777777" w:rsidR="00DD3F63" w:rsidRDefault="00DD3F63" w:rsidP="00DD3F63">
      <w:pPr>
        <w:pStyle w:val="ListParagraph"/>
        <w:numPr>
          <w:ilvl w:val="0"/>
          <w:numId w:val="18"/>
        </w:numPr>
        <w:rPr>
          <w:ins w:id="140" w:author="Dimitri Podborski" w:date="2023-04-25T19:13:00Z"/>
          <w:lang w:eastAsia="ja-JP"/>
        </w:rPr>
      </w:pPr>
      <w:ins w:id="141" w:author="Dimitri Podborski" w:date="2023-04-25T19:13:00Z">
        <w:r>
          <w:rPr>
            <w:lang w:eastAsia="ja-JP"/>
          </w:rPr>
          <w:t xml:space="preserve">Description: Test Vector with two vvc1 sample entries with a </w:t>
        </w:r>
        <w:proofErr w:type="spellStart"/>
        <w:r>
          <w:rPr>
            <w:lang w:eastAsia="ja-JP"/>
          </w:rPr>
          <w:t>dcfi</w:t>
        </w:r>
        <w:proofErr w:type="spellEnd"/>
        <w:r>
          <w:rPr>
            <w:lang w:eastAsia="ja-JP"/>
          </w:rPr>
          <w:t xml:space="preserve"> sample group to which all samples in the track are mapped.</w:t>
        </w:r>
      </w:ins>
    </w:p>
    <w:p w14:paraId="6BE889AD" w14:textId="77777777" w:rsidR="00DD3F63" w:rsidRDefault="00DD3F63" w:rsidP="00DD3F63">
      <w:pPr>
        <w:pStyle w:val="ListParagraph"/>
        <w:ind w:left="720"/>
        <w:rPr>
          <w:ins w:id="142" w:author="Dimitri Podborski" w:date="2023-04-25T19:13:00Z"/>
          <w:lang w:eastAsia="ja-JP"/>
        </w:rPr>
      </w:pPr>
    </w:p>
    <w:p w14:paraId="52F6A829" w14:textId="77777777" w:rsidR="00DD3F63" w:rsidRDefault="00DD3F63" w:rsidP="00DD3F63">
      <w:pPr>
        <w:pStyle w:val="ListParagraph"/>
        <w:numPr>
          <w:ilvl w:val="0"/>
          <w:numId w:val="17"/>
        </w:numPr>
        <w:rPr>
          <w:ins w:id="143" w:author="Dimitri Podborski" w:date="2023-04-25T19:13:00Z"/>
          <w:rFonts w:eastAsia="MS Mincho"/>
          <w:lang w:val="en-GB"/>
        </w:rPr>
      </w:pPr>
      <w:ins w:id="144" w:author="Dimitri Podborski" w:date="2023-04-25T19:13:00Z">
        <w:r>
          <w:rPr>
            <w:rFonts w:eastAsia="MS Mincho"/>
            <w:lang w:val="en-GB"/>
          </w:rPr>
          <w:t xml:space="preserve">Test Vector with </w:t>
        </w:r>
        <w:proofErr w:type="spellStart"/>
        <w:r>
          <w:rPr>
            <w:rFonts w:eastAsia="MS Mincho"/>
            <w:lang w:val="en-GB"/>
          </w:rPr>
          <w:t>inband</w:t>
        </w:r>
        <w:proofErr w:type="spellEnd"/>
        <w:r>
          <w:rPr>
            <w:rFonts w:eastAsia="MS Mincho"/>
            <w:lang w:val="en-GB"/>
          </w:rPr>
          <w:t xml:space="preserve"> parameter </w:t>
        </w:r>
        <w:proofErr w:type="gramStart"/>
        <w:r>
          <w:rPr>
            <w:rFonts w:eastAsia="MS Mincho"/>
            <w:lang w:val="en-GB"/>
          </w:rPr>
          <w:t>sets  and</w:t>
        </w:r>
        <w:proofErr w:type="gramEnd"/>
        <w:r>
          <w:rPr>
            <w:rFonts w:eastAsia="MS Mincho"/>
            <w:lang w:val="en-GB"/>
          </w:rPr>
          <w:t xml:space="preserve"> a </w:t>
        </w:r>
        <w:r w:rsidRPr="0031230E">
          <w:t>'</w:t>
        </w:r>
        <w:proofErr w:type="spellStart"/>
        <w:r>
          <w:rPr>
            <w:rFonts w:eastAsia="MS Mincho"/>
            <w:lang w:val="en-GB"/>
          </w:rPr>
          <w:t>pase</w:t>
        </w:r>
        <w:proofErr w:type="spellEnd"/>
        <w:r w:rsidRPr="0031230E">
          <w:t>'</w:t>
        </w:r>
        <w:r>
          <w:rPr>
            <w:rFonts w:eastAsia="MS Mincho"/>
            <w:lang w:val="en-GB"/>
          </w:rPr>
          <w:t xml:space="preserve"> sample group that is not used</w:t>
        </w:r>
      </w:ins>
    </w:p>
    <w:p w14:paraId="5B9DFF8A" w14:textId="77777777" w:rsidR="00DD3F63" w:rsidRPr="00C24937" w:rsidRDefault="00DD3F63" w:rsidP="00DD3F63">
      <w:pPr>
        <w:pStyle w:val="ListParagraph"/>
        <w:ind w:left="720"/>
        <w:rPr>
          <w:ins w:id="145" w:author="Dimitri Podborski" w:date="2023-04-25T19:13:00Z"/>
          <w:rFonts w:eastAsia="MS Mincho"/>
          <w:lang w:val="en-GB"/>
        </w:rPr>
      </w:pPr>
    </w:p>
    <w:p w14:paraId="57613862" w14:textId="77777777" w:rsidR="00DD3F63" w:rsidRPr="003B607E" w:rsidRDefault="00DD3F63" w:rsidP="00DD3F63">
      <w:pPr>
        <w:pStyle w:val="ListParagraph"/>
        <w:numPr>
          <w:ilvl w:val="0"/>
          <w:numId w:val="18"/>
        </w:numPr>
        <w:rPr>
          <w:ins w:id="146" w:author="Dimitri Podborski" w:date="2023-04-25T19:13:00Z"/>
          <w:lang w:eastAsia="ja-JP"/>
        </w:rPr>
      </w:pPr>
      <w:proofErr w:type="spellStart"/>
      <w:ins w:id="147" w:author="Dimitri Podborski" w:date="2023-04-25T19:13:00Z">
        <w:r w:rsidRPr="003B607E">
          <w:rPr>
            <w:rFonts w:eastAsia="MS Mincho"/>
            <w:lang w:val="en-GB"/>
          </w:rPr>
          <w:t>TV_name</w:t>
        </w:r>
        <w:proofErr w:type="spellEnd"/>
        <w:r w:rsidRPr="003B607E">
          <w:rPr>
            <w:rFonts w:eastAsia="MS Mincho"/>
            <w:lang w:val="en-GB"/>
          </w:rPr>
          <w:t xml:space="preserve">: </w:t>
        </w:r>
        <w:r>
          <w:rPr>
            <w:rFonts w:eastAsia="MS Mincho"/>
            <w:lang w:val="en-GB"/>
          </w:rPr>
          <w:t>RA_BodeMuseum_pase_unused_1280x720_qp37.mp4</w:t>
        </w:r>
      </w:ins>
    </w:p>
    <w:p w14:paraId="47BCECFB" w14:textId="77777777" w:rsidR="00DD3F63" w:rsidRDefault="00DD3F63" w:rsidP="00DD3F63">
      <w:pPr>
        <w:pStyle w:val="ListParagraph"/>
        <w:numPr>
          <w:ilvl w:val="0"/>
          <w:numId w:val="18"/>
        </w:numPr>
        <w:rPr>
          <w:ins w:id="148" w:author="Dimitri Podborski" w:date="2023-04-25T19:13:00Z"/>
          <w:lang w:eastAsia="ja-JP"/>
        </w:rPr>
      </w:pPr>
      <w:ins w:id="149" w:author="Dimitri Podborski" w:date="2023-04-25T19:13:00Z">
        <w:r>
          <w:rPr>
            <w:lang w:eastAsia="ja-JP"/>
          </w:rPr>
          <w:t xml:space="preserve">Description: Test Vector with SAP samples mapped to </w:t>
        </w:r>
        <w:r w:rsidRPr="0031230E">
          <w:t>'</w:t>
        </w:r>
        <w:proofErr w:type="spellStart"/>
        <w:r>
          <w:rPr>
            <w:rFonts w:eastAsia="MS Mincho"/>
            <w:lang w:val="en-GB"/>
          </w:rPr>
          <w:t>pase</w:t>
        </w:r>
        <w:proofErr w:type="spellEnd"/>
        <w:r w:rsidRPr="0031230E">
          <w:t>'</w:t>
        </w:r>
        <w:r>
          <w:rPr>
            <w:rFonts w:eastAsia="MS Mincho"/>
            <w:lang w:val="en-GB"/>
          </w:rPr>
          <w:t xml:space="preserve"> sample groups where the </w:t>
        </w:r>
        <w:proofErr w:type="spellStart"/>
        <w:r>
          <w:rPr>
            <w:rFonts w:eastAsia="MS Mincho"/>
            <w:lang w:val="en-GB"/>
          </w:rPr>
          <w:t>max_widh</w:t>
        </w:r>
        <w:proofErr w:type="spellEnd"/>
        <w:r>
          <w:rPr>
            <w:rFonts w:eastAsia="MS Mincho"/>
            <w:lang w:val="en-GB"/>
          </w:rPr>
          <w:t xml:space="preserve"> and </w:t>
        </w:r>
        <w:proofErr w:type="spellStart"/>
        <w:r>
          <w:rPr>
            <w:rFonts w:eastAsia="MS Mincho"/>
            <w:lang w:val="en-GB"/>
          </w:rPr>
          <w:t>max_height</w:t>
        </w:r>
        <w:proofErr w:type="spellEnd"/>
        <w:r>
          <w:rPr>
            <w:rFonts w:eastAsia="MS Mincho"/>
            <w:lang w:val="en-GB"/>
          </w:rPr>
          <w:t xml:space="preserve"> do not match the value in the </w:t>
        </w:r>
        <w:proofErr w:type="spellStart"/>
        <w:r>
          <w:rPr>
            <w:rFonts w:eastAsia="MS Mincho"/>
            <w:lang w:val="en-GB"/>
          </w:rPr>
          <w:t>grouping_type_parameter</w:t>
        </w:r>
        <w:proofErr w:type="spellEnd"/>
        <w:r>
          <w:rPr>
            <w:rFonts w:eastAsia="MS Mincho"/>
            <w:lang w:val="en-GB"/>
          </w:rPr>
          <w:t xml:space="preserve"> </w:t>
        </w:r>
        <w:proofErr w:type="spellStart"/>
        <w:r>
          <w:rPr>
            <w:rFonts w:eastAsia="MS Mincho"/>
            <w:lang w:val="en-GB"/>
          </w:rPr>
          <w:t>ad</w:t>
        </w:r>
        <w:proofErr w:type="spellEnd"/>
        <w:r>
          <w:rPr>
            <w:rFonts w:eastAsia="MS Mincho"/>
            <w:lang w:val="en-GB"/>
          </w:rPr>
          <w:t xml:space="preserve"> therefore the </w:t>
        </w:r>
        <w:r w:rsidRPr="0031230E">
          <w:t>'</w:t>
        </w:r>
        <w:proofErr w:type="spellStart"/>
        <w:r>
          <w:rPr>
            <w:rFonts w:eastAsia="MS Mincho"/>
            <w:lang w:val="en-GB"/>
          </w:rPr>
          <w:t>pase</w:t>
        </w:r>
        <w:proofErr w:type="spellEnd"/>
        <w:r w:rsidRPr="0031230E">
          <w:t>'</w:t>
        </w:r>
        <w:r>
          <w:rPr>
            <w:rFonts w:eastAsia="MS Mincho"/>
            <w:lang w:val="en-GB"/>
          </w:rPr>
          <w:t xml:space="preserve"> sample groups are not used</w:t>
        </w:r>
        <w:r>
          <w:rPr>
            <w:lang w:eastAsia="ja-JP"/>
          </w:rPr>
          <w:t>.</w:t>
        </w:r>
      </w:ins>
    </w:p>
    <w:p w14:paraId="35DC29CF" w14:textId="77777777" w:rsidR="00DD3F63" w:rsidRPr="00F90894" w:rsidRDefault="00DD3F63" w:rsidP="00DD3F63">
      <w:pPr>
        <w:rPr>
          <w:ins w:id="150" w:author="Dimitri Podborski" w:date="2023-04-25T19:13:00Z"/>
          <w:lang w:eastAsia="ja-JP"/>
        </w:rPr>
      </w:pPr>
    </w:p>
    <w:p w14:paraId="5A3CAEC2" w14:textId="77777777" w:rsidR="00DD3F63" w:rsidRDefault="00DD3F63" w:rsidP="00DD3F63">
      <w:pPr>
        <w:pStyle w:val="ListParagraph"/>
        <w:numPr>
          <w:ilvl w:val="0"/>
          <w:numId w:val="17"/>
        </w:numPr>
        <w:rPr>
          <w:ins w:id="151" w:author="Dimitri Podborski" w:date="2023-04-25T19:13:00Z"/>
          <w:rFonts w:eastAsia="MS Mincho"/>
          <w:lang w:val="en-GB"/>
        </w:rPr>
      </w:pPr>
      <w:ins w:id="152" w:author="Dimitri Podborski" w:date="2023-04-25T19:13:00Z">
        <w:r>
          <w:rPr>
            <w:rFonts w:eastAsia="MS Mincho"/>
            <w:lang w:val="en-GB"/>
          </w:rPr>
          <w:t xml:space="preserve">Test Vector with </w:t>
        </w:r>
        <w:proofErr w:type="spellStart"/>
        <w:r>
          <w:rPr>
            <w:rFonts w:eastAsia="MS Mincho"/>
            <w:lang w:val="en-GB"/>
          </w:rPr>
          <w:t>inband</w:t>
        </w:r>
        <w:proofErr w:type="spellEnd"/>
        <w:r>
          <w:rPr>
            <w:rFonts w:eastAsia="MS Mincho"/>
            <w:lang w:val="en-GB"/>
          </w:rPr>
          <w:t xml:space="preserve"> parameter </w:t>
        </w:r>
        <w:proofErr w:type="gramStart"/>
        <w:r>
          <w:rPr>
            <w:rFonts w:eastAsia="MS Mincho"/>
            <w:lang w:val="en-GB"/>
          </w:rPr>
          <w:t>sets  and</w:t>
        </w:r>
        <w:proofErr w:type="gramEnd"/>
        <w:r>
          <w:rPr>
            <w:rFonts w:eastAsia="MS Mincho"/>
            <w:lang w:val="en-GB"/>
          </w:rPr>
          <w:t xml:space="preserve"> a </w:t>
        </w:r>
        <w:r w:rsidRPr="0031230E">
          <w:t>'</w:t>
        </w:r>
        <w:proofErr w:type="spellStart"/>
        <w:r>
          <w:rPr>
            <w:rFonts w:eastAsia="MS Mincho"/>
            <w:lang w:val="en-GB"/>
          </w:rPr>
          <w:t>pase</w:t>
        </w:r>
        <w:proofErr w:type="spellEnd"/>
        <w:r w:rsidRPr="0031230E">
          <w:t>'</w:t>
        </w:r>
        <w:r>
          <w:rPr>
            <w:rFonts w:eastAsia="MS Mincho"/>
            <w:lang w:val="en-GB"/>
          </w:rPr>
          <w:t xml:space="preserve"> sample group that is used</w:t>
        </w:r>
      </w:ins>
    </w:p>
    <w:p w14:paraId="65092A08" w14:textId="77777777" w:rsidR="00DD3F63" w:rsidRPr="00C24937" w:rsidRDefault="00DD3F63" w:rsidP="00DD3F63">
      <w:pPr>
        <w:pStyle w:val="ListParagraph"/>
        <w:ind w:left="720"/>
        <w:rPr>
          <w:ins w:id="153" w:author="Dimitri Podborski" w:date="2023-04-25T19:13:00Z"/>
          <w:rFonts w:eastAsia="MS Mincho"/>
          <w:lang w:val="en-GB"/>
        </w:rPr>
      </w:pPr>
    </w:p>
    <w:p w14:paraId="2B9E61C7" w14:textId="77777777" w:rsidR="00DD3F63" w:rsidRPr="003B607E" w:rsidRDefault="00DD3F63" w:rsidP="00DD3F63">
      <w:pPr>
        <w:pStyle w:val="ListParagraph"/>
        <w:numPr>
          <w:ilvl w:val="0"/>
          <w:numId w:val="18"/>
        </w:numPr>
        <w:rPr>
          <w:ins w:id="154" w:author="Dimitri Podborski" w:date="2023-04-25T19:13:00Z"/>
          <w:lang w:eastAsia="ja-JP"/>
        </w:rPr>
      </w:pPr>
      <w:proofErr w:type="spellStart"/>
      <w:ins w:id="155" w:author="Dimitri Podborski" w:date="2023-04-25T19:13:00Z">
        <w:r w:rsidRPr="003B607E">
          <w:rPr>
            <w:rFonts w:eastAsia="MS Mincho"/>
            <w:lang w:val="en-GB"/>
          </w:rPr>
          <w:t>TV_name</w:t>
        </w:r>
        <w:proofErr w:type="spellEnd"/>
        <w:r w:rsidRPr="003B607E">
          <w:rPr>
            <w:rFonts w:eastAsia="MS Mincho"/>
            <w:lang w:val="en-GB"/>
          </w:rPr>
          <w:t xml:space="preserve">: </w:t>
        </w:r>
        <w:r>
          <w:rPr>
            <w:rFonts w:eastAsia="MS Mincho"/>
            <w:lang w:val="en-GB"/>
          </w:rPr>
          <w:t>RA_BodeMuseum_pase_used_1920x1080_and_1280x720_qp37.mp4</w:t>
        </w:r>
      </w:ins>
    </w:p>
    <w:p w14:paraId="7619E635" w14:textId="77777777" w:rsidR="00DD3F63" w:rsidRDefault="00DD3F63" w:rsidP="00DD3F63">
      <w:pPr>
        <w:pStyle w:val="ListParagraph"/>
        <w:numPr>
          <w:ilvl w:val="0"/>
          <w:numId w:val="18"/>
        </w:numPr>
        <w:rPr>
          <w:ins w:id="156" w:author="Dimitri Podborski" w:date="2023-04-25T19:13:00Z"/>
          <w:lang w:eastAsia="ja-JP"/>
        </w:rPr>
      </w:pPr>
      <w:ins w:id="157" w:author="Dimitri Podborski" w:date="2023-04-25T19:13:00Z">
        <w:r>
          <w:rPr>
            <w:lang w:eastAsia="ja-JP"/>
          </w:rPr>
          <w:t xml:space="preserve">Description: Test Vector with SAP samples mapped to </w:t>
        </w:r>
        <w:r w:rsidRPr="0031230E">
          <w:t>'</w:t>
        </w:r>
        <w:proofErr w:type="spellStart"/>
        <w:r>
          <w:rPr>
            <w:rFonts w:eastAsia="MS Mincho"/>
            <w:lang w:val="en-GB"/>
          </w:rPr>
          <w:t>pase</w:t>
        </w:r>
        <w:proofErr w:type="spellEnd"/>
        <w:r w:rsidRPr="0031230E">
          <w:t>'</w:t>
        </w:r>
        <w:r>
          <w:rPr>
            <w:rFonts w:eastAsia="MS Mincho"/>
            <w:lang w:val="en-GB"/>
          </w:rPr>
          <w:t xml:space="preserve"> sample groups with a resolution change and with the </w:t>
        </w:r>
        <w:proofErr w:type="spellStart"/>
        <w:r>
          <w:rPr>
            <w:rFonts w:eastAsia="MS Mincho"/>
            <w:lang w:val="en-GB"/>
          </w:rPr>
          <w:t>max_widh</w:t>
        </w:r>
        <w:proofErr w:type="spellEnd"/>
        <w:r>
          <w:rPr>
            <w:rFonts w:eastAsia="MS Mincho"/>
            <w:lang w:val="en-GB"/>
          </w:rPr>
          <w:t xml:space="preserve"> and </w:t>
        </w:r>
        <w:proofErr w:type="spellStart"/>
        <w:r>
          <w:rPr>
            <w:rFonts w:eastAsia="MS Mincho"/>
            <w:lang w:val="en-GB"/>
          </w:rPr>
          <w:t>max_height</w:t>
        </w:r>
        <w:proofErr w:type="spellEnd"/>
        <w:r>
          <w:rPr>
            <w:rFonts w:eastAsia="MS Mincho"/>
            <w:lang w:val="en-GB"/>
          </w:rPr>
          <w:t xml:space="preserve"> matching the value in the </w:t>
        </w:r>
        <w:proofErr w:type="spellStart"/>
        <w:r>
          <w:rPr>
            <w:rFonts w:eastAsia="MS Mincho"/>
            <w:lang w:val="en-GB"/>
          </w:rPr>
          <w:t>grouping_type_parameter</w:t>
        </w:r>
        <w:proofErr w:type="spellEnd"/>
        <w:r>
          <w:rPr>
            <w:rFonts w:eastAsia="MS Mincho"/>
            <w:lang w:val="en-GB"/>
          </w:rPr>
          <w:t xml:space="preserve"> and therefore the </w:t>
        </w:r>
        <w:r w:rsidRPr="0031230E">
          <w:t>'</w:t>
        </w:r>
        <w:proofErr w:type="spellStart"/>
        <w:r>
          <w:rPr>
            <w:rFonts w:eastAsia="MS Mincho"/>
            <w:lang w:val="en-GB"/>
          </w:rPr>
          <w:t>pase</w:t>
        </w:r>
        <w:proofErr w:type="spellEnd"/>
        <w:r w:rsidRPr="0031230E">
          <w:t>'</w:t>
        </w:r>
        <w:r>
          <w:rPr>
            <w:rFonts w:eastAsia="MS Mincho"/>
            <w:lang w:val="en-GB"/>
          </w:rPr>
          <w:t xml:space="preserve"> sample groups are used</w:t>
        </w:r>
        <w:r>
          <w:rPr>
            <w:lang w:eastAsia="ja-JP"/>
          </w:rPr>
          <w:t>.</w:t>
        </w:r>
      </w:ins>
    </w:p>
    <w:p w14:paraId="5AA17411" w14:textId="77777777" w:rsidR="00DD3F63" w:rsidRPr="00587245" w:rsidRDefault="00DD3F63" w:rsidP="00DD3F63">
      <w:pPr>
        <w:rPr>
          <w:ins w:id="158" w:author="Dimitri Podborski" w:date="2023-04-25T19:13:00Z"/>
          <w:lang w:eastAsia="ja-JP"/>
        </w:rPr>
      </w:pPr>
    </w:p>
    <w:p w14:paraId="7EEE90E8" w14:textId="77777777" w:rsidR="00DD3F63" w:rsidRDefault="00DD3F63" w:rsidP="00DD3F63">
      <w:pPr>
        <w:pStyle w:val="ListParagraph"/>
        <w:numPr>
          <w:ilvl w:val="0"/>
          <w:numId w:val="17"/>
        </w:numPr>
        <w:rPr>
          <w:ins w:id="159" w:author="Dimitri Podborski" w:date="2023-04-25T19:13:00Z"/>
          <w:rFonts w:eastAsia="MS Mincho"/>
          <w:lang w:val="en-GB"/>
        </w:rPr>
      </w:pPr>
      <w:ins w:id="160" w:author="Dimitri Podborski" w:date="2023-04-25T19:13:00Z">
        <w:r>
          <w:rPr>
            <w:rFonts w:eastAsia="MS Mincho"/>
            <w:lang w:val="en-GB"/>
          </w:rPr>
          <w:t xml:space="preserve">Test Vector with </w:t>
        </w:r>
        <w:proofErr w:type="spellStart"/>
        <w:r>
          <w:rPr>
            <w:rFonts w:eastAsia="MS Mincho"/>
            <w:lang w:val="en-GB"/>
          </w:rPr>
          <w:t>inband</w:t>
        </w:r>
        <w:proofErr w:type="spellEnd"/>
        <w:r>
          <w:rPr>
            <w:rFonts w:eastAsia="MS Mincho"/>
            <w:lang w:val="en-GB"/>
          </w:rPr>
          <w:t xml:space="preserve"> parameter sets and no resolution </w:t>
        </w:r>
        <w:proofErr w:type="gramStart"/>
        <w:r>
          <w:rPr>
            <w:rFonts w:eastAsia="MS Mincho"/>
            <w:lang w:val="en-GB"/>
          </w:rPr>
          <w:t>switch</w:t>
        </w:r>
        <w:proofErr w:type="gramEnd"/>
      </w:ins>
    </w:p>
    <w:p w14:paraId="213A013B" w14:textId="77777777" w:rsidR="00DD3F63" w:rsidRPr="00C24937" w:rsidRDefault="00DD3F63" w:rsidP="00DD3F63">
      <w:pPr>
        <w:pStyle w:val="ListParagraph"/>
        <w:ind w:left="720"/>
        <w:rPr>
          <w:ins w:id="161" w:author="Dimitri Podborski" w:date="2023-04-25T19:13:00Z"/>
          <w:rFonts w:eastAsia="MS Mincho"/>
          <w:lang w:val="en-GB"/>
        </w:rPr>
      </w:pPr>
    </w:p>
    <w:p w14:paraId="494DEC1B" w14:textId="77777777" w:rsidR="00DD3F63" w:rsidRPr="003B607E" w:rsidRDefault="00DD3F63" w:rsidP="00DD3F63">
      <w:pPr>
        <w:pStyle w:val="ListParagraph"/>
        <w:numPr>
          <w:ilvl w:val="0"/>
          <w:numId w:val="18"/>
        </w:numPr>
        <w:rPr>
          <w:ins w:id="162" w:author="Dimitri Podborski" w:date="2023-04-25T19:13:00Z"/>
          <w:lang w:eastAsia="ja-JP"/>
        </w:rPr>
      </w:pPr>
      <w:proofErr w:type="spellStart"/>
      <w:ins w:id="163" w:author="Dimitri Podborski" w:date="2023-04-25T19:13:00Z">
        <w:r w:rsidRPr="003B607E">
          <w:rPr>
            <w:rFonts w:eastAsia="MS Mincho"/>
            <w:lang w:val="en-GB"/>
          </w:rPr>
          <w:t>TV_name</w:t>
        </w:r>
        <w:proofErr w:type="spellEnd"/>
        <w:r w:rsidRPr="003B607E">
          <w:rPr>
            <w:rFonts w:eastAsia="MS Mincho"/>
            <w:lang w:val="en-GB"/>
          </w:rPr>
          <w:t xml:space="preserve">: </w:t>
        </w:r>
        <w:r>
          <w:rPr>
            <w:rFonts w:eastAsia="MS Mincho"/>
            <w:lang w:val="en-GB"/>
          </w:rPr>
          <w:t>RA_BodeMuseum_inband_ps_1920x1080_qp37.mp4</w:t>
        </w:r>
      </w:ins>
    </w:p>
    <w:p w14:paraId="4D67A013" w14:textId="77777777" w:rsidR="00DD3F63" w:rsidRDefault="00DD3F63" w:rsidP="00DD3F63">
      <w:pPr>
        <w:pStyle w:val="ListParagraph"/>
        <w:numPr>
          <w:ilvl w:val="0"/>
          <w:numId w:val="18"/>
        </w:numPr>
        <w:rPr>
          <w:ins w:id="164" w:author="Dimitri Podborski" w:date="2023-04-25T19:13:00Z"/>
          <w:lang w:eastAsia="ja-JP"/>
        </w:rPr>
      </w:pPr>
      <w:ins w:id="165" w:author="Dimitri Podborski" w:date="2023-04-25T19:13:00Z">
        <w:r>
          <w:rPr>
            <w:lang w:eastAsia="ja-JP"/>
          </w:rPr>
          <w:t xml:space="preserve">Description: Test Vector with </w:t>
        </w:r>
        <w:proofErr w:type="spellStart"/>
        <w:r>
          <w:rPr>
            <w:lang w:eastAsia="ja-JP"/>
          </w:rPr>
          <w:t>inband</w:t>
        </w:r>
        <w:proofErr w:type="spellEnd"/>
        <w:r>
          <w:rPr>
            <w:lang w:eastAsia="ja-JP"/>
          </w:rPr>
          <w:t xml:space="preserve"> parameter sets.</w:t>
        </w:r>
      </w:ins>
    </w:p>
    <w:p w14:paraId="1B74D1B2" w14:textId="77777777" w:rsidR="00DD3F63" w:rsidRDefault="00DD3F63" w:rsidP="00DD3F63">
      <w:pPr>
        <w:pStyle w:val="ListParagraph"/>
        <w:ind w:left="720"/>
        <w:rPr>
          <w:ins w:id="166" w:author="Dimitri Podborski" w:date="2023-04-25T19:13:00Z"/>
          <w:lang w:eastAsia="ja-JP"/>
        </w:rPr>
      </w:pPr>
    </w:p>
    <w:p w14:paraId="6B9D5681" w14:textId="77777777" w:rsidR="00DD3F63" w:rsidRDefault="00DD3F63" w:rsidP="00DD3F63">
      <w:pPr>
        <w:pStyle w:val="ListParagraph"/>
        <w:numPr>
          <w:ilvl w:val="0"/>
          <w:numId w:val="17"/>
        </w:numPr>
        <w:rPr>
          <w:ins w:id="167" w:author="Dimitri Podborski" w:date="2023-04-25T19:13:00Z"/>
          <w:rFonts w:eastAsia="MS Mincho"/>
          <w:lang w:val="en-GB"/>
        </w:rPr>
      </w:pPr>
      <w:ins w:id="168" w:author="Dimitri Podborski" w:date="2023-04-25T19:13:00Z">
        <w:r>
          <w:rPr>
            <w:rFonts w:eastAsia="MS Mincho"/>
            <w:lang w:val="en-GB"/>
          </w:rPr>
          <w:t xml:space="preserve">Test Vector with </w:t>
        </w:r>
        <w:proofErr w:type="spellStart"/>
        <w:r>
          <w:rPr>
            <w:rFonts w:eastAsia="MS Mincho"/>
            <w:lang w:val="en-GB"/>
          </w:rPr>
          <w:t>inband</w:t>
        </w:r>
        <w:proofErr w:type="spellEnd"/>
        <w:r>
          <w:rPr>
            <w:rFonts w:eastAsia="MS Mincho"/>
            <w:lang w:val="en-GB"/>
          </w:rPr>
          <w:t xml:space="preserve"> parameter sets and resolution </w:t>
        </w:r>
        <w:proofErr w:type="gramStart"/>
        <w:r>
          <w:rPr>
            <w:rFonts w:eastAsia="MS Mincho"/>
            <w:lang w:val="en-GB"/>
          </w:rPr>
          <w:t>switch</w:t>
        </w:r>
        <w:proofErr w:type="gramEnd"/>
      </w:ins>
    </w:p>
    <w:p w14:paraId="0E0C7F96" w14:textId="77777777" w:rsidR="00DD3F63" w:rsidRPr="00C24937" w:rsidRDefault="00DD3F63" w:rsidP="00DD3F63">
      <w:pPr>
        <w:pStyle w:val="ListParagraph"/>
        <w:ind w:left="720"/>
        <w:rPr>
          <w:ins w:id="169" w:author="Dimitri Podborski" w:date="2023-04-25T19:13:00Z"/>
          <w:rFonts w:eastAsia="MS Mincho"/>
          <w:lang w:val="en-GB"/>
        </w:rPr>
      </w:pPr>
    </w:p>
    <w:p w14:paraId="1087668D" w14:textId="77777777" w:rsidR="00DD3F63" w:rsidRPr="003B607E" w:rsidRDefault="00DD3F63" w:rsidP="00DD3F63">
      <w:pPr>
        <w:pStyle w:val="ListParagraph"/>
        <w:numPr>
          <w:ilvl w:val="0"/>
          <w:numId w:val="18"/>
        </w:numPr>
        <w:rPr>
          <w:ins w:id="170" w:author="Dimitri Podborski" w:date="2023-04-25T19:13:00Z"/>
          <w:lang w:eastAsia="ja-JP"/>
        </w:rPr>
      </w:pPr>
      <w:proofErr w:type="spellStart"/>
      <w:ins w:id="171" w:author="Dimitri Podborski" w:date="2023-04-25T19:13:00Z">
        <w:r w:rsidRPr="003B607E">
          <w:rPr>
            <w:rFonts w:eastAsia="MS Mincho"/>
            <w:lang w:val="en-GB"/>
          </w:rPr>
          <w:t>TV_name</w:t>
        </w:r>
        <w:proofErr w:type="spellEnd"/>
        <w:r w:rsidRPr="003B607E">
          <w:rPr>
            <w:rFonts w:eastAsia="MS Mincho"/>
            <w:lang w:val="en-GB"/>
          </w:rPr>
          <w:t xml:space="preserve">: </w:t>
        </w:r>
        <w:r>
          <w:rPr>
            <w:rFonts w:eastAsia="MS Mincho"/>
            <w:lang w:val="en-GB"/>
          </w:rPr>
          <w:t>RA_BodeMuseum_mixed_res_qp37.mp4</w:t>
        </w:r>
      </w:ins>
    </w:p>
    <w:p w14:paraId="3575E685" w14:textId="77777777" w:rsidR="00DD3F63" w:rsidRDefault="00DD3F63" w:rsidP="00DD3F63">
      <w:pPr>
        <w:pStyle w:val="ListParagraph"/>
        <w:numPr>
          <w:ilvl w:val="0"/>
          <w:numId w:val="18"/>
        </w:numPr>
        <w:rPr>
          <w:ins w:id="172" w:author="Dimitri Podborski" w:date="2023-04-25T19:13:00Z"/>
          <w:lang w:eastAsia="ja-JP"/>
        </w:rPr>
      </w:pPr>
      <w:ins w:id="173" w:author="Dimitri Podborski" w:date="2023-04-25T19:13:00Z">
        <w:r>
          <w:rPr>
            <w:lang w:eastAsia="ja-JP"/>
          </w:rPr>
          <w:t xml:space="preserve">Description: Test Vector with </w:t>
        </w:r>
        <w:proofErr w:type="spellStart"/>
        <w:r>
          <w:rPr>
            <w:lang w:eastAsia="ja-JP"/>
          </w:rPr>
          <w:t>inband</w:t>
        </w:r>
        <w:proofErr w:type="spellEnd"/>
        <w:r>
          <w:rPr>
            <w:lang w:eastAsia="ja-JP"/>
          </w:rPr>
          <w:t xml:space="preserve"> parameter sets and resolution change.</w:t>
        </w:r>
      </w:ins>
    </w:p>
    <w:p w14:paraId="0719581B" w14:textId="77777777" w:rsidR="00DD3F63" w:rsidRDefault="00DD3F63" w:rsidP="00DD3F63">
      <w:pPr>
        <w:pStyle w:val="ListParagraph"/>
        <w:ind w:left="720"/>
        <w:rPr>
          <w:ins w:id="174" w:author="Dimitri Podborski" w:date="2023-04-25T19:13:00Z"/>
          <w:lang w:eastAsia="ja-JP"/>
        </w:rPr>
      </w:pPr>
    </w:p>
    <w:p w14:paraId="7255CAD6" w14:textId="77777777" w:rsidR="00DD3F63" w:rsidRDefault="00DD3F63" w:rsidP="00DD3F63">
      <w:pPr>
        <w:pStyle w:val="ListParagraph"/>
        <w:numPr>
          <w:ilvl w:val="0"/>
          <w:numId w:val="17"/>
        </w:numPr>
        <w:rPr>
          <w:ins w:id="175" w:author="Dimitri Podborski" w:date="2023-04-25T19:13:00Z"/>
          <w:rFonts w:eastAsia="MS Mincho"/>
          <w:lang w:val="en-GB"/>
        </w:rPr>
      </w:pPr>
      <w:ins w:id="176" w:author="Dimitri Podborski" w:date="2023-04-25T19:13:00Z">
        <w:r>
          <w:rPr>
            <w:rFonts w:eastAsia="MS Mincho"/>
            <w:lang w:val="en-GB"/>
          </w:rPr>
          <w:t xml:space="preserve">Test Vector with </w:t>
        </w:r>
        <w:r w:rsidRPr="0031230E">
          <w:t>'</w:t>
        </w:r>
        <w:proofErr w:type="spellStart"/>
        <w:r>
          <w:rPr>
            <w:rFonts w:eastAsia="MS Mincho"/>
            <w:lang w:val="en-GB"/>
          </w:rPr>
          <w:t>opeg</w:t>
        </w:r>
        <w:proofErr w:type="spellEnd"/>
        <w:r w:rsidRPr="0031230E">
          <w:t>'</w:t>
        </w:r>
        <w:r>
          <w:t xml:space="preserve"> entity groups and </w:t>
        </w:r>
        <w:r w:rsidRPr="0031230E">
          <w:t>'</w:t>
        </w:r>
        <w:proofErr w:type="spellStart"/>
        <w:r>
          <w:rPr>
            <w:rFonts w:eastAsia="MS Mincho"/>
            <w:lang w:val="en-GB"/>
          </w:rPr>
          <w:t>eos</w:t>
        </w:r>
        <w:proofErr w:type="spellEnd"/>
        <w:r>
          <w:rPr>
            <w:rFonts w:eastAsia="MS Mincho"/>
            <w:lang w:val="en-GB"/>
          </w:rPr>
          <w:t xml:space="preserve"> </w:t>
        </w:r>
        <w:r w:rsidRPr="0031230E">
          <w:t>'</w:t>
        </w:r>
        <w:r>
          <w:rPr>
            <w:rFonts w:eastAsia="MS Mincho"/>
            <w:lang w:val="en-GB"/>
          </w:rPr>
          <w:t xml:space="preserve"> sample groups</w:t>
        </w:r>
      </w:ins>
    </w:p>
    <w:p w14:paraId="60537B70" w14:textId="77777777" w:rsidR="00DD3F63" w:rsidRPr="00C24937" w:rsidRDefault="00DD3F63" w:rsidP="00DD3F63">
      <w:pPr>
        <w:pStyle w:val="ListParagraph"/>
        <w:ind w:left="720"/>
        <w:rPr>
          <w:ins w:id="177" w:author="Dimitri Podborski" w:date="2023-04-25T19:13:00Z"/>
          <w:rFonts w:eastAsia="MS Mincho"/>
          <w:lang w:val="en-GB"/>
        </w:rPr>
      </w:pPr>
    </w:p>
    <w:p w14:paraId="7DB34FBA" w14:textId="77777777" w:rsidR="00DD3F63" w:rsidRPr="003B607E" w:rsidRDefault="00DD3F63" w:rsidP="00DD3F63">
      <w:pPr>
        <w:pStyle w:val="ListParagraph"/>
        <w:numPr>
          <w:ilvl w:val="0"/>
          <w:numId w:val="18"/>
        </w:numPr>
        <w:rPr>
          <w:ins w:id="178" w:author="Dimitri Podborski" w:date="2023-04-25T19:13:00Z"/>
          <w:lang w:eastAsia="ja-JP"/>
        </w:rPr>
      </w:pPr>
      <w:proofErr w:type="spellStart"/>
      <w:ins w:id="179" w:author="Dimitri Podborski" w:date="2023-04-25T19:13:00Z">
        <w:r w:rsidRPr="003B607E">
          <w:rPr>
            <w:rFonts w:eastAsia="MS Mincho"/>
            <w:lang w:val="en-GB"/>
          </w:rPr>
          <w:t>TV_name</w:t>
        </w:r>
        <w:proofErr w:type="spellEnd"/>
        <w:r w:rsidRPr="003B607E">
          <w:rPr>
            <w:rFonts w:eastAsia="MS Mincho"/>
            <w:lang w:val="en-GB"/>
          </w:rPr>
          <w:t xml:space="preserve">: </w:t>
        </w:r>
        <w:r>
          <w:rPr>
            <w:rFonts w:eastAsia="MS Mincho"/>
            <w:lang w:val="en-GB"/>
          </w:rPr>
          <w:t>RA_Cactus_temp_scal_qp22.mp4</w:t>
        </w:r>
      </w:ins>
    </w:p>
    <w:p w14:paraId="63067CD1" w14:textId="77777777" w:rsidR="00DD3F63" w:rsidRPr="003B607E" w:rsidRDefault="00DD3F63" w:rsidP="00DD3F63">
      <w:pPr>
        <w:pStyle w:val="ListParagraph"/>
        <w:numPr>
          <w:ilvl w:val="0"/>
          <w:numId w:val="18"/>
        </w:numPr>
        <w:rPr>
          <w:ins w:id="180" w:author="Dimitri Podborski" w:date="2023-04-25T19:13:00Z"/>
          <w:lang w:eastAsia="ja-JP"/>
        </w:rPr>
      </w:pPr>
      <w:ins w:id="181" w:author="Dimitri Podborski" w:date="2023-04-25T19:13:00Z">
        <w:r>
          <w:rPr>
            <w:lang w:eastAsia="ja-JP"/>
          </w:rPr>
          <w:t xml:space="preserve">Description: Test Vector with a temporal scalable VVC stream in two tracks using </w:t>
        </w:r>
        <w:r w:rsidRPr="0031230E">
          <w:t>'</w:t>
        </w:r>
        <w:proofErr w:type="spellStart"/>
        <w:r>
          <w:rPr>
            <w:rFonts w:eastAsia="MS Mincho"/>
            <w:lang w:val="en-GB"/>
          </w:rPr>
          <w:t>opeg</w:t>
        </w:r>
        <w:proofErr w:type="spellEnd"/>
        <w:r w:rsidRPr="0031230E">
          <w:t>'</w:t>
        </w:r>
        <w:r>
          <w:t xml:space="preserve"> entity groups</w:t>
        </w:r>
        <w:r>
          <w:rPr>
            <w:lang w:eastAsia="ja-JP"/>
          </w:rPr>
          <w:t xml:space="preserve"> and </w:t>
        </w:r>
        <w:r w:rsidRPr="0031230E">
          <w:t>'</w:t>
        </w:r>
        <w:proofErr w:type="spellStart"/>
        <w:r>
          <w:rPr>
            <w:rFonts w:eastAsia="MS Mincho"/>
            <w:lang w:val="en-GB"/>
          </w:rPr>
          <w:t>eos</w:t>
        </w:r>
        <w:proofErr w:type="spellEnd"/>
        <w:r>
          <w:rPr>
            <w:rFonts w:eastAsia="MS Mincho"/>
            <w:lang w:val="en-GB"/>
          </w:rPr>
          <w:t xml:space="preserve"> </w:t>
        </w:r>
        <w:r w:rsidRPr="0031230E">
          <w:t>'</w:t>
        </w:r>
        <w:r>
          <w:rPr>
            <w:rFonts w:eastAsia="MS Mincho"/>
            <w:lang w:val="en-GB"/>
          </w:rPr>
          <w:t xml:space="preserve"> sample groups</w:t>
        </w:r>
        <w:r>
          <w:rPr>
            <w:lang w:eastAsia="ja-JP"/>
          </w:rPr>
          <w:t>.</w:t>
        </w:r>
      </w:ins>
    </w:p>
    <w:p w14:paraId="5C1507B6" w14:textId="7167F239" w:rsidR="00C37FBE" w:rsidRPr="00C37FBE" w:rsidRDefault="00C37FBE" w:rsidP="00EB72A6">
      <w:pPr>
        <w:jc w:val="both"/>
      </w:pPr>
    </w:p>
    <w:p w14:paraId="74883807" w14:textId="16865071" w:rsidR="00EB72A6" w:rsidRDefault="0095215D" w:rsidP="00D96E81">
      <w:pPr>
        <w:pStyle w:val="Head1"/>
        <w:rPr>
          <w:ins w:id="182" w:author="Dimitri Podborski" w:date="2022-12-05T12:45:00Z"/>
        </w:rPr>
      </w:pPr>
      <w:r w:rsidRPr="0095215D">
        <w:t>Event Message Track Sample Files</w:t>
      </w:r>
    </w:p>
    <w:p w14:paraId="6D4D9167" w14:textId="77777777" w:rsidR="0072031A" w:rsidRDefault="0072031A" w:rsidP="0072031A">
      <w:pPr>
        <w:rPr>
          <w:ins w:id="183" w:author="Dimitri Podborski" w:date="2022-12-05T12:57:00Z"/>
        </w:rPr>
      </w:pPr>
      <w:ins w:id="184" w:author="Dimitri Podborski" w:date="2022-12-05T12:57:00Z">
        <w:r w:rsidRPr="00F3350F">
          <w:rPr>
            <w:highlight w:val="yellow"/>
          </w:rPr>
          <w:t>[Ed. Note DP: The files from this section were cross checked by at least 2 companies and are moved into the "published" directory. It is recommended that the information from this section be made available to the public alongside the actual conformance files.]</w:t>
        </w:r>
      </w:ins>
    </w:p>
    <w:p w14:paraId="39C8CFD3" w14:textId="024A0925" w:rsidR="00F72EBF" w:rsidDel="0072031A" w:rsidRDefault="00F72EBF">
      <w:pPr>
        <w:rPr>
          <w:del w:id="185" w:author="Dimitri Podborski" w:date="2022-12-05T12:57:00Z"/>
        </w:rPr>
        <w:pPrChange w:id="186" w:author="Dimitri Podborski" w:date="2022-12-05T12:45:00Z">
          <w:pPr>
            <w:pStyle w:val="Head1"/>
          </w:pPr>
        </w:pPrChange>
      </w:pPr>
    </w:p>
    <w:p w14:paraId="0D9E0123" w14:textId="07165A8C" w:rsidR="0095215D" w:rsidRDefault="00597750" w:rsidP="00597750">
      <w:pPr>
        <w:pStyle w:val="Head2"/>
      </w:pPr>
      <w:r w:rsidRPr="00597750">
        <w:t>Overview of files</w:t>
      </w:r>
    </w:p>
    <w:tbl>
      <w:tblPr>
        <w:tblStyle w:val="TableGrid"/>
        <w:tblW w:w="0" w:type="auto"/>
        <w:tblLook w:val="04A0" w:firstRow="1" w:lastRow="0" w:firstColumn="1" w:lastColumn="0" w:noHBand="0" w:noVBand="1"/>
      </w:tblPr>
      <w:tblGrid>
        <w:gridCol w:w="4505"/>
        <w:gridCol w:w="4505"/>
      </w:tblGrid>
      <w:tr w:rsidR="00597750" w14:paraId="1A6515DB" w14:textId="77777777" w:rsidTr="00016658">
        <w:tc>
          <w:tcPr>
            <w:tcW w:w="4505" w:type="dxa"/>
          </w:tcPr>
          <w:p w14:paraId="55A525C8" w14:textId="3895AC42" w:rsidR="00597750" w:rsidRPr="00062243" w:rsidRDefault="00597750" w:rsidP="00016658">
            <w:pPr>
              <w:rPr>
                <w:b/>
                <w:bCs/>
                <w:lang w:eastAsia="zh-CN"/>
              </w:rPr>
            </w:pPr>
            <w:r>
              <w:rPr>
                <w:b/>
                <w:bCs/>
                <w:lang w:eastAsia="zh-CN"/>
              </w:rPr>
              <w:t>F</w:t>
            </w:r>
            <w:r w:rsidRPr="00062243">
              <w:rPr>
                <w:b/>
                <w:bCs/>
                <w:lang w:eastAsia="zh-CN"/>
              </w:rPr>
              <w:t>ile</w:t>
            </w:r>
          </w:p>
        </w:tc>
        <w:tc>
          <w:tcPr>
            <w:tcW w:w="4505" w:type="dxa"/>
          </w:tcPr>
          <w:p w14:paraId="3BA74093" w14:textId="3AA073DB" w:rsidR="00597750" w:rsidRPr="00062243" w:rsidRDefault="00597750" w:rsidP="00016658">
            <w:pPr>
              <w:rPr>
                <w:b/>
                <w:bCs/>
                <w:lang w:eastAsia="zh-CN"/>
              </w:rPr>
            </w:pPr>
            <w:r>
              <w:rPr>
                <w:b/>
                <w:bCs/>
                <w:lang w:eastAsia="zh-CN"/>
              </w:rPr>
              <w:t>Description</w:t>
            </w:r>
          </w:p>
        </w:tc>
      </w:tr>
      <w:tr w:rsidR="00597750" w14:paraId="34E9B2FE" w14:textId="77777777" w:rsidTr="00016658">
        <w:tc>
          <w:tcPr>
            <w:tcW w:w="4505" w:type="dxa"/>
          </w:tcPr>
          <w:p w14:paraId="33042CDB" w14:textId="77777777" w:rsidR="00597750" w:rsidRDefault="00597750" w:rsidP="00016658">
            <w:pPr>
              <w:rPr>
                <w:lang w:eastAsia="zh-CN"/>
              </w:rPr>
            </w:pPr>
            <w:r w:rsidRPr="00062243">
              <w:rPr>
                <w:lang w:eastAsia="zh-CN"/>
              </w:rPr>
              <w:t>IF1_V2_captures</w:t>
            </w:r>
            <w:r>
              <w:rPr>
                <w:lang w:eastAsia="zh-CN"/>
              </w:rPr>
              <w:t>/</w:t>
            </w:r>
            <w:r w:rsidRPr="00062243">
              <w:rPr>
                <w:lang w:eastAsia="zh-CN"/>
              </w:rPr>
              <w:t>data-2-Data3_3.mp4</w:t>
            </w:r>
          </w:p>
        </w:tc>
        <w:tc>
          <w:tcPr>
            <w:tcW w:w="4505" w:type="dxa"/>
          </w:tcPr>
          <w:p w14:paraId="42398D2C" w14:textId="77777777" w:rsidR="00597750" w:rsidRDefault="00597750" w:rsidP="00016658">
            <w:pPr>
              <w:rPr>
                <w:lang w:eastAsia="zh-CN"/>
              </w:rPr>
            </w:pPr>
            <w:r>
              <w:rPr>
                <w:lang w:eastAsia="zh-CN"/>
              </w:rPr>
              <w:t xml:space="preserve">Captured file from </w:t>
            </w:r>
            <w:proofErr w:type="spellStart"/>
            <w:r>
              <w:rPr>
                <w:lang w:eastAsia="zh-CN"/>
              </w:rPr>
              <w:t>Ateme</w:t>
            </w:r>
            <w:proofErr w:type="spellEnd"/>
            <w:r>
              <w:rPr>
                <w:lang w:eastAsia="zh-CN"/>
              </w:rPr>
              <w:t xml:space="preserve"> Titan Live of event message track</w:t>
            </w:r>
          </w:p>
        </w:tc>
      </w:tr>
      <w:tr w:rsidR="00597750" w14:paraId="03998FD4" w14:textId="77777777" w:rsidTr="00016658">
        <w:tc>
          <w:tcPr>
            <w:tcW w:w="4505" w:type="dxa"/>
          </w:tcPr>
          <w:p w14:paraId="0484843B" w14:textId="77777777" w:rsidR="00597750" w:rsidRDefault="00597750" w:rsidP="00016658">
            <w:pPr>
              <w:rPr>
                <w:lang w:eastAsia="zh-CN"/>
              </w:rPr>
            </w:pPr>
            <w:r w:rsidRPr="00062243">
              <w:rPr>
                <w:lang w:eastAsia="zh-CN"/>
              </w:rPr>
              <w:t>IF1_V2_captures</w:t>
            </w:r>
            <w:r>
              <w:rPr>
                <w:lang w:eastAsia="zh-CN"/>
              </w:rPr>
              <w:t>/</w:t>
            </w:r>
            <w:r>
              <w:t xml:space="preserve"> </w:t>
            </w:r>
            <w:r w:rsidRPr="00062243">
              <w:rPr>
                <w:lang w:eastAsia="zh-CN"/>
              </w:rPr>
              <w:t>audio-und-128000.isma</w:t>
            </w:r>
          </w:p>
        </w:tc>
        <w:tc>
          <w:tcPr>
            <w:tcW w:w="4505" w:type="dxa"/>
          </w:tcPr>
          <w:p w14:paraId="6AD1899F" w14:textId="77777777" w:rsidR="00597750" w:rsidRDefault="00597750" w:rsidP="00016658">
            <w:pPr>
              <w:rPr>
                <w:lang w:eastAsia="zh-CN"/>
              </w:rPr>
            </w:pPr>
            <w:r>
              <w:rPr>
                <w:lang w:eastAsia="zh-CN"/>
              </w:rPr>
              <w:t xml:space="preserve">Associated audio track </w:t>
            </w:r>
            <w:proofErr w:type="spellStart"/>
            <w:r>
              <w:rPr>
                <w:lang w:eastAsia="zh-CN"/>
              </w:rPr>
              <w:t>capure</w:t>
            </w:r>
            <w:proofErr w:type="spellEnd"/>
            <w:r>
              <w:rPr>
                <w:lang w:eastAsia="zh-CN"/>
              </w:rPr>
              <w:t xml:space="preserve"> from titan live</w:t>
            </w:r>
          </w:p>
        </w:tc>
      </w:tr>
      <w:tr w:rsidR="00597750" w14:paraId="6B2B6193" w14:textId="77777777" w:rsidTr="00016658">
        <w:tc>
          <w:tcPr>
            <w:tcW w:w="4505" w:type="dxa"/>
          </w:tcPr>
          <w:p w14:paraId="352F5D42" w14:textId="77777777" w:rsidR="00597750" w:rsidRDefault="00597750" w:rsidP="00016658">
            <w:pPr>
              <w:rPr>
                <w:lang w:eastAsia="zh-CN"/>
              </w:rPr>
            </w:pPr>
            <w:r w:rsidRPr="00062243">
              <w:rPr>
                <w:lang w:eastAsia="zh-CN"/>
              </w:rPr>
              <w:t>video-720x480-500000.ismv</w:t>
            </w:r>
          </w:p>
        </w:tc>
        <w:tc>
          <w:tcPr>
            <w:tcW w:w="4505" w:type="dxa"/>
          </w:tcPr>
          <w:p w14:paraId="75196B04" w14:textId="77777777" w:rsidR="00597750" w:rsidRDefault="00597750" w:rsidP="00016658">
            <w:pPr>
              <w:rPr>
                <w:lang w:eastAsia="zh-CN"/>
              </w:rPr>
            </w:pPr>
            <w:r>
              <w:rPr>
                <w:lang w:eastAsia="zh-CN"/>
              </w:rPr>
              <w:t xml:space="preserve">Associated video track </w:t>
            </w:r>
            <w:proofErr w:type="spellStart"/>
            <w:r>
              <w:rPr>
                <w:lang w:eastAsia="zh-CN"/>
              </w:rPr>
              <w:t>capure</w:t>
            </w:r>
            <w:proofErr w:type="spellEnd"/>
            <w:r>
              <w:rPr>
                <w:lang w:eastAsia="zh-CN"/>
              </w:rPr>
              <w:t xml:space="preserve"> from titan live</w:t>
            </w:r>
          </w:p>
        </w:tc>
      </w:tr>
      <w:tr w:rsidR="00597750" w14:paraId="2D3AA244" w14:textId="77777777" w:rsidTr="00016658">
        <w:tc>
          <w:tcPr>
            <w:tcW w:w="4505" w:type="dxa"/>
          </w:tcPr>
          <w:p w14:paraId="7A4B3E9B" w14:textId="77777777" w:rsidR="00597750" w:rsidRDefault="00597750" w:rsidP="00016658">
            <w:pPr>
              <w:rPr>
                <w:lang w:eastAsia="zh-CN"/>
              </w:rPr>
            </w:pPr>
            <w:proofErr w:type="spellStart"/>
            <w:r w:rsidRPr="00062243">
              <w:rPr>
                <w:lang w:eastAsia="zh-CN"/>
              </w:rPr>
              <w:t>out_avail_</w:t>
            </w:r>
            <w:proofErr w:type="gramStart"/>
            <w:r w:rsidRPr="00062243">
              <w:rPr>
                <w:lang w:eastAsia="zh-CN"/>
              </w:rPr>
              <w:t>track.cmfm</w:t>
            </w:r>
            <w:proofErr w:type="spellEnd"/>
            <w:proofErr w:type="gramEnd"/>
          </w:p>
        </w:tc>
        <w:tc>
          <w:tcPr>
            <w:tcW w:w="4505" w:type="dxa"/>
          </w:tcPr>
          <w:p w14:paraId="33ADCA67" w14:textId="77777777" w:rsidR="00597750" w:rsidRDefault="00597750" w:rsidP="00016658">
            <w:pPr>
              <w:rPr>
                <w:lang w:eastAsia="zh-CN"/>
              </w:rPr>
            </w:pPr>
            <w:r>
              <w:rPr>
                <w:lang w:eastAsia="zh-CN"/>
              </w:rPr>
              <w:t>Avail track generated with unified open-source implementation using reference without overlaps</w:t>
            </w:r>
          </w:p>
        </w:tc>
      </w:tr>
      <w:tr w:rsidR="00597750" w14:paraId="41BE8B8F" w14:textId="77777777" w:rsidTr="00016658">
        <w:tc>
          <w:tcPr>
            <w:tcW w:w="4505" w:type="dxa"/>
          </w:tcPr>
          <w:p w14:paraId="3D6FE42B" w14:textId="77777777" w:rsidR="00597750" w:rsidRPr="00062243" w:rsidRDefault="00597750" w:rsidP="00016658">
            <w:pPr>
              <w:rPr>
                <w:lang w:eastAsia="zh-CN"/>
              </w:rPr>
            </w:pPr>
            <w:proofErr w:type="spellStart"/>
            <w:r w:rsidRPr="00062243">
              <w:rPr>
                <w:lang w:eastAsia="zh-CN"/>
              </w:rPr>
              <w:t>out_avail_track.</w:t>
            </w:r>
            <w:r>
              <w:rPr>
                <w:lang w:eastAsia="zh-CN"/>
              </w:rPr>
              <w:t>mpd</w:t>
            </w:r>
            <w:proofErr w:type="spellEnd"/>
          </w:p>
        </w:tc>
        <w:tc>
          <w:tcPr>
            <w:tcW w:w="4505" w:type="dxa"/>
          </w:tcPr>
          <w:p w14:paraId="08911AD1" w14:textId="77777777" w:rsidR="00597750" w:rsidRDefault="00597750" w:rsidP="00016658">
            <w:pPr>
              <w:rPr>
                <w:lang w:eastAsia="zh-CN"/>
              </w:rPr>
            </w:pPr>
            <w:r>
              <w:rPr>
                <w:lang w:eastAsia="zh-CN"/>
              </w:rPr>
              <w:t xml:space="preserve">Corresponding </w:t>
            </w:r>
            <w:proofErr w:type="spellStart"/>
            <w:r>
              <w:rPr>
                <w:lang w:eastAsia="zh-CN"/>
              </w:rPr>
              <w:t>EventStream</w:t>
            </w:r>
            <w:proofErr w:type="spellEnd"/>
            <w:r>
              <w:rPr>
                <w:lang w:eastAsia="zh-CN"/>
              </w:rPr>
              <w:t xml:space="preserve"> element</w:t>
            </w:r>
          </w:p>
        </w:tc>
      </w:tr>
      <w:tr w:rsidR="00597750" w14:paraId="21434F29" w14:textId="77777777" w:rsidTr="00016658">
        <w:tc>
          <w:tcPr>
            <w:tcW w:w="4505" w:type="dxa"/>
          </w:tcPr>
          <w:p w14:paraId="45FCB94D" w14:textId="77777777" w:rsidR="00597750" w:rsidRPr="00062243" w:rsidRDefault="00597750" w:rsidP="00016658">
            <w:pPr>
              <w:rPr>
                <w:lang w:eastAsia="zh-CN"/>
              </w:rPr>
            </w:pPr>
            <w:proofErr w:type="spellStart"/>
            <w:r w:rsidRPr="00062243">
              <w:rPr>
                <w:lang w:eastAsia="zh-CN"/>
              </w:rPr>
              <w:lastRenderedPageBreak/>
              <w:t>out_</w:t>
            </w:r>
            <w:proofErr w:type="gramStart"/>
            <w:r w:rsidRPr="00062243">
              <w:rPr>
                <w:lang w:eastAsia="zh-CN"/>
              </w:rPr>
              <w:t>overlap.cmfm</w:t>
            </w:r>
            <w:proofErr w:type="spellEnd"/>
            <w:proofErr w:type="gramEnd"/>
          </w:p>
        </w:tc>
        <w:tc>
          <w:tcPr>
            <w:tcW w:w="4505" w:type="dxa"/>
          </w:tcPr>
          <w:p w14:paraId="0B5D9C56" w14:textId="77777777" w:rsidR="00597750" w:rsidRDefault="00597750" w:rsidP="00016658">
            <w:pPr>
              <w:rPr>
                <w:lang w:eastAsia="zh-CN"/>
              </w:rPr>
            </w:pPr>
            <w:r>
              <w:rPr>
                <w:lang w:eastAsia="zh-CN"/>
              </w:rPr>
              <w:t>Avail track generated with unified open- source implementation using reference with overlaps</w:t>
            </w:r>
          </w:p>
        </w:tc>
      </w:tr>
      <w:tr w:rsidR="00597750" w14:paraId="49C14ADA" w14:textId="77777777" w:rsidTr="00016658">
        <w:tc>
          <w:tcPr>
            <w:tcW w:w="4505" w:type="dxa"/>
          </w:tcPr>
          <w:p w14:paraId="2E40890D" w14:textId="77777777" w:rsidR="00597750" w:rsidRPr="00062243" w:rsidRDefault="00597750" w:rsidP="00016658">
            <w:pPr>
              <w:rPr>
                <w:lang w:eastAsia="zh-CN"/>
              </w:rPr>
            </w:pPr>
            <w:proofErr w:type="spellStart"/>
            <w:r w:rsidRPr="00062243">
              <w:rPr>
                <w:lang w:eastAsia="zh-CN"/>
              </w:rPr>
              <w:t>avail_overlap.mpd</w:t>
            </w:r>
            <w:proofErr w:type="spellEnd"/>
          </w:p>
        </w:tc>
        <w:tc>
          <w:tcPr>
            <w:tcW w:w="4505" w:type="dxa"/>
          </w:tcPr>
          <w:p w14:paraId="7CD67130" w14:textId="77777777" w:rsidR="00597750" w:rsidRDefault="00597750" w:rsidP="00016658">
            <w:pPr>
              <w:rPr>
                <w:lang w:eastAsia="zh-CN"/>
              </w:rPr>
            </w:pPr>
            <w:r>
              <w:rPr>
                <w:lang w:eastAsia="zh-CN"/>
              </w:rPr>
              <w:t xml:space="preserve">Corresponding edited </w:t>
            </w:r>
            <w:proofErr w:type="spellStart"/>
            <w:r>
              <w:rPr>
                <w:lang w:eastAsia="zh-CN"/>
              </w:rPr>
              <w:t>EventStream</w:t>
            </w:r>
            <w:proofErr w:type="spellEnd"/>
            <w:r>
              <w:rPr>
                <w:lang w:eastAsia="zh-CN"/>
              </w:rPr>
              <w:t xml:space="preserve"> element</w:t>
            </w:r>
          </w:p>
        </w:tc>
      </w:tr>
    </w:tbl>
    <w:p w14:paraId="4D83A889" w14:textId="77777777" w:rsidR="00597750" w:rsidRDefault="00597750" w:rsidP="00D96E81">
      <w:pPr>
        <w:pStyle w:val="Head2"/>
      </w:pPr>
      <w:proofErr w:type="spellStart"/>
      <w:r>
        <w:t>Ateme</w:t>
      </w:r>
      <w:proofErr w:type="spellEnd"/>
      <w:r>
        <w:t xml:space="preserve"> Titan Live Event Message Track output</w:t>
      </w:r>
    </w:p>
    <w:p w14:paraId="5E6D060D" w14:textId="705CCCD3" w:rsidR="00597750" w:rsidRDefault="00597750" w:rsidP="00597750">
      <w:pPr>
        <w:jc w:val="both"/>
      </w:pPr>
      <w:proofErr w:type="spellStart"/>
      <w:r>
        <w:t>Ateme</w:t>
      </w:r>
      <w:proofErr w:type="spellEnd"/>
      <w:r>
        <w:t xml:space="preserve"> Titan Live is an encoding solution that is currently developed and promoted by </w:t>
      </w:r>
      <w:proofErr w:type="spellStart"/>
      <w:r>
        <w:t>Ateme</w:t>
      </w:r>
      <w:proofErr w:type="spellEnd"/>
      <w:r>
        <w:t xml:space="preserve">. As part of its implementation, it added support for the live media ingest protocol specified in DASH-IF [1] and as part of that spec references ISO/IEC 23001-18 support for timed metadata in segments was also implemented. Traces for joint audio, video and MPEG-B part 18 metadata including SCTE-35 markers are attached in the contribution. </w:t>
      </w:r>
    </w:p>
    <w:p w14:paraId="178E1504" w14:textId="77777777" w:rsidR="00597750" w:rsidRDefault="00597750" w:rsidP="00D96E81">
      <w:pPr>
        <w:pStyle w:val="Head2"/>
      </w:pPr>
      <w:r>
        <w:t>Event Message Track implementation by Unified Streaming</w:t>
      </w:r>
    </w:p>
    <w:p w14:paraId="089E37FE" w14:textId="68C12035" w:rsidR="00597750" w:rsidRDefault="00597750" w:rsidP="00597750">
      <w:pPr>
        <w:jc w:val="both"/>
      </w:pPr>
      <w:r>
        <w:t xml:space="preserve">Another example file is created using the open source/reference implementation from Unified streaming that is currently available In </w:t>
      </w:r>
      <w:proofErr w:type="gramStart"/>
      <w:r>
        <w:t>https://github.com/unifiedstreaming/EventMessageTrack.git  (</w:t>
      </w:r>
      <w:proofErr w:type="gramEnd"/>
      <w:r>
        <w:t>see m58052). This implementation includes some tools to help understanding and implementing ISO IEC 23001-18. The example track files were generated using the command line as follows:</w:t>
      </w:r>
    </w:p>
    <w:p w14:paraId="22B3CE2A" w14:textId="2467CBC0" w:rsidR="00597750" w:rsidRDefault="00597750" w:rsidP="00D96E81">
      <w:pPr>
        <w:pStyle w:val="Head2"/>
      </w:pPr>
      <w:r>
        <w:t>gen_avail_track.exe 600000 2000 30000 180000</w:t>
      </w:r>
    </w:p>
    <w:p w14:paraId="66F8E0B8" w14:textId="77777777" w:rsidR="00597750" w:rsidRDefault="00597750" w:rsidP="00597750">
      <w:pPr>
        <w:jc w:val="both"/>
      </w:pPr>
      <w:r>
        <w:t xml:space="preserve">This command generated an event message track of 600 seconds (10 minutes) with 2 second segments, and 30 second ad break avails using a SCTE-35 </w:t>
      </w:r>
      <w:proofErr w:type="spellStart"/>
      <w:r>
        <w:t>splice_insert</w:t>
      </w:r>
      <w:proofErr w:type="spellEnd"/>
      <w:r>
        <w:t xml:space="preserve"> message every 180 seconds (3 minutes). This program also created the example </w:t>
      </w:r>
      <w:proofErr w:type="spellStart"/>
      <w:r>
        <w:t>EventStream</w:t>
      </w:r>
      <w:proofErr w:type="spellEnd"/>
      <w:r>
        <w:t xml:space="preserve"> that is written and included as attachment in </w:t>
      </w:r>
      <w:proofErr w:type="spellStart"/>
      <w:r>
        <w:t>out_avail_track.mpd</w:t>
      </w:r>
      <w:proofErr w:type="spellEnd"/>
      <w:r>
        <w:t xml:space="preserve">. The event message track is </w:t>
      </w:r>
      <w:proofErr w:type="spellStart"/>
      <w:r>
        <w:t>out_avail_</w:t>
      </w:r>
      <w:proofErr w:type="gramStart"/>
      <w:r>
        <w:t>track.cmfm</w:t>
      </w:r>
      <w:proofErr w:type="spellEnd"/>
      <w:proofErr w:type="gramEnd"/>
      <w:r>
        <w:t xml:space="preserve"> and attached to the contribution.</w:t>
      </w:r>
    </w:p>
    <w:p w14:paraId="74D1ED46" w14:textId="77777777" w:rsidR="00597750" w:rsidRDefault="00597750" w:rsidP="00597750">
      <w:pPr>
        <w:jc w:val="both"/>
      </w:pPr>
    </w:p>
    <w:p w14:paraId="75E263C9" w14:textId="11A8DCD7" w:rsidR="00597750" w:rsidRDefault="00597750" w:rsidP="00597750">
      <w:pPr>
        <w:jc w:val="both"/>
      </w:pPr>
      <w:r>
        <w:t xml:space="preserve">To create a file with overlaps, the </w:t>
      </w:r>
      <w:proofErr w:type="spellStart"/>
      <w:r>
        <w:t>out_avail_track.mpd</w:t>
      </w:r>
      <w:proofErr w:type="spellEnd"/>
      <w:r>
        <w:t xml:space="preserve"> was edited to make the events overlap resulting in </w:t>
      </w:r>
      <w:proofErr w:type="spellStart"/>
      <w:r>
        <w:t>avail_overlap.mpd</w:t>
      </w:r>
      <w:proofErr w:type="spellEnd"/>
      <w:r>
        <w:t xml:space="preserve">. This </w:t>
      </w:r>
      <w:proofErr w:type="spellStart"/>
      <w:r>
        <w:t>avail_overlap.mpd</w:t>
      </w:r>
      <w:proofErr w:type="spellEnd"/>
      <w:r>
        <w:t xml:space="preserve"> was then converted to another event message track file using the command:</w:t>
      </w:r>
    </w:p>
    <w:p w14:paraId="6FEB31F8" w14:textId="176E6FCB" w:rsidR="00597750" w:rsidRDefault="00597750" w:rsidP="00D96E81">
      <w:pPr>
        <w:pStyle w:val="Head2"/>
      </w:pPr>
      <w:r>
        <w:t xml:space="preserve">dash_event_fmp4.exe </w:t>
      </w:r>
      <w:proofErr w:type="spellStart"/>
      <w:r>
        <w:t>avail_overlap.mpd</w:t>
      </w:r>
      <w:proofErr w:type="spellEnd"/>
      <w:r>
        <w:t xml:space="preserve"> </w:t>
      </w:r>
      <w:proofErr w:type="spellStart"/>
      <w:r>
        <w:t>out_</w:t>
      </w:r>
      <w:proofErr w:type="gramStart"/>
      <w:r>
        <w:t>overlap.cmfm</w:t>
      </w:r>
      <w:proofErr w:type="spellEnd"/>
      <w:proofErr w:type="gramEnd"/>
      <w:r>
        <w:t xml:space="preserve"> 1 2000</w:t>
      </w:r>
    </w:p>
    <w:p w14:paraId="2CE8F786" w14:textId="77777777" w:rsidR="00597750" w:rsidRDefault="00597750" w:rsidP="00597750">
      <w:pPr>
        <w:jc w:val="both"/>
      </w:pPr>
      <w:r>
        <w:t xml:space="preserve">This command converts an MPD or </w:t>
      </w:r>
      <w:proofErr w:type="spellStart"/>
      <w:r>
        <w:t>EventStream</w:t>
      </w:r>
      <w:proofErr w:type="spellEnd"/>
      <w:r>
        <w:t xml:space="preserve"> element to a sparse track with id 1 and a segment duration of 2000 </w:t>
      </w:r>
      <w:proofErr w:type="spellStart"/>
      <w:r>
        <w:t>ms.</w:t>
      </w:r>
      <w:proofErr w:type="spellEnd"/>
      <w:r>
        <w:t xml:space="preserve"> </w:t>
      </w:r>
    </w:p>
    <w:p w14:paraId="5FDED0F5" w14:textId="5025972D" w:rsidR="00597750" w:rsidRDefault="00597750" w:rsidP="00D96E81">
      <w:pPr>
        <w:pStyle w:val="Head2"/>
      </w:pPr>
      <w:r>
        <w:t>Validation</w:t>
      </w:r>
    </w:p>
    <w:p w14:paraId="5000F9B8" w14:textId="6DC5CE90" w:rsidR="00597750" w:rsidRDefault="00597750" w:rsidP="00597750">
      <w:pPr>
        <w:jc w:val="both"/>
      </w:pPr>
      <w:r>
        <w:t>A separate validation suite was implemented and added to unified validator, which is an experimental mp4 checking and conformance tool: https://validator.unified-streaming.com/. By selecting the pull down event track the checks for event tracks are chosen. The implemented checks for the event message track are documented: https://validator.unified-streaming.com/docs/available_suites/timed-metadata-recommendations.html</w:t>
      </w:r>
    </w:p>
    <w:p w14:paraId="58925981" w14:textId="77777777" w:rsidR="00597750" w:rsidRDefault="00597750" w:rsidP="00597750">
      <w:pPr>
        <w:jc w:val="both"/>
      </w:pPr>
    </w:p>
    <w:p w14:paraId="12FBADC0" w14:textId="5078FA09" w:rsidR="00597750" w:rsidRDefault="00597750" w:rsidP="00597750">
      <w:pPr>
        <w:jc w:val="both"/>
      </w:pPr>
      <w:r>
        <w:t>All files passed the validation process.</w:t>
      </w:r>
    </w:p>
    <w:p w14:paraId="6F469A25" w14:textId="6FDB0E8B" w:rsidR="0072031A" w:rsidRDefault="0095215D" w:rsidP="00567BF6">
      <w:pPr>
        <w:pStyle w:val="Head1"/>
      </w:pPr>
      <w:r>
        <w:t>Multiplexed timed metadata track (</w:t>
      </w:r>
      <w:proofErr w:type="spellStart"/>
      <w:r>
        <w:t>mebx</w:t>
      </w:r>
      <w:proofErr w:type="spellEnd"/>
      <w:r>
        <w:t>)</w:t>
      </w:r>
    </w:p>
    <w:p w14:paraId="6073C857" w14:textId="77777777" w:rsidR="00FD100C" w:rsidRDefault="00FD100C" w:rsidP="00FD100C">
      <w:r>
        <w:t xml:space="preserve">The </w:t>
      </w:r>
      <w:r w:rsidRPr="001D3652">
        <w:rPr>
          <w:rStyle w:val="codeZchn"/>
        </w:rPr>
        <w:t>mebx</w:t>
      </w:r>
      <w:r>
        <w:t xml:space="preserve"> sample file uses the pattern </w:t>
      </w:r>
      <w:r>
        <w:rPr>
          <w:rStyle w:val="codeZchn"/>
        </w:rPr>
        <w:t>NI</w:t>
      </w:r>
      <w:r w:rsidRPr="001D3652">
        <w:rPr>
          <w:rStyle w:val="codeZchn"/>
        </w:rPr>
        <w:t>bFD</w:t>
      </w:r>
      <w:r>
        <w:t xml:space="preserve"> which repeats 6 times giving a total of 30 frames for the video track (1 second duration). The metadata associated with each frame is summarized in the table below:</w:t>
      </w:r>
    </w:p>
    <w:p w14:paraId="54D99CC1" w14:textId="77777777" w:rsidR="00FD100C" w:rsidRDefault="00FD100C" w:rsidP="005D02B5">
      <w:pPr>
        <w:pStyle w:val="Caption"/>
      </w:pPr>
      <w:bookmarkStart w:id="187" w:name="_Ref95851359"/>
      <w:r>
        <w:lastRenderedPageBreak/>
        <w:t xml:space="preserve">Table </w:t>
      </w:r>
      <w:r w:rsidR="00000000">
        <w:fldChar w:fldCharType="begin"/>
      </w:r>
      <w:r w:rsidR="00000000">
        <w:instrText xml:space="preserve"> SEQ Table \* ARABIC </w:instrText>
      </w:r>
      <w:r w:rsidR="00000000">
        <w:fldChar w:fldCharType="separate"/>
      </w:r>
      <w:r>
        <w:rPr>
          <w:noProof/>
        </w:rPr>
        <w:t>1</w:t>
      </w:r>
      <w:r w:rsidR="00000000">
        <w:rPr>
          <w:noProof/>
        </w:rPr>
        <w:fldChar w:fldCharType="end"/>
      </w:r>
      <w:bookmarkEnd w:id="187"/>
      <w:r>
        <w:t>: Metadata per frame (this pattern repeats 6 times)</w:t>
      </w:r>
    </w:p>
    <w:tbl>
      <w:tblPr>
        <w:tblStyle w:val="TableGrid"/>
        <w:tblW w:w="0" w:type="auto"/>
        <w:tblLook w:val="04A0" w:firstRow="1" w:lastRow="0" w:firstColumn="1" w:lastColumn="0" w:noHBand="0" w:noVBand="1"/>
      </w:tblPr>
      <w:tblGrid>
        <w:gridCol w:w="1484"/>
        <w:gridCol w:w="1527"/>
        <w:gridCol w:w="1504"/>
        <w:gridCol w:w="1485"/>
        <w:gridCol w:w="1505"/>
        <w:gridCol w:w="1505"/>
      </w:tblGrid>
      <w:tr w:rsidR="00FD100C" w14:paraId="7DC05C5E" w14:textId="77777777" w:rsidTr="00016658">
        <w:trPr>
          <w:trHeight w:val="1562"/>
        </w:trPr>
        <w:tc>
          <w:tcPr>
            <w:tcW w:w="1557" w:type="dxa"/>
          </w:tcPr>
          <w:p w14:paraId="3B5F6836" w14:textId="77777777" w:rsidR="00FD100C" w:rsidRDefault="00FD100C" w:rsidP="00016658">
            <w:r>
              <w:t>Metadata</w:t>
            </w:r>
          </w:p>
        </w:tc>
        <w:tc>
          <w:tcPr>
            <w:tcW w:w="1557" w:type="dxa"/>
          </w:tcPr>
          <w:p w14:paraId="562DC020" w14:textId="77777777" w:rsidR="00FD100C" w:rsidRDefault="00FD100C" w:rsidP="00016658">
            <w:pPr>
              <w:jc w:val="center"/>
            </w:pPr>
            <w:r>
              <w:t>N</w:t>
            </w:r>
            <w:r>
              <w:br/>
            </w:r>
            <w:r>
              <w:rPr>
                <w:noProof/>
              </w:rPr>
              <w:drawing>
                <wp:inline distT="0" distB="0" distL="0" distR="0" wp14:anchorId="62D01127" wp14:editId="632EE3A7">
                  <wp:extent cx="406400" cy="304800"/>
                  <wp:effectExtent l="12700" t="12700" r="1270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6">
                            <a:extLst>
                              <a:ext uri="{28A0092B-C50C-407E-A947-70E740481C1C}">
                                <a14:useLocalDpi xmlns:a14="http://schemas.microsoft.com/office/drawing/2010/main" val="0"/>
                              </a:ext>
                            </a:extLst>
                          </a:blip>
                          <a:stretch>
                            <a:fillRect/>
                          </a:stretch>
                        </pic:blipFill>
                        <pic:spPr>
                          <a:xfrm>
                            <a:off x="0" y="0"/>
                            <a:ext cx="406400" cy="304800"/>
                          </a:xfrm>
                          <a:prstGeom prst="rect">
                            <a:avLst/>
                          </a:prstGeom>
                          <a:ln>
                            <a:solidFill>
                              <a:schemeClr val="tx1"/>
                            </a:solidFill>
                          </a:ln>
                        </pic:spPr>
                      </pic:pic>
                    </a:graphicData>
                  </a:graphic>
                </wp:inline>
              </w:drawing>
            </w:r>
          </w:p>
          <w:p w14:paraId="343063AB" w14:textId="77777777" w:rsidR="00FD100C" w:rsidRDefault="00FD100C" w:rsidP="00016658">
            <w:pPr>
              <w:jc w:val="center"/>
            </w:pPr>
            <w:r w:rsidRPr="00F572BB">
              <w:t>Netherlands</w:t>
            </w:r>
          </w:p>
        </w:tc>
        <w:tc>
          <w:tcPr>
            <w:tcW w:w="1557" w:type="dxa"/>
          </w:tcPr>
          <w:p w14:paraId="3F6C5B02" w14:textId="77777777" w:rsidR="00FD100C" w:rsidRDefault="00FD100C" w:rsidP="00016658">
            <w:pPr>
              <w:jc w:val="center"/>
            </w:pPr>
            <w:r>
              <w:t>I</w:t>
            </w:r>
            <w:r>
              <w:br/>
            </w:r>
            <w:r>
              <w:rPr>
                <w:noProof/>
              </w:rPr>
              <w:drawing>
                <wp:inline distT="0" distB="0" distL="0" distR="0" wp14:anchorId="18E05962" wp14:editId="71D1C4AA">
                  <wp:extent cx="406400" cy="304800"/>
                  <wp:effectExtent l="12700" t="12700" r="12700" b="1270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7">
                            <a:extLst>
                              <a:ext uri="{28A0092B-C50C-407E-A947-70E740481C1C}">
                                <a14:useLocalDpi xmlns:a14="http://schemas.microsoft.com/office/drawing/2010/main" val="0"/>
                              </a:ext>
                            </a:extLst>
                          </a:blip>
                          <a:stretch>
                            <a:fillRect/>
                          </a:stretch>
                        </pic:blipFill>
                        <pic:spPr>
                          <a:xfrm>
                            <a:off x="0" y="0"/>
                            <a:ext cx="406400" cy="304800"/>
                          </a:xfrm>
                          <a:prstGeom prst="rect">
                            <a:avLst/>
                          </a:prstGeom>
                          <a:ln>
                            <a:solidFill>
                              <a:schemeClr val="tx1"/>
                            </a:solidFill>
                          </a:ln>
                        </pic:spPr>
                      </pic:pic>
                    </a:graphicData>
                  </a:graphic>
                </wp:inline>
              </w:drawing>
            </w:r>
          </w:p>
          <w:p w14:paraId="3AEC24EF" w14:textId="77777777" w:rsidR="00FD100C" w:rsidRDefault="00FD100C" w:rsidP="00016658">
            <w:pPr>
              <w:jc w:val="center"/>
            </w:pPr>
            <w:r w:rsidRPr="00F572BB">
              <w:t>Indonesia</w:t>
            </w:r>
          </w:p>
        </w:tc>
        <w:tc>
          <w:tcPr>
            <w:tcW w:w="1558" w:type="dxa"/>
          </w:tcPr>
          <w:p w14:paraId="1051AA10" w14:textId="77777777" w:rsidR="00FD100C" w:rsidRDefault="00FD100C" w:rsidP="00016658">
            <w:pPr>
              <w:jc w:val="center"/>
            </w:pPr>
            <w:r>
              <w:t>b</w:t>
            </w:r>
            <w:r>
              <w:br/>
            </w:r>
            <w:r>
              <w:rPr>
                <w:noProof/>
              </w:rPr>
              <w:drawing>
                <wp:inline distT="0" distB="0" distL="0" distR="0" wp14:anchorId="17729337" wp14:editId="2186565C">
                  <wp:extent cx="406400" cy="304800"/>
                  <wp:effectExtent l="12700" t="12700" r="12700" b="1270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8">
                            <a:extLst>
                              <a:ext uri="{28A0092B-C50C-407E-A947-70E740481C1C}">
                                <a14:useLocalDpi xmlns:a14="http://schemas.microsoft.com/office/drawing/2010/main" val="0"/>
                              </a:ext>
                            </a:extLst>
                          </a:blip>
                          <a:stretch>
                            <a:fillRect/>
                          </a:stretch>
                        </pic:blipFill>
                        <pic:spPr>
                          <a:xfrm>
                            <a:off x="0" y="0"/>
                            <a:ext cx="406400" cy="304800"/>
                          </a:xfrm>
                          <a:prstGeom prst="rect">
                            <a:avLst/>
                          </a:prstGeom>
                          <a:ln>
                            <a:solidFill>
                              <a:schemeClr val="tx1"/>
                            </a:solidFill>
                          </a:ln>
                        </pic:spPr>
                      </pic:pic>
                    </a:graphicData>
                  </a:graphic>
                </wp:inline>
              </w:drawing>
            </w:r>
          </w:p>
          <w:p w14:paraId="27F5D4FF" w14:textId="77777777" w:rsidR="00FD100C" w:rsidRDefault="00FD100C" w:rsidP="00016658">
            <w:pPr>
              <w:jc w:val="center"/>
            </w:pPr>
            <w:r w:rsidRPr="00F572BB">
              <w:t>Blue</w:t>
            </w:r>
          </w:p>
        </w:tc>
        <w:tc>
          <w:tcPr>
            <w:tcW w:w="1558" w:type="dxa"/>
          </w:tcPr>
          <w:p w14:paraId="1CF9026C" w14:textId="77777777" w:rsidR="00FD100C" w:rsidRDefault="00FD100C" w:rsidP="00016658">
            <w:pPr>
              <w:jc w:val="center"/>
            </w:pPr>
            <w:r>
              <w:t>F</w:t>
            </w:r>
            <w:r>
              <w:br/>
            </w:r>
            <w:r>
              <w:rPr>
                <w:noProof/>
              </w:rPr>
              <w:drawing>
                <wp:inline distT="0" distB="0" distL="0" distR="0" wp14:anchorId="39ABD5CC" wp14:editId="1035CCCD">
                  <wp:extent cx="406400" cy="304800"/>
                  <wp:effectExtent l="12700" t="12700" r="12700" b="1270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9">
                            <a:extLst>
                              <a:ext uri="{28A0092B-C50C-407E-A947-70E740481C1C}">
                                <a14:useLocalDpi xmlns:a14="http://schemas.microsoft.com/office/drawing/2010/main" val="0"/>
                              </a:ext>
                            </a:extLst>
                          </a:blip>
                          <a:stretch>
                            <a:fillRect/>
                          </a:stretch>
                        </pic:blipFill>
                        <pic:spPr>
                          <a:xfrm>
                            <a:off x="0" y="0"/>
                            <a:ext cx="406400" cy="304800"/>
                          </a:xfrm>
                          <a:prstGeom prst="rect">
                            <a:avLst/>
                          </a:prstGeom>
                          <a:ln>
                            <a:solidFill>
                              <a:schemeClr val="tx1"/>
                            </a:solidFill>
                          </a:ln>
                        </pic:spPr>
                      </pic:pic>
                    </a:graphicData>
                  </a:graphic>
                </wp:inline>
              </w:drawing>
            </w:r>
          </w:p>
          <w:p w14:paraId="17DE9D2A" w14:textId="77777777" w:rsidR="00FD100C" w:rsidRDefault="00FD100C" w:rsidP="00016658">
            <w:pPr>
              <w:jc w:val="center"/>
            </w:pPr>
            <w:r w:rsidRPr="00F572BB">
              <w:t>France</w:t>
            </w:r>
          </w:p>
        </w:tc>
        <w:tc>
          <w:tcPr>
            <w:tcW w:w="1558" w:type="dxa"/>
          </w:tcPr>
          <w:p w14:paraId="52400303" w14:textId="77777777" w:rsidR="00FD100C" w:rsidRDefault="00FD100C" w:rsidP="00016658">
            <w:pPr>
              <w:jc w:val="center"/>
            </w:pPr>
            <w:r>
              <w:t>D</w:t>
            </w:r>
            <w:r>
              <w:br/>
            </w:r>
            <w:r>
              <w:rPr>
                <w:noProof/>
              </w:rPr>
              <w:drawing>
                <wp:inline distT="0" distB="0" distL="0" distR="0" wp14:anchorId="7AFE9834" wp14:editId="14220AE3">
                  <wp:extent cx="406400" cy="304800"/>
                  <wp:effectExtent l="12700" t="12700" r="12700" b="1270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20">
                            <a:extLst>
                              <a:ext uri="{28A0092B-C50C-407E-A947-70E740481C1C}">
                                <a14:useLocalDpi xmlns:a14="http://schemas.microsoft.com/office/drawing/2010/main" val="0"/>
                              </a:ext>
                            </a:extLst>
                          </a:blip>
                          <a:stretch>
                            <a:fillRect/>
                          </a:stretch>
                        </pic:blipFill>
                        <pic:spPr>
                          <a:xfrm>
                            <a:off x="0" y="0"/>
                            <a:ext cx="406400" cy="304800"/>
                          </a:xfrm>
                          <a:prstGeom prst="rect">
                            <a:avLst/>
                          </a:prstGeom>
                          <a:ln>
                            <a:solidFill>
                              <a:schemeClr val="tx1"/>
                            </a:solidFill>
                          </a:ln>
                        </pic:spPr>
                      </pic:pic>
                    </a:graphicData>
                  </a:graphic>
                </wp:inline>
              </w:drawing>
            </w:r>
          </w:p>
          <w:p w14:paraId="7CC0711D" w14:textId="77777777" w:rsidR="00FD100C" w:rsidRDefault="00FD100C" w:rsidP="00016658">
            <w:pPr>
              <w:jc w:val="center"/>
            </w:pPr>
            <w:r w:rsidRPr="00F572BB">
              <w:t>Germany</w:t>
            </w:r>
          </w:p>
        </w:tc>
      </w:tr>
      <w:tr w:rsidR="00FD100C" w14:paraId="45862CD0" w14:textId="77777777" w:rsidTr="00016658">
        <w:tc>
          <w:tcPr>
            <w:tcW w:w="1557" w:type="dxa"/>
          </w:tcPr>
          <w:p w14:paraId="57A485A5" w14:textId="77777777" w:rsidR="00FD100C" w:rsidRDefault="00FD100C" w:rsidP="00016658">
            <w:r>
              <w:t>Red</w:t>
            </w:r>
          </w:p>
        </w:tc>
        <w:tc>
          <w:tcPr>
            <w:tcW w:w="1557" w:type="dxa"/>
          </w:tcPr>
          <w:p w14:paraId="5DA802C0" w14:textId="77777777" w:rsidR="00FD100C" w:rsidRPr="003A4CF6" w:rsidRDefault="00FD100C" w:rsidP="00016658">
            <w:r>
              <w:t>0,0,64,16</w:t>
            </w:r>
          </w:p>
        </w:tc>
        <w:tc>
          <w:tcPr>
            <w:tcW w:w="1557" w:type="dxa"/>
          </w:tcPr>
          <w:p w14:paraId="117E6A9A" w14:textId="77777777" w:rsidR="00FD100C" w:rsidRPr="003A4CF6" w:rsidRDefault="00FD100C" w:rsidP="00016658">
            <w:r>
              <w:t>0,0,64,24</w:t>
            </w:r>
          </w:p>
        </w:tc>
        <w:tc>
          <w:tcPr>
            <w:tcW w:w="1558" w:type="dxa"/>
          </w:tcPr>
          <w:p w14:paraId="39CC4A2C" w14:textId="77777777" w:rsidR="00FD100C" w:rsidRPr="003A4CF6" w:rsidRDefault="00FD100C" w:rsidP="00016658">
            <w:r>
              <w:t>NULL</w:t>
            </w:r>
          </w:p>
        </w:tc>
        <w:tc>
          <w:tcPr>
            <w:tcW w:w="1558" w:type="dxa"/>
          </w:tcPr>
          <w:p w14:paraId="6D46449C" w14:textId="77777777" w:rsidR="00FD100C" w:rsidRPr="003A4CF6" w:rsidRDefault="00FD100C" w:rsidP="00016658">
            <w:r>
              <w:t>44,0,20,48</w:t>
            </w:r>
          </w:p>
        </w:tc>
        <w:tc>
          <w:tcPr>
            <w:tcW w:w="1558" w:type="dxa"/>
          </w:tcPr>
          <w:p w14:paraId="3BC31194" w14:textId="77777777" w:rsidR="00FD100C" w:rsidRPr="003A4CF6" w:rsidRDefault="00FD100C" w:rsidP="00016658">
            <w:r>
              <w:t>0,16,64,16</w:t>
            </w:r>
          </w:p>
        </w:tc>
      </w:tr>
      <w:tr w:rsidR="00FD100C" w14:paraId="1A501332" w14:textId="77777777" w:rsidTr="00016658">
        <w:tc>
          <w:tcPr>
            <w:tcW w:w="1557" w:type="dxa"/>
          </w:tcPr>
          <w:p w14:paraId="4771FD6E" w14:textId="77777777" w:rsidR="00FD100C" w:rsidRDefault="00FD100C" w:rsidP="00016658">
            <w:r>
              <w:t>Blue</w:t>
            </w:r>
          </w:p>
        </w:tc>
        <w:tc>
          <w:tcPr>
            <w:tcW w:w="1557" w:type="dxa"/>
          </w:tcPr>
          <w:p w14:paraId="7B1444F1" w14:textId="77777777" w:rsidR="00FD100C" w:rsidRDefault="00FD100C" w:rsidP="00016658">
            <w:r>
              <w:t>0,32,64,16</w:t>
            </w:r>
          </w:p>
        </w:tc>
        <w:tc>
          <w:tcPr>
            <w:tcW w:w="1557" w:type="dxa"/>
          </w:tcPr>
          <w:p w14:paraId="53A5C58A" w14:textId="77777777" w:rsidR="00FD100C" w:rsidRDefault="00FD100C" w:rsidP="00016658">
            <w:r>
              <w:t>NULL</w:t>
            </w:r>
          </w:p>
        </w:tc>
        <w:tc>
          <w:tcPr>
            <w:tcW w:w="1558" w:type="dxa"/>
          </w:tcPr>
          <w:p w14:paraId="19981FDE" w14:textId="77777777" w:rsidR="00FD100C" w:rsidRDefault="00FD100C" w:rsidP="00016658">
            <w:r>
              <w:t>0,0,64,48</w:t>
            </w:r>
          </w:p>
        </w:tc>
        <w:tc>
          <w:tcPr>
            <w:tcW w:w="1558" w:type="dxa"/>
          </w:tcPr>
          <w:p w14:paraId="7C0B4E3A" w14:textId="77777777" w:rsidR="00FD100C" w:rsidRDefault="00FD100C" w:rsidP="00016658">
            <w:r>
              <w:t>0,0,20,48</w:t>
            </w:r>
          </w:p>
        </w:tc>
        <w:tc>
          <w:tcPr>
            <w:tcW w:w="1558" w:type="dxa"/>
          </w:tcPr>
          <w:p w14:paraId="58C50B51" w14:textId="77777777" w:rsidR="00FD100C" w:rsidRDefault="00FD100C" w:rsidP="00016658">
            <w:r>
              <w:t>NULL</w:t>
            </w:r>
          </w:p>
        </w:tc>
      </w:tr>
      <w:tr w:rsidR="00FD100C" w14:paraId="70158D73" w14:textId="77777777" w:rsidTr="00016658">
        <w:tc>
          <w:tcPr>
            <w:tcW w:w="1557" w:type="dxa"/>
          </w:tcPr>
          <w:p w14:paraId="0CFD26CE" w14:textId="77777777" w:rsidR="00FD100C" w:rsidRDefault="00FD100C" w:rsidP="00016658">
            <w:r>
              <w:t>Yellow</w:t>
            </w:r>
          </w:p>
        </w:tc>
        <w:tc>
          <w:tcPr>
            <w:tcW w:w="1557" w:type="dxa"/>
          </w:tcPr>
          <w:p w14:paraId="66C664CE" w14:textId="77777777" w:rsidR="00FD100C" w:rsidRDefault="00FD100C" w:rsidP="00016658">
            <w:r>
              <w:t>NULL</w:t>
            </w:r>
          </w:p>
        </w:tc>
        <w:tc>
          <w:tcPr>
            <w:tcW w:w="1557" w:type="dxa"/>
          </w:tcPr>
          <w:p w14:paraId="641626F9" w14:textId="77777777" w:rsidR="00FD100C" w:rsidRDefault="00FD100C" w:rsidP="00016658">
            <w:r>
              <w:t>NULL</w:t>
            </w:r>
          </w:p>
        </w:tc>
        <w:tc>
          <w:tcPr>
            <w:tcW w:w="1558" w:type="dxa"/>
          </w:tcPr>
          <w:p w14:paraId="40E20D20" w14:textId="77777777" w:rsidR="00FD100C" w:rsidRDefault="00FD100C" w:rsidP="00016658">
            <w:r>
              <w:t>NULL</w:t>
            </w:r>
          </w:p>
        </w:tc>
        <w:tc>
          <w:tcPr>
            <w:tcW w:w="1558" w:type="dxa"/>
          </w:tcPr>
          <w:p w14:paraId="3B1E6954" w14:textId="77777777" w:rsidR="00FD100C" w:rsidRDefault="00FD100C" w:rsidP="00016658">
            <w:r>
              <w:t>NULL</w:t>
            </w:r>
          </w:p>
        </w:tc>
        <w:tc>
          <w:tcPr>
            <w:tcW w:w="1558" w:type="dxa"/>
          </w:tcPr>
          <w:p w14:paraId="18BB9A27" w14:textId="77777777" w:rsidR="00FD100C" w:rsidRDefault="00FD100C" w:rsidP="00016658">
            <w:r>
              <w:t>0,32,64,16</w:t>
            </w:r>
          </w:p>
        </w:tc>
      </w:tr>
      <w:tr w:rsidR="00FD100C" w14:paraId="134B30A0" w14:textId="77777777" w:rsidTr="00016658">
        <w:tc>
          <w:tcPr>
            <w:tcW w:w="1557" w:type="dxa"/>
          </w:tcPr>
          <w:p w14:paraId="05E07954" w14:textId="77777777" w:rsidR="00FD100C" w:rsidRDefault="00FD100C" w:rsidP="00016658">
            <w:r>
              <w:t>White</w:t>
            </w:r>
          </w:p>
        </w:tc>
        <w:tc>
          <w:tcPr>
            <w:tcW w:w="1557" w:type="dxa"/>
          </w:tcPr>
          <w:p w14:paraId="0F9B4B6F" w14:textId="77777777" w:rsidR="00FD100C" w:rsidRDefault="00FD100C" w:rsidP="00016658">
            <w:r>
              <w:t>0,16,64,16</w:t>
            </w:r>
          </w:p>
        </w:tc>
        <w:tc>
          <w:tcPr>
            <w:tcW w:w="1557" w:type="dxa"/>
          </w:tcPr>
          <w:p w14:paraId="53A9927A" w14:textId="77777777" w:rsidR="00FD100C" w:rsidRDefault="00FD100C" w:rsidP="00016658">
            <w:r>
              <w:t>0,24,64,24</w:t>
            </w:r>
          </w:p>
        </w:tc>
        <w:tc>
          <w:tcPr>
            <w:tcW w:w="1558" w:type="dxa"/>
          </w:tcPr>
          <w:p w14:paraId="2B653228" w14:textId="77777777" w:rsidR="00FD100C" w:rsidRDefault="00FD100C" w:rsidP="00016658">
            <w:r>
              <w:t>NULL</w:t>
            </w:r>
          </w:p>
        </w:tc>
        <w:tc>
          <w:tcPr>
            <w:tcW w:w="1558" w:type="dxa"/>
          </w:tcPr>
          <w:p w14:paraId="6441E838" w14:textId="77777777" w:rsidR="00FD100C" w:rsidRDefault="00FD100C" w:rsidP="00016658">
            <w:r>
              <w:t>20,0,24,48</w:t>
            </w:r>
          </w:p>
        </w:tc>
        <w:tc>
          <w:tcPr>
            <w:tcW w:w="1558" w:type="dxa"/>
          </w:tcPr>
          <w:p w14:paraId="4F769551" w14:textId="77777777" w:rsidR="00FD100C" w:rsidRDefault="00FD100C" w:rsidP="00016658">
            <w:r>
              <w:t>NULL</w:t>
            </w:r>
          </w:p>
        </w:tc>
      </w:tr>
      <w:tr w:rsidR="00FD100C" w14:paraId="79712324" w14:textId="77777777" w:rsidTr="00016658">
        <w:tc>
          <w:tcPr>
            <w:tcW w:w="1557" w:type="dxa"/>
          </w:tcPr>
          <w:p w14:paraId="469528B1" w14:textId="77777777" w:rsidR="00FD100C" w:rsidRDefault="00FD100C" w:rsidP="00016658">
            <w:r>
              <w:t>Black</w:t>
            </w:r>
          </w:p>
        </w:tc>
        <w:tc>
          <w:tcPr>
            <w:tcW w:w="1557" w:type="dxa"/>
          </w:tcPr>
          <w:p w14:paraId="6346DB7A" w14:textId="77777777" w:rsidR="00FD100C" w:rsidRDefault="00FD100C" w:rsidP="00016658">
            <w:r>
              <w:t>NULL</w:t>
            </w:r>
          </w:p>
        </w:tc>
        <w:tc>
          <w:tcPr>
            <w:tcW w:w="1557" w:type="dxa"/>
          </w:tcPr>
          <w:p w14:paraId="305EB49B" w14:textId="77777777" w:rsidR="00FD100C" w:rsidRDefault="00FD100C" w:rsidP="00016658">
            <w:r>
              <w:t>NULL</w:t>
            </w:r>
          </w:p>
        </w:tc>
        <w:tc>
          <w:tcPr>
            <w:tcW w:w="1558" w:type="dxa"/>
          </w:tcPr>
          <w:p w14:paraId="3C437D9E" w14:textId="77777777" w:rsidR="00FD100C" w:rsidRDefault="00FD100C" w:rsidP="00016658">
            <w:r>
              <w:t>NULL</w:t>
            </w:r>
          </w:p>
        </w:tc>
        <w:tc>
          <w:tcPr>
            <w:tcW w:w="1558" w:type="dxa"/>
          </w:tcPr>
          <w:p w14:paraId="0436F20A" w14:textId="77777777" w:rsidR="00FD100C" w:rsidRDefault="00FD100C" w:rsidP="00016658">
            <w:r>
              <w:t>NULL</w:t>
            </w:r>
          </w:p>
        </w:tc>
        <w:tc>
          <w:tcPr>
            <w:tcW w:w="1558" w:type="dxa"/>
          </w:tcPr>
          <w:p w14:paraId="4AF022BA" w14:textId="77777777" w:rsidR="00FD100C" w:rsidRDefault="00FD100C" w:rsidP="00016658">
            <w:r>
              <w:t>0,0,64,16</w:t>
            </w:r>
          </w:p>
        </w:tc>
      </w:tr>
    </w:tbl>
    <w:p w14:paraId="045E19A9" w14:textId="77777777" w:rsidR="00FD100C" w:rsidRDefault="00FD100C">
      <w:pPr>
        <w:pStyle w:val="Head2"/>
        <w:pPrChange w:id="188" w:author="Dimitri Podborski" w:date="2022-08-25T15:23:00Z">
          <w:pPr>
            <w:pStyle w:val="Heading1"/>
          </w:pPr>
        </w:pPrChange>
      </w:pPr>
      <w:bookmarkStart w:id="189" w:name="_Ref95852318"/>
      <w:r>
        <w:t>Test file</w:t>
      </w:r>
    </w:p>
    <w:p w14:paraId="290B2C5B" w14:textId="77777777" w:rsidR="00FD100C" w:rsidRDefault="00FD100C" w:rsidP="00FD100C">
      <w:r>
        <w:t xml:space="preserve">The file </w:t>
      </w:r>
      <w:r w:rsidRPr="009D3782">
        <w:rPr>
          <w:b/>
          <w:bCs/>
        </w:rPr>
        <w:t>test_mebx_me4c.mp4</w:t>
      </w:r>
      <w:bookmarkEnd w:id="189"/>
      <w:r w:rsidRPr="009D3782">
        <w:rPr>
          <w:b/>
          <w:bCs/>
        </w:rPr>
        <w:t xml:space="preserve"> </w:t>
      </w:r>
      <w:r>
        <w:t xml:space="preserve">uses </w:t>
      </w:r>
      <w:r w:rsidRPr="0044783E">
        <w:rPr>
          <w:rStyle w:val="codeZchn"/>
        </w:rPr>
        <w:t>key_namespace=me4c</w:t>
      </w:r>
      <w:r>
        <w:t xml:space="preserve"> for all metadata items from </w:t>
      </w:r>
      <w:r>
        <w:fldChar w:fldCharType="begin"/>
      </w:r>
      <w:r>
        <w:instrText xml:space="preserve"> REF _Ref95851359 \h </w:instrText>
      </w:r>
      <w:r>
        <w:fldChar w:fldCharType="separate"/>
      </w:r>
      <w:r>
        <w:t xml:space="preserve">Table </w:t>
      </w:r>
      <w:r>
        <w:rPr>
          <w:noProof/>
        </w:rPr>
        <w:t>1</w:t>
      </w:r>
      <w:r>
        <w:fldChar w:fldCharType="end"/>
      </w:r>
      <w:r>
        <w:t>. The color sample format is defined as:</w:t>
      </w:r>
    </w:p>
    <w:p w14:paraId="2CB16F3C" w14:textId="77777777" w:rsidR="00FD100C" w:rsidRPr="00E05D04" w:rsidRDefault="00FD100C" w:rsidP="00FD100C">
      <w:pPr>
        <w:pStyle w:val="code"/>
      </w:pPr>
      <w:r>
        <w:t>class ColorSample extends Box(local_key_id){</w:t>
      </w:r>
      <w:r>
        <w:br/>
      </w:r>
      <w:r>
        <w:tab/>
        <w:t>unsigned int(32) x;</w:t>
      </w:r>
      <w:r>
        <w:br/>
      </w:r>
      <w:r>
        <w:tab/>
        <w:t>unsigned int(32) y;</w:t>
      </w:r>
      <w:r>
        <w:br/>
      </w:r>
      <w:r>
        <w:tab/>
        <w:t>unsigned int(32) width;</w:t>
      </w:r>
      <w:r>
        <w:br/>
      </w:r>
      <w:r>
        <w:tab/>
        <w:t>unsigned int(32) height;</w:t>
      </w:r>
      <w:r>
        <w:br/>
        <w:t>}</w:t>
      </w:r>
    </w:p>
    <w:p w14:paraId="2E0511E9" w14:textId="77777777" w:rsidR="00FD100C" w:rsidRDefault="00FD100C" w:rsidP="00FD100C">
      <w:r w:rsidRPr="00E05D04">
        <w:rPr>
          <w:rStyle w:val="codeZchn"/>
        </w:rPr>
        <w:t>key_value</w:t>
      </w:r>
      <w:r>
        <w:t xml:space="preserve"> from </w:t>
      </w:r>
      <w:r w:rsidRPr="00E05D04">
        <w:rPr>
          <w:rStyle w:val="codeZchn"/>
        </w:rPr>
        <w:t>the MetadataKeyDeclarationBox</w:t>
      </w:r>
      <w:r>
        <w:t xml:space="preserve"> is used as the </w:t>
      </w:r>
      <w:r w:rsidRPr="00E05D04">
        <w:rPr>
          <w:rStyle w:val="codeZchn"/>
        </w:rPr>
        <w:t>local_key_id</w:t>
      </w:r>
      <w:r>
        <w:t xml:space="preserve"> with the following </w:t>
      </w:r>
      <w:proofErr w:type="spellStart"/>
      <w:r>
        <w:t>FourCCs</w:t>
      </w:r>
      <w:proofErr w:type="spellEnd"/>
      <w:r>
        <w:t>:</w:t>
      </w:r>
    </w:p>
    <w:p w14:paraId="138CEB91" w14:textId="77777777" w:rsidR="00FD100C" w:rsidRDefault="00FD100C" w:rsidP="00FD100C">
      <w:pPr>
        <w:pStyle w:val="ListParagraph"/>
        <w:numPr>
          <w:ilvl w:val="0"/>
          <w:numId w:val="16"/>
        </w:numPr>
        <w:spacing w:before="120" w:after="120"/>
        <w:contextualSpacing/>
        <w:jc w:val="both"/>
      </w:pPr>
      <w:r w:rsidRPr="004A1AB2">
        <w:rPr>
          <w:rStyle w:val="codeZchn"/>
        </w:rPr>
        <w:t>redd</w:t>
      </w:r>
      <w:r>
        <w:tab/>
      </w:r>
      <w:proofErr w:type="gramStart"/>
      <w:r>
        <w:t>Red</w:t>
      </w:r>
      <w:proofErr w:type="gramEnd"/>
      <w:r>
        <w:t xml:space="preserve"> color</w:t>
      </w:r>
    </w:p>
    <w:p w14:paraId="2035DDF0" w14:textId="77777777" w:rsidR="00FD100C" w:rsidRDefault="00FD100C" w:rsidP="00FD100C">
      <w:pPr>
        <w:pStyle w:val="ListParagraph"/>
        <w:numPr>
          <w:ilvl w:val="0"/>
          <w:numId w:val="16"/>
        </w:numPr>
        <w:spacing w:before="120" w:after="120"/>
        <w:contextualSpacing/>
        <w:jc w:val="both"/>
      </w:pPr>
      <w:r w:rsidRPr="004A1AB2">
        <w:rPr>
          <w:rStyle w:val="codeZchn"/>
        </w:rPr>
        <w:t>blue</w:t>
      </w:r>
      <w:r>
        <w:tab/>
      </w:r>
      <w:proofErr w:type="gramStart"/>
      <w:r>
        <w:t>Blue</w:t>
      </w:r>
      <w:proofErr w:type="gramEnd"/>
      <w:r>
        <w:t xml:space="preserve"> color</w:t>
      </w:r>
    </w:p>
    <w:p w14:paraId="4D9005DF" w14:textId="77777777" w:rsidR="00FD100C" w:rsidRDefault="00FD100C" w:rsidP="00FD100C">
      <w:pPr>
        <w:pStyle w:val="ListParagraph"/>
        <w:numPr>
          <w:ilvl w:val="0"/>
          <w:numId w:val="16"/>
        </w:numPr>
        <w:spacing w:before="120" w:after="120"/>
        <w:contextualSpacing/>
        <w:jc w:val="both"/>
      </w:pPr>
      <w:r w:rsidRPr="004A1AB2">
        <w:rPr>
          <w:rStyle w:val="codeZchn"/>
        </w:rPr>
        <w:t>ylow</w:t>
      </w:r>
      <w:r>
        <w:tab/>
      </w:r>
      <w:proofErr w:type="gramStart"/>
      <w:r>
        <w:t>Yellow</w:t>
      </w:r>
      <w:proofErr w:type="gramEnd"/>
      <w:r>
        <w:t xml:space="preserve"> color</w:t>
      </w:r>
    </w:p>
    <w:p w14:paraId="293E1301" w14:textId="77777777" w:rsidR="00FD100C" w:rsidRDefault="00FD100C" w:rsidP="00FD100C">
      <w:pPr>
        <w:pStyle w:val="ListParagraph"/>
        <w:numPr>
          <w:ilvl w:val="0"/>
          <w:numId w:val="16"/>
        </w:numPr>
        <w:spacing w:before="120" w:after="120"/>
        <w:contextualSpacing/>
        <w:jc w:val="both"/>
      </w:pPr>
      <w:r w:rsidRPr="004A1AB2">
        <w:rPr>
          <w:rStyle w:val="codeZchn"/>
        </w:rPr>
        <w:t>whte</w:t>
      </w:r>
      <w:r>
        <w:tab/>
        <w:t>White color</w:t>
      </w:r>
    </w:p>
    <w:p w14:paraId="4D6BE2C8" w14:textId="77777777" w:rsidR="00FD100C" w:rsidRDefault="00FD100C" w:rsidP="00FD100C">
      <w:pPr>
        <w:pStyle w:val="ListParagraph"/>
        <w:numPr>
          <w:ilvl w:val="0"/>
          <w:numId w:val="16"/>
        </w:numPr>
        <w:spacing w:before="120" w:after="120"/>
        <w:contextualSpacing/>
        <w:jc w:val="both"/>
        <w:rPr>
          <w:ins w:id="190" w:author="Dimitri Podborski" w:date="2023-04-25T20:36:00Z"/>
        </w:rPr>
      </w:pPr>
      <w:r w:rsidRPr="004A1AB2">
        <w:rPr>
          <w:rStyle w:val="codeZchn"/>
        </w:rPr>
        <w:t>blck</w:t>
      </w:r>
      <w:r>
        <w:tab/>
        <w:t>Black color</w:t>
      </w:r>
    </w:p>
    <w:p w14:paraId="3A1D5CA8" w14:textId="29F39E5C" w:rsidR="00567BF6" w:rsidRDefault="00567BF6">
      <w:pPr>
        <w:pStyle w:val="Head2"/>
        <w:rPr>
          <w:ins w:id="191" w:author="Dimitri Podborski" w:date="2023-04-25T20:36:00Z"/>
        </w:rPr>
        <w:pPrChange w:id="192" w:author="Dimitri Podborski" w:date="2023-04-25T20:37:00Z">
          <w:pPr>
            <w:spacing w:before="120" w:after="120"/>
            <w:contextualSpacing/>
            <w:jc w:val="both"/>
          </w:pPr>
        </w:pPrChange>
      </w:pPr>
      <w:ins w:id="193" w:author="Dimitri Podborski" w:date="2023-04-25T20:36:00Z">
        <w:r>
          <w:t>Cross checks</w:t>
        </w:r>
      </w:ins>
    </w:p>
    <w:p w14:paraId="1CA50F7E" w14:textId="71B1646A" w:rsidR="00567BF6" w:rsidRDefault="00567BF6">
      <w:pPr>
        <w:spacing w:before="120" w:after="120"/>
        <w:contextualSpacing/>
        <w:jc w:val="both"/>
        <w:pPrChange w:id="194" w:author="Dimitri Podborski" w:date="2023-04-25T20:36:00Z">
          <w:pPr>
            <w:pStyle w:val="ListParagraph"/>
            <w:numPr>
              <w:numId w:val="16"/>
            </w:numPr>
            <w:spacing w:before="120" w:after="120"/>
            <w:ind w:left="720" w:hanging="360"/>
            <w:contextualSpacing/>
            <w:jc w:val="both"/>
          </w:pPr>
        </w:pPrChange>
      </w:pPr>
      <w:ins w:id="195" w:author="Dimitri Podborski" w:date="2023-04-25T20:37:00Z">
        <w:r w:rsidRPr="00567BF6">
          <w:t xml:space="preserve">The files from this section were </w:t>
        </w:r>
      </w:ins>
      <w:ins w:id="196" w:author="Dimitri Podborski" w:date="2023-04-25T20:38:00Z">
        <w:r>
          <w:fldChar w:fldCharType="begin"/>
        </w:r>
        <w:r>
          <w:instrText xml:space="preserve"> HYPERLINK "https://mpeg.expert/software/MPEG/Systems/FileFormat/FFConformanceRefSoft/-/issues/13" </w:instrText>
        </w:r>
        <w:r>
          <w:fldChar w:fldCharType="separate"/>
        </w:r>
        <w:r w:rsidRPr="00567BF6">
          <w:rPr>
            <w:rStyle w:val="Hyperlink"/>
          </w:rPr>
          <w:t>cross checked</w:t>
        </w:r>
        <w:r>
          <w:fldChar w:fldCharType="end"/>
        </w:r>
      </w:ins>
      <w:ins w:id="197" w:author="Dimitri Podborski" w:date="2023-04-25T20:37:00Z">
        <w:r w:rsidRPr="00567BF6">
          <w:t xml:space="preserve"> by </w:t>
        </w:r>
      </w:ins>
      <w:ins w:id="198" w:author="Dimitri Podborski" w:date="2023-04-25T20:38:00Z">
        <w:r>
          <w:t>Unified Streaming</w:t>
        </w:r>
      </w:ins>
      <w:ins w:id="199" w:author="Dimitri Podborski" w:date="2023-04-25T20:37:00Z">
        <w:r w:rsidRPr="00567BF6">
          <w:t xml:space="preserve"> and are moved into the "published" directory. It is recommended that the information from this section be made available to the public alongside the actual conformance files.</w:t>
        </w:r>
      </w:ins>
    </w:p>
    <w:p w14:paraId="608E5B18" w14:textId="0F309DB4" w:rsidR="00A12226" w:rsidRDefault="00A12226" w:rsidP="00A12226">
      <w:pPr>
        <w:pStyle w:val="Head1"/>
        <w:rPr>
          <w:ins w:id="200" w:author="Dimitri Podborski" w:date="2023-04-25T19:08:00Z"/>
        </w:rPr>
      </w:pPr>
      <w:ins w:id="201" w:author="Dimitri Podborski" w:date="2023-04-25T19:03:00Z">
        <w:r w:rsidRPr="00A12226">
          <w:t xml:space="preserve">Towards conformance files on </w:t>
        </w:r>
        <w:proofErr w:type="spellStart"/>
        <w:r w:rsidRPr="00A12226">
          <w:t>preselections</w:t>
        </w:r>
      </w:ins>
      <w:proofErr w:type="spellEnd"/>
      <w:ins w:id="202" w:author="Dimitri Podborski" w:date="2023-04-25T19:04:00Z">
        <w:r>
          <w:t xml:space="preserve"> (m</w:t>
        </w:r>
        <w:r w:rsidRPr="00A12226">
          <w:t>62024</w:t>
        </w:r>
        <w:r>
          <w:t>)</w:t>
        </w:r>
      </w:ins>
    </w:p>
    <w:p w14:paraId="7FDF2E74" w14:textId="48FFC59A" w:rsidR="00A12226" w:rsidRDefault="00A12226" w:rsidP="00A12226">
      <w:pPr>
        <w:rPr>
          <w:ins w:id="203" w:author="Dimitri Podborski" w:date="2023-04-25T19:03:00Z"/>
        </w:rPr>
      </w:pPr>
      <w:ins w:id="204" w:author="Dimitri Podborski" w:date="2023-04-25T19:08:00Z">
        <w:r>
          <w:fldChar w:fldCharType="begin"/>
        </w:r>
        <w:r>
          <w:instrText>HYPERLINK "http://mpeg.expert/software/MPEG/Systems/FileFormat/isobmff/-/issues/163" \h</w:instrText>
        </w:r>
        <w:r>
          <w:fldChar w:fldCharType="separate"/>
        </w:r>
        <w:r>
          <w:rPr>
            <w:color w:val="0000EE"/>
            <w:u w:val="single"/>
          </w:rPr>
          <w:t>MPEG/Systems/</w:t>
        </w:r>
        <w:proofErr w:type="spellStart"/>
        <w:r>
          <w:rPr>
            <w:color w:val="0000EE"/>
            <w:u w:val="single"/>
          </w:rPr>
          <w:t>FileFormat</w:t>
        </w:r>
        <w:proofErr w:type="spellEnd"/>
        <w:r>
          <w:rPr>
            <w:color w:val="0000EE"/>
            <w:u w:val="single"/>
          </w:rPr>
          <w:t>/isobmff#163</w:t>
        </w:r>
        <w:r>
          <w:rPr>
            <w:color w:val="0000EE"/>
            <w:u w:val="single"/>
          </w:rPr>
          <w:fldChar w:fldCharType="end"/>
        </w:r>
      </w:ins>
    </w:p>
    <w:p w14:paraId="4743A8E0" w14:textId="77777777" w:rsidR="00A12226" w:rsidRPr="00CD183C" w:rsidRDefault="00A12226" w:rsidP="00A12226">
      <w:pPr>
        <w:rPr>
          <w:ins w:id="205" w:author="Dimitri Podborski" w:date="2023-04-25T19:04:00Z"/>
          <w:rFonts w:eastAsia="SimSun"/>
          <w:b/>
          <w:sz w:val="28"/>
          <w:lang w:eastAsia="zh-CN"/>
        </w:rPr>
      </w:pPr>
      <w:ins w:id="206" w:author="Dimitri Podborski" w:date="2023-04-25T19:04:00Z">
        <w:r w:rsidRPr="00CD183C">
          <w:rPr>
            <w:rFonts w:eastAsia="SimSun"/>
            <w:b/>
            <w:sz w:val="28"/>
            <w:lang w:eastAsia="zh-CN"/>
          </w:rPr>
          <w:t>D</w:t>
        </w:r>
        <w:r>
          <w:rPr>
            <w:rFonts w:eastAsia="SimSun"/>
            <w:b/>
            <w:sz w:val="28"/>
            <w:lang w:eastAsia="zh-CN"/>
          </w:rPr>
          <w:t>etailed d</w:t>
        </w:r>
        <w:r w:rsidRPr="00CD183C">
          <w:rPr>
            <w:rFonts w:eastAsia="SimSun"/>
            <w:b/>
            <w:sz w:val="28"/>
            <w:lang w:eastAsia="zh-CN"/>
          </w:rPr>
          <w:t>escription of files</w:t>
        </w:r>
      </w:ins>
    </w:p>
    <w:p w14:paraId="09B26D86" w14:textId="77777777" w:rsidR="00A12226" w:rsidRDefault="00A12226" w:rsidP="00A12226">
      <w:pPr>
        <w:rPr>
          <w:ins w:id="207" w:author="Dimitri Podborski" w:date="2023-04-25T19:04:00Z"/>
          <w:rFonts w:eastAsia="SimSun"/>
          <w:bCs/>
          <w:sz w:val="28"/>
          <w:lang w:eastAsia="zh-CN"/>
        </w:rPr>
      </w:pPr>
      <w:ins w:id="208" w:author="Dimitri Podborski" w:date="2023-04-25T19:04:00Z">
        <w:r>
          <w:rPr>
            <w:rFonts w:eastAsia="SimSun"/>
            <w:bCs/>
            <w:sz w:val="28"/>
            <w:lang w:eastAsia="zh-CN"/>
          </w:rPr>
          <w:t>The following sub-clauses provide a rough description of the two files, the overall ISOBMFF box structure is depicted in the annex of this document.</w:t>
        </w:r>
      </w:ins>
    </w:p>
    <w:p w14:paraId="1D20607C" w14:textId="77777777" w:rsidR="00A12226" w:rsidRDefault="00A12226" w:rsidP="00A12226">
      <w:pPr>
        <w:rPr>
          <w:ins w:id="209" w:author="Dimitri Podborski" w:date="2023-04-25T19:04:00Z"/>
          <w:rFonts w:eastAsia="SimSun"/>
          <w:bCs/>
          <w:sz w:val="28"/>
          <w:lang w:eastAsia="zh-CN"/>
        </w:rPr>
      </w:pPr>
    </w:p>
    <w:p w14:paraId="7E222E5D" w14:textId="77777777" w:rsidR="00A12226" w:rsidRPr="00C6009E" w:rsidRDefault="00A12226" w:rsidP="00A12226">
      <w:pPr>
        <w:rPr>
          <w:ins w:id="210" w:author="Dimitri Podborski" w:date="2023-04-25T19:04:00Z"/>
          <w:rFonts w:eastAsia="SimSun"/>
          <w:b/>
          <w:lang w:eastAsia="zh-CN"/>
        </w:rPr>
      </w:pPr>
      <w:ins w:id="211" w:author="Dimitri Podborski" w:date="2023-04-25T19:04:00Z">
        <w:r w:rsidRPr="00C6009E">
          <w:rPr>
            <w:rFonts w:eastAsia="SimSun"/>
            <w:b/>
            <w:lang w:eastAsia="zh-CN"/>
          </w:rPr>
          <w:t xml:space="preserve">Annotated MPEG-4 Audio </w:t>
        </w:r>
      </w:ins>
    </w:p>
    <w:p w14:paraId="0059A445" w14:textId="77777777" w:rsidR="00A12226" w:rsidRDefault="00A12226" w:rsidP="00A12226">
      <w:pPr>
        <w:rPr>
          <w:ins w:id="212" w:author="Dimitri Podborski" w:date="2023-04-25T19:04:00Z"/>
          <w:rFonts w:eastAsia="SimSun"/>
          <w:bCs/>
          <w:sz w:val="28"/>
          <w:lang w:eastAsia="zh-CN"/>
        </w:rPr>
      </w:pPr>
      <w:ins w:id="213" w:author="Dimitri Podborski" w:date="2023-04-25T19:04:00Z">
        <w:r>
          <w:rPr>
            <w:rFonts w:eastAsia="SimSun"/>
            <w:bCs/>
            <w:sz w:val="28"/>
            <w:lang w:eastAsia="zh-CN"/>
          </w:rPr>
          <w:t>The first file (</w:t>
        </w:r>
        <w:r w:rsidRPr="006224AF">
          <w:rPr>
            <w:rFonts w:ascii="Courier New" w:eastAsia="SimSun" w:hAnsi="Courier New" w:cs="Courier New"/>
            <w:bCs/>
            <w:sz w:val="28"/>
            <w:lang w:eastAsia="zh-CN"/>
          </w:rPr>
          <w:t>AAC.mp4</w:t>
        </w:r>
        <w:r>
          <w:rPr>
            <w:rFonts w:eastAsia="SimSun"/>
            <w:bCs/>
            <w:sz w:val="28"/>
            <w:lang w:eastAsia="zh-CN"/>
          </w:rPr>
          <w:t>) consists of one audio track, coded in ‘mp4a’, 2 channels.</w:t>
        </w:r>
      </w:ins>
    </w:p>
    <w:p w14:paraId="09FF8F8F" w14:textId="77777777" w:rsidR="00A12226" w:rsidRDefault="00A12226" w:rsidP="00A12226">
      <w:pPr>
        <w:rPr>
          <w:ins w:id="214" w:author="Dimitri Podborski" w:date="2023-04-25T19:04:00Z"/>
          <w:rFonts w:eastAsia="SimSun"/>
          <w:bCs/>
          <w:sz w:val="28"/>
          <w:lang w:eastAsia="zh-CN"/>
        </w:rPr>
      </w:pPr>
      <w:ins w:id="215" w:author="Dimitri Podborski" w:date="2023-04-25T19:04:00Z">
        <w:r>
          <w:rPr>
            <w:rFonts w:eastAsia="SimSun"/>
            <w:bCs/>
            <w:sz w:val="28"/>
            <w:lang w:eastAsia="zh-CN"/>
          </w:rPr>
          <w:lastRenderedPageBreak/>
          <w:t>The purpose of this file is to show how the newly added Label Box in [1] can be used in the context of media assets.</w:t>
        </w:r>
      </w:ins>
    </w:p>
    <w:p w14:paraId="2C332609" w14:textId="77777777" w:rsidR="00A12226" w:rsidRDefault="00A12226" w:rsidP="00A12226">
      <w:pPr>
        <w:rPr>
          <w:ins w:id="216" w:author="Dimitri Podborski" w:date="2023-04-25T19:04:00Z"/>
          <w:rFonts w:eastAsia="SimSun"/>
          <w:bCs/>
          <w:sz w:val="28"/>
          <w:lang w:eastAsia="zh-CN"/>
        </w:rPr>
      </w:pPr>
    </w:p>
    <w:p w14:paraId="4146FB41" w14:textId="77777777" w:rsidR="00A12226" w:rsidRPr="00CD5991" w:rsidRDefault="00A12226" w:rsidP="00A12226">
      <w:pPr>
        <w:rPr>
          <w:ins w:id="217" w:author="Dimitri Podborski" w:date="2023-04-25T19:04:00Z"/>
          <w:rFonts w:eastAsia="SimSun"/>
          <w:b/>
          <w:lang w:eastAsia="zh-CN"/>
        </w:rPr>
      </w:pPr>
      <w:ins w:id="218" w:author="Dimitri Podborski" w:date="2023-04-25T19:04:00Z">
        <w:r w:rsidRPr="00CD5991">
          <w:rPr>
            <w:rFonts w:eastAsia="SimSun"/>
            <w:b/>
            <w:lang w:eastAsia="zh-CN"/>
          </w:rPr>
          <w:t xml:space="preserve">Next-Generation Audio with </w:t>
        </w:r>
        <w:proofErr w:type="spellStart"/>
        <w:r w:rsidRPr="00CD5991">
          <w:rPr>
            <w:rFonts w:eastAsia="SimSun"/>
            <w:b/>
            <w:lang w:eastAsia="zh-CN"/>
          </w:rPr>
          <w:t>Preselections</w:t>
        </w:r>
        <w:proofErr w:type="spellEnd"/>
        <w:r w:rsidRPr="00CD5991">
          <w:rPr>
            <w:rFonts w:eastAsia="SimSun"/>
            <w:b/>
            <w:lang w:eastAsia="zh-CN"/>
          </w:rPr>
          <w:t xml:space="preserve"> (single track)</w:t>
        </w:r>
      </w:ins>
    </w:p>
    <w:p w14:paraId="5B21CEF5" w14:textId="77777777" w:rsidR="00A12226" w:rsidRDefault="00A12226" w:rsidP="00A12226">
      <w:pPr>
        <w:rPr>
          <w:ins w:id="219" w:author="Dimitri Podborski" w:date="2023-04-25T19:04:00Z"/>
          <w:rFonts w:eastAsia="SimSun"/>
          <w:bCs/>
          <w:sz w:val="28"/>
          <w:lang w:eastAsia="zh-CN"/>
        </w:rPr>
      </w:pPr>
      <w:ins w:id="220" w:author="Dimitri Podborski" w:date="2023-04-25T19:04:00Z">
        <w:r>
          <w:rPr>
            <w:rFonts w:eastAsia="SimSun"/>
            <w:bCs/>
            <w:sz w:val="28"/>
            <w:lang w:eastAsia="zh-CN"/>
          </w:rPr>
          <w:t>The second file (</w:t>
        </w:r>
        <w:r w:rsidRPr="006224AF">
          <w:rPr>
            <w:rFonts w:ascii="Courier New" w:eastAsia="SimSun" w:hAnsi="Courier New" w:cs="Courier New"/>
            <w:bCs/>
            <w:sz w:val="28"/>
            <w:lang w:eastAsia="zh-CN"/>
          </w:rPr>
          <w:t>SRMP_AC4.mp4</w:t>
        </w:r>
        <w:r>
          <w:rPr>
            <w:rFonts w:eastAsia="SimSun"/>
            <w:bCs/>
            <w:sz w:val="28"/>
            <w:lang w:eastAsia="zh-CN"/>
          </w:rPr>
          <w:t>)</w:t>
        </w:r>
        <w:r>
          <w:rPr>
            <w:rStyle w:val="FootnoteReference"/>
            <w:rFonts w:eastAsia="SimSun"/>
            <w:bCs/>
            <w:sz w:val="28"/>
            <w:lang w:eastAsia="zh-CN"/>
          </w:rPr>
          <w:footnoteReference w:id="1"/>
        </w:r>
        <w:r>
          <w:rPr>
            <w:rFonts w:eastAsia="SimSun"/>
            <w:bCs/>
            <w:sz w:val="28"/>
            <w:lang w:eastAsia="zh-CN"/>
          </w:rPr>
          <w:t xml:space="preserve"> is an example for Next-Generation audio delivered as one single track, providing multiple selectable experiences.</w:t>
        </w:r>
      </w:ins>
    </w:p>
    <w:p w14:paraId="3B0D632C" w14:textId="77777777" w:rsidR="00A12226" w:rsidRDefault="00A12226" w:rsidP="00A12226">
      <w:pPr>
        <w:rPr>
          <w:ins w:id="223" w:author="Dimitri Podborski" w:date="2023-04-25T19:04:00Z"/>
          <w:rFonts w:eastAsia="SimSun"/>
          <w:bCs/>
          <w:sz w:val="28"/>
          <w:lang w:eastAsia="zh-CN"/>
        </w:rPr>
      </w:pPr>
      <w:ins w:id="224" w:author="Dimitri Podborski" w:date="2023-04-25T19:04:00Z">
        <w:r>
          <w:rPr>
            <w:rFonts w:eastAsia="SimSun"/>
            <w:bCs/>
            <w:sz w:val="28"/>
            <w:lang w:eastAsia="zh-CN"/>
          </w:rPr>
          <w:t>The audio essence is encoded in ‘</w:t>
        </w:r>
        <w:r w:rsidRPr="007D08B9">
          <w:rPr>
            <w:rFonts w:ascii="Courier New" w:eastAsia="SimSun" w:hAnsi="Courier New" w:cs="Courier New"/>
            <w:bCs/>
            <w:sz w:val="28"/>
            <w:lang w:eastAsia="zh-CN"/>
          </w:rPr>
          <w:t>ac-4</w:t>
        </w:r>
        <w:r>
          <w:rPr>
            <w:rFonts w:eastAsia="SimSun"/>
            <w:bCs/>
            <w:sz w:val="28"/>
            <w:lang w:eastAsia="zh-CN"/>
          </w:rPr>
          <w:t>’ per ETSI TS103190-2 and consist of simple test tones. Total duration is limited to about 10 seconds to keep the overall data size within reasonable limits.</w:t>
        </w:r>
        <w:r w:rsidRPr="006224AF">
          <w:rPr>
            <w:rFonts w:eastAsia="SimSun"/>
            <w:bCs/>
            <w:sz w:val="28"/>
            <w:lang w:eastAsia="zh-CN"/>
          </w:rPr>
          <w:t xml:space="preserve"> </w:t>
        </w:r>
        <w:r>
          <w:rPr>
            <w:rFonts w:eastAsia="SimSun"/>
            <w:bCs/>
            <w:sz w:val="28"/>
            <w:lang w:eastAsia="zh-CN"/>
          </w:rPr>
          <w:t>In-band preselection metadata include three selectable audio options in two different languages.</w:t>
        </w:r>
      </w:ins>
    </w:p>
    <w:p w14:paraId="0BA2647B" w14:textId="77777777" w:rsidR="00A12226" w:rsidRDefault="00A12226" w:rsidP="00A12226">
      <w:pPr>
        <w:rPr>
          <w:ins w:id="225" w:author="Dimitri Podborski" w:date="2023-04-25T19:04:00Z"/>
          <w:rFonts w:eastAsia="SimSun"/>
          <w:bCs/>
          <w:sz w:val="28"/>
          <w:lang w:eastAsia="zh-CN"/>
        </w:rPr>
      </w:pPr>
      <w:ins w:id="226" w:author="Dimitri Podborski" w:date="2023-04-25T19:04:00Z">
        <w:r>
          <w:rPr>
            <w:rFonts w:eastAsia="SimSun"/>
            <w:bCs/>
            <w:sz w:val="28"/>
            <w:lang w:eastAsia="zh-CN"/>
          </w:rPr>
          <w:t>This file is designed to reflect a common use case in today’s broadcasting as its metadata indicate audio in two languages (English and Spanish), with a 3</w:t>
        </w:r>
        <w:r w:rsidRPr="00342DF0">
          <w:rPr>
            <w:rFonts w:eastAsia="SimSun"/>
            <w:bCs/>
            <w:sz w:val="28"/>
            <w:vertAlign w:val="superscript"/>
            <w:lang w:eastAsia="zh-CN"/>
          </w:rPr>
          <w:t>rd</w:t>
        </w:r>
        <w:r>
          <w:rPr>
            <w:rFonts w:eastAsia="SimSun"/>
            <w:bCs/>
            <w:sz w:val="28"/>
            <w:lang w:eastAsia="zh-CN"/>
          </w:rPr>
          <w:t> option to enable accessible audio for one of the languages (English with Audio Description). Text labels provide a human readable indication of the available audio experience beside the technical representation utilizing dedicated boxes.</w:t>
        </w:r>
      </w:ins>
    </w:p>
    <w:p w14:paraId="43B05F8C" w14:textId="0C7A48AA" w:rsidR="00A12226" w:rsidRDefault="00A12226" w:rsidP="00D96E81">
      <w:pPr>
        <w:rPr>
          <w:ins w:id="227" w:author="Dimitri Podborski" w:date="2023-04-25T19:05:00Z"/>
          <w:bCs/>
        </w:rPr>
      </w:pPr>
    </w:p>
    <w:p w14:paraId="5A6828B5" w14:textId="77777777" w:rsidR="00A12226" w:rsidRPr="00C723DC" w:rsidRDefault="00A12226" w:rsidP="00A12226">
      <w:pPr>
        <w:rPr>
          <w:ins w:id="228" w:author="Dimitri Podborski" w:date="2023-04-25T19:05:00Z"/>
          <w:rFonts w:eastAsia="SimSun"/>
          <w:b/>
          <w:sz w:val="28"/>
          <w:lang w:eastAsia="zh-CN"/>
        </w:rPr>
      </w:pPr>
      <w:ins w:id="229" w:author="Dimitri Podborski" w:date="2023-04-25T19:05:00Z">
        <w:r w:rsidRPr="00C723DC">
          <w:rPr>
            <w:rFonts w:eastAsia="SimSun"/>
            <w:b/>
            <w:sz w:val="28"/>
            <w:lang w:eastAsia="zh-CN"/>
          </w:rPr>
          <w:t xml:space="preserve">Box structure of provided </w:t>
        </w:r>
        <w:proofErr w:type="gramStart"/>
        <w:r w:rsidRPr="00C723DC">
          <w:rPr>
            <w:rFonts w:eastAsia="SimSun"/>
            <w:b/>
            <w:sz w:val="28"/>
            <w:lang w:eastAsia="zh-CN"/>
          </w:rPr>
          <w:t>files</w:t>
        </w:r>
        <w:proofErr w:type="gramEnd"/>
      </w:ins>
    </w:p>
    <w:p w14:paraId="68EE9DB0" w14:textId="77777777" w:rsidR="00A12226" w:rsidRDefault="00A12226" w:rsidP="00A12226">
      <w:pPr>
        <w:rPr>
          <w:ins w:id="230" w:author="Dimitri Podborski" w:date="2023-04-25T19:05:00Z"/>
          <w:rFonts w:eastAsia="SimSun"/>
          <w:bCs/>
          <w:noProof/>
          <w:sz w:val="28"/>
          <w:lang w:eastAsia="zh-CN"/>
        </w:rPr>
      </w:pPr>
    </w:p>
    <w:p w14:paraId="25246565" w14:textId="77777777" w:rsidR="00A12226" w:rsidRDefault="00A12226" w:rsidP="00A12226">
      <w:pPr>
        <w:rPr>
          <w:ins w:id="231" w:author="Dimitri Podborski" w:date="2023-04-25T19:05:00Z"/>
          <w:rFonts w:eastAsia="SimSun"/>
          <w:bCs/>
          <w:noProof/>
          <w:sz w:val="28"/>
          <w:lang w:eastAsia="zh-CN"/>
        </w:rPr>
      </w:pPr>
    </w:p>
    <w:p w14:paraId="0052A238" w14:textId="77777777" w:rsidR="00A12226" w:rsidRDefault="00A12226" w:rsidP="00A12226">
      <w:pPr>
        <w:jc w:val="center"/>
        <w:rPr>
          <w:ins w:id="232" w:author="Dimitri Podborski" w:date="2023-04-25T19:05:00Z"/>
          <w:rFonts w:eastAsia="SimSun"/>
          <w:bCs/>
          <w:noProof/>
          <w:sz w:val="28"/>
          <w:lang w:eastAsia="zh-CN"/>
        </w:rPr>
      </w:pPr>
      <w:ins w:id="233" w:author="Dimitri Podborski" w:date="2023-04-25T19:05:00Z">
        <w:r>
          <w:rPr>
            <w:rFonts w:eastAsia="SimSun"/>
            <w:bCs/>
            <w:noProof/>
            <w:sz w:val="28"/>
            <w:lang w:eastAsia="zh-CN"/>
          </w:rPr>
          <w:lastRenderedPageBreak/>
          <w:drawing>
            <wp:inline distT="0" distB="0" distL="0" distR="0" wp14:anchorId="35CBBF2B" wp14:editId="64719F06">
              <wp:extent cx="2436668" cy="4467225"/>
              <wp:effectExtent l="0" t="0" r="1905" b="0"/>
              <wp:docPr id="509627000" name="Picture 509627000"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627000" name="Picture 509627000" descr="A picture containing diagram&#10;&#10;Description automatically generat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43065" cy="4478954"/>
                      </a:xfrm>
                      <a:prstGeom prst="rect">
                        <a:avLst/>
                      </a:prstGeom>
                      <a:noFill/>
                      <a:ln>
                        <a:noFill/>
                      </a:ln>
                    </pic:spPr>
                  </pic:pic>
                </a:graphicData>
              </a:graphic>
            </wp:inline>
          </w:drawing>
        </w:r>
      </w:ins>
    </w:p>
    <w:p w14:paraId="7D25FF9A" w14:textId="77777777" w:rsidR="00A12226" w:rsidRDefault="00A12226" w:rsidP="00A12226">
      <w:pPr>
        <w:rPr>
          <w:ins w:id="234" w:author="Dimitri Podborski" w:date="2023-04-25T19:05:00Z"/>
          <w:rFonts w:eastAsia="SimSun"/>
          <w:bCs/>
          <w:noProof/>
          <w:sz w:val="28"/>
          <w:lang w:eastAsia="zh-CN"/>
        </w:rPr>
      </w:pPr>
    </w:p>
    <w:p w14:paraId="7158F034" w14:textId="5A576F67" w:rsidR="00567BF6" w:rsidRDefault="00567BF6">
      <w:pPr>
        <w:pStyle w:val="Head2"/>
        <w:rPr>
          <w:ins w:id="235" w:author="Dimitri Podborski" w:date="2023-04-25T20:34:00Z"/>
        </w:rPr>
        <w:pPrChange w:id="236" w:author="Dimitri Podborski" w:date="2023-04-25T20:35:00Z">
          <w:pPr/>
        </w:pPrChange>
      </w:pPr>
      <w:ins w:id="237" w:author="Dimitri Podborski" w:date="2023-04-25T20:34:00Z">
        <w:r>
          <w:t>Cross checks</w:t>
        </w:r>
      </w:ins>
    </w:p>
    <w:p w14:paraId="53E6AD2B" w14:textId="582BAD75" w:rsidR="00A12226" w:rsidRDefault="00567BF6" w:rsidP="00D96E81">
      <w:pPr>
        <w:rPr>
          <w:ins w:id="238" w:author="Dimitri Podborski" w:date="2023-04-25T20:35:00Z"/>
          <w:bCs/>
        </w:rPr>
      </w:pPr>
      <w:ins w:id="239" w:author="Dimitri Podborski" w:date="2023-04-25T20:35:00Z">
        <w:r>
          <w:rPr>
            <w:bCs/>
          </w:rPr>
          <w:t>Fraunhofer IIS</w:t>
        </w:r>
      </w:ins>
      <w:ins w:id="240" w:author="Dimitri Podborski" w:date="2023-04-25T19:06:00Z">
        <w:r w:rsidR="00A12226">
          <w:rPr>
            <w:bCs/>
          </w:rPr>
          <w:t xml:space="preserve"> was able to parse the fil</w:t>
        </w:r>
      </w:ins>
      <w:ins w:id="241" w:author="Dimitri Podborski" w:date="2023-04-25T19:07:00Z">
        <w:r w:rsidR="00A12226">
          <w:rPr>
            <w:bCs/>
          </w:rPr>
          <w:t>e with the following dump:</w:t>
        </w:r>
      </w:ins>
    </w:p>
    <w:p w14:paraId="65733629" w14:textId="77777777" w:rsidR="00567BF6" w:rsidRDefault="00567BF6" w:rsidP="00D96E81">
      <w:pPr>
        <w:rPr>
          <w:ins w:id="242" w:author="Dimitri Podborski" w:date="2023-04-25T19:07:00Z"/>
          <w:bCs/>
        </w:rPr>
      </w:pPr>
    </w:p>
    <w:p w14:paraId="12556E3E"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43" w:author="Dimitri Podborski" w:date="2023-04-25T19:07:00Z"/>
          <w:rFonts w:ascii="Courier New" w:hAnsi="Courier New" w:cs="Courier New"/>
          <w:color w:val="000000"/>
          <w:sz w:val="20"/>
          <w:szCs w:val="20"/>
          <w:lang w:eastAsia="en-US"/>
        </w:rPr>
      </w:pPr>
      <w:ins w:id="244" w:author="Dimitri Podborski" w:date="2023-04-25T19:07:00Z">
        <w:r w:rsidRPr="00A12226">
          <w:rPr>
            <w:rFonts w:ascii="Courier New" w:hAnsi="Courier New" w:cs="Courier New"/>
            <w:color w:val="000000"/>
            <w:sz w:val="20"/>
            <w:szCs w:val="20"/>
            <w:lang w:eastAsia="en-US"/>
          </w:rPr>
          <w:t xml:space="preserve">70 72 73 </w:t>
        </w:r>
        <w:proofErr w:type="gramStart"/>
        <w:r w:rsidRPr="00A12226">
          <w:rPr>
            <w:rFonts w:ascii="Courier New" w:hAnsi="Courier New" w:cs="Courier New"/>
            <w:color w:val="000000"/>
            <w:sz w:val="20"/>
            <w:szCs w:val="20"/>
            <w:lang w:eastAsia="en-US"/>
          </w:rPr>
          <w:t xml:space="preserve">65  </w:t>
        </w:r>
        <w:proofErr w:type="spellStart"/>
        <w:r w:rsidRPr="00A12226">
          <w:rPr>
            <w:rFonts w:ascii="Courier New" w:hAnsi="Courier New" w:cs="Courier New"/>
            <w:color w:val="000000"/>
            <w:sz w:val="20"/>
            <w:szCs w:val="20"/>
            <w:lang w:eastAsia="en-US"/>
          </w:rPr>
          <w:t>prse</w:t>
        </w:r>
        <w:proofErr w:type="spellEnd"/>
        <w:proofErr w:type="gramEnd"/>
      </w:ins>
    </w:p>
    <w:p w14:paraId="72730767"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45" w:author="Dimitri Podborski" w:date="2023-04-25T19:07:00Z"/>
          <w:rFonts w:ascii="Courier New" w:hAnsi="Courier New" w:cs="Courier New"/>
          <w:color w:val="000000"/>
          <w:sz w:val="20"/>
          <w:szCs w:val="20"/>
          <w:lang w:eastAsia="en-US"/>
        </w:rPr>
      </w:pPr>
      <w:ins w:id="246" w:author="Dimitri Podborski" w:date="2023-04-25T19:07:00Z">
        <w:r w:rsidRPr="00A12226">
          <w:rPr>
            <w:rFonts w:ascii="Courier New" w:hAnsi="Courier New" w:cs="Courier New"/>
            <w:color w:val="000000"/>
            <w:sz w:val="20"/>
            <w:szCs w:val="20"/>
            <w:lang w:eastAsia="en-US"/>
          </w:rPr>
          <w:t>00 version</w:t>
        </w:r>
      </w:ins>
    </w:p>
    <w:p w14:paraId="41EFF42D"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47" w:author="Dimitri Podborski" w:date="2023-04-25T19:07:00Z"/>
          <w:rFonts w:ascii="Courier New" w:hAnsi="Courier New" w:cs="Courier New"/>
          <w:color w:val="000000"/>
          <w:sz w:val="20"/>
          <w:szCs w:val="20"/>
          <w:lang w:eastAsia="en-US"/>
        </w:rPr>
      </w:pPr>
      <w:ins w:id="248" w:author="Dimitri Podborski" w:date="2023-04-25T19:07:00Z">
        <w:r w:rsidRPr="00A12226">
          <w:rPr>
            <w:rFonts w:ascii="Courier New" w:hAnsi="Courier New" w:cs="Courier New"/>
            <w:color w:val="000000"/>
            <w:sz w:val="20"/>
            <w:szCs w:val="20"/>
            <w:lang w:eastAsia="en-US"/>
          </w:rPr>
          <w:t>00 00 01 flags</w:t>
        </w:r>
      </w:ins>
    </w:p>
    <w:p w14:paraId="2D7742A2"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49" w:author="Dimitri Podborski" w:date="2023-04-25T19:07:00Z"/>
          <w:rFonts w:ascii="Courier New" w:hAnsi="Courier New" w:cs="Courier New"/>
          <w:color w:val="000000"/>
          <w:sz w:val="20"/>
          <w:szCs w:val="20"/>
          <w:lang w:eastAsia="en-US"/>
        </w:rPr>
      </w:pPr>
      <w:ins w:id="250" w:author="Dimitri Podborski" w:date="2023-04-25T19:07:00Z">
        <w:r w:rsidRPr="00A12226">
          <w:rPr>
            <w:rFonts w:ascii="Courier New" w:hAnsi="Courier New" w:cs="Courier New"/>
            <w:color w:val="000000"/>
            <w:sz w:val="20"/>
            <w:szCs w:val="20"/>
            <w:lang w:eastAsia="en-US"/>
          </w:rPr>
          <w:t>00 00 00 00 track group id = 0</w:t>
        </w:r>
      </w:ins>
    </w:p>
    <w:p w14:paraId="534403FD"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51" w:author="Dimitri Podborski" w:date="2023-04-25T19:07:00Z"/>
          <w:rFonts w:ascii="Courier New" w:hAnsi="Courier New" w:cs="Courier New"/>
          <w:color w:val="000000"/>
          <w:sz w:val="20"/>
          <w:szCs w:val="20"/>
          <w:lang w:eastAsia="en-US"/>
        </w:rPr>
      </w:pPr>
      <w:ins w:id="252" w:author="Dimitri Podborski" w:date="2023-04-25T19:07:00Z">
        <w:r w:rsidRPr="00A12226">
          <w:rPr>
            <w:rFonts w:ascii="Courier New" w:hAnsi="Courier New" w:cs="Courier New"/>
            <w:color w:val="000000"/>
            <w:sz w:val="20"/>
            <w:szCs w:val="20"/>
            <w:lang w:eastAsia="en-US"/>
          </w:rPr>
          <w:t>01 num tracks = 1</w:t>
        </w:r>
      </w:ins>
    </w:p>
    <w:p w14:paraId="7359D128"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53" w:author="Dimitri Podborski" w:date="2023-04-25T19:07:00Z"/>
          <w:rFonts w:ascii="Courier New" w:hAnsi="Courier New" w:cs="Courier New"/>
          <w:color w:val="000000"/>
          <w:sz w:val="20"/>
          <w:szCs w:val="20"/>
          <w:lang w:eastAsia="en-US"/>
        </w:rPr>
      </w:pPr>
      <w:ins w:id="254" w:author="Dimitri Podborski" w:date="2023-04-25T19:07:00Z">
        <w:r w:rsidRPr="00A12226">
          <w:rPr>
            <w:rFonts w:ascii="Courier New" w:hAnsi="Courier New" w:cs="Courier New"/>
            <w:color w:val="000000"/>
            <w:sz w:val="20"/>
            <w:szCs w:val="20"/>
            <w:lang w:eastAsia="en-US"/>
          </w:rPr>
          <w:t>31 31 00 preselection tag</w:t>
        </w:r>
      </w:ins>
    </w:p>
    <w:p w14:paraId="57B9D9F9"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55" w:author="Dimitri Podborski" w:date="2023-04-25T19:07:00Z"/>
          <w:rFonts w:ascii="Courier New" w:hAnsi="Courier New" w:cs="Courier New"/>
          <w:color w:val="000000"/>
          <w:sz w:val="20"/>
          <w:szCs w:val="20"/>
          <w:lang w:eastAsia="en-US"/>
        </w:rPr>
      </w:pPr>
      <w:ins w:id="256" w:author="Dimitri Podborski" w:date="2023-04-25T19:07:00Z">
        <w:r w:rsidRPr="00A12226">
          <w:rPr>
            <w:rFonts w:ascii="Courier New" w:hAnsi="Courier New" w:cs="Courier New"/>
            <w:color w:val="000000"/>
            <w:sz w:val="20"/>
            <w:szCs w:val="20"/>
            <w:lang w:eastAsia="en-US"/>
          </w:rPr>
          <w:t>02 selection priority</w:t>
        </w:r>
      </w:ins>
    </w:p>
    <w:p w14:paraId="0FEC1BC6"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57" w:author="Dimitri Podborski" w:date="2023-04-25T19:07:00Z"/>
          <w:rFonts w:ascii="Courier New" w:hAnsi="Courier New" w:cs="Courier New"/>
          <w:color w:val="000000"/>
          <w:sz w:val="20"/>
          <w:szCs w:val="20"/>
          <w:lang w:eastAsia="en-US"/>
        </w:rPr>
      </w:pPr>
      <w:ins w:id="258" w:author="Dimitri Podborski" w:date="2023-04-25T19:07:00Z">
        <w:r w:rsidRPr="00A12226">
          <w:rPr>
            <w:rFonts w:ascii="Courier New" w:hAnsi="Courier New" w:cs="Courier New"/>
            <w:color w:val="000000"/>
            <w:sz w:val="20"/>
            <w:szCs w:val="20"/>
            <w:lang w:eastAsia="en-US"/>
          </w:rPr>
          <w:t xml:space="preserve"> </w:t>
        </w:r>
      </w:ins>
    </w:p>
    <w:p w14:paraId="6FF22723"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59" w:author="Dimitri Podborski" w:date="2023-04-25T19:07:00Z"/>
          <w:rFonts w:ascii="Courier New" w:hAnsi="Courier New" w:cs="Courier New"/>
          <w:color w:val="000000"/>
          <w:sz w:val="20"/>
          <w:szCs w:val="20"/>
          <w:lang w:eastAsia="en-US"/>
        </w:rPr>
      </w:pPr>
      <w:ins w:id="260" w:author="Dimitri Podborski" w:date="2023-04-25T19:07:00Z">
        <w:r w:rsidRPr="00A12226">
          <w:rPr>
            <w:rFonts w:ascii="Courier New" w:hAnsi="Courier New" w:cs="Courier New"/>
            <w:color w:val="000000"/>
            <w:sz w:val="20"/>
            <w:szCs w:val="20"/>
            <w:lang w:eastAsia="en-US"/>
          </w:rPr>
          <w:t>00 00 00 0F size</w:t>
        </w:r>
      </w:ins>
    </w:p>
    <w:p w14:paraId="37D44A00"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61" w:author="Dimitri Podborski" w:date="2023-04-25T19:07:00Z"/>
          <w:rFonts w:ascii="Courier New" w:hAnsi="Courier New" w:cs="Courier New"/>
          <w:color w:val="000000"/>
          <w:sz w:val="20"/>
          <w:szCs w:val="20"/>
          <w:lang w:eastAsia="en-US"/>
        </w:rPr>
      </w:pPr>
      <w:ins w:id="262" w:author="Dimitri Podborski" w:date="2023-04-25T19:07:00Z">
        <w:r w:rsidRPr="00A12226">
          <w:rPr>
            <w:rFonts w:ascii="Courier New" w:hAnsi="Courier New" w:cs="Courier New"/>
            <w:color w:val="000000"/>
            <w:sz w:val="20"/>
            <w:szCs w:val="20"/>
            <w:lang w:eastAsia="en-US"/>
          </w:rPr>
          <w:t xml:space="preserve">65 6C 6E 67 </w:t>
        </w:r>
        <w:proofErr w:type="spellStart"/>
        <w:r w:rsidRPr="00A12226">
          <w:rPr>
            <w:rFonts w:ascii="Courier New" w:hAnsi="Courier New" w:cs="Courier New"/>
            <w:color w:val="000000"/>
            <w:sz w:val="20"/>
            <w:szCs w:val="20"/>
            <w:lang w:eastAsia="en-US"/>
          </w:rPr>
          <w:t>elng</w:t>
        </w:r>
        <w:proofErr w:type="spellEnd"/>
      </w:ins>
    </w:p>
    <w:p w14:paraId="6627A535"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63" w:author="Dimitri Podborski" w:date="2023-04-25T19:07:00Z"/>
          <w:rFonts w:ascii="Courier New" w:hAnsi="Courier New" w:cs="Courier New"/>
          <w:color w:val="000000"/>
          <w:sz w:val="20"/>
          <w:szCs w:val="20"/>
          <w:lang w:eastAsia="en-US"/>
        </w:rPr>
      </w:pPr>
      <w:ins w:id="264" w:author="Dimitri Podborski" w:date="2023-04-25T19:07:00Z">
        <w:r w:rsidRPr="00A12226">
          <w:rPr>
            <w:rFonts w:ascii="Courier New" w:hAnsi="Courier New" w:cs="Courier New"/>
            <w:color w:val="000000"/>
            <w:sz w:val="20"/>
            <w:szCs w:val="20"/>
            <w:lang w:eastAsia="en-US"/>
          </w:rPr>
          <w:t>00 version</w:t>
        </w:r>
      </w:ins>
    </w:p>
    <w:p w14:paraId="19F9DFD6"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65" w:author="Dimitri Podborski" w:date="2023-04-25T19:07:00Z"/>
          <w:rFonts w:ascii="Courier New" w:hAnsi="Courier New" w:cs="Courier New"/>
          <w:color w:val="000000"/>
          <w:sz w:val="20"/>
          <w:szCs w:val="20"/>
          <w:lang w:eastAsia="en-US"/>
        </w:rPr>
      </w:pPr>
      <w:ins w:id="266" w:author="Dimitri Podborski" w:date="2023-04-25T19:07:00Z">
        <w:r w:rsidRPr="00A12226">
          <w:rPr>
            <w:rFonts w:ascii="Courier New" w:hAnsi="Courier New" w:cs="Courier New"/>
            <w:color w:val="000000"/>
            <w:sz w:val="20"/>
            <w:szCs w:val="20"/>
            <w:lang w:eastAsia="en-US"/>
          </w:rPr>
          <w:t>00 00 00 flags</w:t>
        </w:r>
      </w:ins>
    </w:p>
    <w:p w14:paraId="220CD8B4"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67" w:author="Dimitri Podborski" w:date="2023-04-25T19:07:00Z"/>
          <w:rFonts w:ascii="Courier New" w:hAnsi="Courier New" w:cs="Courier New"/>
          <w:color w:val="000000"/>
          <w:sz w:val="20"/>
          <w:szCs w:val="20"/>
          <w:lang w:eastAsia="en-US"/>
        </w:rPr>
      </w:pPr>
      <w:ins w:id="268" w:author="Dimitri Podborski" w:date="2023-04-25T19:07:00Z">
        <w:r w:rsidRPr="00A12226">
          <w:rPr>
            <w:rFonts w:ascii="Courier New" w:hAnsi="Courier New" w:cs="Courier New"/>
            <w:color w:val="000000"/>
            <w:sz w:val="20"/>
            <w:szCs w:val="20"/>
            <w:lang w:eastAsia="en-US"/>
          </w:rPr>
          <w:t>65 6E 00 lang = "</w:t>
        </w:r>
        <w:proofErr w:type="spellStart"/>
        <w:r w:rsidRPr="00A12226">
          <w:rPr>
            <w:rFonts w:ascii="Courier New" w:hAnsi="Courier New" w:cs="Courier New"/>
            <w:color w:val="000000"/>
            <w:sz w:val="20"/>
            <w:szCs w:val="20"/>
            <w:lang w:eastAsia="en-US"/>
          </w:rPr>
          <w:t>en</w:t>
        </w:r>
        <w:proofErr w:type="spellEnd"/>
        <w:r w:rsidRPr="00A12226">
          <w:rPr>
            <w:rFonts w:ascii="Courier New" w:hAnsi="Courier New" w:cs="Courier New"/>
            <w:color w:val="000000"/>
            <w:sz w:val="20"/>
            <w:szCs w:val="20"/>
            <w:lang w:eastAsia="en-US"/>
          </w:rPr>
          <w:t>"</w:t>
        </w:r>
      </w:ins>
    </w:p>
    <w:p w14:paraId="61E24190"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69" w:author="Dimitri Podborski" w:date="2023-04-25T19:07:00Z"/>
          <w:rFonts w:ascii="Courier New" w:hAnsi="Courier New" w:cs="Courier New"/>
          <w:color w:val="000000"/>
          <w:sz w:val="20"/>
          <w:szCs w:val="20"/>
          <w:lang w:eastAsia="en-US"/>
        </w:rPr>
      </w:pPr>
      <w:ins w:id="270" w:author="Dimitri Podborski" w:date="2023-04-25T19:07:00Z">
        <w:r w:rsidRPr="00A12226">
          <w:rPr>
            <w:rFonts w:ascii="Courier New" w:hAnsi="Courier New" w:cs="Courier New"/>
            <w:color w:val="000000"/>
            <w:sz w:val="20"/>
            <w:szCs w:val="20"/>
            <w:lang w:eastAsia="en-US"/>
          </w:rPr>
          <w:t xml:space="preserve"> </w:t>
        </w:r>
      </w:ins>
    </w:p>
    <w:p w14:paraId="3FFA18CA"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71" w:author="Dimitri Podborski" w:date="2023-04-25T19:07:00Z"/>
          <w:rFonts w:ascii="Courier New" w:hAnsi="Courier New" w:cs="Courier New"/>
          <w:color w:val="000000"/>
          <w:sz w:val="20"/>
          <w:szCs w:val="20"/>
          <w:lang w:eastAsia="en-US"/>
        </w:rPr>
      </w:pPr>
      <w:ins w:id="272" w:author="Dimitri Podborski" w:date="2023-04-25T19:07:00Z">
        <w:r w:rsidRPr="00A12226">
          <w:rPr>
            <w:rFonts w:ascii="Courier New" w:hAnsi="Courier New" w:cs="Courier New"/>
            <w:color w:val="000000"/>
            <w:sz w:val="20"/>
            <w:szCs w:val="20"/>
            <w:lang w:eastAsia="en-US"/>
          </w:rPr>
          <w:t>00 00 00 0D size</w:t>
        </w:r>
      </w:ins>
    </w:p>
    <w:p w14:paraId="7895D14D"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73" w:author="Dimitri Podborski" w:date="2023-04-25T19:07:00Z"/>
          <w:rFonts w:ascii="Courier New" w:hAnsi="Courier New" w:cs="Courier New"/>
          <w:color w:val="000000"/>
          <w:sz w:val="20"/>
          <w:szCs w:val="20"/>
          <w:lang w:eastAsia="en-US"/>
        </w:rPr>
      </w:pPr>
      <w:ins w:id="274" w:author="Dimitri Podborski" w:date="2023-04-25T19:07:00Z">
        <w:r w:rsidRPr="00A12226">
          <w:rPr>
            <w:rFonts w:ascii="Courier New" w:hAnsi="Courier New" w:cs="Courier New"/>
            <w:color w:val="000000"/>
            <w:sz w:val="20"/>
            <w:szCs w:val="20"/>
            <w:lang w:eastAsia="en-US"/>
          </w:rPr>
          <w:t xml:space="preserve">61 72 64 69 </w:t>
        </w:r>
        <w:proofErr w:type="spellStart"/>
        <w:r w:rsidRPr="00A12226">
          <w:rPr>
            <w:rFonts w:ascii="Courier New" w:hAnsi="Courier New" w:cs="Courier New"/>
            <w:color w:val="000000"/>
            <w:sz w:val="20"/>
            <w:szCs w:val="20"/>
            <w:lang w:eastAsia="en-US"/>
          </w:rPr>
          <w:t>ardi</w:t>
        </w:r>
        <w:proofErr w:type="spellEnd"/>
      </w:ins>
    </w:p>
    <w:p w14:paraId="268B6199"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75" w:author="Dimitri Podborski" w:date="2023-04-25T19:07:00Z"/>
          <w:rFonts w:ascii="Courier New" w:hAnsi="Courier New" w:cs="Courier New"/>
          <w:color w:val="000000"/>
          <w:sz w:val="20"/>
          <w:szCs w:val="20"/>
          <w:lang w:eastAsia="en-US"/>
        </w:rPr>
      </w:pPr>
      <w:ins w:id="276" w:author="Dimitri Podborski" w:date="2023-04-25T19:07:00Z">
        <w:r w:rsidRPr="00A12226">
          <w:rPr>
            <w:rFonts w:ascii="Courier New" w:hAnsi="Courier New" w:cs="Courier New"/>
            <w:color w:val="000000"/>
            <w:sz w:val="20"/>
            <w:szCs w:val="20"/>
            <w:lang w:eastAsia="en-US"/>
          </w:rPr>
          <w:t>00 version</w:t>
        </w:r>
      </w:ins>
    </w:p>
    <w:p w14:paraId="4C2BF057"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77" w:author="Dimitri Podborski" w:date="2023-04-25T19:07:00Z"/>
          <w:rFonts w:ascii="Courier New" w:hAnsi="Courier New" w:cs="Courier New"/>
          <w:color w:val="000000"/>
          <w:sz w:val="20"/>
          <w:szCs w:val="20"/>
          <w:lang w:eastAsia="en-US"/>
        </w:rPr>
      </w:pPr>
      <w:ins w:id="278" w:author="Dimitri Podborski" w:date="2023-04-25T19:07:00Z">
        <w:r w:rsidRPr="00A12226">
          <w:rPr>
            <w:rFonts w:ascii="Courier New" w:hAnsi="Courier New" w:cs="Courier New"/>
            <w:color w:val="000000"/>
            <w:sz w:val="20"/>
            <w:szCs w:val="20"/>
            <w:lang w:eastAsia="en-US"/>
          </w:rPr>
          <w:t>00 00 00 flags</w:t>
        </w:r>
      </w:ins>
    </w:p>
    <w:p w14:paraId="4CB01791"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79" w:author="Dimitri Podborski" w:date="2023-04-25T19:07:00Z"/>
          <w:rFonts w:ascii="Courier New" w:hAnsi="Courier New" w:cs="Courier New"/>
          <w:color w:val="000000"/>
          <w:sz w:val="20"/>
          <w:szCs w:val="20"/>
          <w:lang w:eastAsia="en-US"/>
        </w:rPr>
      </w:pPr>
      <w:ins w:id="280" w:author="Dimitri Podborski" w:date="2023-04-25T19:07:00Z">
        <w:r w:rsidRPr="00A12226">
          <w:rPr>
            <w:rFonts w:ascii="Courier New" w:hAnsi="Courier New" w:cs="Courier New"/>
            <w:color w:val="000000"/>
            <w:sz w:val="20"/>
            <w:szCs w:val="20"/>
            <w:lang w:eastAsia="en-US"/>
          </w:rPr>
          <w:t xml:space="preserve">02 </w:t>
        </w:r>
        <w:proofErr w:type="spellStart"/>
        <w:r w:rsidRPr="00A12226">
          <w:rPr>
            <w:rFonts w:ascii="Courier New" w:hAnsi="Courier New" w:cs="Courier New"/>
            <w:color w:val="000000"/>
            <w:sz w:val="20"/>
            <w:szCs w:val="20"/>
            <w:lang w:eastAsia="en-US"/>
          </w:rPr>
          <w:t>audio_rendering_indication</w:t>
        </w:r>
        <w:proofErr w:type="spellEnd"/>
        <w:r w:rsidRPr="00A12226">
          <w:rPr>
            <w:rFonts w:ascii="Courier New" w:hAnsi="Courier New" w:cs="Courier New"/>
            <w:color w:val="000000"/>
            <w:sz w:val="20"/>
            <w:szCs w:val="20"/>
            <w:lang w:eastAsia="en-US"/>
          </w:rPr>
          <w:t xml:space="preserve"> = 2</w:t>
        </w:r>
      </w:ins>
    </w:p>
    <w:p w14:paraId="1A84E6FA"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81" w:author="Dimitri Podborski" w:date="2023-04-25T19:07:00Z"/>
          <w:rFonts w:ascii="Courier New" w:hAnsi="Courier New" w:cs="Courier New"/>
          <w:color w:val="000000"/>
          <w:sz w:val="20"/>
          <w:szCs w:val="20"/>
          <w:lang w:eastAsia="en-US"/>
        </w:rPr>
      </w:pPr>
      <w:ins w:id="282" w:author="Dimitri Podborski" w:date="2023-04-25T19:07:00Z">
        <w:r w:rsidRPr="00A12226">
          <w:rPr>
            <w:rFonts w:ascii="Courier New" w:hAnsi="Courier New" w:cs="Courier New"/>
            <w:color w:val="000000"/>
            <w:sz w:val="20"/>
            <w:szCs w:val="20"/>
            <w:lang w:eastAsia="en-US"/>
          </w:rPr>
          <w:t xml:space="preserve"> </w:t>
        </w:r>
      </w:ins>
    </w:p>
    <w:p w14:paraId="779DBB5D"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83" w:author="Dimitri Podborski" w:date="2023-04-25T19:07:00Z"/>
          <w:rFonts w:ascii="Courier New" w:hAnsi="Courier New" w:cs="Courier New"/>
          <w:color w:val="000000"/>
          <w:sz w:val="20"/>
          <w:szCs w:val="20"/>
          <w:lang w:eastAsia="en-US"/>
        </w:rPr>
      </w:pPr>
      <w:ins w:id="284" w:author="Dimitri Podborski" w:date="2023-04-25T19:07:00Z">
        <w:r w:rsidRPr="00A12226">
          <w:rPr>
            <w:rFonts w:ascii="Courier New" w:hAnsi="Courier New" w:cs="Courier New"/>
            <w:color w:val="000000"/>
            <w:sz w:val="20"/>
            <w:szCs w:val="20"/>
            <w:lang w:eastAsia="en-US"/>
          </w:rPr>
          <w:t xml:space="preserve">00 00 00 29 </w:t>
        </w:r>
        <w:proofErr w:type="gramStart"/>
        <w:r w:rsidRPr="00A12226">
          <w:rPr>
            <w:rFonts w:ascii="Courier New" w:hAnsi="Courier New" w:cs="Courier New"/>
            <w:color w:val="000000"/>
            <w:sz w:val="20"/>
            <w:szCs w:val="20"/>
            <w:lang w:eastAsia="en-US"/>
          </w:rPr>
          <w:t>size</w:t>
        </w:r>
        <w:proofErr w:type="gramEnd"/>
      </w:ins>
    </w:p>
    <w:p w14:paraId="7929E7FA"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85" w:author="Dimitri Podborski" w:date="2023-04-25T19:07:00Z"/>
          <w:rFonts w:ascii="Courier New" w:hAnsi="Courier New" w:cs="Courier New"/>
          <w:color w:val="000000"/>
          <w:sz w:val="20"/>
          <w:szCs w:val="20"/>
          <w:lang w:eastAsia="en-US"/>
        </w:rPr>
      </w:pPr>
      <w:ins w:id="286" w:author="Dimitri Podborski" w:date="2023-04-25T19:07:00Z">
        <w:r w:rsidRPr="00A12226">
          <w:rPr>
            <w:rFonts w:ascii="Courier New" w:hAnsi="Courier New" w:cs="Courier New"/>
            <w:color w:val="000000"/>
            <w:sz w:val="20"/>
            <w:szCs w:val="20"/>
            <w:lang w:eastAsia="en-US"/>
          </w:rPr>
          <w:t>6B 69 6E 64 kind</w:t>
        </w:r>
      </w:ins>
    </w:p>
    <w:p w14:paraId="57B55223"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87" w:author="Dimitri Podborski" w:date="2023-04-25T19:07:00Z"/>
          <w:rFonts w:ascii="Courier New" w:hAnsi="Courier New" w:cs="Courier New"/>
          <w:color w:val="000000"/>
          <w:sz w:val="20"/>
          <w:szCs w:val="20"/>
          <w:lang w:eastAsia="en-US"/>
        </w:rPr>
      </w:pPr>
      <w:ins w:id="288" w:author="Dimitri Podborski" w:date="2023-04-25T19:07:00Z">
        <w:r w:rsidRPr="00A12226">
          <w:rPr>
            <w:rFonts w:ascii="Courier New" w:hAnsi="Courier New" w:cs="Courier New"/>
            <w:color w:val="000000"/>
            <w:sz w:val="20"/>
            <w:szCs w:val="20"/>
            <w:lang w:eastAsia="en-US"/>
          </w:rPr>
          <w:lastRenderedPageBreak/>
          <w:t>00 version</w:t>
        </w:r>
      </w:ins>
    </w:p>
    <w:p w14:paraId="621CED57"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89" w:author="Dimitri Podborski" w:date="2023-04-25T19:07:00Z"/>
          <w:rFonts w:ascii="Courier New" w:hAnsi="Courier New" w:cs="Courier New"/>
          <w:color w:val="000000"/>
          <w:sz w:val="20"/>
          <w:szCs w:val="20"/>
          <w:lang w:eastAsia="en-US"/>
        </w:rPr>
      </w:pPr>
      <w:ins w:id="290" w:author="Dimitri Podborski" w:date="2023-04-25T19:07:00Z">
        <w:r w:rsidRPr="00A12226">
          <w:rPr>
            <w:rFonts w:ascii="Courier New" w:hAnsi="Courier New" w:cs="Courier New"/>
            <w:color w:val="000000"/>
            <w:sz w:val="20"/>
            <w:szCs w:val="20"/>
            <w:lang w:eastAsia="en-US"/>
          </w:rPr>
          <w:t>00 00 00 flags</w:t>
        </w:r>
      </w:ins>
    </w:p>
    <w:p w14:paraId="0ACA20A3"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91" w:author="Dimitri Podborski" w:date="2023-04-25T19:07:00Z"/>
          <w:rFonts w:ascii="Courier New" w:hAnsi="Courier New" w:cs="Courier New"/>
          <w:color w:val="000000"/>
          <w:sz w:val="20"/>
          <w:szCs w:val="20"/>
          <w:lang w:eastAsia="en-US"/>
        </w:rPr>
      </w:pPr>
      <w:ins w:id="292" w:author="Dimitri Podborski" w:date="2023-04-25T19:07:00Z">
        <w:r w:rsidRPr="00A12226">
          <w:rPr>
            <w:rFonts w:ascii="Courier New" w:hAnsi="Courier New" w:cs="Courier New"/>
            <w:color w:val="000000"/>
            <w:sz w:val="20"/>
            <w:szCs w:val="20"/>
            <w:lang w:eastAsia="en-US"/>
          </w:rPr>
          <w:t>75 72 6E 3A 6D 70 65 67 3A 64 61 73 68 3A 72 6F 6C 65 3A 32 30 31 31 00 scheme URI = "urn:</w:t>
        </w:r>
        <w:proofErr w:type="gramStart"/>
        <w:r w:rsidRPr="00A12226">
          <w:rPr>
            <w:rFonts w:ascii="Courier New" w:hAnsi="Courier New" w:cs="Courier New"/>
            <w:color w:val="000000"/>
            <w:sz w:val="20"/>
            <w:szCs w:val="20"/>
            <w:lang w:eastAsia="en-US"/>
          </w:rPr>
          <w:t>mpeg:dash</w:t>
        </w:r>
        <w:proofErr w:type="gramEnd"/>
        <w:r w:rsidRPr="00A12226">
          <w:rPr>
            <w:rFonts w:ascii="Courier New" w:hAnsi="Courier New" w:cs="Courier New"/>
            <w:color w:val="000000"/>
            <w:sz w:val="20"/>
            <w:szCs w:val="20"/>
            <w:lang w:eastAsia="en-US"/>
          </w:rPr>
          <w:t>:role:2011"</w:t>
        </w:r>
      </w:ins>
    </w:p>
    <w:p w14:paraId="0752D4A0"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93" w:author="Dimitri Podborski" w:date="2023-04-25T19:07:00Z"/>
          <w:rFonts w:ascii="Courier New" w:hAnsi="Courier New" w:cs="Courier New"/>
          <w:color w:val="000000"/>
          <w:sz w:val="20"/>
          <w:szCs w:val="20"/>
          <w:lang w:eastAsia="en-US"/>
        </w:rPr>
      </w:pPr>
      <w:ins w:id="294" w:author="Dimitri Podborski" w:date="2023-04-25T19:07:00Z">
        <w:r w:rsidRPr="00A12226">
          <w:rPr>
            <w:rFonts w:ascii="Courier New" w:hAnsi="Courier New" w:cs="Courier New"/>
            <w:color w:val="000000"/>
            <w:sz w:val="20"/>
            <w:szCs w:val="20"/>
            <w:lang w:eastAsia="en-US"/>
          </w:rPr>
          <w:t>6D 61 69 6E 00 value ="main"</w:t>
        </w:r>
      </w:ins>
    </w:p>
    <w:p w14:paraId="0FB3B593"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95" w:author="Dimitri Podborski" w:date="2023-04-25T19:07:00Z"/>
          <w:rFonts w:ascii="Courier New" w:hAnsi="Courier New" w:cs="Courier New"/>
          <w:color w:val="000000"/>
          <w:sz w:val="20"/>
          <w:szCs w:val="20"/>
          <w:lang w:eastAsia="en-US"/>
        </w:rPr>
      </w:pPr>
      <w:ins w:id="296" w:author="Dimitri Podborski" w:date="2023-04-25T19:07:00Z">
        <w:r w:rsidRPr="00A12226">
          <w:rPr>
            <w:rFonts w:ascii="Courier New" w:hAnsi="Courier New" w:cs="Courier New"/>
            <w:color w:val="000000"/>
            <w:sz w:val="20"/>
            <w:szCs w:val="20"/>
            <w:lang w:eastAsia="en-US"/>
          </w:rPr>
          <w:t xml:space="preserve"> </w:t>
        </w:r>
      </w:ins>
    </w:p>
    <w:p w14:paraId="7C498BC2"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97" w:author="Dimitri Podborski" w:date="2023-04-25T19:07:00Z"/>
          <w:rFonts w:ascii="Courier New" w:hAnsi="Courier New" w:cs="Courier New"/>
          <w:color w:val="000000"/>
          <w:sz w:val="20"/>
          <w:szCs w:val="20"/>
          <w:lang w:eastAsia="en-US"/>
        </w:rPr>
      </w:pPr>
      <w:ins w:id="298" w:author="Dimitri Podborski" w:date="2023-04-25T19:07:00Z">
        <w:r w:rsidRPr="00A12226">
          <w:rPr>
            <w:rFonts w:ascii="Courier New" w:hAnsi="Courier New" w:cs="Courier New"/>
            <w:color w:val="000000"/>
            <w:sz w:val="20"/>
            <w:szCs w:val="20"/>
            <w:lang w:eastAsia="en-US"/>
          </w:rPr>
          <w:t xml:space="preserve">00 00 00 20 </w:t>
        </w:r>
        <w:proofErr w:type="gramStart"/>
        <w:r w:rsidRPr="00A12226">
          <w:rPr>
            <w:rFonts w:ascii="Courier New" w:hAnsi="Courier New" w:cs="Courier New"/>
            <w:color w:val="000000"/>
            <w:sz w:val="20"/>
            <w:szCs w:val="20"/>
            <w:lang w:eastAsia="en-US"/>
          </w:rPr>
          <w:t>size</w:t>
        </w:r>
        <w:proofErr w:type="gramEnd"/>
      </w:ins>
    </w:p>
    <w:p w14:paraId="2C839CFF"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99" w:author="Dimitri Podborski" w:date="2023-04-25T19:07:00Z"/>
          <w:rFonts w:ascii="Courier New" w:hAnsi="Courier New" w:cs="Courier New"/>
          <w:color w:val="000000"/>
          <w:sz w:val="20"/>
          <w:szCs w:val="20"/>
          <w:lang w:eastAsia="en-US"/>
        </w:rPr>
      </w:pPr>
      <w:ins w:id="300" w:author="Dimitri Podborski" w:date="2023-04-25T19:07:00Z">
        <w:r w:rsidRPr="00A12226">
          <w:rPr>
            <w:rFonts w:ascii="Courier New" w:hAnsi="Courier New" w:cs="Courier New"/>
            <w:color w:val="000000"/>
            <w:sz w:val="20"/>
            <w:szCs w:val="20"/>
            <w:lang w:eastAsia="en-US"/>
          </w:rPr>
          <w:t xml:space="preserve">6C 61 62 6C </w:t>
        </w:r>
        <w:proofErr w:type="spellStart"/>
        <w:r w:rsidRPr="00A12226">
          <w:rPr>
            <w:rFonts w:ascii="Courier New" w:hAnsi="Courier New" w:cs="Courier New"/>
            <w:color w:val="000000"/>
            <w:sz w:val="20"/>
            <w:szCs w:val="20"/>
            <w:lang w:eastAsia="en-US"/>
          </w:rPr>
          <w:t>labl</w:t>
        </w:r>
        <w:proofErr w:type="spellEnd"/>
      </w:ins>
    </w:p>
    <w:p w14:paraId="502A9E81"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01" w:author="Dimitri Podborski" w:date="2023-04-25T19:07:00Z"/>
          <w:rFonts w:ascii="Courier New" w:hAnsi="Courier New" w:cs="Courier New"/>
          <w:color w:val="000000"/>
          <w:sz w:val="20"/>
          <w:szCs w:val="20"/>
          <w:lang w:eastAsia="en-US"/>
        </w:rPr>
      </w:pPr>
      <w:ins w:id="302" w:author="Dimitri Podborski" w:date="2023-04-25T19:07:00Z">
        <w:r w:rsidRPr="00A12226">
          <w:rPr>
            <w:rFonts w:ascii="Courier New" w:hAnsi="Courier New" w:cs="Courier New"/>
            <w:color w:val="000000"/>
            <w:sz w:val="20"/>
            <w:szCs w:val="20"/>
            <w:lang w:eastAsia="en-US"/>
          </w:rPr>
          <w:t>00 version</w:t>
        </w:r>
      </w:ins>
    </w:p>
    <w:p w14:paraId="0E0F99BA"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03" w:author="Dimitri Podborski" w:date="2023-04-25T19:07:00Z"/>
          <w:rFonts w:ascii="Courier New" w:hAnsi="Courier New" w:cs="Courier New"/>
          <w:color w:val="000000"/>
          <w:sz w:val="20"/>
          <w:szCs w:val="20"/>
          <w:lang w:eastAsia="en-US"/>
        </w:rPr>
      </w:pPr>
      <w:ins w:id="304" w:author="Dimitri Podborski" w:date="2023-04-25T19:07:00Z">
        <w:r w:rsidRPr="00A12226">
          <w:rPr>
            <w:rFonts w:ascii="Courier New" w:hAnsi="Courier New" w:cs="Courier New"/>
            <w:color w:val="000000"/>
            <w:sz w:val="20"/>
            <w:szCs w:val="20"/>
            <w:lang w:eastAsia="en-US"/>
          </w:rPr>
          <w:t>00 00 00 flags</w:t>
        </w:r>
      </w:ins>
    </w:p>
    <w:p w14:paraId="07892667"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05" w:author="Dimitri Podborski" w:date="2023-04-25T19:07:00Z"/>
          <w:rFonts w:ascii="Courier New" w:hAnsi="Courier New" w:cs="Courier New"/>
          <w:color w:val="000000"/>
          <w:sz w:val="20"/>
          <w:szCs w:val="20"/>
          <w:lang w:eastAsia="en-US"/>
        </w:rPr>
      </w:pPr>
      <w:ins w:id="306" w:author="Dimitri Podborski" w:date="2023-04-25T19:07:00Z">
        <w:r w:rsidRPr="00A12226">
          <w:rPr>
            <w:rFonts w:ascii="Courier New" w:hAnsi="Courier New" w:cs="Courier New"/>
            <w:color w:val="000000"/>
            <w:sz w:val="20"/>
            <w:szCs w:val="20"/>
            <w:lang w:eastAsia="en-US"/>
          </w:rPr>
          <w:t>80 is group label = 1</w:t>
        </w:r>
      </w:ins>
    </w:p>
    <w:p w14:paraId="3392E8E1"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07" w:author="Dimitri Podborski" w:date="2023-04-25T19:07:00Z"/>
          <w:rFonts w:ascii="Courier New" w:hAnsi="Courier New" w:cs="Courier New"/>
          <w:color w:val="000000"/>
          <w:sz w:val="20"/>
          <w:szCs w:val="20"/>
          <w:lang w:eastAsia="en-US"/>
        </w:rPr>
      </w:pPr>
      <w:ins w:id="308" w:author="Dimitri Podborski" w:date="2023-04-25T19:07:00Z">
        <w:r w:rsidRPr="00A12226">
          <w:rPr>
            <w:rFonts w:ascii="Courier New" w:hAnsi="Courier New" w:cs="Courier New"/>
            <w:color w:val="000000"/>
            <w:sz w:val="20"/>
            <w:szCs w:val="20"/>
            <w:lang w:eastAsia="en-US"/>
          </w:rPr>
          <w:t>00 01 label id = 1</w:t>
        </w:r>
      </w:ins>
    </w:p>
    <w:p w14:paraId="25FCC0B4"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09" w:author="Dimitri Podborski" w:date="2023-04-25T19:07:00Z"/>
          <w:rFonts w:ascii="Courier New" w:hAnsi="Courier New" w:cs="Courier New"/>
          <w:color w:val="000000"/>
          <w:sz w:val="20"/>
          <w:szCs w:val="20"/>
          <w:lang w:eastAsia="en-US"/>
        </w:rPr>
      </w:pPr>
      <w:ins w:id="310" w:author="Dimitri Podborski" w:date="2023-04-25T19:07:00Z">
        <w:r w:rsidRPr="00A12226">
          <w:rPr>
            <w:rFonts w:ascii="Courier New" w:hAnsi="Courier New" w:cs="Courier New"/>
            <w:color w:val="000000"/>
            <w:sz w:val="20"/>
            <w:szCs w:val="20"/>
            <w:lang w:eastAsia="en-US"/>
          </w:rPr>
          <w:t>65 6E 00 lang = "</w:t>
        </w:r>
        <w:proofErr w:type="spellStart"/>
        <w:r w:rsidRPr="00A12226">
          <w:rPr>
            <w:rFonts w:ascii="Courier New" w:hAnsi="Courier New" w:cs="Courier New"/>
            <w:color w:val="000000"/>
            <w:sz w:val="20"/>
            <w:szCs w:val="20"/>
            <w:lang w:eastAsia="en-US"/>
          </w:rPr>
          <w:t>en</w:t>
        </w:r>
        <w:proofErr w:type="spellEnd"/>
        <w:r w:rsidRPr="00A12226">
          <w:rPr>
            <w:rFonts w:ascii="Courier New" w:hAnsi="Courier New" w:cs="Courier New"/>
            <w:color w:val="000000"/>
            <w:sz w:val="20"/>
            <w:szCs w:val="20"/>
            <w:lang w:eastAsia="en-US"/>
          </w:rPr>
          <w:t>"</w:t>
        </w:r>
      </w:ins>
    </w:p>
    <w:p w14:paraId="6C797F5F"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11" w:author="Dimitri Podborski" w:date="2023-04-25T19:07:00Z"/>
          <w:rFonts w:ascii="Courier New" w:hAnsi="Courier New" w:cs="Courier New"/>
          <w:color w:val="000000"/>
          <w:sz w:val="20"/>
          <w:szCs w:val="20"/>
          <w:lang w:eastAsia="en-US"/>
        </w:rPr>
      </w:pPr>
      <w:ins w:id="312" w:author="Dimitri Podborski" w:date="2023-04-25T19:07:00Z">
        <w:r w:rsidRPr="00A12226">
          <w:rPr>
            <w:rFonts w:ascii="Courier New" w:hAnsi="Courier New" w:cs="Courier New"/>
            <w:color w:val="000000"/>
            <w:sz w:val="20"/>
            <w:szCs w:val="20"/>
            <w:lang w:eastAsia="en-US"/>
          </w:rPr>
          <w:t>50 72 65 73 65 6C 65 63 74 69 6F 6E 73 00 value = "</w:t>
        </w:r>
        <w:proofErr w:type="spellStart"/>
        <w:r w:rsidRPr="00A12226">
          <w:rPr>
            <w:rFonts w:ascii="Courier New" w:hAnsi="Courier New" w:cs="Courier New"/>
            <w:color w:val="000000"/>
            <w:sz w:val="20"/>
            <w:szCs w:val="20"/>
            <w:lang w:eastAsia="en-US"/>
          </w:rPr>
          <w:t>Preselections</w:t>
        </w:r>
        <w:proofErr w:type="spellEnd"/>
        <w:r w:rsidRPr="00A12226">
          <w:rPr>
            <w:rFonts w:ascii="Courier New" w:hAnsi="Courier New" w:cs="Courier New"/>
            <w:color w:val="000000"/>
            <w:sz w:val="20"/>
            <w:szCs w:val="20"/>
            <w:lang w:eastAsia="en-US"/>
          </w:rPr>
          <w:t>"</w:t>
        </w:r>
      </w:ins>
    </w:p>
    <w:p w14:paraId="0C185261"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13" w:author="Dimitri Podborski" w:date="2023-04-25T19:07:00Z"/>
          <w:rFonts w:ascii="Courier New" w:hAnsi="Courier New" w:cs="Courier New"/>
          <w:color w:val="000000"/>
          <w:sz w:val="20"/>
          <w:szCs w:val="20"/>
          <w:lang w:eastAsia="en-US"/>
        </w:rPr>
      </w:pPr>
      <w:ins w:id="314" w:author="Dimitri Podborski" w:date="2023-04-25T19:07:00Z">
        <w:r w:rsidRPr="00A12226">
          <w:rPr>
            <w:rFonts w:ascii="Courier New" w:hAnsi="Courier New" w:cs="Courier New"/>
            <w:color w:val="000000"/>
            <w:sz w:val="20"/>
            <w:szCs w:val="20"/>
            <w:lang w:eastAsia="en-US"/>
          </w:rPr>
          <w:t xml:space="preserve"> </w:t>
        </w:r>
      </w:ins>
    </w:p>
    <w:p w14:paraId="1C1D1840"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15" w:author="Dimitri Podborski" w:date="2023-04-25T19:07:00Z"/>
          <w:rFonts w:ascii="Courier New" w:hAnsi="Courier New" w:cs="Courier New"/>
          <w:color w:val="000000"/>
          <w:sz w:val="20"/>
          <w:szCs w:val="20"/>
          <w:lang w:eastAsia="en-US"/>
        </w:rPr>
      </w:pPr>
      <w:ins w:id="316" w:author="Dimitri Podborski" w:date="2023-04-25T19:07:00Z">
        <w:r w:rsidRPr="00A12226">
          <w:rPr>
            <w:rFonts w:ascii="Courier New" w:hAnsi="Courier New" w:cs="Courier New"/>
            <w:color w:val="000000"/>
            <w:sz w:val="20"/>
            <w:szCs w:val="20"/>
            <w:lang w:eastAsia="en-US"/>
          </w:rPr>
          <w:t>00 00 00 1A size</w:t>
        </w:r>
      </w:ins>
    </w:p>
    <w:p w14:paraId="23380DE4"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17" w:author="Dimitri Podborski" w:date="2023-04-25T19:07:00Z"/>
          <w:rFonts w:ascii="Courier New" w:hAnsi="Courier New" w:cs="Courier New"/>
          <w:color w:val="000000"/>
          <w:sz w:val="20"/>
          <w:szCs w:val="20"/>
          <w:lang w:eastAsia="en-US"/>
        </w:rPr>
      </w:pPr>
      <w:ins w:id="318" w:author="Dimitri Podborski" w:date="2023-04-25T19:07:00Z">
        <w:r w:rsidRPr="00A12226">
          <w:rPr>
            <w:rFonts w:ascii="Courier New" w:hAnsi="Courier New" w:cs="Courier New"/>
            <w:color w:val="000000"/>
            <w:sz w:val="20"/>
            <w:szCs w:val="20"/>
            <w:lang w:eastAsia="en-US"/>
          </w:rPr>
          <w:t xml:space="preserve">6C 61 62 6C </w:t>
        </w:r>
        <w:proofErr w:type="spellStart"/>
        <w:r w:rsidRPr="00A12226">
          <w:rPr>
            <w:rFonts w:ascii="Courier New" w:hAnsi="Courier New" w:cs="Courier New"/>
            <w:color w:val="000000"/>
            <w:sz w:val="20"/>
            <w:szCs w:val="20"/>
            <w:lang w:eastAsia="en-US"/>
          </w:rPr>
          <w:t>labl</w:t>
        </w:r>
        <w:proofErr w:type="spellEnd"/>
      </w:ins>
    </w:p>
    <w:p w14:paraId="3879B7F9"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19" w:author="Dimitri Podborski" w:date="2023-04-25T19:07:00Z"/>
          <w:rFonts w:ascii="Courier New" w:hAnsi="Courier New" w:cs="Courier New"/>
          <w:color w:val="000000"/>
          <w:sz w:val="20"/>
          <w:szCs w:val="20"/>
          <w:lang w:eastAsia="en-US"/>
        </w:rPr>
      </w:pPr>
      <w:ins w:id="320" w:author="Dimitri Podborski" w:date="2023-04-25T19:07:00Z">
        <w:r w:rsidRPr="00A12226">
          <w:rPr>
            <w:rFonts w:ascii="Courier New" w:hAnsi="Courier New" w:cs="Courier New"/>
            <w:color w:val="000000"/>
            <w:sz w:val="20"/>
            <w:szCs w:val="20"/>
            <w:lang w:eastAsia="en-US"/>
          </w:rPr>
          <w:t>00 version</w:t>
        </w:r>
      </w:ins>
    </w:p>
    <w:p w14:paraId="3093A49F"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21" w:author="Dimitri Podborski" w:date="2023-04-25T19:07:00Z"/>
          <w:rFonts w:ascii="Courier New" w:hAnsi="Courier New" w:cs="Courier New"/>
          <w:color w:val="000000"/>
          <w:sz w:val="20"/>
          <w:szCs w:val="20"/>
          <w:lang w:eastAsia="en-US"/>
        </w:rPr>
      </w:pPr>
      <w:ins w:id="322" w:author="Dimitri Podborski" w:date="2023-04-25T19:07:00Z">
        <w:r w:rsidRPr="00A12226">
          <w:rPr>
            <w:rFonts w:ascii="Courier New" w:hAnsi="Courier New" w:cs="Courier New"/>
            <w:color w:val="000000"/>
            <w:sz w:val="20"/>
            <w:szCs w:val="20"/>
            <w:lang w:eastAsia="en-US"/>
          </w:rPr>
          <w:t>00 00 00 flags</w:t>
        </w:r>
      </w:ins>
    </w:p>
    <w:p w14:paraId="2B1F4772"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23" w:author="Dimitri Podborski" w:date="2023-04-25T19:07:00Z"/>
          <w:rFonts w:ascii="Courier New" w:hAnsi="Courier New" w:cs="Courier New"/>
          <w:color w:val="000000"/>
          <w:sz w:val="20"/>
          <w:szCs w:val="20"/>
          <w:lang w:eastAsia="en-US"/>
        </w:rPr>
      </w:pPr>
      <w:ins w:id="324" w:author="Dimitri Podborski" w:date="2023-04-25T19:07:00Z">
        <w:r w:rsidRPr="00A12226">
          <w:rPr>
            <w:rFonts w:ascii="Courier New" w:hAnsi="Courier New" w:cs="Courier New"/>
            <w:color w:val="000000"/>
            <w:sz w:val="20"/>
            <w:szCs w:val="20"/>
            <w:lang w:eastAsia="en-US"/>
          </w:rPr>
          <w:t xml:space="preserve">00 is </w:t>
        </w:r>
        <w:proofErr w:type="spellStart"/>
        <w:r w:rsidRPr="00A12226">
          <w:rPr>
            <w:rFonts w:ascii="Courier New" w:hAnsi="Courier New" w:cs="Courier New"/>
            <w:color w:val="000000"/>
            <w:sz w:val="20"/>
            <w:szCs w:val="20"/>
            <w:lang w:eastAsia="en-US"/>
          </w:rPr>
          <w:t>groupd</w:t>
        </w:r>
        <w:proofErr w:type="spellEnd"/>
        <w:r w:rsidRPr="00A12226">
          <w:rPr>
            <w:rFonts w:ascii="Courier New" w:hAnsi="Courier New" w:cs="Courier New"/>
            <w:color w:val="000000"/>
            <w:sz w:val="20"/>
            <w:szCs w:val="20"/>
            <w:lang w:eastAsia="en-US"/>
          </w:rPr>
          <w:t xml:space="preserve"> label = 0</w:t>
        </w:r>
      </w:ins>
    </w:p>
    <w:p w14:paraId="6A04B887"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25" w:author="Dimitri Podborski" w:date="2023-04-25T19:07:00Z"/>
          <w:rFonts w:ascii="Courier New" w:hAnsi="Courier New" w:cs="Courier New"/>
          <w:color w:val="000000"/>
          <w:sz w:val="20"/>
          <w:szCs w:val="20"/>
          <w:lang w:eastAsia="en-US"/>
        </w:rPr>
      </w:pPr>
      <w:ins w:id="326" w:author="Dimitri Podborski" w:date="2023-04-25T19:07:00Z">
        <w:r w:rsidRPr="00A12226">
          <w:rPr>
            <w:rFonts w:ascii="Courier New" w:hAnsi="Courier New" w:cs="Courier New"/>
            <w:color w:val="000000"/>
            <w:sz w:val="20"/>
            <w:szCs w:val="20"/>
            <w:lang w:eastAsia="en-US"/>
          </w:rPr>
          <w:t>00 01 label id = 1</w:t>
        </w:r>
      </w:ins>
    </w:p>
    <w:p w14:paraId="52280442"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27" w:author="Dimitri Podborski" w:date="2023-04-25T19:07:00Z"/>
          <w:rFonts w:ascii="Courier New" w:hAnsi="Courier New" w:cs="Courier New"/>
          <w:color w:val="000000"/>
          <w:sz w:val="20"/>
          <w:szCs w:val="20"/>
          <w:lang w:eastAsia="en-US"/>
        </w:rPr>
      </w:pPr>
      <w:ins w:id="328" w:author="Dimitri Podborski" w:date="2023-04-25T19:07:00Z">
        <w:r w:rsidRPr="00A12226">
          <w:rPr>
            <w:rFonts w:ascii="Courier New" w:hAnsi="Courier New" w:cs="Courier New"/>
            <w:color w:val="000000"/>
            <w:sz w:val="20"/>
            <w:szCs w:val="20"/>
            <w:lang w:eastAsia="en-US"/>
          </w:rPr>
          <w:t>65 6E 00 lang = "</w:t>
        </w:r>
        <w:proofErr w:type="spellStart"/>
        <w:r w:rsidRPr="00A12226">
          <w:rPr>
            <w:rFonts w:ascii="Courier New" w:hAnsi="Courier New" w:cs="Courier New"/>
            <w:color w:val="000000"/>
            <w:sz w:val="20"/>
            <w:szCs w:val="20"/>
            <w:lang w:eastAsia="en-US"/>
          </w:rPr>
          <w:t>en</w:t>
        </w:r>
        <w:proofErr w:type="spellEnd"/>
        <w:r w:rsidRPr="00A12226">
          <w:rPr>
            <w:rFonts w:ascii="Courier New" w:hAnsi="Courier New" w:cs="Courier New"/>
            <w:color w:val="000000"/>
            <w:sz w:val="20"/>
            <w:szCs w:val="20"/>
            <w:lang w:eastAsia="en-US"/>
          </w:rPr>
          <w:t>"</w:t>
        </w:r>
      </w:ins>
    </w:p>
    <w:p w14:paraId="6438436C"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29" w:author="Dimitri Podborski" w:date="2023-04-25T19:07:00Z"/>
          <w:rFonts w:ascii="Courier New" w:hAnsi="Courier New" w:cs="Courier New"/>
          <w:color w:val="000000"/>
          <w:sz w:val="20"/>
          <w:szCs w:val="20"/>
          <w:lang w:eastAsia="en-US"/>
        </w:rPr>
      </w:pPr>
      <w:ins w:id="330" w:author="Dimitri Podborski" w:date="2023-04-25T19:07:00Z">
        <w:r w:rsidRPr="00A12226">
          <w:rPr>
            <w:rFonts w:ascii="Courier New" w:hAnsi="Courier New" w:cs="Courier New"/>
            <w:color w:val="000000"/>
            <w:sz w:val="20"/>
            <w:szCs w:val="20"/>
            <w:lang w:eastAsia="en-US"/>
          </w:rPr>
          <w:t>45 6E 67 6C 69 73 68 00 value = "English"</w:t>
        </w:r>
      </w:ins>
    </w:p>
    <w:p w14:paraId="5D7F7234"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31" w:author="Dimitri Podborski" w:date="2023-04-25T19:07:00Z"/>
          <w:rFonts w:ascii="Courier New" w:hAnsi="Courier New" w:cs="Courier New"/>
          <w:color w:val="000000"/>
          <w:sz w:val="20"/>
          <w:szCs w:val="20"/>
          <w:lang w:eastAsia="en-US"/>
        </w:rPr>
      </w:pPr>
      <w:ins w:id="332" w:author="Dimitri Podborski" w:date="2023-04-25T19:07:00Z">
        <w:r w:rsidRPr="00A12226">
          <w:rPr>
            <w:rFonts w:ascii="Courier New" w:hAnsi="Courier New" w:cs="Courier New"/>
            <w:color w:val="000000"/>
            <w:sz w:val="20"/>
            <w:szCs w:val="20"/>
            <w:lang w:eastAsia="en-US"/>
          </w:rPr>
          <w:t xml:space="preserve"> </w:t>
        </w:r>
      </w:ins>
    </w:p>
    <w:p w14:paraId="7D4D2B46"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33" w:author="Dimitri Podborski" w:date="2023-04-25T19:07:00Z"/>
          <w:rFonts w:ascii="Courier New" w:hAnsi="Courier New" w:cs="Courier New"/>
          <w:color w:val="000000"/>
          <w:sz w:val="20"/>
          <w:szCs w:val="20"/>
          <w:lang w:eastAsia="en-US"/>
        </w:rPr>
      </w:pPr>
      <w:ins w:id="334" w:author="Dimitri Podborski" w:date="2023-04-25T19:07:00Z">
        <w:r w:rsidRPr="00A12226">
          <w:rPr>
            <w:rFonts w:ascii="Courier New" w:hAnsi="Courier New" w:cs="Courier New"/>
            <w:color w:val="000000"/>
            <w:sz w:val="20"/>
            <w:szCs w:val="20"/>
            <w:lang w:eastAsia="en-US"/>
          </w:rPr>
          <w:t>00 00 00 7D size</w:t>
        </w:r>
      </w:ins>
    </w:p>
    <w:p w14:paraId="14821C56"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35" w:author="Dimitri Podborski" w:date="2023-04-25T19:07:00Z"/>
          <w:rFonts w:ascii="Courier New" w:hAnsi="Courier New" w:cs="Courier New"/>
          <w:color w:val="000000"/>
          <w:sz w:val="20"/>
          <w:szCs w:val="20"/>
          <w:lang w:eastAsia="en-US"/>
        </w:rPr>
      </w:pPr>
      <w:ins w:id="336" w:author="Dimitri Podborski" w:date="2023-04-25T19:07:00Z">
        <w:r w:rsidRPr="00A12226">
          <w:rPr>
            <w:rFonts w:ascii="Courier New" w:hAnsi="Courier New" w:cs="Courier New"/>
            <w:color w:val="000000"/>
            <w:sz w:val="20"/>
            <w:szCs w:val="20"/>
            <w:lang w:eastAsia="en-US"/>
          </w:rPr>
          <w:t xml:space="preserve">70 72 73 65 </w:t>
        </w:r>
        <w:proofErr w:type="spellStart"/>
        <w:r w:rsidRPr="00A12226">
          <w:rPr>
            <w:rFonts w:ascii="Courier New" w:hAnsi="Courier New" w:cs="Courier New"/>
            <w:color w:val="000000"/>
            <w:sz w:val="20"/>
            <w:szCs w:val="20"/>
            <w:lang w:eastAsia="en-US"/>
          </w:rPr>
          <w:t>prse</w:t>
        </w:r>
        <w:proofErr w:type="spellEnd"/>
      </w:ins>
    </w:p>
    <w:p w14:paraId="5E85C51D"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37" w:author="Dimitri Podborski" w:date="2023-04-25T19:07:00Z"/>
          <w:rFonts w:ascii="Courier New" w:hAnsi="Courier New" w:cs="Courier New"/>
          <w:color w:val="000000"/>
          <w:sz w:val="20"/>
          <w:szCs w:val="20"/>
          <w:lang w:eastAsia="en-US"/>
        </w:rPr>
      </w:pPr>
      <w:ins w:id="338" w:author="Dimitri Podborski" w:date="2023-04-25T19:07:00Z">
        <w:r w:rsidRPr="00A12226">
          <w:rPr>
            <w:rFonts w:ascii="Courier New" w:hAnsi="Courier New" w:cs="Courier New"/>
            <w:color w:val="000000"/>
            <w:sz w:val="20"/>
            <w:szCs w:val="20"/>
            <w:lang w:eastAsia="en-US"/>
          </w:rPr>
          <w:t>00 version</w:t>
        </w:r>
      </w:ins>
    </w:p>
    <w:p w14:paraId="4CE7DA60"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39" w:author="Dimitri Podborski" w:date="2023-04-25T19:07:00Z"/>
          <w:rFonts w:ascii="Courier New" w:hAnsi="Courier New" w:cs="Courier New"/>
          <w:color w:val="000000"/>
          <w:sz w:val="20"/>
          <w:szCs w:val="20"/>
          <w:lang w:eastAsia="en-US"/>
        </w:rPr>
      </w:pPr>
      <w:ins w:id="340" w:author="Dimitri Podborski" w:date="2023-04-25T19:07:00Z">
        <w:r w:rsidRPr="00A12226">
          <w:rPr>
            <w:rFonts w:ascii="Courier New" w:hAnsi="Courier New" w:cs="Courier New"/>
            <w:color w:val="000000"/>
            <w:sz w:val="20"/>
            <w:szCs w:val="20"/>
            <w:lang w:eastAsia="en-US"/>
          </w:rPr>
          <w:t>00 00 00 flags</w:t>
        </w:r>
      </w:ins>
    </w:p>
    <w:p w14:paraId="75B183D7"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41" w:author="Dimitri Podborski" w:date="2023-04-25T19:07:00Z"/>
          <w:rFonts w:ascii="Courier New" w:hAnsi="Courier New" w:cs="Courier New"/>
          <w:color w:val="000000"/>
          <w:sz w:val="20"/>
          <w:szCs w:val="20"/>
          <w:lang w:eastAsia="en-US"/>
        </w:rPr>
      </w:pPr>
      <w:ins w:id="342" w:author="Dimitri Podborski" w:date="2023-04-25T19:07:00Z">
        <w:r w:rsidRPr="00A12226">
          <w:rPr>
            <w:rFonts w:ascii="Courier New" w:hAnsi="Courier New" w:cs="Courier New"/>
            <w:color w:val="000000"/>
            <w:sz w:val="20"/>
            <w:szCs w:val="20"/>
            <w:lang w:eastAsia="en-US"/>
          </w:rPr>
          <w:t>00 00 00 01 track group id = 1</w:t>
        </w:r>
      </w:ins>
    </w:p>
    <w:p w14:paraId="361BCFAF"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43" w:author="Dimitri Podborski" w:date="2023-04-25T19:07:00Z"/>
          <w:rFonts w:ascii="Courier New" w:hAnsi="Courier New" w:cs="Courier New"/>
          <w:color w:val="000000"/>
          <w:sz w:val="20"/>
          <w:szCs w:val="20"/>
          <w:lang w:eastAsia="en-US"/>
        </w:rPr>
      </w:pPr>
      <w:ins w:id="344" w:author="Dimitri Podborski" w:date="2023-04-25T19:07:00Z">
        <w:r w:rsidRPr="00A12226">
          <w:rPr>
            <w:rFonts w:ascii="Courier New" w:hAnsi="Courier New" w:cs="Courier New"/>
            <w:color w:val="000000"/>
            <w:sz w:val="20"/>
            <w:szCs w:val="20"/>
            <w:lang w:eastAsia="en-US"/>
          </w:rPr>
          <w:t>01 num tracks = 1</w:t>
        </w:r>
      </w:ins>
    </w:p>
    <w:p w14:paraId="63FB3AB9"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45" w:author="Dimitri Podborski" w:date="2023-04-25T19:07:00Z"/>
          <w:rFonts w:ascii="Courier New" w:hAnsi="Courier New" w:cs="Courier New"/>
          <w:color w:val="000000"/>
          <w:sz w:val="20"/>
          <w:szCs w:val="20"/>
          <w:lang w:eastAsia="en-US"/>
        </w:rPr>
      </w:pPr>
      <w:ins w:id="346" w:author="Dimitri Podborski" w:date="2023-04-25T19:07:00Z">
        <w:r w:rsidRPr="00A12226">
          <w:rPr>
            <w:rFonts w:ascii="Courier New" w:hAnsi="Courier New" w:cs="Courier New"/>
            <w:color w:val="000000"/>
            <w:sz w:val="20"/>
            <w:szCs w:val="20"/>
            <w:lang w:eastAsia="en-US"/>
          </w:rPr>
          <w:t xml:space="preserve">31 32 00 preselection tag </w:t>
        </w:r>
      </w:ins>
    </w:p>
    <w:p w14:paraId="3808B65B"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47" w:author="Dimitri Podborski" w:date="2023-04-25T19:07:00Z"/>
          <w:rFonts w:ascii="Courier New" w:hAnsi="Courier New" w:cs="Courier New"/>
          <w:color w:val="000000"/>
          <w:sz w:val="20"/>
          <w:szCs w:val="20"/>
          <w:lang w:eastAsia="en-US"/>
        </w:rPr>
      </w:pPr>
      <w:ins w:id="348" w:author="Dimitri Podborski" w:date="2023-04-25T19:07:00Z">
        <w:r w:rsidRPr="00A12226">
          <w:rPr>
            <w:rFonts w:ascii="Courier New" w:hAnsi="Courier New" w:cs="Courier New"/>
            <w:color w:val="000000"/>
            <w:sz w:val="20"/>
            <w:szCs w:val="20"/>
            <w:lang w:eastAsia="en-US"/>
          </w:rPr>
          <w:t xml:space="preserve"> </w:t>
        </w:r>
      </w:ins>
    </w:p>
    <w:p w14:paraId="41489128"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49" w:author="Dimitri Podborski" w:date="2023-04-25T19:07:00Z"/>
          <w:rFonts w:ascii="Courier New" w:hAnsi="Courier New" w:cs="Courier New"/>
          <w:color w:val="000000"/>
          <w:sz w:val="20"/>
          <w:szCs w:val="20"/>
          <w:lang w:eastAsia="en-US"/>
        </w:rPr>
      </w:pPr>
      <w:ins w:id="350" w:author="Dimitri Podborski" w:date="2023-04-25T19:07:00Z">
        <w:r w:rsidRPr="00A12226">
          <w:rPr>
            <w:rFonts w:ascii="Courier New" w:hAnsi="Courier New" w:cs="Courier New"/>
            <w:color w:val="000000"/>
            <w:sz w:val="20"/>
            <w:szCs w:val="20"/>
            <w:lang w:eastAsia="en-US"/>
          </w:rPr>
          <w:t>00 00 00 0F size</w:t>
        </w:r>
      </w:ins>
    </w:p>
    <w:p w14:paraId="17F58C0B"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51" w:author="Dimitri Podborski" w:date="2023-04-25T19:07:00Z"/>
          <w:rFonts w:ascii="Courier New" w:hAnsi="Courier New" w:cs="Courier New"/>
          <w:color w:val="000000"/>
          <w:sz w:val="20"/>
          <w:szCs w:val="20"/>
          <w:lang w:eastAsia="en-US"/>
        </w:rPr>
      </w:pPr>
      <w:ins w:id="352" w:author="Dimitri Podborski" w:date="2023-04-25T19:07:00Z">
        <w:r w:rsidRPr="00A12226">
          <w:rPr>
            <w:rFonts w:ascii="Courier New" w:hAnsi="Courier New" w:cs="Courier New"/>
            <w:color w:val="000000"/>
            <w:sz w:val="20"/>
            <w:szCs w:val="20"/>
            <w:lang w:eastAsia="en-US"/>
          </w:rPr>
          <w:t xml:space="preserve">65 6C 6E 67 </w:t>
        </w:r>
        <w:proofErr w:type="spellStart"/>
        <w:r w:rsidRPr="00A12226">
          <w:rPr>
            <w:rFonts w:ascii="Courier New" w:hAnsi="Courier New" w:cs="Courier New"/>
            <w:color w:val="000000"/>
            <w:sz w:val="20"/>
            <w:szCs w:val="20"/>
            <w:lang w:eastAsia="en-US"/>
          </w:rPr>
          <w:t>elng</w:t>
        </w:r>
        <w:proofErr w:type="spellEnd"/>
      </w:ins>
    </w:p>
    <w:p w14:paraId="420A33AC"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53" w:author="Dimitri Podborski" w:date="2023-04-25T19:07:00Z"/>
          <w:rFonts w:ascii="Courier New" w:hAnsi="Courier New" w:cs="Courier New"/>
          <w:color w:val="000000"/>
          <w:sz w:val="20"/>
          <w:szCs w:val="20"/>
          <w:lang w:eastAsia="en-US"/>
        </w:rPr>
      </w:pPr>
      <w:ins w:id="354" w:author="Dimitri Podborski" w:date="2023-04-25T19:07:00Z">
        <w:r w:rsidRPr="00A12226">
          <w:rPr>
            <w:rFonts w:ascii="Courier New" w:hAnsi="Courier New" w:cs="Courier New"/>
            <w:color w:val="000000"/>
            <w:sz w:val="20"/>
            <w:szCs w:val="20"/>
            <w:lang w:eastAsia="en-US"/>
          </w:rPr>
          <w:t>00 version</w:t>
        </w:r>
      </w:ins>
    </w:p>
    <w:p w14:paraId="1C6D37BC"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55" w:author="Dimitri Podborski" w:date="2023-04-25T19:07:00Z"/>
          <w:rFonts w:ascii="Courier New" w:hAnsi="Courier New" w:cs="Courier New"/>
          <w:color w:val="000000"/>
          <w:sz w:val="20"/>
          <w:szCs w:val="20"/>
          <w:lang w:eastAsia="en-US"/>
        </w:rPr>
      </w:pPr>
      <w:ins w:id="356" w:author="Dimitri Podborski" w:date="2023-04-25T19:07:00Z">
        <w:r w:rsidRPr="00A12226">
          <w:rPr>
            <w:rFonts w:ascii="Courier New" w:hAnsi="Courier New" w:cs="Courier New"/>
            <w:color w:val="000000"/>
            <w:sz w:val="20"/>
            <w:szCs w:val="20"/>
            <w:lang w:eastAsia="en-US"/>
          </w:rPr>
          <w:t>00 00 00 flags</w:t>
        </w:r>
      </w:ins>
    </w:p>
    <w:p w14:paraId="24FFF081"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57" w:author="Dimitri Podborski" w:date="2023-04-25T19:07:00Z"/>
          <w:rFonts w:ascii="Courier New" w:hAnsi="Courier New" w:cs="Courier New"/>
          <w:color w:val="000000"/>
          <w:sz w:val="20"/>
          <w:szCs w:val="20"/>
          <w:lang w:eastAsia="en-US"/>
        </w:rPr>
      </w:pPr>
      <w:ins w:id="358" w:author="Dimitri Podborski" w:date="2023-04-25T19:07:00Z">
        <w:r w:rsidRPr="00A12226">
          <w:rPr>
            <w:rFonts w:ascii="Courier New" w:hAnsi="Courier New" w:cs="Courier New"/>
            <w:color w:val="000000"/>
            <w:sz w:val="20"/>
            <w:szCs w:val="20"/>
            <w:lang w:eastAsia="en-US"/>
          </w:rPr>
          <w:t>65 6E 00 lang = "</w:t>
        </w:r>
        <w:proofErr w:type="spellStart"/>
        <w:r w:rsidRPr="00A12226">
          <w:rPr>
            <w:rFonts w:ascii="Courier New" w:hAnsi="Courier New" w:cs="Courier New"/>
            <w:color w:val="000000"/>
            <w:sz w:val="20"/>
            <w:szCs w:val="20"/>
            <w:lang w:eastAsia="en-US"/>
          </w:rPr>
          <w:t>en</w:t>
        </w:r>
        <w:proofErr w:type="spellEnd"/>
        <w:r w:rsidRPr="00A12226">
          <w:rPr>
            <w:rFonts w:ascii="Courier New" w:hAnsi="Courier New" w:cs="Courier New"/>
            <w:color w:val="000000"/>
            <w:sz w:val="20"/>
            <w:szCs w:val="20"/>
            <w:lang w:eastAsia="en-US"/>
          </w:rPr>
          <w:t>"</w:t>
        </w:r>
      </w:ins>
    </w:p>
    <w:p w14:paraId="09BA4A1A"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59" w:author="Dimitri Podborski" w:date="2023-04-25T19:07:00Z"/>
          <w:rFonts w:ascii="Courier New" w:hAnsi="Courier New" w:cs="Courier New"/>
          <w:color w:val="000000"/>
          <w:sz w:val="20"/>
          <w:szCs w:val="20"/>
          <w:lang w:eastAsia="en-US"/>
        </w:rPr>
      </w:pPr>
      <w:ins w:id="360" w:author="Dimitri Podborski" w:date="2023-04-25T19:07:00Z">
        <w:r w:rsidRPr="00A12226">
          <w:rPr>
            <w:rFonts w:ascii="Courier New" w:hAnsi="Courier New" w:cs="Courier New"/>
            <w:color w:val="000000"/>
            <w:sz w:val="20"/>
            <w:szCs w:val="20"/>
            <w:lang w:eastAsia="en-US"/>
          </w:rPr>
          <w:t xml:space="preserve"> </w:t>
        </w:r>
      </w:ins>
    </w:p>
    <w:p w14:paraId="4AB974A0"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61" w:author="Dimitri Podborski" w:date="2023-04-25T19:07:00Z"/>
          <w:rFonts w:ascii="Courier New" w:hAnsi="Courier New" w:cs="Courier New"/>
          <w:color w:val="000000"/>
          <w:sz w:val="20"/>
          <w:szCs w:val="20"/>
          <w:lang w:eastAsia="en-US"/>
        </w:rPr>
      </w:pPr>
      <w:ins w:id="362" w:author="Dimitri Podborski" w:date="2023-04-25T19:07:00Z">
        <w:r w:rsidRPr="00A12226">
          <w:rPr>
            <w:rFonts w:ascii="Courier New" w:hAnsi="Courier New" w:cs="Courier New"/>
            <w:color w:val="000000"/>
            <w:sz w:val="20"/>
            <w:szCs w:val="20"/>
            <w:lang w:eastAsia="en-US"/>
          </w:rPr>
          <w:t>00 00 00 0D size</w:t>
        </w:r>
      </w:ins>
    </w:p>
    <w:p w14:paraId="47BC0C45"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63" w:author="Dimitri Podborski" w:date="2023-04-25T19:07:00Z"/>
          <w:rFonts w:ascii="Courier New" w:hAnsi="Courier New" w:cs="Courier New"/>
          <w:color w:val="000000"/>
          <w:sz w:val="20"/>
          <w:szCs w:val="20"/>
          <w:lang w:eastAsia="en-US"/>
        </w:rPr>
      </w:pPr>
      <w:ins w:id="364" w:author="Dimitri Podborski" w:date="2023-04-25T19:07:00Z">
        <w:r w:rsidRPr="00A12226">
          <w:rPr>
            <w:rFonts w:ascii="Courier New" w:hAnsi="Courier New" w:cs="Courier New"/>
            <w:color w:val="000000"/>
            <w:sz w:val="20"/>
            <w:szCs w:val="20"/>
            <w:lang w:eastAsia="en-US"/>
          </w:rPr>
          <w:t xml:space="preserve">61 72 64 69 </w:t>
        </w:r>
        <w:proofErr w:type="spellStart"/>
        <w:r w:rsidRPr="00A12226">
          <w:rPr>
            <w:rFonts w:ascii="Courier New" w:hAnsi="Courier New" w:cs="Courier New"/>
            <w:color w:val="000000"/>
            <w:sz w:val="20"/>
            <w:szCs w:val="20"/>
            <w:lang w:eastAsia="en-US"/>
          </w:rPr>
          <w:t>ardi</w:t>
        </w:r>
        <w:proofErr w:type="spellEnd"/>
      </w:ins>
    </w:p>
    <w:p w14:paraId="142F8D5C"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65" w:author="Dimitri Podborski" w:date="2023-04-25T19:07:00Z"/>
          <w:rFonts w:ascii="Courier New" w:hAnsi="Courier New" w:cs="Courier New"/>
          <w:color w:val="000000"/>
          <w:sz w:val="20"/>
          <w:szCs w:val="20"/>
          <w:lang w:eastAsia="en-US"/>
        </w:rPr>
      </w:pPr>
      <w:ins w:id="366" w:author="Dimitri Podborski" w:date="2023-04-25T19:07:00Z">
        <w:r w:rsidRPr="00A12226">
          <w:rPr>
            <w:rFonts w:ascii="Courier New" w:hAnsi="Courier New" w:cs="Courier New"/>
            <w:color w:val="000000"/>
            <w:sz w:val="20"/>
            <w:szCs w:val="20"/>
            <w:lang w:eastAsia="en-US"/>
          </w:rPr>
          <w:t>00 version</w:t>
        </w:r>
      </w:ins>
    </w:p>
    <w:p w14:paraId="7F4EB12C"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67" w:author="Dimitri Podborski" w:date="2023-04-25T19:07:00Z"/>
          <w:rFonts w:ascii="Courier New" w:hAnsi="Courier New" w:cs="Courier New"/>
          <w:color w:val="000000"/>
          <w:sz w:val="20"/>
          <w:szCs w:val="20"/>
          <w:lang w:eastAsia="en-US"/>
        </w:rPr>
      </w:pPr>
      <w:ins w:id="368" w:author="Dimitri Podborski" w:date="2023-04-25T19:07:00Z">
        <w:r w:rsidRPr="00A12226">
          <w:rPr>
            <w:rFonts w:ascii="Courier New" w:hAnsi="Courier New" w:cs="Courier New"/>
            <w:color w:val="000000"/>
            <w:sz w:val="20"/>
            <w:szCs w:val="20"/>
            <w:lang w:eastAsia="en-US"/>
          </w:rPr>
          <w:t>00 00 00 flags</w:t>
        </w:r>
      </w:ins>
    </w:p>
    <w:p w14:paraId="08EFF261"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69" w:author="Dimitri Podborski" w:date="2023-04-25T19:07:00Z"/>
          <w:rFonts w:ascii="Courier New" w:hAnsi="Courier New" w:cs="Courier New"/>
          <w:color w:val="000000"/>
          <w:sz w:val="20"/>
          <w:szCs w:val="20"/>
          <w:lang w:eastAsia="en-US"/>
        </w:rPr>
      </w:pPr>
      <w:ins w:id="370" w:author="Dimitri Podborski" w:date="2023-04-25T19:07:00Z">
        <w:r w:rsidRPr="00A12226">
          <w:rPr>
            <w:rFonts w:ascii="Courier New" w:hAnsi="Courier New" w:cs="Courier New"/>
            <w:color w:val="000000"/>
            <w:sz w:val="20"/>
            <w:szCs w:val="20"/>
            <w:lang w:eastAsia="en-US"/>
          </w:rPr>
          <w:t>02 audio rendering indication = 2</w:t>
        </w:r>
      </w:ins>
    </w:p>
    <w:p w14:paraId="78321D6B"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71" w:author="Dimitri Podborski" w:date="2023-04-25T19:07:00Z"/>
          <w:rFonts w:ascii="Courier New" w:hAnsi="Courier New" w:cs="Courier New"/>
          <w:color w:val="000000"/>
          <w:sz w:val="20"/>
          <w:szCs w:val="20"/>
          <w:lang w:eastAsia="en-US"/>
        </w:rPr>
      </w:pPr>
      <w:ins w:id="372" w:author="Dimitri Podborski" w:date="2023-04-25T19:07:00Z">
        <w:r w:rsidRPr="00A12226">
          <w:rPr>
            <w:rFonts w:ascii="Courier New" w:hAnsi="Courier New" w:cs="Courier New"/>
            <w:color w:val="000000"/>
            <w:sz w:val="20"/>
            <w:szCs w:val="20"/>
            <w:lang w:eastAsia="en-US"/>
          </w:rPr>
          <w:t xml:space="preserve">00 00 00 30 </w:t>
        </w:r>
        <w:proofErr w:type="gramStart"/>
        <w:r w:rsidRPr="00A12226">
          <w:rPr>
            <w:rFonts w:ascii="Courier New" w:hAnsi="Courier New" w:cs="Courier New"/>
            <w:color w:val="000000"/>
            <w:sz w:val="20"/>
            <w:szCs w:val="20"/>
            <w:lang w:eastAsia="en-US"/>
          </w:rPr>
          <w:t>size</w:t>
        </w:r>
        <w:proofErr w:type="gramEnd"/>
      </w:ins>
    </w:p>
    <w:p w14:paraId="359F9C31"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73" w:author="Dimitri Podborski" w:date="2023-04-25T19:07:00Z"/>
          <w:rFonts w:ascii="Courier New" w:hAnsi="Courier New" w:cs="Courier New"/>
          <w:color w:val="000000"/>
          <w:sz w:val="20"/>
          <w:szCs w:val="20"/>
          <w:lang w:eastAsia="en-US"/>
        </w:rPr>
      </w:pPr>
      <w:ins w:id="374" w:author="Dimitri Podborski" w:date="2023-04-25T19:07:00Z">
        <w:r w:rsidRPr="00A12226">
          <w:rPr>
            <w:rFonts w:ascii="Courier New" w:hAnsi="Courier New" w:cs="Courier New"/>
            <w:color w:val="000000"/>
            <w:sz w:val="20"/>
            <w:szCs w:val="20"/>
            <w:lang w:eastAsia="en-US"/>
          </w:rPr>
          <w:t>6B 69 6E 64 kind</w:t>
        </w:r>
      </w:ins>
    </w:p>
    <w:p w14:paraId="4737C344"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75" w:author="Dimitri Podborski" w:date="2023-04-25T19:07:00Z"/>
          <w:rFonts w:ascii="Courier New" w:hAnsi="Courier New" w:cs="Courier New"/>
          <w:color w:val="000000"/>
          <w:sz w:val="20"/>
          <w:szCs w:val="20"/>
          <w:lang w:eastAsia="en-US"/>
        </w:rPr>
      </w:pPr>
      <w:ins w:id="376" w:author="Dimitri Podborski" w:date="2023-04-25T19:07:00Z">
        <w:r w:rsidRPr="00A12226">
          <w:rPr>
            <w:rFonts w:ascii="Courier New" w:hAnsi="Courier New" w:cs="Courier New"/>
            <w:color w:val="000000"/>
            <w:sz w:val="20"/>
            <w:szCs w:val="20"/>
            <w:lang w:eastAsia="en-US"/>
          </w:rPr>
          <w:t>00 version</w:t>
        </w:r>
      </w:ins>
    </w:p>
    <w:p w14:paraId="414ADBC6"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77" w:author="Dimitri Podborski" w:date="2023-04-25T19:07:00Z"/>
          <w:rFonts w:ascii="Courier New" w:hAnsi="Courier New" w:cs="Courier New"/>
          <w:color w:val="000000"/>
          <w:sz w:val="20"/>
          <w:szCs w:val="20"/>
          <w:lang w:eastAsia="en-US"/>
        </w:rPr>
      </w:pPr>
      <w:ins w:id="378" w:author="Dimitri Podborski" w:date="2023-04-25T19:07:00Z">
        <w:r w:rsidRPr="00A12226">
          <w:rPr>
            <w:rFonts w:ascii="Courier New" w:hAnsi="Courier New" w:cs="Courier New"/>
            <w:color w:val="000000"/>
            <w:sz w:val="20"/>
            <w:szCs w:val="20"/>
            <w:lang w:eastAsia="en-US"/>
          </w:rPr>
          <w:t>00 00 00 flags</w:t>
        </w:r>
      </w:ins>
    </w:p>
    <w:p w14:paraId="6FDE0D20"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79" w:author="Dimitri Podborski" w:date="2023-04-25T19:07:00Z"/>
          <w:rFonts w:ascii="Courier New" w:hAnsi="Courier New" w:cs="Courier New"/>
          <w:color w:val="000000"/>
          <w:sz w:val="20"/>
          <w:szCs w:val="20"/>
          <w:lang w:eastAsia="en-US"/>
        </w:rPr>
      </w:pPr>
      <w:ins w:id="380" w:author="Dimitri Podborski" w:date="2023-04-25T19:07:00Z">
        <w:r w:rsidRPr="00A12226">
          <w:rPr>
            <w:rFonts w:ascii="Courier New" w:hAnsi="Courier New" w:cs="Courier New"/>
            <w:color w:val="000000"/>
            <w:sz w:val="20"/>
            <w:szCs w:val="20"/>
            <w:lang w:eastAsia="en-US"/>
          </w:rPr>
          <w:t xml:space="preserve">75 72 6E 3A 6D 70 65 67 3A 64 61 73 68 3A 72 6F 6C 65 3A 32 30 31 31 00 scheme </w:t>
        </w:r>
        <w:proofErr w:type="spellStart"/>
        <w:r w:rsidRPr="00A12226">
          <w:rPr>
            <w:rFonts w:ascii="Courier New" w:hAnsi="Courier New" w:cs="Courier New"/>
            <w:color w:val="000000"/>
            <w:sz w:val="20"/>
            <w:szCs w:val="20"/>
            <w:lang w:eastAsia="en-US"/>
          </w:rPr>
          <w:t>uri</w:t>
        </w:r>
        <w:proofErr w:type="spellEnd"/>
        <w:r w:rsidRPr="00A12226">
          <w:rPr>
            <w:rFonts w:ascii="Courier New" w:hAnsi="Courier New" w:cs="Courier New"/>
            <w:color w:val="000000"/>
            <w:sz w:val="20"/>
            <w:szCs w:val="20"/>
            <w:lang w:eastAsia="en-US"/>
          </w:rPr>
          <w:t xml:space="preserve"> = "urn:</w:t>
        </w:r>
        <w:proofErr w:type="gramStart"/>
        <w:r w:rsidRPr="00A12226">
          <w:rPr>
            <w:rFonts w:ascii="Courier New" w:hAnsi="Courier New" w:cs="Courier New"/>
            <w:color w:val="000000"/>
            <w:sz w:val="20"/>
            <w:szCs w:val="20"/>
            <w:lang w:eastAsia="en-US"/>
          </w:rPr>
          <w:t>mpeg:dash</w:t>
        </w:r>
        <w:proofErr w:type="gramEnd"/>
        <w:r w:rsidRPr="00A12226">
          <w:rPr>
            <w:rFonts w:ascii="Courier New" w:hAnsi="Courier New" w:cs="Courier New"/>
            <w:color w:val="000000"/>
            <w:sz w:val="20"/>
            <w:szCs w:val="20"/>
            <w:lang w:eastAsia="en-US"/>
          </w:rPr>
          <w:t>:role:2011"</w:t>
        </w:r>
      </w:ins>
    </w:p>
    <w:p w14:paraId="34AA686E"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81" w:author="Dimitri Podborski" w:date="2023-04-25T19:07:00Z"/>
          <w:rFonts w:ascii="Courier New" w:hAnsi="Courier New" w:cs="Courier New"/>
          <w:color w:val="000000"/>
          <w:sz w:val="20"/>
          <w:szCs w:val="20"/>
          <w:lang w:eastAsia="en-US"/>
        </w:rPr>
      </w:pPr>
      <w:ins w:id="382" w:author="Dimitri Podborski" w:date="2023-04-25T19:07:00Z">
        <w:r w:rsidRPr="00A12226">
          <w:rPr>
            <w:rFonts w:ascii="Courier New" w:hAnsi="Courier New" w:cs="Courier New"/>
            <w:color w:val="000000"/>
            <w:sz w:val="20"/>
            <w:szCs w:val="20"/>
            <w:lang w:eastAsia="en-US"/>
          </w:rPr>
          <w:t>64 65 73 63 72 69 70 74 69 6F 6E 00 value = "description"</w:t>
        </w:r>
      </w:ins>
    </w:p>
    <w:p w14:paraId="08751BB5"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83" w:author="Dimitri Podborski" w:date="2023-04-25T19:07:00Z"/>
          <w:rFonts w:ascii="Courier New" w:hAnsi="Courier New" w:cs="Courier New"/>
          <w:color w:val="000000"/>
          <w:sz w:val="20"/>
          <w:szCs w:val="20"/>
          <w:lang w:eastAsia="en-US"/>
        </w:rPr>
      </w:pPr>
      <w:ins w:id="384" w:author="Dimitri Podborski" w:date="2023-04-25T19:07:00Z">
        <w:r w:rsidRPr="00A12226">
          <w:rPr>
            <w:rFonts w:ascii="Courier New" w:hAnsi="Courier New" w:cs="Courier New"/>
            <w:color w:val="000000"/>
            <w:sz w:val="20"/>
            <w:szCs w:val="20"/>
            <w:lang w:eastAsia="en-US"/>
          </w:rPr>
          <w:t xml:space="preserve"> </w:t>
        </w:r>
      </w:ins>
    </w:p>
    <w:p w14:paraId="0FB496C5"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85" w:author="Dimitri Podborski" w:date="2023-04-25T19:07:00Z"/>
          <w:rFonts w:ascii="Courier New" w:hAnsi="Courier New" w:cs="Courier New"/>
          <w:color w:val="000000"/>
          <w:sz w:val="20"/>
          <w:szCs w:val="20"/>
          <w:lang w:eastAsia="en-US"/>
        </w:rPr>
      </w:pPr>
      <w:ins w:id="386" w:author="Dimitri Podborski" w:date="2023-04-25T19:07:00Z">
        <w:r w:rsidRPr="00A12226">
          <w:rPr>
            <w:rFonts w:ascii="Courier New" w:hAnsi="Courier New" w:cs="Courier New"/>
            <w:color w:val="000000"/>
            <w:sz w:val="20"/>
            <w:szCs w:val="20"/>
            <w:lang w:eastAsia="en-US"/>
          </w:rPr>
          <w:t>00 00 00 1D size</w:t>
        </w:r>
      </w:ins>
    </w:p>
    <w:p w14:paraId="1E08B6E5"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87" w:author="Dimitri Podborski" w:date="2023-04-25T19:07:00Z"/>
          <w:rFonts w:ascii="Courier New" w:hAnsi="Courier New" w:cs="Courier New"/>
          <w:color w:val="000000"/>
          <w:sz w:val="20"/>
          <w:szCs w:val="20"/>
          <w:lang w:eastAsia="en-US"/>
        </w:rPr>
      </w:pPr>
      <w:ins w:id="388" w:author="Dimitri Podborski" w:date="2023-04-25T19:07:00Z">
        <w:r w:rsidRPr="00A12226">
          <w:rPr>
            <w:rFonts w:ascii="Courier New" w:hAnsi="Courier New" w:cs="Courier New"/>
            <w:color w:val="000000"/>
            <w:sz w:val="20"/>
            <w:szCs w:val="20"/>
            <w:lang w:eastAsia="en-US"/>
          </w:rPr>
          <w:t xml:space="preserve">6C 61 62 6C </w:t>
        </w:r>
        <w:proofErr w:type="spellStart"/>
        <w:r w:rsidRPr="00A12226">
          <w:rPr>
            <w:rFonts w:ascii="Courier New" w:hAnsi="Courier New" w:cs="Courier New"/>
            <w:color w:val="000000"/>
            <w:sz w:val="20"/>
            <w:szCs w:val="20"/>
            <w:lang w:eastAsia="en-US"/>
          </w:rPr>
          <w:t>labl</w:t>
        </w:r>
        <w:proofErr w:type="spellEnd"/>
      </w:ins>
    </w:p>
    <w:p w14:paraId="4F5D32ED"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89" w:author="Dimitri Podborski" w:date="2023-04-25T19:07:00Z"/>
          <w:rFonts w:ascii="Courier New" w:hAnsi="Courier New" w:cs="Courier New"/>
          <w:color w:val="000000"/>
          <w:sz w:val="20"/>
          <w:szCs w:val="20"/>
          <w:lang w:eastAsia="en-US"/>
        </w:rPr>
      </w:pPr>
      <w:ins w:id="390" w:author="Dimitri Podborski" w:date="2023-04-25T19:07:00Z">
        <w:r w:rsidRPr="00A12226">
          <w:rPr>
            <w:rFonts w:ascii="Courier New" w:hAnsi="Courier New" w:cs="Courier New"/>
            <w:color w:val="000000"/>
            <w:sz w:val="20"/>
            <w:szCs w:val="20"/>
            <w:lang w:eastAsia="en-US"/>
          </w:rPr>
          <w:t>00 version</w:t>
        </w:r>
      </w:ins>
    </w:p>
    <w:p w14:paraId="45778FBB"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91" w:author="Dimitri Podborski" w:date="2023-04-25T19:07:00Z"/>
          <w:rFonts w:ascii="Courier New" w:hAnsi="Courier New" w:cs="Courier New"/>
          <w:color w:val="000000"/>
          <w:sz w:val="20"/>
          <w:szCs w:val="20"/>
          <w:lang w:eastAsia="en-US"/>
        </w:rPr>
      </w:pPr>
      <w:ins w:id="392" w:author="Dimitri Podborski" w:date="2023-04-25T19:07:00Z">
        <w:r w:rsidRPr="00A12226">
          <w:rPr>
            <w:rFonts w:ascii="Courier New" w:hAnsi="Courier New" w:cs="Courier New"/>
            <w:color w:val="000000"/>
            <w:sz w:val="20"/>
            <w:szCs w:val="20"/>
            <w:lang w:eastAsia="en-US"/>
          </w:rPr>
          <w:t>00 00 00 flags</w:t>
        </w:r>
      </w:ins>
    </w:p>
    <w:p w14:paraId="16D1C66A"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93" w:author="Dimitri Podborski" w:date="2023-04-25T19:07:00Z"/>
          <w:rFonts w:ascii="Courier New" w:hAnsi="Courier New" w:cs="Courier New"/>
          <w:color w:val="000000"/>
          <w:sz w:val="20"/>
          <w:szCs w:val="20"/>
          <w:lang w:eastAsia="en-US"/>
        </w:rPr>
      </w:pPr>
      <w:ins w:id="394" w:author="Dimitri Podborski" w:date="2023-04-25T19:07:00Z">
        <w:r w:rsidRPr="00A12226">
          <w:rPr>
            <w:rFonts w:ascii="Courier New" w:hAnsi="Courier New" w:cs="Courier New"/>
            <w:color w:val="000000"/>
            <w:sz w:val="20"/>
            <w:szCs w:val="20"/>
            <w:lang w:eastAsia="en-US"/>
          </w:rPr>
          <w:t>00 is group label = 0</w:t>
        </w:r>
      </w:ins>
    </w:p>
    <w:p w14:paraId="08B57CF2"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95" w:author="Dimitri Podborski" w:date="2023-04-25T19:07:00Z"/>
          <w:rFonts w:ascii="Courier New" w:hAnsi="Courier New" w:cs="Courier New"/>
          <w:color w:val="000000"/>
          <w:sz w:val="20"/>
          <w:szCs w:val="20"/>
          <w:lang w:eastAsia="en-US"/>
        </w:rPr>
      </w:pPr>
      <w:ins w:id="396" w:author="Dimitri Podborski" w:date="2023-04-25T19:07:00Z">
        <w:r w:rsidRPr="00A12226">
          <w:rPr>
            <w:rFonts w:ascii="Courier New" w:hAnsi="Courier New" w:cs="Courier New"/>
            <w:color w:val="000000"/>
            <w:sz w:val="20"/>
            <w:szCs w:val="20"/>
            <w:lang w:eastAsia="en-US"/>
          </w:rPr>
          <w:t>00 01 label id = 1</w:t>
        </w:r>
      </w:ins>
    </w:p>
    <w:p w14:paraId="3586F860"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97" w:author="Dimitri Podborski" w:date="2023-04-25T19:07:00Z"/>
          <w:rFonts w:ascii="Courier New" w:hAnsi="Courier New" w:cs="Courier New"/>
          <w:color w:val="000000"/>
          <w:sz w:val="20"/>
          <w:szCs w:val="20"/>
          <w:lang w:eastAsia="en-US"/>
        </w:rPr>
      </w:pPr>
      <w:ins w:id="398" w:author="Dimitri Podborski" w:date="2023-04-25T19:07:00Z">
        <w:r w:rsidRPr="00A12226">
          <w:rPr>
            <w:rFonts w:ascii="Courier New" w:hAnsi="Courier New" w:cs="Courier New"/>
            <w:color w:val="000000"/>
            <w:sz w:val="20"/>
            <w:szCs w:val="20"/>
            <w:lang w:eastAsia="en-US"/>
          </w:rPr>
          <w:t>65 6E 00 lang = "</w:t>
        </w:r>
        <w:proofErr w:type="spellStart"/>
        <w:r w:rsidRPr="00A12226">
          <w:rPr>
            <w:rFonts w:ascii="Courier New" w:hAnsi="Courier New" w:cs="Courier New"/>
            <w:color w:val="000000"/>
            <w:sz w:val="20"/>
            <w:szCs w:val="20"/>
            <w:lang w:eastAsia="en-US"/>
          </w:rPr>
          <w:t>en</w:t>
        </w:r>
        <w:proofErr w:type="spellEnd"/>
        <w:r w:rsidRPr="00A12226">
          <w:rPr>
            <w:rFonts w:ascii="Courier New" w:hAnsi="Courier New" w:cs="Courier New"/>
            <w:color w:val="000000"/>
            <w:sz w:val="20"/>
            <w:szCs w:val="20"/>
            <w:lang w:eastAsia="en-US"/>
          </w:rPr>
          <w:t>"</w:t>
        </w:r>
      </w:ins>
    </w:p>
    <w:p w14:paraId="15F35804"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99" w:author="Dimitri Podborski" w:date="2023-04-25T19:07:00Z"/>
          <w:rFonts w:ascii="Courier New" w:hAnsi="Courier New" w:cs="Courier New"/>
          <w:color w:val="000000"/>
          <w:sz w:val="20"/>
          <w:szCs w:val="20"/>
          <w:lang w:eastAsia="en-US"/>
        </w:rPr>
      </w:pPr>
      <w:ins w:id="400" w:author="Dimitri Podborski" w:date="2023-04-25T19:07:00Z">
        <w:r w:rsidRPr="00A12226">
          <w:rPr>
            <w:rFonts w:ascii="Courier New" w:hAnsi="Courier New" w:cs="Courier New"/>
            <w:color w:val="000000"/>
            <w:sz w:val="20"/>
            <w:szCs w:val="20"/>
            <w:lang w:eastAsia="en-US"/>
          </w:rPr>
          <w:t>45 6E 67 6C 69 73 68 20 41 44 00 value = "English AD"</w:t>
        </w:r>
      </w:ins>
    </w:p>
    <w:p w14:paraId="33843C77"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01" w:author="Dimitri Podborski" w:date="2023-04-25T19:07:00Z"/>
          <w:rFonts w:ascii="Courier New" w:hAnsi="Courier New" w:cs="Courier New"/>
          <w:color w:val="000000"/>
          <w:sz w:val="20"/>
          <w:szCs w:val="20"/>
          <w:lang w:eastAsia="en-US"/>
        </w:rPr>
      </w:pPr>
      <w:ins w:id="402" w:author="Dimitri Podborski" w:date="2023-04-25T19:07:00Z">
        <w:r w:rsidRPr="00A12226">
          <w:rPr>
            <w:rFonts w:ascii="Courier New" w:hAnsi="Courier New" w:cs="Courier New"/>
            <w:color w:val="000000"/>
            <w:sz w:val="20"/>
            <w:szCs w:val="20"/>
            <w:lang w:eastAsia="en-US"/>
          </w:rPr>
          <w:t xml:space="preserve"> </w:t>
        </w:r>
      </w:ins>
    </w:p>
    <w:p w14:paraId="73105EBE"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03" w:author="Dimitri Podborski" w:date="2023-04-25T19:07:00Z"/>
          <w:rFonts w:ascii="Courier New" w:hAnsi="Courier New" w:cs="Courier New"/>
          <w:color w:val="000000"/>
          <w:sz w:val="20"/>
          <w:szCs w:val="20"/>
          <w:lang w:eastAsia="en-US"/>
        </w:rPr>
      </w:pPr>
      <w:ins w:id="404" w:author="Dimitri Podborski" w:date="2023-04-25T19:07:00Z">
        <w:r w:rsidRPr="00A12226">
          <w:rPr>
            <w:rFonts w:ascii="Courier New" w:hAnsi="Courier New" w:cs="Courier New"/>
            <w:color w:val="000000"/>
            <w:sz w:val="20"/>
            <w:szCs w:val="20"/>
            <w:lang w:eastAsia="en-US"/>
          </w:rPr>
          <w:lastRenderedPageBreak/>
          <w:t>00 00 00 8D size</w:t>
        </w:r>
      </w:ins>
    </w:p>
    <w:p w14:paraId="560FA418"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05" w:author="Dimitri Podborski" w:date="2023-04-25T19:07:00Z"/>
          <w:rFonts w:ascii="Courier New" w:hAnsi="Courier New" w:cs="Courier New"/>
          <w:color w:val="000000"/>
          <w:sz w:val="20"/>
          <w:szCs w:val="20"/>
          <w:lang w:eastAsia="en-US"/>
        </w:rPr>
      </w:pPr>
      <w:ins w:id="406" w:author="Dimitri Podborski" w:date="2023-04-25T19:07:00Z">
        <w:r w:rsidRPr="00A12226">
          <w:rPr>
            <w:rFonts w:ascii="Courier New" w:hAnsi="Courier New" w:cs="Courier New"/>
            <w:color w:val="000000"/>
            <w:sz w:val="20"/>
            <w:szCs w:val="20"/>
            <w:lang w:eastAsia="en-US"/>
          </w:rPr>
          <w:t xml:space="preserve">70 72 73 65 </w:t>
        </w:r>
        <w:proofErr w:type="spellStart"/>
        <w:r w:rsidRPr="00A12226">
          <w:rPr>
            <w:rFonts w:ascii="Courier New" w:hAnsi="Courier New" w:cs="Courier New"/>
            <w:color w:val="000000"/>
            <w:sz w:val="20"/>
            <w:szCs w:val="20"/>
            <w:lang w:eastAsia="en-US"/>
          </w:rPr>
          <w:t>prse</w:t>
        </w:r>
        <w:proofErr w:type="spellEnd"/>
      </w:ins>
    </w:p>
    <w:p w14:paraId="31171D56"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07" w:author="Dimitri Podborski" w:date="2023-04-25T19:07:00Z"/>
          <w:rFonts w:ascii="Courier New" w:hAnsi="Courier New" w:cs="Courier New"/>
          <w:color w:val="000000"/>
          <w:sz w:val="20"/>
          <w:szCs w:val="20"/>
          <w:lang w:eastAsia="en-US"/>
        </w:rPr>
      </w:pPr>
      <w:ins w:id="408" w:author="Dimitri Podborski" w:date="2023-04-25T19:07:00Z">
        <w:r w:rsidRPr="00A12226">
          <w:rPr>
            <w:rFonts w:ascii="Courier New" w:hAnsi="Courier New" w:cs="Courier New"/>
            <w:color w:val="000000"/>
            <w:sz w:val="20"/>
            <w:szCs w:val="20"/>
            <w:lang w:eastAsia="en-US"/>
          </w:rPr>
          <w:t>00 version</w:t>
        </w:r>
      </w:ins>
    </w:p>
    <w:p w14:paraId="5ECD464E"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09" w:author="Dimitri Podborski" w:date="2023-04-25T19:07:00Z"/>
          <w:rFonts w:ascii="Courier New" w:hAnsi="Courier New" w:cs="Courier New"/>
          <w:color w:val="000000"/>
          <w:sz w:val="20"/>
          <w:szCs w:val="20"/>
          <w:lang w:eastAsia="en-US"/>
        </w:rPr>
      </w:pPr>
      <w:ins w:id="410" w:author="Dimitri Podborski" w:date="2023-04-25T19:07:00Z">
        <w:r w:rsidRPr="00A12226">
          <w:rPr>
            <w:rFonts w:ascii="Courier New" w:hAnsi="Courier New" w:cs="Courier New"/>
            <w:color w:val="000000"/>
            <w:sz w:val="20"/>
            <w:szCs w:val="20"/>
            <w:lang w:eastAsia="en-US"/>
          </w:rPr>
          <w:t>00 00 00 flags</w:t>
        </w:r>
      </w:ins>
    </w:p>
    <w:p w14:paraId="040F04EB"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11" w:author="Dimitri Podborski" w:date="2023-04-25T19:07:00Z"/>
          <w:rFonts w:ascii="Courier New" w:hAnsi="Courier New" w:cs="Courier New"/>
          <w:color w:val="000000"/>
          <w:sz w:val="20"/>
          <w:szCs w:val="20"/>
          <w:lang w:eastAsia="en-US"/>
        </w:rPr>
      </w:pPr>
      <w:ins w:id="412" w:author="Dimitri Podborski" w:date="2023-04-25T19:07:00Z">
        <w:r w:rsidRPr="00A12226">
          <w:rPr>
            <w:rFonts w:ascii="Courier New" w:hAnsi="Courier New" w:cs="Courier New"/>
            <w:color w:val="000000"/>
            <w:sz w:val="20"/>
            <w:szCs w:val="20"/>
            <w:lang w:eastAsia="en-US"/>
          </w:rPr>
          <w:t>00 00 00 02 track group id = 2</w:t>
        </w:r>
      </w:ins>
    </w:p>
    <w:p w14:paraId="4F3C5209"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13" w:author="Dimitri Podborski" w:date="2023-04-25T19:07:00Z"/>
          <w:rFonts w:ascii="Courier New" w:hAnsi="Courier New" w:cs="Courier New"/>
          <w:color w:val="000000"/>
          <w:sz w:val="20"/>
          <w:szCs w:val="20"/>
          <w:lang w:eastAsia="en-US"/>
        </w:rPr>
      </w:pPr>
      <w:ins w:id="414" w:author="Dimitri Podborski" w:date="2023-04-25T19:07:00Z">
        <w:r w:rsidRPr="00A12226">
          <w:rPr>
            <w:rFonts w:ascii="Courier New" w:hAnsi="Courier New" w:cs="Courier New"/>
            <w:color w:val="000000"/>
            <w:sz w:val="20"/>
            <w:szCs w:val="20"/>
            <w:lang w:eastAsia="en-US"/>
          </w:rPr>
          <w:t>01 num tracks = 1</w:t>
        </w:r>
      </w:ins>
    </w:p>
    <w:p w14:paraId="5823F29E"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15" w:author="Dimitri Podborski" w:date="2023-04-25T19:07:00Z"/>
          <w:rFonts w:ascii="Courier New" w:hAnsi="Courier New" w:cs="Courier New"/>
          <w:color w:val="000000"/>
          <w:sz w:val="20"/>
          <w:szCs w:val="20"/>
          <w:lang w:eastAsia="en-US"/>
        </w:rPr>
      </w:pPr>
      <w:ins w:id="416" w:author="Dimitri Podborski" w:date="2023-04-25T19:07:00Z">
        <w:r w:rsidRPr="00A12226">
          <w:rPr>
            <w:rFonts w:ascii="Courier New" w:hAnsi="Courier New" w:cs="Courier New"/>
            <w:color w:val="000000"/>
            <w:sz w:val="20"/>
            <w:szCs w:val="20"/>
            <w:lang w:eastAsia="en-US"/>
          </w:rPr>
          <w:t>31 33 00 preselection tag</w:t>
        </w:r>
      </w:ins>
    </w:p>
    <w:p w14:paraId="761F7EF2"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17" w:author="Dimitri Podborski" w:date="2023-04-25T19:07:00Z"/>
          <w:rFonts w:ascii="Courier New" w:hAnsi="Courier New" w:cs="Courier New"/>
          <w:color w:val="000000"/>
          <w:sz w:val="20"/>
          <w:szCs w:val="20"/>
          <w:lang w:eastAsia="en-US"/>
        </w:rPr>
      </w:pPr>
      <w:ins w:id="418" w:author="Dimitri Podborski" w:date="2023-04-25T19:07:00Z">
        <w:r w:rsidRPr="00A12226">
          <w:rPr>
            <w:rFonts w:ascii="Courier New" w:hAnsi="Courier New" w:cs="Courier New"/>
            <w:color w:val="000000"/>
            <w:sz w:val="20"/>
            <w:szCs w:val="20"/>
            <w:lang w:eastAsia="en-US"/>
          </w:rPr>
          <w:t xml:space="preserve"> </w:t>
        </w:r>
      </w:ins>
    </w:p>
    <w:p w14:paraId="31560B2B"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19" w:author="Dimitri Podborski" w:date="2023-04-25T19:07:00Z"/>
          <w:rFonts w:ascii="Courier New" w:hAnsi="Courier New" w:cs="Courier New"/>
          <w:color w:val="000000"/>
          <w:sz w:val="20"/>
          <w:szCs w:val="20"/>
          <w:lang w:eastAsia="en-US"/>
        </w:rPr>
      </w:pPr>
      <w:ins w:id="420" w:author="Dimitri Podborski" w:date="2023-04-25T19:07:00Z">
        <w:r w:rsidRPr="00A12226">
          <w:rPr>
            <w:rFonts w:ascii="Courier New" w:hAnsi="Courier New" w:cs="Courier New"/>
            <w:color w:val="000000"/>
            <w:sz w:val="20"/>
            <w:szCs w:val="20"/>
            <w:lang w:eastAsia="en-US"/>
          </w:rPr>
          <w:t>00 00 00 0F size</w:t>
        </w:r>
      </w:ins>
    </w:p>
    <w:p w14:paraId="4CF730D6"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21" w:author="Dimitri Podborski" w:date="2023-04-25T19:07:00Z"/>
          <w:rFonts w:ascii="Courier New" w:hAnsi="Courier New" w:cs="Courier New"/>
          <w:color w:val="000000"/>
          <w:sz w:val="20"/>
          <w:szCs w:val="20"/>
          <w:lang w:eastAsia="en-US"/>
        </w:rPr>
      </w:pPr>
      <w:ins w:id="422" w:author="Dimitri Podborski" w:date="2023-04-25T19:07:00Z">
        <w:r w:rsidRPr="00A12226">
          <w:rPr>
            <w:rFonts w:ascii="Courier New" w:hAnsi="Courier New" w:cs="Courier New"/>
            <w:color w:val="000000"/>
            <w:sz w:val="20"/>
            <w:szCs w:val="20"/>
            <w:lang w:eastAsia="en-US"/>
          </w:rPr>
          <w:t xml:space="preserve">65 6C 6E 67 </w:t>
        </w:r>
        <w:proofErr w:type="spellStart"/>
        <w:r w:rsidRPr="00A12226">
          <w:rPr>
            <w:rFonts w:ascii="Courier New" w:hAnsi="Courier New" w:cs="Courier New"/>
            <w:color w:val="000000"/>
            <w:sz w:val="20"/>
            <w:szCs w:val="20"/>
            <w:lang w:eastAsia="en-US"/>
          </w:rPr>
          <w:t>elng</w:t>
        </w:r>
        <w:proofErr w:type="spellEnd"/>
      </w:ins>
    </w:p>
    <w:p w14:paraId="42194EC5"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23" w:author="Dimitri Podborski" w:date="2023-04-25T19:07:00Z"/>
          <w:rFonts w:ascii="Courier New" w:hAnsi="Courier New" w:cs="Courier New"/>
          <w:color w:val="000000"/>
          <w:sz w:val="20"/>
          <w:szCs w:val="20"/>
          <w:lang w:eastAsia="en-US"/>
        </w:rPr>
      </w:pPr>
      <w:ins w:id="424" w:author="Dimitri Podborski" w:date="2023-04-25T19:07:00Z">
        <w:r w:rsidRPr="00A12226">
          <w:rPr>
            <w:rFonts w:ascii="Courier New" w:hAnsi="Courier New" w:cs="Courier New"/>
            <w:color w:val="000000"/>
            <w:sz w:val="20"/>
            <w:szCs w:val="20"/>
            <w:lang w:eastAsia="en-US"/>
          </w:rPr>
          <w:t>00 version</w:t>
        </w:r>
      </w:ins>
    </w:p>
    <w:p w14:paraId="5FEFAAEA"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25" w:author="Dimitri Podborski" w:date="2023-04-25T19:07:00Z"/>
          <w:rFonts w:ascii="Courier New" w:hAnsi="Courier New" w:cs="Courier New"/>
          <w:color w:val="000000"/>
          <w:sz w:val="20"/>
          <w:szCs w:val="20"/>
          <w:lang w:eastAsia="en-US"/>
        </w:rPr>
      </w:pPr>
      <w:ins w:id="426" w:author="Dimitri Podborski" w:date="2023-04-25T19:07:00Z">
        <w:r w:rsidRPr="00A12226">
          <w:rPr>
            <w:rFonts w:ascii="Courier New" w:hAnsi="Courier New" w:cs="Courier New"/>
            <w:color w:val="000000"/>
            <w:sz w:val="20"/>
            <w:szCs w:val="20"/>
            <w:lang w:eastAsia="en-US"/>
          </w:rPr>
          <w:t>00 00 00 flags</w:t>
        </w:r>
      </w:ins>
    </w:p>
    <w:p w14:paraId="087CBA90"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27" w:author="Dimitri Podborski" w:date="2023-04-25T19:07:00Z"/>
          <w:rFonts w:ascii="Courier New" w:hAnsi="Courier New" w:cs="Courier New"/>
          <w:color w:val="000000"/>
          <w:sz w:val="20"/>
          <w:szCs w:val="20"/>
          <w:lang w:eastAsia="en-US"/>
        </w:rPr>
      </w:pPr>
      <w:ins w:id="428" w:author="Dimitri Podborski" w:date="2023-04-25T19:07:00Z">
        <w:r w:rsidRPr="00A12226">
          <w:rPr>
            <w:rFonts w:ascii="Courier New" w:hAnsi="Courier New" w:cs="Courier New"/>
            <w:color w:val="000000"/>
            <w:sz w:val="20"/>
            <w:szCs w:val="20"/>
            <w:lang w:eastAsia="en-US"/>
          </w:rPr>
          <w:t>65 73 00 lang = "es"</w:t>
        </w:r>
      </w:ins>
    </w:p>
    <w:p w14:paraId="340DDAD7"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29" w:author="Dimitri Podborski" w:date="2023-04-25T19:07:00Z"/>
          <w:rFonts w:ascii="Courier New" w:hAnsi="Courier New" w:cs="Courier New"/>
          <w:color w:val="000000"/>
          <w:sz w:val="20"/>
          <w:szCs w:val="20"/>
          <w:lang w:eastAsia="en-US"/>
        </w:rPr>
      </w:pPr>
      <w:ins w:id="430" w:author="Dimitri Podborski" w:date="2023-04-25T19:07:00Z">
        <w:r w:rsidRPr="00A12226">
          <w:rPr>
            <w:rFonts w:ascii="Courier New" w:hAnsi="Courier New" w:cs="Courier New"/>
            <w:color w:val="000000"/>
            <w:sz w:val="20"/>
            <w:szCs w:val="20"/>
            <w:lang w:eastAsia="en-US"/>
          </w:rPr>
          <w:t xml:space="preserve"> </w:t>
        </w:r>
      </w:ins>
    </w:p>
    <w:p w14:paraId="12912A3F"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31" w:author="Dimitri Podborski" w:date="2023-04-25T19:07:00Z"/>
          <w:rFonts w:ascii="Courier New" w:hAnsi="Courier New" w:cs="Courier New"/>
          <w:color w:val="000000"/>
          <w:sz w:val="20"/>
          <w:szCs w:val="20"/>
          <w:lang w:eastAsia="en-US"/>
        </w:rPr>
      </w:pPr>
      <w:ins w:id="432" w:author="Dimitri Podborski" w:date="2023-04-25T19:07:00Z">
        <w:r w:rsidRPr="00A12226">
          <w:rPr>
            <w:rFonts w:ascii="Courier New" w:hAnsi="Courier New" w:cs="Courier New"/>
            <w:color w:val="000000"/>
            <w:sz w:val="20"/>
            <w:szCs w:val="20"/>
            <w:lang w:eastAsia="en-US"/>
          </w:rPr>
          <w:t>00 00 00 0D size</w:t>
        </w:r>
      </w:ins>
    </w:p>
    <w:p w14:paraId="660E78F1"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33" w:author="Dimitri Podborski" w:date="2023-04-25T19:07:00Z"/>
          <w:rFonts w:ascii="Courier New" w:hAnsi="Courier New" w:cs="Courier New"/>
          <w:color w:val="000000"/>
          <w:sz w:val="20"/>
          <w:szCs w:val="20"/>
          <w:lang w:eastAsia="en-US"/>
        </w:rPr>
      </w:pPr>
      <w:ins w:id="434" w:author="Dimitri Podborski" w:date="2023-04-25T19:07:00Z">
        <w:r w:rsidRPr="00A12226">
          <w:rPr>
            <w:rFonts w:ascii="Courier New" w:hAnsi="Courier New" w:cs="Courier New"/>
            <w:color w:val="000000"/>
            <w:sz w:val="20"/>
            <w:szCs w:val="20"/>
            <w:lang w:eastAsia="en-US"/>
          </w:rPr>
          <w:t xml:space="preserve">61 72 64 69 </w:t>
        </w:r>
        <w:proofErr w:type="spellStart"/>
        <w:r w:rsidRPr="00A12226">
          <w:rPr>
            <w:rFonts w:ascii="Courier New" w:hAnsi="Courier New" w:cs="Courier New"/>
            <w:color w:val="000000"/>
            <w:sz w:val="20"/>
            <w:szCs w:val="20"/>
            <w:lang w:eastAsia="en-US"/>
          </w:rPr>
          <w:t>ardi</w:t>
        </w:r>
        <w:proofErr w:type="spellEnd"/>
      </w:ins>
    </w:p>
    <w:p w14:paraId="5442AF62"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35" w:author="Dimitri Podborski" w:date="2023-04-25T19:07:00Z"/>
          <w:rFonts w:ascii="Courier New" w:hAnsi="Courier New" w:cs="Courier New"/>
          <w:color w:val="000000"/>
          <w:sz w:val="20"/>
          <w:szCs w:val="20"/>
          <w:lang w:eastAsia="en-US"/>
        </w:rPr>
      </w:pPr>
      <w:ins w:id="436" w:author="Dimitri Podborski" w:date="2023-04-25T19:07:00Z">
        <w:r w:rsidRPr="00A12226">
          <w:rPr>
            <w:rFonts w:ascii="Courier New" w:hAnsi="Courier New" w:cs="Courier New"/>
            <w:color w:val="000000"/>
            <w:sz w:val="20"/>
            <w:szCs w:val="20"/>
            <w:lang w:eastAsia="en-US"/>
          </w:rPr>
          <w:t>00 version</w:t>
        </w:r>
      </w:ins>
    </w:p>
    <w:p w14:paraId="1D4F29C8"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37" w:author="Dimitri Podborski" w:date="2023-04-25T19:07:00Z"/>
          <w:rFonts w:ascii="Courier New" w:hAnsi="Courier New" w:cs="Courier New"/>
          <w:color w:val="000000"/>
          <w:sz w:val="20"/>
          <w:szCs w:val="20"/>
          <w:lang w:eastAsia="en-US"/>
        </w:rPr>
      </w:pPr>
      <w:ins w:id="438" w:author="Dimitri Podborski" w:date="2023-04-25T19:07:00Z">
        <w:r w:rsidRPr="00A12226">
          <w:rPr>
            <w:rFonts w:ascii="Courier New" w:hAnsi="Courier New" w:cs="Courier New"/>
            <w:color w:val="000000"/>
            <w:sz w:val="20"/>
            <w:szCs w:val="20"/>
            <w:lang w:eastAsia="en-US"/>
          </w:rPr>
          <w:t>00 00 00 flags</w:t>
        </w:r>
      </w:ins>
    </w:p>
    <w:p w14:paraId="010295B5"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39" w:author="Dimitri Podborski" w:date="2023-04-25T19:07:00Z"/>
          <w:rFonts w:ascii="Courier New" w:hAnsi="Courier New" w:cs="Courier New"/>
          <w:color w:val="000000"/>
          <w:sz w:val="20"/>
          <w:szCs w:val="20"/>
          <w:lang w:eastAsia="en-US"/>
        </w:rPr>
      </w:pPr>
      <w:ins w:id="440" w:author="Dimitri Podborski" w:date="2023-04-25T19:07:00Z">
        <w:r w:rsidRPr="00A12226">
          <w:rPr>
            <w:rFonts w:ascii="Courier New" w:hAnsi="Courier New" w:cs="Courier New"/>
            <w:color w:val="000000"/>
            <w:sz w:val="20"/>
            <w:szCs w:val="20"/>
            <w:lang w:eastAsia="en-US"/>
          </w:rPr>
          <w:t>01 audio rendering indication = 1</w:t>
        </w:r>
      </w:ins>
    </w:p>
    <w:p w14:paraId="5B35EF22"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41" w:author="Dimitri Podborski" w:date="2023-04-25T19:07:00Z"/>
          <w:rFonts w:ascii="Courier New" w:hAnsi="Courier New" w:cs="Courier New"/>
          <w:color w:val="000000"/>
          <w:sz w:val="20"/>
          <w:szCs w:val="20"/>
          <w:lang w:eastAsia="en-US"/>
        </w:rPr>
      </w:pPr>
      <w:ins w:id="442" w:author="Dimitri Podborski" w:date="2023-04-25T19:07:00Z">
        <w:r w:rsidRPr="00A12226">
          <w:rPr>
            <w:rFonts w:ascii="Courier New" w:hAnsi="Courier New" w:cs="Courier New"/>
            <w:color w:val="000000"/>
            <w:sz w:val="20"/>
            <w:szCs w:val="20"/>
            <w:lang w:eastAsia="en-US"/>
          </w:rPr>
          <w:t xml:space="preserve"> </w:t>
        </w:r>
      </w:ins>
    </w:p>
    <w:p w14:paraId="3F23D5E7"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43" w:author="Dimitri Podborski" w:date="2023-04-25T19:07:00Z"/>
          <w:rFonts w:ascii="Courier New" w:hAnsi="Courier New" w:cs="Courier New"/>
          <w:color w:val="000000"/>
          <w:sz w:val="20"/>
          <w:szCs w:val="20"/>
          <w:lang w:eastAsia="en-US"/>
        </w:rPr>
      </w:pPr>
      <w:ins w:id="444" w:author="Dimitri Podborski" w:date="2023-04-25T19:07:00Z">
        <w:r w:rsidRPr="00A12226">
          <w:rPr>
            <w:rFonts w:ascii="Courier New" w:hAnsi="Courier New" w:cs="Courier New"/>
            <w:color w:val="000000"/>
            <w:sz w:val="20"/>
            <w:szCs w:val="20"/>
            <w:lang w:eastAsia="en-US"/>
          </w:rPr>
          <w:t xml:space="preserve">00 00 00 28 </w:t>
        </w:r>
        <w:proofErr w:type="gramStart"/>
        <w:r w:rsidRPr="00A12226">
          <w:rPr>
            <w:rFonts w:ascii="Courier New" w:hAnsi="Courier New" w:cs="Courier New"/>
            <w:color w:val="000000"/>
            <w:sz w:val="20"/>
            <w:szCs w:val="20"/>
            <w:lang w:eastAsia="en-US"/>
          </w:rPr>
          <w:t>size</w:t>
        </w:r>
        <w:proofErr w:type="gramEnd"/>
      </w:ins>
    </w:p>
    <w:p w14:paraId="5CD1C918"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45" w:author="Dimitri Podborski" w:date="2023-04-25T19:07:00Z"/>
          <w:rFonts w:ascii="Courier New" w:hAnsi="Courier New" w:cs="Courier New"/>
          <w:color w:val="000000"/>
          <w:sz w:val="20"/>
          <w:szCs w:val="20"/>
          <w:lang w:eastAsia="en-US"/>
        </w:rPr>
      </w:pPr>
      <w:ins w:id="446" w:author="Dimitri Podborski" w:date="2023-04-25T19:07:00Z">
        <w:r w:rsidRPr="00A12226">
          <w:rPr>
            <w:rFonts w:ascii="Courier New" w:hAnsi="Courier New" w:cs="Courier New"/>
            <w:color w:val="000000"/>
            <w:sz w:val="20"/>
            <w:szCs w:val="20"/>
            <w:lang w:eastAsia="en-US"/>
          </w:rPr>
          <w:t>6B 69 6E 64 kind</w:t>
        </w:r>
      </w:ins>
    </w:p>
    <w:p w14:paraId="771C972D"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47" w:author="Dimitri Podborski" w:date="2023-04-25T19:07:00Z"/>
          <w:rFonts w:ascii="Courier New" w:hAnsi="Courier New" w:cs="Courier New"/>
          <w:color w:val="000000"/>
          <w:sz w:val="20"/>
          <w:szCs w:val="20"/>
          <w:lang w:eastAsia="en-US"/>
        </w:rPr>
      </w:pPr>
      <w:ins w:id="448" w:author="Dimitri Podborski" w:date="2023-04-25T19:07:00Z">
        <w:r w:rsidRPr="00A12226">
          <w:rPr>
            <w:rFonts w:ascii="Courier New" w:hAnsi="Courier New" w:cs="Courier New"/>
            <w:color w:val="000000"/>
            <w:sz w:val="20"/>
            <w:szCs w:val="20"/>
            <w:lang w:eastAsia="en-US"/>
          </w:rPr>
          <w:t>00 version</w:t>
        </w:r>
      </w:ins>
    </w:p>
    <w:p w14:paraId="1EE0840C"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49" w:author="Dimitri Podborski" w:date="2023-04-25T19:07:00Z"/>
          <w:rFonts w:ascii="Courier New" w:hAnsi="Courier New" w:cs="Courier New"/>
          <w:color w:val="000000"/>
          <w:sz w:val="20"/>
          <w:szCs w:val="20"/>
          <w:lang w:eastAsia="en-US"/>
        </w:rPr>
      </w:pPr>
      <w:ins w:id="450" w:author="Dimitri Podborski" w:date="2023-04-25T19:07:00Z">
        <w:r w:rsidRPr="00A12226">
          <w:rPr>
            <w:rFonts w:ascii="Courier New" w:hAnsi="Courier New" w:cs="Courier New"/>
            <w:color w:val="000000"/>
            <w:sz w:val="20"/>
            <w:szCs w:val="20"/>
            <w:lang w:eastAsia="en-US"/>
          </w:rPr>
          <w:t>00 00 00 flags</w:t>
        </w:r>
      </w:ins>
    </w:p>
    <w:p w14:paraId="26368D03"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51" w:author="Dimitri Podborski" w:date="2023-04-25T19:07:00Z"/>
          <w:rFonts w:ascii="Courier New" w:hAnsi="Courier New" w:cs="Courier New"/>
          <w:color w:val="000000"/>
          <w:sz w:val="20"/>
          <w:szCs w:val="20"/>
          <w:lang w:eastAsia="en-US"/>
        </w:rPr>
      </w:pPr>
      <w:ins w:id="452" w:author="Dimitri Podborski" w:date="2023-04-25T19:07:00Z">
        <w:r w:rsidRPr="00A12226">
          <w:rPr>
            <w:rFonts w:ascii="Courier New" w:hAnsi="Courier New" w:cs="Courier New"/>
            <w:color w:val="000000"/>
            <w:sz w:val="20"/>
            <w:szCs w:val="20"/>
            <w:lang w:eastAsia="en-US"/>
          </w:rPr>
          <w:t xml:space="preserve">75 72 6E 3A 6D 70 65 67 3A 64 61 73 68 3A 72 6F 6C 65 3A 32 30 31 31 00 scheme </w:t>
        </w:r>
        <w:proofErr w:type="spellStart"/>
        <w:r w:rsidRPr="00A12226">
          <w:rPr>
            <w:rFonts w:ascii="Courier New" w:hAnsi="Courier New" w:cs="Courier New"/>
            <w:color w:val="000000"/>
            <w:sz w:val="20"/>
            <w:szCs w:val="20"/>
            <w:lang w:eastAsia="en-US"/>
          </w:rPr>
          <w:t>uri</w:t>
        </w:r>
        <w:proofErr w:type="spellEnd"/>
        <w:r w:rsidRPr="00A12226">
          <w:rPr>
            <w:rFonts w:ascii="Courier New" w:hAnsi="Courier New" w:cs="Courier New"/>
            <w:color w:val="000000"/>
            <w:sz w:val="20"/>
            <w:szCs w:val="20"/>
            <w:lang w:eastAsia="en-US"/>
          </w:rPr>
          <w:t xml:space="preserve"> = "urn:</w:t>
        </w:r>
        <w:proofErr w:type="gramStart"/>
        <w:r w:rsidRPr="00A12226">
          <w:rPr>
            <w:rFonts w:ascii="Courier New" w:hAnsi="Courier New" w:cs="Courier New"/>
            <w:color w:val="000000"/>
            <w:sz w:val="20"/>
            <w:szCs w:val="20"/>
            <w:lang w:eastAsia="en-US"/>
          </w:rPr>
          <w:t>mpeg:dash</w:t>
        </w:r>
        <w:proofErr w:type="gramEnd"/>
        <w:r w:rsidRPr="00A12226">
          <w:rPr>
            <w:rFonts w:ascii="Courier New" w:hAnsi="Courier New" w:cs="Courier New"/>
            <w:color w:val="000000"/>
            <w:sz w:val="20"/>
            <w:szCs w:val="20"/>
            <w:lang w:eastAsia="en-US"/>
          </w:rPr>
          <w:t>:role:2011"</w:t>
        </w:r>
      </w:ins>
    </w:p>
    <w:p w14:paraId="15CC7EF7"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53" w:author="Dimitri Podborski" w:date="2023-04-25T19:07:00Z"/>
          <w:rFonts w:ascii="Courier New" w:hAnsi="Courier New" w:cs="Courier New"/>
          <w:color w:val="000000"/>
          <w:sz w:val="20"/>
          <w:szCs w:val="20"/>
          <w:lang w:eastAsia="en-US"/>
        </w:rPr>
      </w:pPr>
      <w:ins w:id="454" w:author="Dimitri Podborski" w:date="2023-04-25T19:07:00Z">
        <w:r w:rsidRPr="00A12226">
          <w:rPr>
            <w:rFonts w:ascii="Courier New" w:hAnsi="Courier New" w:cs="Courier New"/>
            <w:color w:val="000000"/>
            <w:sz w:val="20"/>
            <w:szCs w:val="20"/>
            <w:lang w:eastAsia="en-US"/>
          </w:rPr>
          <w:t>64 75 62 00 value = "dub"</w:t>
        </w:r>
      </w:ins>
    </w:p>
    <w:p w14:paraId="612F7929"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55" w:author="Dimitri Podborski" w:date="2023-04-25T19:07:00Z"/>
          <w:rFonts w:ascii="Courier New" w:hAnsi="Courier New" w:cs="Courier New"/>
          <w:color w:val="000000"/>
          <w:sz w:val="20"/>
          <w:szCs w:val="20"/>
          <w:lang w:eastAsia="en-US"/>
        </w:rPr>
      </w:pPr>
      <w:ins w:id="456" w:author="Dimitri Podborski" w:date="2023-04-25T19:07:00Z">
        <w:r w:rsidRPr="00A12226">
          <w:rPr>
            <w:rFonts w:ascii="Courier New" w:hAnsi="Courier New" w:cs="Courier New"/>
            <w:color w:val="000000"/>
            <w:sz w:val="20"/>
            <w:szCs w:val="20"/>
            <w:lang w:eastAsia="en-US"/>
          </w:rPr>
          <w:t xml:space="preserve"> </w:t>
        </w:r>
      </w:ins>
    </w:p>
    <w:p w14:paraId="7547F2E8"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57" w:author="Dimitri Podborski" w:date="2023-04-25T19:07:00Z"/>
          <w:rFonts w:ascii="Courier New" w:hAnsi="Courier New" w:cs="Courier New"/>
          <w:color w:val="000000"/>
          <w:sz w:val="20"/>
          <w:szCs w:val="20"/>
          <w:lang w:eastAsia="en-US"/>
        </w:rPr>
      </w:pPr>
      <w:ins w:id="458" w:author="Dimitri Podborski" w:date="2023-04-25T19:07:00Z">
        <w:r w:rsidRPr="00A12226">
          <w:rPr>
            <w:rFonts w:ascii="Courier New" w:hAnsi="Courier New" w:cs="Courier New"/>
            <w:color w:val="000000"/>
            <w:sz w:val="20"/>
            <w:szCs w:val="20"/>
            <w:lang w:eastAsia="en-US"/>
          </w:rPr>
          <w:t>00 00 00 1A size</w:t>
        </w:r>
      </w:ins>
    </w:p>
    <w:p w14:paraId="643EA664"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59" w:author="Dimitri Podborski" w:date="2023-04-25T19:07:00Z"/>
          <w:rFonts w:ascii="Courier New" w:hAnsi="Courier New" w:cs="Courier New"/>
          <w:color w:val="000000"/>
          <w:sz w:val="20"/>
          <w:szCs w:val="20"/>
          <w:lang w:eastAsia="en-US"/>
        </w:rPr>
      </w:pPr>
      <w:ins w:id="460" w:author="Dimitri Podborski" w:date="2023-04-25T19:07:00Z">
        <w:r w:rsidRPr="00A12226">
          <w:rPr>
            <w:rFonts w:ascii="Courier New" w:hAnsi="Courier New" w:cs="Courier New"/>
            <w:color w:val="000000"/>
            <w:sz w:val="20"/>
            <w:szCs w:val="20"/>
            <w:lang w:eastAsia="en-US"/>
          </w:rPr>
          <w:t xml:space="preserve">6C 61 62 6C </w:t>
        </w:r>
        <w:proofErr w:type="spellStart"/>
        <w:r w:rsidRPr="00A12226">
          <w:rPr>
            <w:rFonts w:ascii="Courier New" w:hAnsi="Courier New" w:cs="Courier New"/>
            <w:color w:val="000000"/>
            <w:sz w:val="20"/>
            <w:szCs w:val="20"/>
            <w:lang w:eastAsia="en-US"/>
          </w:rPr>
          <w:t>labl</w:t>
        </w:r>
        <w:proofErr w:type="spellEnd"/>
      </w:ins>
    </w:p>
    <w:p w14:paraId="52822AC3"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61" w:author="Dimitri Podborski" w:date="2023-04-25T19:07:00Z"/>
          <w:rFonts w:ascii="Courier New" w:hAnsi="Courier New" w:cs="Courier New"/>
          <w:color w:val="000000"/>
          <w:sz w:val="20"/>
          <w:szCs w:val="20"/>
          <w:lang w:eastAsia="en-US"/>
        </w:rPr>
      </w:pPr>
      <w:ins w:id="462" w:author="Dimitri Podborski" w:date="2023-04-25T19:07:00Z">
        <w:r w:rsidRPr="00A12226">
          <w:rPr>
            <w:rFonts w:ascii="Courier New" w:hAnsi="Courier New" w:cs="Courier New"/>
            <w:color w:val="000000"/>
            <w:sz w:val="20"/>
            <w:szCs w:val="20"/>
            <w:lang w:eastAsia="en-US"/>
          </w:rPr>
          <w:t>00 version</w:t>
        </w:r>
      </w:ins>
    </w:p>
    <w:p w14:paraId="66AF4BE9"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63" w:author="Dimitri Podborski" w:date="2023-04-25T19:07:00Z"/>
          <w:rFonts w:ascii="Courier New" w:hAnsi="Courier New" w:cs="Courier New"/>
          <w:color w:val="000000"/>
          <w:sz w:val="20"/>
          <w:szCs w:val="20"/>
          <w:lang w:eastAsia="en-US"/>
        </w:rPr>
      </w:pPr>
      <w:ins w:id="464" w:author="Dimitri Podborski" w:date="2023-04-25T19:07:00Z">
        <w:r w:rsidRPr="00A12226">
          <w:rPr>
            <w:rFonts w:ascii="Courier New" w:hAnsi="Courier New" w:cs="Courier New"/>
            <w:color w:val="000000"/>
            <w:sz w:val="20"/>
            <w:szCs w:val="20"/>
            <w:lang w:eastAsia="en-US"/>
          </w:rPr>
          <w:t>00 00 00 flags</w:t>
        </w:r>
      </w:ins>
    </w:p>
    <w:p w14:paraId="6E001803"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65" w:author="Dimitri Podborski" w:date="2023-04-25T19:07:00Z"/>
          <w:rFonts w:ascii="Courier New" w:hAnsi="Courier New" w:cs="Courier New"/>
          <w:color w:val="000000"/>
          <w:sz w:val="20"/>
          <w:szCs w:val="20"/>
          <w:lang w:eastAsia="en-US"/>
        </w:rPr>
      </w:pPr>
      <w:ins w:id="466" w:author="Dimitri Podborski" w:date="2023-04-25T19:07:00Z">
        <w:r w:rsidRPr="00A12226">
          <w:rPr>
            <w:rFonts w:ascii="Courier New" w:hAnsi="Courier New" w:cs="Courier New"/>
            <w:color w:val="000000"/>
            <w:sz w:val="20"/>
            <w:szCs w:val="20"/>
            <w:lang w:eastAsia="en-US"/>
          </w:rPr>
          <w:t>00 is group label = 0</w:t>
        </w:r>
      </w:ins>
    </w:p>
    <w:p w14:paraId="14A61A49"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67" w:author="Dimitri Podborski" w:date="2023-04-25T19:07:00Z"/>
          <w:rFonts w:ascii="Courier New" w:hAnsi="Courier New" w:cs="Courier New"/>
          <w:color w:val="000000"/>
          <w:sz w:val="20"/>
          <w:szCs w:val="20"/>
          <w:lang w:eastAsia="en-US"/>
        </w:rPr>
      </w:pPr>
      <w:ins w:id="468" w:author="Dimitri Podborski" w:date="2023-04-25T19:07:00Z">
        <w:r w:rsidRPr="00A12226">
          <w:rPr>
            <w:rFonts w:ascii="Courier New" w:hAnsi="Courier New" w:cs="Courier New"/>
            <w:color w:val="000000"/>
            <w:sz w:val="20"/>
            <w:szCs w:val="20"/>
            <w:lang w:eastAsia="en-US"/>
          </w:rPr>
          <w:t>00 01 label id = 1</w:t>
        </w:r>
      </w:ins>
    </w:p>
    <w:p w14:paraId="434B2B46"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69" w:author="Dimitri Podborski" w:date="2023-04-25T19:07:00Z"/>
          <w:rFonts w:ascii="Courier New" w:hAnsi="Courier New" w:cs="Courier New"/>
          <w:color w:val="000000"/>
          <w:sz w:val="20"/>
          <w:szCs w:val="20"/>
          <w:lang w:eastAsia="en-US"/>
        </w:rPr>
      </w:pPr>
      <w:ins w:id="470" w:author="Dimitri Podborski" w:date="2023-04-25T19:07:00Z">
        <w:r w:rsidRPr="00A12226">
          <w:rPr>
            <w:rFonts w:ascii="Courier New" w:hAnsi="Courier New" w:cs="Courier New"/>
            <w:color w:val="000000"/>
            <w:sz w:val="20"/>
            <w:szCs w:val="20"/>
            <w:lang w:eastAsia="en-US"/>
          </w:rPr>
          <w:t>65 6E 00 lang = "</w:t>
        </w:r>
        <w:proofErr w:type="spellStart"/>
        <w:r w:rsidRPr="00A12226">
          <w:rPr>
            <w:rFonts w:ascii="Courier New" w:hAnsi="Courier New" w:cs="Courier New"/>
            <w:color w:val="000000"/>
            <w:sz w:val="20"/>
            <w:szCs w:val="20"/>
            <w:lang w:eastAsia="en-US"/>
          </w:rPr>
          <w:t>en</w:t>
        </w:r>
        <w:proofErr w:type="spellEnd"/>
        <w:r w:rsidRPr="00A12226">
          <w:rPr>
            <w:rFonts w:ascii="Courier New" w:hAnsi="Courier New" w:cs="Courier New"/>
            <w:color w:val="000000"/>
            <w:sz w:val="20"/>
            <w:szCs w:val="20"/>
            <w:lang w:eastAsia="en-US"/>
          </w:rPr>
          <w:t>"</w:t>
        </w:r>
      </w:ins>
    </w:p>
    <w:p w14:paraId="35C80495"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71" w:author="Dimitri Podborski" w:date="2023-04-25T19:07:00Z"/>
          <w:rFonts w:ascii="Courier New" w:hAnsi="Courier New" w:cs="Courier New"/>
          <w:color w:val="000000"/>
          <w:sz w:val="20"/>
          <w:szCs w:val="20"/>
          <w:lang w:eastAsia="en-US"/>
        </w:rPr>
      </w:pPr>
      <w:ins w:id="472" w:author="Dimitri Podborski" w:date="2023-04-25T19:07:00Z">
        <w:r w:rsidRPr="00A12226">
          <w:rPr>
            <w:rFonts w:ascii="Courier New" w:hAnsi="Courier New" w:cs="Courier New"/>
            <w:color w:val="000000"/>
            <w:sz w:val="20"/>
            <w:szCs w:val="20"/>
            <w:lang w:eastAsia="en-US"/>
          </w:rPr>
          <w:t>53 70 61 6E 69 73 68 00 value = "Spanish"</w:t>
        </w:r>
      </w:ins>
    </w:p>
    <w:p w14:paraId="55648E09"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73" w:author="Dimitri Podborski" w:date="2023-04-25T19:07:00Z"/>
          <w:rFonts w:ascii="Courier New" w:hAnsi="Courier New" w:cs="Courier New"/>
          <w:color w:val="000000"/>
          <w:sz w:val="20"/>
          <w:szCs w:val="20"/>
          <w:lang w:eastAsia="en-US"/>
        </w:rPr>
      </w:pPr>
      <w:ins w:id="474" w:author="Dimitri Podborski" w:date="2023-04-25T19:07:00Z">
        <w:r w:rsidRPr="00A12226">
          <w:rPr>
            <w:rFonts w:ascii="Courier New" w:hAnsi="Courier New" w:cs="Courier New"/>
            <w:color w:val="000000"/>
            <w:sz w:val="20"/>
            <w:szCs w:val="20"/>
            <w:lang w:eastAsia="en-US"/>
          </w:rPr>
          <w:t xml:space="preserve"> </w:t>
        </w:r>
      </w:ins>
    </w:p>
    <w:p w14:paraId="0DA9DB2B"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75" w:author="Dimitri Podborski" w:date="2023-04-25T19:07:00Z"/>
          <w:rFonts w:ascii="Courier New" w:hAnsi="Courier New" w:cs="Courier New"/>
          <w:color w:val="000000"/>
          <w:sz w:val="20"/>
          <w:szCs w:val="20"/>
          <w:lang w:eastAsia="en-US"/>
        </w:rPr>
      </w:pPr>
      <w:ins w:id="476" w:author="Dimitri Podborski" w:date="2023-04-25T19:07:00Z">
        <w:r w:rsidRPr="00A12226">
          <w:rPr>
            <w:rFonts w:ascii="Courier New" w:hAnsi="Courier New" w:cs="Courier New"/>
            <w:color w:val="000000"/>
            <w:sz w:val="20"/>
            <w:szCs w:val="20"/>
            <w:lang w:eastAsia="en-US"/>
          </w:rPr>
          <w:t>00 00 00 1B size</w:t>
        </w:r>
      </w:ins>
    </w:p>
    <w:p w14:paraId="4849C9AD"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77" w:author="Dimitri Podborski" w:date="2023-04-25T19:07:00Z"/>
          <w:rFonts w:ascii="Courier New" w:hAnsi="Courier New" w:cs="Courier New"/>
          <w:color w:val="000000"/>
          <w:sz w:val="20"/>
          <w:szCs w:val="20"/>
          <w:lang w:eastAsia="en-US"/>
        </w:rPr>
      </w:pPr>
      <w:ins w:id="478" w:author="Dimitri Podborski" w:date="2023-04-25T19:07:00Z">
        <w:r w:rsidRPr="00A12226">
          <w:rPr>
            <w:rFonts w:ascii="Courier New" w:hAnsi="Courier New" w:cs="Courier New"/>
            <w:color w:val="000000"/>
            <w:sz w:val="20"/>
            <w:szCs w:val="20"/>
            <w:lang w:eastAsia="en-US"/>
          </w:rPr>
          <w:t xml:space="preserve">6C 61 62 6C </w:t>
        </w:r>
        <w:proofErr w:type="spellStart"/>
        <w:r w:rsidRPr="00A12226">
          <w:rPr>
            <w:rFonts w:ascii="Courier New" w:hAnsi="Courier New" w:cs="Courier New"/>
            <w:color w:val="000000"/>
            <w:sz w:val="20"/>
            <w:szCs w:val="20"/>
            <w:lang w:eastAsia="en-US"/>
          </w:rPr>
          <w:t>labl</w:t>
        </w:r>
        <w:proofErr w:type="spellEnd"/>
      </w:ins>
    </w:p>
    <w:p w14:paraId="51CACF82"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79" w:author="Dimitri Podborski" w:date="2023-04-25T19:07:00Z"/>
          <w:rFonts w:ascii="Courier New" w:hAnsi="Courier New" w:cs="Courier New"/>
          <w:color w:val="000000"/>
          <w:sz w:val="20"/>
          <w:szCs w:val="20"/>
          <w:lang w:eastAsia="en-US"/>
        </w:rPr>
      </w:pPr>
      <w:ins w:id="480" w:author="Dimitri Podborski" w:date="2023-04-25T19:07:00Z">
        <w:r w:rsidRPr="00A12226">
          <w:rPr>
            <w:rFonts w:ascii="Courier New" w:hAnsi="Courier New" w:cs="Courier New"/>
            <w:color w:val="000000"/>
            <w:sz w:val="20"/>
            <w:szCs w:val="20"/>
            <w:lang w:eastAsia="en-US"/>
          </w:rPr>
          <w:t>00 version</w:t>
        </w:r>
      </w:ins>
    </w:p>
    <w:p w14:paraId="6C878A03"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81" w:author="Dimitri Podborski" w:date="2023-04-25T19:07:00Z"/>
          <w:rFonts w:ascii="Courier New" w:hAnsi="Courier New" w:cs="Courier New"/>
          <w:color w:val="000000"/>
          <w:sz w:val="20"/>
          <w:szCs w:val="20"/>
          <w:lang w:eastAsia="en-US"/>
        </w:rPr>
      </w:pPr>
      <w:ins w:id="482" w:author="Dimitri Podborski" w:date="2023-04-25T19:07:00Z">
        <w:r w:rsidRPr="00A12226">
          <w:rPr>
            <w:rFonts w:ascii="Courier New" w:hAnsi="Courier New" w:cs="Courier New"/>
            <w:color w:val="000000"/>
            <w:sz w:val="20"/>
            <w:szCs w:val="20"/>
            <w:lang w:eastAsia="en-US"/>
          </w:rPr>
          <w:t>00 00 00 flags</w:t>
        </w:r>
      </w:ins>
    </w:p>
    <w:p w14:paraId="26C6827D"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83" w:author="Dimitri Podborski" w:date="2023-04-25T19:07:00Z"/>
          <w:rFonts w:ascii="Courier New" w:hAnsi="Courier New" w:cs="Courier New"/>
          <w:color w:val="000000"/>
          <w:sz w:val="20"/>
          <w:szCs w:val="20"/>
          <w:lang w:eastAsia="en-US"/>
        </w:rPr>
      </w:pPr>
      <w:ins w:id="484" w:author="Dimitri Podborski" w:date="2023-04-25T19:07:00Z">
        <w:r w:rsidRPr="00A12226">
          <w:rPr>
            <w:rFonts w:ascii="Courier New" w:hAnsi="Courier New" w:cs="Courier New"/>
            <w:color w:val="000000"/>
            <w:sz w:val="20"/>
            <w:szCs w:val="20"/>
            <w:lang w:eastAsia="en-US"/>
          </w:rPr>
          <w:t>00 is group label = 0</w:t>
        </w:r>
      </w:ins>
    </w:p>
    <w:p w14:paraId="2888B061"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85" w:author="Dimitri Podborski" w:date="2023-04-25T19:07:00Z"/>
          <w:rFonts w:ascii="Courier New" w:hAnsi="Courier New" w:cs="Courier New"/>
          <w:color w:val="000000"/>
          <w:sz w:val="20"/>
          <w:szCs w:val="20"/>
          <w:lang w:eastAsia="en-US"/>
        </w:rPr>
      </w:pPr>
      <w:ins w:id="486" w:author="Dimitri Podborski" w:date="2023-04-25T19:07:00Z">
        <w:r w:rsidRPr="00A12226">
          <w:rPr>
            <w:rFonts w:ascii="Courier New" w:hAnsi="Courier New" w:cs="Courier New"/>
            <w:color w:val="000000"/>
            <w:sz w:val="20"/>
            <w:szCs w:val="20"/>
            <w:lang w:eastAsia="en-US"/>
          </w:rPr>
          <w:t>00 01 label id = 1</w:t>
        </w:r>
      </w:ins>
    </w:p>
    <w:p w14:paraId="1EE35135"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87" w:author="Dimitri Podborski" w:date="2023-04-25T19:07:00Z"/>
          <w:rFonts w:ascii="Courier New" w:hAnsi="Courier New" w:cs="Courier New"/>
          <w:color w:val="000000"/>
          <w:sz w:val="20"/>
          <w:szCs w:val="20"/>
          <w:lang w:eastAsia="en-US"/>
        </w:rPr>
      </w:pPr>
      <w:ins w:id="488" w:author="Dimitri Podborski" w:date="2023-04-25T19:07:00Z">
        <w:r w:rsidRPr="00A12226">
          <w:rPr>
            <w:rFonts w:ascii="Courier New" w:hAnsi="Courier New" w:cs="Courier New"/>
            <w:color w:val="000000"/>
            <w:sz w:val="20"/>
            <w:szCs w:val="20"/>
            <w:lang w:eastAsia="en-US"/>
          </w:rPr>
          <w:t>65 73 00 lang = "es"</w:t>
        </w:r>
      </w:ins>
    </w:p>
    <w:p w14:paraId="11AF1B2C" w14:textId="77777777" w:rsidR="00A12226" w:rsidRPr="00A12226" w:rsidRDefault="00A12226" w:rsidP="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89" w:author="Dimitri Podborski" w:date="2023-04-25T19:07:00Z"/>
          <w:rFonts w:ascii="Courier New" w:hAnsi="Courier New" w:cs="Courier New"/>
          <w:color w:val="000000"/>
          <w:sz w:val="20"/>
          <w:szCs w:val="20"/>
          <w:lang w:eastAsia="en-US"/>
        </w:rPr>
      </w:pPr>
      <w:ins w:id="490" w:author="Dimitri Podborski" w:date="2023-04-25T19:07:00Z">
        <w:r w:rsidRPr="00A12226">
          <w:rPr>
            <w:rFonts w:ascii="Courier New" w:hAnsi="Courier New" w:cs="Courier New"/>
            <w:color w:val="000000"/>
            <w:sz w:val="20"/>
            <w:szCs w:val="20"/>
            <w:lang w:eastAsia="en-US"/>
          </w:rPr>
          <w:t>45 73 70 61 C3 B1 6F 6C 00 value = "</w:t>
        </w:r>
        <w:proofErr w:type="spellStart"/>
        <w:r w:rsidRPr="00A12226">
          <w:rPr>
            <w:rFonts w:ascii="Courier New" w:hAnsi="Courier New" w:cs="Courier New"/>
            <w:color w:val="000000"/>
            <w:sz w:val="20"/>
            <w:szCs w:val="20"/>
            <w:lang w:eastAsia="en-US"/>
          </w:rPr>
          <w:t>EspaÃ±ol</w:t>
        </w:r>
        <w:proofErr w:type="spellEnd"/>
        <w:r w:rsidRPr="00A12226">
          <w:rPr>
            <w:rFonts w:ascii="Courier New" w:hAnsi="Courier New" w:cs="Courier New"/>
            <w:color w:val="000000"/>
            <w:sz w:val="20"/>
            <w:szCs w:val="20"/>
            <w:lang w:eastAsia="en-US"/>
          </w:rPr>
          <w:t>"</w:t>
        </w:r>
      </w:ins>
    </w:p>
    <w:p w14:paraId="5CBBB53E" w14:textId="77777777" w:rsidR="00A12226" w:rsidRDefault="00A12226" w:rsidP="00D96E81">
      <w:pPr>
        <w:rPr>
          <w:ins w:id="491" w:author="Dimitri Podborski" w:date="2023-04-25T19:17:00Z"/>
          <w:bCs/>
        </w:rPr>
      </w:pPr>
    </w:p>
    <w:p w14:paraId="53CAA258" w14:textId="77777777" w:rsidR="00A12226" w:rsidRDefault="00A12226" w:rsidP="00D96E81">
      <w:pPr>
        <w:rPr>
          <w:ins w:id="492" w:author="Dimitri Podborski" w:date="2023-04-25T19:17:00Z"/>
          <w:bCs/>
        </w:rPr>
      </w:pPr>
    </w:p>
    <w:p w14:paraId="48FDC49B" w14:textId="7563486B" w:rsidR="005B6BB5" w:rsidRDefault="005B6BB5">
      <w:pPr>
        <w:pStyle w:val="Head1"/>
        <w:rPr>
          <w:ins w:id="493" w:author="Dimitri Podborski" w:date="2023-04-25T19:17:00Z"/>
        </w:rPr>
        <w:pPrChange w:id="494" w:author="Dimitri Podborski" w:date="2023-04-25T19:17:00Z">
          <w:pPr/>
        </w:pPrChange>
      </w:pPr>
      <w:ins w:id="495" w:author="Dimitri Podborski" w:date="2023-04-25T19:17:00Z">
        <w:r>
          <w:t>On conformance test vectors for '</w:t>
        </w:r>
        <w:proofErr w:type="spellStart"/>
        <w:r>
          <w:t>sstr</w:t>
        </w:r>
        <w:proofErr w:type="spellEnd"/>
        <w:r>
          <w:t>' and '</w:t>
        </w:r>
        <w:proofErr w:type="spellStart"/>
        <w:r>
          <w:t>pprr</w:t>
        </w:r>
        <w:proofErr w:type="spellEnd"/>
        <w:r>
          <w:t>' m62051</w:t>
        </w:r>
      </w:ins>
    </w:p>
    <w:p w14:paraId="40B6CD1A" w14:textId="49DBA058" w:rsidR="005B6BB5" w:rsidRDefault="005B6BB5" w:rsidP="00D96E81">
      <w:pPr>
        <w:rPr>
          <w:ins w:id="496" w:author="Dimitri Podborski" w:date="2023-04-25T19:17:00Z"/>
          <w:bCs/>
        </w:rPr>
      </w:pPr>
      <w:ins w:id="497" w:author="Dimitri Podborski" w:date="2023-04-25T19:18:00Z">
        <w:r>
          <w:fldChar w:fldCharType="begin"/>
        </w:r>
        <w:r>
          <w:instrText>HYPERLINK "http://mpeg.expert/software/MPEG/Systems/FileFormat/FFConformanceRefSoft/-/issues/18" \h</w:instrText>
        </w:r>
        <w:r>
          <w:fldChar w:fldCharType="separate"/>
        </w:r>
        <w:r>
          <w:rPr>
            <w:color w:val="0000EE"/>
            <w:u w:val="single"/>
          </w:rPr>
          <w:t>MPEG/Systems/</w:t>
        </w:r>
        <w:proofErr w:type="spellStart"/>
        <w:r>
          <w:rPr>
            <w:color w:val="0000EE"/>
            <w:u w:val="single"/>
          </w:rPr>
          <w:t>FileFormat</w:t>
        </w:r>
        <w:proofErr w:type="spellEnd"/>
        <w:r>
          <w:rPr>
            <w:color w:val="0000EE"/>
            <w:u w:val="single"/>
          </w:rPr>
          <w:t>/FFConformanceRefSoft#18</w:t>
        </w:r>
        <w:r>
          <w:rPr>
            <w:color w:val="0000EE"/>
            <w:u w:val="single"/>
          </w:rPr>
          <w:fldChar w:fldCharType="end"/>
        </w:r>
      </w:ins>
    </w:p>
    <w:p w14:paraId="5BDE4DB6" w14:textId="77777777" w:rsidR="005B6BB5" w:rsidRDefault="005B6BB5" w:rsidP="00D96E81">
      <w:pPr>
        <w:rPr>
          <w:ins w:id="498" w:author="Dimitri Podborski" w:date="2023-04-25T19:18:00Z"/>
          <w:bCs/>
        </w:rPr>
      </w:pPr>
    </w:p>
    <w:p w14:paraId="114A1E0B" w14:textId="77777777" w:rsidR="005B6BB5" w:rsidRPr="009879D7" w:rsidRDefault="005B6BB5" w:rsidP="005D02B5">
      <w:pPr>
        <w:pStyle w:val="Caption"/>
        <w:rPr>
          <w:ins w:id="499" w:author="Dimitri Podborski" w:date="2023-04-25T19:18:00Z"/>
        </w:rPr>
      </w:pPr>
      <w:bookmarkStart w:id="500" w:name="_Ref122444767"/>
      <w:ins w:id="501" w:author="Dimitri Podborski" w:date="2023-04-25T19:18:00Z">
        <w:r w:rsidRPr="009879D7">
          <w:t xml:space="preserve">Table </w:t>
        </w:r>
        <w:r w:rsidRPr="009879D7">
          <w:rPr>
            <w:i/>
          </w:rPr>
          <w:fldChar w:fldCharType="begin"/>
        </w:r>
        <w:r w:rsidRPr="009879D7">
          <w:instrText xml:space="preserve"> SEQ Table \* ARABIC </w:instrText>
        </w:r>
        <w:r w:rsidRPr="009879D7">
          <w:rPr>
            <w:i/>
          </w:rPr>
          <w:fldChar w:fldCharType="separate"/>
        </w:r>
        <w:r w:rsidRPr="009879D7">
          <w:rPr>
            <w:noProof/>
          </w:rPr>
          <w:t>1</w:t>
        </w:r>
        <w:r w:rsidRPr="009879D7">
          <w:rPr>
            <w:i/>
          </w:rPr>
          <w:fldChar w:fldCharType="end"/>
        </w:r>
        <w:bookmarkEnd w:id="500"/>
        <w:r>
          <w:t xml:space="preserve"> Description of proposed conformance test vectors</w:t>
        </w:r>
      </w:ins>
    </w:p>
    <w:tbl>
      <w:tblPr>
        <w:tblStyle w:val="TableGrid"/>
        <w:tblW w:w="0" w:type="auto"/>
        <w:tblLook w:val="04A0" w:firstRow="1" w:lastRow="0" w:firstColumn="1" w:lastColumn="0" w:noHBand="0" w:noVBand="1"/>
      </w:tblPr>
      <w:tblGrid>
        <w:gridCol w:w="686"/>
        <w:gridCol w:w="4556"/>
        <w:gridCol w:w="3768"/>
      </w:tblGrid>
      <w:tr w:rsidR="005B6BB5" w14:paraId="3558D886" w14:textId="77777777" w:rsidTr="00F86C8E">
        <w:trPr>
          <w:ins w:id="502" w:author="Dimitri Podborski" w:date="2023-04-25T19:18:00Z"/>
        </w:trPr>
        <w:tc>
          <w:tcPr>
            <w:tcW w:w="686" w:type="dxa"/>
          </w:tcPr>
          <w:p w14:paraId="636F5400" w14:textId="77777777" w:rsidR="005B6BB5" w:rsidRPr="00DB6C5C" w:rsidRDefault="005B6BB5" w:rsidP="00F86C8E">
            <w:pPr>
              <w:jc w:val="both"/>
              <w:rPr>
                <w:ins w:id="503" w:author="Dimitri Podborski" w:date="2023-04-25T19:18:00Z"/>
                <w:sz w:val="20"/>
                <w:szCs w:val="20"/>
              </w:rPr>
            </w:pPr>
            <w:ins w:id="504" w:author="Dimitri Podborski" w:date="2023-04-25T19:18:00Z">
              <w:r w:rsidRPr="00DB6C5C">
                <w:rPr>
                  <w:sz w:val="20"/>
                  <w:szCs w:val="20"/>
                </w:rPr>
                <w:t>SI No</w:t>
              </w:r>
            </w:ins>
          </w:p>
        </w:tc>
        <w:tc>
          <w:tcPr>
            <w:tcW w:w="4556" w:type="dxa"/>
          </w:tcPr>
          <w:p w14:paraId="40F67332" w14:textId="77777777" w:rsidR="005B6BB5" w:rsidRPr="00DB6C5C" w:rsidRDefault="005B6BB5" w:rsidP="00F86C8E">
            <w:pPr>
              <w:jc w:val="both"/>
              <w:rPr>
                <w:ins w:id="505" w:author="Dimitri Podborski" w:date="2023-04-25T19:18:00Z"/>
                <w:sz w:val="20"/>
                <w:szCs w:val="20"/>
              </w:rPr>
            </w:pPr>
            <w:ins w:id="506" w:author="Dimitri Podborski" w:date="2023-04-25T19:18:00Z">
              <w:r w:rsidRPr="00DB6C5C">
                <w:rPr>
                  <w:sz w:val="20"/>
                  <w:szCs w:val="20"/>
                </w:rPr>
                <w:t>Filename</w:t>
              </w:r>
            </w:ins>
          </w:p>
        </w:tc>
        <w:tc>
          <w:tcPr>
            <w:tcW w:w="3768" w:type="dxa"/>
          </w:tcPr>
          <w:p w14:paraId="49AE0DEB" w14:textId="77777777" w:rsidR="005B6BB5" w:rsidRPr="00DB6C5C" w:rsidRDefault="005B6BB5" w:rsidP="00F86C8E">
            <w:pPr>
              <w:jc w:val="both"/>
              <w:rPr>
                <w:ins w:id="507" w:author="Dimitri Podborski" w:date="2023-04-25T19:18:00Z"/>
                <w:sz w:val="20"/>
                <w:szCs w:val="20"/>
              </w:rPr>
            </w:pPr>
            <w:ins w:id="508" w:author="Dimitri Podborski" w:date="2023-04-25T19:18:00Z">
              <w:r w:rsidRPr="00DB6C5C">
                <w:rPr>
                  <w:sz w:val="20"/>
                  <w:szCs w:val="20"/>
                </w:rPr>
                <w:t>Feature</w:t>
              </w:r>
            </w:ins>
          </w:p>
        </w:tc>
      </w:tr>
      <w:tr w:rsidR="005B6BB5" w14:paraId="4AEDCE56" w14:textId="77777777" w:rsidTr="00F86C8E">
        <w:trPr>
          <w:ins w:id="509" w:author="Dimitri Podborski" w:date="2023-04-25T19:18:00Z"/>
        </w:trPr>
        <w:tc>
          <w:tcPr>
            <w:tcW w:w="686" w:type="dxa"/>
          </w:tcPr>
          <w:p w14:paraId="2C775297" w14:textId="77777777" w:rsidR="005B6BB5" w:rsidRPr="00DB6C5C" w:rsidRDefault="005B6BB5" w:rsidP="00F86C8E">
            <w:pPr>
              <w:jc w:val="center"/>
              <w:rPr>
                <w:ins w:id="510" w:author="Dimitri Podborski" w:date="2023-04-25T19:18:00Z"/>
                <w:sz w:val="20"/>
                <w:szCs w:val="20"/>
              </w:rPr>
            </w:pPr>
            <w:ins w:id="511" w:author="Dimitri Podborski" w:date="2023-04-25T19:18:00Z">
              <w:r w:rsidRPr="00DB6C5C">
                <w:rPr>
                  <w:sz w:val="20"/>
                  <w:szCs w:val="20"/>
                </w:rPr>
                <w:t>1</w:t>
              </w:r>
            </w:ins>
          </w:p>
        </w:tc>
        <w:tc>
          <w:tcPr>
            <w:tcW w:w="4556" w:type="dxa"/>
          </w:tcPr>
          <w:p w14:paraId="78A83063" w14:textId="77777777" w:rsidR="005B6BB5" w:rsidRPr="00DB6C5C" w:rsidRDefault="005B6BB5" w:rsidP="00F86C8E">
            <w:pPr>
              <w:jc w:val="both"/>
              <w:rPr>
                <w:ins w:id="512" w:author="Dimitri Podborski" w:date="2023-04-25T19:18:00Z"/>
                <w:sz w:val="20"/>
                <w:szCs w:val="20"/>
              </w:rPr>
            </w:pPr>
            <w:ins w:id="513" w:author="Dimitri Podborski" w:date="2023-04-25T19:18:00Z">
              <w:r w:rsidRPr="00691E6F">
                <w:rPr>
                  <w:sz w:val="20"/>
                  <w:szCs w:val="20"/>
                </w:rPr>
                <w:t>HEVC_1440x960_derived_image_SSTR.heic</w:t>
              </w:r>
              <w:r>
                <w:rPr>
                  <w:sz w:val="20"/>
                  <w:szCs w:val="20"/>
                </w:rPr>
                <w:t xml:space="preserve"> [3]</w:t>
              </w:r>
            </w:ins>
          </w:p>
        </w:tc>
        <w:tc>
          <w:tcPr>
            <w:tcW w:w="3768" w:type="dxa"/>
          </w:tcPr>
          <w:p w14:paraId="67553562" w14:textId="77777777" w:rsidR="005B6BB5" w:rsidRPr="00DB6C5C" w:rsidRDefault="005B6BB5" w:rsidP="00F86C8E">
            <w:pPr>
              <w:jc w:val="both"/>
              <w:rPr>
                <w:ins w:id="514" w:author="Dimitri Podborski" w:date="2023-04-25T19:18:00Z"/>
                <w:sz w:val="20"/>
                <w:szCs w:val="20"/>
              </w:rPr>
            </w:pPr>
            <w:ins w:id="515" w:author="Dimitri Podborski" w:date="2023-04-25T19:18:00Z">
              <w:r w:rsidRPr="00DB6C5C">
                <w:rPr>
                  <w:sz w:val="20"/>
                  <w:szCs w:val="20"/>
                </w:rPr>
                <w:t>Single Stream</w:t>
              </w:r>
              <w:r>
                <w:rPr>
                  <w:sz w:val="20"/>
                  <w:szCs w:val="20"/>
                </w:rPr>
                <w:t xml:space="preserve"> Property</w:t>
              </w:r>
              <w:r w:rsidRPr="00DB6C5C">
                <w:rPr>
                  <w:sz w:val="20"/>
                  <w:szCs w:val="20"/>
                </w:rPr>
                <w:t xml:space="preserve"> – A file with </w:t>
              </w:r>
              <w:proofErr w:type="spellStart"/>
              <w:r w:rsidRPr="00DB6C5C">
                <w:rPr>
                  <w:sz w:val="20"/>
                  <w:szCs w:val="20"/>
                </w:rPr>
                <w:t>SingleStreamProperty</w:t>
              </w:r>
              <w:proofErr w:type="spellEnd"/>
              <w:r w:rsidRPr="00DB6C5C">
                <w:rPr>
                  <w:sz w:val="20"/>
                  <w:szCs w:val="20"/>
                </w:rPr>
                <w:t xml:space="preserve"> associated with overlay derived image item [1]</w:t>
              </w:r>
            </w:ins>
          </w:p>
        </w:tc>
      </w:tr>
      <w:tr w:rsidR="005B6BB5" w14:paraId="7035CB23" w14:textId="77777777" w:rsidTr="00F86C8E">
        <w:trPr>
          <w:ins w:id="516" w:author="Dimitri Podborski" w:date="2023-04-25T19:18:00Z"/>
        </w:trPr>
        <w:tc>
          <w:tcPr>
            <w:tcW w:w="686" w:type="dxa"/>
          </w:tcPr>
          <w:p w14:paraId="20119C00" w14:textId="77777777" w:rsidR="005B6BB5" w:rsidRPr="00DB6C5C" w:rsidRDefault="005B6BB5" w:rsidP="00F86C8E">
            <w:pPr>
              <w:jc w:val="center"/>
              <w:rPr>
                <w:ins w:id="517" w:author="Dimitri Podborski" w:date="2023-04-25T19:18:00Z"/>
                <w:sz w:val="20"/>
                <w:szCs w:val="20"/>
              </w:rPr>
            </w:pPr>
            <w:ins w:id="518" w:author="Dimitri Podborski" w:date="2023-04-25T19:18:00Z">
              <w:r w:rsidRPr="00DB6C5C">
                <w:rPr>
                  <w:sz w:val="20"/>
                  <w:szCs w:val="20"/>
                </w:rPr>
                <w:lastRenderedPageBreak/>
                <w:t>2</w:t>
              </w:r>
            </w:ins>
          </w:p>
        </w:tc>
        <w:tc>
          <w:tcPr>
            <w:tcW w:w="4556" w:type="dxa"/>
          </w:tcPr>
          <w:p w14:paraId="5E9A6EE9" w14:textId="77777777" w:rsidR="005B6BB5" w:rsidRPr="00DB6C5C" w:rsidRDefault="005B6BB5" w:rsidP="00F86C8E">
            <w:pPr>
              <w:jc w:val="both"/>
              <w:rPr>
                <w:ins w:id="519" w:author="Dimitri Podborski" w:date="2023-04-25T19:18:00Z"/>
                <w:sz w:val="20"/>
                <w:szCs w:val="20"/>
              </w:rPr>
            </w:pPr>
            <w:ins w:id="520" w:author="Dimitri Podborski" w:date="2023-04-25T19:18:00Z">
              <w:r w:rsidRPr="008A7CF9">
                <w:rPr>
                  <w:sz w:val="20"/>
                  <w:szCs w:val="20"/>
                </w:rPr>
                <w:t>HEVC_8192x4096_25fps_NALM_PPRR_PIPM.mp4</w:t>
              </w:r>
              <w:r>
                <w:rPr>
                  <w:sz w:val="20"/>
                  <w:szCs w:val="20"/>
                </w:rPr>
                <w:t xml:space="preserve"> [4]</w:t>
              </w:r>
            </w:ins>
          </w:p>
        </w:tc>
        <w:tc>
          <w:tcPr>
            <w:tcW w:w="3768" w:type="dxa"/>
          </w:tcPr>
          <w:p w14:paraId="659DC259" w14:textId="77777777" w:rsidR="005B6BB5" w:rsidRPr="00DB6C5C" w:rsidRDefault="005B6BB5" w:rsidP="00F86C8E">
            <w:pPr>
              <w:pStyle w:val="fields"/>
              <w:spacing w:before="136"/>
              <w:ind w:left="0" w:firstLine="0"/>
              <w:jc w:val="both"/>
              <w:rPr>
                <w:ins w:id="521" w:author="Dimitri Podborski" w:date="2023-04-25T19:18:00Z"/>
                <w:rFonts w:ascii="Times New Roman" w:hAnsi="Times New Roman"/>
                <w:sz w:val="20"/>
                <w:szCs w:val="20"/>
                <w:lang w:val="en-US"/>
              </w:rPr>
            </w:pPr>
            <w:ins w:id="522" w:author="Dimitri Podborski" w:date="2023-04-25T19:18:00Z">
              <w:r w:rsidRPr="00DB6C5C">
                <w:rPr>
                  <w:rFonts w:ascii="Times New Roman" w:hAnsi="Times New Roman"/>
                  <w:sz w:val="20"/>
                  <w:szCs w:val="20"/>
                  <w:lang w:val="en-US"/>
                </w:rPr>
                <w:t xml:space="preserve">Picture-in-Picture - A file with </w:t>
              </w:r>
              <w:proofErr w:type="spellStart"/>
              <w:r w:rsidRPr="00DB6C5C">
                <w:rPr>
                  <w:rFonts w:ascii="Times New Roman" w:hAnsi="Times New Roman"/>
                  <w:sz w:val="20"/>
                  <w:szCs w:val="20"/>
                  <w:lang w:val="en-US"/>
                </w:rPr>
                <w:t>PicInPicRegionReplacementEntry</w:t>
              </w:r>
              <w:proofErr w:type="spellEnd"/>
              <w:r w:rsidRPr="00DB6C5C">
                <w:rPr>
                  <w:rFonts w:ascii="Times New Roman" w:hAnsi="Times New Roman"/>
                  <w:sz w:val="20"/>
                  <w:szCs w:val="20"/>
                  <w:lang w:val="en-US"/>
                </w:rPr>
                <w:t xml:space="preserve"> when </w:t>
              </w:r>
              <w:proofErr w:type="spellStart"/>
              <w:r w:rsidRPr="00DB6C5C">
                <w:rPr>
                  <w:rFonts w:ascii="Times New Roman" w:hAnsi="Times New Roman"/>
                  <w:sz w:val="20"/>
                  <w:szCs w:val="20"/>
                  <w:lang w:val="en-US"/>
                </w:rPr>
                <w:t>region_id_type</w:t>
              </w:r>
              <w:proofErr w:type="spellEnd"/>
              <w:r w:rsidRPr="00DB6C5C">
                <w:rPr>
                  <w:rFonts w:ascii="Times New Roman" w:hAnsi="Times New Roman"/>
                  <w:sz w:val="20"/>
                  <w:szCs w:val="20"/>
                  <w:lang w:val="en-US"/>
                </w:rPr>
                <w:t xml:space="preserve"> is equal to 1 [2]</w:t>
              </w:r>
            </w:ins>
          </w:p>
        </w:tc>
      </w:tr>
    </w:tbl>
    <w:p w14:paraId="7D43A8CC" w14:textId="77777777" w:rsidR="005B6BB5" w:rsidRDefault="005B6BB5" w:rsidP="00D96E81">
      <w:pPr>
        <w:rPr>
          <w:ins w:id="523" w:author="Dimitri Podborski" w:date="2023-04-25T20:40:00Z"/>
          <w:bCs/>
        </w:rPr>
      </w:pPr>
    </w:p>
    <w:p w14:paraId="202466E8" w14:textId="6B8BD3F4" w:rsidR="005D02B5" w:rsidRDefault="005D02B5">
      <w:pPr>
        <w:pStyle w:val="Head2"/>
        <w:rPr>
          <w:ins w:id="524" w:author="Dimitri Podborski" w:date="2023-04-25T19:19:00Z"/>
        </w:rPr>
        <w:pPrChange w:id="525" w:author="Dimitri Podborski" w:date="2023-04-25T20:41:00Z">
          <w:pPr/>
        </w:pPrChange>
      </w:pPr>
      <w:ins w:id="526" w:author="Dimitri Podborski" w:date="2023-04-25T20:40:00Z">
        <w:r>
          <w:t>Cros</w:t>
        </w:r>
      </w:ins>
      <w:ins w:id="527" w:author="Dimitri Podborski" w:date="2023-04-25T20:41:00Z">
        <w:r>
          <w:t>s checks</w:t>
        </w:r>
      </w:ins>
    </w:p>
    <w:p w14:paraId="185198CF" w14:textId="698D220D" w:rsidR="005B6BB5" w:rsidRDefault="005B6BB5" w:rsidP="00D96E81">
      <w:pPr>
        <w:rPr>
          <w:ins w:id="528" w:author="Dimitri Podborski" w:date="2023-04-25T19:20:00Z"/>
          <w:bCs/>
        </w:rPr>
      </w:pPr>
      <w:ins w:id="529" w:author="Dimitri Podborski" w:date="2023-04-25T19:19:00Z">
        <w:r>
          <w:rPr>
            <w:bCs/>
          </w:rPr>
          <w:t xml:space="preserve">The </w:t>
        </w:r>
      </w:ins>
      <w:proofErr w:type="spellStart"/>
      <w:ins w:id="530" w:author="Dimitri Podborski" w:date="2023-04-25T19:20:00Z">
        <w:r>
          <w:rPr>
            <w:bCs/>
          </w:rPr>
          <w:t>sstr</w:t>
        </w:r>
        <w:proofErr w:type="spellEnd"/>
        <w:r>
          <w:rPr>
            <w:bCs/>
          </w:rPr>
          <w:t xml:space="preserve"> test vector was successfully dumped by Canon:</w:t>
        </w:r>
      </w:ins>
    </w:p>
    <w:p w14:paraId="731D0B26" w14:textId="77777777" w:rsidR="005B6BB5" w:rsidRDefault="005B6BB5" w:rsidP="005B6BB5">
      <w:pPr>
        <w:pStyle w:val="HTMLPreformatted"/>
        <w:rPr>
          <w:ins w:id="531" w:author="Dimitri Podborski" w:date="2023-04-25T19:20:00Z"/>
          <w:color w:val="000000"/>
        </w:rPr>
      </w:pPr>
      <w:ins w:id="532" w:author="Dimitri Podborski" w:date="2023-04-25T19:20:00Z">
        <w:r>
          <w:rPr>
            <w:rStyle w:val="line"/>
            <w:color w:val="000000"/>
          </w:rPr>
          <w:t xml:space="preserve">     </w:t>
        </w:r>
        <w:proofErr w:type="gramStart"/>
        <w:r>
          <w:rPr>
            <w:rStyle w:val="line"/>
            <w:color w:val="000000"/>
          </w:rPr>
          <w:t>!`</w:t>
        </w:r>
        <w:proofErr w:type="gramEnd"/>
        <w:r>
          <w:rPr>
            <w:rStyle w:val="line"/>
            <w:color w:val="000000"/>
          </w:rPr>
          <w:t>---</w:t>
        </w:r>
        <w:proofErr w:type="spellStart"/>
        <w:r>
          <w:rPr>
            <w:rStyle w:val="line"/>
            <w:color w:val="000000"/>
          </w:rPr>
          <w:t>iprp</w:t>
        </w:r>
        <w:proofErr w:type="spellEnd"/>
      </w:ins>
    </w:p>
    <w:p w14:paraId="3C4195BC" w14:textId="77777777" w:rsidR="005B6BB5" w:rsidRDefault="005B6BB5" w:rsidP="005B6BB5">
      <w:pPr>
        <w:pStyle w:val="HTMLPreformatted"/>
        <w:rPr>
          <w:ins w:id="533" w:author="Dimitri Podborski" w:date="2023-04-25T19:20:00Z"/>
          <w:color w:val="000000"/>
        </w:rPr>
      </w:pPr>
      <w:ins w:id="534" w:author="Dimitri Podborski" w:date="2023-04-25T19:20:00Z">
        <w:r>
          <w:rPr>
            <w:rStyle w:val="line"/>
            <w:color w:val="000000"/>
          </w:rPr>
          <w:t xml:space="preserve">     !   !    size: 743</w:t>
        </w:r>
      </w:ins>
    </w:p>
    <w:p w14:paraId="3B1A317A" w14:textId="77777777" w:rsidR="005B6BB5" w:rsidRDefault="005B6BB5" w:rsidP="005B6BB5">
      <w:pPr>
        <w:pStyle w:val="HTMLPreformatted"/>
        <w:rPr>
          <w:ins w:id="535" w:author="Dimitri Podborski" w:date="2023-04-25T19:20:00Z"/>
          <w:color w:val="000000"/>
        </w:rPr>
      </w:pPr>
      <w:ins w:id="536" w:author="Dimitri Podborski" w:date="2023-04-25T19:20:00Z">
        <w:r>
          <w:rPr>
            <w:rStyle w:val="line"/>
            <w:color w:val="000000"/>
          </w:rPr>
          <w:t xml:space="preserve">     !   </w:t>
        </w:r>
        <w:proofErr w:type="gramStart"/>
        <w:r>
          <w:rPr>
            <w:rStyle w:val="line"/>
            <w:color w:val="000000"/>
          </w:rPr>
          <w:t>!`</w:t>
        </w:r>
        <w:proofErr w:type="gramEnd"/>
        <w:r>
          <w:rPr>
            <w:rStyle w:val="line"/>
            <w:color w:val="000000"/>
          </w:rPr>
          <w:t>---</w:t>
        </w:r>
        <w:proofErr w:type="spellStart"/>
        <w:r>
          <w:rPr>
            <w:rStyle w:val="line"/>
            <w:color w:val="000000"/>
          </w:rPr>
          <w:t>ipco</w:t>
        </w:r>
        <w:proofErr w:type="spellEnd"/>
      </w:ins>
    </w:p>
    <w:p w14:paraId="76E8E989" w14:textId="77777777" w:rsidR="005B6BB5" w:rsidRDefault="005B6BB5" w:rsidP="005B6BB5">
      <w:pPr>
        <w:pStyle w:val="HTMLPreformatted"/>
        <w:rPr>
          <w:ins w:id="537" w:author="Dimitri Podborski" w:date="2023-04-25T19:20:00Z"/>
          <w:color w:val="000000"/>
        </w:rPr>
      </w:pPr>
      <w:ins w:id="538" w:author="Dimitri Podborski" w:date="2023-04-25T19:20:00Z">
        <w:r>
          <w:rPr>
            <w:rStyle w:val="line"/>
            <w:color w:val="000000"/>
          </w:rPr>
          <w:t xml:space="preserve">     !   !   !    size: 693</w:t>
        </w:r>
      </w:ins>
    </w:p>
    <w:p w14:paraId="60543344" w14:textId="77777777" w:rsidR="005B6BB5" w:rsidRDefault="005B6BB5" w:rsidP="005B6BB5">
      <w:pPr>
        <w:pStyle w:val="HTMLPreformatted"/>
        <w:rPr>
          <w:ins w:id="539" w:author="Dimitri Podborski" w:date="2023-04-25T19:20:00Z"/>
          <w:color w:val="000000"/>
        </w:rPr>
      </w:pPr>
      <w:ins w:id="540" w:author="Dimitri Podborski" w:date="2023-04-25T19:20:00Z">
        <w:r>
          <w:rPr>
            <w:rStyle w:val="line"/>
            <w:color w:val="000000"/>
          </w:rPr>
          <w:t xml:space="preserve">     (...)</w:t>
        </w:r>
      </w:ins>
    </w:p>
    <w:p w14:paraId="193F9358" w14:textId="77777777" w:rsidR="005B6BB5" w:rsidRDefault="005B6BB5" w:rsidP="005B6BB5">
      <w:pPr>
        <w:pStyle w:val="HTMLPreformatted"/>
        <w:rPr>
          <w:ins w:id="541" w:author="Dimitri Podborski" w:date="2023-04-25T19:20:00Z"/>
          <w:color w:val="000000"/>
        </w:rPr>
      </w:pPr>
      <w:ins w:id="542" w:author="Dimitri Podborski" w:date="2023-04-25T19:20:00Z">
        <w:r>
          <w:rPr>
            <w:rStyle w:val="line"/>
            <w:color w:val="000000"/>
          </w:rPr>
          <w:t xml:space="preserve">     !   !   </w:t>
        </w:r>
        <w:proofErr w:type="gramStart"/>
        <w:r>
          <w:rPr>
            <w:rStyle w:val="line"/>
            <w:color w:val="000000"/>
          </w:rPr>
          <w:t>!`</w:t>
        </w:r>
        <w:proofErr w:type="gramEnd"/>
        <w:r>
          <w:rPr>
            <w:rStyle w:val="line"/>
            <w:color w:val="000000"/>
          </w:rPr>
          <w:t>---</w:t>
        </w:r>
        <w:proofErr w:type="spellStart"/>
        <w:r>
          <w:rPr>
            <w:rStyle w:val="line"/>
            <w:color w:val="000000"/>
          </w:rPr>
          <w:t>rref</w:t>
        </w:r>
        <w:proofErr w:type="spellEnd"/>
      </w:ins>
    </w:p>
    <w:p w14:paraId="37045011" w14:textId="77777777" w:rsidR="005B6BB5" w:rsidRDefault="005B6BB5" w:rsidP="005B6BB5">
      <w:pPr>
        <w:pStyle w:val="HTMLPreformatted"/>
        <w:rPr>
          <w:ins w:id="543" w:author="Dimitri Podborski" w:date="2023-04-25T19:20:00Z"/>
          <w:color w:val="000000"/>
        </w:rPr>
      </w:pPr>
      <w:ins w:id="544" w:author="Dimitri Podborski" w:date="2023-04-25T19:20:00Z">
        <w:r>
          <w:rPr>
            <w:rStyle w:val="line"/>
            <w:color w:val="000000"/>
          </w:rPr>
          <w:t xml:space="preserve">     !   !   !        size: 17</w:t>
        </w:r>
      </w:ins>
    </w:p>
    <w:p w14:paraId="3B805F63" w14:textId="77777777" w:rsidR="005B6BB5" w:rsidRDefault="005B6BB5" w:rsidP="005B6BB5">
      <w:pPr>
        <w:pStyle w:val="HTMLPreformatted"/>
        <w:rPr>
          <w:ins w:id="545" w:author="Dimitri Podborski" w:date="2023-04-25T19:20:00Z"/>
          <w:color w:val="000000"/>
        </w:rPr>
      </w:pPr>
      <w:ins w:id="546" w:author="Dimitri Podborski" w:date="2023-04-25T19:20:00Z">
        <w:r>
          <w:rPr>
            <w:rStyle w:val="line"/>
            <w:color w:val="000000"/>
          </w:rPr>
          <w:t xml:space="preserve">     !   !   !        version: 0</w:t>
        </w:r>
      </w:ins>
    </w:p>
    <w:p w14:paraId="46D8302E" w14:textId="77777777" w:rsidR="005B6BB5" w:rsidRDefault="005B6BB5" w:rsidP="005B6BB5">
      <w:pPr>
        <w:pStyle w:val="HTMLPreformatted"/>
        <w:rPr>
          <w:ins w:id="547" w:author="Dimitri Podborski" w:date="2023-04-25T19:20:00Z"/>
          <w:color w:val="000000"/>
        </w:rPr>
      </w:pPr>
      <w:ins w:id="548" w:author="Dimitri Podborski" w:date="2023-04-25T19:20:00Z">
        <w:r>
          <w:rPr>
            <w:rStyle w:val="line"/>
            <w:color w:val="000000"/>
          </w:rPr>
          <w:t xml:space="preserve">     !   !   !        flags: 0x000000(0)</w:t>
        </w:r>
      </w:ins>
    </w:p>
    <w:p w14:paraId="6EBD3F08" w14:textId="77777777" w:rsidR="005B6BB5" w:rsidRDefault="005B6BB5" w:rsidP="005B6BB5">
      <w:pPr>
        <w:pStyle w:val="HTMLPreformatted"/>
        <w:rPr>
          <w:ins w:id="549" w:author="Dimitri Podborski" w:date="2023-04-25T19:20:00Z"/>
          <w:color w:val="000000"/>
        </w:rPr>
      </w:pPr>
      <w:ins w:id="550" w:author="Dimitri Podborski" w:date="2023-04-25T19:20:00Z">
        <w:r>
          <w:rPr>
            <w:rStyle w:val="line"/>
            <w:color w:val="000000"/>
          </w:rPr>
          <w:t xml:space="preserve">     !   !   !        reference type count: 1</w:t>
        </w:r>
      </w:ins>
    </w:p>
    <w:p w14:paraId="6D280C71" w14:textId="77777777" w:rsidR="005B6BB5" w:rsidRDefault="005B6BB5" w:rsidP="005B6BB5">
      <w:pPr>
        <w:pStyle w:val="HTMLPreformatted"/>
        <w:rPr>
          <w:ins w:id="551" w:author="Dimitri Podborski" w:date="2023-04-25T19:20:00Z"/>
          <w:color w:val="000000"/>
        </w:rPr>
      </w:pPr>
      <w:ins w:id="552" w:author="Dimitri Podborski" w:date="2023-04-25T19:20:00Z">
        <w:r>
          <w:rPr>
            <w:rStyle w:val="line"/>
            <w:color w:val="000000"/>
          </w:rPr>
          <w:t xml:space="preserve">     !   !   !        reference </w:t>
        </w:r>
        <w:proofErr w:type="gramStart"/>
        <w:r>
          <w:rPr>
            <w:rStyle w:val="line"/>
            <w:color w:val="000000"/>
          </w:rPr>
          <w:t>type[</w:t>
        </w:r>
        <w:proofErr w:type="gramEnd"/>
        <w:r>
          <w:rPr>
            <w:rStyle w:val="line"/>
            <w:color w:val="000000"/>
          </w:rPr>
          <w:t>0]: 'pred'</w:t>
        </w:r>
      </w:ins>
    </w:p>
    <w:p w14:paraId="347232AD" w14:textId="77777777" w:rsidR="005B6BB5" w:rsidRDefault="005B6BB5" w:rsidP="005B6BB5">
      <w:pPr>
        <w:pStyle w:val="HTMLPreformatted"/>
        <w:rPr>
          <w:ins w:id="553" w:author="Dimitri Podborski" w:date="2023-04-25T19:20:00Z"/>
          <w:color w:val="000000"/>
        </w:rPr>
      </w:pPr>
      <w:ins w:id="554" w:author="Dimitri Podborski" w:date="2023-04-25T19:20:00Z">
        <w:r>
          <w:rPr>
            <w:rStyle w:val="line"/>
            <w:color w:val="000000"/>
          </w:rPr>
          <w:t xml:space="preserve">     !   !   </w:t>
        </w:r>
        <w:proofErr w:type="gramStart"/>
        <w:r>
          <w:rPr>
            <w:rStyle w:val="line"/>
            <w:color w:val="000000"/>
          </w:rPr>
          <w:t>!`</w:t>
        </w:r>
        <w:proofErr w:type="gramEnd"/>
        <w:r>
          <w:rPr>
            <w:rStyle w:val="line"/>
            <w:color w:val="000000"/>
          </w:rPr>
          <w:t>---</w:t>
        </w:r>
        <w:proofErr w:type="spellStart"/>
        <w:r>
          <w:rPr>
            <w:rStyle w:val="line"/>
            <w:color w:val="000000"/>
          </w:rPr>
          <w:t>ispe</w:t>
        </w:r>
        <w:proofErr w:type="spellEnd"/>
      </w:ins>
    </w:p>
    <w:p w14:paraId="1C0EF8C8" w14:textId="77777777" w:rsidR="005B6BB5" w:rsidRDefault="005B6BB5" w:rsidP="005B6BB5">
      <w:pPr>
        <w:pStyle w:val="HTMLPreformatted"/>
        <w:rPr>
          <w:ins w:id="555" w:author="Dimitri Podborski" w:date="2023-04-25T19:20:00Z"/>
          <w:color w:val="000000"/>
        </w:rPr>
      </w:pPr>
      <w:ins w:id="556" w:author="Dimitri Podborski" w:date="2023-04-25T19:20:00Z">
        <w:r>
          <w:rPr>
            <w:rStyle w:val="line"/>
            <w:color w:val="000000"/>
          </w:rPr>
          <w:t xml:space="preserve">     !   !   !        size: 20</w:t>
        </w:r>
      </w:ins>
    </w:p>
    <w:p w14:paraId="056AD3A5" w14:textId="77777777" w:rsidR="005B6BB5" w:rsidRDefault="005B6BB5" w:rsidP="005B6BB5">
      <w:pPr>
        <w:pStyle w:val="HTMLPreformatted"/>
        <w:rPr>
          <w:ins w:id="557" w:author="Dimitri Podborski" w:date="2023-04-25T19:20:00Z"/>
          <w:color w:val="000000"/>
        </w:rPr>
      </w:pPr>
      <w:ins w:id="558" w:author="Dimitri Podborski" w:date="2023-04-25T19:20:00Z">
        <w:r>
          <w:rPr>
            <w:rStyle w:val="line"/>
            <w:color w:val="000000"/>
          </w:rPr>
          <w:t xml:space="preserve">     !   !   !        version: 0</w:t>
        </w:r>
      </w:ins>
    </w:p>
    <w:p w14:paraId="6E462340" w14:textId="77777777" w:rsidR="005B6BB5" w:rsidRDefault="005B6BB5" w:rsidP="005B6BB5">
      <w:pPr>
        <w:pStyle w:val="HTMLPreformatted"/>
        <w:rPr>
          <w:ins w:id="559" w:author="Dimitri Podborski" w:date="2023-04-25T19:20:00Z"/>
          <w:color w:val="000000"/>
        </w:rPr>
      </w:pPr>
      <w:ins w:id="560" w:author="Dimitri Podborski" w:date="2023-04-25T19:20:00Z">
        <w:r>
          <w:rPr>
            <w:rStyle w:val="line"/>
            <w:color w:val="000000"/>
          </w:rPr>
          <w:t xml:space="preserve">     !   !   !        flags: 0x000000(0)</w:t>
        </w:r>
      </w:ins>
    </w:p>
    <w:p w14:paraId="13C344F0" w14:textId="77777777" w:rsidR="005B6BB5" w:rsidRDefault="005B6BB5" w:rsidP="005B6BB5">
      <w:pPr>
        <w:pStyle w:val="HTMLPreformatted"/>
        <w:rPr>
          <w:ins w:id="561" w:author="Dimitri Podborski" w:date="2023-04-25T19:20:00Z"/>
          <w:color w:val="000000"/>
        </w:rPr>
      </w:pPr>
      <w:ins w:id="562" w:author="Dimitri Podborski" w:date="2023-04-25T19:20:00Z">
        <w:r>
          <w:rPr>
            <w:rStyle w:val="line"/>
            <w:color w:val="000000"/>
          </w:rPr>
          <w:t xml:space="preserve">     !   !   !        image width: 1440</w:t>
        </w:r>
      </w:ins>
    </w:p>
    <w:p w14:paraId="45387A3D" w14:textId="77777777" w:rsidR="005B6BB5" w:rsidRDefault="005B6BB5" w:rsidP="005B6BB5">
      <w:pPr>
        <w:pStyle w:val="HTMLPreformatted"/>
        <w:rPr>
          <w:ins w:id="563" w:author="Dimitri Podborski" w:date="2023-04-25T19:20:00Z"/>
          <w:color w:val="000000"/>
        </w:rPr>
      </w:pPr>
      <w:ins w:id="564" w:author="Dimitri Podborski" w:date="2023-04-25T19:20:00Z">
        <w:r>
          <w:rPr>
            <w:rStyle w:val="line"/>
            <w:color w:val="000000"/>
          </w:rPr>
          <w:t xml:space="preserve">     !   !   !        image height: 960</w:t>
        </w:r>
      </w:ins>
    </w:p>
    <w:p w14:paraId="22B641D7" w14:textId="77777777" w:rsidR="005B6BB5" w:rsidRDefault="005B6BB5" w:rsidP="005B6BB5">
      <w:pPr>
        <w:pStyle w:val="HTMLPreformatted"/>
        <w:rPr>
          <w:ins w:id="565" w:author="Dimitri Podborski" w:date="2023-04-25T19:20:00Z"/>
          <w:color w:val="000000"/>
        </w:rPr>
      </w:pPr>
      <w:ins w:id="566" w:author="Dimitri Podborski" w:date="2023-04-25T19:20:00Z">
        <w:r>
          <w:rPr>
            <w:rStyle w:val="line"/>
            <w:color w:val="000000"/>
          </w:rPr>
          <w:t xml:space="preserve">     !   !    `---</w:t>
        </w:r>
        <w:proofErr w:type="spellStart"/>
        <w:r>
          <w:rPr>
            <w:rStyle w:val="line"/>
            <w:color w:val="000000"/>
          </w:rPr>
          <w:t>sstr</w:t>
        </w:r>
        <w:proofErr w:type="spellEnd"/>
      </w:ins>
    </w:p>
    <w:p w14:paraId="45089A1D" w14:textId="77777777" w:rsidR="005B6BB5" w:rsidRDefault="005B6BB5" w:rsidP="005B6BB5">
      <w:pPr>
        <w:pStyle w:val="HTMLPreformatted"/>
        <w:rPr>
          <w:ins w:id="567" w:author="Dimitri Podborski" w:date="2023-04-25T19:20:00Z"/>
          <w:color w:val="000000"/>
        </w:rPr>
      </w:pPr>
      <w:ins w:id="568" w:author="Dimitri Podborski" w:date="2023-04-25T19:20:00Z">
        <w:r>
          <w:rPr>
            <w:rStyle w:val="line"/>
            <w:color w:val="000000"/>
          </w:rPr>
          <w:t xml:space="preserve">     !   !            size: 8</w:t>
        </w:r>
      </w:ins>
    </w:p>
    <w:p w14:paraId="760D2F89" w14:textId="77777777" w:rsidR="005B6BB5" w:rsidRDefault="005B6BB5" w:rsidP="005B6BB5">
      <w:pPr>
        <w:pStyle w:val="HTMLPreformatted"/>
        <w:rPr>
          <w:ins w:id="569" w:author="Dimitri Podborski" w:date="2023-04-25T19:20:00Z"/>
          <w:color w:val="000000"/>
        </w:rPr>
      </w:pPr>
      <w:ins w:id="570" w:author="Dimitri Podborski" w:date="2023-04-25T19:20:00Z">
        <w:r>
          <w:rPr>
            <w:rStyle w:val="line"/>
            <w:color w:val="000000"/>
          </w:rPr>
          <w:t xml:space="preserve">     !    `---</w:t>
        </w:r>
        <w:proofErr w:type="spellStart"/>
        <w:r>
          <w:rPr>
            <w:rStyle w:val="line"/>
            <w:color w:val="000000"/>
          </w:rPr>
          <w:t>ipma</w:t>
        </w:r>
        <w:proofErr w:type="spellEnd"/>
      </w:ins>
    </w:p>
    <w:p w14:paraId="72E59546" w14:textId="77777777" w:rsidR="005B6BB5" w:rsidRDefault="005B6BB5" w:rsidP="005B6BB5">
      <w:pPr>
        <w:pStyle w:val="HTMLPreformatted"/>
        <w:rPr>
          <w:ins w:id="571" w:author="Dimitri Podborski" w:date="2023-04-25T19:20:00Z"/>
          <w:color w:val="000000"/>
        </w:rPr>
      </w:pPr>
      <w:ins w:id="572" w:author="Dimitri Podborski" w:date="2023-04-25T19:20:00Z">
        <w:r>
          <w:rPr>
            <w:rStyle w:val="line"/>
            <w:color w:val="000000"/>
          </w:rPr>
          <w:t xml:space="preserve">     !            size: 42</w:t>
        </w:r>
      </w:ins>
    </w:p>
    <w:p w14:paraId="6C9C9E08" w14:textId="77777777" w:rsidR="005B6BB5" w:rsidRDefault="005B6BB5" w:rsidP="005B6BB5">
      <w:pPr>
        <w:pStyle w:val="HTMLPreformatted"/>
        <w:rPr>
          <w:ins w:id="573" w:author="Dimitri Podborski" w:date="2023-04-25T19:20:00Z"/>
          <w:color w:val="000000"/>
        </w:rPr>
      </w:pPr>
      <w:ins w:id="574" w:author="Dimitri Podborski" w:date="2023-04-25T19:20:00Z">
        <w:r>
          <w:rPr>
            <w:rStyle w:val="line"/>
            <w:color w:val="000000"/>
          </w:rPr>
          <w:t xml:space="preserve">     !            version: 0</w:t>
        </w:r>
      </w:ins>
    </w:p>
    <w:p w14:paraId="4F677FA2" w14:textId="77777777" w:rsidR="005B6BB5" w:rsidRDefault="005B6BB5" w:rsidP="005B6BB5">
      <w:pPr>
        <w:pStyle w:val="HTMLPreformatted"/>
        <w:rPr>
          <w:ins w:id="575" w:author="Dimitri Podborski" w:date="2023-04-25T19:20:00Z"/>
          <w:color w:val="000000"/>
        </w:rPr>
      </w:pPr>
      <w:ins w:id="576" w:author="Dimitri Podborski" w:date="2023-04-25T19:20:00Z">
        <w:r>
          <w:rPr>
            <w:rStyle w:val="line"/>
            <w:color w:val="000000"/>
          </w:rPr>
          <w:t xml:space="preserve">     !            flags: 0x000000(0)</w:t>
        </w:r>
      </w:ins>
    </w:p>
    <w:p w14:paraId="509844E4" w14:textId="77777777" w:rsidR="005B6BB5" w:rsidRDefault="005B6BB5" w:rsidP="005B6BB5">
      <w:pPr>
        <w:pStyle w:val="HTMLPreformatted"/>
        <w:rPr>
          <w:ins w:id="577" w:author="Dimitri Podborski" w:date="2023-04-25T19:20:00Z"/>
          <w:color w:val="000000"/>
        </w:rPr>
      </w:pPr>
      <w:ins w:id="578" w:author="Dimitri Podborski" w:date="2023-04-25T19:20:00Z">
        <w:r>
          <w:rPr>
            <w:rStyle w:val="line"/>
            <w:color w:val="000000"/>
          </w:rPr>
          <w:t xml:space="preserve">     !            Association Entry:</w:t>
        </w:r>
      </w:ins>
    </w:p>
    <w:p w14:paraId="7C97ACE6" w14:textId="77777777" w:rsidR="005B6BB5" w:rsidRDefault="005B6BB5" w:rsidP="005B6BB5">
      <w:pPr>
        <w:pStyle w:val="HTMLPreformatted"/>
        <w:rPr>
          <w:ins w:id="579" w:author="Dimitri Podborski" w:date="2023-04-25T19:20:00Z"/>
          <w:color w:val="000000"/>
        </w:rPr>
      </w:pPr>
      <w:ins w:id="580" w:author="Dimitri Podborski" w:date="2023-04-25T19:20:00Z">
        <w:r>
          <w:rPr>
            <w:rStyle w:val="line"/>
            <w:color w:val="000000"/>
          </w:rPr>
          <w:t xml:space="preserve">     !                item ID: 1</w:t>
        </w:r>
      </w:ins>
    </w:p>
    <w:p w14:paraId="61D0FE18" w14:textId="77777777" w:rsidR="005B6BB5" w:rsidRDefault="005B6BB5" w:rsidP="005B6BB5">
      <w:pPr>
        <w:pStyle w:val="HTMLPreformatted"/>
        <w:rPr>
          <w:ins w:id="581" w:author="Dimitri Podborski" w:date="2023-04-25T19:20:00Z"/>
          <w:color w:val="000000"/>
        </w:rPr>
      </w:pPr>
      <w:ins w:id="582" w:author="Dimitri Podborski" w:date="2023-04-25T19:20:00Z">
        <w:r>
          <w:rPr>
            <w:rStyle w:val="line"/>
            <w:color w:val="000000"/>
          </w:rPr>
          <w:t xml:space="preserve">     !                property index: 1 (essential)</w:t>
        </w:r>
      </w:ins>
    </w:p>
    <w:p w14:paraId="29B0D961" w14:textId="77777777" w:rsidR="005B6BB5" w:rsidRDefault="005B6BB5" w:rsidP="005B6BB5">
      <w:pPr>
        <w:pStyle w:val="HTMLPreformatted"/>
        <w:rPr>
          <w:ins w:id="583" w:author="Dimitri Podborski" w:date="2023-04-25T19:20:00Z"/>
          <w:color w:val="000000"/>
        </w:rPr>
      </w:pPr>
      <w:ins w:id="584" w:author="Dimitri Podborski" w:date="2023-04-25T19:20:00Z">
        <w:r>
          <w:rPr>
            <w:rStyle w:val="line"/>
            <w:color w:val="000000"/>
          </w:rPr>
          <w:t xml:space="preserve">     !                property index: 2 (essential)</w:t>
        </w:r>
      </w:ins>
    </w:p>
    <w:p w14:paraId="00901EFB" w14:textId="77777777" w:rsidR="005B6BB5" w:rsidRDefault="005B6BB5" w:rsidP="005B6BB5">
      <w:pPr>
        <w:pStyle w:val="HTMLPreformatted"/>
        <w:rPr>
          <w:ins w:id="585" w:author="Dimitri Podborski" w:date="2023-04-25T19:20:00Z"/>
          <w:color w:val="000000"/>
        </w:rPr>
      </w:pPr>
      <w:ins w:id="586" w:author="Dimitri Podborski" w:date="2023-04-25T19:20:00Z">
        <w:r>
          <w:rPr>
            <w:rStyle w:val="line"/>
            <w:color w:val="000000"/>
          </w:rPr>
          <w:t xml:space="preserve">     (...)</w:t>
        </w:r>
      </w:ins>
    </w:p>
    <w:p w14:paraId="34013443" w14:textId="77777777" w:rsidR="005B6BB5" w:rsidRDefault="005B6BB5" w:rsidP="005B6BB5">
      <w:pPr>
        <w:pStyle w:val="HTMLPreformatted"/>
        <w:rPr>
          <w:ins w:id="587" w:author="Dimitri Podborski" w:date="2023-04-25T19:20:00Z"/>
          <w:color w:val="000000"/>
        </w:rPr>
      </w:pPr>
      <w:ins w:id="588" w:author="Dimitri Podborski" w:date="2023-04-25T19:20:00Z">
        <w:r>
          <w:rPr>
            <w:rStyle w:val="line"/>
            <w:color w:val="000000"/>
          </w:rPr>
          <w:t xml:space="preserve">     !            Association Entry:</w:t>
        </w:r>
      </w:ins>
    </w:p>
    <w:p w14:paraId="2D3EC735" w14:textId="77777777" w:rsidR="005B6BB5" w:rsidRDefault="005B6BB5" w:rsidP="005B6BB5">
      <w:pPr>
        <w:pStyle w:val="HTMLPreformatted"/>
        <w:rPr>
          <w:ins w:id="589" w:author="Dimitri Podborski" w:date="2023-04-25T19:20:00Z"/>
          <w:color w:val="000000"/>
        </w:rPr>
      </w:pPr>
      <w:ins w:id="590" w:author="Dimitri Podborski" w:date="2023-04-25T19:20:00Z">
        <w:r>
          <w:rPr>
            <w:rStyle w:val="line"/>
            <w:color w:val="000000"/>
          </w:rPr>
          <w:t xml:space="preserve">     !                item ID: 5</w:t>
        </w:r>
      </w:ins>
    </w:p>
    <w:p w14:paraId="5C6D0B90" w14:textId="77777777" w:rsidR="005B6BB5" w:rsidRDefault="005B6BB5" w:rsidP="005B6BB5">
      <w:pPr>
        <w:pStyle w:val="HTMLPreformatted"/>
        <w:rPr>
          <w:ins w:id="591" w:author="Dimitri Podborski" w:date="2023-04-25T19:20:00Z"/>
          <w:color w:val="000000"/>
        </w:rPr>
      </w:pPr>
      <w:ins w:id="592" w:author="Dimitri Podborski" w:date="2023-04-25T19:20:00Z">
        <w:r>
          <w:rPr>
            <w:rStyle w:val="line"/>
            <w:color w:val="000000"/>
          </w:rPr>
          <w:t xml:space="preserve">     !                property index: 9 (essential)</w:t>
        </w:r>
      </w:ins>
    </w:p>
    <w:p w14:paraId="5E618A8F" w14:textId="77777777" w:rsidR="005B6BB5" w:rsidRDefault="005B6BB5" w:rsidP="005B6BB5">
      <w:pPr>
        <w:pStyle w:val="HTMLPreformatted"/>
        <w:rPr>
          <w:ins w:id="593" w:author="Dimitri Podborski" w:date="2023-04-25T19:20:00Z"/>
          <w:color w:val="000000"/>
        </w:rPr>
      </w:pPr>
      <w:ins w:id="594" w:author="Dimitri Podborski" w:date="2023-04-25T19:20:00Z">
        <w:r>
          <w:rPr>
            <w:rStyle w:val="line"/>
            <w:color w:val="000000"/>
          </w:rPr>
          <w:t xml:space="preserve">     !                property index: 10 (essential)</w:t>
        </w:r>
      </w:ins>
    </w:p>
    <w:p w14:paraId="5F0D800A" w14:textId="77777777" w:rsidR="005B6BB5" w:rsidRDefault="005B6BB5" w:rsidP="005B6BB5">
      <w:pPr>
        <w:pStyle w:val="HTMLPreformatted"/>
        <w:rPr>
          <w:ins w:id="595" w:author="Dimitri Podborski" w:date="2023-04-25T19:20:00Z"/>
          <w:color w:val="000000"/>
        </w:rPr>
      </w:pPr>
      <w:ins w:id="596" w:author="Dimitri Podborski" w:date="2023-04-25T19:20:00Z">
        <w:r>
          <w:rPr>
            <w:rStyle w:val="line"/>
            <w:color w:val="000000"/>
          </w:rPr>
          <w:t xml:space="preserve">     !                property index: 11</w:t>
        </w:r>
      </w:ins>
    </w:p>
    <w:p w14:paraId="23F5F5A6" w14:textId="77777777" w:rsidR="005B6BB5" w:rsidRDefault="005B6BB5" w:rsidP="005B6BB5">
      <w:pPr>
        <w:pStyle w:val="HTMLPreformatted"/>
        <w:rPr>
          <w:ins w:id="597" w:author="Dimitri Podborski" w:date="2023-04-25T19:20:00Z"/>
          <w:color w:val="000000"/>
        </w:rPr>
      </w:pPr>
      <w:ins w:id="598" w:author="Dimitri Podborski" w:date="2023-04-25T19:20:00Z">
        <w:r>
          <w:rPr>
            <w:rStyle w:val="line"/>
            <w:color w:val="000000"/>
          </w:rPr>
          <w:t xml:space="preserve">     </w:t>
        </w:r>
        <w:proofErr w:type="gramStart"/>
        <w:r>
          <w:rPr>
            <w:rStyle w:val="line"/>
            <w:color w:val="000000"/>
          </w:rPr>
          <w:t>!`</w:t>
        </w:r>
        <w:proofErr w:type="gramEnd"/>
        <w:r>
          <w:rPr>
            <w:rStyle w:val="line"/>
            <w:color w:val="000000"/>
          </w:rPr>
          <w:t>---</w:t>
        </w:r>
        <w:proofErr w:type="spellStart"/>
        <w:r>
          <w:rPr>
            <w:rStyle w:val="line"/>
            <w:color w:val="000000"/>
          </w:rPr>
          <w:t>iref</w:t>
        </w:r>
        <w:proofErr w:type="spellEnd"/>
      </w:ins>
    </w:p>
    <w:p w14:paraId="2DDD9801" w14:textId="77777777" w:rsidR="005B6BB5" w:rsidRDefault="005B6BB5" w:rsidP="005B6BB5">
      <w:pPr>
        <w:pStyle w:val="HTMLPreformatted"/>
        <w:rPr>
          <w:ins w:id="599" w:author="Dimitri Podborski" w:date="2023-04-25T19:20:00Z"/>
          <w:color w:val="000000"/>
        </w:rPr>
      </w:pPr>
      <w:ins w:id="600" w:author="Dimitri Podborski" w:date="2023-04-25T19:20:00Z">
        <w:r>
          <w:rPr>
            <w:rStyle w:val="line"/>
            <w:color w:val="000000"/>
          </w:rPr>
          <w:t xml:space="preserve">     !   !    size: 74</w:t>
        </w:r>
      </w:ins>
    </w:p>
    <w:p w14:paraId="291D28C5" w14:textId="77777777" w:rsidR="005B6BB5" w:rsidRDefault="005B6BB5" w:rsidP="005B6BB5">
      <w:pPr>
        <w:pStyle w:val="HTMLPreformatted"/>
        <w:rPr>
          <w:ins w:id="601" w:author="Dimitri Podborski" w:date="2023-04-25T19:20:00Z"/>
          <w:color w:val="000000"/>
        </w:rPr>
      </w:pPr>
      <w:ins w:id="602" w:author="Dimitri Podborski" w:date="2023-04-25T19:20:00Z">
        <w:r>
          <w:rPr>
            <w:rStyle w:val="line"/>
            <w:color w:val="000000"/>
          </w:rPr>
          <w:t xml:space="preserve">     !   !    version: 0</w:t>
        </w:r>
      </w:ins>
    </w:p>
    <w:p w14:paraId="5EB1CF34" w14:textId="77777777" w:rsidR="005B6BB5" w:rsidRDefault="005B6BB5" w:rsidP="005B6BB5">
      <w:pPr>
        <w:pStyle w:val="HTMLPreformatted"/>
        <w:rPr>
          <w:ins w:id="603" w:author="Dimitri Podborski" w:date="2023-04-25T19:20:00Z"/>
          <w:color w:val="000000"/>
        </w:rPr>
      </w:pPr>
      <w:ins w:id="604" w:author="Dimitri Podborski" w:date="2023-04-25T19:20:00Z">
        <w:r>
          <w:rPr>
            <w:rStyle w:val="line"/>
            <w:color w:val="000000"/>
          </w:rPr>
          <w:t xml:space="preserve">     !   !    flags: 0x000000(0)</w:t>
        </w:r>
      </w:ins>
    </w:p>
    <w:p w14:paraId="6666DC39" w14:textId="77777777" w:rsidR="005B6BB5" w:rsidRDefault="005B6BB5" w:rsidP="005B6BB5">
      <w:pPr>
        <w:pStyle w:val="HTMLPreformatted"/>
        <w:rPr>
          <w:ins w:id="605" w:author="Dimitri Podborski" w:date="2023-04-25T19:20:00Z"/>
          <w:color w:val="000000"/>
        </w:rPr>
      </w:pPr>
      <w:ins w:id="606" w:author="Dimitri Podborski" w:date="2023-04-25T19:20:00Z">
        <w:r>
          <w:rPr>
            <w:rStyle w:val="line"/>
            <w:color w:val="000000"/>
          </w:rPr>
          <w:t xml:space="preserve">     !   </w:t>
        </w:r>
        <w:proofErr w:type="gramStart"/>
        <w:r>
          <w:rPr>
            <w:rStyle w:val="line"/>
            <w:color w:val="000000"/>
          </w:rPr>
          <w:t>!`</w:t>
        </w:r>
        <w:proofErr w:type="gramEnd"/>
        <w:r>
          <w:rPr>
            <w:rStyle w:val="line"/>
            <w:color w:val="000000"/>
          </w:rPr>
          <w:t>---pred</w:t>
        </w:r>
      </w:ins>
    </w:p>
    <w:p w14:paraId="131B6AD9" w14:textId="77777777" w:rsidR="005B6BB5" w:rsidRDefault="005B6BB5" w:rsidP="005B6BB5">
      <w:pPr>
        <w:pStyle w:val="HTMLPreformatted"/>
        <w:rPr>
          <w:ins w:id="607" w:author="Dimitri Podborski" w:date="2023-04-25T19:20:00Z"/>
          <w:color w:val="000000"/>
        </w:rPr>
      </w:pPr>
      <w:ins w:id="608" w:author="Dimitri Podborski" w:date="2023-04-25T19:20:00Z">
        <w:r>
          <w:rPr>
            <w:rStyle w:val="line"/>
            <w:color w:val="000000"/>
          </w:rPr>
          <w:t xml:space="preserve">     !   !        size: 14</w:t>
        </w:r>
      </w:ins>
    </w:p>
    <w:p w14:paraId="1DDECF24" w14:textId="77777777" w:rsidR="005B6BB5" w:rsidRDefault="005B6BB5" w:rsidP="005B6BB5">
      <w:pPr>
        <w:pStyle w:val="HTMLPreformatted"/>
        <w:rPr>
          <w:ins w:id="609" w:author="Dimitri Podborski" w:date="2023-04-25T19:20:00Z"/>
          <w:color w:val="000000"/>
        </w:rPr>
      </w:pPr>
      <w:ins w:id="610" w:author="Dimitri Podborski" w:date="2023-04-25T19:20:00Z">
        <w:r>
          <w:rPr>
            <w:rStyle w:val="line"/>
            <w:color w:val="000000"/>
          </w:rPr>
          <w:t xml:space="preserve">     !   !        from item ID: 2</w:t>
        </w:r>
      </w:ins>
    </w:p>
    <w:p w14:paraId="07BD566C" w14:textId="77777777" w:rsidR="005B6BB5" w:rsidRDefault="005B6BB5" w:rsidP="005B6BB5">
      <w:pPr>
        <w:pStyle w:val="HTMLPreformatted"/>
        <w:rPr>
          <w:ins w:id="611" w:author="Dimitri Podborski" w:date="2023-04-25T19:20:00Z"/>
          <w:color w:val="000000"/>
        </w:rPr>
      </w:pPr>
      <w:ins w:id="612" w:author="Dimitri Podborski" w:date="2023-04-25T19:20:00Z">
        <w:r>
          <w:rPr>
            <w:rStyle w:val="line"/>
            <w:color w:val="000000"/>
          </w:rPr>
          <w:t xml:space="preserve">     !   !        to item ID: 1</w:t>
        </w:r>
      </w:ins>
    </w:p>
    <w:p w14:paraId="05A92582" w14:textId="77777777" w:rsidR="005B6BB5" w:rsidRDefault="005B6BB5" w:rsidP="005B6BB5">
      <w:pPr>
        <w:pStyle w:val="HTMLPreformatted"/>
        <w:rPr>
          <w:ins w:id="613" w:author="Dimitri Podborski" w:date="2023-04-25T19:20:00Z"/>
          <w:color w:val="000000"/>
        </w:rPr>
      </w:pPr>
      <w:ins w:id="614" w:author="Dimitri Podborski" w:date="2023-04-25T19:20:00Z">
        <w:r>
          <w:rPr>
            <w:rStyle w:val="line"/>
            <w:color w:val="000000"/>
          </w:rPr>
          <w:t xml:space="preserve">     !   </w:t>
        </w:r>
        <w:proofErr w:type="gramStart"/>
        <w:r>
          <w:rPr>
            <w:rStyle w:val="line"/>
            <w:color w:val="000000"/>
          </w:rPr>
          <w:t>!`</w:t>
        </w:r>
        <w:proofErr w:type="gramEnd"/>
        <w:r>
          <w:rPr>
            <w:rStyle w:val="line"/>
            <w:color w:val="000000"/>
          </w:rPr>
          <w:t>---pred</w:t>
        </w:r>
      </w:ins>
    </w:p>
    <w:p w14:paraId="4510AF83" w14:textId="77777777" w:rsidR="005B6BB5" w:rsidRDefault="005B6BB5" w:rsidP="005B6BB5">
      <w:pPr>
        <w:pStyle w:val="HTMLPreformatted"/>
        <w:rPr>
          <w:ins w:id="615" w:author="Dimitri Podborski" w:date="2023-04-25T19:20:00Z"/>
          <w:color w:val="000000"/>
        </w:rPr>
      </w:pPr>
      <w:ins w:id="616" w:author="Dimitri Podborski" w:date="2023-04-25T19:20:00Z">
        <w:r>
          <w:rPr>
            <w:rStyle w:val="line"/>
            <w:color w:val="000000"/>
          </w:rPr>
          <w:t xml:space="preserve">     !   !        size: 14</w:t>
        </w:r>
      </w:ins>
    </w:p>
    <w:p w14:paraId="2C2A12C7" w14:textId="77777777" w:rsidR="005B6BB5" w:rsidRDefault="005B6BB5" w:rsidP="005B6BB5">
      <w:pPr>
        <w:pStyle w:val="HTMLPreformatted"/>
        <w:rPr>
          <w:ins w:id="617" w:author="Dimitri Podborski" w:date="2023-04-25T19:20:00Z"/>
          <w:color w:val="000000"/>
        </w:rPr>
      </w:pPr>
      <w:ins w:id="618" w:author="Dimitri Podborski" w:date="2023-04-25T19:20:00Z">
        <w:r>
          <w:rPr>
            <w:rStyle w:val="line"/>
            <w:color w:val="000000"/>
          </w:rPr>
          <w:t xml:space="preserve">     !   !        from item ID: 3</w:t>
        </w:r>
      </w:ins>
    </w:p>
    <w:p w14:paraId="651F1C21" w14:textId="77777777" w:rsidR="005B6BB5" w:rsidRDefault="005B6BB5" w:rsidP="005B6BB5">
      <w:pPr>
        <w:pStyle w:val="HTMLPreformatted"/>
        <w:rPr>
          <w:ins w:id="619" w:author="Dimitri Podborski" w:date="2023-04-25T19:20:00Z"/>
          <w:color w:val="000000"/>
        </w:rPr>
      </w:pPr>
      <w:ins w:id="620" w:author="Dimitri Podborski" w:date="2023-04-25T19:20:00Z">
        <w:r>
          <w:rPr>
            <w:rStyle w:val="line"/>
            <w:color w:val="000000"/>
          </w:rPr>
          <w:t xml:space="preserve">     !   !        to item ID: 2</w:t>
        </w:r>
      </w:ins>
    </w:p>
    <w:p w14:paraId="758714E6" w14:textId="77777777" w:rsidR="005B6BB5" w:rsidRDefault="005B6BB5" w:rsidP="005B6BB5">
      <w:pPr>
        <w:pStyle w:val="HTMLPreformatted"/>
        <w:rPr>
          <w:ins w:id="621" w:author="Dimitri Podborski" w:date="2023-04-25T19:20:00Z"/>
          <w:color w:val="000000"/>
        </w:rPr>
      </w:pPr>
      <w:ins w:id="622" w:author="Dimitri Podborski" w:date="2023-04-25T19:20:00Z">
        <w:r>
          <w:rPr>
            <w:rStyle w:val="line"/>
            <w:color w:val="000000"/>
          </w:rPr>
          <w:t xml:space="preserve">     !   </w:t>
        </w:r>
        <w:proofErr w:type="gramStart"/>
        <w:r>
          <w:rPr>
            <w:rStyle w:val="line"/>
            <w:color w:val="000000"/>
          </w:rPr>
          <w:t>!`</w:t>
        </w:r>
        <w:proofErr w:type="gramEnd"/>
        <w:r>
          <w:rPr>
            <w:rStyle w:val="line"/>
            <w:color w:val="000000"/>
          </w:rPr>
          <w:t>---pred</w:t>
        </w:r>
      </w:ins>
    </w:p>
    <w:p w14:paraId="5A399F82" w14:textId="77777777" w:rsidR="005B6BB5" w:rsidRDefault="005B6BB5" w:rsidP="005B6BB5">
      <w:pPr>
        <w:pStyle w:val="HTMLPreformatted"/>
        <w:rPr>
          <w:ins w:id="623" w:author="Dimitri Podborski" w:date="2023-04-25T19:20:00Z"/>
          <w:color w:val="000000"/>
        </w:rPr>
      </w:pPr>
      <w:ins w:id="624" w:author="Dimitri Podborski" w:date="2023-04-25T19:20:00Z">
        <w:r>
          <w:rPr>
            <w:rStyle w:val="line"/>
            <w:color w:val="000000"/>
          </w:rPr>
          <w:t xml:space="preserve">     !   !        size: 14</w:t>
        </w:r>
      </w:ins>
    </w:p>
    <w:p w14:paraId="6FA9240D" w14:textId="77777777" w:rsidR="005B6BB5" w:rsidRDefault="005B6BB5" w:rsidP="005B6BB5">
      <w:pPr>
        <w:pStyle w:val="HTMLPreformatted"/>
        <w:rPr>
          <w:ins w:id="625" w:author="Dimitri Podborski" w:date="2023-04-25T19:20:00Z"/>
          <w:color w:val="000000"/>
        </w:rPr>
      </w:pPr>
      <w:ins w:id="626" w:author="Dimitri Podborski" w:date="2023-04-25T19:20:00Z">
        <w:r>
          <w:rPr>
            <w:rStyle w:val="line"/>
            <w:color w:val="000000"/>
          </w:rPr>
          <w:t xml:space="preserve">     !   !        from item ID: 4</w:t>
        </w:r>
      </w:ins>
    </w:p>
    <w:p w14:paraId="46D90128" w14:textId="77777777" w:rsidR="005B6BB5" w:rsidRDefault="005B6BB5" w:rsidP="005B6BB5">
      <w:pPr>
        <w:pStyle w:val="HTMLPreformatted"/>
        <w:rPr>
          <w:ins w:id="627" w:author="Dimitri Podborski" w:date="2023-04-25T19:20:00Z"/>
          <w:color w:val="000000"/>
        </w:rPr>
      </w:pPr>
      <w:ins w:id="628" w:author="Dimitri Podborski" w:date="2023-04-25T19:20:00Z">
        <w:r>
          <w:rPr>
            <w:rStyle w:val="line"/>
            <w:color w:val="000000"/>
          </w:rPr>
          <w:t xml:space="preserve">     !   !        to item ID: 3</w:t>
        </w:r>
      </w:ins>
    </w:p>
    <w:p w14:paraId="0E0E2DE1" w14:textId="77777777" w:rsidR="005B6BB5" w:rsidRDefault="005B6BB5" w:rsidP="005B6BB5">
      <w:pPr>
        <w:pStyle w:val="HTMLPreformatted"/>
        <w:rPr>
          <w:ins w:id="629" w:author="Dimitri Podborski" w:date="2023-04-25T19:20:00Z"/>
          <w:color w:val="000000"/>
        </w:rPr>
      </w:pPr>
      <w:ins w:id="630" w:author="Dimitri Podborski" w:date="2023-04-25T19:20:00Z">
        <w:r>
          <w:rPr>
            <w:rStyle w:val="line"/>
            <w:color w:val="000000"/>
          </w:rPr>
          <w:t xml:space="preserve">     !    `---</w:t>
        </w:r>
        <w:proofErr w:type="spellStart"/>
        <w:r>
          <w:rPr>
            <w:rStyle w:val="line"/>
            <w:color w:val="000000"/>
          </w:rPr>
          <w:t>dimg</w:t>
        </w:r>
        <w:proofErr w:type="spellEnd"/>
      </w:ins>
    </w:p>
    <w:p w14:paraId="5102DC1E" w14:textId="77777777" w:rsidR="005B6BB5" w:rsidRDefault="005B6BB5" w:rsidP="005B6BB5">
      <w:pPr>
        <w:pStyle w:val="HTMLPreformatted"/>
        <w:rPr>
          <w:ins w:id="631" w:author="Dimitri Podborski" w:date="2023-04-25T19:20:00Z"/>
          <w:color w:val="000000"/>
        </w:rPr>
      </w:pPr>
      <w:ins w:id="632" w:author="Dimitri Podborski" w:date="2023-04-25T19:20:00Z">
        <w:r>
          <w:rPr>
            <w:rStyle w:val="line"/>
            <w:color w:val="000000"/>
          </w:rPr>
          <w:t xml:space="preserve">     !            size: 20</w:t>
        </w:r>
      </w:ins>
    </w:p>
    <w:p w14:paraId="75C33A65" w14:textId="77777777" w:rsidR="005B6BB5" w:rsidRDefault="005B6BB5" w:rsidP="005B6BB5">
      <w:pPr>
        <w:pStyle w:val="HTMLPreformatted"/>
        <w:rPr>
          <w:ins w:id="633" w:author="Dimitri Podborski" w:date="2023-04-25T19:20:00Z"/>
          <w:color w:val="000000"/>
        </w:rPr>
      </w:pPr>
      <w:ins w:id="634" w:author="Dimitri Podborski" w:date="2023-04-25T19:20:00Z">
        <w:r>
          <w:rPr>
            <w:rStyle w:val="line"/>
            <w:color w:val="000000"/>
          </w:rPr>
          <w:lastRenderedPageBreak/>
          <w:t xml:space="preserve">     !            from item ID: 5</w:t>
        </w:r>
      </w:ins>
    </w:p>
    <w:p w14:paraId="5DA42A2D" w14:textId="77777777" w:rsidR="005B6BB5" w:rsidRDefault="005B6BB5" w:rsidP="005B6BB5">
      <w:pPr>
        <w:pStyle w:val="HTMLPreformatted"/>
        <w:rPr>
          <w:ins w:id="635" w:author="Dimitri Podborski" w:date="2023-04-25T19:20:00Z"/>
          <w:color w:val="000000"/>
        </w:rPr>
      </w:pPr>
      <w:ins w:id="636" w:author="Dimitri Podborski" w:date="2023-04-25T19:20:00Z">
        <w:r>
          <w:rPr>
            <w:rStyle w:val="line"/>
            <w:color w:val="000000"/>
          </w:rPr>
          <w:t xml:space="preserve">     !            to item ID: 1, 2, 3, 4</w:t>
        </w:r>
      </w:ins>
    </w:p>
    <w:p w14:paraId="0C12A817" w14:textId="77777777" w:rsidR="005B6BB5" w:rsidRDefault="005B6BB5" w:rsidP="00D96E81">
      <w:pPr>
        <w:rPr>
          <w:ins w:id="637" w:author="Dimitri Podborski" w:date="2023-04-25T19:21:00Z"/>
          <w:bCs/>
        </w:rPr>
      </w:pPr>
    </w:p>
    <w:p w14:paraId="5DBD742F" w14:textId="0C82F462" w:rsidR="006C36C6" w:rsidRDefault="006C36C6">
      <w:pPr>
        <w:pStyle w:val="Head1"/>
        <w:rPr>
          <w:ins w:id="638" w:author="Dimitri Podborski" w:date="2023-04-25T19:18:00Z"/>
        </w:rPr>
        <w:pPrChange w:id="639" w:author="Dimitri Podborski" w:date="2023-04-25T19:21:00Z">
          <w:pPr/>
        </w:pPrChange>
      </w:pPr>
      <w:ins w:id="640" w:author="Dimitri Podborski" w:date="2023-04-25T19:21:00Z">
        <w:r>
          <w:t>HEIF Camera properties test vectors m62054</w:t>
        </w:r>
      </w:ins>
    </w:p>
    <w:p w14:paraId="081A2CF7" w14:textId="3B9FE124" w:rsidR="00CE7C9A" w:rsidRDefault="00CE7C9A" w:rsidP="00CE7C9A">
      <w:pPr>
        <w:pStyle w:val="Head2"/>
        <w:rPr>
          <w:ins w:id="641" w:author="Dimitri Podborski" w:date="2023-07-19T20:46:00Z"/>
        </w:rPr>
        <w:pPrChange w:id="642" w:author="Dimitri Podborski" w:date="2023-07-19T20:46:00Z">
          <w:pPr/>
        </w:pPrChange>
      </w:pPr>
      <w:ins w:id="643" w:author="Dimitri Podborski" w:date="2023-07-19T20:46:00Z">
        <w:r>
          <w:t>Apple</w:t>
        </w:r>
      </w:ins>
    </w:p>
    <w:p w14:paraId="1D333A1F" w14:textId="37C690DB" w:rsidR="006C36C6" w:rsidRDefault="006C36C6" w:rsidP="00D96E81">
      <w:pPr>
        <w:rPr>
          <w:ins w:id="644" w:author="Dimitri Podborski" w:date="2023-04-25T19:21:00Z"/>
          <w:bCs/>
        </w:rPr>
      </w:pPr>
      <w:ins w:id="645" w:author="Dimitri Podborski" w:date="2023-04-25T19:21:00Z">
        <w:r>
          <w:fldChar w:fldCharType="begin"/>
        </w:r>
        <w:r>
          <w:instrText>HYPERLINK "http://mpeg.expert/software/MPEG/Systems/FileFormat/FFConformanceRefSoft/-/issues/19" \h</w:instrText>
        </w:r>
        <w:r>
          <w:fldChar w:fldCharType="separate"/>
        </w:r>
        <w:r>
          <w:rPr>
            <w:color w:val="0000EE"/>
            <w:u w:val="single"/>
          </w:rPr>
          <w:t>MPEG/Systems/</w:t>
        </w:r>
        <w:proofErr w:type="spellStart"/>
        <w:r>
          <w:rPr>
            <w:color w:val="0000EE"/>
            <w:u w:val="single"/>
          </w:rPr>
          <w:t>FileFormat</w:t>
        </w:r>
        <w:proofErr w:type="spellEnd"/>
        <w:r>
          <w:rPr>
            <w:color w:val="0000EE"/>
            <w:u w:val="single"/>
          </w:rPr>
          <w:t>/FFConformanceRefSoft#19</w:t>
        </w:r>
        <w:r>
          <w:rPr>
            <w:color w:val="0000EE"/>
            <w:u w:val="single"/>
          </w:rPr>
          <w:fldChar w:fldCharType="end"/>
        </w:r>
      </w:ins>
    </w:p>
    <w:p w14:paraId="5DFC33D2" w14:textId="77777777" w:rsidR="006C36C6" w:rsidRDefault="006C36C6" w:rsidP="00CE7C9A">
      <w:pPr>
        <w:pStyle w:val="Head3"/>
        <w:rPr>
          <w:ins w:id="646" w:author="Dimitri Podborski" w:date="2023-04-25T19:22:00Z"/>
        </w:rPr>
        <w:pPrChange w:id="647" w:author="Dimitri Podborski" w:date="2023-07-19T20:46:00Z">
          <w:pPr>
            <w:pStyle w:val="Heading1"/>
          </w:pPr>
        </w:pPrChange>
      </w:pPr>
      <w:proofErr w:type="spellStart"/>
      <w:ins w:id="648" w:author="Dimitri Podborski" w:date="2023-04-25T19:22:00Z">
        <w:r>
          <w:t>Extrinsics</w:t>
        </w:r>
        <w:proofErr w:type="spellEnd"/>
      </w:ins>
    </w:p>
    <w:p w14:paraId="2F5CD59C" w14:textId="77777777" w:rsidR="006C36C6" w:rsidRDefault="006C36C6" w:rsidP="00CE7C9A">
      <w:pPr>
        <w:pStyle w:val="Head4"/>
        <w:rPr>
          <w:ins w:id="649" w:author="Dimitri Podborski" w:date="2023-04-25T19:22:00Z"/>
        </w:rPr>
        <w:pPrChange w:id="650" w:author="Dimitri Podborski" w:date="2023-07-19T20:46:00Z">
          <w:pPr>
            <w:pStyle w:val="Heading2"/>
          </w:pPr>
        </w:pPrChange>
      </w:pPr>
      <w:ins w:id="651" w:author="Dimitri Podborski" w:date="2023-04-25T19:22:00Z">
        <w:r>
          <w:t>Position</w:t>
        </w:r>
      </w:ins>
    </w:p>
    <w:p w14:paraId="177B7EBE" w14:textId="77777777" w:rsidR="006C36C6" w:rsidRPr="004237D6" w:rsidRDefault="006C36C6" w:rsidP="006C36C6">
      <w:pPr>
        <w:rPr>
          <w:ins w:id="652" w:author="Dimitri Podborski" w:date="2023-04-25T19:22:00Z"/>
        </w:rPr>
      </w:pPr>
      <w:ins w:id="653" w:author="Dimitri Podborski" w:date="2023-04-25T19:22:00Z">
        <w:r>
          <w:t xml:space="preserve">The file with </w:t>
        </w:r>
        <w:proofErr w:type="spellStart"/>
        <w:r>
          <w:t>extrinsics</w:t>
        </w:r>
        <w:proofErr w:type="spellEnd"/>
        <w:r>
          <w:t xml:space="preserve"> properties with position signaling is located at:</w:t>
        </w:r>
      </w:ins>
    </w:p>
    <w:p w14:paraId="77B9F3EB" w14:textId="77777777" w:rsidR="006C36C6" w:rsidRDefault="006C36C6" w:rsidP="006C36C6">
      <w:pPr>
        <w:pStyle w:val="code"/>
        <w:rPr>
          <w:ins w:id="654" w:author="Dimitri Podborski" w:date="2023-04-25T19:22:00Z"/>
        </w:rPr>
      </w:pPr>
      <w:ins w:id="655" w:author="Dimitri Podborski" w:date="2023-04-25T19:22:00Z">
        <w:r w:rsidRPr="004237D6">
          <w:t>ex_in_trinsics/extrinsic_position</w:t>
        </w:r>
        <w:r>
          <w:t>/</w:t>
        </w:r>
        <w:r w:rsidRPr="00113082">
          <w:t>position.heic</w:t>
        </w:r>
      </w:ins>
    </w:p>
    <w:p w14:paraId="33CF87B7" w14:textId="77777777" w:rsidR="006C36C6" w:rsidRDefault="006C36C6" w:rsidP="006C36C6">
      <w:pPr>
        <w:rPr>
          <w:ins w:id="656" w:author="Dimitri Podborski" w:date="2023-04-25T19:22:00Z"/>
        </w:rPr>
      </w:pPr>
      <w:ins w:id="657" w:author="Dimitri Podborski" w:date="2023-04-25T19:22:00Z">
        <w:r>
          <w:t>The file contains 6 image items with 5 different extrinsic positions:</w:t>
        </w:r>
      </w:ins>
    </w:p>
    <w:p w14:paraId="3B964F5F" w14:textId="77777777" w:rsidR="006C36C6" w:rsidRPr="00113082" w:rsidRDefault="006C36C6" w:rsidP="005D02B5">
      <w:pPr>
        <w:pStyle w:val="NoSpacing1"/>
        <w:rPr>
          <w:ins w:id="658" w:author="Dimitri Podborski" w:date="2023-04-25T19:22:00Z"/>
        </w:rPr>
      </w:pPr>
      <w:ins w:id="659" w:author="Dimitri Podborski" w:date="2023-04-25T19:22:00Z">
        <w:r w:rsidRPr="00113082">
          <w:t xml:space="preserve">Item </w:t>
        </w:r>
        <w:proofErr w:type="gramStart"/>
        <w:r w:rsidRPr="00113082">
          <w:t>1:</w:t>
        </w:r>
        <w:proofErr w:type="gramEnd"/>
      </w:ins>
    </w:p>
    <w:p w14:paraId="106FCBD4" w14:textId="77777777" w:rsidR="006C36C6" w:rsidRPr="00113082" w:rsidRDefault="006C36C6" w:rsidP="005D02B5">
      <w:pPr>
        <w:pStyle w:val="NoSpacing1"/>
        <w:rPr>
          <w:ins w:id="660" w:author="Dimitri Podborski" w:date="2023-04-25T19:22:00Z"/>
        </w:rPr>
      </w:pPr>
      <w:ins w:id="661" w:author="Dimitri Podborski" w:date="2023-04-25T19:22:00Z">
        <w:r w:rsidRPr="00113082">
          <w:tab/>
        </w:r>
        <w:proofErr w:type="spellStart"/>
        <w:r w:rsidRPr="00113082">
          <w:t>Coordinate</w:t>
        </w:r>
        <w:proofErr w:type="spellEnd"/>
        <w:r w:rsidRPr="00113082">
          <w:t xml:space="preserve"> System </w:t>
        </w:r>
        <w:proofErr w:type="gramStart"/>
        <w:r w:rsidRPr="00113082">
          <w:t>ID:</w:t>
        </w:r>
        <w:proofErr w:type="gramEnd"/>
        <w:r w:rsidRPr="00113082">
          <w:t xml:space="preserve"> 0</w:t>
        </w:r>
      </w:ins>
    </w:p>
    <w:p w14:paraId="2BEB2F1A" w14:textId="77777777" w:rsidR="006C36C6" w:rsidRPr="00113082" w:rsidRDefault="006C36C6" w:rsidP="005D02B5">
      <w:pPr>
        <w:pStyle w:val="NoSpacing1"/>
        <w:rPr>
          <w:ins w:id="662" w:author="Dimitri Podborski" w:date="2023-04-25T19:22:00Z"/>
        </w:rPr>
      </w:pPr>
      <w:ins w:id="663" w:author="Dimitri Podborski" w:date="2023-04-25T19:22:00Z">
        <w:r w:rsidRPr="00113082">
          <w:tab/>
        </w:r>
        <w:proofErr w:type="gramStart"/>
        <w:r w:rsidRPr="00113082">
          <w:t>Position:</w:t>
        </w:r>
        <w:proofErr w:type="gramEnd"/>
        <w:r w:rsidRPr="00113082">
          <w:t xml:space="preserve"> 0.0, 0.0, 0.0</w:t>
        </w:r>
      </w:ins>
    </w:p>
    <w:p w14:paraId="787ABCED" w14:textId="77777777" w:rsidR="006C36C6" w:rsidRPr="00113082" w:rsidRDefault="006C36C6" w:rsidP="005D02B5">
      <w:pPr>
        <w:pStyle w:val="NoSpacing1"/>
        <w:rPr>
          <w:ins w:id="664" w:author="Dimitri Podborski" w:date="2023-04-25T19:22:00Z"/>
        </w:rPr>
      </w:pPr>
      <w:ins w:id="665" w:author="Dimitri Podborski" w:date="2023-04-25T19:22:00Z">
        <w:r w:rsidRPr="00113082">
          <w:tab/>
        </w:r>
        <w:r w:rsidRPr="00113082">
          <w:tab/>
        </w:r>
        <w:proofErr w:type="spellStart"/>
        <w:r w:rsidRPr="00113082">
          <w:t>Coded</w:t>
        </w:r>
        <w:proofErr w:type="spellEnd"/>
        <w:r w:rsidRPr="00113082">
          <w:t xml:space="preserve"> as </w:t>
        </w:r>
        <w:proofErr w:type="gramStart"/>
        <w:r w:rsidRPr="00113082">
          <w:t>flags:</w:t>
        </w:r>
        <w:proofErr w:type="gramEnd"/>
        <w:r w:rsidRPr="00113082">
          <w:t xml:space="preserve"> 0; No values</w:t>
        </w:r>
      </w:ins>
    </w:p>
    <w:p w14:paraId="17AED10D" w14:textId="77777777" w:rsidR="006C36C6" w:rsidRPr="00113082" w:rsidRDefault="006C36C6" w:rsidP="005D02B5">
      <w:pPr>
        <w:pStyle w:val="NoSpacing1"/>
        <w:rPr>
          <w:ins w:id="666" w:author="Dimitri Podborski" w:date="2023-04-25T19:22:00Z"/>
        </w:rPr>
      </w:pPr>
    </w:p>
    <w:p w14:paraId="2896AA6E" w14:textId="77777777" w:rsidR="006C36C6" w:rsidRPr="00113082" w:rsidRDefault="006C36C6" w:rsidP="005D02B5">
      <w:pPr>
        <w:pStyle w:val="NoSpacing1"/>
        <w:rPr>
          <w:ins w:id="667" w:author="Dimitri Podborski" w:date="2023-04-25T19:22:00Z"/>
        </w:rPr>
      </w:pPr>
      <w:ins w:id="668" w:author="Dimitri Podborski" w:date="2023-04-25T19:22:00Z">
        <w:r w:rsidRPr="00113082">
          <w:t xml:space="preserve">Item </w:t>
        </w:r>
        <w:proofErr w:type="gramStart"/>
        <w:r w:rsidRPr="00113082">
          <w:t>2:</w:t>
        </w:r>
        <w:proofErr w:type="gramEnd"/>
      </w:ins>
    </w:p>
    <w:p w14:paraId="3714F51C" w14:textId="77777777" w:rsidR="006C36C6" w:rsidRPr="00113082" w:rsidRDefault="006C36C6" w:rsidP="005D02B5">
      <w:pPr>
        <w:pStyle w:val="NoSpacing1"/>
        <w:rPr>
          <w:ins w:id="669" w:author="Dimitri Podborski" w:date="2023-04-25T19:22:00Z"/>
        </w:rPr>
      </w:pPr>
      <w:ins w:id="670" w:author="Dimitri Podborski" w:date="2023-04-25T19:22:00Z">
        <w:r w:rsidRPr="00113082">
          <w:tab/>
        </w:r>
        <w:proofErr w:type="spellStart"/>
        <w:r w:rsidRPr="00113082">
          <w:t>Coordinate</w:t>
        </w:r>
        <w:proofErr w:type="spellEnd"/>
        <w:r w:rsidRPr="00113082">
          <w:t xml:space="preserve"> System </w:t>
        </w:r>
        <w:proofErr w:type="gramStart"/>
        <w:r w:rsidRPr="00113082">
          <w:t>ID:</w:t>
        </w:r>
        <w:proofErr w:type="gramEnd"/>
        <w:r w:rsidRPr="00113082">
          <w:t xml:space="preserve"> 1</w:t>
        </w:r>
      </w:ins>
    </w:p>
    <w:p w14:paraId="3A0C0106" w14:textId="77777777" w:rsidR="006C36C6" w:rsidRPr="00113082" w:rsidRDefault="006C36C6" w:rsidP="005D02B5">
      <w:pPr>
        <w:pStyle w:val="NoSpacing1"/>
        <w:rPr>
          <w:ins w:id="671" w:author="Dimitri Podborski" w:date="2023-04-25T19:22:00Z"/>
        </w:rPr>
      </w:pPr>
      <w:ins w:id="672" w:author="Dimitri Podborski" w:date="2023-04-25T19:22:00Z">
        <w:r w:rsidRPr="00113082">
          <w:tab/>
        </w:r>
        <w:proofErr w:type="gramStart"/>
        <w:r w:rsidRPr="00113082">
          <w:t>Position:</w:t>
        </w:r>
        <w:proofErr w:type="gramEnd"/>
        <w:r w:rsidRPr="00113082">
          <w:t xml:space="preserve"> 0.01, 0.0, 0.0</w:t>
        </w:r>
      </w:ins>
    </w:p>
    <w:p w14:paraId="79901273" w14:textId="77777777" w:rsidR="006C36C6" w:rsidRPr="00113082" w:rsidRDefault="006C36C6" w:rsidP="005D02B5">
      <w:pPr>
        <w:pStyle w:val="NoSpacing1"/>
        <w:rPr>
          <w:ins w:id="673" w:author="Dimitri Podborski" w:date="2023-04-25T19:22:00Z"/>
        </w:rPr>
      </w:pPr>
      <w:ins w:id="674" w:author="Dimitri Podborski" w:date="2023-04-25T19:22:00Z">
        <w:r w:rsidRPr="00113082">
          <w:tab/>
        </w:r>
        <w:r w:rsidRPr="00113082">
          <w:tab/>
        </w:r>
        <w:proofErr w:type="spellStart"/>
        <w:r w:rsidRPr="00113082">
          <w:t>Coded</w:t>
        </w:r>
        <w:proofErr w:type="spellEnd"/>
        <w:r w:rsidRPr="00113082">
          <w:t xml:space="preserve"> as </w:t>
        </w:r>
        <w:proofErr w:type="gramStart"/>
        <w:r w:rsidRPr="00113082">
          <w:t>flags:</w:t>
        </w:r>
        <w:proofErr w:type="gramEnd"/>
        <w:r w:rsidRPr="00113082">
          <w:t xml:space="preserve"> 33; Values: [10000, 1]</w:t>
        </w:r>
      </w:ins>
    </w:p>
    <w:p w14:paraId="2720CCBA" w14:textId="77777777" w:rsidR="006C36C6" w:rsidRPr="00113082" w:rsidRDefault="006C36C6" w:rsidP="005D02B5">
      <w:pPr>
        <w:pStyle w:val="NoSpacing1"/>
        <w:rPr>
          <w:ins w:id="675" w:author="Dimitri Podborski" w:date="2023-04-25T19:22:00Z"/>
        </w:rPr>
      </w:pPr>
    </w:p>
    <w:p w14:paraId="305AB44B" w14:textId="77777777" w:rsidR="006C36C6" w:rsidRPr="00113082" w:rsidRDefault="006C36C6" w:rsidP="005D02B5">
      <w:pPr>
        <w:pStyle w:val="NoSpacing1"/>
        <w:rPr>
          <w:ins w:id="676" w:author="Dimitri Podborski" w:date="2023-04-25T19:22:00Z"/>
        </w:rPr>
      </w:pPr>
      <w:ins w:id="677" w:author="Dimitri Podborski" w:date="2023-04-25T19:22:00Z">
        <w:r w:rsidRPr="00113082">
          <w:t xml:space="preserve">Item </w:t>
        </w:r>
        <w:proofErr w:type="gramStart"/>
        <w:r w:rsidRPr="00113082">
          <w:t>3:</w:t>
        </w:r>
        <w:proofErr w:type="gramEnd"/>
      </w:ins>
    </w:p>
    <w:p w14:paraId="22C367FB" w14:textId="77777777" w:rsidR="006C36C6" w:rsidRPr="00113082" w:rsidRDefault="006C36C6" w:rsidP="005D02B5">
      <w:pPr>
        <w:pStyle w:val="NoSpacing1"/>
        <w:rPr>
          <w:ins w:id="678" w:author="Dimitri Podborski" w:date="2023-04-25T19:22:00Z"/>
        </w:rPr>
      </w:pPr>
      <w:ins w:id="679" w:author="Dimitri Podborski" w:date="2023-04-25T19:22:00Z">
        <w:r w:rsidRPr="00113082">
          <w:tab/>
        </w:r>
        <w:proofErr w:type="spellStart"/>
        <w:r w:rsidRPr="00113082">
          <w:t>Coordinate</w:t>
        </w:r>
        <w:proofErr w:type="spellEnd"/>
        <w:r w:rsidRPr="00113082">
          <w:t xml:space="preserve"> System </w:t>
        </w:r>
        <w:proofErr w:type="gramStart"/>
        <w:r w:rsidRPr="00113082">
          <w:t>ID:</w:t>
        </w:r>
        <w:proofErr w:type="gramEnd"/>
        <w:r w:rsidRPr="00113082">
          <w:t xml:space="preserve"> 0</w:t>
        </w:r>
      </w:ins>
    </w:p>
    <w:p w14:paraId="3D78CDA5" w14:textId="77777777" w:rsidR="006C36C6" w:rsidRPr="00113082" w:rsidRDefault="006C36C6" w:rsidP="005D02B5">
      <w:pPr>
        <w:pStyle w:val="NoSpacing1"/>
        <w:rPr>
          <w:ins w:id="680" w:author="Dimitri Podborski" w:date="2023-04-25T19:22:00Z"/>
        </w:rPr>
      </w:pPr>
      <w:ins w:id="681" w:author="Dimitri Podborski" w:date="2023-04-25T19:22:00Z">
        <w:r w:rsidRPr="00113082">
          <w:tab/>
        </w:r>
        <w:proofErr w:type="gramStart"/>
        <w:r w:rsidRPr="00113082">
          <w:t>Position:</w:t>
        </w:r>
        <w:proofErr w:type="gramEnd"/>
        <w:r w:rsidRPr="00113082">
          <w:t xml:space="preserve"> 0.0, 0.02, 0.0</w:t>
        </w:r>
      </w:ins>
    </w:p>
    <w:p w14:paraId="5E75F507" w14:textId="77777777" w:rsidR="006C36C6" w:rsidRPr="00113082" w:rsidRDefault="006C36C6" w:rsidP="005D02B5">
      <w:pPr>
        <w:pStyle w:val="NoSpacing1"/>
        <w:rPr>
          <w:ins w:id="682" w:author="Dimitri Podborski" w:date="2023-04-25T19:22:00Z"/>
        </w:rPr>
      </w:pPr>
      <w:ins w:id="683" w:author="Dimitri Podborski" w:date="2023-04-25T19:22:00Z">
        <w:r w:rsidRPr="00113082">
          <w:tab/>
        </w:r>
        <w:r w:rsidRPr="00113082">
          <w:tab/>
        </w:r>
        <w:proofErr w:type="spellStart"/>
        <w:r w:rsidRPr="00113082">
          <w:t>Coded</w:t>
        </w:r>
        <w:proofErr w:type="spellEnd"/>
        <w:r w:rsidRPr="00113082">
          <w:t xml:space="preserve"> as </w:t>
        </w:r>
        <w:proofErr w:type="gramStart"/>
        <w:r w:rsidRPr="00113082">
          <w:t>flags:</w:t>
        </w:r>
        <w:proofErr w:type="gramEnd"/>
        <w:r w:rsidRPr="00113082">
          <w:t xml:space="preserve"> 2; Values: [20000]</w:t>
        </w:r>
      </w:ins>
    </w:p>
    <w:p w14:paraId="6E45EF52" w14:textId="77777777" w:rsidR="006C36C6" w:rsidRPr="00113082" w:rsidRDefault="006C36C6" w:rsidP="005D02B5">
      <w:pPr>
        <w:pStyle w:val="NoSpacing1"/>
        <w:rPr>
          <w:ins w:id="684" w:author="Dimitri Podborski" w:date="2023-04-25T19:22:00Z"/>
        </w:rPr>
      </w:pPr>
    </w:p>
    <w:p w14:paraId="0BFB1E92" w14:textId="77777777" w:rsidR="006C36C6" w:rsidRPr="00113082" w:rsidRDefault="006C36C6" w:rsidP="005D02B5">
      <w:pPr>
        <w:pStyle w:val="NoSpacing1"/>
        <w:rPr>
          <w:ins w:id="685" w:author="Dimitri Podborski" w:date="2023-04-25T19:22:00Z"/>
        </w:rPr>
      </w:pPr>
      <w:ins w:id="686" w:author="Dimitri Podborski" w:date="2023-04-25T19:22:00Z">
        <w:r w:rsidRPr="00113082">
          <w:t xml:space="preserve">Item </w:t>
        </w:r>
        <w:proofErr w:type="gramStart"/>
        <w:r w:rsidRPr="00113082">
          <w:t>4:</w:t>
        </w:r>
        <w:proofErr w:type="gramEnd"/>
      </w:ins>
    </w:p>
    <w:p w14:paraId="3BD06B3B" w14:textId="77777777" w:rsidR="006C36C6" w:rsidRPr="00113082" w:rsidRDefault="006C36C6" w:rsidP="005D02B5">
      <w:pPr>
        <w:pStyle w:val="NoSpacing1"/>
        <w:rPr>
          <w:ins w:id="687" w:author="Dimitri Podborski" w:date="2023-04-25T19:22:00Z"/>
        </w:rPr>
      </w:pPr>
      <w:ins w:id="688" w:author="Dimitri Podborski" w:date="2023-04-25T19:22:00Z">
        <w:r w:rsidRPr="00113082">
          <w:tab/>
        </w:r>
        <w:proofErr w:type="spellStart"/>
        <w:r w:rsidRPr="00113082">
          <w:t>Coordinate</w:t>
        </w:r>
        <w:proofErr w:type="spellEnd"/>
        <w:r w:rsidRPr="00113082">
          <w:t xml:space="preserve"> System </w:t>
        </w:r>
        <w:proofErr w:type="gramStart"/>
        <w:r w:rsidRPr="00113082">
          <w:t>ID:</w:t>
        </w:r>
        <w:proofErr w:type="gramEnd"/>
        <w:r w:rsidRPr="00113082">
          <w:t xml:space="preserve"> 1</w:t>
        </w:r>
      </w:ins>
    </w:p>
    <w:p w14:paraId="45AE8602" w14:textId="77777777" w:rsidR="006C36C6" w:rsidRPr="00113082" w:rsidRDefault="006C36C6" w:rsidP="005D02B5">
      <w:pPr>
        <w:pStyle w:val="NoSpacing1"/>
        <w:rPr>
          <w:ins w:id="689" w:author="Dimitri Podborski" w:date="2023-04-25T19:22:00Z"/>
        </w:rPr>
      </w:pPr>
      <w:ins w:id="690" w:author="Dimitri Podborski" w:date="2023-04-25T19:22:00Z">
        <w:r w:rsidRPr="00113082">
          <w:tab/>
        </w:r>
        <w:proofErr w:type="gramStart"/>
        <w:r w:rsidRPr="00113082">
          <w:t>Position:</w:t>
        </w:r>
        <w:proofErr w:type="gramEnd"/>
        <w:r w:rsidRPr="00113082">
          <w:t xml:space="preserve"> 0.0, 0.0, -0.04</w:t>
        </w:r>
      </w:ins>
    </w:p>
    <w:p w14:paraId="5357D0D1" w14:textId="77777777" w:rsidR="006C36C6" w:rsidRPr="00113082" w:rsidRDefault="006C36C6" w:rsidP="005D02B5">
      <w:pPr>
        <w:pStyle w:val="NoSpacing1"/>
        <w:rPr>
          <w:ins w:id="691" w:author="Dimitri Podborski" w:date="2023-04-25T19:22:00Z"/>
        </w:rPr>
      </w:pPr>
      <w:ins w:id="692" w:author="Dimitri Podborski" w:date="2023-04-25T19:22:00Z">
        <w:r w:rsidRPr="00113082">
          <w:tab/>
        </w:r>
        <w:r w:rsidRPr="00113082">
          <w:tab/>
        </w:r>
        <w:proofErr w:type="spellStart"/>
        <w:r w:rsidRPr="00113082">
          <w:t>Coded</w:t>
        </w:r>
        <w:proofErr w:type="spellEnd"/>
        <w:r w:rsidRPr="00113082">
          <w:t xml:space="preserve"> as </w:t>
        </w:r>
        <w:proofErr w:type="gramStart"/>
        <w:r w:rsidRPr="00113082">
          <w:t>flags:</w:t>
        </w:r>
        <w:proofErr w:type="gramEnd"/>
        <w:r w:rsidRPr="00113082">
          <w:t xml:space="preserve"> 36; Values: [-40000, 1]</w:t>
        </w:r>
      </w:ins>
    </w:p>
    <w:p w14:paraId="6AF2D6D0" w14:textId="77777777" w:rsidR="006C36C6" w:rsidRPr="00113082" w:rsidRDefault="006C36C6" w:rsidP="005D02B5">
      <w:pPr>
        <w:pStyle w:val="NoSpacing1"/>
        <w:rPr>
          <w:ins w:id="693" w:author="Dimitri Podborski" w:date="2023-04-25T19:22:00Z"/>
        </w:rPr>
      </w:pPr>
    </w:p>
    <w:p w14:paraId="0127D131" w14:textId="77777777" w:rsidR="006C36C6" w:rsidRPr="00113082" w:rsidRDefault="006C36C6" w:rsidP="005D02B5">
      <w:pPr>
        <w:pStyle w:val="NoSpacing1"/>
        <w:rPr>
          <w:ins w:id="694" w:author="Dimitri Podborski" w:date="2023-04-25T19:22:00Z"/>
        </w:rPr>
      </w:pPr>
      <w:ins w:id="695" w:author="Dimitri Podborski" w:date="2023-04-25T19:22:00Z">
        <w:r w:rsidRPr="00113082">
          <w:t xml:space="preserve">Item </w:t>
        </w:r>
        <w:proofErr w:type="gramStart"/>
        <w:r w:rsidRPr="00113082">
          <w:t>5:</w:t>
        </w:r>
        <w:proofErr w:type="gramEnd"/>
      </w:ins>
    </w:p>
    <w:p w14:paraId="6F91005E" w14:textId="77777777" w:rsidR="006C36C6" w:rsidRPr="00113082" w:rsidRDefault="006C36C6" w:rsidP="005D02B5">
      <w:pPr>
        <w:pStyle w:val="NoSpacing1"/>
        <w:rPr>
          <w:ins w:id="696" w:author="Dimitri Podborski" w:date="2023-04-25T19:22:00Z"/>
        </w:rPr>
      </w:pPr>
      <w:ins w:id="697" w:author="Dimitri Podborski" w:date="2023-04-25T19:22:00Z">
        <w:r w:rsidRPr="00113082">
          <w:tab/>
        </w:r>
        <w:proofErr w:type="spellStart"/>
        <w:r w:rsidRPr="00113082">
          <w:t>Coordinate</w:t>
        </w:r>
        <w:proofErr w:type="spellEnd"/>
        <w:r w:rsidRPr="00113082">
          <w:t xml:space="preserve"> System </w:t>
        </w:r>
        <w:proofErr w:type="gramStart"/>
        <w:r w:rsidRPr="00113082">
          <w:t>ID:</w:t>
        </w:r>
        <w:proofErr w:type="gramEnd"/>
        <w:r w:rsidRPr="00113082">
          <w:t xml:space="preserve"> 1</w:t>
        </w:r>
      </w:ins>
    </w:p>
    <w:p w14:paraId="28C7FF80" w14:textId="77777777" w:rsidR="006C36C6" w:rsidRPr="00113082" w:rsidRDefault="006C36C6" w:rsidP="005D02B5">
      <w:pPr>
        <w:pStyle w:val="NoSpacing1"/>
        <w:rPr>
          <w:ins w:id="698" w:author="Dimitri Podborski" w:date="2023-04-25T19:22:00Z"/>
        </w:rPr>
      </w:pPr>
      <w:ins w:id="699" w:author="Dimitri Podborski" w:date="2023-04-25T19:22:00Z">
        <w:r w:rsidRPr="00113082">
          <w:tab/>
        </w:r>
        <w:proofErr w:type="gramStart"/>
        <w:r w:rsidRPr="00113082">
          <w:t>Position:</w:t>
        </w:r>
        <w:proofErr w:type="gramEnd"/>
        <w:r w:rsidRPr="00113082">
          <w:t xml:space="preserve"> -0.03, 0.05, -0.08</w:t>
        </w:r>
      </w:ins>
    </w:p>
    <w:p w14:paraId="1BA19F5A" w14:textId="77777777" w:rsidR="006C36C6" w:rsidRPr="00113082" w:rsidRDefault="006C36C6" w:rsidP="005D02B5">
      <w:pPr>
        <w:pStyle w:val="NoSpacing1"/>
        <w:rPr>
          <w:ins w:id="700" w:author="Dimitri Podborski" w:date="2023-04-25T19:22:00Z"/>
        </w:rPr>
      </w:pPr>
      <w:ins w:id="701" w:author="Dimitri Podborski" w:date="2023-04-25T19:22:00Z">
        <w:r w:rsidRPr="00113082">
          <w:tab/>
        </w:r>
        <w:r w:rsidRPr="00113082">
          <w:tab/>
        </w:r>
        <w:proofErr w:type="spellStart"/>
        <w:r w:rsidRPr="00113082">
          <w:t>Coded</w:t>
        </w:r>
        <w:proofErr w:type="spellEnd"/>
        <w:r w:rsidRPr="00113082">
          <w:t xml:space="preserve"> as </w:t>
        </w:r>
        <w:proofErr w:type="gramStart"/>
        <w:r w:rsidRPr="00113082">
          <w:t>flags:</w:t>
        </w:r>
        <w:proofErr w:type="gramEnd"/>
        <w:r w:rsidRPr="00113082">
          <w:t xml:space="preserve"> 39; Values: [-30000, 50000, -80000, 1]</w:t>
        </w:r>
      </w:ins>
    </w:p>
    <w:p w14:paraId="226B0EF9" w14:textId="77777777" w:rsidR="006C36C6" w:rsidRPr="00113082" w:rsidRDefault="006C36C6" w:rsidP="005D02B5">
      <w:pPr>
        <w:pStyle w:val="NoSpacing1"/>
        <w:rPr>
          <w:ins w:id="702" w:author="Dimitri Podborski" w:date="2023-04-25T19:22:00Z"/>
        </w:rPr>
      </w:pPr>
    </w:p>
    <w:p w14:paraId="002A20AE" w14:textId="77777777" w:rsidR="006C36C6" w:rsidRPr="00113082" w:rsidRDefault="006C36C6" w:rsidP="005D02B5">
      <w:pPr>
        <w:pStyle w:val="NoSpacing1"/>
        <w:rPr>
          <w:ins w:id="703" w:author="Dimitri Podborski" w:date="2023-04-25T19:22:00Z"/>
        </w:rPr>
      </w:pPr>
      <w:ins w:id="704" w:author="Dimitri Podborski" w:date="2023-04-25T19:22:00Z">
        <w:r w:rsidRPr="00113082">
          <w:t xml:space="preserve">Item </w:t>
        </w:r>
        <w:proofErr w:type="gramStart"/>
        <w:r w:rsidRPr="00113082">
          <w:t>6:</w:t>
        </w:r>
        <w:proofErr w:type="gramEnd"/>
      </w:ins>
    </w:p>
    <w:p w14:paraId="6B346BDB" w14:textId="77777777" w:rsidR="006C36C6" w:rsidRPr="00113082" w:rsidRDefault="006C36C6" w:rsidP="005D02B5">
      <w:pPr>
        <w:pStyle w:val="NoSpacing1"/>
        <w:rPr>
          <w:ins w:id="705" w:author="Dimitri Podborski" w:date="2023-04-25T19:22:00Z"/>
        </w:rPr>
      </w:pPr>
      <w:ins w:id="706" w:author="Dimitri Podborski" w:date="2023-04-25T19:22:00Z">
        <w:r w:rsidRPr="00113082">
          <w:tab/>
        </w:r>
        <w:proofErr w:type="spellStart"/>
        <w:r w:rsidRPr="00113082">
          <w:t>Coordinate</w:t>
        </w:r>
        <w:proofErr w:type="spellEnd"/>
        <w:r w:rsidRPr="00113082">
          <w:t xml:space="preserve"> System </w:t>
        </w:r>
        <w:proofErr w:type="gramStart"/>
        <w:r w:rsidRPr="00113082">
          <w:t>ID:</w:t>
        </w:r>
        <w:proofErr w:type="gramEnd"/>
        <w:r w:rsidRPr="00113082">
          <w:t xml:space="preserve"> 0</w:t>
        </w:r>
      </w:ins>
    </w:p>
    <w:p w14:paraId="551A96B0" w14:textId="77777777" w:rsidR="006C36C6" w:rsidRPr="00113082" w:rsidRDefault="006C36C6" w:rsidP="005D02B5">
      <w:pPr>
        <w:pStyle w:val="NoSpacing1"/>
        <w:rPr>
          <w:ins w:id="707" w:author="Dimitri Podborski" w:date="2023-04-25T19:22:00Z"/>
        </w:rPr>
      </w:pPr>
      <w:ins w:id="708" w:author="Dimitri Podborski" w:date="2023-04-25T19:22:00Z">
        <w:r w:rsidRPr="00113082">
          <w:tab/>
        </w:r>
        <w:proofErr w:type="gramStart"/>
        <w:r w:rsidRPr="00113082">
          <w:t>Position:</w:t>
        </w:r>
        <w:proofErr w:type="gramEnd"/>
        <w:r w:rsidRPr="00113082">
          <w:t xml:space="preserve"> 0.0, 0.0, 0.0</w:t>
        </w:r>
      </w:ins>
    </w:p>
    <w:p w14:paraId="7813B5FA" w14:textId="77777777" w:rsidR="006C36C6" w:rsidRPr="00113082" w:rsidRDefault="006C36C6" w:rsidP="005D02B5">
      <w:pPr>
        <w:pStyle w:val="NoSpacing1"/>
        <w:rPr>
          <w:ins w:id="709" w:author="Dimitri Podborski" w:date="2023-04-25T19:22:00Z"/>
        </w:rPr>
      </w:pPr>
      <w:ins w:id="710" w:author="Dimitri Podborski" w:date="2023-04-25T19:22:00Z">
        <w:r w:rsidRPr="00113082">
          <w:tab/>
        </w:r>
        <w:r w:rsidRPr="00113082">
          <w:tab/>
        </w:r>
        <w:proofErr w:type="spellStart"/>
        <w:r w:rsidRPr="00113082">
          <w:t>Coded</w:t>
        </w:r>
        <w:proofErr w:type="spellEnd"/>
        <w:r w:rsidRPr="00113082">
          <w:t xml:space="preserve"> as </w:t>
        </w:r>
        <w:proofErr w:type="gramStart"/>
        <w:r w:rsidRPr="00113082">
          <w:t>flags:</w:t>
        </w:r>
        <w:proofErr w:type="gramEnd"/>
        <w:r w:rsidRPr="00113082">
          <w:t xml:space="preserve"> 0; No values</w:t>
        </w:r>
      </w:ins>
    </w:p>
    <w:p w14:paraId="27392212" w14:textId="77777777" w:rsidR="006C36C6" w:rsidRPr="00113082" w:rsidRDefault="006C36C6" w:rsidP="005D02B5">
      <w:pPr>
        <w:pStyle w:val="NoSpacing1"/>
        <w:rPr>
          <w:ins w:id="711" w:author="Dimitri Podborski" w:date="2023-04-25T19:22:00Z"/>
        </w:rPr>
      </w:pPr>
      <w:ins w:id="712" w:author="Dimitri Podborski" w:date="2023-04-25T19:22:00Z">
        <w:r w:rsidRPr="00113082">
          <w:tab/>
        </w:r>
        <w:proofErr w:type="spellStart"/>
        <w:r w:rsidRPr="00113082">
          <w:t>Coordinate</w:t>
        </w:r>
        <w:proofErr w:type="spellEnd"/>
        <w:r w:rsidRPr="00113082">
          <w:t xml:space="preserve"> System </w:t>
        </w:r>
        <w:proofErr w:type="gramStart"/>
        <w:r w:rsidRPr="00113082">
          <w:t>ID:</w:t>
        </w:r>
        <w:proofErr w:type="gramEnd"/>
        <w:r w:rsidRPr="00113082">
          <w:t xml:space="preserve"> 1</w:t>
        </w:r>
      </w:ins>
    </w:p>
    <w:p w14:paraId="55DCD5E5" w14:textId="77777777" w:rsidR="006C36C6" w:rsidRPr="00113082" w:rsidRDefault="006C36C6" w:rsidP="005D02B5">
      <w:pPr>
        <w:pStyle w:val="NoSpacing1"/>
        <w:rPr>
          <w:ins w:id="713" w:author="Dimitri Podborski" w:date="2023-04-25T19:22:00Z"/>
        </w:rPr>
      </w:pPr>
      <w:ins w:id="714" w:author="Dimitri Podborski" w:date="2023-04-25T19:22:00Z">
        <w:r w:rsidRPr="00113082">
          <w:tab/>
        </w:r>
        <w:proofErr w:type="gramStart"/>
        <w:r w:rsidRPr="00113082">
          <w:t>Position:</w:t>
        </w:r>
        <w:proofErr w:type="gramEnd"/>
        <w:r w:rsidRPr="00113082">
          <w:t xml:space="preserve"> -0.03, 0.05, -0.08</w:t>
        </w:r>
      </w:ins>
    </w:p>
    <w:p w14:paraId="1406855D" w14:textId="77777777" w:rsidR="006C36C6" w:rsidRPr="00113082" w:rsidRDefault="006C36C6" w:rsidP="005D02B5">
      <w:pPr>
        <w:pStyle w:val="NoSpacing1"/>
        <w:rPr>
          <w:ins w:id="715" w:author="Dimitri Podborski" w:date="2023-04-25T19:22:00Z"/>
        </w:rPr>
      </w:pPr>
      <w:ins w:id="716" w:author="Dimitri Podborski" w:date="2023-04-25T19:22:00Z">
        <w:r w:rsidRPr="00113082">
          <w:tab/>
        </w:r>
        <w:r w:rsidRPr="00113082">
          <w:tab/>
        </w:r>
        <w:proofErr w:type="spellStart"/>
        <w:r w:rsidRPr="00113082">
          <w:t>Coded</w:t>
        </w:r>
        <w:proofErr w:type="spellEnd"/>
        <w:r w:rsidRPr="00113082">
          <w:t xml:space="preserve"> as </w:t>
        </w:r>
        <w:proofErr w:type="gramStart"/>
        <w:r w:rsidRPr="00113082">
          <w:t>flags:</w:t>
        </w:r>
        <w:proofErr w:type="gramEnd"/>
        <w:r w:rsidRPr="00113082">
          <w:t xml:space="preserve"> 36; Values: [-30000, 50000, -80000, 1]</w:t>
        </w:r>
      </w:ins>
    </w:p>
    <w:p w14:paraId="59370C16" w14:textId="77777777" w:rsidR="006C36C6" w:rsidRDefault="006C36C6" w:rsidP="00CE7C9A">
      <w:pPr>
        <w:pStyle w:val="Head4"/>
        <w:rPr>
          <w:ins w:id="717" w:author="Dimitri Podborski" w:date="2023-04-25T19:22:00Z"/>
        </w:rPr>
        <w:pPrChange w:id="718" w:author="Dimitri Podborski" w:date="2023-07-19T20:46:00Z">
          <w:pPr>
            <w:pStyle w:val="Heading2"/>
          </w:pPr>
        </w:pPrChange>
      </w:pPr>
      <w:ins w:id="719" w:author="Dimitri Podborski" w:date="2023-04-25T19:22:00Z">
        <w:r>
          <w:lastRenderedPageBreak/>
          <w:t>Rotation</w:t>
        </w:r>
      </w:ins>
    </w:p>
    <w:p w14:paraId="2FD796E3" w14:textId="77777777" w:rsidR="006C36C6" w:rsidRPr="00C757F0" w:rsidRDefault="006C36C6" w:rsidP="006C36C6">
      <w:pPr>
        <w:rPr>
          <w:ins w:id="720" w:author="Dimitri Podborski" w:date="2023-04-25T19:22:00Z"/>
        </w:rPr>
      </w:pPr>
      <w:ins w:id="721" w:author="Dimitri Podborski" w:date="2023-04-25T19:22:00Z">
        <w:r>
          <w:t xml:space="preserve">The files with </w:t>
        </w:r>
        <w:proofErr w:type="spellStart"/>
        <w:r>
          <w:t>extrinsics</w:t>
        </w:r>
        <w:proofErr w:type="spellEnd"/>
        <w:r>
          <w:t xml:space="preserve"> properties with rotation signaling are located at:</w:t>
        </w:r>
      </w:ins>
    </w:p>
    <w:p w14:paraId="7CC455B5" w14:textId="77777777" w:rsidR="006C36C6" w:rsidRDefault="006C36C6" w:rsidP="006C36C6">
      <w:pPr>
        <w:pStyle w:val="code"/>
        <w:rPr>
          <w:ins w:id="722" w:author="Dimitri Podborski" w:date="2023-04-25T19:22:00Z"/>
        </w:rPr>
      </w:pPr>
      <w:ins w:id="723" w:author="Dimitri Podborski" w:date="2023-04-25T19:22:00Z">
        <w:r w:rsidRPr="00C757F0">
          <w:t>ex_in_trinsics/extrinsic_rotation</w:t>
        </w:r>
        <w:r>
          <w:t>/</w:t>
        </w:r>
        <w:r w:rsidRPr="00C757F0">
          <w:t xml:space="preserve"> rotation_</w:t>
        </w:r>
        <w:r>
          <w:t>[00,...,</w:t>
        </w:r>
        <w:r w:rsidRPr="00C757F0">
          <w:t>15</w:t>
        </w:r>
        <w:r>
          <w:t>]</w:t>
        </w:r>
        <w:r w:rsidRPr="00C757F0">
          <w:t>.heic</w:t>
        </w:r>
      </w:ins>
    </w:p>
    <w:p w14:paraId="1318F964" w14:textId="77777777" w:rsidR="006C36C6" w:rsidRDefault="006C36C6" w:rsidP="006C36C6">
      <w:pPr>
        <w:rPr>
          <w:ins w:id="724" w:author="Dimitri Podborski" w:date="2023-04-25T19:22:00Z"/>
        </w:rPr>
      </w:pPr>
      <w:ins w:id="725" w:author="Dimitri Podborski" w:date="2023-04-25T19:22:00Z">
        <w:r>
          <w:t xml:space="preserve">All files have </w:t>
        </w:r>
        <w:proofErr w:type="spellStart"/>
        <w:r>
          <w:t>extrinsics</w:t>
        </w:r>
        <w:proofErr w:type="spellEnd"/>
        <w:r>
          <w:t xml:space="preserve"> position set to 0.1, 0.1, -0.1 (in meters).</w:t>
        </w:r>
      </w:ins>
    </w:p>
    <w:p w14:paraId="402435E3" w14:textId="77777777" w:rsidR="006C36C6" w:rsidRPr="004F0A9F" w:rsidRDefault="006C36C6" w:rsidP="005D02B5">
      <w:pPr>
        <w:pStyle w:val="NoSpacing1"/>
        <w:rPr>
          <w:ins w:id="726" w:author="Dimitri Podborski" w:date="2023-04-25T19:22:00Z"/>
        </w:rPr>
      </w:pPr>
      <w:proofErr w:type="gramStart"/>
      <w:ins w:id="727" w:author="Dimitri Podborski" w:date="2023-04-25T19:22:00Z">
        <w:r w:rsidRPr="004F0A9F">
          <w:t>rotation</w:t>
        </w:r>
        <w:proofErr w:type="gramEnd"/>
        <w:r w:rsidRPr="004F0A9F">
          <w:t xml:space="preserve">_00.heic: </w:t>
        </w:r>
      </w:ins>
    </w:p>
    <w:p w14:paraId="48342705" w14:textId="77777777" w:rsidR="006C36C6" w:rsidRPr="00C757F0" w:rsidRDefault="006C36C6" w:rsidP="005D02B5">
      <w:pPr>
        <w:pStyle w:val="NoSpacing1"/>
        <w:rPr>
          <w:ins w:id="728" w:author="Dimitri Podborski" w:date="2023-04-25T19:22:00Z"/>
        </w:rPr>
      </w:pPr>
      <w:ins w:id="729" w:author="Dimitri Podborski" w:date="2023-04-25T19:22:00Z">
        <w:r w:rsidRPr="00C757F0">
          <w:tab/>
        </w:r>
        <w:proofErr w:type="gramStart"/>
        <w:r w:rsidRPr="00C757F0">
          <w:t>Quaternion:</w:t>
        </w:r>
        <w:proofErr w:type="gramEnd"/>
        <w:r w:rsidRPr="00C757F0">
          <w:t xml:space="preserve"> 0.987965 0.0940609 -0.0789265</w:t>
        </w:r>
      </w:ins>
    </w:p>
    <w:p w14:paraId="13C9D7B1" w14:textId="77777777" w:rsidR="006C36C6" w:rsidRPr="00C757F0" w:rsidRDefault="006C36C6" w:rsidP="005D02B5">
      <w:pPr>
        <w:pStyle w:val="NoSpacing1"/>
        <w:rPr>
          <w:ins w:id="730" w:author="Dimitri Podborski" w:date="2023-04-25T19:22:00Z"/>
        </w:rPr>
      </w:pPr>
      <w:ins w:id="731" w:author="Dimitri Podborski" w:date="2023-04-25T19:22:00Z">
        <w:r w:rsidRPr="00C757F0">
          <w:tab/>
          <w:t xml:space="preserve">Input </w:t>
        </w:r>
        <w:proofErr w:type="gramStart"/>
        <w:r w:rsidRPr="00C757F0">
          <w:t>angles:</w:t>
        </w:r>
        <w:proofErr w:type="gramEnd"/>
        <w:r w:rsidRPr="00C757F0">
          <w:t xml:space="preserve"> X:170, Y:10, Z:10</w:t>
        </w:r>
      </w:ins>
    </w:p>
    <w:p w14:paraId="416451DB" w14:textId="77777777" w:rsidR="006C36C6" w:rsidRPr="00C757F0" w:rsidRDefault="006C36C6" w:rsidP="005D02B5">
      <w:pPr>
        <w:pStyle w:val="NoSpacing1"/>
        <w:rPr>
          <w:ins w:id="732" w:author="Dimitri Podborski" w:date="2023-04-25T19:22:00Z"/>
        </w:rPr>
      </w:pPr>
      <w:ins w:id="733" w:author="Dimitri Podborski" w:date="2023-04-25T19:22:00Z">
        <w:r w:rsidRPr="00C757F0">
          <w:tab/>
        </w:r>
        <w:proofErr w:type="spellStart"/>
        <w:r w:rsidRPr="00C757F0">
          <w:t>Corresponding</w:t>
        </w:r>
        <w:proofErr w:type="spellEnd"/>
        <w:r w:rsidRPr="00C757F0">
          <w:t xml:space="preserve"> input </w:t>
        </w:r>
        <w:proofErr w:type="gramStart"/>
        <w:r w:rsidRPr="00C757F0">
          <w:t>matrix:</w:t>
        </w:r>
        <w:proofErr w:type="gramEnd"/>
      </w:ins>
    </w:p>
    <w:p w14:paraId="40A50D02" w14:textId="77777777" w:rsidR="006C36C6" w:rsidRPr="00C757F0" w:rsidRDefault="006C36C6" w:rsidP="005D02B5">
      <w:pPr>
        <w:pStyle w:val="NoSpacing1"/>
        <w:rPr>
          <w:ins w:id="734" w:author="Dimitri Podborski" w:date="2023-04-25T19:22:00Z"/>
        </w:rPr>
      </w:pPr>
      <w:ins w:id="735" w:author="Dimitri Podborski" w:date="2023-04-25T19:22:00Z">
        <w:r w:rsidRPr="00C757F0">
          <w:tab/>
        </w:r>
        <w:r w:rsidRPr="00C757F0">
          <w:tab/>
          <w:t xml:space="preserve"> 0.9698</w:t>
        </w:r>
        <w:proofErr w:type="gramStart"/>
        <w:r w:rsidRPr="00C757F0">
          <w:t>,  0.2007</w:t>
        </w:r>
        <w:proofErr w:type="gramEnd"/>
        <w:r w:rsidRPr="00C757F0">
          <w:t xml:space="preserve">, -0.1383, </w:t>
        </w:r>
      </w:ins>
    </w:p>
    <w:p w14:paraId="16F0E663" w14:textId="77777777" w:rsidR="006C36C6" w:rsidRPr="00C757F0" w:rsidRDefault="006C36C6" w:rsidP="005D02B5">
      <w:pPr>
        <w:pStyle w:val="NoSpacing1"/>
        <w:rPr>
          <w:ins w:id="736" w:author="Dimitri Podborski" w:date="2023-04-25T19:22:00Z"/>
        </w:rPr>
      </w:pPr>
      <w:ins w:id="737" w:author="Dimitri Podborski" w:date="2023-04-25T19:22:00Z">
        <w:r w:rsidRPr="00C757F0">
          <w:tab/>
        </w:r>
        <w:r w:rsidRPr="00C757F0">
          <w:tab/>
          <w:t xml:space="preserve"> 0.1710, -0.9646, -0.2007, </w:t>
        </w:r>
      </w:ins>
    </w:p>
    <w:p w14:paraId="32C32395" w14:textId="77777777" w:rsidR="006C36C6" w:rsidRPr="00C757F0" w:rsidRDefault="006C36C6" w:rsidP="005D02B5">
      <w:pPr>
        <w:pStyle w:val="NoSpacing1"/>
        <w:rPr>
          <w:ins w:id="738" w:author="Dimitri Podborski" w:date="2023-04-25T19:22:00Z"/>
        </w:rPr>
      </w:pPr>
      <w:ins w:id="739" w:author="Dimitri Podborski" w:date="2023-04-25T19:22:00Z">
        <w:r w:rsidRPr="00C757F0">
          <w:tab/>
        </w:r>
        <w:r w:rsidRPr="00C757F0">
          <w:tab/>
          <w:t>-0.</w:t>
        </w:r>
        <w:proofErr w:type="gramStart"/>
        <w:r w:rsidRPr="00C757F0">
          <w:t>1736,  0.1710</w:t>
        </w:r>
        <w:proofErr w:type="gramEnd"/>
        <w:r w:rsidRPr="00C757F0">
          <w:t xml:space="preserve">, -0.9698, </w:t>
        </w:r>
      </w:ins>
    </w:p>
    <w:p w14:paraId="0338C6C7" w14:textId="77777777" w:rsidR="006C36C6" w:rsidRPr="00C757F0" w:rsidRDefault="006C36C6" w:rsidP="005D02B5">
      <w:pPr>
        <w:pStyle w:val="NoSpacing1"/>
        <w:rPr>
          <w:ins w:id="740" w:author="Dimitri Podborski" w:date="2023-04-25T19:22:00Z"/>
        </w:rPr>
      </w:pPr>
    </w:p>
    <w:p w14:paraId="342E63E3" w14:textId="77777777" w:rsidR="006C36C6" w:rsidRPr="004F0A9F" w:rsidRDefault="006C36C6" w:rsidP="005D02B5">
      <w:pPr>
        <w:pStyle w:val="NoSpacing1"/>
        <w:rPr>
          <w:ins w:id="741" w:author="Dimitri Podborski" w:date="2023-04-25T19:22:00Z"/>
        </w:rPr>
      </w:pPr>
      <w:proofErr w:type="gramStart"/>
      <w:ins w:id="742" w:author="Dimitri Podborski" w:date="2023-04-25T19:22:00Z">
        <w:r w:rsidRPr="004F0A9F">
          <w:t>rotation</w:t>
        </w:r>
        <w:proofErr w:type="gramEnd"/>
        <w:r w:rsidRPr="004F0A9F">
          <w:t xml:space="preserve">_01.heic: </w:t>
        </w:r>
      </w:ins>
    </w:p>
    <w:p w14:paraId="72BAB9A8" w14:textId="77777777" w:rsidR="006C36C6" w:rsidRPr="00C757F0" w:rsidRDefault="006C36C6" w:rsidP="005D02B5">
      <w:pPr>
        <w:pStyle w:val="NoSpacing1"/>
        <w:rPr>
          <w:ins w:id="743" w:author="Dimitri Podborski" w:date="2023-04-25T19:22:00Z"/>
        </w:rPr>
      </w:pPr>
      <w:ins w:id="744" w:author="Dimitri Podborski" w:date="2023-04-25T19:22:00Z">
        <w:r w:rsidRPr="00C757F0">
          <w:tab/>
        </w:r>
        <w:proofErr w:type="gramStart"/>
        <w:r w:rsidRPr="00C757F0">
          <w:t>Quaternion:</w:t>
        </w:r>
        <w:proofErr w:type="gramEnd"/>
        <w:r w:rsidRPr="00C757F0">
          <w:t xml:space="preserve"> 0.363338 0.665546 -0.522402</w:t>
        </w:r>
      </w:ins>
    </w:p>
    <w:p w14:paraId="007149BC" w14:textId="77777777" w:rsidR="006C36C6" w:rsidRPr="00C757F0" w:rsidRDefault="006C36C6" w:rsidP="005D02B5">
      <w:pPr>
        <w:pStyle w:val="NoSpacing1"/>
        <w:rPr>
          <w:ins w:id="745" w:author="Dimitri Podborski" w:date="2023-04-25T19:22:00Z"/>
        </w:rPr>
      </w:pPr>
      <w:ins w:id="746" w:author="Dimitri Podborski" w:date="2023-04-25T19:22:00Z">
        <w:r w:rsidRPr="00C757F0">
          <w:tab/>
          <w:t xml:space="preserve">Input </w:t>
        </w:r>
        <w:proofErr w:type="gramStart"/>
        <w:r w:rsidRPr="00C757F0">
          <w:t>angles:</w:t>
        </w:r>
        <w:proofErr w:type="gramEnd"/>
        <w:r w:rsidRPr="00C757F0">
          <w:t xml:space="preserve"> X:-110, Y:64, Z:170</w:t>
        </w:r>
      </w:ins>
    </w:p>
    <w:p w14:paraId="152673C3" w14:textId="77777777" w:rsidR="006C36C6" w:rsidRPr="00C757F0" w:rsidRDefault="006C36C6" w:rsidP="005D02B5">
      <w:pPr>
        <w:pStyle w:val="NoSpacing1"/>
        <w:rPr>
          <w:ins w:id="747" w:author="Dimitri Podborski" w:date="2023-04-25T19:22:00Z"/>
        </w:rPr>
      </w:pPr>
      <w:ins w:id="748" w:author="Dimitri Podborski" w:date="2023-04-25T19:22:00Z">
        <w:r w:rsidRPr="00C757F0">
          <w:tab/>
        </w:r>
        <w:proofErr w:type="spellStart"/>
        <w:r w:rsidRPr="00C757F0">
          <w:t>Corresponding</w:t>
        </w:r>
        <w:proofErr w:type="spellEnd"/>
        <w:r w:rsidRPr="00C757F0">
          <w:t xml:space="preserve"> input </w:t>
        </w:r>
        <w:proofErr w:type="gramStart"/>
        <w:r w:rsidRPr="00C757F0">
          <w:t>matrix:</w:t>
        </w:r>
        <w:proofErr w:type="gramEnd"/>
      </w:ins>
    </w:p>
    <w:p w14:paraId="7F33B7BC" w14:textId="77777777" w:rsidR="006C36C6" w:rsidRPr="00C757F0" w:rsidRDefault="006C36C6" w:rsidP="005D02B5">
      <w:pPr>
        <w:pStyle w:val="NoSpacing1"/>
        <w:rPr>
          <w:ins w:id="749" w:author="Dimitri Podborski" w:date="2023-04-25T19:22:00Z"/>
        </w:rPr>
      </w:pPr>
      <w:ins w:id="750" w:author="Dimitri Podborski" w:date="2023-04-25T19:22:00Z">
        <w:r w:rsidRPr="00C757F0">
          <w:tab/>
        </w:r>
        <w:r w:rsidRPr="00C757F0">
          <w:tab/>
          <w:t>-0.</w:t>
        </w:r>
        <w:proofErr w:type="gramStart"/>
        <w:r w:rsidRPr="00C757F0">
          <w:t>4317,  0.8912</w:t>
        </w:r>
        <w:proofErr w:type="gramEnd"/>
        <w:r w:rsidRPr="00C757F0">
          <w:t xml:space="preserve">,  0.1396, </w:t>
        </w:r>
      </w:ins>
    </w:p>
    <w:p w14:paraId="7E1C9FF7" w14:textId="77777777" w:rsidR="006C36C6" w:rsidRPr="00C757F0" w:rsidRDefault="006C36C6" w:rsidP="005D02B5">
      <w:pPr>
        <w:pStyle w:val="NoSpacing1"/>
        <w:rPr>
          <w:ins w:id="751" w:author="Dimitri Podborski" w:date="2023-04-25T19:22:00Z"/>
        </w:rPr>
      </w:pPr>
      <w:ins w:id="752" w:author="Dimitri Podborski" w:date="2023-04-25T19:22:00Z">
        <w:r w:rsidRPr="00C757F0">
          <w:tab/>
        </w:r>
        <w:r w:rsidRPr="00C757F0">
          <w:tab/>
          <w:t xml:space="preserve"> 0.0761</w:t>
        </w:r>
        <w:proofErr w:type="gramStart"/>
        <w:r w:rsidRPr="00C757F0">
          <w:t>,  0.1902</w:t>
        </w:r>
        <w:proofErr w:type="gramEnd"/>
        <w:r w:rsidRPr="00C757F0">
          <w:t xml:space="preserve">, -0.9788, </w:t>
        </w:r>
      </w:ins>
    </w:p>
    <w:p w14:paraId="2B31C848" w14:textId="77777777" w:rsidR="006C36C6" w:rsidRPr="00C757F0" w:rsidRDefault="006C36C6" w:rsidP="005D02B5">
      <w:pPr>
        <w:pStyle w:val="NoSpacing1"/>
        <w:rPr>
          <w:ins w:id="753" w:author="Dimitri Podborski" w:date="2023-04-25T19:22:00Z"/>
        </w:rPr>
      </w:pPr>
      <w:ins w:id="754" w:author="Dimitri Podborski" w:date="2023-04-25T19:22:00Z">
        <w:r w:rsidRPr="00C757F0">
          <w:tab/>
        </w:r>
        <w:r w:rsidRPr="00C757F0">
          <w:tab/>
          <w:t xml:space="preserve">-0.8988, -0.4119, -0.1499, </w:t>
        </w:r>
      </w:ins>
    </w:p>
    <w:p w14:paraId="2FDD4E3F" w14:textId="77777777" w:rsidR="006C36C6" w:rsidRPr="00C757F0" w:rsidRDefault="006C36C6" w:rsidP="005D02B5">
      <w:pPr>
        <w:pStyle w:val="NoSpacing1"/>
        <w:rPr>
          <w:ins w:id="755" w:author="Dimitri Podborski" w:date="2023-04-25T19:22:00Z"/>
        </w:rPr>
      </w:pPr>
    </w:p>
    <w:p w14:paraId="580F836D" w14:textId="77777777" w:rsidR="006C36C6" w:rsidRPr="004F0A9F" w:rsidRDefault="006C36C6" w:rsidP="005D02B5">
      <w:pPr>
        <w:pStyle w:val="NoSpacing1"/>
        <w:rPr>
          <w:ins w:id="756" w:author="Dimitri Podborski" w:date="2023-04-25T19:22:00Z"/>
        </w:rPr>
      </w:pPr>
      <w:proofErr w:type="gramStart"/>
      <w:ins w:id="757" w:author="Dimitri Podborski" w:date="2023-04-25T19:22:00Z">
        <w:r w:rsidRPr="004F0A9F">
          <w:t>rotation</w:t>
        </w:r>
        <w:proofErr w:type="gramEnd"/>
        <w:r w:rsidRPr="004F0A9F">
          <w:t xml:space="preserve">_02.heic: </w:t>
        </w:r>
      </w:ins>
    </w:p>
    <w:p w14:paraId="6631E3CE" w14:textId="77777777" w:rsidR="006C36C6" w:rsidRPr="00C757F0" w:rsidRDefault="006C36C6" w:rsidP="005D02B5">
      <w:pPr>
        <w:pStyle w:val="NoSpacing1"/>
        <w:rPr>
          <w:ins w:id="758" w:author="Dimitri Podborski" w:date="2023-04-25T19:22:00Z"/>
        </w:rPr>
      </w:pPr>
      <w:ins w:id="759" w:author="Dimitri Podborski" w:date="2023-04-25T19:22:00Z">
        <w:r w:rsidRPr="00C757F0">
          <w:tab/>
        </w:r>
        <w:proofErr w:type="gramStart"/>
        <w:r w:rsidRPr="00C757F0">
          <w:t>Quaternion:</w:t>
        </w:r>
        <w:proofErr w:type="gramEnd"/>
        <w:r w:rsidRPr="00C757F0">
          <w:t xml:space="preserve"> -0.0469889 0.386794 0.913955</w:t>
        </w:r>
      </w:ins>
    </w:p>
    <w:p w14:paraId="22FD55AA" w14:textId="77777777" w:rsidR="006C36C6" w:rsidRPr="00C757F0" w:rsidRDefault="006C36C6" w:rsidP="005D02B5">
      <w:pPr>
        <w:pStyle w:val="NoSpacing1"/>
        <w:rPr>
          <w:ins w:id="760" w:author="Dimitri Podborski" w:date="2023-04-25T19:22:00Z"/>
        </w:rPr>
      </w:pPr>
      <w:ins w:id="761" w:author="Dimitri Podborski" w:date="2023-04-25T19:22:00Z">
        <w:r w:rsidRPr="00C757F0">
          <w:tab/>
          <w:t xml:space="preserve">Input </w:t>
        </w:r>
        <w:proofErr w:type="gramStart"/>
        <w:r w:rsidRPr="00C757F0">
          <w:t>angles:</w:t>
        </w:r>
        <w:proofErr w:type="gramEnd"/>
        <w:r w:rsidRPr="00C757F0">
          <w:t xml:space="preserve"> X:45, Y:10, Z:170</w:t>
        </w:r>
      </w:ins>
    </w:p>
    <w:p w14:paraId="6BCC2FF3" w14:textId="77777777" w:rsidR="006C36C6" w:rsidRPr="00C757F0" w:rsidRDefault="006C36C6" w:rsidP="005D02B5">
      <w:pPr>
        <w:pStyle w:val="NoSpacing1"/>
        <w:rPr>
          <w:ins w:id="762" w:author="Dimitri Podborski" w:date="2023-04-25T19:22:00Z"/>
        </w:rPr>
      </w:pPr>
      <w:ins w:id="763" w:author="Dimitri Podborski" w:date="2023-04-25T19:22:00Z">
        <w:r w:rsidRPr="00C757F0">
          <w:tab/>
        </w:r>
        <w:proofErr w:type="spellStart"/>
        <w:r w:rsidRPr="00C757F0">
          <w:t>Corresponding</w:t>
        </w:r>
        <w:proofErr w:type="spellEnd"/>
        <w:r w:rsidRPr="00C757F0">
          <w:t xml:space="preserve"> input </w:t>
        </w:r>
        <w:proofErr w:type="gramStart"/>
        <w:r w:rsidRPr="00C757F0">
          <w:t>matrix:</w:t>
        </w:r>
        <w:proofErr w:type="gramEnd"/>
      </w:ins>
    </w:p>
    <w:p w14:paraId="13586B46" w14:textId="77777777" w:rsidR="006C36C6" w:rsidRPr="00C757F0" w:rsidRDefault="006C36C6" w:rsidP="005D02B5">
      <w:pPr>
        <w:pStyle w:val="NoSpacing1"/>
        <w:rPr>
          <w:ins w:id="764" w:author="Dimitri Podborski" w:date="2023-04-25T19:22:00Z"/>
        </w:rPr>
      </w:pPr>
      <w:ins w:id="765" w:author="Dimitri Podborski" w:date="2023-04-25T19:22:00Z">
        <w:r w:rsidRPr="00C757F0">
          <w:tab/>
        </w:r>
        <w:r w:rsidRPr="00C757F0">
          <w:tab/>
          <w:t>-0.9698, -0.</w:t>
        </w:r>
        <w:proofErr w:type="gramStart"/>
        <w:r w:rsidRPr="00C757F0">
          <w:t>2437,  0.0019</w:t>
        </w:r>
        <w:proofErr w:type="gramEnd"/>
        <w:r w:rsidRPr="00C757F0">
          <w:t xml:space="preserve">, </w:t>
        </w:r>
      </w:ins>
    </w:p>
    <w:p w14:paraId="421828C8" w14:textId="77777777" w:rsidR="006C36C6" w:rsidRPr="00C757F0" w:rsidRDefault="006C36C6" w:rsidP="005D02B5">
      <w:pPr>
        <w:pStyle w:val="NoSpacing1"/>
        <w:rPr>
          <w:ins w:id="766" w:author="Dimitri Podborski" w:date="2023-04-25T19:22:00Z"/>
        </w:rPr>
      </w:pPr>
      <w:ins w:id="767" w:author="Dimitri Podborski" w:date="2023-04-25T19:22:00Z">
        <w:r w:rsidRPr="00C757F0">
          <w:tab/>
        </w:r>
        <w:r w:rsidRPr="00C757F0">
          <w:tab/>
          <w:t xml:space="preserve"> 0.1710, -0.</w:t>
        </w:r>
        <w:proofErr w:type="gramStart"/>
        <w:r w:rsidRPr="00C757F0">
          <w:t>6750,  0.7177</w:t>
        </w:r>
        <w:proofErr w:type="gramEnd"/>
        <w:r w:rsidRPr="00C757F0">
          <w:t xml:space="preserve">, </w:t>
        </w:r>
      </w:ins>
    </w:p>
    <w:p w14:paraId="33E15E05" w14:textId="77777777" w:rsidR="006C36C6" w:rsidRPr="00C757F0" w:rsidRDefault="006C36C6" w:rsidP="005D02B5">
      <w:pPr>
        <w:pStyle w:val="NoSpacing1"/>
        <w:rPr>
          <w:ins w:id="768" w:author="Dimitri Podborski" w:date="2023-04-25T19:22:00Z"/>
        </w:rPr>
      </w:pPr>
      <w:ins w:id="769" w:author="Dimitri Podborski" w:date="2023-04-25T19:22:00Z">
        <w:r w:rsidRPr="00C757F0">
          <w:tab/>
        </w:r>
        <w:r w:rsidRPr="00C757F0">
          <w:tab/>
          <w:t>-0.</w:t>
        </w:r>
        <w:proofErr w:type="gramStart"/>
        <w:r w:rsidRPr="00C757F0">
          <w:t>1736,  0.6964</w:t>
        </w:r>
        <w:proofErr w:type="gramEnd"/>
        <w:r w:rsidRPr="00C757F0">
          <w:t xml:space="preserve">,  0.6964, </w:t>
        </w:r>
      </w:ins>
    </w:p>
    <w:p w14:paraId="67E0A5BA" w14:textId="77777777" w:rsidR="006C36C6" w:rsidRPr="00C757F0" w:rsidRDefault="006C36C6" w:rsidP="005D02B5">
      <w:pPr>
        <w:pStyle w:val="NoSpacing1"/>
        <w:rPr>
          <w:ins w:id="770" w:author="Dimitri Podborski" w:date="2023-04-25T19:22:00Z"/>
        </w:rPr>
      </w:pPr>
    </w:p>
    <w:p w14:paraId="3042CE73" w14:textId="77777777" w:rsidR="006C36C6" w:rsidRPr="004F0A9F" w:rsidRDefault="006C36C6" w:rsidP="005D02B5">
      <w:pPr>
        <w:pStyle w:val="NoSpacing1"/>
        <w:rPr>
          <w:ins w:id="771" w:author="Dimitri Podborski" w:date="2023-04-25T19:22:00Z"/>
        </w:rPr>
      </w:pPr>
      <w:proofErr w:type="gramStart"/>
      <w:ins w:id="772" w:author="Dimitri Podborski" w:date="2023-04-25T19:22:00Z">
        <w:r w:rsidRPr="004F0A9F">
          <w:t>rotation</w:t>
        </w:r>
        <w:proofErr w:type="gramEnd"/>
        <w:r w:rsidRPr="004F0A9F">
          <w:t xml:space="preserve">_03.heic: </w:t>
        </w:r>
      </w:ins>
    </w:p>
    <w:p w14:paraId="0DF6F19D" w14:textId="77777777" w:rsidR="006C36C6" w:rsidRPr="00C757F0" w:rsidRDefault="006C36C6" w:rsidP="005D02B5">
      <w:pPr>
        <w:pStyle w:val="NoSpacing1"/>
        <w:rPr>
          <w:ins w:id="773" w:author="Dimitri Podborski" w:date="2023-04-25T19:22:00Z"/>
        </w:rPr>
      </w:pPr>
      <w:ins w:id="774" w:author="Dimitri Podborski" w:date="2023-04-25T19:22:00Z">
        <w:r w:rsidRPr="00C757F0">
          <w:tab/>
        </w:r>
        <w:proofErr w:type="gramStart"/>
        <w:r w:rsidRPr="00C757F0">
          <w:t>Quaternion:</w:t>
        </w:r>
        <w:proofErr w:type="gramEnd"/>
        <w:r w:rsidRPr="00C757F0">
          <w:t xml:space="preserve"> 0.0789265 0.0940609 0.0789265</w:t>
        </w:r>
      </w:ins>
    </w:p>
    <w:p w14:paraId="559FD3B9" w14:textId="77777777" w:rsidR="006C36C6" w:rsidRPr="00C757F0" w:rsidRDefault="006C36C6" w:rsidP="005D02B5">
      <w:pPr>
        <w:pStyle w:val="NoSpacing1"/>
        <w:rPr>
          <w:ins w:id="775" w:author="Dimitri Podborski" w:date="2023-04-25T19:22:00Z"/>
        </w:rPr>
      </w:pPr>
      <w:ins w:id="776" w:author="Dimitri Podborski" w:date="2023-04-25T19:22:00Z">
        <w:r w:rsidRPr="00C757F0">
          <w:tab/>
          <w:t xml:space="preserve">Input </w:t>
        </w:r>
        <w:proofErr w:type="gramStart"/>
        <w:r w:rsidRPr="00C757F0">
          <w:t>angles:</w:t>
        </w:r>
        <w:proofErr w:type="gramEnd"/>
        <w:r w:rsidRPr="00C757F0">
          <w:t xml:space="preserve"> X:10, Y:10, Z:10</w:t>
        </w:r>
      </w:ins>
    </w:p>
    <w:p w14:paraId="6F8A492E" w14:textId="77777777" w:rsidR="006C36C6" w:rsidRPr="00C757F0" w:rsidRDefault="006C36C6" w:rsidP="005D02B5">
      <w:pPr>
        <w:pStyle w:val="NoSpacing1"/>
        <w:rPr>
          <w:ins w:id="777" w:author="Dimitri Podborski" w:date="2023-04-25T19:22:00Z"/>
        </w:rPr>
      </w:pPr>
      <w:ins w:id="778" w:author="Dimitri Podborski" w:date="2023-04-25T19:22:00Z">
        <w:r w:rsidRPr="00C757F0">
          <w:tab/>
        </w:r>
        <w:proofErr w:type="spellStart"/>
        <w:r w:rsidRPr="00C757F0">
          <w:t>Corresponding</w:t>
        </w:r>
        <w:proofErr w:type="spellEnd"/>
        <w:r w:rsidRPr="00C757F0">
          <w:t xml:space="preserve"> input </w:t>
        </w:r>
        <w:proofErr w:type="gramStart"/>
        <w:r w:rsidRPr="00C757F0">
          <w:t>matrix:</w:t>
        </w:r>
        <w:proofErr w:type="gramEnd"/>
      </w:ins>
    </w:p>
    <w:p w14:paraId="272655E9" w14:textId="77777777" w:rsidR="006C36C6" w:rsidRPr="00C757F0" w:rsidRDefault="006C36C6" w:rsidP="005D02B5">
      <w:pPr>
        <w:pStyle w:val="NoSpacing1"/>
        <w:rPr>
          <w:ins w:id="779" w:author="Dimitri Podborski" w:date="2023-04-25T19:22:00Z"/>
        </w:rPr>
      </w:pPr>
      <w:ins w:id="780" w:author="Dimitri Podborski" w:date="2023-04-25T19:22:00Z">
        <w:r w:rsidRPr="00C757F0">
          <w:tab/>
        </w:r>
        <w:r w:rsidRPr="00C757F0">
          <w:tab/>
          <w:t xml:space="preserve"> 0.9698, -0.</w:t>
        </w:r>
        <w:proofErr w:type="gramStart"/>
        <w:r w:rsidRPr="00C757F0">
          <w:t>1413,  0.1986</w:t>
        </w:r>
        <w:proofErr w:type="gramEnd"/>
        <w:r w:rsidRPr="00C757F0">
          <w:t xml:space="preserve">, </w:t>
        </w:r>
      </w:ins>
    </w:p>
    <w:p w14:paraId="04BA8A37" w14:textId="77777777" w:rsidR="006C36C6" w:rsidRPr="00C757F0" w:rsidRDefault="006C36C6" w:rsidP="005D02B5">
      <w:pPr>
        <w:pStyle w:val="NoSpacing1"/>
        <w:rPr>
          <w:ins w:id="781" w:author="Dimitri Podborski" w:date="2023-04-25T19:22:00Z"/>
        </w:rPr>
      </w:pPr>
      <w:ins w:id="782" w:author="Dimitri Podborski" w:date="2023-04-25T19:22:00Z">
        <w:r w:rsidRPr="00C757F0">
          <w:tab/>
        </w:r>
        <w:r w:rsidRPr="00C757F0">
          <w:tab/>
          <w:t xml:space="preserve"> 0.1710</w:t>
        </w:r>
        <w:proofErr w:type="gramStart"/>
        <w:r w:rsidRPr="00C757F0">
          <w:t>,  0.9751</w:t>
        </w:r>
        <w:proofErr w:type="gramEnd"/>
        <w:r w:rsidRPr="00C757F0">
          <w:t xml:space="preserve">, -0.1413, </w:t>
        </w:r>
      </w:ins>
    </w:p>
    <w:p w14:paraId="035506CC" w14:textId="77777777" w:rsidR="006C36C6" w:rsidRPr="00C757F0" w:rsidRDefault="006C36C6" w:rsidP="005D02B5">
      <w:pPr>
        <w:pStyle w:val="NoSpacing1"/>
        <w:rPr>
          <w:ins w:id="783" w:author="Dimitri Podborski" w:date="2023-04-25T19:22:00Z"/>
        </w:rPr>
      </w:pPr>
      <w:ins w:id="784" w:author="Dimitri Podborski" w:date="2023-04-25T19:22:00Z">
        <w:r w:rsidRPr="00C757F0">
          <w:tab/>
        </w:r>
        <w:r w:rsidRPr="00C757F0">
          <w:tab/>
          <w:t>-0.</w:t>
        </w:r>
        <w:proofErr w:type="gramStart"/>
        <w:r w:rsidRPr="00C757F0">
          <w:t>1736,  0.1710</w:t>
        </w:r>
        <w:proofErr w:type="gramEnd"/>
        <w:r w:rsidRPr="00C757F0">
          <w:t xml:space="preserve">,  0.9698, </w:t>
        </w:r>
      </w:ins>
    </w:p>
    <w:p w14:paraId="6FF27707" w14:textId="77777777" w:rsidR="006C36C6" w:rsidRPr="00C757F0" w:rsidRDefault="006C36C6" w:rsidP="005D02B5">
      <w:pPr>
        <w:pStyle w:val="NoSpacing1"/>
        <w:rPr>
          <w:ins w:id="785" w:author="Dimitri Podborski" w:date="2023-04-25T19:22:00Z"/>
        </w:rPr>
      </w:pPr>
    </w:p>
    <w:p w14:paraId="43CD4D38" w14:textId="77777777" w:rsidR="006C36C6" w:rsidRPr="00C757F0" w:rsidRDefault="006C36C6" w:rsidP="005D02B5">
      <w:pPr>
        <w:pStyle w:val="NoSpacing1"/>
        <w:rPr>
          <w:ins w:id="786" w:author="Dimitri Podborski" w:date="2023-04-25T19:22:00Z"/>
        </w:rPr>
      </w:pPr>
      <w:ins w:id="787" w:author="Dimitri Podborski" w:date="2023-04-25T19:22:00Z">
        <w:r w:rsidRPr="00C757F0">
          <w:t xml:space="preserve">// This </w:t>
        </w:r>
        <w:proofErr w:type="spellStart"/>
        <w:r w:rsidRPr="00C757F0">
          <w:t>creates</w:t>
        </w:r>
        <w:proofErr w:type="spellEnd"/>
        <w:r w:rsidRPr="00C757F0">
          <w:t xml:space="preserve"> a quaternion </w:t>
        </w:r>
        <w:proofErr w:type="spellStart"/>
        <w:r w:rsidRPr="00C757F0">
          <w:t>with</w:t>
        </w:r>
        <w:proofErr w:type="spellEnd"/>
        <w:r w:rsidRPr="00C757F0">
          <w:t xml:space="preserve"> w &lt; 0, </w:t>
        </w:r>
        <w:proofErr w:type="spellStart"/>
        <w:r w:rsidRPr="00C757F0">
          <w:t>which</w:t>
        </w:r>
        <w:proofErr w:type="spellEnd"/>
        <w:r w:rsidRPr="00C757F0">
          <w:t xml:space="preserve"> </w:t>
        </w:r>
        <w:proofErr w:type="spellStart"/>
        <w:r w:rsidRPr="00C757F0">
          <w:t>should</w:t>
        </w:r>
        <w:proofErr w:type="spellEnd"/>
        <w:r w:rsidRPr="00C757F0">
          <w:t xml:space="preserve"> trigger a </w:t>
        </w:r>
        <w:proofErr w:type="spellStart"/>
        <w:r w:rsidRPr="00C757F0">
          <w:t>sign</w:t>
        </w:r>
        <w:proofErr w:type="spellEnd"/>
        <w:r w:rsidRPr="00C757F0">
          <w:t xml:space="preserve"> change</w:t>
        </w:r>
      </w:ins>
    </w:p>
    <w:p w14:paraId="361829B2" w14:textId="77777777" w:rsidR="006C36C6" w:rsidRPr="004F0A9F" w:rsidRDefault="006C36C6" w:rsidP="005D02B5">
      <w:pPr>
        <w:pStyle w:val="NoSpacing1"/>
        <w:rPr>
          <w:ins w:id="788" w:author="Dimitri Podborski" w:date="2023-04-25T19:22:00Z"/>
        </w:rPr>
      </w:pPr>
      <w:proofErr w:type="gramStart"/>
      <w:ins w:id="789" w:author="Dimitri Podborski" w:date="2023-04-25T19:22:00Z">
        <w:r w:rsidRPr="004F0A9F">
          <w:t>rotation</w:t>
        </w:r>
        <w:proofErr w:type="gramEnd"/>
        <w:r w:rsidRPr="004F0A9F">
          <w:t xml:space="preserve">_04.heic: </w:t>
        </w:r>
      </w:ins>
    </w:p>
    <w:p w14:paraId="58046F06" w14:textId="77777777" w:rsidR="006C36C6" w:rsidRPr="00C757F0" w:rsidRDefault="006C36C6" w:rsidP="005D02B5">
      <w:pPr>
        <w:pStyle w:val="NoSpacing1"/>
        <w:rPr>
          <w:ins w:id="790" w:author="Dimitri Podborski" w:date="2023-04-25T19:22:00Z"/>
        </w:rPr>
      </w:pPr>
      <w:ins w:id="791" w:author="Dimitri Podborski" w:date="2023-04-25T19:22:00Z">
        <w:r w:rsidRPr="00C757F0">
          <w:tab/>
        </w:r>
        <w:proofErr w:type="gramStart"/>
        <w:r w:rsidRPr="00C757F0">
          <w:t>Quaternion:</w:t>
        </w:r>
        <w:proofErr w:type="gramEnd"/>
        <w:r w:rsidRPr="00C757F0">
          <w:t xml:space="preserve"> 0.242726 0.241691 -0.789943</w:t>
        </w:r>
      </w:ins>
    </w:p>
    <w:p w14:paraId="3D241F75" w14:textId="77777777" w:rsidR="006C36C6" w:rsidRPr="00C757F0" w:rsidRDefault="006C36C6" w:rsidP="005D02B5">
      <w:pPr>
        <w:pStyle w:val="NoSpacing1"/>
        <w:rPr>
          <w:ins w:id="792" w:author="Dimitri Podborski" w:date="2023-04-25T19:22:00Z"/>
        </w:rPr>
      </w:pPr>
      <w:ins w:id="793" w:author="Dimitri Podborski" w:date="2023-04-25T19:22:00Z">
        <w:r w:rsidRPr="00C757F0">
          <w:tab/>
          <w:t xml:space="preserve">Input </w:t>
        </w:r>
        <w:proofErr w:type="gramStart"/>
        <w:r w:rsidRPr="00C757F0">
          <w:t>angles:</w:t>
        </w:r>
        <w:proofErr w:type="gramEnd"/>
        <w:r w:rsidRPr="00C757F0">
          <w:t xml:space="preserve"> X:170, Y:141, Z:62</w:t>
        </w:r>
      </w:ins>
    </w:p>
    <w:p w14:paraId="2DD7A306" w14:textId="77777777" w:rsidR="006C36C6" w:rsidRPr="00C757F0" w:rsidRDefault="006C36C6" w:rsidP="005D02B5">
      <w:pPr>
        <w:pStyle w:val="NoSpacing1"/>
        <w:rPr>
          <w:ins w:id="794" w:author="Dimitri Podborski" w:date="2023-04-25T19:22:00Z"/>
        </w:rPr>
      </w:pPr>
      <w:ins w:id="795" w:author="Dimitri Podborski" w:date="2023-04-25T19:22:00Z">
        <w:r w:rsidRPr="00C757F0">
          <w:tab/>
        </w:r>
        <w:proofErr w:type="spellStart"/>
        <w:r w:rsidRPr="00C757F0">
          <w:t>Corresponding</w:t>
        </w:r>
        <w:proofErr w:type="spellEnd"/>
        <w:r w:rsidRPr="00C757F0">
          <w:t xml:space="preserve"> input </w:t>
        </w:r>
        <w:proofErr w:type="gramStart"/>
        <w:r w:rsidRPr="00C757F0">
          <w:t>matrix:</w:t>
        </w:r>
        <w:proofErr w:type="gramEnd"/>
      </w:ins>
    </w:p>
    <w:p w14:paraId="4495D6A6" w14:textId="77777777" w:rsidR="006C36C6" w:rsidRPr="00C757F0" w:rsidRDefault="006C36C6" w:rsidP="005D02B5">
      <w:pPr>
        <w:pStyle w:val="NoSpacing1"/>
        <w:rPr>
          <w:ins w:id="796" w:author="Dimitri Podborski" w:date="2023-04-25T19:22:00Z"/>
        </w:rPr>
      </w:pPr>
      <w:ins w:id="797" w:author="Dimitri Podborski" w:date="2023-04-25T19:22:00Z">
        <w:r w:rsidRPr="00C757F0">
          <w:tab/>
        </w:r>
        <w:r w:rsidRPr="00C757F0">
          <w:tab/>
          <w:t>-0.</w:t>
        </w:r>
        <w:proofErr w:type="gramStart"/>
        <w:r w:rsidRPr="00C757F0">
          <w:t>3648,  0.9208</w:t>
        </w:r>
        <w:proofErr w:type="gramEnd"/>
        <w:r w:rsidRPr="00C757F0">
          <w:t xml:space="preserve">, -0.1376, </w:t>
        </w:r>
      </w:ins>
    </w:p>
    <w:p w14:paraId="4358845B" w14:textId="77777777" w:rsidR="006C36C6" w:rsidRPr="00C757F0" w:rsidRDefault="006C36C6" w:rsidP="005D02B5">
      <w:pPr>
        <w:pStyle w:val="NoSpacing1"/>
        <w:rPr>
          <w:ins w:id="798" w:author="Dimitri Podborski" w:date="2023-04-25T19:22:00Z"/>
        </w:rPr>
      </w:pPr>
      <w:ins w:id="799" w:author="Dimitri Podborski" w:date="2023-04-25T19:22:00Z">
        <w:r w:rsidRPr="00C757F0">
          <w:tab/>
        </w:r>
        <w:r w:rsidRPr="00C757F0">
          <w:tab/>
          <w:t xml:space="preserve">-0.6862, -0.3659, -0.6287, </w:t>
        </w:r>
      </w:ins>
    </w:p>
    <w:p w14:paraId="35DA8009" w14:textId="77777777" w:rsidR="006C36C6" w:rsidRPr="00C757F0" w:rsidRDefault="006C36C6" w:rsidP="005D02B5">
      <w:pPr>
        <w:pStyle w:val="NoSpacing1"/>
        <w:rPr>
          <w:ins w:id="800" w:author="Dimitri Podborski" w:date="2023-04-25T19:22:00Z"/>
        </w:rPr>
      </w:pPr>
      <w:ins w:id="801" w:author="Dimitri Podborski" w:date="2023-04-25T19:22:00Z">
        <w:r w:rsidRPr="00C757F0">
          <w:tab/>
        </w:r>
        <w:r w:rsidRPr="00C757F0">
          <w:tab/>
          <w:t>-0.6293, -0.</w:t>
        </w:r>
        <w:proofErr w:type="gramStart"/>
        <w:r w:rsidRPr="00C757F0">
          <w:t>1349,  0.7653</w:t>
        </w:r>
        <w:proofErr w:type="gramEnd"/>
        <w:r w:rsidRPr="00C757F0">
          <w:t xml:space="preserve">, </w:t>
        </w:r>
      </w:ins>
    </w:p>
    <w:p w14:paraId="1A6E9F1B" w14:textId="77777777" w:rsidR="006C36C6" w:rsidRPr="00C757F0" w:rsidRDefault="006C36C6" w:rsidP="005D02B5">
      <w:pPr>
        <w:pStyle w:val="NoSpacing1"/>
        <w:rPr>
          <w:ins w:id="802" w:author="Dimitri Podborski" w:date="2023-04-25T19:22:00Z"/>
        </w:rPr>
      </w:pPr>
    </w:p>
    <w:p w14:paraId="20DA8D60" w14:textId="77777777" w:rsidR="006C36C6" w:rsidRPr="00C757F0" w:rsidRDefault="006C36C6" w:rsidP="005D02B5">
      <w:pPr>
        <w:pStyle w:val="NoSpacing1"/>
        <w:rPr>
          <w:ins w:id="803" w:author="Dimitri Podborski" w:date="2023-04-25T19:22:00Z"/>
        </w:rPr>
      </w:pPr>
      <w:ins w:id="804" w:author="Dimitri Podborski" w:date="2023-04-25T19:22:00Z">
        <w:r w:rsidRPr="00C757F0">
          <w:t xml:space="preserve">// This </w:t>
        </w:r>
        <w:proofErr w:type="spellStart"/>
        <w:r w:rsidRPr="00C757F0">
          <w:t>is</w:t>
        </w:r>
        <w:proofErr w:type="spellEnd"/>
        <w:r w:rsidRPr="00C757F0">
          <w:t xml:space="preserve"> the </w:t>
        </w:r>
        <w:proofErr w:type="spellStart"/>
        <w:r w:rsidRPr="00C757F0">
          <w:t>worst</w:t>
        </w:r>
        <w:proofErr w:type="spellEnd"/>
        <w:r w:rsidRPr="00C757F0">
          <w:t xml:space="preserve"> case </w:t>
        </w:r>
        <w:proofErr w:type="spellStart"/>
        <w:r w:rsidRPr="00C757F0">
          <w:t>wrt</w:t>
        </w:r>
        <w:proofErr w:type="spellEnd"/>
        <w:r w:rsidRPr="00C757F0">
          <w:t xml:space="preserve"> </w:t>
        </w:r>
        <w:proofErr w:type="spellStart"/>
        <w:r w:rsidRPr="00C757F0">
          <w:t>precision</w:t>
        </w:r>
        <w:proofErr w:type="spellEnd"/>
        <w:r w:rsidRPr="00C757F0">
          <w:t xml:space="preserve"> </w:t>
        </w:r>
        <w:proofErr w:type="spellStart"/>
        <w:r w:rsidRPr="00C757F0">
          <w:t>when</w:t>
        </w:r>
        <w:proofErr w:type="spellEnd"/>
        <w:r w:rsidRPr="00C757F0">
          <w:t xml:space="preserve"> running the </w:t>
        </w:r>
        <w:proofErr w:type="spellStart"/>
        <w:r w:rsidRPr="00C757F0">
          <w:t>precision</w:t>
        </w:r>
        <w:proofErr w:type="spellEnd"/>
        <w:r w:rsidRPr="00C757F0">
          <w:t xml:space="preserve"> tests</w:t>
        </w:r>
      </w:ins>
    </w:p>
    <w:p w14:paraId="7B6E690C" w14:textId="77777777" w:rsidR="006C36C6" w:rsidRPr="004F0A9F" w:rsidRDefault="006C36C6" w:rsidP="005D02B5">
      <w:pPr>
        <w:pStyle w:val="NoSpacing1"/>
        <w:rPr>
          <w:ins w:id="805" w:author="Dimitri Podborski" w:date="2023-04-25T19:22:00Z"/>
        </w:rPr>
      </w:pPr>
      <w:proofErr w:type="gramStart"/>
      <w:ins w:id="806" w:author="Dimitri Podborski" w:date="2023-04-25T19:22:00Z">
        <w:r w:rsidRPr="004F0A9F">
          <w:t>rotation</w:t>
        </w:r>
        <w:proofErr w:type="gramEnd"/>
        <w:r w:rsidRPr="004F0A9F">
          <w:t xml:space="preserve">_05.heic: </w:t>
        </w:r>
      </w:ins>
    </w:p>
    <w:p w14:paraId="55C0F502" w14:textId="77777777" w:rsidR="006C36C6" w:rsidRPr="00C757F0" w:rsidRDefault="006C36C6" w:rsidP="005D02B5">
      <w:pPr>
        <w:pStyle w:val="NoSpacing1"/>
        <w:rPr>
          <w:ins w:id="807" w:author="Dimitri Podborski" w:date="2023-04-25T19:22:00Z"/>
        </w:rPr>
      </w:pPr>
      <w:ins w:id="808" w:author="Dimitri Podborski" w:date="2023-04-25T19:22:00Z">
        <w:r w:rsidRPr="00C757F0">
          <w:tab/>
        </w:r>
        <w:proofErr w:type="gramStart"/>
        <w:r w:rsidRPr="00C757F0">
          <w:t>Quaternion:</w:t>
        </w:r>
        <w:proofErr w:type="gramEnd"/>
        <w:r w:rsidRPr="00C757F0">
          <w:t xml:space="preserve"> -0.99981 0.00872521 0.0174517</w:t>
        </w:r>
      </w:ins>
    </w:p>
    <w:p w14:paraId="66842D1C" w14:textId="77777777" w:rsidR="006C36C6" w:rsidRPr="00C757F0" w:rsidRDefault="006C36C6" w:rsidP="005D02B5">
      <w:pPr>
        <w:pStyle w:val="NoSpacing1"/>
        <w:rPr>
          <w:ins w:id="809" w:author="Dimitri Podborski" w:date="2023-04-25T19:22:00Z"/>
        </w:rPr>
      </w:pPr>
      <w:ins w:id="810" w:author="Dimitri Podborski" w:date="2023-04-25T19:22:00Z">
        <w:r w:rsidRPr="00C757F0">
          <w:lastRenderedPageBreak/>
          <w:tab/>
          <w:t xml:space="preserve">Input </w:t>
        </w:r>
        <w:proofErr w:type="gramStart"/>
        <w:r w:rsidRPr="00C757F0">
          <w:t>angles:</w:t>
        </w:r>
        <w:proofErr w:type="gramEnd"/>
        <w:r w:rsidRPr="00C757F0">
          <w:t xml:space="preserve"> X:0, Y:178, Z:179</w:t>
        </w:r>
      </w:ins>
    </w:p>
    <w:p w14:paraId="77C36DC6" w14:textId="77777777" w:rsidR="006C36C6" w:rsidRPr="00C757F0" w:rsidRDefault="006C36C6" w:rsidP="005D02B5">
      <w:pPr>
        <w:pStyle w:val="NoSpacing1"/>
        <w:rPr>
          <w:ins w:id="811" w:author="Dimitri Podborski" w:date="2023-04-25T19:22:00Z"/>
        </w:rPr>
      </w:pPr>
      <w:ins w:id="812" w:author="Dimitri Podborski" w:date="2023-04-25T19:22:00Z">
        <w:r w:rsidRPr="00C757F0">
          <w:tab/>
        </w:r>
        <w:proofErr w:type="spellStart"/>
        <w:r w:rsidRPr="00C757F0">
          <w:t>Corresponding</w:t>
        </w:r>
        <w:proofErr w:type="spellEnd"/>
        <w:r w:rsidRPr="00C757F0">
          <w:t xml:space="preserve"> input </w:t>
        </w:r>
        <w:proofErr w:type="gramStart"/>
        <w:r w:rsidRPr="00C757F0">
          <w:t>matrix:</w:t>
        </w:r>
        <w:proofErr w:type="gramEnd"/>
      </w:ins>
    </w:p>
    <w:p w14:paraId="1F5746A2" w14:textId="77777777" w:rsidR="006C36C6" w:rsidRPr="00C757F0" w:rsidRDefault="006C36C6" w:rsidP="005D02B5">
      <w:pPr>
        <w:pStyle w:val="NoSpacing1"/>
        <w:rPr>
          <w:ins w:id="813" w:author="Dimitri Podborski" w:date="2023-04-25T19:22:00Z"/>
        </w:rPr>
      </w:pPr>
      <w:ins w:id="814" w:author="Dimitri Podborski" w:date="2023-04-25T19:22:00Z">
        <w:r w:rsidRPr="00C757F0">
          <w:tab/>
        </w:r>
        <w:r w:rsidRPr="00C757F0">
          <w:tab/>
          <w:t xml:space="preserve"> 0.9992, -0.0175, -0.0349, </w:t>
        </w:r>
      </w:ins>
    </w:p>
    <w:p w14:paraId="723D7882" w14:textId="77777777" w:rsidR="006C36C6" w:rsidRPr="00C757F0" w:rsidRDefault="006C36C6" w:rsidP="005D02B5">
      <w:pPr>
        <w:pStyle w:val="NoSpacing1"/>
        <w:rPr>
          <w:ins w:id="815" w:author="Dimitri Podborski" w:date="2023-04-25T19:22:00Z"/>
        </w:rPr>
      </w:pPr>
      <w:ins w:id="816" w:author="Dimitri Podborski" w:date="2023-04-25T19:22:00Z">
        <w:r w:rsidRPr="00C757F0">
          <w:tab/>
        </w:r>
        <w:r w:rsidRPr="00C757F0">
          <w:tab/>
          <w:t>-0.0174, -0.</w:t>
        </w:r>
        <w:proofErr w:type="gramStart"/>
        <w:r w:rsidRPr="00C757F0">
          <w:t>9998,  0.0006</w:t>
        </w:r>
        <w:proofErr w:type="gramEnd"/>
        <w:r w:rsidRPr="00C757F0">
          <w:t xml:space="preserve">, </w:t>
        </w:r>
      </w:ins>
    </w:p>
    <w:p w14:paraId="3B451441" w14:textId="77777777" w:rsidR="006C36C6" w:rsidRPr="00C757F0" w:rsidRDefault="006C36C6" w:rsidP="005D02B5">
      <w:pPr>
        <w:pStyle w:val="NoSpacing1"/>
        <w:rPr>
          <w:ins w:id="817" w:author="Dimitri Podborski" w:date="2023-04-25T19:22:00Z"/>
        </w:rPr>
      </w:pPr>
      <w:ins w:id="818" w:author="Dimitri Podborski" w:date="2023-04-25T19:22:00Z">
        <w:r w:rsidRPr="00C757F0">
          <w:tab/>
        </w:r>
        <w:r w:rsidRPr="00C757F0">
          <w:tab/>
          <w:t xml:space="preserve">-0.0349, -0.0000, -0.9994, </w:t>
        </w:r>
      </w:ins>
    </w:p>
    <w:p w14:paraId="6426D35C" w14:textId="77777777" w:rsidR="006C36C6" w:rsidRPr="00C757F0" w:rsidRDefault="006C36C6" w:rsidP="005D02B5">
      <w:pPr>
        <w:pStyle w:val="NoSpacing1"/>
        <w:rPr>
          <w:ins w:id="819" w:author="Dimitri Podborski" w:date="2023-04-25T19:22:00Z"/>
        </w:rPr>
      </w:pPr>
    </w:p>
    <w:p w14:paraId="408750C8" w14:textId="77777777" w:rsidR="006C36C6" w:rsidRPr="00C757F0" w:rsidRDefault="006C36C6" w:rsidP="005D02B5">
      <w:pPr>
        <w:pStyle w:val="NoSpacing1"/>
        <w:rPr>
          <w:ins w:id="820" w:author="Dimitri Podborski" w:date="2023-04-25T19:22:00Z"/>
        </w:rPr>
      </w:pPr>
      <w:ins w:id="821" w:author="Dimitri Podborski" w:date="2023-04-25T19:22:00Z">
        <w:r w:rsidRPr="00C757F0">
          <w:t xml:space="preserve">// </w:t>
        </w:r>
        <w:proofErr w:type="spellStart"/>
        <w:r w:rsidRPr="00C757F0">
          <w:t>Testing</w:t>
        </w:r>
        <w:proofErr w:type="spellEnd"/>
        <w:r w:rsidRPr="00C757F0">
          <w:t xml:space="preserve"> setting </w:t>
        </w:r>
        <w:proofErr w:type="spellStart"/>
        <w:r w:rsidRPr="00C757F0">
          <w:t>various</w:t>
        </w:r>
        <w:proofErr w:type="spellEnd"/>
        <w:r w:rsidRPr="00C757F0">
          <w:t xml:space="preserve"> angles to </w:t>
        </w:r>
        <w:proofErr w:type="spellStart"/>
        <w:r w:rsidRPr="00C757F0">
          <w:t>zero</w:t>
        </w:r>
        <w:proofErr w:type="spellEnd"/>
      </w:ins>
    </w:p>
    <w:p w14:paraId="2232D2C3" w14:textId="77777777" w:rsidR="006C36C6" w:rsidRPr="004F0A9F" w:rsidRDefault="006C36C6" w:rsidP="005D02B5">
      <w:pPr>
        <w:pStyle w:val="NoSpacing1"/>
        <w:rPr>
          <w:ins w:id="822" w:author="Dimitri Podborski" w:date="2023-04-25T19:22:00Z"/>
        </w:rPr>
      </w:pPr>
      <w:proofErr w:type="gramStart"/>
      <w:ins w:id="823" w:author="Dimitri Podborski" w:date="2023-04-25T19:22:00Z">
        <w:r w:rsidRPr="004F0A9F">
          <w:t>rotation</w:t>
        </w:r>
        <w:proofErr w:type="gramEnd"/>
        <w:r w:rsidRPr="004F0A9F">
          <w:t xml:space="preserve">_06.heic: </w:t>
        </w:r>
      </w:ins>
    </w:p>
    <w:p w14:paraId="12CC4EF8" w14:textId="77777777" w:rsidR="006C36C6" w:rsidRPr="00C757F0" w:rsidRDefault="006C36C6" w:rsidP="005D02B5">
      <w:pPr>
        <w:pStyle w:val="NoSpacing1"/>
        <w:rPr>
          <w:ins w:id="824" w:author="Dimitri Podborski" w:date="2023-04-25T19:22:00Z"/>
        </w:rPr>
      </w:pPr>
      <w:ins w:id="825" w:author="Dimitri Podborski" w:date="2023-04-25T19:22:00Z">
        <w:r w:rsidRPr="00C757F0">
          <w:tab/>
        </w:r>
        <w:proofErr w:type="gramStart"/>
        <w:r w:rsidRPr="00C757F0">
          <w:t>Quaternion:</w:t>
        </w:r>
        <w:proofErr w:type="gramEnd"/>
        <w:r w:rsidRPr="00C757F0">
          <w:t xml:space="preserve"> 0.707107 0 0</w:t>
        </w:r>
      </w:ins>
    </w:p>
    <w:p w14:paraId="42FE488D" w14:textId="77777777" w:rsidR="006C36C6" w:rsidRPr="00C757F0" w:rsidRDefault="006C36C6" w:rsidP="005D02B5">
      <w:pPr>
        <w:pStyle w:val="NoSpacing1"/>
        <w:rPr>
          <w:ins w:id="826" w:author="Dimitri Podborski" w:date="2023-04-25T19:22:00Z"/>
        </w:rPr>
      </w:pPr>
      <w:ins w:id="827" w:author="Dimitri Podborski" w:date="2023-04-25T19:22:00Z">
        <w:r w:rsidRPr="00C757F0">
          <w:tab/>
          <w:t xml:space="preserve">Input </w:t>
        </w:r>
        <w:proofErr w:type="gramStart"/>
        <w:r w:rsidRPr="00C757F0">
          <w:t>angles:</w:t>
        </w:r>
        <w:proofErr w:type="gramEnd"/>
        <w:r w:rsidRPr="00C757F0">
          <w:t xml:space="preserve"> X:90, Y:0, Z:0</w:t>
        </w:r>
      </w:ins>
    </w:p>
    <w:p w14:paraId="30321580" w14:textId="77777777" w:rsidR="006C36C6" w:rsidRPr="00C757F0" w:rsidRDefault="006C36C6" w:rsidP="005D02B5">
      <w:pPr>
        <w:pStyle w:val="NoSpacing1"/>
        <w:rPr>
          <w:ins w:id="828" w:author="Dimitri Podborski" w:date="2023-04-25T19:22:00Z"/>
        </w:rPr>
      </w:pPr>
      <w:ins w:id="829" w:author="Dimitri Podborski" w:date="2023-04-25T19:22:00Z">
        <w:r w:rsidRPr="00C757F0">
          <w:tab/>
        </w:r>
        <w:proofErr w:type="spellStart"/>
        <w:r w:rsidRPr="00C757F0">
          <w:t>Corresponding</w:t>
        </w:r>
        <w:proofErr w:type="spellEnd"/>
        <w:r w:rsidRPr="00C757F0">
          <w:t xml:space="preserve"> input </w:t>
        </w:r>
        <w:proofErr w:type="gramStart"/>
        <w:r w:rsidRPr="00C757F0">
          <w:t>matrix:</w:t>
        </w:r>
        <w:proofErr w:type="gramEnd"/>
      </w:ins>
    </w:p>
    <w:p w14:paraId="0C6FA5E5" w14:textId="77777777" w:rsidR="006C36C6" w:rsidRPr="00C757F0" w:rsidRDefault="006C36C6" w:rsidP="005D02B5">
      <w:pPr>
        <w:pStyle w:val="NoSpacing1"/>
        <w:rPr>
          <w:ins w:id="830" w:author="Dimitri Podborski" w:date="2023-04-25T19:22:00Z"/>
        </w:rPr>
      </w:pPr>
      <w:ins w:id="831" w:author="Dimitri Podborski" w:date="2023-04-25T19:22:00Z">
        <w:r w:rsidRPr="00C757F0">
          <w:tab/>
        </w:r>
        <w:r w:rsidRPr="00C757F0">
          <w:tab/>
          <w:t xml:space="preserve"> 1.0000</w:t>
        </w:r>
        <w:proofErr w:type="gramStart"/>
        <w:r w:rsidRPr="00C757F0">
          <w:t>,  0.0000</w:t>
        </w:r>
        <w:proofErr w:type="gramEnd"/>
        <w:r w:rsidRPr="00C757F0">
          <w:t xml:space="preserve">,  0.0000, </w:t>
        </w:r>
      </w:ins>
    </w:p>
    <w:p w14:paraId="323C063A" w14:textId="77777777" w:rsidR="006C36C6" w:rsidRPr="00C757F0" w:rsidRDefault="006C36C6" w:rsidP="005D02B5">
      <w:pPr>
        <w:pStyle w:val="NoSpacing1"/>
        <w:rPr>
          <w:ins w:id="832" w:author="Dimitri Podborski" w:date="2023-04-25T19:22:00Z"/>
        </w:rPr>
      </w:pPr>
      <w:ins w:id="833" w:author="Dimitri Podborski" w:date="2023-04-25T19:22:00Z">
        <w:r w:rsidRPr="00C757F0">
          <w:tab/>
        </w:r>
        <w:r w:rsidRPr="00C757F0">
          <w:tab/>
          <w:t xml:space="preserve"> 0.0000</w:t>
        </w:r>
        <w:proofErr w:type="gramStart"/>
        <w:r w:rsidRPr="00C757F0">
          <w:t>,  0.0000</w:t>
        </w:r>
        <w:proofErr w:type="gramEnd"/>
        <w:r w:rsidRPr="00C757F0">
          <w:t xml:space="preserve">, -1.0000, </w:t>
        </w:r>
      </w:ins>
    </w:p>
    <w:p w14:paraId="43C7B636" w14:textId="77777777" w:rsidR="006C36C6" w:rsidRPr="00C757F0" w:rsidRDefault="006C36C6" w:rsidP="005D02B5">
      <w:pPr>
        <w:pStyle w:val="NoSpacing1"/>
        <w:rPr>
          <w:ins w:id="834" w:author="Dimitri Podborski" w:date="2023-04-25T19:22:00Z"/>
        </w:rPr>
      </w:pPr>
      <w:ins w:id="835" w:author="Dimitri Podborski" w:date="2023-04-25T19:22:00Z">
        <w:r w:rsidRPr="00C757F0">
          <w:tab/>
        </w:r>
        <w:r w:rsidRPr="00C757F0">
          <w:tab/>
          <w:t>-0.</w:t>
        </w:r>
        <w:proofErr w:type="gramStart"/>
        <w:r w:rsidRPr="00C757F0">
          <w:t>0000,  1.0000</w:t>
        </w:r>
        <w:proofErr w:type="gramEnd"/>
        <w:r w:rsidRPr="00C757F0">
          <w:t xml:space="preserve">,  0.0000, </w:t>
        </w:r>
      </w:ins>
    </w:p>
    <w:p w14:paraId="5FA618F8" w14:textId="77777777" w:rsidR="006C36C6" w:rsidRPr="00C757F0" w:rsidRDefault="006C36C6" w:rsidP="005D02B5">
      <w:pPr>
        <w:pStyle w:val="NoSpacing1"/>
        <w:rPr>
          <w:ins w:id="836" w:author="Dimitri Podborski" w:date="2023-04-25T19:22:00Z"/>
        </w:rPr>
      </w:pPr>
    </w:p>
    <w:p w14:paraId="0218DCC1" w14:textId="77777777" w:rsidR="006C36C6" w:rsidRPr="004F0A9F" w:rsidRDefault="006C36C6" w:rsidP="005D02B5">
      <w:pPr>
        <w:pStyle w:val="NoSpacing1"/>
        <w:rPr>
          <w:ins w:id="837" w:author="Dimitri Podborski" w:date="2023-04-25T19:22:00Z"/>
        </w:rPr>
      </w:pPr>
      <w:proofErr w:type="gramStart"/>
      <w:ins w:id="838" w:author="Dimitri Podborski" w:date="2023-04-25T19:22:00Z">
        <w:r w:rsidRPr="004F0A9F">
          <w:t>rotation</w:t>
        </w:r>
        <w:proofErr w:type="gramEnd"/>
        <w:r w:rsidRPr="004F0A9F">
          <w:t xml:space="preserve">_07.heic: </w:t>
        </w:r>
      </w:ins>
    </w:p>
    <w:p w14:paraId="0ED998DB" w14:textId="77777777" w:rsidR="006C36C6" w:rsidRPr="00C757F0" w:rsidRDefault="006C36C6" w:rsidP="005D02B5">
      <w:pPr>
        <w:pStyle w:val="NoSpacing1"/>
        <w:rPr>
          <w:ins w:id="839" w:author="Dimitri Podborski" w:date="2023-04-25T19:22:00Z"/>
        </w:rPr>
      </w:pPr>
      <w:ins w:id="840" w:author="Dimitri Podborski" w:date="2023-04-25T19:22:00Z">
        <w:r w:rsidRPr="00C757F0">
          <w:tab/>
        </w:r>
        <w:proofErr w:type="gramStart"/>
        <w:r w:rsidRPr="00C757F0">
          <w:t>Quaternion:</w:t>
        </w:r>
        <w:proofErr w:type="gramEnd"/>
        <w:r w:rsidRPr="00C757F0">
          <w:t xml:space="preserve"> 0 0.707107 0</w:t>
        </w:r>
      </w:ins>
    </w:p>
    <w:p w14:paraId="4CC9BAA3" w14:textId="77777777" w:rsidR="006C36C6" w:rsidRPr="00C757F0" w:rsidRDefault="006C36C6" w:rsidP="005D02B5">
      <w:pPr>
        <w:pStyle w:val="NoSpacing1"/>
        <w:rPr>
          <w:ins w:id="841" w:author="Dimitri Podborski" w:date="2023-04-25T19:22:00Z"/>
        </w:rPr>
      </w:pPr>
      <w:ins w:id="842" w:author="Dimitri Podborski" w:date="2023-04-25T19:22:00Z">
        <w:r w:rsidRPr="00C757F0">
          <w:tab/>
          <w:t xml:space="preserve">Input </w:t>
        </w:r>
        <w:proofErr w:type="gramStart"/>
        <w:r w:rsidRPr="00C757F0">
          <w:t>angles:</w:t>
        </w:r>
        <w:proofErr w:type="gramEnd"/>
        <w:r w:rsidRPr="00C757F0">
          <w:t xml:space="preserve"> X:0, Y:90, Z:0</w:t>
        </w:r>
      </w:ins>
    </w:p>
    <w:p w14:paraId="7209EF14" w14:textId="77777777" w:rsidR="006C36C6" w:rsidRPr="00C757F0" w:rsidRDefault="006C36C6" w:rsidP="005D02B5">
      <w:pPr>
        <w:pStyle w:val="NoSpacing1"/>
        <w:rPr>
          <w:ins w:id="843" w:author="Dimitri Podborski" w:date="2023-04-25T19:22:00Z"/>
        </w:rPr>
      </w:pPr>
      <w:ins w:id="844" w:author="Dimitri Podborski" w:date="2023-04-25T19:22:00Z">
        <w:r w:rsidRPr="00C757F0">
          <w:tab/>
        </w:r>
        <w:proofErr w:type="spellStart"/>
        <w:r w:rsidRPr="00C757F0">
          <w:t>Corresponding</w:t>
        </w:r>
        <w:proofErr w:type="spellEnd"/>
        <w:r w:rsidRPr="00C757F0">
          <w:t xml:space="preserve"> input </w:t>
        </w:r>
        <w:proofErr w:type="gramStart"/>
        <w:r w:rsidRPr="00C757F0">
          <w:t>matrix:</w:t>
        </w:r>
        <w:proofErr w:type="gramEnd"/>
      </w:ins>
    </w:p>
    <w:p w14:paraId="0225D9BD" w14:textId="77777777" w:rsidR="006C36C6" w:rsidRPr="00C757F0" w:rsidRDefault="006C36C6" w:rsidP="005D02B5">
      <w:pPr>
        <w:pStyle w:val="NoSpacing1"/>
        <w:rPr>
          <w:ins w:id="845" w:author="Dimitri Podborski" w:date="2023-04-25T19:22:00Z"/>
        </w:rPr>
      </w:pPr>
      <w:ins w:id="846" w:author="Dimitri Podborski" w:date="2023-04-25T19:22:00Z">
        <w:r w:rsidRPr="00C757F0">
          <w:tab/>
        </w:r>
        <w:r w:rsidRPr="00C757F0">
          <w:tab/>
          <w:t xml:space="preserve"> 0.0000</w:t>
        </w:r>
        <w:proofErr w:type="gramStart"/>
        <w:r w:rsidRPr="00C757F0">
          <w:t>,  0.0000</w:t>
        </w:r>
        <w:proofErr w:type="gramEnd"/>
        <w:r w:rsidRPr="00C757F0">
          <w:t xml:space="preserve">,  1.0000, </w:t>
        </w:r>
      </w:ins>
    </w:p>
    <w:p w14:paraId="011EEABA" w14:textId="77777777" w:rsidR="006C36C6" w:rsidRPr="00C757F0" w:rsidRDefault="006C36C6" w:rsidP="005D02B5">
      <w:pPr>
        <w:pStyle w:val="NoSpacing1"/>
        <w:rPr>
          <w:ins w:id="847" w:author="Dimitri Podborski" w:date="2023-04-25T19:22:00Z"/>
        </w:rPr>
      </w:pPr>
      <w:ins w:id="848" w:author="Dimitri Podborski" w:date="2023-04-25T19:22:00Z">
        <w:r w:rsidRPr="00C757F0">
          <w:tab/>
        </w:r>
        <w:r w:rsidRPr="00C757F0">
          <w:tab/>
          <w:t xml:space="preserve"> 0.0000</w:t>
        </w:r>
        <w:proofErr w:type="gramStart"/>
        <w:r w:rsidRPr="00C757F0">
          <w:t>,  1.0000</w:t>
        </w:r>
        <w:proofErr w:type="gramEnd"/>
        <w:r w:rsidRPr="00C757F0">
          <w:t xml:space="preserve">,  0.0000, </w:t>
        </w:r>
      </w:ins>
    </w:p>
    <w:p w14:paraId="1A1F847E" w14:textId="77777777" w:rsidR="006C36C6" w:rsidRPr="00C757F0" w:rsidRDefault="006C36C6" w:rsidP="005D02B5">
      <w:pPr>
        <w:pStyle w:val="NoSpacing1"/>
        <w:rPr>
          <w:ins w:id="849" w:author="Dimitri Podborski" w:date="2023-04-25T19:22:00Z"/>
        </w:rPr>
      </w:pPr>
      <w:ins w:id="850" w:author="Dimitri Podborski" w:date="2023-04-25T19:22:00Z">
        <w:r w:rsidRPr="00C757F0">
          <w:tab/>
        </w:r>
        <w:r w:rsidRPr="00C757F0">
          <w:tab/>
          <w:t>-1.</w:t>
        </w:r>
        <w:proofErr w:type="gramStart"/>
        <w:r w:rsidRPr="00C757F0">
          <w:t>0000,  0.0000</w:t>
        </w:r>
        <w:proofErr w:type="gramEnd"/>
        <w:r w:rsidRPr="00C757F0">
          <w:t xml:space="preserve">,  0.0000, </w:t>
        </w:r>
      </w:ins>
    </w:p>
    <w:p w14:paraId="462A929C" w14:textId="77777777" w:rsidR="006C36C6" w:rsidRPr="00C757F0" w:rsidRDefault="006C36C6" w:rsidP="005D02B5">
      <w:pPr>
        <w:pStyle w:val="NoSpacing1"/>
        <w:rPr>
          <w:ins w:id="851" w:author="Dimitri Podborski" w:date="2023-04-25T19:22:00Z"/>
        </w:rPr>
      </w:pPr>
    </w:p>
    <w:p w14:paraId="6A474444" w14:textId="77777777" w:rsidR="006C36C6" w:rsidRPr="004F0A9F" w:rsidRDefault="006C36C6" w:rsidP="005D02B5">
      <w:pPr>
        <w:pStyle w:val="NoSpacing1"/>
        <w:rPr>
          <w:ins w:id="852" w:author="Dimitri Podborski" w:date="2023-04-25T19:22:00Z"/>
        </w:rPr>
      </w:pPr>
      <w:proofErr w:type="gramStart"/>
      <w:ins w:id="853" w:author="Dimitri Podborski" w:date="2023-04-25T19:22:00Z">
        <w:r w:rsidRPr="004F0A9F">
          <w:t>rotation</w:t>
        </w:r>
        <w:proofErr w:type="gramEnd"/>
        <w:r w:rsidRPr="004F0A9F">
          <w:t xml:space="preserve">_08.heic: </w:t>
        </w:r>
      </w:ins>
    </w:p>
    <w:p w14:paraId="4B12CFB3" w14:textId="77777777" w:rsidR="006C36C6" w:rsidRPr="00C757F0" w:rsidRDefault="006C36C6" w:rsidP="005D02B5">
      <w:pPr>
        <w:pStyle w:val="NoSpacing1"/>
        <w:rPr>
          <w:ins w:id="854" w:author="Dimitri Podborski" w:date="2023-04-25T19:22:00Z"/>
        </w:rPr>
      </w:pPr>
      <w:ins w:id="855" w:author="Dimitri Podborski" w:date="2023-04-25T19:22:00Z">
        <w:r w:rsidRPr="00C757F0">
          <w:tab/>
        </w:r>
        <w:proofErr w:type="gramStart"/>
        <w:r w:rsidRPr="00C757F0">
          <w:t>Quaternion:</w:t>
        </w:r>
        <w:proofErr w:type="gramEnd"/>
        <w:r w:rsidRPr="00C757F0">
          <w:t xml:space="preserve"> 0 0 0.707107</w:t>
        </w:r>
      </w:ins>
    </w:p>
    <w:p w14:paraId="2BB6EE8E" w14:textId="77777777" w:rsidR="006C36C6" w:rsidRPr="00C757F0" w:rsidRDefault="006C36C6" w:rsidP="005D02B5">
      <w:pPr>
        <w:pStyle w:val="NoSpacing1"/>
        <w:rPr>
          <w:ins w:id="856" w:author="Dimitri Podborski" w:date="2023-04-25T19:22:00Z"/>
        </w:rPr>
      </w:pPr>
      <w:ins w:id="857" w:author="Dimitri Podborski" w:date="2023-04-25T19:22:00Z">
        <w:r w:rsidRPr="00C757F0">
          <w:tab/>
          <w:t xml:space="preserve">Input </w:t>
        </w:r>
        <w:proofErr w:type="gramStart"/>
        <w:r w:rsidRPr="00C757F0">
          <w:t>angles:</w:t>
        </w:r>
        <w:proofErr w:type="gramEnd"/>
        <w:r w:rsidRPr="00C757F0">
          <w:t xml:space="preserve"> X:0, Y:0, Z:90</w:t>
        </w:r>
      </w:ins>
    </w:p>
    <w:p w14:paraId="23EA7FF9" w14:textId="77777777" w:rsidR="006C36C6" w:rsidRPr="00C757F0" w:rsidRDefault="006C36C6" w:rsidP="005D02B5">
      <w:pPr>
        <w:pStyle w:val="NoSpacing1"/>
        <w:rPr>
          <w:ins w:id="858" w:author="Dimitri Podborski" w:date="2023-04-25T19:22:00Z"/>
        </w:rPr>
      </w:pPr>
      <w:ins w:id="859" w:author="Dimitri Podborski" w:date="2023-04-25T19:22:00Z">
        <w:r w:rsidRPr="00C757F0">
          <w:tab/>
        </w:r>
        <w:proofErr w:type="spellStart"/>
        <w:r w:rsidRPr="00C757F0">
          <w:t>Corresponding</w:t>
        </w:r>
        <w:proofErr w:type="spellEnd"/>
        <w:r w:rsidRPr="00C757F0">
          <w:t xml:space="preserve"> input </w:t>
        </w:r>
        <w:proofErr w:type="gramStart"/>
        <w:r w:rsidRPr="00C757F0">
          <w:t>matrix:</w:t>
        </w:r>
        <w:proofErr w:type="gramEnd"/>
      </w:ins>
    </w:p>
    <w:p w14:paraId="763C4ABF" w14:textId="77777777" w:rsidR="006C36C6" w:rsidRPr="00C757F0" w:rsidRDefault="006C36C6" w:rsidP="005D02B5">
      <w:pPr>
        <w:pStyle w:val="NoSpacing1"/>
        <w:rPr>
          <w:ins w:id="860" w:author="Dimitri Podborski" w:date="2023-04-25T19:22:00Z"/>
        </w:rPr>
      </w:pPr>
      <w:ins w:id="861" w:author="Dimitri Podborski" w:date="2023-04-25T19:22:00Z">
        <w:r w:rsidRPr="00C757F0">
          <w:tab/>
        </w:r>
        <w:r w:rsidRPr="00C757F0">
          <w:tab/>
          <w:t xml:space="preserve"> 0.0000, -1.</w:t>
        </w:r>
        <w:proofErr w:type="gramStart"/>
        <w:r w:rsidRPr="00C757F0">
          <w:t>0000,  0.0000</w:t>
        </w:r>
        <w:proofErr w:type="gramEnd"/>
        <w:r w:rsidRPr="00C757F0">
          <w:t xml:space="preserve">, </w:t>
        </w:r>
      </w:ins>
    </w:p>
    <w:p w14:paraId="020C72AF" w14:textId="77777777" w:rsidR="006C36C6" w:rsidRPr="00C757F0" w:rsidRDefault="006C36C6" w:rsidP="005D02B5">
      <w:pPr>
        <w:pStyle w:val="NoSpacing1"/>
        <w:rPr>
          <w:ins w:id="862" w:author="Dimitri Podborski" w:date="2023-04-25T19:22:00Z"/>
        </w:rPr>
      </w:pPr>
      <w:ins w:id="863" w:author="Dimitri Podborski" w:date="2023-04-25T19:22:00Z">
        <w:r w:rsidRPr="00C757F0">
          <w:tab/>
        </w:r>
        <w:r w:rsidRPr="00C757F0">
          <w:tab/>
          <w:t xml:space="preserve"> 1.0000</w:t>
        </w:r>
        <w:proofErr w:type="gramStart"/>
        <w:r w:rsidRPr="00C757F0">
          <w:t>,  0.0000</w:t>
        </w:r>
        <w:proofErr w:type="gramEnd"/>
        <w:r w:rsidRPr="00C757F0">
          <w:t xml:space="preserve">,  0.0000, </w:t>
        </w:r>
      </w:ins>
    </w:p>
    <w:p w14:paraId="32984944" w14:textId="77777777" w:rsidR="006C36C6" w:rsidRPr="00C757F0" w:rsidRDefault="006C36C6" w:rsidP="005D02B5">
      <w:pPr>
        <w:pStyle w:val="NoSpacing1"/>
        <w:rPr>
          <w:ins w:id="864" w:author="Dimitri Podborski" w:date="2023-04-25T19:22:00Z"/>
        </w:rPr>
      </w:pPr>
      <w:ins w:id="865" w:author="Dimitri Podborski" w:date="2023-04-25T19:22:00Z">
        <w:r w:rsidRPr="00C757F0">
          <w:tab/>
        </w:r>
        <w:r w:rsidRPr="00C757F0">
          <w:tab/>
          <w:t>-0.</w:t>
        </w:r>
        <w:proofErr w:type="gramStart"/>
        <w:r w:rsidRPr="00C757F0">
          <w:t>0000,  0.0000</w:t>
        </w:r>
        <w:proofErr w:type="gramEnd"/>
        <w:r w:rsidRPr="00C757F0">
          <w:t xml:space="preserve">,  1.0000, </w:t>
        </w:r>
      </w:ins>
    </w:p>
    <w:p w14:paraId="173F7732" w14:textId="77777777" w:rsidR="006C36C6" w:rsidRPr="00C757F0" w:rsidRDefault="006C36C6" w:rsidP="005D02B5">
      <w:pPr>
        <w:pStyle w:val="NoSpacing1"/>
        <w:rPr>
          <w:ins w:id="866" w:author="Dimitri Podborski" w:date="2023-04-25T19:22:00Z"/>
        </w:rPr>
      </w:pPr>
    </w:p>
    <w:p w14:paraId="78CC7A33" w14:textId="77777777" w:rsidR="006C36C6" w:rsidRPr="004F0A9F" w:rsidRDefault="006C36C6" w:rsidP="005D02B5">
      <w:pPr>
        <w:pStyle w:val="NoSpacing1"/>
        <w:rPr>
          <w:ins w:id="867" w:author="Dimitri Podborski" w:date="2023-04-25T19:22:00Z"/>
        </w:rPr>
      </w:pPr>
      <w:proofErr w:type="gramStart"/>
      <w:ins w:id="868" w:author="Dimitri Podborski" w:date="2023-04-25T19:22:00Z">
        <w:r w:rsidRPr="004F0A9F">
          <w:t>rotation</w:t>
        </w:r>
        <w:proofErr w:type="gramEnd"/>
        <w:r w:rsidRPr="004F0A9F">
          <w:t xml:space="preserve">_09.heic: </w:t>
        </w:r>
      </w:ins>
    </w:p>
    <w:p w14:paraId="5778E9D7" w14:textId="77777777" w:rsidR="006C36C6" w:rsidRPr="00C757F0" w:rsidRDefault="006C36C6" w:rsidP="005D02B5">
      <w:pPr>
        <w:pStyle w:val="NoSpacing1"/>
        <w:rPr>
          <w:ins w:id="869" w:author="Dimitri Podborski" w:date="2023-04-25T19:22:00Z"/>
        </w:rPr>
      </w:pPr>
      <w:ins w:id="870" w:author="Dimitri Podborski" w:date="2023-04-25T19:22:00Z">
        <w:r w:rsidRPr="00C757F0">
          <w:tab/>
        </w:r>
        <w:proofErr w:type="gramStart"/>
        <w:r w:rsidRPr="00C757F0">
          <w:t>Quaternion:</w:t>
        </w:r>
        <w:proofErr w:type="gramEnd"/>
        <w:r w:rsidRPr="00C757F0">
          <w:t xml:space="preserve"> 0.130526 0 0</w:t>
        </w:r>
      </w:ins>
    </w:p>
    <w:p w14:paraId="54AFCBEC" w14:textId="77777777" w:rsidR="006C36C6" w:rsidRPr="00C757F0" w:rsidRDefault="006C36C6" w:rsidP="005D02B5">
      <w:pPr>
        <w:pStyle w:val="NoSpacing1"/>
        <w:rPr>
          <w:ins w:id="871" w:author="Dimitri Podborski" w:date="2023-04-25T19:22:00Z"/>
        </w:rPr>
      </w:pPr>
      <w:ins w:id="872" w:author="Dimitri Podborski" w:date="2023-04-25T19:22:00Z">
        <w:r w:rsidRPr="00C757F0">
          <w:tab/>
          <w:t xml:space="preserve">Input </w:t>
        </w:r>
        <w:proofErr w:type="gramStart"/>
        <w:r w:rsidRPr="00C757F0">
          <w:t>angles:</w:t>
        </w:r>
        <w:proofErr w:type="gramEnd"/>
        <w:r w:rsidRPr="00C757F0">
          <w:t xml:space="preserve"> X:15, Y:0, Z:0</w:t>
        </w:r>
      </w:ins>
    </w:p>
    <w:p w14:paraId="772F0F5F" w14:textId="77777777" w:rsidR="006C36C6" w:rsidRPr="00C757F0" w:rsidRDefault="006C36C6" w:rsidP="005D02B5">
      <w:pPr>
        <w:pStyle w:val="NoSpacing1"/>
        <w:rPr>
          <w:ins w:id="873" w:author="Dimitri Podborski" w:date="2023-04-25T19:22:00Z"/>
        </w:rPr>
      </w:pPr>
      <w:ins w:id="874" w:author="Dimitri Podborski" w:date="2023-04-25T19:22:00Z">
        <w:r w:rsidRPr="00C757F0">
          <w:tab/>
        </w:r>
        <w:proofErr w:type="spellStart"/>
        <w:r w:rsidRPr="00C757F0">
          <w:t>Corresponding</w:t>
        </w:r>
        <w:proofErr w:type="spellEnd"/>
        <w:r w:rsidRPr="00C757F0">
          <w:t xml:space="preserve"> input </w:t>
        </w:r>
        <w:proofErr w:type="gramStart"/>
        <w:r w:rsidRPr="00C757F0">
          <w:t>matrix:</w:t>
        </w:r>
        <w:proofErr w:type="gramEnd"/>
      </w:ins>
    </w:p>
    <w:p w14:paraId="636DAC44" w14:textId="77777777" w:rsidR="006C36C6" w:rsidRPr="00C757F0" w:rsidRDefault="006C36C6" w:rsidP="005D02B5">
      <w:pPr>
        <w:pStyle w:val="NoSpacing1"/>
        <w:rPr>
          <w:ins w:id="875" w:author="Dimitri Podborski" w:date="2023-04-25T19:22:00Z"/>
        </w:rPr>
      </w:pPr>
      <w:ins w:id="876" w:author="Dimitri Podborski" w:date="2023-04-25T19:22:00Z">
        <w:r w:rsidRPr="00C757F0">
          <w:tab/>
        </w:r>
        <w:r w:rsidRPr="00C757F0">
          <w:tab/>
          <w:t xml:space="preserve"> 1.0000</w:t>
        </w:r>
        <w:proofErr w:type="gramStart"/>
        <w:r w:rsidRPr="00C757F0">
          <w:t>,  0.0000</w:t>
        </w:r>
        <w:proofErr w:type="gramEnd"/>
        <w:r w:rsidRPr="00C757F0">
          <w:t xml:space="preserve">,  0.0000, </w:t>
        </w:r>
      </w:ins>
    </w:p>
    <w:p w14:paraId="0176972E" w14:textId="77777777" w:rsidR="006C36C6" w:rsidRPr="00C757F0" w:rsidRDefault="006C36C6" w:rsidP="005D02B5">
      <w:pPr>
        <w:pStyle w:val="NoSpacing1"/>
        <w:rPr>
          <w:ins w:id="877" w:author="Dimitri Podborski" w:date="2023-04-25T19:22:00Z"/>
        </w:rPr>
      </w:pPr>
      <w:ins w:id="878" w:author="Dimitri Podborski" w:date="2023-04-25T19:22:00Z">
        <w:r w:rsidRPr="00C757F0">
          <w:tab/>
        </w:r>
        <w:r w:rsidRPr="00C757F0">
          <w:tab/>
          <w:t xml:space="preserve"> 0.0000</w:t>
        </w:r>
        <w:proofErr w:type="gramStart"/>
        <w:r w:rsidRPr="00C757F0">
          <w:t>,  0.9659</w:t>
        </w:r>
        <w:proofErr w:type="gramEnd"/>
        <w:r w:rsidRPr="00C757F0">
          <w:t xml:space="preserve">, -0.2588, </w:t>
        </w:r>
      </w:ins>
    </w:p>
    <w:p w14:paraId="3D927775" w14:textId="77777777" w:rsidR="006C36C6" w:rsidRPr="00C757F0" w:rsidRDefault="006C36C6" w:rsidP="005D02B5">
      <w:pPr>
        <w:pStyle w:val="NoSpacing1"/>
        <w:rPr>
          <w:ins w:id="879" w:author="Dimitri Podborski" w:date="2023-04-25T19:22:00Z"/>
        </w:rPr>
      </w:pPr>
      <w:ins w:id="880" w:author="Dimitri Podborski" w:date="2023-04-25T19:22:00Z">
        <w:r w:rsidRPr="00C757F0">
          <w:tab/>
        </w:r>
        <w:r w:rsidRPr="00C757F0">
          <w:tab/>
          <w:t>-0.</w:t>
        </w:r>
        <w:proofErr w:type="gramStart"/>
        <w:r w:rsidRPr="00C757F0">
          <w:t>0000,  0.2588</w:t>
        </w:r>
        <w:proofErr w:type="gramEnd"/>
        <w:r w:rsidRPr="00C757F0">
          <w:t xml:space="preserve">,  0.9659, </w:t>
        </w:r>
      </w:ins>
    </w:p>
    <w:p w14:paraId="36FDA2BD" w14:textId="77777777" w:rsidR="006C36C6" w:rsidRPr="00C757F0" w:rsidRDefault="006C36C6" w:rsidP="005D02B5">
      <w:pPr>
        <w:pStyle w:val="NoSpacing1"/>
        <w:rPr>
          <w:ins w:id="881" w:author="Dimitri Podborski" w:date="2023-04-25T19:22:00Z"/>
        </w:rPr>
      </w:pPr>
    </w:p>
    <w:p w14:paraId="3B590CCB" w14:textId="77777777" w:rsidR="006C36C6" w:rsidRPr="004F0A9F" w:rsidRDefault="006C36C6" w:rsidP="005D02B5">
      <w:pPr>
        <w:pStyle w:val="NoSpacing1"/>
        <w:rPr>
          <w:ins w:id="882" w:author="Dimitri Podborski" w:date="2023-04-25T19:22:00Z"/>
        </w:rPr>
      </w:pPr>
      <w:proofErr w:type="gramStart"/>
      <w:ins w:id="883" w:author="Dimitri Podborski" w:date="2023-04-25T19:22:00Z">
        <w:r w:rsidRPr="004F0A9F">
          <w:t>rotation</w:t>
        </w:r>
        <w:proofErr w:type="gramEnd"/>
        <w:r w:rsidRPr="004F0A9F">
          <w:t xml:space="preserve">_10.heic: </w:t>
        </w:r>
      </w:ins>
    </w:p>
    <w:p w14:paraId="624CA34F" w14:textId="77777777" w:rsidR="006C36C6" w:rsidRPr="00C757F0" w:rsidRDefault="006C36C6" w:rsidP="005D02B5">
      <w:pPr>
        <w:pStyle w:val="NoSpacing1"/>
        <w:rPr>
          <w:ins w:id="884" w:author="Dimitri Podborski" w:date="2023-04-25T19:22:00Z"/>
        </w:rPr>
      </w:pPr>
      <w:ins w:id="885" w:author="Dimitri Podborski" w:date="2023-04-25T19:22:00Z">
        <w:r w:rsidRPr="00C757F0">
          <w:tab/>
        </w:r>
        <w:proofErr w:type="gramStart"/>
        <w:r w:rsidRPr="00C757F0">
          <w:t>Quaternion:</w:t>
        </w:r>
        <w:proofErr w:type="gramEnd"/>
        <w:r w:rsidRPr="00C757F0">
          <w:t xml:space="preserve"> 0.12941 0.12941 -0.0170371</w:t>
        </w:r>
      </w:ins>
    </w:p>
    <w:p w14:paraId="3121E631" w14:textId="77777777" w:rsidR="006C36C6" w:rsidRPr="00C757F0" w:rsidRDefault="006C36C6" w:rsidP="005D02B5">
      <w:pPr>
        <w:pStyle w:val="NoSpacing1"/>
        <w:rPr>
          <w:ins w:id="886" w:author="Dimitri Podborski" w:date="2023-04-25T19:22:00Z"/>
        </w:rPr>
      </w:pPr>
      <w:ins w:id="887" w:author="Dimitri Podborski" w:date="2023-04-25T19:22:00Z">
        <w:r w:rsidRPr="00C757F0">
          <w:tab/>
          <w:t xml:space="preserve">Input </w:t>
        </w:r>
        <w:proofErr w:type="gramStart"/>
        <w:r w:rsidRPr="00C757F0">
          <w:t>angles:</w:t>
        </w:r>
        <w:proofErr w:type="gramEnd"/>
        <w:r w:rsidRPr="00C757F0">
          <w:t xml:space="preserve"> X:15, Y:15, Z:0</w:t>
        </w:r>
      </w:ins>
    </w:p>
    <w:p w14:paraId="7C88AD21" w14:textId="77777777" w:rsidR="006C36C6" w:rsidRPr="00C757F0" w:rsidRDefault="006C36C6" w:rsidP="005D02B5">
      <w:pPr>
        <w:pStyle w:val="NoSpacing1"/>
        <w:rPr>
          <w:ins w:id="888" w:author="Dimitri Podborski" w:date="2023-04-25T19:22:00Z"/>
        </w:rPr>
      </w:pPr>
      <w:ins w:id="889" w:author="Dimitri Podborski" w:date="2023-04-25T19:22:00Z">
        <w:r w:rsidRPr="00C757F0">
          <w:tab/>
        </w:r>
        <w:proofErr w:type="spellStart"/>
        <w:r w:rsidRPr="00C757F0">
          <w:t>Corresponding</w:t>
        </w:r>
        <w:proofErr w:type="spellEnd"/>
        <w:r w:rsidRPr="00C757F0">
          <w:t xml:space="preserve"> input </w:t>
        </w:r>
        <w:proofErr w:type="gramStart"/>
        <w:r w:rsidRPr="00C757F0">
          <w:t>matrix:</w:t>
        </w:r>
        <w:proofErr w:type="gramEnd"/>
      </w:ins>
    </w:p>
    <w:p w14:paraId="2266C832" w14:textId="77777777" w:rsidR="006C36C6" w:rsidRPr="00C757F0" w:rsidRDefault="006C36C6" w:rsidP="005D02B5">
      <w:pPr>
        <w:pStyle w:val="NoSpacing1"/>
        <w:rPr>
          <w:ins w:id="890" w:author="Dimitri Podborski" w:date="2023-04-25T19:22:00Z"/>
        </w:rPr>
      </w:pPr>
      <w:ins w:id="891" w:author="Dimitri Podborski" w:date="2023-04-25T19:22:00Z">
        <w:r w:rsidRPr="00C757F0">
          <w:tab/>
        </w:r>
        <w:r w:rsidRPr="00C757F0">
          <w:tab/>
          <w:t xml:space="preserve"> 0.9659</w:t>
        </w:r>
        <w:proofErr w:type="gramStart"/>
        <w:r w:rsidRPr="00C757F0">
          <w:t>,  0.0670</w:t>
        </w:r>
        <w:proofErr w:type="gramEnd"/>
        <w:r w:rsidRPr="00C757F0">
          <w:t xml:space="preserve">,  0.2500, </w:t>
        </w:r>
      </w:ins>
    </w:p>
    <w:p w14:paraId="5C1AEDB8" w14:textId="77777777" w:rsidR="006C36C6" w:rsidRPr="00C757F0" w:rsidRDefault="006C36C6" w:rsidP="005D02B5">
      <w:pPr>
        <w:pStyle w:val="NoSpacing1"/>
        <w:rPr>
          <w:ins w:id="892" w:author="Dimitri Podborski" w:date="2023-04-25T19:22:00Z"/>
        </w:rPr>
      </w:pPr>
      <w:ins w:id="893" w:author="Dimitri Podborski" w:date="2023-04-25T19:22:00Z">
        <w:r w:rsidRPr="00C757F0">
          <w:tab/>
        </w:r>
        <w:r w:rsidRPr="00C757F0">
          <w:tab/>
          <w:t xml:space="preserve"> 0.0000</w:t>
        </w:r>
        <w:proofErr w:type="gramStart"/>
        <w:r w:rsidRPr="00C757F0">
          <w:t>,  0.9659</w:t>
        </w:r>
        <w:proofErr w:type="gramEnd"/>
        <w:r w:rsidRPr="00C757F0">
          <w:t xml:space="preserve">, -0.2588, </w:t>
        </w:r>
      </w:ins>
    </w:p>
    <w:p w14:paraId="101E9798" w14:textId="77777777" w:rsidR="006C36C6" w:rsidRPr="00C757F0" w:rsidRDefault="006C36C6" w:rsidP="005D02B5">
      <w:pPr>
        <w:pStyle w:val="NoSpacing1"/>
        <w:rPr>
          <w:ins w:id="894" w:author="Dimitri Podborski" w:date="2023-04-25T19:22:00Z"/>
        </w:rPr>
      </w:pPr>
      <w:ins w:id="895" w:author="Dimitri Podborski" w:date="2023-04-25T19:22:00Z">
        <w:r w:rsidRPr="00C757F0">
          <w:tab/>
        </w:r>
        <w:r w:rsidRPr="00C757F0">
          <w:tab/>
          <w:t>-0.</w:t>
        </w:r>
        <w:proofErr w:type="gramStart"/>
        <w:r w:rsidRPr="00C757F0">
          <w:t>2588,  0.2500</w:t>
        </w:r>
        <w:proofErr w:type="gramEnd"/>
        <w:r w:rsidRPr="00C757F0">
          <w:t xml:space="preserve">,  0.9330, </w:t>
        </w:r>
      </w:ins>
    </w:p>
    <w:p w14:paraId="00AA5D57" w14:textId="77777777" w:rsidR="006C36C6" w:rsidRPr="00C757F0" w:rsidRDefault="006C36C6" w:rsidP="005D02B5">
      <w:pPr>
        <w:pStyle w:val="NoSpacing1"/>
        <w:rPr>
          <w:ins w:id="896" w:author="Dimitri Podborski" w:date="2023-04-25T19:22:00Z"/>
        </w:rPr>
      </w:pPr>
    </w:p>
    <w:p w14:paraId="22CB9226" w14:textId="77777777" w:rsidR="006C36C6" w:rsidRPr="004F0A9F" w:rsidRDefault="006C36C6" w:rsidP="005D02B5">
      <w:pPr>
        <w:pStyle w:val="NoSpacing1"/>
        <w:rPr>
          <w:ins w:id="897" w:author="Dimitri Podborski" w:date="2023-04-25T19:22:00Z"/>
        </w:rPr>
      </w:pPr>
      <w:proofErr w:type="gramStart"/>
      <w:ins w:id="898" w:author="Dimitri Podborski" w:date="2023-04-25T19:22:00Z">
        <w:r w:rsidRPr="004F0A9F">
          <w:t>rotation</w:t>
        </w:r>
        <w:proofErr w:type="gramEnd"/>
        <w:r w:rsidRPr="004F0A9F">
          <w:t xml:space="preserve">_11.heic: </w:t>
        </w:r>
      </w:ins>
    </w:p>
    <w:p w14:paraId="76B2707A" w14:textId="77777777" w:rsidR="006C36C6" w:rsidRPr="00C757F0" w:rsidRDefault="006C36C6" w:rsidP="005D02B5">
      <w:pPr>
        <w:pStyle w:val="NoSpacing1"/>
        <w:rPr>
          <w:ins w:id="899" w:author="Dimitri Podborski" w:date="2023-04-25T19:22:00Z"/>
        </w:rPr>
      </w:pPr>
      <w:ins w:id="900" w:author="Dimitri Podborski" w:date="2023-04-25T19:22:00Z">
        <w:r w:rsidRPr="00C757F0">
          <w:tab/>
        </w:r>
        <w:proofErr w:type="gramStart"/>
        <w:r w:rsidRPr="00C757F0">
          <w:t>Quaternion:</w:t>
        </w:r>
        <w:proofErr w:type="gramEnd"/>
        <w:r w:rsidRPr="00C757F0">
          <w:t xml:space="preserve"> 0.111411 0.145194 0.111411</w:t>
        </w:r>
      </w:ins>
    </w:p>
    <w:p w14:paraId="3691F843" w14:textId="77777777" w:rsidR="006C36C6" w:rsidRPr="00C757F0" w:rsidRDefault="006C36C6" w:rsidP="005D02B5">
      <w:pPr>
        <w:pStyle w:val="NoSpacing1"/>
        <w:rPr>
          <w:ins w:id="901" w:author="Dimitri Podborski" w:date="2023-04-25T19:22:00Z"/>
        </w:rPr>
      </w:pPr>
      <w:ins w:id="902" w:author="Dimitri Podborski" w:date="2023-04-25T19:22:00Z">
        <w:r w:rsidRPr="00C757F0">
          <w:lastRenderedPageBreak/>
          <w:tab/>
          <w:t xml:space="preserve">Input </w:t>
        </w:r>
        <w:proofErr w:type="gramStart"/>
        <w:r w:rsidRPr="00C757F0">
          <w:t>angles:</w:t>
        </w:r>
        <w:proofErr w:type="gramEnd"/>
        <w:r w:rsidRPr="00C757F0">
          <w:t xml:space="preserve"> X:15, Y:15, Z:15</w:t>
        </w:r>
      </w:ins>
    </w:p>
    <w:p w14:paraId="18EDEED8" w14:textId="77777777" w:rsidR="006C36C6" w:rsidRPr="00C757F0" w:rsidRDefault="006C36C6" w:rsidP="005D02B5">
      <w:pPr>
        <w:pStyle w:val="NoSpacing1"/>
        <w:rPr>
          <w:ins w:id="903" w:author="Dimitri Podborski" w:date="2023-04-25T19:22:00Z"/>
        </w:rPr>
      </w:pPr>
      <w:ins w:id="904" w:author="Dimitri Podborski" w:date="2023-04-25T19:22:00Z">
        <w:r w:rsidRPr="00C757F0">
          <w:tab/>
        </w:r>
        <w:proofErr w:type="spellStart"/>
        <w:r w:rsidRPr="00C757F0">
          <w:t>Corresponding</w:t>
        </w:r>
        <w:proofErr w:type="spellEnd"/>
        <w:r w:rsidRPr="00C757F0">
          <w:t xml:space="preserve"> input </w:t>
        </w:r>
        <w:proofErr w:type="gramStart"/>
        <w:r w:rsidRPr="00C757F0">
          <w:t>matrix:</w:t>
        </w:r>
        <w:proofErr w:type="gramEnd"/>
      </w:ins>
    </w:p>
    <w:p w14:paraId="7AF09966" w14:textId="77777777" w:rsidR="006C36C6" w:rsidRPr="00C757F0" w:rsidRDefault="006C36C6" w:rsidP="005D02B5">
      <w:pPr>
        <w:pStyle w:val="NoSpacing1"/>
        <w:rPr>
          <w:ins w:id="905" w:author="Dimitri Podborski" w:date="2023-04-25T19:22:00Z"/>
        </w:rPr>
      </w:pPr>
      <w:ins w:id="906" w:author="Dimitri Podborski" w:date="2023-04-25T19:22:00Z">
        <w:r w:rsidRPr="00C757F0">
          <w:tab/>
        </w:r>
        <w:r w:rsidRPr="00C757F0">
          <w:tab/>
          <w:t xml:space="preserve"> 0.9330, -0.</w:t>
        </w:r>
        <w:proofErr w:type="gramStart"/>
        <w:r w:rsidRPr="00C757F0">
          <w:t>1853,  0.3085</w:t>
        </w:r>
        <w:proofErr w:type="gramEnd"/>
        <w:r w:rsidRPr="00C757F0">
          <w:t xml:space="preserve">, </w:t>
        </w:r>
      </w:ins>
    </w:p>
    <w:p w14:paraId="7B39E273" w14:textId="77777777" w:rsidR="006C36C6" w:rsidRPr="00C757F0" w:rsidRDefault="006C36C6" w:rsidP="005D02B5">
      <w:pPr>
        <w:pStyle w:val="NoSpacing1"/>
        <w:rPr>
          <w:ins w:id="907" w:author="Dimitri Podborski" w:date="2023-04-25T19:22:00Z"/>
        </w:rPr>
      </w:pPr>
      <w:ins w:id="908" w:author="Dimitri Podborski" w:date="2023-04-25T19:22:00Z">
        <w:r w:rsidRPr="00C757F0">
          <w:tab/>
        </w:r>
        <w:r w:rsidRPr="00C757F0">
          <w:tab/>
          <w:t xml:space="preserve"> 0.2500</w:t>
        </w:r>
        <w:proofErr w:type="gramStart"/>
        <w:r w:rsidRPr="00C757F0">
          <w:t>,  0.9504</w:t>
        </w:r>
        <w:proofErr w:type="gramEnd"/>
        <w:r w:rsidRPr="00C757F0">
          <w:t xml:space="preserve">, -0.1853, </w:t>
        </w:r>
      </w:ins>
    </w:p>
    <w:p w14:paraId="76B1547A" w14:textId="77777777" w:rsidR="006C36C6" w:rsidRPr="00C757F0" w:rsidRDefault="006C36C6" w:rsidP="005D02B5">
      <w:pPr>
        <w:pStyle w:val="NoSpacing1"/>
        <w:rPr>
          <w:ins w:id="909" w:author="Dimitri Podborski" w:date="2023-04-25T19:22:00Z"/>
        </w:rPr>
      </w:pPr>
      <w:ins w:id="910" w:author="Dimitri Podborski" w:date="2023-04-25T19:22:00Z">
        <w:r w:rsidRPr="00C757F0">
          <w:tab/>
        </w:r>
        <w:r w:rsidRPr="00C757F0">
          <w:tab/>
          <w:t>-0.</w:t>
        </w:r>
        <w:proofErr w:type="gramStart"/>
        <w:r w:rsidRPr="00C757F0">
          <w:t>2588,  0.2500</w:t>
        </w:r>
        <w:proofErr w:type="gramEnd"/>
        <w:r w:rsidRPr="00C757F0">
          <w:t xml:space="preserve">,  0.9330, </w:t>
        </w:r>
      </w:ins>
    </w:p>
    <w:p w14:paraId="0C02D285" w14:textId="77777777" w:rsidR="006C36C6" w:rsidRPr="00C757F0" w:rsidRDefault="006C36C6" w:rsidP="005D02B5">
      <w:pPr>
        <w:pStyle w:val="NoSpacing1"/>
        <w:rPr>
          <w:ins w:id="911" w:author="Dimitri Podborski" w:date="2023-04-25T19:22:00Z"/>
        </w:rPr>
      </w:pPr>
    </w:p>
    <w:p w14:paraId="6352F814" w14:textId="77777777" w:rsidR="006C36C6" w:rsidRPr="004F0A9F" w:rsidRDefault="006C36C6" w:rsidP="005D02B5">
      <w:pPr>
        <w:pStyle w:val="NoSpacing1"/>
        <w:rPr>
          <w:ins w:id="912" w:author="Dimitri Podborski" w:date="2023-04-25T19:22:00Z"/>
        </w:rPr>
      </w:pPr>
      <w:proofErr w:type="gramStart"/>
      <w:ins w:id="913" w:author="Dimitri Podborski" w:date="2023-04-25T19:22:00Z">
        <w:r w:rsidRPr="004F0A9F">
          <w:t>rotation</w:t>
        </w:r>
        <w:proofErr w:type="gramEnd"/>
        <w:r w:rsidRPr="004F0A9F">
          <w:t xml:space="preserve">_12.heic: </w:t>
        </w:r>
      </w:ins>
    </w:p>
    <w:p w14:paraId="01040736" w14:textId="77777777" w:rsidR="006C36C6" w:rsidRPr="00C757F0" w:rsidRDefault="006C36C6" w:rsidP="005D02B5">
      <w:pPr>
        <w:pStyle w:val="NoSpacing1"/>
        <w:rPr>
          <w:ins w:id="914" w:author="Dimitri Podborski" w:date="2023-04-25T19:22:00Z"/>
        </w:rPr>
      </w:pPr>
      <w:ins w:id="915" w:author="Dimitri Podborski" w:date="2023-04-25T19:22:00Z">
        <w:r w:rsidRPr="00C757F0">
          <w:tab/>
        </w:r>
        <w:proofErr w:type="gramStart"/>
        <w:r w:rsidRPr="00C757F0">
          <w:t>Quaternion:</w:t>
        </w:r>
        <w:proofErr w:type="gramEnd"/>
        <w:r w:rsidRPr="00C757F0">
          <w:t xml:space="preserve"> -0.0170371 0.12941 0.12941</w:t>
        </w:r>
      </w:ins>
    </w:p>
    <w:p w14:paraId="12956455" w14:textId="77777777" w:rsidR="006C36C6" w:rsidRPr="00C757F0" w:rsidRDefault="006C36C6" w:rsidP="005D02B5">
      <w:pPr>
        <w:pStyle w:val="NoSpacing1"/>
        <w:rPr>
          <w:ins w:id="916" w:author="Dimitri Podborski" w:date="2023-04-25T19:22:00Z"/>
        </w:rPr>
      </w:pPr>
      <w:ins w:id="917" w:author="Dimitri Podborski" w:date="2023-04-25T19:22:00Z">
        <w:r w:rsidRPr="00C757F0">
          <w:tab/>
          <w:t xml:space="preserve">Input </w:t>
        </w:r>
        <w:proofErr w:type="gramStart"/>
        <w:r w:rsidRPr="00C757F0">
          <w:t>angles:</w:t>
        </w:r>
        <w:proofErr w:type="gramEnd"/>
        <w:r w:rsidRPr="00C757F0">
          <w:t xml:space="preserve"> X:0, Y:15, Z:15</w:t>
        </w:r>
      </w:ins>
    </w:p>
    <w:p w14:paraId="0836CFD3" w14:textId="77777777" w:rsidR="006C36C6" w:rsidRPr="00C757F0" w:rsidRDefault="006C36C6" w:rsidP="005D02B5">
      <w:pPr>
        <w:pStyle w:val="NoSpacing1"/>
        <w:rPr>
          <w:ins w:id="918" w:author="Dimitri Podborski" w:date="2023-04-25T19:22:00Z"/>
        </w:rPr>
      </w:pPr>
      <w:ins w:id="919" w:author="Dimitri Podborski" w:date="2023-04-25T19:22:00Z">
        <w:r w:rsidRPr="00C757F0">
          <w:tab/>
        </w:r>
        <w:proofErr w:type="spellStart"/>
        <w:r w:rsidRPr="00C757F0">
          <w:t>Corresponding</w:t>
        </w:r>
        <w:proofErr w:type="spellEnd"/>
        <w:r w:rsidRPr="00C757F0">
          <w:t xml:space="preserve"> input </w:t>
        </w:r>
        <w:proofErr w:type="gramStart"/>
        <w:r w:rsidRPr="00C757F0">
          <w:t>matrix:</w:t>
        </w:r>
        <w:proofErr w:type="gramEnd"/>
      </w:ins>
    </w:p>
    <w:p w14:paraId="39CF8072" w14:textId="77777777" w:rsidR="006C36C6" w:rsidRPr="00C757F0" w:rsidRDefault="006C36C6" w:rsidP="005D02B5">
      <w:pPr>
        <w:pStyle w:val="NoSpacing1"/>
        <w:rPr>
          <w:ins w:id="920" w:author="Dimitri Podborski" w:date="2023-04-25T19:22:00Z"/>
        </w:rPr>
      </w:pPr>
      <w:ins w:id="921" w:author="Dimitri Podborski" w:date="2023-04-25T19:22:00Z">
        <w:r w:rsidRPr="00C757F0">
          <w:tab/>
        </w:r>
        <w:r w:rsidRPr="00C757F0">
          <w:tab/>
          <w:t xml:space="preserve"> 0.9330, -0.</w:t>
        </w:r>
        <w:proofErr w:type="gramStart"/>
        <w:r w:rsidRPr="00C757F0">
          <w:t>2588,  0.2500</w:t>
        </w:r>
        <w:proofErr w:type="gramEnd"/>
        <w:r w:rsidRPr="00C757F0">
          <w:t xml:space="preserve">, </w:t>
        </w:r>
      </w:ins>
    </w:p>
    <w:p w14:paraId="687F6CBE" w14:textId="77777777" w:rsidR="006C36C6" w:rsidRPr="00C757F0" w:rsidRDefault="006C36C6" w:rsidP="005D02B5">
      <w:pPr>
        <w:pStyle w:val="NoSpacing1"/>
        <w:rPr>
          <w:ins w:id="922" w:author="Dimitri Podborski" w:date="2023-04-25T19:22:00Z"/>
        </w:rPr>
      </w:pPr>
      <w:ins w:id="923" w:author="Dimitri Podborski" w:date="2023-04-25T19:22:00Z">
        <w:r w:rsidRPr="00C757F0">
          <w:tab/>
        </w:r>
        <w:r w:rsidRPr="00C757F0">
          <w:tab/>
          <w:t xml:space="preserve"> 0.2500</w:t>
        </w:r>
        <w:proofErr w:type="gramStart"/>
        <w:r w:rsidRPr="00C757F0">
          <w:t>,  0.9659</w:t>
        </w:r>
        <w:proofErr w:type="gramEnd"/>
        <w:r w:rsidRPr="00C757F0">
          <w:t xml:space="preserve">,  0.0670, </w:t>
        </w:r>
      </w:ins>
    </w:p>
    <w:p w14:paraId="7B7B9694" w14:textId="77777777" w:rsidR="006C36C6" w:rsidRPr="00C757F0" w:rsidRDefault="006C36C6" w:rsidP="005D02B5">
      <w:pPr>
        <w:pStyle w:val="NoSpacing1"/>
        <w:rPr>
          <w:ins w:id="924" w:author="Dimitri Podborski" w:date="2023-04-25T19:22:00Z"/>
        </w:rPr>
      </w:pPr>
      <w:ins w:id="925" w:author="Dimitri Podborski" w:date="2023-04-25T19:22:00Z">
        <w:r w:rsidRPr="00C757F0">
          <w:tab/>
        </w:r>
        <w:r w:rsidRPr="00C757F0">
          <w:tab/>
          <w:t>-0.</w:t>
        </w:r>
        <w:proofErr w:type="gramStart"/>
        <w:r w:rsidRPr="00C757F0">
          <w:t>2588,  0.0000</w:t>
        </w:r>
        <w:proofErr w:type="gramEnd"/>
        <w:r w:rsidRPr="00C757F0">
          <w:t xml:space="preserve">,  0.9659, </w:t>
        </w:r>
      </w:ins>
    </w:p>
    <w:p w14:paraId="4F4C98A3" w14:textId="77777777" w:rsidR="006C36C6" w:rsidRPr="00C757F0" w:rsidRDefault="006C36C6" w:rsidP="005D02B5">
      <w:pPr>
        <w:pStyle w:val="NoSpacing1"/>
        <w:rPr>
          <w:ins w:id="926" w:author="Dimitri Podborski" w:date="2023-04-25T19:22:00Z"/>
        </w:rPr>
      </w:pPr>
    </w:p>
    <w:p w14:paraId="48887C35" w14:textId="77777777" w:rsidR="006C36C6" w:rsidRPr="004F0A9F" w:rsidRDefault="006C36C6" w:rsidP="005D02B5">
      <w:pPr>
        <w:pStyle w:val="NoSpacing1"/>
        <w:rPr>
          <w:ins w:id="927" w:author="Dimitri Podborski" w:date="2023-04-25T19:22:00Z"/>
        </w:rPr>
      </w:pPr>
      <w:proofErr w:type="gramStart"/>
      <w:ins w:id="928" w:author="Dimitri Podborski" w:date="2023-04-25T19:22:00Z">
        <w:r w:rsidRPr="004F0A9F">
          <w:t>rotation</w:t>
        </w:r>
        <w:proofErr w:type="gramEnd"/>
        <w:r w:rsidRPr="004F0A9F">
          <w:t xml:space="preserve">_13.heic: </w:t>
        </w:r>
      </w:ins>
    </w:p>
    <w:p w14:paraId="3711D2AC" w14:textId="77777777" w:rsidR="006C36C6" w:rsidRPr="00C757F0" w:rsidRDefault="006C36C6" w:rsidP="005D02B5">
      <w:pPr>
        <w:pStyle w:val="NoSpacing1"/>
        <w:rPr>
          <w:ins w:id="929" w:author="Dimitri Podborski" w:date="2023-04-25T19:22:00Z"/>
        </w:rPr>
      </w:pPr>
      <w:ins w:id="930" w:author="Dimitri Podborski" w:date="2023-04-25T19:22:00Z">
        <w:r w:rsidRPr="00C757F0">
          <w:tab/>
        </w:r>
        <w:proofErr w:type="gramStart"/>
        <w:r w:rsidRPr="00C757F0">
          <w:t>Quaternion:</w:t>
        </w:r>
        <w:proofErr w:type="gramEnd"/>
        <w:r w:rsidRPr="00C757F0">
          <w:t xml:space="preserve"> 0 0 0.130526</w:t>
        </w:r>
      </w:ins>
    </w:p>
    <w:p w14:paraId="41CBED05" w14:textId="77777777" w:rsidR="006C36C6" w:rsidRPr="00C757F0" w:rsidRDefault="006C36C6" w:rsidP="005D02B5">
      <w:pPr>
        <w:pStyle w:val="NoSpacing1"/>
        <w:rPr>
          <w:ins w:id="931" w:author="Dimitri Podborski" w:date="2023-04-25T19:22:00Z"/>
        </w:rPr>
      </w:pPr>
      <w:ins w:id="932" w:author="Dimitri Podborski" w:date="2023-04-25T19:22:00Z">
        <w:r w:rsidRPr="00C757F0">
          <w:tab/>
          <w:t xml:space="preserve">Input </w:t>
        </w:r>
        <w:proofErr w:type="gramStart"/>
        <w:r w:rsidRPr="00C757F0">
          <w:t>angles:</w:t>
        </w:r>
        <w:proofErr w:type="gramEnd"/>
        <w:r w:rsidRPr="00C757F0">
          <w:t xml:space="preserve"> X:0, Y:0, Z:15</w:t>
        </w:r>
      </w:ins>
    </w:p>
    <w:p w14:paraId="4750BF2B" w14:textId="77777777" w:rsidR="006C36C6" w:rsidRPr="00C757F0" w:rsidRDefault="006C36C6" w:rsidP="005D02B5">
      <w:pPr>
        <w:pStyle w:val="NoSpacing1"/>
        <w:rPr>
          <w:ins w:id="933" w:author="Dimitri Podborski" w:date="2023-04-25T19:22:00Z"/>
        </w:rPr>
      </w:pPr>
      <w:ins w:id="934" w:author="Dimitri Podborski" w:date="2023-04-25T19:22:00Z">
        <w:r w:rsidRPr="00C757F0">
          <w:tab/>
        </w:r>
        <w:proofErr w:type="spellStart"/>
        <w:r w:rsidRPr="00C757F0">
          <w:t>Corresponding</w:t>
        </w:r>
        <w:proofErr w:type="spellEnd"/>
        <w:r w:rsidRPr="00C757F0">
          <w:t xml:space="preserve"> input </w:t>
        </w:r>
        <w:proofErr w:type="gramStart"/>
        <w:r w:rsidRPr="00C757F0">
          <w:t>matrix:</w:t>
        </w:r>
        <w:proofErr w:type="gramEnd"/>
      </w:ins>
    </w:p>
    <w:p w14:paraId="7FC2B31A" w14:textId="77777777" w:rsidR="006C36C6" w:rsidRPr="00C757F0" w:rsidRDefault="006C36C6" w:rsidP="005D02B5">
      <w:pPr>
        <w:pStyle w:val="NoSpacing1"/>
        <w:rPr>
          <w:ins w:id="935" w:author="Dimitri Podborski" w:date="2023-04-25T19:22:00Z"/>
        </w:rPr>
      </w:pPr>
      <w:ins w:id="936" w:author="Dimitri Podborski" w:date="2023-04-25T19:22:00Z">
        <w:r w:rsidRPr="00C757F0">
          <w:tab/>
        </w:r>
        <w:r w:rsidRPr="00C757F0">
          <w:tab/>
          <w:t xml:space="preserve"> 0.9659, -0.</w:t>
        </w:r>
        <w:proofErr w:type="gramStart"/>
        <w:r w:rsidRPr="00C757F0">
          <w:t>2588,  0.0000</w:t>
        </w:r>
        <w:proofErr w:type="gramEnd"/>
        <w:r w:rsidRPr="00C757F0">
          <w:t xml:space="preserve">, </w:t>
        </w:r>
      </w:ins>
    </w:p>
    <w:p w14:paraId="6B5DEE85" w14:textId="77777777" w:rsidR="006C36C6" w:rsidRPr="00C757F0" w:rsidRDefault="006C36C6" w:rsidP="005D02B5">
      <w:pPr>
        <w:pStyle w:val="NoSpacing1"/>
        <w:rPr>
          <w:ins w:id="937" w:author="Dimitri Podborski" w:date="2023-04-25T19:22:00Z"/>
        </w:rPr>
      </w:pPr>
      <w:ins w:id="938" w:author="Dimitri Podborski" w:date="2023-04-25T19:22:00Z">
        <w:r w:rsidRPr="00C757F0">
          <w:tab/>
        </w:r>
        <w:r w:rsidRPr="00C757F0">
          <w:tab/>
          <w:t xml:space="preserve"> 0.2588</w:t>
        </w:r>
        <w:proofErr w:type="gramStart"/>
        <w:r w:rsidRPr="00C757F0">
          <w:t>,  0.9659</w:t>
        </w:r>
        <w:proofErr w:type="gramEnd"/>
        <w:r w:rsidRPr="00C757F0">
          <w:t xml:space="preserve">,  0.0000, </w:t>
        </w:r>
      </w:ins>
    </w:p>
    <w:p w14:paraId="0D944ABF" w14:textId="77777777" w:rsidR="006C36C6" w:rsidRPr="00C757F0" w:rsidRDefault="006C36C6" w:rsidP="005D02B5">
      <w:pPr>
        <w:pStyle w:val="NoSpacing1"/>
        <w:rPr>
          <w:ins w:id="939" w:author="Dimitri Podborski" w:date="2023-04-25T19:22:00Z"/>
        </w:rPr>
      </w:pPr>
      <w:ins w:id="940" w:author="Dimitri Podborski" w:date="2023-04-25T19:22:00Z">
        <w:r w:rsidRPr="00C757F0">
          <w:tab/>
        </w:r>
        <w:r w:rsidRPr="00C757F0">
          <w:tab/>
          <w:t>-0.</w:t>
        </w:r>
        <w:proofErr w:type="gramStart"/>
        <w:r w:rsidRPr="00C757F0">
          <w:t>0000,  0.0000</w:t>
        </w:r>
        <w:proofErr w:type="gramEnd"/>
        <w:r w:rsidRPr="00C757F0">
          <w:t xml:space="preserve">,  1.0000, </w:t>
        </w:r>
      </w:ins>
    </w:p>
    <w:p w14:paraId="0D04408E" w14:textId="77777777" w:rsidR="006C36C6" w:rsidRPr="00C757F0" w:rsidRDefault="006C36C6" w:rsidP="005D02B5">
      <w:pPr>
        <w:pStyle w:val="NoSpacing1"/>
        <w:rPr>
          <w:ins w:id="941" w:author="Dimitri Podborski" w:date="2023-04-25T19:22:00Z"/>
        </w:rPr>
      </w:pPr>
    </w:p>
    <w:p w14:paraId="772D3FC7" w14:textId="77777777" w:rsidR="006C36C6" w:rsidRPr="004F0A9F" w:rsidRDefault="006C36C6" w:rsidP="005D02B5">
      <w:pPr>
        <w:pStyle w:val="NoSpacing1"/>
        <w:rPr>
          <w:ins w:id="942" w:author="Dimitri Podborski" w:date="2023-04-25T19:22:00Z"/>
        </w:rPr>
      </w:pPr>
      <w:proofErr w:type="gramStart"/>
      <w:ins w:id="943" w:author="Dimitri Podborski" w:date="2023-04-25T19:22:00Z">
        <w:r w:rsidRPr="004F0A9F">
          <w:t>rotation</w:t>
        </w:r>
        <w:proofErr w:type="gramEnd"/>
        <w:r w:rsidRPr="004F0A9F">
          <w:t xml:space="preserve">_14.heic: </w:t>
        </w:r>
      </w:ins>
    </w:p>
    <w:p w14:paraId="1DF4BE57" w14:textId="77777777" w:rsidR="006C36C6" w:rsidRPr="00C757F0" w:rsidRDefault="006C36C6" w:rsidP="005D02B5">
      <w:pPr>
        <w:pStyle w:val="NoSpacing1"/>
        <w:rPr>
          <w:ins w:id="944" w:author="Dimitri Podborski" w:date="2023-04-25T19:22:00Z"/>
        </w:rPr>
      </w:pPr>
      <w:ins w:id="945" w:author="Dimitri Podborski" w:date="2023-04-25T19:22:00Z">
        <w:r w:rsidRPr="00C757F0">
          <w:tab/>
        </w:r>
        <w:proofErr w:type="gramStart"/>
        <w:r w:rsidRPr="00C757F0">
          <w:t>Quaternion:</w:t>
        </w:r>
        <w:proofErr w:type="gramEnd"/>
        <w:r w:rsidRPr="00C757F0">
          <w:t xml:space="preserve"> 0 0.130526 0</w:t>
        </w:r>
      </w:ins>
    </w:p>
    <w:p w14:paraId="5136CB9F" w14:textId="77777777" w:rsidR="006C36C6" w:rsidRPr="00C757F0" w:rsidRDefault="006C36C6" w:rsidP="005D02B5">
      <w:pPr>
        <w:pStyle w:val="NoSpacing1"/>
        <w:rPr>
          <w:ins w:id="946" w:author="Dimitri Podborski" w:date="2023-04-25T19:22:00Z"/>
        </w:rPr>
      </w:pPr>
      <w:ins w:id="947" w:author="Dimitri Podborski" w:date="2023-04-25T19:22:00Z">
        <w:r w:rsidRPr="00C757F0">
          <w:tab/>
          <w:t xml:space="preserve">Input </w:t>
        </w:r>
        <w:proofErr w:type="gramStart"/>
        <w:r w:rsidRPr="00C757F0">
          <w:t>angles:</w:t>
        </w:r>
        <w:proofErr w:type="gramEnd"/>
        <w:r w:rsidRPr="00C757F0">
          <w:t xml:space="preserve"> X:0, Y:15, Z:0</w:t>
        </w:r>
      </w:ins>
    </w:p>
    <w:p w14:paraId="3E2E7F8F" w14:textId="77777777" w:rsidR="006C36C6" w:rsidRPr="00C757F0" w:rsidRDefault="006C36C6" w:rsidP="005D02B5">
      <w:pPr>
        <w:pStyle w:val="NoSpacing1"/>
        <w:rPr>
          <w:ins w:id="948" w:author="Dimitri Podborski" w:date="2023-04-25T19:22:00Z"/>
        </w:rPr>
      </w:pPr>
      <w:ins w:id="949" w:author="Dimitri Podborski" w:date="2023-04-25T19:22:00Z">
        <w:r w:rsidRPr="00C757F0">
          <w:tab/>
        </w:r>
        <w:proofErr w:type="spellStart"/>
        <w:r w:rsidRPr="00C757F0">
          <w:t>Corresponding</w:t>
        </w:r>
        <w:proofErr w:type="spellEnd"/>
        <w:r w:rsidRPr="00C757F0">
          <w:t xml:space="preserve"> input </w:t>
        </w:r>
        <w:proofErr w:type="gramStart"/>
        <w:r w:rsidRPr="00C757F0">
          <w:t>matrix:</w:t>
        </w:r>
        <w:proofErr w:type="gramEnd"/>
      </w:ins>
    </w:p>
    <w:p w14:paraId="18E060E7" w14:textId="77777777" w:rsidR="006C36C6" w:rsidRPr="00C757F0" w:rsidRDefault="006C36C6" w:rsidP="005D02B5">
      <w:pPr>
        <w:pStyle w:val="NoSpacing1"/>
        <w:rPr>
          <w:ins w:id="950" w:author="Dimitri Podborski" w:date="2023-04-25T19:22:00Z"/>
        </w:rPr>
      </w:pPr>
      <w:ins w:id="951" w:author="Dimitri Podborski" w:date="2023-04-25T19:22:00Z">
        <w:r w:rsidRPr="00C757F0">
          <w:tab/>
        </w:r>
        <w:r w:rsidRPr="00C757F0">
          <w:tab/>
          <w:t xml:space="preserve"> 0.9659</w:t>
        </w:r>
        <w:proofErr w:type="gramStart"/>
        <w:r w:rsidRPr="00C757F0">
          <w:t>,  0.0000</w:t>
        </w:r>
        <w:proofErr w:type="gramEnd"/>
        <w:r w:rsidRPr="00C757F0">
          <w:t xml:space="preserve">,  0.2588, </w:t>
        </w:r>
      </w:ins>
    </w:p>
    <w:p w14:paraId="72F22A1F" w14:textId="77777777" w:rsidR="006C36C6" w:rsidRPr="00C757F0" w:rsidRDefault="006C36C6" w:rsidP="005D02B5">
      <w:pPr>
        <w:pStyle w:val="NoSpacing1"/>
        <w:rPr>
          <w:ins w:id="952" w:author="Dimitri Podborski" w:date="2023-04-25T19:22:00Z"/>
        </w:rPr>
      </w:pPr>
      <w:ins w:id="953" w:author="Dimitri Podborski" w:date="2023-04-25T19:22:00Z">
        <w:r w:rsidRPr="00C757F0">
          <w:tab/>
        </w:r>
        <w:r w:rsidRPr="00C757F0">
          <w:tab/>
          <w:t xml:space="preserve"> 0.0000</w:t>
        </w:r>
        <w:proofErr w:type="gramStart"/>
        <w:r w:rsidRPr="00C757F0">
          <w:t>,  1.0000</w:t>
        </w:r>
        <w:proofErr w:type="gramEnd"/>
        <w:r w:rsidRPr="00C757F0">
          <w:t xml:space="preserve">,  0.0000, </w:t>
        </w:r>
      </w:ins>
    </w:p>
    <w:p w14:paraId="4F46EDE8" w14:textId="77777777" w:rsidR="006C36C6" w:rsidRPr="00C757F0" w:rsidRDefault="006C36C6" w:rsidP="005D02B5">
      <w:pPr>
        <w:pStyle w:val="NoSpacing1"/>
        <w:rPr>
          <w:ins w:id="954" w:author="Dimitri Podborski" w:date="2023-04-25T19:22:00Z"/>
        </w:rPr>
      </w:pPr>
      <w:ins w:id="955" w:author="Dimitri Podborski" w:date="2023-04-25T19:22:00Z">
        <w:r w:rsidRPr="00C757F0">
          <w:tab/>
        </w:r>
        <w:r w:rsidRPr="00C757F0">
          <w:tab/>
          <w:t>-0.</w:t>
        </w:r>
        <w:proofErr w:type="gramStart"/>
        <w:r w:rsidRPr="00C757F0">
          <w:t>2588,  0.0000</w:t>
        </w:r>
        <w:proofErr w:type="gramEnd"/>
        <w:r w:rsidRPr="00C757F0">
          <w:t>,  0.9659,</w:t>
        </w:r>
      </w:ins>
    </w:p>
    <w:p w14:paraId="6F21C6DA" w14:textId="77777777" w:rsidR="006C36C6" w:rsidRDefault="006C36C6" w:rsidP="00CE7C9A">
      <w:pPr>
        <w:pStyle w:val="Head3"/>
        <w:rPr>
          <w:ins w:id="956" w:author="Dimitri Podborski" w:date="2023-04-25T19:22:00Z"/>
        </w:rPr>
        <w:pPrChange w:id="957" w:author="Dimitri Podborski" w:date="2023-07-19T20:47:00Z">
          <w:pPr>
            <w:pStyle w:val="Heading1"/>
          </w:pPr>
        </w:pPrChange>
      </w:pPr>
      <w:proofErr w:type="spellStart"/>
      <w:ins w:id="958" w:author="Dimitri Podborski" w:date="2023-04-25T19:22:00Z">
        <w:r>
          <w:t>Intrinsics</w:t>
        </w:r>
        <w:proofErr w:type="spellEnd"/>
      </w:ins>
    </w:p>
    <w:p w14:paraId="7DD696C6" w14:textId="77777777" w:rsidR="006C36C6" w:rsidRPr="004237D6" w:rsidRDefault="006C36C6" w:rsidP="006C36C6">
      <w:pPr>
        <w:rPr>
          <w:ins w:id="959" w:author="Dimitri Podborski" w:date="2023-04-25T19:22:00Z"/>
        </w:rPr>
      </w:pPr>
      <w:ins w:id="960" w:author="Dimitri Podborski" w:date="2023-04-25T19:22:00Z">
        <w:r>
          <w:t xml:space="preserve">The file with </w:t>
        </w:r>
        <w:proofErr w:type="spellStart"/>
        <w:r>
          <w:t>intrinsics</w:t>
        </w:r>
        <w:proofErr w:type="spellEnd"/>
        <w:r>
          <w:t xml:space="preserve"> properties is located at:</w:t>
        </w:r>
      </w:ins>
    </w:p>
    <w:p w14:paraId="2C631441" w14:textId="77777777" w:rsidR="006C36C6" w:rsidRDefault="006C36C6" w:rsidP="006C36C6">
      <w:pPr>
        <w:pStyle w:val="code"/>
        <w:rPr>
          <w:ins w:id="961" w:author="Dimitri Podborski" w:date="2023-04-25T19:22:00Z"/>
        </w:rPr>
      </w:pPr>
      <w:ins w:id="962" w:author="Dimitri Podborski" w:date="2023-04-25T19:22:00Z">
        <w:r>
          <w:t>ex_in_trinsics/intrinsics/</w:t>
        </w:r>
        <w:r>
          <w:rPr>
            <w:rFonts w:hint="eastAsia"/>
          </w:rPr>
          <w:t>intrinsics.heic</w:t>
        </w:r>
      </w:ins>
    </w:p>
    <w:p w14:paraId="700CD1DC" w14:textId="77777777" w:rsidR="006C36C6" w:rsidRPr="004237D6" w:rsidRDefault="006C36C6" w:rsidP="006C36C6">
      <w:pPr>
        <w:rPr>
          <w:ins w:id="963" w:author="Dimitri Podborski" w:date="2023-04-25T19:22:00Z"/>
          <w:lang w:val="en-GB"/>
        </w:rPr>
      </w:pPr>
      <w:ins w:id="964" w:author="Dimitri Podborski" w:date="2023-04-25T19:22:00Z">
        <w:r>
          <w:rPr>
            <w:lang w:val="en-GB"/>
          </w:rPr>
          <w:t>With the following contents:</w:t>
        </w:r>
      </w:ins>
    </w:p>
    <w:p w14:paraId="36DBD35E" w14:textId="77777777" w:rsidR="006C36C6" w:rsidRPr="00113082" w:rsidRDefault="006C36C6" w:rsidP="005D02B5">
      <w:pPr>
        <w:pStyle w:val="NoSpacing1"/>
        <w:rPr>
          <w:ins w:id="965" w:author="Dimitri Podborski" w:date="2023-04-25T19:22:00Z"/>
        </w:rPr>
      </w:pPr>
      <w:ins w:id="966" w:author="Dimitri Podborski" w:date="2023-04-25T19:22:00Z">
        <w:r w:rsidRPr="00113082">
          <w:t xml:space="preserve">Item </w:t>
        </w:r>
        <w:proofErr w:type="gramStart"/>
        <w:r w:rsidRPr="00113082">
          <w:t>1:</w:t>
        </w:r>
        <w:proofErr w:type="gramEnd"/>
      </w:ins>
    </w:p>
    <w:p w14:paraId="2A488D19" w14:textId="77777777" w:rsidR="006C36C6" w:rsidRPr="00113082" w:rsidRDefault="006C36C6" w:rsidP="005D02B5">
      <w:pPr>
        <w:pStyle w:val="NoSpacing1"/>
        <w:rPr>
          <w:ins w:id="967" w:author="Dimitri Podborski" w:date="2023-04-25T19:22:00Z"/>
        </w:rPr>
      </w:pPr>
      <w:ins w:id="968" w:author="Dimitri Podborski" w:date="2023-04-25T19:22:00Z">
        <w:r w:rsidRPr="00113082">
          <w:tab/>
        </w:r>
        <w:proofErr w:type="gramStart"/>
        <w:r w:rsidRPr="00113082">
          <w:t>fx</w:t>
        </w:r>
        <w:proofErr w:type="gramEnd"/>
        <w:r w:rsidRPr="00113082">
          <w:t xml:space="preserve"> = 512</w:t>
        </w:r>
      </w:ins>
    </w:p>
    <w:p w14:paraId="3C59CAA7" w14:textId="77777777" w:rsidR="006C36C6" w:rsidRPr="00113082" w:rsidRDefault="006C36C6" w:rsidP="005D02B5">
      <w:pPr>
        <w:pStyle w:val="NoSpacing1"/>
        <w:rPr>
          <w:ins w:id="969" w:author="Dimitri Podborski" w:date="2023-04-25T19:22:00Z"/>
        </w:rPr>
      </w:pPr>
      <w:ins w:id="970" w:author="Dimitri Podborski" w:date="2023-04-25T19:22:00Z">
        <w:r w:rsidRPr="00113082">
          <w:tab/>
        </w:r>
        <w:proofErr w:type="gramStart"/>
        <w:r w:rsidRPr="00113082">
          <w:t>fy</w:t>
        </w:r>
        <w:proofErr w:type="gramEnd"/>
        <w:r w:rsidRPr="00113082">
          <w:t xml:space="preserve"> = 512</w:t>
        </w:r>
      </w:ins>
    </w:p>
    <w:p w14:paraId="5BC048F3" w14:textId="77777777" w:rsidR="006C36C6" w:rsidRPr="00113082" w:rsidRDefault="006C36C6" w:rsidP="005D02B5">
      <w:pPr>
        <w:pStyle w:val="NoSpacing1"/>
        <w:rPr>
          <w:ins w:id="971" w:author="Dimitri Podborski" w:date="2023-04-25T19:22:00Z"/>
        </w:rPr>
      </w:pPr>
      <w:ins w:id="972" w:author="Dimitri Podborski" w:date="2023-04-25T19:22:00Z">
        <w:r w:rsidRPr="00113082">
          <w:tab/>
        </w:r>
        <w:proofErr w:type="gramStart"/>
        <w:r w:rsidRPr="00113082">
          <w:t>s</w:t>
        </w:r>
        <w:proofErr w:type="gramEnd"/>
        <w:r w:rsidRPr="00113082">
          <w:t xml:space="preserve"> = 0</w:t>
        </w:r>
      </w:ins>
    </w:p>
    <w:p w14:paraId="7ABB7BC6" w14:textId="77777777" w:rsidR="006C36C6" w:rsidRPr="00113082" w:rsidRDefault="006C36C6" w:rsidP="005D02B5">
      <w:pPr>
        <w:pStyle w:val="NoSpacing1"/>
        <w:rPr>
          <w:ins w:id="973" w:author="Dimitri Podborski" w:date="2023-04-25T19:22:00Z"/>
        </w:rPr>
      </w:pPr>
      <w:ins w:id="974" w:author="Dimitri Podborski" w:date="2023-04-25T19:22:00Z">
        <w:r w:rsidRPr="00113082">
          <w:tab/>
        </w:r>
        <w:proofErr w:type="gramStart"/>
        <w:r w:rsidRPr="00113082">
          <w:t>cx</w:t>
        </w:r>
        <w:proofErr w:type="gramEnd"/>
        <w:r w:rsidRPr="00113082">
          <w:t xml:space="preserve"> = 256</w:t>
        </w:r>
      </w:ins>
    </w:p>
    <w:p w14:paraId="0588518C" w14:textId="77777777" w:rsidR="006C36C6" w:rsidRPr="00113082" w:rsidRDefault="006C36C6" w:rsidP="005D02B5">
      <w:pPr>
        <w:pStyle w:val="NoSpacing1"/>
        <w:rPr>
          <w:ins w:id="975" w:author="Dimitri Podborski" w:date="2023-04-25T19:22:00Z"/>
        </w:rPr>
      </w:pPr>
      <w:ins w:id="976" w:author="Dimitri Podborski" w:date="2023-04-25T19:22:00Z">
        <w:r w:rsidRPr="00113082">
          <w:tab/>
        </w:r>
        <w:proofErr w:type="spellStart"/>
        <w:proofErr w:type="gramStart"/>
        <w:r w:rsidRPr="00113082">
          <w:t>cy</w:t>
        </w:r>
        <w:proofErr w:type="spellEnd"/>
        <w:proofErr w:type="gramEnd"/>
        <w:r w:rsidRPr="00113082">
          <w:t xml:space="preserve"> = 96</w:t>
        </w:r>
      </w:ins>
    </w:p>
    <w:p w14:paraId="59AD09A7" w14:textId="77777777" w:rsidR="006C36C6" w:rsidRPr="00113082" w:rsidRDefault="006C36C6" w:rsidP="005D02B5">
      <w:pPr>
        <w:pStyle w:val="NoSpacing1"/>
        <w:rPr>
          <w:ins w:id="977" w:author="Dimitri Podborski" w:date="2023-04-25T19:22:00Z"/>
        </w:rPr>
      </w:pPr>
      <w:ins w:id="978" w:author="Dimitri Podborski" w:date="2023-04-25T19:22:00Z">
        <w:r w:rsidRPr="00113082">
          <w:tab/>
        </w:r>
        <w:proofErr w:type="spellStart"/>
        <w:r w:rsidRPr="00113082">
          <w:t>Coded</w:t>
        </w:r>
        <w:proofErr w:type="spellEnd"/>
        <w:r w:rsidRPr="00113082">
          <w:t xml:space="preserve"> </w:t>
        </w:r>
        <w:proofErr w:type="gramStart"/>
        <w:r w:rsidRPr="00113082">
          <w:t>as:</w:t>
        </w:r>
        <w:proofErr w:type="gramEnd"/>
      </w:ins>
    </w:p>
    <w:p w14:paraId="5E58226F" w14:textId="77777777" w:rsidR="006C36C6" w:rsidRPr="00113082" w:rsidRDefault="006C36C6" w:rsidP="005D02B5">
      <w:pPr>
        <w:pStyle w:val="NoSpacing1"/>
        <w:rPr>
          <w:ins w:id="979" w:author="Dimitri Podborski" w:date="2023-04-25T19:22:00Z"/>
        </w:rPr>
      </w:pPr>
      <w:ins w:id="980" w:author="Dimitri Podborski" w:date="2023-04-25T19:22:00Z">
        <w:r w:rsidRPr="00113082">
          <w:tab/>
        </w:r>
        <w:r w:rsidRPr="00113082">
          <w:tab/>
        </w:r>
        <w:proofErr w:type="gramStart"/>
        <w:r w:rsidRPr="00113082">
          <w:t>flags:</w:t>
        </w:r>
        <w:proofErr w:type="gramEnd"/>
        <w:r w:rsidRPr="00113082">
          <w:t xml:space="preserve"> 6656</w:t>
        </w:r>
      </w:ins>
    </w:p>
    <w:p w14:paraId="762DE333" w14:textId="77777777" w:rsidR="006C36C6" w:rsidRPr="00113082" w:rsidRDefault="006C36C6" w:rsidP="005D02B5">
      <w:pPr>
        <w:pStyle w:val="NoSpacing1"/>
        <w:rPr>
          <w:ins w:id="981" w:author="Dimitri Podborski" w:date="2023-04-25T19:22:00Z"/>
        </w:rPr>
      </w:pPr>
      <w:ins w:id="982" w:author="Dimitri Podborski" w:date="2023-04-25T19:22:00Z">
        <w:r w:rsidRPr="00113082">
          <w:tab/>
        </w:r>
        <w:r w:rsidRPr="00113082">
          <w:tab/>
        </w:r>
        <w:proofErr w:type="gramStart"/>
        <w:r w:rsidRPr="00113082">
          <w:t>Values:</w:t>
        </w:r>
        <w:proofErr w:type="gramEnd"/>
        <w:r w:rsidRPr="00113082">
          <w:t xml:space="preserve"> [33554432, 16777216, 8388608]</w:t>
        </w:r>
      </w:ins>
    </w:p>
    <w:p w14:paraId="5972046D" w14:textId="77777777" w:rsidR="006C36C6" w:rsidRPr="00113082" w:rsidRDefault="006C36C6" w:rsidP="005D02B5">
      <w:pPr>
        <w:pStyle w:val="NoSpacing1"/>
        <w:rPr>
          <w:ins w:id="983" w:author="Dimitri Podborski" w:date="2023-04-25T19:22:00Z"/>
        </w:rPr>
      </w:pPr>
    </w:p>
    <w:p w14:paraId="0620AED4" w14:textId="77777777" w:rsidR="006C36C6" w:rsidRPr="00113082" w:rsidRDefault="006C36C6" w:rsidP="005D02B5">
      <w:pPr>
        <w:pStyle w:val="NoSpacing1"/>
        <w:rPr>
          <w:ins w:id="984" w:author="Dimitri Podborski" w:date="2023-04-25T19:22:00Z"/>
        </w:rPr>
      </w:pPr>
      <w:ins w:id="985" w:author="Dimitri Podborski" w:date="2023-04-25T19:22:00Z">
        <w:r w:rsidRPr="00113082">
          <w:t xml:space="preserve">Item </w:t>
        </w:r>
        <w:proofErr w:type="gramStart"/>
        <w:r w:rsidRPr="00113082">
          <w:t>2:</w:t>
        </w:r>
        <w:proofErr w:type="gramEnd"/>
      </w:ins>
    </w:p>
    <w:p w14:paraId="2EDFBDB4" w14:textId="77777777" w:rsidR="006C36C6" w:rsidRPr="00113082" w:rsidRDefault="006C36C6" w:rsidP="005D02B5">
      <w:pPr>
        <w:pStyle w:val="NoSpacing1"/>
        <w:rPr>
          <w:ins w:id="986" w:author="Dimitri Podborski" w:date="2023-04-25T19:22:00Z"/>
        </w:rPr>
      </w:pPr>
      <w:ins w:id="987" w:author="Dimitri Podborski" w:date="2023-04-25T19:22:00Z">
        <w:r w:rsidRPr="00113082">
          <w:tab/>
        </w:r>
        <w:proofErr w:type="gramStart"/>
        <w:r w:rsidRPr="00113082">
          <w:t>fx</w:t>
        </w:r>
        <w:proofErr w:type="gramEnd"/>
        <w:r w:rsidRPr="00113082">
          <w:t xml:space="preserve"> = 512</w:t>
        </w:r>
      </w:ins>
    </w:p>
    <w:p w14:paraId="587D6F31" w14:textId="77777777" w:rsidR="006C36C6" w:rsidRPr="00113082" w:rsidRDefault="006C36C6" w:rsidP="005D02B5">
      <w:pPr>
        <w:pStyle w:val="NoSpacing1"/>
        <w:rPr>
          <w:ins w:id="988" w:author="Dimitri Podborski" w:date="2023-04-25T19:22:00Z"/>
        </w:rPr>
      </w:pPr>
      <w:ins w:id="989" w:author="Dimitri Podborski" w:date="2023-04-25T19:22:00Z">
        <w:r w:rsidRPr="00113082">
          <w:tab/>
        </w:r>
        <w:proofErr w:type="gramStart"/>
        <w:r w:rsidRPr="00113082">
          <w:t>fy</w:t>
        </w:r>
        <w:proofErr w:type="gramEnd"/>
        <w:r w:rsidRPr="00113082">
          <w:t xml:space="preserve"> = 501.5</w:t>
        </w:r>
      </w:ins>
    </w:p>
    <w:p w14:paraId="5F1F8B9B" w14:textId="77777777" w:rsidR="006C36C6" w:rsidRPr="00113082" w:rsidRDefault="006C36C6" w:rsidP="005D02B5">
      <w:pPr>
        <w:pStyle w:val="NoSpacing1"/>
        <w:rPr>
          <w:ins w:id="990" w:author="Dimitri Podborski" w:date="2023-04-25T19:22:00Z"/>
        </w:rPr>
      </w:pPr>
      <w:ins w:id="991" w:author="Dimitri Podborski" w:date="2023-04-25T19:22:00Z">
        <w:r w:rsidRPr="00113082">
          <w:tab/>
        </w:r>
        <w:proofErr w:type="gramStart"/>
        <w:r w:rsidRPr="00113082">
          <w:t>s</w:t>
        </w:r>
        <w:proofErr w:type="gramEnd"/>
        <w:r w:rsidRPr="00113082">
          <w:t xml:space="preserve"> = -100.5</w:t>
        </w:r>
      </w:ins>
    </w:p>
    <w:p w14:paraId="583BAD39" w14:textId="77777777" w:rsidR="006C36C6" w:rsidRPr="00113082" w:rsidRDefault="006C36C6" w:rsidP="005D02B5">
      <w:pPr>
        <w:pStyle w:val="NoSpacing1"/>
        <w:rPr>
          <w:ins w:id="992" w:author="Dimitri Podborski" w:date="2023-04-25T19:22:00Z"/>
        </w:rPr>
      </w:pPr>
      <w:ins w:id="993" w:author="Dimitri Podborski" w:date="2023-04-25T19:22:00Z">
        <w:r w:rsidRPr="00113082">
          <w:lastRenderedPageBreak/>
          <w:tab/>
        </w:r>
        <w:proofErr w:type="gramStart"/>
        <w:r w:rsidRPr="00113082">
          <w:t>cx</w:t>
        </w:r>
        <w:proofErr w:type="gramEnd"/>
        <w:r w:rsidRPr="00113082">
          <w:t xml:space="preserve"> = 256</w:t>
        </w:r>
      </w:ins>
    </w:p>
    <w:p w14:paraId="04713D7A" w14:textId="77777777" w:rsidR="006C36C6" w:rsidRPr="00113082" w:rsidRDefault="006C36C6" w:rsidP="005D02B5">
      <w:pPr>
        <w:pStyle w:val="NoSpacing1"/>
        <w:rPr>
          <w:ins w:id="994" w:author="Dimitri Podborski" w:date="2023-04-25T19:22:00Z"/>
        </w:rPr>
      </w:pPr>
      <w:ins w:id="995" w:author="Dimitri Podborski" w:date="2023-04-25T19:22:00Z">
        <w:r w:rsidRPr="00113082">
          <w:tab/>
        </w:r>
        <w:proofErr w:type="spellStart"/>
        <w:proofErr w:type="gramStart"/>
        <w:r w:rsidRPr="00113082">
          <w:t>cy</w:t>
        </w:r>
        <w:proofErr w:type="spellEnd"/>
        <w:proofErr w:type="gramEnd"/>
        <w:r w:rsidRPr="00113082">
          <w:t xml:space="preserve"> = 96</w:t>
        </w:r>
      </w:ins>
    </w:p>
    <w:p w14:paraId="075015AA" w14:textId="77777777" w:rsidR="006C36C6" w:rsidRPr="00113082" w:rsidRDefault="006C36C6" w:rsidP="005D02B5">
      <w:pPr>
        <w:pStyle w:val="NoSpacing1"/>
        <w:rPr>
          <w:ins w:id="996" w:author="Dimitri Podborski" w:date="2023-04-25T19:22:00Z"/>
        </w:rPr>
      </w:pPr>
      <w:ins w:id="997" w:author="Dimitri Podborski" w:date="2023-04-25T19:22:00Z">
        <w:r w:rsidRPr="00113082">
          <w:tab/>
        </w:r>
        <w:proofErr w:type="spellStart"/>
        <w:r w:rsidRPr="00113082">
          <w:t>Coded</w:t>
        </w:r>
        <w:proofErr w:type="spellEnd"/>
        <w:r w:rsidRPr="00113082">
          <w:t xml:space="preserve"> </w:t>
        </w:r>
        <w:proofErr w:type="gramStart"/>
        <w:r w:rsidRPr="00113082">
          <w:t>as:</w:t>
        </w:r>
        <w:proofErr w:type="gramEnd"/>
      </w:ins>
    </w:p>
    <w:p w14:paraId="265BD1E8" w14:textId="77777777" w:rsidR="006C36C6" w:rsidRPr="00113082" w:rsidRDefault="006C36C6" w:rsidP="005D02B5">
      <w:pPr>
        <w:pStyle w:val="NoSpacing1"/>
        <w:rPr>
          <w:ins w:id="998" w:author="Dimitri Podborski" w:date="2023-04-25T19:22:00Z"/>
        </w:rPr>
      </w:pPr>
      <w:ins w:id="999" w:author="Dimitri Podborski" w:date="2023-04-25T19:22:00Z">
        <w:r w:rsidRPr="00113082">
          <w:tab/>
        </w:r>
        <w:r w:rsidRPr="00113082">
          <w:tab/>
        </w:r>
        <w:proofErr w:type="gramStart"/>
        <w:r w:rsidRPr="00113082">
          <w:t>flags:</w:t>
        </w:r>
        <w:proofErr w:type="gramEnd"/>
        <w:r w:rsidRPr="00113082">
          <w:t xml:space="preserve"> 72193</w:t>
        </w:r>
      </w:ins>
    </w:p>
    <w:p w14:paraId="2B907F22" w14:textId="77777777" w:rsidR="006C36C6" w:rsidRPr="00113082" w:rsidRDefault="006C36C6" w:rsidP="005D02B5">
      <w:pPr>
        <w:pStyle w:val="NoSpacing1"/>
        <w:rPr>
          <w:ins w:id="1000" w:author="Dimitri Podborski" w:date="2023-04-25T19:22:00Z"/>
        </w:rPr>
      </w:pPr>
      <w:ins w:id="1001" w:author="Dimitri Podborski" w:date="2023-04-25T19:22:00Z">
        <w:r w:rsidRPr="00113082">
          <w:tab/>
        </w:r>
        <w:r w:rsidRPr="00113082">
          <w:tab/>
        </w:r>
        <w:proofErr w:type="gramStart"/>
        <w:r w:rsidRPr="00113082">
          <w:t>Values:</w:t>
        </w:r>
        <w:proofErr w:type="gramEnd"/>
        <w:r w:rsidRPr="00113082">
          <w:t xml:space="preserve"> [33554432, 16777216, 8388608, 43821739, -201]</w:t>
        </w:r>
      </w:ins>
    </w:p>
    <w:p w14:paraId="616A0AA0" w14:textId="77777777" w:rsidR="006C36C6" w:rsidRPr="004237D6" w:rsidRDefault="006C36C6" w:rsidP="006C36C6">
      <w:pPr>
        <w:rPr>
          <w:ins w:id="1002" w:author="Dimitri Podborski" w:date="2023-04-25T19:22:00Z"/>
        </w:rPr>
      </w:pPr>
    </w:p>
    <w:p w14:paraId="1B81B99D" w14:textId="77777777" w:rsidR="005D02B5" w:rsidRDefault="00C45C94" w:rsidP="00CE7C9A">
      <w:pPr>
        <w:pStyle w:val="Head3"/>
        <w:rPr>
          <w:ins w:id="1003" w:author="Dimitri Podborski" w:date="2023-04-25T20:41:00Z"/>
        </w:rPr>
        <w:pPrChange w:id="1004" w:author="Dimitri Podborski" w:date="2023-07-19T20:47:00Z">
          <w:pPr>
            <w:pStyle w:val="Head2"/>
          </w:pPr>
        </w:pPrChange>
      </w:pPr>
      <w:ins w:id="1005" w:author="Dimitri Podborski" w:date="2023-04-25T19:24:00Z">
        <w:r>
          <w:t xml:space="preserve">Cross checks </w:t>
        </w:r>
      </w:ins>
    </w:p>
    <w:p w14:paraId="717B36AE" w14:textId="5B639666" w:rsidR="00CE7C9A" w:rsidRDefault="00C45C94">
      <w:pPr>
        <w:pStyle w:val="NoSpacing1"/>
        <w:rPr>
          <w:ins w:id="1006" w:author="Dimitri Podborski" w:date="2023-04-25T19:24:00Z"/>
        </w:rPr>
        <w:pPrChange w:id="1007" w:author="Dimitri Podborski" w:date="2023-04-25T20:41:00Z">
          <w:pPr/>
        </w:pPrChange>
      </w:pPr>
      <w:ins w:id="1008" w:author="Dimitri Podborski" w:date="2023-04-25T19:24:00Z">
        <w:r>
          <w:t>Canon</w:t>
        </w:r>
      </w:ins>
      <w:ins w:id="1009" w:author="Dimitri Podborski" w:date="2023-04-25T20:41:00Z">
        <w:r w:rsidR="005D02B5">
          <w:t xml:space="preserve"> cross checks.</w:t>
        </w:r>
      </w:ins>
    </w:p>
    <w:p w14:paraId="555E1438" w14:textId="77777777" w:rsidR="00C45C94" w:rsidRDefault="00C45C94">
      <w:pPr>
        <w:keepNext/>
        <w:rPr>
          <w:ins w:id="1010" w:author="Dimitri Podborski" w:date="2023-04-25T19:25:00Z"/>
        </w:rPr>
        <w:pPrChange w:id="1011" w:author="Dimitri Podborski" w:date="2023-04-25T19:25:00Z">
          <w:pPr/>
        </w:pPrChange>
      </w:pPr>
      <w:ins w:id="1012" w:author="Dimitri Podborski" w:date="2023-04-25T19:24:00Z">
        <w:r>
          <w:lastRenderedPageBreak/>
          <w:fldChar w:fldCharType="begin"/>
        </w:r>
        <w:r>
          <w:instrText xml:space="preserve"> INCLUDEPICTURE "/Users/podborski/Library/Group Containers/UBF8T346G9.ms/WebArchiveCopyPasteTempFiles/com.microsoft.Word/image.png" \* MERGEFORMATINET </w:instrText>
        </w:r>
        <w:r>
          <w:fldChar w:fldCharType="separate"/>
        </w:r>
        <w:r>
          <w:rPr>
            <w:noProof/>
          </w:rPr>
          <w:drawing>
            <wp:inline distT="0" distB="0" distL="0" distR="0" wp14:anchorId="473498D3" wp14:editId="5C085C48">
              <wp:extent cx="2774900" cy="3514987"/>
              <wp:effectExtent l="0" t="0" r="0" b="3175"/>
              <wp:docPr id="1602690954"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2690954" name="Picture 1" descr="Text&#10;&#10;Description automatically generate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74900" cy="3514987"/>
                      </a:xfrm>
                      <a:prstGeom prst="rect">
                        <a:avLst/>
                      </a:prstGeom>
                      <a:noFill/>
                      <a:ln>
                        <a:noFill/>
                      </a:ln>
                    </pic:spPr>
                  </pic:pic>
                </a:graphicData>
              </a:graphic>
            </wp:inline>
          </w:drawing>
        </w:r>
        <w:r>
          <w:fldChar w:fldCharType="end"/>
        </w:r>
      </w:ins>
    </w:p>
    <w:p w14:paraId="2031600F" w14:textId="397A6880" w:rsidR="00C45C94" w:rsidRDefault="00C45C94">
      <w:pPr>
        <w:pStyle w:val="Caption"/>
        <w:rPr>
          <w:ins w:id="1013" w:author="Dimitri Podborski" w:date="2023-04-25T19:24:00Z"/>
          <w:bCs/>
        </w:rPr>
        <w:pPrChange w:id="1014" w:author="Dimitri Podborski" w:date="2023-04-25T20:40:00Z">
          <w:pPr/>
        </w:pPrChange>
      </w:pPr>
      <w:ins w:id="1015" w:author="Dimitri Podborski" w:date="2023-04-25T19:25:00Z">
        <w:r>
          <w:t xml:space="preserve">Figure </w:t>
        </w:r>
        <w:r>
          <w:fldChar w:fldCharType="begin"/>
        </w:r>
        <w:r>
          <w:instrText xml:space="preserve"> SEQ Figure \* ARABIC </w:instrText>
        </w:r>
      </w:ins>
      <w:r>
        <w:fldChar w:fldCharType="separate"/>
      </w:r>
      <w:ins w:id="1016" w:author="Dimitri Podborski" w:date="2023-04-25T19:27:00Z">
        <w:r>
          <w:rPr>
            <w:noProof/>
          </w:rPr>
          <w:t>1</w:t>
        </w:r>
      </w:ins>
      <w:ins w:id="1017" w:author="Dimitri Podborski" w:date="2023-04-25T19:25:00Z">
        <w:r>
          <w:fldChar w:fldCharType="end"/>
        </w:r>
        <w:r>
          <w:t xml:space="preserve">: </w:t>
        </w:r>
        <w:proofErr w:type="spellStart"/>
        <w:r>
          <w:t>intrinsics</w:t>
        </w:r>
      </w:ins>
      <w:proofErr w:type="spellEnd"/>
    </w:p>
    <w:p w14:paraId="7A1CE976" w14:textId="77777777" w:rsidR="00C45C94" w:rsidRDefault="00C45C94">
      <w:pPr>
        <w:keepNext/>
        <w:rPr>
          <w:ins w:id="1018" w:author="Dimitri Podborski" w:date="2023-04-25T19:26:00Z"/>
        </w:rPr>
        <w:pPrChange w:id="1019" w:author="Dimitri Podborski" w:date="2023-04-25T19:26:00Z">
          <w:pPr/>
        </w:pPrChange>
      </w:pPr>
      <w:ins w:id="1020" w:author="Dimitri Podborski" w:date="2023-04-25T19:25:00Z">
        <w:r>
          <w:fldChar w:fldCharType="begin"/>
        </w:r>
        <w:r>
          <w:instrText xml:space="preserve"> INCLUDEPICTURE "/Users/podborski/Library/Group Containers/UBF8T346G9.ms/WebArchiveCopyPasteTempFiles/com.microsoft.Word/image.png" \* MERGEFORMATINET </w:instrText>
        </w:r>
        <w:r>
          <w:fldChar w:fldCharType="separate"/>
        </w:r>
        <w:r>
          <w:rPr>
            <w:noProof/>
          </w:rPr>
          <w:drawing>
            <wp:inline distT="0" distB="0" distL="0" distR="0" wp14:anchorId="6EFF8BE0" wp14:editId="6894F26F">
              <wp:extent cx="2741787" cy="3473042"/>
              <wp:effectExtent l="0" t="0" r="1905" b="0"/>
              <wp:docPr id="1010370374"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370374" name="Picture 2" descr="Text&#10;&#10;Description automatically generate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53776" cy="3488229"/>
                      </a:xfrm>
                      <a:prstGeom prst="rect">
                        <a:avLst/>
                      </a:prstGeom>
                      <a:noFill/>
                      <a:ln>
                        <a:noFill/>
                      </a:ln>
                    </pic:spPr>
                  </pic:pic>
                </a:graphicData>
              </a:graphic>
            </wp:inline>
          </w:drawing>
        </w:r>
        <w:r>
          <w:fldChar w:fldCharType="end"/>
        </w:r>
      </w:ins>
    </w:p>
    <w:p w14:paraId="4197DAC0" w14:textId="5ED06402" w:rsidR="00C45C94" w:rsidRDefault="00C45C94">
      <w:pPr>
        <w:pStyle w:val="Caption"/>
        <w:rPr>
          <w:ins w:id="1021" w:author="Dimitri Podborski" w:date="2023-04-25T19:25:00Z"/>
          <w:bCs/>
        </w:rPr>
        <w:pPrChange w:id="1022" w:author="Dimitri Podborski" w:date="2023-04-25T20:40:00Z">
          <w:pPr/>
        </w:pPrChange>
      </w:pPr>
      <w:ins w:id="1023" w:author="Dimitri Podborski" w:date="2023-04-25T19:26:00Z">
        <w:r>
          <w:t xml:space="preserve">Figure </w:t>
        </w:r>
        <w:r>
          <w:fldChar w:fldCharType="begin"/>
        </w:r>
        <w:r>
          <w:instrText xml:space="preserve"> SEQ Figure \* ARABIC </w:instrText>
        </w:r>
      </w:ins>
      <w:r>
        <w:fldChar w:fldCharType="separate"/>
      </w:r>
      <w:ins w:id="1024" w:author="Dimitri Podborski" w:date="2023-04-25T19:27:00Z">
        <w:r>
          <w:rPr>
            <w:noProof/>
          </w:rPr>
          <w:t>2</w:t>
        </w:r>
      </w:ins>
      <w:ins w:id="1025" w:author="Dimitri Podborski" w:date="2023-04-25T19:26:00Z">
        <w:r>
          <w:fldChar w:fldCharType="end"/>
        </w:r>
        <w:r>
          <w:t>: Extrinsic position</w:t>
        </w:r>
      </w:ins>
    </w:p>
    <w:p w14:paraId="7E708337" w14:textId="77777777" w:rsidR="00C45C94" w:rsidRDefault="00C45C94" w:rsidP="00D96E81">
      <w:pPr>
        <w:rPr>
          <w:ins w:id="1026" w:author="Dimitri Podborski" w:date="2023-04-25T19:26:00Z"/>
          <w:bCs/>
        </w:rPr>
      </w:pPr>
    </w:p>
    <w:p w14:paraId="212FD2F3" w14:textId="77777777" w:rsidR="00C45C94" w:rsidRDefault="00C45C94">
      <w:pPr>
        <w:keepNext/>
        <w:rPr>
          <w:ins w:id="1027" w:author="Dimitri Podborski" w:date="2023-04-25T19:27:00Z"/>
        </w:rPr>
        <w:pPrChange w:id="1028" w:author="Dimitri Podborski" w:date="2023-04-25T19:27:00Z">
          <w:pPr/>
        </w:pPrChange>
      </w:pPr>
      <w:ins w:id="1029" w:author="Dimitri Podborski" w:date="2023-04-25T19:26:00Z">
        <w:r>
          <w:lastRenderedPageBreak/>
          <w:fldChar w:fldCharType="begin"/>
        </w:r>
        <w:r>
          <w:instrText xml:space="preserve"> INCLUDEPICTURE "/Users/podborski/Library/Group Containers/UBF8T346G9.ms/WebArchiveCopyPasteTempFiles/com.microsoft.Word/image.png" \* MERGEFORMATINET </w:instrText>
        </w:r>
        <w:r>
          <w:fldChar w:fldCharType="separate"/>
        </w:r>
        <w:r>
          <w:rPr>
            <w:noProof/>
          </w:rPr>
          <w:drawing>
            <wp:inline distT="0" distB="0" distL="0" distR="0" wp14:anchorId="7EAE3FE4" wp14:editId="6A34D7B4">
              <wp:extent cx="5727700" cy="2458085"/>
              <wp:effectExtent l="0" t="0" r="0" b="5715"/>
              <wp:docPr id="548929231" name="Picture 3"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929231" name="Picture 3" descr="Graphical user interface, text&#10;&#10;Description automatically generated"/>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27700" cy="2458085"/>
                      </a:xfrm>
                      <a:prstGeom prst="rect">
                        <a:avLst/>
                      </a:prstGeom>
                      <a:noFill/>
                      <a:ln>
                        <a:noFill/>
                      </a:ln>
                    </pic:spPr>
                  </pic:pic>
                </a:graphicData>
              </a:graphic>
            </wp:inline>
          </w:drawing>
        </w:r>
        <w:r>
          <w:fldChar w:fldCharType="end"/>
        </w:r>
      </w:ins>
    </w:p>
    <w:p w14:paraId="34D0B775" w14:textId="13243761" w:rsidR="00C45C94" w:rsidRDefault="00C45C94" w:rsidP="00CE7C9A">
      <w:pPr>
        <w:pStyle w:val="Caption"/>
        <w:rPr>
          <w:ins w:id="1030" w:author="Dimitri Podborski" w:date="2023-07-19T20:49:00Z"/>
          <w:bCs/>
        </w:rPr>
        <w:pPrChange w:id="1031" w:author="Dimitri Podborski" w:date="2023-07-19T20:50:00Z">
          <w:pPr/>
        </w:pPrChange>
      </w:pPr>
      <w:ins w:id="1032" w:author="Dimitri Podborski" w:date="2023-04-25T19:27:00Z">
        <w:r>
          <w:t xml:space="preserve">Figure </w:t>
        </w:r>
        <w:r>
          <w:fldChar w:fldCharType="begin"/>
        </w:r>
        <w:r>
          <w:instrText xml:space="preserve"> SEQ Figure \* ARABIC </w:instrText>
        </w:r>
      </w:ins>
      <w:r>
        <w:fldChar w:fldCharType="separate"/>
      </w:r>
      <w:ins w:id="1033" w:author="Dimitri Podborski" w:date="2023-04-25T19:27:00Z">
        <w:r>
          <w:rPr>
            <w:noProof/>
          </w:rPr>
          <w:t>3</w:t>
        </w:r>
        <w:r>
          <w:fldChar w:fldCharType="end"/>
        </w:r>
        <w:r>
          <w:t>: Extrinsic rotation (rotation_</w:t>
        </w:r>
        <w:proofErr w:type="gramStart"/>
        <w:r>
          <w:t>09.heic</w:t>
        </w:r>
        <w:proofErr w:type="gramEnd"/>
        <w:r>
          <w:t>)</w:t>
        </w:r>
      </w:ins>
    </w:p>
    <w:p w14:paraId="3482B6A3" w14:textId="77777777" w:rsidR="00CE7C9A" w:rsidRDefault="00CE7C9A" w:rsidP="00CE7C9A">
      <w:pPr>
        <w:pStyle w:val="Head2"/>
        <w:rPr>
          <w:ins w:id="1034" w:author="Dimitri Podborski" w:date="2023-07-19T20:50:00Z"/>
        </w:rPr>
      </w:pPr>
      <w:ins w:id="1035" w:author="Dimitri Podborski" w:date="2023-07-19T20:50:00Z">
        <w:r>
          <w:t>Nokia</w:t>
        </w:r>
      </w:ins>
    </w:p>
    <w:p w14:paraId="71D37054" w14:textId="733AD77C" w:rsidR="002D7C69" w:rsidRDefault="00CE7C9A" w:rsidP="00CE7C9A">
      <w:pPr>
        <w:pStyle w:val="NoSpacing1"/>
        <w:rPr>
          <w:ins w:id="1036" w:author="Dimitri Podborski" w:date="2023-07-19T20:51:00Z"/>
          <w:color w:val="0000EE"/>
          <w:u w:val="single"/>
        </w:rPr>
      </w:pPr>
      <w:ins w:id="1037" w:author="Dimitri Podborski" w:date="2023-07-19T20:50:00Z">
        <w:r>
          <w:fldChar w:fldCharType="begin"/>
        </w:r>
        <w:r>
          <w:instrText>HYPERLINK "http://mpeg.expert/software/MPEG/Systems/FileFormat/FFConformanceRefSoft/-/issues/21" \h</w:instrText>
        </w:r>
        <w:r>
          <w:fldChar w:fldCharType="separate"/>
        </w:r>
        <w:r>
          <w:rPr>
            <w:color w:val="0000EE"/>
            <w:u w:val="single"/>
          </w:rPr>
          <w:t>MPEG/</w:t>
        </w:r>
        <w:proofErr w:type="spellStart"/>
        <w:r>
          <w:rPr>
            <w:color w:val="0000EE"/>
            <w:u w:val="single"/>
          </w:rPr>
          <w:t>Systems</w:t>
        </w:r>
        <w:proofErr w:type="spellEnd"/>
        <w:r>
          <w:rPr>
            <w:color w:val="0000EE"/>
            <w:u w:val="single"/>
          </w:rPr>
          <w:t>/</w:t>
        </w:r>
        <w:proofErr w:type="spellStart"/>
        <w:r>
          <w:rPr>
            <w:color w:val="0000EE"/>
            <w:u w:val="single"/>
          </w:rPr>
          <w:t>FileFormat</w:t>
        </w:r>
        <w:proofErr w:type="spellEnd"/>
        <w:r>
          <w:rPr>
            <w:color w:val="0000EE"/>
            <w:u w:val="single"/>
          </w:rPr>
          <w:t>/FFConfor</w:t>
        </w:r>
        <w:r>
          <w:rPr>
            <w:color w:val="0000EE"/>
            <w:u w:val="single"/>
          </w:rPr>
          <w:t>m</w:t>
        </w:r>
        <w:r>
          <w:rPr>
            <w:color w:val="0000EE"/>
            <w:u w:val="single"/>
          </w:rPr>
          <w:t>anceRefSoft#21</w:t>
        </w:r>
        <w:r>
          <w:rPr>
            <w:color w:val="0000EE"/>
            <w:u w:val="single"/>
          </w:rPr>
          <w:fldChar w:fldCharType="end"/>
        </w:r>
      </w:ins>
    </w:p>
    <w:p w14:paraId="496825FB" w14:textId="77777777" w:rsidR="002D7C69" w:rsidRDefault="002D7C69" w:rsidP="002D7C69">
      <w:pPr>
        <w:pStyle w:val="ListParagraph"/>
        <w:numPr>
          <w:ilvl w:val="0"/>
          <w:numId w:val="24"/>
        </w:numPr>
        <w:spacing w:before="160" w:after="80"/>
        <w:contextualSpacing/>
        <w:jc w:val="both"/>
        <w:rPr>
          <w:ins w:id="1038" w:author="Dimitri Podborski" w:date="2023-07-19T20:51:00Z"/>
        </w:rPr>
      </w:pPr>
      <w:ins w:id="1039" w:author="Dimitri Podborski" w:date="2023-07-19T20:51:00Z">
        <w:r>
          <w:t>2 files on camera properties complementing the previous contribution from Apple.</w:t>
        </w:r>
      </w:ins>
    </w:p>
    <w:p w14:paraId="718C78A8" w14:textId="0875B605" w:rsidR="002D7C69" w:rsidRPr="002D7C69" w:rsidRDefault="002D7C69" w:rsidP="00CE7C9A">
      <w:pPr>
        <w:pStyle w:val="ListParagraph"/>
        <w:numPr>
          <w:ilvl w:val="0"/>
          <w:numId w:val="24"/>
        </w:numPr>
        <w:spacing w:before="160" w:after="80"/>
        <w:contextualSpacing/>
        <w:jc w:val="both"/>
        <w:rPr>
          <w:ins w:id="1040" w:author="Dimitri Podborski" w:date="2023-07-19T20:50:00Z"/>
        </w:rPr>
        <w:pPrChange w:id="1041" w:author="Dimitri Podborski" w:date="2023-04-25T20:41:00Z">
          <w:pPr>
            <w:pStyle w:val="NoSpacing1"/>
          </w:pPr>
        </w:pPrChange>
      </w:pPr>
      <w:ins w:id="1042" w:author="Dimitri Podborski" w:date="2023-07-19T20:51:00Z">
        <w:r>
          <w:t>1 on text item</w:t>
        </w:r>
      </w:ins>
    </w:p>
    <w:p w14:paraId="02C1372E" w14:textId="77777777" w:rsidR="00CE7C9A" w:rsidRDefault="00CE7C9A" w:rsidP="00CE7C9A">
      <w:pPr>
        <w:pStyle w:val="NoSpacing1"/>
        <w:rPr>
          <w:ins w:id="1043" w:author="Dimitri Podborski" w:date="2023-07-19T20:50:00Z"/>
        </w:rPr>
      </w:pPr>
    </w:p>
    <w:tbl>
      <w:tblPr>
        <w:tblW w:w="9010" w:type="dxa"/>
        <w:tblLayout w:type="fixed"/>
        <w:tblCellMar>
          <w:left w:w="70" w:type="dxa"/>
          <w:right w:w="70" w:type="dxa"/>
        </w:tblCellMar>
        <w:tblLook w:val="04A0" w:firstRow="1" w:lastRow="0" w:firstColumn="1" w:lastColumn="0" w:noHBand="0" w:noVBand="1"/>
      </w:tblPr>
      <w:tblGrid>
        <w:gridCol w:w="421"/>
        <w:gridCol w:w="1842"/>
        <w:gridCol w:w="1560"/>
        <w:gridCol w:w="1417"/>
        <w:gridCol w:w="3770"/>
      </w:tblGrid>
      <w:tr w:rsidR="00CE7C9A" w:rsidRPr="00C77239" w14:paraId="3AC9BAC2" w14:textId="77777777" w:rsidTr="00560EA7">
        <w:trPr>
          <w:trHeight w:val="420"/>
          <w:ins w:id="1044" w:author="Dimitri Podborski" w:date="2023-07-19T20:50:00Z"/>
        </w:trPr>
        <w:tc>
          <w:tcPr>
            <w:tcW w:w="421" w:type="dxa"/>
            <w:tcBorders>
              <w:top w:val="single" w:sz="4" w:space="0" w:color="auto"/>
              <w:left w:val="single" w:sz="4" w:space="0" w:color="auto"/>
              <w:bottom w:val="single" w:sz="4" w:space="0" w:color="auto"/>
              <w:right w:val="single" w:sz="4" w:space="0" w:color="auto"/>
            </w:tcBorders>
            <w:shd w:val="clear" w:color="000000" w:fill="8EA9DB"/>
            <w:vAlign w:val="center"/>
            <w:hideMark/>
          </w:tcPr>
          <w:p w14:paraId="7499BA6C" w14:textId="77777777" w:rsidR="00CE7C9A" w:rsidRPr="00C77239" w:rsidRDefault="00CE7C9A" w:rsidP="00560EA7">
            <w:pPr>
              <w:spacing w:after="120"/>
              <w:rPr>
                <w:ins w:id="1045" w:author="Dimitri Podborski" w:date="2023-07-19T20:50:00Z"/>
                <w:b/>
                <w:bCs/>
                <w:sz w:val="18"/>
                <w:szCs w:val="18"/>
                <w:lang w:val="fi-FI" w:eastAsia="fi-FI"/>
              </w:rPr>
            </w:pPr>
            <w:ins w:id="1046" w:author="Dimitri Podborski" w:date="2023-07-19T20:50:00Z">
              <w:r w:rsidRPr="00C77239">
                <w:rPr>
                  <w:b/>
                  <w:bCs/>
                  <w:sz w:val="18"/>
                  <w:szCs w:val="18"/>
                  <w:lang w:val="fi-FI" w:eastAsia="fi-FI"/>
                </w:rPr>
                <w:t>ID</w:t>
              </w:r>
            </w:ins>
          </w:p>
        </w:tc>
        <w:tc>
          <w:tcPr>
            <w:tcW w:w="1842" w:type="dxa"/>
            <w:tcBorders>
              <w:top w:val="single" w:sz="4" w:space="0" w:color="auto"/>
              <w:left w:val="nil"/>
              <w:bottom w:val="single" w:sz="4" w:space="0" w:color="auto"/>
              <w:right w:val="single" w:sz="4" w:space="0" w:color="auto"/>
            </w:tcBorders>
            <w:shd w:val="clear" w:color="000000" w:fill="8EA9DB"/>
            <w:vAlign w:val="center"/>
            <w:hideMark/>
          </w:tcPr>
          <w:p w14:paraId="4891AC9B" w14:textId="77777777" w:rsidR="00CE7C9A" w:rsidRPr="00C77239" w:rsidRDefault="00CE7C9A" w:rsidP="00560EA7">
            <w:pPr>
              <w:spacing w:after="120"/>
              <w:rPr>
                <w:ins w:id="1047" w:author="Dimitri Podborski" w:date="2023-07-19T20:50:00Z"/>
                <w:b/>
                <w:bCs/>
                <w:sz w:val="18"/>
                <w:szCs w:val="18"/>
                <w:lang w:val="fi-FI" w:eastAsia="fi-FI"/>
              </w:rPr>
            </w:pPr>
            <w:proofErr w:type="spellStart"/>
            <w:ins w:id="1048" w:author="Dimitri Podborski" w:date="2023-07-19T20:50:00Z">
              <w:r w:rsidRPr="00C77239">
                <w:rPr>
                  <w:b/>
                  <w:bCs/>
                  <w:sz w:val="18"/>
                  <w:szCs w:val="18"/>
                  <w:lang w:val="fi-FI" w:eastAsia="fi-FI"/>
                </w:rPr>
                <w:t>Filename</w:t>
              </w:r>
              <w:proofErr w:type="spellEnd"/>
            </w:ins>
          </w:p>
        </w:tc>
        <w:tc>
          <w:tcPr>
            <w:tcW w:w="1560" w:type="dxa"/>
            <w:tcBorders>
              <w:top w:val="single" w:sz="4" w:space="0" w:color="auto"/>
              <w:left w:val="nil"/>
              <w:bottom w:val="single" w:sz="4" w:space="0" w:color="auto"/>
              <w:right w:val="single" w:sz="4" w:space="0" w:color="auto"/>
            </w:tcBorders>
            <w:shd w:val="clear" w:color="000000" w:fill="8EA9DB"/>
            <w:vAlign w:val="center"/>
            <w:hideMark/>
          </w:tcPr>
          <w:p w14:paraId="17979B64" w14:textId="77777777" w:rsidR="00CE7C9A" w:rsidRPr="00C77239" w:rsidRDefault="00CE7C9A" w:rsidP="00560EA7">
            <w:pPr>
              <w:spacing w:after="120"/>
              <w:rPr>
                <w:ins w:id="1049" w:author="Dimitri Podborski" w:date="2023-07-19T20:50:00Z"/>
                <w:b/>
                <w:bCs/>
                <w:sz w:val="18"/>
                <w:szCs w:val="18"/>
                <w:lang w:val="fi-FI" w:eastAsia="fi-FI"/>
              </w:rPr>
            </w:pPr>
            <w:proofErr w:type="spellStart"/>
            <w:ins w:id="1050" w:author="Dimitri Podborski" w:date="2023-07-19T20:50:00Z">
              <w:r w:rsidRPr="00C77239">
                <w:rPr>
                  <w:b/>
                  <w:bCs/>
                  <w:sz w:val="18"/>
                  <w:szCs w:val="18"/>
                  <w:lang w:val="fi-FI" w:eastAsia="fi-FI"/>
                </w:rPr>
                <w:t>Source</w:t>
              </w:r>
              <w:proofErr w:type="spellEnd"/>
            </w:ins>
          </w:p>
        </w:tc>
        <w:tc>
          <w:tcPr>
            <w:tcW w:w="1417" w:type="dxa"/>
            <w:tcBorders>
              <w:top w:val="single" w:sz="4" w:space="0" w:color="auto"/>
              <w:left w:val="nil"/>
              <w:bottom w:val="single" w:sz="4" w:space="0" w:color="auto"/>
              <w:right w:val="single" w:sz="4" w:space="0" w:color="auto"/>
            </w:tcBorders>
            <w:shd w:val="clear" w:color="000000" w:fill="8EA9DB"/>
            <w:vAlign w:val="center"/>
            <w:hideMark/>
          </w:tcPr>
          <w:p w14:paraId="2E310014" w14:textId="77777777" w:rsidR="00CE7C9A" w:rsidRPr="00C77239" w:rsidRDefault="00CE7C9A" w:rsidP="00560EA7">
            <w:pPr>
              <w:spacing w:after="120"/>
              <w:rPr>
                <w:ins w:id="1051" w:author="Dimitri Podborski" w:date="2023-07-19T20:50:00Z"/>
                <w:b/>
                <w:bCs/>
                <w:sz w:val="18"/>
                <w:szCs w:val="18"/>
                <w:lang w:val="fi-FI" w:eastAsia="fi-FI"/>
              </w:rPr>
            </w:pPr>
            <w:proofErr w:type="spellStart"/>
            <w:ins w:id="1052" w:author="Dimitri Podborski" w:date="2023-07-19T20:50:00Z">
              <w:r w:rsidRPr="00C77239">
                <w:rPr>
                  <w:b/>
                  <w:bCs/>
                  <w:sz w:val="18"/>
                  <w:szCs w:val="18"/>
                  <w:lang w:val="fi-FI" w:eastAsia="fi-FI"/>
                </w:rPr>
                <w:t>Encoded</w:t>
              </w:r>
              <w:proofErr w:type="spellEnd"/>
              <w:r w:rsidRPr="00C77239">
                <w:rPr>
                  <w:b/>
                  <w:bCs/>
                  <w:sz w:val="18"/>
                  <w:szCs w:val="18"/>
                  <w:lang w:val="fi-FI" w:eastAsia="fi-FI"/>
                </w:rPr>
                <w:t xml:space="preserve">/Input </w:t>
              </w:r>
              <w:proofErr w:type="spellStart"/>
              <w:r w:rsidRPr="00C77239">
                <w:rPr>
                  <w:b/>
                  <w:bCs/>
                  <w:sz w:val="18"/>
                  <w:szCs w:val="18"/>
                  <w:lang w:val="fi-FI" w:eastAsia="fi-FI"/>
                </w:rPr>
                <w:t>bitstream</w:t>
              </w:r>
              <w:proofErr w:type="spellEnd"/>
            </w:ins>
          </w:p>
        </w:tc>
        <w:tc>
          <w:tcPr>
            <w:tcW w:w="3770" w:type="dxa"/>
            <w:tcBorders>
              <w:top w:val="single" w:sz="4" w:space="0" w:color="auto"/>
              <w:left w:val="nil"/>
              <w:bottom w:val="single" w:sz="4" w:space="0" w:color="auto"/>
              <w:right w:val="single" w:sz="4" w:space="0" w:color="auto"/>
            </w:tcBorders>
            <w:shd w:val="clear" w:color="000000" w:fill="8EA9DB"/>
            <w:vAlign w:val="center"/>
            <w:hideMark/>
          </w:tcPr>
          <w:p w14:paraId="28DCD450" w14:textId="77777777" w:rsidR="00CE7C9A" w:rsidRPr="00C77239" w:rsidRDefault="00CE7C9A" w:rsidP="00560EA7">
            <w:pPr>
              <w:spacing w:after="120"/>
              <w:rPr>
                <w:ins w:id="1053" w:author="Dimitri Podborski" w:date="2023-07-19T20:50:00Z"/>
                <w:b/>
                <w:bCs/>
                <w:sz w:val="18"/>
                <w:szCs w:val="18"/>
                <w:lang w:val="en-IN" w:eastAsia="fi-FI"/>
              </w:rPr>
            </w:pPr>
            <w:ins w:id="1054" w:author="Dimitri Podborski" w:date="2023-07-19T20:50:00Z">
              <w:r w:rsidRPr="00C77239">
                <w:rPr>
                  <w:b/>
                  <w:bCs/>
                  <w:sz w:val="18"/>
                  <w:szCs w:val="18"/>
                  <w:lang w:val="en-IN" w:eastAsia="fi-FI"/>
                </w:rPr>
                <w:t>HEIF features</w:t>
              </w:r>
            </w:ins>
          </w:p>
        </w:tc>
      </w:tr>
      <w:tr w:rsidR="00CE7C9A" w:rsidRPr="00C77239" w14:paraId="716B2337" w14:textId="77777777" w:rsidTr="00560EA7">
        <w:trPr>
          <w:trHeight w:val="1036"/>
          <w:ins w:id="1055" w:author="Dimitri Podborski" w:date="2023-07-19T20:50:00Z"/>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680E7912" w14:textId="77777777" w:rsidR="00CE7C9A" w:rsidRPr="00C77239" w:rsidRDefault="00CE7C9A" w:rsidP="00560EA7">
            <w:pPr>
              <w:spacing w:after="120"/>
              <w:rPr>
                <w:ins w:id="1056" w:author="Dimitri Podborski" w:date="2023-07-19T20:50:00Z"/>
                <w:sz w:val="18"/>
                <w:szCs w:val="18"/>
                <w:lang w:val="fi-FI" w:eastAsia="fi-FI"/>
              </w:rPr>
            </w:pPr>
            <w:ins w:id="1057" w:author="Dimitri Podborski" w:date="2023-07-19T20:50:00Z">
              <w:r w:rsidRPr="00C77239">
                <w:rPr>
                  <w:sz w:val="18"/>
                  <w:szCs w:val="18"/>
                  <w:lang w:val="fi-FI" w:eastAsia="fi-FI"/>
                </w:rPr>
                <w:t>1</w:t>
              </w:r>
            </w:ins>
          </w:p>
        </w:tc>
        <w:tc>
          <w:tcPr>
            <w:tcW w:w="1842" w:type="dxa"/>
            <w:tcBorders>
              <w:top w:val="nil"/>
              <w:left w:val="nil"/>
              <w:bottom w:val="single" w:sz="4" w:space="0" w:color="auto"/>
              <w:right w:val="single" w:sz="4" w:space="0" w:color="auto"/>
            </w:tcBorders>
            <w:shd w:val="clear" w:color="auto" w:fill="auto"/>
            <w:vAlign w:val="center"/>
            <w:hideMark/>
          </w:tcPr>
          <w:p w14:paraId="0E478427" w14:textId="77777777" w:rsidR="00CE7C9A" w:rsidRPr="00C77239" w:rsidRDefault="00CE7C9A" w:rsidP="00560EA7">
            <w:pPr>
              <w:spacing w:after="120"/>
              <w:rPr>
                <w:ins w:id="1058" w:author="Dimitri Podborski" w:date="2023-07-19T20:50:00Z"/>
                <w:sz w:val="18"/>
                <w:szCs w:val="18"/>
                <w:lang w:val="fi-FI" w:eastAsia="fi-FI"/>
              </w:rPr>
            </w:pPr>
            <w:ins w:id="1059" w:author="Dimitri Podborski" w:date="2023-07-19T20:50:00Z">
              <w:r>
                <w:rPr>
                  <w:sz w:val="18"/>
                  <w:szCs w:val="18"/>
                  <w:lang w:val="fi-FI" w:eastAsia="fi-FI"/>
                </w:rPr>
                <w:t>t</w:t>
              </w:r>
              <w:r w:rsidRPr="00C77239">
                <w:rPr>
                  <w:sz w:val="18"/>
                  <w:szCs w:val="18"/>
                  <w:lang w:val="fi-FI" w:eastAsia="fi-FI"/>
                </w:rPr>
                <w:t>ext_</w:t>
              </w:r>
              <w:r>
                <w:rPr>
                  <w:sz w:val="18"/>
                  <w:szCs w:val="18"/>
                  <w:lang w:val="fi-FI" w:eastAsia="fi-FI"/>
                </w:rPr>
                <w:t>i</w:t>
              </w:r>
              <w:r w:rsidRPr="00C77239">
                <w:rPr>
                  <w:sz w:val="18"/>
                  <w:szCs w:val="18"/>
                  <w:lang w:val="fi-FI" w:eastAsia="fi-FI"/>
                </w:rPr>
                <w:t>tem_v1.heic</w:t>
              </w:r>
            </w:ins>
          </w:p>
        </w:tc>
        <w:tc>
          <w:tcPr>
            <w:tcW w:w="1560" w:type="dxa"/>
            <w:tcBorders>
              <w:top w:val="nil"/>
              <w:left w:val="nil"/>
              <w:bottom w:val="single" w:sz="4" w:space="0" w:color="auto"/>
              <w:right w:val="single" w:sz="4" w:space="0" w:color="auto"/>
            </w:tcBorders>
            <w:shd w:val="clear" w:color="auto" w:fill="auto"/>
            <w:vAlign w:val="center"/>
            <w:hideMark/>
          </w:tcPr>
          <w:p w14:paraId="68A5931F" w14:textId="77777777" w:rsidR="00CE7C9A" w:rsidRPr="00C77239" w:rsidRDefault="00CE7C9A" w:rsidP="00560EA7">
            <w:pPr>
              <w:spacing w:after="120"/>
              <w:rPr>
                <w:ins w:id="1060" w:author="Dimitri Podborski" w:date="2023-07-19T20:50:00Z"/>
                <w:sz w:val="18"/>
                <w:szCs w:val="18"/>
                <w:lang w:val="fi-FI" w:eastAsia="fi-FI"/>
              </w:rPr>
            </w:pPr>
            <w:proofErr w:type="spellStart"/>
            <w:ins w:id="1061" w:author="Dimitri Podborski" w:date="2023-07-19T20:50:00Z">
              <w:r w:rsidRPr="00C77239">
                <w:rPr>
                  <w:sz w:val="18"/>
                  <w:szCs w:val="18"/>
                  <w:lang w:val="fi-FI" w:eastAsia="fi-FI"/>
                </w:rPr>
                <w:t>Surfer</w:t>
              </w:r>
              <w:proofErr w:type="spellEnd"/>
              <w:r w:rsidRPr="00C77239">
                <w:rPr>
                  <w:sz w:val="18"/>
                  <w:szCs w:val="18"/>
                  <w:lang w:val="fi-FI" w:eastAsia="fi-FI"/>
                </w:rPr>
                <w:t xml:space="preserve"> (1440 x 960)</w:t>
              </w:r>
            </w:ins>
          </w:p>
        </w:tc>
        <w:tc>
          <w:tcPr>
            <w:tcW w:w="1417" w:type="dxa"/>
            <w:tcBorders>
              <w:top w:val="nil"/>
              <w:left w:val="nil"/>
              <w:bottom w:val="single" w:sz="4" w:space="0" w:color="auto"/>
              <w:right w:val="single" w:sz="4" w:space="0" w:color="auto"/>
            </w:tcBorders>
            <w:shd w:val="clear" w:color="auto" w:fill="auto"/>
            <w:vAlign w:val="center"/>
          </w:tcPr>
          <w:p w14:paraId="330A0CFD" w14:textId="77777777" w:rsidR="00CE7C9A" w:rsidRPr="00C77239" w:rsidRDefault="00CE7C9A" w:rsidP="00560EA7">
            <w:pPr>
              <w:spacing w:after="120"/>
              <w:rPr>
                <w:ins w:id="1062" w:author="Dimitri Podborski" w:date="2023-07-19T20:50:00Z"/>
                <w:sz w:val="18"/>
                <w:szCs w:val="18"/>
                <w:lang w:val="fi-FI" w:eastAsia="fi-FI"/>
              </w:rPr>
            </w:pPr>
            <w:ins w:id="1063" w:author="Dimitri Podborski" w:date="2023-07-19T20:50:00Z">
              <w:r w:rsidRPr="00C77239">
                <w:rPr>
                  <w:sz w:val="18"/>
                  <w:szCs w:val="18"/>
                  <w:lang w:val="fi-FI" w:eastAsia="fi-FI"/>
                </w:rPr>
                <w:t xml:space="preserve">HEVC </w:t>
              </w:r>
              <w:proofErr w:type="spellStart"/>
              <w:r w:rsidRPr="00C77239">
                <w:rPr>
                  <w:sz w:val="18"/>
                  <w:szCs w:val="18"/>
                  <w:lang w:val="fi-FI" w:eastAsia="fi-FI"/>
                </w:rPr>
                <w:t>encoded</w:t>
              </w:r>
              <w:proofErr w:type="spellEnd"/>
            </w:ins>
          </w:p>
        </w:tc>
        <w:tc>
          <w:tcPr>
            <w:tcW w:w="3770" w:type="dxa"/>
            <w:tcBorders>
              <w:top w:val="nil"/>
              <w:left w:val="nil"/>
              <w:bottom w:val="single" w:sz="4" w:space="0" w:color="auto"/>
              <w:right w:val="single" w:sz="4" w:space="0" w:color="auto"/>
            </w:tcBorders>
            <w:shd w:val="clear" w:color="auto" w:fill="auto"/>
            <w:vAlign w:val="center"/>
          </w:tcPr>
          <w:p w14:paraId="23A12200" w14:textId="77777777" w:rsidR="00CE7C9A" w:rsidRPr="00C77239" w:rsidRDefault="00CE7C9A" w:rsidP="00560EA7">
            <w:pPr>
              <w:spacing w:after="120"/>
              <w:rPr>
                <w:ins w:id="1064" w:author="Dimitri Podborski" w:date="2023-07-19T20:50:00Z"/>
                <w:sz w:val="18"/>
                <w:szCs w:val="18"/>
                <w:lang w:val="en-IN" w:eastAsia="fi-FI"/>
              </w:rPr>
            </w:pPr>
            <w:ins w:id="1065" w:author="Dimitri Podborski" w:date="2023-07-19T20:50:00Z">
              <w:r w:rsidRPr="00C77239">
                <w:rPr>
                  <w:sz w:val="18"/>
                  <w:szCs w:val="18"/>
                  <w:lang w:val="en-IN" w:eastAsia="fi-FI"/>
                </w:rPr>
                <w:t xml:space="preserve">A text item with </w:t>
              </w:r>
              <w:proofErr w:type="spellStart"/>
              <w:r w:rsidRPr="00C77239">
                <w:rPr>
                  <w:sz w:val="18"/>
                  <w:szCs w:val="18"/>
                  <w:lang w:val="en-IN" w:eastAsia="fi-FI"/>
                </w:rPr>
                <w:t>ImageSpatialExtentsProperty</w:t>
              </w:r>
              <w:proofErr w:type="spellEnd"/>
              <w:r w:rsidRPr="00C77239">
                <w:rPr>
                  <w:sz w:val="18"/>
                  <w:szCs w:val="18"/>
                  <w:lang w:val="en-IN" w:eastAsia="fi-FI"/>
                </w:rPr>
                <w:t xml:space="preserve"> ('</w:t>
              </w:r>
              <w:proofErr w:type="spellStart"/>
              <w:r w:rsidRPr="00C77239">
                <w:rPr>
                  <w:sz w:val="18"/>
                  <w:szCs w:val="18"/>
                  <w:lang w:val="en-IN" w:eastAsia="fi-FI"/>
                </w:rPr>
                <w:t>ispe</w:t>
              </w:r>
              <w:proofErr w:type="spellEnd"/>
              <w:r w:rsidRPr="00C77239">
                <w:rPr>
                  <w:sz w:val="18"/>
                  <w:szCs w:val="18"/>
                  <w:lang w:val="en-IN" w:eastAsia="fi-FI"/>
                </w:rPr>
                <w:t xml:space="preserve">') and </w:t>
              </w:r>
              <w:proofErr w:type="spellStart"/>
              <w:r w:rsidRPr="00C77239">
                <w:rPr>
                  <w:sz w:val="18"/>
                  <w:szCs w:val="18"/>
                  <w:lang w:val="en-IN" w:eastAsia="fi-FI"/>
                </w:rPr>
                <w:t>TextLayoutProperty</w:t>
              </w:r>
              <w:proofErr w:type="spellEnd"/>
              <w:r w:rsidRPr="00C77239">
                <w:rPr>
                  <w:sz w:val="18"/>
                  <w:szCs w:val="18"/>
                  <w:lang w:val="en-IN" w:eastAsia="fi-FI"/>
                </w:rPr>
                <w:t xml:space="preserve"> ('</w:t>
              </w:r>
              <w:proofErr w:type="spellStart"/>
              <w:r w:rsidRPr="00C77239">
                <w:rPr>
                  <w:sz w:val="18"/>
                  <w:szCs w:val="18"/>
                  <w:lang w:val="en-IN" w:eastAsia="fi-FI"/>
                </w:rPr>
                <w:t>txlo</w:t>
              </w:r>
              <w:proofErr w:type="spellEnd"/>
              <w:r w:rsidRPr="00C77239">
                <w:rPr>
                  <w:sz w:val="18"/>
                  <w:szCs w:val="18"/>
                  <w:lang w:val="en-IN" w:eastAsia="fi-FI"/>
                </w:rPr>
                <w:t xml:space="preserve">'). </w:t>
              </w:r>
            </w:ins>
          </w:p>
          <w:p w14:paraId="77A2168A" w14:textId="77777777" w:rsidR="00CE7C9A" w:rsidRDefault="00CE7C9A" w:rsidP="00560EA7">
            <w:pPr>
              <w:spacing w:after="120"/>
              <w:rPr>
                <w:ins w:id="1066" w:author="Dimitri Podborski" w:date="2023-07-19T20:50:00Z"/>
                <w:sz w:val="18"/>
                <w:szCs w:val="18"/>
                <w:lang w:val="en-IN" w:eastAsia="fi-FI"/>
              </w:rPr>
            </w:pPr>
            <w:ins w:id="1067" w:author="Dimitri Podborski" w:date="2023-07-19T20:50:00Z">
              <w:r w:rsidRPr="00C77239">
                <w:rPr>
                  <w:sz w:val="18"/>
                  <w:szCs w:val="18"/>
                  <w:lang w:val="en-IN" w:eastAsia="fi-FI"/>
                </w:rPr>
                <w:t>Text item is associated with image item by an item reference of type 'text'</w:t>
              </w:r>
            </w:ins>
          </w:p>
          <w:p w14:paraId="2047A359" w14:textId="77777777" w:rsidR="00CE7C9A" w:rsidRDefault="00CE7C9A" w:rsidP="00560EA7">
            <w:pPr>
              <w:spacing w:after="120"/>
              <w:rPr>
                <w:ins w:id="1068" w:author="Dimitri Podborski" w:date="2023-07-19T20:50:00Z"/>
                <w:sz w:val="18"/>
                <w:szCs w:val="18"/>
                <w:lang w:val="en-IN" w:eastAsia="fi-FI"/>
              </w:rPr>
            </w:pPr>
            <w:proofErr w:type="spellStart"/>
            <w:ins w:id="1069" w:author="Dimitri Podborski" w:date="2023-07-19T20:50:00Z">
              <w:r w:rsidRPr="00C77239">
                <w:rPr>
                  <w:sz w:val="18"/>
                  <w:szCs w:val="18"/>
                  <w:lang w:val="en-IN" w:eastAsia="fi-FI"/>
                </w:rPr>
                <w:t>TextLayoutProperty</w:t>
              </w:r>
              <w:proofErr w:type="spellEnd"/>
              <w:r>
                <w:rPr>
                  <w:sz w:val="18"/>
                  <w:szCs w:val="18"/>
                  <w:lang w:val="en-IN" w:eastAsia="fi-FI"/>
                </w:rPr>
                <w:t xml:space="preserve"> has the following </w:t>
              </w:r>
              <w:proofErr w:type="spellStart"/>
              <w:r>
                <w:rPr>
                  <w:sz w:val="18"/>
                  <w:szCs w:val="18"/>
                  <w:lang w:val="en-IN" w:eastAsia="fi-FI"/>
                </w:rPr>
                <w:t>fileds</w:t>
              </w:r>
              <w:proofErr w:type="spellEnd"/>
              <w:r>
                <w:rPr>
                  <w:sz w:val="18"/>
                  <w:szCs w:val="18"/>
                  <w:lang w:val="en-IN" w:eastAsia="fi-FI"/>
                </w:rPr>
                <w:t xml:space="preserve"> </w:t>
              </w:r>
            </w:ins>
          </w:p>
          <w:p w14:paraId="77524081" w14:textId="77777777" w:rsidR="00CE7C9A" w:rsidRPr="00B44D9C" w:rsidRDefault="00CE7C9A" w:rsidP="00CE7C9A">
            <w:pPr>
              <w:pStyle w:val="ListParagraph"/>
              <w:numPr>
                <w:ilvl w:val="0"/>
                <w:numId w:val="23"/>
              </w:numPr>
              <w:spacing w:after="120"/>
              <w:rPr>
                <w:ins w:id="1070" w:author="Dimitri Podborski" w:date="2023-07-19T20:50:00Z"/>
                <w:sz w:val="18"/>
                <w:szCs w:val="18"/>
                <w:lang w:val="en-IN" w:eastAsia="fi-FI"/>
              </w:rPr>
            </w:pPr>
            <w:proofErr w:type="spellStart"/>
            <w:ins w:id="1071" w:author="Dimitri Podborski" w:date="2023-07-19T20:50:00Z">
              <w:r w:rsidRPr="00B44D9C">
                <w:rPr>
                  <w:sz w:val="18"/>
                  <w:szCs w:val="18"/>
                  <w:lang w:val="en-IN" w:eastAsia="fi-FI"/>
                </w:rPr>
                <w:t>reference_width</w:t>
              </w:r>
              <w:proofErr w:type="spellEnd"/>
              <w:r>
                <w:rPr>
                  <w:sz w:val="18"/>
                  <w:szCs w:val="18"/>
                  <w:lang w:val="en-IN" w:eastAsia="fi-FI"/>
                </w:rPr>
                <w:t xml:space="preserve"> = 960</w:t>
              </w:r>
            </w:ins>
          </w:p>
          <w:p w14:paraId="29819764" w14:textId="77777777" w:rsidR="00CE7C9A" w:rsidRPr="00B44D9C" w:rsidRDefault="00CE7C9A" w:rsidP="00CE7C9A">
            <w:pPr>
              <w:pStyle w:val="ListParagraph"/>
              <w:numPr>
                <w:ilvl w:val="0"/>
                <w:numId w:val="23"/>
              </w:numPr>
              <w:spacing w:after="120"/>
              <w:rPr>
                <w:ins w:id="1072" w:author="Dimitri Podborski" w:date="2023-07-19T20:50:00Z"/>
                <w:sz w:val="18"/>
                <w:szCs w:val="18"/>
                <w:lang w:val="en-IN" w:eastAsia="fi-FI"/>
              </w:rPr>
            </w:pPr>
            <w:proofErr w:type="spellStart"/>
            <w:ins w:id="1073" w:author="Dimitri Podborski" w:date="2023-07-19T20:50:00Z">
              <w:r w:rsidRPr="00B44D9C">
                <w:rPr>
                  <w:sz w:val="18"/>
                  <w:szCs w:val="18"/>
                  <w:lang w:val="en-IN" w:eastAsia="fi-FI"/>
                </w:rPr>
                <w:t>reference_height</w:t>
              </w:r>
              <w:proofErr w:type="spellEnd"/>
              <w:r w:rsidRPr="00B44D9C">
                <w:rPr>
                  <w:sz w:val="18"/>
                  <w:szCs w:val="18"/>
                  <w:lang w:val="en-IN" w:eastAsia="fi-FI"/>
                </w:rPr>
                <w:t xml:space="preserve"> </w:t>
              </w:r>
              <w:r>
                <w:rPr>
                  <w:sz w:val="18"/>
                  <w:szCs w:val="18"/>
                  <w:lang w:val="en-IN" w:eastAsia="fi-FI"/>
                </w:rPr>
                <w:t>= 960</w:t>
              </w:r>
            </w:ins>
          </w:p>
          <w:p w14:paraId="6B999AD6" w14:textId="77777777" w:rsidR="00CE7C9A" w:rsidRPr="00B44D9C" w:rsidRDefault="00CE7C9A" w:rsidP="00CE7C9A">
            <w:pPr>
              <w:pStyle w:val="ListParagraph"/>
              <w:numPr>
                <w:ilvl w:val="0"/>
                <w:numId w:val="23"/>
              </w:numPr>
              <w:spacing w:after="120"/>
              <w:rPr>
                <w:ins w:id="1074" w:author="Dimitri Podborski" w:date="2023-07-19T20:50:00Z"/>
                <w:sz w:val="18"/>
                <w:szCs w:val="18"/>
                <w:lang w:val="en-IN" w:eastAsia="fi-FI"/>
              </w:rPr>
            </w:pPr>
            <w:ins w:id="1075" w:author="Dimitri Podborski" w:date="2023-07-19T20:50:00Z">
              <w:r w:rsidRPr="00B44D9C">
                <w:rPr>
                  <w:sz w:val="18"/>
                  <w:szCs w:val="18"/>
                  <w:lang w:val="en-IN" w:eastAsia="fi-FI"/>
                </w:rPr>
                <w:t>x</w:t>
              </w:r>
              <w:r>
                <w:rPr>
                  <w:sz w:val="18"/>
                  <w:szCs w:val="18"/>
                  <w:lang w:val="en-IN" w:eastAsia="fi-FI"/>
                </w:rPr>
                <w:t xml:space="preserve"> = 128</w:t>
              </w:r>
            </w:ins>
          </w:p>
          <w:p w14:paraId="7ED5F6D4" w14:textId="77777777" w:rsidR="00CE7C9A" w:rsidRPr="00B44D9C" w:rsidRDefault="00CE7C9A" w:rsidP="00CE7C9A">
            <w:pPr>
              <w:pStyle w:val="ListParagraph"/>
              <w:numPr>
                <w:ilvl w:val="0"/>
                <w:numId w:val="23"/>
              </w:numPr>
              <w:spacing w:after="120"/>
              <w:rPr>
                <w:ins w:id="1076" w:author="Dimitri Podborski" w:date="2023-07-19T20:50:00Z"/>
                <w:sz w:val="18"/>
                <w:szCs w:val="18"/>
                <w:lang w:val="en-IN" w:eastAsia="fi-FI"/>
              </w:rPr>
            </w:pPr>
            <w:ins w:id="1077" w:author="Dimitri Podborski" w:date="2023-07-19T20:50:00Z">
              <w:r w:rsidRPr="00B44D9C">
                <w:rPr>
                  <w:sz w:val="18"/>
                  <w:szCs w:val="18"/>
                  <w:lang w:val="en-IN" w:eastAsia="fi-FI"/>
                </w:rPr>
                <w:t>y</w:t>
              </w:r>
              <w:r>
                <w:rPr>
                  <w:sz w:val="18"/>
                  <w:szCs w:val="18"/>
                  <w:lang w:val="en-IN" w:eastAsia="fi-FI"/>
                </w:rPr>
                <w:t xml:space="preserve"> = 128</w:t>
              </w:r>
            </w:ins>
          </w:p>
        </w:tc>
      </w:tr>
      <w:tr w:rsidR="00CE7C9A" w:rsidRPr="00C77239" w14:paraId="2E78F4EE" w14:textId="77777777" w:rsidTr="00560EA7">
        <w:trPr>
          <w:trHeight w:val="1899"/>
          <w:ins w:id="1078" w:author="Dimitri Podborski" w:date="2023-07-19T20:50:00Z"/>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632ED17" w14:textId="77777777" w:rsidR="00CE7C9A" w:rsidRPr="00C77239" w:rsidRDefault="00CE7C9A" w:rsidP="00560EA7">
            <w:pPr>
              <w:spacing w:after="120"/>
              <w:rPr>
                <w:ins w:id="1079" w:author="Dimitri Podborski" w:date="2023-07-19T20:50:00Z"/>
                <w:sz w:val="18"/>
                <w:szCs w:val="18"/>
                <w:lang w:val="fi-FI" w:eastAsia="fi-FI"/>
              </w:rPr>
            </w:pPr>
            <w:ins w:id="1080" w:author="Dimitri Podborski" w:date="2023-07-19T20:50:00Z">
              <w:r w:rsidRPr="00C77239">
                <w:rPr>
                  <w:sz w:val="18"/>
                  <w:szCs w:val="18"/>
                  <w:lang w:val="fi-FI" w:eastAsia="fi-FI"/>
                </w:rPr>
                <w:t>2</w:t>
              </w:r>
            </w:ins>
          </w:p>
        </w:tc>
        <w:tc>
          <w:tcPr>
            <w:tcW w:w="1842" w:type="dxa"/>
            <w:tcBorders>
              <w:top w:val="nil"/>
              <w:left w:val="nil"/>
              <w:bottom w:val="single" w:sz="4" w:space="0" w:color="auto"/>
              <w:right w:val="single" w:sz="4" w:space="0" w:color="auto"/>
            </w:tcBorders>
            <w:shd w:val="clear" w:color="auto" w:fill="auto"/>
            <w:vAlign w:val="center"/>
          </w:tcPr>
          <w:p w14:paraId="5ABE6BC9" w14:textId="77777777" w:rsidR="00CE7C9A" w:rsidRPr="00C77239" w:rsidRDefault="00CE7C9A" w:rsidP="00560EA7">
            <w:pPr>
              <w:spacing w:after="120"/>
              <w:rPr>
                <w:ins w:id="1081" w:author="Dimitri Podborski" w:date="2023-07-19T20:50:00Z"/>
                <w:sz w:val="18"/>
                <w:szCs w:val="18"/>
                <w:lang w:val="fi-FI" w:eastAsia="fi-FI"/>
              </w:rPr>
            </w:pPr>
            <w:ins w:id="1082" w:author="Dimitri Podborski" w:date="2023-07-19T20:50:00Z">
              <w:r w:rsidRPr="00C77239">
                <w:rPr>
                  <w:sz w:val="18"/>
                  <w:szCs w:val="18"/>
                  <w:lang w:val="fi-FI" w:eastAsia="fi-FI"/>
                </w:rPr>
                <w:t>camera_parameters_1_v1.heic</w:t>
              </w:r>
            </w:ins>
          </w:p>
        </w:tc>
        <w:tc>
          <w:tcPr>
            <w:tcW w:w="1560" w:type="dxa"/>
            <w:tcBorders>
              <w:top w:val="nil"/>
              <w:left w:val="nil"/>
              <w:bottom w:val="single" w:sz="4" w:space="0" w:color="auto"/>
              <w:right w:val="single" w:sz="4" w:space="0" w:color="auto"/>
            </w:tcBorders>
            <w:shd w:val="clear" w:color="auto" w:fill="auto"/>
            <w:vAlign w:val="center"/>
          </w:tcPr>
          <w:p w14:paraId="5639F574" w14:textId="77777777" w:rsidR="00CE7C9A" w:rsidRPr="00C77239" w:rsidRDefault="00CE7C9A" w:rsidP="00560EA7">
            <w:pPr>
              <w:spacing w:after="120"/>
              <w:rPr>
                <w:ins w:id="1083" w:author="Dimitri Podborski" w:date="2023-07-19T20:50:00Z"/>
                <w:sz w:val="18"/>
                <w:szCs w:val="18"/>
                <w:lang w:val="fi-FI" w:eastAsia="fi-FI"/>
              </w:rPr>
            </w:pPr>
            <w:proofErr w:type="spellStart"/>
            <w:ins w:id="1084" w:author="Dimitri Podborski" w:date="2023-07-19T20:50:00Z">
              <w:r w:rsidRPr="00C77239">
                <w:rPr>
                  <w:sz w:val="18"/>
                  <w:szCs w:val="18"/>
                  <w:lang w:val="fi-FI" w:eastAsia="fi-FI"/>
                </w:rPr>
                <w:t>Surfer</w:t>
              </w:r>
              <w:proofErr w:type="spellEnd"/>
              <w:r w:rsidRPr="00C77239">
                <w:rPr>
                  <w:sz w:val="18"/>
                  <w:szCs w:val="18"/>
                  <w:lang w:val="fi-FI" w:eastAsia="fi-FI"/>
                </w:rPr>
                <w:t xml:space="preserve"> (1440 x 960)</w:t>
              </w:r>
            </w:ins>
          </w:p>
        </w:tc>
        <w:tc>
          <w:tcPr>
            <w:tcW w:w="1417" w:type="dxa"/>
            <w:tcBorders>
              <w:top w:val="nil"/>
              <w:left w:val="nil"/>
              <w:bottom w:val="single" w:sz="4" w:space="0" w:color="auto"/>
              <w:right w:val="single" w:sz="4" w:space="0" w:color="auto"/>
            </w:tcBorders>
            <w:shd w:val="clear" w:color="auto" w:fill="auto"/>
            <w:vAlign w:val="center"/>
          </w:tcPr>
          <w:p w14:paraId="088A5184" w14:textId="77777777" w:rsidR="00CE7C9A" w:rsidRPr="00C77239" w:rsidRDefault="00CE7C9A" w:rsidP="00560EA7">
            <w:pPr>
              <w:spacing w:after="120"/>
              <w:rPr>
                <w:ins w:id="1085" w:author="Dimitri Podborski" w:date="2023-07-19T20:50:00Z"/>
                <w:sz w:val="18"/>
                <w:szCs w:val="18"/>
                <w:lang w:val="en-IN" w:eastAsia="fi-FI"/>
              </w:rPr>
            </w:pPr>
            <w:ins w:id="1086" w:author="Dimitri Podborski" w:date="2023-07-19T20:50:00Z">
              <w:r w:rsidRPr="00C77239">
                <w:rPr>
                  <w:sz w:val="18"/>
                  <w:szCs w:val="18"/>
                  <w:lang w:val="fi-FI" w:eastAsia="fi-FI"/>
                </w:rPr>
                <w:t xml:space="preserve">HEVC </w:t>
              </w:r>
              <w:proofErr w:type="spellStart"/>
              <w:r w:rsidRPr="00C77239">
                <w:rPr>
                  <w:sz w:val="18"/>
                  <w:szCs w:val="18"/>
                  <w:lang w:val="fi-FI" w:eastAsia="fi-FI"/>
                </w:rPr>
                <w:t>encoded</w:t>
              </w:r>
              <w:proofErr w:type="spellEnd"/>
            </w:ins>
          </w:p>
        </w:tc>
        <w:tc>
          <w:tcPr>
            <w:tcW w:w="3770" w:type="dxa"/>
            <w:tcBorders>
              <w:top w:val="nil"/>
              <w:left w:val="nil"/>
              <w:bottom w:val="single" w:sz="4" w:space="0" w:color="auto"/>
              <w:right w:val="single" w:sz="4" w:space="0" w:color="auto"/>
            </w:tcBorders>
            <w:shd w:val="clear" w:color="auto" w:fill="auto"/>
            <w:vAlign w:val="center"/>
          </w:tcPr>
          <w:p w14:paraId="3D65D76C" w14:textId="77777777" w:rsidR="00CE7C9A" w:rsidRPr="00C77239" w:rsidRDefault="00CE7C9A" w:rsidP="00560EA7">
            <w:pPr>
              <w:spacing w:after="120"/>
              <w:rPr>
                <w:ins w:id="1087" w:author="Dimitri Podborski" w:date="2023-07-19T20:50:00Z"/>
                <w:sz w:val="18"/>
                <w:szCs w:val="18"/>
                <w:lang w:val="en-IN" w:eastAsia="fi-FI"/>
              </w:rPr>
            </w:pPr>
            <w:ins w:id="1088" w:author="Dimitri Podborski" w:date="2023-07-19T20:50:00Z">
              <w:r w:rsidRPr="00C77239">
                <w:rPr>
                  <w:sz w:val="18"/>
                  <w:szCs w:val="18"/>
                  <w:lang w:val="en-IN" w:eastAsia="fi-FI"/>
                </w:rPr>
                <w:t xml:space="preserve">An image item with </w:t>
              </w:r>
              <w:proofErr w:type="spellStart"/>
              <w:r w:rsidRPr="00C77239">
                <w:rPr>
                  <w:sz w:val="18"/>
                  <w:szCs w:val="18"/>
                  <w:lang w:val="en-IN" w:eastAsia="fi-FI"/>
                </w:rPr>
                <w:t>CameraIntrinsicMatrixProperty</w:t>
              </w:r>
              <w:proofErr w:type="spellEnd"/>
              <w:r w:rsidRPr="00C77239">
                <w:rPr>
                  <w:sz w:val="18"/>
                  <w:szCs w:val="18"/>
                  <w:lang w:val="en-IN" w:eastAsia="fi-FI"/>
                </w:rPr>
                <w:t xml:space="preserve"> ('</w:t>
              </w:r>
              <w:proofErr w:type="spellStart"/>
              <w:r w:rsidRPr="00C77239">
                <w:rPr>
                  <w:sz w:val="18"/>
                  <w:szCs w:val="18"/>
                  <w:lang w:val="en-IN" w:eastAsia="fi-FI"/>
                </w:rPr>
                <w:t>cmin</w:t>
              </w:r>
              <w:proofErr w:type="spellEnd"/>
              <w:r w:rsidRPr="00C77239">
                <w:rPr>
                  <w:sz w:val="18"/>
                  <w:szCs w:val="18"/>
                  <w:lang w:val="en-IN" w:eastAsia="fi-FI"/>
                </w:rPr>
                <w:t xml:space="preserve">') and </w:t>
              </w:r>
              <w:proofErr w:type="spellStart"/>
              <w:r w:rsidRPr="00C77239">
                <w:rPr>
                  <w:sz w:val="18"/>
                  <w:szCs w:val="18"/>
                  <w:lang w:val="en-IN" w:eastAsia="fi-FI"/>
                </w:rPr>
                <w:t>CameraExtrinsicMatrixProperty</w:t>
              </w:r>
              <w:proofErr w:type="spellEnd"/>
              <w:r w:rsidRPr="00C77239">
                <w:rPr>
                  <w:sz w:val="18"/>
                  <w:szCs w:val="18"/>
                  <w:lang w:val="en-IN" w:eastAsia="fi-FI"/>
                </w:rPr>
                <w:t xml:space="preserve"> ('</w:t>
              </w:r>
              <w:proofErr w:type="spellStart"/>
              <w:r w:rsidRPr="00C77239">
                <w:rPr>
                  <w:sz w:val="18"/>
                  <w:szCs w:val="18"/>
                  <w:lang w:val="en-IN" w:eastAsia="fi-FI"/>
                </w:rPr>
                <w:t>cmex</w:t>
              </w:r>
              <w:proofErr w:type="spellEnd"/>
              <w:r w:rsidRPr="00C77239">
                <w:rPr>
                  <w:sz w:val="18"/>
                  <w:szCs w:val="18"/>
                  <w:lang w:val="en-IN" w:eastAsia="fi-FI"/>
                </w:rPr>
                <w:t>').</w:t>
              </w:r>
            </w:ins>
          </w:p>
          <w:p w14:paraId="070612FE" w14:textId="77777777" w:rsidR="00CE7C9A" w:rsidRPr="00C77239" w:rsidRDefault="00CE7C9A" w:rsidP="00560EA7">
            <w:pPr>
              <w:spacing w:after="120"/>
              <w:rPr>
                <w:ins w:id="1089" w:author="Dimitri Podborski" w:date="2023-07-19T20:50:00Z"/>
                <w:sz w:val="18"/>
                <w:szCs w:val="18"/>
                <w:lang w:val="en-IN" w:eastAsia="fi-FI"/>
              </w:rPr>
            </w:pPr>
            <w:proofErr w:type="spellStart"/>
            <w:ins w:id="1090" w:author="Dimitri Podborski" w:date="2023-07-19T20:50:00Z">
              <w:r w:rsidRPr="00C77239">
                <w:rPr>
                  <w:sz w:val="18"/>
                  <w:szCs w:val="18"/>
                  <w:lang w:val="en-IN" w:eastAsia="fi-FI"/>
                </w:rPr>
                <w:t>CameraExtrinsicMatrixProperty</w:t>
              </w:r>
              <w:proofErr w:type="spellEnd"/>
              <w:r w:rsidRPr="00C77239">
                <w:rPr>
                  <w:sz w:val="18"/>
                  <w:szCs w:val="18"/>
                  <w:lang w:val="en-IN" w:eastAsia="fi-FI"/>
                </w:rPr>
                <w:t xml:space="preserve"> is with version </w:t>
              </w:r>
              <w:r>
                <w:rPr>
                  <w:sz w:val="18"/>
                  <w:szCs w:val="18"/>
                  <w:lang w:val="en-IN" w:eastAsia="fi-FI"/>
                </w:rPr>
                <w:t xml:space="preserve">is equal to </w:t>
              </w:r>
              <w:r w:rsidRPr="00C77239">
                <w:rPr>
                  <w:sz w:val="18"/>
                  <w:szCs w:val="18"/>
                  <w:lang w:val="en-IN" w:eastAsia="fi-FI"/>
                </w:rPr>
                <w:t>0</w:t>
              </w:r>
              <w:r>
                <w:rPr>
                  <w:sz w:val="18"/>
                  <w:szCs w:val="18"/>
                  <w:lang w:val="en-IN" w:eastAsia="fi-FI"/>
                </w:rPr>
                <w:t xml:space="preserve"> and </w:t>
              </w:r>
              <w:r w:rsidRPr="00B2125D">
                <w:rPr>
                  <w:sz w:val="18"/>
                  <w:szCs w:val="18"/>
                  <w:lang w:val="en-IN" w:eastAsia="fi-FI"/>
                </w:rPr>
                <w:t>flags field</w:t>
              </w:r>
              <w:r>
                <w:rPr>
                  <w:sz w:val="18"/>
                  <w:szCs w:val="18"/>
                  <w:lang w:val="en-IN" w:eastAsia="fi-FI"/>
                </w:rPr>
                <w:t xml:space="preserve"> is</w:t>
              </w:r>
              <w:r w:rsidRPr="00B2125D">
                <w:rPr>
                  <w:sz w:val="18"/>
                  <w:szCs w:val="18"/>
                  <w:lang w:val="en-IN" w:eastAsia="fi-FI"/>
                </w:rPr>
                <w:t xml:space="preserve"> </w:t>
              </w:r>
              <w:r>
                <w:rPr>
                  <w:sz w:val="18"/>
                  <w:szCs w:val="18"/>
                  <w:lang w:val="en-IN" w:eastAsia="fi-FI"/>
                </w:rPr>
                <w:t>equal</w:t>
              </w:r>
              <w:r w:rsidRPr="00B2125D">
                <w:rPr>
                  <w:sz w:val="18"/>
                  <w:szCs w:val="18"/>
                  <w:lang w:val="en-IN" w:eastAsia="fi-FI"/>
                </w:rPr>
                <w:t xml:space="preserve"> 63</w:t>
              </w:r>
            </w:ins>
          </w:p>
          <w:p w14:paraId="0F135C10" w14:textId="77777777" w:rsidR="00CE7C9A" w:rsidRDefault="00CE7C9A" w:rsidP="00CE7C9A">
            <w:pPr>
              <w:pStyle w:val="ListParagraph"/>
              <w:numPr>
                <w:ilvl w:val="0"/>
                <w:numId w:val="21"/>
              </w:numPr>
              <w:spacing w:after="120"/>
              <w:rPr>
                <w:ins w:id="1091" w:author="Dimitri Podborski" w:date="2023-07-19T20:50:00Z"/>
                <w:sz w:val="18"/>
                <w:szCs w:val="18"/>
                <w:lang w:val="en-IN" w:eastAsia="fi-FI"/>
              </w:rPr>
            </w:pPr>
            <w:proofErr w:type="spellStart"/>
            <w:ins w:id="1092" w:author="Dimitri Podborski" w:date="2023-07-19T20:50:00Z">
              <w:r w:rsidRPr="00F02C03">
                <w:rPr>
                  <w:sz w:val="18"/>
                  <w:szCs w:val="18"/>
                  <w:lang w:val="en-IN" w:eastAsia="fi-FI"/>
                </w:rPr>
                <w:t>pos_x</w:t>
              </w:r>
              <w:proofErr w:type="spellEnd"/>
              <w:r w:rsidRPr="00F02C03">
                <w:rPr>
                  <w:sz w:val="18"/>
                  <w:szCs w:val="18"/>
                  <w:lang w:val="en-IN" w:eastAsia="fi-FI"/>
                </w:rPr>
                <w:t xml:space="preserve">/y/z are present </w:t>
              </w:r>
            </w:ins>
          </w:p>
          <w:p w14:paraId="74BF97B8" w14:textId="77777777" w:rsidR="00CE7C9A" w:rsidRDefault="00CE7C9A" w:rsidP="00CE7C9A">
            <w:pPr>
              <w:pStyle w:val="ListParagraph"/>
              <w:numPr>
                <w:ilvl w:val="0"/>
                <w:numId w:val="21"/>
              </w:numPr>
              <w:spacing w:after="120"/>
              <w:rPr>
                <w:ins w:id="1093" w:author="Dimitri Podborski" w:date="2023-07-19T20:50:00Z"/>
                <w:sz w:val="18"/>
                <w:szCs w:val="18"/>
                <w:lang w:val="en-IN" w:eastAsia="fi-FI"/>
              </w:rPr>
            </w:pPr>
            <w:ins w:id="1094" w:author="Dimitri Podborski" w:date="2023-07-19T20:50:00Z">
              <w:r w:rsidRPr="00551064">
                <w:rPr>
                  <w:sz w:val="18"/>
                  <w:szCs w:val="18"/>
                  <w:lang w:val="en-IN" w:eastAsia="fi-FI"/>
                </w:rPr>
                <w:t xml:space="preserve">orientation is present using quaternions and in large format </w:t>
              </w:r>
            </w:ins>
          </w:p>
          <w:p w14:paraId="752C59BD" w14:textId="77777777" w:rsidR="00CE7C9A" w:rsidRPr="00551064" w:rsidRDefault="00CE7C9A" w:rsidP="00CE7C9A">
            <w:pPr>
              <w:pStyle w:val="ListParagraph"/>
              <w:numPr>
                <w:ilvl w:val="0"/>
                <w:numId w:val="21"/>
              </w:numPr>
              <w:spacing w:after="120"/>
              <w:rPr>
                <w:ins w:id="1095" w:author="Dimitri Podborski" w:date="2023-07-19T20:50:00Z"/>
                <w:sz w:val="18"/>
                <w:szCs w:val="18"/>
                <w:lang w:val="en-IN" w:eastAsia="fi-FI"/>
              </w:rPr>
            </w:pPr>
            <w:ins w:id="1096" w:author="Dimitri Podborski" w:date="2023-07-19T20:50:00Z">
              <w:r w:rsidRPr="00551064">
                <w:rPr>
                  <w:sz w:val="18"/>
                  <w:szCs w:val="18"/>
                  <w:lang w:val="en-IN" w:eastAsia="fi-FI"/>
                </w:rPr>
                <w:t xml:space="preserve">ID is present </w:t>
              </w:r>
            </w:ins>
          </w:p>
          <w:p w14:paraId="417B9714" w14:textId="77777777" w:rsidR="00CE7C9A" w:rsidRDefault="00CE7C9A" w:rsidP="00560EA7">
            <w:pPr>
              <w:spacing w:after="120"/>
              <w:rPr>
                <w:ins w:id="1097" w:author="Dimitri Podborski" w:date="2023-07-19T20:50:00Z"/>
                <w:sz w:val="18"/>
                <w:szCs w:val="18"/>
                <w:lang w:val="en-IN" w:eastAsia="fi-FI"/>
              </w:rPr>
            </w:pPr>
            <w:proofErr w:type="spellStart"/>
            <w:ins w:id="1098" w:author="Dimitri Podborski" w:date="2023-07-19T20:50:00Z">
              <w:r w:rsidRPr="00C77239">
                <w:rPr>
                  <w:sz w:val="18"/>
                  <w:szCs w:val="18"/>
                  <w:lang w:val="en-IN" w:eastAsia="fi-FI"/>
                </w:rPr>
                <w:t>CameraIntrinsicMatrixProperty</w:t>
              </w:r>
              <w:proofErr w:type="spellEnd"/>
              <w:r w:rsidRPr="00C77239">
                <w:rPr>
                  <w:sz w:val="18"/>
                  <w:szCs w:val="18"/>
                  <w:lang w:val="en-IN" w:eastAsia="fi-FI"/>
                </w:rPr>
                <w:t xml:space="preserve"> is with version </w:t>
              </w:r>
              <w:r>
                <w:rPr>
                  <w:sz w:val="18"/>
                  <w:szCs w:val="18"/>
                  <w:lang w:val="en-IN" w:eastAsia="fi-FI"/>
                </w:rPr>
                <w:t xml:space="preserve">equal to </w:t>
              </w:r>
              <w:r w:rsidRPr="00C77239">
                <w:rPr>
                  <w:sz w:val="18"/>
                  <w:szCs w:val="18"/>
                  <w:lang w:val="en-IN" w:eastAsia="fi-FI"/>
                </w:rPr>
                <w:t>0</w:t>
              </w:r>
              <w:r>
                <w:rPr>
                  <w:sz w:val="18"/>
                  <w:szCs w:val="18"/>
                  <w:lang w:val="en-IN" w:eastAsia="fi-FI"/>
                </w:rPr>
                <w:t xml:space="preserve"> and </w:t>
              </w:r>
              <w:r w:rsidRPr="00B2125D">
                <w:rPr>
                  <w:sz w:val="18"/>
                  <w:szCs w:val="18"/>
                  <w:lang w:val="en-IN" w:eastAsia="fi-FI"/>
                </w:rPr>
                <w:t xml:space="preserve">flags field </w:t>
              </w:r>
              <w:r>
                <w:rPr>
                  <w:sz w:val="18"/>
                  <w:szCs w:val="18"/>
                  <w:lang w:val="en-IN" w:eastAsia="fi-FI"/>
                </w:rPr>
                <w:t>equal</w:t>
              </w:r>
              <w:r w:rsidRPr="00B2125D">
                <w:rPr>
                  <w:sz w:val="18"/>
                  <w:szCs w:val="18"/>
                  <w:lang w:val="en-IN" w:eastAsia="fi-FI"/>
                </w:rPr>
                <w:t xml:space="preserve"> </w:t>
              </w:r>
              <w:r w:rsidRPr="00864A93">
                <w:rPr>
                  <w:sz w:val="18"/>
                  <w:szCs w:val="18"/>
                  <w:lang w:val="en-IN" w:eastAsia="fi-FI"/>
                </w:rPr>
                <w:t>65793</w:t>
              </w:r>
            </w:ins>
          </w:p>
          <w:p w14:paraId="3D5FB800" w14:textId="77777777" w:rsidR="00CE7C9A" w:rsidRDefault="00CE7C9A" w:rsidP="00CE7C9A">
            <w:pPr>
              <w:pStyle w:val="ListParagraph"/>
              <w:numPr>
                <w:ilvl w:val="0"/>
                <w:numId w:val="22"/>
              </w:numPr>
              <w:spacing w:after="120"/>
              <w:rPr>
                <w:ins w:id="1099" w:author="Dimitri Podborski" w:date="2023-07-19T20:50:00Z"/>
                <w:sz w:val="18"/>
                <w:szCs w:val="18"/>
                <w:lang w:val="en-IN" w:eastAsia="fi-FI"/>
              </w:rPr>
            </w:pPr>
            <w:proofErr w:type="spellStart"/>
            <w:ins w:id="1100" w:author="Dimitri Podborski" w:date="2023-07-19T20:50:00Z">
              <w:r w:rsidRPr="00EF2FF5">
                <w:rPr>
                  <w:sz w:val="18"/>
                  <w:szCs w:val="18"/>
                  <w:lang w:val="en-IN" w:eastAsia="fi-FI"/>
                </w:rPr>
                <w:t>denominatorShiftOperand</w:t>
              </w:r>
              <w:proofErr w:type="spellEnd"/>
              <w:r>
                <w:rPr>
                  <w:sz w:val="18"/>
                  <w:szCs w:val="18"/>
                  <w:lang w:val="en-IN" w:eastAsia="fi-FI"/>
                </w:rPr>
                <w:t xml:space="preserve"> is equal to 1</w:t>
              </w:r>
            </w:ins>
          </w:p>
          <w:p w14:paraId="1C22BAC2" w14:textId="77777777" w:rsidR="00CE7C9A" w:rsidRDefault="00CE7C9A" w:rsidP="00CE7C9A">
            <w:pPr>
              <w:pStyle w:val="ListParagraph"/>
              <w:numPr>
                <w:ilvl w:val="0"/>
                <w:numId w:val="22"/>
              </w:numPr>
              <w:spacing w:after="120"/>
              <w:rPr>
                <w:ins w:id="1101" w:author="Dimitri Podborski" w:date="2023-07-19T20:50:00Z"/>
                <w:sz w:val="18"/>
                <w:szCs w:val="18"/>
                <w:lang w:val="en-IN" w:eastAsia="fi-FI"/>
              </w:rPr>
            </w:pPr>
            <w:proofErr w:type="spellStart"/>
            <w:ins w:id="1102" w:author="Dimitri Podborski" w:date="2023-07-19T20:50:00Z">
              <w:r w:rsidRPr="003C2745">
                <w:rPr>
                  <w:sz w:val="18"/>
                  <w:szCs w:val="18"/>
                  <w:lang w:val="en-IN" w:eastAsia="fi-FI"/>
                </w:rPr>
                <w:t>skewDenominatorShiftOperand</w:t>
              </w:r>
              <w:proofErr w:type="spellEnd"/>
              <w:r>
                <w:rPr>
                  <w:sz w:val="18"/>
                  <w:szCs w:val="18"/>
                  <w:lang w:val="en-IN" w:eastAsia="fi-FI"/>
                </w:rPr>
                <w:t xml:space="preserve"> is equal to 1</w:t>
              </w:r>
            </w:ins>
          </w:p>
          <w:p w14:paraId="7B636762" w14:textId="77777777" w:rsidR="00CE7C9A" w:rsidRPr="00864A93" w:rsidRDefault="00CE7C9A" w:rsidP="00CE7C9A">
            <w:pPr>
              <w:pStyle w:val="ListParagraph"/>
              <w:numPr>
                <w:ilvl w:val="0"/>
                <w:numId w:val="22"/>
              </w:numPr>
              <w:spacing w:after="120"/>
              <w:rPr>
                <w:ins w:id="1103" w:author="Dimitri Podborski" w:date="2023-07-19T20:50:00Z"/>
                <w:sz w:val="18"/>
                <w:szCs w:val="18"/>
                <w:lang w:val="en-IN" w:eastAsia="fi-FI"/>
              </w:rPr>
            </w:pPr>
            <w:proofErr w:type="spellStart"/>
            <w:ins w:id="1104" w:author="Dimitri Podborski" w:date="2023-07-19T20:50:00Z">
              <w:r w:rsidRPr="00901031">
                <w:rPr>
                  <w:sz w:val="18"/>
                  <w:szCs w:val="18"/>
                  <w:lang w:val="en-IN" w:eastAsia="fi-FI"/>
                </w:rPr>
                <w:lastRenderedPageBreak/>
                <w:t>focal_length_y</w:t>
              </w:r>
              <w:proofErr w:type="spellEnd"/>
              <w:r>
                <w:rPr>
                  <w:sz w:val="18"/>
                  <w:szCs w:val="18"/>
                  <w:lang w:val="en-IN" w:eastAsia="fi-FI"/>
                </w:rPr>
                <w:t xml:space="preserve"> and </w:t>
              </w:r>
              <w:proofErr w:type="spellStart"/>
              <w:r w:rsidRPr="00023F38">
                <w:rPr>
                  <w:sz w:val="18"/>
                  <w:szCs w:val="18"/>
                  <w:lang w:val="en-IN" w:eastAsia="fi-FI"/>
                </w:rPr>
                <w:t>skew_factor</w:t>
              </w:r>
              <w:proofErr w:type="spellEnd"/>
              <w:r>
                <w:rPr>
                  <w:sz w:val="18"/>
                  <w:szCs w:val="18"/>
                  <w:lang w:val="en-IN" w:eastAsia="fi-FI"/>
                </w:rPr>
                <w:t xml:space="preserve"> are present</w:t>
              </w:r>
            </w:ins>
          </w:p>
          <w:p w14:paraId="2F8222AC" w14:textId="77777777" w:rsidR="00CE7C9A" w:rsidRPr="00C77239" w:rsidRDefault="00CE7C9A" w:rsidP="00560EA7">
            <w:pPr>
              <w:spacing w:after="120"/>
              <w:rPr>
                <w:ins w:id="1105" w:author="Dimitri Podborski" w:date="2023-07-19T20:50:00Z"/>
                <w:sz w:val="18"/>
                <w:szCs w:val="18"/>
                <w:lang w:val="en-IN" w:eastAsia="fi-FI"/>
              </w:rPr>
            </w:pPr>
          </w:p>
        </w:tc>
      </w:tr>
      <w:tr w:rsidR="00CE7C9A" w:rsidRPr="00677CFD" w14:paraId="67985E13" w14:textId="77777777" w:rsidTr="00560EA7">
        <w:trPr>
          <w:trHeight w:val="1969"/>
          <w:ins w:id="1106" w:author="Dimitri Podborski" w:date="2023-07-19T20:50:00Z"/>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1591D22" w14:textId="77777777" w:rsidR="00CE7C9A" w:rsidRPr="00C77239" w:rsidRDefault="00CE7C9A" w:rsidP="00560EA7">
            <w:pPr>
              <w:spacing w:after="120"/>
              <w:rPr>
                <w:ins w:id="1107" w:author="Dimitri Podborski" w:date="2023-07-19T20:50:00Z"/>
                <w:sz w:val="18"/>
                <w:szCs w:val="18"/>
                <w:lang w:val="fi-FI" w:eastAsia="fi-FI"/>
              </w:rPr>
            </w:pPr>
            <w:ins w:id="1108" w:author="Dimitri Podborski" w:date="2023-07-19T20:50:00Z">
              <w:r w:rsidRPr="00C77239">
                <w:rPr>
                  <w:sz w:val="18"/>
                  <w:szCs w:val="18"/>
                  <w:lang w:val="fi-FI" w:eastAsia="fi-FI"/>
                </w:rPr>
                <w:lastRenderedPageBreak/>
                <w:t>3</w:t>
              </w:r>
            </w:ins>
          </w:p>
        </w:tc>
        <w:tc>
          <w:tcPr>
            <w:tcW w:w="1842" w:type="dxa"/>
            <w:tcBorders>
              <w:top w:val="nil"/>
              <w:left w:val="nil"/>
              <w:bottom w:val="single" w:sz="4" w:space="0" w:color="auto"/>
              <w:right w:val="single" w:sz="4" w:space="0" w:color="auto"/>
            </w:tcBorders>
            <w:shd w:val="clear" w:color="auto" w:fill="auto"/>
            <w:vAlign w:val="center"/>
          </w:tcPr>
          <w:p w14:paraId="02BF96EB" w14:textId="77777777" w:rsidR="00CE7C9A" w:rsidRPr="00C77239" w:rsidRDefault="00CE7C9A" w:rsidP="00560EA7">
            <w:pPr>
              <w:spacing w:after="120"/>
              <w:rPr>
                <w:ins w:id="1109" w:author="Dimitri Podborski" w:date="2023-07-19T20:50:00Z"/>
                <w:sz w:val="18"/>
                <w:szCs w:val="18"/>
                <w:lang w:val="en-IN" w:eastAsia="fi-FI"/>
              </w:rPr>
            </w:pPr>
            <w:ins w:id="1110" w:author="Dimitri Podborski" w:date="2023-07-19T20:50:00Z">
              <w:r w:rsidRPr="00C77239">
                <w:rPr>
                  <w:sz w:val="18"/>
                  <w:szCs w:val="18"/>
                  <w:lang w:val="fi-FI" w:eastAsia="fi-FI"/>
                </w:rPr>
                <w:t>camera_parameters_2_v1.heic</w:t>
              </w:r>
            </w:ins>
          </w:p>
        </w:tc>
        <w:tc>
          <w:tcPr>
            <w:tcW w:w="1560" w:type="dxa"/>
            <w:tcBorders>
              <w:top w:val="nil"/>
              <w:left w:val="nil"/>
              <w:bottom w:val="single" w:sz="4" w:space="0" w:color="auto"/>
              <w:right w:val="single" w:sz="4" w:space="0" w:color="auto"/>
            </w:tcBorders>
            <w:shd w:val="clear" w:color="auto" w:fill="auto"/>
            <w:vAlign w:val="center"/>
          </w:tcPr>
          <w:p w14:paraId="0B0D68B3" w14:textId="77777777" w:rsidR="00CE7C9A" w:rsidRPr="00C77239" w:rsidRDefault="00CE7C9A" w:rsidP="00560EA7">
            <w:pPr>
              <w:spacing w:after="120"/>
              <w:rPr>
                <w:ins w:id="1111" w:author="Dimitri Podborski" w:date="2023-07-19T20:50:00Z"/>
                <w:sz w:val="18"/>
                <w:szCs w:val="18"/>
                <w:lang w:val="fi-FI" w:eastAsia="fi-FI"/>
              </w:rPr>
            </w:pPr>
            <w:proofErr w:type="spellStart"/>
            <w:ins w:id="1112" w:author="Dimitri Podborski" w:date="2023-07-19T20:50:00Z">
              <w:r w:rsidRPr="00C77239">
                <w:rPr>
                  <w:sz w:val="18"/>
                  <w:szCs w:val="18"/>
                  <w:lang w:val="fi-FI" w:eastAsia="fi-FI"/>
                </w:rPr>
                <w:t>Surfer</w:t>
              </w:r>
              <w:proofErr w:type="spellEnd"/>
              <w:r w:rsidRPr="00C77239">
                <w:rPr>
                  <w:sz w:val="18"/>
                  <w:szCs w:val="18"/>
                  <w:lang w:val="fi-FI" w:eastAsia="fi-FI"/>
                </w:rPr>
                <w:t xml:space="preserve"> (1440 x 960)</w:t>
              </w:r>
            </w:ins>
          </w:p>
        </w:tc>
        <w:tc>
          <w:tcPr>
            <w:tcW w:w="1417" w:type="dxa"/>
            <w:tcBorders>
              <w:top w:val="nil"/>
              <w:left w:val="nil"/>
              <w:bottom w:val="single" w:sz="4" w:space="0" w:color="auto"/>
              <w:right w:val="single" w:sz="4" w:space="0" w:color="auto"/>
            </w:tcBorders>
            <w:shd w:val="clear" w:color="auto" w:fill="auto"/>
            <w:vAlign w:val="center"/>
          </w:tcPr>
          <w:p w14:paraId="1C765EC4" w14:textId="77777777" w:rsidR="00CE7C9A" w:rsidRPr="00C77239" w:rsidRDefault="00CE7C9A" w:rsidP="00560EA7">
            <w:pPr>
              <w:spacing w:after="120"/>
              <w:rPr>
                <w:ins w:id="1113" w:author="Dimitri Podborski" w:date="2023-07-19T20:50:00Z"/>
                <w:sz w:val="18"/>
                <w:szCs w:val="18"/>
                <w:lang w:val="en-IN" w:eastAsia="fi-FI"/>
              </w:rPr>
            </w:pPr>
            <w:ins w:id="1114" w:author="Dimitri Podborski" w:date="2023-07-19T20:50:00Z">
              <w:r w:rsidRPr="00C77239">
                <w:rPr>
                  <w:sz w:val="18"/>
                  <w:szCs w:val="18"/>
                  <w:lang w:val="fi-FI" w:eastAsia="fi-FI"/>
                </w:rPr>
                <w:t xml:space="preserve">HEVC </w:t>
              </w:r>
              <w:proofErr w:type="spellStart"/>
              <w:r w:rsidRPr="00C77239">
                <w:rPr>
                  <w:sz w:val="18"/>
                  <w:szCs w:val="18"/>
                  <w:lang w:val="fi-FI" w:eastAsia="fi-FI"/>
                </w:rPr>
                <w:t>encoded</w:t>
              </w:r>
              <w:proofErr w:type="spellEnd"/>
            </w:ins>
          </w:p>
        </w:tc>
        <w:tc>
          <w:tcPr>
            <w:tcW w:w="3770" w:type="dxa"/>
            <w:tcBorders>
              <w:top w:val="nil"/>
              <w:left w:val="nil"/>
              <w:bottom w:val="single" w:sz="4" w:space="0" w:color="auto"/>
              <w:right w:val="single" w:sz="4" w:space="0" w:color="auto"/>
            </w:tcBorders>
            <w:shd w:val="clear" w:color="auto" w:fill="auto"/>
            <w:vAlign w:val="center"/>
          </w:tcPr>
          <w:p w14:paraId="041E5778" w14:textId="77777777" w:rsidR="00CE7C9A" w:rsidRPr="00C77239" w:rsidRDefault="00CE7C9A" w:rsidP="00560EA7">
            <w:pPr>
              <w:spacing w:after="120"/>
              <w:rPr>
                <w:ins w:id="1115" w:author="Dimitri Podborski" w:date="2023-07-19T20:50:00Z"/>
                <w:sz w:val="18"/>
                <w:szCs w:val="18"/>
                <w:lang w:val="en-IN" w:eastAsia="fi-FI"/>
              </w:rPr>
            </w:pPr>
            <w:ins w:id="1116" w:author="Dimitri Podborski" w:date="2023-07-19T20:50:00Z">
              <w:r w:rsidRPr="00C77239">
                <w:rPr>
                  <w:sz w:val="18"/>
                  <w:szCs w:val="18"/>
                  <w:lang w:val="en-IN" w:eastAsia="fi-FI"/>
                </w:rPr>
                <w:t xml:space="preserve">An image item with </w:t>
              </w:r>
              <w:proofErr w:type="spellStart"/>
              <w:r w:rsidRPr="00C77239">
                <w:rPr>
                  <w:sz w:val="18"/>
                  <w:szCs w:val="18"/>
                  <w:lang w:val="en-IN" w:eastAsia="fi-FI"/>
                </w:rPr>
                <w:t>CameraIntrinsicMatrixProperty</w:t>
              </w:r>
              <w:proofErr w:type="spellEnd"/>
              <w:r w:rsidRPr="00C77239">
                <w:rPr>
                  <w:sz w:val="18"/>
                  <w:szCs w:val="18"/>
                  <w:lang w:val="en-IN" w:eastAsia="fi-FI"/>
                </w:rPr>
                <w:t xml:space="preserve"> ('</w:t>
              </w:r>
              <w:proofErr w:type="spellStart"/>
              <w:r w:rsidRPr="00C77239">
                <w:rPr>
                  <w:sz w:val="18"/>
                  <w:szCs w:val="18"/>
                  <w:lang w:val="en-IN" w:eastAsia="fi-FI"/>
                </w:rPr>
                <w:t>cmin</w:t>
              </w:r>
              <w:proofErr w:type="spellEnd"/>
              <w:r w:rsidRPr="00C77239">
                <w:rPr>
                  <w:sz w:val="18"/>
                  <w:szCs w:val="18"/>
                  <w:lang w:val="en-IN" w:eastAsia="fi-FI"/>
                </w:rPr>
                <w:t xml:space="preserve">') and </w:t>
              </w:r>
              <w:proofErr w:type="spellStart"/>
              <w:r w:rsidRPr="00C77239">
                <w:rPr>
                  <w:sz w:val="18"/>
                  <w:szCs w:val="18"/>
                  <w:lang w:val="en-IN" w:eastAsia="fi-FI"/>
                </w:rPr>
                <w:t>CameraExtrinsicMatrixProperty</w:t>
              </w:r>
              <w:proofErr w:type="spellEnd"/>
              <w:r w:rsidRPr="00C77239">
                <w:rPr>
                  <w:sz w:val="18"/>
                  <w:szCs w:val="18"/>
                  <w:lang w:val="en-IN" w:eastAsia="fi-FI"/>
                </w:rPr>
                <w:t xml:space="preserve"> ('</w:t>
              </w:r>
              <w:proofErr w:type="spellStart"/>
              <w:r w:rsidRPr="00C77239">
                <w:rPr>
                  <w:sz w:val="18"/>
                  <w:szCs w:val="18"/>
                  <w:lang w:val="en-IN" w:eastAsia="fi-FI"/>
                </w:rPr>
                <w:t>cmex</w:t>
              </w:r>
              <w:proofErr w:type="spellEnd"/>
              <w:r w:rsidRPr="00C77239">
                <w:rPr>
                  <w:sz w:val="18"/>
                  <w:szCs w:val="18"/>
                  <w:lang w:val="en-IN" w:eastAsia="fi-FI"/>
                </w:rPr>
                <w:t>').</w:t>
              </w:r>
            </w:ins>
          </w:p>
          <w:p w14:paraId="1B0E4BC2" w14:textId="77777777" w:rsidR="00CE7C9A" w:rsidRPr="00C77239" w:rsidRDefault="00CE7C9A" w:rsidP="00560EA7">
            <w:pPr>
              <w:spacing w:after="120"/>
              <w:rPr>
                <w:ins w:id="1117" w:author="Dimitri Podborski" w:date="2023-07-19T20:50:00Z"/>
                <w:sz w:val="18"/>
                <w:szCs w:val="18"/>
                <w:lang w:val="en-IN" w:eastAsia="fi-FI"/>
              </w:rPr>
            </w:pPr>
            <w:proofErr w:type="spellStart"/>
            <w:ins w:id="1118" w:author="Dimitri Podborski" w:date="2023-07-19T20:50:00Z">
              <w:r w:rsidRPr="00C77239">
                <w:rPr>
                  <w:sz w:val="18"/>
                  <w:szCs w:val="18"/>
                  <w:lang w:val="en-IN" w:eastAsia="fi-FI"/>
                </w:rPr>
                <w:t>CameraExtrinsicMatrixProperty</w:t>
              </w:r>
              <w:proofErr w:type="spellEnd"/>
              <w:r w:rsidRPr="00C77239">
                <w:rPr>
                  <w:sz w:val="18"/>
                  <w:szCs w:val="18"/>
                  <w:lang w:val="en-IN" w:eastAsia="fi-FI"/>
                </w:rPr>
                <w:t xml:space="preserve"> is with version </w:t>
              </w:r>
              <w:r>
                <w:rPr>
                  <w:sz w:val="18"/>
                  <w:szCs w:val="18"/>
                  <w:lang w:val="en-IN" w:eastAsia="fi-FI"/>
                </w:rPr>
                <w:t xml:space="preserve">is equal to 1 and </w:t>
              </w:r>
              <w:r w:rsidRPr="00B2125D">
                <w:rPr>
                  <w:sz w:val="18"/>
                  <w:szCs w:val="18"/>
                  <w:lang w:val="en-IN" w:eastAsia="fi-FI"/>
                </w:rPr>
                <w:t>flags field</w:t>
              </w:r>
              <w:r>
                <w:rPr>
                  <w:sz w:val="18"/>
                  <w:szCs w:val="18"/>
                  <w:lang w:val="en-IN" w:eastAsia="fi-FI"/>
                </w:rPr>
                <w:t xml:space="preserve"> is</w:t>
              </w:r>
              <w:r w:rsidRPr="00B2125D">
                <w:rPr>
                  <w:sz w:val="18"/>
                  <w:szCs w:val="18"/>
                  <w:lang w:val="en-IN" w:eastAsia="fi-FI"/>
                </w:rPr>
                <w:t xml:space="preserve"> </w:t>
              </w:r>
              <w:r>
                <w:rPr>
                  <w:sz w:val="18"/>
                  <w:szCs w:val="18"/>
                  <w:lang w:val="en-IN" w:eastAsia="fi-FI"/>
                </w:rPr>
                <w:t>equal</w:t>
              </w:r>
              <w:r w:rsidRPr="00B2125D">
                <w:rPr>
                  <w:sz w:val="18"/>
                  <w:szCs w:val="18"/>
                  <w:lang w:val="en-IN" w:eastAsia="fi-FI"/>
                </w:rPr>
                <w:t xml:space="preserve"> </w:t>
              </w:r>
              <w:r w:rsidRPr="008D09BF">
                <w:rPr>
                  <w:sz w:val="18"/>
                  <w:szCs w:val="18"/>
                  <w:lang w:val="en-IN" w:eastAsia="fi-FI"/>
                </w:rPr>
                <w:t>47</w:t>
              </w:r>
            </w:ins>
          </w:p>
          <w:p w14:paraId="0E7D134E" w14:textId="77777777" w:rsidR="00CE7C9A" w:rsidRDefault="00CE7C9A" w:rsidP="00CE7C9A">
            <w:pPr>
              <w:pStyle w:val="ListParagraph"/>
              <w:numPr>
                <w:ilvl w:val="0"/>
                <w:numId w:val="21"/>
              </w:numPr>
              <w:spacing w:after="120"/>
              <w:rPr>
                <w:ins w:id="1119" w:author="Dimitri Podborski" w:date="2023-07-19T20:50:00Z"/>
                <w:sz w:val="18"/>
                <w:szCs w:val="18"/>
                <w:lang w:val="en-IN" w:eastAsia="fi-FI"/>
              </w:rPr>
            </w:pPr>
            <w:proofErr w:type="spellStart"/>
            <w:ins w:id="1120" w:author="Dimitri Podborski" w:date="2023-07-19T20:50:00Z">
              <w:r w:rsidRPr="00F02C03">
                <w:rPr>
                  <w:sz w:val="18"/>
                  <w:szCs w:val="18"/>
                  <w:lang w:val="en-IN" w:eastAsia="fi-FI"/>
                </w:rPr>
                <w:t>pos_x</w:t>
              </w:r>
              <w:proofErr w:type="spellEnd"/>
              <w:r w:rsidRPr="00F02C03">
                <w:rPr>
                  <w:sz w:val="18"/>
                  <w:szCs w:val="18"/>
                  <w:lang w:val="en-IN" w:eastAsia="fi-FI"/>
                </w:rPr>
                <w:t xml:space="preserve">/y/z are present </w:t>
              </w:r>
            </w:ins>
          </w:p>
          <w:p w14:paraId="6F5A4D8B" w14:textId="77777777" w:rsidR="00CE7C9A" w:rsidRDefault="00CE7C9A" w:rsidP="00CE7C9A">
            <w:pPr>
              <w:pStyle w:val="ListParagraph"/>
              <w:numPr>
                <w:ilvl w:val="0"/>
                <w:numId w:val="21"/>
              </w:numPr>
              <w:spacing w:after="120"/>
              <w:rPr>
                <w:ins w:id="1121" w:author="Dimitri Podborski" w:date="2023-07-19T20:50:00Z"/>
                <w:sz w:val="18"/>
                <w:szCs w:val="18"/>
                <w:lang w:val="en-IN" w:eastAsia="fi-FI"/>
              </w:rPr>
            </w:pPr>
            <w:ins w:id="1122" w:author="Dimitri Podborski" w:date="2023-07-19T20:50:00Z">
              <w:r w:rsidRPr="00551064">
                <w:rPr>
                  <w:sz w:val="18"/>
                  <w:szCs w:val="18"/>
                  <w:lang w:val="en-IN" w:eastAsia="fi-FI"/>
                </w:rPr>
                <w:t xml:space="preserve">orientation is present using </w:t>
              </w:r>
              <w:proofErr w:type="spellStart"/>
              <w:r w:rsidRPr="00674CFB">
                <w:rPr>
                  <w:sz w:val="18"/>
                  <w:szCs w:val="18"/>
                  <w:lang w:val="en-IN" w:eastAsia="fi-FI"/>
                </w:rPr>
                <w:t>ViewpointGlobalCoordinateSysRotationStruct</w:t>
              </w:r>
              <w:proofErr w:type="spellEnd"/>
              <w:r w:rsidRPr="00551064">
                <w:rPr>
                  <w:sz w:val="18"/>
                  <w:szCs w:val="18"/>
                  <w:lang w:val="en-IN" w:eastAsia="fi-FI"/>
                </w:rPr>
                <w:t xml:space="preserve"> </w:t>
              </w:r>
            </w:ins>
          </w:p>
          <w:p w14:paraId="765DCA83" w14:textId="77777777" w:rsidR="00CE7C9A" w:rsidRPr="00551064" w:rsidRDefault="00CE7C9A" w:rsidP="00CE7C9A">
            <w:pPr>
              <w:pStyle w:val="ListParagraph"/>
              <w:numPr>
                <w:ilvl w:val="0"/>
                <w:numId w:val="21"/>
              </w:numPr>
              <w:spacing w:after="120"/>
              <w:rPr>
                <w:ins w:id="1123" w:author="Dimitri Podborski" w:date="2023-07-19T20:50:00Z"/>
                <w:sz w:val="18"/>
                <w:szCs w:val="18"/>
                <w:lang w:val="en-IN" w:eastAsia="fi-FI"/>
              </w:rPr>
            </w:pPr>
            <w:ins w:id="1124" w:author="Dimitri Podborski" w:date="2023-07-19T20:50:00Z">
              <w:r w:rsidRPr="00551064">
                <w:rPr>
                  <w:sz w:val="18"/>
                  <w:szCs w:val="18"/>
                  <w:lang w:val="en-IN" w:eastAsia="fi-FI"/>
                </w:rPr>
                <w:t xml:space="preserve">ID is present </w:t>
              </w:r>
            </w:ins>
          </w:p>
          <w:p w14:paraId="072EF329" w14:textId="77777777" w:rsidR="00CE7C9A" w:rsidRDefault="00CE7C9A" w:rsidP="00560EA7">
            <w:pPr>
              <w:spacing w:after="120"/>
              <w:rPr>
                <w:ins w:id="1125" w:author="Dimitri Podborski" w:date="2023-07-19T20:50:00Z"/>
                <w:sz w:val="18"/>
                <w:szCs w:val="18"/>
                <w:lang w:val="en-IN" w:eastAsia="fi-FI"/>
              </w:rPr>
            </w:pPr>
            <w:proofErr w:type="spellStart"/>
            <w:ins w:id="1126" w:author="Dimitri Podborski" w:date="2023-07-19T20:50:00Z">
              <w:r w:rsidRPr="00C77239">
                <w:rPr>
                  <w:sz w:val="18"/>
                  <w:szCs w:val="18"/>
                  <w:lang w:val="en-IN" w:eastAsia="fi-FI"/>
                </w:rPr>
                <w:t>CameraIntrinsicMatrixProperty</w:t>
              </w:r>
              <w:proofErr w:type="spellEnd"/>
              <w:r w:rsidRPr="00C77239">
                <w:rPr>
                  <w:sz w:val="18"/>
                  <w:szCs w:val="18"/>
                  <w:lang w:val="en-IN" w:eastAsia="fi-FI"/>
                </w:rPr>
                <w:t xml:space="preserve"> is with version </w:t>
              </w:r>
              <w:r>
                <w:rPr>
                  <w:sz w:val="18"/>
                  <w:szCs w:val="18"/>
                  <w:lang w:val="en-IN" w:eastAsia="fi-FI"/>
                </w:rPr>
                <w:t xml:space="preserve">equal to </w:t>
              </w:r>
              <w:r w:rsidRPr="00C77239">
                <w:rPr>
                  <w:sz w:val="18"/>
                  <w:szCs w:val="18"/>
                  <w:lang w:val="en-IN" w:eastAsia="fi-FI"/>
                </w:rPr>
                <w:t>0</w:t>
              </w:r>
              <w:r>
                <w:rPr>
                  <w:sz w:val="18"/>
                  <w:szCs w:val="18"/>
                  <w:lang w:val="en-IN" w:eastAsia="fi-FI"/>
                </w:rPr>
                <w:t xml:space="preserve"> and </w:t>
              </w:r>
              <w:r w:rsidRPr="00B2125D">
                <w:rPr>
                  <w:sz w:val="18"/>
                  <w:szCs w:val="18"/>
                  <w:lang w:val="en-IN" w:eastAsia="fi-FI"/>
                </w:rPr>
                <w:t xml:space="preserve">flags field </w:t>
              </w:r>
              <w:r>
                <w:rPr>
                  <w:sz w:val="18"/>
                  <w:szCs w:val="18"/>
                  <w:lang w:val="en-IN" w:eastAsia="fi-FI"/>
                </w:rPr>
                <w:t>equal</w:t>
              </w:r>
              <w:r w:rsidRPr="00B2125D">
                <w:rPr>
                  <w:sz w:val="18"/>
                  <w:szCs w:val="18"/>
                  <w:lang w:val="en-IN" w:eastAsia="fi-FI"/>
                </w:rPr>
                <w:t xml:space="preserve"> </w:t>
              </w:r>
              <w:r w:rsidRPr="00864A93">
                <w:rPr>
                  <w:sz w:val="18"/>
                  <w:szCs w:val="18"/>
                  <w:lang w:val="en-IN" w:eastAsia="fi-FI"/>
                </w:rPr>
                <w:t>65793</w:t>
              </w:r>
            </w:ins>
          </w:p>
          <w:p w14:paraId="2F333134" w14:textId="77777777" w:rsidR="00CE7C9A" w:rsidRDefault="00CE7C9A" w:rsidP="00CE7C9A">
            <w:pPr>
              <w:pStyle w:val="ListParagraph"/>
              <w:numPr>
                <w:ilvl w:val="0"/>
                <w:numId w:val="22"/>
              </w:numPr>
              <w:spacing w:after="120"/>
              <w:rPr>
                <w:ins w:id="1127" w:author="Dimitri Podborski" w:date="2023-07-19T20:50:00Z"/>
                <w:sz w:val="18"/>
                <w:szCs w:val="18"/>
                <w:lang w:val="en-IN" w:eastAsia="fi-FI"/>
              </w:rPr>
            </w:pPr>
            <w:proofErr w:type="spellStart"/>
            <w:ins w:id="1128" w:author="Dimitri Podborski" w:date="2023-07-19T20:50:00Z">
              <w:r w:rsidRPr="00EF2FF5">
                <w:rPr>
                  <w:sz w:val="18"/>
                  <w:szCs w:val="18"/>
                  <w:lang w:val="en-IN" w:eastAsia="fi-FI"/>
                </w:rPr>
                <w:t>denominatorShiftOperand</w:t>
              </w:r>
              <w:proofErr w:type="spellEnd"/>
              <w:r>
                <w:rPr>
                  <w:sz w:val="18"/>
                  <w:szCs w:val="18"/>
                  <w:lang w:val="en-IN" w:eastAsia="fi-FI"/>
                </w:rPr>
                <w:t xml:space="preserve"> is equal to 1</w:t>
              </w:r>
            </w:ins>
          </w:p>
          <w:p w14:paraId="59F37267" w14:textId="77777777" w:rsidR="00CE7C9A" w:rsidRDefault="00CE7C9A" w:rsidP="00CE7C9A">
            <w:pPr>
              <w:pStyle w:val="ListParagraph"/>
              <w:numPr>
                <w:ilvl w:val="0"/>
                <w:numId w:val="22"/>
              </w:numPr>
              <w:spacing w:after="120"/>
              <w:rPr>
                <w:ins w:id="1129" w:author="Dimitri Podborski" w:date="2023-07-19T20:50:00Z"/>
                <w:sz w:val="18"/>
                <w:szCs w:val="18"/>
                <w:lang w:val="en-IN" w:eastAsia="fi-FI"/>
              </w:rPr>
            </w:pPr>
            <w:proofErr w:type="spellStart"/>
            <w:ins w:id="1130" w:author="Dimitri Podborski" w:date="2023-07-19T20:50:00Z">
              <w:r w:rsidRPr="003C2745">
                <w:rPr>
                  <w:sz w:val="18"/>
                  <w:szCs w:val="18"/>
                  <w:lang w:val="en-IN" w:eastAsia="fi-FI"/>
                </w:rPr>
                <w:t>skewDenominatorShiftOperand</w:t>
              </w:r>
              <w:proofErr w:type="spellEnd"/>
              <w:r>
                <w:rPr>
                  <w:sz w:val="18"/>
                  <w:szCs w:val="18"/>
                  <w:lang w:val="en-IN" w:eastAsia="fi-FI"/>
                </w:rPr>
                <w:t xml:space="preserve"> is equal to 1</w:t>
              </w:r>
            </w:ins>
          </w:p>
          <w:p w14:paraId="6B78C370" w14:textId="77777777" w:rsidR="00CE7C9A" w:rsidRPr="00864A93" w:rsidRDefault="00CE7C9A" w:rsidP="00CE7C9A">
            <w:pPr>
              <w:pStyle w:val="ListParagraph"/>
              <w:numPr>
                <w:ilvl w:val="0"/>
                <w:numId w:val="22"/>
              </w:numPr>
              <w:spacing w:after="120"/>
              <w:rPr>
                <w:ins w:id="1131" w:author="Dimitri Podborski" w:date="2023-07-19T20:50:00Z"/>
                <w:sz w:val="18"/>
                <w:szCs w:val="18"/>
                <w:lang w:val="en-IN" w:eastAsia="fi-FI"/>
              </w:rPr>
            </w:pPr>
            <w:proofErr w:type="spellStart"/>
            <w:ins w:id="1132" w:author="Dimitri Podborski" w:date="2023-07-19T20:50:00Z">
              <w:r w:rsidRPr="00901031">
                <w:rPr>
                  <w:sz w:val="18"/>
                  <w:szCs w:val="18"/>
                  <w:lang w:val="en-IN" w:eastAsia="fi-FI"/>
                </w:rPr>
                <w:t>focal_length_y</w:t>
              </w:r>
              <w:proofErr w:type="spellEnd"/>
              <w:r>
                <w:rPr>
                  <w:sz w:val="18"/>
                  <w:szCs w:val="18"/>
                  <w:lang w:val="en-IN" w:eastAsia="fi-FI"/>
                </w:rPr>
                <w:t xml:space="preserve"> and </w:t>
              </w:r>
              <w:proofErr w:type="spellStart"/>
              <w:r w:rsidRPr="00023F38">
                <w:rPr>
                  <w:sz w:val="18"/>
                  <w:szCs w:val="18"/>
                  <w:lang w:val="en-IN" w:eastAsia="fi-FI"/>
                </w:rPr>
                <w:t>skew_factor</w:t>
              </w:r>
              <w:proofErr w:type="spellEnd"/>
              <w:r>
                <w:rPr>
                  <w:sz w:val="18"/>
                  <w:szCs w:val="18"/>
                  <w:lang w:val="en-IN" w:eastAsia="fi-FI"/>
                </w:rPr>
                <w:t xml:space="preserve"> are present</w:t>
              </w:r>
            </w:ins>
          </w:p>
          <w:p w14:paraId="12EEA0B8" w14:textId="77777777" w:rsidR="00CE7C9A" w:rsidRPr="00D249C7" w:rsidRDefault="00CE7C9A" w:rsidP="00560EA7">
            <w:pPr>
              <w:spacing w:after="120"/>
              <w:rPr>
                <w:ins w:id="1133" w:author="Dimitri Podborski" w:date="2023-07-19T20:50:00Z"/>
                <w:sz w:val="18"/>
                <w:szCs w:val="18"/>
                <w:lang w:val="en-IN" w:eastAsia="fi-FI"/>
              </w:rPr>
            </w:pPr>
          </w:p>
        </w:tc>
      </w:tr>
    </w:tbl>
    <w:p w14:paraId="3BF4F752" w14:textId="77777777" w:rsidR="00CE7C9A" w:rsidRDefault="00CE7C9A" w:rsidP="00D96E81">
      <w:pPr>
        <w:rPr>
          <w:ins w:id="1134" w:author="Dimitri Podborski" w:date="2023-07-19T20:50:00Z"/>
          <w:bCs/>
        </w:rPr>
      </w:pPr>
    </w:p>
    <w:p w14:paraId="715DC6B1" w14:textId="070AAFE6" w:rsidR="00CE7C9A" w:rsidRDefault="00CE7C9A" w:rsidP="00CE7C9A">
      <w:pPr>
        <w:pStyle w:val="Head3"/>
        <w:rPr>
          <w:ins w:id="1135" w:author="Dimitri Podborski" w:date="2023-07-19T20:50:00Z"/>
        </w:rPr>
        <w:pPrChange w:id="1136" w:author="Dimitri Podborski" w:date="2023-07-19T20:50:00Z">
          <w:pPr/>
        </w:pPrChange>
      </w:pPr>
      <w:ins w:id="1137" w:author="Dimitri Podborski" w:date="2023-07-19T20:50:00Z">
        <w:r>
          <w:t>Cross checks</w:t>
        </w:r>
      </w:ins>
    </w:p>
    <w:p w14:paraId="232326F9" w14:textId="36DBF2C4" w:rsidR="00CE7C9A" w:rsidRDefault="00CE7C9A" w:rsidP="00D96E81">
      <w:pPr>
        <w:rPr>
          <w:ins w:id="1138" w:author="Dimitri Podborski" w:date="2023-07-19T20:49:00Z"/>
          <w:bCs/>
        </w:rPr>
      </w:pPr>
      <w:ins w:id="1139" w:author="Dimitri Podborski" w:date="2023-07-19T20:50:00Z">
        <w:r>
          <w:rPr>
            <w:bCs/>
          </w:rPr>
          <w:t>Canon, Apple</w:t>
        </w:r>
      </w:ins>
    </w:p>
    <w:p w14:paraId="43E29783" w14:textId="77777777" w:rsidR="00CE7C9A" w:rsidRDefault="00CE7C9A" w:rsidP="00D96E81">
      <w:pPr>
        <w:rPr>
          <w:ins w:id="1140" w:author="Dimitri Podborski" w:date="2023-07-19T20:50:00Z"/>
          <w:bCs/>
        </w:rPr>
      </w:pPr>
    </w:p>
    <w:p w14:paraId="36E22F60" w14:textId="2964A931" w:rsidR="00CE7C9A" w:rsidRDefault="00BA5937" w:rsidP="00BA5937">
      <w:pPr>
        <w:pStyle w:val="Head1"/>
        <w:rPr>
          <w:ins w:id="1141" w:author="Dimitri Podborski" w:date="2023-07-19T20:53:00Z"/>
        </w:rPr>
        <w:pPrChange w:id="1142" w:author="Dimitri Podborski" w:date="2023-07-19T20:53:00Z">
          <w:pPr/>
        </w:pPrChange>
      </w:pPr>
      <w:ins w:id="1143" w:author="Dimitri Podborski" w:date="2023-07-19T20:53:00Z">
        <w:r>
          <w:t xml:space="preserve">MPEG-H conformance file for </w:t>
        </w:r>
        <w:proofErr w:type="spellStart"/>
        <w:r>
          <w:t>preselections</w:t>
        </w:r>
        <w:proofErr w:type="spellEnd"/>
      </w:ins>
    </w:p>
    <w:p w14:paraId="6274F2F8" w14:textId="54C1E364" w:rsidR="00BA5937" w:rsidRDefault="00BA5937" w:rsidP="00D96E81">
      <w:pPr>
        <w:rPr>
          <w:ins w:id="1144" w:author="Dimitri Podborski" w:date="2023-07-19T20:53:00Z"/>
          <w:bCs/>
        </w:rPr>
      </w:pPr>
      <w:ins w:id="1145" w:author="Dimitri Podborski" w:date="2023-07-19T20:54:00Z">
        <w:r>
          <w:fldChar w:fldCharType="begin"/>
        </w:r>
        <w:r>
          <w:instrText>HYPERLINK "http://mpeg.expert/software/MPEG/Systems/FileFormat/FFConformanceRefSoft/-/issues/22" \h</w:instrText>
        </w:r>
        <w:r>
          <w:fldChar w:fldCharType="separate"/>
        </w:r>
        <w:r>
          <w:rPr>
            <w:color w:val="0000EE"/>
            <w:u w:val="single"/>
          </w:rPr>
          <w:t>MPEG/Systems/</w:t>
        </w:r>
        <w:proofErr w:type="spellStart"/>
        <w:r>
          <w:rPr>
            <w:color w:val="0000EE"/>
            <w:u w:val="single"/>
          </w:rPr>
          <w:t>FileFormat</w:t>
        </w:r>
        <w:proofErr w:type="spellEnd"/>
        <w:r>
          <w:rPr>
            <w:color w:val="0000EE"/>
            <w:u w:val="single"/>
          </w:rPr>
          <w:t>/FFConformanceRefSoft#22</w:t>
        </w:r>
        <w:r>
          <w:rPr>
            <w:color w:val="0000EE"/>
            <w:u w:val="single"/>
          </w:rPr>
          <w:fldChar w:fldCharType="end"/>
        </w:r>
      </w:ins>
    </w:p>
    <w:p w14:paraId="05457A94" w14:textId="77777777" w:rsidR="00BA5937" w:rsidRDefault="00BA5937" w:rsidP="00D96E81">
      <w:pPr>
        <w:rPr>
          <w:ins w:id="1146" w:author="Dimitri Podborski" w:date="2023-07-19T20:55:00Z"/>
          <w:bCs/>
        </w:rPr>
      </w:pPr>
    </w:p>
    <w:p w14:paraId="3E88404A" w14:textId="77777777" w:rsidR="00BA5937" w:rsidRDefault="00BA5937" w:rsidP="00BA5937">
      <w:pPr>
        <w:spacing w:before="160"/>
        <w:rPr>
          <w:ins w:id="1147" w:author="Dimitri Podborski" w:date="2023-07-19T20:55:00Z"/>
        </w:rPr>
      </w:pPr>
      <w:ins w:id="1148" w:author="Dimitri Podborski" w:date="2023-07-19T20:55:00Z">
        <w:r>
          <w:t xml:space="preserve">One file, with 2 </w:t>
        </w:r>
        <w:proofErr w:type="spellStart"/>
        <w:r>
          <w:t>preselections</w:t>
        </w:r>
        <w:proofErr w:type="spellEnd"/>
        <w:r>
          <w:t xml:space="preserve"> also showcasing audio-related boxes (interactivity, audio selection).</w:t>
        </w:r>
      </w:ins>
    </w:p>
    <w:p w14:paraId="64A2AF38" w14:textId="77777777" w:rsidR="00BA5937" w:rsidRDefault="00BA5937" w:rsidP="00D96E81">
      <w:pPr>
        <w:rPr>
          <w:ins w:id="1149" w:author="Dimitri Podborski" w:date="2023-07-19T20:55:00Z"/>
          <w:bCs/>
        </w:rPr>
      </w:pPr>
    </w:p>
    <w:p w14:paraId="213A746C" w14:textId="77777777" w:rsidR="00BA5937" w:rsidRPr="00CD183C" w:rsidRDefault="00BA5937" w:rsidP="00BA5937">
      <w:pPr>
        <w:rPr>
          <w:ins w:id="1150" w:author="Dimitri Podborski" w:date="2023-07-19T20:55:00Z"/>
          <w:rFonts w:eastAsia="SimSun"/>
          <w:b/>
          <w:sz w:val="28"/>
          <w:lang w:eastAsia="zh-CN"/>
        </w:rPr>
      </w:pPr>
      <w:ins w:id="1151" w:author="Dimitri Podborski" w:date="2023-07-19T20:55:00Z">
        <w:r w:rsidRPr="00CD183C">
          <w:rPr>
            <w:rFonts w:eastAsia="SimSun"/>
            <w:b/>
            <w:sz w:val="28"/>
            <w:lang w:eastAsia="zh-CN"/>
          </w:rPr>
          <w:t>D</w:t>
        </w:r>
        <w:r>
          <w:rPr>
            <w:rFonts w:eastAsia="SimSun"/>
            <w:b/>
            <w:sz w:val="28"/>
            <w:lang w:eastAsia="zh-CN"/>
          </w:rPr>
          <w:t>etailed d</w:t>
        </w:r>
        <w:r w:rsidRPr="00CD183C">
          <w:rPr>
            <w:rFonts w:eastAsia="SimSun"/>
            <w:b/>
            <w:sz w:val="28"/>
            <w:lang w:eastAsia="zh-CN"/>
          </w:rPr>
          <w:t>escription of file</w:t>
        </w:r>
      </w:ins>
    </w:p>
    <w:p w14:paraId="5A911EB0" w14:textId="77777777" w:rsidR="00BA5937" w:rsidRDefault="00BA5937" w:rsidP="00BA5937">
      <w:pPr>
        <w:rPr>
          <w:ins w:id="1152" w:author="Dimitri Podborski" w:date="2023-07-19T20:55:00Z"/>
          <w:rFonts w:eastAsia="SimSun"/>
          <w:bCs/>
          <w:sz w:val="28"/>
          <w:lang w:eastAsia="zh-CN"/>
        </w:rPr>
      </w:pPr>
      <w:ins w:id="1153" w:author="Dimitri Podborski" w:date="2023-07-19T20:55:00Z">
        <w:r>
          <w:rPr>
            <w:rFonts w:eastAsia="SimSun"/>
            <w:bCs/>
            <w:sz w:val="28"/>
            <w:lang w:eastAsia="zh-CN"/>
          </w:rPr>
          <w:t xml:space="preserve">The provided file contains 2 </w:t>
        </w:r>
        <w:proofErr w:type="spellStart"/>
        <w:r>
          <w:rPr>
            <w:rFonts w:eastAsia="SimSun"/>
            <w:bCs/>
            <w:sz w:val="28"/>
            <w:lang w:eastAsia="zh-CN"/>
          </w:rPr>
          <w:t>preselections</w:t>
        </w:r>
        <w:proofErr w:type="spellEnd"/>
        <w:r>
          <w:rPr>
            <w:rFonts w:eastAsia="SimSun"/>
            <w:bCs/>
            <w:sz w:val="28"/>
            <w:lang w:eastAsia="zh-CN"/>
          </w:rPr>
          <w:t xml:space="preserve">. </w:t>
        </w:r>
        <w:r>
          <w:rPr>
            <w:rFonts w:eastAsia="SimSun"/>
            <w:bCs/>
            <w:sz w:val="28"/>
            <w:lang w:eastAsia="zh-CN"/>
          </w:rPr>
          <w:br/>
        </w:r>
      </w:ins>
    </w:p>
    <w:p w14:paraId="0C531C69" w14:textId="77777777" w:rsidR="00BA5937" w:rsidRDefault="00BA5937" w:rsidP="00BA5937">
      <w:pPr>
        <w:rPr>
          <w:ins w:id="1154" w:author="Dimitri Podborski" w:date="2023-07-19T20:55:00Z"/>
          <w:rFonts w:eastAsia="SimSun"/>
          <w:bCs/>
          <w:sz w:val="28"/>
          <w:lang w:eastAsia="zh-CN"/>
        </w:rPr>
      </w:pPr>
      <w:ins w:id="1155" w:author="Dimitri Podborski" w:date="2023-07-19T20:55:00Z">
        <w:r>
          <w:rPr>
            <w:rFonts w:eastAsia="SimSun"/>
            <w:bCs/>
            <w:sz w:val="28"/>
            <w:lang w:eastAsia="zh-CN"/>
          </w:rPr>
          <w:t>The first preselection (‘Default’) contains a channel bed (‘</w:t>
        </w:r>
        <w:r w:rsidRPr="00F033E1">
          <w:rPr>
            <w:rFonts w:eastAsia="SimSun"/>
            <w:bCs/>
            <w:sz w:val="28"/>
            <w:lang w:eastAsia="zh-CN"/>
          </w:rPr>
          <w:t>5.1 Bed</w:t>
        </w:r>
        <w:r>
          <w:rPr>
            <w:rFonts w:eastAsia="SimSun"/>
            <w:bCs/>
            <w:sz w:val="28"/>
            <w:lang w:eastAsia="zh-CN"/>
          </w:rPr>
          <w:t>’) as well as an audio element selection (‘Language’) containing 2 audio elements (‘</w:t>
        </w:r>
        <w:r w:rsidRPr="00F033E1">
          <w:rPr>
            <w:rFonts w:eastAsia="SimSun"/>
            <w:bCs/>
            <w:sz w:val="28"/>
            <w:lang w:eastAsia="zh-CN"/>
          </w:rPr>
          <w:t>Center: D1</w:t>
        </w:r>
        <w:r>
          <w:rPr>
            <w:rFonts w:eastAsia="SimSun"/>
            <w:bCs/>
            <w:sz w:val="28"/>
            <w:lang w:eastAsia="zh-CN"/>
          </w:rPr>
          <w:t>’ and ‘</w:t>
        </w:r>
        <w:r w:rsidRPr="00F033E1">
          <w:rPr>
            <w:rFonts w:eastAsia="SimSun"/>
            <w:bCs/>
            <w:sz w:val="28"/>
            <w:lang w:eastAsia="zh-CN"/>
          </w:rPr>
          <w:t>Center: D</w:t>
        </w:r>
        <w:r>
          <w:rPr>
            <w:rFonts w:eastAsia="SimSun"/>
            <w:bCs/>
            <w:sz w:val="28"/>
            <w:lang w:eastAsia="zh-CN"/>
          </w:rPr>
          <w:t>2’). Both audio elements within the audio element selection also contain prominence as well as positional interactivity.</w:t>
        </w:r>
      </w:ins>
    </w:p>
    <w:p w14:paraId="6B758CC8" w14:textId="77777777" w:rsidR="00BA5937" w:rsidRDefault="00BA5937" w:rsidP="00BA5937">
      <w:pPr>
        <w:rPr>
          <w:ins w:id="1156" w:author="Dimitri Podborski" w:date="2023-07-19T20:55:00Z"/>
          <w:rFonts w:eastAsia="SimSun"/>
          <w:bCs/>
          <w:sz w:val="28"/>
          <w:lang w:eastAsia="zh-CN"/>
        </w:rPr>
      </w:pPr>
      <w:ins w:id="1157" w:author="Dimitri Podborski" w:date="2023-07-19T20:55:00Z">
        <w:r>
          <w:rPr>
            <w:rFonts w:eastAsia="SimSun"/>
            <w:bCs/>
            <w:sz w:val="28"/>
            <w:lang w:eastAsia="zh-CN"/>
          </w:rPr>
          <w:br/>
          <w:t xml:space="preserve">The second preselection (‘Dialog+’) contains the same elements as the first </w:t>
        </w:r>
        <w:r>
          <w:rPr>
            <w:rFonts w:eastAsia="SimSun"/>
            <w:bCs/>
            <w:sz w:val="28"/>
            <w:lang w:eastAsia="zh-CN"/>
          </w:rPr>
          <w:lastRenderedPageBreak/>
          <w:t>preselection, however, by the default prominence value for audio elements within the audio element selection is set to 9 instead of 0 as in the ‘Default’ preselection, making the dialog more audible in comparison to the channel bed.</w:t>
        </w:r>
      </w:ins>
    </w:p>
    <w:p w14:paraId="17A6CE0B" w14:textId="77777777" w:rsidR="00BA5937" w:rsidRDefault="00BA5937" w:rsidP="00BA5937">
      <w:pPr>
        <w:rPr>
          <w:ins w:id="1158" w:author="Dimitri Podborski" w:date="2023-07-19T20:55:00Z"/>
          <w:rFonts w:eastAsia="SimSun"/>
          <w:bCs/>
          <w:sz w:val="28"/>
          <w:lang w:eastAsia="zh-CN"/>
        </w:rPr>
      </w:pPr>
    </w:p>
    <w:p w14:paraId="753B395C" w14:textId="77777777" w:rsidR="00BA5937" w:rsidRDefault="00BA5937" w:rsidP="00BA5937">
      <w:pPr>
        <w:rPr>
          <w:ins w:id="1159" w:author="Dimitri Podborski" w:date="2023-07-19T20:55:00Z"/>
          <w:rFonts w:eastAsia="SimSun"/>
          <w:bCs/>
          <w:sz w:val="28"/>
          <w:lang w:eastAsia="zh-CN"/>
        </w:rPr>
      </w:pPr>
      <w:ins w:id="1160" w:author="Dimitri Podborski" w:date="2023-07-19T20:55:00Z">
        <w:r>
          <w:rPr>
            <w:rFonts w:eastAsia="SimSun"/>
            <w:bCs/>
            <w:sz w:val="28"/>
            <w:lang w:eastAsia="zh-CN"/>
          </w:rPr>
          <w:t>The full box structure of the first preselection (‘Default’) within the ‘</w:t>
        </w:r>
        <w:proofErr w:type="spellStart"/>
        <w:r>
          <w:rPr>
            <w:rFonts w:eastAsia="SimSun"/>
            <w:bCs/>
            <w:sz w:val="28"/>
            <w:lang w:eastAsia="zh-CN"/>
          </w:rPr>
          <w:t>tkgd</w:t>
        </w:r>
        <w:proofErr w:type="spellEnd"/>
        <w:r>
          <w:rPr>
            <w:rFonts w:eastAsia="SimSun"/>
            <w:bCs/>
            <w:sz w:val="28"/>
            <w:lang w:eastAsia="zh-CN"/>
          </w:rPr>
          <w:t>’ box looks as follows:</w:t>
        </w:r>
        <w:r>
          <w:rPr>
            <w:rFonts w:eastAsia="SimSun"/>
            <w:bCs/>
            <w:sz w:val="28"/>
            <w:lang w:eastAsia="zh-CN"/>
          </w:rPr>
          <w:br/>
        </w:r>
      </w:ins>
    </w:p>
    <w:p w14:paraId="7C14758E" w14:textId="77777777" w:rsidR="00BA5937" w:rsidRPr="00126FCD" w:rsidRDefault="00BA5937" w:rsidP="00BA5937">
      <w:pPr>
        <w:rPr>
          <w:ins w:id="1161" w:author="Dimitri Podborski" w:date="2023-07-19T20:55:00Z"/>
          <w:rFonts w:ascii="Andale Mono" w:eastAsia="SimSun" w:hAnsi="Andale Mono"/>
          <w:bCs/>
          <w:sz w:val="20"/>
          <w:szCs w:val="20"/>
          <w:lang w:val="de-DE" w:eastAsia="zh-CN"/>
        </w:rPr>
      </w:pPr>
      <w:proofErr w:type="spellStart"/>
      <w:ins w:id="1162" w:author="Dimitri Podborski" w:date="2023-07-19T20:55:00Z">
        <w:r w:rsidRPr="00126FCD">
          <w:rPr>
            <w:rFonts w:ascii="Andale Mono" w:eastAsia="SimSun" w:hAnsi="Andale Mono"/>
            <w:bCs/>
            <w:sz w:val="20"/>
            <w:szCs w:val="20"/>
            <w:lang w:val="de-DE" w:eastAsia="zh-CN"/>
          </w:rPr>
          <w:t>prse</w:t>
        </w:r>
        <w:proofErr w:type="spellEnd"/>
        <w:r w:rsidRPr="00126FCD">
          <w:rPr>
            <w:rFonts w:ascii="Andale Mono" w:eastAsia="SimSun" w:hAnsi="Andale Mono"/>
            <w:bCs/>
            <w:sz w:val="20"/>
            <w:szCs w:val="20"/>
            <w:lang w:val="de-DE" w:eastAsia="zh-CN"/>
          </w:rPr>
          <w:t xml:space="preserve"> (407)</w:t>
        </w:r>
      </w:ins>
    </w:p>
    <w:p w14:paraId="37EEC172" w14:textId="77777777" w:rsidR="00BA5937" w:rsidRPr="00E20C96" w:rsidRDefault="00BA5937" w:rsidP="00BA5937">
      <w:pPr>
        <w:rPr>
          <w:ins w:id="1163" w:author="Dimitri Podborski" w:date="2023-07-19T20:55:00Z"/>
          <w:rFonts w:ascii="Andale Mono" w:eastAsia="SimSun" w:hAnsi="Andale Mono"/>
          <w:bCs/>
          <w:sz w:val="20"/>
          <w:szCs w:val="20"/>
          <w:lang w:eastAsia="zh-CN"/>
        </w:rPr>
      </w:pPr>
      <w:ins w:id="1164" w:author="Dimitri Podborski" w:date="2023-07-19T20:55:00Z">
        <w:r w:rsidRPr="00126FCD">
          <w:rPr>
            <w:rFonts w:ascii="Andale Mono" w:eastAsia="SimSun" w:hAnsi="Andale Mono"/>
            <w:bCs/>
            <w:sz w:val="20"/>
            <w:szCs w:val="20"/>
            <w:lang w:val="de-DE" w:eastAsia="zh-CN"/>
          </w:rPr>
          <w:t xml:space="preserve">  </w:t>
        </w:r>
        <w:r w:rsidRPr="00E20C96">
          <w:rPr>
            <w:rFonts w:ascii="Andale Mono" w:eastAsia="SimSun" w:hAnsi="Andale Mono"/>
            <w:bCs/>
            <w:sz w:val="20"/>
            <w:szCs w:val="20"/>
            <w:lang w:eastAsia="zh-CN"/>
          </w:rPr>
          <w:t xml:space="preserve">|-- Box Version               </w:t>
        </w:r>
        <w:proofErr w:type="gramStart"/>
        <w:r w:rsidRPr="00E20C96">
          <w:rPr>
            <w:rFonts w:ascii="Andale Mono" w:eastAsia="SimSun" w:hAnsi="Andale Mono"/>
            <w:bCs/>
            <w:sz w:val="20"/>
            <w:szCs w:val="20"/>
            <w:lang w:eastAsia="zh-CN"/>
          </w:rPr>
          <w:t xml:space="preserve">  :</w:t>
        </w:r>
        <w:proofErr w:type="gramEnd"/>
        <w:r w:rsidRPr="00E20C96">
          <w:rPr>
            <w:rFonts w:ascii="Andale Mono" w:eastAsia="SimSun" w:hAnsi="Andale Mono"/>
            <w:bCs/>
            <w:sz w:val="20"/>
            <w:szCs w:val="20"/>
            <w:lang w:eastAsia="zh-CN"/>
          </w:rPr>
          <w:t xml:space="preserve"> 0</w:t>
        </w:r>
      </w:ins>
    </w:p>
    <w:p w14:paraId="5D800BCD" w14:textId="77777777" w:rsidR="00BA5937" w:rsidRPr="00E20C96" w:rsidRDefault="00BA5937" w:rsidP="00BA5937">
      <w:pPr>
        <w:rPr>
          <w:ins w:id="1165" w:author="Dimitri Podborski" w:date="2023-07-19T20:55:00Z"/>
          <w:rFonts w:ascii="Andale Mono" w:eastAsia="SimSun" w:hAnsi="Andale Mono"/>
          <w:bCs/>
          <w:sz w:val="20"/>
          <w:szCs w:val="20"/>
          <w:lang w:eastAsia="zh-CN"/>
        </w:rPr>
      </w:pPr>
      <w:ins w:id="1166" w:author="Dimitri Podborski" w:date="2023-07-19T20:55:00Z">
        <w:r w:rsidRPr="00E20C96">
          <w:rPr>
            <w:rFonts w:ascii="Andale Mono" w:eastAsia="SimSun" w:hAnsi="Andale Mono"/>
            <w:bCs/>
            <w:sz w:val="20"/>
            <w:szCs w:val="20"/>
            <w:lang w:eastAsia="zh-CN"/>
          </w:rPr>
          <w:t xml:space="preserve">  |-- Box Flags                 </w:t>
        </w:r>
        <w:proofErr w:type="gramStart"/>
        <w:r w:rsidRPr="00E20C96">
          <w:rPr>
            <w:rFonts w:ascii="Andale Mono" w:eastAsia="SimSun" w:hAnsi="Andale Mono"/>
            <w:bCs/>
            <w:sz w:val="20"/>
            <w:szCs w:val="20"/>
            <w:lang w:eastAsia="zh-CN"/>
          </w:rPr>
          <w:t xml:space="preserve">  :</w:t>
        </w:r>
        <w:proofErr w:type="gramEnd"/>
        <w:r w:rsidRPr="00E20C96">
          <w:rPr>
            <w:rFonts w:ascii="Andale Mono" w:eastAsia="SimSun" w:hAnsi="Andale Mono"/>
            <w:bCs/>
            <w:sz w:val="20"/>
            <w:szCs w:val="20"/>
            <w:lang w:eastAsia="zh-CN"/>
          </w:rPr>
          <w:t xml:space="preserve"> 1</w:t>
        </w:r>
      </w:ins>
    </w:p>
    <w:p w14:paraId="1451AC10" w14:textId="77777777" w:rsidR="00BA5937" w:rsidRPr="00126FCD" w:rsidRDefault="00BA5937" w:rsidP="00BA5937">
      <w:pPr>
        <w:rPr>
          <w:ins w:id="1167" w:author="Dimitri Podborski" w:date="2023-07-19T20:55:00Z"/>
          <w:rFonts w:ascii="Andale Mono" w:eastAsia="SimSun" w:hAnsi="Andale Mono"/>
          <w:bCs/>
          <w:sz w:val="20"/>
          <w:szCs w:val="20"/>
          <w:lang w:eastAsia="zh-CN"/>
        </w:rPr>
      </w:pPr>
      <w:ins w:id="1168" w:author="Dimitri Podborski" w:date="2023-07-19T20:55:00Z">
        <w:r w:rsidRPr="00E20C96">
          <w:rPr>
            <w:rFonts w:ascii="Andale Mono" w:eastAsia="SimSun" w:hAnsi="Andale Mono"/>
            <w:bCs/>
            <w:sz w:val="20"/>
            <w:szCs w:val="20"/>
            <w:lang w:eastAsia="zh-CN"/>
          </w:rPr>
          <w:t xml:space="preserve">  </w:t>
        </w:r>
        <w:r w:rsidRPr="00126FCD">
          <w:rPr>
            <w:rFonts w:ascii="Andale Mono" w:eastAsia="SimSun" w:hAnsi="Andale Mono"/>
            <w:bCs/>
            <w:sz w:val="20"/>
            <w:szCs w:val="20"/>
            <w:lang w:eastAsia="zh-CN"/>
          </w:rPr>
          <w:t xml:space="preserve">|-- Track Group ID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0</w:t>
        </w:r>
      </w:ins>
    </w:p>
    <w:p w14:paraId="1C42AD91" w14:textId="77777777" w:rsidR="00BA5937" w:rsidRPr="00126FCD" w:rsidRDefault="00BA5937" w:rsidP="00BA5937">
      <w:pPr>
        <w:rPr>
          <w:ins w:id="1169" w:author="Dimitri Podborski" w:date="2023-07-19T20:55:00Z"/>
          <w:rFonts w:ascii="Andale Mono" w:eastAsia="SimSun" w:hAnsi="Andale Mono"/>
          <w:bCs/>
          <w:sz w:val="20"/>
          <w:szCs w:val="20"/>
          <w:lang w:eastAsia="zh-CN"/>
        </w:rPr>
      </w:pPr>
      <w:ins w:id="1170" w:author="Dimitri Podborski" w:date="2023-07-19T20:55:00Z">
        <w:r w:rsidRPr="00126FCD">
          <w:rPr>
            <w:rFonts w:ascii="Andale Mono" w:eastAsia="SimSun" w:hAnsi="Andale Mono"/>
            <w:bCs/>
            <w:sz w:val="20"/>
            <w:szCs w:val="20"/>
            <w:lang w:eastAsia="zh-CN"/>
          </w:rPr>
          <w:t xml:space="preserve">  |-- Tracks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1</w:t>
        </w:r>
      </w:ins>
    </w:p>
    <w:p w14:paraId="45095FA7" w14:textId="77777777" w:rsidR="00BA5937" w:rsidRPr="00126FCD" w:rsidRDefault="00BA5937" w:rsidP="00BA5937">
      <w:pPr>
        <w:rPr>
          <w:ins w:id="1171" w:author="Dimitri Podborski" w:date="2023-07-19T20:55:00Z"/>
          <w:rFonts w:ascii="Andale Mono" w:eastAsia="SimSun" w:hAnsi="Andale Mono"/>
          <w:bCs/>
          <w:sz w:val="20"/>
          <w:szCs w:val="20"/>
          <w:lang w:eastAsia="zh-CN"/>
        </w:rPr>
      </w:pPr>
      <w:ins w:id="1172" w:author="Dimitri Podborski" w:date="2023-07-19T20:55:00Z">
        <w:r w:rsidRPr="00126FCD">
          <w:rPr>
            <w:rFonts w:ascii="Andale Mono" w:eastAsia="SimSun" w:hAnsi="Andale Mono"/>
            <w:bCs/>
            <w:sz w:val="20"/>
            <w:szCs w:val="20"/>
            <w:lang w:eastAsia="zh-CN"/>
          </w:rPr>
          <w:t xml:space="preserve">  |-- Preselection Tag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0</w:t>
        </w:r>
      </w:ins>
    </w:p>
    <w:p w14:paraId="13A76A8E" w14:textId="77777777" w:rsidR="00BA5937" w:rsidRPr="00126FCD" w:rsidRDefault="00BA5937" w:rsidP="00BA5937">
      <w:pPr>
        <w:rPr>
          <w:ins w:id="1173" w:author="Dimitri Podborski" w:date="2023-07-19T20:55:00Z"/>
          <w:rFonts w:ascii="Andale Mono" w:eastAsia="SimSun" w:hAnsi="Andale Mono"/>
          <w:bCs/>
          <w:sz w:val="20"/>
          <w:szCs w:val="20"/>
          <w:lang w:eastAsia="zh-CN"/>
        </w:rPr>
      </w:pPr>
      <w:ins w:id="1174" w:author="Dimitri Podborski" w:date="2023-07-19T20:55:00Z">
        <w:r w:rsidRPr="00126FCD">
          <w:rPr>
            <w:rFonts w:ascii="Andale Mono" w:eastAsia="SimSun" w:hAnsi="Andale Mono"/>
            <w:bCs/>
            <w:sz w:val="20"/>
            <w:szCs w:val="20"/>
            <w:lang w:eastAsia="zh-CN"/>
          </w:rPr>
          <w:t xml:space="preserve">  |-- Selection Priority Present</w:t>
        </w:r>
        <w:proofErr w:type="gramStart"/>
        <w:r w:rsidRPr="00126FCD">
          <w:rPr>
            <w:rFonts w:ascii="Andale Mono" w:eastAsia="SimSun" w:hAnsi="Andale Mono"/>
            <w:bCs/>
            <w:sz w:val="20"/>
            <w:szCs w:val="20"/>
            <w:lang w:eastAsia="zh-CN"/>
          </w:rPr>
          <w:t>? :</w:t>
        </w:r>
        <w:proofErr w:type="gramEnd"/>
        <w:r w:rsidRPr="00126FCD">
          <w:rPr>
            <w:rFonts w:ascii="Andale Mono" w:eastAsia="SimSun" w:hAnsi="Andale Mono"/>
            <w:bCs/>
            <w:sz w:val="20"/>
            <w:szCs w:val="20"/>
            <w:lang w:eastAsia="zh-CN"/>
          </w:rPr>
          <w:t xml:space="preserve"> 1</w:t>
        </w:r>
      </w:ins>
    </w:p>
    <w:p w14:paraId="18AF77BF" w14:textId="77777777" w:rsidR="00BA5937" w:rsidRPr="00126FCD" w:rsidRDefault="00BA5937" w:rsidP="00BA5937">
      <w:pPr>
        <w:rPr>
          <w:ins w:id="1175" w:author="Dimitri Podborski" w:date="2023-07-19T20:55:00Z"/>
          <w:rFonts w:ascii="Andale Mono" w:eastAsia="SimSun" w:hAnsi="Andale Mono"/>
          <w:bCs/>
          <w:sz w:val="20"/>
          <w:szCs w:val="20"/>
          <w:lang w:eastAsia="zh-CN"/>
        </w:rPr>
      </w:pPr>
      <w:ins w:id="1176" w:author="Dimitri Podborski" w:date="2023-07-19T20:55:00Z">
        <w:r w:rsidRPr="00126FCD">
          <w:rPr>
            <w:rFonts w:ascii="Andale Mono" w:eastAsia="SimSun" w:hAnsi="Andale Mono"/>
            <w:bCs/>
            <w:sz w:val="20"/>
            <w:szCs w:val="20"/>
            <w:lang w:eastAsia="zh-CN"/>
          </w:rPr>
          <w:t xml:space="preserve">  |-- Selection Priority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0</w:t>
        </w:r>
      </w:ins>
    </w:p>
    <w:p w14:paraId="1E9189AB" w14:textId="77777777" w:rsidR="00BA5937" w:rsidRPr="00126FCD" w:rsidRDefault="00BA5937" w:rsidP="00BA5937">
      <w:pPr>
        <w:rPr>
          <w:ins w:id="1177" w:author="Dimitri Podborski" w:date="2023-07-19T20:55:00Z"/>
          <w:rFonts w:ascii="Andale Mono" w:eastAsia="SimSun" w:hAnsi="Andale Mono"/>
          <w:bCs/>
          <w:sz w:val="20"/>
          <w:szCs w:val="20"/>
          <w:lang w:eastAsia="zh-CN"/>
        </w:rPr>
      </w:pPr>
      <w:ins w:id="1178" w:author="Dimitri Podborski" w:date="2023-07-19T20:55:00Z">
        <w:r w:rsidRPr="00126FCD">
          <w:rPr>
            <w:rFonts w:ascii="Andale Mono" w:eastAsia="SimSun" w:hAnsi="Andale Mono"/>
            <w:bCs/>
            <w:sz w:val="20"/>
            <w:szCs w:val="20"/>
            <w:lang w:eastAsia="zh-CN"/>
          </w:rPr>
          <w:t xml:space="preserve">  |-- Segment Order Present?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0</w:t>
        </w:r>
      </w:ins>
    </w:p>
    <w:p w14:paraId="505B3033" w14:textId="77777777" w:rsidR="00BA5937" w:rsidRPr="00126FCD" w:rsidRDefault="00BA5937" w:rsidP="00BA5937">
      <w:pPr>
        <w:rPr>
          <w:ins w:id="1179" w:author="Dimitri Podborski" w:date="2023-07-19T20:55:00Z"/>
          <w:rFonts w:ascii="Andale Mono" w:eastAsia="SimSun" w:hAnsi="Andale Mono"/>
          <w:bCs/>
          <w:sz w:val="20"/>
          <w:szCs w:val="20"/>
          <w:lang w:eastAsia="zh-CN"/>
        </w:rPr>
      </w:pPr>
      <w:ins w:id="1180" w:author="Dimitri Podborski" w:date="2023-07-19T20:55:00Z">
        <w:r w:rsidRPr="00126FCD">
          <w:rPr>
            <w:rFonts w:ascii="Andale Mono" w:eastAsia="SimSun" w:hAnsi="Andale Mono"/>
            <w:bCs/>
            <w:sz w:val="20"/>
            <w:szCs w:val="20"/>
            <w:lang w:eastAsia="zh-CN"/>
          </w:rPr>
          <w:t xml:space="preserve">  |-- Segment Order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0</w:t>
        </w:r>
      </w:ins>
    </w:p>
    <w:p w14:paraId="5554EE84" w14:textId="77777777" w:rsidR="00BA5937" w:rsidRPr="00126FCD" w:rsidRDefault="00BA5937" w:rsidP="00BA5937">
      <w:pPr>
        <w:rPr>
          <w:ins w:id="1181" w:author="Dimitri Podborski" w:date="2023-07-19T20:55:00Z"/>
          <w:rFonts w:ascii="Andale Mono" w:eastAsia="SimSun" w:hAnsi="Andale Mono"/>
          <w:bCs/>
          <w:sz w:val="20"/>
          <w:szCs w:val="20"/>
          <w:lang w:eastAsia="zh-CN"/>
        </w:rPr>
      </w:pPr>
      <w:ins w:id="1182" w:author="Dimitri Podborski" w:date="2023-07-19T20:55:00Z">
        <w:r w:rsidRPr="00126FCD">
          <w:rPr>
            <w:rFonts w:ascii="Andale Mono" w:eastAsia="SimSun" w:hAnsi="Andale Mono"/>
            <w:bCs/>
            <w:sz w:val="20"/>
            <w:szCs w:val="20"/>
            <w:lang w:eastAsia="zh-CN"/>
          </w:rPr>
          <w:t xml:space="preserve">   </w:t>
        </w:r>
        <w:proofErr w:type="spellStart"/>
        <w:r w:rsidRPr="00126FCD">
          <w:rPr>
            <w:rFonts w:ascii="Andale Mono" w:eastAsia="SimSun" w:hAnsi="Andale Mono"/>
            <w:bCs/>
            <w:sz w:val="20"/>
            <w:szCs w:val="20"/>
            <w:lang w:eastAsia="zh-CN"/>
          </w:rPr>
          <w:t>labl</w:t>
        </w:r>
        <w:proofErr w:type="spellEnd"/>
        <w:r w:rsidRPr="00126FCD">
          <w:rPr>
            <w:rFonts w:ascii="Andale Mono" w:eastAsia="SimSun" w:hAnsi="Andale Mono"/>
            <w:bCs/>
            <w:sz w:val="20"/>
            <w:szCs w:val="20"/>
            <w:lang w:eastAsia="zh-CN"/>
          </w:rPr>
          <w:t xml:space="preserve"> (29)</w:t>
        </w:r>
      </w:ins>
    </w:p>
    <w:p w14:paraId="364F1D90" w14:textId="77777777" w:rsidR="00BA5937" w:rsidRPr="00126FCD" w:rsidRDefault="00BA5937" w:rsidP="00BA5937">
      <w:pPr>
        <w:rPr>
          <w:ins w:id="1183" w:author="Dimitri Podborski" w:date="2023-07-19T20:55:00Z"/>
          <w:rFonts w:ascii="Andale Mono" w:eastAsia="SimSun" w:hAnsi="Andale Mono"/>
          <w:bCs/>
          <w:sz w:val="20"/>
          <w:szCs w:val="20"/>
          <w:lang w:eastAsia="zh-CN"/>
        </w:rPr>
      </w:pPr>
      <w:ins w:id="1184" w:author="Dimitri Podborski" w:date="2023-07-19T20:55:00Z">
        <w:r w:rsidRPr="00126FCD">
          <w:rPr>
            <w:rFonts w:ascii="Andale Mono" w:eastAsia="SimSun" w:hAnsi="Andale Mono"/>
            <w:bCs/>
            <w:sz w:val="20"/>
            <w:szCs w:val="20"/>
            <w:lang w:eastAsia="zh-CN"/>
          </w:rPr>
          <w:t xml:space="preserve">   |-- Box </w:t>
        </w:r>
        <w:proofErr w:type="gramStart"/>
        <w:r w:rsidRPr="00126FCD">
          <w:rPr>
            <w:rFonts w:ascii="Andale Mono" w:eastAsia="SimSun" w:hAnsi="Andale Mono"/>
            <w:bCs/>
            <w:sz w:val="20"/>
            <w:szCs w:val="20"/>
            <w:lang w:eastAsia="zh-CN"/>
          </w:rPr>
          <w:t>Version  :</w:t>
        </w:r>
        <w:proofErr w:type="gramEnd"/>
        <w:r w:rsidRPr="00126FCD">
          <w:rPr>
            <w:rFonts w:ascii="Andale Mono" w:eastAsia="SimSun" w:hAnsi="Andale Mono"/>
            <w:bCs/>
            <w:sz w:val="20"/>
            <w:szCs w:val="20"/>
            <w:lang w:eastAsia="zh-CN"/>
          </w:rPr>
          <w:t xml:space="preserve"> 0</w:t>
        </w:r>
      </w:ins>
    </w:p>
    <w:p w14:paraId="142DEE76" w14:textId="77777777" w:rsidR="00BA5937" w:rsidRPr="00126FCD" w:rsidRDefault="00BA5937" w:rsidP="00BA5937">
      <w:pPr>
        <w:rPr>
          <w:ins w:id="1185" w:author="Dimitri Podborski" w:date="2023-07-19T20:55:00Z"/>
          <w:rFonts w:ascii="Andale Mono" w:eastAsia="SimSun" w:hAnsi="Andale Mono"/>
          <w:bCs/>
          <w:sz w:val="20"/>
          <w:szCs w:val="20"/>
          <w:lang w:eastAsia="zh-CN"/>
        </w:rPr>
      </w:pPr>
      <w:ins w:id="1186" w:author="Dimitri Podborski" w:date="2023-07-19T20:55:00Z">
        <w:r w:rsidRPr="00126FCD">
          <w:rPr>
            <w:rFonts w:ascii="Andale Mono" w:eastAsia="SimSun" w:hAnsi="Andale Mono"/>
            <w:bCs/>
            <w:sz w:val="20"/>
            <w:szCs w:val="20"/>
            <w:lang w:eastAsia="zh-CN"/>
          </w:rPr>
          <w:t xml:space="preserve">   |-- Box Flags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0</w:t>
        </w:r>
      </w:ins>
    </w:p>
    <w:p w14:paraId="4121F3D8" w14:textId="77777777" w:rsidR="00BA5937" w:rsidRPr="00126FCD" w:rsidRDefault="00BA5937" w:rsidP="00BA5937">
      <w:pPr>
        <w:rPr>
          <w:ins w:id="1187" w:author="Dimitri Podborski" w:date="2023-07-19T20:55:00Z"/>
          <w:rFonts w:ascii="Andale Mono" w:eastAsia="SimSun" w:hAnsi="Andale Mono"/>
          <w:bCs/>
          <w:sz w:val="20"/>
          <w:szCs w:val="20"/>
          <w:lang w:eastAsia="zh-CN"/>
        </w:rPr>
      </w:pPr>
      <w:ins w:id="1188" w:author="Dimitri Podborski" w:date="2023-07-19T20:55:00Z">
        <w:r w:rsidRPr="00126FCD">
          <w:rPr>
            <w:rFonts w:ascii="Andale Mono" w:eastAsia="SimSun" w:hAnsi="Andale Mono"/>
            <w:bCs/>
            <w:sz w:val="20"/>
            <w:szCs w:val="20"/>
            <w:lang w:eastAsia="zh-CN"/>
          </w:rPr>
          <w:t xml:space="preserve">   |-- Group Label</w:t>
        </w:r>
        <w:proofErr w:type="gramStart"/>
        <w:r w:rsidRPr="00126FCD">
          <w:rPr>
            <w:rFonts w:ascii="Andale Mono" w:eastAsia="SimSun" w:hAnsi="Andale Mono"/>
            <w:bCs/>
            <w:sz w:val="20"/>
            <w:szCs w:val="20"/>
            <w:lang w:eastAsia="zh-CN"/>
          </w:rPr>
          <w:t>? :</w:t>
        </w:r>
        <w:proofErr w:type="gramEnd"/>
        <w:r w:rsidRPr="00126FCD">
          <w:rPr>
            <w:rFonts w:ascii="Andale Mono" w:eastAsia="SimSun" w:hAnsi="Andale Mono"/>
            <w:bCs/>
            <w:sz w:val="20"/>
            <w:szCs w:val="20"/>
            <w:lang w:eastAsia="zh-CN"/>
          </w:rPr>
          <w:t xml:space="preserve"> 0</w:t>
        </w:r>
      </w:ins>
    </w:p>
    <w:p w14:paraId="4E946A2D" w14:textId="77777777" w:rsidR="00BA5937" w:rsidRPr="00E20C96" w:rsidRDefault="00BA5937" w:rsidP="00BA5937">
      <w:pPr>
        <w:rPr>
          <w:ins w:id="1189" w:author="Dimitri Podborski" w:date="2023-07-19T20:55:00Z"/>
          <w:rFonts w:ascii="Andale Mono" w:eastAsia="SimSun" w:hAnsi="Andale Mono"/>
          <w:bCs/>
          <w:sz w:val="20"/>
          <w:szCs w:val="20"/>
          <w:lang w:eastAsia="zh-CN"/>
        </w:rPr>
      </w:pPr>
      <w:ins w:id="1190" w:author="Dimitri Podborski" w:date="2023-07-19T20:55:00Z">
        <w:r w:rsidRPr="00126FCD">
          <w:rPr>
            <w:rFonts w:ascii="Andale Mono" w:eastAsia="SimSun" w:hAnsi="Andale Mono"/>
            <w:bCs/>
            <w:sz w:val="20"/>
            <w:szCs w:val="20"/>
            <w:lang w:eastAsia="zh-CN"/>
          </w:rPr>
          <w:t xml:space="preserve">   </w:t>
        </w:r>
        <w:r w:rsidRPr="00E20C96">
          <w:rPr>
            <w:rFonts w:ascii="Andale Mono" w:eastAsia="SimSun" w:hAnsi="Andale Mono"/>
            <w:bCs/>
            <w:sz w:val="20"/>
            <w:szCs w:val="20"/>
            <w:lang w:eastAsia="zh-CN"/>
          </w:rPr>
          <w:t xml:space="preserve">|-- Label ID   </w:t>
        </w:r>
        <w:proofErr w:type="gramStart"/>
        <w:r w:rsidRPr="00E20C96">
          <w:rPr>
            <w:rFonts w:ascii="Andale Mono" w:eastAsia="SimSun" w:hAnsi="Andale Mono"/>
            <w:bCs/>
            <w:sz w:val="20"/>
            <w:szCs w:val="20"/>
            <w:lang w:eastAsia="zh-CN"/>
          </w:rPr>
          <w:t xml:space="preserve">  :</w:t>
        </w:r>
        <w:proofErr w:type="gramEnd"/>
        <w:r w:rsidRPr="00E20C96">
          <w:rPr>
            <w:rFonts w:ascii="Andale Mono" w:eastAsia="SimSun" w:hAnsi="Andale Mono"/>
            <w:bCs/>
            <w:sz w:val="20"/>
            <w:szCs w:val="20"/>
            <w:lang w:eastAsia="zh-CN"/>
          </w:rPr>
          <w:t xml:space="preserve"> 0</w:t>
        </w:r>
      </w:ins>
    </w:p>
    <w:p w14:paraId="2EBA2FD8" w14:textId="77777777" w:rsidR="00BA5937" w:rsidRPr="00126FCD" w:rsidRDefault="00BA5937" w:rsidP="00BA5937">
      <w:pPr>
        <w:rPr>
          <w:ins w:id="1191" w:author="Dimitri Podborski" w:date="2023-07-19T20:55:00Z"/>
          <w:rFonts w:ascii="Andale Mono" w:eastAsia="SimSun" w:hAnsi="Andale Mono"/>
          <w:bCs/>
          <w:sz w:val="20"/>
          <w:szCs w:val="20"/>
          <w:lang w:val="de-DE" w:eastAsia="zh-CN"/>
        </w:rPr>
      </w:pPr>
      <w:ins w:id="1192" w:author="Dimitri Podborski" w:date="2023-07-19T20:55:00Z">
        <w:r w:rsidRPr="00E20C96">
          <w:rPr>
            <w:rFonts w:ascii="Andale Mono" w:eastAsia="SimSun" w:hAnsi="Andale Mono"/>
            <w:bCs/>
            <w:sz w:val="20"/>
            <w:szCs w:val="20"/>
            <w:lang w:eastAsia="zh-CN"/>
          </w:rPr>
          <w:t xml:space="preserve">   </w:t>
        </w:r>
        <w:r w:rsidRPr="00126FCD">
          <w:rPr>
            <w:rFonts w:ascii="Andale Mono" w:eastAsia="SimSun" w:hAnsi="Andale Mono"/>
            <w:bCs/>
            <w:sz w:val="20"/>
            <w:szCs w:val="20"/>
            <w:lang w:val="de-DE" w:eastAsia="zh-CN"/>
          </w:rPr>
          <w:t xml:space="preserve">|-- Language   </w:t>
        </w:r>
        <w:proofErr w:type="gramStart"/>
        <w:r w:rsidRPr="00126FCD">
          <w:rPr>
            <w:rFonts w:ascii="Andale Mono" w:eastAsia="SimSun" w:hAnsi="Andale Mono"/>
            <w:bCs/>
            <w:sz w:val="20"/>
            <w:szCs w:val="20"/>
            <w:lang w:val="de-DE" w:eastAsia="zh-CN"/>
          </w:rPr>
          <w:t xml:space="preserve">  :</w:t>
        </w:r>
        <w:proofErr w:type="gramEnd"/>
        <w:r w:rsidRPr="00126FCD">
          <w:rPr>
            <w:rFonts w:ascii="Andale Mono" w:eastAsia="SimSun" w:hAnsi="Andale Mono"/>
            <w:bCs/>
            <w:sz w:val="20"/>
            <w:szCs w:val="20"/>
            <w:lang w:val="de-DE" w:eastAsia="zh-CN"/>
          </w:rPr>
          <w:t xml:space="preserve"> en-GB</w:t>
        </w:r>
      </w:ins>
    </w:p>
    <w:p w14:paraId="37CA2FBC" w14:textId="77777777" w:rsidR="00BA5937" w:rsidRPr="00126FCD" w:rsidRDefault="00BA5937" w:rsidP="00BA5937">
      <w:pPr>
        <w:rPr>
          <w:ins w:id="1193" w:author="Dimitri Podborski" w:date="2023-07-19T20:55:00Z"/>
          <w:rFonts w:ascii="Andale Mono" w:eastAsia="SimSun" w:hAnsi="Andale Mono"/>
          <w:bCs/>
          <w:sz w:val="20"/>
          <w:szCs w:val="20"/>
          <w:lang w:val="de-DE" w:eastAsia="zh-CN"/>
        </w:rPr>
      </w:pPr>
      <w:ins w:id="1194" w:author="Dimitri Podborski" w:date="2023-07-19T20:55:00Z">
        <w:r w:rsidRPr="00126FCD">
          <w:rPr>
            <w:rFonts w:ascii="Andale Mono" w:eastAsia="SimSun" w:hAnsi="Andale Mono"/>
            <w:bCs/>
            <w:sz w:val="20"/>
            <w:szCs w:val="20"/>
            <w:lang w:val="de-DE" w:eastAsia="zh-CN"/>
          </w:rPr>
          <w:t xml:space="preserve">   |-- Label      </w:t>
        </w:r>
        <w:proofErr w:type="gramStart"/>
        <w:r w:rsidRPr="00126FCD">
          <w:rPr>
            <w:rFonts w:ascii="Andale Mono" w:eastAsia="SimSun" w:hAnsi="Andale Mono"/>
            <w:bCs/>
            <w:sz w:val="20"/>
            <w:szCs w:val="20"/>
            <w:lang w:val="de-DE" w:eastAsia="zh-CN"/>
          </w:rPr>
          <w:t xml:space="preserve">  :</w:t>
        </w:r>
        <w:proofErr w:type="gramEnd"/>
        <w:r w:rsidRPr="00126FCD">
          <w:rPr>
            <w:rFonts w:ascii="Andale Mono" w:eastAsia="SimSun" w:hAnsi="Andale Mono"/>
            <w:bCs/>
            <w:sz w:val="20"/>
            <w:szCs w:val="20"/>
            <w:lang w:val="de-DE" w:eastAsia="zh-CN"/>
          </w:rPr>
          <w:t xml:space="preserve"> Default</w:t>
        </w:r>
      </w:ins>
    </w:p>
    <w:p w14:paraId="629616F6" w14:textId="77777777" w:rsidR="00BA5937" w:rsidRPr="00126FCD" w:rsidRDefault="00BA5937" w:rsidP="00BA5937">
      <w:pPr>
        <w:rPr>
          <w:ins w:id="1195" w:author="Dimitri Podborski" w:date="2023-07-19T20:55:00Z"/>
          <w:rFonts w:ascii="Andale Mono" w:eastAsia="SimSun" w:hAnsi="Andale Mono"/>
          <w:bCs/>
          <w:sz w:val="20"/>
          <w:szCs w:val="20"/>
          <w:lang w:val="de-DE" w:eastAsia="zh-CN"/>
        </w:rPr>
      </w:pPr>
      <w:ins w:id="1196" w:author="Dimitri Podborski" w:date="2023-07-19T20:55:00Z">
        <w:r w:rsidRPr="00126FCD">
          <w:rPr>
            <w:rFonts w:ascii="Andale Mono" w:eastAsia="SimSun" w:hAnsi="Andale Mono"/>
            <w:bCs/>
            <w:sz w:val="20"/>
            <w:szCs w:val="20"/>
            <w:lang w:val="de-DE" w:eastAsia="zh-CN"/>
          </w:rPr>
          <w:t xml:space="preserve">   </w:t>
        </w:r>
        <w:proofErr w:type="spellStart"/>
        <w:r w:rsidRPr="00126FCD">
          <w:rPr>
            <w:rFonts w:ascii="Andale Mono" w:eastAsia="SimSun" w:hAnsi="Andale Mono"/>
            <w:bCs/>
            <w:sz w:val="20"/>
            <w:szCs w:val="20"/>
            <w:lang w:val="de-DE" w:eastAsia="zh-CN"/>
          </w:rPr>
          <w:t>chnl</w:t>
        </w:r>
        <w:proofErr w:type="spellEnd"/>
        <w:r w:rsidRPr="00126FCD">
          <w:rPr>
            <w:rFonts w:ascii="Andale Mono" w:eastAsia="SimSun" w:hAnsi="Andale Mono"/>
            <w:bCs/>
            <w:sz w:val="20"/>
            <w:szCs w:val="20"/>
            <w:lang w:val="de-DE" w:eastAsia="zh-CN"/>
          </w:rPr>
          <w:t xml:space="preserve"> (22)</w:t>
        </w:r>
      </w:ins>
    </w:p>
    <w:p w14:paraId="32FBC923" w14:textId="77777777" w:rsidR="00BA5937" w:rsidRPr="00E20C96" w:rsidRDefault="00BA5937" w:rsidP="00BA5937">
      <w:pPr>
        <w:rPr>
          <w:ins w:id="1197" w:author="Dimitri Podborski" w:date="2023-07-19T20:55:00Z"/>
          <w:rFonts w:ascii="Andale Mono" w:eastAsia="SimSun" w:hAnsi="Andale Mono"/>
          <w:bCs/>
          <w:sz w:val="20"/>
          <w:szCs w:val="20"/>
          <w:lang w:eastAsia="zh-CN"/>
        </w:rPr>
      </w:pPr>
      <w:ins w:id="1198" w:author="Dimitri Podborski" w:date="2023-07-19T20:55:00Z">
        <w:r w:rsidRPr="00126FCD">
          <w:rPr>
            <w:rFonts w:ascii="Andale Mono" w:eastAsia="SimSun" w:hAnsi="Andale Mono"/>
            <w:bCs/>
            <w:sz w:val="20"/>
            <w:szCs w:val="20"/>
            <w:lang w:val="de-DE" w:eastAsia="zh-CN"/>
          </w:rPr>
          <w:t xml:space="preserve">   </w:t>
        </w:r>
        <w:r w:rsidRPr="00E20C96">
          <w:rPr>
            <w:rFonts w:ascii="Andale Mono" w:eastAsia="SimSun" w:hAnsi="Andale Mono"/>
            <w:bCs/>
            <w:sz w:val="20"/>
            <w:szCs w:val="20"/>
            <w:lang w:eastAsia="zh-CN"/>
          </w:rPr>
          <w:t xml:space="preserve">|-- Box Version             </w:t>
        </w:r>
        <w:proofErr w:type="gramStart"/>
        <w:r w:rsidRPr="00E20C96">
          <w:rPr>
            <w:rFonts w:ascii="Andale Mono" w:eastAsia="SimSun" w:hAnsi="Andale Mono"/>
            <w:bCs/>
            <w:sz w:val="20"/>
            <w:szCs w:val="20"/>
            <w:lang w:eastAsia="zh-CN"/>
          </w:rPr>
          <w:t xml:space="preserve">  :</w:t>
        </w:r>
        <w:proofErr w:type="gramEnd"/>
        <w:r w:rsidRPr="00E20C96">
          <w:rPr>
            <w:rFonts w:ascii="Andale Mono" w:eastAsia="SimSun" w:hAnsi="Andale Mono"/>
            <w:bCs/>
            <w:sz w:val="20"/>
            <w:szCs w:val="20"/>
            <w:lang w:eastAsia="zh-CN"/>
          </w:rPr>
          <w:t xml:space="preserve"> 0</w:t>
        </w:r>
      </w:ins>
    </w:p>
    <w:p w14:paraId="00602187" w14:textId="77777777" w:rsidR="00BA5937" w:rsidRPr="00E20C96" w:rsidRDefault="00BA5937" w:rsidP="00BA5937">
      <w:pPr>
        <w:rPr>
          <w:ins w:id="1199" w:author="Dimitri Podborski" w:date="2023-07-19T20:55:00Z"/>
          <w:rFonts w:ascii="Andale Mono" w:eastAsia="SimSun" w:hAnsi="Andale Mono"/>
          <w:bCs/>
          <w:sz w:val="20"/>
          <w:szCs w:val="20"/>
          <w:lang w:eastAsia="zh-CN"/>
        </w:rPr>
      </w:pPr>
      <w:ins w:id="1200" w:author="Dimitri Podborski" w:date="2023-07-19T20:55:00Z">
        <w:r w:rsidRPr="00E20C96">
          <w:rPr>
            <w:rFonts w:ascii="Andale Mono" w:eastAsia="SimSun" w:hAnsi="Andale Mono"/>
            <w:bCs/>
            <w:sz w:val="20"/>
            <w:szCs w:val="20"/>
            <w:lang w:eastAsia="zh-CN"/>
          </w:rPr>
          <w:t xml:space="preserve">   |-- Box Flags               </w:t>
        </w:r>
        <w:proofErr w:type="gramStart"/>
        <w:r w:rsidRPr="00E20C96">
          <w:rPr>
            <w:rFonts w:ascii="Andale Mono" w:eastAsia="SimSun" w:hAnsi="Andale Mono"/>
            <w:bCs/>
            <w:sz w:val="20"/>
            <w:szCs w:val="20"/>
            <w:lang w:eastAsia="zh-CN"/>
          </w:rPr>
          <w:t xml:space="preserve">  :</w:t>
        </w:r>
        <w:proofErr w:type="gramEnd"/>
        <w:r w:rsidRPr="00E20C96">
          <w:rPr>
            <w:rFonts w:ascii="Andale Mono" w:eastAsia="SimSun" w:hAnsi="Andale Mono"/>
            <w:bCs/>
            <w:sz w:val="20"/>
            <w:szCs w:val="20"/>
            <w:lang w:eastAsia="zh-CN"/>
          </w:rPr>
          <w:t xml:space="preserve"> 0</w:t>
        </w:r>
      </w:ins>
    </w:p>
    <w:p w14:paraId="02F2FB68" w14:textId="77777777" w:rsidR="00BA5937" w:rsidRPr="00126FCD" w:rsidRDefault="00BA5937" w:rsidP="00BA5937">
      <w:pPr>
        <w:rPr>
          <w:ins w:id="1201" w:author="Dimitri Podborski" w:date="2023-07-19T20:55:00Z"/>
          <w:rFonts w:ascii="Andale Mono" w:eastAsia="SimSun" w:hAnsi="Andale Mono"/>
          <w:bCs/>
          <w:sz w:val="20"/>
          <w:szCs w:val="20"/>
          <w:lang w:eastAsia="zh-CN"/>
        </w:rPr>
      </w:pPr>
      <w:ins w:id="1202" w:author="Dimitri Podborski" w:date="2023-07-19T20:55:00Z">
        <w:r w:rsidRPr="00E20C96">
          <w:rPr>
            <w:rFonts w:ascii="Andale Mono" w:eastAsia="SimSun" w:hAnsi="Andale Mono"/>
            <w:bCs/>
            <w:sz w:val="20"/>
            <w:szCs w:val="20"/>
            <w:lang w:eastAsia="zh-CN"/>
          </w:rPr>
          <w:t xml:space="preserve">   </w:t>
        </w:r>
        <w:r w:rsidRPr="00126FCD">
          <w:rPr>
            <w:rFonts w:ascii="Andale Mono" w:eastAsia="SimSun" w:hAnsi="Andale Mono"/>
            <w:bCs/>
            <w:sz w:val="20"/>
            <w:szCs w:val="20"/>
            <w:lang w:eastAsia="zh-CN"/>
          </w:rPr>
          <w:t xml:space="preserve">|-- Stream Structure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1</w:t>
        </w:r>
      </w:ins>
    </w:p>
    <w:p w14:paraId="3EA38393" w14:textId="77777777" w:rsidR="00BA5937" w:rsidRPr="00126FCD" w:rsidRDefault="00BA5937" w:rsidP="00BA5937">
      <w:pPr>
        <w:rPr>
          <w:ins w:id="1203" w:author="Dimitri Podborski" w:date="2023-07-19T20:55:00Z"/>
          <w:rFonts w:ascii="Andale Mono" w:eastAsia="SimSun" w:hAnsi="Andale Mono"/>
          <w:bCs/>
          <w:sz w:val="20"/>
          <w:szCs w:val="20"/>
          <w:lang w:eastAsia="zh-CN"/>
        </w:rPr>
      </w:pPr>
      <w:ins w:id="1204" w:author="Dimitri Podborski" w:date="2023-07-19T20:55:00Z">
        <w:r w:rsidRPr="00126FCD">
          <w:rPr>
            <w:rFonts w:ascii="Andale Mono" w:eastAsia="SimSun" w:hAnsi="Andale Mono"/>
            <w:bCs/>
            <w:sz w:val="20"/>
            <w:szCs w:val="20"/>
            <w:lang w:eastAsia="zh-CN"/>
          </w:rPr>
          <w:t xml:space="preserve">   |-- Format Ordering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0</w:t>
        </w:r>
      </w:ins>
    </w:p>
    <w:p w14:paraId="21FB687F" w14:textId="77777777" w:rsidR="00BA5937" w:rsidRPr="00126FCD" w:rsidRDefault="00BA5937" w:rsidP="00BA5937">
      <w:pPr>
        <w:rPr>
          <w:ins w:id="1205" w:author="Dimitri Podborski" w:date="2023-07-19T20:55:00Z"/>
          <w:rFonts w:ascii="Andale Mono" w:eastAsia="SimSun" w:hAnsi="Andale Mono"/>
          <w:bCs/>
          <w:sz w:val="20"/>
          <w:szCs w:val="20"/>
          <w:lang w:eastAsia="zh-CN"/>
        </w:rPr>
      </w:pPr>
      <w:ins w:id="1206" w:author="Dimitri Podborski" w:date="2023-07-19T20:55:00Z">
        <w:r w:rsidRPr="00126FCD">
          <w:rPr>
            <w:rFonts w:ascii="Andale Mono" w:eastAsia="SimSun" w:hAnsi="Andale Mono"/>
            <w:bCs/>
            <w:sz w:val="20"/>
            <w:szCs w:val="20"/>
            <w:lang w:eastAsia="zh-CN"/>
          </w:rPr>
          <w:t xml:space="preserve">   |-- Base Channel Count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0</w:t>
        </w:r>
      </w:ins>
    </w:p>
    <w:p w14:paraId="44E49C57" w14:textId="77777777" w:rsidR="00BA5937" w:rsidRPr="00126FCD" w:rsidRDefault="00BA5937" w:rsidP="00BA5937">
      <w:pPr>
        <w:rPr>
          <w:ins w:id="1207" w:author="Dimitri Podborski" w:date="2023-07-19T20:55:00Z"/>
          <w:rFonts w:ascii="Andale Mono" w:eastAsia="SimSun" w:hAnsi="Andale Mono"/>
          <w:bCs/>
          <w:sz w:val="20"/>
          <w:szCs w:val="20"/>
          <w:lang w:eastAsia="zh-CN"/>
        </w:rPr>
      </w:pPr>
      <w:ins w:id="1208" w:author="Dimitri Podborski" w:date="2023-07-19T20:55:00Z">
        <w:r w:rsidRPr="00126FCD">
          <w:rPr>
            <w:rFonts w:ascii="Andale Mono" w:eastAsia="SimSun" w:hAnsi="Andale Mono"/>
            <w:bCs/>
            <w:sz w:val="20"/>
            <w:szCs w:val="20"/>
            <w:lang w:eastAsia="zh-CN"/>
          </w:rPr>
          <w:t xml:space="preserve">   |-- Defined Layout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6</w:t>
        </w:r>
      </w:ins>
    </w:p>
    <w:p w14:paraId="114E8508" w14:textId="77777777" w:rsidR="00BA5937" w:rsidRPr="00126FCD" w:rsidRDefault="00BA5937" w:rsidP="00BA5937">
      <w:pPr>
        <w:rPr>
          <w:ins w:id="1209" w:author="Dimitri Podborski" w:date="2023-07-19T20:55:00Z"/>
          <w:rFonts w:ascii="Andale Mono" w:eastAsia="SimSun" w:hAnsi="Andale Mono"/>
          <w:bCs/>
          <w:sz w:val="20"/>
          <w:szCs w:val="20"/>
          <w:lang w:eastAsia="zh-CN"/>
        </w:rPr>
      </w:pPr>
      <w:ins w:id="1210" w:author="Dimitri Podborski" w:date="2023-07-19T20:55:00Z">
        <w:r w:rsidRPr="00126FCD">
          <w:rPr>
            <w:rFonts w:ascii="Andale Mono" w:eastAsia="SimSun" w:hAnsi="Andale Mono"/>
            <w:bCs/>
            <w:sz w:val="20"/>
            <w:szCs w:val="20"/>
            <w:lang w:eastAsia="zh-CN"/>
          </w:rPr>
          <w:t xml:space="preserve">   |-- Channel Order </w:t>
        </w:r>
        <w:proofErr w:type="gramStart"/>
        <w:r w:rsidRPr="00126FCD">
          <w:rPr>
            <w:rFonts w:ascii="Andale Mono" w:eastAsia="SimSun" w:hAnsi="Andale Mono"/>
            <w:bCs/>
            <w:sz w:val="20"/>
            <w:szCs w:val="20"/>
            <w:lang w:eastAsia="zh-CN"/>
          </w:rPr>
          <w:t>Definition  :</w:t>
        </w:r>
        <w:proofErr w:type="gramEnd"/>
        <w:r w:rsidRPr="00126FCD">
          <w:rPr>
            <w:rFonts w:ascii="Andale Mono" w:eastAsia="SimSun" w:hAnsi="Andale Mono"/>
            <w:bCs/>
            <w:sz w:val="20"/>
            <w:szCs w:val="20"/>
            <w:lang w:eastAsia="zh-CN"/>
          </w:rPr>
          <w:t xml:space="preserve"> 0</w:t>
        </w:r>
      </w:ins>
    </w:p>
    <w:p w14:paraId="0C524C11" w14:textId="77777777" w:rsidR="00BA5937" w:rsidRPr="00126FCD" w:rsidRDefault="00BA5937" w:rsidP="00BA5937">
      <w:pPr>
        <w:rPr>
          <w:ins w:id="1211" w:author="Dimitri Podborski" w:date="2023-07-19T20:55:00Z"/>
          <w:rFonts w:ascii="Andale Mono" w:eastAsia="SimSun" w:hAnsi="Andale Mono"/>
          <w:bCs/>
          <w:sz w:val="20"/>
          <w:szCs w:val="20"/>
          <w:lang w:eastAsia="zh-CN"/>
        </w:rPr>
      </w:pPr>
      <w:ins w:id="1212" w:author="Dimitri Podborski" w:date="2023-07-19T20:55:00Z">
        <w:r w:rsidRPr="00126FCD">
          <w:rPr>
            <w:rFonts w:ascii="Andale Mono" w:eastAsia="SimSun" w:hAnsi="Andale Mono"/>
            <w:bCs/>
            <w:sz w:val="20"/>
            <w:szCs w:val="20"/>
            <w:lang w:eastAsia="zh-CN"/>
          </w:rPr>
          <w:t xml:space="preserve">   |-- Omitted Channels Present</w:t>
        </w:r>
        <w:proofErr w:type="gramStart"/>
        <w:r w:rsidRPr="00126FCD">
          <w:rPr>
            <w:rFonts w:ascii="Andale Mono" w:eastAsia="SimSun" w:hAnsi="Andale Mono"/>
            <w:bCs/>
            <w:sz w:val="20"/>
            <w:szCs w:val="20"/>
            <w:lang w:eastAsia="zh-CN"/>
          </w:rPr>
          <w:t>? :</w:t>
        </w:r>
        <w:proofErr w:type="gramEnd"/>
        <w:r w:rsidRPr="00126FCD">
          <w:rPr>
            <w:rFonts w:ascii="Andale Mono" w:eastAsia="SimSun" w:hAnsi="Andale Mono"/>
            <w:bCs/>
            <w:sz w:val="20"/>
            <w:szCs w:val="20"/>
            <w:lang w:eastAsia="zh-CN"/>
          </w:rPr>
          <w:t xml:space="preserve"> 0</w:t>
        </w:r>
      </w:ins>
    </w:p>
    <w:p w14:paraId="4C3CD894" w14:textId="77777777" w:rsidR="00BA5937" w:rsidRPr="00126FCD" w:rsidRDefault="00BA5937" w:rsidP="00BA5937">
      <w:pPr>
        <w:rPr>
          <w:ins w:id="1213" w:author="Dimitri Podborski" w:date="2023-07-19T20:55:00Z"/>
          <w:rFonts w:ascii="Andale Mono" w:eastAsia="SimSun" w:hAnsi="Andale Mono"/>
          <w:bCs/>
          <w:sz w:val="20"/>
          <w:szCs w:val="20"/>
          <w:lang w:eastAsia="zh-CN"/>
        </w:rPr>
      </w:pPr>
      <w:ins w:id="1214" w:author="Dimitri Podborski" w:date="2023-07-19T20:55:00Z">
        <w:r w:rsidRPr="00126FCD">
          <w:rPr>
            <w:rFonts w:ascii="Andale Mono" w:eastAsia="SimSun" w:hAnsi="Andale Mono"/>
            <w:bCs/>
            <w:sz w:val="20"/>
            <w:szCs w:val="20"/>
            <w:lang w:eastAsia="zh-CN"/>
          </w:rPr>
          <w:t xml:space="preserve">   |-- Omitted Channels Map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0</w:t>
        </w:r>
      </w:ins>
    </w:p>
    <w:p w14:paraId="554D8CA4" w14:textId="77777777" w:rsidR="00BA5937" w:rsidRPr="00126FCD" w:rsidRDefault="00BA5937" w:rsidP="00BA5937">
      <w:pPr>
        <w:rPr>
          <w:ins w:id="1215" w:author="Dimitri Podborski" w:date="2023-07-19T20:55:00Z"/>
          <w:rFonts w:ascii="Andale Mono" w:eastAsia="SimSun" w:hAnsi="Andale Mono"/>
          <w:bCs/>
          <w:sz w:val="20"/>
          <w:szCs w:val="20"/>
          <w:lang w:eastAsia="zh-CN"/>
        </w:rPr>
      </w:pPr>
      <w:ins w:id="1216" w:author="Dimitri Podborski" w:date="2023-07-19T20:55:00Z">
        <w:r w:rsidRPr="00126FCD">
          <w:rPr>
            <w:rFonts w:ascii="Andale Mono" w:eastAsia="SimSun" w:hAnsi="Andale Mono"/>
            <w:bCs/>
            <w:sz w:val="20"/>
            <w:szCs w:val="20"/>
            <w:lang w:eastAsia="zh-CN"/>
          </w:rPr>
          <w:t xml:space="preserve">   |-- Object Count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0</w:t>
        </w:r>
      </w:ins>
    </w:p>
    <w:p w14:paraId="1B19587B" w14:textId="77777777" w:rsidR="00BA5937" w:rsidRPr="00126FCD" w:rsidRDefault="00BA5937" w:rsidP="00BA5937">
      <w:pPr>
        <w:rPr>
          <w:ins w:id="1217" w:author="Dimitri Podborski" w:date="2023-07-19T20:55:00Z"/>
          <w:rFonts w:ascii="Andale Mono" w:eastAsia="SimSun" w:hAnsi="Andale Mono"/>
          <w:bCs/>
          <w:sz w:val="20"/>
          <w:szCs w:val="20"/>
          <w:lang w:eastAsia="zh-CN"/>
        </w:rPr>
      </w:pPr>
      <w:ins w:id="1218" w:author="Dimitri Podborski" w:date="2023-07-19T20:55:00Z">
        <w:r w:rsidRPr="00126FCD">
          <w:rPr>
            <w:rFonts w:ascii="Andale Mono" w:eastAsia="SimSun" w:hAnsi="Andale Mono"/>
            <w:bCs/>
            <w:sz w:val="20"/>
            <w:szCs w:val="20"/>
            <w:lang w:eastAsia="zh-CN"/>
          </w:rPr>
          <w:t xml:space="preserve">   |-- Channel Layout Count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0</w:t>
        </w:r>
      </w:ins>
    </w:p>
    <w:p w14:paraId="3664258D" w14:textId="77777777" w:rsidR="00BA5937" w:rsidRPr="00126FCD" w:rsidRDefault="00BA5937" w:rsidP="00BA5937">
      <w:pPr>
        <w:rPr>
          <w:ins w:id="1219" w:author="Dimitri Podborski" w:date="2023-07-19T20:55:00Z"/>
          <w:rFonts w:ascii="Andale Mono" w:eastAsia="SimSun" w:hAnsi="Andale Mono"/>
          <w:bCs/>
          <w:sz w:val="20"/>
          <w:szCs w:val="20"/>
          <w:lang w:val="de-DE" w:eastAsia="zh-CN"/>
        </w:rPr>
      </w:pPr>
      <w:ins w:id="1220" w:author="Dimitri Podborski" w:date="2023-07-19T20:55:00Z">
        <w:r w:rsidRPr="00126FCD">
          <w:rPr>
            <w:rFonts w:ascii="Andale Mono" w:eastAsia="SimSun" w:hAnsi="Andale Mono"/>
            <w:bCs/>
            <w:sz w:val="20"/>
            <w:szCs w:val="20"/>
            <w:lang w:eastAsia="zh-CN"/>
          </w:rPr>
          <w:t xml:space="preserve">   </w:t>
        </w:r>
        <w:proofErr w:type="spellStart"/>
        <w:r w:rsidRPr="00126FCD">
          <w:rPr>
            <w:rFonts w:ascii="Andale Mono" w:eastAsia="SimSun" w:hAnsi="Andale Mono"/>
            <w:bCs/>
            <w:sz w:val="20"/>
            <w:szCs w:val="20"/>
            <w:lang w:val="de-DE" w:eastAsia="zh-CN"/>
          </w:rPr>
          <w:t>aelm</w:t>
        </w:r>
        <w:proofErr w:type="spellEnd"/>
        <w:r w:rsidRPr="00126FCD">
          <w:rPr>
            <w:rFonts w:ascii="Andale Mono" w:eastAsia="SimSun" w:hAnsi="Andale Mono"/>
            <w:bCs/>
            <w:sz w:val="20"/>
            <w:szCs w:val="20"/>
            <w:lang w:val="de-DE" w:eastAsia="zh-CN"/>
          </w:rPr>
          <w:t xml:space="preserve"> (52)</w:t>
        </w:r>
      </w:ins>
    </w:p>
    <w:p w14:paraId="3B0154E9" w14:textId="77777777" w:rsidR="00BA5937" w:rsidRPr="00126FCD" w:rsidRDefault="00BA5937" w:rsidP="00BA5937">
      <w:pPr>
        <w:rPr>
          <w:ins w:id="1221" w:author="Dimitri Podborski" w:date="2023-07-19T20:55:00Z"/>
          <w:rFonts w:ascii="Andale Mono" w:eastAsia="SimSun" w:hAnsi="Andale Mono"/>
          <w:bCs/>
          <w:sz w:val="20"/>
          <w:szCs w:val="20"/>
          <w:lang w:val="de-DE" w:eastAsia="zh-CN"/>
        </w:rPr>
      </w:pPr>
      <w:ins w:id="1222" w:author="Dimitri Podborski" w:date="2023-07-19T20:55:00Z">
        <w:r w:rsidRPr="00126FCD">
          <w:rPr>
            <w:rFonts w:ascii="Andale Mono" w:eastAsia="SimSun" w:hAnsi="Andale Mono"/>
            <w:bCs/>
            <w:sz w:val="20"/>
            <w:szCs w:val="20"/>
            <w:lang w:val="de-DE" w:eastAsia="zh-CN"/>
          </w:rPr>
          <w:t xml:space="preserve">    </w:t>
        </w:r>
        <w:proofErr w:type="spellStart"/>
        <w:r w:rsidRPr="00126FCD">
          <w:rPr>
            <w:rFonts w:ascii="Andale Mono" w:eastAsia="SimSun" w:hAnsi="Andale Mono"/>
            <w:bCs/>
            <w:sz w:val="20"/>
            <w:szCs w:val="20"/>
            <w:lang w:val="de-DE" w:eastAsia="zh-CN"/>
          </w:rPr>
          <w:t>aedb</w:t>
        </w:r>
        <w:proofErr w:type="spellEnd"/>
        <w:r w:rsidRPr="00126FCD">
          <w:rPr>
            <w:rFonts w:ascii="Andale Mono" w:eastAsia="SimSun" w:hAnsi="Andale Mono"/>
            <w:bCs/>
            <w:sz w:val="20"/>
            <w:szCs w:val="20"/>
            <w:lang w:val="de-DE" w:eastAsia="zh-CN"/>
          </w:rPr>
          <w:t xml:space="preserve"> (15)</w:t>
        </w:r>
      </w:ins>
    </w:p>
    <w:p w14:paraId="3D233B72" w14:textId="77777777" w:rsidR="00BA5937" w:rsidRPr="00E20C96" w:rsidRDefault="00BA5937" w:rsidP="00BA5937">
      <w:pPr>
        <w:rPr>
          <w:ins w:id="1223" w:author="Dimitri Podborski" w:date="2023-07-19T20:55:00Z"/>
          <w:rFonts w:ascii="Andale Mono" w:eastAsia="SimSun" w:hAnsi="Andale Mono"/>
          <w:bCs/>
          <w:sz w:val="20"/>
          <w:szCs w:val="20"/>
          <w:lang w:eastAsia="zh-CN"/>
        </w:rPr>
      </w:pPr>
      <w:ins w:id="1224" w:author="Dimitri Podborski" w:date="2023-07-19T20:55:00Z">
        <w:r w:rsidRPr="00126FCD">
          <w:rPr>
            <w:rFonts w:ascii="Andale Mono" w:eastAsia="SimSun" w:hAnsi="Andale Mono"/>
            <w:bCs/>
            <w:sz w:val="20"/>
            <w:szCs w:val="20"/>
            <w:lang w:val="de-DE" w:eastAsia="zh-CN"/>
          </w:rPr>
          <w:t xml:space="preserve">    </w:t>
        </w:r>
        <w:r w:rsidRPr="00E20C96">
          <w:rPr>
            <w:rFonts w:ascii="Andale Mono" w:eastAsia="SimSun" w:hAnsi="Andale Mono"/>
            <w:bCs/>
            <w:sz w:val="20"/>
            <w:szCs w:val="20"/>
            <w:lang w:eastAsia="zh-CN"/>
          </w:rPr>
          <w:t xml:space="preserve">|-- Box Version     </w:t>
        </w:r>
        <w:proofErr w:type="gramStart"/>
        <w:r w:rsidRPr="00E20C96">
          <w:rPr>
            <w:rFonts w:ascii="Andale Mono" w:eastAsia="SimSun" w:hAnsi="Andale Mono"/>
            <w:bCs/>
            <w:sz w:val="20"/>
            <w:szCs w:val="20"/>
            <w:lang w:eastAsia="zh-CN"/>
          </w:rPr>
          <w:t xml:space="preserve">  :</w:t>
        </w:r>
        <w:proofErr w:type="gramEnd"/>
        <w:r w:rsidRPr="00E20C96">
          <w:rPr>
            <w:rFonts w:ascii="Andale Mono" w:eastAsia="SimSun" w:hAnsi="Andale Mono"/>
            <w:bCs/>
            <w:sz w:val="20"/>
            <w:szCs w:val="20"/>
            <w:lang w:eastAsia="zh-CN"/>
          </w:rPr>
          <w:t xml:space="preserve"> 0</w:t>
        </w:r>
      </w:ins>
    </w:p>
    <w:p w14:paraId="0BAC653A" w14:textId="77777777" w:rsidR="00BA5937" w:rsidRPr="00E20C96" w:rsidRDefault="00BA5937" w:rsidP="00BA5937">
      <w:pPr>
        <w:rPr>
          <w:ins w:id="1225" w:author="Dimitri Podborski" w:date="2023-07-19T20:55:00Z"/>
          <w:rFonts w:ascii="Andale Mono" w:eastAsia="SimSun" w:hAnsi="Andale Mono"/>
          <w:bCs/>
          <w:sz w:val="20"/>
          <w:szCs w:val="20"/>
          <w:lang w:eastAsia="zh-CN"/>
        </w:rPr>
      </w:pPr>
      <w:ins w:id="1226" w:author="Dimitri Podborski" w:date="2023-07-19T20:55:00Z">
        <w:r w:rsidRPr="00E20C96">
          <w:rPr>
            <w:rFonts w:ascii="Andale Mono" w:eastAsia="SimSun" w:hAnsi="Andale Mono"/>
            <w:bCs/>
            <w:sz w:val="20"/>
            <w:szCs w:val="20"/>
            <w:lang w:eastAsia="zh-CN"/>
          </w:rPr>
          <w:t xml:space="preserve">    |-- Box Flags       </w:t>
        </w:r>
        <w:proofErr w:type="gramStart"/>
        <w:r w:rsidRPr="00E20C96">
          <w:rPr>
            <w:rFonts w:ascii="Andale Mono" w:eastAsia="SimSun" w:hAnsi="Andale Mono"/>
            <w:bCs/>
            <w:sz w:val="20"/>
            <w:szCs w:val="20"/>
            <w:lang w:eastAsia="zh-CN"/>
          </w:rPr>
          <w:t xml:space="preserve">  :</w:t>
        </w:r>
        <w:proofErr w:type="gramEnd"/>
        <w:r w:rsidRPr="00E20C96">
          <w:rPr>
            <w:rFonts w:ascii="Andale Mono" w:eastAsia="SimSun" w:hAnsi="Andale Mono"/>
            <w:bCs/>
            <w:sz w:val="20"/>
            <w:szCs w:val="20"/>
            <w:lang w:eastAsia="zh-CN"/>
          </w:rPr>
          <w:t xml:space="preserve"> 0</w:t>
        </w:r>
      </w:ins>
    </w:p>
    <w:p w14:paraId="6FB40941" w14:textId="77777777" w:rsidR="00BA5937" w:rsidRPr="00126FCD" w:rsidRDefault="00BA5937" w:rsidP="00BA5937">
      <w:pPr>
        <w:rPr>
          <w:ins w:id="1227" w:author="Dimitri Podborski" w:date="2023-07-19T20:55:00Z"/>
          <w:rFonts w:ascii="Andale Mono" w:eastAsia="SimSun" w:hAnsi="Andale Mono"/>
          <w:bCs/>
          <w:sz w:val="20"/>
          <w:szCs w:val="20"/>
          <w:lang w:eastAsia="zh-CN"/>
        </w:rPr>
      </w:pPr>
      <w:ins w:id="1228" w:author="Dimitri Podborski" w:date="2023-07-19T20:55:00Z">
        <w:r w:rsidRPr="00E20C96">
          <w:rPr>
            <w:rFonts w:ascii="Andale Mono" w:eastAsia="SimSun" w:hAnsi="Andale Mono"/>
            <w:bCs/>
            <w:sz w:val="20"/>
            <w:szCs w:val="20"/>
            <w:lang w:eastAsia="zh-CN"/>
          </w:rPr>
          <w:t xml:space="preserve">    </w:t>
        </w:r>
        <w:r w:rsidRPr="00126FCD">
          <w:rPr>
            <w:rFonts w:ascii="Andale Mono" w:eastAsia="SimSun" w:hAnsi="Andale Mono"/>
            <w:bCs/>
            <w:sz w:val="20"/>
            <w:szCs w:val="20"/>
            <w:lang w:eastAsia="zh-CN"/>
          </w:rPr>
          <w:t xml:space="preserve">|-- Audio Element </w:t>
        </w:r>
        <w:proofErr w:type="gramStart"/>
        <w:r w:rsidRPr="00126FCD">
          <w:rPr>
            <w:rFonts w:ascii="Andale Mono" w:eastAsia="SimSun" w:hAnsi="Andale Mono"/>
            <w:bCs/>
            <w:sz w:val="20"/>
            <w:szCs w:val="20"/>
            <w:lang w:eastAsia="zh-CN"/>
          </w:rPr>
          <w:t>Tag :</w:t>
        </w:r>
        <w:proofErr w:type="gramEnd"/>
        <w:r w:rsidRPr="00126FCD">
          <w:rPr>
            <w:rFonts w:ascii="Andale Mono" w:eastAsia="SimSun" w:hAnsi="Andale Mono"/>
            <w:bCs/>
            <w:sz w:val="20"/>
            <w:szCs w:val="20"/>
            <w:lang w:eastAsia="zh-CN"/>
          </w:rPr>
          <w:t xml:space="preserve"> 0</w:t>
        </w:r>
      </w:ins>
    </w:p>
    <w:p w14:paraId="68D402BD" w14:textId="77777777" w:rsidR="00BA5937" w:rsidRPr="00126FCD" w:rsidRDefault="00BA5937" w:rsidP="00BA5937">
      <w:pPr>
        <w:rPr>
          <w:ins w:id="1229" w:author="Dimitri Podborski" w:date="2023-07-19T20:55:00Z"/>
          <w:rFonts w:ascii="Andale Mono" w:eastAsia="SimSun" w:hAnsi="Andale Mono"/>
          <w:bCs/>
          <w:sz w:val="20"/>
          <w:szCs w:val="20"/>
          <w:lang w:eastAsia="zh-CN"/>
        </w:rPr>
      </w:pPr>
      <w:ins w:id="1230" w:author="Dimitri Podborski" w:date="2023-07-19T20:55:00Z">
        <w:r w:rsidRPr="00126FCD">
          <w:rPr>
            <w:rFonts w:ascii="Andale Mono" w:eastAsia="SimSun" w:hAnsi="Andale Mono"/>
            <w:bCs/>
            <w:sz w:val="20"/>
            <w:szCs w:val="20"/>
            <w:lang w:eastAsia="zh-CN"/>
          </w:rPr>
          <w:t xml:space="preserve">    |-- Toggleable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1</w:t>
        </w:r>
      </w:ins>
    </w:p>
    <w:p w14:paraId="2879FDBB" w14:textId="77777777" w:rsidR="00BA5937" w:rsidRPr="00126FCD" w:rsidRDefault="00BA5937" w:rsidP="00BA5937">
      <w:pPr>
        <w:rPr>
          <w:ins w:id="1231" w:author="Dimitri Podborski" w:date="2023-07-19T20:55:00Z"/>
          <w:rFonts w:ascii="Andale Mono" w:eastAsia="SimSun" w:hAnsi="Andale Mono"/>
          <w:bCs/>
          <w:sz w:val="20"/>
          <w:szCs w:val="20"/>
          <w:lang w:eastAsia="zh-CN"/>
        </w:rPr>
      </w:pPr>
      <w:ins w:id="1232" w:author="Dimitri Podborski" w:date="2023-07-19T20:55:00Z">
        <w:r w:rsidRPr="00126FCD">
          <w:rPr>
            <w:rFonts w:ascii="Andale Mono" w:eastAsia="SimSun" w:hAnsi="Andale Mono"/>
            <w:bCs/>
            <w:sz w:val="20"/>
            <w:szCs w:val="20"/>
            <w:lang w:eastAsia="zh-CN"/>
          </w:rPr>
          <w:t xml:space="preserve">    |-- Default Enabled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1</w:t>
        </w:r>
      </w:ins>
    </w:p>
    <w:p w14:paraId="6B07A614" w14:textId="77777777" w:rsidR="00BA5937" w:rsidRPr="00126FCD" w:rsidRDefault="00BA5937" w:rsidP="00BA5937">
      <w:pPr>
        <w:rPr>
          <w:ins w:id="1233" w:author="Dimitri Podborski" w:date="2023-07-19T20:55:00Z"/>
          <w:rFonts w:ascii="Andale Mono" w:eastAsia="SimSun" w:hAnsi="Andale Mono"/>
          <w:bCs/>
          <w:sz w:val="20"/>
          <w:szCs w:val="20"/>
          <w:lang w:eastAsia="zh-CN"/>
        </w:rPr>
      </w:pPr>
      <w:ins w:id="1234" w:author="Dimitri Podborski" w:date="2023-07-19T20:55:00Z">
        <w:r w:rsidRPr="00126FCD">
          <w:rPr>
            <w:rFonts w:ascii="Andale Mono" w:eastAsia="SimSun" w:hAnsi="Andale Mono"/>
            <w:bCs/>
            <w:sz w:val="20"/>
            <w:szCs w:val="20"/>
            <w:lang w:eastAsia="zh-CN"/>
          </w:rPr>
          <w:t xml:space="preserve">    </w:t>
        </w:r>
        <w:proofErr w:type="spellStart"/>
        <w:r w:rsidRPr="00126FCD">
          <w:rPr>
            <w:rFonts w:ascii="Andale Mono" w:eastAsia="SimSun" w:hAnsi="Andale Mono"/>
            <w:bCs/>
            <w:sz w:val="20"/>
            <w:szCs w:val="20"/>
            <w:lang w:eastAsia="zh-CN"/>
          </w:rPr>
          <w:t>labl</w:t>
        </w:r>
        <w:proofErr w:type="spellEnd"/>
        <w:r w:rsidRPr="00126FCD">
          <w:rPr>
            <w:rFonts w:ascii="Andale Mono" w:eastAsia="SimSun" w:hAnsi="Andale Mono"/>
            <w:bCs/>
            <w:sz w:val="20"/>
            <w:szCs w:val="20"/>
            <w:lang w:eastAsia="zh-CN"/>
          </w:rPr>
          <w:t xml:space="preserve"> (29)</w:t>
        </w:r>
      </w:ins>
    </w:p>
    <w:p w14:paraId="1F7B417B" w14:textId="77777777" w:rsidR="00BA5937" w:rsidRPr="00126FCD" w:rsidRDefault="00BA5937" w:rsidP="00BA5937">
      <w:pPr>
        <w:rPr>
          <w:ins w:id="1235" w:author="Dimitri Podborski" w:date="2023-07-19T20:55:00Z"/>
          <w:rFonts w:ascii="Andale Mono" w:eastAsia="SimSun" w:hAnsi="Andale Mono"/>
          <w:bCs/>
          <w:sz w:val="20"/>
          <w:szCs w:val="20"/>
          <w:lang w:eastAsia="zh-CN"/>
        </w:rPr>
      </w:pPr>
      <w:ins w:id="1236" w:author="Dimitri Podborski" w:date="2023-07-19T20:55:00Z">
        <w:r w:rsidRPr="00126FCD">
          <w:rPr>
            <w:rFonts w:ascii="Andale Mono" w:eastAsia="SimSun" w:hAnsi="Andale Mono"/>
            <w:bCs/>
            <w:sz w:val="20"/>
            <w:szCs w:val="20"/>
            <w:lang w:eastAsia="zh-CN"/>
          </w:rPr>
          <w:t xml:space="preserve">    |-- Box </w:t>
        </w:r>
        <w:proofErr w:type="gramStart"/>
        <w:r w:rsidRPr="00126FCD">
          <w:rPr>
            <w:rFonts w:ascii="Andale Mono" w:eastAsia="SimSun" w:hAnsi="Andale Mono"/>
            <w:bCs/>
            <w:sz w:val="20"/>
            <w:szCs w:val="20"/>
            <w:lang w:eastAsia="zh-CN"/>
          </w:rPr>
          <w:t>Version  :</w:t>
        </w:r>
        <w:proofErr w:type="gramEnd"/>
        <w:r w:rsidRPr="00126FCD">
          <w:rPr>
            <w:rFonts w:ascii="Andale Mono" w:eastAsia="SimSun" w:hAnsi="Andale Mono"/>
            <w:bCs/>
            <w:sz w:val="20"/>
            <w:szCs w:val="20"/>
            <w:lang w:eastAsia="zh-CN"/>
          </w:rPr>
          <w:t xml:space="preserve"> 0</w:t>
        </w:r>
      </w:ins>
    </w:p>
    <w:p w14:paraId="568BDB08" w14:textId="77777777" w:rsidR="00BA5937" w:rsidRPr="00126FCD" w:rsidRDefault="00BA5937" w:rsidP="00BA5937">
      <w:pPr>
        <w:rPr>
          <w:ins w:id="1237" w:author="Dimitri Podborski" w:date="2023-07-19T20:55:00Z"/>
          <w:rFonts w:ascii="Andale Mono" w:eastAsia="SimSun" w:hAnsi="Andale Mono"/>
          <w:bCs/>
          <w:sz w:val="20"/>
          <w:szCs w:val="20"/>
          <w:lang w:eastAsia="zh-CN"/>
        </w:rPr>
      </w:pPr>
      <w:ins w:id="1238" w:author="Dimitri Podborski" w:date="2023-07-19T20:55:00Z">
        <w:r w:rsidRPr="00126FCD">
          <w:rPr>
            <w:rFonts w:ascii="Andale Mono" w:eastAsia="SimSun" w:hAnsi="Andale Mono"/>
            <w:bCs/>
            <w:sz w:val="20"/>
            <w:szCs w:val="20"/>
            <w:lang w:eastAsia="zh-CN"/>
          </w:rPr>
          <w:t xml:space="preserve">    |-- Box Flags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0</w:t>
        </w:r>
      </w:ins>
    </w:p>
    <w:p w14:paraId="4E5EA975" w14:textId="77777777" w:rsidR="00BA5937" w:rsidRPr="00126FCD" w:rsidRDefault="00BA5937" w:rsidP="00BA5937">
      <w:pPr>
        <w:rPr>
          <w:ins w:id="1239" w:author="Dimitri Podborski" w:date="2023-07-19T20:55:00Z"/>
          <w:rFonts w:ascii="Andale Mono" w:eastAsia="SimSun" w:hAnsi="Andale Mono"/>
          <w:bCs/>
          <w:sz w:val="20"/>
          <w:szCs w:val="20"/>
          <w:lang w:eastAsia="zh-CN"/>
        </w:rPr>
      </w:pPr>
      <w:ins w:id="1240" w:author="Dimitri Podborski" w:date="2023-07-19T20:55:00Z">
        <w:r w:rsidRPr="00126FCD">
          <w:rPr>
            <w:rFonts w:ascii="Andale Mono" w:eastAsia="SimSun" w:hAnsi="Andale Mono"/>
            <w:bCs/>
            <w:sz w:val="20"/>
            <w:szCs w:val="20"/>
            <w:lang w:eastAsia="zh-CN"/>
          </w:rPr>
          <w:t xml:space="preserve">    |-- Group Label</w:t>
        </w:r>
        <w:proofErr w:type="gramStart"/>
        <w:r w:rsidRPr="00126FCD">
          <w:rPr>
            <w:rFonts w:ascii="Andale Mono" w:eastAsia="SimSun" w:hAnsi="Andale Mono"/>
            <w:bCs/>
            <w:sz w:val="20"/>
            <w:szCs w:val="20"/>
            <w:lang w:eastAsia="zh-CN"/>
          </w:rPr>
          <w:t>? :</w:t>
        </w:r>
        <w:proofErr w:type="gramEnd"/>
        <w:r w:rsidRPr="00126FCD">
          <w:rPr>
            <w:rFonts w:ascii="Andale Mono" w:eastAsia="SimSun" w:hAnsi="Andale Mono"/>
            <w:bCs/>
            <w:sz w:val="20"/>
            <w:szCs w:val="20"/>
            <w:lang w:eastAsia="zh-CN"/>
          </w:rPr>
          <w:t xml:space="preserve"> 0</w:t>
        </w:r>
      </w:ins>
    </w:p>
    <w:p w14:paraId="2097C865" w14:textId="77777777" w:rsidR="00BA5937" w:rsidRPr="00E20C96" w:rsidRDefault="00BA5937" w:rsidP="00BA5937">
      <w:pPr>
        <w:rPr>
          <w:ins w:id="1241" w:author="Dimitri Podborski" w:date="2023-07-19T20:55:00Z"/>
          <w:rFonts w:ascii="Andale Mono" w:eastAsia="SimSun" w:hAnsi="Andale Mono"/>
          <w:bCs/>
          <w:sz w:val="20"/>
          <w:szCs w:val="20"/>
          <w:lang w:eastAsia="zh-CN"/>
        </w:rPr>
      </w:pPr>
      <w:ins w:id="1242" w:author="Dimitri Podborski" w:date="2023-07-19T20:55:00Z">
        <w:r w:rsidRPr="00126FCD">
          <w:rPr>
            <w:rFonts w:ascii="Andale Mono" w:eastAsia="SimSun" w:hAnsi="Andale Mono"/>
            <w:bCs/>
            <w:sz w:val="20"/>
            <w:szCs w:val="20"/>
            <w:lang w:eastAsia="zh-CN"/>
          </w:rPr>
          <w:t xml:space="preserve">    </w:t>
        </w:r>
        <w:r w:rsidRPr="00E20C96">
          <w:rPr>
            <w:rFonts w:ascii="Andale Mono" w:eastAsia="SimSun" w:hAnsi="Andale Mono"/>
            <w:bCs/>
            <w:sz w:val="20"/>
            <w:szCs w:val="20"/>
            <w:lang w:eastAsia="zh-CN"/>
          </w:rPr>
          <w:t xml:space="preserve">|-- Label ID   </w:t>
        </w:r>
        <w:proofErr w:type="gramStart"/>
        <w:r w:rsidRPr="00E20C96">
          <w:rPr>
            <w:rFonts w:ascii="Andale Mono" w:eastAsia="SimSun" w:hAnsi="Andale Mono"/>
            <w:bCs/>
            <w:sz w:val="20"/>
            <w:szCs w:val="20"/>
            <w:lang w:eastAsia="zh-CN"/>
          </w:rPr>
          <w:t xml:space="preserve">  :</w:t>
        </w:r>
        <w:proofErr w:type="gramEnd"/>
        <w:r w:rsidRPr="00E20C96">
          <w:rPr>
            <w:rFonts w:ascii="Andale Mono" w:eastAsia="SimSun" w:hAnsi="Andale Mono"/>
            <w:bCs/>
            <w:sz w:val="20"/>
            <w:szCs w:val="20"/>
            <w:lang w:eastAsia="zh-CN"/>
          </w:rPr>
          <w:t xml:space="preserve"> 0</w:t>
        </w:r>
      </w:ins>
    </w:p>
    <w:p w14:paraId="79EF8AD4" w14:textId="77777777" w:rsidR="00BA5937" w:rsidRPr="00126FCD" w:rsidRDefault="00BA5937" w:rsidP="00BA5937">
      <w:pPr>
        <w:rPr>
          <w:ins w:id="1243" w:author="Dimitri Podborski" w:date="2023-07-19T20:55:00Z"/>
          <w:rFonts w:ascii="Andale Mono" w:eastAsia="SimSun" w:hAnsi="Andale Mono"/>
          <w:bCs/>
          <w:sz w:val="20"/>
          <w:szCs w:val="20"/>
          <w:lang w:val="de-DE" w:eastAsia="zh-CN"/>
        </w:rPr>
      </w:pPr>
      <w:ins w:id="1244" w:author="Dimitri Podborski" w:date="2023-07-19T20:55:00Z">
        <w:r w:rsidRPr="00E20C96">
          <w:rPr>
            <w:rFonts w:ascii="Andale Mono" w:eastAsia="SimSun" w:hAnsi="Andale Mono"/>
            <w:bCs/>
            <w:sz w:val="20"/>
            <w:szCs w:val="20"/>
            <w:lang w:eastAsia="zh-CN"/>
          </w:rPr>
          <w:t xml:space="preserve">    </w:t>
        </w:r>
        <w:r w:rsidRPr="00126FCD">
          <w:rPr>
            <w:rFonts w:ascii="Andale Mono" w:eastAsia="SimSun" w:hAnsi="Andale Mono"/>
            <w:bCs/>
            <w:sz w:val="20"/>
            <w:szCs w:val="20"/>
            <w:lang w:val="de-DE" w:eastAsia="zh-CN"/>
          </w:rPr>
          <w:t xml:space="preserve">|-- Language   </w:t>
        </w:r>
        <w:proofErr w:type="gramStart"/>
        <w:r w:rsidRPr="00126FCD">
          <w:rPr>
            <w:rFonts w:ascii="Andale Mono" w:eastAsia="SimSun" w:hAnsi="Andale Mono"/>
            <w:bCs/>
            <w:sz w:val="20"/>
            <w:szCs w:val="20"/>
            <w:lang w:val="de-DE" w:eastAsia="zh-CN"/>
          </w:rPr>
          <w:t xml:space="preserve">  :</w:t>
        </w:r>
        <w:proofErr w:type="gramEnd"/>
        <w:r w:rsidRPr="00126FCD">
          <w:rPr>
            <w:rFonts w:ascii="Andale Mono" w:eastAsia="SimSun" w:hAnsi="Andale Mono"/>
            <w:bCs/>
            <w:sz w:val="20"/>
            <w:szCs w:val="20"/>
            <w:lang w:val="de-DE" w:eastAsia="zh-CN"/>
          </w:rPr>
          <w:t xml:space="preserve"> en-GB</w:t>
        </w:r>
      </w:ins>
    </w:p>
    <w:p w14:paraId="75ADD36F" w14:textId="77777777" w:rsidR="00BA5937" w:rsidRPr="00126FCD" w:rsidRDefault="00BA5937" w:rsidP="00BA5937">
      <w:pPr>
        <w:rPr>
          <w:ins w:id="1245" w:author="Dimitri Podborski" w:date="2023-07-19T20:55:00Z"/>
          <w:rFonts w:ascii="Andale Mono" w:eastAsia="SimSun" w:hAnsi="Andale Mono"/>
          <w:bCs/>
          <w:sz w:val="20"/>
          <w:szCs w:val="20"/>
          <w:lang w:val="de-DE" w:eastAsia="zh-CN"/>
        </w:rPr>
      </w:pPr>
      <w:ins w:id="1246" w:author="Dimitri Podborski" w:date="2023-07-19T20:55:00Z">
        <w:r w:rsidRPr="00126FCD">
          <w:rPr>
            <w:rFonts w:ascii="Andale Mono" w:eastAsia="SimSun" w:hAnsi="Andale Mono"/>
            <w:bCs/>
            <w:sz w:val="20"/>
            <w:szCs w:val="20"/>
            <w:lang w:val="de-DE" w:eastAsia="zh-CN"/>
          </w:rPr>
          <w:t xml:space="preserve">    |-- Label      </w:t>
        </w:r>
        <w:proofErr w:type="gramStart"/>
        <w:r w:rsidRPr="00126FCD">
          <w:rPr>
            <w:rFonts w:ascii="Andale Mono" w:eastAsia="SimSun" w:hAnsi="Andale Mono"/>
            <w:bCs/>
            <w:sz w:val="20"/>
            <w:szCs w:val="20"/>
            <w:lang w:val="de-DE" w:eastAsia="zh-CN"/>
          </w:rPr>
          <w:t xml:space="preserve">  :</w:t>
        </w:r>
        <w:proofErr w:type="gramEnd"/>
        <w:r w:rsidRPr="00126FCD">
          <w:rPr>
            <w:rFonts w:ascii="Andale Mono" w:eastAsia="SimSun" w:hAnsi="Andale Mono"/>
            <w:bCs/>
            <w:sz w:val="20"/>
            <w:szCs w:val="20"/>
            <w:lang w:val="de-DE" w:eastAsia="zh-CN"/>
          </w:rPr>
          <w:t xml:space="preserve"> 5.1 </w:t>
        </w:r>
        <w:proofErr w:type="spellStart"/>
        <w:r w:rsidRPr="00126FCD">
          <w:rPr>
            <w:rFonts w:ascii="Andale Mono" w:eastAsia="SimSun" w:hAnsi="Andale Mono"/>
            <w:bCs/>
            <w:sz w:val="20"/>
            <w:szCs w:val="20"/>
            <w:lang w:val="de-DE" w:eastAsia="zh-CN"/>
          </w:rPr>
          <w:t>Bed</w:t>
        </w:r>
        <w:proofErr w:type="spellEnd"/>
      </w:ins>
    </w:p>
    <w:p w14:paraId="2895433C" w14:textId="77777777" w:rsidR="00BA5937" w:rsidRPr="00126FCD" w:rsidRDefault="00BA5937" w:rsidP="00BA5937">
      <w:pPr>
        <w:rPr>
          <w:ins w:id="1247" w:author="Dimitri Podborski" w:date="2023-07-19T20:55:00Z"/>
          <w:rFonts w:ascii="Andale Mono" w:eastAsia="SimSun" w:hAnsi="Andale Mono"/>
          <w:bCs/>
          <w:sz w:val="20"/>
          <w:szCs w:val="20"/>
          <w:lang w:val="de-DE" w:eastAsia="zh-CN"/>
        </w:rPr>
      </w:pPr>
      <w:ins w:id="1248" w:author="Dimitri Podborski" w:date="2023-07-19T20:55:00Z">
        <w:r w:rsidRPr="00126FCD">
          <w:rPr>
            <w:rFonts w:ascii="Andale Mono" w:eastAsia="SimSun" w:hAnsi="Andale Mono"/>
            <w:bCs/>
            <w:sz w:val="20"/>
            <w:szCs w:val="20"/>
            <w:lang w:val="de-DE" w:eastAsia="zh-CN"/>
          </w:rPr>
          <w:t xml:space="preserve">   </w:t>
        </w:r>
        <w:proofErr w:type="spellStart"/>
        <w:r w:rsidRPr="00126FCD">
          <w:rPr>
            <w:rFonts w:ascii="Andale Mono" w:eastAsia="SimSun" w:hAnsi="Andale Mono"/>
            <w:bCs/>
            <w:sz w:val="20"/>
            <w:szCs w:val="20"/>
            <w:lang w:val="de-DE" w:eastAsia="zh-CN"/>
          </w:rPr>
          <w:t>aesb</w:t>
        </w:r>
        <w:proofErr w:type="spellEnd"/>
        <w:r w:rsidRPr="00126FCD">
          <w:rPr>
            <w:rFonts w:ascii="Andale Mono" w:eastAsia="SimSun" w:hAnsi="Andale Mono"/>
            <w:bCs/>
            <w:sz w:val="20"/>
            <w:szCs w:val="20"/>
            <w:lang w:val="de-DE" w:eastAsia="zh-CN"/>
          </w:rPr>
          <w:t xml:space="preserve"> (284)</w:t>
        </w:r>
      </w:ins>
    </w:p>
    <w:p w14:paraId="01411CA8" w14:textId="77777777" w:rsidR="00BA5937" w:rsidRPr="00126FCD" w:rsidRDefault="00BA5937" w:rsidP="00BA5937">
      <w:pPr>
        <w:rPr>
          <w:ins w:id="1249" w:author="Dimitri Podborski" w:date="2023-07-19T20:55:00Z"/>
          <w:rFonts w:ascii="Andale Mono" w:eastAsia="SimSun" w:hAnsi="Andale Mono"/>
          <w:bCs/>
          <w:sz w:val="20"/>
          <w:szCs w:val="20"/>
          <w:lang w:val="de-DE" w:eastAsia="zh-CN"/>
        </w:rPr>
      </w:pPr>
      <w:ins w:id="1250" w:author="Dimitri Podborski" w:date="2023-07-19T20:55:00Z">
        <w:r w:rsidRPr="00126FCD">
          <w:rPr>
            <w:rFonts w:ascii="Andale Mono" w:eastAsia="SimSun" w:hAnsi="Andale Mono"/>
            <w:bCs/>
            <w:sz w:val="20"/>
            <w:szCs w:val="20"/>
            <w:lang w:val="de-DE" w:eastAsia="zh-CN"/>
          </w:rPr>
          <w:t xml:space="preserve">    </w:t>
        </w:r>
        <w:proofErr w:type="spellStart"/>
        <w:r w:rsidRPr="00126FCD">
          <w:rPr>
            <w:rFonts w:ascii="Andale Mono" w:eastAsia="SimSun" w:hAnsi="Andale Mono"/>
            <w:bCs/>
            <w:sz w:val="20"/>
            <w:szCs w:val="20"/>
            <w:lang w:val="de-DE" w:eastAsia="zh-CN"/>
          </w:rPr>
          <w:t>aesd</w:t>
        </w:r>
        <w:proofErr w:type="spellEnd"/>
        <w:r w:rsidRPr="00126FCD">
          <w:rPr>
            <w:rFonts w:ascii="Andale Mono" w:eastAsia="SimSun" w:hAnsi="Andale Mono"/>
            <w:bCs/>
            <w:sz w:val="20"/>
            <w:szCs w:val="20"/>
            <w:lang w:val="de-DE" w:eastAsia="zh-CN"/>
          </w:rPr>
          <w:t xml:space="preserve"> (14)</w:t>
        </w:r>
      </w:ins>
    </w:p>
    <w:p w14:paraId="39F513ED" w14:textId="77777777" w:rsidR="00BA5937" w:rsidRPr="00126FCD" w:rsidRDefault="00BA5937" w:rsidP="00BA5937">
      <w:pPr>
        <w:rPr>
          <w:ins w:id="1251" w:author="Dimitri Podborski" w:date="2023-07-19T20:55:00Z"/>
          <w:rFonts w:ascii="Andale Mono" w:eastAsia="SimSun" w:hAnsi="Andale Mono"/>
          <w:bCs/>
          <w:sz w:val="20"/>
          <w:szCs w:val="20"/>
          <w:lang w:val="de-DE" w:eastAsia="zh-CN"/>
        </w:rPr>
      </w:pPr>
      <w:ins w:id="1252" w:author="Dimitri Podborski" w:date="2023-07-19T20:55:00Z">
        <w:r w:rsidRPr="00126FCD">
          <w:rPr>
            <w:rFonts w:ascii="Andale Mono" w:eastAsia="SimSun" w:hAnsi="Andale Mono"/>
            <w:bCs/>
            <w:sz w:val="20"/>
            <w:szCs w:val="20"/>
            <w:lang w:val="de-DE" w:eastAsia="zh-CN"/>
          </w:rPr>
          <w:t xml:space="preserve">    |-- Box Version </w:t>
        </w:r>
        <w:proofErr w:type="gramStart"/>
        <w:r w:rsidRPr="00126FCD">
          <w:rPr>
            <w:rFonts w:ascii="Andale Mono" w:eastAsia="SimSun" w:hAnsi="Andale Mono"/>
            <w:bCs/>
            <w:sz w:val="20"/>
            <w:szCs w:val="20"/>
            <w:lang w:val="de-DE" w:eastAsia="zh-CN"/>
          </w:rPr>
          <w:t xml:space="preserve">  :</w:t>
        </w:r>
        <w:proofErr w:type="gramEnd"/>
        <w:r w:rsidRPr="00126FCD">
          <w:rPr>
            <w:rFonts w:ascii="Andale Mono" w:eastAsia="SimSun" w:hAnsi="Andale Mono"/>
            <w:bCs/>
            <w:sz w:val="20"/>
            <w:szCs w:val="20"/>
            <w:lang w:val="de-DE" w:eastAsia="zh-CN"/>
          </w:rPr>
          <w:t xml:space="preserve"> 0</w:t>
        </w:r>
      </w:ins>
    </w:p>
    <w:p w14:paraId="0A0A3C1A" w14:textId="77777777" w:rsidR="00BA5937" w:rsidRPr="00126FCD" w:rsidRDefault="00BA5937" w:rsidP="00BA5937">
      <w:pPr>
        <w:rPr>
          <w:ins w:id="1253" w:author="Dimitri Podborski" w:date="2023-07-19T20:55:00Z"/>
          <w:rFonts w:ascii="Andale Mono" w:eastAsia="SimSun" w:hAnsi="Andale Mono"/>
          <w:bCs/>
          <w:sz w:val="20"/>
          <w:szCs w:val="20"/>
          <w:lang w:val="de-DE" w:eastAsia="zh-CN"/>
        </w:rPr>
      </w:pPr>
      <w:ins w:id="1254" w:author="Dimitri Podborski" w:date="2023-07-19T20:55:00Z">
        <w:r w:rsidRPr="00126FCD">
          <w:rPr>
            <w:rFonts w:ascii="Andale Mono" w:eastAsia="SimSun" w:hAnsi="Andale Mono"/>
            <w:bCs/>
            <w:sz w:val="20"/>
            <w:szCs w:val="20"/>
            <w:lang w:val="de-DE" w:eastAsia="zh-CN"/>
          </w:rPr>
          <w:t xml:space="preserve">    |-- Box Flags   </w:t>
        </w:r>
        <w:proofErr w:type="gramStart"/>
        <w:r w:rsidRPr="00126FCD">
          <w:rPr>
            <w:rFonts w:ascii="Andale Mono" w:eastAsia="SimSun" w:hAnsi="Andale Mono"/>
            <w:bCs/>
            <w:sz w:val="20"/>
            <w:szCs w:val="20"/>
            <w:lang w:val="de-DE" w:eastAsia="zh-CN"/>
          </w:rPr>
          <w:t xml:space="preserve">  :</w:t>
        </w:r>
        <w:proofErr w:type="gramEnd"/>
        <w:r w:rsidRPr="00126FCD">
          <w:rPr>
            <w:rFonts w:ascii="Andale Mono" w:eastAsia="SimSun" w:hAnsi="Andale Mono"/>
            <w:bCs/>
            <w:sz w:val="20"/>
            <w:szCs w:val="20"/>
            <w:lang w:val="de-DE" w:eastAsia="zh-CN"/>
          </w:rPr>
          <w:t xml:space="preserve"> 0</w:t>
        </w:r>
      </w:ins>
    </w:p>
    <w:p w14:paraId="45B05795" w14:textId="77777777" w:rsidR="00BA5937" w:rsidRPr="00126FCD" w:rsidRDefault="00BA5937" w:rsidP="00BA5937">
      <w:pPr>
        <w:rPr>
          <w:ins w:id="1255" w:author="Dimitri Podborski" w:date="2023-07-19T20:55:00Z"/>
          <w:rFonts w:ascii="Andale Mono" w:eastAsia="SimSun" w:hAnsi="Andale Mono"/>
          <w:bCs/>
          <w:sz w:val="20"/>
          <w:szCs w:val="20"/>
          <w:lang w:eastAsia="zh-CN"/>
        </w:rPr>
      </w:pPr>
      <w:ins w:id="1256" w:author="Dimitri Podborski" w:date="2023-07-19T20:55:00Z">
        <w:r w:rsidRPr="00126FCD">
          <w:rPr>
            <w:rFonts w:ascii="Andale Mono" w:eastAsia="SimSun" w:hAnsi="Andale Mono"/>
            <w:bCs/>
            <w:sz w:val="20"/>
            <w:szCs w:val="20"/>
            <w:lang w:val="de-DE" w:eastAsia="zh-CN"/>
          </w:rPr>
          <w:t xml:space="preserve">    </w:t>
        </w:r>
        <w:r w:rsidRPr="00126FCD">
          <w:rPr>
            <w:rFonts w:ascii="Andale Mono" w:eastAsia="SimSun" w:hAnsi="Andale Mono"/>
            <w:bCs/>
            <w:sz w:val="20"/>
            <w:szCs w:val="20"/>
            <w:lang w:eastAsia="zh-CN"/>
          </w:rPr>
          <w:t xml:space="preserve">|-- Selection </w:t>
        </w:r>
        <w:proofErr w:type="gramStart"/>
        <w:r w:rsidRPr="00126FCD">
          <w:rPr>
            <w:rFonts w:ascii="Andale Mono" w:eastAsia="SimSun" w:hAnsi="Andale Mono"/>
            <w:bCs/>
            <w:sz w:val="20"/>
            <w:szCs w:val="20"/>
            <w:lang w:eastAsia="zh-CN"/>
          </w:rPr>
          <w:t>Tag :</w:t>
        </w:r>
        <w:proofErr w:type="gramEnd"/>
        <w:r w:rsidRPr="00126FCD">
          <w:rPr>
            <w:rFonts w:ascii="Andale Mono" w:eastAsia="SimSun" w:hAnsi="Andale Mono"/>
            <w:bCs/>
            <w:sz w:val="20"/>
            <w:szCs w:val="20"/>
            <w:lang w:eastAsia="zh-CN"/>
          </w:rPr>
          <w:t xml:space="preserve"> 0</w:t>
        </w:r>
      </w:ins>
    </w:p>
    <w:p w14:paraId="191CDA6E" w14:textId="77777777" w:rsidR="00BA5937" w:rsidRPr="00126FCD" w:rsidRDefault="00BA5937" w:rsidP="00BA5937">
      <w:pPr>
        <w:rPr>
          <w:ins w:id="1257" w:author="Dimitri Podborski" w:date="2023-07-19T20:55:00Z"/>
          <w:rFonts w:ascii="Andale Mono" w:eastAsia="SimSun" w:hAnsi="Andale Mono"/>
          <w:bCs/>
          <w:sz w:val="20"/>
          <w:szCs w:val="20"/>
          <w:lang w:eastAsia="zh-CN"/>
        </w:rPr>
      </w:pPr>
      <w:ins w:id="1258" w:author="Dimitri Podborski" w:date="2023-07-19T20:55:00Z">
        <w:r w:rsidRPr="00126FCD">
          <w:rPr>
            <w:rFonts w:ascii="Andale Mono" w:eastAsia="SimSun" w:hAnsi="Andale Mono"/>
            <w:bCs/>
            <w:sz w:val="20"/>
            <w:szCs w:val="20"/>
            <w:lang w:eastAsia="zh-CN"/>
          </w:rPr>
          <w:t xml:space="preserve">    </w:t>
        </w:r>
        <w:proofErr w:type="spellStart"/>
        <w:r w:rsidRPr="00126FCD">
          <w:rPr>
            <w:rFonts w:ascii="Andale Mono" w:eastAsia="SimSun" w:hAnsi="Andale Mono"/>
            <w:bCs/>
            <w:sz w:val="20"/>
            <w:szCs w:val="20"/>
            <w:lang w:eastAsia="zh-CN"/>
          </w:rPr>
          <w:t>labl</w:t>
        </w:r>
        <w:proofErr w:type="spellEnd"/>
        <w:r w:rsidRPr="00126FCD">
          <w:rPr>
            <w:rFonts w:ascii="Andale Mono" w:eastAsia="SimSun" w:hAnsi="Andale Mono"/>
            <w:bCs/>
            <w:sz w:val="20"/>
            <w:szCs w:val="20"/>
            <w:lang w:eastAsia="zh-CN"/>
          </w:rPr>
          <w:t xml:space="preserve"> (30)</w:t>
        </w:r>
      </w:ins>
    </w:p>
    <w:p w14:paraId="02F465A3" w14:textId="77777777" w:rsidR="00BA5937" w:rsidRPr="00126FCD" w:rsidRDefault="00BA5937" w:rsidP="00BA5937">
      <w:pPr>
        <w:rPr>
          <w:ins w:id="1259" w:author="Dimitri Podborski" w:date="2023-07-19T20:55:00Z"/>
          <w:rFonts w:ascii="Andale Mono" w:eastAsia="SimSun" w:hAnsi="Andale Mono"/>
          <w:bCs/>
          <w:sz w:val="20"/>
          <w:szCs w:val="20"/>
          <w:lang w:eastAsia="zh-CN"/>
        </w:rPr>
      </w:pPr>
      <w:ins w:id="1260" w:author="Dimitri Podborski" w:date="2023-07-19T20:55:00Z">
        <w:r w:rsidRPr="00126FCD">
          <w:rPr>
            <w:rFonts w:ascii="Andale Mono" w:eastAsia="SimSun" w:hAnsi="Andale Mono"/>
            <w:bCs/>
            <w:sz w:val="20"/>
            <w:szCs w:val="20"/>
            <w:lang w:eastAsia="zh-CN"/>
          </w:rPr>
          <w:t xml:space="preserve">    |-- Box </w:t>
        </w:r>
        <w:proofErr w:type="gramStart"/>
        <w:r w:rsidRPr="00126FCD">
          <w:rPr>
            <w:rFonts w:ascii="Andale Mono" w:eastAsia="SimSun" w:hAnsi="Andale Mono"/>
            <w:bCs/>
            <w:sz w:val="20"/>
            <w:szCs w:val="20"/>
            <w:lang w:eastAsia="zh-CN"/>
          </w:rPr>
          <w:t>Version  :</w:t>
        </w:r>
        <w:proofErr w:type="gramEnd"/>
        <w:r w:rsidRPr="00126FCD">
          <w:rPr>
            <w:rFonts w:ascii="Andale Mono" w:eastAsia="SimSun" w:hAnsi="Andale Mono"/>
            <w:bCs/>
            <w:sz w:val="20"/>
            <w:szCs w:val="20"/>
            <w:lang w:eastAsia="zh-CN"/>
          </w:rPr>
          <w:t xml:space="preserve"> 0</w:t>
        </w:r>
      </w:ins>
    </w:p>
    <w:p w14:paraId="74EBD01D" w14:textId="77777777" w:rsidR="00BA5937" w:rsidRPr="00126FCD" w:rsidRDefault="00BA5937" w:rsidP="00BA5937">
      <w:pPr>
        <w:rPr>
          <w:ins w:id="1261" w:author="Dimitri Podborski" w:date="2023-07-19T20:55:00Z"/>
          <w:rFonts w:ascii="Andale Mono" w:eastAsia="SimSun" w:hAnsi="Andale Mono"/>
          <w:bCs/>
          <w:sz w:val="20"/>
          <w:szCs w:val="20"/>
          <w:lang w:eastAsia="zh-CN"/>
        </w:rPr>
      </w:pPr>
      <w:ins w:id="1262" w:author="Dimitri Podborski" w:date="2023-07-19T20:55:00Z">
        <w:r w:rsidRPr="00126FCD">
          <w:rPr>
            <w:rFonts w:ascii="Andale Mono" w:eastAsia="SimSun" w:hAnsi="Andale Mono"/>
            <w:bCs/>
            <w:sz w:val="20"/>
            <w:szCs w:val="20"/>
            <w:lang w:eastAsia="zh-CN"/>
          </w:rPr>
          <w:lastRenderedPageBreak/>
          <w:t xml:space="preserve">    |-- Box Flags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0</w:t>
        </w:r>
      </w:ins>
    </w:p>
    <w:p w14:paraId="159BE7B2" w14:textId="77777777" w:rsidR="00BA5937" w:rsidRPr="00126FCD" w:rsidRDefault="00BA5937" w:rsidP="00BA5937">
      <w:pPr>
        <w:rPr>
          <w:ins w:id="1263" w:author="Dimitri Podborski" w:date="2023-07-19T20:55:00Z"/>
          <w:rFonts w:ascii="Andale Mono" w:eastAsia="SimSun" w:hAnsi="Andale Mono"/>
          <w:bCs/>
          <w:sz w:val="20"/>
          <w:szCs w:val="20"/>
          <w:lang w:eastAsia="zh-CN"/>
        </w:rPr>
      </w:pPr>
      <w:ins w:id="1264" w:author="Dimitri Podborski" w:date="2023-07-19T20:55:00Z">
        <w:r w:rsidRPr="00126FCD">
          <w:rPr>
            <w:rFonts w:ascii="Andale Mono" w:eastAsia="SimSun" w:hAnsi="Andale Mono"/>
            <w:bCs/>
            <w:sz w:val="20"/>
            <w:szCs w:val="20"/>
            <w:lang w:eastAsia="zh-CN"/>
          </w:rPr>
          <w:t xml:space="preserve">    |-- Group Label</w:t>
        </w:r>
        <w:proofErr w:type="gramStart"/>
        <w:r w:rsidRPr="00126FCD">
          <w:rPr>
            <w:rFonts w:ascii="Andale Mono" w:eastAsia="SimSun" w:hAnsi="Andale Mono"/>
            <w:bCs/>
            <w:sz w:val="20"/>
            <w:szCs w:val="20"/>
            <w:lang w:eastAsia="zh-CN"/>
          </w:rPr>
          <w:t>? :</w:t>
        </w:r>
        <w:proofErr w:type="gramEnd"/>
        <w:r w:rsidRPr="00126FCD">
          <w:rPr>
            <w:rFonts w:ascii="Andale Mono" w:eastAsia="SimSun" w:hAnsi="Andale Mono"/>
            <w:bCs/>
            <w:sz w:val="20"/>
            <w:szCs w:val="20"/>
            <w:lang w:eastAsia="zh-CN"/>
          </w:rPr>
          <w:t xml:space="preserve"> 0</w:t>
        </w:r>
      </w:ins>
    </w:p>
    <w:p w14:paraId="19144526" w14:textId="77777777" w:rsidR="00BA5937" w:rsidRPr="00126FCD" w:rsidRDefault="00BA5937" w:rsidP="00BA5937">
      <w:pPr>
        <w:rPr>
          <w:ins w:id="1265" w:author="Dimitri Podborski" w:date="2023-07-19T20:55:00Z"/>
          <w:rFonts w:ascii="Andale Mono" w:eastAsia="SimSun" w:hAnsi="Andale Mono"/>
          <w:bCs/>
          <w:sz w:val="20"/>
          <w:szCs w:val="20"/>
          <w:lang w:eastAsia="zh-CN"/>
        </w:rPr>
      </w:pPr>
      <w:ins w:id="1266" w:author="Dimitri Podborski" w:date="2023-07-19T20:55:00Z">
        <w:r w:rsidRPr="00126FCD">
          <w:rPr>
            <w:rFonts w:ascii="Andale Mono" w:eastAsia="SimSun" w:hAnsi="Andale Mono"/>
            <w:bCs/>
            <w:sz w:val="20"/>
            <w:szCs w:val="20"/>
            <w:lang w:eastAsia="zh-CN"/>
          </w:rPr>
          <w:t xml:space="preserve">    |-- Label ID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0</w:t>
        </w:r>
      </w:ins>
    </w:p>
    <w:p w14:paraId="39AD8019" w14:textId="77777777" w:rsidR="00BA5937" w:rsidRPr="00126FCD" w:rsidRDefault="00BA5937" w:rsidP="00BA5937">
      <w:pPr>
        <w:rPr>
          <w:ins w:id="1267" w:author="Dimitri Podborski" w:date="2023-07-19T20:55:00Z"/>
          <w:rFonts w:ascii="Andale Mono" w:eastAsia="SimSun" w:hAnsi="Andale Mono"/>
          <w:bCs/>
          <w:sz w:val="20"/>
          <w:szCs w:val="20"/>
          <w:lang w:eastAsia="zh-CN"/>
        </w:rPr>
      </w:pPr>
      <w:ins w:id="1268" w:author="Dimitri Podborski" w:date="2023-07-19T20:55:00Z">
        <w:r w:rsidRPr="00126FCD">
          <w:rPr>
            <w:rFonts w:ascii="Andale Mono" w:eastAsia="SimSun" w:hAnsi="Andale Mono"/>
            <w:bCs/>
            <w:sz w:val="20"/>
            <w:szCs w:val="20"/>
            <w:lang w:eastAsia="zh-CN"/>
          </w:rPr>
          <w:t xml:space="preserve">    |-- Language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w:t>
        </w:r>
        <w:proofErr w:type="spellStart"/>
        <w:r w:rsidRPr="00126FCD">
          <w:rPr>
            <w:rFonts w:ascii="Andale Mono" w:eastAsia="SimSun" w:hAnsi="Andale Mono"/>
            <w:bCs/>
            <w:sz w:val="20"/>
            <w:szCs w:val="20"/>
            <w:lang w:eastAsia="zh-CN"/>
          </w:rPr>
          <w:t>en</w:t>
        </w:r>
        <w:proofErr w:type="spellEnd"/>
        <w:r w:rsidRPr="00126FCD">
          <w:rPr>
            <w:rFonts w:ascii="Andale Mono" w:eastAsia="SimSun" w:hAnsi="Andale Mono"/>
            <w:bCs/>
            <w:sz w:val="20"/>
            <w:szCs w:val="20"/>
            <w:lang w:eastAsia="zh-CN"/>
          </w:rPr>
          <w:t>-GB</w:t>
        </w:r>
      </w:ins>
    </w:p>
    <w:p w14:paraId="501808E3" w14:textId="77777777" w:rsidR="00BA5937" w:rsidRPr="00126FCD" w:rsidRDefault="00BA5937" w:rsidP="00BA5937">
      <w:pPr>
        <w:rPr>
          <w:ins w:id="1269" w:author="Dimitri Podborski" w:date="2023-07-19T20:55:00Z"/>
          <w:rFonts w:ascii="Andale Mono" w:eastAsia="SimSun" w:hAnsi="Andale Mono"/>
          <w:bCs/>
          <w:sz w:val="20"/>
          <w:szCs w:val="20"/>
          <w:lang w:eastAsia="zh-CN"/>
        </w:rPr>
      </w:pPr>
      <w:ins w:id="1270" w:author="Dimitri Podborski" w:date="2023-07-19T20:55:00Z">
        <w:r w:rsidRPr="00126FCD">
          <w:rPr>
            <w:rFonts w:ascii="Andale Mono" w:eastAsia="SimSun" w:hAnsi="Andale Mono"/>
            <w:bCs/>
            <w:sz w:val="20"/>
            <w:szCs w:val="20"/>
            <w:lang w:eastAsia="zh-CN"/>
          </w:rPr>
          <w:t xml:space="preserve">    |-- Label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Language</w:t>
        </w:r>
      </w:ins>
    </w:p>
    <w:p w14:paraId="4519C315" w14:textId="77777777" w:rsidR="00BA5937" w:rsidRPr="00126FCD" w:rsidRDefault="00BA5937" w:rsidP="00BA5937">
      <w:pPr>
        <w:rPr>
          <w:ins w:id="1271" w:author="Dimitri Podborski" w:date="2023-07-19T20:55:00Z"/>
          <w:rFonts w:ascii="Andale Mono" w:eastAsia="SimSun" w:hAnsi="Andale Mono"/>
          <w:bCs/>
          <w:sz w:val="20"/>
          <w:szCs w:val="20"/>
          <w:lang w:eastAsia="zh-CN"/>
        </w:rPr>
      </w:pPr>
      <w:ins w:id="1272" w:author="Dimitri Podborski" w:date="2023-07-19T20:55:00Z">
        <w:r w:rsidRPr="00126FCD">
          <w:rPr>
            <w:rFonts w:ascii="Andale Mono" w:eastAsia="SimSun" w:hAnsi="Andale Mono"/>
            <w:bCs/>
            <w:sz w:val="20"/>
            <w:szCs w:val="20"/>
            <w:lang w:eastAsia="zh-CN"/>
          </w:rPr>
          <w:t xml:space="preserve">    </w:t>
        </w:r>
        <w:proofErr w:type="spellStart"/>
        <w:r w:rsidRPr="00126FCD">
          <w:rPr>
            <w:rFonts w:ascii="Andale Mono" w:eastAsia="SimSun" w:hAnsi="Andale Mono"/>
            <w:bCs/>
            <w:sz w:val="20"/>
            <w:szCs w:val="20"/>
            <w:lang w:eastAsia="zh-CN"/>
          </w:rPr>
          <w:t>aelm</w:t>
        </w:r>
        <w:proofErr w:type="spellEnd"/>
        <w:r w:rsidRPr="00126FCD">
          <w:rPr>
            <w:rFonts w:ascii="Andale Mono" w:eastAsia="SimSun" w:hAnsi="Andale Mono"/>
            <w:bCs/>
            <w:sz w:val="20"/>
            <w:szCs w:val="20"/>
            <w:lang w:eastAsia="zh-CN"/>
          </w:rPr>
          <w:t xml:space="preserve"> (116)</w:t>
        </w:r>
      </w:ins>
    </w:p>
    <w:p w14:paraId="085DD593" w14:textId="77777777" w:rsidR="00BA5937" w:rsidRPr="00126FCD" w:rsidRDefault="00BA5937" w:rsidP="00BA5937">
      <w:pPr>
        <w:rPr>
          <w:ins w:id="1273" w:author="Dimitri Podborski" w:date="2023-07-19T20:55:00Z"/>
          <w:rFonts w:ascii="Andale Mono" w:eastAsia="SimSun" w:hAnsi="Andale Mono"/>
          <w:bCs/>
          <w:sz w:val="20"/>
          <w:szCs w:val="20"/>
          <w:lang w:eastAsia="zh-CN"/>
        </w:rPr>
      </w:pPr>
      <w:ins w:id="1274" w:author="Dimitri Podborski" w:date="2023-07-19T20:55:00Z">
        <w:r w:rsidRPr="00126FCD">
          <w:rPr>
            <w:rFonts w:ascii="Andale Mono" w:eastAsia="SimSun" w:hAnsi="Andale Mono"/>
            <w:bCs/>
            <w:sz w:val="20"/>
            <w:szCs w:val="20"/>
            <w:lang w:eastAsia="zh-CN"/>
          </w:rPr>
          <w:t xml:space="preserve">     </w:t>
        </w:r>
        <w:proofErr w:type="spellStart"/>
        <w:r w:rsidRPr="00126FCD">
          <w:rPr>
            <w:rFonts w:ascii="Andale Mono" w:eastAsia="SimSun" w:hAnsi="Andale Mono"/>
            <w:bCs/>
            <w:sz w:val="20"/>
            <w:szCs w:val="20"/>
            <w:lang w:eastAsia="zh-CN"/>
          </w:rPr>
          <w:t>aedb</w:t>
        </w:r>
        <w:proofErr w:type="spellEnd"/>
        <w:r w:rsidRPr="00126FCD">
          <w:rPr>
            <w:rFonts w:ascii="Andale Mono" w:eastAsia="SimSun" w:hAnsi="Andale Mono"/>
            <w:bCs/>
            <w:sz w:val="20"/>
            <w:szCs w:val="20"/>
            <w:lang w:eastAsia="zh-CN"/>
          </w:rPr>
          <w:t xml:space="preserve"> (16)</w:t>
        </w:r>
      </w:ins>
    </w:p>
    <w:p w14:paraId="12D70CD2" w14:textId="77777777" w:rsidR="00BA5937" w:rsidRPr="00126FCD" w:rsidRDefault="00BA5937" w:rsidP="00BA5937">
      <w:pPr>
        <w:rPr>
          <w:ins w:id="1275" w:author="Dimitri Podborski" w:date="2023-07-19T20:55:00Z"/>
          <w:rFonts w:ascii="Andale Mono" w:eastAsia="SimSun" w:hAnsi="Andale Mono"/>
          <w:bCs/>
          <w:sz w:val="20"/>
          <w:szCs w:val="20"/>
          <w:lang w:eastAsia="zh-CN"/>
        </w:rPr>
      </w:pPr>
      <w:ins w:id="1276" w:author="Dimitri Podborski" w:date="2023-07-19T20:55:00Z">
        <w:r w:rsidRPr="00126FCD">
          <w:rPr>
            <w:rFonts w:ascii="Andale Mono" w:eastAsia="SimSun" w:hAnsi="Andale Mono"/>
            <w:bCs/>
            <w:sz w:val="20"/>
            <w:szCs w:val="20"/>
            <w:lang w:eastAsia="zh-CN"/>
          </w:rPr>
          <w:t xml:space="preserve">     |-- Box Version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0</w:t>
        </w:r>
      </w:ins>
    </w:p>
    <w:p w14:paraId="5F139267" w14:textId="77777777" w:rsidR="00BA5937" w:rsidRPr="00126FCD" w:rsidRDefault="00BA5937" w:rsidP="00BA5937">
      <w:pPr>
        <w:rPr>
          <w:ins w:id="1277" w:author="Dimitri Podborski" w:date="2023-07-19T20:55:00Z"/>
          <w:rFonts w:ascii="Andale Mono" w:eastAsia="SimSun" w:hAnsi="Andale Mono"/>
          <w:bCs/>
          <w:sz w:val="20"/>
          <w:szCs w:val="20"/>
          <w:lang w:eastAsia="zh-CN"/>
        </w:rPr>
      </w:pPr>
      <w:ins w:id="1278" w:author="Dimitri Podborski" w:date="2023-07-19T20:55:00Z">
        <w:r w:rsidRPr="00126FCD">
          <w:rPr>
            <w:rFonts w:ascii="Andale Mono" w:eastAsia="SimSun" w:hAnsi="Andale Mono"/>
            <w:bCs/>
            <w:sz w:val="20"/>
            <w:szCs w:val="20"/>
            <w:lang w:eastAsia="zh-CN"/>
          </w:rPr>
          <w:t xml:space="preserve">     |-- Box Flags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0</w:t>
        </w:r>
      </w:ins>
    </w:p>
    <w:p w14:paraId="0CE46984" w14:textId="77777777" w:rsidR="00BA5937" w:rsidRPr="00126FCD" w:rsidRDefault="00BA5937" w:rsidP="00BA5937">
      <w:pPr>
        <w:rPr>
          <w:ins w:id="1279" w:author="Dimitri Podborski" w:date="2023-07-19T20:55:00Z"/>
          <w:rFonts w:ascii="Andale Mono" w:eastAsia="SimSun" w:hAnsi="Andale Mono"/>
          <w:bCs/>
          <w:sz w:val="20"/>
          <w:szCs w:val="20"/>
          <w:lang w:eastAsia="zh-CN"/>
        </w:rPr>
      </w:pPr>
      <w:ins w:id="1280" w:author="Dimitri Podborski" w:date="2023-07-19T20:55:00Z">
        <w:r w:rsidRPr="00126FCD">
          <w:rPr>
            <w:rFonts w:ascii="Andale Mono" w:eastAsia="SimSun" w:hAnsi="Andale Mono"/>
            <w:bCs/>
            <w:sz w:val="20"/>
            <w:szCs w:val="20"/>
            <w:lang w:eastAsia="zh-CN"/>
          </w:rPr>
          <w:t xml:space="preserve">     |-- Audio Element </w:t>
        </w:r>
        <w:proofErr w:type="gramStart"/>
        <w:r w:rsidRPr="00126FCD">
          <w:rPr>
            <w:rFonts w:ascii="Andale Mono" w:eastAsia="SimSun" w:hAnsi="Andale Mono"/>
            <w:bCs/>
            <w:sz w:val="20"/>
            <w:szCs w:val="20"/>
            <w:lang w:eastAsia="zh-CN"/>
          </w:rPr>
          <w:t>Tag :</w:t>
        </w:r>
        <w:proofErr w:type="gramEnd"/>
        <w:r w:rsidRPr="00126FCD">
          <w:rPr>
            <w:rFonts w:ascii="Andale Mono" w:eastAsia="SimSun" w:hAnsi="Andale Mono"/>
            <w:bCs/>
            <w:sz w:val="20"/>
            <w:szCs w:val="20"/>
            <w:lang w:eastAsia="zh-CN"/>
          </w:rPr>
          <w:t xml:space="preserve"> 10</w:t>
        </w:r>
      </w:ins>
    </w:p>
    <w:p w14:paraId="31B0963D" w14:textId="77777777" w:rsidR="00BA5937" w:rsidRPr="00126FCD" w:rsidRDefault="00BA5937" w:rsidP="00BA5937">
      <w:pPr>
        <w:rPr>
          <w:ins w:id="1281" w:author="Dimitri Podborski" w:date="2023-07-19T20:55:00Z"/>
          <w:rFonts w:ascii="Andale Mono" w:eastAsia="SimSun" w:hAnsi="Andale Mono"/>
          <w:bCs/>
          <w:sz w:val="20"/>
          <w:szCs w:val="20"/>
          <w:lang w:eastAsia="zh-CN"/>
        </w:rPr>
      </w:pPr>
      <w:ins w:id="1282" w:author="Dimitri Podborski" w:date="2023-07-19T20:55:00Z">
        <w:r w:rsidRPr="00126FCD">
          <w:rPr>
            <w:rFonts w:ascii="Andale Mono" w:eastAsia="SimSun" w:hAnsi="Andale Mono"/>
            <w:bCs/>
            <w:sz w:val="20"/>
            <w:szCs w:val="20"/>
            <w:lang w:eastAsia="zh-CN"/>
          </w:rPr>
          <w:t xml:space="preserve">     |-- Toggleable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1</w:t>
        </w:r>
      </w:ins>
    </w:p>
    <w:p w14:paraId="5E807F38" w14:textId="77777777" w:rsidR="00BA5937" w:rsidRPr="00126FCD" w:rsidRDefault="00BA5937" w:rsidP="00BA5937">
      <w:pPr>
        <w:rPr>
          <w:ins w:id="1283" w:author="Dimitri Podborski" w:date="2023-07-19T20:55:00Z"/>
          <w:rFonts w:ascii="Andale Mono" w:eastAsia="SimSun" w:hAnsi="Andale Mono"/>
          <w:bCs/>
          <w:sz w:val="20"/>
          <w:szCs w:val="20"/>
          <w:lang w:eastAsia="zh-CN"/>
        </w:rPr>
      </w:pPr>
      <w:ins w:id="1284" w:author="Dimitri Podborski" w:date="2023-07-19T20:55:00Z">
        <w:r w:rsidRPr="00126FCD">
          <w:rPr>
            <w:rFonts w:ascii="Andale Mono" w:eastAsia="SimSun" w:hAnsi="Andale Mono"/>
            <w:bCs/>
            <w:sz w:val="20"/>
            <w:szCs w:val="20"/>
            <w:lang w:eastAsia="zh-CN"/>
          </w:rPr>
          <w:t xml:space="preserve">     |-- Default Enabled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1</w:t>
        </w:r>
      </w:ins>
    </w:p>
    <w:p w14:paraId="029D781D" w14:textId="77777777" w:rsidR="00BA5937" w:rsidRPr="00126FCD" w:rsidRDefault="00BA5937" w:rsidP="00BA5937">
      <w:pPr>
        <w:rPr>
          <w:ins w:id="1285" w:author="Dimitri Podborski" w:date="2023-07-19T20:55:00Z"/>
          <w:rFonts w:ascii="Andale Mono" w:eastAsia="SimSun" w:hAnsi="Andale Mono"/>
          <w:bCs/>
          <w:sz w:val="20"/>
          <w:szCs w:val="20"/>
          <w:lang w:eastAsia="zh-CN"/>
        </w:rPr>
      </w:pPr>
      <w:ins w:id="1286" w:author="Dimitri Podborski" w:date="2023-07-19T20:55:00Z">
        <w:r w:rsidRPr="00126FCD">
          <w:rPr>
            <w:rFonts w:ascii="Andale Mono" w:eastAsia="SimSun" w:hAnsi="Andale Mono"/>
            <w:bCs/>
            <w:sz w:val="20"/>
            <w:szCs w:val="20"/>
            <w:lang w:eastAsia="zh-CN"/>
          </w:rPr>
          <w:t xml:space="preserve">     </w:t>
        </w:r>
        <w:proofErr w:type="spellStart"/>
        <w:r w:rsidRPr="00126FCD">
          <w:rPr>
            <w:rFonts w:ascii="Andale Mono" w:eastAsia="SimSun" w:hAnsi="Andale Mono"/>
            <w:bCs/>
            <w:sz w:val="20"/>
            <w:szCs w:val="20"/>
            <w:lang w:eastAsia="zh-CN"/>
          </w:rPr>
          <w:t>elng</w:t>
        </w:r>
        <w:proofErr w:type="spellEnd"/>
        <w:r w:rsidRPr="00126FCD">
          <w:rPr>
            <w:rFonts w:ascii="Andale Mono" w:eastAsia="SimSun" w:hAnsi="Andale Mono"/>
            <w:bCs/>
            <w:sz w:val="20"/>
            <w:szCs w:val="20"/>
            <w:lang w:eastAsia="zh-CN"/>
          </w:rPr>
          <w:t xml:space="preserve"> (18)</w:t>
        </w:r>
      </w:ins>
    </w:p>
    <w:p w14:paraId="6E15B22B" w14:textId="77777777" w:rsidR="00BA5937" w:rsidRPr="00126FCD" w:rsidRDefault="00BA5937" w:rsidP="00BA5937">
      <w:pPr>
        <w:rPr>
          <w:ins w:id="1287" w:author="Dimitri Podborski" w:date="2023-07-19T20:55:00Z"/>
          <w:rFonts w:ascii="Andale Mono" w:eastAsia="SimSun" w:hAnsi="Andale Mono"/>
          <w:bCs/>
          <w:sz w:val="20"/>
          <w:szCs w:val="20"/>
          <w:lang w:eastAsia="zh-CN"/>
        </w:rPr>
      </w:pPr>
      <w:ins w:id="1288" w:author="Dimitri Podborski" w:date="2023-07-19T20:55:00Z">
        <w:r w:rsidRPr="00126FCD">
          <w:rPr>
            <w:rFonts w:ascii="Andale Mono" w:eastAsia="SimSun" w:hAnsi="Andale Mono"/>
            <w:bCs/>
            <w:sz w:val="20"/>
            <w:szCs w:val="20"/>
            <w:lang w:eastAsia="zh-CN"/>
          </w:rPr>
          <w:t xml:space="preserve">     |-- Box Version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0</w:t>
        </w:r>
      </w:ins>
    </w:p>
    <w:p w14:paraId="51612052" w14:textId="77777777" w:rsidR="00BA5937" w:rsidRPr="00126FCD" w:rsidRDefault="00BA5937" w:rsidP="00BA5937">
      <w:pPr>
        <w:rPr>
          <w:ins w:id="1289" w:author="Dimitri Podborski" w:date="2023-07-19T20:55:00Z"/>
          <w:rFonts w:ascii="Andale Mono" w:eastAsia="SimSun" w:hAnsi="Andale Mono"/>
          <w:bCs/>
          <w:sz w:val="20"/>
          <w:szCs w:val="20"/>
          <w:lang w:eastAsia="zh-CN"/>
        </w:rPr>
      </w:pPr>
      <w:ins w:id="1290" w:author="Dimitri Podborski" w:date="2023-07-19T20:55:00Z">
        <w:r w:rsidRPr="00126FCD">
          <w:rPr>
            <w:rFonts w:ascii="Andale Mono" w:eastAsia="SimSun" w:hAnsi="Andale Mono"/>
            <w:bCs/>
            <w:sz w:val="20"/>
            <w:szCs w:val="20"/>
            <w:lang w:eastAsia="zh-CN"/>
          </w:rPr>
          <w:t xml:space="preserve">     |-- Box Flags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0</w:t>
        </w:r>
      </w:ins>
    </w:p>
    <w:p w14:paraId="1621CE92" w14:textId="77777777" w:rsidR="00BA5937" w:rsidRPr="00126FCD" w:rsidRDefault="00BA5937" w:rsidP="00BA5937">
      <w:pPr>
        <w:rPr>
          <w:ins w:id="1291" w:author="Dimitri Podborski" w:date="2023-07-19T20:55:00Z"/>
          <w:rFonts w:ascii="Andale Mono" w:eastAsia="SimSun" w:hAnsi="Andale Mono"/>
          <w:bCs/>
          <w:sz w:val="20"/>
          <w:szCs w:val="20"/>
          <w:lang w:eastAsia="zh-CN"/>
        </w:rPr>
      </w:pPr>
      <w:ins w:id="1292" w:author="Dimitri Podborski" w:date="2023-07-19T20:55:00Z">
        <w:r w:rsidRPr="00126FCD">
          <w:rPr>
            <w:rFonts w:ascii="Andale Mono" w:eastAsia="SimSun" w:hAnsi="Andale Mono"/>
            <w:bCs/>
            <w:sz w:val="20"/>
            <w:szCs w:val="20"/>
            <w:lang w:eastAsia="zh-CN"/>
          </w:rPr>
          <w:t xml:space="preserve">     |-- Extended </w:t>
        </w:r>
        <w:proofErr w:type="gramStart"/>
        <w:r w:rsidRPr="00126FCD">
          <w:rPr>
            <w:rFonts w:ascii="Andale Mono" w:eastAsia="SimSun" w:hAnsi="Andale Mono"/>
            <w:bCs/>
            <w:sz w:val="20"/>
            <w:szCs w:val="20"/>
            <w:lang w:eastAsia="zh-CN"/>
          </w:rPr>
          <w:t>Language :</w:t>
        </w:r>
        <w:proofErr w:type="gramEnd"/>
        <w:r w:rsidRPr="00126FCD">
          <w:rPr>
            <w:rFonts w:ascii="Andale Mono" w:eastAsia="SimSun" w:hAnsi="Andale Mono"/>
            <w:bCs/>
            <w:sz w:val="20"/>
            <w:szCs w:val="20"/>
            <w:lang w:eastAsia="zh-CN"/>
          </w:rPr>
          <w:t xml:space="preserve"> </w:t>
        </w:r>
        <w:proofErr w:type="spellStart"/>
        <w:r w:rsidRPr="00126FCD">
          <w:rPr>
            <w:rFonts w:ascii="Andale Mono" w:eastAsia="SimSun" w:hAnsi="Andale Mono"/>
            <w:bCs/>
            <w:sz w:val="20"/>
            <w:szCs w:val="20"/>
            <w:lang w:eastAsia="zh-CN"/>
          </w:rPr>
          <w:t>en</w:t>
        </w:r>
        <w:proofErr w:type="spellEnd"/>
        <w:r w:rsidRPr="00126FCD">
          <w:rPr>
            <w:rFonts w:ascii="Andale Mono" w:eastAsia="SimSun" w:hAnsi="Andale Mono"/>
            <w:bCs/>
            <w:sz w:val="20"/>
            <w:szCs w:val="20"/>
            <w:lang w:eastAsia="zh-CN"/>
          </w:rPr>
          <w:t>-GB</w:t>
        </w:r>
      </w:ins>
    </w:p>
    <w:p w14:paraId="29FE7648" w14:textId="77777777" w:rsidR="00BA5937" w:rsidRPr="00126FCD" w:rsidRDefault="00BA5937" w:rsidP="00BA5937">
      <w:pPr>
        <w:rPr>
          <w:ins w:id="1293" w:author="Dimitri Podborski" w:date="2023-07-19T20:55:00Z"/>
          <w:rFonts w:ascii="Andale Mono" w:eastAsia="SimSun" w:hAnsi="Andale Mono"/>
          <w:bCs/>
          <w:sz w:val="20"/>
          <w:szCs w:val="20"/>
          <w:lang w:eastAsia="zh-CN"/>
        </w:rPr>
      </w:pPr>
      <w:ins w:id="1294" w:author="Dimitri Podborski" w:date="2023-07-19T20:55:00Z">
        <w:r w:rsidRPr="00126FCD">
          <w:rPr>
            <w:rFonts w:ascii="Andale Mono" w:eastAsia="SimSun" w:hAnsi="Andale Mono"/>
            <w:bCs/>
            <w:sz w:val="20"/>
            <w:szCs w:val="20"/>
            <w:lang w:eastAsia="zh-CN"/>
          </w:rPr>
          <w:t xml:space="preserve">     </w:t>
        </w:r>
        <w:proofErr w:type="spellStart"/>
        <w:r w:rsidRPr="00126FCD">
          <w:rPr>
            <w:rFonts w:ascii="Andale Mono" w:eastAsia="SimSun" w:hAnsi="Andale Mono"/>
            <w:bCs/>
            <w:sz w:val="20"/>
            <w:szCs w:val="20"/>
            <w:lang w:eastAsia="zh-CN"/>
          </w:rPr>
          <w:t>labl</w:t>
        </w:r>
        <w:proofErr w:type="spellEnd"/>
        <w:r w:rsidRPr="00126FCD">
          <w:rPr>
            <w:rFonts w:ascii="Andale Mono" w:eastAsia="SimSun" w:hAnsi="Andale Mono"/>
            <w:bCs/>
            <w:sz w:val="20"/>
            <w:szCs w:val="20"/>
            <w:lang w:eastAsia="zh-CN"/>
          </w:rPr>
          <w:t xml:space="preserve"> (32)</w:t>
        </w:r>
      </w:ins>
    </w:p>
    <w:p w14:paraId="220C6753" w14:textId="77777777" w:rsidR="00BA5937" w:rsidRPr="00126FCD" w:rsidRDefault="00BA5937" w:rsidP="00BA5937">
      <w:pPr>
        <w:rPr>
          <w:ins w:id="1295" w:author="Dimitri Podborski" w:date="2023-07-19T20:55:00Z"/>
          <w:rFonts w:ascii="Andale Mono" w:eastAsia="SimSun" w:hAnsi="Andale Mono"/>
          <w:bCs/>
          <w:sz w:val="20"/>
          <w:szCs w:val="20"/>
          <w:lang w:eastAsia="zh-CN"/>
        </w:rPr>
      </w:pPr>
      <w:ins w:id="1296" w:author="Dimitri Podborski" w:date="2023-07-19T20:55:00Z">
        <w:r w:rsidRPr="00126FCD">
          <w:rPr>
            <w:rFonts w:ascii="Andale Mono" w:eastAsia="SimSun" w:hAnsi="Andale Mono"/>
            <w:bCs/>
            <w:sz w:val="20"/>
            <w:szCs w:val="20"/>
            <w:lang w:eastAsia="zh-CN"/>
          </w:rPr>
          <w:t xml:space="preserve">     |-- Box </w:t>
        </w:r>
        <w:proofErr w:type="gramStart"/>
        <w:r w:rsidRPr="00126FCD">
          <w:rPr>
            <w:rFonts w:ascii="Andale Mono" w:eastAsia="SimSun" w:hAnsi="Andale Mono"/>
            <w:bCs/>
            <w:sz w:val="20"/>
            <w:szCs w:val="20"/>
            <w:lang w:eastAsia="zh-CN"/>
          </w:rPr>
          <w:t>Version  :</w:t>
        </w:r>
        <w:proofErr w:type="gramEnd"/>
        <w:r w:rsidRPr="00126FCD">
          <w:rPr>
            <w:rFonts w:ascii="Andale Mono" w:eastAsia="SimSun" w:hAnsi="Andale Mono"/>
            <w:bCs/>
            <w:sz w:val="20"/>
            <w:szCs w:val="20"/>
            <w:lang w:eastAsia="zh-CN"/>
          </w:rPr>
          <w:t xml:space="preserve"> 0</w:t>
        </w:r>
      </w:ins>
    </w:p>
    <w:p w14:paraId="50E49359" w14:textId="77777777" w:rsidR="00BA5937" w:rsidRPr="00126FCD" w:rsidRDefault="00BA5937" w:rsidP="00BA5937">
      <w:pPr>
        <w:rPr>
          <w:ins w:id="1297" w:author="Dimitri Podborski" w:date="2023-07-19T20:55:00Z"/>
          <w:rFonts w:ascii="Andale Mono" w:eastAsia="SimSun" w:hAnsi="Andale Mono"/>
          <w:bCs/>
          <w:sz w:val="20"/>
          <w:szCs w:val="20"/>
          <w:lang w:eastAsia="zh-CN"/>
        </w:rPr>
      </w:pPr>
      <w:ins w:id="1298" w:author="Dimitri Podborski" w:date="2023-07-19T20:55:00Z">
        <w:r w:rsidRPr="00126FCD">
          <w:rPr>
            <w:rFonts w:ascii="Andale Mono" w:eastAsia="SimSun" w:hAnsi="Andale Mono"/>
            <w:bCs/>
            <w:sz w:val="20"/>
            <w:szCs w:val="20"/>
            <w:lang w:eastAsia="zh-CN"/>
          </w:rPr>
          <w:t xml:space="preserve">     |-- Box Flags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0</w:t>
        </w:r>
      </w:ins>
    </w:p>
    <w:p w14:paraId="6BF5A003" w14:textId="77777777" w:rsidR="00BA5937" w:rsidRPr="00126FCD" w:rsidRDefault="00BA5937" w:rsidP="00BA5937">
      <w:pPr>
        <w:rPr>
          <w:ins w:id="1299" w:author="Dimitri Podborski" w:date="2023-07-19T20:55:00Z"/>
          <w:rFonts w:ascii="Andale Mono" w:eastAsia="SimSun" w:hAnsi="Andale Mono"/>
          <w:bCs/>
          <w:sz w:val="20"/>
          <w:szCs w:val="20"/>
          <w:lang w:eastAsia="zh-CN"/>
        </w:rPr>
      </w:pPr>
      <w:ins w:id="1300" w:author="Dimitri Podborski" w:date="2023-07-19T20:55:00Z">
        <w:r w:rsidRPr="00126FCD">
          <w:rPr>
            <w:rFonts w:ascii="Andale Mono" w:eastAsia="SimSun" w:hAnsi="Andale Mono"/>
            <w:bCs/>
            <w:sz w:val="20"/>
            <w:szCs w:val="20"/>
            <w:lang w:eastAsia="zh-CN"/>
          </w:rPr>
          <w:t xml:space="preserve">     |-- Group Label</w:t>
        </w:r>
        <w:proofErr w:type="gramStart"/>
        <w:r w:rsidRPr="00126FCD">
          <w:rPr>
            <w:rFonts w:ascii="Andale Mono" w:eastAsia="SimSun" w:hAnsi="Andale Mono"/>
            <w:bCs/>
            <w:sz w:val="20"/>
            <w:szCs w:val="20"/>
            <w:lang w:eastAsia="zh-CN"/>
          </w:rPr>
          <w:t>? :</w:t>
        </w:r>
        <w:proofErr w:type="gramEnd"/>
        <w:r w:rsidRPr="00126FCD">
          <w:rPr>
            <w:rFonts w:ascii="Andale Mono" w:eastAsia="SimSun" w:hAnsi="Andale Mono"/>
            <w:bCs/>
            <w:sz w:val="20"/>
            <w:szCs w:val="20"/>
            <w:lang w:eastAsia="zh-CN"/>
          </w:rPr>
          <w:t xml:space="preserve"> 0</w:t>
        </w:r>
      </w:ins>
    </w:p>
    <w:p w14:paraId="49087565" w14:textId="77777777" w:rsidR="00BA5937" w:rsidRPr="00126FCD" w:rsidRDefault="00BA5937" w:rsidP="00BA5937">
      <w:pPr>
        <w:rPr>
          <w:ins w:id="1301" w:author="Dimitri Podborski" w:date="2023-07-19T20:55:00Z"/>
          <w:rFonts w:ascii="Andale Mono" w:eastAsia="SimSun" w:hAnsi="Andale Mono"/>
          <w:bCs/>
          <w:sz w:val="20"/>
          <w:szCs w:val="20"/>
          <w:lang w:eastAsia="zh-CN"/>
        </w:rPr>
      </w:pPr>
      <w:ins w:id="1302" w:author="Dimitri Podborski" w:date="2023-07-19T20:55:00Z">
        <w:r w:rsidRPr="00126FCD">
          <w:rPr>
            <w:rFonts w:ascii="Andale Mono" w:eastAsia="SimSun" w:hAnsi="Andale Mono"/>
            <w:bCs/>
            <w:sz w:val="20"/>
            <w:szCs w:val="20"/>
            <w:lang w:eastAsia="zh-CN"/>
          </w:rPr>
          <w:t xml:space="preserve">     |-- Label ID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0</w:t>
        </w:r>
      </w:ins>
    </w:p>
    <w:p w14:paraId="648C8984" w14:textId="77777777" w:rsidR="00BA5937" w:rsidRPr="00126FCD" w:rsidRDefault="00BA5937" w:rsidP="00BA5937">
      <w:pPr>
        <w:rPr>
          <w:ins w:id="1303" w:author="Dimitri Podborski" w:date="2023-07-19T20:55:00Z"/>
          <w:rFonts w:ascii="Andale Mono" w:eastAsia="SimSun" w:hAnsi="Andale Mono"/>
          <w:bCs/>
          <w:sz w:val="20"/>
          <w:szCs w:val="20"/>
          <w:lang w:eastAsia="zh-CN"/>
        </w:rPr>
      </w:pPr>
      <w:ins w:id="1304" w:author="Dimitri Podborski" w:date="2023-07-19T20:55:00Z">
        <w:r w:rsidRPr="00126FCD">
          <w:rPr>
            <w:rFonts w:ascii="Andale Mono" w:eastAsia="SimSun" w:hAnsi="Andale Mono"/>
            <w:bCs/>
            <w:sz w:val="20"/>
            <w:szCs w:val="20"/>
            <w:lang w:eastAsia="zh-CN"/>
          </w:rPr>
          <w:t xml:space="preserve">     |-- Language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w:t>
        </w:r>
        <w:proofErr w:type="spellStart"/>
        <w:r w:rsidRPr="00126FCD">
          <w:rPr>
            <w:rFonts w:ascii="Andale Mono" w:eastAsia="SimSun" w:hAnsi="Andale Mono"/>
            <w:bCs/>
            <w:sz w:val="20"/>
            <w:szCs w:val="20"/>
            <w:lang w:eastAsia="zh-CN"/>
          </w:rPr>
          <w:t>en</w:t>
        </w:r>
        <w:proofErr w:type="spellEnd"/>
        <w:r w:rsidRPr="00126FCD">
          <w:rPr>
            <w:rFonts w:ascii="Andale Mono" w:eastAsia="SimSun" w:hAnsi="Andale Mono"/>
            <w:bCs/>
            <w:sz w:val="20"/>
            <w:szCs w:val="20"/>
            <w:lang w:eastAsia="zh-CN"/>
          </w:rPr>
          <w:t>-GB</w:t>
        </w:r>
      </w:ins>
    </w:p>
    <w:p w14:paraId="7E848762" w14:textId="77777777" w:rsidR="00BA5937" w:rsidRPr="00126FCD" w:rsidRDefault="00BA5937" w:rsidP="00BA5937">
      <w:pPr>
        <w:rPr>
          <w:ins w:id="1305" w:author="Dimitri Podborski" w:date="2023-07-19T20:55:00Z"/>
          <w:rFonts w:ascii="Andale Mono" w:eastAsia="SimSun" w:hAnsi="Andale Mono"/>
          <w:bCs/>
          <w:sz w:val="20"/>
          <w:szCs w:val="20"/>
          <w:lang w:eastAsia="zh-CN"/>
        </w:rPr>
      </w:pPr>
      <w:ins w:id="1306" w:author="Dimitri Podborski" w:date="2023-07-19T20:55:00Z">
        <w:r w:rsidRPr="00126FCD">
          <w:rPr>
            <w:rFonts w:ascii="Andale Mono" w:eastAsia="SimSun" w:hAnsi="Andale Mono"/>
            <w:bCs/>
            <w:sz w:val="20"/>
            <w:szCs w:val="20"/>
            <w:lang w:eastAsia="zh-CN"/>
          </w:rPr>
          <w:t xml:space="preserve">     |-- Label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Center: D1</w:t>
        </w:r>
      </w:ins>
    </w:p>
    <w:p w14:paraId="3D4AB329" w14:textId="77777777" w:rsidR="00BA5937" w:rsidRPr="00126FCD" w:rsidRDefault="00BA5937" w:rsidP="00BA5937">
      <w:pPr>
        <w:rPr>
          <w:ins w:id="1307" w:author="Dimitri Podborski" w:date="2023-07-19T20:55:00Z"/>
          <w:rFonts w:ascii="Andale Mono" w:eastAsia="SimSun" w:hAnsi="Andale Mono"/>
          <w:bCs/>
          <w:sz w:val="20"/>
          <w:szCs w:val="20"/>
          <w:lang w:eastAsia="zh-CN"/>
        </w:rPr>
      </w:pPr>
      <w:ins w:id="1308" w:author="Dimitri Podborski" w:date="2023-07-19T20:55:00Z">
        <w:r w:rsidRPr="00126FCD">
          <w:rPr>
            <w:rFonts w:ascii="Andale Mono" w:eastAsia="SimSun" w:hAnsi="Andale Mono"/>
            <w:bCs/>
            <w:sz w:val="20"/>
            <w:szCs w:val="20"/>
            <w:lang w:eastAsia="zh-CN"/>
          </w:rPr>
          <w:t xml:space="preserve">     </w:t>
        </w:r>
        <w:proofErr w:type="spellStart"/>
        <w:r w:rsidRPr="00126FCD">
          <w:rPr>
            <w:rFonts w:ascii="Andale Mono" w:eastAsia="SimSun" w:hAnsi="Andale Mono"/>
            <w:bCs/>
            <w:sz w:val="20"/>
            <w:szCs w:val="20"/>
            <w:lang w:eastAsia="zh-CN"/>
          </w:rPr>
          <w:t>aepp</w:t>
        </w:r>
        <w:proofErr w:type="spellEnd"/>
        <w:r w:rsidRPr="00126FCD">
          <w:rPr>
            <w:rFonts w:ascii="Andale Mono" w:eastAsia="SimSun" w:hAnsi="Andale Mono"/>
            <w:bCs/>
            <w:sz w:val="20"/>
            <w:szCs w:val="20"/>
            <w:lang w:eastAsia="zh-CN"/>
          </w:rPr>
          <w:t xml:space="preserve"> (18)</w:t>
        </w:r>
      </w:ins>
    </w:p>
    <w:p w14:paraId="75C80FC5" w14:textId="77777777" w:rsidR="00BA5937" w:rsidRPr="00E20C96" w:rsidRDefault="00BA5937" w:rsidP="00BA5937">
      <w:pPr>
        <w:rPr>
          <w:ins w:id="1309" w:author="Dimitri Podborski" w:date="2023-07-19T20:55:00Z"/>
          <w:rFonts w:ascii="Andale Mono" w:eastAsia="SimSun" w:hAnsi="Andale Mono"/>
          <w:bCs/>
          <w:sz w:val="20"/>
          <w:szCs w:val="20"/>
          <w:lang w:val="de-DE" w:eastAsia="zh-CN"/>
        </w:rPr>
      </w:pPr>
      <w:ins w:id="1310" w:author="Dimitri Podborski" w:date="2023-07-19T20:55:00Z">
        <w:r w:rsidRPr="00126FCD">
          <w:rPr>
            <w:rFonts w:ascii="Andale Mono" w:eastAsia="SimSun" w:hAnsi="Andale Mono"/>
            <w:bCs/>
            <w:sz w:val="20"/>
            <w:szCs w:val="20"/>
            <w:lang w:eastAsia="zh-CN"/>
          </w:rPr>
          <w:t xml:space="preserve">     </w:t>
        </w:r>
        <w:r w:rsidRPr="00E20C96">
          <w:rPr>
            <w:rFonts w:ascii="Andale Mono" w:eastAsia="SimSun" w:hAnsi="Andale Mono"/>
            <w:bCs/>
            <w:sz w:val="20"/>
            <w:szCs w:val="20"/>
            <w:lang w:val="de-DE" w:eastAsia="zh-CN"/>
          </w:rPr>
          <w:t xml:space="preserve">|-- Box Version     </w:t>
        </w:r>
        <w:proofErr w:type="gramStart"/>
        <w:r w:rsidRPr="00E20C96">
          <w:rPr>
            <w:rFonts w:ascii="Andale Mono" w:eastAsia="SimSun" w:hAnsi="Andale Mono"/>
            <w:bCs/>
            <w:sz w:val="20"/>
            <w:szCs w:val="20"/>
            <w:lang w:val="de-DE" w:eastAsia="zh-CN"/>
          </w:rPr>
          <w:t xml:space="preserve">  :</w:t>
        </w:r>
        <w:proofErr w:type="gramEnd"/>
        <w:r w:rsidRPr="00E20C96">
          <w:rPr>
            <w:rFonts w:ascii="Andale Mono" w:eastAsia="SimSun" w:hAnsi="Andale Mono"/>
            <w:bCs/>
            <w:sz w:val="20"/>
            <w:szCs w:val="20"/>
            <w:lang w:val="de-DE" w:eastAsia="zh-CN"/>
          </w:rPr>
          <w:t xml:space="preserve"> 0</w:t>
        </w:r>
      </w:ins>
    </w:p>
    <w:p w14:paraId="1711FDA4" w14:textId="77777777" w:rsidR="00BA5937" w:rsidRPr="00E20C96" w:rsidRDefault="00BA5937" w:rsidP="00BA5937">
      <w:pPr>
        <w:rPr>
          <w:ins w:id="1311" w:author="Dimitri Podborski" w:date="2023-07-19T20:55:00Z"/>
          <w:rFonts w:ascii="Andale Mono" w:eastAsia="SimSun" w:hAnsi="Andale Mono"/>
          <w:bCs/>
          <w:sz w:val="20"/>
          <w:szCs w:val="20"/>
          <w:lang w:val="de-DE" w:eastAsia="zh-CN"/>
        </w:rPr>
      </w:pPr>
      <w:ins w:id="1312" w:author="Dimitri Podborski" w:date="2023-07-19T20:55:00Z">
        <w:r w:rsidRPr="00E20C96">
          <w:rPr>
            <w:rFonts w:ascii="Andale Mono" w:eastAsia="SimSun" w:hAnsi="Andale Mono"/>
            <w:bCs/>
            <w:sz w:val="20"/>
            <w:szCs w:val="20"/>
            <w:lang w:val="de-DE" w:eastAsia="zh-CN"/>
          </w:rPr>
          <w:t xml:space="preserve">     |-- Box Flags       </w:t>
        </w:r>
        <w:proofErr w:type="gramStart"/>
        <w:r w:rsidRPr="00E20C96">
          <w:rPr>
            <w:rFonts w:ascii="Andale Mono" w:eastAsia="SimSun" w:hAnsi="Andale Mono"/>
            <w:bCs/>
            <w:sz w:val="20"/>
            <w:szCs w:val="20"/>
            <w:lang w:val="de-DE" w:eastAsia="zh-CN"/>
          </w:rPr>
          <w:t xml:space="preserve">  :</w:t>
        </w:r>
        <w:proofErr w:type="gramEnd"/>
        <w:r w:rsidRPr="00E20C96">
          <w:rPr>
            <w:rFonts w:ascii="Andale Mono" w:eastAsia="SimSun" w:hAnsi="Andale Mono"/>
            <w:bCs/>
            <w:sz w:val="20"/>
            <w:szCs w:val="20"/>
            <w:lang w:val="de-DE" w:eastAsia="zh-CN"/>
          </w:rPr>
          <w:t xml:space="preserve"> 1</w:t>
        </w:r>
      </w:ins>
    </w:p>
    <w:p w14:paraId="283C46D5" w14:textId="77777777" w:rsidR="00BA5937" w:rsidRPr="00E20C96" w:rsidRDefault="00BA5937" w:rsidP="00BA5937">
      <w:pPr>
        <w:rPr>
          <w:ins w:id="1313" w:author="Dimitri Podborski" w:date="2023-07-19T20:55:00Z"/>
          <w:rFonts w:ascii="Andale Mono" w:eastAsia="SimSun" w:hAnsi="Andale Mono"/>
          <w:bCs/>
          <w:sz w:val="20"/>
          <w:szCs w:val="20"/>
          <w:lang w:val="de-DE" w:eastAsia="zh-CN"/>
        </w:rPr>
      </w:pPr>
      <w:ins w:id="1314" w:author="Dimitri Podborski" w:date="2023-07-19T20:55:00Z">
        <w:r w:rsidRPr="00E20C96">
          <w:rPr>
            <w:rFonts w:ascii="Andale Mono" w:eastAsia="SimSun" w:hAnsi="Andale Mono"/>
            <w:bCs/>
            <w:sz w:val="20"/>
            <w:szCs w:val="20"/>
            <w:lang w:val="de-DE" w:eastAsia="zh-CN"/>
          </w:rPr>
          <w:t xml:space="preserve">     |-- Min </w:t>
        </w:r>
        <w:proofErr w:type="spellStart"/>
        <w:r w:rsidRPr="00E20C96">
          <w:rPr>
            <w:rFonts w:ascii="Andale Mono" w:eastAsia="SimSun" w:hAnsi="Andale Mono"/>
            <w:bCs/>
            <w:sz w:val="20"/>
            <w:szCs w:val="20"/>
            <w:lang w:val="de-DE" w:eastAsia="zh-CN"/>
          </w:rPr>
          <w:t>Azimuth</w:t>
        </w:r>
        <w:proofErr w:type="spellEnd"/>
        <w:r w:rsidRPr="00E20C96">
          <w:rPr>
            <w:rFonts w:ascii="Andale Mono" w:eastAsia="SimSun" w:hAnsi="Andale Mono"/>
            <w:bCs/>
            <w:sz w:val="20"/>
            <w:szCs w:val="20"/>
            <w:lang w:val="de-DE" w:eastAsia="zh-CN"/>
          </w:rPr>
          <w:t xml:space="preserve">     </w:t>
        </w:r>
        <w:proofErr w:type="gramStart"/>
        <w:r w:rsidRPr="00E20C96">
          <w:rPr>
            <w:rFonts w:ascii="Andale Mono" w:eastAsia="SimSun" w:hAnsi="Andale Mono"/>
            <w:bCs/>
            <w:sz w:val="20"/>
            <w:szCs w:val="20"/>
            <w:lang w:val="de-DE" w:eastAsia="zh-CN"/>
          </w:rPr>
          <w:t xml:space="preserve">  :</w:t>
        </w:r>
        <w:proofErr w:type="gramEnd"/>
        <w:r w:rsidRPr="00E20C96">
          <w:rPr>
            <w:rFonts w:ascii="Andale Mono" w:eastAsia="SimSun" w:hAnsi="Andale Mono"/>
            <w:bCs/>
            <w:sz w:val="20"/>
            <w:szCs w:val="20"/>
            <w:lang w:val="de-DE" w:eastAsia="zh-CN"/>
          </w:rPr>
          <w:t xml:space="preserve"> -109</w:t>
        </w:r>
      </w:ins>
    </w:p>
    <w:p w14:paraId="2B763372" w14:textId="77777777" w:rsidR="00BA5937" w:rsidRPr="00126FCD" w:rsidRDefault="00BA5937" w:rsidP="00BA5937">
      <w:pPr>
        <w:rPr>
          <w:ins w:id="1315" w:author="Dimitri Podborski" w:date="2023-07-19T20:55:00Z"/>
          <w:rFonts w:ascii="Andale Mono" w:eastAsia="SimSun" w:hAnsi="Andale Mono"/>
          <w:bCs/>
          <w:sz w:val="20"/>
          <w:szCs w:val="20"/>
          <w:lang w:eastAsia="zh-CN"/>
        </w:rPr>
      </w:pPr>
      <w:ins w:id="1316" w:author="Dimitri Podborski" w:date="2023-07-19T20:55:00Z">
        <w:r w:rsidRPr="00E20C96">
          <w:rPr>
            <w:rFonts w:ascii="Andale Mono" w:eastAsia="SimSun" w:hAnsi="Andale Mono"/>
            <w:bCs/>
            <w:sz w:val="20"/>
            <w:szCs w:val="20"/>
            <w:lang w:val="de-DE" w:eastAsia="zh-CN"/>
          </w:rPr>
          <w:t xml:space="preserve">     </w:t>
        </w:r>
        <w:r w:rsidRPr="00126FCD">
          <w:rPr>
            <w:rFonts w:ascii="Andale Mono" w:eastAsia="SimSun" w:hAnsi="Andale Mono"/>
            <w:bCs/>
            <w:sz w:val="20"/>
            <w:szCs w:val="20"/>
            <w:lang w:eastAsia="zh-CN"/>
          </w:rPr>
          <w:t xml:space="preserve">|-- Max Azimuth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109</w:t>
        </w:r>
      </w:ins>
    </w:p>
    <w:p w14:paraId="70A05CA0" w14:textId="77777777" w:rsidR="00BA5937" w:rsidRPr="00126FCD" w:rsidRDefault="00BA5937" w:rsidP="00BA5937">
      <w:pPr>
        <w:rPr>
          <w:ins w:id="1317" w:author="Dimitri Podborski" w:date="2023-07-19T20:55:00Z"/>
          <w:rFonts w:ascii="Andale Mono" w:eastAsia="SimSun" w:hAnsi="Andale Mono"/>
          <w:bCs/>
          <w:sz w:val="20"/>
          <w:szCs w:val="20"/>
          <w:lang w:eastAsia="zh-CN"/>
        </w:rPr>
      </w:pPr>
      <w:ins w:id="1318" w:author="Dimitri Podborski" w:date="2023-07-19T20:55:00Z">
        <w:r w:rsidRPr="00126FCD">
          <w:rPr>
            <w:rFonts w:ascii="Andale Mono" w:eastAsia="SimSun" w:hAnsi="Andale Mono"/>
            <w:bCs/>
            <w:sz w:val="20"/>
            <w:szCs w:val="20"/>
            <w:lang w:eastAsia="zh-CN"/>
          </w:rPr>
          <w:t xml:space="preserve">     |-- Default Azimuth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0</w:t>
        </w:r>
      </w:ins>
    </w:p>
    <w:p w14:paraId="530E5984" w14:textId="77777777" w:rsidR="00BA5937" w:rsidRPr="00E20C96" w:rsidRDefault="00BA5937" w:rsidP="00BA5937">
      <w:pPr>
        <w:rPr>
          <w:ins w:id="1319" w:author="Dimitri Podborski" w:date="2023-07-19T20:55:00Z"/>
          <w:rFonts w:ascii="Andale Mono" w:eastAsia="SimSun" w:hAnsi="Andale Mono"/>
          <w:bCs/>
          <w:sz w:val="20"/>
          <w:szCs w:val="20"/>
          <w:lang w:eastAsia="zh-CN"/>
        </w:rPr>
      </w:pPr>
      <w:ins w:id="1320" w:author="Dimitri Podborski" w:date="2023-07-19T20:55:00Z">
        <w:r w:rsidRPr="00126FCD">
          <w:rPr>
            <w:rFonts w:ascii="Andale Mono" w:eastAsia="SimSun" w:hAnsi="Andale Mono"/>
            <w:bCs/>
            <w:sz w:val="20"/>
            <w:szCs w:val="20"/>
            <w:lang w:eastAsia="zh-CN"/>
          </w:rPr>
          <w:t xml:space="preserve">     </w:t>
        </w:r>
        <w:proofErr w:type="spellStart"/>
        <w:r w:rsidRPr="00E20C96">
          <w:rPr>
            <w:rFonts w:ascii="Andale Mono" w:eastAsia="SimSun" w:hAnsi="Andale Mono"/>
            <w:bCs/>
            <w:sz w:val="20"/>
            <w:szCs w:val="20"/>
            <w:lang w:eastAsia="zh-CN"/>
          </w:rPr>
          <w:t>aepr</w:t>
        </w:r>
        <w:proofErr w:type="spellEnd"/>
        <w:r w:rsidRPr="00E20C96">
          <w:rPr>
            <w:rFonts w:ascii="Andale Mono" w:eastAsia="SimSun" w:hAnsi="Andale Mono"/>
            <w:bCs/>
            <w:sz w:val="20"/>
            <w:szCs w:val="20"/>
            <w:lang w:eastAsia="zh-CN"/>
          </w:rPr>
          <w:t xml:space="preserve"> (24)</w:t>
        </w:r>
      </w:ins>
    </w:p>
    <w:p w14:paraId="688CEC4D" w14:textId="77777777" w:rsidR="00BA5937" w:rsidRPr="00126FCD" w:rsidRDefault="00BA5937" w:rsidP="00BA5937">
      <w:pPr>
        <w:rPr>
          <w:ins w:id="1321" w:author="Dimitri Podborski" w:date="2023-07-19T20:55:00Z"/>
          <w:rFonts w:ascii="Andale Mono" w:eastAsia="SimSun" w:hAnsi="Andale Mono"/>
          <w:bCs/>
          <w:sz w:val="20"/>
          <w:szCs w:val="20"/>
          <w:lang w:val="de-DE" w:eastAsia="zh-CN"/>
        </w:rPr>
      </w:pPr>
      <w:ins w:id="1322" w:author="Dimitri Podborski" w:date="2023-07-19T20:55:00Z">
        <w:r w:rsidRPr="00E20C96">
          <w:rPr>
            <w:rFonts w:ascii="Andale Mono" w:eastAsia="SimSun" w:hAnsi="Andale Mono"/>
            <w:bCs/>
            <w:sz w:val="20"/>
            <w:szCs w:val="20"/>
            <w:lang w:eastAsia="zh-CN"/>
          </w:rPr>
          <w:t xml:space="preserve">     </w:t>
        </w:r>
        <w:r w:rsidRPr="00126FCD">
          <w:rPr>
            <w:rFonts w:ascii="Andale Mono" w:eastAsia="SimSun" w:hAnsi="Andale Mono"/>
            <w:bCs/>
            <w:sz w:val="20"/>
            <w:szCs w:val="20"/>
            <w:lang w:val="de-DE" w:eastAsia="zh-CN"/>
          </w:rPr>
          <w:t xml:space="preserve">|-- Box Version      </w:t>
        </w:r>
        <w:proofErr w:type="gramStart"/>
        <w:r w:rsidRPr="00126FCD">
          <w:rPr>
            <w:rFonts w:ascii="Andale Mono" w:eastAsia="SimSun" w:hAnsi="Andale Mono"/>
            <w:bCs/>
            <w:sz w:val="20"/>
            <w:szCs w:val="20"/>
            <w:lang w:val="de-DE" w:eastAsia="zh-CN"/>
          </w:rPr>
          <w:t xml:space="preserve">  :</w:t>
        </w:r>
        <w:proofErr w:type="gramEnd"/>
        <w:r w:rsidRPr="00126FCD">
          <w:rPr>
            <w:rFonts w:ascii="Andale Mono" w:eastAsia="SimSun" w:hAnsi="Andale Mono"/>
            <w:bCs/>
            <w:sz w:val="20"/>
            <w:szCs w:val="20"/>
            <w:lang w:val="de-DE" w:eastAsia="zh-CN"/>
          </w:rPr>
          <w:t xml:space="preserve"> 0</w:t>
        </w:r>
      </w:ins>
    </w:p>
    <w:p w14:paraId="01522D87" w14:textId="77777777" w:rsidR="00BA5937" w:rsidRPr="00126FCD" w:rsidRDefault="00BA5937" w:rsidP="00BA5937">
      <w:pPr>
        <w:rPr>
          <w:ins w:id="1323" w:author="Dimitri Podborski" w:date="2023-07-19T20:55:00Z"/>
          <w:rFonts w:ascii="Andale Mono" w:eastAsia="SimSun" w:hAnsi="Andale Mono"/>
          <w:bCs/>
          <w:sz w:val="20"/>
          <w:szCs w:val="20"/>
          <w:lang w:val="de-DE" w:eastAsia="zh-CN"/>
        </w:rPr>
      </w:pPr>
      <w:ins w:id="1324" w:author="Dimitri Podborski" w:date="2023-07-19T20:55:00Z">
        <w:r w:rsidRPr="00126FCD">
          <w:rPr>
            <w:rFonts w:ascii="Andale Mono" w:eastAsia="SimSun" w:hAnsi="Andale Mono"/>
            <w:bCs/>
            <w:sz w:val="20"/>
            <w:szCs w:val="20"/>
            <w:lang w:val="de-DE" w:eastAsia="zh-CN"/>
          </w:rPr>
          <w:t xml:space="preserve">     |-- Box Flags        </w:t>
        </w:r>
        <w:proofErr w:type="gramStart"/>
        <w:r w:rsidRPr="00126FCD">
          <w:rPr>
            <w:rFonts w:ascii="Andale Mono" w:eastAsia="SimSun" w:hAnsi="Andale Mono"/>
            <w:bCs/>
            <w:sz w:val="20"/>
            <w:szCs w:val="20"/>
            <w:lang w:val="de-DE" w:eastAsia="zh-CN"/>
          </w:rPr>
          <w:t xml:space="preserve">  :</w:t>
        </w:r>
        <w:proofErr w:type="gramEnd"/>
        <w:r w:rsidRPr="00126FCD">
          <w:rPr>
            <w:rFonts w:ascii="Andale Mono" w:eastAsia="SimSun" w:hAnsi="Andale Mono"/>
            <w:bCs/>
            <w:sz w:val="20"/>
            <w:szCs w:val="20"/>
            <w:lang w:val="de-DE" w:eastAsia="zh-CN"/>
          </w:rPr>
          <w:t xml:space="preserve"> 0</w:t>
        </w:r>
      </w:ins>
    </w:p>
    <w:p w14:paraId="48A94891" w14:textId="77777777" w:rsidR="00BA5937" w:rsidRPr="00E20C96" w:rsidRDefault="00BA5937" w:rsidP="00BA5937">
      <w:pPr>
        <w:rPr>
          <w:ins w:id="1325" w:author="Dimitri Podborski" w:date="2023-07-19T20:55:00Z"/>
          <w:rFonts w:ascii="Andale Mono" w:eastAsia="SimSun" w:hAnsi="Andale Mono"/>
          <w:bCs/>
          <w:sz w:val="20"/>
          <w:szCs w:val="20"/>
          <w:lang w:val="de-DE" w:eastAsia="zh-CN"/>
        </w:rPr>
      </w:pPr>
      <w:ins w:id="1326" w:author="Dimitri Podborski" w:date="2023-07-19T20:55:00Z">
        <w:r w:rsidRPr="00126FCD">
          <w:rPr>
            <w:rFonts w:ascii="Andale Mono" w:eastAsia="SimSun" w:hAnsi="Andale Mono"/>
            <w:bCs/>
            <w:sz w:val="20"/>
            <w:szCs w:val="20"/>
            <w:lang w:val="de-DE" w:eastAsia="zh-CN"/>
          </w:rPr>
          <w:t xml:space="preserve">     </w:t>
        </w:r>
        <w:r w:rsidRPr="00E20C96">
          <w:rPr>
            <w:rFonts w:ascii="Andale Mono" w:eastAsia="SimSun" w:hAnsi="Andale Mono"/>
            <w:bCs/>
            <w:sz w:val="20"/>
            <w:szCs w:val="20"/>
            <w:lang w:val="de-DE" w:eastAsia="zh-CN"/>
          </w:rPr>
          <w:t xml:space="preserve">|-- Min </w:t>
        </w:r>
        <w:proofErr w:type="spellStart"/>
        <w:r w:rsidRPr="00E20C96">
          <w:rPr>
            <w:rFonts w:ascii="Andale Mono" w:eastAsia="SimSun" w:hAnsi="Andale Mono"/>
            <w:bCs/>
            <w:sz w:val="20"/>
            <w:szCs w:val="20"/>
            <w:lang w:val="de-DE" w:eastAsia="zh-CN"/>
          </w:rPr>
          <w:t>Prominence</w:t>
        </w:r>
        <w:proofErr w:type="spellEnd"/>
        <w:r w:rsidRPr="00E20C96">
          <w:rPr>
            <w:rFonts w:ascii="Andale Mono" w:eastAsia="SimSun" w:hAnsi="Andale Mono"/>
            <w:bCs/>
            <w:sz w:val="20"/>
            <w:szCs w:val="20"/>
            <w:lang w:val="de-DE" w:eastAsia="zh-CN"/>
          </w:rPr>
          <w:t xml:space="preserve">   </w:t>
        </w:r>
        <w:proofErr w:type="gramStart"/>
        <w:r w:rsidRPr="00E20C96">
          <w:rPr>
            <w:rFonts w:ascii="Andale Mono" w:eastAsia="SimSun" w:hAnsi="Andale Mono"/>
            <w:bCs/>
            <w:sz w:val="20"/>
            <w:szCs w:val="20"/>
            <w:lang w:val="de-DE" w:eastAsia="zh-CN"/>
          </w:rPr>
          <w:t xml:space="preserve">  :</w:t>
        </w:r>
        <w:proofErr w:type="gramEnd"/>
        <w:r w:rsidRPr="00E20C96">
          <w:rPr>
            <w:rFonts w:ascii="Andale Mono" w:eastAsia="SimSun" w:hAnsi="Andale Mono"/>
            <w:bCs/>
            <w:sz w:val="20"/>
            <w:szCs w:val="20"/>
            <w:lang w:val="de-DE" w:eastAsia="zh-CN"/>
          </w:rPr>
          <w:t xml:space="preserve"> 0</w:t>
        </w:r>
      </w:ins>
    </w:p>
    <w:p w14:paraId="2151C92E" w14:textId="77777777" w:rsidR="00BA5937" w:rsidRPr="00126FCD" w:rsidRDefault="00BA5937" w:rsidP="00BA5937">
      <w:pPr>
        <w:rPr>
          <w:ins w:id="1327" w:author="Dimitri Podborski" w:date="2023-07-19T20:55:00Z"/>
          <w:rFonts w:ascii="Andale Mono" w:eastAsia="SimSun" w:hAnsi="Andale Mono"/>
          <w:bCs/>
          <w:sz w:val="20"/>
          <w:szCs w:val="20"/>
          <w:lang w:eastAsia="zh-CN"/>
        </w:rPr>
      </w:pPr>
      <w:ins w:id="1328" w:author="Dimitri Podborski" w:date="2023-07-19T20:55:00Z">
        <w:r w:rsidRPr="00E20C96">
          <w:rPr>
            <w:rFonts w:ascii="Andale Mono" w:eastAsia="SimSun" w:hAnsi="Andale Mono"/>
            <w:bCs/>
            <w:sz w:val="20"/>
            <w:szCs w:val="20"/>
            <w:lang w:val="de-DE" w:eastAsia="zh-CN"/>
          </w:rPr>
          <w:t xml:space="preserve">     </w:t>
        </w:r>
        <w:r w:rsidRPr="00126FCD">
          <w:rPr>
            <w:rFonts w:ascii="Andale Mono" w:eastAsia="SimSun" w:hAnsi="Andale Mono"/>
            <w:bCs/>
            <w:sz w:val="20"/>
            <w:szCs w:val="20"/>
            <w:lang w:eastAsia="zh-CN"/>
          </w:rPr>
          <w:t xml:space="preserve">|-- Max Prominence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9</w:t>
        </w:r>
      </w:ins>
    </w:p>
    <w:p w14:paraId="599FBB3B" w14:textId="77777777" w:rsidR="00BA5937" w:rsidRPr="00126FCD" w:rsidRDefault="00BA5937" w:rsidP="00BA5937">
      <w:pPr>
        <w:rPr>
          <w:ins w:id="1329" w:author="Dimitri Podborski" w:date="2023-07-19T20:55:00Z"/>
          <w:rFonts w:ascii="Andale Mono" w:eastAsia="SimSun" w:hAnsi="Andale Mono"/>
          <w:bCs/>
          <w:sz w:val="20"/>
          <w:szCs w:val="20"/>
          <w:lang w:eastAsia="zh-CN"/>
        </w:rPr>
      </w:pPr>
      <w:ins w:id="1330" w:author="Dimitri Podborski" w:date="2023-07-19T20:55:00Z">
        <w:r w:rsidRPr="00126FCD">
          <w:rPr>
            <w:rFonts w:ascii="Andale Mono" w:eastAsia="SimSun" w:hAnsi="Andale Mono"/>
            <w:bCs/>
            <w:sz w:val="20"/>
            <w:szCs w:val="20"/>
            <w:lang w:eastAsia="zh-CN"/>
          </w:rPr>
          <w:t xml:space="preserve">     |-- Default </w:t>
        </w:r>
        <w:proofErr w:type="gramStart"/>
        <w:r w:rsidRPr="00126FCD">
          <w:rPr>
            <w:rFonts w:ascii="Andale Mono" w:eastAsia="SimSun" w:hAnsi="Andale Mono"/>
            <w:bCs/>
            <w:sz w:val="20"/>
            <w:szCs w:val="20"/>
            <w:lang w:eastAsia="zh-CN"/>
          </w:rPr>
          <w:t>Prominence :</w:t>
        </w:r>
        <w:proofErr w:type="gramEnd"/>
        <w:r w:rsidRPr="00126FCD">
          <w:rPr>
            <w:rFonts w:ascii="Andale Mono" w:eastAsia="SimSun" w:hAnsi="Andale Mono"/>
            <w:bCs/>
            <w:sz w:val="20"/>
            <w:szCs w:val="20"/>
            <w:lang w:eastAsia="zh-CN"/>
          </w:rPr>
          <w:t xml:space="preserve"> 0</w:t>
        </w:r>
      </w:ins>
    </w:p>
    <w:p w14:paraId="5FDEB840" w14:textId="77777777" w:rsidR="00BA5937" w:rsidRPr="00126FCD" w:rsidRDefault="00BA5937" w:rsidP="00BA5937">
      <w:pPr>
        <w:rPr>
          <w:ins w:id="1331" w:author="Dimitri Podborski" w:date="2023-07-19T20:55:00Z"/>
          <w:rFonts w:ascii="Andale Mono" w:eastAsia="SimSun" w:hAnsi="Andale Mono"/>
          <w:bCs/>
          <w:sz w:val="20"/>
          <w:szCs w:val="20"/>
          <w:lang w:eastAsia="zh-CN"/>
        </w:rPr>
      </w:pPr>
      <w:ins w:id="1332" w:author="Dimitri Podborski" w:date="2023-07-19T20:55:00Z">
        <w:r w:rsidRPr="00126FCD">
          <w:rPr>
            <w:rFonts w:ascii="Andale Mono" w:eastAsia="SimSun" w:hAnsi="Andale Mono"/>
            <w:bCs/>
            <w:sz w:val="20"/>
            <w:szCs w:val="20"/>
            <w:lang w:eastAsia="zh-CN"/>
          </w:rPr>
          <w:t xml:space="preserve">    </w:t>
        </w:r>
        <w:proofErr w:type="spellStart"/>
        <w:r w:rsidRPr="00126FCD">
          <w:rPr>
            <w:rFonts w:ascii="Andale Mono" w:eastAsia="SimSun" w:hAnsi="Andale Mono"/>
            <w:bCs/>
            <w:sz w:val="20"/>
            <w:szCs w:val="20"/>
            <w:lang w:eastAsia="zh-CN"/>
          </w:rPr>
          <w:t>aelm</w:t>
        </w:r>
        <w:proofErr w:type="spellEnd"/>
        <w:r w:rsidRPr="00126FCD">
          <w:rPr>
            <w:rFonts w:ascii="Andale Mono" w:eastAsia="SimSun" w:hAnsi="Andale Mono"/>
            <w:bCs/>
            <w:sz w:val="20"/>
            <w:szCs w:val="20"/>
            <w:lang w:eastAsia="zh-CN"/>
          </w:rPr>
          <w:t xml:space="preserve"> (116)</w:t>
        </w:r>
      </w:ins>
    </w:p>
    <w:p w14:paraId="7E4F45B7" w14:textId="77777777" w:rsidR="00BA5937" w:rsidRPr="00126FCD" w:rsidRDefault="00BA5937" w:rsidP="00BA5937">
      <w:pPr>
        <w:rPr>
          <w:ins w:id="1333" w:author="Dimitri Podborski" w:date="2023-07-19T20:55:00Z"/>
          <w:rFonts w:ascii="Andale Mono" w:eastAsia="SimSun" w:hAnsi="Andale Mono"/>
          <w:bCs/>
          <w:sz w:val="20"/>
          <w:szCs w:val="20"/>
          <w:lang w:eastAsia="zh-CN"/>
        </w:rPr>
      </w:pPr>
      <w:ins w:id="1334" w:author="Dimitri Podborski" w:date="2023-07-19T20:55:00Z">
        <w:r w:rsidRPr="00126FCD">
          <w:rPr>
            <w:rFonts w:ascii="Andale Mono" w:eastAsia="SimSun" w:hAnsi="Andale Mono"/>
            <w:bCs/>
            <w:sz w:val="20"/>
            <w:szCs w:val="20"/>
            <w:lang w:eastAsia="zh-CN"/>
          </w:rPr>
          <w:t xml:space="preserve">     </w:t>
        </w:r>
        <w:proofErr w:type="spellStart"/>
        <w:r w:rsidRPr="00126FCD">
          <w:rPr>
            <w:rFonts w:ascii="Andale Mono" w:eastAsia="SimSun" w:hAnsi="Andale Mono"/>
            <w:bCs/>
            <w:sz w:val="20"/>
            <w:szCs w:val="20"/>
            <w:lang w:eastAsia="zh-CN"/>
          </w:rPr>
          <w:t>aedb</w:t>
        </w:r>
        <w:proofErr w:type="spellEnd"/>
        <w:r w:rsidRPr="00126FCD">
          <w:rPr>
            <w:rFonts w:ascii="Andale Mono" w:eastAsia="SimSun" w:hAnsi="Andale Mono"/>
            <w:bCs/>
            <w:sz w:val="20"/>
            <w:szCs w:val="20"/>
            <w:lang w:eastAsia="zh-CN"/>
          </w:rPr>
          <w:t xml:space="preserve"> (16)</w:t>
        </w:r>
      </w:ins>
    </w:p>
    <w:p w14:paraId="42326ED9" w14:textId="77777777" w:rsidR="00BA5937" w:rsidRPr="00126FCD" w:rsidRDefault="00BA5937" w:rsidP="00BA5937">
      <w:pPr>
        <w:rPr>
          <w:ins w:id="1335" w:author="Dimitri Podborski" w:date="2023-07-19T20:55:00Z"/>
          <w:rFonts w:ascii="Andale Mono" w:eastAsia="SimSun" w:hAnsi="Andale Mono"/>
          <w:bCs/>
          <w:sz w:val="20"/>
          <w:szCs w:val="20"/>
          <w:lang w:eastAsia="zh-CN"/>
        </w:rPr>
      </w:pPr>
      <w:ins w:id="1336" w:author="Dimitri Podborski" w:date="2023-07-19T20:55:00Z">
        <w:r w:rsidRPr="00126FCD">
          <w:rPr>
            <w:rFonts w:ascii="Andale Mono" w:eastAsia="SimSun" w:hAnsi="Andale Mono"/>
            <w:bCs/>
            <w:sz w:val="20"/>
            <w:szCs w:val="20"/>
            <w:lang w:eastAsia="zh-CN"/>
          </w:rPr>
          <w:t xml:space="preserve">     |-- Box Version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0</w:t>
        </w:r>
      </w:ins>
    </w:p>
    <w:p w14:paraId="23D34DEE" w14:textId="77777777" w:rsidR="00BA5937" w:rsidRPr="00126FCD" w:rsidRDefault="00BA5937" w:rsidP="00BA5937">
      <w:pPr>
        <w:rPr>
          <w:ins w:id="1337" w:author="Dimitri Podborski" w:date="2023-07-19T20:55:00Z"/>
          <w:rFonts w:ascii="Andale Mono" w:eastAsia="SimSun" w:hAnsi="Andale Mono"/>
          <w:bCs/>
          <w:sz w:val="20"/>
          <w:szCs w:val="20"/>
          <w:lang w:eastAsia="zh-CN"/>
        </w:rPr>
      </w:pPr>
      <w:ins w:id="1338" w:author="Dimitri Podborski" w:date="2023-07-19T20:55:00Z">
        <w:r w:rsidRPr="00126FCD">
          <w:rPr>
            <w:rFonts w:ascii="Andale Mono" w:eastAsia="SimSun" w:hAnsi="Andale Mono"/>
            <w:bCs/>
            <w:sz w:val="20"/>
            <w:szCs w:val="20"/>
            <w:lang w:eastAsia="zh-CN"/>
          </w:rPr>
          <w:t xml:space="preserve">     |-- Box Flags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0</w:t>
        </w:r>
      </w:ins>
    </w:p>
    <w:p w14:paraId="7C6167CB" w14:textId="77777777" w:rsidR="00BA5937" w:rsidRPr="00126FCD" w:rsidRDefault="00BA5937" w:rsidP="00BA5937">
      <w:pPr>
        <w:rPr>
          <w:ins w:id="1339" w:author="Dimitri Podborski" w:date="2023-07-19T20:55:00Z"/>
          <w:rFonts w:ascii="Andale Mono" w:eastAsia="SimSun" w:hAnsi="Andale Mono"/>
          <w:bCs/>
          <w:sz w:val="20"/>
          <w:szCs w:val="20"/>
          <w:lang w:eastAsia="zh-CN"/>
        </w:rPr>
      </w:pPr>
      <w:ins w:id="1340" w:author="Dimitri Podborski" w:date="2023-07-19T20:55:00Z">
        <w:r w:rsidRPr="00126FCD">
          <w:rPr>
            <w:rFonts w:ascii="Andale Mono" w:eastAsia="SimSun" w:hAnsi="Andale Mono"/>
            <w:bCs/>
            <w:sz w:val="20"/>
            <w:szCs w:val="20"/>
            <w:lang w:eastAsia="zh-CN"/>
          </w:rPr>
          <w:t xml:space="preserve">     |-- Audio Element </w:t>
        </w:r>
        <w:proofErr w:type="gramStart"/>
        <w:r w:rsidRPr="00126FCD">
          <w:rPr>
            <w:rFonts w:ascii="Andale Mono" w:eastAsia="SimSun" w:hAnsi="Andale Mono"/>
            <w:bCs/>
            <w:sz w:val="20"/>
            <w:szCs w:val="20"/>
            <w:lang w:eastAsia="zh-CN"/>
          </w:rPr>
          <w:t>Tag :</w:t>
        </w:r>
        <w:proofErr w:type="gramEnd"/>
        <w:r w:rsidRPr="00126FCD">
          <w:rPr>
            <w:rFonts w:ascii="Andale Mono" w:eastAsia="SimSun" w:hAnsi="Andale Mono"/>
            <w:bCs/>
            <w:sz w:val="20"/>
            <w:szCs w:val="20"/>
            <w:lang w:eastAsia="zh-CN"/>
          </w:rPr>
          <w:t xml:space="preserve"> 11</w:t>
        </w:r>
      </w:ins>
    </w:p>
    <w:p w14:paraId="3FD7C9C3" w14:textId="77777777" w:rsidR="00BA5937" w:rsidRPr="00126FCD" w:rsidRDefault="00BA5937" w:rsidP="00BA5937">
      <w:pPr>
        <w:rPr>
          <w:ins w:id="1341" w:author="Dimitri Podborski" w:date="2023-07-19T20:55:00Z"/>
          <w:rFonts w:ascii="Andale Mono" w:eastAsia="SimSun" w:hAnsi="Andale Mono"/>
          <w:bCs/>
          <w:sz w:val="20"/>
          <w:szCs w:val="20"/>
          <w:lang w:eastAsia="zh-CN"/>
        </w:rPr>
      </w:pPr>
      <w:ins w:id="1342" w:author="Dimitri Podborski" w:date="2023-07-19T20:55:00Z">
        <w:r w:rsidRPr="00126FCD">
          <w:rPr>
            <w:rFonts w:ascii="Andale Mono" w:eastAsia="SimSun" w:hAnsi="Andale Mono"/>
            <w:bCs/>
            <w:sz w:val="20"/>
            <w:szCs w:val="20"/>
            <w:lang w:eastAsia="zh-CN"/>
          </w:rPr>
          <w:t xml:space="preserve">     |-- Toggleable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1</w:t>
        </w:r>
      </w:ins>
    </w:p>
    <w:p w14:paraId="546410C9" w14:textId="77777777" w:rsidR="00BA5937" w:rsidRPr="00126FCD" w:rsidRDefault="00BA5937" w:rsidP="00BA5937">
      <w:pPr>
        <w:rPr>
          <w:ins w:id="1343" w:author="Dimitri Podborski" w:date="2023-07-19T20:55:00Z"/>
          <w:rFonts w:ascii="Andale Mono" w:eastAsia="SimSun" w:hAnsi="Andale Mono"/>
          <w:bCs/>
          <w:sz w:val="20"/>
          <w:szCs w:val="20"/>
          <w:lang w:eastAsia="zh-CN"/>
        </w:rPr>
      </w:pPr>
      <w:ins w:id="1344" w:author="Dimitri Podborski" w:date="2023-07-19T20:55:00Z">
        <w:r w:rsidRPr="00126FCD">
          <w:rPr>
            <w:rFonts w:ascii="Andale Mono" w:eastAsia="SimSun" w:hAnsi="Andale Mono"/>
            <w:bCs/>
            <w:sz w:val="20"/>
            <w:szCs w:val="20"/>
            <w:lang w:eastAsia="zh-CN"/>
          </w:rPr>
          <w:t xml:space="preserve">     |-- Default Enabled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0</w:t>
        </w:r>
      </w:ins>
    </w:p>
    <w:p w14:paraId="1DE4CBC8" w14:textId="77777777" w:rsidR="00BA5937" w:rsidRPr="00126FCD" w:rsidRDefault="00BA5937" w:rsidP="00BA5937">
      <w:pPr>
        <w:rPr>
          <w:ins w:id="1345" w:author="Dimitri Podborski" w:date="2023-07-19T20:55:00Z"/>
          <w:rFonts w:ascii="Andale Mono" w:eastAsia="SimSun" w:hAnsi="Andale Mono"/>
          <w:bCs/>
          <w:sz w:val="20"/>
          <w:szCs w:val="20"/>
          <w:lang w:eastAsia="zh-CN"/>
        </w:rPr>
      </w:pPr>
      <w:ins w:id="1346" w:author="Dimitri Podborski" w:date="2023-07-19T20:55:00Z">
        <w:r w:rsidRPr="00126FCD">
          <w:rPr>
            <w:rFonts w:ascii="Andale Mono" w:eastAsia="SimSun" w:hAnsi="Andale Mono"/>
            <w:bCs/>
            <w:sz w:val="20"/>
            <w:szCs w:val="20"/>
            <w:lang w:eastAsia="zh-CN"/>
          </w:rPr>
          <w:t xml:space="preserve">     </w:t>
        </w:r>
        <w:proofErr w:type="spellStart"/>
        <w:r w:rsidRPr="00126FCD">
          <w:rPr>
            <w:rFonts w:ascii="Andale Mono" w:eastAsia="SimSun" w:hAnsi="Andale Mono"/>
            <w:bCs/>
            <w:sz w:val="20"/>
            <w:szCs w:val="20"/>
            <w:lang w:eastAsia="zh-CN"/>
          </w:rPr>
          <w:t>elng</w:t>
        </w:r>
        <w:proofErr w:type="spellEnd"/>
        <w:r w:rsidRPr="00126FCD">
          <w:rPr>
            <w:rFonts w:ascii="Andale Mono" w:eastAsia="SimSun" w:hAnsi="Andale Mono"/>
            <w:bCs/>
            <w:sz w:val="20"/>
            <w:szCs w:val="20"/>
            <w:lang w:eastAsia="zh-CN"/>
          </w:rPr>
          <w:t xml:space="preserve"> (18)</w:t>
        </w:r>
      </w:ins>
    </w:p>
    <w:p w14:paraId="6D6A8C8C" w14:textId="77777777" w:rsidR="00BA5937" w:rsidRPr="00E20C96" w:rsidRDefault="00BA5937" w:rsidP="00BA5937">
      <w:pPr>
        <w:rPr>
          <w:ins w:id="1347" w:author="Dimitri Podborski" w:date="2023-07-19T20:55:00Z"/>
          <w:rFonts w:ascii="Andale Mono" w:eastAsia="SimSun" w:hAnsi="Andale Mono"/>
          <w:bCs/>
          <w:sz w:val="20"/>
          <w:szCs w:val="20"/>
          <w:lang w:val="de-DE" w:eastAsia="zh-CN"/>
        </w:rPr>
      </w:pPr>
      <w:ins w:id="1348" w:author="Dimitri Podborski" w:date="2023-07-19T20:55:00Z">
        <w:r w:rsidRPr="00126FCD">
          <w:rPr>
            <w:rFonts w:ascii="Andale Mono" w:eastAsia="SimSun" w:hAnsi="Andale Mono"/>
            <w:bCs/>
            <w:sz w:val="20"/>
            <w:szCs w:val="20"/>
            <w:lang w:eastAsia="zh-CN"/>
          </w:rPr>
          <w:t xml:space="preserve">     </w:t>
        </w:r>
        <w:r w:rsidRPr="00E20C96">
          <w:rPr>
            <w:rFonts w:ascii="Andale Mono" w:eastAsia="SimSun" w:hAnsi="Andale Mono"/>
            <w:bCs/>
            <w:sz w:val="20"/>
            <w:szCs w:val="20"/>
            <w:lang w:val="de-DE" w:eastAsia="zh-CN"/>
          </w:rPr>
          <w:t xml:space="preserve">|-- Box Version     </w:t>
        </w:r>
        <w:proofErr w:type="gramStart"/>
        <w:r w:rsidRPr="00E20C96">
          <w:rPr>
            <w:rFonts w:ascii="Andale Mono" w:eastAsia="SimSun" w:hAnsi="Andale Mono"/>
            <w:bCs/>
            <w:sz w:val="20"/>
            <w:szCs w:val="20"/>
            <w:lang w:val="de-DE" w:eastAsia="zh-CN"/>
          </w:rPr>
          <w:t xml:space="preserve">  :</w:t>
        </w:r>
        <w:proofErr w:type="gramEnd"/>
        <w:r w:rsidRPr="00E20C96">
          <w:rPr>
            <w:rFonts w:ascii="Andale Mono" w:eastAsia="SimSun" w:hAnsi="Andale Mono"/>
            <w:bCs/>
            <w:sz w:val="20"/>
            <w:szCs w:val="20"/>
            <w:lang w:val="de-DE" w:eastAsia="zh-CN"/>
          </w:rPr>
          <w:t xml:space="preserve"> 0</w:t>
        </w:r>
      </w:ins>
    </w:p>
    <w:p w14:paraId="2B9ECF58" w14:textId="77777777" w:rsidR="00BA5937" w:rsidRPr="00126FCD" w:rsidRDefault="00BA5937" w:rsidP="00BA5937">
      <w:pPr>
        <w:rPr>
          <w:ins w:id="1349" w:author="Dimitri Podborski" w:date="2023-07-19T20:55:00Z"/>
          <w:rFonts w:ascii="Andale Mono" w:eastAsia="SimSun" w:hAnsi="Andale Mono"/>
          <w:bCs/>
          <w:sz w:val="20"/>
          <w:szCs w:val="20"/>
          <w:lang w:val="de-DE" w:eastAsia="zh-CN"/>
        </w:rPr>
      </w:pPr>
      <w:ins w:id="1350" w:author="Dimitri Podborski" w:date="2023-07-19T20:55:00Z">
        <w:r w:rsidRPr="00E20C96">
          <w:rPr>
            <w:rFonts w:ascii="Andale Mono" w:eastAsia="SimSun" w:hAnsi="Andale Mono"/>
            <w:bCs/>
            <w:sz w:val="20"/>
            <w:szCs w:val="20"/>
            <w:lang w:val="de-DE" w:eastAsia="zh-CN"/>
          </w:rPr>
          <w:t xml:space="preserve">     </w:t>
        </w:r>
        <w:r w:rsidRPr="00126FCD">
          <w:rPr>
            <w:rFonts w:ascii="Andale Mono" w:eastAsia="SimSun" w:hAnsi="Andale Mono"/>
            <w:bCs/>
            <w:sz w:val="20"/>
            <w:szCs w:val="20"/>
            <w:lang w:val="de-DE" w:eastAsia="zh-CN"/>
          </w:rPr>
          <w:t xml:space="preserve">|-- Box Flags       </w:t>
        </w:r>
        <w:proofErr w:type="gramStart"/>
        <w:r w:rsidRPr="00126FCD">
          <w:rPr>
            <w:rFonts w:ascii="Andale Mono" w:eastAsia="SimSun" w:hAnsi="Andale Mono"/>
            <w:bCs/>
            <w:sz w:val="20"/>
            <w:szCs w:val="20"/>
            <w:lang w:val="de-DE" w:eastAsia="zh-CN"/>
          </w:rPr>
          <w:t xml:space="preserve">  :</w:t>
        </w:r>
        <w:proofErr w:type="gramEnd"/>
        <w:r w:rsidRPr="00126FCD">
          <w:rPr>
            <w:rFonts w:ascii="Andale Mono" w:eastAsia="SimSun" w:hAnsi="Andale Mono"/>
            <w:bCs/>
            <w:sz w:val="20"/>
            <w:szCs w:val="20"/>
            <w:lang w:val="de-DE" w:eastAsia="zh-CN"/>
          </w:rPr>
          <w:t xml:space="preserve"> 0</w:t>
        </w:r>
      </w:ins>
    </w:p>
    <w:p w14:paraId="06853FCF" w14:textId="77777777" w:rsidR="00BA5937" w:rsidRPr="00126FCD" w:rsidRDefault="00BA5937" w:rsidP="00BA5937">
      <w:pPr>
        <w:rPr>
          <w:ins w:id="1351" w:author="Dimitri Podborski" w:date="2023-07-19T20:55:00Z"/>
          <w:rFonts w:ascii="Andale Mono" w:eastAsia="SimSun" w:hAnsi="Andale Mono"/>
          <w:bCs/>
          <w:sz w:val="20"/>
          <w:szCs w:val="20"/>
          <w:lang w:val="de-DE" w:eastAsia="zh-CN"/>
        </w:rPr>
      </w:pPr>
      <w:ins w:id="1352" w:author="Dimitri Podborski" w:date="2023-07-19T20:55:00Z">
        <w:r w:rsidRPr="00126FCD">
          <w:rPr>
            <w:rFonts w:ascii="Andale Mono" w:eastAsia="SimSun" w:hAnsi="Andale Mono"/>
            <w:bCs/>
            <w:sz w:val="20"/>
            <w:szCs w:val="20"/>
            <w:lang w:val="de-DE" w:eastAsia="zh-CN"/>
          </w:rPr>
          <w:t xml:space="preserve">     |-- Extended </w:t>
        </w:r>
        <w:proofErr w:type="gramStart"/>
        <w:r w:rsidRPr="00126FCD">
          <w:rPr>
            <w:rFonts w:ascii="Andale Mono" w:eastAsia="SimSun" w:hAnsi="Andale Mono"/>
            <w:bCs/>
            <w:sz w:val="20"/>
            <w:szCs w:val="20"/>
            <w:lang w:val="de-DE" w:eastAsia="zh-CN"/>
          </w:rPr>
          <w:t>Language :</w:t>
        </w:r>
        <w:proofErr w:type="gramEnd"/>
        <w:r w:rsidRPr="00126FCD">
          <w:rPr>
            <w:rFonts w:ascii="Andale Mono" w:eastAsia="SimSun" w:hAnsi="Andale Mono"/>
            <w:bCs/>
            <w:sz w:val="20"/>
            <w:szCs w:val="20"/>
            <w:lang w:val="de-DE" w:eastAsia="zh-CN"/>
          </w:rPr>
          <w:t xml:space="preserve"> es-ES</w:t>
        </w:r>
      </w:ins>
    </w:p>
    <w:p w14:paraId="40ED9DB3" w14:textId="77777777" w:rsidR="00BA5937" w:rsidRPr="00126FCD" w:rsidRDefault="00BA5937" w:rsidP="00BA5937">
      <w:pPr>
        <w:rPr>
          <w:ins w:id="1353" w:author="Dimitri Podborski" w:date="2023-07-19T20:55:00Z"/>
          <w:rFonts w:ascii="Andale Mono" w:eastAsia="SimSun" w:hAnsi="Andale Mono"/>
          <w:bCs/>
          <w:sz w:val="20"/>
          <w:szCs w:val="20"/>
          <w:lang w:eastAsia="zh-CN"/>
        </w:rPr>
      </w:pPr>
      <w:ins w:id="1354" w:author="Dimitri Podborski" w:date="2023-07-19T20:55:00Z">
        <w:r w:rsidRPr="00126FCD">
          <w:rPr>
            <w:rFonts w:ascii="Andale Mono" w:eastAsia="SimSun" w:hAnsi="Andale Mono"/>
            <w:bCs/>
            <w:sz w:val="20"/>
            <w:szCs w:val="20"/>
            <w:lang w:val="de-DE" w:eastAsia="zh-CN"/>
          </w:rPr>
          <w:t xml:space="preserve">     </w:t>
        </w:r>
        <w:proofErr w:type="spellStart"/>
        <w:r w:rsidRPr="00126FCD">
          <w:rPr>
            <w:rFonts w:ascii="Andale Mono" w:eastAsia="SimSun" w:hAnsi="Andale Mono"/>
            <w:bCs/>
            <w:sz w:val="20"/>
            <w:szCs w:val="20"/>
            <w:lang w:eastAsia="zh-CN"/>
          </w:rPr>
          <w:t>labl</w:t>
        </w:r>
        <w:proofErr w:type="spellEnd"/>
        <w:r w:rsidRPr="00126FCD">
          <w:rPr>
            <w:rFonts w:ascii="Andale Mono" w:eastAsia="SimSun" w:hAnsi="Andale Mono"/>
            <w:bCs/>
            <w:sz w:val="20"/>
            <w:szCs w:val="20"/>
            <w:lang w:eastAsia="zh-CN"/>
          </w:rPr>
          <w:t xml:space="preserve"> (32)</w:t>
        </w:r>
      </w:ins>
    </w:p>
    <w:p w14:paraId="76C7AA06" w14:textId="77777777" w:rsidR="00BA5937" w:rsidRPr="00126FCD" w:rsidRDefault="00BA5937" w:rsidP="00BA5937">
      <w:pPr>
        <w:rPr>
          <w:ins w:id="1355" w:author="Dimitri Podborski" w:date="2023-07-19T20:55:00Z"/>
          <w:rFonts w:ascii="Andale Mono" w:eastAsia="SimSun" w:hAnsi="Andale Mono"/>
          <w:bCs/>
          <w:sz w:val="20"/>
          <w:szCs w:val="20"/>
          <w:lang w:eastAsia="zh-CN"/>
        </w:rPr>
      </w:pPr>
      <w:ins w:id="1356" w:author="Dimitri Podborski" w:date="2023-07-19T20:55:00Z">
        <w:r w:rsidRPr="00126FCD">
          <w:rPr>
            <w:rFonts w:ascii="Andale Mono" w:eastAsia="SimSun" w:hAnsi="Andale Mono"/>
            <w:bCs/>
            <w:sz w:val="20"/>
            <w:szCs w:val="20"/>
            <w:lang w:eastAsia="zh-CN"/>
          </w:rPr>
          <w:t xml:space="preserve">     |-- Box </w:t>
        </w:r>
        <w:proofErr w:type="gramStart"/>
        <w:r w:rsidRPr="00126FCD">
          <w:rPr>
            <w:rFonts w:ascii="Andale Mono" w:eastAsia="SimSun" w:hAnsi="Andale Mono"/>
            <w:bCs/>
            <w:sz w:val="20"/>
            <w:szCs w:val="20"/>
            <w:lang w:eastAsia="zh-CN"/>
          </w:rPr>
          <w:t>Version  :</w:t>
        </w:r>
        <w:proofErr w:type="gramEnd"/>
        <w:r w:rsidRPr="00126FCD">
          <w:rPr>
            <w:rFonts w:ascii="Andale Mono" w:eastAsia="SimSun" w:hAnsi="Andale Mono"/>
            <w:bCs/>
            <w:sz w:val="20"/>
            <w:szCs w:val="20"/>
            <w:lang w:eastAsia="zh-CN"/>
          </w:rPr>
          <w:t xml:space="preserve"> 0</w:t>
        </w:r>
      </w:ins>
    </w:p>
    <w:p w14:paraId="64D2ABC0" w14:textId="77777777" w:rsidR="00BA5937" w:rsidRPr="00126FCD" w:rsidRDefault="00BA5937" w:rsidP="00BA5937">
      <w:pPr>
        <w:rPr>
          <w:ins w:id="1357" w:author="Dimitri Podborski" w:date="2023-07-19T20:55:00Z"/>
          <w:rFonts w:ascii="Andale Mono" w:eastAsia="SimSun" w:hAnsi="Andale Mono"/>
          <w:bCs/>
          <w:sz w:val="20"/>
          <w:szCs w:val="20"/>
          <w:lang w:eastAsia="zh-CN"/>
        </w:rPr>
      </w:pPr>
      <w:ins w:id="1358" w:author="Dimitri Podborski" w:date="2023-07-19T20:55:00Z">
        <w:r w:rsidRPr="00126FCD">
          <w:rPr>
            <w:rFonts w:ascii="Andale Mono" w:eastAsia="SimSun" w:hAnsi="Andale Mono"/>
            <w:bCs/>
            <w:sz w:val="20"/>
            <w:szCs w:val="20"/>
            <w:lang w:eastAsia="zh-CN"/>
          </w:rPr>
          <w:t xml:space="preserve">     |-- Box Flags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0</w:t>
        </w:r>
      </w:ins>
    </w:p>
    <w:p w14:paraId="0113E375" w14:textId="77777777" w:rsidR="00BA5937" w:rsidRPr="00126FCD" w:rsidRDefault="00BA5937" w:rsidP="00BA5937">
      <w:pPr>
        <w:rPr>
          <w:ins w:id="1359" w:author="Dimitri Podborski" w:date="2023-07-19T20:55:00Z"/>
          <w:rFonts w:ascii="Andale Mono" w:eastAsia="SimSun" w:hAnsi="Andale Mono"/>
          <w:bCs/>
          <w:sz w:val="20"/>
          <w:szCs w:val="20"/>
          <w:lang w:eastAsia="zh-CN"/>
        </w:rPr>
      </w:pPr>
      <w:ins w:id="1360" w:author="Dimitri Podborski" w:date="2023-07-19T20:55:00Z">
        <w:r w:rsidRPr="00126FCD">
          <w:rPr>
            <w:rFonts w:ascii="Andale Mono" w:eastAsia="SimSun" w:hAnsi="Andale Mono"/>
            <w:bCs/>
            <w:sz w:val="20"/>
            <w:szCs w:val="20"/>
            <w:lang w:eastAsia="zh-CN"/>
          </w:rPr>
          <w:t xml:space="preserve">     |-- Group Label</w:t>
        </w:r>
        <w:proofErr w:type="gramStart"/>
        <w:r w:rsidRPr="00126FCD">
          <w:rPr>
            <w:rFonts w:ascii="Andale Mono" w:eastAsia="SimSun" w:hAnsi="Andale Mono"/>
            <w:bCs/>
            <w:sz w:val="20"/>
            <w:szCs w:val="20"/>
            <w:lang w:eastAsia="zh-CN"/>
          </w:rPr>
          <w:t>? :</w:t>
        </w:r>
        <w:proofErr w:type="gramEnd"/>
        <w:r w:rsidRPr="00126FCD">
          <w:rPr>
            <w:rFonts w:ascii="Andale Mono" w:eastAsia="SimSun" w:hAnsi="Andale Mono"/>
            <w:bCs/>
            <w:sz w:val="20"/>
            <w:szCs w:val="20"/>
            <w:lang w:eastAsia="zh-CN"/>
          </w:rPr>
          <w:t xml:space="preserve"> 0</w:t>
        </w:r>
      </w:ins>
    </w:p>
    <w:p w14:paraId="7309B8E5" w14:textId="77777777" w:rsidR="00BA5937" w:rsidRPr="00126FCD" w:rsidRDefault="00BA5937" w:rsidP="00BA5937">
      <w:pPr>
        <w:rPr>
          <w:ins w:id="1361" w:author="Dimitri Podborski" w:date="2023-07-19T20:55:00Z"/>
          <w:rFonts w:ascii="Andale Mono" w:eastAsia="SimSun" w:hAnsi="Andale Mono"/>
          <w:bCs/>
          <w:sz w:val="20"/>
          <w:szCs w:val="20"/>
          <w:lang w:eastAsia="zh-CN"/>
        </w:rPr>
      </w:pPr>
      <w:ins w:id="1362" w:author="Dimitri Podborski" w:date="2023-07-19T20:55:00Z">
        <w:r w:rsidRPr="00126FCD">
          <w:rPr>
            <w:rFonts w:ascii="Andale Mono" w:eastAsia="SimSun" w:hAnsi="Andale Mono"/>
            <w:bCs/>
            <w:sz w:val="20"/>
            <w:szCs w:val="20"/>
            <w:lang w:eastAsia="zh-CN"/>
          </w:rPr>
          <w:t xml:space="preserve">     |-- Label ID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0</w:t>
        </w:r>
      </w:ins>
    </w:p>
    <w:p w14:paraId="57072EA4" w14:textId="77777777" w:rsidR="00BA5937" w:rsidRPr="00126FCD" w:rsidRDefault="00BA5937" w:rsidP="00BA5937">
      <w:pPr>
        <w:rPr>
          <w:ins w:id="1363" w:author="Dimitri Podborski" w:date="2023-07-19T20:55:00Z"/>
          <w:rFonts w:ascii="Andale Mono" w:eastAsia="SimSun" w:hAnsi="Andale Mono"/>
          <w:bCs/>
          <w:sz w:val="20"/>
          <w:szCs w:val="20"/>
          <w:lang w:eastAsia="zh-CN"/>
        </w:rPr>
      </w:pPr>
      <w:ins w:id="1364" w:author="Dimitri Podborski" w:date="2023-07-19T20:55:00Z">
        <w:r w:rsidRPr="00126FCD">
          <w:rPr>
            <w:rFonts w:ascii="Andale Mono" w:eastAsia="SimSun" w:hAnsi="Andale Mono"/>
            <w:bCs/>
            <w:sz w:val="20"/>
            <w:szCs w:val="20"/>
            <w:lang w:eastAsia="zh-CN"/>
          </w:rPr>
          <w:t xml:space="preserve">     |-- Language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w:t>
        </w:r>
        <w:proofErr w:type="spellStart"/>
        <w:r w:rsidRPr="00126FCD">
          <w:rPr>
            <w:rFonts w:ascii="Andale Mono" w:eastAsia="SimSun" w:hAnsi="Andale Mono"/>
            <w:bCs/>
            <w:sz w:val="20"/>
            <w:szCs w:val="20"/>
            <w:lang w:eastAsia="zh-CN"/>
          </w:rPr>
          <w:t>en</w:t>
        </w:r>
        <w:proofErr w:type="spellEnd"/>
        <w:r w:rsidRPr="00126FCD">
          <w:rPr>
            <w:rFonts w:ascii="Andale Mono" w:eastAsia="SimSun" w:hAnsi="Andale Mono"/>
            <w:bCs/>
            <w:sz w:val="20"/>
            <w:szCs w:val="20"/>
            <w:lang w:eastAsia="zh-CN"/>
          </w:rPr>
          <w:t>-GB</w:t>
        </w:r>
      </w:ins>
    </w:p>
    <w:p w14:paraId="49951BC6" w14:textId="77777777" w:rsidR="00BA5937" w:rsidRPr="00126FCD" w:rsidRDefault="00BA5937" w:rsidP="00BA5937">
      <w:pPr>
        <w:rPr>
          <w:ins w:id="1365" w:author="Dimitri Podborski" w:date="2023-07-19T20:55:00Z"/>
          <w:rFonts w:ascii="Andale Mono" w:eastAsia="SimSun" w:hAnsi="Andale Mono"/>
          <w:bCs/>
          <w:sz w:val="20"/>
          <w:szCs w:val="20"/>
          <w:lang w:eastAsia="zh-CN"/>
        </w:rPr>
      </w:pPr>
      <w:ins w:id="1366" w:author="Dimitri Podborski" w:date="2023-07-19T20:55:00Z">
        <w:r w:rsidRPr="00126FCD">
          <w:rPr>
            <w:rFonts w:ascii="Andale Mono" w:eastAsia="SimSun" w:hAnsi="Andale Mono"/>
            <w:bCs/>
            <w:sz w:val="20"/>
            <w:szCs w:val="20"/>
            <w:lang w:eastAsia="zh-CN"/>
          </w:rPr>
          <w:t xml:space="preserve">     |-- Label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Center: D2</w:t>
        </w:r>
      </w:ins>
    </w:p>
    <w:p w14:paraId="78575EBB" w14:textId="77777777" w:rsidR="00BA5937" w:rsidRPr="00126FCD" w:rsidRDefault="00BA5937" w:rsidP="00BA5937">
      <w:pPr>
        <w:rPr>
          <w:ins w:id="1367" w:author="Dimitri Podborski" w:date="2023-07-19T20:55:00Z"/>
          <w:rFonts w:ascii="Andale Mono" w:eastAsia="SimSun" w:hAnsi="Andale Mono"/>
          <w:bCs/>
          <w:sz w:val="20"/>
          <w:szCs w:val="20"/>
          <w:lang w:eastAsia="zh-CN"/>
        </w:rPr>
      </w:pPr>
      <w:ins w:id="1368" w:author="Dimitri Podborski" w:date="2023-07-19T20:55:00Z">
        <w:r w:rsidRPr="00126FCD">
          <w:rPr>
            <w:rFonts w:ascii="Andale Mono" w:eastAsia="SimSun" w:hAnsi="Andale Mono"/>
            <w:bCs/>
            <w:sz w:val="20"/>
            <w:szCs w:val="20"/>
            <w:lang w:eastAsia="zh-CN"/>
          </w:rPr>
          <w:t xml:space="preserve">     </w:t>
        </w:r>
        <w:proofErr w:type="spellStart"/>
        <w:r w:rsidRPr="00126FCD">
          <w:rPr>
            <w:rFonts w:ascii="Andale Mono" w:eastAsia="SimSun" w:hAnsi="Andale Mono"/>
            <w:bCs/>
            <w:sz w:val="20"/>
            <w:szCs w:val="20"/>
            <w:lang w:eastAsia="zh-CN"/>
          </w:rPr>
          <w:t>aepp</w:t>
        </w:r>
        <w:proofErr w:type="spellEnd"/>
        <w:r w:rsidRPr="00126FCD">
          <w:rPr>
            <w:rFonts w:ascii="Andale Mono" w:eastAsia="SimSun" w:hAnsi="Andale Mono"/>
            <w:bCs/>
            <w:sz w:val="20"/>
            <w:szCs w:val="20"/>
            <w:lang w:eastAsia="zh-CN"/>
          </w:rPr>
          <w:t xml:space="preserve"> (18)</w:t>
        </w:r>
      </w:ins>
    </w:p>
    <w:p w14:paraId="4ADA2A0A" w14:textId="77777777" w:rsidR="00BA5937" w:rsidRPr="00E20C96" w:rsidRDefault="00BA5937" w:rsidP="00BA5937">
      <w:pPr>
        <w:rPr>
          <w:ins w:id="1369" w:author="Dimitri Podborski" w:date="2023-07-19T20:55:00Z"/>
          <w:rFonts w:ascii="Andale Mono" w:eastAsia="SimSun" w:hAnsi="Andale Mono"/>
          <w:bCs/>
          <w:sz w:val="20"/>
          <w:szCs w:val="20"/>
          <w:lang w:val="de-DE" w:eastAsia="zh-CN"/>
        </w:rPr>
      </w:pPr>
      <w:ins w:id="1370" w:author="Dimitri Podborski" w:date="2023-07-19T20:55:00Z">
        <w:r w:rsidRPr="00126FCD">
          <w:rPr>
            <w:rFonts w:ascii="Andale Mono" w:eastAsia="SimSun" w:hAnsi="Andale Mono"/>
            <w:bCs/>
            <w:sz w:val="20"/>
            <w:szCs w:val="20"/>
            <w:lang w:eastAsia="zh-CN"/>
          </w:rPr>
          <w:t xml:space="preserve">     </w:t>
        </w:r>
        <w:r w:rsidRPr="00E20C96">
          <w:rPr>
            <w:rFonts w:ascii="Andale Mono" w:eastAsia="SimSun" w:hAnsi="Andale Mono"/>
            <w:bCs/>
            <w:sz w:val="20"/>
            <w:szCs w:val="20"/>
            <w:lang w:val="de-DE" w:eastAsia="zh-CN"/>
          </w:rPr>
          <w:t xml:space="preserve">|-- Box Version     </w:t>
        </w:r>
        <w:proofErr w:type="gramStart"/>
        <w:r w:rsidRPr="00E20C96">
          <w:rPr>
            <w:rFonts w:ascii="Andale Mono" w:eastAsia="SimSun" w:hAnsi="Andale Mono"/>
            <w:bCs/>
            <w:sz w:val="20"/>
            <w:szCs w:val="20"/>
            <w:lang w:val="de-DE" w:eastAsia="zh-CN"/>
          </w:rPr>
          <w:t xml:space="preserve">  :</w:t>
        </w:r>
        <w:proofErr w:type="gramEnd"/>
        <w:r w:rsidRPr="00E20C96">
          <w:rPr>
            <w:rFonts w:ascii="Andale Mono" w:eastAsia="SimSun" w:hAnsi="Andale Mono"/>
            <w:bCs/>
            <w:sz w:val="20"/>
            <w:szCs w:val="20"/>
            <w:lang w:val="de-DE" w:eastAsia="zh-CN"/>
          </w:rPr>
          <w:t xml:space="preserve"> 0</w:t>
        </w:r>
      </w:ins>
    </w:p>
    <w:p w14:paraId="2E8B9016" w14:textId="77777777" w:rsidR="00BA5937" w:rsidRPr="00E20C96" w:rsidRDefault="00BA5937" w:rsidP="00BA5937">
      <w:pPr>
        <w:rPr>
          <w:ins w:id="1371" w:author="Dimitri Podborski" w:date="2023-07-19T20:55:00Z"/>
          <w:rFonts w:ascii="Andale Mono" w:eastAsia="SimSun" w:hAnsi="Andale Mono"/>
          <w:bCs/>
          <w:sz w:val="20"/>
          <w:szCs w:val="20"/>
          <w:lang w:val="de-DE" w:eastAsia="zh-CN"/>
        </w:rPr>
      </w:pPr>
      <w:ins w:id="1372" w:author="Dimitri Podborski" w:date="2023-07-19T20:55:00Z">
        <w:r w:rsidRPr="00E20C96">
          <w:rPr>
            <w:rFonts w:ascii="Andale Mono" w:eastAsia="SimSun" w:hAnsi="Andale Mono"/>
            <w:bCs/>
            <w:sz w:val="20"/>
            <w:szCs w:val="20"/>
            <w:lang w:val="de-DE" w:eastAsia="zh-CN"/>
          </w:rPr>
          <w:t xml:space="preserve">     |-- Box Flags       </w:t>
        </w:r>
        <w:proofErr w:type="gramStart"/>
        <w:r w:rsidRPr="00E20C96">
          <w:rPr>
            <w:rFonts w:ascii="Andale Mono" w:eastAsia="SimSun" w:hAnsi="Andale Mono"/>
            <w:bCs/>
            <w:sz w:val="20"/>
            <w:szCs w:val="20"/>
            <w:lang w:val="de-DE" w:eastAsia="zh-CN"/>
          </w:rPr>
          <w:t xml:space="preserve">  :</w:t>
        </w:r>
        <w:proofErr w:type="gramEnd"/>
        <w:r w:rsidRPr="00E20C96">
          <w:rPr>
            <w:rFonts w:ascii="Andale Mono" w:eastAsia="SimSun" w:hAnsi="Andale Mono"/>
            <w:bCs/>
            <w:sz w:val="20"/>
            <w:szCs w:val="20"/>
            <w:lang w:val="de-DE" w:eastAsia="zh-CN"/>
          </w:rPr>
          <w:t xml:space="preserve"> 1</w:t>
        </w:r>
      </w:ins>
    </w:p>
    <w:p w14:paraId="3B235649" w14:textId="77777777" w:rsidR="00BA5937" w:rsidRPr="00E20C96" w:rsidRDefault="00BA5937" w:rsidP="00BA5937">
      <w:pPr>
        <w:rPr>
          <w:ins w:id="1373" w:author="Dimitri Podborski" w:date="2023-07-19T20:55:00Z"/>
          <w:rFonts w:ascii="Andale Mono" w:eastAsia="SimSun" w:hAnsi="Andale Mono"/>
          <w:bCs/>
          <w:sz w:val="20"/>
          <w:szCs w:val="20"/>
          <w:lang w:val="de-DE" w:eastAsia="zh-CN"/>
        </w:rPr>
      </w:pPr>
      <w:ins w:id="1374" w:author="Dimitri Podborski" w:date="2023-07-19T20:55:00Z">
        <w:r w:rsidRPr="00E20C96">
          <w:rPr>
            <w:rFonts w:ascii="Andale Mono" w:eastAsia="SimSun" w:hAnsi="Andale Mono"/>
            <w:bCs/>
            <w:sz w:val="20"/>
            <w:szCs w:val="20"/>
            <w:lang w:val="de-DE" w:eastAsia="zh-CN"/>
          </w:rPr>
          <w:t xml:space="preserve">     |-- Min </w:t>
        </w:r>
        <w:proofErr w:type="spellStart"/>
        <w:r w:rsidRPr="00E20C96">
          <w:rPr>
            <w:rFonts w:ascii="Andale Mono" w:eastAsia="SimSun" w:hAnsi="Andale Mono"/>
            <w:bCs/>
            <w:sz w:val="20"/>
            <w:szCs w:val="20"/>
            <w:lang w:val="de-DE" w:eastAsia="zh-CN"/>
          </w:rPr>
          <w:t>Azimuth</w:t>
        </w:r>
        <w:proofErr w:type="spellEnd"/>
        <w:r w:rsidRPr="00E20C96">
          <w:rPr>
            <w:rFonts w:ascii="Andale Mono" w:eastAsia="SimSun" w:hAnsi="Andale Mono"/>
            <w:bCs/>
            <w:sz w:val="20"/>
            <w:szCs w:val="20"/>
            <w:lang w:val="de-DE" w:eastAsia="zh-CN"/>
          </w:rPr>
          <w:t xml:space="preserve">     </w:t>
        </w:r>
        <w:proofErr w:type="gramStart"/>
        <w:r w:rsidRPr="00E20C96">
          <w:rPr>
            <w:rFonts w:ascii="Andale Mono" w:eastAsia="SimSun" w:hAnsi="Andale Mono"/>
            <w:bCs/>
            <w:sz w:val="20"/>
            <w:szCs w:val="20"/>
            <w:lang w:val="de-DE" w:eastAsia="zh-CN"/>
          </w:rPr>
          <w:t xml:space="preserve">  :</w:t>
        </w:r>
        <w:proofErr w:type="gramEnd"/>
        <w:r w:rsidRPr="00E20C96">
          <w:rPr>
            <w:rFonts w:ascii="Andale Mono" w:eastAsia="SimSun" w:hAnsi="Andale Mono"/>
            <w:bCs/>
            <w:sz w:val="20"/>
            <w:szCs w:val="20"/>
            <w:lang w:val="de-DE" w:eastAsia="zh-CN"/>
          </w:rPr>
          <w:t xml:space="preserve"> -109</w:t>
        </w:r>
      </w:ins>
    </w:p>
    <w:p w14:paraId="55B2147F" w14:textId="77777777" w:rsidR="00BA5937" w:rsidRPr="00126FCD" w:rsidRDefault="00BA5937" w:rsidP="00BA5937">
      <w:pPr>
        <w:rPr>
          <w:ins w:id="1375" w:author="Dimitri Podborski" w:date="2023-07-19T20:55:00Z"/>
          <w:rFonts w:ascii="Andale Mono" w:eastAsia="SimSun" w:hAnsi="Andale Mono"/>
          <w:bCs/>
          <w:sz w:val="20"/>
          <w:szCs w:val="20"/>
          <w:lang w:eastAsia="zh-CN"/>
        </w:rPr>
      </w:pPr>
      <w:ins w:id="1376" w:author="Dimitri Podborski" w:date="2023-07-19T20:55:00Z">
        <w:r w:rsidRPr="00E20C96">
          <w:rPr>
            <w:rFonts w:ascii="Andale Mono" w:eastAsia="SimSun" w:hAnsi="Andale Mono"/>
            <w:bCs/>
            <w:sz w:val="20"/>
            <w:szCs w:val="20"/>
            <w:lang w:val="de-DE" w:eastAsia="zh-CN"/>
          </w:rPr>
          <w:t xml:space="preserve">     </w:t>
        </w:r>
        <w:r w:rsidRPr="00126FCD">
          <w:rPr>
            <w:rFonts w:ascii="Andale Mono" w:eastAsia="SimSun" w:hAnsi="Andale Mono"/>
            <w:bCs/>
            <w:sz w:val="20"/>
            <w:szCs w:val="20"/>
            <w:lang w:eastAsia="zh-CN"/>
          </w:rPr>
          <w:t xml:space="preserve">|-- Max Azimuth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109</w:t>
        </w:r>
      </w:ins>
    </w:p>
    <w:p w14:paraId="2BC92E25" w14:textId="77777777" w:rsidR="00BA5937" w:rsidRPr="00126FCD" w:rsidRDefault="00BA5937" w:rsidP="00BA5937">
      <w:pPr>
        <w:rPr>
          <w:ins w:id="1377" w:author="Dimitri Podborski" w:date="2023-07-19T20:55:00Z"/>
          <w:rFonts w:ascii="Andale Mono" w:eastAsia="SimSun" w:hAnsi="Andale Mono"/>
          <w:bCs/>
          <w:sz w:val="20"/>
          <w:szCs w:val="20"/>
          <w:lang w:eastAsia="zh-CN"/>
        </w:rPr>
      </w:pPr>
      <w:ins w:id="1378" w:author="Dimitri Podborski" w:date="2023-07-19T20:55:00Z">
        <w:r w:rsidRPr="00126FCD">
          <w:rPr>
            <w:rFonts w:ascii="Andale Mono" w:eastAsia="SimSun" w:hAnsi="Andale Mono"/>
            <w:bCs/>
            <w:sz w:val="20"/>
            <w:szCs w:val="20"/>
            <w:lang w:eastAsia="zh-CN"/>
          </w:rPr>
          <w:t xml:space="preserve">     |-- Default Azimuth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0</w:t>
        </w:r>
      </w:ins>
    </w:p>
    <w:p w14:paraId="5FFC0B65" w14:textId="77777777" w:rsidR="00BA5937" w:rsidRPr="00E20C96" w:rsidRDefault="00BA5937" w:rsidP="00BA5937">
      <w:pPr>
        <w:rPr>
          <w:ins w:id="1379" w:author="Dimitri Podborski" w:date="2023-07-19T20:55:00Z"/>
          <w:rFonts w:ascii="Andale Mono" w:eastAsia="SimSun" w:hAnsi="Andale Mono"/>
          <w:bCs/>
          <w:sz w:val="20"/>
          <w:szCs w:val="20"/>
          <w:lang w:eastAsia="zh-CN"/>
        </w:rPr>
      </w:pPr>
      <w:ins w:id="1380" w:author="Dimitri Podborski" w:date="2023-07-19T20:55:00Z">
        <w:r w:rsidRPr="00126FCD">
          <w:rPr>
            <w:rFonts w:ascii="Andale Mono" w:eastAsia="SimSun" w:hAnsi="Andale Mono"/>
            <w:bCs/>
            <w:sz w:val="20"/>
            <w:szCs w:val="20"/>
            <w:lang w:eastAsia="zh-CN"/>
          </w:rPr>
          <w:t xml:space="preserve">     </w:t>
        </w:r>
        <w:proofErr w:type="spellStart"/>
        <w:r w:rsidRPr="00E20C96">
          <w:rPr>
            <w:rFonts w:ascii="Andale Mono" w:eastAsia="SimSun" w:hAnsi="Andale Mono"/>
            <w:bCs/>
            <w:sz w:val="20"/>
            <w:szCs w:val="20"/>
            <w:lang w:eastAsia="zh-CN"/>
          </w:rPr>
          <w:t>aepr</w:t>
        </w:r>
        <w:proofErr w:type="spellEnd"/>
        <w:r w:rsidRPr="00E20C96">
          <w:rPr>
            <w:rFonts w:ascii="Andale Mono" w:eastAsia="SimSun" w:hAnsi="Andale Mono"/>
            <w:bCs/>
            <w:sz w:val="20"/>
            <w:szCs w:val="20"/>
            <w:lang w:eastAsia="zh-CN"/>
          </w:rPr>
          <w:t xml:space="preserve"> (24)</w:t>
        </w:r>
      </w:ins>
    </w:p>
    <w:p w14:paraId="634E063E" w14:textId="77777777" w:rsidR="00BA5937" w:rsidRPr="00126FCD" w:rsidRDefault="00BA5937" w:rsidP="00BA5937">
      <w:pPr>
        <w:rPr>
          <w:ins w:id="1381" w:author="Dimitri Podborski" w:date="2023-07-19T20:55:00Z"/>
          <w:rFonts w:ascii="Andale Mono" w:eastAsia="SimSun" w:hAnsi="Andale Mono"/>
          <w:bCs/>
          <w:sz w:val="20"/>
          <w:szCs w:val="20"/>
          <w:lang w:val="de-DE" w:eastAsia="zh-CN"/>
        </w:rPr>
      </w:pPr>
      <w:ins w:id="1382" w:author="Dimitri Podborski" w:date="2023-07-19T20:55:00Z">
        <w:r w:rsidRPr="00E20C96">
          <w:rPr>
            <w:rFonts w:ascii="Andale Mono" w:eastAsia="SimSun" w:hAnsi="Andale Mono"/>
            <w:bCs/>
            <w:sz w:val="20"/>
            <w:szCs w:val="20"/>
            <w:lang w:eastAsia="zh-CN"/>
          </w:rPr>
          <w:lastRenderedPageBreak/>
          <w:t xml:space="preserve">     </w:t>
        </w:r>
        <w:r w:rsidRPr="00126FCD">
          <w:rPr>
            <w:rFonts w:ascii="Andale Mono" w:eastAsia="SimSun" w:hAnsi="Andale Mono"/>
            <w:bCs/>
            <w:sz w:val="20"/>
            <w:szCs w:val="20"/>
            <w:lang w:val="de-DE" w:eastAsia="zh-CN"/>
          </w:rPr>
          <w:t xml:space="preserve">|-- Box Version      </w:t>
        </w:r>
        <w:proofErr w:type="gramStart"/>
        <w:r w:rsidRPr="00126FCD">
          <w:rPr>
            <w:rFonts w:ascii="Andale Mono" w:eastAsia="SimSun" w:hAnsi="Andale Mono"/>
            <w:bCs/>
            <w:sz w:val="20"/>
            <w:szCs w:val="20"/>
            <w:lang w:val="de-DE" w:eastAsia="zh-CN"/>
          </w:rPr>
          <w:t xml:space="preserve">  :</w:t>
        </w:r>
        <w:proofErr w:type="gramEnd"/>
        <w:r w:rsidRPr="00126FCD">
          <w:rPr>
            <w:rFonts w:ascii="Andale Mono" w:eastAsia="SimSun" w:hAnsi="Andale Mono"/>
            <w:bCs/>
            <w:sz w:val="20"/>
            <w:szCs w:val="20"/>
            <w:lang w:val="de-DE" w:eastAsia="zh-CN"/>
          </w:rPr>
          <w:t xml:space="preserve"> 0</w:t>
        </w:r>
      </w:ins>
    </w:p>
    <w:p w14:paraId="43526F96" w14:textId="77777777" w:rsidR="00BA5937" w:rsidRPr="00126FCD" w:rsidRDefault="00BA5937" w:rsidP="00BA5937">
      <w:pPr>
        <w:rPr>
          <w:ins w:id="1383" w:author="Dimitri Podborski" w:date="2023-07-19T20:55:00Z"/>
          <w:rFonts w:ascii="Andale Mono" w:eastAsia="SimSun" w:hAnsi="Andale Mono"/>
          <w:bCs/>
          <w:sz w:val="20"/>
          <w:szCs w:val="20"/>
          <w:lang w:val="de-DE" w:eastAsia="zh-CN"/>
        </w:rPr>
      </w:pPr>
      <w:ins w:id="1384" w:author="Dimitri Podborski" w:date="2023-07-19T20:55:00Z">
        <w:r w:rsidRPr="00126FCD">
          <w:rPr>
            <w:rFonts w:ascii="Andale Mono" w:eastAsia="SimSun" w:hAnsi="Andale Mono"/>
            <w:bCs/>
            <w:sz w:val="20"/>
            <w:szCs w:val="20"/>
            <w:lang w:val="de-DE" w:eastAsia="zh-CN"/>
          </w:rPr>
          <w:t xml:space="preserve">     |-- Box Flags        </w:t>
        </w:r>
        <w:proofErr w:type="gramStart"/>
        <w:r w:rsidRPr="00126FCD">
          <w:rPr>
            <w:rFonts w:ascii="Andale Mono" w:eastAsia="SimSun" w:hAnsi="Andale Mono"/>
            <w:bCs/>
            <w:sz w:val="20"/>
            <w:szCs w:val="20"/>
            <w:lang w:val="de-DE" w:eastAsia="zh-CN"/>
          </w:rPr>
          <w:t xml:space="preserve">  :</w:t>
        </w:r>
        <w:proofErr w:type="gramEnd"/>
        <w:r w:rsidRPr="00126FCD">
          <w:rPr>
            <w:rFonts w:ascii="Andale Mono" w:eastAsia="SimSun" w:hAnsi="Andale Mono"/>
            <w:bCs/>
            <w:sz w:val="20"/>
            <w:szCs w:val="20"/>
            <w:lang w:val="de-DE" w:eastAsia="zh-CN"/>
          </w:rPr>
          <w:t xml:space="preserve"> 0</w:t>
        </w:r>
      </w:ins>
    </w:p>
    <w:p w14:paraId="4C8F9905" w14:textId="77777777" w:rsidR="00BA5937" w:rsidRPr="00E20C96" w:rsidRDefault="00BA5937" w:rsidP="00BA5937">
      <w:pPr>
        <w:rPr>
          <w:ins w:id="1385" w:author="Dimitri Podborski" w:date="2023-07-19T20:55:00Z"/>
          <w:rFonts w:ascii="Andale Mono" w:eastAsia="SimSun" w:hAnsi="Andale Mono"/>
          <w:bCs/>
          <w:sz w:val="20"/>
          <w:szCs w:val="20"/>
          <w:lang w:val="de-DE" w:eastAsia="zh-CN"/>
        </w:rPr>
      </w:pPr>
      <w:ins w:id="1386" w:author="Dimitri Podborski" w:date="2023-07-19T20:55:00Z">
        <w:r w:rsidRPr="00126FCD">
          <w:rPr>
            <w:rFonts w:ascii="Andale Mono" w:eastAsia="SimSun" w:hAnsi="Andale Mono"/>
            <w:bCs/>
            <w:sz w:val="20"/>
            <w:szCs w:val="20"/>
            <w:lang w:val="de-DE" w:eastAsia="zh-CN"/>
          </w:rPr>
          <w:t xml:space="preserve">     </w:t>
        </w:r>
        <w:r w:rsidRPr="00E20C96">
          <w:rPr>
            <w:rFonts w:ascii="Andale Mono" w:eastAsia="SimSun" w:hAnsi="Andale Mono"/>
            <w:bCs/>
            <w:sz w:val="20"/>
            <w:szCs w:val="20"/>
            <w:lang w:val="de-DE" w:eastAsia="zh-CN"/>
          </w:rPr>
          <w:t xml:space="preserve">|-- Min </w:t>
        </w:r>
        <w:proofErr w:type="spellStart"/>
        <w:r w:rsidRPr="00E20C96">
          <w:rPr>
            <w:rFonts w:ascii="Andale Mono" w:eastAsia="SimSun" w:hAnsi="Andale Mono"/>
            <w:bCs/>
            <w:sz w:val="20"/>
            <w:szCs w:val="20"/>
            <w:lang w:val="de-DE" w:eastAsia="zh-CN"/>
          </w:rPr>
          <w:t>Prominence</w:t>
        </w:r>
        <w:proofErr w:type="spellEnd"/>
        <w:r w:rsidRPr="00E20C96">
          <w:rPr>
            <w:rFonts w:ascii="Andale Mono" w:eastAsia="SimSun" w:hAnsi="Andale Mono"/>
            <w:bCs/>
            <w:sz w:val="20"/>
            <w:szCs w:val="20"/>
            <w:lang w:val="de-DE" w:eastAsia="zh-CN"/>
          </w:rPr>
          <w:t xml:space="preserve">   </w:t>
        </w:r>
        <w:proofErr w:type="gramStart"/>
        <w:r w:rsidRPr="00E20C96">
          <w:rPr>
            <w:rFonts w:ascii="Andale Mono" w:eastAsia="SimSun" w:hAnsi="Andale Mono"/>
            <w:bCs/>
            <w:sz w:val="20"/>
            <w:szCs w:val="20"/>
            <w:lang w:val="de-DE" w:eastAsia="zh-CN"/>
          </w:rPr>
          <w:t xml:space="preserve">  :</w:t>
        </w:r>
        <w:proofErr w:type="gramEnd"/>
        <w:r w:rsidRPr="00E20C96">
          <w:rPr>
            <w:rFonts w:ascii="Andale Mono" w:eastAsia="SimSun" w:hAnsi="Andale Mono"/>
            <w:bCs/>
            <w:sz w:val="20"/>
            <w:szCs w:val="20"/>
            <w:lang w:val="de-DE" w:eastAsia="zh-CN"/>
          </w:rPr>
          <w:t xml:space="preserve"> 0</w:t>
        </w:r>
      </w:ins>
    </w:p>
    <w:p w14:paraId="3BEE3241" w14:textId="77777777" w:rsidR="00BA5937" w:rsidRPr="00126FCD" w:rsidRDefault="00BA5937" w:rsidP="00BA5937">
      <w:pPr>
        <w:rPr>
          <w:ins w:id="1387" w:author="Dimitri Podborski" w:date="2023-07-19T20:55:00Z"/>
          <w:rFonts w:ascii="Andale Mono" w:eastAsia="SimSun" w:hAnsi="Andale Mono"/>
          <w:bCs/>
          <w:sz w:val="20"/>
          <w:szCs w:val="20"/>
          <w:lang w:eastAsia="zh-CN"/>
        </w:rPr>
      </w:pPr>
      <w:ins w:id="1388" w:author="Dimitri Podborski" w:date="2023-07-19T20:55:00Z">
        <w:r w:rsidRPr="00E20C96">
          <w:rPr>
            <w:rFonts w:ascii="Andale Mono" w:eastAsia="SimSun" w:hAnsi="Andale Mono"/>
            <w:bCs/>
            <w:sz w:val="20"/>
            <w:szCs w:val="20"/>
            <w:lang w:val="de-DE" w:eastAsia="zh-CN"/>
          </w:rPr>
          <w:t xml:space="preserve">     </w:t>
        </w:r>
        <w:r w:rsidRPr="00126FCD">
          <w:rPr>
            <w:rFonts w:ascii="Andale Mono" w:eastAsia="SimSun" w:hAnsi="Andale Mono"/>
            <w:bCs/>
            <w:sz w:val="20"/>
            <w:szCs w:val="20"/>
            <w:lang w:eastAsia="zh-CN"/>
          </w:rPr>
          <w:t xml:space="preserve">|-- Max Prominence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9</w:t>
        </w:r>
      </w:ins>
    </w:p>
    <w:p w14:paraId="3C0AAE7F" w14:textId="77777777" w:rsidR="00BA5937" w:rsidRDefault="00BA5937" w:rsidP="00BA5937">
      <w:pPr>
        <w:rPr>
          <w:ins w:id="1389" w:author="Dimitri Podborski" w:date="2023-07-19T20:55:00Z"/>
          <w:rFonts w:ascii="Andale Mono" w:eastAsia="SimSun" w:hAnsi="Andale Mono"/>
          <w:bCs/>
          <w:sz w:val="20"/>
          <w:szCs w:val="20"/>
          <w:lang w:eastAsia="zh-CN"/>
        </w:rPr>
      </w:pPr>
      <w:ins w:id="1390" w:author="Dimitri Podborski" w:date="2023-07-19T20:55:00Z">
        <w:r w:rsidRPr="00126FCD">
          <w:rPr>
            <w:rFonts w:ascii="Andale Mono" w:eastAsia="SimSun" w:hAnsi="Andale Mono"/>
            <w:bCs/>
            <w:sz w:val="20"/>
            <w:szCs w:val="20"/>
            <w:lang w:eastAsia="zh-CN"/>
          </w:rPr>
          <w:t xml:space="preserve">     |-- Default </w:t>
        </w:r>
        <w:proofErr w:type="gramStart"/>
        <w:r w:rsidRPr="00126FCD">
          <w:rPr>
            <w:rFonts w:ascii="Andale Mono" w:eastAsia="SimSun" w:hAnsi="Andale Mono"/>
            <w:bCs/>
            <w:sz w:val="20"/>
            <w:szCs w:val="20"/>
            <w:lang w:eastAsia="zh-CN"/>
          </w:rPr>
          <w:t>Prominence :</w:t>
        </w:r>
        <w:proofErr w:type="gramEnd"/>
        <w:r w:rsidRPr="00126FCD">
          <w:rPr>
            <w:rFonts w:ascii="Andale Mono" w:eastAsia="SimSun" w:hAnsi="Andale Mono"/>
            <w:bCs/>
            <w:sz w:val="20"/>
            <w:szCs w:val="20"/>
            <w:lang w:eastAsia="zh-CN"/>
          </w:rPr>
          <w:t xml:space="preserve"> 0</w:t>
        </w:r>
      </w:ins>
    </w:p>
    <w:p w14:paraId="00D51189" w14:textId="77777777" w:rsidR="00BA5937" w:rsidRDefault="00BA5937" w:rsidP="00BA5937">
      <w:pPr>
        <w:rPr>
          <w:ins w:id="1391" w:author="Dimitri Podborski" w:date="2023-07-19T20:55:00Z"/>
          <w:rFonts w:eastAsia="SimSun"/>
          <w:bCs/>
          <w:sz w:val="28"/>
          <w:lang w:eastAsia="zh-CN"/>
        </w:rPr>
      </w:pPr>
    </w:p>
    <w:p w14:paraId="090E6E9E" w14:textId="77777777" w:rsidR="00BA5937" w:rsidRDefault="00BA5937" w:rsidP="00BA5937">
      <w:pPr>
        <w:rPr>
          <w:ins w:id="1392" w:author="Dimitri Podborski" w:date="2023-07-19T20:55:00Z"/>
          <w:rFonts w:eastAsia="SimSun"/>
          <w:bCs/>
          <w:sz w:val="28"/>
          <w:lang w:eastAsia="zh-CN"/>
        </w:rPr>
      </w:pPr>
      <w:ins w:id="1393" w:author="Dimitri Podborski" w:date="2023-07-19T20:55:00Z">
        <w:r>
          <w:rPr>
            <w:rFonts w:eastAsia="SimSun"/>
            <w:bCs/>
            <w:sz w:val="28"/>
            <w:lang w:eastAsia="zh-CN"/>
          </w:rPr>
          <w:t>The full box structure of the second preselection (‘Dialog+’) within the ‘</w:t>
        </w:r>
        <w:proofErr w:type="spellStart"/>
        <w:r>
          <w:rPr>
            <w:rFonts w:eastAsia="SimSun"/>
            <w:bCs/>
            <w:sz w:val="28"/>
            <w:lang w:eastAsia="zh-CN"/>
          </w:rPr>
          <w:t>tkgd</w:t>
        </w:r>
        <w:proofErr w:type="spellEnd"/>
        <w:r>
          <w:rPr>
            <w:rFonts w:eastAsia="SimSun"/>
            <w:bCs/>
            <w:sz w:val="28"/>
            <w:lang w:eastAsia="zh-CN"/>
          </w:rPr>
          <w:t>’ box looks as follows:</w:t>
        </w:r>
      </w:ins>
    </w:p>
    <w:p w14:paraId="09B65F92" w14:textId="77777777" w:rsidR="00BA5937" w:rsidRDefault="00BA5937" w:rsidP="00BA5937">
      <w:pPr>
        <w:rPr>
          <w:ins w:id="1394" w:author="Dimitri Podborski" w:date="2023-07-19T20:55:00Z"/>
          <w:lang w:eastAsia="zh-CN"/>
        </w:rPr>
      </w:pPr>
    </w:p>
    <w:p w14:paraId="347D1D8C" w14:textId="77777777" w:rsidR="00BA5937" w:rsidRPr="00126FCD" w:rsidRDefault="00BA5937" w:rsidP="00BA5937">
      <w:pPr>
        <w:rPr>
          <w:ins w:id="1395" w:author="Dimitri Podborski" w:date="2023-07-19T20:55:00Z"/>
          <w:rFonts w:ascii="Andale Mono" w:eastAsia="SimSun" w:hAnsi="Andale Mono"/>
          <w:bCs/>
          <w:sz w:val="20"/>
          <w:szCs w:val="20"/>
          <w:lang w:val="de-DE" w:eastAsia="zh-CN"/>
        </w:rPr>
      </w:pPr>
      <w:proofErr w:type="spellStart"/>
      <w:ins w:id="1396" w:author="Dimitri Podborski" w:date="2023-07-19T20:55:00Z">
        <w:r w:rsidRPr="00126FCD">
          <w:rPr>
            <w:rFonts w:ascii="Andale Mono" w:eastAsia="SimSun" w:hAnsi="Andale Mono"/>
            <w:bCs/>
            <w:sz w:val="20"/>
            <w:szCs w:val="20"/>
            <w:lang w:val="de-DE" w:eastAsia="zh-CN"/>
          </w:rPr>
          <w:t>prse</w:t>
        </w:r>
        <w:proofErr w:type="spellEnd"/>
        <w:r w:rsidRPr="00126FCD">
          <w:rPr>
            <w:rFonts w:ascii="Andale Mono" w:eastAsia="SimSun" w:hAnsi="Andale Mono"/>
            <w:bCs/>
            <w:sz w:val="20"/>
            <w:szCs w:val="20"/>
            <w:lang w:val="de-DE" w:eastAsia="zh-CN"/>
          </w:rPr>
          <w:t xml:space="preserve"> (407)</w:t>
        </w:r>
      </w:ins>
    </w:p>
    <w:p w14:paraId="3EE35A37" w14:textId="77777777" w:rsidR="00BA5937" w:rsidRPr="00E20C96" w:rsidRDefault="00BA5937" w:rsidP="00BA5937">
      <w:pPr>
        <w:rPr>
          <w:ins w:id="1397" w:author="Dimitri Podborski" w:date="2023-07-19T20:55:00Z"/>
          <w:rFonts w:ascii="Andale Mono" w:eastAsia="SimSun" w:hAnsi="Andale Mono"/>
          <w:bCs/>
          <w:sz w:val="20"/>
          <w:szCs w:val="20"/>
          <w:lang w:eastAsia="zh-CN"/>
        </w:rPr>
      </w:pPr>
      <w:ins w:id="1398" w:author="Dimitri Podborski" w:date="2023-07-19T20:55:00Z">
        <w:r w:rsidRPr="00126FCD">
          <w:rPr>
            <w:rFonts w:ascii="Andale Mono" w:eastAsia="SimSun" w:hAnsi="Andale Mono"/>
            <w:bCs/>
            <w:sz w:val="20"/>
            <w:szCs w:val="20"/>
            <w:lang w:val="de-DE" w:eastAsia="zh-CN"/>
          </w:rPr>
          <w:t xml:space="preserve">  </w:t>
        </w:r>
        <w:r w:rsidRPr="00E20C96">
          <w:rPr>
            <w:rFonts w:ascii="Andale Mono" w:eastAsia="SimSun" w:hAnsi="Andale Mono"/>
            <w:bCs/>
            <w:sz w:val="20"/>
            <w:szCs w:val="20"/>
            <w:lang w:eastAsia="zh-CN"/>
          </w:rPr>
          <w:t xml:space="preserve">|-- Box Version               </w:t>
        </w:r>
        <w:proofErr w:type="gramStart"/>
        <w:r w:rsidRPr="00E20C96">
          <w:rPr>
            <w:rFonts w:ascii="Andale Mono" w:eastAsia="SimSun" w:hAnsi="Andale Mono"/>
            <w:bCs/>
            <w:sz w:val="20"/>
            <w:szCs w:val="20"/>
            <w:lang w:eastAsia="zh-CN"/>
          </w:rPr>
          <w:t xml:space="preserve">  :</w:t>
        </w:r>
        <w:proofErr w:type="gramEnd"/>
        <w:r w:rsidRPr="00E20C96">
          <w:rPr>
            <w:rFonts w:ascii="Andale Mono" w:eastAsia="SimSun" w:hAnsi="Andale Mono"/>
            <w:bCs/>
            <w:sz w:val="20"/>
            <w:szCs w:val="20"/>
            <w:lang w:eastAsia="zh-CN"/>
          </w:rPr>
          <w:t xml:space="preserve"> 0</w:t>
        </w:r>
      </w:ins>
    </w:p>
    <w:p w14:paraId="3308C3B7" w14:textId="77777777" w:rsidR="00BA5937" w:rsidRPr="00E20C96" w:rsidRDefault="00BA5937" w:rsidP="00BA5937">
      <w:pPr>
        <w:rPr>
          <w:ins w:id="1399" w:author="Dimitri Podborski" w:date="2023-07-19T20:55:00Z"/>
          <w:rFonts w:ascii="Andale Mono" w:eastAsia="SimSun" w:hAnsi="Andale Mono"/>
          <w:bCs/>
          <w:sz w:val="20"/>
          <w:szCs w:val="20"/>
          <w:lang w:eastAsia="zh-CN"/>
        </w:rPr>
      </w:pPr>
      <w:ins w:id="1400" w:author="Dimitri Podborski" w:date="2023-07-19T20:55:00Z">
        <w:r w:rsidRPr="00E20C96">
          <w:rPr>
            <w:rFonts w:ascii="Andale Mono" w:eastAsia="SimSun" w:hAnsi="Andale Mono"/>
            <w:bCs/>
            <w:sz w:val="20"/>
            <w:szCs w:val="20"/>
            <w:lang w:eastAsia="zh-CN"/>
          </w:rPr>
          <w:t xml:space="preserve">  |-- Box Flags                 </w:t>
        </w:r>
        <w:proofErr w:type="gramStart"/>
        <w:r w:rsidRPr="00E20C96">
          <w:rPr>
            <w:rFonts w:ascii="Andale Mono" w:eastAsia="SimSun" w:hAnsi="Andale Mono"/>
            <w:bCs/>
            <w:sz w:val="20"/>
            <w:szCs w:val="20"/>
            <w:lang w:eastAsia="zh-CN"/>
          </w:rPr>
          <w:t xml:space="preserve">  :</w:t>
        </w:r>
        <w:proofErr w:type="gramEnd"/>
        <w:r w:rsidRPr="00E20C96">
          <w:rPr>
            <w:rFonts w:ascii="Andale Mono" w:eastAsia="SimSun" w:hAnsi="Andale Mono"/>
            <w:bCs/>
            <w:sz w:val="20"/>
            <w:szCs w:val="20"/>
            <w:lang w:eastAsia="zh-CN"/>
          </w:rPr>
          <w:t xml:space="preserve"> 0</w:t>
        </w:r>
      </w:ins>
    </w:p>
    <w:p w14:paraId="72490989" w14:textId="77777777" w:rsidR="00BA5937" w:rsidRPr="00E20C96" w:rsidRDefault="00BA5937" w:rsidP="00BA5937">
      <w:pPr>
        <w:rPr>
          <w:ins w:id="1401" w:author="Dimitri Podborski" w:date="2023-07-19T20:55:00Z"/>
          <w:rFonts w:ascii="Andale Mono" w:eastAsia="SimSun" w:hAnsi="Andale Mono"/>
          <w:bCs/>
          <w:sz w:val="20"/>
          <w:szCs w:val="20"/>
          <w:lang w:eastAsia="zh-CN"/>
        </w:rPr>
      </w:pPr>
      <w:ins w:id="1402" w:author="Dimitri Podborski" w:date="2023-07-19T20:55:00Z">
        <w:r w:rsidRPr="00E20C96">
          <w:rPr>
            <w:rFonts w:ascii="Andale Mono" w:eastAsia="SimSun" w:hAnsi="Andale Mono"/>
            <w:bCs/>
            <w:sz w:val="20"/>
            <w:szCs w:val="20"/>
            <w:lang w:eastAsia="zh-CN"/>
          </w:rPr>
          <w:t xml:space="preserve">  |-- Track Group ID            </w:t>
        </w:r>
        <w:proofErr w:type="gramStart"/>
        <w:r w:rsidRPr="00E20C96">
          <w:rPr>
            <w:rFonts w:ascii="Andale Mono" w:eastAsia="SimSun" w:hAnsi="Andale Mono"/>
            <w:bCs/>
            <w:sz w:val="20"/>
            <w:szCs w:val="20"/>
            <w:lang w:eastAsia="zh-CN"/>
          </w:rPr>
          <w:t xml:space="preserve">  :</w:t>
        </w:r>
        <w:proofErr w:type="gramEnd"/>
        <w:r w:rsidRPr="00E20C96">
          <w:rPr>
            <w:rFonts w:ascii="Andale Mono" w:eastAsia="SimSun" w:hAnsi="Andale Mono"/>
            <w:bCs/>
            <w:sz w:val="20"/>
            <w:szCs w:val="20"/>
            <w:lang w:eastAsia="zh-CN"/>
          </w:rPr>
          <w:t xml:space="preserve"> 10</w:t>
        </w:r>
      </w:ins>
    </w:p>
    <w:p w14:paraId="76FFC69A" w14:textId="77777777" w:rsidR="00BA5937" w:rsidRPr="00E20C96" w:rsidRDefault="00BA5937" w:rsidP="00BA5937">
      <w:pPr>
        <w:rPr>
          <w:ins w:id="1403" w:author="Dimitri Podborski" w:date="2023-07-19T20:55:00Z"/>
          <w:rFonts w:ascii="Andale Mono" w:eastAsia="SimSun" w:hAnsi="Andale Mono"/>
          <w:bCs/>
          <w:sz w:val="20"/>
          <w:szCs w:val="20"/>
          <w:lang w:eastAsia="zh-CN"/>
        </w:rPr>
      </w:pPr>
      <w:ins w:id="1404" w:author="Dimitri Podborski" w:date="2023-07-19T20:55:00Z">
        <w:r w:rsidRPr="00E20C96">
          <w:rPr>
            <w:rFonts w:ascii="Andale Mono" w:eastAsia="SimSun" w:hAnsi="Andale Mono"/>
            <w:bCs/>
            <w:sz w:val="20"/>
            <w:szCs w:val="20"/>
            <w:lang w:eastAsia="zh-CN"/>
          </w:rPr>
          <w:t xml:space="preserve">  |-- Tracks                    </w:t>
        </w:r>
        <w:proofErr w:type="gramStart"/>
        <w:r w:rsidRPr="00E20C96">
          <w:rPr>
            <w:rFonts w:ascii="Andale Mono" w:eastAsia="SimSun" w:hAnsi="Andale Mono"/>
            <w:bCs/>
            <w:sz w:val="20"/>
            <w:szCs w:val="20"/>
            <w:lang w:eastAsia="zh-CN"/>
          </w:rPr>
          <w:t xml:space="preserve">  :</w:t>
        </w:r>
        <w:proofErr w:type="gramEnd"/>
        <w:r w:rsidRPr="00E20C96">
          <w:rPr>
            <w:rFonts w:ascii="Andale Mono" w:eastAsia="SimSun" w:hAnsi="Andale Mono"/>
            <w:bCs/>
            <w:sz w:val="20"/>
            <w:szCs w:val="20"/>
            <w:lang w:eastAsia="zh-CN"/>
          </w:rPr>
          <w:t xml:space="preserve"> 1</w:t>
        </w:r>
      </w:ins>
    </w:p>
    <w:p w14:paraId="4D72E91F" w14:textId="77777777" w:rsidR="00BA5937" w:rsidRPr="00E20C96" w:rsidRDefault="00BA5937" w:rsidP="00BA5937">
      <w:pPr>
        <w:rPr>
          <w:ins w:id="1405" w:author="Dimitri Podborski" w:date="2023-07-19T20:55:00Z"/>
          <w:rFonts w:ascii="Andale Mono" w:eastAsia="SimSun" w:hAnsi="Andale Mono"/>
          <w:bCs/>
          <w:sz w:val="20"/>
          <w:szCs w:val="20"/>
          <w:lang w:eastAsia="zh-CN"/>
        </w:rPr>
      </w:pPr>
      <w:ins w:id="1406" w:author="Dimitri Podborski" w:date="2023-07-19T20:55:00Z">
        <w:r w:rsidRPr="00E20C96">
          <w:rPr>
            <w:rFonts w:ascii="Andale Mono" w:eastAsia="SimSun" w:hAnsi="Andale Mono"/>
            <w:bCs/>
            <w:sz w:val="20"/>
            <w:szCs w:val="20"/>
            <w:lang w:eastAsia="zh-CN"/>
          </w:rPr>
          <w:t xml:space="preserve">  |-- Preselection Tag          </w:t>
        </w:r>
        <w:proofErr w:type="gramStart"/>
        <w:r w:rsidRPr="00E20C96">
          <w:rPr>
            <w:rFonts w:ascii="Andale Mono" w:eastAsia="SimSun" w:hAnsi="Andale Mono"/>
            <w:bCs/>
            <w:sz w:val="20"/>
            <w:szCs w:val="20"/>
            <w:lang w:eastAsia="zh-CN"/>
          </w:rPr>
          <w:t xml:space="preserve">  :</w:t>
        </w:r>
        <w:proofErr w:type="gramEnd"/>
        <w:r w:rsidRPr="00E20C96">
          <w:rPr>
            <w:rFonts w:ascii="Andale Mono" w:eastAsia="SimSun" w:hAnsi="Andale Mono"/>
            <w:bCs/>
            <w:sz w:val="20"/>
            <w:szCs w:val="20"/>
            <w:lang w:eastAsia="zh-CN"/>
          </w:rPr>
          <w:t xml:space="preserve"> 10</w:t>
        </w:r>
      </w:ins>
    </w:p>
    <w:p w14:paraId="4C6628BF" w14:textId="77777777" w:rsidR="00BA5937" w:rsidRPr="00E20C96" w:rsidRDefault="00BA5937" w:rsidP="00BA5937">
      <w:pPr>
        <w:rPr>
          <w:ins w:id="1407" w:author="Dimitri Podborski" w:date="2023-07-19T20:55:00Z"/>
          <w:rFonts w:ascii="Andale Mono" w:eastAsia="SimSun" w:hAnsi="Andale Mono"/>
          <w:bCs/>
          <w:sz w:val="20"/>
          <w:szCs w:val="20"/>
          <w:lang w:eastAsia="zh-CN"/>
        </w:rPr>
      </w:pPr>
      <w:ins w:id="1408" w:author="Dimitri Podborski" w:date="2023-07-19T20:55:00Z">
        <w:r w:rsidRPr="00E20C96">
          <w:rPr>
            <w:rFonts w:ascii="Andale Mono" w:eastAsia="SimSun" w:hAnsi="Andale Mono"/>
            <w:bCs/>
            <w:sz w:val="20"/>
            <w:szCs w:val="20"/>
            <w:lang w:eastAsia="zh-CN"/>
          </w:rPr>
          <w:t xml:space="preserve">  |-- Selection Priority Present</w:t>
        </w:r>
        <w:proofErr w:type="gramStart"/>
        <w:r w:rsidRPr="00E20C96">
          <w:rPr>
            <w:rFonts w:ascii="Andale Mono" w:eastAsia="SimSun" w:hAnsi="Andale Mono"/>
            <w:bCs/>
            <w:sz w:val="20"/>
            <w:szCs w:val="20"/>
            <w:lang w:eastAsia="zh-CN"/>
          </w:rPr>
          <w:t>? :</w:t>
        </w:r>
        <w:proofErr w:type="gramEnd"/>
        <w:r w:rsidRPr="00E20C96">
          <w:rPr>
            <w:rFonts w:ascii="Andale Mono" w:eastAsia="SimSun" w:hAnsi="Andale Mono"/>
            <w:bCs/>
            <w:sz w:val="20"/>
            <w:szCs w:val="20"/>
            <w:lang w:eastAsia="zh-CN"/>
          </w:rPr>
          <w:t xml:space="preserve"> 0</w:t>
        </w:r>
      </w:ins>
    </w:p>
    <w:p w14:paraId="0636031A" w14:textId="77777777" w:rsidR="00BA5937" w:rsidRPr="00E20C96" w:rsidRDefault="00BA5937" w:rsidP="00BA5937">
      <w:pPr>
        <w:rPr>
          <w:ins w:id="1409" w:author="Dimitri Podborski" w:date="2023-07-19T20:55:00Z"/>
          <w:rFonts w:ascii="Andale Mono" w:eastAsia="SimSun" w:hAnsi="Andale Mono"/>
          <w:bCs/>
          <w:sz w:val="20"/>
          <w:szCs w:val="20"/>
          <w:lang w:eastAsia="zh-CN"/>
        </w:rPr>
      </w:pPr>
      <w:ins w:id="1410" w:author="Dimitri Podborski" w:date="2023-07-19T20:55:00Z">
        <w:r w:rsidRPr="00E20C96">
          <w:rPr>
            <w:rFonts w:ascii="Andale Mono" w:eastAsia="SimSun" w:hAnsi="Andale Mono"/>
            <w:bCs/>
            <w:sz w:val="20"/>
            <w:szCs w:val="20"/>
            <w:lang w:eastAsia="zh-CN"/>
          </w:rPr>
          <w:t xml:space="preserve">  |-- Selection Priority        </w:t>
        </w:r>
        <w:proofErr w:type="gramStart"/>
        <w:r w:rsidRPr="00E20C96">
          <w:rPr>
            <w:rFonts w:ascii="Andale Mono" w:eastAsia="SimSun" w:hAnsi="Andale Mono"/>
            <w:bCs/>
            <w:sz w:val="20"/>
            <w:szCs w:val="20"/>
            <w:lang w:eastAsia="zh-CN"/>
          </w:rPr>
          <w:t xml:space="preserve">  :</w:t>
        </w:r>
        <w:proofErr w:type="gramEnd"/>
        <w:r w:rsidRPr="00E20C96">
          <w:rPr>
            <w:rFonts w:ascii="Andale Mono" w:eastAsia="SimSun" w:hAnsi="Andale Mono"/>
            <w:bCs/>
            <w:sz w:val="20"/>
            <w:szCs w:val="20"/>
            <w:lang w:eastAsia="zh-CN"/>
          </w:rPr>
          <w:t xml:space="preserve"> 0</w:t>
        </w:r>
      </w:ins>
    </w:p>
    <w:p w14:paraId="6121BC82" w14:textId="77777777" w:rsidR="00BA5937" w:rsidRPr="00E20C96" w:rsidRDefault="00BA5937" w:rsidP="00BA5937">
      <w:pPr>
        <w:rPr>
          <w:ins w:id="1411" w:author="Dimitri Podborski" w:date="2023-07-19T20:55:00Z"/>
          <w:rFonts w:ascii="Andale Mono" w:eastAsia="SimSun" w:hAnsi="Andale Mono"/>
          <w:bCs/>
          <w:sz w:val="20"/>
          <w:szCs w:val="20"/>
          <w:lang w:eastAsia="zh-CN"/>
        </w:rPr>
      </w:pPr>
      <w:ins w:id="1412" w:author="Dimitri Podborski" w:date="2023-07-19T20:55:00Z">
        <w:r w:rsidRPr="00E20C96">
          <w:rPr>
            <w:rFonts w:ascii="Andale Mono" w:eastAsia="SimSun" w:hAnsi="Andale Mono"/>
            <w:bCs/>
            <w:sz w:val="20"/>
            <w:szCs w:val="20"/>
            <w:lang w:eastAsia="zh-CN"/>
          </w:rPr>
          <w:t xml:space="preserve">  |-- Segment Order Present?    </w:t>
        </w:r>
        <w:proofErr w:type="gramStart"/>
        <w:r w:rsidRPr="00E20C96">
          <w:rPr>
            <w:rFonts w:ascii="Andale Mono" w:eastAsia="SimSun" w:hAnsi="Andale Mono"/>
            <w:bCs/>
            <w:sz w:val="20"/>
            <w:szCs w:val="20"/>
            <w:lang w:eastAsia="zh-CN"/>
          </w:rPr>
          <w:t xml:space="preserve">  :</w:t>
        </w:r>
        <w:proofErr w:type="gramEnd"/>
        <w:r w:rsidRPr="00E20C96">
          <w:rPr>
            <w:rFonts w:ascii="Andale Mono" w:eastAsia="SimSun" w:hAnsi="Andale Mono"/>
            <w:bCs/>
            <w:sz w:val="20"/>
            <w:szCs w:val="20"/>
            <w:lang w:eastAsia="zh-CN"/>
          </w:rPr>
          <w:t xml:space="preserve"> 0</w:t>
        </w:r>
      </w:ins>
    </w:p>
    <w:p w14:paraId="6649ACAD" w14:textId="77777777" w:rsidR="00BA5937" w:rsidRPr="00126FCD" w:rsidRDefault="00BA5937" w:rsidP="00BA5937">
      <w:pPr>
        <w:rPr>
          <w:ins w:id="1413" w:author="Dimitri Podborski" w:date="2023-07-19T20:55:00Z"/>
          <w:rFonts w:ascii="Andale Mono" w:eastAsia="SimSun" w:hAnsi="Andale Mono"/>
          <w:bCs/>
          <w:sz w:val="20"/>
          <w:szCs w:val="20"/>
          <w:lang w:val="de-DE" w:eastAsia="zh-CN"/>
        </w:rPr>
      </w:pPr>
      <w:ins w:id="1414" w:author="Dimitri Podborski" w:date="2023-07-19T20:55:00Z">
        <w:r w:rsidRPr="00E20C96">
          <w:rPr>
            <w:rFonts w:ascii="Andale Mono" w:eastAsia="SimSun" w:hAnsi="Andale Mono"/>
            <w:bCs/>
            <w:sz w:val="20"/>
            <w:szCs w:val="20"/>
            <w:lang w:eastAsia="zh-CN"/>
          </w:rPr>
          <w:t xml:space="preserve">  </w:t>
        </w:r>
        <w:r w:rsidRPr="00126FCD">
          <w:rPr>
            <w:rFonts w:ascii="Andale Mono" w:eastAsia="SimSun" w:hAnsi="Andale Mono"/>
            <w:bCs/>
            <w:sz w:val="20"/>
            <w:szCs w:val="20"/>
            <w:lang w:val="de-DE" w:eastAsia="zh-CN"/>
          </w:rPr>
          <w:t xml:space="preserve">|-- Segment Order             </w:t>
        </w:r>
        <w:proofErr w:type="gramStart"/>
        <w:r w:rsidRPr="00126FCD">
          <w:rPr>
            <w:rFonts w:ascii="Andale Mono" w:eastAsia="SimSun" w:hAnsi="Andale Mono"/>
            <w:bCs/>
            <w:sz w:val="20"/>
            <w:szCs w:val="20"/>
            <w:lang w:val="de-DE" w:eastAsia="zh-CN"/>
          </w:rPr>
          <w:t xml:space="preserve">  :</w:t>
        </w:r>
        <w:proofErr w:type="gramEnd"/>
        <w:r w:rsidRPr="00126FCD">
          <w:rPr>
            <w:rFonts w:ascii="Andale Mono" w:eastAsia="SimSun" w:hAnsi="Andale Mono"/>
            <w:bCs/>
            <w:sz w:val="20"/>
            <w:szCs w:val="20"/>
            <w:lang w:val="de-DE" w:eastAsia="zh-CN"/>
          </w:rPr>
          <w:t xml:space="preserve"> 0</w:t>
        </w:r>
      </w:ins>
    </w:p>
    <w:p w14:paraId="337266CE" w14:textId="77777777" w:rsidR="00BA5937" w:rsidRPr="00126FCD" w:rsidRDefault="00BA5937" w:rsidP="00BA5937">
      <w:pPr>
        <w:rPr>
          <w:ins w:id="1415" w:author="Dimitri Podborski" w:date="2023-07-19T20:55:00Z"/>
          <w:rFonts w:ascii="Andale Mono" w:eastAsia="SimSun" w:hAnsi="Andale Mono"/>
          <w:bCs/>
          <w:sz w:val="20"/>
          <w:szCs w:val="20"/>
          <w:lang w:val="de-DE" w:eastAsia="zh-CN"/>
        </w:rPr>
      </w:pPr>
      <w:ins w:id="1416" w:author="Dimitri Podborski" w:date="2023-07-19T20:55:00Z">
        <w:r w:rsidRPr="00126FCD">
          <w:rPr>
            <w:rFonts w:ascii="Andale Mono" w:eastAsia="SimSun" w:hAnsi="Andale Mono"/>
            <w:bCs/>
            <w:sz w:val="20"/>
            <w:szCs w:val="20"/>
            <w:lang w:val="de-DE" w:eastAsia="zh-CN"/>
          </w:rPr>
          <w:t xml:space="preserve">   </w:t>
        </w:r>
        <w:proofErr w:type="spellStart"/>
        <w:r w:rsidRPr="00126FCD">
          <w:rPr>
            <w:rFonts w:ascii="Andale Mono" w:eastAsia="SimSun" w:hAnsi="Andale Mono"/>
            <w:bCs/>
            <w:sz w:val="20"/>
            <w:szCs w:val="20"/>
            <w:lang w:val="de-DE" w:eastAsia="zh-CN"/>
          </w:rPr>
          <w:t>labl</w:t>
        </w:r>
        <w:proofErr w:type="spellEnd"/>
        <w:r w:rsidRPr="00126FCD">
          <w:rPr>
            <w:rFonts w:ascii="Andale Mono" w:eastAsia="SimSun" w:hAnsi="Andale Mono"/>
            <w:bCs/>
            <w:sz w:val="20"/>
            <w:szCs w:val="20"/>
            <w:lang w:val="de-DE" w:eastAsia="zh-CN"/>
          </w:rPr>
          <w:t xml:space="preserve"> (29)</w:t>
        </w:r>
      </w:ins>
    </w:p>
    <w:p w14:paraId="46DEAD46" w14:textId="77777777" w:rsidR="00BA5937" w:rsidRPr="00126FCD" w:rsidRDefault="00BA5937" w:rsidP="00BA5937">
      <w:pPr>
        <w:rPr>
          <w:ins w:id="1417" w:author="Dimitri Podborski" w:date="2023-07-19T20:55:00Z"/>
          <w:rFonts w:ascii="Andale Mono" w:eastAsia="SimSun" w:hAnsi="Andale Mono"/>
          <w:bCs/>
          <w:sz w:val="20"/>
          <w:szCs w:val="20"/>
          <w:lang w:val="de-DE" w:eastAsia="zh-CN"/>
        </w:rPr>
      </w:pPr>
      <w:ins w:id="1418" w:author="Dimitri Podborski" w:date="2023-07-19T20:55:00Z">
        <w:r w:rsidRPr="00126FCD">
          <w:rPr>
            <w:rFonts w:ascii="Andale Mono" w:eastAsia="SimSun" w:hAnsi="Andale Mono"/>
            <w:bCs/>
            <w:sz w:val="20"/>
            <w:szCs w:val="20"/>
            <w:lang w:val="de-DE" w:eastAsia="zh-CN"/>
          </w:rPr>
          <w:t xml:space="preserve">   |-- Box </w:t>
        </w:r>
        <w:proofErr w:type="gramStart"/>
        <w:r w:rsidRPr="00126FCD">
          <w:rPr>
            <w:rFonts w:ascii="Andale Mono" w:eastAsia="SimSun" w:hAnsi="Andale Mono"/>
            <w:bCs/>
            <w:sz w:val="20"/>
            <w:szCs w:val="20"/>
            <w:lang w:val="de-DE" w:eastAsia="zh-CN"/>
          </w:rPr>
          <w:t>Version  :</w:t>
        </w:r>
        <w:proofErr w:type="gramEnd"/>
        <w:r w:rsidRPr="00126FCD">
          <w:rPr>
            <w:rFonts w:ascii="Andale Mono" w:eastAsia="SimSun" w:hAnsi="Andale Mono"/>
            <w:bCs/>
            <w:sz w:val="20"/>
            <w:szCs w:val="20"/>
            <w:lang w:val="de-DE" w:eastAsia="zh-CN"/>
          </w:rPr>
          <w:t xml:space="preserve"> 0</w:t>
        </w:r>
      </w:ins>
    </w:p>
    <w:p w14:paraId="67AA385C" w14:textId="77777777" w:rsidR="00BA5937" w:rsidRPr="00126FCD" w:rsidRDefault="00BA5937" w:rsidP="00BA5937">
      <w:pPr>
        <w:rPr>
          <w:ins w:id="1419" w:author="Dimitri Podborski" w:date="2023-07-19T20:55:00Z"/>
          <w:rFonts w:ascii="Andale Mono" w:eastAsia="SimSun" w:hAnsi="Andale Mono"/>
          <w:bCs/>
          <w:sz w:val="20"/>
          <w:szCs w:val="20"/>
          <w:lang w:val="de-DE" w:eastAsia="zh-CN"/>
        </w:rPr>
      </w:pPr>
      <w:ins w:id="1420" w:author="Dimitri Podborski" w:date="2023-07-19T20:55:00Z">
        <w:r w:rsidRPr="00126FCD">
          <w:rPr>
            <w:rFonts w:ascii="Andale Mono" w:eastAsia="SimSun" w:hAnsi="Andale Mono"/>
            <w:bCs/>
            <w:sz w:val="20"/>
            <w:szCs w:val="20"/>
            <w:lang w:val="de-DE" w:eastAsia="zh-CN"/>
          </w:rPr>
          <w:t xml:space="preserve">   |-- Box Flags  </w:t>
        </w:r>
        <w:proofErr w:type="gramStart"/>
        <w:r w:rsidRPr="00126FCD">
          <w:rPr>
            <w:rFonts w:ascii="Andale Mono" w:eastAsia="SimSun" w:hAnsi="Andale Mono"/>
            <w:bCs/>
            <w:sz w:val="20"/>
            <w:szCs w:val="20"/>
            <w:lang w:val="de-DE" w:eastAsia="zh-CN"/>
          </w:rPr>
          <w:t xml:space="preserve">  :</w:t>
        </w:r>
        <w:proofErr w:type="gramEnd"/>
        <w:r w:rsidRPr="00126FCD">
          <w:rPr>
            <w:rFonts w:ascii="Andale Mono" w:eastAsia="SimSun" w:hAnsi="Andale Mono"/>
            <w:bCs/>
            <w:sz w:val="20"/>
            <w:szCs w:val="20"/>
            <w:lang w:val="de-DE" w:eastAsia="zh-CN"/>
          </w:rPr>
          <w:t xml:space="preserve"> 0</w:t>
        </w:r>
      </w:ins>
    </w:p>
    <w:p w14:paraId="08410AC6" w14:textId="77777777" w:rsidR="00BA5937" w:rsidRPr="00126FCD" w:rsidRDefault="00BA5937" w:rsidP="00BA5937">
      <w:pPr>
        <w:rPr>
          <w:ins w:id="1421" w:author="Dimitri Podborski" w:date="2023-07-19T20:55:00Z"/>
          <w:rFonts w:ascii="Andale Mono" w:eastAsia="SimSun" w:hAnsi="Andale Mono"/>
          <w:bCs/>
          <w:sz w:val="20"/>
          <w:szCs w:val="20"/>
          <w:lang w:val="de-DE" w:eastAsia="zh-CN"/>
        </w:rPr>
      </w:pPr>
      <w:ins w:id="1422" w:author="Dimitri Podborski" w:date="2023-07-19T20:55:00Z">
        <w:r w:rsidRPr="00126FCD">
          <w:rPr>
            <w:rFonts w:ascii="Andale Mono" w:eastAsia="SimSun" w:hAnsi="Andale Mono"/>
            <w:bCs/>
            <w:sz w:val="20"/>
            <w:szCs w:val="20"/>
            <w:lang w:val="de-DE" w:eastAsia="zh-CN"/>
          </w:rPr>
          <w:t xml:space="preserve">   |-- Group Label</w:t>
        </w:r>
        <w:proofErr w:type="gramStart"/>
        <w:r w:rsidRPr="00126FCD">
          <w:rPr>
            <w:rFonts w:ascii="Andale Mono" w:eastAsia="SimSun" w:hAnsi="Andale Mono"/>
            <w:bCs/>
            <w:sz w:val="20"/>
            <w:szCs w:val="20"/>
            <w:lang w:val="de-DE" w:eastAsia="zh-CN"/>
          </w:rPr>
          <w:t>? :</w:t>
        </w:r>
        <w:proofErr w:type="gramEnd"/>
        <w:r w:rsidRPr="00126FCD">
          <w:rPr>
            <w:rFonts w:ascii="Andale Mono" w:eastAsia="SimSun" w:hAnsi="Andale Mono"/>
            <w:bCs/>
            <w:sz w:val="20"/>
            <w:szCs w:val="20"/>
            <w:lang w:val="de-DE" w:eastAsia="zh-CN"/>
          </w:rPr>
          <w:t xml:space="preserve"> 0</w:t>
        </w:r>
      </w:ins>
    </w:p>
    <w:p w14:paraId="4247103E" w14:textId="77777777" w:rsidR="00BA5937" w:rsidRPr="00126FCD" w:rsidRDefault="00BA5937" w:rsidP="00BA5937">
      <w:pPr>
        <w:rPr>
          <w:ins w:id="1423" w:author="Dimitri Podborski" w:date="2023-07-19T20:55:00Z"/>
          <w:rFonts w:ascii="Andale Mono" w:eastAsia="SimSun" w:hAnsi="Andale Mono"/>
          <w:bCs/>
          <w:sz w:val="20"/>
          <w:szCs w:val="20"/>
          <w:lang w:val="de-DE" w:eastAsia="zh-CN"/>
        </w:rPr>
      </w:pPr>
      <w:ins w:id="1424" w:author="Dimitri Podborski" w:date="2023-07-19T20:55:00Z">
        <w:r w:rsidRPr="00126FCD">
          <w:rPr>
            <w:rFonts w:ascii="Andale Mono" w:eastAsia="SimSun" w:hAnsi="Andale Mono"/>
            <w:bCs/>
            <w:sz w:val="20"/>
            <w:szCs w:val="20"/>
            <w:lang w:val="de-DE" w:eastAsia="zh-CN"/>
          </w:rPr>
          <w:t xml:space="preserve">   |-- Label ID   </w:t>
        </w:r>
        <w:proofErr w:type="gramStart"/>
        <w:r w:rsidRPr="00126FCD">
          <w:rPr>
            <w:rFonts w:ascii="Andale Mono" w:eastAsia="SimSun" w:hAnsi="Andale Mono"/>
            <w:bCs/>
            <w:sz w:val="20"/>
            <w:szCs w:val="20"/>
            <w:lang w:val="de-DE" w:eastAsia="zh-CN"/>
          </w:rPr>
          <w:t xml:space="preserve">  :</w:t>
        </w:r>
        <w:proofErr w:type="gramEnd"/>
        <w:r w:rsidRPr="00126FCD">
          <w:rPr>
            <w:rFonts w:ascii="Andale Mono" w:eastAsia="SimSun" w:hAnsi="Andale Mono"/>
            <w:bCs/>
            <w:sz w:val="20"/>
            <w:szCs w:val="20"/>
            <w:lang w:val="de-DE" w:eastAsia="zh-CN"/>
          </w:rPr>
          <w:t xml:space="preserve"> 0</w:t>
        </w:r>
      </w:ins>
    </w:p>
    <w:p w14:paraId="3B46EAD9" w14:textId="77777777" w:rsidR="00BA5937" w:rsidRPr="00126FCD" w:rsidRDefault="00BA5937" w:rsidP="00BA5937">
      <w:pPr>
        <w:rPr>
          <w:ins w:id="1425" w:author="Dimitri Podborski" w:date="2023-07-19T20:55:00Z"/>
          <w:rFonts w:ascii="Andale Mono" w:eastAsia="SimSun" w:hAnsi="Andale Mono"/>
          <w:bCs/>
          <w:sz w:val="20"/>
          <w:szCs w:val="20"/>
          <w:lang w:val="de-DE" w:eastAsia="zh-CN"/>
        </w:rPr>
      </w:pPr>
      <w:ins w:id="1426" w:author="Dimitri Podborski" w:date="2023-07-19T20:55:00Z">
        <w:r w:rsidRPr="00126FCD">
          <w:rPr>
            <w:rFonts w:ascii="Andale Mono" w:eastAsia="SimSun" w:hAnsi="Andale Mono"/>
            <w:bCs/>
            <w:sz w:val="20"/>
            <w:szCs w:val="20"/>
            <w:lang w:val="de-DE" w:eastAsia="zh-CN"/>
          </w:rPr>
          <w:t xml:space="preserve">   |-- Language   </w:t>
        </w:r>
        <w:proofErr w:type="gramStart"/>
        <w:r w:rsidRPr="00126FCD">
          <w:rPr>
            <w:rFonts w:ascii="Andale Mono" w:eastAsia="SimSun" w:hAnsi="Andale Mono"/>
            <w:bCs/>
            <w:sz w:val="20"/>
            <w:szCs w:val="20"/>
            <w:lang w:val="de-DE" w:eastAsia="zh-CN"/>
          </w:rPr>
          <w:t xml:space="preserve">  :</w:t>
        </w:r>
        <w:proofErr w:type="gramEnd"/>
        <w:r w:rsidRPr="00126FCD">
          <w:rPr>
            <w:rFonts w:ascii="Andale Mono" w:eastAsia="SimSun" w:hAnsi="Andale Mono"/>
            <w:bCs/>
            <w:sz w:val="20"/>
            <w:szCs w:val="20"/>
            <w:lang w:val="de-DE" w:eastAsia="zh-CN"/>
          </w:rPr>
          <w:t xml:space="preserve"> en-GB</w:t>
        </w:r>
      </w:ins>
    </w:p>
    <w:p w14:paraId="2AAC55E2" w14:textId="77777777" w:rsidR="00BA5937" w:rsidRPr="00126FCD" w:rsidRDefault="00BA5937" w:rsidP="00BA5937">
      <w:pPr>
        <w:rPr>
          <w:ins w:id="1427" w:author="Dimitri Podborski" w:date="2023-07-19T20:55:00Z"/>
          <w:rFonts w:ascii="Andale Mono" w:eastAsia="SimSun" w:hAnsi="Andale Mono"/>
          <w:bCs/>
          <w:sz w:val="20"/>
          <w:szCs w:val="20"/>
          <w:lang w:val="de-DE" w:eastAsia="zh-CN"/>
        </w:rPr>
      </w:pPr>
      <w:ins w:id="1428" w:author="Dimitri Podborski" w:date="2023-07-19T20:55:00Z">
        <w:r w:rsidRPr="00126FCD">
          <w:rPr>
            <w:rFonts w:ascii="Andale Mono" w:eastAsia="SimSun" w:hAnsi="Andale Mono"/>
            <w:bCs/>
            <w:sz w:val="20"/>
            <w:szCs w:val="20"/>
            <w:lang w:val="de-DE" w:eastAsia="zh-CN"/>
          </w:rPr>
          <w:t xml:space="preserve">   |-- Label      </w:t>
        </w:r>
        <w:proofErr w:type="gramStart"/>
        <w:r w:rsidRPr="00126FCD">
          <w:rPr>
            <w:rFonts w:ascii="Andale Mono" w:eastAsia="SimSun" w:hAnsi="Andale Mono"/>
            <w:bCs/>
            <w:sz w:val="20"/>
            <w:szCs w:val="20"/>
            <w:lang w:val="de-DE" w:eastAsia="zh-CN"/>
          </w:rPr>
          <w:t xml:space="preserve">  :</w:t>
        </w:r>
        <w:proofErr w:type="gramEnd"/>
        <w:r w:rsidRPr="00126FCD">
          <w:rPr>
            <w:rFonts w:ascii="Andale Mono" w:eastAsia="SimSun" w:hAnsi="Andale Mono"/>
            <w:bCs/>
            <w:sz w:val="20"/>
            <w:szCs w:val="20"/>
            <w:lang w:val="de-DE" w:eastAsia="zh-CN"/>
          </w:rPr>
          <w:t xml:space="preserve"> Dialog+</w:t>
        </w:r>
      </w:ins>
    </w:p>
    <w:p w14:paraId="30678AC8" w14:textId="77777777" w:rsidR="00BA5937" w:rsidRPr="00126FCD" w:rsidRDefault="00BA5937" w:rsidP="00BA5937">
      <w:pPr>
        <w:rPr>
          <w:ins w:id="1429" w:author="Dimitri Podborski" w:date="2023-07-19T20:55:00Z"/>
          <w:rFonts w:ascii="Andale Mono" w:eastAsia="SimSun" w:hAnsi="Andale Mono"/>
          <w:bCs/>
          <w:sz w:val="20"/>
          <w:szCs w:val="20"/>
          <w:lang w:val="de-DE" w:eastAsia="zh-CN"/>
        </w:rPr>
      </w:pPr>
      <w:ins w:id="1430" w:author="Dimitri Podborski" w:date="2023-07-19T20:55:00Z">
        <w:r w:rsidRPr="00126FCD">
          <w:rPr>
            <w:rFonts w:ascii="Andale Mono" w:eastAsia="SimSun" w:hAnsi="Andale Mono"/>
            <w:bCs/>
            <w:sz w:val="20"/>
            <w:szCs w:val="20"/>
            <w:lang w:val="de-DE" w:eastAsia="zh-CN"/>
          </w:rPr>
          <w:t xml:space="preserve">   </w:t>
        </w:r>
        <w:proofErr w:type="spellStart"/>
        <w:r w:rsidRPr="00126FCD">
          <w:rPr>
            <w:rFonts w:ascii="Andale Mono" w:eastAsia="SimSun" w:hAnsi="Andale Mono"/>
            <w:bCs/>
            <w:sz w:val="20"/>
            <w:szCs w:val="20"/>
            <w:lang w:val="de-DE" w:eastAsia="zh-CN"/>
          </w:rPr>
          <w:t>chnl</w:t>
        </w:r>
        <w:proofErr w:type="spellEnd"/>
        <w:r w:rsidRPr="00126FCD">
          <w:rPr>
            <w:rFonts w:ascii="Andale Mono" w:eastAsia="SimSun" w:hAnsi="Andale Mono"/>
            <w:bCs/>
            <w:sz w:val="20"/>
            <w:szCs w:val="20"/>
            <w:lang w:val="de-DE" w:eastAsia="zh-CN"/>
          </w:rPr>
          <w:t xml:space="preserve"> (22)</w:t>
        </w:r>
      </w:ins>
    </w:p>
    <w:p w14:paraId="0F43DFAB" w14:textId="77777777" w:rsidR="00BA5937" w:rsidRPr="00E20C96" w:rsidRDefault="00BA5937" w:rsidP="00BA5937">
      <w:pPr>
        <w:rPr>
          <w:ins w:id="1431" w:author="Dimitri Podborski" w:date="2023-07-19T20:55:00Z"/>
          <w:rFonts w:ascii="Andale Mono" w:eastAsia="SimSun" w:hAnsi="Andale Mono"/>
          <w:bCs/>
          <w:sz w:val="20"/>
          <w:szCs w:val="20"/>
          <w:lang w:eastAsia="zh-CN"/>
        </w:rPr>
      </w:pPr>
      <w:ins w:id="1432" w:author="Dimitri Podborski" w:date="2023-07-19T20:55:00Z">
        <w:r w:rsidRPr="00126FCD">
          <w:rPr>
            <w:rFonts w:ascii="Andale Mono" w:eastAsia="SimSun" w:hAnsi="Andale Mono"/>
            <w:bCs/>
            <w:sz w:val="20"/>
            <w:szCs w:val="20"/>
            <w:lang w:val="de-DE" w:eastAsia="zh-CN"/>
          </w:rPr>
          <w:t xml:space="preserve">   </w:t>
        </w:r>
        <w:r w:rsidRPr="00E20C96">
          <w:rPr>
            <w:rFonts w:ascii="Andale Mono" w:eastAsia="SimSun" w:hAnsi="Andale Mono"/>
            <w:bCs/>
            <w:sz w:val="20"/>
            <w:szCs w:val="20"/>
            <w:lang w:eastAsia="zh-CN"/>
          </w:rPr>
          <w:t xml:space="preserve">|-- Box Version             </w:t>
        </w:r>
        <w:proofErr w:type="gramStart"/>
        <w:r w:rsidRPr="00E20C96">
          <w:rPr>
            <w:rFonts w:ascii="Andale Mono" w:eastAsia="SimSun" w:hAnsi="Andale Mono"/>
            <w:bCs/>
            <w:sz w:val="20"/>
            <w:szCs w:val="20"/>
            <w:lang w:eastAsia="zh-CN"/>
          </w:rPr>
          <w:t xml:space="preserve">  :</w:t>
        </w:r>
        <w:proofErr w:type="gramEnd"/>
        <w:r w:rsidRPr="00E20C96">
          <w:rPr>
            <w:rFonts w:ascii="Andale Mono" w:eastAsia="SimSun" w:hAnsi="Andale Mono"/>
            <w:bCs/>
            <w:sz w:val="20"/>
            <w:szCs w:val="20"/>
            <w:lang w:eastAsia="zh-CN"/>
          </w:rPr>
          <w:t xml:space="preserve"> 0</w:t>
        </w:r>
      </w:ins>
    </w:p>
    <w:p w14:paraId="39E861C3" w14:textId="77777777" w:rsidR="00BA5937" w:rsidRPr="00E20C96" w:rsidRDefault="00BA5937" w:rsidP="00BA5937">
      <w:pPr>
        <w:rPr>
          <w:ins w:id="1433" w:author="Dimitri Podborski" w:date="2023-07-19T20:55:00Z"/>
          <w:rFonts w:ascii="Andale Mono" w:eastAsia="SimSun" w:hAnsi="Andale Mono"/>
          <w:bCs/>
          <w:sz w:val="20"/>
          <w:szCs w:val="20"/>
          <w:lang w:eastAsia="zh-CN"/>
        </w:rPr>
      </w:pPr>
      <w:ins w:id="1434" w:author="Dimitri Podborski" w:date="2023-07-19T20:55:00Z">
        <w:r w:rsidRPr="00E20C96">
          <w:rPr>
            <w:rFonts w:ascii="Andale Mono" w:eastAsia="SimSun" w:hAnsi="Andale Mono"/>
            <w:bCs/>
            <w:sz w:val="20"/>
            <w:szCs w:val="20"/>
            <w:lang w:eastAsia="zh-CN"/>
          </w:rPr>
          <w:t xml:space="preserve">   |-- Box Flags               </w:t>
        </w:r>
        <w:proofErr w:type="gramStart"/>
        <w:r w:rsidRPr="00E20C96">
          <w:rPr>
            <w:rFonts w:ascii="Andale Mono" w:eastAsia="SimSun" w:hAnsi="Andale Mono"/>
            <w:bCs/>
            <w:sz w:val="20"/>
            <w:szCs w:val="20"/>
            <w:lang w:eastAsia="zh-CN"/>
          </w:rPr>
          <w:t xml:space="preserve">  :</w:t>
        </w:r>
        <w:proofErr w:type="gramEnd"/>
        <w:r w:rsidRPr="00E20C96">
          <w:rPr>
            <w:rFonts w:ascii="Andale Mono" w:eastAsia="SimSun" w:hAnsi="Andale Mono"/>
            <w:bCs/>
            <w:sz w:val="20"/>
            <w:szCs w:val="20"/>
            <w:lang w:eastAsia="zh-CN"/>
          </w:rPr>
          <w:t xml:space="preserve"> 0</w:t>
        </w:r>
      </w:ins>
    </w:p>
    <w:p w14:paraId="22FB49FD" w14:textId="77777777" w:rsidR="00BA5937" w:rsidRPr="00E20C96" w:rsidRDefault="00BA5937" w:rsidP="00BA5937">
      <w:pPr>
        <w:rPr>
          <w:ins w:id="1435" w:author="Dimitri Podborski" w:date="2023-07-19T20:55:00Z"/>
          <w:rFonts w:ascii="Andale Mono" w:eastAsia="SimSun" w:hAnsi="Andale Mono"/>
          <w:bCs/>
          <w:sz w:val="20"/>
          <w:szCs w:val="20"/>
          <w:lang w:eastAsia="zh-CN"/>
        </w:rPr>
      </w:pPr>
      <w:ins w:id="1436" w:author="Dimitri Podborski" w:date="2023-07-19T20:55:00Z">
        <w:r w:rsidRPr="00E20C96">
          <w:rPr>
            <w:rFonts w:ascii="Andale Mono" w:eastAsia="SimSun" w:hAnsi="Andale Mono"/>
            <w:bCs/>
            <w:sz w:val="20"/>
            <w:szCs w:val="20"/>
            <w:lang w:eastAsia="zh-CN"/>
          </w:rPr>
          <w:t xml:space="preserve">   |-- Stream Structure        </w:t>
        </w:r>
        <w:proofErr w:type="gramStart"/>
        <w:r w:rsidRPr="00E20C96">
          <w:rPr>
            <w:rFonts w:ascii="Andale Mono" w:eastAsia="SimSun" w:hAnsi="Andale Mono"/>
            <w:bCs/>
            <w:sz w:val="20"/>
            <w:szCs w:val="20"/>
            <w:lang w:eastAsia="zh-CN"/>
          </w:rPr>
          <w:t xml:space="preserve">  :</w:t>
        </w:r>
        <w:proofErr w:type="gramEnd"/>
        <w:r w:rsidRPr="00E20C96">
          <w:rPr>
            <w:rFonts w:ascii="Andale Mono" w:eastAsia="SimSun" w:hAnsi="Andale Mono"/>
            <w:bCs/>
            <w:sz w:val="20"/>
            <w:szCs w:val="20"/>
            <w:lang w:eastAsia="zh-CN"/>
          </w:rPr>
          <w:t xml:space="preserve"> 1</w:t>
        </w:r>
      </w:ins>
    </w:p>
    <w:p w14:paraId="1D5221B7" w14:textId="77777777" w:rsidR="00BA5937" w:rsidRPr="00E20C96" w:rsidRDefault="00BA5937" w:rsidP="00BA5937">
      <w:pPr>
        <w:rPr>
          <w:ins w:id="1437" w:author="Dimitri Podborski" w:date="2023-07-19T20:55:00Z"/>
          <w:rFonts w:ascii="Andale Mono" w:eastAsia="SimSun" w:hAnsi="Andale Mono"/>
          <w:bCs/>
          <w:sz w:val="20"/>
          <w:szCs w:val="20"/>
          <w:lang w:eastAsia="zh-CN"/>
        </w:rPr>
      </w:pPr>
      <w:ins w:id="1438" w:author="Dimitri Podborski" w:date="2023-07-19T20:55:00Z">
        <w:r w:rsidRPr="00E20C96">
          <w:rPr>
            <w:rFonts w:ascii="Andale Mono" w:eastAsia="SimSun" w:hAnsi="Andale Mono"/>
            <w:bCs/>
            <w:sz w:val="20"/>
            <w:szCs w:val="20"/>
            <w:lang w:eastAsia="zh-CN"/>
          </w:rPr>
          <w:t xml:space="preserve">   |-- Format Ordering         </w:t>
        </w:r>
        <w:proofErr w:type="gramStart"/>
        <w:r w:rsidRPr="00E20C96">
          <w:rPr>
            <w:rFonts w:ascii="Andale Mono" w:eastAsia="SimSun" w:hAnsi="Andale Mono"/>
            <w:bCs/>
            <w:sz w:val="20"/>
            <w:szCs w:val="20"/>
            <w:lang w:eastAsia="zh-CN"/>
          </w:rPr>
          <w:t xml:space="preserve">  :</w:t>
        </w:r>
        <w:proofErr w:type="gramEnd"/>
        <w:r w:rsidRPr="00E20C96">
          <w:rPr>
            <w:rFonts w:ascii="Andale Mono" w:eastAsia="SimSun" w:hAnsi="Andale Mono"/>
            <w:bCs/>
            <w:sz w:val="20"/>
            <w:szCs w:val="20"/>
            <w:lang w:eastAsia="zh-CN"/>
          </w:rPr>
          <w:t xml:space="preserve"> 0</w:t>
        </w:r>
      </w:ins>
    </w:p>
    <w:p w14:paraId="72E422CC" w14:textId="77777777" w:rsidR="00BA5937" w:rsidRPr="00E20C96" w:rsidRDefault="00BA5937" w:rsidP="00BA5937">
      <w:pPr>
        <w:rPr>
          <w:ins w:id="1439" w:author="Dimitri Podborski" w:date="2023-07-19T20:55:00Z"/>
          <w:rFonts w:ascii="Andale Mono" w:eastAsia="SimSun" w:hAnsi="Andale Mono"/>
          <w:bCs/>
          <w:sz w:val="20"/>
          <w:szCs w:val="20"/>
          <w:lang w:eastAsia="zh-CN"/>
        </w:rPr>
      </w:pPr>
      <w:ins w:id="1440" w:author="Dimitri Podborski" w:date="2023-07-19T20:55:00Z">
        <w:r w:rsidRPr="00E20C96">
          <w:rPr>
            <w:rFonts w:ascii="Andale Mono" w:eastAsia="SimSun" w:hAnsi="Andale Mono"/>
            <w:bCs/>
            <w:sz w:val="20"/>
            <w:szCs w:val="20"/>
            <w:lang w:eastAsia="zh-CN"/>
          </w:rPr>
          <w:t xml:space="preserve">   |-- Base Channel Count      </w:t>
        </w:r>
        <w:proofErr w:type="gramStart"/>
        <w:r w:rsidRPr="00E20C96">
          <w:rPr>
            <w:rFonts w:ascii="Andale Mono" w:eastAsia="SimSun" w:hAnsi="Andale Mono"/>
            <w:bCs/>
            <w:sz w:val="20"/>
            <w:szCs w:val="20"/>
            <w:lang w:eastAsia="zh-CN"/>
          </w:rPr>
          <w:t xml:space="preserve">  :</w:t>
        </w:r>
        <w:proofErr w:type="gramEnd"/>
        <w:r w:rsidRPr="00E20C96">
          <w:rPr>
            <w:rFonts w:ascii="Andale Mono" w:eastAsia="SimSun" w:hAnsi="Andale Mono"/>
            <w:bCs/>
            <w:sz w:val="20"/>
            <w:szCs w:val="20"/>
            <w:lang w:eastAsia="zh-CN"/>
          </w:rPr>
          <w:t xml:space="preserve"> 0</w:t>
        </w:r>
      </w:ins>
    </w:p>
    <w:p w14:paraId="3517EA97" w14:textId="77777777" w:rsidR="00BA5937" w:rsidRPr="00E20C96" w:rsidRDefault="00BA5937" w:rsidP="00BA5937">
      <w:pPr>
        <w:rPr>
          <w:ins w:id="1441" w:author="Dimitri Podborski" w:date="2023-07-19T20:55:00Z"/>
          <w:rFonts w:ascii="Andale Mono" w:eastAsia="SimSun" w:hAnsi="Andale Mono"/>
          <w:bCs/>
          <w:sz w:val="20"/>
          <w:szCs w:val="20"/>
          <w:lang w:eastAsia="zh-CN"/>
        </w:rPr>
      </w:pPr>
      <w:ins w:id="1442" w:author="Dimitri Podborski" w:date="2023-07-19T20:55:00Z">
        <w:r w:rsidRPr="00E20C96">
          <w:rPr>
            <w:rFonts w:ascii="Andale Mono" w:eastAsia="SimSun" w:hAnsi="Andale Mono"/>
            <w:bCs/>
            <w:sz w:val="20"/>
            <w:szCs w:val="20"/>
            <w:lang w:eastAsia="zh-CN"/>
          </w:rPr>
          <w:t xml:space="preserve">   |-- Defined Layout          </w:t>
        </w:r>
        <w:proofErr w:type="gramStart"/>
        <w:r w:rsidRPr="00E20C96">
          <w:rPr>
            <w:rFonts w:ascii="Andale Mono" w:eastAsia="SimSun" w:hAnsi="Andale Mono"/>
            <w:bCs/>
            <w:sz w:val="20"/>
            <w:szCs w:val="20"/>
            <w:lang w:eastAsia="zh-CN"/>
          </w:rPr>
          <w:t xml:space="preserve">  :</w:t>
        </w:r>
        <w:proofErr w:type="gramEnd"/>
        <w:r w:rsidRPr="00E20C96">
          <w:rPr>
            <w:rFonts w:ascii="Andale Mono" w:eastAsia="SimSun" w:hAnsi="Andale Mono"/>
            <w:bCs/>
            <w:sz w:val="20"/>
            <w:szCs w:val="20"/>
            <w:lang w:eastAsia="zh-CN"/>
          </w:rPr>
          <w:t xml:space="preserve"> 6</w:t>
        </w:r>
      </w:ins>
    </w:p>
    <w:p w14:paraId="718F6DB5" w14:textId="77777777" w:rsidR="00BA5937" w:rsidRPr="00E20C96" w:rsidRDefault="00BA5937" w:rsidP="00BA5937">
      <w:pPr>
        <w:rPr>
          <w:ins w:id="1443" w:author="Dimitri Podborski" w:date="2023-07-19T20:55:00Z"/>
          <w:rFonts w:ascii="Andale Mono" w:eastAsia="SimSun" w:hAnsi="Andale Mono"/>
          <w:bCs/>
          <w:sz w:val="20"/>
          <w:szCs w:val="20"/>
          <w:lang w:eastAsia="zh-CN"/>
        </w:rPr>
      </w:pPr>
      <w:ins w:id="1444" w:author="Dimitri Podborski" w:date="2023-07-19T20:55:00Z">
        <w:r w:rsidRPr="00E20C96">
          <w:rPr>
            <w:rFonts w:ascii="Andale Mono" w:eastAsia="SimSun" w:hAnsi="Andale Mono"/>
            <w:bCs/>
            <w:sz w:val="20"/>
            <w:szCs w:val="20"/>
            <w:lang w:eastAsia="zh-CN"/>
          </w:rPr>
          <w:t xml:space="preserve">   |-- Channel Order </w:t>
        </w:r>
        <w:proofErr w:type="gramStart"/>
        <w:r w:rsidRPr="00E20C96">
          <w:rPr>
            <w:rFonts w:ascii="Andale Mono" w:eastAsia="SimSun" w:hAnsi="Andale Mono"/>
            <w:bCs/>
            <w:sz w:val="20"/>
            <w:szCs w:val="20"/>
            <w:lang w:eastAsia="zh-CN"/>
          </w:rPr>
          <w:t>Definition  :</w:t>
        </w:r>
        <w:proofErr w:type="gramEnd"/>
        <w:r w:rsidRPr="00E20C96">
          <w:rPr>
            <w:rFonts w:ascii="Andale Mono" w:eastAsia="SimSun" w:hAnsi="Andale Mono"/>
            <w:bCs/>
            <w:sz w:val="20"/>
            <w:szCs w:val="20"/>
            <w:lang w:eastAsia="zh-CN"/>
          </w:rPr>
          <w:t xml:space="preserve"> 0</w:t>
        </w:r>
      </w:ins>
    </w:p>
    <w:p w14:paraId="2670A434" w14:textId="77777777" w:rsidR="00BA5937" w:rsidRPr="00E20C96" w:rsidRDefault="00BA5937" w:rsidP="00BA5937">
      <w:pPr>
        <w:rPr>
          <w:ins w:id="1445" w:author="Dimitri Podborski" w:date="2023-07-19T20:55:00Z"/>
          <w:rFonts w:ascii="Andale Mono" w:eastAsia="SimSun" w:hAnsi="Andale Mono"/>
          <w:bCs/>
          <w:sz w:val="20"/>
          <w:szCs w:val="20"/>
          <w:lang w:eastAsia="zh-CN"/>
        </w:rPr>
      </w:pPr>
      <w:ins w:id="1446" w:author="Dimitri Podborski" w:date="2023-07-19T20:55:00Z">
        <w:r w:rsidRPr="00E20C96">
          <w:rPr>
            <w:rFonts w:ascii="Andale Mono" w:eastAsia="SimSun" w:hAnsi="Andale Mono"/>
            <w:bCs/>
            <w:sz w:val="20"/>
            <w:szCs w:val="20"/>
            <w:lang w:eastAsia="zh-CN"/>
          </w:rPr>
          <w:t xml:space="preserve">   |-- Omitted Channels Present</w:t>
        </w:r>
        <w:proofErr w:type="gramStart"/>
        <w:r w:rsidRPr="00E20C96">
          <w:rPr>
            <w:rFonts w:ascii="Andale Mono" w:eastAsia="SimSun" w:hAnsi="Andale Mono"/>
            <w:bCs/>
            <w:sz w:val="20"/>
            <w:szCs w:val="20"/>
            <w:lang w:eastAsia="zh-CN"/>
          </w:rPr>
          <w:t>? :</w:t>
        </w:r>
        <w:proofErr w:type="gramEnd"/>
        <w:r w:rsidRPr="00E20C96">
          <w:rPr>
            <w:rFonts w:ascii="Andale Mono" w:eastAsia="SimSun" w:hAnsi="Andale Mono"/>
            <w:bCs/>
            <w:sz w:val="20"/>
            <w:szCs w:val="20"/>
            <w:lang w:eastAsia="zh-CN"/>
          </w:rPr>
          <w:t xml:space="preserve"> 0</w:t>
        </w:r>
      </w:ins>
    </w:p>
    <w:p w14:paraId="4A582480" w14:textId="77777777" w:rsidR="00BA5937" w:rsidRPr="00E20C96" w:rsidRDefault="00BA5937" w:rsidP="00BA5937">
      <w:pPr>
        <w:rPr>
          <w:ins w:id="1447" w:author="Dimitri Podborski" w:date="2023-07-19T20:55:00Z"/>
          <w:rFonts w:ascii="Andale Mono" w:eastAsia="SimSun" w:hAnsi="Andale Mono"/>
          <w:bCs/>
          <w:sz w:val="20"/>
          <w:szCs w:val="20"/>
          <w:lang w:eastAsia="zh-CN"/>
        </w:rPr>
      </w:pPr>
      <w:ins w:id="1448" w:author="Dimitri Podborski" w:date="2023-07-19T20:55:00Z">
        <w:r w:rsidRPr="00E20C96">
          <w:rPr>
            <w:rFonts w:ascii="Andale Mono" w:eastAsia="SimSun" w:hAnsi="Andale Mono"/>
            <w:bCs/>
            <w:sz w:val="20"/>
            <w:szCs w:val="20"/>
            <w:lang w:eastAsia="zh-CN"/>
          </w:rPr>
          <w:t xml:space="preserve">   |-- Omitted Channels Map    </w:t>
        </w:r>
        <w:proofErr w:type="gramStart"/>
        <w:r w:rsidRPr="00E20C96">
          <w:rPr>
            <w:rFonts w:ascii="Andale Mono" w:eastAsia="SimSun" w:hAnsi="Andale Mono"/>
            <w:bCs/>
            <w:sz w:val="20"/>
            <w:szCs w:val="20"/>
            <w:lang w:eastAsia="zh-CN"/>
          </w:rPr>
          <w:t xml:space="preserve">  :</w:t>
        </w:r>
        <w:proofErr w:type="gramEnd"/>
        <w:r w:rsidRPr="00E20C96">
          <w:rPr>
            <w:rFonts w:ascii="Andale Mono" w:eastAsia="SimSun" w:hAnsi="Andale Mono"/>
            <w:bCs/>
            <w:sz w:val="20"/>
            <w:szCs w:val="20"/>
            <w:lang w:eastAsia="zh-CN"/>
          </w:rPr>
          <w:t xml:space="preserve"> 0</w:t>
        </w:r>
      </w:ins>
    </w:p>
    <w:p w14:paraId="327D1286" w14:textId="77777777" w:rsidR="00BA5937" w:rsidRPr="00E20C96" w:rsidRDefault="00BA5937" w:rsidP="00BA5937">
      <w:pPr>
        <w:rPr>
          <w:ins w:id="1449" w:author="Dimitri Podborski" w:date="2023-07-19T20:55:00Z"/>
          <w:rFonts w:ascii="Andale Mono" w:eastAsia="SimSun" w:hAnsi="Andale Mono"/>
          <w:bCs/>
          <w:sz w:val="20"/>
          <w:szCs w:val="20"/>
          <w:lang w:eastAsia="zh-CN"/>
        </w:rPr>
      </w:pPr>
      <w:ins w:id="1450" w:author="Dimitri Podborski" w:date="2023-07-19T20:55:00Z">
        <w:r w:rsidRPr="00E20C96">
          <w:rPr>
            <w:rFonts w:ascii="Andale Mono" w:eastAsia="SimSun" w:hAnsi="Andale Mono"/>
            <w:bCs/>
            <w:sz w:val="20"/>
            <w:szCs w:val="20"/>
            <w:lang w:eastAsia="zh-CN"/>
          </w:rPr>
          <w:t xml:space="preserve">   |-- Object Count            </w:t>
        </w:r>
        <w:proofErr w:type="gramStart"/>
        <w:r w:rsidRPr="00E20C96">
          <w:rPr>
            <w:rFonts w:ascii="Andale Mono" w:eastAsia="SimSun" w:hAnsi="Andale Mono"/>
            <w:bCs/>
            <w:sz w:val="20"/>
            <w:szCs w:val="20"/>
            <w:lang w:eastAsia="zh-CN"/>
          </w:rPr>
          <w:t xml:space="preserve">  :</w:t>
        </w:r>
        <w:proofErr w:type="gramEnd"/>
        <w:r w:rsidRPr="00E20C96">
          <w:rPr>
            <w:rFonts w:ascii="Andale Mono" w:eastAsia="SimSun" w:hAnsi="Andale Mono"/>
            <w:bCs/>
            <w:sz w:val="20"/>
            <w:szCs w:val="20"/>
            <w:lang w:eastAsia="zh-CN"/>
          </w:rPr>
          <w:t xml:space="preserve"> 0</w:t>
        </w:r>
      </w:ins>
    </w:p>
    <w:p w14:paraId="033C7839" w14:textId="77777777" w:rsidR="00BA5937" w:rsidRPr="00E20C96" w:rsidRDefault="00BA5937" w:rsidP="00BA5937">
      <w:pPr>
        <w:rPr>
          <w:ins w:id="1451" w:author="Dimitri Podborski" w:date="2023-07-19T20:55:00Z"/>
          <w:rFonts w:ascii="Andale Mono" w:eastAsia="SimSun" w:hAnsi="Andale Mono"/>
          <w:bCs/>
          <w:sz w:val="20"/>
          <w:szCs w:val="20"/>
          <w:lang w:eastAsia="zh-CN"/>
        </w:rPr>
      </w:pPr>
      <w:ins w:id="1452" w:author="Dimitri Podborski" w:date="2023-07-19T20:55:00Z">
        <w:r w:rsidRPr="00E20C96">
          <w:rPr>
            <w:rFonts w:ascii="Andale Mono" w:eastAsia="SimSun" w:hAnsi="Andale Mono"/>
            <w:bCs/>
            <w:sz w:val="20"/>
            <w:szCs w:val="20"/>
            <w:lang w:eastAsia="zh-CN"/>
          </w:rPr>
          <w:t xml:space="preserve">   |-- Channel Layout Count    </w:t>
        </w:r>
        <w:proofErr w:type="gramStart"/>
        <w:r w:rsidRPr="00E20C96">
          <w:rPr>
            <w:rFonts w:ascii="Andale Mono" w:eastAsia="SimSun" w:hAnsi="Andale Mono"/>
            <w:bCs/>
            <w:sz w:val="20"/>
            <w:szCs w:val="20"/>
            <w:lang w:eastAsia="zh-CN"/>
          </w:rPr>
          <w:t xml:space="preserve">  :</w:t>
        </w:r>
        <w:proofErr w:type="gramEnd"/>
        <w:r w:rsidRPr="00E20C96">
          <w:rPr>
            <w:rFonts w:ascii="Andale Mono" w:eastAsia="SimSun" w:hAnsi="Andale Mono"/>
            <w:bCs/>
            <w:sz w:val="20"/>
            <w:szCs w:val="20"/>
            <w:lang w:eastAsia="zh-CN"/>
          </w:rPr>
          <w:t xml:space="preserve"> 0</w:t>
        </w:r>
      </w:ins>
    </w:p>
    <w:p w14:paraId="41DCD881" w14:textId="77777777" w:rsidR="00BA5937" w:rsidRPr="00126FCD" w:rsidRDefault="00BA5937" w:rsidP="00BA5937">
      <w:pPr>
        <w:rPr>
          <w:ins w:id="1453" w:author="Dimitri Podborski" w:date="2023-07-19T20:55:00Z"/>
          <w:rFonts w:ascii="Andale Mono" w:eastAsia="SimSun" w:hAnsi="Andale Mono"/>
          <w:bCs/>
          <w:sz w:val="20"/>
          <w:szCs w:val="20"/>
          <w:lang w:val="de-DE" w:eastAsia="zh-CN"/>
        </w:rPr>
      </w:pPr>
      <w:ins w:id="1454" w:author="Dimitri Podborski" w:date="2023-07-19T20:55:00Z">
        <w:r w:rsidRPr="00E20C96">
          <w:rPr>
            <w:rFonts w:ascii="Andale Mono" w:eastAsia="SimSun" w:hAnsi="Andale Mono"/>
            <w:bCs/>
            <w:sz w:val="20"/>
            <w:szCs w:val="20"/>
            <w:lang w:eastAsia="zh-CN"/>
          </w:rPr>
          <w:t xml:space="preserve">   </w:t>
        </w:r>
        <w:proofErr w:type="spellStart"/>
        <w:r w:rsidRPr="00126FCD">
          <w:rPr>
            <w:rFonts w:ascii="Andale Mono" w:eastAsia="SimSun" w:hAnsi="Andale Mono"/>
            <w:bCs/>
            <w:sz w:val="20"/>
            <w:szCs w:val="20"/>
            <w:lang w:val="de-DE" w:eastAsia="zh-CN"/>
          </w:rPr>
          <w:t>aelm</w:t>
        </w:r>
        <w:proofErr w:type="spellEnd"/>
        <w:r w:rsidRPr="00126FCD">
          <w:rPr>
            <w:rFonts w:ascii="Andale Mono" w:eastAsia="SimSun" w:hAnsi="Andale Mono"/>
            <w:bCs/>
            <w:sz w:val="20"/>
            <w:szCs w:val="20"/>
            <w:lang w:val="de-DE" w:eastAsia="zh-CN"/>
          </w:rPr>
          <w:t xml:space="preserve"> (52)</w:t>
        </w:r>
      </w:ins>
    </w:p>
    <w:p w14:paraId="506AB6BD" w14:textId="77777777" w:rsidR="00BA5937" w:rsidRPr="00126FCD" w:rsidRDefault="00BA5937" w:rsidP="00BA5937">
      <w:pPr>
        <w:rPr>
          <w:ins w:id="1455" w:author="Dimitri Podborski" w:date="2023-07-19T20:55:00Z"/>
          <w:rFonts w:ascii="Andale Mono" w:eastAsia="SimSun" w:hAnsi="Andale Mono"/>
          <w:bCs/>
          <w:sz w:val="20"/>
          <w:szCs w:val="20"/>
          <w:lang w:val="de-DE" w:eastAsia="zh-CN"/>
        </w:rPr>
      </w:pPr>
      <w:ins w:id="1456" w:author="Dimitri Podborski" w:date="2023-07-19T20:55:00Z">
        <w:r w:rsidRPr="00126FCD">
          <w:rPr>
            <w:rFonts w:ascii="Andale Mono" w:eastAsia="SimSun" w:hAnsi="Andale Mono"/>
            <w:bCs/>
            <w:sz w:val="20"/>
            <w:szCs w:val="20"/>
            <w:lang w:val="de-DE" w:eastAsia="zh-CN"/>
          </w:rPr>
          <w:t xml:space="preserve">    </w:t>
        </w:r>
        <w:proofErr w:type="spellStart"/>
        <w:r w:rsidRPr="00126FCD">
          <w:rPr>
            <w:rFonts w:ascii="Andale Mono" w:eastAsia="SimSun" w:hAnsi="Andale Mono"/>
            <w:bCs/>
            <w:sz w:val="20"/>
            <w:szCs w:val="20"/>
            <w:lang w:val="de-DE" w:eastAsia="zh-CN"/>
          </w:rPr>
          <w:t>aedb</w:t>
        </w:r>
        <w:proofErr w:type="spellEnd"/>
        <w:r w:rsidRPr="00126FCD">
          <w:rPr>
            <w:rFonts w:ascii="Andale Mono" w:eastAsia="SimSun" w:hAnsi="Andale Mono"/>
            <w:bCs/>
            <w:sz w:val="20"/>
            <w:szCs w:val="20"/>
            <w:lang w:val="de-DE" w:eastAsia="zh-CN"/>
          </w:rPr>
          <w:t xml:space="preserve"> (15)</w:t>
        </w:r>
      </w:ins>
    </w:p>
    <w:p w14:paraId="28F15464" w14:textId="77777777" w:rsidR="00BA5937" w:rsidRPr="00E20C96" w:rsidRDefault="00BA5937" w:rsidP="00BA5937">
      <w:pPr>
        <w:rPr>
          <w:ins w:id="1457" w:author="Dimitri Podborski" w:date="2023-07-19T20:55:00Z"/>
          <w:rFonts w:ascii="Andale Mono" w:eastAsia="SimSun" w:hAnsi="Andale Mono"/>
          <w:bCs/>
          <w:sz w:val="20"/>
          <w:szCs w:val="20"/>
          <w:lang w:eastAsia="zh-CN"/>
        </w:rPr>
      </w:pPr>
      <w:ins w:id="1458" w:author="Dimitri Podborski" w:date="2023-07-19T20:55:00Z">
        <w:r w:rsidRPr="00126FCD">
          <w:rPr>
            <w:rFonts w:ascii="Andale Mono" w:eastAsia="SimSun" w:hAnsi="Andale Mono"/>
            <w:bCs/>
            <w:sz w:val="20"/>
            <w:szCs w:val="20"/>
            <w:lang w:val="de-DE" w:eastAsia="zh-CN"/>
          </w:rPr>
          <w:t xml:space="preserve">    </w:t>
        </w:r>
        <w:r w:rsidRPr="00E20C96">
          <w:rPr>
            <w:rFonts w:ascii="Andale Mono" w:eastAsia="SimSun" w:hAnsi="Andale Mono"/>
            <w:bCs/>
            <w:sz w:val="20"/>
            <w:szCs w:val="20"/>
            <w:lang w:eastAsia="zh-CN"/>
          </w:rPr>
          <w:t xml:space="preserve">|-- Box Version     </w:t>
        </w:r>
        <w:proofErr w:type="gramStart"/>
        <w:r w:rsidRPr="00E20C96">
          <w:rPr>
            <w:rFonts w:ascii="Andale Mono" w:eastAsia="SimSun" w:hAnsi="Andale Mono"/>
            <w:bCs/>
            <w:sz w:val="20"/>
            <w:szCs w:val="20"/>
            <w:lang w:eastAsia="zh-CN"/>
          </w:rPr>
          <w:t xml:space="preserve">  :</w:t>
        </w:r>
        <w:proofErr w:type="gramEnd"/>
        <w:r w:rsidRPr="00E20C96">
          <w:rPr>
            <w:rFonts w:ascii="Andale Mono" w:eastAsia="SimSun" w:hAnsi="Andale Mono"/>
            <w:bCs/>
            <w:sz w:val="20"/>
            <w:szCs w:val="20"/>
            <w:lang w:eastAsia="zh-CN"/>
          </w:rPr>
          <w:t xml:space="preserve"> 0</w:t>
        </w:r>
      </w:ins>
    </w:p>
    <w:p w14:paraId="4D3F511A" w14:textId="77777777" w:rsidR="00BA5937" w:rsidRPr="00E20C96" w:rsidRDefault="00BA5937" w:rsidP="00BA5937">
      <w:pPr>
        <w:rPr>
          <w:ins w:id="1459" w:author="Dimitri Podborski" w:date="2023-07-19T20:55:00Z"/>
          <w:rFonts w:ascii="Andale Mono" w:eastAsia="SimSun" w:hAnsi="Andale Mono"/>
          <w:bCs/>
          <w:sz w:val="20"/>
          <w:szCs w:val="20"/>
          <w:lang w:eastAsia="zh-CN"/>
        </w:rPr>
      </w:pPr>
      <w:ins w:id="1460" w:author="Dimitri Podborski" w:date="2023-07-19T20:55:00Z">
        <w:r w:rsidRPr="00E20C96">
          <w:rPr>
            <w:rFonts w:ascii="Andale Mono" w:eastAsia="SimSun" w:hAnsi="Andale Mono"/>
            <w:bCs/>
            <w:sz w:val="20"/>
            <w:szCs w:val="20"/>
            <w:lang w:eastAsia="zh-CN"/>
          </w:rPr>
          <w:t xml:space="preserve">    |-- Box Flags       </w:t>
        </w:r>
        <w:proofErr w:type="gramStart"/>
        <w:r w:rsidRPr="00E20C96">
          <w:rPr>
            <w:rFonts w:ascii="Andale Mono" w:eastAsia="SimSun" w:hAnsi="Andale Mono"/>
            <w:bCs/>
            <w:sz w:val="20"/>
            <w:szCs w:val="20"/>
            <w:lang w:eastAsia="zh-CN"/>
          </w:rPr>
          <w:t xml:space="preserve">  :</w:t>
        </w:r>
        <w:proofErr w:type="gramEnd"/>
        <w:r w:rsidRPr="00E20C96">
          <w:rPr>
            <w:rFonts w:ascii="Andale Mono" w:eastAsia="SimSun" w:hAnsi="Andale Mono"/>
            <w:bCs/>
            <w:sz w:val="20"/>
            <w:szCs w:val="20"/>
            <w:lang w:eastAsia="zh-CN"/>
          </w:rPr>
          <w:t xml:space="preserve"> 0</w:t>
        </w:r>
      </w:ins>
    </w:p>
    <w:p w14:paraId="111724F2" w14:textId="77777777" w:rsidR="00BA5937" w:rsidRPr="00126FCD" w:rsidRDefault="00BA5937" w:rsidP="00BA5937">
      <w:pPr>
        <w:rPr>
          <w:ins w:id="1461" w:author="Dimitri Podborski" w:date="2023-07-19T20:55:00Z"/>
          <w:rFonts w:ascii="Andale Mono" w:eastAsia="SimSun" w:hAnsi="Andale Mono"/>
          <w:bCs/>
          <w:sz w:val="20"/>
          <w:szCs w:val="20"/>
          <w:lang w:eastAsia="zh-CN"/>
        </w:rPr>
      </w:pPr>
      <w:ins w:id="1462" w:author="Dimitri Podborski" w:date="2023-07-19T20:55:00Z">
        <w:r w:rsidRPr="00E20C96">
          <w:rPr>
            <w:rFonts w:ascii="Andale Mono" w:eastAsia="SimSun" w:hAnsi="Andale Mono"/>
            <w:bCs/>
            <w:sz w:val="20"/>
            <w:szCs w:val="20"/>
            <w:lang w:eastAsia="zh-CN"/>
          </w:rPr>
          <w:t xml:space="preserve">    </w:t>
        </w:r>
        <w:r w:rsidRPr="00126FCD">
          <w:rPr>
            <w:rFonts w:ascii="Andale Mono" w:eastAsia="SimSun" w:hAnsi="Andale Mono"/>
            <w:bCs/>
            <w:sz w:val="20"/>
            <w:szCs w:val="20"/>
            <w:lang w:eastAsia="zh-CN"/>
          </w:rPr>
          <w:t xml:space="preserve">|-- Audio Element </w:t>
        </w:r>
        <w:proofErr w:type="gramStart"/>
        <w:r w:rsidRPr="00126FCD">
          <w:rPr>
            <w:rFonts w:ascii="Andale Mono" w:eastAsia="SimSun" w:hAnsi="Andale Mono"/>
            <w:bCs/>
            <w:sz w:val="20"/>
            <w:szCs w:val="20"/>
            <w:lang w:eastAsia="zh-CN"/>
          </w:rPr>
          <w:t>Tag :</w:t>
        </w:r>
        <w:proofErr w:type="gramEnd"/>
        <w:r w:rsidRPr="00126FCD">
          <w:rPr>
            <w:rFonts w:ascii="Andale Mono" w:eastAsia="SimSun" w:hAnsi="Andale Mono"/>
            <w:bCs/>
            <w:sz w:val="20"/>
            <w:szCs w:val="20"/>
            <w:lang w:eastAsia="zh-CN"/>
          </w:rPr>
          <w:t xml:space="preserve"> 0</w:t>
        </w:r>
      </w:ins>
    </w:p>
    <w:p w14:paraId="3FF10ADE" w14:textId="77777777" w:rsidR="00BA5937" w:rsidRPr="00126FCD" w:rsidRDefault="00BA5937" w:rsidP="00BA5937">
      <w:pPr>
        <w:rPr>
          <w:ins w:id="1463" w:author="Dimitri Podborski" w:date="2023-07-19T20:55:00Z"/>
          <w:rFonts w:ascii="Andale Mono" w:eastAsia="SimSun" w:hAnsi="Andale Mono"/>
          <w:bCs/>
          <w:sz w:val="20"/>
          <w:szCs w:val="20"/>
          <w:lang w:eastAsia="zh-CN"/>
        </w:rPr>
      </w:pPr>
      <w:ins w:id="1464" w:author="Dimitri Podborski" w:date="2023-07-19T20:55:00Z">
        <w:r w:rsidRPr="00126FCD">
          <w:rPr>
            <w:rFonts w:ascii="Andale Mono" w:eastAsia="SimSun" w:hAnsi="Andale Mono"/>
            <w:bCs/>
            <w:sz w:val="20"/>
            <w:szCs w:val="20"/>
            <w:lang w:eastAsia="zh-CN"/>
          </w:rPr>
          <w:t xml:space="preserve">    |-- Toggleable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1</w:t>
        </w:r>
      </w:ins>
    </w:p>
    <w:p w14:paraId="1D3AADE8" w14:textId="77777777" w:rsidR="00BA5937" w:rsidRPr="00126FCD" w:rsidRDefault="00BA5937" w:rsidP="00BA5937">
      <w:pPr>
        <w:rPr>
          <w:ins w:id="1465" w:author="Dimitri Podborski" w:date="2023-07-19T20:55:00Z"/>
          <w:rFonts w:ascii="Andale Mono" w:eastAsia="SimSun" w:hAnsi="Andale Mono"/>
          <w:bCs/>
          <w:sz w:val="20"/>
          <w:szCs w:val="20"/>
          <w:lang w:eastAsia="zh-CN"/>
        </w:rPr>
      </w:pPr>
      <w:ins w:id="1466" w:author="Dimitri Podborski" w:date="2023-07-19T20:55:00Z">
        <w:r w:rsidRPr="00126FCD">
          <w:rPr>
            <w:rFonts w:ascii="Andale Mono" w:eastAsia="SimSun" w:hAnsi="Andale Mono"/>
            <w:bCs/>
            <w:sz w:val="20"/>
            <w:szCs w:val="20"/>
            <w:lang w:eastAsia="zh-CN"/>
          </w:rPr>
          <w:t xml:space="preserve">    |-- Default Enabled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1</w:t>
        </w:r>
      </w:ins>
    </w:p>
    <w:p w14:paraId="6F2E6D27" w14:textId="77777777" w:rsidR="00BA5937" w:rsidRPr="00126FCD" w:rsidRDefault="00BA5937" w:rsidP="00BA5937">
      <w:pPr>
        <w:rPr>
          <w:ins w:id="1467" w:author="Dimitri Podborski" w:date="2023-07-19T20:55:00Z"/>
          <w:rFonts w:ascii="Andale Mono" w:eastAsia="SimSun" w:hAnsi="Andale Mono"/>
          <w:bCs/>
          <w:sz w:val="20"/>
          <w:szCs w:val="20"/>
          <w:lang w:eastAsia="zh-CN"/>
        </w:rPr>
      </w:pPr>
      <w:ins w:id="1468" w:author="Dimitri Podborski" w:date="2023-07-19T20:55:00Z">
        <w:r w:rsidRPr="00126FCD">
          <w:rPr>
            <w:rFonts w:ascii="Andale Mono" w:eastAsia="SimSun" w:hAnsi="Andale Mono"/>
            <w:bCs/>
            <w:sz w:val="20"/>
            <w:szCs w:val="20"/>
            <w:lang w:eastAsia="zh-CN"/>
          </w:rPr>
          <w:t xml:space="preserve">    </w:t>
        </w:r>
        <w:proofErr w:type="spellStart"/>
        <w:r w:rsidRPr="00126FCD">
          <w:rPr>
            <w:rFonts w:ascii="Andale Mono" w:eastAsia="SimSun" w:hAnsi="Andale Mono"/>
            <w:bCs/>
            <w:sz w:val="20"/>
            <w:szCs w:val="20"/>
            <w:lang w:eastAsia="zh-CN"/>
          </w:rPr>
          <w:t>labl</w:t>
        </w:r>
        <w:proofErr w:type="spellEnd"/>
        <w:r w:rsidRPr="00126FCD">
          <w:rPr>
            <w:rFonts w:ascii="Andale Mono" w:eastAsia="SimSun" w:hAnsi="Andale Mono"/>
            <w:bCs/>
            <w:sz w:val="20"/>
            <w:szCs w:val="20"/>
            <w:lang w:eastAsia="zh-CN"/>
          </w:rPr>
          <w:t xml:space="preserve"> (29)</w:t>
        </w:r>
      </w:ins>
    </w:p>
    <w:p w14:paraId="631E6322" w14:textId="77777777" w:rsidR="00BA5937" w:rsidRPr="00126FCD" w:rsidRDefault="00BA5937" w:rsidP="00BA5937">
      <w:pPr>
        <w:rPr>
          <w:ins w:id="1469" w:author="Dimitri Podborski" w:date="2023-07-19T20:55:00Z"/>
          <w:rFonts w:ascii="Andale Mono" w:eastAsia="SimSun" w:hAnsi="Andale Mono"/>
          <w:bCs/>
          <w:sz w:val="20"/>
          <w:szCs w:val="20"/>
          <w:lang w:eastAsia="zh-CN"/>
        </w:rPr>
      </w:pPr>
      <w:ins w:id="1470" w:author="Dimitri Podborski" w:date="2023-07-19T20:55:00Z">
        <w:r w:rsidRPr="00126FCD">
          <w:rPr>
            <w:rFonts w:ascii="Andale Mono" w:eastAsia="SimSun" w:hAnsi="Andale Mono"/>
            <w:bCs/>
            <w:sz w:val="20"/>
            <w:szCs w:val="20"/>
            <w:lang w:eastAsia="zh-CN"/>
          </w:rPr>
          <w:t xml:space="preserve">    |-- Box </w:t>
        </w:r>
        <w:proofErr w:type="gramStart"/>
        <w:r w:rsidRPr="00126FCD">
          <w:rPr>
            <w:rFonts w:ascii="Andale Mono" w:eastAsia="SimSun" w:hAnsi="Andale Mono"/>
            <w:bCs/>
            <w:sz w:val="20"/>
            <w:szCs w:val="20"/>
            <w:lang w:eastAsia="zh-CN"/>
          </w:rPr>
          <w:t>Version  :</w:t>
        </w:r>
        <w:proofErr w:type="gramEnd"/>
        <w:r w:rsidRPr="00126FCD">
          <w:rPr>
            <w:rFonts w:ascii="Andale Mono" w:eastAsia="SimSun" w:hAnsi="Andale Mono"/>
            <w:bCs/>
            <w:sz w:val="20"/>
            <w:szCs w:val="20"/>
            <w:lang w:eastAsia="zh-CN"/>
          </w:rPr>
          <w:t xml:space="preserve"> 0</w:t>
        </w:r>
      </w:ins>
    </w:p>
    <w:p w14:paraId="1FCDF3D5" w14:textId="77777777" w:rsidR="00BA5937" w:rsidRPr="00126FCD" w:rsidRDefault="00BA5937" w:rsidP="00BA5937">
      <w:pPr>
        <w:rPr>
          <w:ins w:id="1471" w:author="Dimitri Podborski" w:date="2023-07-19T20:55:00Z"/>
          <w:rFonts w:ascii="Andale Mono" w:eastAsia="SimSun" w:hAnsi="Andale Mono"/>
          <w:bCs/>
          <w:sz w:val="20"/>
          <w:szCs w:val="20"/>
          <w:lang w:eastAsia="zh-CN"/>
        </w:rPr>
      </w:pPr>
      <w:ins w:id="1472" w:author="Dimitri Podborski" w:date="2023-07-19T20:55:00Z">
        <w:r w:rsidRPr="00126FCD">
          <w:rPr>
            <w:rFonts w:ascii="Andale Mono" w:eastAsia="SimSun" w:hAnsi="Andale Mono"/>
            <w:bCs/>
            <w:sz w:val="20"/>
            <w:szCs w:val="20"/>
            <w:lang w:eastAsia="zh-CN"/>
          </w:rPr>
          <w:t xml:space="preserve">    |-- Box Flags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0</w:t>
        </w:r>
      </w:ins>
    </w:p>
    <w:p w14:paraId="3B0FFC1C" w14:textId="77777777" w:rsidR="00BA5937" w:rsidRPr="00126FCD" w:rsidRDefault="00BA5937" w:rsidP="00BA5937">
      <w:pPr>
        <w:rPr>
          <w:ins w:id="1473" w:author="Dimitri Podborski" w:date="2023-07-19T20:55:00Z"/>
          <w:rFonts w:ascii="Andale Mono" w:eastAsia="SimSun" w:hAnsi="Andale Mono"/>
          <w:bCs/>
          <w:sz w:val="20"/>
          <w:szCs w:val="20"/>
          <w:lang w:eastAsia="zh-CN"/>
        </w:rPr>
      </w:pPr>
      <w:ins w:id="1474" w:author="Dimitri Podborski" w:date="2023-07-19T20:55:00Z">
        <w:r w:rsidRPr="00126FCD">
          <w:rPr>
            <w:rFonts w:ascii="Andale Mono" w:eastAsia="SimSun" w:hAnsi="Andale Mono"/>
            <w:bCs/>
            <w:sz w:val="20"/>
            <w:szCs w:val="20"/>
            <w:lang w:eastAsia="zh-CN"/>
          </w:rPr>
          <w:t xml:space="preserve">    |-- Group Label</w:t>
        </w:r>
        <w:proofErr w:type="gramStart"/>
        <w:r w:rsidRPr="00126FCD">
          <w:rPr>
            <w:rFonts w:ascii="Andale Mono" w:eastAsia="SimSun" w:hAnsi="Andale Mono"/>
            <w:bCs/>
            <w:sz w:val="20"/>
            <w:szCs w:val="20"/>
            <w:lang w:eastAsia="zh-CN"/>
          </w:rPr>
          <w:t>? :</w:t>
        </w:r>
        <w:proofErr w:type="gramEnd"/>
        <w:r w:rsidRPr="00126FCD">
          <w:rPr>
            <w:rFonts w:ascii="Andale Mono" w:eastAsia="SimSun" w:hAnsi="Andale Mono"/>
            <w:bCs/>
            <w:sz w:val="20"/>
            <w:szCs w:val="20"/>
            <w:lang w:eastAsia="zh-CN"/>
          </w:rPr>
          <w:t xml:space="preserve"> 0</w:t>
        </w:r>
      </w:ins>
    </w:p>
    <w:p w14:paraId="6F478DD1" w14:textId="77777777" w:rsidR="00BA5937" w:rsidRPr="00E20C96" w:rsidRDefault="00BA5937" w:rsidP="00BA5937">
      <w:pPr>
        <w:rPr>
          <w:ins w:id="1475" w:author="Dimitri Podborski" w:date="2023-07-19T20:55:00Z"/>
          <w:rFonts w:ascii="Andale Mono" w:eastAsia="SimSun" w:hAnsi="Andale Mono"/>
          <w:bCs/>
          <w:sz w:val="20"/>
          <w:szCs w:val="20"/>
          <w:lang w:eastAsia="zh-CN"/>
        </w:rPr>
      </w:pPr>
      <w:ins w:id="1476" w:author="Dimitri Podborski" w:date="2023-07-19T20:55:00Z">
        <w:r w:rsidRPr="00126FCD">
          <w:rPr>
            <w:rFonts w:ascii="Andale Mono" w:eastAsia="SimSun" w:hAnsi="Andale Mono"/>
            <w:bCs/>
            <w:sz w:val="20"/>
            <w:szCs w:val="20"/>
            <w:lang w:eastAsia="zh-CN"/>
          </w:rPr>
          <w:t xml:space="preserve">    </w:t>
        </w:r>
        <w:r w:rsidRPr="00E20C96">
          <w:rPr>
            <w:rFonts w:ascii="Andale Mono" w:eastAsia="SimSun" w:hAnsi="Andale Mono"/>
            <w:bCs/>
            <w:sz w:val="20"/>
            <w:szCs w:val="20"/>
            <w:lang w:eastAsia="zh-CN"/>
          </w:rPr>
          <w:t xml:space="preserve">|-- Label ID   </w:t>
        </w:r>
        <w:proofErr w:type="gramStart"/>
        <w:r w:rsidRPr="00E20C96">
          <w:rPr>
            <w:rFonts w:ascii="Andale Mono" w:eastAsia="SimSun" w:hAnsi="Andale Mono"/>
            <w:bCs/>
            <w:sz w:val="20"/>
            <w:szCs w:val="20"/>
            <w:lang w:eastAsia="zh-CN"/>
          </w:rPr>
          <w:t xml:space="preserve">  :</w:t>
        </w:r>
        <w:proofErr w:type="gramEnd"/>
        <w:r w:rsidRPr="00E20C96">
          <w:rPr>
            <w:rFonts w:ascii="Andale Mono" w:eastAsia="SimSun" w:hAnsi="Andale Mono"/>
            <w:bCs/>
            <w:sz w:val="20"/>
            <w:szCs w:val="20"/>
            <w:lang w:eastAsia="zh-CN"/>
          </w:rPr>
          <w:t xml:space="preserve"> 0</w:t>
        </w:r>
      </w:ins>
    </w:p>
    <w:p w14:paraId="27188E5A" w14:textId="77777777" w:rsidR="00BA5937" w:rsidRPr="00126FCD" w:rsidRDefault="00BA5937" w:rsidP="00BA5937">
      <w:pPr>
        <w:rPr>
          <w:ins w:id="1477" w:author="Dimitri Podborski" w:date="2023-07-19T20:55:00Z"/>
          <w:rFonts w:ascii="Andale Mono" w:eastAsia="SimSun" w:hAnsi="Andale Mono"/>
          <w:bCs/>
          <w:sz w:val="20"/>
          <w:szCs w:val="20"/>
          <w:lang w:val="de-DE" w:eastAsia="zh-CN"/>
        </w:rPr>
      </w:pPr>
      <w:ins w:id="1478" w:author="Dimitri Podborski" w:date="2023-07-19T20:55:00Z">
        <w:r w:rsidRPr="00E20C96">
          <w:rPr>
            <w:rFonts w:ascii="Andale Mono" w:eastAsia="SimSun" w:hAnsi="Andale Mono"/>
            <w:bCs/>
            <w:sz w:val="20"/>
            <w:szCs w:val="20"/>
            <w:lang w:eastAsia="zh-CN"/>
          </w:rPr>
          <w:t xml:space="preserve">    </w:t>
        </w:r>
        <w:r w:rsidRPr="00126FCD">
          <w:rPr>
            <w:rFonts w:ascii="Andale Mono" w:eastAsia="SimSun" w:hAnsi="Andale Mono"/>
            <w:bCs/>
            <w:sz w:val="20"/>
            <w:szCs w:val="20"/>
            <w:lang w:val="de-DE" w:eastAsia="zh-CN"/>
          </w:rPr>
          <w:t xml:space="preserve">|-- Language   </w:t>
        </w:r>
        <w:proofErr w:type="gramStart"/>
        <w:r w:rsidRPr="00126FCD">
          <w:rPr>
            <w:rFonts w:ascii="Andale Mono" w:eastAsia="SimSun" w:hAnsi="Andale Mono"/>
            <w:bCs/>
            <w:sz w:val="20"/>
            <w:szCs w:val="20"/>
            <w:lang w:val="de-DE" w:eastAsia="zh-CN"/>
          </w:rPr>
          <w:t xml:space="preserve">  :</w:t>
        </w:r>
        <w:proofErr w:type="gramEnd"/>
        <w:r w:rsidRPr="00126FCD">
          <w:rPr>
            <w:rFonts w:ascii="Andale Mono" w:eastAsia="SimSun" w:hAnsi="Andale Mono"/>
            <w:bCs/>
            <w:sz w:val="20"/>
            <w:szCs w:val="20"/>
            <w:lang w:val="de-DE" w:eastAsia="zh-CN"/>
          </w:rPr>
          <w:t xml:space="preserve"> en-GB</w:t>
        </w:r>
      </w:ins>
    </w:p>
    <w:p w14:paraId="7419DD19" w14:textId="77777777" w:rsidR="00BA5937" w:rsidRPr="00126FCD" w:rsidRDefault="00BA5937" w:rsidP="00BA5937">
      <w:pPr>
        <w:rPr>
          <w:ins w:id="1479" w:author="Dimitri Podborski" w:date="2023-07-19T20:55:00Z"/>
          <w:rFonts w:ascii="Andale Mono" w:eastAsia="SimSun" w:hAnsi="Andale Mono"/>
          <w:bCs/>
          <w:sz w:val="20"/>
          <w:szCs w:val="20"/>
          <w:lang w:val="de-DE" w:eastAsia="zh-CN"/>
        </w:rPr>
      </w:pPr>
      <w:ins w:id="1480" w:author="Dimitri Podborski" w:date="2023-07-19T20:55:00Z">
        <w:r w:rsidRPr="00126FCD">
          <w:rPr>
            <w:rFonts w:ascii="Andale Mono" w:eastAsia="SimSun" w:hAnsi="Andale Mono"/>
            <w:bCs/>
            <w:sz w:val="20"/>
            <w:szCs w:val="20"/>
            <w:lang w:val="de-DE" w:eastAsia="zh-CN"/>
          </w:rPr>
          <w:t xml:space="preserve">    |-- Label      </w:t>
        </w:r>
        <w:proofErr w:type="gramStart"/>
        <w:r w:rsidRPr="00126FCD">
          <w:rPr>
            <w:rFonts w:ascii="Andale Mono" w:eastAsia="SimSun" w:hAnsi="Andale Mono"/>
            <w:bCs/>
            <w:sz w:val="20"/>
            <w:szCs w:val="20"/>
            <w:lang w:val="de-DE" w:eastAsia="zh-CN"/>
          </w:rPr>
          <w:t xml:space="preserve">  :</w:t>
        </w:r>
        <w:proofErr w:type="gramEnd"/>
        <w:r w:rsidRPr="00126FCD">
          <w:rPr>
            <w:rFonts w:ascii="Andale Mono" w:eastAsia="SimSun" w:hAnsi="Andale Mono"/>
            <w:bCs/>
            <w:sz w:val="20"/>
            <w:szCs w:val="20"/>
            <w:lang w:val="de-DE" w:eastAsia="zh-CN"/>
          </w:rPr>
          <w:t xml:space="preserve"> 5.1 </w:t>
        </w:r>
        <w:proofErr w:type="spellStart"/>
        <w:r w:rsidRPr="00126FCD">
          <w:rPr>
            <w:rFonts w:ascii="Andale Mono" w:eastAsia="SimSun" w:hAnsi="Andale Mono"/>
            <w:bCs/>
            <w:sz w:val="20"/>
            <w:szCs w:val="20"/>
            <w:lang w:val="de-DE" w:eastAsia="zh-CN"/>
          </w:rPr>
          <w:t>Bed</w:t>
        </w:r>
        <w:proofErr w:type="spellEnd"/>
      </w:ins>
    </w:p>
    <w:p w14:paraId="1F43F016" w14:textId="77777777" w:rsidR="00BA5937" w:rsidRPr="00126FCD" w:rsidRDefault="00BA5937" w:rsidP="00BA5937">
      <w:pPr>
        <w:rPr>
          <w:ins w:id="1481" w:author="Dimitri Podborski" w:date="2023-07-19T20:55:00Z"/>
          <w:rFonts w:ascii="Andale Mono" w:eastAsia="SimSun" w:hAnsi="Andale Mono"/>
          <w:bCs/>
          <w:sz w:val="20"/>
          <w:szCs w:val="20"/>
          <w:lang w:val="de-DE" w:eastAsia="zh-CN"/>
        </w:rPr>
      </w:pPr>
      <w:ins w:id="1482" w:author="Dimitri Podborski" w:date="2023-07-19T20:55:00Z">
        <w:r w:rsidRPr="00126FCD">
          <w:rPr>
            <w:rFonts w:ascii="Andale Mono" w:eastAsia="SimSun" w:hAnsi="Andale Mono"/>
            <w:bCs/>
            <w:sz w:val="20"/>
            <w:szCs w:val="20"/>
            <w:lang w:val="de-DE" w:eastAsia="zh-CN"/>
          </w:rPr>
          <w:t xml:space="preserve">   </w:t>
        </w:r>
        <w:proofErr w:type="spellStart"/>
        <w:r w:rsidRPr="00126FCD">
          <w:rPr>
            <w:rFonts w:ascii="Andale Mono" w:eastAsia="SimSun" w:hAnsi="Andale Mono"/>
            <w:bCs/>
            <w:sz w:val="20"/>
            <w:szCs w:val="20"/>
            <w:lang w:val="de-DE" w:eastAsia="zh-CN"/>
          </w:rPr>
          <w:t>aesb</w:t>
        </w:r>
        <w:proofErr w:type="spellEnd"/>
        <w:r w:rsidRPr="00126FCD">
          <w:rPr>
            <w:rFonts w:ascii="Andale Mono" w:eastAsia="SimSun" w:hAnsi="Andale Mono"/>
            <w:bCs/>
            <w:sz w:val="20"/>
            <w:szCs w:val="20"/>
            <w:lang w:val="de-DE" w:eastAsia="zh-CN"/>
          </w:rPr>
          <w:t xml:space="preserve"> (284)</w:t>
        </w:r>
      </w:ins>
    </w:p>
    <w:p w14:paraId="0C5E33F8" w14:textId="77777777" w:rsidR="00BA5937" w:rsidRPr="00126FCD" w:rsidRDefault="00BA5937" w:rsidP="00BA5937">
      <w:pPr>
        <w:rPr>
          <w:ins w:id="1483" w:author="Dimitri Podborski" w:date="2023-07-19T20:55:00Z"/>
          <w:rFonts w:ascii="Andale Mono" w:eastAsia="SimSun" w:hAnsi="Andale Mono"/>
          <w:bCs/>
          <w:sz w:val="20"/>
          <w:szCs w:val="20"/>
          <w:lang w:val="de-DE" w:eastAsia="zh-CN"/>
        </w:rPr>
      </w:pPr>
      <w:ins w:id="1484" w:author="Dimitri Podborski" w:date="2023-07-19T20:55:00Z">
        <w:r w:rsidRPr="00126FCD">
          <w:rPr>
            <w:rFonts w:ascii="Andale Mono" w:eastAsia="SimSun" w:hAnsi="Andale Mono"/>
            <w:bCs/>
            <w:sz w:val="20"/>
            <w:szCs w:val="20"/>
            <w:lang w:val="de-DE" w:eastAsia="zh-CN"/>
          </w:rPr>
          <w:t xml:space="preserve">    </w:t>
        </w:r>
        <w:proofErr w:type="spellStart"/>
        <w:r w:rsidRPr="00126FCD">
          <w:rPr>
            <w:rFonts w:ascii="Andale Mono" w:eastAsia="SimSun" w:hAnsi="Andale Mono"/>
            <w:bCs/>
            <w:sz w:val="20"/>
            <w:szCs w:val="20"/>
            <w:lang w:val="de-DE" w:eastAsia="zh-CN"/>
          </w:rPr>
          <w:t>aesd</w:t>
        </w:r>
        <w:proofErr w:type="spellEnd"/>
        <w:r w:rsidRPr="00126FCD">
          <w:rPr>
            <w:rFonts w:ascii="Andale Mono" w:eastAsia="SimSun" w:hAnsi="Andale Mono"/>
            <w:bCs/>
            <w:sz w:val="20"/>
            <w:szCs w:val="20"/>
            <w:lang w:val="de-DE" w:eastAsia="zh-CN"/>
          </w:rPr>
          <w:t xml:space="preserve"> (14)</w:t>
        </w:r>
      </w:ins>
    </w:p>
    <w:p w14:paraId="14FC5882" w14:textId="77777777" w:rsidR="00BA5937" w:rsidRPr="00126FCD" w:rsidRDefault="00BA5937" w:rsidP="00BA5937">
      <w:pPr>
        <w:rPr>
          <w:ins w:id="1485" w:author="Dimitri Podborski" w:date="2023-07-19T20:55:00Z"/>
          <w:rFonts w:ascii="Andale Mono" w:eastAsia="SimSun" w:hAnsi="Andale Mono"/>
          <w:bCs/>
          <w:sz w:val="20"/>
          <w:szCs w:val="20"/>
          <w:lang w:val="de-DE" w:eastAsia="zh-CN"/>
        </w:rPr>
      </w:pPr>
      <w:ins w:id="1486" w:author="Dimitri Podborski" w:date="2023-07-19T20:55:00Z">
        <w:r w:rsidRPr="00126FCD">
          <w:rPr>
            <w:rFonts w:ascii="Andale Mono" w:eastAsia="SimSun" w:hAnsi="Andale Mono"/>
            <w:bCs/>
            <w:sz w:val="20"/>
            <w:szCs w:val="20"/>
            <w:lang w:val="de-DE" w:eastAsia="zh-CN"/>
          </w:rPr>
          <w:t xml:space="preserve">    |-- Box Version </w:t>
        </w:r>
        <w:proofErr w:type="gramStart"/>
        <w:r w:rsidRPr="00126FCD">
          <w:rPr>
            <w:rFonts w:ascii="Andale Mono" w:eastAsia="SimSun" w:hAnsi="Andale Mono"/>
            <w:bCs/>
            <w:sz w:val="20"/>
            <w:szCs w:val="20"/>
            <w:lang w:val="de-DE" w:eastAsia="zh-CN"/>
          </w:rPr>
          <w:t xml:space="preserve">  :</w:t>
        </w:r>
        <w:proofErr w:type="gramEnd"/>
        <w:r w:rsidRPr="00126FCD">
          <w:rPr>
            <w:rFonts w:ascii="Andale Mono" w:eastAsia="SimSun" w:hAnsi="Andale Mono"/>
            <w:bCs/>
            <w:sz w:val="20"/>
            <w:szCs w:val="20"/>
            <w:lang w:val="de-DE" w:eastAsia="zh-CN"/>
          </w:rPr>
          <w:t xml:space="preserve"> 0</w:t>
        </w:r>
      </w:ins>
    </w:p>
    <w:p w14:paraId="2FDC3B89" w14:textId="77777777" w:rsidR="00BA5937" w:rsidRPr="00126FCD" w:rsidRDefault="00BA5937" w:rsidP="00BA5937">
      <w:pPr>
        <w:rPr>
          <w:ins w:id="1487" w:author="Dimitri Podborski" w:date="2023-07-19T20:55:00Z"/>
          <w:rFonts w:ascii="Andale Mono" w:eastAsia="SimSun" w:hAnsi="Andale Mono"/>
          <w:bCs/>
          <w:sz w:val="20"/>
          <w:szCs w:val="20"/>
          <w:lang w:val="de-DE" w:eastAsia="zh-CN"/>
        </w:rPr>
      </w:pPr>
      <w:ins w:id="1488" w:author="Dimitri Podborski" w:date="2023-07-19T20:55:00Z">
        <w:r w:rsidRPr="00126FCD">
          <w:rPr>
            <w:rFonts w:ascii="Andale Mono" w:eastAsia="SimSun" w:hAnsi="Andale Mono"/>
            <w:bCs/>
            <w:sz w:val="20"/>
            <w:szCs w:val="20"/>
            <w:lang w:val="de-DE" w:eastAsia="zh-CN"/>
          </w:rPr>
          <w:t xml:space="preserve">    |-- Box Flags   </w:t>
        </w:r>
        <w:proofErr w:type="gramStart"/>
        <w:r w:rsidRPr="00126FCD">
          <w:rPr>
            <w:rFonts w:ascii="Andale Mono" w:eastAsia="SimSun" w:hAnsi="Andale Mono"/>
            <w:bCs/>
            <w:sz w:val="20"/>
            <w:szCs w:val="20"/>
            <w:lang w:val="de-DE" w:eastAsia="zh-CN"/>
          </w:rPr>
          <w:t xml:space="preserve">  :</w:t>
        </w:r>
        <w:proofErr w:type="gramEnd"/>
        <w:r w:rsidRPr="00126FCD">
          <w:rPr>
            <w:rFonts w:ascii="Andale Mono" w:eastAsia="SimSun" w:hAnsi="Andale Mono"/>
            <w:bCs/>
            <w:sz w:val="20"/>
            <w:szCs w:val="20"/>
            <w:lang w:val="de-DE" w:eastAsia="zh-CN"/>
          </w:rPr>
          <w:t xml:space="preserve"> 0</w:t>
        </w:r>
      </w:ins>
    </w:p>
    <w:p w14:paraId="2EE4B51C" w14:textId="77777777" w:rsidR="00BA5937" w:rsidRPr="00126FCD" w:rsidRDefault="00BA5937" w:rsidP="00BA5937">
      <w:pPr>
        <w:rPr>
          <w:ins w:id="1489" w:author="Dimitri Podborski" w:date="2023-07-19T20:55:00Z"/>
          <w:rFonts w:ascii="Andale Mono" w:eastAsia="SimSun" w:hAnsi="Andale Mono"/>
          <w:bCs/>
          <w:sz w:val="20"/>
          <w:szCs w:val="20"/>
          <w:lang w:eastAsia="zh-CN"/>
        </w:rPr>
      </w:pPr>
      <w:ins w:id="1490" w:author="Dimitri Podborski" w:date="2023-07-19T20:55:00Z">
        <w:r w:rsidRPr="00126FCD">
          <w:rPr>
            <w:rFonts w:ascii="Andale Mono" w:eastAsia="SimSun" w:hAnsi="Andale Mono"/>
            <w:bCs/>
            <w:sz w:val="20"/>
            <w:szCs w:val="20"/>
            <w:lang w:val="de-DE" w:eastAsia="zh-CN"/>
          </w:rPr>
          <w:t xml:space="preserve">    </w:t>
        </w:r>
        <w:r w:rsidRPr="00126FCD">
          <w:rPr>
            <w:rFonts w:ascii="Andale Mono" w:eastAsia="SimSun" w:hAnsi="Andale Mono"/>
            <w:bCs/>
            <w:sz w:val="20"/>
            <w:szCs w:val="20"/>
            <w:lang w:eastAsia="zh-CN"/>
          </w:rPr>
          <w:t xml:space="preserve">|-- Selection </w:t>
        </w:r>
        <w:proofErr w:type="gramStart"/>
        <w:r w:rsidRPr="00126FCD">
          <w:rPr>
            <w:rFonts w:ascii="Andale Mono" w:eastAsia="SimSun" w:hAnsi="Andale Mono"/>
            <w:bCs/>
            <w:sz w:val="20"/>
            <w:szCs w:val="20"/>
            <w:lang w:eastAsia="zh-CN"/>
          </w:rPr>
          <w:t>Tag :</w:t>
        </w:r>
        <w:proofErr w:type="gramEnd"/>
        <w:r w:rsidRPr="00126FCD">
          <w:rPr>
            <w:rFonts w:ascii="Andale Mono" w:eastAsia="SimSun" w:hAnsi="Andale Mono"/>
            <w:bCs/>
            <w:sz w:val="20"/>
            <w:szCs w:val="20"/>
            <w:lang w:eastAsia="zh-CN"/>
          </w:rPr>
          <w:t xml:space="preserve"> 0</w:t>
        </w:r>
      </w:ins>
    </w:p>
    <w:p w14:paraId="1704D1CF" w14:textId="77777777" w:rsidR="00BA5937" w:rsidRPr="00126FCD" w:rsidRDefault="00BA5937" w:rsidP="00BA5937">
      <w:pPr>
        <w:rPr>
          <w:ins w:id="1491" w:author="Dimitri Podborski" w:date="2023-07-19T20:55:00Z"/>
          <w:rFonts w:ascii="Andale Mono" w:eastAsia="SimSun" w:hAnsi="Andale Mono"/>
          <w:bCs/>
          <w:sz w:val="20"/>
          <w:szCs w:val="20"/>
          <w:lang w:eastAsia="zh-CN"/>
        </w:rPr>
      </w:pPr>
      <w:ins w:id="1492" w:author="Dimitri Podborski" w:date="2023-07-19T20:55:00Z">
        <w:r w:rsidRPr="00126FCD">
          <w:rPr>
            <w:rFonts w:ascii="Andale Mono" w:eastAsia="SimSun" w:hAnsi="Andale Mono"/>
            <w:bCs/>
            <w:sz w:val="20"/>
            <w:szCs w:val="20"/>
            <w:lang w:eastAsia="zh-CN"/>
          </w:rPr>
          <w:t xml:space="preserve">    </w:t>
        </w:r>
        <w:proofErr w:type="spellStart"/>
        <w:r w:rsidRPr="00126FCD">
          <w:rPr>
            <w:rFonts w:ascii="Andale Mono" w:eastAsia="SimSun" w:hAnsi="Andale Mono"/>
            <w:bCs/>
            <w:sz w:val="20"/>
            <w:szCs w:val="20"/>
            <w:lang w:eastAsia="zh-CN"/>
          </w:rPr>
          <w:t>labl</w:t>
        </w:r>
        <w:proofErr w:type="spellEnd"/>
        <w:r w:rsidRPr="00126FCD">
          <w:rPr>
            <w:rFonts w:ascii="Andale Mono" w:eastAsia="SimSun" w:hAnsi="Andale Mono"/>
            <w:bCs/>
            <w:sz w:val="20"/>
            <w:szCs w:val="20"/>
            <w:lang w:eastAsia="zh-CN"/>
          </w:rPr>
          <w:t xml:space="preserve"> (30)</w:t>
        </w:r>
      </w:ins>
    </w:p>
    <w:p w14:paraId="2EF1B57C" w14:textId="77777777" w:rsidR="00BA5937" w:rsidRPr="00126FCD" w:rsidRDefault="00BA5937" w:rsidP="00BA5937">
      <w:pPr>
        <w:rPr>
          <w:ins w:id="1493" w:author="Dimitri Podborski" w:date="2023-07-19T20:55:00Z"/>
          <w:rFonts w:ascii="Andale Mono" w:eastAsia="SimSun" w:hAnsi="Andale Mono"/>
          <w:bCs/>
          <w:sz w:val="20"/>
          <w:szCs w:val="20"/>
          <w:lang w:eastAsia="zh-CN"/>
        </w:rPr>
      </w:pPr>
      <w:ins w:id="1494" w:author="Dimitri Podborski" w:date="2023-07-19T20:55:00Z">
        <w:r w:rsidRPr="00126FCD">
          <w:rPr>
            <w:rFonts w:ascii="Andale Mono" w:eastAsia="SimSun" w:hAnsi="Andale Mono"/>
            <w:bCs/>
            <w:sz w:val="20"/>
            <w:szCs w:val="20"/>
            <w:lang w:eastAsia="zh-CN"/>
          </w:rPr>
          <w:t xml:space="preserve">    |-- Box </w:t>
        </w:r>
        <w:proofErr w:type="gramStart"/>
        <w:r w:rsidRPr="00126FCD">
          <w:rPr>
            <w:rFonts w:ascii="Andale Mono" w:eastAsia="SimSun" w:hAnsi="Andale Mono"/>
            <w:bCs/>
            <w:sz w:val="20"/>
            <w:szCs w:val="20"/>
            <w:lang w:eastAsia="zh-CN"/>
          </w:rPr>
          <w:t>Version  :</w:t>
        </w:r>
        <w:proofErr w:type="gramEnd"/>
        <w:r w:rsidRPr="00126FCD">
          <w:rPr>
            <w:rFonts w:ascii="Andale Mono" w:eastAsia="SimSun" w:hAnsi="Andale Mono"/>
            <w:bCs/>
            <w:sz w:val="20"/>
            <w:szCs w:val="20"/>
            <w:lang w:eastAsia="zh-CN"/>
          </w:rPr>
          <w:t xml:space="preserve"> 0</w:t>
        </w:r>
      </w:ins>
    </w:p>
    <w:p w14:paraId="09CC343C" w14:textId="77777777" w:rsidR="00BA5937" w:rsidRPr="00126FCD" w:rsidRDefault="00BA5937" w:rsidP="00BA5937">
      <w:pPr>
        <w:rPr>
          <w:ins w:id="1495" w:author="Dimitri Podborski" w:date="2023-07-19T20:55:00Z"/>
          <w:rFonts w:ascii="Andale Mono" w:eastAsia="SimSun" w:hAnsi="Andale Mono"/>
          <w:bCs/>
          <w:sz w:val="20"/>
          <w:szCs w:val="20"/>
          <w:lang w:eastAsia="zh-CN"/>
        </w:rPr>
      </w:pPr>
      <w:ins w:id="1496" w:author="Dimitri Podborski" w:date="2023-07-19T20:55:00Z">
        <w:r w:rsidRPr="00126FCD">
          <w:rPr>
            <w:rFonts w:ascii="Andale Mono" w:eastAsia="SimSun" w:hAnsi="Andale Mono"/>
            <w:bCs/>
            <w:sz w:val="20"/>
            <w:szCs w:val="20"/>
            <w:lang w:eastAsia="zh-CN"/>
          </w:rPr>
          <w:lastRenderedPageBreak/>
          <w:t xml:space="preserve">    |-- Box Flags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0</w:t>
        </w:r>
      </w:ins>
    </w:p>
    <w:p w14:paraId="79FCA1A2" w14:textId="77777777" w:rsidR="00BA5937" w:rsidRPr="00126FCD" w:rsidRDefault="00BA5937" w:rsidP="00BA5937">
      <w:pPr>
        <w:rPr>
          <w:ins w:id="1497" w:author="Dimitri Podborski" w:date="2023-07-19T20:55:00Z"/>
          <w:rFonts w:ascii="Andale Mono" w:eastAsia="SimSun" w:hAnsi="Andale Mono"/>
          <w:bCs/>
          <w:sz w:val="20"/>
          <w:szCs w:val="20"/>
          <w:lang w:eastAsia="zh-CN"/>
        </w:rPr>
      </w:pPr>
      <w:ins w:id="1498" w:author="Dimitri Podborski" w:date="2023-07-19T20:55:00Z">
        <w:r w:rsidRPr="00126FCD">
          <w:rPr>
            <w:rFonts w:ascii="Andale Mono" w:eastAsia="SimSun" w:hAnsi="Andale Mono"/>
            <w:bCs/>
            <w:sz w:val="20"/>
            <w:szCs w:val="20"/>
            <w:lang w:eastAsia="zh-CN"/>
          </w:rPr>
          <w:t xml:space="preserve">    |-- Group Label</w:t>
        </w:r>
        <w:proofErr w:type="gramStart"/>
        <w:r w:rsidRPr="00126FCD">
          <w:rPr>
            <w:rFonts w:ascii="Andale Mono" w:eastAsia="SimSun" w:hAnsi="Andale Mono"/>
            <w:bCs/>
            <w:sz w:val="20"/>
            <w:szCs w:val="20"/>
            <w:lang w:eastAsia="zh-CN"/>
          </w:rPr>
          <w:t>? :</w:t>
        </w:r>
        <w:proofErr w:type="gramEnd"/>
        <w:r w:rsidRPr="00126FCD">
          <w:rPr>
            <w:rFonts w:ascii="Andale Mono" w:eastAsia="SimSun" w:hAnsi="Andale Mono"/>
            <w:bCs/>
            <w:sz w:val="20"/>
            <w:szCs w:val="20"/>
            <w:lang w:eastAsia="zh-CN"/>
          </w:rPr>
          <w:t xml:space="preserve"> 0</w:t>
        </w:r>
      </w:ins>
    </w:p>
    <w:p w14:paraId="6BD1BAC3" w14:textId="77777777" w:rsidR="00BA5937" w:rsidRPr="00126FCD" w:rsidRDefault="00BA5937" w:rsidP="00BA5937">
      <w:pPr>
        <w:rPr>
          <w:ins w:id="1499" w:author="Dimitri Podborski" w:date="2023-07-19T20:55:00Z"/>
          <w:rFonts w:ascii="Andale Mono" w:eastAsia="SimSun" w:hAnsi="Andale Mono"/>
          <w:bCs/>
          <w:sz w:val="20"/>
          <w:szCs w:val="20"/>
          <w:lang w:eastAsia="zh-CN"/>
        </w:rPr>
      </w:pPr>
      <w:ins w:id="1500" w:author="Dimitri Podborski" w:date="2023-07-19T20:55:00Z">
        <w:r w:rsidRPr="00126FCD">
          <w:rPr>
            <w:rFonts w:ascii="Andale Mono" w:eastAsia="SimSun" w:hAnsi="Andale Mono"/>
            <w:bCs/>
            <w:sz w:val="20"/>
            <w:szCs w:val="20"/>
            <w:lang w:eastAsia="zh-CN"/>
          </w:rPr>
          <w:t xml:space="preserve">    |-- Label ID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0</w:t>
        </w:r>
      </w:ins>
    </w:p>
    <w:p w14:paraId="67F6AEDE" w14:textId="77777777" w:rsidR="00BA5937" w:rsidRPr="00126FCD" w:rsidRDefault="00BA5937" w:rsidP="00BA5937">
      <w:pPr>
        <w:rPr>
          <w:ins w:id="1501" w:author="Dimitri Podborski" w:date="2023-07-19T20:55:00Z"/>
          <w:rFonts w:ascii="Andale Mono" w:eastAsia="SimSun" w:hAnsi="Andale Mono"/>
          <w:bCs/>
          <w:sz w:val="20"/>
          <w:szCs w:val="20"/>
          <w:lang w:eastAsia="zh-CN"/>
        </w:rPr>
      </w:pPr>
      <w:ins w:id="1502" w:author="Dimitri Podborski" w:date="2023-07-19T20:55:00Z">
        <w:r w:rsidRPr="00126FCD">
          <w:rPr>
            <w:rFonts w:ascii="Andale Mono" w:eastAsia="SimSun" w:hAnsi="Andale Mono"/>
            <w:bCs/>
            <w:sz w:val="20"/>
            <w:szCs w:val="20"/>
            <w:lang w:eastAsia="zh-CN"/>
          </w:rPr>
          <w:t xml:space="preserve">    |-- Language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w:t>
        </w:r>
        <w:proofErr w:type="spellStart"/>
        <w:r w:rsidRPr="00126FCD">
          <w:rPr>
            <w:rFonts w:ascii="Andale Mono" w:eastAsia="SimSun" w:hAnsi="Andale Mono"/>
            <w:bCs/>
            <w:sz w:val="20"/>
            <w:szCs w:val="20"/>
            <w:lang w:eastAsia="zh-CN"/>
          </w:rPr>
          <w:t>en</w:t>
        </w:r>
        <w:proofErr w:type="spellEnd"/>
        <w:r w:rsidRPr="00126FCD">
          <w:rPr>
            <w:rFonts w:ascii="Andale Mono" w:eastAsia="SimSun" w:hAnsi="Andale Mono"/>
            <w:bCs/>
            <w:sz w:val="20"/>
            <w:szCs w:val="20"/>
            <w:lang w:eastAsia="zh-CN"/>
          </w:rPr>
          <w:t>-GB</w:t>
        </w:r>
      </w:ins>
    </w:p>
    <w:p w14:paraId="7D9F675E" w14:textId="77777777" w:rsidR="00BA5937" w:rsidRPr="00126FCD" w:rsidRDefault="00BA5937" w:rsidP="00BA5937">
      <w:pPr>
        <w:rPr>
          <w:ins w:id="1503" w:author="Dimitri Podborski" w:date="2023-07-19T20:55:00Z"/>
          <w:rFonts w:ascii="Andale Mono" w:eastAsia="SimSun" w:hAnsi="Andale Mono"/>
          <w:bCs/>
          <w:sz w:val="20"/>
          <w:szCs w:val="20"/>
          <w:lang w:eastAsia="zh-CN"/>
        </w:rPr>
      </w:pPr>
      <w:ins w:id="1504" w:author="Dimitri Podborski" w:date="2023-07-19T20:55:00Z">
        <w:r w:rsidRPr="00126FCD">
          <w:rPr>
            <w:rFonts w:ascii="Andale Mono" w:eastAsia="SimSun" w:hAnsi="Andale Mono"/>
            <w:bCs/>
            <w:sz w:val="20"/>
            <w:szCs w:val="20"/>
            <w:lang w:eastAsia="zh-CN"/>
          </w:rPr>
          <w:t xml:space="preserve">    |-- Label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Language</w:t>
        </w:r>
      </w:ins>
    </w:p>
    <w:p w14:paraId="674D707D" w14:textId="77777777" w:rsidR="00BA5937" w:rsidRPr="00126FCD" w:rsidRDefault="00BA5937" w:rsidP="00BA5937">
      <w:pPr>
        <w:rPr>
          <w:ins w:id="1505" w:author="Dimitri Podborski" w:date="2023-07-19T20:55:00Z"/>
          <w:rFonts w:ascii="Andale Mono" w:eastAsia="SimSun" w:hAnsi="Andale Mono"/>
          <w:bCs/>
          <w:sz w:val="20"/>
          <w:szCs w:val="20"/>
          <w:lang w:eastAsia="zh-CN"/>
        </w:rPr>
      </w:pPr>
      <w:ins w:id="1506" w:author="Dimitri Podborski" w:date="2023-07-19T20:55:00Z">
        <w:r w:rsidRPr="00126FCD">
          <w:rPr>
            <w:rFonts w:ascii="Andale Mono" w:eastAsia="SimSun" w:hAnsi="Andale Mono"/>
            <w:bCs/>
            <w:sz w:val="20"/>
            <w:szCs w:val="20"/>
            <w:lang w:eastAsia="zh-CN"/>
          </w:rPr>
          <w:t xml:space="preserve">    </w:t>
        </w:r>
        <w:proofErr w:type="spellStart"/>
        <w:r w:rsidRPr="00126FCD">
          <w:rPr>
            <w:rFonts w:ascii="Andale Mono" w:eastAsia="SimSun" w:hAnsi="Andale Mono"/>
            <w:bCs/>
            <w:sz w:val="20"/>
            <w:szCs w:val="20"/>
            <w:lang w:eastAsia="zh-CN"/>
          </w:rPr>
          <w:t>aelm</w:t>
        </w:r>
        <w:proofErr w:type="spellEnd"/>
        <w:r w:rsidRPr="00126FCD">
          <w:rPr>
            <w:rFonts w:ascii="Andale Mono" w:eastAsia="SimSun" w:hAnsi="Andale Mono"/>
            <w:bCs/>
            <w:sz w:val="20"/>
            <w:szCs w:val="20"/>
            <w:lang w:eastAsia="zh-CN"/>
          </w:rPr>
          <w:t xml:space="preserve"> (116)</w:t>
        </w:r>
      </w:ins>
    </w:p>
    <w:p w14:paraId="20E16878" w14:textId="77777777" w:rsidR="00BA5937" w:rsidRPr="00126FCD" w:rsidRDefault="00BA5937" w:rsidP="00BA5937">
      <w:pPr>
        <w:rPr>
          <w:ins w:id="1507" w:author="Dimitri Podborski" w:date="2023-07-19T20:55:00Z"/>
          <w:rFonts w:ascii="Andale Mono" w:eastAsia="SimSun" w:hAnsi="Andale Mono"/>
          <w:bCs/>
          <w:sz w:val="20"/>
          <w:szCs w:val="20"/>
          <w:lang w:eastAsia="zh-CN"/>
        </w:rPr>
      </w:pPr>
      <w:ins w:id="1508" w:author="Dimitri Podborski" w:date="2023-07-19T20:55:00Z">
        <w:r w:rsidRPr="00126FCD">
          <w:rPr>
            <w:rFonts w:ascii="Andale Mono" w:eastAsia="SimSun" w:hAnsi="Andale Mono"/>
            <w:bCs/>
            <w:sz w:val="20"/>
            <w:szCs w:val="20"/>
            <w:lang w:eastAsia="zh-CN"/>
          </w:rPr>
          <w:t xml:space="preserve">     </w:t>
        </w:r>
        <w:proofErr w:type="spellStart"/>
        <w:r w:rsidRPr="00126FCD">
          <w:rPr>
            <w:rFonts w:ascii="Andale Mono" w:eastAsia="SimSun" w:hAnsi="Andale Mono"/>
            <w:bCs/>
            <w:sz w:val="20"/>
            <w:szCs w:val="20"/>
            <w:lang w:eastAsia="zh-CN"/>
          </w:rPr>
          <w:t>aedb</w:t>
        </w:r>
        <w:proofErr w:type="spellEnd"/>
        <w:r w:rsidRPr="00126FCD">
          <w:rPr>
            <w:rFonts w:ascii="Andale Mono" w:eastAsia="SimSun" w:hAnsi="Andale Mono"/>
            <w:bCs/>
            <w:sz w:val="20"/>
            <w:szCs w:val="20"/>
            <w:lang w:eastAsia="zh-CN"/>
          </w:rPr>
          <w:t xml:space="preserve"> (16)</w:t>
        </w:r>
      </w:ins>
    </w:p>
    <w:p w14:paraId="02717D25" w14:textId="77777777" w:rsidR="00BA5937" w:rsidRPr="00126FCD" w:rsidRDefault="00BA5937" w:rsidP="00BA5937">
      <w:pPr>
        <w:rPr>
          <w:ins w:id="1509" w:author="Dimitri Podborski" w:date="2023-07-19T20:55:00Z"/>
          <w:rFonts w:ascii="Andale Mono" w:eastAsia="SimSun" w:hAnsi="Andale Mono"/>
          <w:bCs/>
          <w:sz w:val="20"/>
          <w:szCs w:val="20"/>
          <w:lang w:eastAsia="zh-CN"/>
        </w:rPr>
      </w:pPr>
      <w:ins w:id="1510" w:author="Dimitri Podborski" w:date="2023-07-19T20:55:00Z">
        <w:r w:rsidRPr="00126FCD">
          <w:rPr>
            <w:rFonts w:ascii="Andale Mono" w:eastAsia="SimSun" w:hAnsi="Andale Mono"/>
            <w:bCs/>
            <w:sz w:val="20"/>
            <w:szCs w:val="20"/>
            <w:lang w:eastAsia="zh-CN"/>
          </w:rPr>
          <w:t xml:space="preserve">     |-- Box Version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0</w:t>
        </w:r>
      </w:ins>
    </w:p>
    <w:p w14:paraId="56DA94BC" w14:textId="77777777" w:rsidR="00BA5937" w:rsidRPr="00126FCD" w:rsidRDefault="00BA5937" w:rsidP="00BA5937">
      <w:pPr>
        <w:rPr>
          <w:ins w:id="1511" w:author="Dimitri Podborski" w:date="2023-07-19T20:55:00Z"/>
          <w:rFonts w:ascii="Andale Mono" w:eastAsia="SimSun" w:hAnsi="Andale Mono"/>
          <w:bCs/>
          <w:sz w:val="20"/>
          <w:szCs w:val="20"/>
          <w:lang w:eastAsia="zh-CN"/>
        </w:rPr>
      </w:pPr>
      <w:ins w:id="1512" w:author="Dimitri Podborski" w:date="2023-07-19T20:55:00Z">
        <w:r w:rsidRPr="00126FCD">
          <w:rPr>
            <w:rFonts w:ascii="Andale Mono" w:eastAsia="SimSun" w:hAnsi="Andale Mono"/>
            <w:bCs/>
            <w:sz w:val="20"/>
            <w:szCs w:val="20"/>
            <w:lang w:eastAsia="zh-CN"/>
          </w:rPr>
          <w:t xml:space="preserve">     |-- Box Flags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0</w:t>
        </w:r>
      </w:ins>
    </w:p>
    <w:p w14:paraId="1A88D528" w14:textId="77777777" w:rsidR="00BA5937" w:rsidRPr="00126FCD" w:rsidRDefault="00BA5937" w:rsidP="00BA5937">
      <w:pPr>
        <w:rPr>
          <w:ins w:id="1513" w:author="Dimitri Podborski" w:date="2023-07-19T20:55:00Z"/>
          <w:rFonts w:ascii="Andale Mono" w:eastAsia="SimSun" w:hAnsi="Andale Mono"/>
          <w:bCs/>
          <w:sz w:val="20"/>
          <w:szCs w:val="20"/>
          <w:lang w:eastAsia="zh-CN"/>
        </w:rPr>
      </w:pPr>
      <w:ins w:id="1514" w:author="Dimitri Podborski" w:date="2023-07-19T20:55:00Z">
        <w:r w:rsidRPr="00126FCD">
          <w:rPr>
            <w:rFonts w:ascii="Andale Mono" w:eastAsia="SimSun" w:hAnsi="Andale Mono"/>
            <w:bCs/>
            <w:sz w:val="20"/>
            <w:szCs w:val="20"/>
            <w:lang w:eastAsia="zh-CN"/>
          </w:rPr>
          <w:t xml:space="preserve">     |-- Audio Element </w:t>
        </w:r>
        <w:proofErr w:type="gramStart"/>
        <w:r w:rsidRPr="00126FCD">
          <w:rPr>
            <w:rFonts w:ascii="Andale Mono" w:eastAsia="SimSun" w:hAnsi="Andale Mono"/>
            <w:bCs/>
            <w:sz w:val="20"/>
            <w:szCs w:val="20"/>
            <w:lang w:eastAsia="zh-CN"/>
          </w:rPr>
          <w:t>Tag :</w:t>
        </w:r>
        <w:proofErr w:type="gramEnd"/>
        <w:r w:rsidRPr="00126FCD">
          <w:rPr>
            <w:rFonts w:ascii="Andale Mono" w:eastAsia="SimSun" w:hAnsi="Andale Mono"/>
            <w:bCs/>
            <w:sz w:val="20"/>
            <w:szCs w:val="20"/>
            <w:lang w:eastAsia="zh-CN"/>
          </w:rPr>
          <w:t xml:space="preserve"> 10</w:t>
        </w:r>
      </w:ins>
    </w:p>
    <w:p w14:paraId="0E661662" w14:textId="77777777" w:rsidR="00BA5937" w:rsidRPr="00126FCD" w:rsidRDefault="00BA5937" w:rsidP="00BA5937">
      <w:pPr>
        <w:rPr>
          <w:ins w:id="1515" w:author="Dimitri Podborski" w:date="2023-07-19T20:55:00Z"/>
          <w:rFonts w:ascii="Andale Mono" w:eastAsia="SimSun" w:hAnsi="Andale Mono"/>
          <w:bCs/>
          <w:sz w:val="20"/>
          <w:szCs w:val="20"/>
          <w:lang w:eastAsia="zh-CN"/>
        </w:rPr>
      </w:pPr>
      <w:ins w:id="1516" w:author="Dimitri Podborski" w:date="2023-07-19T20:55:00Z">
        <w:r w:rsidRPr="00126FCD">
          <w:rPr>
            <w:rFonts w:ascii="Andale Mono" w:eastAsia="SimSun" w:hAnsi="Andale Mono"/>
            <w:bCs/>
            <w:sz w:val="20"/>
            <w:szCs w:val="20"/>
            <w:lang w:eastAsia="zh-CN"/>
          </w:rPr>
          <w:t xml:space="preserve">     |-- Toggleable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1</w:t>
        </w:r>
      </w:ins>
    </w:p>
    <w:p w14:paraId="7D755F93" w14:textId="77777777" w:rsidR="00BA5937" w:rsidRPr="00126FCD" w:rsidRDefault="00BA5937" w:rsidP="00BA5937">
      <w:pPr>
        <w:rPr>
          <w:ins w:id="1517" w:author="Dimitri Podborski" w:date="2023-07-19T20:55:00Z"/>
          <w:rFonts w:ascii="Andale Mono" w:eastAsia="SimSun" w:hAnsi="Andale Mono"/>
          <w:bCs/>
          <w:sz w:val="20"/>
          <w:szCs w:val="20"/>
          <w:lang w:eastAsia="zh-CN"/>
        </w:rPr>
      </w:pPr>
      <w:ins w:id="1518" w:author="Dimitri Podborski" w:date="2023-07-19T20:55:00Z">
        <w:r w:rsidRPr="00126FCD">
          <w:rPr>
            <w:rFonts w:ascii="Andale Mono" w:eastAsia="SimSun" w:hAnsi="Andale Mono"/>
            <w:bCs/>
            <w:sz w:val="20"/>
            <w:szCs w:val="20"/>
            <w:lang w:eastAsia="zh-CN"/>
          </w:rPr>
          <w:t xml:space="preserve">     |-- Default Enabled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1</w:t>
        </w:r>
      </w:ins>
    </w:p>
    <w:p w14:paraId="1AE09087" w14:textId="77777777" w:rsidR="00BA5937" w:rsidRPr="00126FCD" w:rsidRDefault="00BA5937" w:rsidP="00BA5937">
      <w:pPr>
        <w:rPr>
          <w:ins w:id="1519" w:author="Dimitri Podborski" w:date="2023-07-19T20:55:00Z"/>
          <w:rFonts w:ascii="Andale Mono" w:eastAsia="SimSun" w:hAnsi="Andale Mono"/>
          <w:bCs/>
          <w:sz w:val="20"/>
          <w:szCs w:val="20"/>
          <w:lang w:eastAsia="zh-CN"/>
        </w:rPr>
      </w:pPr>
      <w:ins w:id="1520" w:author="Dimitri Podborski" w:date="2023-07-19T20:55:00Z">
        <w:r w:rsidRPr="00126FCD">
          <w:rPr>
            <w:rFonts w:ascii="Andale Mono" w:eastAsia="SimSun" w:hAnsi="Andale Mono"/>
            <w:bCs/>
            <w:sz w:val="20"/>
            <w:szCs w:val="20"/>
            <w:lang w:eastAsia="zh-CN"/>
          </w:rPr>
          <w:t xml:space="preserve">     </w:t>
        </w:r>
        <w:proofErr w:type="spellStart"/>
        <w:r w:rsidRPr="00126FCD">
          <w:rPr>
            <w:rFonts w:ascii="Andale Mono" w:eastAsia="SimSun" w:hAnsi="Andale Mono"/>
            <w:bCs/>
            <w:sz w:val="20"/>
            <w:szCs w:val="20"/>
            <w:lang w:eastAsia="zh-CN"/>
          </w:rPr>
          <w:t>elng</w:t>
        </w:r>
        <w:proofErr w:type="spellEnd"/>
        <w:r w:rsidRPr="00126FCD">
          <w:rPr>
            <w:rFonts w:ascii="Andale Mono" w:eastAsia="SimSun" w:hAnsi="Andale Mono"/>
            <w:bCs/>
            <w:sz w:val="20"/>
            <w:szCs w:val="20"/>
            <w:lang w:eastAsia="zh-CN"/>
          </w:rPr>
          <w:t xml:space="preserve"> (18)</w:t>
        </w:r>
      </w:ins>
    </w:p>
    <w:p w14:paraId="341543C4" w14:textId="77777777" w:rsidR="00BA5937" w:rsidRPr="00126FCD" w:rsidRDefault="00BA5937" w:rsidP="00BA5937">
      <w:pPr>
        <w:rPr>
          <w:ins w:id="1521" w:author="Dimitri Podborski" w:date="2023-07-19T20:55:00Z"/>
          <w:rFonts w:ascii="Andale Mono" w:eastAsia="SimSun" w:hAnsi="Andale Mono"/>
          <w:bCs/>
          <w:sz w:val="20"/>
          <w:szCs w:val="20"/>
          <w:lang w:eastAsia="zh-CN"/>
        </w:rPr>
      </w:pPr>
      <w:ins w:id="1522" w:author="Dimitri Podborski" w:date="2023-07-19T20:55:00Z">
        <w:r w:rsidRPr="00126FCD">
          <w:rPr>
            <w:rFonts w:ascii="Andale Mono" w:eastAsia="SimSun" w:hAnsi="Andale Mono"/>
            <w:bCs/>
            <w:sz w:val="20"/>
            <w:szCs w:val="20"/>
            <w:lang w:eastAsia="zh-CN"/>
          </w:rPr>
          <w:t xml:space="preserve">     |-- Box Version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0</w:t>
        </w:r>
      </w:ins>
    </w:p>
    <w:p w14:paraId="2ED57CF0" w14:textId="77777777" w:rsidR="00BA5937" w:rsidRPr="00126FCD" w:rsidRDefault="00BA5937" w:rsidP="00BA5937">
      <w:pPr>
        <w:rPr>
          <w:ins w:id="1523" w:author="Dimitri Podborski" w:date="2023-07-19T20:55:00Z"/>
          <w:rFonts w:ascii="Andale Mono" w:eastAsia="SimSun" w:hAnsi="Andale Mono"/>
          <w:bCs/>
          <w:sz w:val="20"/>
          <w:szCs w:val="20"/>
          <w:lang w:eastAsia="zh-CN"/>
        </w:rPr>
      </w:pPr>
      <w:ins w:id="1524" w:author="Dimitri Podborski" w:date="2023-07-19T20:55:00Z">
        <w:r w:rsidRPr="00126FCD">
          <w:rPr>
            <w:rFonts w:ascii="Andale Mono" w:eastAsia="SimSun" w:hAnsi="Andale Mono"/>
            <w:bCs/>
            <w:sz w:val="20"/>
            <w:szCs w:val="20"/>
            <w:lang w:eastAsia="zh-CN"/>
          </w:rPr>
          <w:t xml:space="preserve">     |-- Box Flags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0</w:t>
        </w:r>
      </w:ins>
    </w:p>
    <w:p w14:paraId="4F26C8A5" w14:textId="77777777" w:rsidR="00BA5937" w:rsidRPr="00126FCD" w:rsidRDefault="00BA5937" w:rsidP="00BA5937">
      <w:pPr>
        <w:rPr>
          <w:ins w:id="1525" w:author="Dimitri Podborski" w:date="2023-07-19T20:55:00Z"/>
          <w:rFonts w:ascii="Andale Mono" w:eastAsia="SimSun" w:hAnsi="Andale Mono"/>
          <w:bCs/>
          <w:sz w:val="20"/>
          <w:szCs w:val="20"/>
          <w:lang w:eastAsia="zh-CN"/>
        </w:rPr>
      </w:pPr>
      <w:ins w:id="1526" w:author="Dimitri Podborski" w:date="2023-07-19T20:55:00Z">
        <w:r w:rsidRPr="00126FCD">
          <w:rPr>
            <w:rFonts w:ascii="Andale Mono" w:eastAsia="SimSun" w:hAnsi="Andale Mono"/>
            <w:bCs/>
            <w:sz w:val="20"/>
            <w:szCs w:val="20"/>
            <w:lang w:eastAsia="zh-CN"/>
          </w:rPr>
          <w:t xml:space="preserve">     |-- Extended </w:t>
        </w:r>
        <w:proofErr w:type="gramStart"/>
        <w:r w:rsidRPr="00126FCD">
          <w:rPr>
            <w:rFonts w:ascii="Andale Mono" w:eastAsia="SimSun" w:hAnsi="Andale Mono"/>
            <w:bCs/>
            <w:sz w:val="20"/>
            <w:szCs w:val="20"/>
            <w:lang w:eastAsia="zh-CN"/>
          </w:rPr>
          <w:t>Language :</w:t>
        </w:r>
        <w:proofErr w:type="gramEnd"/>
        <w:r w:rsidRPr="00126FCD">
          <w:rPr>
            <w:rFonts w:ascii="Andale Mono" w:eastAsia="SimSun" w:hAnsi="Andale Mono"/>
            <w:bCs/>
            <w:sz w:val="20"/>
            <w:szCs w:val="20"/>
            <w:lang w:eastAsia="zh-CN"/>
          </w:rPr>
          <w:t xml:space="preserve"> </w:t>
        </w:r>
        <w:proofErr w:type="spellStart"/>
        <w:r w:rsidRPr="00126FCD">
          <w:rPr>
            <w:rFonts w:ascii="Andale Mono" w:eastAsia="SimSun" w:hAnsi="Andale Mono"/>
            <w:bCs/>
            <w:sz w:val="20"/>
            <w:szCs w:val="20"/>
            <w:lang w:eastAsia="zh-CN"/>
          </w:rPr>
          <w:t>en</w:t>
        </w:r>
        <w:proofErr w:type="spellEnd"/>
        <w:r w:rsidRPr="00126FCD">
          <w:rPr>
            <w:rFonts w:ascii="Andale Mono" w:eastAsia="SimSun" w:hAnsi="Andale Mono"/>
            <w:bCs/>
            <w:sz w:val="20"/>
            <w:szCs w:val="20"/>
            <w:lang w:eastAsia="zh-CN"/>
          </w:rPr>
          <w:t>-GB</w:t>
        </w:r>
      </w:ins>
    </w:p>
    <w:p w14:paraId="1DEC4A65" w14:textId="77777777" w:rsidR="00BA5937" w:rsidRPr="00126FCD" w:rsidRDefault="00BA5937" w:rsidP="00BA5937">
      <w:pPr>
        <w:rPr>
          <w:ins w:id="1527" w:author="Dimitri Podborski" w:date="2023-07-19T20:55:00Z"/>
          <w:rFonts w:ascii="Andale Mono" w:eastAsia="SimSun" w:hAnsi="Andale Mono"/>
          <w:bCs/>
          <w:sz w:val="20"/>
          <w:szCs w:val="20"/>
          <w:lang w:eastAsia="zh-CN"/>
        </w:rPr>
      </w:pPr>
      <w:ins w:id="1528" w:author="Dimitri Podborski" w:date="2023-07-19T20:55:00Z">
        <w:r w:rsidRPr="00126FCD">
          <w:rPr>
            <w:rFonts w:ascii="Andale Mono" w:eastAsia="SimSun" w:hAnsi="Andale Mono"/>
            <w:bCs/>
            <w:sz w:val="20"/>
            <w:szCs w:val="20"/>
            <w:lang w:eastAsia="zh-CN"/>
          </w:rPr>
          <w:t xml:space="preserve">     </w:t>
        </w:r>
        <w:proofErr w:type="spellStart"/>
        <w:r w:rsidRPr="00126FCD">
          <w:rPr>
            <w:rFonts w:ascii="Andale Mono" w:eastAsia="SimSun" w:hAnsi="Andale Mono"/>
            <w:bCs/>
            <w:sz w:val="20"/>
            <w:szCs w:val="20"/>
            <w:lang w:eastAsia="zh-CN"/>
          </w:rPr>
          <w:t>labl</w:t>
        </w:r>
        <w:proofErr w:type="spellEnd"/>
        <w:r w:rsidRPr="00126FCD">
          <w:rPr>
            <w:rFonts w:ascii="Andale Mono" w:eastAsia="SimSun" w:hAnsi="Andale Mono"/>
            <w:bCs/>
            <w:sz w:val="20"/>
            <w:szCs w:val="20"/>
            <w:lang w:eastAsia="zh-CN"/>
          </w:rPr>
          <w:t xml:space="preserve"> (32)</w:t>
        </w:r>
      </w:ins>
    </w:p>
    <w:p w14:paraId="0CEEC01D" w14:textId="77777777" w:rsidR="00BA5937" w:rsidRPr="00126FCD" w:rsidRDefault="00BA5937" w:rsidP="00BA5937">
      <w:pPr>
        <w:rPr>
          <w:ins w:id="1529" w:author="Dimitri Podborski" w:date="2023-07-19T20:55:00Z"/>
          <w:rFonts w:ascii="Andale Mono" w:eastAsia="SimSun" w:hAnsi="Andale Mono"/>
          <w:bCs/>
          <w:sz w:val="20"/>
          <w:szCs w:val="20"/>
          <w:lang w:eastAsia="zh-CN"/>
        </w:rPr>
      </w:pPr>
      <w:ins w:id="1530" w:author="Dimitri Podborski" w:date="2023-07-19T20:55:00Z">
        <w:r w:rsidRPr="00126FCD">
          <w:rPr>
            <w:rFonts w:ascii="Andale Mono" w:eastAsia="SimSun" w:hAnsi="Andale Mono"/>
            <w:bCs/>
            <w:sz w:val="20"/>
            <w:szCs w:val="20"/>
            <w:lang w:eastAsia="zh-CN"/>
          </w:rPr>
          <w:t xml:space="preserve">     |-- Box </w:t>
        </w:r>
        <w:proofErr w:type="gramStart"/>
        <w:r w:rsidRPr="00126FCD">
          <w:rPr>
            <w:rFonts w:ascii="Andale Mono" w:eastAsia="SimSun" w:hAnsi="Andale Mono"/>
            <w:bCs/>
            <w:sz w:val="20"/>
            <w:szCs w:val="20"/>
            <w:lang w:eastAsia="zh-CN"/>
          </w:rPr>
          <w:t>Version  :</w:t>
        </w:r>
        <w:proofErr w:type="gramEnd"/>
        <w:r w:rsidRPr="00126FCD">
          <w:rPr>
            <w:rFonts w:ascii="Andale Mono" w:eastAsia="SimSun" w:hAnsi="Andale Mono"/>
            <w:bCs/>
            <w:sz w:val="20"/>
            <w:szCs w:val="20"/>
            <w:lang w:eastAsia="zh-CN"/>
          </w:rPr>
          <w:t xml:space="preserve"> 0</w:t>
        </w:r>
      </w:ins>
    </w:p>
    <w:p w14:paraId="3E4CCD96" w14:textId="77777777" w:rsidR="00BA5937" w:rsidRPr="00126FCD" w:rsidRDefault="00BA5937" w:rsidP="00BA5937">
      <w:pPr>
        <w:rPr>
          <w:ins w:id="1531" w:author="Dimitri Podborski" w:date="2023-07-19T20:55:00Z"/>
          <w:rFonts w:ascii="Andale Mono" w:eastAsia="SimSun" w:hAnsi="Andale Mono"/>
          <w:bCs/>
          <w:sz w:val="20"/>
          <w:szCs w:val="20"/>
          <w:lang w:eastAsia="zh-CN"/>
        </w:rPr>
      </w:pPr>
      <w:ins w:id="1532" w:author="Dimitri Podborski" w:date="2023-07-19T20:55:00Z">
        <w:r w:rsidRPr="00126FCD">
          <w:rPr>
            <w:rFonts w:ascii="Andale Mono" w:eastAsia="SimSun" w:hAnsi="Andale Mono"/>
            <w:bCs/>
            <w:sz w:val="20"/>
            <w:szCs w:val="20"/>
            <w:lang w:eastAsia="zh-CN"/>
          </w:rPr>
          <w:t xml:space="preserve">     |-- Box Flags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0</w:t>
        </w:r>
      </w:ins>
    </w:p>
    <w:p w14:paraId="2377BE0C" w14:textId="77777777" w:rsidR="00BA5937" w:rsidRPr="00126FCD" w:rsidRDefault="00BA5937" w:rsidP="00BA5937">
      <w:pPr>
        <w:rPr>
          <w:ins w:id="1533" w:author="Dimitri Podborski" w:date="2023-07-19T20:55:00Z"/>
          <w:rFonts w:ascii="Andale Mono" w:eastAsia="SimSun" w:hAnsi="Andale Mono"/>
          <w:bCs/>
          <w:sz w:val="20"/>
          <w:szCs w:val="20"/>
          <w:lang w:eastAsia="zh-CN"/>
        </w:rPr>
      </w:pPr>
      <w:ins w:id="1534" w:author="Dimitri Podborski" w:date="2023-07-19T20:55:00Z">
        <w:r w:rsidRPr="00126FCD">
          <w:rPr>
            <w:rFonts w:ascii="Andale Mono" w:eastAsia="SimSun" w:hAnsi="Andale Mono"/>
            <w:bCs/>
            <w:sz w:val="20"/>
            <w:szCs w:val="20"/>
            <w:lang w:eastAsia="zh-CN"/>
          </w:rPr>
          <w:t xml:space="preserve">     |-- Group Label</w:t>
        </w:r>
        <w:proofErr w:type="gramStart"/>
        <w:r w:rsidRPr="00126FCD">
          <w:rPr>
            <w:rFonts w:ascii="Andale Mono" w:eastAsia="SimSun" w:hAnsi="Andale Mono"/>
            <w:bCs/>
            <w:sz w:val="20"/>
            <w:szCs w:val="20"/>
            <w:lang w:eastAsia="zh-CN"/>
          </w:rPr>
          <w:t>? :</w:t>
        </w:r>
        <w:proofErr w:type="gramEnd"/>
        <w:r w:rsidRPr="00126FCD">
          <w:rPr>
            <w:rFonts w:ascii="Andale Mono" w:eastAsia="SimSun" w:hAnsi="Andale Mono"/>
            <w:bCs/>
            <w:sz w:val="20"/>
            <w:szCs w:val="20"/>
            <w:lang w:eastAsia="zh-CN"/>
          </w:rPr>
          <w:t xml:space="preserve"> 0</w:t>
        </w:r>
      </w:ins>
    </w:p>
    <w:p w14:paraId="43C2A1EF" w14:textId="77777777" w:rsidR="00BA5937" w:rsidRPr="00126FCD" w:rsidRDefault="00BA5937" w:rsidP="00BA5937">
      <w:pPr>
        <w:rPr>
          <w:ins w:id="1535" w:author="Dimitri Podborski" w:date="2023-07-19T20:55:00Z"/>
          <w:rFonts w:ascii="Andale Mono" w:eastAsia="SimSun" w:hAnsi="Andale Mono"/>
          <w:bCs/>
          <w:sz w:val="20"/>
          <w:szCs w:val="20"/>
          <w:lang w:eastAsia="zh-CN"/>
        </w:rPr>
      </w:pPr>
      <w:ins w:id="1536" w:author="Dimitri Podborski" w:date="2023-07-19T20:55:00Z">
        <w:r w:rsidRPr="00126FCD">
          <w:rPr>
            <w:rFonts w:ascii="Andale Mono" w:eastAsia="SimSun" w:hAnsi="Andale Mono"/>
            <w:bCs/>
            <w:sz w:val="20"/>
            <w:szCs w:val="20"/>
            <w:lang w:eastAsia="zh-CN"/>
          </w:rPr>
          <w:t xml:space="preserve">     |-- Label ID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0</w:t>
        </w:r>
      </w:ins>
    </w:p>
    <w:p w14:paraId="1CCB23EB" w14:textId="77777777" w:rsidR="00BA5937" w:rsidRPr="00126FCD" w:rsidRDefault="00BA5937" w:rsidP="00BA5937">
      <w:pPr>
        <w:rPr>
          <w:ins w:id="1537" w:author="Dimitri Podborski" w:date="2023-07-19T20:55:00Z"/>
          <w:rFonts w:ascii="Andale Mono" w:eastAsia="SimSun" w:hAnsi="Andale Mono"/>
          <w:bCs/>
          <w:sz w:val="20"/>
          <w:szCs w:val="20"/>
          <w:lang w:eastAsia="zh-CN"/>
        </w:rPr>
      </w:pPr>
      <w:ins w:id="1538" w:author="Dimitri Podborski" w:date="2023-07-19T20:55:00Z">
        <w:r w:rsidRPr="00126FCD">
          <w:rPr>
            <w:rFonts w:ascii="Andale Mono" w:eastAsia="SimSun" w:hAnsi="Andale Mono"/>
            <w:bCs/>
            <w:sz w:val="20"/>
            <w:szCs w:val="20"/>
            <w:lang w:eastAsia="zh-CN"/>
          </w:rPr>
          <w:t xml:space="preserve">     |-- Language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w:t>
        </w:r>
        <w:proofErr w:type="spellStart"/>
        <w:r w:rsidRPr="00126FCD">
          <w:rPr>
            <w:rFonts w:ascii="Andale Mono" w:eastAsia="SimSun" w:hAnsi="Andale Mono"/>
            <w:bCs/>
            <w:sz w:val="20"/>
            <w:szCs w:val="20"/>
            <w:lang w:eastAsia="zh-CN"/>
          </w:rPr>
          <w:t>en</w:t>
        </w:r>
        <w:proofErr w:type="spellEnd"/>
        <w:r w:rsidRPr="00126FCD">
          <w:rPr>
            <w:rFonts w:ascii="Andale Mono" w:eastAsia="SimSun" w:hAnsi="Andale Mono"/>
            <w:bCs/>
            <w:sz w:val="20"/>
            <w:szCs w:val="20"/>
            <w:lang w:eastAsia="zh-CN"/>
          </w:rPr>
          <w:t>-GB</w:t>
        </w:r>
      </w:ins>
    </w:p>
    <w:p w14:paraId="382DBCE6" w14:textId="77777777" w:rsidR="00BA5937" w:rsidRPr="00126FCD" w:rsidRDefault="00BA5937" w:rsidP="00BA5937">
      <w:pPr>
        <w:rPr>
          <w:ins w:id="1539" w:author="Dimitri Podborski" w:date="2023-07-19T20:55:00Z"/>
          <w:rFonts w:ascii="Andale Mono" w:eastAsia="SimSun" w:hAnsi="Andale Mono"/>
          <w:bCs/>
          <w:sz w:val="20"/>
          <w:szCs w:val="20"/>
          <w:lang w:eastAsia="zh-CN"/>
        </w:rPr>
      </w:pPr>
      <w:ins w:id="1540" w:author="Dimitri Podborski" w:date="2023-07-19T20:55:00Z">
        <w:r w:rsidRPr="00126FCD">
          <w:rPr>
            <w:rFonts w:ascii="Andale Mono" w:eastAsia="SimSun" w:hAnsi="Andale Mono"/>
            <w:bCs/>
            <w:sz w:val="20"/>
            <w:szCs w:val="20"/>
            <w:lang w:eastAsia="zh-CN"/>
          </w:rPr>
          <w:t xml:space="preserve">     |-- Label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Center: D1</w:t>
        </w:r>
      </w:ins>
    </w:p>
    <w:p w14:paraId="4DB484D1" w14:textId="77777777" w:rsidR="00BA5937" w:rsidRPr="00126FCD" w:rsidRDefault="00BA5937" w:rsidP="00BA5937">
      <w:pPr>
        <w:rPr>
          <w:ins w:id="1541" w:author="Dimitri Podborski" w:date="2023-07-19T20:55:00Z"/>
          <w:rFonts w:ascii="Andale Mono" w:eastAsia="SimSun" w:hAnsi="Andale Mono"/>
          <w:bCs/>
          <w:sz w:val="20"/>
          <w:szCs w:val="20"/>
          <w:lang w:eastAsia="zh-CN"/>
        </w:rPr>
      </w:pPr>
      <w:ins w:id="1542" w:author="Dimitri Podborski" w:date="2023-07-19T20:55:00Z">
        <w:r w:rsidRPr="00126FCD">
          <w:rPr>
            <w:rFonts w:ascii="Andale Mono" w:eastAsia="SimSun" w:hAnsi="Andale Mono"/>
            <w:bCs/>
            <w:sz w:val="20"/>
            <w:szCs w:val="20"/>
            <w:lang w:eastAsia="zh-CN"/>
          </w:rPr>
          <w:t xml:space="preserve">     </w:t>
        </w:r>
        <w:proofErr w:type="spellStart"/>
        <w:r w:rsidRPr="00126FCD">
          <w:rPr>
            <w:rFonts w:ascii="Andale Mono" w:eastAsia="SimSun" w:hAnsi="Andale Mono"/>
            <w:bCs/>
            <w:sz w:val="20"/>
            <w:szCs w:val="20"/>
            <w:lang w:eastAsia="zh-CN"/>
          </w:rPr>
          <w:t>aepp</w:t>
        </w:r>
        <w:proofErr w:type="spellEnd"/>
        <w:r w:rsidRPr="00126FCD">
          <w:rPr>
            <w:rFonts w:ascii="Andale Mono" w:eastAsia="SimSun" w:hAnsi="Andale Mono"/>
            <w:bCs/>
            <w:sz w:val="20"/>
            <w:szCs w:val="20"/>
            <w:lang w:eastAsia="zh-CN"/>
          </w:rPr>
          <w:t xml:space="preserve"> (18)</w:t>
        </w:r>
      </w:ins>
    </w:p>
    <w:p w14:paraId="215827C9" w14:textId="77777777" w:rsidR="00BA5937" w:rsidRPr="00E20C96" w:rsidRDefault="00BA5937" w:rsidP="00BA5937">
      <w:pPr>
        <w:rPr>
          <w:ins w:id="1543" w:author="Dimitri Podborski" w:date="2023-07-19T20:55:00Z"/>
          <w:rFonts w:ascii="Andale Mono" w:eastAsia="SimSun" w:hAnsi="Andale Mono"/>
          <w:bCs/>
          <w:sz w:val="20"/>
          <w:szCs w:val="20"/>
          <w:lang w:val="de-DE" w:eastAsia="zh-CN"/>
        </w:rPr>
      </w:pPr>
      <w:ins w:id="1544" w:author="Dimitri Podborski" w:date="2023-07-19T20:55:00Z">
        <w:r w:rsidRPr="00126FCD">
          <w:rPr>
            <w:rFonts w:ascii="Andale Mono" w:eastAsia="SimSun" w:hAnsi="Andale Mono"/>
            <w:bCs/>
            <w:sz w:val="20"/>
            <w:szCs w:val="20"/>
            <w:lang w:eastAsia="zh-CN"/>
          </w:rPr>
          <w:t xml:space="preserve">     </w:t>
        </w:r>
        <w:r w:rsidRPr="00E20C96">
          <w:rPr>
            <w:rFonts w:ascii="Andale Mono" w:eastAsia="SimSun" w:hAnsi="Andale Mono"/>
            <w:bCs/>
            <w:sz w:val="20"/>
            <w:szCs w:val="20"/>
            <w:lang w:val="de-DE" w:eastAsia="zh-CN"/>
          </w:rPr>
          <w:t xml:space="preserve">|-- Box Version     </w:t>
        </w:r>
        <w:proofErr w:type="gramStart"/>
        <w:r w:rsidRPr="00E20C96">
          <w:rPr>
            <w:rFonts w:ascii="Andale Mono" w:eastAsia="SimSun" w:hAnsi="Andale Mono"/>
            <w:bCs/>
            <w:sz w:val="20"/>
            <w:szCs w:val="20"/>
            <w:lang w:val="de-DE" w:eastAsia="zh-CN"/>
          </w:rPr>
          <w:t xml:space="preserve">  :</w:t>
        </w:r>
        <w:proofErr w:type="gramEnd"/>
        <w:r w:rsidRPr="00E20C96">
          <w:rPr>
            <w:rFonts w:ascii="Andale Mono" w:eastAsia="SimSun" w:hAnsi="Andale Mono"/>
            <w:bCs/>
            <w:sz w:val="20"/>
            <w:szCs w:val="20"/>
            <w:lang w:val="de-DE" w:eastAsia="zh-CN"/>
          </w:rPr>
          <w:t xml:space="preserve"> 0</w:t>
        </w:r>
      </w:ins>
    </w:p>
    <w:p w14:paraId="4DFB0609" w14:textId="77777777" w:rsidR="00BA5937" w:rsidRPr="00E20C96" w:rsidRDefault="00BA5937" w:rsidP="00BA5937">
      <w:pPr>
        <w:rPr>
          <w:ins w:id="1545" w:author="Dimitri Podborski" w:date="2023-07-19T20:55:00Z"/>
          <w:rFonts w:ascii="Andale Mono" w:eastAsia="SimSun" w:hAnsi="Andale Mono"/>
          <w:bCs/>
          <w:sz w:val="20"/>
          <w:szCs w:val="20"/>
          <w:lang w:val="de-DE" w:eastAsia="zh-CN"/>
        </w:rPr>
      </w:pPr>
      <w:ins w:id="1546" w:author="Dimitri Podborski" w:date="2023-07-19T20:55:00Z">
        <w:r w:rsidRPr="00E20C96">
          <w:rPr>
            <w:rFonts w:ascii="Andale Mono" w:eastAsia="SimSun" w:hAnsi="Andale Mono"/>
            <w:bCs/>
            <w:sz w:val="20"/>
            <w:szCs w:val="20"/>
            <w:lang w:val="de-DE" w:eastAsia="zh-CN"/>
          </w:rPr>
          <w:t xml:space="preserve">     |-- Box Flags       </w:t>
        </w:r>
        <w:proofErr w:type="gramStart"/>
        <w:r w:rsidRPr="00E20C96">
          <w:rPr>
            <w:rFonts w:ascii="Andale Mono" w:eastAsia="SimSun" w:hAnsi="Andale Mono"/>
            <w:bCs/>
            <w:sz w:val="20"/>
            <w:szCs w:val="20"/>
            <w:lang w:val="de-DE" w:eastAsia="zh-CN"/>
          </w:rPr>
          <w:t xml:space="preserve">  :</w:t>
        </w:r>
        <w:proofErr w:type="gramEnd"/>
        <w:r w:rsidRPr="00E20C96">
          <w:rPr>
            <w:rFonts w:ascii="Andale Mono" w:eastAsia="SimSun" w:hAnsi="Andale Mono"/>
            <w:bCs/>
            <w:sz w:val="20"/>
            <w:szCs w:val="20"/>
            <w:lang w:val="de-DE" w:eastAsia="zh-CN"/>
          </w:rPr>
          <w:t xml:space="preserve"> 1</w:t>
        </w:r>
      </w:ins>
    </w:p>
    <w:p w14:paraId="32237411" w14:textId="77777777" w:rsidR="00BA5937" w:rsidRPr="00E20C96" w:rsidRDefault="00BA5937" w:rsidP="00BA5937">
      <w:pPr>
        <w:rPr>
          <w:ins w:id="1547" w:author="Dimitri Podborski" w:date="2023-07-19T20:55:00Z"/>
          <w:rFonts w:ascii="Andale Mono" w:eastAsia="SimSun" w:hAnsi="Andale Mono"/>
          <w:bCs/>
          <w:sz w:val="20"/>
          <w:szCs w:val="20"/>
          <w:lang w:val="de-DE" w:eastAsia="zh-CN"/>
        </w:rPr>
      </w:pPr>
      <w:ins w:id="1548" w:author="Dimitri Podborski" w:date="2023-07-19T20:55:00Z">
        <w:r w:rsidRPr="00E20C96">
          <w:rPr>
            <w:rFonts w:ascii="Andale Mono" w:eastAsia="SimSun" w:hAnsi="Andale Mono"/>
            <w:bCs/>
            <w:sz w:val="20"/>
            <w:szCs w:val="20"/>
            <w:lang w:val="de-DE" w:eastAsia="zh-CN"/>
          </w:rPr>
          <w:t xml:space="preserve">     |-- Min </w:t>
        </w:r>
        <w:proofErr w:type="spellStart"/>
        <w:r w:rsidRPr="00E20C96">
          <w:rPr>
            <w:rFonts w:ascii="Andale Mono" w:eastAsia="SimSun" w:hAnsi="Andale Mono"/>
            <w:bCs/>
            <w:sz w:val="20"/>
            <w:szCs w:val="20"/>
            <w:lang w:val="de-DE" w:eastAsia="zh-CN"/>
          </w:rPr>
          <w:t>Azimuth</w:t>
        </w:r>
        <w:proofErr w:type="spellEnd"/>
        <w:r w:rsidRPr="00E20C96">
          <w:rPr>
            <w:rFonts w:ascii="Andale Mono" w:eastAsia="SimSun" w:hAnsi="Andale Mono"/>
            <w:bCs/>
            <w:sz w:val="20"/>
            <w:szCs w:val="20"/>
            <w:lang w:val="de-DE" w:eastAsia="zh-CN"/>
          </w:rPr>
          <w:t xml:space="preserve">     </w:t>
        </w:r>
        <w:proofErr w:type="gramStart"/>
        <w:r w:rsidRPr="00E20C96">
          <w:rPr>
            <w:rFonts w:ascii="Andale Mono" w:eastAsia="SimSun" w:hAnsi="Andale Mono"/>
            <w:bCs/>
            <w:sz w:val="20"/>
            <w:szCs w:val="20"/>
            <w:lang w:val="de-DE" w:eastAsia="zh-CN"/>
          </w:rPr>
          <w:t xml:space="preserve">  :</w:t>
        </w:r>
        <w:proofErr w:type="gramEnd"/>
        <w:r w:rsidRPr="00E20C96">
          <w:rPr>
            <w:rFonts w:ascii="Andale Mono" w:eastAsia="SimSun" w:hAnsi="Andale Mono"/>
            <w:bCs/>
            <w:sz w:val="20"/>
            <w:szCs w:val="20"/>
            <w:lang w:val="de-DE" w:eastAsia="zh-CN"/>
          </w:rPr>
          <w:t xml:space="preserve"> -109</w:t>
        </w:r>
      </w:ins>
    </w:p>
    <w:p w14:paraId="15288021" w14:textId="77777777" w:rsidR="00BA5937" w:rsidRPr="00126FCD" w:rsidRDefault="00BA5937" w:rsidP="00BA5937">
      <w:pPr>
        <w:rPr>
          <w:ins w:id="1549" w:author="Dimitri Podborski" w:date="2023-07-19T20:55:00Z"/>
          <w:rFonts w:ascii="Andale Mono" w:eastAsia="SimSun" w:hAnsi="Andale Mono"/>
          <w:bCs/>
          <w:sz w:val="20"/>
          <w:szCs w:val="20"/>
          <w:lang w:eastAsia="zh-CN"/>
        </w:rPr>
      </w:pPr>
      <w:ins w:id="1550" w:author="Dimitri Podborski" w:date="2023-07-19T20:55:00Z">
        <w:r w:rsidRPr="00E20C96">
          <w:rPr>
            <w:rFonts w:ascii="Andale Mono" w:eastAsia="SimSun" w:hAnsi="Andale Mono"/>
            <w:bCs/>
            <w:sz w:val="20"/>
            <w:szCs w:val="20"/>
            <w:lang w:val="de-DE" w:eastAsia="zh-CN"/>
          </w:rPr>
          <w:t xml:space="preserve">     </w:t>
        </w:r>
        <w:r w:rsidRPr="00126FCD">
          <w:rPr>
            <w:rFonts w:ascii="Andale Mono" w:eastAsia="SimSun" w:hAnsi="Andale Mono"/>
            <w:bCs/>
            <w:sz w:val="20"/>
            <w:szCs w:val="20"/>
            <w:lang w:eastAsia="zh-CN"/>
          </w:rPr>
          <w:t xml:space="preserve">|-- Max Azimuth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109</w:t>
        </w:r>
      </w:ins>
    </w:p>
    <w:p w14:paraId="4DC81E32" w14:textId="77777777" w:rsidR="00BA5937" w:rsidRPr="00126FCD" w:rsidRDefault="00BA5937" w:rsidP="00BA5937">
      <w:pPr>
        <w:rPr>
          <w:ins w:id="1551" w:author="Dimitri Podborski" w:date="2023-07-19T20:55:00Z"/>
          <w:rFonts w:ascii="Andale Mono" w:eastAsia="SimSun" w:hAnsi="Andale Mono"/>
          <w:bCs/>
          <w:sz w:val="20"/>
          <w:szCs w:val="20"/>
          <w:lang w:eastAsia="zh-CN"/>
        </w:rPr>
      </w:pPr>
      <w:ins w:id="1552" w:author="Dimitri Podborski" w:date="2023-07-19T20:55:00Z">
        <w:r w:rsidRPr="00126FCD">
          <w:rPr>
            <w:rFonts w:ascii="Andale Mono" w:eastAsia="SimSun" w:hAnsi="Andale Mono"/>
            <w:bCs/>
            <w:sz w:val="20"/>
            <w:szCs w:val="20"/>
            <w:lang w:eastAsia="zh-CN"/>
          </w:rPr>
          <w:t xml:space="preserve">     |-- Default Azimuth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0</w:t>
        </w:r>
      </w:ins>
    </w:p>
    <w:p w14:paraId="113B4473" w14:textId="77777777" w:rsidR="00BA5937" w:rsidRPr="00662F8D" w:rsidRDefault="00BA5937" w:rsidP="00BA5937">
      <w:pPr>
        <w:rPr>
          <w:ins w:id="1553" w:author="Dimitri Podborski" w:date="2023-07-19T20:55:00Z"/>
          <w:rFonts w:ascii="Andale Mono" w:eastAsia="SimSun" w:hAnsi="Andale Mono"/>
          <w:bCs/>
          <w:sz w:val="20"/>
          <w:szCs w:val="20"/>
          <w:lang w:eastAsia="zh-CN"/>
        </w:rPr>
      </w:pPr>
      <w:ins w:id="1554" w:author="Dimitri Podborski" w:date="2023-07-19T20:55:00Z">
        <w:r w:rsidRPr="00126FCD">
          <w:rPr>
            <w:rFonts w:ascii="Andale Mono" w:eastAsia="SimSun" w:hAnsi="Andale Mono"/>
            <w:bCs/>
            <w:sz w:val="20"/>
            <w:szCs w:val="20"/>
            <w:lang w:eastAsia="zh-CN"/>
          </w:rPr>
          <w:t xml:space="preserve">     </w:t>
        </w:r>
        <w:proofErr w:type="spellStart"/>
        <w:r w:rsidRPr="00662F8D">
          <w:rPr>
            <w:rFonts w:ascii="Andale Mono" w:eastAsia="SimSun" w:hAnsi="Andale Mono"/>
            <w:bCs/>
            <w:sz w:val="20"/>
            <w:szCs w:val="20"/>
            <w:lang w:eastAsia="zh-CN"/>
          </w:rPr>
          <w:t>aepr</w:t>
        </w:r>
        <w:proofErr w:type="spellEnd"/>
        <w:r w:rsidRPr="00662F8D">
          <w:rPr>
            <w:rFonts w:ascii="Andale Mono" w:eastAsia="SimSun" w:hAnsi="Andale Mono"/>
            <w:bCs/>
            <w:sz w:val="20"/>
            <w:szCs w:val="20"/>
            <w:lang w:eastAsia="zh-CN"/>
          </w:rPr>
          <w:t xml:space="preserve"> (24)</w:t>
        </w:r>
      </w:ins>
    </w:p>
    <w:p w14:paraId="29BDB2EA" w14:textId="77777777" w:rsidR="00BA5937" w:rsidRPr="00126FCD" w:rsidRDefault="00BA5937" w:rsidP="00BA5937">
      <w:pPr>
        <w:rPr>
          <w:ins w:id="1555" w:author="Dimitri Podborski" w:date="2023-07-19T20:55:00Z"/>
          <w:rFonts w:ascii="Andale Mono" w:eastAsia="SimSun" w:hAnsi="Andale Mono"/>
          <w:bCs/>
          <w:sz w:val="20"/>
          <w:szCs w:val="20"/>
          <w:lang w:val="de-DE" w:eastAsia="zh-CN"/>
        </w:rPr>
      </w:pPr>
      <w:ins w:id="1556" w:author="Dimitri Podborski" w:date="2023-07-19T20:55:00Z">
        <w:r w:rsidRPr="00662F8D">
          <w:rPr>
            <w:rFonts w:ascii="Andale Mono" w:eastAsia="SimSun" w:hAnsi="Andale Mono"/>
            <w:bCs/>
            <w:sz w:val="20"/>
            <w:szCs w:val="20"/>
            <w:lang w:eastAsia="zh-CN"/>
          </w:rPr>
          <w:t xml:space="preserve">     </w:t>
        </w:r>
        <w:r w:rsidRPr="00126FCD">
          <w:rPr>
            <w:rFonts w:ascii="Andale Mono" w:eastAsia="SimSun" w:hAnsi="Andale Mono"/>
            <w:bCs/>
            <w:sz w:val="20"/>
            <w:szCs w:val="20"/>
            <w:lang w:val="de-DE" w:eastAsia="zh-CN"/>
          </w:rPr>
          <w:t xml:space="preserve">|-- Box Version      </w:t>
        </w:r>
        <w:proofErr w:type="gramStart"/>
        <w:r w:rsidRPr="00126FCD">
          <w:rPr>
            <w:rFonts w:ascii="Andale Mono" w:eastAsia="SimSun" w:hAnsi="Andale Mono"/>
            <w:bCs/>
            <w:sz w:val="20"/>
            <w:szCs w:val="20"/>
            <w:lang w:val="de-DE" w:eastAsia="zh-CN"/>
          </w:rPr>
          <w:t xml:space="preserve">  :</w:t>
        </w:r>
        <w:proofErr w:type="gramEnd"/>
        <w:r w:rsidRPr="00126FCD">
          <w:rPr>
            <w:rFonts w:ascii="Andale Mono" w:eastAsia="SimSun" w:hAnsi="Andale Mono"/>
            <w:bCs/>
            <w:sz w:val="20"/>
            <w:szCs w:val="20"/>
            <w:lang w:val="de-DE" w:eastAsia="zh-CN"/>
          </w:rPr>
          <w:t xml:space="preserve"> 0</w:t>
        </w:r>
      </w:ins>
    </w:p>
    <w:p w14:paraId="6D858B41" w14:textId="77777777" w:rsidR="00BA5937" w:rsidRPr="00126FCD" w:rsidRDefault="00BA5937" w:rsidP="00BA5937">
      <w:pPr>
        <w:rPr>
          <w:ins w:id="1557" w:author="Dimitri Podborski" w:date="2023-07-19T20:55:00Z"/>
          <w:rFonts w:ascii="Andale Mono" w:eastAsia="SimSun" w:hAnsi="Andale Mono"/>
          <w:bCs/>
          <w:sz w:val="20"/>
          <w:szCs w:val="20"/>
          <w:lang w:val="de-DE" w:eastAsia="zh-CN"/>
        </w:rPr>
      </w:pPr>
      <w:ins w:id="1558" w:author="Dimitri Podborski" w:date="2023-07-19T20:55:00Z">
        <w:r w:rsidRPr="00126FCD">
          <w:rPr>
            <w:rFonts w:ascii="Andale Mono" w:eastAsia="SimSun" w:hAnsi="Andale Mono"/>
            <w:bCs/>
            <w:sz w:val="20"/>
            <w:szCs w:val="20"/>
            <w:lang w:val="de-DE" w:eastAsia="zh-CN"/>
          </w:rPr>
          <w:t xml:space="preserve">     |-- Box Flags        </w:t>
        </w:r>
        <w:proofErr w:type="gramStart"/>
        <w:r w:rsidRPr="00126FCD">
          <w:rPr>
            <w:rFonts w:ascii="Andale Mono" w:eastAsia="SimSun" w:hAnsi="Andale Mono"/>
            <w:bCs/>
            <w:sz w:val="20"/>
            <w:szCs w:val="20"/>
            <w:lang w:val="de-DE" w:eastAsia="zh-CN"/>
          </w:rPr>
          <w:t xml:space="preserve">  :</w:t>
        </w:r>
        <w:proofErr w:type="gramEnd"/>
        <w:r w:rsidRPr="00126FCD">
          <w:rPr>
            <w:rFonts w:ascii="Andale Mono" w:eastAsia="SimSun" w:hAnsi="Andale Mono"/>
            <w:bCs/>
            <w:sz w:val="20"/>
            <w:szCs w:val="20"/>
            <w:lang w:val="de-DE" w:eastAsia="zh-CN"/>
          </w:rPr>
          <w:t xml:space="preserve"> 0</w:t>
        </w:r>
      </w:ins>
    </w:p>
    <w:p w14:paraId="373C2B0F" w14:textId="77777777" w:rsidR="00BA5937" w:rsidRPr="00126FCD" w:rsidRDefault="00BA5937" w:rsidP="00BA5937">
      <w:pPr>
        <w:rPr>
          <w:ins w:id="1559" w:author="Dimitri Podborski" w:date="2023-07-19T20:55:00Z"/>
          <w:rFonts w:ascii="Andale Mono" w:eastAsia="SimSun" w:hAnsi="Andale Mono"/>
          <w:bCs/>
          <w:sz w:val="20"/>
          <w:szCs w:val="20"/>
          <w:lang w:val="de-DE" w:eastAsia="zh-CN"/>
        </w:rPr>
      </w:pPr>
      <w:ins w:id="1560" w:author="Dimitri Podborski" w:date="2023-07-19T20:55:00Z">
        <w:r w:rsidRPr="00126FCD">
          <w:rPr>
            <w:rFonts w:ascii="Andale Mono" w:eastAsia="SimSun" w:hAnsi="Andale Mono"/>
            <w:bCs/>
            <w:sz w:val="20"/>
            <w:szCs w:val="20"/>
            <w:lang w:val="de-DE" w:eastAsia="zh-CN"/>
          </w:rPr>
          <w:t xml:space="preserve">     |-- Min </w:t>
        </w:r>
        <w:proofErr w:type="spellStart"/>
        <w:r w:rsidRPr="00126FCD">
          <w:rPr>
            <w:rFonts w:ascii="Andale Mono" w:eastAsia="SimSun" w:hAnsi="Andale Mono"/>
            <w:bCs/>
            <w:sz w:val="20"/>
            <w:szCs w:val="20"/>
            <w:lang w:val="de-DE" w:eastAsia="zh-CN"/>
          </w:rPr>
          <w:t>Prominence</w:t>
        </w:r>
        <w:proofErr w:type="spellEnd"/>
        <w:r w:rsidRPr="00126FCD">
          <w:rPr>
            <w:rFonts w:ascii="Andale Mono" w:eastAsia="SimSun" w:hAnsi="Andale Mono"/>
            <w:bCs/>
            <w:sz w:val="20"/>
            <w:szCs w:val="20"/>
            <w:lang w:val="de-DE" w:eastAsia="zh-CN"/>
          </w:rPr>
          <w:t xml:space="preserve">   </w:t>
        </w:r>
        <w:proofErr w:type="gramStart"/>
        <w:r w:rsidRPr="00126FCD">
          <w:rPr>
            <w:rFonts w:ascii="Andale Mono" w:eastAsia="SimSun" w:hAnsi="Andale Mono"/>
            <w:bCs/>
            <w:sz w:val="20"/>
            <w:szCs w:val="20"/>
            <w:lang w:val="de-DE" w:eastAsia="zh-CN"/>
          </w:rPr>
          <w:t xml:space="preserve">  :</w:t>
        </w:r>
        <w:proofErr w:type="gramEnd"/>
        <w:r w:rsidRPr="00126FCD">
          <w:rPr>
            <w:rFonts w:ascii="Andale Mono" w:eastAsia="SimSun" w:hAnsi="Andale Mono"/>
            <w:bCs/>
            <w:sz w:val="20"/>
            <w:szCs w:val="20"/>
            <w:lang w:val="de-DE" w:eastAsia="zh-CN"/>
          </w:rPr>
          <w:t xml:space="preserve"> 0</w:t>
        </w:r>
      </w:ins>
    </w:p>
    <w:p w14:paraId="1A4CAE40" w14:textId="77777777" w:rsidR="00BA5937" w:rsidRPr="00662F8D" w:rsidRDefault="00BA5937" w:rsidP="00BA5937">
      <w:pPr>
        <w:rPr>
          <w:ins w:id="1561" w:author="Dimitri Podborski" w:date="2023-07-19T20:55:00Z"/>
          <w:rFonts w:ascii="Andale Mono" w:eastAsia="SimSun" w:hAnsi="Andale Mono"/>
          <w:bCs/>
          <w:sz w:val="20"/>
          <w:szCs w:val="20"/>
          <w:lang w:eastAsia="zh-CN"/>
        </w:rPr>
      </w:pPr>
      <w:ins w:id="1562" w:author="Dimitri Podborski" w:date="2023-07-19T20:55:00Z">
        <w:r w:rsidRPr="00126FCD">
          <w:rPr>
            <w:rFonts w:ascii="Andale Mono" w:eastAsia="SimSun" w:hAnsi="Andale Mono"/>
            <w:bCs/>
            <w:sz w:val="20"/>
            <w:szCs w:val="20"/>
            <w:lang w:val="de-DE" w:eastAsia="zh-CN"/>
          </w:rPr>
          <w:t xml:space="preserve">     </w:t>
        </w:r>
        <w:r w:rsidRPr="00662F8D">
          <w:rPr>
            <w:rFonts w:ascii="Andale Mono" w:eastAsia="SimSun" w:hAnsi="Andale Mono"/>
            <w:bCs/>
            <w:sz w:val="20"/>
            <w:szCs w:val="20"/>
            <w:lang w:eastAsia="zh-CN"/>
          </w:rPr>
          <w:t xml:space="preserve">|-- Max Prominence   </w:t>
        </w:r>
        <w:proofErr w:type="gramStart"/>
        <w:r w:rsidRPr="00662F8D">
          <w:rPr>
            <w:rFonts w:ascii="Andale Mono" w:eastAsia="SimSun" w:hAnsi="Andale Mono"/>
            <w:bCs/>
            <w:sz w:val="20"/>
            <w:szCs w:val="20"/>
            <w:lang w:eastAsia="zh-CN"/>
          </w:rPr>
          <w:t xml:space="preserve">  :</w:t>
        </w:r>
        <w:proofErr w:type="gramEnd"/>
        <w:r w:rsidRPr="00662F8D">
          <w:rPr>
            <w:rFonts w:ascii="Andale Mono" w:eastAsia="SimSun" w:hAnsi="Andale Mono"/>
            <w:bCs/>
            <w:sz w:val="20"/>
            <w:szCs w:val="20"/>
            <w:lang w:eastAsia="zh-CN"/>
          </w:rPr>
          <w:t xml:space="preserve"> 9</w:t>
        </w:r>
      </w:ins>
    </w:p>
    <w:p w14:paraId="0AC591E3" w14:textId="77777777" w:rsidR="00BA5937" w:rsidRPr="00662F8D" w:rsidRDefault="00BA5937" w:rsidP="00BA5937">
      <w:pPr>
        <w:rPr>
          <w:ins w:id="1563" w:author="Dimitri Podborski" w:date="2023-07-19T20:55:00Z"/>
          <w:rFonts w:ascii="Andale Mono" w:eastAsia="SimSun" w:hAnsi="Andale Mono"/>
          <w:bCs/>
          <w:sz w:val="20"/>
          <w:szCs w:val="20"/>
          <w:lang w:eastAsia="zh-CN"/>
        </w:rPr>
      </w:pPr>
      <w:ins w:id="1564" w:author="Dimitri Podborski" w:date="2023-07-19T20:55:00Z">
        <w:r w:rsidRPr="00662F8D">
          <w:rPr>
            <w:rFonts w:ascii="Andale Mono" w:eastAsia="SimSun" w:hAnsi="Andale Mono"/>
            <w:bCs/>
            <w:sz w:val="20"/>
            <w:szCs w:val="20"/>
            <w:lang w:eastAsia="zh-CN"/>
          </w:rPr>
          <w:t xml:space="preserve">     |-- Default </w:t>
        </w:r>
        <w:proofErr w:type="gramStart"/>
        <w:r w:rsidRPr="00662F8D">
          <w:rPr>
            <w:rFonts w:ascii="Andale Mono" w:eastAsia="SimSun" w:hAnsi="Andale Mono"/>
            <w:bCs/>
            <w:sz w:val="20"/>
            <w:szCs w:val="20"/>
            <w:lang w:eastAsia="zh-CN"/>
          </w:rPr>
          <w:t>Prominence :</w:t>
        </w:r>
        <w:proofErr w:type="gramEnd"/>
        <w:r w:rsidRPr="00662F8D">
          <w:rPr>
            <w:rFonts w:ascii="Andale Mono" w:eastAsia="SimSun" w:hAnsi="Andale Mono"/>
            <w:bCs/>
            <w:sz w:val="20"/>
            <w:szCs w:val="20"/>
            <w:lang w:eastAsia="zh-CN"/>
          </w:rPr>
          <w:t xml:space="preserve"> 9</w:t>
        </w:r>
      </w:ins>
    </w:p>
    <w:p w14:paraId="587A73A0" w14:textId="77777777" w:rsidR="00BA5937" w:rsidRPr="00662F8D" w:rsidRDefault="00BA5937" w:rsidP="00BA5937">
      <w:pPr>
        <w:rPr>
          <w:ins w:id="1565" w:author="Dimitri Podborski" w:date="2023-07-19T20:55:00Z"/>
          <w:rFonts w:ascii="Andale Mono" w:eastAsia="SimSun" w:hAnsi="Andale Mono"/>
          <w:bCs/>
          <w:sz w:val="20"/>
          <w:szCs w:val="20"/>
          <w:lang w:eastAsia="zh-CN"/>
        </w:rPr>
      </w:pPr>
      <w:ins w:id="1566" w:author="Dimitri Podborski" w:date="2023-07-19T20:55:00Z">
        <w:r w:rsidRPr="00662F8D">
          <w:rPr>
            <w:rFonts w:ascii="Andale Mono" w:eastAsia="SimSun" w:hAnsi="Andale Mono"/>
            <w:bCs/>
            <w:sz w:val="20"/>
            <w:szCs w:val="20"/>
            <w:lang w:eastAsia="zh-CN"/>
          </w:rPr>
          <w:t xml:space="preserve">    </w:t>
        </w:r>
        <w:proofErr w:type="spellStart"/>
        <w:r w:rsidRPr="00662F8D">
          <w:rPr>
            <w:rFonts w:ascii="Andale Mono" w:eastAsia="SimSun" w:hAnsi="Andale Mono"/>
            <w:bCs/>
            <w:sz w:val="20"/>
            <w:szCs w:val="20"/>
            <w:lang w:eastAsia="zh-CN"/>
          </w:rPr>
          <w:t>aelm</w:t>
        </w:r>
        <w:proofErr w:type="spellEnd"/>
        <w:r w:rsidRPr="00662F8D">
          <w:rPr>
            <w:rFonts w:ascii="Andale Mono" w:eastAsia="SimSun" w:hAnsi="Andale Mono"/>
            <w:bCs/>
            <w:sz w:val="20"/>
            <w:szCs w:val="20"/>
            <w:lang w:eastAsia="zh-CN"/>
          </w:rPr>
          <w:t xml:space="preserve"> (116)</w:t>
        </w:r>
      </w:ins>
    </w:p>
    <w:p w14:paraId="6CB2A9DF" w14:textId="77777777" w:rsidR="00BA5937" w:rsidRPr="00126FCD" w:rsidRDefault="00BA5937" w:rsidP="00BA5937">
      <w:pPr>
        <w:rPr>
          <w:ins w:id="1567" w:author="Dimitri Podborski" w:date="2023-07-19T20:55:00Z"/>
          <w:rFonts w:ascii="Andale Mono" w:eastAsia="SimSun" w:hAnsi="Andale Mono"/>
          <w:bCs/>
          <w:sz w:val="20"/>
          <w:szCs w:val="20"/>
          <w:lang w:val="de-DE" w:eastAsia="zh-CN"/>
        </w:rPr>
      </w:pPr>
      <w:ins w:id="1568" w:author="Dimitri Podborski" w:date="2023-07-19T20:55:00Z">
        <w:r w:rsidRPr="00662F8D">
          <w:rPr>
            <w:rFonts w:ascii="Andale Mono" w:eastAsia="SimSun" w:hAnsi="Andale Mono"/>
            <w:bCs/>
            <w:sz w:val="20"/>
            <w:szCs w:val="20"/>
            <w:lang w:eastAsia="zh-CN"/>
          </w:rPr>
          <w:t xml:space="preserve">     </w:t>
        </w:r>
        <w:proofErr w:type="spellStart"/>
        <w:r w:rsidRPr="00126FCD">
          <w:rPr>
            <w:rFonts w:ascii="Andale Mono" w:eastAsia="SimSun" w:hAnsi="Andale Mono"/>
            <w:bCs/>
            <w:sz w:val="20"/>
            <w:szCs w:val="20"/>
            <w:lang w:val="de-DE" w:eastAsia="zh-CN"/>
          </w:rPr>
          <w:t>aedb</w:t>
        </w:r>
        <w:proofErr w:type="spellEnd"/>
        <w:r w:rsidRPr="00126FCD">
          <w:rPr>
            <w:rFonts w:ascii="Andale Mono" w:eastAsia="SimSun" w:hAnsi="Andale Mono"/>
            <w:bCs/>
            <w:sz w:val="20"/>
            <w:szCs w:val="20"/>
            <w:lang w:val="de-DE" w:eastAsia="zh-CN"/>
          </w:rPr>
          <w:t xml:space="preserve"> (16)</w:t>
        </w:r>
      </w:ins>
    </w:p>
    <w:p w14:paraId="1D2BCDAB" w14:textId="77777777" w:rsidR="00BA5937" w:rsidRPr="00E20C96" w:rsidRDefault="00BA5937" w:rsidP="00BA5937">
      <w:pPr>
        <w:rPr>
          <w:ins w:id="1569" w:author="Dimitri Podborski" w:date="2023-07-19T20:55:00Z"/>
          <w:rFonts w:ascii="Andale Mono" w:eastAsia="SimSun" w:hAnsi="Andale Mono"/>
          <w:bCs/>
          <w:sz w:val="20"/>
          <w:szCs w:val="20"/>
          <w:lang w:eastAsia="zh-CN"/>
        </w:rPr>
      </w:pPr>
      <w:ins w:id="1570" w:author="Dimitri Podborski" w:date="2023-07-19T20:55:00Z">
        <w:r w:rsidRPr="00126FCD">
          <w:rPr>
            <w:rFonts w:ascii="Andale Mono" w:eastAsia="SimSun" w:hAnsi="Andale Mono"/>
            <w:bCs/>
            <w:sz w:val="20"/>
            <w:szCs w:val="20"/>
            <w:lang w:val="de-DE" w:eastAsia="zh-CN"/>
          </w:rPr>
          <w:t xml:space="preserve">     </w:t>
        </w:r>
        <w:r w:rsidRPr="00E20C96">
          <w:rPr>
            <w:rFonts w:ascii="Andale Mono" w:eastAsia="SimSun" w:hAnsi="Andale Mono"/>
            <w:bCs/>
            <w:sz w:val="20"/>
            <w:szCs w:val="20"/>
            <w:lang w:eastAsia="zh-CN"/>
          </w:rPr>
          <w:t xml:space="preserve">|-- Box Version     </w:t>
        </w:r>
        <w:proofErr w:type="gramStart"/>
        <w:r w:rsidRPr="00E20C96">
          <w:rPr>
            <w:rFonts w:ascii="Andale Mono" w:eastAsia="SimSun" w:hAnsi="Andale Mono"/>
            <w:bCs/>
            <w:sz w:val="20"/>
            <w:szCs w:val="20"/>
            <w:lang w:eastAsia="zh-CN"/>
          </w:rPr>
          <w:t xml:space="preserve">  :</w:t>
        </w:r>
        <w:proofErr w:type="gramEnd"/>
        <w:r w:rsidRPr="00E20C96">
          <w:rPr>
            <w:rFonts w:ascii="Andale Mono" w:eastAsia="SimSun" w:hAnsi="Andale Mono"/>
            <w:bCs/>
            <w:sz w:val="20"/>
            <w:szCs w:val="20"/>
            <w:lang w:eastAsia="zh-CN"/>
          </w:rPr>
          <w:t xml:space="preserve"> 0</w:t>
        </w:r>
      </w:ins>
    </w:p>
    <w:p w14:paraId="347DE420" w14:textId="77777777" w:rsidR="00BA5937" w:rsidRPr="00E20C96" w:rsidRDefault="00BA5937" w:rsidP="00BA5937">
      <w:pPr>
        <w:rPr>
          <w:ins w:id="1571" w:author="Dimitri Podborski" w:date="2023-07-19T20:55:00Z"/>
          <w:rFonts w:ascii="Andale Mono" w:eastAsia="SimSun" w:hAnsi="Andale Mono"/>
          <w:bCs/>
          <w:sz w:val="20"/>
          <w:szCs w:val="20"/>
          <w:lang w:eastAsia="zh-CN"/>
        </w:rPr>
      </w:pPr>
      <w:ins w:id="1572" w:author="Dimitri Podborski" w:date="2023-07-19T20:55:00Z">
        <w:r w:rsidRPr="00E20C96">
          <w:rPr>
            <w:rFonts w:ascii="Andale Mono" w:eastAsia="SimSun" w:hAnsi="Andale Mono"/>
            <w:bCs/>
            <w:sz w:val="20"/>
            <w:szCs w:val="20"/>
            <w:lang w:eastAsia="zh-CN"/>
          </w:rPr>
          <w:t xml:space="preserve">     |-- Box Flags       </w:t>
        </w:r>
        <w:proofErr w:type="gramStart"/>
        <w:r w:rsidRPr="00E20C96">
          <w:rPr>
            <w:rFonts w:ascii="Andale Mono" w:eastAsia="SimSun" w:hAnsi="Andale Mono"/>
            <w:bCs/>
            <w:sz w:val="20"/>
            <w:szCs w:val="20"/>
            <w:lang w:eastAsia="zh-CN"/>
          </w:rPr>
          <w:t xml:space="preserve">  :</w:t>
        </w:r>
        <w:proofErr w:type="gramEnd"/>
        <w:r w:rsidRPr="00E20C96">
          <w:rPr>
            <w:rFonts w:ascii="Andale Mono" w:eastAsia="SimSun" w:hAnsi="Andale Mono"/>
            <w:bCs/>
            <w:sz w:val="20"/>
            <w:szCs w:val="20"/>
            <w:lang w:eastAsia="zh-CN"/>
          </w:rPr>
          <w:t xml:space="preserve"> 0</w:t>
        </w:r>
      </w:ins>
    </w:p>
    <w:p w14:paraId="5CA572A5" w14:textId="77777777" w:rsidR="00BA5937" w:rsidRPr="00E20C96" w:rsidRDefault="00BA5937" w:rsidP="00BA5937">
      <w:pPr>
        <w:rPr>
          <w:ins w:id="1573" w:author="Dimitri Podborski" w:date="2023-07-19T20:55:00Z"/>
          <w:rFonts w:ascii="Andale Mono" w:eastAsia="SimSun" w:hAnsi="Andale Mono"/>
          <w:bCs/>
          <w:sz w:val="20"/>
          <w:szCs w:val="20"/>
          <w:lang w:eastAsia="zh-CN"/>
        </w:rPr>
      </w:pPr>
      <w:ins w:id="1574" w:author="Dimitri Podborski" w:date="2023-07-19T20:55:00Z">
        <w:r w:rsidRPr="00E20C96">
          <w:rPr>
            <w:rFonts w:ascii="Andale Mono" w:eastAsia="SimSun" w:hAnsi="Andale Mono"/>
            <w:bCs/>
            <w:sz w:val="20"/>
            <w:szCs w:val="20"/>
            <w:lang w:eastAsia="zh-CN"/>
          </w:rPr>
          <w:t xml:space="preserve">     |-- Audio Element </w:t>
        </w:r>
        <w:proofErr w:type="gramStart"/>
        <w:r w:rsidRPr="00E20C96">
          <w:rPr>
            <w:rFonts w:ascii="Andale Mono" w:eastAsia="SimSun" w:hAnsi="Andale Mono"/>
            <w:bCs/>
            <w:sz w:val="20"/>
            <w:szCs w:val="20"/>
            <w:lang w:eastAsia="zh-CN"/>
          </w:rPr>
          <w:t>Tag :</w:t>
        </w:r>
        <w:proofErr w:type="gramEnd"/>
        <w:r w:rsidRPr="00E20C96">
          <w:rPr>
            <w:rFonts w:ascii="Andale Mono" w:eastAsia="SimSun" w:hAnsi="Andale Mono"/>
            <w:bCs/>
            <w:sz w:val="20"/>
            <w:szCs w:val="20"/>
            <w:lang w:eastAsia="zh-CN"/>
          </w:rPr>
          <w:t xml:space="preserve"> 11</w:t>
        </w:r>
      </w:ins>
    </w:p>
    <w:p w14:paraId="522C07AC" w14:textId="77777777" w:rsidR="00BA5937" w:rsidRPr="00E20C96" w:rsidRDefault="00BA5937" w:rsidP="00BA5937">
      <w:pPr>
        <w:rPr>
          <w:ins w:id="1575" w:author="Dimitri Podborski" w:date="2023-07-19T20:55:00Z"/>
          <w:rFonts w:ascii="Andale Mono" w:eastAsia="SimSun" w:hAnsi="Andale Mono"/>
          <w:bCs/>
          <w:sz w:val="20"/>
          <w:szCs w:val="20"/>
          <w:lang w:eastAsia="zh-CN"/>
        </w:rPr>
      </w:pPr>
      <w:ins w:id="1576" w:author="Dimitri Podborski" w:date="2023-07-19T20:55:00Z">
        <w:r w:rsidRPr="00E20C96">
          <w:rPr>
            <w:rFonts w:ascii="Andale Mono" w:eastAsia="SimSun" w:hAnsi="Andale Mono"/>
            <w:bCs/>
            <w:sz w:val="20"/>
            <w:szCs w:val="20"/>
            <w:lang w:eastAsia="zh-CN"/>
          </w:rPr>
          <w:t xml:space="preserve">     |-- Toggleable      </w:t>
        </w:r>
        <w:proofErr w:type="gramStart"/>
        <w:r w:rsidRPr="00E20C96">
          <w:rPr>
            <w:rFonts w:ascii="Andale Mono" w:eastAsia="SimSun" w:hAnsi="Andale Mono"/>
            <w:bCs/>
            <w:sz w:val="20"/>
            <w:szCs w:val="20"/>
            <w:lang w:eastAsia="zh-CN"/>
          </w:rPr>
          <w:t xml:space="preserve">  :</w:t>
        </w:r>
        <w:proofErr w:type="gramEnd"/>
        <w:r w:rsidRPr="00E20C96">
          <w:rPr>
            <w:rFonts w:ascii="Andale Mono" w:eastAsia="SimSun" w:hAnsi="Andale Mono"/>
            <w:bCs/>
            <w:sz w:val="20"/>
            <w:szCs w:val="20"/>
            <w:lang w:eastAsia="zh-CN"/>
          </w:rPr>
          <w:t xml:space="preserve"> 1</w:t>
        </w:r>
      </w:ins>
    </w:p>
    <w:p w14:paraId="7E2F2241" w14:textId="77777777" w:rsidR="00BA5937" w:rsidRPr="00126FCD" w:rsidRDefault="00BA5937" w:rsidP="00BA5937">
      <w:pPr>
        <w:rPr>
          <w:ins w:id="1577" w:author="Dimitri Podborski" w:date="2023-07-19T20:55:00Z"/>
          <w:rFonts w:ascii="Andale Mono" w:eastAsia="SimSun" w:hAnsi="Andale Mono"/>
          <w:bCs/>
          <w:sz w:val="20"/>
          <w:szCs w:val="20"/>
          <w:lang w:eastAsia="zh-CN"/>
        </w:rPr>
      </w:pPr>
      <w:ins w:id="1578" w:author="Dimitri Podborski" w:date="2023-07-19T20:55:00Z">
        <w:r w:rsidRPr="00E20C96">
          <w:rPr>
            <w:rFonts w:ascii="Andale Mono" w:eastAsia="SimSun" w:hAnsi="Andale Mono"/>
            <w:bCs/>
            <w:sz w:val="20"/>
            <w:szCs w:val="20"/>
            <w:lang w:eastAsia="zh-CN"/>
          </w:rPr>
          <w:t xml:space="preserve">     </w:t>
        </w:r>
        <w:r w:rsidRPr="00126FCD">
          <w:rPr>
            <w:rFonts w:ascii="Andale Mono" w:eastAsia="SimSun" w:hAnsi="Andale Mono"/>
            <w:bCs/>
            <w:sz w:val="20"/>
            <w:szCs w:val="20"/>
            <w:lang w:eastAsia="zh-CN"/>
          </w:rPr>
          <w:t xml:space="preserve">|-- Default Enabled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0</w:t>
        </w:r>
      </w:ins>
    </w:p>
    <w:p w14:paraId="71421078" w14:textId="77777777" w:rsidR="00BA5937" w:rsidRPr="00126FCD" w:rsidRDefault="00BA5937" w:rsidP="00BA5937">
      <w:pPr>
        <w:rPr>
          <w:ins w:id="1579" w:author="Dimitri Podborski" w:date="2023-07-19T20:55:00Z"/>
          <w:rFonts w:ascii="Andale Mono" w:eastAsia="SimSun" w:hAnsi="Andale Mono"/>
          <w:bCs/>
          <w:sz w:val="20"/>
          <w:szCs w:val="20"/>
          <w:lang w:eastAsia="zh-CN"/>
        </w:rPr>
      </w:pPr>
      <w:ins w:id="1580" w:author="Dimitri Podborski" w:date="2023-07-19T20:55:00Z">
        <w:r w:rsidRPr="00126FCD">
          <w:rPr>
            <w:rFonts w:ascii="Andale Mono" w:eastAsia="SimSun" w:hAnsi="Andale Mono"/>
            <w:bCs/>
            <w:sz w:val="20"/>
            <w:szCs w:val="20"/>
            <w:lang w:eastAsia="zh-CN"/>
          </w:rPr>
          <w:t xml:space="preserve">     </w:t>
        </w:r>
        <w:proofErr w:type="spellStart"/>
        <w:r w:rsidRPr="00126FCD">
          <w:rPr>
            <w:rFonts w:ascii="Andale Mono" w:eastAsia="SimSun" w:hAnsi="Andale Mono"/>
            <w:bCs/>
            <w:sz w:val="20"/>
            <w:szCs w:val="20"/>
            <w:lang w:eastAsia="zh-CN"/>
          </w:rPr>
          <w:t>elng</w:t>
        </w:r>
        <w:proofErr w:type="spellEnd"/>
        <w:r w:rsidRPr="00126FCD">
          <w:rPr>
            <w:rFonts w:ascii="Andale Mono" w:eastAsia="SimSun" w:hAnsi="Andale Mono"/>
            <w:bCs/>
            <w:sz w:val="20"/>
            <w:szCs w:val="20"/>
            <w:lang w:eastAsia="zh-CN"/>
          </w:rPr>
          <w:t xml:space="preserve"> (18)</w:t>
        </w:r>
      </w:ins>
    </w:p>
    <w:p w14:paraId="0E7ECB5A" w14:textId="77777777" w:rsidR="00BA5937" w:rsidRPr="00E20C96" w:rsidRDefault="00BA5937" w:rsidP="00BA5937">
      <w:pPr>
        <w:rPr>
          <w:ins w:id="1581" w:author="Dimitri Podborski" w:date="2023-07-19T20:55:00Z"/>
          <w:rFonts w:ascii="Andale Mono" w:eastAsia="SimSun" w:hAnsi="Andale Mono"/>
          <w:bCs/>
          <w:sz w:val="20"/>
          <w:szCs w:val="20"/>
          <w:lang w:val="de-DE" w:eastAsia="zh-CN"/>
        </w:rPr>
      </w:pPr>
      <w:ins w:id="1582" w:author="Dimitri Podborski" w:date="2023-07-19T20:55:00Z">
        <w:r w:rsidRPr="00126FCD">
          <w:rPr>
            <w:rFonts w:ascii="Andale Mono" w:eastAsia="SimSun" w:hAnsi="Andale Mono"/>
            <w:bCs/>
            <w:sz w:val="20"/>
            <w:szCs w:val="20"/>
            <w:lang w:eastAsia="zh-CN"/>
          </w:rPr>
          <w:t xml:space="preserve">     </w:t>
        </w:r>
        <w:r w:rsidRPr="00E20C96">
          <w:rPr>
            <w:rFonts w:ascii="Andale Mono" w:eastAsia="SimSun" w:hAnsi="Andale Mono"/>
            <w:bCs/>
            <w:sz w:val="20"/>
            <w:szCs w:val="20"/>
            <w:lang w:val="de-DE" w:eastAsia="zh-CN"/>
          </w:rPr>
          <w:t xml:space="preserve">|-- Box Version     </w:t>
        </w:r>
        <w:proofErr w:type="gramStart"/>
        <w:r w:rsidRPr="00E20C96">
          <w:rPr>
            <w:rFonts w:ascii="Andale Mono" w:eastAsia="SimSun" w:hAnsi="Andale Mono"/>
            <w:bCs/>
            <w:sz w:val="20"/>
            <w:szCs w:val="20"/>
            <w:lang w:val="de-DE" w:eastAsia="zh-CN"/>
          </w:rPr>
          <w:t xml:space="preserve">  :</w:t>
        </w:r>
        <w:proofErr w:type="gramEnd"/>
        <w:r w:rsidRPr="00E20C96">
          <w:rPr>
            <w:rFonts w:ascii="Andale Mono" w:eastAsia="SimSun" w:hAnsi="Andale Mono"/>
            <w:bCs/>
            <w:sz w:val="20"/>
            <w:szCs w:val="20"/>
            <w:lang w:val="de-DE" w:eastAsia="zh-CN"/>
          </w:rPr>
          <w:t xml:space="preserve"> 0</w:t>
        </w:r>
      </w:ins>
    </w:p>
    <w:p w14:paraId="314BE3A2" w14:textId="77777777" w:rsidR="00BA5937" w:rsidRPr="00126FCD" w:rsidRDefault="00BA5937" w:rsidP="00BA5937">
      <w:pPr>
        <w:rPr>
          <w:ins w:id="1583" w:author="Dimitri Podborski" w:date="2023-07-19T20:55:00Z"/>
          <w:rFonts w:ascii="Andale Mono" w:eastAsia="SimSun" w:hAnsi="Andale Mono"/>
          <w:bCs/>
          <w:sz w:val="20"/>
          <w:szCs w:val="20"/>
          <w:lang w:val="de-DE" w:eastAsia="zh-CN"/>
        </w:rPr>
      </w:pPr>
      <w:ins w:id="1584" w:author="Dimitri Podborski" w:date="2023-07-19T20:55:00Z">
        <w:r w:rsidRPr="00E20C96">
          <w:rPr>
            <w:rFonts w:ascii="Andale Mono" w:eastAsia="SimSun" w:hAnsi="Andale Mono"/>
            <w:bCs/>
            <w:sz w:val="20"/>
            <w:szCs w:val="20"/>
            <w:lang w:val="de-DE" w:eastAsia="zh-CN"/>
          </w:rPr>
          <w:t xml:space="preserve">     </w:t>
        </w:r>
        <w:r w:rsidRPr="00126FCD">
          <w:rPr>
            <w:rFonts w:ascii="Andale Mono" w:eastAsia="SimSun" w:hAnsi="Andale Mono"/>
            <w:bCs/>
            <w:sz w:val="20"/>
            <w:szCs w:val="20"/>
            <w:lang w:val="de-DE" w:eastAsia="zh-CN"/>
          </w:rPr>
          <w:t xml:space="preserve">|-- Box Flags       </w:t>
        </w:r>
        <w:proofErr w:type="gramStart"/>
        <w:r w:rsidRPr="00126FCD">
          <w:rPr>
            <w:rFonts w:ascii="Andale Mono" w:eastAsia="SimSun" w:hAnsi="Andale Mono"/>
            <w:bCs/>
            <w:sz w:val="20"/>
            <w:szCs w:val="20"/>
            <w:lang w:val="de-DE" w:eastAsia="zh-CN"/>
          </w:rPr>
          <w:t xml:space="preserve">  :</w:t>
        </w:r>
        <w:proofErr w:type="gramEnd"/>
        <w:r w:rsidRPr="00126FCD">
          <w:rPr>
            <w:rFonts w:ascii="Andale Mono" w:eastAsia="SimSun" w:hAnsi="Andale Mono"/>
            <w:bCs/>
            <w:sz w:val="20"/>
            <w:szCs w:val="20"/>
            <w:lang w:val="de-DE" w:eastAsia="zh-CN"/>
          </w:rPr>
          <w:t xml:space="preserve"> 0</w:t>
        </w:r>
      </w:ins>
    </w:p>
    <w:p w14:paraId="47689093" w14:textId="77777777" w:rsidR="00BA5937" w:rsidRPr="00126FCD" w:rsidRDefault="00BA5937" w:rsidP="00BA5937">
      <w:pPr>
        <w:rPr>
          <w:ins w:id="1585" w:author="Dimitri Podborski" w:date="2023-07-19T20:55:00Z"/>
          <w:rFonts w:ascii="Andale Mono" w:eastAsia="SimSun" w:hAnsi="Andale Mono"/>
          <w:bCs/>
          <w:sz w:val="20"/>
          <w:szCs w:val="20"/>
          <w:lang w:val="de-DE" w:eastAsia="zh-CN"/>
        </w:rPr>
      </w:pPr>
      <w:ins w:id="1586" w:author="Dimitri Podborski" w:date="2023-07-19T20:55:00Z">
        <w:r w:rsidRPr="00126FCD">
          <w:rPr>
            <w:rFonts w:ascii="Andale Mono" w:eastAsia="SimSun" w:hAnsi="Andale Mono"/>
            <w:bCs/>
            <w:sz w:val="20"/>
            <w:szCs w:val="20"/>
            <w:lang w:val="de-DE" w:eastAsia="zh-CN"/>
          </w:rPr>
          <w:t xml:space="preserve">     |-- Extended </w:t>
        </w:r>
        <w:proofErr w:type="gramStart"/>
        <w:r w:rsidRPr="00126FCD">
          <w:rPr>
            <w:rFonts w:ascii="Andale Mono" w:eastAsia="SimSun" w:hAnsi="Andale Mono"/>
            <w:bCs/>
            <w:sz w:val="20"/>
            <w:szCs w:val="20"/>
            <w:lang w:val="de-DE" w:eastAsia="zh-CN"/>
          </w:rPr>
          <w:t>Language :</w:t>
        </w:r>
        <w:proofErr w:type="gramEnd"/>
        <w:r w:rsidRPr="00126FCD">
          <w:rPr>
            <w:rFonts w:ascii="Andale Mono" w:eastAsia="SimSun" w:hAnsi="Andale Mono"/>
            <w:bCs/>
            <w:sz w:val="20"/>
            <w:szCs w:val="20"/>
            <w:lang w:val="de-DE" w:eastAsia="zh-CN"/>
          </w:rPr>
          <w:t xml:space="preserve"> es-ES</w:t>
        </w:r>
      </w:ins>
    </w:p>
    <w:p w14:paraId="117F1F43" w14:textId="77777777" w:rsidR="00BA5937" w:rsidRPr="00126FCD" w:rsidRDefault="00BA5937" w:rsidP="00BA5937">
      <w:pPr>
        <w:rPr>
          <w:ins w:id="1587" w:author="Dimitri Podborski" w:date="2023-07-19T20:55:00Z"/>
          <w:rFonts w:ascii="Andale Mono" w:eastAsia="SimSun" w:hAnsi="Andale Mono"/>
          <w:bCs/>
          <w:sz w:val="20"/>
          <w:szCs w:val="20"/>
          <w:lang w:eastAsia="zh-CN"/>
        </w:rPr>
      </w:pPr>
      <w:ins w:id="1588" w:author="Dimitri Podborski" w:date="2023-07-19T20:55:00Z">
        <w:r w:rsidRPr="00126FCD">
          <w:rPr>
            <w:rFonts w:ascii="Andale Mono" w:eastAsia="SimSun" w:hAnsi="Andale Mono"/>
            <w:bCs/>
            <w:sz w:val="20"/>
            <w:szCs w:val="20"/>
            <w:lang w:val="de-DE" w:eastAsia="zh-CN"/>
          </w:rPr>
          <w:t xml:space="preserve">     </w:t>
        </w:r>
        <w:proofErr w:type="spellStart"/>
        <w:r w:rsidRPr="00126FCD">
          <w:rPr>
            <w:rFonts w:ascii="Andale Mono" w:eastAsia="SimSun" w:hAnsi="Andale Mono"/>
            <w:bCs/>
            <w:sz w:val="20"/>
            <w:szCs w:val="20"/>
            <w:lang w:eastAsia="zh-CN"/>
          </w:rPr>
          <w:t>labl</w:t>
        </w:r>
        <w:proofErr w:type="spellEnd"/>
        <w:r w:rsidRPr="00126FCD">
          <w:rPr>
            <w:rFonts w:ascii="Andale Mono" w:eastAsia="SimSun" w:hAnsi="Andale Mono"/>
            <w:bCs/>
            <w:sz w:val="20"/>
            <w:szCs w:val="20"/>
            <w:lang w:eastAsia="zh-CN"/>
          </w:rPr>
          <w:t xml:space="preserve"> (32)</w:t>
        </w:r>
      </w:ins>
    </w:p>
    <w:p w14:paraId="54DF083C" w14:textId="77777777" w:rsidR="00BA5937" w:rsidRPr="00126FCD" w:rsidRDefault="00BA5937" w:rsidP="00BA5937">
      <w:pPr>
        <w:rPr>
          <w:ins w:id="1589" w:author="Dimitri Podborski" w:date="2023-07-19T20:55:00Z"/>
          <w:rFonts w:ascii="Andale Mono" w:eastAsia="SimSun" w:hAnsi="Andale Mono"/>
          <w:bCs/>
          <w:sz w:val="20"/>
          <w:szCs w:val="20"/>
          <w:lang w:eastAsia="zh-CN"/>
        </w:rPr>
      </w:pPr>
      <w:ins w:id="1590" w:author="Dimitri Podborski" w:date="2023-07-19T20:55:00Z">
        <w:r w:rsidRPr="00126FCD">
          <w:rPr>
            <w:rFonts w:ascii="Andale Mono" w:eastAsia="SimSun" w:hAnsi="Andale Mono"/>
            <w:bCs/>
            <w:sz w:val="20"/>
            <w:szCs w:val="20"/>
            <w:lang w:eastAsia="zh-CN"/>
          </w:rPr>
          <w:t xml:space="preserve">     |-- Box </w:t>
        </w:r>
        <w:proofErr w:type="gramStart"/>
        <w:r w:rsidRPr="00126FCD">
          <w:rPr>
            <w:rFonts w:ascii="Andale Mono" w:eastAsia="SimSun" w:hAnsi="Andale Mono"/>
            <w:bCs/>
            <w:sz w:val="20"/>
            <w:szCs w:val="20"/>
            <w:lang w:eastAsia="zh-CN"/>
          </w:rPr>
          <w:t>Version  :</w:t>
        </w:r>
        <w:proofErr w:type="gramEnd"/>
        <w:r w:rsidRPr="00126FCD">
          <w:rPr>
            <w:rFonts w:ascii="Andale Mono" w:eastAsia="SimSun" w:hAnsi="Andale Mono"/>
            <w:bCs/>
            <w:sz w:val="20"/>
            <w:szCs w:val="20"/>
            <w:lang w:eastAsia="zh-CN"/>
          </w:rPr>
          <w:t xml:space="preserve"> 0</w:t>
        </w:r>
      </w:ins>
    </w:p>
    <w:p w14:paraId="0B4BB6CC" w14:textId="77777777" w:rsidR="00BA5937" w:rsidRPr="00126FCD" w:rsidRDefault="00BA5937" w:rsidP="00BA5937">
      <w:pPr>
        <w:rPr>
          <w:ins w:id="1591" w:author="Dimitri Podborski" w:date="2023-07-19T20:55:00Z"/>
          <w:rFonts w:ascii="Andale Mono" w:eastAsia="SimSun" w:hAnsi="Andale Mono"/>
          <w:bCs/>
          <w:sz w:val="20"/>
          <w:szCs w:val="20"/>
          <w:lang w:eastAsia="zh-CN"/>
        </w:rPr>
      </w:pPr>
      <w:ins w:id="1592" w:author="Dimitri Podborski" w:date="2023-07-19T20:55:00Z">
        <w:r w:rsidRPr="00126FCD">
          <w:rPr>
            <w:rFonts w:ascii="Andale Mono" w:eastAsia="SimSun" w:hAnsi="Andale Mono"/>
            <w:bCs/>
            <w:sz w:val="20"/>
            <w:szCs w:val="20"/>
            <w:lang w:eastAsia="zh-CN"/>
          </w:rPr>
          <w:t xml:space="preserve">     |-- Box Flags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0</w:t>
        </w:r>
      </w:ins>
    </w:p>
    <w:p w14:paraId="72B07125" w14:textId="77777777" w:rsidR="00BA5937" w:rsidRPr="00126FCD" w:rsidRDefault="00BA5937" w:rsidP="00BA5937">
      <w:pPr>
        <w:rPr>
          <w:ins w:id="1593" w:author="Dimitri Podborski" w:date="2023-07-19T20:55:00Z"/>
          <w:rFonts w:ascii="Andale Mono" w:eastAsia="SimSun" w:hAnsi="Andale Mono"/>
          <w:bCs/>
          <w:sz w:val="20"/>
          <w:szCs w:val="20"/>
          <w:lang w:eastAsia="zh-CN"/>
        </w:rPr>
      </w:pPr>
      <w:ins w:id="1594" w:author="Dimitri Podborski" w:date="2023-07-19T20:55:00Z">
        <w:r w:rsidRPr="00126FCD">
          <w:rPr>
            <w:rFonts w:ascii="Andale Mono" w:eastAsia="SimSun" w:hAnsi="Andale Mono"/>
            <w:bCs/>
            <w:sz w:val="20"/>
            <w:szCs w:val="20"/>
            <w:lang w:eastAsia="zh-CN"/>
          </w:rPr>
          <w:t xml:space="preserve">     |-- Group Label</w:t>
        </w:r>
        <w:proofErr w:type="gramStart"/>
        <w:r w:rsidRPr="00126FCD">
          <w:rPr>
            <w:rFonts w:ascii="Andale Mono" w:eastAsia="SimSun" w:hAnsi="Andale Mono"/>
            <w:bCs/>
            <w:sz w:val="20"/>
            <w:szCs w:val="20"/>
            <w:lang w:eastAsia="zh-CN"/>
          </w:rPr>
          <w:t>? :</w:t>
        </w:r>
        <w:proofErr w:type="gramEnd"/>
        <w:r w:rsidRPr="00126FCD">
          <w:rPr>
            <w:rFonts w:ascii="Andale Mono" w:eastAsia="SimSun" w:hAnsi="Andale Mono"/>
            <w:bCs/>
            <w:sz w:val="20"/>
            <w:szCs w:val="20"/>
            <w:lang w:eastAsia="zh-CN"/>
          </w:rPr>
          <w:t xml:space="preserve"> 0</w:t>
        </w:r>
      </w:ins>
    </w:p>
    <w:p w14:paraId="75F18BC1" w14:textId="77777777" w:rsidR="00BA5937" w:rsidRPr="00126FCD" w:rsidRDefault="00BA5937" w:rsidP="00BA5937">
      <w:pPr>
        <w:rPr>
          <w:ins w:id="1595" w:author="Dimitri Podborski" w:date="2023-07-19T20:55:00Z"/>
          <w:rFonts w:ascii="Andale Mono" w:eastAsia="SimSun" w:hAnsi="Andale Mono"/>
          <w:bCs/>
          <w:sz w:val="20"/>
          <w:szCs w:val="20"/>
          <w:lang w:eastAsia="zh-CN"/>
        </w:rPr>
      </w:pPr>
      <w:ins w:id="1596" w:author="Dimitri Podborski" w:date="2023-07-19T20:55:00Z">
        <w:r w:rsidRPr="00126FCD">
          <w:rPr>
            <w:rFonts w:ascii="Andale Mono" w:eastAsia="SimSun" w:hAnsi="Andale Mono"/>
            <w:bCs/>
            <w:sz w:val="20"/>
            <w:szCs w:val="20"/>
            <w:lang w:eastAsia="zh-CN"/>
          </w:rPr>
          <w:t xml:space="preserve">     |-- Label ID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0</w:t>
        </w:r>
      </w:ins>
    </w:p>
    <w:p w14:paraId="4E8B59EF" w14:textId="77777777" w:rsidR="00BA5937" w:rsidRPr="00126FCD" w:rsidRDefault="00BA5937" w:rsidP="00BA5937">
      <w:pPr>
        <w:rPr>
          <w:ins w:id="1597" w:author="Dimitri Podborski" w:date="2023-07-19T20:55:00Z"/>
          <w:rFonts w:ascii="Andale Mono" w:eastAsia="SimSun" w:hAnsi="Andale Mono"/>
          <w:bCs/>
          <w:sz w:val="20"/>
          <w:szCs w:val="20"/>
          <w:lang w:eastAsia="zh-CN"/>
        </w:rPr>
      </w:pPr>
      <w:ins w:id="1598" w:author="Dimitri Podborski" w:date="2023-07-19T20:55:00Z">
        <w:r w:rsidRPr="00126FCD">
          <w:rPr>
            <w:rFonts w:ascii="Andale Mono" w:eastAsia="SimSun" w:hAnsi="Andale Mono"/>
            <w:bCs/>
            <w:sz w:val="20"/>
            <w:szCs w:val="20"/>
            <w:lang w:eastAsia="zh-CN"/>
          </w:rPr>
          <w:t xml:space="preserve">     |-- Language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w:t>
        </w:r>
        <w:proofErr w:type="spellStart"/>
        <w:r w:rsidRPr="00126FCD">
          <w:rPr>
            <w:rFonts w:ascii="Andale Mono" w:eastAsia="SimSun" w:hAnsi="Andale Mono"/>
            <w:bCs/>
            <w:sz w:val="20"/>
            <w:szCs w:val="20"/>
            <w:lang w:eastAsia="zh-CN"/>
          </w:rPr>
          <w:t>en</w:t>
        </w:r>
        <w:proofErr w:type="spellEnd"/>
        <w:r w:rsidRPr="00126FCD">
          <w:rPr>
            <w:rFonts w:ascii="Andale Mono" w:eastAsia="SimSun" w:hAnsi="Andale Mono"/>
            <w:bCs/>
            <w:sz w:val="20"/>
            <w:szCs w:val="20"/>
            <w:lang w:eastAsia="zh-CN"/>
          </w:rPr>
          <w:t>-GB</w:t>
        </w:r>
      </w:ins>
    </w:p>
    <w:p w14:paraId="5305F22D" w14:textId="77777777" w:rsidR="00BA5937" w:rsidRPr="00126FCD" w:rsidRDefault="00BA5937" w:rsidP="00BA5937">
      <w:pPr>
        <w:rPr>
          <w:ins w:id="1599" w:author="Dimitri Podborski" w:date="2023-07-19T20:55:00Z"/>
          <w:rFonts w:ascii="Andale Mono" w:eastAsia="SimSun" w:hAnsi="Andale Mono"/>
          <w:bCs/>
          <w:sz w:val="20"/>
          <w:szCs w:val="20"/>
          <w:lang w:eastAsia="zh-CN"/>
        </w:rPr>
      </w:pPr>
      <w:ins w:id="1600" w:author="Dimitri Podborski" w:date="2023-07-19T20:55:00Z">
        <w:r w:rsidRPr="00126FCD">
          <w:rPr>
            <w:rFonts w:ascii="Andale Mono" w:eastAsia="SimSun" w:hAnsi="Andale Mono"/>
            <w:bCs/>
            <w:sz w:val="20"/>
            <w:szCs w:val="20"/>
            <w:lang w:eastAsia="zh-CN"/>
          </w:rPr>
          <w:t xml:space="preserve">     |-- Label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Center: D2</w:t>
        </w:r>
      </w:ins>
    </w:p>
    <w:p w14:paraId="262885B6" w14:textId="77777777" w:rsidR="00BA5937" w:rsidRPr="00126FCD" w:rsidRDefault="00BA5937" w:rsidP="00BA5937">
      <w:pPr>
        <w:rPr>
          <w:ins w:id="1601" w:author="Dimitri Podborski" w:date="2023-07-19T20:55:00Z"/>
          <w:rFonts w:ascii="Andale Mono" w:eastAsia="SimSun" w:hAnsi="Andale Mono"/>
          <w:bCs/>
          <w:sz w:val="20"/>
          <w:szCs w:val="20"/>
          <w:lang w:eastAsia="zh-CN"/>
        </w:rPr>
      </w:pPr>
      <w:ins w:id="1602" w:author="Dimitri Podborski" w:date="2023-07-19T20:55:00Z">
        <w:r w:rsidRPr="00126FCD">
          <w:rPr>
            <w:rFonts w:ascii="Andale Mono" w:eastAsia="SimSun" w:hAnsi="Andale Mono"/>
            <w:bCs/>
            <w:sz w:val="20"/>
            <w:szCs w:val="20"/>
            <w:lang w:eastAsia="zh-CN"/>
          </w:rPr>
          <w:t xml:space="preserve">     </w:t>
        </w:r>
        <w:proofErr w:type="spellStart"/>
        <w:r w:rsidRPr="00126FCD">
          <w:rPr>
            <w:rFonts w:ascii="Andale Mono" w:eastAsia="SimSun" w:hAnsi="Andale Mono"/>
            <w:bCs/>
            <w:sz w:val="20"/>
            <w:szCs w:val="20"/>
            <w:lang w:eastAsia="zh-CN"/>
          </w:rPr>
          <w:t>aepp</w:t>
        </w:r>
        <w:proofErr w:type="spellEnd"/>
        <w:r w:rsidRPr="00126FCD">
          <w:rPr>
            <w:rFonts w:ascii="Andale Mono" w:eastAsia="SimSun" w:hAnsi="Andale Mono"/>
            <w:bCs/>
            <w:sz w:val="20"/>
            <w:szCs w:val="20"/>
            <w:lang w:eastAsia="zh-CN"/>
          </w:rPr>
          <w:t xml:space="preserve"> (18)</w:t>
        </w:r>
      </w:ins>
    </w:p>
    <w:p w14:paraId="7B9E5707" w14:textId="77777777" w:rsidR="00BA5937" w:rsidRPr="00E20C96" w:rsidRDefault="00BA5937" w:rsidP="00BA5937">
      <w:pPr>
        <w:rPr>
          <w:ins w:id="1603" w:author="Dimitri Podborski" w:date="2023-07-19T20:55:00Z"/>
          <w:rFonts w:ascii="Andale Mono" w:eastAsia="SimSun" w:hAnsi="Andale Mono"/>
          <w:bCs/>
          <w:sz w:val="20"/>
          <w:szCs w:val="20"/>
          <w:lang w:val="de-DE" w:eastAsia="zh-CN"/>
        </w:rPr>
      </w:pPr>
      <w:ins w:id="1604" w:author="Dimitri Podborski" w:date="2023-07-19T20:55:00Z">
        <w:r w:rsidRPr="00126FCD">
          <w:rPr>
            <w:rFonts w:ascii="Andale Mono" w:eastAsia="SimSun" w:hAnsi="Andale Mono"/>
            <w:bCs/>
            <w:sz w:val="20"/>
            <w:szCs w:val="20"/>
            <w:lang w:eastAsia="zh-CN"/>
          </w:rPr>
          <w:t xml:space="preserve">     </w:t>
        </w:r>
        <w:r w:rsidRPr="00E20C96">
          <w:rPr>
            <w:rFonts w:ascii="Andale Mono" w:eastAsia="SimSun" w:hAnsi="Andale Mono"/>
            <w:bCs/>
            <w:sz w:val="20"/>
            <w:szCs w:val="20"/>
            <w:lang w:val="de-DE" w:eastAsia="zh-CN"/>
          </w:rPr>
          <w:t xml:space="preserve">|-- Box Version     </w:t>
        </w:r>
        <w:proofErr w:type="gramStart"/>
        <w:r w:rsidRPr="00E20C96">
          <w:rPr>
            <w:rFonts w:ascii="Andale Mono" w:eastAsia="SimSun" w:hAnsi="Andale Mono"/>
            <w:bCs/>
            <w:sz w:val="20"/>
            <w:szCs w:val="20"/>
            <w:lang w:val="de-DE" w:eastAsia="zh-CN"/>
          </w:rPr>
          <w:t xml:space="preserve">  :</w:t>
        </w:r>
        <w:proofErr w:type="gramEnd"/>
        <w:r w:rsidRPr="00E20C96">
          <w:rPr>
            <w:rFonts w:ascii="Andale Mono" w:eastAsia="SimSun" w:hAnsi="Andale Mono"/>
            <w:bCs/>
            <w:sz w:val="20"/>
            <w:szCs w:val="20"/>
            <w:lang w:val="de-DE" w:eastAsia="zh-CN"/>
          </w:rPr>
          <w:t xml:space="preserve"> 0</w:t>
        </w:r>
      </w:ins>
    </w:p>
    <w:p w14:paraId="047DA56D" w14:textId="77777777" w:rsidR="00BA5937" w:rsidRPr="00E20C96" w:rsidRDefault="00BA5937" w:rsidP="00BA5937">
      <w:pPr>
        <w:rPr>
          <w:ins w:id="1605" w:author="Dimitri Podborski" w:date="2023-07-19T20:55:00Z"/>
          <w:rFonts w:ascii="Andale Mono" w:eastAsia="SimSun" w:hAnsi="Andale Mono"/>
          <w:bCs/>
          <w:sz w:val="20"/>
          <w:szCs w:val="20"/>
          <w:lang w:val="de-DE" w:eastAsia="zh-CN"/>
        </w:rPr>
      </w:pPr>
      <w:ins w:id="1606" w:author="Dimitri Podborski" w:date="2023-07-19T20:55:00Z">
        <w:r w:rsidRPr="00E20C96">
          <w:rPr>
            <w:rFonts w:ascii="Andale Mono" w:eastAsia="SimSun" w:hAnsi="Andale Mono"/>
            <w:bCs/>
            <w:sz w:val="20"/>
            <w:szCs w:val="20"/>
            <w:lang w:val="de-DE" w:eastAsia="zh-CN"/>
          </w:rPr>
          <w:t xml:space="preserve">     |-- Box Flags       </w:t>
        </w:r>
        <w:proofErr w:type="gramStart"/>
        <w:r w:rsidRPr="00E20C96">
          <w:rPr>
            <w:rFonts w:ascii="Andale Mono" w:eastAsia="SimSun" w:hAnsi="Andale Mono"/>
            <w:bCs/>
            <w:sz w:val="20"/>
            <w:szCs w:val="20"/>
            <w:lang w:val="de-DE" w:eastAsia="zh-CN"/>
          </w:rPr>
          <w:t xml:space="preserve">  :</w:t>
        </w:r>
        <w:proofErr w:type="gramEnd"/>
        <w:r w:rsidRPr="00E20C96">
          <w:rPr>
            <w:rFonts w:ascii="Andale Mono" w:eastAsia="SimSun" w:hAnsi="Andale Mono"/>
            <w:bCs/>
            <w:sz w:val="20"/>
            <w:szCs w:val="20"/>
            <w:lang w:val="de-DE" w:eastAsia="zh-CN"/>
          </w:rPr>
          <w:t xml:space="preserve"> 1</w:t>
        </w:r>
      </w:ins>
    </w:p>
    <w:p w14:paraId="63400011" w14:textId="77777777" w:rsidR="00BA5937" w:rsidRPr="00E20C96" w:rsidRDefault="00BA5937" w:rsidP="00BA5937">
      <w:pPr>
        <w:rPr>
          <w:ins w:id="1607" w:author="Dimitri Podborski" w:date="2023-07-19T20:55:00Z"/>
          <w:rFonts w:ascii="Andale Mono" w:eastAsia="SimSun" w:hAnsi="Andale Mono"/>
          <w:bCs/>
          <w:sz w:val="20"/>
          <w:szCs w:val="20"/>
          <w:lang w:val="de-DE" w:eastAsia="zh-CN"/>
        </w:rPr>
      </w:pPr>
      <w:ins w:id="1608" w:author="Dimitri Podborski" w:date="2023-07-19T20:55:00Z">
        <w:r w:rsidRPr="00E20C96">
          <w:rPr>
            <w:rFonts w:ascii="Andale Mono" w:eastAsia="SimSun" w:hAnsi="Andale Mono"/>
            <w:bCs/>
            <w:sz w:val="20"/>
            <w:szCs w:val="20"/>
            <w:lang w:val="de-DE" w:eastAsia="zh-CN"/>
          </w:rPr>
          <w:t xml:space="preserve">     |-- Min </w:t>
        </w:r>
        <w:proofErr w:type="spellStart"/>
        <w:r w:rsidRPr="00E20C96">
          <w:rPr>
            <w:rFonts w:ascii="Andale Mono" w:eastAsia="SimSun" w:hAnsi="Andale Mono"/>
            <w:bCs/>
            <w:sz w:val="20"/>
            <w:szCs w:val="20"/>
            <w:lang w:val="de-DE" w:eastAsia="zh-CN"/>
          </w:rPr>
          <w:t>Azimuth</w:t>
        </w:r>
        <w:proofErr w:type="spellEnd"/>
        <w:r w:rsidRPr="00E20C96">
          <w:rPr>
            <w:rFonts w:ascii="Andale Mono" w:eastAsia="SimSun" w:hAnsi="Andale Mono"/>
            <w:bCs/>
            <w:sz w:val="20"/>
            <w:szCs w:val="20"/>
            <w:lang w:val="de-DE" w:eastAsia="zh-CN"/>
          </w:rPr>
          <w:t xml:space="preserve">     </w:t>
        </w:r>
        <w:proofErr w:type="gramStart"/>
        <w:r w:rsidRPr="00E20C96">
          <w:rPr>
            <w:rFonts w:ascii="Andale Mono" w:eastAsia="SimSun" w:hAnsi="Andale Mono"/>
            <w:bCs/>
            <w:sz w:val="20"/>
            <w:szCs w:val="20"/>
            <w:lang w:val="de-DE" w:eastAsia="zh-CN"/>
          </w:rPr>
          <w:t xml:space="preserve">  :</w:t>
        </w:r>
        <w:proofErr w:type="gramEnd"/>
        <w:r w:rsidRPr="00E20C96">
          <w:rPr>
            <w:rFonts w:ascii="Andale Mono" w:eastAsia="SimSun" w:hAnsi="Andale Mono"/>
            <w:bCs/>
            <w:sz w:val="20"/>
            <w:szCs w:val="20"/>
            <w:lang w:val="de-DE" w:eastAsia="zh-CN"/>
          </w:rPr>
          <w:t xml:space="preserve"> -109</w:t>
        </w:r>
      </w:ins>
    </w:p>
    <w:p w14:paraId="294F723B" w14:textId="77777777" w:rsidR="00BA5937" w:rsidRPr="00126FCD" w:rsidRDefault="00BA5937" w:rsidP="00BA5937">
      <w:pPr>
        <w:rPr>
          <w:ins w:id="1609" w:author="Dimitri Podborski" w:date="2023-07-19T20:55:00Z"/>
          <w:rFonts w:ascii="Andale Mono" w:eastAsia="SimSun" w:hAnsi="Andale Mono"/>
          <w:bCs/>
          <w:sz w:val="20"/>
          <w:szCs w:val="20"/>
          <w:lang w:eastAsia="zh-CN"/>
        </w:rPr>
      </w:pPr>
      <w:ins w:id="1610" w:author="Dimitri Podborski" w:date="2023-07-19T20:55:00Z">
        <w:r w:rsidRPr="00E20C96">
          <w:rPr>
            <w:rFonts w:ascii="Andale Mono" w:eastAsia="SimSun" w:hAnsi="Andale Mono"/>
            <w:bCs/>
            <w:sz w:val="20"/>
            <w:szCs w:val="20"/>
            <w:lang w:val="de-DE" w:eastAsia="zh-CN"/>
          </w:rPr>
          <w:t xml:space="preserve">     </w:t>
        </w:r>
        <w:r w:rsidRPr="00126FCD">
          <w:rPr>
            <w:rFonts w:ascii="Andale Mono" w:eastAsia="SimSun" w:hAnsi="Andale Mono"/>
            <w:bCs/>
            <w:sz w:val="20"/>
            <w:szCs w:val="20"/>
            <w:lang w:eastAsia="zh-CN"/>
          </w:rPr>
          <w:t xml:space="preserve">|-- Max Azimuth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109</w:t>
        </w:r>
      </w:ins>
    </w:p>
    <w:p w14:paraId="67DE040B" w14:textId="77777777" w:rsidR="00BA5937" w:rsidRPr="00126FCD" w:rsidRDefault="00BA5937" w:rsidP="00BA5937">
      <w:pPr>
        <w:rPr>
          <w:ins w:id="1611" w:author="Dimitri Podborski" w:date="2023-07-19T20:55:00Z"/>
          <w:rFonts w:ascii="Andale Mono" w:eastAsia="SimSun" w:hAnsi="Andale Mono"/>
          <w:bCs/>
          <w:sz w:val="20"/>
          <w:szCs w:val="20"/>
          <w:lang w:eastAsia="zh-CN"/>
        </w:rPr>
      </w:pPr>
      <w:ins w:id="1612" w:author="Dimitri Podborski" w:date="2023-07-19T20:55:00Z">
        <w:r w:rsidRPr="00126FCD">
          <w:rPr>
            <w:rFonts w:ascii="Andale Mono" w:eastAsia="SimSun" w:hAnsi="Andale Mono"/>
            <w:bCs/>
            <w:sz w:val="20"/>
            <w:szCs w:val="20"/>
            <w:lang w:eastAsia="zh-CN"/>
          </w:rPr>
          <w:t xml:space="preserve">     |-- Default Azimuth </w:t>
        </w:r>
        <w:proofErr w:type="gramStart"/>
        <w:r w:rsidRPr="00126FCD">
          <w:rPr>
            <w:rFonts w:ascii="Andale Mono" w:eastAsia="SimSun" w:hAnsi="Andale Mono"/>
            <w:bCs/>
            <w:sz w:val="20"/>
            <w:szCs w:val="20"/>
            <w:lang w:eastAsia="zh-CN"/>
          </w:rPr>
          <w:t xml:space="preserve">  :</w:t>
        </w:r>
        <w:proofErr w:type="gramEnd"/>
        <w:r w:rsidRPr="00126FCD">
          <w:rPr>
            <w:rFonts w:ascii="Andale Mono" w:eastAsia="SimSun" w:hAnsi="Andale Mono"/>
            <w:bCs/>
            <w:sz w:val="20"/>
            <w:szCs w:val="20"/>
            <w:lang w:eastAsia="zh-CN"/>
          </w:rPr>
          <w:t xml:space="preserve"> 0</w:t>
        </w:r>
      </w:ins>
    </w:p>
    <w:p w14:paraId="4B4E0631" w14:textId="77777777" w:rsidR="00BA5937" w:rsidRPr="00662F8D" w:rsidRDefault="00BA5937" w:rsidP="00BA5937">
      <w:pPr>
        <w:rPr>
          <w:ins w:id="1613" w:author="Dimitri Podborski" w:date="2023-07-19T20:55:00Z"/>
          <w:rFonts w:ascii="Andale Mono" w:eastAsia="SimSun" w:hAnsi="Andale Mono"/>
          <w:bCs/>
          <w:sz w:val="20"/>
          <w:szCs w:val="20"/>
          <w:lang w:eastAsia="zh-CN"/>
        </w:rPr>
      </w:pPr>
      <w:ins w:id="1614" w:author="Dimitri Podborski" w:date="2023-07-19T20:55:00Z">
        <w:r w:rsidRPr="00126FCD">
          <w:rPr>
            <w:rFonts w:ascii="Andale Mono" w:eastAsia="SimSun" w:hAnsi="Andale Mono"/>
            <w:bCs/>
            <w:sz w:val="20"/>
            <w:szCs w:val="20"/>
            <w:lang w:eastAsia="zh-CN"/>
          </w:rPr>
          <w:t xml:space="preserve">     </w:t>
        </w:r>
        <w:proofErr w:type="spellStart"/>
        <w:r w:rsidRPr="00662F8D">
          <w:rPr>
            <w:rFonts w:ascii="Andale Mono" w:eastAsia="SimSun" w:hAnsi="Andale Mono"/>
            <w:bCs/>
            <w:sz w:val="20"/>
            <w:szCs w:val="20"/>
            <w:lang w:eastAsia="zh-CN"/>
          </w:rPr>
          <w:t>aepr</w:t>
        </w:r>
        <w:proofErr w:type="spellEnd"/>
        <w:r w:rsidRPr="00662F8D">
          <w:rPr>
            <w:rFonts w:ascii="Andale Mono" w:eastAsia="SimSun" w:hAnsi="Andale Mono"/>
            <w:bCs/>
            <w:sz w:val="20"/>
            <w:szCs w:val="20"/>
            <w:lang w:eastAsia="zh-CN"/>
          </w:rPr>
          <w:t xml:space="preserve"> (24)</w:t>
        </w:r>
      </w:ins>
    </w:p>
    <w:p w14:paraId="0B506ABC" w14:textId="77777777" w:rsidR="00BA5937" w:rsidRPr="00126FCD" w:rsidRDefault="00BA5937" w:rsidP="00BA5937">
      <w:pPr>
        <w:rPr>
          <w:ins w:id="1615" w:author="Dimitri Podborski" w:date="2023-07-19T20:55:00Z"/>
          <w:rFonts w:ascii="Andale Mono" w:eastAsia="SimSun" w:hAnsi="Andale Mono"/>
          <w:bCs/>
          <w:sz w:val="20"/>
          <w:szCs w:val="20"/>
          <w:lang w:val="de-DE" w:eastAsia="zh-CN"/>
        </w:rPr>
      </w:pPr>
      <w:ins w:id="1616" w:author="Dimitri Podborski" w:date="2023-07-19T20:55:00Z">
        <w:r w:rsidRPr="00662F8D">
          <w:rPr>
            <w:rFonts w:ascii="Andale Mono" w:eastAsia="SimSun" w:hAnsi="Andale Mono"/>
            <w:bCs/>
            <w:sz w:val="20"/>
            <w:szCs w:val="20"/>
            <w:lang w:eastAsia="zh-CN"/>
          </w:rPr>
          <w:lastRenderedPageBreak/>
          <w:t xml:space="preserve">     </w:t>
        </w:r>
        <w:r w:rsidRPr="00126FCD">
          <w:rPr>
            <w:rFonts w:ascii="Andale Mono" w:eastAsia="SimSun" w:hAnsi="Andale Mono"/>
            <w:bCs/>
            <w:sz w:val="20"/>
            <w:szCs w:val="20"/>
            <w:lang w:val="de-DE" w:eastAsia="zh-CN"/>
          </w:rPr>
          <w:t xml:space="preserve">|-- Box Version      </w:t>
        </w:r>
        <w:proofErr w:type="gramStart"/>
        <w:r w:rsidRPr="00126FCD">
          <w:rPr>
            <w:rFonts w:ascii="Andale Mono" w:eastAsia="SimSun" w:hAnsi="Andale Mono"/>
            <w:bCs/>
            <w:sz w:val="20"/>
            <w:szCs w:val="20"/>
            <w:lang w:val="de-DE" w:eastAsia="zh-CN"/>
          </w:rPr>
          <w:t xml:space="preserve">  :</w:t>
        </w:r>
        <w:proofErr w:type="gramEnd"/>
        <w:r w:rsidRPr="00126FCD">
          <w:rPr>
            <w:rFonts w:ascii="Andale Mono" w:eastAsia="SimSun" w:hAnsi="Andale Mono"/>
            <w:bCs/>
            <w:sz w:val="20"/>
            <w:szCs w:val="20"/>
            <w:lang w:val="de-DE" w:eastAsia="zh-CN"/>
          </w:rPr>
          <w:t xml:space="preserve"> 0</w:t>
        </w:r>
      </w:ins>
    </w:p>
    <w:p w14:paraId="271B551D" w14:textId="77777777" w:rsidR="00BA5937" w:rsidRPr="00126FCD" w:rsidRDefault="00BA5937" w:rsidP="00BA5937">
      <w:pPr>
        <w:rPr>
          <w:ins w:id="1617" w:author="Dimitri Podborski" w:date="2023-07-19T20:55:00Z"/>
          <w:rFonts w:ascii="Andale Mono" w:eastAsia="SimSun" w:hAnsi="Andale Mono"/>
          <w:bCs/>
          <w:sz w:val="20"/>
          <w:szCs w:val="20"/>
          <w:lang w:val="de-DE" w:eastAsia="zh-CN"/>
        </w:rPr>
      </w:pPr>
      <w:ins w:id="1618" w:author="Dimitri Podborski" w:date="2023-07-19T20:55:00Z">
        <w:r w:rsidRPr="00126FCD">
          <w:rPr>
            <w:rFonts w:ascii="Andale Mono" w:eastAsia="SimSun" w:hAnsi="Andale Mono"/>
            <w:bCs/>
            <w:sz w:val="20"/>
            <w:szCs w:val="20"/>
            <w:lang w:val="de-DE" w:eastAsia="zh-CN"/>
          </w:rPr>
          <w:t xml:space="preserve">     |-- Box Flags        </w:t>
        </w:r>
        <w:proofErr w:type="gramStart"/>
        <w:r w:rsidRPr="00126FCD">
          <w:rPr>
            <w:rFonts w:ascii="Andale Mono" w:eastAsia="SimSun" w:hAnsi="Andale Mono"/>
            <w:bCs/>
            <w:sz w:val="20"/>
            <w:szCs w:val="20"/>
            <w:lang w:val="de-DE" w:eastAsia="zh-CN"/>
          </w:rPr>
          <w:t xml:space="preserve">  :</w:t>
        </w:r>
        <w:proofErr w:type="gramEnd"/>
        <w:r w:rsidRPr="00126FCD">
          <w:rPr>
            <w:rFonts w:ascii="Andale Mono" w:eastAsia="SimSun" w:hAnsi="Andale Mono"/>
            <w:bCs/>
            <w:sz w:val="20"/>
            <w:szCs w:val="20"/>
            <w:lang w:val="de-DE" w:eastAsia="zh-CN"/>
          </w:rPr>
          <w:t xml:space="preserve"> 0</w:t>
        </w:r>
      </w:ins>
    </w:p>
    <w:p w14:paraId="5E9CF075" w14:textId="77777777" w:rsidR="00BA5937" w:rsidRPr="00126FCD" w:rsidRDefault="00BA5937" w:rsidP="00BA5937">
      <w:pPr>
        <w:rPr>
          <w:ins w:id="1619" w:author="Dimitri Podborski" w:date="2023-07-19T20:55:00Z"/>
          <w:rFonts w:ascii="Andale Mono" w:eastAsia="SimSun" w:hAnsi="Andale Mono"/>
          <w:bCs/>
          <w:sz w:val="20"/>
          <w:szCs w:val="20"/>
          <w:lang w:val="de-DE" w:eastAsia="zh-CN"/>
        </w:rPr>
      </w:pPr>
      <w:ins w:id="1620" w:author="Dimitri Podborski" w:date="2023-07-19T20:55:00Z">
        <w:r w:rsidRPr="00126FCD">
          <w:rPr>
            <w:rFonts w:ascii="Andale Mono" w:eastAsia="SimSun" w:hAnsi="Andale Mono"/>
            <w:bCs/>
            <w:sz w:val="20"/>
            <w:szCs w:val="20"/>
            <w:lang w:val="de-DE" w:eastAsia="zh-CN"/>
          </w:rPr>
          <w:t xml:space="preserve">     |-- Min </w:t>
        </w:r>
        <w:proofErr w:type="spellStart"/>
        <w:r w:rsidRPr="00126FCD">
          <w:rPr>
            <w:rFonts w:ascii="Andale Mono" w:eastAsia="SimSun" w:hAnsi="Andale Mono"/>
            <w:bCs/>
            <w:sz w:val="20"/>
            <w:szCs w:val="20"/>
            <w:lang w:val="de-DE" w:eastAsia="zh-CN"/>
          </w:rPr>
          <w:t>Prominence</w:t>
        </w:r>
        <w:proofErr w:type="spellEnd"/>
        <w:r w:rsidRPr="00126FCD">
          <w:rPr>
            <w:rFonts w:ascii="Andale Mono" w:eastAsia="SimSun" w:hAnsi="Andale Mono"/>
            <w:bCs/>
            <w:sz w:val="20"/>
            <w:szCs w:val="20"/>
            <w:lang w:val="de-DE" w:eastAsia="zh-CN"/>
          </w:rPr>
          <w:t xml:space="preserve">   </w:t>
        </w:r>
        <w:proofErr w:type="gramStart"/>
        <w:r w:rsidRPr="00126FCD">
          <w:rPr>
            <w:rFonts w:ascii="Andale Mono" w:eastAsia="SimSun" w:hAnsi="Andale Mono"/>
            <w:bCs/>
            <w:sz w:val="20"/>
            <w:szCs w:val="20"/>
            <w:lang w:val="de-DE" w:eastAsia="zh-CN"/>
          </w:rPr>
          <w:t xml:space="preserve">  :</w:t>
        </w:r>
        <w:proofErr w:type="gramEnd"/>
        <w:r w:rsidRPr="00126FCD">
          <w:rPr>
            <w:rFonts w:ascii="Andale Mono" w:eastAsia="SimSun" w:hAnsi="Andale Mono"/>
            <w:bCs/>
            <w:sz w:val="20"/>
            <w:szCs w:val="20"/>
            <w:lang w:val="de-DE" w:eastAsia="zh-CN"/>
          </w:rPr>
          <w:t xml:space="preserve"> 0</w:t>
        </w:r>
      </w:ins>
    </w:p>
    <w:p w14:paraId="45C197D0" w14:textId="77777777" w:rsidR="00BA5937" w:rsidRPr="00662F8D" w:rsidRDefault="00BA5937" w:rsidP="00BA5937">
      <w:pPr>
        <w:rPr>
          <w:ins w:id="1621" w:author="Dimitri Podborski" w:date="2023-07-19T20:55:00Z"/>
          <w:rFonts w:ascii="Andale Mono" w:eastAsia="SimSun" w:hAnsi="Andale Mono"/>
          <w:bCs/>
          <w:sz w:val="20"/>
          <w:szCs w:val="20"/>
          <w:lang w:eastAsia="zh-CN"/>
        </w:rPr>
      </w:pPr>
      <w:ins w:id="1622" w:author="Dimitri Podborski" w:date="2023-07-19T20:55:00Z">
        <w:r w:rsidRPr="00126FCD">
          <w:rPr>
            <w:rFonts w:ascii="Andale Mono" w:eastAsia="SimSun" w:hAnsi="Andale Mono"/>
            <w:bCs/>
            <w:sz w:val="20"/>
            <w:szCs w:val="20"/>
            <w:lang w:val="de-DE" w:eastAsia="zh-CN"/>
          </w:rPr>
          <w:t xml:space="preserve">     </w:t>
        </w:r>
        <w:r w:rsidRPr="00662F8D">
          <w:rPr>
            <w:rFonts w:ascii="Andale Mono" w:eastAsia="SimSun" w:hAnsi="Andale Mono"/>
            <w:bCs/>
            <w:sz w:val="20"/>
            <w:szCs w:val="20"/>
            <w:lang w:eastAsia="zh-CN"/>
          </w:rPr>
          <w:t xml:space="preserve">|-- Max Prominence   </w:t>
        </w:r>
        <w:proofErr w:type="gramStart"/>
        <w:r w:rsidRPr="00662F8D">
          <w:rPr>
            <w:rFonts w:ascii="Andale Mono" w:eastAsia="SimSun" w:hAnsi="Andale Mono"/>
            <w:bCs/>
            <w:sz w:val="20"/>
            <w:szCs w:val="20"/>
            <w:lang w:eastAsia="zh-CN"/>
          </w:rPr>
          <w:t xml:space="preserve">  :</w:t>
        </w:r>
        <w:proofErr w:type="gramEnd"/>
        <w:r w:rsidRPr="00662F8D">
          <w:rPr>
            <w:rFonts w:ascii="Andale Mono" w:eastAsia="SimSun" w:hAnsi="Andale Mono"/>
            <w:bCs/>
            <w:sz w:val="20"/>
            <w:szCs w:val="20"/>
            <w:lang w:eastAsia="zh-CN"/>
          </w:rPr>
          <w:t xml:space="preserve"> 9</w:t>
        </w:r>
      </w:ins>
    </w:p>
    <w:p w14:paraId="2EE9E233" w14:textId="77777777" w:rsidR="00BA5937" w:rsidRPr="00662F8D" w:rsidRDefault="00BA5937" w:rsidP="00BA5937">
      <w:pPr>
        <w:rPr>
          <w:ins w:id="1623" w:author="Dimitri Podborski" w:date="2023-07-19T20:55:00Z"/>
          <w:rFonts w:ascii="Andale Mono" w:eastAsia="SimSun" w:hAnsi="Andale Mono"/>
          <w:bCs/>
          <w:sz w:val="20"/>
          <w:szCs w:val="20"/>
          <w:lang w:eastAsia="zh-CN"/>
        </w:rPr>
      </w:pPr>
      <w:ins w:id="1624" w:author="Dimitri Podborski" w:date="2023-07-19T20:55:00Z">
        <w:r w:rsidRPr="00662F8D">
          <w:rPr>
            <w:rFonts w:ascii="Andale Mono" w:eastAsia="SimSun" w:hAnsi="Andale Mono"/>
            <w:bCs/>
            <w:sz w:val="20"/>
            <w:szCs w:val="20"/>
            <w:lang w:eastAsia="zh-CN"/>
          </w:rPr>
          <w:t xml:space="preserve">     |-- Default </w:t>
        </w:r>
        <w:proofErr w:type="gramStart"/>
        <w:r w:rsidRPr="00662F8D">
          <w:rPr>
            <w:rFonts w:ascii="Andale Mono" w:eastAsia="SimSun" w:hAnsi="Andale Mono"/>
            <w:bCs/>
            <w:sz w:val="20"/>
            <w:szCs w:val="20"/>
            <w:lang w:eastAsia="zh-CN"/>
          </w:rPr>
          <w:t>Prominence :</w:t>
        </w:r>
        <w:proofErr w:type="gramEnd"/>
        <w:r w:rsidRPr="00662F8D">
          <w:rPr>
            <w:rFonts w:ascii="Andale Mono" w:eastAsia="SimSun" w:hAnsi="Andale Mono"/>
            <w:bCs/>
            <w:sz w:val="20"/>
            <w:szCs w:val="20"/>
            <w:lang w:eastAsia="zh-CN"/>
          </w:rPr>
          <w:t xml:space="preserve"> 9</w:t>
        </w:r>
      </w:ins>
    </w:p>
    <w:p w14:paraId="5D979DFC" w14:textId="77777777" w:rsidR="00BA5937" w:rsidRPr="00662F8D" w:rsidRDefault="00BA5937" w:rsidP="00BA5937">
      <w:pPr>
        <w:rPr>
          <w:ins w:id="1625" w:author="Dimitri Podborski" w:date="2023-07-19T20:55:00Z"/>
          <w:rFonts w:ascii="Andale Mono" w:eastAsia="SimSun" w:hAnsi="Andale Mono"/>
          <w:bCs/>
          <w:sz w:val="20"/>
          <w:szCs w:val="20"/>
          <w:lang w:eastAsia="zh-CN"/>
        </w:rPr>
      </w:pPr>
    </w:p>
    <w:p w14:paraId="1C94B620" w14:textId="77777777" w:rsidR="00BA5937" w:rsidRDefault="00BA5937" w:rsidP="00BA5937">
      <w:pPr>
        <w:rPr>
          <w:ins w:id="1626" w:author="Dimitri Podborski" w:date="2023-07-19T20:55:00Z"/>
          <w:rFonts w:eastAsia="SimSun"/>
          <w:bCs/>
          <w:sz w:val="28"/>
          <w:lang w:eastAsia="zh-CN"/>
        </w:rPr>
      </w:pPr>
      <w:ins w:id="1627" w:author="Dimitri Podborski" w:date="2023-07-19T20:55:00Z">
        <w:r w:rsidRPr="00B5780F">
          <w:rPr>
            <w:rFonts w:eastAsia="SimSun"/>
            <w:bCs/>
            <w:sz w:val="28"/>
            <w:lang w:eastAsia="zh-CN"/>
          </w:rPr>
          <w:t>Finally, the</w:t>
        </w:r>
        <w:r>
          <w:rPr>
            <w:rFonts w:eastAsia="SimSun"/>
            <w:bCs/>
            <w:sz w:val="28"/>
            <w:lang w:eastAsia="zh-CN"/>
          </w:rPr>
          <w:t xml:space="preserve"> MPEG-H track signals that it is part to the 2 provided </w:t>
        </w:r>
        <w:proofErr w:type="spellStart"/>
        <w:r>
          <w:rPr>
            <w:rFonts w:eastAsia="SimSun"/>
            <w:bCs/>
            <w:sz w:val="28"/>
            <w:lang w:eastAsia="zh-CN"/>
          </w:rPr>
          <w:t>preselections</w:t>
        </w:r>
        <w:proofErr w:type="spellEnd"/>
        <w:r>
          <w:rPr>
            <w:rFonts w:eastAsia="SimSun"/>
            <w:bCs/>
            <w:sz w:val="28"/>
            <w:lang w:eastAsia="zh-CN"/>
          </w:rPr>
          <w:t xml:space="preserve"> within the ‘</w:t>
        </w:r>
        <w:proofErr w:type="spellStart"/>
        <w:r>
          <w:rPr>
            <w:rFonts w:eastAsia="SimSun"/>
            <w:bCs/>
            <w:sz w:val="28"/>
            <w:lang w:eastAsia="zh-CN"/>
          </w:rPr>
          <w:t>trak</w:t>
        </w:r>
        <w:proofErr w:type="spellEnd"/>
        <w:r>
          <w:rPr>
            <w:rFonts w:eastAsia="SimSun"/>
            <w:bCs/>
            <w:sz w:val="28"/>
            <w:lang w:eastAsia="zh-CN"/>
          </w:rPr>
          <w:t>’ box:</w:t>
        </w:r>
      </w:ins>
    </w:p>
    <w:p w14:paraId="101B9A7B" w14:textId="77777777" w:rsidR="00BA5937" w:rsidRDefault="00BA5937" w:rsidP="00BA5937">
      <w:pPr>
        <w:rPr>
          <w:ins w:id="1628" w:author="Dimitri Podborski" w:date="2023-07-19T20:55:00Z"/>
          <w:rFonts w:eastAsia="SimSun"/>
          <w:bCs/>
          <w:sz w:val="28"/>
          <w:lang w:eastAsia="zh-CN"/>
        </w:rPr>
      </w:pPr>
    </w:p>
    <w:p w14:paraId="0E0224A6" w14:textId="77777777" w:rsidR="00BA5937" w:rsidRPr="00B5780F" w:rsidRDefault="00BA5937" w:rsidP="00BA5937">
      <w:pPr>
        <w:rPr>
          <w:ins w:id="1629" w:author="Dimitri Podborski" w:date="2023-07-19T20:55:00Z"/>
          <w:rFonts w:ascii="Andale Mono" w:eastAsia="SimSun" w:hAnsi="Andale Mono"/>
          <w:bCs/>
          <w:sz w:val="20"/>
          <w:szCs w:val="20"/>
          <w:lang w:eastAsia="zh-CN"/>
        </w:rPr>
      </w:pPr>
      <w:proofErr w:type="spellStart"/>
      <w:ins w:id="1630" w:author="Dimitri Podborski" w:date="2023-07-19T20:55:00Z">
        <w:r w:rsidRPr="00B5780F">
          <w:rPr>
            <w:rFonts w:ascii="Andale Mono" w:eastAsia="SimSun" w:hAnsi="Andale Mono"/>
            <w:bCs/>
            <w:sz w:val="20"/>
            <w:szCs w:val="20"/>
            <w:lang w:eastAsia="zh-CN"/>
          </w:rPr>
          <w:t>trgr</w:t>
        </w:r>
        <w:proofErr w:type="spellEnd"/>
        <w:r w:rsidRPr="00B5780F">
          <w:rPr>
            <w:rFonts w:ascii="Andale Mono" w:eastAsia="SimSun" w:hAnsi="Andale Mono"/>
            <w:bCs/>
            <w:sz w:val="20"/>
            <w:szCs w:val="20"/>
            <w:lang w:eastAsia="zh-CN"/>
          </w:rPr>
          <w:t xml:space="preserve"> (40)</w:t>
        </w:r>
      </w:ins>
    </w:p>
    <w:p w14:paraId="03449E1E" w14:textId="77777777" w:rsidR="00BA5937" w:rsidRPr="00B5780F" w:rsidRDefault="00BA5937" w:rsidP="00BA5937">
      <w:pPr>
        <w:rPr>
          <w:ins w:id="1631" w:author="Dimitri Podborski" w:date="2023-07-19T20:55:00Z"/>
          <w:rFonts w:ascii="Andale Mono" w:eastAsia="SimSun" w:hAnsi="Andale Mono"/>
          <w:bCs/>
          <w:sz w:val="20"/>
          <w:szCs w:val="20"/>
          <w:lang w:eastAsia="zh-CN"/>
        </w:rPr>
      </w:pPr>
      <w:ins w:id="1632" w:author="Dimitri Podborski" w:date="2023-07-19T20:55:00Z">
        <w:r w:rsidRPr="00B5780F">
          <w:rPr>
            <w:rFonts w:ascii="Andale Mono" w:eastAsia="SimSun" w:hAnsi="Andale Mono"/>
            <w:bCs/>
            <w:sz w:val="20"/>
            <w:szCs w:val="20"/>
            <w:lang w:eastAsia="zh-CN"/>
          </w:rPr>
          <w:t xml:space="preserve"> </w:t>
        </w:r>
        <w:proofErr w:type="spellStart"/>
        <w:r w:rsidRPr="00B5780F">
          <w:rPr>
            <w:rFonts w:ascii="Andale Mono" w:eastAsia="SimSun" w:hAnsi="Andale Mono"/>
            <w:bCs/>
            <w:sz w:val="20"/>
            <w:szCs w:val="20"/>
            <w:lang w:eastAsia="zh-CN"/>
          </w:rPr>
          <w:t>pres</w:t>
        </w:r>
        <w:proofErr w:type="spellEnd"/>
        <w:r w:rsidRPr="00B5780F">
          <w:rPr>
            <w:rFonts w:ascii="Andale Mono" w:eastAsia="SimSun" w:hAnsi="Andale Mono"/>
            <w:bCs/>
            <w:sz w:val="20"/>
            <w:szCs w:val="20"/>
            <w:lang w:eastAsia="zh-CN"/>
          </w:rPr>
          <w:t xml:space="preserve"> (16)</w:t>
        </w:r>
      </w:ins>
    </w:p>
    <w:p w14:paraId="7A72A602" w14:textId="77777777" w:rsidR="00BA5937" w:rsidRPr="00B5780F" w:rsidRDefault="00BA5937" w:rsidP="00BA5937">
      <w:pPr>
        <w:rPr>
          <w:ins w:id="1633" w:author="Dimitri Podborski" w:date="2023-07-19T20:55:00Z"/>
          <w:rFonts w:ascii="Andale Mono" w:eastAsia="SimSun" w:hAnsi="Andale Mono"/>
          <w:bCs/>
          <w:sz w:val="20"/>
          <w:szCs w:val="20"/>
          <w:lang w:eastAsia="zh-CN"/>
        </w:rPr>
      </w:pPr>
      <w:ins w:id="1634" w:author="Dimitri Podborski" w:date="2023-07-19T20:55:00Z">
        <w:r w:rsidRPr="00B5780F">
          <w:rPr>
            <w:rFonts w:ascii="Andale Mono" w:eastAsia="SimSun" w:hAnsi="Andale Mono"/>
            <w:bCs/>
            <w:sz w:val="20"/>
            <w:szCs w:val="20"/>
            <w:lang w:eastAsia="zh-CN"/>
          </w:rPr>
          <w:t xml:space="preserve"> |-- Box Version  </w:t>
        </w:r>
        <w:proofErr w:type="gramStart"/>
        <w:r w:rsidRPr="00B5780F">
          <w:rPr>
            <w:rFonts w:ascii="Andale Mono" w:eastAsia="SimSun" w:hAnsi="Andale Mono"/>
            <w:bCs/>
            <w:sz w:val="20"/>
            <w:szCs w:val="20"/>
            <w:lang w:eastAsia="zh-CN"/>
          </w:rPr>
          <w:t xml:space="preserve">  :</w:t>
        </w:r>
        <w:proofErr w:type="gramEnd"/>
        <w:r w:rsidRPr="00B5780F">
          <w:rPr>
            <w:rFonts w:ascii="Andale Mono" w:eastAsia="SimSun" w:hAnsi="Andale Mono"/>
            <w:bCs/>
            <w:sz w:val="20"/>
            <w:szCs w:val="20"/>
            <w:lang w:eastAsia="zh-CN"/>
          </w:rPr>
          <w:t xml:space="preserve"> 0</w:t>
        </w:r>
      </w:ins>
    </w:p>
    <w:p w14:paraId="1B579504" w14:textId="77777777" w:rsidR="00BA5937" w:rsidRPr="00B5780F" w:rsidRDefault="00BA5937" w:rsidP="00BA5937">
      <w:pPr>
        <w:rPr>
          <w:ins w:id="1635" w:author="Dimitri Podborski" w:date="2023-07-19T20:55:00Z"/>
          <w:rFonts w:ascii="Andale Mono" w:eastAsia="SimSun" w:hAnsi="Andale Mono"/>
          <w:bCs/>
          <w:sz w:val="20"/>
          <w:szCs w:val="20"/>
          <w:lang w:eastAsia="zh-CN"/>
        </w:rPr>
      </w:pPr>
      <w:ins w:id="1636" w:author="Dimitri Podborski" w:date="2023-07-19T20:55:00Z">
        <w:r w:rsidRPr="00B5780F">
          <w:rPr>
            <w:rFonts w:ascii="Andale Mono" w:eastAsia="SimSun" w:hAnsi="Andale Mono"/>
            <w:bCs/>
            <w:sz w:val="20"/>
            <w:szCs w:val="20"/>
            <w:lang w:eastAsia="zh-CN"/>
          </w:rPr>
          <w:t xml:space="preserve"> |-- Box Flags    </w:t>
        </w:r>
        <w:proofErr w:type="gramStart"/>
        <w:r w:rsidRPr="00B5780F">
          <w:rPr>
            <w:rFonts w:ascii="Andale Mono" w:eastAsia="SimSun" w:hAnsi="Andale Mono"/>
            <w:bCs/>
            <w:sz w:val="20"/>
            <w:szCs w:val="20"/>
            <w:lang w:eastAsia="zh-CN"/>
          </w:rPr>
          <w:t xml:space="preserve">  :</w:t>
        </w:r>
        <w:proofErr w:type="gramEnd"/>
        <w:r w:rsidRPr="00B5780F">
          <w:rPr>
            <w:rFonts w:ascii="Andale Mono" w:eastAsia="SimSun" w:hAnsi="Andale Mono"/>
            <w:bCs/>
            <w:sz w:val="20"/>
            <w:szCs w:val="20"/>
            <w:lang w:eastAsia="zh-CN"/>
          </w:rPr>
          <w:t xml:space="preserve"> 0</w:t>
        </w:r>
      </w:ins>
    </w:p>
    <w:p w14:paraId="09FC6F48" w14:textId="77777777" w:rsidR="00BA5937" w:rsidRPr="00B5780F" w:rsidRDefault="00BA5937" w:rsidP="00BA5937">
      <w:pPr>
        <w:rPr>
          <w:ins w:id="1637" w:author="Dimitri Podborski" w:date="2023-07-19T20:55:00Z"/>
          <w:rFonts w:ascii="Andale Mono" w:eastAsia="SimSun" w:hAnsi="Andale Mono"/>
          <w:bCs/>
          <w:sz w:val="20"/>
          <w:szCs w:val="20"/>
          <w:lang w:eastAsia="zh-CN"/>
        </w:rPr>
      </w:pPr>
      <w:ins w:id="1638" w:author="Dimitri Podborski" w:date="2023-07-19T20:55:00Z">
        <w:r w:rsidRPr="00B5780F">
          <w:rPr>
            <w:rFonts w:ascii="Andale Mono" w:eastAsia="SimSun" w:hAnsi="Andale Mono"/>
            <w:bCs/>
            <w:sz w:val="20"/>
            <w:szCs w:val="20"/>
            <w:lang w:eastAsia="zh-CN"/>
          </w:rPr>
          <w:t xml:space="preserve"> |-- Track Group </w:t>
        </w:r>
        <w:proofErr w:type="gramStart"/>
        <w:r w:rsidRPr="00B5780F">
          <w:rPr>
            <w:rFonts w:ascii="Andale Mono" w:eastAsia="SimSun" w:hAnsi="Andale Mono"/>
            <w:bCs/>
            <w:sz w:val="20"/>
            <w:szCs w:val="20"/>
            <w:lang w:eastAsia="zh-CN"/>
          </w:rPr>
          <w:t>ID :</w:t>
        </w:r>
        <w:proofErr w:type="gramEnd"/>
        <w:r w:rsidRPr="00B5780F">
          <w:rPr>
            <w:rFonts w:ascii="Andale Mono" w:eastAsia="SimSun" w:hAnsi="Andale Mono"/>
            <w:bCs/>
            <w:sz w:val="20"/>
            <w:szCs w:val="20"/>
            <w:lang w:eastAsia="zh-CN"/>
          </w:rPr>
          <w:t xml:space="preserve"> 0</w:t>
        </w:r>
      </w:ins>
    </w:p>
    <w:p w14:paraId="3445D2CE" w14:textId="77777777" w:rsidR="00BA5937" w:rsidRPr="00B5780F" w:rsidRDefault="00BA5937" w:rsidP="00BA5937">
      <w:pPr>
        <w:rPr>
          <w:ins w:id="1639" w:author="Dimitri Podborski" w:date="2023-07-19T20:55:00Z"/>
          <w:rFonts w:ascii="Andale Mono" w:eastAsia="SimSun" w:hAnsi="Andale Mono"/>
          <w:bCs/>
          <w:sz w:val="20"/>
          <w:szCs w:val="20"/>
          <w:lang w:val="de-DE" w:eastAsia="zh-CN"/>
        </w:rPr>
      </w:pPr>
      <w:ins w:id="1640" w:author="Dimitri Podborski" w:date="2023-07-19T20:55:00Z">
        <w:r w:rsidRPr="00B5780F">
          <w:rPr>
            <w:rFonts w:ascii="Andale Mono" w:eastAsia="SimSun" w:hAnsi="Andale Mono"/>
            <w:bCs/>
            <w:sz w:val="20"/>
            <w:szCs w:val="20"/>
            <w:lang w:eastAsia="zh-CN"/>
          </w:rPr>
          <w:t xml:space="preserve"> </w:t>
        </w:r>
        <w:proofErr w:type="spellStart"/>
        <w:r w:rsidRPr="00B5780F">
          <w:rPr>
            <w:rFonts w:ascii="Andale Mono" w:eastAsia="SimSun" w:hAnsi="Andale Mono"/>
            <w:bCs/>
            <w:sz w:val="20"/>
            <w:szCs w:val="20"/>
            <w:lang w:val="de-DE" w:eastAsia="zh-CN"/>
          </w:rPr>
          <w:t>pres</w:t>
        </w:r>
        <w:proofErr w:type="spellEnd"/>
        <w:r w:rsidRPr="00B5780F">
          <w:rPr>
            <w:rFonts w:ascii="Andale Mono" w:eastAsia="SimSun" w:hAnsi="Andale Mono"/>
            <w:bCs/>
            <w:sz w:val="20"/>
            <w:szCs w:val="20"/>
            <w:lang w:val="de-DE" w:eastAsia="zh-CN"/>
          </w:rPr>
          <w:t xml:space="preserve"> (16)</w:t>
        </w:r>
      </w:ins>
    </w:p>
    <w:p w14:paraId="75B504C5" w14:textId="77777777" w:rsidR="00BA5937" w:rsidRPr="00E20C96" w:rsidRDefault="00BA5937" w:rsidP="00BA5937">
      <w:pPr>
        <w:rPr>
          <w:ins w:id="1641" w:author="Dimitri Podborski" w:date="2023-07-19T20:55:00Z"/>
          <w:rFonts w:ascii="Andale Mono" w:eastAsia="SimSun" w:hAnsi="Andale Mono"/>
          <w:bCs/>
          <w:sz w:val="20"/>
          <w:szCs w:val="20"/>
          <w:lang w:eastAsia="zh-CN"/>
        </w:rPr>
      </w:pPr>
      <w:ins w:id="1642" w:author="Dimitri Podborski" w:date="2023-07-19T20:55:00Z">
        <w:r w:rsidRPr="00B5780F">
          <w:rPr>
            <w:rFonts w:ascii="Andale Mono" w:eastAsia="SimSun" w:hAnsi="Andale Mono"/>
            <w:bCs/>
            <w:sz w:val="20"/>
            <w:szCs w:val="20"/>
            <w:lang w:val="de-DE" w:eastAsia="zh-CN"/>
          </w:rPr>
          <w:t xml:space="preserve"> </w:t>
        </w:r>
        <w:r w:rsidRPr="00E20C96">
          <w:rPr>
            <w:rFonts w:ascii="Andale Mono" w:eastAsia="SimSun" w:hAnsi="Andale Mono"/>
            <w:bCs/>
            <w:sz w:val="20"/>
            <w:szCs w:val="20"/>
            <w:lang w:eastAsia="zh-CN"/>
          </w:rPr>
          <w:t xml:space="preserve">|-- Box Version  </w:t>
        </w:r>
        <w:proofErr w:type="gramStart"/>
        <w:r w:rsidRPr="00E20C96">
          <w:rPr>
            <w:rFonts w:ascii="Andale Mono" w:eastAsia="SimSun" w:hAnsi="Andale Mono"/>
            <w:bCs/>
            <w:sz w:val="20"/>
            <w:szCs w:val="20"/>
            <w:lang w:eastAsia="zh-CN"/>
          </w:rPr>
          <w:t xml:space="preserve">  :</w:t>
        </w:r>
        <w:proofErr w:type="gramEnd"/>
        <w:r w:rsidRPr="00E20C96">
          <w:rPr>
            <w:rFonts w:ascii="Andale Mono" w:eastAsia="SimSun" w:hAnsi="Andale Mono"/>
            <w:bCs/>
            <w:sz w:val="20"/>
            <w:szCs w:val="20"/>
            <w:lang w:eastAsia="zh-CN"/>
          </w:rPr>
          <w:t xml:space="preserve"> 0</w:t>
        </w:r>
      </w:ins>
    </w:p>
    <w:p w14:paraId="3C84F4E6" w14:textId="77777777" w:rsidR="00BA5937" w:rsidRPr="00E20C96" w:rsidRDefault="00BA5937" w:rsidP="00BA5937">
      <w:pPr>
        <w:rPr>
          <w:ins w:id="1643" w:author="Dimitri Podborski" w:date="2023-07-19T20:55:00Z"/>
          <w:rFonts w:ascii="Andale Mono" w:eastAsia="SimSun" w:hAnsi="Andale Mono"/>
          <w:bCs/>
          <w:sz w:val="20"/>
          <w:szCs w:val="20"/>
          <w:lang w:eastAsia="zh-CN"/>
        </w:rPr>
      </w:pPr>
      <w:ins w:id="1644" w:author="Dimitri Podborski" w:date="2023-07-19T20:55:00Z">
        <w:r w:rsidRPr="00E20C96">
          <w:rPr>
            <w:rFonts w:ascii="Andale Mono" w:eastAsia="SimSun" w:hAnsi="Andale Mono"/>
            <w:bCs/>
            <w:sz w:val="20"/>
            <w:szCs w:val="20"/>
            <w:lang w:eastAsia="zh-CN"/>
          </w:rPr>
          <w:t xml:space="preserve"> |-- Box Flags    </w:t>
        </w:r>
        <w:proofErr w:type="gramStart"/>
        <w:r w:rsidRPr="00E20C96">
          <w:rPr>
            <w:rFonts w:ascii="Andale Mono" w:eastAsia="SimSun" w:hAnsi="Andale Mono"/>
            <w:bCs/>
            <w:sz w:val="20"/>
            <w:szCs w:val="20"/>
            <w:lang w:eastAsia="zh-CN"/>
          </w:rPr>
          <w:t xml:space="preserve">  :</w:t>
        </w:r>
        <w:proofErr w:type="gramEnd"/>
        <w:r w:rsidRPr="00E20C96">
          <w:rPr>
            <w:rFonts w:ascii="Andale Mono" w:eastAsia="SimSun" w:hAnsi="Andale Mono"/>
            <w:bCs/>
            <w:sz w:val="20"/>
            <w:szCs w:val="20"/>
            <w:lang w:eastAsia="zh-CN"/>
          </w:rPr>
          <w:t xml:space="preserve"> 0</w:t>
        </w:r>
      </w:ins>
    </w:p>
    <w:p w14:paraId="53B3F4A5" w14:textId="77777777" w:rsidR="00BA5937" w:rsidRPr="00E20C96" w:rsidRDefault="00BA5937" w:rsidP="00BA5937">
      <w:pPr>
        <w:rPr>
          <w:ins w:id="1645" w:author="Dimitri Podborski" w:date="2023-07-19T20:55:00Z"/>
          <w:rFonts w:ascii="Andale Mono" w:eastAsia="SimSun" w:hAnsi="Andale Mono"/>
          <w:bCs/>
          <w:sz w:val="20"/>
          <w:szCs w:val="20"/>
          <w:lang w:eastAsia="zh-CN"/>
        </w:rPr>
      </w:pPr>
      <w:ins w:id="1646" w:author="Dimitri Podborski" w:date="2023-07-19T20:55:00Z">
        <w:r w:rsidRPr="00E20C96">
          <w:rPr>
            <w:rFonts w:ascii="Andale Mono" w:eastAsia="SimSun" w:hAnsi="Andale Mono"/>
            <w:bCs/>
            <w:sz w:val="20"/>
            <w:szCs w:val="20"/>
            <w:lang w:eastAsia="zh-CN"/>
          </w:rPr>
          <w:t xml:space="preserve"> |-- Track Group </w:t>
        </w:r>
        <w:proofErr w:type="gramStart"/>
        <w:r w:rsidRPr="00E20C96">
          <w:rPr>
            <w:rFonts w:ascii="Andale Mono" w:eastAsia="SimSun" w:hAnsi="Andale Mono"/>
            <w:bCs/>
            <w:sz w:val="20"/>
            <w:szCs w:val="20"/>
            <w:lang w:eastAsia="zh-CN"/>
          </w:rPr>
          <w:t>ID :</w:t>
        </w:r>
        <w:proofErr w:type="gramEnd"/>
        <w:r w:rsidRPr="00E20C96">
          <w:rPr>
            <w:rFonts w:ascii="Andale Mono" w:eastAsia="SimSun" w:hAnsi="Andale Mono"/>
            <w:bCs/>
            <w:sz w:val="20"/>
            <w:szCs w:val="20"/>
            <w:lang w:eastAsia="zh-CN"/>
          </w:rPr>
          <w:t xml:space="preserve"> 10 </w:t>
        </w:r>
      </w:ins>
    </w:p>
    <w:p w14:paraId="21F8B46D" w14:textId="77777777" w:rsidR="00BA5937" w:rsidRDefault="00BA5937" w:rsidP="00D96E81">
      <w:pPr>
        <w:rPr>
          <w:ins w:id="1647" w:author="Dimitri Podborski" w:date="2023-07-19T20:55:00Z"/>
          <w:bCs/>
        </w:rPr>
      </w:pPr>
    </w:p>
    <w:p w14:paraId="61C266AF" w14:textId="23EB831D" w:rsidR="00BA5937" w:rsidRDefault="0072161E" w:rsidP="0072161E">
      <w:pPr>
        <w:pStyle w:val="Head1"/>
        <w:rPr>
          <w:ins w:id="1648" w:author="Dimitri Podborski" w:date="2023-07-19T20:58:00Z"/>
        </w:rPr>
      </w:pPr>
      <w:ins w:id="1649" w:author="Dimitri Podborski" w:date="2023-07-19T20:58:00Z">
        <w:r>
          <w:t>Utility software for Uncompressed FF</w:t>
        </w:r>
      </w:ins>
    </w:p>
    <w:p w14:paraId="061EC0A6" w14:textId="5EF3D7A3" w:rsidR="0072161E" w:rsidRDefault="0072161E" w:rsidP="0072161E">
      <w:pPr>
        <w:rPr>
          <w:ins w:id="1650" w:author="Dimitri Podborski" w:date="2023-07-19T21:01:00Z"/>
          <w:color w:val="0000EE"/>
          <w:u w:val="single"/>
        </w:rPr>
      </w:pPr>
      <w:ins w:id="1651" w:author="Dimitri Podborski" w:date="2023-07-19T20:58:00Z">
        <w:r>
          <w:fldChar w:fldCharType="begin"/>
        </w:r>
        <w:r>
          <w:instrText>HYPERLINK "http://mpeg.expert/software/MPEG/Systems/FileFormat/FFConformanceRefSoft/-/issues/23" \h</w:instrText>
        </w:r>
        <w:r>
          <w:fldChar w:fldCharType="separate"/>
        </w:r>
        <w:r>
          <w:rPr>
            <w:color w:val="0000EE"/>
            <w:u w:val="single"/>
          </w:rPr>
          <w:t>MPEG/Systems/</w:t>
        </w:r>
        <w:proofErr w:type="spellStart"/>
        <w:r>
          <w:rPr>
            <w:color w:val="0000EE"/>
            <w:u w:val="single"/>
          </w:rPr>
          <w:t>FileFormat</w:t>
        </w:r>
        <w:proofErr w:type="spellEnd"/>
        <w:r>
          <w:rPr>
            <w:color w:val="0000EE"/>
            <w:u w:val="single"/>
          </w:rPr>
          <w:t>/FFConformanceRefSoft#23</w:t>
        </w:r>
        <w:r>
          <w:rPr>
            <w:color w:val="0000EE"/>
            <w:u w:val="single"/>
          </w:rPr>
          <w:fldChar w:fldCharType="end"/>
        </w:r>
      </w:ins>
    </w:p>
    <w:p w14:paraId="662C05AA" w14:textId="42310A63" w:rsidR="0072161E" w:rsidRPr="0072161E" w:rsidRDefault="0072161E" w:rsidP="0072161E">
      <w:pPr>
        <w:spacing w:before="160"/>
        <w:rPr>
          <w:ins w:id="1652" w:author="Dimitri Podborski" w:date="2023-07-19T20:58:00Z"/>
          <w:rPrChange w:id="1653" w:author="Dimitri Podborski" w:date="2023-07-19T21:01:00Z">
            <w:rPr>
              <w:ins w:id="1654" w:author="Dimitri Podborski" w:date="2023-07-19T20:58:00Z"/>
              <w:color w:val="0000EE"/>
              <w:u w:val="single"/>
            </w:rPr>
          </w:rPrChange>
        </w:rPr>
        <w:pPrChange w:id="1655" w:author="Dimitri Podborski" w:date="2023-07-19T21:01:00Z">
          <w:pPr/>
        </w:pPrChange>
      </w:pPr>
      <w:ins w:id="1656" w:author="Dimitri Podborski" w:date="2023-07-19T21:01:00Z">
        <w:r>
          <w:t xml:space="preserve">The contribution proposes software to generate and play files. The files are not yet submitted, but we update the </w:t>
        </w:r>
        <w:proofErr w:type="spellStart"/>
        <w:r>
          <w:t>TuC</w:t>
        </w:r>
        <w:proofErr w:type="spellEnd"/>
        <w:r>
          <w:t xml:space="preserve"> on Conformance to include an initial list of files that will be produced.</w:t>
        </w:r>
      </w:ins>
    </w:p>
    <w:p w14:paraId="20F75677" w14:textId="77777777" w:rsidR="0072161E" w:rsidRDefault="0072161E" w:rsidP="0072161E">
      <w:pPr>
        <w:rPr>
          <w:ins w:id="1657" w:author="Dimitri Podborski" w:date="2023-07-19T20:58:00Z"/>
          <w:color w:val="0000EE"/>
          <w:u w:val="single"/>
        </w:rPr>
      </w:pPr>
    </w:p>
    <w:p w14:paraId="374CB468" w14:textId="77777777" w:rsidR="0072161E" w:rsidRDefault="0072161E" w:rsidP="0072161E">
      <w:pPr>
        <w:jc w:val="both"/>
        <w:rPr>
          <w:ins w:id="1658" w:author="Dimitri Podborski" w:date="2023-07-19T20:59:00Z"/>
        </w:rPr>
      </w:pPr>
      <w:ins w:id="1659" w:author="Dimitri Podborski" w:date="2023-07-19T20:59:00Z">
        <w:r>
          <w:t xml:space="preserve">We plan on using the utility software to create conformance sequences for </w:t>
        </w:r>
        <w:r w:rsidRPr="00A64581">
          <w:t>23001-17</w:t>
        </w:r>
        <w:r>
          <w:t>. Given that a few clarifications and possible minor changes in the text could happen at DIS ballot (ongoing), sequences have not yet been proposed. We however generate a few sequences as part of GPAC’s CI process. The script generating these sequences can be found at:</w:t>
        </w:r>
      </w:ins>
    </w:p>
    <w:p w14:paraId="14B1DC3D" w14:textId="77777777" w:rsidR="0072161E" w:rsidRDefault="0072161E" w:rsidP="0072161E">
      <w:pPr>
        <w:jc w:val="both"/>
        <w:rPr>
          <w:ins w:id="1660" w:author="Dimitri Podborski" w:date="2023-07-19T20:59:00Z"/>
        </w:rPr>
      </w:pPr>
    </w:p>
    <w:p w14:paraId="065ADD91" w14:textId="77777777" w:rsidR="0072161E" w:rsidRDefault="0072161E" w:rsidP="0072161E">
      <w:pPr>
        <w:jc w:val="both"/>
        <w:rPr>
          <w:ins w:id="1661" w:author="Dimitri Podborski" w:date="2023-07-19T20:59:00Z"/>
        </w:rPr>
      </w:pPr>
      <w:ins w:id="1662" w:author="Dimitri Podborski" w:date="2023-07-19T20:59:00Z">
        <w:r>
          <w:fldChar w:fldCharType="begin"/>
        </w:r>
        <w:r>
          <w:instrText>HYPERLINK "https://github.com/gpac/testsuite/blob/master/scripts/uncv.sh"</w:instrText>
        </w:r>
        <w:r>
          <w:fldChar w:fldCharType="separate"/>
        </w:r>
        <w:r w:rsidRPr="004F771E">
          <w:rPr>
            <w:rStyle w:val="Hyperlink"/>
          </w:rPr>
          <w:t>https://github.com/gpac/testsuite/blob/master/scripts/uncv.sh</w:t>
        </w:r>
        <w:r>
          <w:rPr>
            <w:rStyle w:val="Hyperlink"/>
          </w:rPr>
          <w:fldChar w:fldCharType="end"/>
        </w:r>
      </w:ins>
    </w:p>
    <w:p w14:paraId="66F2A923" w14:textId="77777777" w:rsidR="0072161E" w:rsidRDefault="0072161E" w:rsidP="0072161E">
      <w:pPr>
        <w:jc w:val="both"/>
        <w:rPr>
          <w:ins w:id="1663" w:author="Dimitri Podborski" w:date="2023-07-19T20:59:00Z"/>
        </w:rPr>
      </w:pPr>
    </w:p>
    <w:p w14:paraId="064F9D07" w14:textId="77777777" w:rsidR="0072161E" w:rsidRDefault="0072161E" w:rsidP="0072161E">
      <w:pPr>
        <w:jc w:val="both"/>
        <w:rPr>
          <w:ins w:id="1664" w:author="Dimitri Podborski" w:date="2023-07-19T20:59:00Z"/>
        </w:rPr>
      </w:pPr>
      <w:ins w:id="1665" w:author="Dimitri Podborski" w:date="2023-07-19T20:59:00Z">
        <w:r>
          <w:t>To generate these tests sequences:</w:t>
        </w:r>
      </w:ins>
    </w:p>
    <w:p w14:paraId="3747CBF1" w14:textId="77777777" w:rsidR="0072161E" w:rsidRDefault="0072161E" w:rsidP="0072161E">
      <w:pPr>
        <w:pStyle w:val="ListParagraph"/>
        <w:numPr>
          <w:ilvl w:val="0"/>
          <w:numId w:val="25"/>
        </w:numPr>
        <w:contextualSpacing/>
        <w:jc w:val="both"/>
        <w:rPr>
          <w:ins w:id="1666" w:author="Dimitri Podborski" w:date="2023-07-19T20:59:00Z"/>
        </w:rPr>
      </w:pPr>
      <w:ins w:id="1667" w:author="Dimitri Podborski" w:date="2023-07-19T20:59:00Z">
        <w:r>
          <w:t xml:space="preserve">Install the </w:t>
        </w:r>
        <w:proofErr w:type="spellStart"/>
        <w:r>
          <w:t>testsuite</w:t>
        </w:r>
        <w:proofErr w:type="spellEnd"/>
        <w:r>
          <w:t xml:space="preserve"> (</w:t>
        </w:r>
        <w:proofErr w:type="spellStart"/>
        <w:r>
          <w:t>cf</w:t>
        </w:r>
        <w:proofErr w:type="spellEnd"/>
        <w:r>
          <w:t xml:space="preserve"> </w:t>
        </w:r>
        <w:r>
          <w:fldChar w:fldCharType="begin"/>
        </w:r>
        <w:r>
          <w:instrText>HYPERLINK "https://github.com/gpac/gpac/wiki/GPAC_tests"</w:instrText>
        </w:r>
        <w:r>
          <w:fldChar w:fldCharType="separate"/>
        </w:r>
        <w:r w:rsidRPr="004F771E">
          <w:rPr>
            <w:rStyle w:val="Hyperlink"/>
          </w:rPr>
          <w:t>https://github.com/gpac/gpac/wiki/GPAC_tests</w:t>
        </w:r>
        <w:r>
          <w:rPr>
            <w:rStyle w:val="Hyperlink"/>
          </w:rPr>
          <w:fldChar w:fldCharType="end"/>
        </w:r>
        <w:r>
          <w:t>)</w:t>
        </w:r>
      </w:ins>
    </w:p>
    <w:p w14:paraId="5867B172" w14:textId="77777777" w:rsidR="0072161E" w:rsidRDefault="0072161E" w:rsidP="0072161E">
      <w:pPr>
        <w:pStyle w:val="ListParagraph"/>
        <w:numPr>
          <w:ilvl w:val="0"/>
          <w:numId w:val="25"/>
        </w:numPr>
        <w:contextualSpacing/>
        <w:jc w:val="both"/>
        <w:rPr>
          <w:ins w:id="1668" w:author="Dimitri Podborski" w:date="2023-07-19T20:59:00Z"/>
        </w:rPr>
      </w:pPr>
      <w:ins w:id="1669" w:author="Dimitri Podborski" w:date="2023-07-19T20:59:00Z">
        <w:r>
          <w:t xml:space="preserve">Run the </w:t>
        </w:r>
        <w:proofErr w:type="spellStart"/>
        <w:r>
          <w:t>uncv</w:t>
        </w:r>
        <w:proofErr w:type="spellEnd"/>
        <w:r>
          <w:t xml:space="preserve"> tests keeping output files: </w:t>
        </w:r>
      </w:ins>
    </w:p>
    <w:p w14:paraId="1D0F348A" w14:textId="77777777" w:rsidR="0072161E" w:rsidRPr="00363528" w:rsidRDefault="0072161E" w:rsidP="0072161E">
      <w:pPr>
        <w:pStyle w:val="HTMLPreformatted"/>
        <w:rPr>
          <w:ins w:id="1670" w:author="Dimitri Podborski" w:date="2023-07-19T20:59:00Z"/>
        </w:rPr>
      </w:pPr>
      <w:ins w:id="1671" w:author="Dimitri Podborski" w:date="2023-07-19T20:59:00Z">
        <w:r w:rsidRPr="00363528">
          <w:rPr>
            <w:rStyle w:val="HTMLCode"/>
          </w:rPr>
          <w:t>./make_tests.sh -</w:t>
        </w:r>
        <w:proofErr w:type="spellStart"/>
        <w:r w:rsidRPr="00363528">
          <w:rPr>
            <w:rStyle w:val="HTMLCode"/>
          </w:rPr>
          <w:t>tmp</w:t>
        </w:r>
        <w:proofErr w:type="spellEnd"/>
        <w:r w:rsidRPr="00363528">
          <w:rPr>
            <w:rStyle w:val="HTMLCode"/>
          </w:rPr>
          <w:t xml:space="preserve"> scripts/uncv.sh</w:t>
        </w:r>
      </w:ins>
    </w:p>
    <w:p w14:paraId="6B5F489A" w14:textId="77777777" w:rsidR="0072161E" w:rsidRDefault="0072161E" w:rsidP="0072161E">
      <w:pPr>
        <w:jc w:val="both"/>
        <w:rPr>
          <w:ins w:id="1672" w:author="Dimitri Podborski" w:date="2023-07-19T20:59:00Z"/>
        </w:rPr>
      </w:pPr>
    </w:p>
    <w:p w14:paraId="41713E2C" w14:textId="77777777" w:rsidR="0072161E" w:rsidRDefault="0072161E" w:rsidP="0072161E">
      <w:pPr>
        <w:jc w:val="both"/>
        <w:rPr>
          <w:ins w:id="1673" w:author="Dimitri Podborski" w:date="2023-07-19T20:59:00Z"/>
        </w:rPr>
      </w:pPr>
    </w:p>
    <w:p w14:paraId="306AEBFC" w14:textId="77777777" w:rsidR="0072161E" w:rsidRDefault="0072161E" w:rsidP="0072161E">
      <w:pPr>
        <w:jc w:val="both"/>
        <w:rPr>
          <w:ins w:id="1674" w:author="Dimitri Podborski" w:date="2023-07-19T20:59:00Z"/>
        </w:rPr>
      </w:pPr>
      <w:ins w:id="1675" w:author="Dimitri Podborski" w:date="2023-07-19T20:59:00Z">
        <w:r>
          <w:t>The draft set of conformance sequences is defined in the following table:</w:t>
        </w:r>
      </w:ins>
    </w:p>
    <w:p w14:paraId="48BF8DD1" w14:textId="77777777" w:rsidR="0072161E" w:rsidRDefault="002F7EC9" w:rsidP="0072161E">
      <w:pPr>
        <w:ind w:left="-993"/>
        <w:jc w:val="both"/>
        <w:rPr>
          <w:ins w:id="1676" w:author="Dimitri Podborski" w:date="2023-07-19T20:59:00Z"/>
        </w:rPr>
      </w:pPr>
      <w:ins w:id="1677" w:author=" " w:date="2023-04-26T12:33:00Z">
        <w:r>
          <w:rPr>
            <w:noProof/>
          </w:rPr>
          <w:object w:dxaOrig="27660" w:dyaOrig="3860" w14:anchorId="31E892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806.55pt;height:111.8pt;mso-width-percent:0;mso-height-percent:0;mso-width-percent:0;mso-height-percent:0" o:ole="">
              <v:imagedata r:id="rId24" o:title=""/>
            </v:shape>
            <o:OLEObject Type="Embed" ProgID="Excel.Sheet.12" ShapeID="_x0000_i1025" DrawAspect="Content" ObjectID="_1751306331" r:id="rId25"/>
          </w:object>
        </w:r>
      </w:ins>
    </w:p>
    <w:p w14:paraId="13AF0C34" w14:textId="77777777" w:rsidR="0072161E" w:rsidRDefault="0072161E" w:rsidP="0072161E">
      <w:pPr>
        <w:rPr>
          <w:ins w:id="1678" w:author="Dimitri Podborski" w:date="2023-07-19T20:59:00Z"/>
        </w:rPr>
      </w:pPr>
    </w:p>
    <w:p w14:paraId="3D73F351" w14:textId="77777777" w:rsidR="0072161E" w:rsidRDefault="0072161E" w:rsidP="0072161E">
      <w:pPr>
        <w:rPr>
          <w:ins w:id="1679" w:author="Dimitri Podborski" w:date="2023-07-19T20:59:00Z"/>
        </w:rPr>
      </w:pPr>
      <w:ins w:id="1680" w:author="Dimitri Podborski" w:date="2023-07-19T20:59:00Z">
        <w:r>
          <w:t xml:space="preserve">These sequences will exercise all important features of the </w:t>
        </w:r>
        <w:proofErr w:type="spellStart"/>
        <w:r>
          <w:t>uncC</w:t>
        </w:r>
        <w:proofErr w:type="spellEnd"/>
        <w:r>
          <w:t xml:space="preserve"> box. </w:t>
        </w:r>
      </w:ins>
    </w:p>
    <w:p w14:paraId="244A4EC2" w14:textId="77777777" w:rsidR="0072161E" w:rsidRDefault="0072161E" w:rsidP="0072161E">
      <w:pPr>
        <w:rPr>
          <w:ins w:id="1681" w:author="Dimitri Podborski" w:date="2023-07-19T20:59:00Z"/>
        </w:rPr>
      </w:pPr>
      <w:ins w:id="1682" w:author="Dimitri Podborski" w:date="2023-07-19T20:59:00Z">
        <w:r>
          <w:t xml:space="preserve">Some open questions:  </w:t>
        </w:r>
      </w:ins>
    </w:p>
    <w:p w14:paraId="51BC2445" w14:textId="77777777" w:rsidR="0072161E" w:rsidRDefault="0072161E" w:rsidP="0072161E">
      <w:pPr>
        <w:rPr>
          <w:ins w:id="1683" w:author="Dimitri Podborski" w:date="2023-07-19T20:59:00Z"/>
        </w:rPr>
      </w:pPr>
    </w:p>
    <w:p w14:paraId="39C842F5" w14:textId="77777777" w:rsidR="0072161E" w:rsidRDefault="0072161E" w:rsidP="0072161E">
      <w:pPr>
        <w:pStyle w:val="ListParagraph"/>
        <w:numPr>
          <w:ilvl w:val="0"/>
          <w:numId w:val="26"/>
        </w:numPr>
        <w:contextualSpacing/>
        <w:rPr>
          <w:ins w:id="1684" w:author="Dimitri Podborski" w:date="2023-07-19T20:59:00Z"/>
        </w:rPr>
      </w:pPr>
      <w:ins w:id="1685" w:author="Dimitri Podborski" w:date="2023-07-19T20:59:00Z">
        <w:r w:rsidRPr="00111A8A">
          <w:lastRenderedPageBreak/>
          <w:t xml:space="preserve">Do we produce one video file and one image file per </w:t>
        </w:r>
        <w:proofErr w:type="gramStart"/>
        <w:r w:rsidRPr="00111A8A">
          <w:t>sequence ?</w:t>
        </w:r>
        <w:proofErr w:type="gramEnd"/>
      </w:ins>
    </w:p>
    <w:p w14:paraId="52BD8D51" w14:textId="77777777" w:rsidR="0072161E" w:rsidRDefault="0072161E" w:rsidP="0072161E">
      <w:pPr>
        <w:pStyle w:val="ListParagraph"/>
        <w:numPr>
          <w:ilvl w:val="0"/>
          <w:numId w:val="26"/>
        </w:numPr>
        <w:contextualSpacing/>
        <w:rPr>
          <w:ins w:id="1686" w:author="Dimitri Podborski" w:date="2023-07-19T20:59:00Z"/>
        </w:rPr>
      </w:pPr>
      <w:ins w:id="1687" w:author="Dimitri Podborski" w:date="2023-07-19T20:59:00Z">
        <w:r w:rsidRPr="00111A8A">
          <w:t>Do we produce sequences as dual image and video files?</w:t>
        </w:r>
      </w:ins>
    </w:p>
    <w:p w14:paraId="4CE32DDF" w14:textId="77777777" w:rsidR="0072161E" w:rsidRDefault="0072161E" w:rsidP="0072161E">
      <w:pPr>
        <w:pStyle w:val="ListParagraph"/>
        <w:numPr>
          <w:ilvl w:val="0"/>
          <w:numId w:val="26"/>
        </w:numPr>
        <w:contextualSpacing/>
        <w:rPr>
          <w:ins w:id="1688" w:author="Dimitri Podborski" w:date="2023-07-19T20:59:00Z"/>
        </w:rPr>
      </w:pPr>
      <w:ins w:id="1689" w:author="Dimitri Podborski" w:date="2023-07-19T20:59:00Z">
        <w:r>
          <w:t xml:space="preserve">Do we need to exercise alpha, depth, </w:t>
        </w:r>
        <w:proofErr w:type="gramStart"/>
        <w:r>
          <w:t>disparity</w:t>
        </w:r>
        <w:proofErr w:type="gramEnd"/>
        <w:r>
          <w:t xml:space="preserve"> and monochrome component types?</w:t>
        </w:r>
      </w:ins>
    </w:p>
    <w:p w14:paraId="4263AEDC" w14:textId="77777777" w:rsidR="0072161E" w:rsidRDefault="0072161E" w:rsidP="0072161E">
      <w:pPr>
        <w:pStyle w:val="ListParagraph"/>
        <w:numPr>
          <w:ilvl w:val="0"/>
          <w:numId w:val="26"/>
        </w:numPr>
        <w:contextualSpacing/>
        <w:rPr>
          <w:ins w:id="1690" w:author="Dimitri Podborski" w:date="2023-07-19T20:59:00Z"/>
        </w:rPr>
      </w:pPr>
      <w:ins w:id="1691" w:author="Dimitri Podborski" w:date="2023-07-19T20:59:00Z">
        <w:r>
          <w:t>How many frames should the video track have?</w:t>
        </w:r>
      </w:ins>
    </w:p>
    <w:p w14:paraId="0F43EE61" w14:textId="05380884" w:rsidR="0072161E" w:rsidRDefault="0072161E" w:rsidP="0072161E">
      <w:pPr>
        <w:rPr>
          <w:ins w:id="1692" w:author="Dimitri Podborski" w:date="2023-07-19T20:59:00Z"/>
        </w:rPr>
      </w:pPr>
      <w:ins w:id="1693" w:author="Dimitri Podborski" w:date="2023-07-19T20:59:00Z">
        <w:r>
          <w:t xml:space="preserve">What resolution should we use (32x32 RGB gives ~4k </w:t>
        </w:r>
        <w:proofErr w:type="spellStart"/>
        <w:r>
          <w:t>heif</w:t>
        </w:r>
        <w:proofErr w:type="spellEnd"/>
        <w:r>
          <w:t xml:space="preserve"> file)?</w:t>
        </w:r>
      </w:ins>
    </w:p>
    <w:p w14:paraId="299985A6" w14:textId="77777777" w:rsidR="0072161E" w:rsidRDefault="0072161E" w:rsidP="0072161E">
      <w:pPr>
        <w:rPr>
          <w:ins w:id="1694" w:author="Dimitri Podborski" w:date="2023-07-19T20:59:00Z"/>
        </w:rPr>
      </w:pPr>
    </w:p>
    <w:p w14:paraId="4C1AA7C1" w14:textId="5EB2146E" w:rsidR="0072161E" w:rsidRDefault="0072161E" w:rsidP="0072161E">
      <w:pPr>
        <w:pStyle w:val="Head1"/>
        <w:rPr>
          <w:ins w:id="1695" w:author="Dimitri Podborski" w:date="2023-07-19T21:00:00Z"/>
        </w:rPr>
        <w:pPrChange w:id="1696" w:author="Dimitri Podborski" w:date="2023-07-19T21:00:00Z">
          <w:pPr/>
        </w:pPrChange>
      </w:pPr>
      <w:ins w:id="1697" w:author="Dimitri Podborski" w:date="2023-07-19T21:00:00Z">
        <w:r>
          <w:t>[HEIF] Conformance for the ‘</w:t>
        </w:r>
        <w:proofErr w:type="spellStart"/>
        <w:r>
          <w:t>prdi</w:t>
        </w:r>
        <w:proofErr w:type="spellEnd"/>
        <w:r>
          <w:t>’ Item Property</w:t>
        </w:r>
      </w:ins>
    </w:p>
    <w:p w14:paraId="01164D05" w14:textId="3B745FAD" w:rsidR="0072161E" w:rsidRDefault="0072161E" w:rsidP="0072161E">
      <w:pPr>
        <w:rPr>
          <w:ins w:id="1698" w:author="Dimitri Podborski" w:date="2023-07-19T21:00:00Z"/>
        </w:rPr>
      </w:pPr>
      <w:ins w:id="1699" w:author="Dimitri Podborski" w:date="2023-07-19T21:01:00Z">
        <w:r>
          <w:fldChar w:fldCharType="begin"/>
        </w:r>
        <w:r>
          <w:instrText>HYPERLINK "http://mpeg.expert/software/MPEG/Systems/FileFormat/FFConformanceRefSoft/-/issues/24" \h</w:instrText>
        </w:r>
        <w:r>
          <w:fldChar w:fldCharType="separate"/>
        </w:r>
        <w:r>
          <w:rPr>
            <w:color w:val="0000EE"/>
            <w:u w:val="single"/>
          </w:rPr>
          <w:t>MPEG/Systems/</w:t>
        </w:r>
        <w:proofErr w:type="spellStart"/>
        <w:r>
          <w:rPr>
            <w:color w:val="0000EE"/>
            <w:u w:val="single"/>
          </w:rPr>
          <w:t>FileFormat</w:t>
        </w:r>
        <w:proofErr w:type="spellEnd"/>
        <w:r>
          <w:rPr>
            <w:color w:val="0000EE"/>
            <w:u w:val="single"/>
          </w:rPr>
          <w:t>/FFConformanceRefSoft#24</w:t>
        </w:r>
        <w:r>
          <w:rPr>
            <w:color w:val="0000EE"/>
            <w:u w:val="single"/>
          </w:rPr>
          <w:fldChar w:fldCharType="end"/>
        </w:r>
      </w:ins>
    </w:p>
    <w:p w14:paraId="33540051" w14:textId="1FDD04B4" w:rsidR="0072161E" w:rsidRDefault="0072161E" w:rsidP="0072161E">
      <w:pPr>
        <w:spacing w:before="160"/>
        <w:rPr>
          <w:ins w:id="1700" w:author="Dimitri Podborski" w:date="2023-07-19T21:01:00Z"/>
        </w:rPr>
        <w:pPrChange w:id="1701" w:author="Dimitri Podborski" w:date="2023-07-19T21:03:00Z">
          <w:pPr/>
        </w:pPrChange>
      </w:pPr>
      <w:ins w:id="1702" w:author="Dimitri Podborski" w:date="2023-07-19T21:01:00Z">
        <w:r>
          <w:t>There are 2 test vectors showing the use of ‘</w:t>
        </w:r>
        <w:proofErr w:type="spellStart"/>
        <w:r>
          <w:t>prdi</w:t>
        </w:r>
        <w:proofErr w:type="spellEnd"/>
        <w:r>
          <w:t>’ (diagonal rendering of the grid, and rendering focusing on area of the grid).</w:t>
        </w:r>
      </w:ins>
    </w:p>
    <w:p w14:paraId="0C0D204A" w14:textId="56BFF2DB" w:rsidR="0072161E" w:rsidRDefault="0072161E" w:rsidP="0072161E">
      <w:pPr>
        <w:pStyle w:val="Head2"/>
        <w:rPr>
          <w:ins w:id="1703" w:author="Dimitri Podborski" w:date="2023-07-19T21:03:00Z"/>
        </w:rPr>
        <w:pPrChange w:id="1704" w:author="Dimitri Podborski" w:date="2023-07-19T21:03:00Z">
          <w:pPr/>
        </w:pPrChange>
      </w:pPr>
      <w:ins w:id="1705" w:author="Dimitri Podborski" w:date="2023-07-19T21:03:00Z">
        <w:r>
          <w:t>Description</w:t>
        </w:r>
      </w:ins>
    </w:p>
    <w:p w14:paraId="56190375" w14:textId="77777777" w:rsidR="0072161E" w:rsidRDefault="0072161E" w:rsidP="0072161E">
      <w:pPr>
        <w:rPr>
          <w:ins w:id="1706" w:author="Dimitri Podborski" w:date="2023-07-19T21:03:00Z"/>
          <w:szCs w:val="22"/>
          <w:lang w:val="en-GB"/>
        </w:rPr>
      </w:pPr>
      <w:ins w:id="1707" w:author="Dimitri Podborski" w:date="2023-07-19T21:03:00Z">
        <w:r>
          <w:rPr>
            <w:szCs w:val="22"/>
            <w:lang w:val="en-GB"/>
          </w:rPr>
          <w:t>The contribution provides two conformance samples for the ‘</w:t>
        </w:r>
        <w:proofErr w:type="spellStart"/>
        <w:r>
          <w:rPr>
            <w:szCs w:val="22"/>
            <w:lang w:val="en-GB"/>
          </w:rPr>
          <w:t>prdi</w:t>
        </w:r>
        <w:proofErr w:type="spellEnd"/>
        <w:r>
          <w:rPr>
            <w:szCs w:val="22"/>
            <w:lang w:val="en-GB"/>
          </w:rPr>
          <w:t xml:space="preserve">’ item property, as summarized in </w:t>
        </w:r>
        <w:r w:rsidRPr="001A5F13">
          <w:rPr>
            <w:szCs w:val="22"/>
            <w:lang w:val="en-GB"/>
          </w:rPr>
          <w:fldChar w:fldCharType="begin"/>
        </w:r>
        <w:r w:rsidRPr="001A5F13">
          <w:rPr>
            <w:szCs w:val="22"/>
            <w:lang w:val="en-GB"/>
          </w:rPr>
          <w:instrText xml:space="preserve"> REF _Ref122444767 \h  \* MERGEFORMAT </w:instrText>
        </w:r>
        <w:r w:rsidRPr="001A5F13">
          <w:rPr>
            <w:szCs w:val="22"/>
            <w:lang w:val="en-GB"/>
          </w:rPr>
        </w:r>
        <w:r w:rsidRPr="001A5F13">
          <w:rPr>
            <w:szCs w:val="22"/>
            <w:lang w:val="en-GB"/>
          </w:rPr>
          <w:fldChar w:fldCharType="separate"/>
        </w:r>
        <w:r w:rsidRPr="009C18F0">
          <w:rPr>
            <w:color w:val="000000" w:themeColor="text1"/>
          </w:rPr>
          <w:t xml:space="preserve">Table </w:t>
        </w:r>
        <w:r w:rsidRPr="009C18F0">
          <w:rPr>
            <w:noProof/>
            <w:color w:val="000000" w:themeColor="text1"/>
          </w:rPr>
          <w:t>1</w:t>
        </w:r>
        <w:r w:rsidRPr="001A5F13">
          <w:rPr>
            <w:szCs w:val="22"/>
            <w:lang w:val="en-GB"/>
          </w:rPr>
          <w:fldChar w:fldCharType="end"/>
        </w:r>
        <w:r>
          <w:rPr>
            <w:szCs w:val="22"/>
            <w:lang w:val="en-GB"/>
          </w:rPr>
          <w:t>.</w:t>
        </w:r>
      </w:ins>
    </w:p>
    <w:tbl>
      <w:tblPr>
        <w:tblStyle w:val="TableGrid"/>
        <w:tblW w:w="0" w:type="auto"/>
        <w:jc w:val="center"/>
        <w:tblLook w:val="04A0" w:firstRow="1" w:lastRow="0" w:firstColumn="1" w:lastColumn="0" w:noHBand="0" w:noVBand="1"/>
      </w:tblPr>
      <w:tblGrid>
        <w:gridCol w:w="872"/>
        <w:gridCol w:w="3037"/>
        <w:gridCol w:w="5101"/>
      </w:tblGrid>
      <w:tr w:rsidR="0072161E" w14:paraId="16EC03A1" w14:textId="77777777" w:rsidTr="00560EA7">
        <w:trPr>
          <w:jc w:val="center"/>
          <w:ins w:id="1708" w:author="Dimitri Podborski" w:date="2023-07-19T21:03:00Z"/>
        </w:trPr>
        <w:tc>
          <w:tcPr>
            <w:tcW w:w="872" w:type="dxa"/>
            <w:tcBorders>
              <w:top w:val="single" w:sz="4" w:space="0" w:color="auto"/>
              <w:left w:val="single" w:sz="4" w:space="0" w:color="auto"/>
              <w:bottom w:val="single" w:sz="4" w:space="0" w:color="auto"/>
              <w:right w:val="single" w:sz="4" w:space="0" w:color="auto"/>
            </w:tcBorders>
            <w:hideMark/>
          </w:tcPr>
          <w:p w14:paraId="18A676DF" w14:textId="77777777" w:rsidR="0072161E" w:rsidRDefault="0072161E" w:rsidP="00560EA7">
            <w:pPr>
              <w:rPr>
                <w:ins w:id="1709" w:author="Dimitri Podborski" w:date="2023-07-19T21:03:00Z"/>
                <w:sz w:val="20"/>
                <w:szCs w:val="20"/>
              </w:rPr>
            </w:pPr>
            <w:ins w:id="1710" w:author="Dimitri Podborski" w:date="2023-07-19T21:03:00Z">
              <w:r>
                <w:rPr>
                  <w:sz w:val="20"/>
                  <w:szCs w:val="20"/>
                </w:rPr>
                <w:t>Number</w:t>
              </w:r>
            </w:ins>
          </w:p>
        </w:tc>
        <w:tc>
          <w:tcPr>
            <w:tcW w:w="3092" w:type="dxa"/>
            <w:tcBorders>
              <w:top w:val="single" w:sz="4" w:space="0" w:color="auto"/>
              <w:left w:val="single" w:sz="4" w:space="0" w:color="auto"/>
              <w:bottom w:val="single" w:sz="4" w:space="0" w:color="auto"/>
              <w:right w:val="single" w:sz="4" w:space="0" w:color="auto"/>
            </w:tcBorders>
            <w:hideMark/>
          </w:tcPr>
          <w:p w14:paraId="452B1AE9" w14:textId="77777777" w:rsidR="0072161E" w:rsidRDefault="0072161E" w:rsidP="00560EA7">
            <w:pPr>
              <w:rPr>
                <w:ins w:id="1711" w:author="Dimitri Podborski" w:date="2023-07-19T21:03:00Z"/>
                <w:sz w:val="20"/>
                <w:szCs w:val="20"/>
              </w:rPr>
            </w:pPr>
            <w:ins w:id="1712" w:author="Dimitri Podborski" w:date="2023-07-19T21:03:00Z">
              <w:r>
                <w:rPr>
                  <w:sz w:val="20"/>
                  <w:szCs w:val="20"/>
                </w:rPr>
                <w:t>Filename</w:t>
              </w:r>
            </w:ins>
          </w:p>
        </w:tc>
        <w:tc>
          <w:tcPr>
            <w:tcW w:w="5232" w:type="dxa"/>
            <w:tcBorders>
              <w:top w:val="single" w:sz="4" w:space="0" w:color="auto"/>
              <w:left w:val="single" w:sz="4" w:space="0" w:color="auto"/>
              <w:bottom w:val="single" w:sz="4" w:space="0" w:color="auto"/>
              <w:right w:val="single" w:sz="4" w:space="0" w:color="auto"/>
            </w:tcBorders>
            <w:hideMark/>
          </w:tcPr>
          <w:p w14:paraId="21B42494" w14:textId="77777777" w:rsidR="0072161E" w:rsidRDefault="0072161E" w:rsidP="00560EA7">
            <w:pPr>
              <w:rPr>
                <w:ins w:id="1713" w:author="Dimitri Podborski" w:date="2023-07-19T21:03:00Z"/>
                <w:sz w:val="20"/>
                <w:szCs w:val="20"/>
              </w:rPr>
            </w:pPr>
            <w:ins w:id="1714" w:author="Dimitri Podborski" w:date="2023-07-19T21:03:00Z">
              <w:r>
                <w:rPr>
                  <w:sz w:val="20"/>
                  <w:szCs w:val="20"/>
                </w:rPr>
                <w:t>Feature</w:t>
              </w:r>
            </w:ins>
          </w:p>
        </w:tc>
      </w:tr>
      <w:tr w:rsidR="0072161E" w:rsidRPr="00351ECE" w14:paraId="5607DF1B" w14:textId="77777777" w:rsidTr="00560EA7">
        <w:trPr>
          <w:jc w:val="center"/>
          <w:ins w:id="1715" w:author="Dimitri Podborski" w:date="2023-07-19T21:03:00Z"/>
        </w:trPr>
        <w:tc>
          <w:tcPr>
            <w:tcW w:w="872" w:type="dxa"/>
            <w:tcBorders>
              <w:top w:val="single" w:sz="4" w:space="0" w:color="auto"/>
              <w:left w:val="single" w:sz="4" w:space="0" w:color="auto"/>
              <w:bottom w:val="single" w:sz="4" w:space="0" w:color="auto"/>
              <w:right w:val="single" w:sz="4" w:space="0" w:color="auto"/>
            </w:tcBorders>
            <w:hideMark/>
          </w:tcPr>
          <w:p w14:paraId="7754045D" w14:textId="77777777" w:rsidR="0072161E" w:rsidRDefault="0072161E" w:rsidP="00560EA7">
            <w:pPr>
              <w:jc w:val="center"/>
              <w:rPr>
                <w:ins w:id="1716" w:author="Dimitri Podborski" w:date="2023-07-19T21:03:00Z"/>
                <w:sz w:val="20"/>
                <w:szCs w:val="20"/>
              </w:rPr>
            </w:pPr>
            <w:ins w:id="1717" w:author="Dimitri Podborski" w:date="2023-07-19T21:03:00Z">
              <w:r>
                <w:rPr>
                  <w:sz w:val="20"/>
                  <w:szCs w:val="20"/>
                </w:rPr>
                <w:t>1</w:t>
              </w:r>
            </w:ins>
          </w:p>
        </w:tc>
        <w:tc>
          <w:tcPr>
            <w:tcW w:w="3092" w:type="dxa"/>
            <w:tcBorders>
              <w:top w:val="single" w:sz="4" w:space="0" w:color="auto"/>
              <w:left w:val="single" w:sz="4" w:space="0" w:color="auto"/>
              <w:bottom w:val="single" w:sz="4" w:space="0" w:color="auto"/>
              <w:right w:val="single" w:sz="4" w:space="0" w:color="auto"/>
            </w:tcBorders>
            <w:hideMark/>
          </w:tcPr>
          <w:p w14:paraId="6D384B8F" w14:textId="77777777" w:rsidR="0072161E" w:rsidRPr="001A5F13" w:rsidRDefault="0072161E" w:rsidP="00560EA7">
            <w:pPr>
              <w:rPr>
                <w:ins w:id="1718" w:author="Dimitri Podborski" w:date="2023-07-19T21:03:00Z"/>
                <w:sz w:val="20"/>
                <w:szCs w:val="20"/>
              </w:rPr>
            </w:pPr>
            <w:ins w:id="1719" w:author="Dimitri Podborski" w:date="2023-07-19T21:03:00Z">
              <w:r w:rsidRPr="001A5F13">
                <w:rPr>
                  <w:sz w:val="20"/>
                  <w:szCs w:val="20"/>
                </w:rPr>
                <w:t>progressive-</w:t>
              </w:r>
              <w:proofErr w:type="spellStart"/>
              <w:proofErr w:type="gramStart"/>
              <w:r w:rsidRPr="001A5F13">
                <w:rPr>
                  <w:sz w:val="20"/>
                  <w:szCs w:val="20"/>
                </w:rPr>
                <w:t>diagonal.hei</w:t>
              </w:r>
              <w:r>
                <w:rPr>
                  <w:sz w:val="20"/>
                  <w:szCs w:val="20"/>
                </w:rPr>
                <w:t>c</w:t>
              </w:r>
              <w:proofErr w:type="spellEnd"/>
              <w:proofErr w:type="gramEnd"/>
            </w:ins>
          </w:p>
        </w:tc>
        <w:tc>
          <w:tcPr>
            <w:tcW w:w="5232" w:type="dxa"/>
            <w:tcBorders>
              <w:top w:val="single" w:sz="4" w:space="0" w:color="auto"/>
              <w:left w:val="single" w:sz="4" w:space="0" w:color="auto"/>
              <w:bottom w:val="single" w:sz="4" w:space="0" w:color="auto"/>
              <w:right w:val="single" w:sz="4" w:space="0" w:color="auto"/>
            </w:tcBorders>
            <w:hideMark/>
          </w:tcPr>
          <w:p w14:paraId="23B79CD2" w14:textId="77777777" w:rsidR="0072161E" w:rsidRPr="001A5F13" w:rsidRDefault="0072161E" w:rsidP="00560EA7">
            <w:pPr>
              <w:rPr>
                <w:ins w:id="1720" w:author="Dimitri Podborski" w:date="2023-07-19T21:03:00Z"/>
                <w:sz w:val="20"/>
                <w:szCs w:val="20"/>
              </w:rPr>
            </w:pPr>
            <w:ins w:id="1721" w:author="Dimitri Podborski" w:date="2023-07-19T21:03:00Z">
              <w:r w:rsidRPr="001A5F13">
                <w:rPr>
                  <w:sz w:val="20"/>
                  <w:szCs w:val="20"/>
                </w:rPr>
                <w:t>‘</w:t>
              </w:r>
              <w:proofErr w:type="spellStart"/>
              <w:r w:rsidRPr="001A5F13">
                <w:rPr>
                  <w:sz w:val="20"/>
                  <w:szCs w:val="20"/>
                </w:rPr>
                <w:t>prdi</w:t>
              </w:r>
              <w:proofErr w:type="spellEnd"/>
              <w:r w:rsidRPr="001A5F13">
                <w:rPr>
                  <w:sz w:val="20"/>
                  <w:szCs w:val="20"/>
                </w:rPr>
                <w:t>’ item property</w:t>
              </w:r>
            </w:ins>
          </w:p>
        </w:tc>
      </w:tr>
      <w:tr w:rsidR="0072161E" w:rsidRPr="00351ECE" w14:paraId="489DC3E0" w14:textId="77777777" w:rsidTr="00560EA7">
        <w:trPr>
          <w:jc w:val="center"/>
          <w:ins w:id="1722" w:author="Dimitri Podborski" w:date="2023-07-19T21:03:00Z"/>
        </w:trPr>
        <w:tc>
          <w:tcPr>
            <w:tcW w:w="872" w:type="dxa"/>
            <w:tcBorders>
              <w:top w:val="single" w:sz="4" w:space="0" w:color="auto"/>
              <w:left w:val="single" w:sz="4" w:space="0" w:color="auto"/>
              <w:bottom w:val="single" w:sz="4" w:space="0" w:color="auto"/>
              <w:right w:val="single" w:sz="4" w:space="0" w:color="auto"/>
            </w:tcBorders>
            <w:hideMark/>
          </w:tcPr>
          <w:p w14:paraId="0706FF34" w14:textId="77777777" w:rsidR="0072161E" w:rsidRDefault="0072161E" w:rsidP="00560EA7">
            <w:pPr>
              <w:jc w:val="center"/>
              <w:rPr>
                <w:ins w:id="1723" w:author="Dimitri Podborski" w:date="2023-07-19T21:03:00Z"/>
                <w:sz w:val="20"/>
                <w:szCs w:val="20"/>
              </w:rPr>
            </w:pPr>
            <w:ins w:id="1724" w:author="Dimitri Podborski" w:date="2023-07-19T21:03:00Z">
              <w:r>
                <w:rPr>
                  <w:sz w:val="20"/>
                  <w:szCs w:val="20"/>
                </w:rPr>
                <w:t>2</w:t>
              </w:r>
            </w:ins>
          </w:p>
        </w:tc>
        <w:tc>
          <w:tcPr>
            <w:tcW w:w="3092" w:type="dxa"/>
            <w:tcBorders>
              <w:top w:val="single" w:sz="4" w:space="0" w:color="auto"/>
              <w:left w:val="single" w:sz="4" w:space="0" w:color="auto"/>
              <w:bottom w:val="single" w:sz="4" w:space="0" w:color="auto"/>
              <w:right w:val="single" w:sz="4" w:space="0" w:color="auto"/>
            </w:tcBorders>
            <w:hideMark/>
          </w:tcPr>
          <w:p w14:paraId="3279330D" w14:textId="77777777" w:rsidR="0072161E" w:rsidRPr="001A5F13" w:rsidRDefault="0072161E" w:rsidP="00560EA7">
            <w:pPr>
              <w:rPr>
                <w:ins w:id="1725" w:author="Dimitri Podborski" w:date="2023-07-19T21:03:00Z"/>
                <w:sz w:val="20"/>
                <w:szCs w:val="20"/>
              </w:rPr>
            </w:pPr>
            <w:ins w:id="1726" w:author="Dimitri Podborski" w:date="2023-07-19T21:03:00Z">
              <w:r w:rsidRPr="001A5F13">
                <w:rPr>
                  <w:sz w:val="20"/>
                  <w:szCs w:val="20"/>
                </w:rPr>
                <w:t>progressive-</w:t>
              </w:r>
              <w:proofErr w:type="spellStart"/>
              <w:proofErr w:type="gramStart"/>
              <w:r w:rsidRPr="001A5F13">
                <w:rPr>
                  <w:sz w:val="20"/>
                  <w:szCs w:val="20"/>
                </w:rPr>
                <w:t>focus.hei</w:t>
              </w:r>
              <w:r>
                <w:rPr>
                  <w:sz w:val="20"/>
                  <w:szCs w:val="20"/>
                </w:rPr>
                <w:t>c</w:t>
              </w:r>
              <w:proofErr w:type="spellEnd"/>
              <w:proofErr w:type="gramEnd"/>
            </w:ins>
          </w:p>
        </w:tc>
        <w:tc>
          <w:tcPr>
            <w:tcW w:w="5232" w:type="dxa"/>
            <w:tcBorders>
              <w:top w:val="single" w:sz="4" w:space="0" w:color="auto"/>
              <w:left w:val="single" w:sz="4" w:space="0" w:color="auto"/>
              <w:bottom w:val="single" w:sz="4" w:space="0" w:color="auto"/>
              <w:right w:val="single" w:sz="4" w:space="0" w:color="auto"/>
            </w:tcBorders>
            <w:hideMark/>
          </w:tcPr>
          <w:p w14:paraId="6EA8464C" w14:textId="77777777" w:rsidR="0072161E" w:rsidRPr="001A5F13" w:rsidRDefault="0072161E" w:rsidP="00560EA7">
            <w:pPr>
              <w:pStyle w:val="fields"/>
              <w:autoSpaceDE w:val="0"/>
              <w:autoSpaceDN w:val="0"/>
              <w:spacing w:before="136"/>
              <w:ind w:left="0" w:firstLine="0"/>
              <w:rPr>
                <w:ins w:id="1727" w:author="Dimitri Podborski" w:date="2023-07-19T21:03:00Z"/>
                <w:rFonts w:ascii="Times New Roman" w:hAnsi="Times New Roman"/>
                <w:sz w:val="20"/>
                <w:szCs w:val="20"/>
                <w:lang w:val="en-US"/>
              </w:rPr>
            </w:pPr>
            <w:ins w:id="1728" w:author="Dimitri Podborski" w:date="2023-07-19T21:03:00Z">
              <w:r w:rsidRPr="001A5F13">
                <w:rPr>
                  <w:rFonts w:ascii="Times New Roman" w:hAnsi="Times New Roman"/>
                  <w:sz w:val="20"/>
                  <w:szCs w:val="20"/>
                  <w:lang w:val="en-US"/>
                </w:rPr>
                <w:t>‘</w:t>
              </w:r>
              <w:proofErr w:type="spellStart"/>
              <w:r w:rsidRPr="001A5F13">
                <w:rPr>
                  <w:rFonts w:ascii="Times New Roman" w:hAnsi="Times New Roman"/>
                  <w:sz w:val="20"/>
                  <w:szCs w:val="20"/>
                  <w:lang w:val="en-US"/>
                </w:rPr>
                <w:t>prdi</w:t>
              </w:r>
              <w:proofErr w:type="spellEnd"/>
              <w:r w:rsidRPr="001A5F13">
                <w:rPr>
                  <w:rFonts w:ascii="Times New Roman" w:hAnsi="Times New Roman"/>
                  <w:sz w:val="20"/>
                  <w:szCs w:val="20"/>
                  <w:lang w:val="en-US"/>
                </w:rPr>
                <w:t>’ item property</w:t>
              </w:r>
            </w:ins>
          </w:p>
        </w:tc>
      </w:tr>
    </w:tbl>
    <w:p w14:paraId="6770425D" w14:textId="77777777" w:rsidR="0072161E" w:rsidRPr="00351ECE" w:rsidRDefault="0072161E" w:rsidP="0072161E">
      <w:pPr>
        <w:jc w:val="center"/>
        <w:rPr>
          <w:ins w:id="1729" w:author="Dimitri Podborski" w:date="2023-07-19T21:03:00Z"/>
        </w:rPr>
      </w:pPr>
      <w:ins w:id="1730" w:author="Dimitri Podborski" w:date="2023-07-19T21:03:00Z">
        <w:r w:rsidRPr="00351ECE">
          <w:rPr>
            <w:b/>
            <w:bCs/>
            <w:i/>
            <w:iCs/>
            <w:color w:val="000000" w:themeColor="text1"/>
          </w:rPr>
          <w:t xml:space="preserve">Table </w:t>
        </w:r>
        <w:r>
          <w:fldChar w:fldCharType="begin"/>
        </w:r>
        <w:r w:rsidRPr="00351ECE">
          <w:rPr>
            <w:b/>
            <w:bCs/>
            <w:i/>
            <w:iCs/>
            <w:color w:val="000000" w:themeColor="text1"/>
          </w:rPr>
          <w:instrText xml:space="preserve"> SEQ Table \* ARABIC </w:instrText>
        </w:r>
        <w:r>
          <w:fldChar w:fldCharType="separate"/>
        </w:r>
        <w:r>
          <w:rPr>
            <w:b/>
            <w:bCs/>
            <w:i/>
            <w:iCs/>
            <w:noProof/>
            <w:color w:val="000000" w:themeColor="text1"/>
          </w:rPr>
          <w:t>1</w:t>
        </w:r>
        <w:r>
          <w:fldChar w:fldCharType="end"/>
        </w:r>
        <w:r w:rsidRPr="0010147E">
          <w:t>:</w:t>
        </w:r>
        <w:r w:rsidRPr="00351ECE">
          <w:rPr>
            <w:b/>
            <w:bCs/>
            <w:i/>
            <w:iCs/>
            <w:color w:val="000000" w:themeColor="text1"/>
          </w:rPr>
          <w:t xml:space="preserve"> Description of </w:t>
        </w:r>
        <w:r>
          <w:rPr>
            <w:b/>
            <w:bCs/>
            <w:i/>
            <w:iCs/>
            <w:color w:val="000000" w:themeColor="text1"/>
          </w:rPr>
          <w:t>provided</w:t>
        </w:r>
        <w:r w:rsidRPr="00351ECE">
          <w:rPr>
            <w:b/>
            <w:bCs/>
            <w:i/>
            <w:iCs/>
            <w:color w:val="000000" w:themeColor="text1"/>
          </w:rPr>
          <w:t xml:space="preserve"> conformance test </w:t>
        </w:r>
        <w:proofErr w:type="gramStart"/>
        <w:r w:rsidRPr="00351ECE">
          <w:rPr>
            <w:b/>
            <w:bCs/>
            <w:i/>
            <w:iCs/>
            <w:color w:val="000000" w:themeColor="text1"/>
          </w:rPr>
          <w:t>vectors</w:t>
        </w:r>
        <w:proofErr w:type="gramEnd"/>
      </w:ins>
    </w:p>
    <w:p w14:paraId="58AEC964" w14:textId="77777777" w:rsidR="0072161E" w:rsidRPr="00425312" w:rsidRDefault="0072161E" w:rsidP="0072161E">
      <w:pPr>
        <w:rPr>
          <w:ins w:id="1731" w:author="Dimitri Podborski" w:date="2023-07-19T21:03:00Z"/>
          <w:szCs w:val="22"/>
        </w:rPr>
      </w:pPr>
      <w:ins w:id="1732" w:author="Dimitri Podborski" w:date="2023-07-19T21:03:00Z">
        <w:r w:rsidRPr="0092258A">
          <w:rPr>
            <w:szCs w:val="22"/>
            <w:lang w:val="en-GB"/>
          </w:rPr>
          <w:t xml:space="preserve">The </w:t>
        </w:r>
        <w:r w:rsidRPr="0092258A">
          <w:rPr>
            <w:rFonts w:ascii="Courier New" w:hAnsi="Courier New" w:cs="Courier New"/>
            <w:szCs w:val="22"/>
            <w:lang w:val="en-GB"/>
          </w:rPr>
          <w:t>progressive-</w:t>
        </w:r>
        <w:proofErr w:type="spellStart"/>
        <w:proofErr w:type="gramStart"/>
        <w:r w:rsidRPr="0092258A">
          <w:rPr>
            <w:rFonts w:ascii="Courier New" w:hAnsi="Courier New" w:cs="Courier New"/>
            <w:szCs w:val="22"/>
            <w:lang w:val="en-GB"/>
          </w:rPr>
          <w:t>diagonal.hei</w:t>
        </w:r>
        <w:r>
          <w:rPr>
            <w:rFonts w:ascii="Courier New" w:hAnsi="Courier New" w:cs="Courier New"/>
            <w:szCs w:val="22"/>
            <w:lang w:val="en-GB"/>
          </w:rPr>
          <w:t>c</w:t>
        </w:r>
        <w:proofErr w:type="spellEnd"/>
        <w:proofErr w:type="gramEnd"/>
        <w:r w:rsidRPr="0092258A">
          <w:rPr>
            <w:szCs w:val="22"/>
            <w:lang w:val="en-GB"/>
          </w:rPr>
          <w:t xml:space="preserve"> conformance sample </w:t>
        </w:r>
        <w:r w:rsidRPr="0092258A">
          <w:t xml:space="preserve">is an example where a base quality image is progressively refined starting from the top-left and ending at the bottom-right. </w:t>
        </w:r>
        <w:r w:rsidRPr="0092258A">
          <w:rPr>
            <w:szCs w:val="22"/>
            <w:lang w:val="en-GB"/>
          </w:rPr>
          <w:t xml:space="preserve">In this figure, for each cell, the large number indicates the </w:t>
        </w:r>
        <w:proofErr w:type="spellStart"/>
        <w:r w:rsidRPr="0092258A">
          <w:rPr>
            <w:rFonts w:ascii="Courier New" w:hAnsi="Courier New" w:cs="Courier New"/>
            <w:szCs w:val="22"/>
            <w:lang w:val="en-GB"/>
          </w:rPr>
          <w:t>item_id</w:t>
        </w:r>
        <w:proofErr w:type="spellEnd"/>
        <w:r w:rsidRPr="0092258A">
          <w:rPr>
            <w:szCs w:val="22"/>
            <w:lang w:val="en-GB"/>
          </w:rPr>
          <w:t xml:space="preserve"> of the corresponding input image, and the small number at the bottom left indicates the progressive rendering step for this cell.</w:t>
        </w:r>
      </w:ins>
    </w:p>
    <w:p w14:paraId="4470F8D7" w14:textId="77777777" w:rsidR="0072161E" w:rsidRDefault="0072161E" w:rsidP="0072161E">
      <w:pPr>
        <w:pStyle w:val="fields"/>
        <w:ind w:left="0" w:firstLine="0"/>
        <w:jc w:val="center"/>
        <w:rPr>
          <w:ins w:id="1733" w:author="Dimitri Podborski" w:date="2023-07-19T21:03:00Z"/>
          <w:lang w:val="en-US"/>
        </w:rPr>
      </w:pPr>
      <w:ins w:id="1734" w:author="Dimitri Podborski" w:date="2023-07-19T21:03:00Z">
        <w:r>
          <w:rPr>
            <w:noProof/>
            <w:lang w:val="en-US"/>
          </w:rPr>
          <w:drawing>
            <wp:inline distT="0" distB="0" distL="0" distR="0" wp14:anchorId="7B33EEC3" wp14:editId="125B9C9D">
              <wp:extent cx="1713230" cy="1329055"/>
              <wp:effectExtent l="0" t="0" r="1270" b="0"/>
              <wp:docPr id="1873230021" name="Picture 1873230021" descr="A grid of numbers and a long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3230021" name="Picture 1873230021" descr="A grid of numbers and a long arrow&#10;&#10;Description automatically generated"/>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713230" cy="1329055"/>
                      </a:xfrm>
                      <a:prstGeom prst="rect">
                        <a:avLst/>
                      </a:prstGeom>
                      <a:noFill/>
                    </pic:spPr>
                  </pic:pic>
                </a:graphicData>
              </a:graphic>
            </wp:inline>
          </w:drawing>
        </w:r>
      </w:ins>
    </w:p>
    <w:p w14:paraId="3D071F15" w14:textId="77777777" w:rsidR="0072161E" w:rsidRPr="00425312" w:rsidRDefault="0072161E" w:rsidP="0072161E">
      <w:pPr>
        <w:pStyle w:val="Caption"/>
        <w:rPr>
          <w:ins w:id="1735" w:author="Dimitri Podborski" w:date="2023-07-19T21:03:00Z"/>
        </w:rPr>
      </w:pPr>
      <w:bookmarkStart w:id="1736" w:name="_Ref131678494"/>
      <w:ins w:id="1737" w:author="Dimitri Podborski" w:date="2023-07-19T21:03:00Z">
        <w:r w:rsidRPr="0092258A">
          <w:t xml:space="preserve">Figure </w:t>
        </w:r>
        <w:r w:rsidRPr="0092258A">
          <w:fldChar w:fldCharType="begin"/>
        </w:r>
        <w:r w:rsidRPr="0092258A">
          <w:instrText xml:space="preserve"> SEQ Figure \* ARABIC </w:instrText>
        </w:r>
        <w:r w:rsidRPr="0092258A">
          <w:fldChar w:fldCharType="separate"/>
        </w:r>
        <w:r w:rsidRPr="0092258A">
          <w:rPr>
            <w:noProof/>
          </w:rPr>
          <w:t>1</w:t>
        </w:r>
        <w:r w:rsidRPr="0092258A">
          <w:fldChar w:fldCharType="end"/>
        </w:r>
        <w:bookmarkEnd w:id="1736"/>
        <w:r w:rsidRPr="0092258A">
          <w:t>: Progressive Diagonal Display Order</w:t>
        </w:r>
      </w:ins>
    </w:p>
    <w:p w14:paraId="55402D56" w14:textId="77777777" w:rsidR="0072161E" w:rsidRDefault="0072161E" w:rsidP="0072161E">
      <w:pPr>
        <w:rPr>
          <w:ins w:id="1738" w:author="Dimitri Podborski" w:date="2023-07-19T21:03:00Z"/>
          <w:szCs w:val="22"/>
          <w:lang w:val="en-GB"/>
        </w:rPr>
      </w:pPr>
      <w:ins w:id="1739" w:author="Dimitri Podborski" w:date="2023-07-19T21:03:00Z">
        <w:r w:rsidRPr="0092258A">
          <w:rPr>
            <w:szCs w:val="22"/>
            <w:lang w:val="en-GB"/>
          </w:rPr>
          <w:t xml:space="preserve">The </w:t>
        </w:r>
        <w:r w:rsidRPr="0092258A">
          <w:rPr>
            <w:rFonts w:ascii="Courier New" w:hAnsi="Courier New" w:cs="Courier New"/>
            <w:szCs w:val="22"/>
            <w:lang w:val="en-GB"/>
          </w:rPr>
          <w:t>progressive-</w:t>
        </w:r>
        <w:proofErr w:type="spellStart"/>
        <w:r w:rsidRPr="0092258A">
          <w:rPr>
            <w:rFonts w:ascii="Courier New" w:hAnsi="Courier New" w:cs="Courier New"/>
            <w:szCs w:val="22"/>
            <w:lang w:val="en-GB"/>
          </w:rPr>
          <w:t>focus.hei</w:t>
        </w:r>
        <w:r>
          <w:rPr>
            <w:rFonts w:ascii="Courier New" w:hAnsi="Courier New" w:cs="Courier New"/>
            <w:szCs w:val="22"/>
            <w:lang w:val="en-GB"/>
          </w:rPr>
          <w:t>c</w:t>
        </w:r>
        <w:proofErr w:type="spellEnd"/>
        <w:r w:rsidRPr="0092258A">
          <w:rPr>
            <w:szCs w:val="22"/>
            <w:lang w:val="en-GB"/>
          </w:rPr>
          <w:t xml:space="preserve"> </w:t>
        </w:r>
        <w:r w:rsidRPr="0092258A">
          <w:t>file, according to the ‘</w:t>
        </w:r>
        <w:proofErr w:type="spellStart"/>
        <w:r w:rsidRPr="0092258A">
          <w:t>prgr</w:t>
        </w:r>
        <w:proofErr w:type="spellEnd"/>
        <w:r w:rsidRPr="0092258A">
          <w:t>’ entity group and the ‘</w:t>
        </w:r>
        <w:proofErr w:type="spellStart"/>
        <w:r w:rsidRPr="0092258A">
          <w:t>prdi</w:t>
        </w:r>
        <w:proofErr w:type="spellEnd"/>
        <w:r w:rsidRPr="0092258A">
          <w:t>’ item properties stores the data with the thumbnail first, followed by the input images corresponding to the in-focus areas, and finishing with the remaining input images. The ‘</w:t>
        </w:r>
        <w:proofErr w:type="spellStart"/>
        <w:r w:rsidRPr="0092258A">
          <w:t>prgr</w:t>
        </w:r>
        <w:proofErr w:type="spellEnd"/>
        <w:r w:rsidRPr="0092258A">
          <w:t>’ entity group and the ‘</w:t>
        </w:r>
        <w:proofErr w:type="spellStart"/>
        <w:r w:rsidRPr="0092258A">
          <w:t>prdi</w:t>
        </w:r>
        <w:proofErr w:type="spellEnd"/>
        <w:r w:rsidRPr="0092258A">
          <w:t>’ item property indicate to a player that when realizing a progressive rendering of the grid, two intermediate reconstructions are of particular interest: a first preview of the primary item (the grid image item) using the thumbnail and an intermediate reconstruction (as shown on Figure 2) of the grid where the most interesting areas are displayed in high quality.</w:t>
        </w:r>
        <w:r w:rsidRPr="001C37C5">
          <w:t xml:space="preserve"> </w:t>
        </w:r>
      </w:ins>
    </w:p>
    <w:p w14:paraId="1A182BBD" w14:textId="77777777" w:rsidR="0072161E" w:rsidRDefault="0072161E" w:rsidP="0072161E">
      <w:pPr>
        <w:jc w:val="center"/>
        <w:rPr>
          <w:ins w:id="1740" w:author="Dimitri Podborski" w:date="2023-07-19T21:03:00Z"/>
          <w:szCs w:val="22"/>
        </w:rPr>
      </w:pPr>
      <w:ins w:id="1741" w:author="Dimitri Podborski" w:date="2023-07-19T21:03:00Z">
        <w:r>
          <w:rPr>
            <w:noProof/>
            <w:szCs w:val="22"/>
          </w:rPr>
          <w:lastRenderedPageBreak/>
          <w:drawing>
            <wp:inline distT="0" distB="0" distL="0" distR="0" wp14:anchorId="5F93EA8E" wp14:editId="489A3A47">
              <wp:extent cx="2597150" cy="1950720"/>
              <wp:effectExtent l="0" t="0" r="0" b="0"/>
              <wp:docPr id="1661361448" name="Picture 1661361448" descr="A black grid with white squar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1361448" name="Picture 1661361448" descr="A black grid with white squares&#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597150" cy="1950720"/>
                      </a:xfrm>
                      <a:prstGeom prst="rect">
                        <a:avLst/>
                      </a:prstGeom>
                      <a:noFill/>
                    </pic:spPr>
                  </pic:pic>
                </a:graphicData>
              </a:graphic>
            </wp:inline>
          </w:drawing>
        </w:r>
      </w:ins>
    </w:p>
    <w:p w14:paraId="2C52AFED" w14:textId="77777777" w:rsidR="0072161E" w:rsidRPr="00425312" w:rsidRDefault="0072161E" w:rsidP="0072161E">
      <w:pPr>
        <w:pStyle w:val="Caption"/>
        <w:rPr>
          <w:ins w:id="1742" w:author="Dimitri Podborski" w:date="2023-07-19T21:03:00Z"/>
          <w:szCs w:val="22"/>
        </w:rPr>
      </w:pPr>
      <w:bookmarkStart w:id="1743" w:name="_Ref131679363"/>
      <w:ins w:id="1744" w:author="Dimitri Podborski" w:date="2023-07-19T21:03:00Z">
        <w:r w:rsidRPr="0092258A">
          <w:t xml:space="preserve">Figure </w:t>
        </w:r>
        <w:r w:rsidRPr="0092258A">
          <w:fldChar w:fldCharType="begin"/>
        </w:r>
        <w:r w:rsidRPr="0092258A">
          <w:instrText xml:space="preserve"> SEQ Figure \* ARABIC </w:instrText>
        </w:r>
        <w:r w:rsidRPr="0092258A">
          <w:fldChar w:fldCharType="separate"/>
        </w:r>
        <w:r w:rsidRPr="0092258A">
          <w:rPr>
            <w:noProof/>
          </w:rPr>
          <w:t>2</w:t>
        </w:r>
        <w:r w:rsidRPr="0092258A">
          <w:fldChar w:fldCharType="end"/>
        </w:r>
        <w:bookmarkEnd w:id="1743"/>
        <w:r w:rsidRPr="0092258A">
          <w:t xml:space="preserve">: Progressive Focus Display Order (numbers correspond to </w:t>
        </w:r>
        <w:proofErr w:type="spellStart"/>
        <w:r w:rsidRPr="0092258A">
          <w:t>item_IDs</w:t>
        </w:r>
        <w:proofErr w:type="spellEnd"/>
        <w:r w:rsidRPr="0092258A">
          <w:t>)</w:t>
        </w:r>
      </w:ins>
    </w:p>
    <w:p w14:paraId="34CE0255" w14:textId="77777777" w:rsidR="0072161E" w:rsidRDefault="0072161E" w:rsidP="0072161E">
      <w:pPr>
        <w:rPr>
          <w:ins w:id="1745" w:author="Dimitri Podborski" w:date="2023-07-19T21:03:00Z"/>
        </w:rPr>
      </w:pPr>
    </w:p>
    <w:p w14:paraId="0319EC07" w14:textId="03AB1A48" w:rsidR="0072161E" w:rsidRDefault="003978FF" w:rsidP="003978FF">
      <w:pPr>
        <w:pStyle w:val="Head1"/>
        <w:rPr>
          <w:ins w:id="1746" w:author="Dimitri Podborski" w:date="2023-07-19T21:03:00Z"/>
        </w:rPr>
        <w:pPrChange w:id="1747" w:author="Dimitri Podborski" w:date="2023-07-19T21:04:00Z">
          <w:pPr/>
        </w:pPrChange>
      </w:pPr>
      <w:ins w:id="1748" w:author="Dimitri Podborski" w:date="2023-07-19T21:04:00Z">
        <w:r>
          <w:t>[HEIF] Conformance Samples for Region Items</w:t>
        </w:r>
      </w:ins>
    </w:p>
    <w:p w14:paraId="46F78A80" w14:textId="3D201BB6" w:rsidR="0072161E" w:rsidRPr="003978FF" w:rsidRDefault="003978FF" w:rsidP="00D96E81">
      <w:pPr>
        <w:rPr>
          <w:ins w:id="1749" w:author="Dimitri Podborski" w:date="2023-07-19T21:05:00Z"/>
        </w:rPr>
      </w:pPr>
      <w:ins w:id="1750" w:author="Dimitri Podborski" w:date="2023-07-19T21:05:00Z">
        <w:r>
          <w:fldChar w:fldCharType="begin"/>
        </w:r>
        <w:r>
          <w:instrText>HYPERLINK "http://mpeg.expert/software/MPEG/Systems/FileFormat/FFConformanceRefSoft/-/issues/25" \h</w:instrText>
        </w:r>
        <w:r>
          <w:fldChar w:fldCharType="separate"/>
        </w:r>
        <w:r>
          <w:rPr>
            <w:color w:val="0000EE"/>
            <w:u w:val="single"/>
          </w:rPr>
          <w:t>MPEG/Systems/</w:t>
        </w:r>
        <w:proofErr w:type="spellStart"/>
        <w:r>
          <w:rPr>
            <w:color w:val="0000EE"/>
            <w:u w:val="single"/>
          </w:rPr>
          <w:t>FileFormat</w:t>
        </w:r>
        <w:proofErr w:type="spellEnd"/>
        <w:r>
          <w:rPr>
            <w:color w:val="0000EE"/>
            <w:u w:val="single"/>
          </w:rPr>
          <w:t>/FFConformanceRefSoft#25</w:t>
        </w:r>
        <w:r>
          <w:rPr>
            <w:color w:val="0000EE"/>
            <w:u w:val="single"/>
          </w:rPr>
          <w:fldChar w:fldCharType="end"/>
        </w:r>
      </w:ins>
    </w:p>
    <w:p w14:paraId="2544907F" w14:textId="77777777" w:rsidR="003978FF" w:rsidRDefault="003978FF" w:rsidP="003978FF">
      <w:pPr>
        <w:spacing w:before="160"/>
        <w:rPr>
          <w:ins w:id="1751" w:author="Dimitri Podborski" w:date="2023-07-19T21:05:00Z"/>
        </w:rPr>
      </w:pPr>
      <w:ins w:id="1752" w:author="Dimitri Podborski" w:date="2023-07-19T21:05:00Z">
        <w:r>
          <w:t>12 files are contributed, demonstrating regions in image items, with different geometries (polygon, mask, derived region item…).</w:t>
        </w:r>
      </w:ins>
    </w:p>
    <w:p w14:paraId="2801415D" w14:textId="77777777" w:rsidR="003978FF" w:rsidRDefault="003978FF" w:rsidP="00D96E81">
      <w:pPr>
        <w:rPr>
          <w:ins w:id="1753" w:author="Dimitri Podborski" w:date="2023-07-19T21:05:00Z"/>
          <w:bCs/>
        </w:rPr>
      </w:pPr>
    </w:p>
    <w:p w14:paraId="4144AA18" w14:textId="3537D7DF" w:rsidR="003978FF" w:rsidRDefault="003978FF" w:rsidP="003978FF">
      <w:pPr>
        <w:pStyle w:val="Head2"/>
        <w:rPr>
          <w:ins w:id="1754" w:author="Dimitri Podborski" w:date="2023-07-19T21:05:00Z"/>
        </w:rPr>
        <w:pPrChange w:id="1755" w:author="Dimitri Podborski" w:date="2023-07-19T21:06:00Z">
          <w:pPr/>
        </w:pPrChange>
      </w:pPr>
      <w:ins w:id="1756" w:author="Dimitri Podborski" w:date="2023-07-19T21:06:00Z">
        <w:r>
          <w:t>Description</w:t>
        </w:r>
      </w:ins>
    </w:p>
    <w:p w14:paraId="3DA090E2" w14:textId="77777777" w:rsidR="003978FF" w:rsidRPr="002C58C8" w:rsidRDefault="003978FF" w:rsidP="003978FF">
      <w:pPr>
        <w:rPr>
          <w:ins w:id="1757" w:author="Dimitri Podborski" w:date="2023-07-19T21:06:00Z"/>
        </w:rPr>
      </w:pPr>
      <w:ins w:id="1758" w:author="Dimitri Podborski" w:date="2023-07-19T21:06:00Z">
        <w:r w:rsidRPr="00DC43A2">
          <w:t xml:space="preserve">The contribution provides 9 conformance samples for region items, as described by </w:t>
        </w:r>
        <w:r w:rsidRPr="00DC43A2">
          <w:fldChar w:fldCharType="begin"/>
        </w:r>
        <w:r w:rsidRPr="00DC43A2">
          <w:instrText xml:space="preserve"> REF _Ref122444767 \h  \* MERGEFORMAT </w:instrText>
        </w:r>
        <w:r w:rsidRPr="00DC43A2">
          <w:fldChar w:fldCharType="separate"/>
        </w:r>
        <w:r w:rsidRPr="00DC43A2">
          <w:rPr>
            <w:color w:val="000000" w:themeColor="text1"/>
          </w:rPr>
          <w:t xml:space="preserve">Table </w:t>
        </w:r>
        <w:r w:rsidRPr="00DC43A2">
          <w:rPr>
            <w:noProof/>
            <w:color w:val="000000" w:themeColor="text1"/>
          </w:rPr>
          <w:t>1</w:t>
        </w:r>
        <w:r w:rsidRPr="00DC43A2">
          <w:fldChar w:fldCharType="end"/>
        </w:r>
        <w:r w:rsidRPr="00DC43A2">
          <w:t xml:space="preserve">. There are 7 conformance samples for the different types of geometry that can be used in a region item. There are 2 conformance samples containing a list of regions inside a single region item. One is using 16 bits for defining the characteristics of the regions, the other is using 32 bits (i.e., in the first case, the value </w:t>
        </w:r>
        <w:r w:rsidRPr="005C245B">
          <w:rPr>
            <w:rFonts w:ascii="Courier New" w:hAnsi="Courier New" w:cs="Courier New"/>
            <w:sz w:val="22"/>
            <w:szCs w:val="22"/>
          </w:rPr>
          <w:t>flags &amp; 1</w:t>
        </w:r>
        <w:r w:rsidRPr="005C245B">
          <w:rPr>
            <w:sz w:val="22"/>
            <w:szCs w:val="22"/>
          </w:rPr>
          <w:t xml:space="preserve"> </w:t>
        </w:r>
        <w:r w:rsidRPr="00DC43A2">
          <w:t>for the ‘</w:t>
        </w:r>
        <w:proofErr w:type="spellStart"/>
        <w:r w:rsidRPr="00DC43A2">
          <w:t>rgan</w:t>
        </w:r>
        <w:proofErr w:type="spellEnd"/>
        <w:r w:rsidRPr="00DC43A2">
          <w:t>’ item is 0, in the second case it is 1).</w:t>
        </w:r>
      </w:ins>
    </w:p>
    <w:p w14:paraId="53E2F578" w14:textId="77777777" w:rsidR="003978FF" w:rsidRPr="002C58C8" w:rsidRDefault="003978FF" w:rsidP="003978FF">
      <w:pPr>
        <w:pStyle w:val="Caption"/>
        <w:rPr>
          <w:ins w:id="1759" w:author="Dimitri Podborski" w:date="2023-07-19T21:06:00Z"/>
          <w:color w:val="000000" w:themeColor="text1"/>
          <w:szCs w:val="24"/>
        </w:rPr>
      </w:pPr>
    </w:p>
    <w:tbl>
      <w:tblPr>
        <w:tblStyle w:val="TableGrid"/>
        <w:tblW w:w="0" w:type="auto"/>
        <w:jc w:val="center"/>
        <w:tblLook w:val="04A0" w:firstRow="1" w:lastRow="0" w:firstColumn="1" w:lastColumn="0" w:noHBand="0" w:noVBand="1"/>
      </w:tblPr>
      <w:tblGrid>
        <w:gridCol w:w="872"/>
        <w:gridCol w:w="3033"/>
        <w:gridCol w:w="5105"/>
      </w:tblGrid>
      <w:tr w:rsidR="003978FF" w:rsidRPr="00DC43A2" w14:paraId="63468918" w14:textId="77777777" w:rsidTr="00560EA7">
        <w:trPr>
          <w:jc w:val="center"/>
          <w:ins w:id="1760" w:author="Dimitri Podborski" w:date="2023-07-19T21:06:00Z"/>
        </w:trPr>
        <w:tc>
          <w:tcPr>
            <w:tcW w:w="872" w:type="dxa"/>
            <w:tcBorders>
              <w:top w:val="single" w:sz="4" w:space="0" w:color="auto"/>
              <w:left w:val="single" w:sz="4" w:space="0" w:color="auto"/>
              <w:bottom w:val="single" w:sz="4" w:space="0" w:color="auto"/>
              <w:right w:val="single" w:sz="4" w:space="0" w:color="auto"/>
            </w:tcBorders>
            <w:hideMark/>
          </w:tcPr>
          <w:p w14:paraId="44EFEA24" w14:textId="77777777" w:rsidR="003978FF" w:rsidRPr="00DC43A2" w:rsidRDefault="003978FF" w:rsidP="00560EA7">
            <w:pPr>
              <w:rPr>
                <w:ins w:id="1761" w:author="Dimitri Podborski" w:date="2023-07-19T21:06:00Z"/>
                <w:sz w:val="20"/>
                <w:szCs w:val="20"/>
              </w:rPr>
            </w:pPr>
            <w:ins w:id="1762" w:author="Dimitri Podborski" w:date="2023-07-19T21:06:00Z">
              <w:r w:rsidRPr="00DC43A2">
                <w:rPr>
                  <w:sz w:val="20"/>
                  <w:szCs w:val="20"/>
                </w:rPr>
                <w:t>Number</w:t>
              </w:r>
            </w:ins>
          </w:p>
        </w:tc>
        <w:tc>
          <w:tcPr>
            <w:tcW w:w="3092" w:type="dxa"/>
            <w:tcBorders>
              <w:top w:val="single" w:sz="4" w:space="0" w:color="auto"/>
              <w:left w:val="single" w:sz="4" w:space="0" w:color="auto"/>
              <w:bottom w:val="single" w:sz="4" w:space="0" w:color="auto"/>
              <w:right w:val="single" w:sz="4" w:space="0" w:color="auto"/>
            </w:tcBorders>
            <w:hideMark/>
          </w:tcPr>
          <w:p w14:paraId="42F62FFC" w14:textId="77777777" w:rsidR="003978FF" w:rsidRPr="00DC43A2" w:rsidRDefault="003978FF" w:rsidP="00560EA7">
            <w:pPr>
              <w:rPr>
                <w:ins w:id="1763" w:author="Dimitri Podborski" w:date="2023-07-19T21:06:00Z"/>
                <w:sz w:val="20"/>
                <w:szCs w:val="20"/>
              </w:rPr>
            </w:pPr>
            <w:ins w:id="1764" w:author="Dimitri Podborski" w:date="2023-07-19T21:06:00Z">
              <w:r w:rsidRPr="00DC43A2">
                <w:rPr>
                  <w:sz w:val="20"/>
                  <w:szCs w:val="20"/>
                </w:rPr>
                <w:t>Filename</w:t>
              </w:r>
            </w:ins>
          </w:p>
        </w:tc>
        <w:tc>
          <w:tcPr>
            <w:tcW w:w="5232" w:type="dxa"/>
            <w:tcBorders>
              <w:top w:val="single" w:sz="4" w:space="0" w:color="auto"/>
              <w:left w:val="single" w:sz="4" w:space="0" w:color="auto"/>
              <w:bottom w:val="single" w:sz="4" w:space="0" w:color="auto"/>
              <w:right w:val="single" w:sz="4" w:space="0" w:color="auto"/>
            </w:tcBorders>
            <w:hideMark/>
          </w:tcPr>
          <w:p w14:paraId="799BA644" w14:textId="77777777" w:rsidR="003978FF" w:rsidRPr="00DC43A2" w:rsidRDefault="003978FF" w:rsidP="00560EA7">
            <w:pPr>
              <w:rPr>
                <w:ins w:id="1765" w:author="Dimitri Podborski" w:date="2023-07-19T21:06:00Z"/>
                <w:sz w:val="20"/>
                <w:szCs w:val="20"/>
              </w:rPr>
            </w:pPr>
            <w:ins w:id="1766" w:author="Dimitri Podborski" w:date="2023-07-19T21:06:00Z">
              <w:r w:rsidRPr="00DC43A2">
                <w:rPr>
                  <w:sz w:val="20"/>
                  <w:szCs w:val="20"/>
                </w:rPr>
                <w:t>Feature</w:t>
              </w:r>
            </w:ins>
          </w:p>
        </w:tc>
      </w:tr>
      <w:tr w:rsidR="003978FF" w:rsidRPr="00241EED" w14:paraId="23AFFC7E" w14:textId="77777777" w:rsidTr="00560EA7">
        <w:trPr>
          <w:jc w:val="center"/>
          <w:ins w:id="1767" w:author="Dimitri Podborski" w:date="2023-07-19T21:06:00Z"/>
        </w:trPr>
        <w:tc>
          <w:tcPr>
            <w:tcW w:w="872" w:type="dxa"/>
            <w:tcBorders>
              <w:top w:val="single" w:sz="4" w:space="0" w:color="auto"/>
              <w:left w:val="single" w:sz="4" w:space="0" w:color="auto"/>
              <w:bottom w:val="single" w:sz="4" w:space="0" w:color="auto"/>
              <w:right w:val="single" w:sz="4" w:space="0" w:color="auto"/>
            </w:tcBorders>
          </w:tcPr>
          <w:p w14:paraId="24064A71" w14:textId="77777777" w:rsidR="003978FF" w:rsidRPr="00DC43A2" w:rsidRDefault="003978FF" w:rsidP="00560EA7">
            <w:pPr>
              <w:jc w:val="center"/>
              <w:rPr>
                <w:ins w:id="1768" w:author="Dimitri Podborski" w:date="2023-07-19T21:06:00Z"/>
                <w:sz w:val="20"/>
                <w:szCs w:val="20"/>
              </w:rPr>
            </w:pPr>
            <w:ins w:id="1769" w:author="Dimitri Podborski" w:date="2023-07-19T21:06:00Z">
              <w:r w:rsidRPr="00DC43A2">
                <w:rPr>
                  <w:sz w:val="20"/>
                  <w:szCs w:val="20"/>
                </w:rPr>
                <w:t>1</w:t>
              </w:r>
            </w:ins>
          </w:p>
        </w:tc>
        <w:tc>
          <w:tcPr>
            <w:tcW w:w="3092" w:type="dxa"/>
            <w:tcBorders>
              <w:top w:val="single" w:sz="4" w:space="0" w:color="auto"/>
              <w:left w:val="single" w:sz="4" w:space="0" w:color="auto"/>
              <w:bottom w:val="single" w:sz="4" w:space="0" w:color="auto"/>
              <w:right w:val="single" w:sz="4" w:space="0" w:color="auto"/>
            </w:tcBorders>
          </w:tcPr>
          <w:p w14:paraId="20629A08" w14:textId="77777777" w:rsidR="003978FF" w:rsidRPr="00DC43A2" w:rsidRDefault="003978FF" w:rsidP="00560EA7">
            <w:pPr>
              <w:rPr>
                <w:ins w:id="1770" w:author="Dimitri Podborski" w:date="2023-07-19T21:06:00Z"/>
                <w:sz w:val="20"/>
                <w:szCs w:val="20"/>
              </w:rPr>
            </w:pPr>
            <w:ins w:id="1771" w:author="Dimitri Podborski" w:date="2023-07-19T21:06:00Z">
              <w:r w:rsidRPr="00DC43A2">
                <w:rPr>
                  <w:sz w:val="20"/>
                  <w:szCs w:val="20"/>
                </w:rPr>
                <w:t>region-</w:t>
              </w:r>
              <w:proofErr w:type="spellStart"/>
              <w:proofErr w:type="gramStart"/>
              <w:r w:rsidRPr="00DC43A2">
                <w:rPr>
                  <w:sz w:val="20"/>
                  <w:szCs w:val="20"/>
                </w:rPr>
                <w:t>point.hei</w:t>
              </w:r>
              <w:r>
                <w:rPr>
                  <w:sz w:val="20"/>
                  <w:szCs w:val="20"/>
                </w:rPr>
                <w:t>c</w:t>
              </w:r>
              <w:proofErr w:type="spellEnd"/>
              <w:proofErr w:type="gramEnd"/>
            </w:ins>
          </w:p>
        </w:tc>
        <w:tc>
          <w:tcPr>
            <w:tcW w:w="5232" w:type="dxa"/>
            <w:tcBorders>
              <w:top w:val="single" w:sz="4" w:space="0" w:color="auto"/>
              <w:left w:val="single" w:sz="4" w:space="0" w:color="auto"/>
              <w:bottom w:val="single" w:sz="4" w:space="0" w:color="auto"/>
              <w:right w:val="single" w:sz="4" w:space="0" w:color="auto"/>
            </w:tcBorders>
          </w:tcPr>
          <w:p w14:paraId="01BBFB9A" w14:textId="77777777" w:rsidR="003978FF" w:rsidRPr="00DC43A2" w:rsidRDefault="003978FF" w:rsidP="00560EA7">
            <w:pPr>
              <w:rPr>
                <w:ins w:id="1772" w:author="Dimitri Podborski" w:date="2023-07-19T21:06:00Z"/>
                <w:sz w:val="20"/>
                <w:szCs w:val="20"/>
              </w:rPr>
            </w:pPr>
            <w:ins w:id="1773" w:author="Dimitri Podborski" w:date="2023-07-19T21:06:00Z">
              <w:r w:rsidRPr="00DC43A2">
                <w:rPr>
                  <w:sz w:val="20"/>
                  <w:szCs w:val="20"/>
                </w:rPr>
                <w:t>Point region with ‘</w:t>
              </w:r>
              <w:proofErr w:type="spellStart"/>
              <w:r w:rsidRPr="00DC43A2">
                <w:rPr>
                  <w:rFonts w:ascii="Courier New" w:hAnsi="Courier New" w:cs="Courier New"/>
                  <w:sz w:val="20"/>
                  <w:szCs w:val="20"/>
                </w:rPr>
                <w:t>udes</w:t>
              </w:r>
              <w:proofErr w:type="spellEnd"/>
              <w:r w:rsidRPr="00DC43A2">
                <w:rPr>
                  <w:sz w:val="20"/>
                  <w:szCs w:val="20"/>
                </w:rPr>
                <w:t>’ annotation.</w:t>
              </w:r>
            </w:ins>
          </w:p>
        </w:tc>
      </w:tr>
      <w:tr w:rsidR="003978FF" w:rsidRPr="00241EED" w14:paraId="09F71232" w14:textId="77777777" w:rsidTr="00560EA7">
        <w:trPr>
          <w:jc w:val="center"/>
          <w:ins w:id="1774" w:author="Dimitri Podborski" w:date="2023-07-19T21:06:00Z"/>
        </w:trPr>
        <w:tc>
          <w:tcPr>
            <w:tcW w:w="872" w:type="dxa"/>
            <w:tcBorders>
              <w:top w:val="single" w:sz="4" w:space="0" w:color="auto"/>
              <w:left w:val="single" w:sz="4" w:space="0" w:color="auto"/>
              <w:bottom w:val="single" w:sz="4" w:space="0" w:color="auto"/>
              <w:right w:val="single" w:sz="4" w:space="0" w:color="auto"/>
            </w:tcBorders>
            <w:hideMark/>
          </w:tcPr>
          <w:p w14:paraId="3176346F" w14:textId="77777777" w:rsidR="003978FF" w:rsidRPr="00DC43A2" w:rsidRDefault="003978FF" w:rsidP="00560EA7">
            <w:pPr>
              <w:jc w:val="center"/>
              <w:rPr>
                <w:ins w:id="1775" w:author="Dimitri Podborski" w:date="2023-07-19T21:06:00Z"/>
                <w:sz w:val="20"/>
                <w:szCs w:val="20"/>
              </w:rPr>
            </w:pPr>
            <w:ins w:id="1776" w:author="Dimitri Podborski" w:date="2023-07-19T21:06:00Z">
              <w:r w:rsidRPr="00DC43A2">
                <w:rPr>
                  <w:sz w:val="20"/>
                  <w:szCs w:val="20"/>
                </w:rPr>
                <w:t>2</w:t>
              </w:r>
            </w:ins>
          </w:p>
        </w:tc>
        <w:tc>
          <w:tcPr>
            <w:tcW w:w="3092" w:type="dxa"/>
            <w:tcBorders>
              <w:top w:val="single" w:sz="4" w:space="0" w:color="auto"/>
              <w:left w:val="single" w:sz="4" w:space="0" w:color="auto"/>
              <w:bottom w:val="single" w:sz="4" w:space="0" w:color="auto"/>
              <w:right w:val="single" w:sz="4" w:space="0" w:color="auto"/>
            </w:tcBorders>
            <w:hideMark/>
          </w:tcPr>
          <w:p w14:paraId="1EC65BD2" w14:textId="77777777" w:rsidR="003978FF" w:rsidRPr="00DC43A2" w:rsidRDefault="003978FF" w:rsidP="00560EA7">
            <w:pPr>
              <w:rPr>
                <w:ins w:id="1777" w:author="Dimitri Podborski" w:date="2023-07-19T21:06:00Z"/>
                <w:sz w:val="20"/>
                <w:szCs w:val="20"/>
              </w:rPr>
            </w:pPr>
            <w:ins w:id="1778" w:author="Dimitri Podborski" w:date="2023-07-19T21:06:00Z">
              <w:r w:rsidRPr="00DC43A2">
                <w:rPr>
                  <w:sz w:val="20"/>
                  <w:szCs w:val="20"/>
                </w:rPr>
                <w:t>region-</w:t>
              </w:r>
              <w:proofErr w:type="spellStart"/>
              <w:proofErr w:type="gramStart"/>
              <w:r w:rsidRPr="00DC43A2">
                <w:rPr>
                  <w:sz w:val="20"/>
                  <w:szCs w:val="20"/>
                </w:rPr>
                <w:t>rectangle.hei</w:t>
              </w:r>
              <w:r>
                <w:rPr>
                  <w:sz w:val="20"/>
                  <w:szCs w:val="20"/>
                </w:rPr>
                <w:t>c</w:t>
              </w:r>
              <w:proofErr w:type="spellEnd"/>
              <w:proofErr w:type="gramEnd"/>
            </w:ins>
          </w:p>
        </w:tc>
        <w:tc>
          <w:tcPr>
            <w:tcW w:w="5232" w:type="dxa"/>
            <w:tcBorders>
              <w:top w:val="single" w:sz="4" w:space="0" w:color="auto"/>
              <w:left w:val="single" w:sz="4" w:space="0" w:color="auto"/>
              <w:bottom w:val="single" w:sz="4" w:space="0" w:color="auto"/>
              <w:right w:val="single" w:sz="4" w:space="0" w:color="auto"/>
            </w:tcBorders>
            <w:hideMark/>
          </w:tcPr>
          <w:p w14:paraId="3ABD446E" w14:textId="77777777" w:rsidR="003978FF" w:rsidRPr="00DC43A2" w:rsidRDefault="003978FF" w:rsidP="00560EA7">
            <w:pPr>
              <w:rPr>
                <w:ins w:id="1779" w:author="Dimitri Podborski" w:date="2023-07-19T21:06:00Z"/>
                <w:sz w:val="20"/>
                <w:szCs w:val="20"/>
              </w:rPr>
            </w:pPr>
            <w:ins w:id="1780" w:author="Dimitri Podborski" w:date="2023-07-19T21:06:00Z">
              <w:r w:rsidRPr="00DC43A2">
                <w:rPr>
                  <w:sz w:val="20"/>
                  <w:szCs w:val="20"/>
                </w:rPr>
                <w:t>Rectangle region with ‘</w:t>
              </w:r>
              <w:proofErr w:type="spellStart"/>
              <w:r w:rsidRPr="00DC43A2">
                <w:rPr>
                  <w:rFonts w:ascii="Courier New" w:hAnsi="Courier New" w:cs="Courier New"/>
                  <w:sz w:val="20"/>
                  <w:szCs w:val="20"/>
                </w:rPr>
                <w:t>udes</w:t>
              </w:r>
              <w:proofErr w:type="spellEnd"/>
              <w:r w:rsidRPr="00DC43A2">
                <w:rPr>
                  <w:sz w:val="20"/>
                  <w:szCs w:val="20"/>
                </w:rPr>
                <w:t>’ annotation.</w:t>
              </w:r>
            </w:ins>
          </w:p>
        </w:tc>
      </w:tr>
      <w:tr w:rsidR="003978FF" w:rsidRPr="00241EED" w14:paraId="66730363" w14:textId="77777777" w:rsidTr="00560EA7">
        <w:trPr>
          <w:jc w:val="center"/>
          <w:ins w:id="1781" w:author="Dimitri Podborski" w:date="2023-07-19T21:06:00Z"/>
        </w:trPr>
        <w:tc>
          <w:tcPr>
            <w:tcW w:w="872" w:type="dxa"/>
            <w:tcBorders>
              <w:top w:val="single" w:sz="4" w:space="0" w:color="auto"/>
              <w:left w:val="single" w:sz="4" w:space="0" w:color="auto"/>
              <w:bottom w:val="single" w:sz="4" w:space="0" w:color="auto"/>
              <w:right w:val="single" w:sz="4" w:space="0" w:color="auto"/>
            </w:tcBorders>
            <w:hideMark/>
          </w:tcPr>
          <w:p w14:paraId="6681C0A8" w14:textId="77777777" w:rsidR="003978FF" w:rsidRPr="00DC43A2" w:rsidRDefault="003978FF" w:rsidP="00560EA7">
            <w:pPr>
              <w:jc w:val="center"/>
              <w:rPr>
                <w:ins w:id="1782" w:author="Dimitri Podborski" w:date="2023-07-19T21:06:00Z"/>
                <w:sz w:val="20"/>
                <w:szCs w:val="20"/>
              </w:rPr>
            </w:pPr>
            <w:ins w:id="1783" w:author="Dimitri Podborski" w:date="2023-07-19T21:06:00Z">
              <w:r w:rsidRPr="00DC43A2">
                <w:rPr>
                  <w:sz w:val="20"/>
                  <w:szCs w:val="20"/>
                </w:rPr>
                <w:t>3</w:t>
              </w:r>
            </w:ins>
          </w:p>
        </w:tc>
        <w:tc>
          <w:tcPr>
            <w:tcW w:w="3092" w:type="dxa"/>
            <w:tcBorders>
              <w:top w:val="single" w:sz="4" w:space="0" w:color="auto"/>
              <w:left w:val="single" w:sz="4" w:space="0" w:color="auto"/>
              <w:bottom w:val="single" w:sz="4" w:space="0" w:color="auto"/>
              <w:right w:val="single" w:sz="4" w:space="0" w:color="auto"/>
            </w:tcBorders>
            <w:hideMark/>
          </w:tcPr>
          <w:p w14:paraId="1AC8EB96" w14:textId="77777777" w:rsidR="003978FF" w:rsidRPr="00DC43A2" w:rsidRDefault="003978FF" w:rsidP="00560EA7">
            <w:pPr>
              <w:rPr>
                <w:ins w:id="1784" w:author="Dimitri Podborski" w:date="2023-07-19T21:06:00Z"/>
                <w:sz w:val="20"/>
                <w:szCs w:val="20"/>
              </w:rPr>
            </w:pPr>
            <w:ins w:id="1785" w:author="Dimitri Podborski" w:date="2023-07-19T21:06:00Z">
              <w:r w:rsidRPr="00DC43A2">
                <w:rPr>
                  <w:sz w:val="20"/>
                  <w:szCs w:val="20"/>
                </w:rPr>
                <w:t>region-</w:t>
              </w:r>
              <w:proofErr w:type="spellStart"/>
              <w:proofErr w:type="gramStart"/>
              <w:r w:rsidRPr="00DC43A2">
                <w:rPr>
                  <w:sz w:val="20"/>
                  <w:szCs w:val="20"/>
                </w:rPr>
                <w:t>ellipse.hei</w:t>
              </w:r>
              <w:r>
                <w:rPr>
                  <w:sz w:val="20"/>
                  <w:szCs w:val="20"/>
                </w:rPr>
                <w:t>c</w:t>
              </w:r>
              <w:proofErr w:type="spellEnd"/>
              <w:proofErr w:type="gramEnd"/>
            </w:ins>
          </w:p>
        </w:tc>
        <w:tc>
          <w:tcPr>
            <w:tcW w:w="5232" w:type="dxa"/>
            <w:tcBorders>
              <w:top w:val="single" w:sz="4" w:space="0" w:color="auto"/>
              <w:left w:val="single" w:sz="4" w:space="0" w:color="auto"/>
              <w:bottom w:val="single" w:sz="4" w:space="0" w:color="auto"/>
              <w:right w:val="single" w:sz="4" w:space="0" w:color="auto"/>
            </w:tcBorders>
            <w:hideMark/>
          </w:tcPr>
          <w:p w14:paraId="2902AB51" w14:textId="77777777" w:rsidR="003978FF" w:rsidRPr="00DC43A2" w:rsidRDefault="003978FF" w:rsidP="00560EA7">
            <w:pPr>
              <w:pStyle w:val="fields"/>
              <w:autoSpaceDE w:val="0"/>
              <w:autoSpaceDN w:val="0"/>
              <w:spacing w:before="136"/>
              <w:ind w:left="0" w:firstLine="0"/>
              <w:rPr>
                <w:ins w:id="1786" w:author="Dimitri Podborski" w:date="2023-07-19T21:06:00Z"/>
                <w:rFonts w:ascii="Times New Roman" w:hAnsi="Times New Roman"/>
                <w:sz w:val="20"/>
                <w:szCs w:val="20"/>
                <w:lang w:val="en-US"/>
              </w:rPr>
            </w:pPr>
            <w:ins w:id="1787" w:author="Dimitri Podborski" w:date="2023-07-19T21:06:00Z">
              <w:r w:rsidRPr="00DC43A2">
                <w:rPr>
                  <w:rFonts w:ascii="Times New Roman" w:hAnsi="Times New Roman"/>
                  <w:sz w:val="20"/>
                  <w:szCs w:val="20"/>
                  <w:lang w:val="en-US"/>
                </w:rPr>
                <w:t xml:space="preserve">Ellipse region with </w:t>
              </w:r>
              <w:r w:rsidRPr="00DC43A2">
                <w:rPr>
                  <w:sz w:val="20"/>
                  <w:szCs w:val="20"/>
                  <w:lang w:val="en-US"/>
                </w:rPr>
                <w:t>‘</w:t>
              </w:r>
              <w:proofErr w:type="spellStart"/>
              <w:r w:rsidRPr="00DC43A2">
                <w:rPr>
                  <w:rFonts w:ascii="Courier New" w:hAnsi="Courier New" w:cs="Courier New"/>
                  <w:sz w:val="20"/>
                  <w:szCs w:val="20"/>
                  <w:lang w:val="en-US"/>
                </w:rPr>
                <w:t>udes</w:t>
              </w:r>
              <w:proofErr w:type="spellEnd"/>
              <w:r w:rsidRPr="00DC43A2">
                <w:rPr>
                  <w:sz w:val="20"/>
                  <w:szCs w:val="20"/>
                  <w:lang w:val="en-US"/>
                </w:rPr>
                <w:t>’ annotation.</w:t>
              </w:r>
            </w:ins>
          </w:p>
        </w:tc>
      </w:tr>
      <w:tr w:rsidR="003978FF" w:rsidRPr="00241EED" w14:paraId="06966FB6" w14:textId="77777777" w:rsidTr="00560EA7">
        <w:trPr>
          <w:jc w:val="center"/>
          <w:ins w:id="1788" w:author="Dimitri Podborski" w:date="2023-07-19T21:06:00Z"/>
        </w:trPr>
        <w:tc>
          <w:tcPr>
            <w:tcW w:w="872" w:type="dxa"/>
            <w:tcBorders>
              <w:top w:val="single" w:sz="4" w:space="0" w:color="auto"/>
              <w:left w:val="single" w:sz="4" w:space="0" w:color="auto"/>
              <w:bottom w:val="single" w:sz="4" w:space="0" w:color="auto"/>
              <w:right w:val="single" w:sz="4" w:space="0" w:color="auto"/>
            </w:tcBorders>
          </w:tcPr>
          <w:p w14:paraId="6555D94F" w14:textId="77777777" w:rsidR="003978FF" w:rsidRPr="00DC43A2" w:rsidRDefault="003978FF" w:rsidP="00560EA7">
            <w:pPr>
              <w:jc w:val="center"/>
              <w:rPr>
                <w:ins w:id="1789" w:author="Dimitri Podborski" w:date="2023-07-19T21:06:00Z"/>
                <w:sz w:val="20"/>
                <w:szCs w:val="20"/>
              </w:rPr>
            </w:pPr>
            <w:ins w:id="1790" w:author="Dimitri Podborski" w:date="2023-07-19T21:06:00Z">
              <w:r w:rsidRPr="00DC43A2">
                <w:rPr>
                  <w:sz w:val="20"/>
                  <w:szCs w:val="20"/>
                </w:rPr>
                <w:t>4</w:t>
              </w:r>
            </w:ins>
          </w:p>
        </w:tc>
        <w:tc>
          <w:tcPr>
            <w:tcW w:w="3092" w:type="dxa"/>
            <w:tcBorders>
              <w:top w:val="single" w:sz="4" w:space="0" w:color="auto"/>
              <w:left w:val="single" w:sz="4" w:space="0" w:color="auto"/>
              <w:bottom w:val="single" w:sz="4" w:space="0" w:color="auto"/>
              <w:right w:val="single" w:sz="4" w:space="0" w:color="auto"/>
            </w:tcBorders>
          </w:tcPr>
          <w:p w14:paraId="297E9E91" w14:textId="77777777" w:rsidR="003978FF" w:rsidRPr="00DC43A2" w:rsidRDefault="003978FF" w:rsidP="00560EA7">
            <w:pPr>
              <w:rPr>
                <w:ins w:id="1791" w:author="Dimitri Podborski" w:date="2023-07-19T21:06:00Z"/>
                <w:sz w:val="20"/>
                <w:szCs w:val="20"/>
              </w:rPr>
            </w:pPr>
            <w:ins w:id="1792" w:author="Dimitri Podborski" w:date="2023-07-19T21:06:00Z">
              <w:r w:rsidRPr="00DC43A2">
                <w:rPr>
                  <w:sz w:val="20"/>
                  <w:szCs w:val="20"/>
                </w:rPr>
                <w:t>region-</w:t>
              </w:r>
              <w:proofErr w:type="spellStart"/>
              <w:proofErr w:type="gramStart"/>
              <w:r w:rsidRPr="00DC43A2">
                <w:rPr>
                  <w:sz w:val="20"/>
                  <w:szCs w:val="20"/>
                </w:rPr>
                <w:t>polygon.hei</w:t>
              </w:r>
              <w:r>
                <w:rPr>
                  <w:sz w:val="20"/>
                  <w:szCs w:val="20"/>
                </w:rPr>
                <w:t>c</w:t>
              </w:r>
              <w:proofErr w:type="spellEnd"/>
              <w:proofErr w:type="gramEnd"/>
            </w:ins>
          </w:p>
        </w:tc>
        <w:tc>
          <w:tcPr>
            <w:tcW w:w="5232" w:type="dxa"/>
            <w:tcBorders>
              <w:top w:val="single" w:sz="4" w:space="0" w:color="auto"/>
              <w:left w:val="single" w:sz="4" w:space="0" w:color="auto"/>
              <w:bottom w:val="single" w:sz="4" w:space="0" w:color="auto"/>
              <w:right w:val="single" w:sz="4" w:space="0" w:color="auto"/>
            </w:tcBorders>
          </w:tcPr>
          <w:p w14:paraId="7995E59B" w14:textId="77777777" w:rsidR="003978FF" w:rsidRPr="00DC43A2" w:rsidRDefault="003978FF" w:rsidP="00560EA7">
            <w:pPr>
              <w:pStyle w:val="fields"/>
              <w:autoSpaceDE w:val="0"/>
              <w:autoSpaceDN w:val="0"/>
              <w:spacing w:before="136"/>
              <w:ind w:left="0" w:firstLine="0"/>
              <w:rPr>
                <w:ins w:id="1793" w:author="Dimitri Podborski" w:date="2023-07-19T21:06:00Z"/>
                <w:rFonts w:ascii="Times New Roman" w:hAnsi="Times New Roman"/>
                <w:sz w:val="20"/>
                <w:szCs w:val="20"/>
                <w:lang w:val="en-US"/>
              </w:rPr>
            </w:pPr>
            <w:ins w:id="1794" w:author="Dimitri Podborski" w:date="2023-07-19T21:06:00Z">
              <w:r w:rsidRPr="00DC43A2">
                <w:rPr>
                  <w:rFonts w:ascii="Times New Roman" w:hAnsi="Times New Roman"/>
                  <w:sz w:val="20"/>
                  <w:szCs w:val="20"/>
                  <w:lang w:val="en-US"/>
                </w:rPr>
                <w:t xml:space="preserve">Polygon region with </w:t>
              </w:r>
              <w:r w:rsidRPr="00DC43A2">
                <w:rPr>
                  <w:sz w:val="20"/>
                  <w:szCs w:val="20"/>
                  <w:lang w:val="en-US"/>
                </w:rPr>
                <w:t>‘</w:t>
              </w:r>
              <w:proofErr w:type="spellStart"/>
              <w:r w:rsidRPr="00DC43A2">
                <w:rPr>
                  <w:rFonts w:ascii="Courier New" w:hAnsi="Courier New" w:cs="Courier New"/>
                  <w:sz w:val="20"/>
                  <w:szCs w:val="20"/>
                  <w:lang w:val="en-US"/>
                </w:rPr>
                <w:t>udes</w:t>
              </w:r>
              <w:proofErr w:type="spellEnd"/>
              <w:r w:rsidRPr="00DC43A2">
                <w:rPr>
                  <w:sz w:val="20"/>
                  <w:szCs w:val="20"/>
                  <w:lang w:val="en-US"/>
                </w:rPr>
                <w:t>’ annotation.</w:t>
              </w:r>
            </w:ins>
          </w:p>
        </w:tc>
      </w:tr>
      <w:tr w:rsidR="003978FF" w:rsidRPr="00241EED" w14:paraId="76BF3696" w14:textId="77777777" w:rsidTr="00560EA7">
        <w:trPr>
          <w:jc w:val="center"/>
          <w:ins w:id="1795" w:author="Dimitri Podborski" w:date="2023-07-19T21:06:00Z"/>
        </w:trPr>
        <w:tc>
          <w:tcPr>
            <w:tcW w:w="872" w:type="dxa"/>
            <w:tcBorders>
              <w:top w:val="single" w:sz="4" w:space="0" w:color="auto"/>
              <w:left w:val="single" w:sz="4" w:space="0" w:color="auto"/>
              <w:bottom w:val="single" w:sz="4" w:space="0" w:color="auto"/>
              <w:right w:val="single" w:sz="4" w:space="0" w:color="auto"/>
            </w:tcBorders>
          </w:tcPr>
          <w:p w14:paraId="54484B18" w14:textId="77777777" w:rsidR="003978FF" w:rsidRPr="00DC43A2" w:rsidRDefault="003978FF" w:rsidP="00560EA7">
            <w:pPr>
              <w:jc w:val="center"/>
              <w:rPr>
                <w:ins w:id="1796" w:author="Dimitri Podborski" w:date="2023-07-19T21:06:00Z"/>
                <w:sz w:val="20"/>
                <w:szCs w:val="20"/>
              </w:rPr>
            </w:pPr>
            <w:ins w:id="1797" w:author="Dimitri Podborski" w:date="2023-07-19T21:06:00Z">
              <w:r w:rsidRPr="00DC43A2">
                <w:rPr>
                  <w:sz w:val="20"/>
                  <w:szCs w:val="20"/>
                </w:rPr>
                <w:t>5</w:t>
              </w:r>
            </w:ins>
          </w:p>
        </w:tc>
        <w:tc>
          <w:tcPr>
            <w:tcW w:w="3092" w:type="dxa"/>
            <w:tcBorders>
              <w:top w:val="single" w:sz="4" w:space="0" w:color="auto"/>
              <w:left w:val="single" w:sz="4" w:space="0" w:color="auto"/>
              <w:bottom w:val="single" w:sz="4" w:space="0" w:color="auto"/>
              <w:right w:val="single" w:sz="4" w:space="0" w:color="auto"/>
            </w:tcBorders>
          </w:tcPr>
          <w:p w14:paraId="7475B779" w14:textId="77777777" w:rsidR="003978FF" w:rsidRPr="00DC43A2" w:rsidRDefault="003978FF" w:rsidP="00560EA7">
            <w:pPr>
              <w:rPr>
                <w:ins w:id="1798" w:author="Dimitri Podborski" w:date="2023-07-19T21:06:00Z"/>
                <w:sz w:val="20"/>
                <w:szCs w:val="20"/>
              </w:rPr>
            </w:pPr>
            <w:ins w:id="1799" w:author="Dimitri Podborski" w:date="2023-07-19T21:06:00Z">
              <w:r w:rsidRPr="00DC43A2">
                <w:rPr>
                  <w:sz w:val="20"/>
                  <w:szCs w:val="20"/>
                </w:rPr>
                <w:t>region-</w:t>
              </w:r>
              <w:proofErr w:type="spellStart"/>
              <w:proofErr w:type="gramStart"/>
              <w:r w:rsidRPr="00DC43A2">
                <w:rPr>
                  <w:sz w:val="20"/>
                  <w:szCs w:val="20"/>
                </w:rPr>
                <w:t>polyline.hei</w:t>
              </w:r>
              <w:r>
                <w:rPr>
                  <w:sz w:val="20"/>
                  <w:szCs w:val="20"/>
                </w:rPr>
                <w:t>c</w:t>
              </w:r>
              <w:proofErr w:type="spellEnd"/>
              <w:proofErr w:type="gramEnd"/>
            </w:ins>
          </w:p>
        </w:tc>
        <w:tc>
          <w:tcPr>
            <w:tcW w:w="5232" w:type="dxa"/>
            <w:tcBorders>
              <w:top w:val="single" w:sz="4" w:space="0" w:color="auto"/>
              <w:left w:val="single" w:sz="4" w:space="0" w:color="auto"/>
              <w:bottom w:val="single" w:sz="4" w:space="0" w:color="auto"/>
              <w:right w:val="single" w:sz="4" w:space="0" w:color="auto"/>
            </w:tcBorders>
          </w:tcPr>
          <w:p w14:paraId="630CA267" w14:textId="77777777" w:rsidR="003978FF" w:rsidRPr="00DC43A2" w:rsidRDefault="003978FF" w:rsidP="00560EA7">
            <w:pPr>
              <w:pStyle w:val="fields"/>
              <w:autoSpaceDE w:val="0"/>
              <w:autoSpaceDN w:val="0"/>
              <w:spacing w:before="136"/>
              <w:ind w:left="0" w:firstLine="0"/>
              <w:rPr>
                <w:ins w:id="1800" w:author="Dimitri Podborski" w:date="2023-07-19T21:06:00Z"/>
                <w:rFonts w:ascii="Times New Roman" w:hAnsi="Times New Roman"/>
                <w:sz w:val="20"/>
                <w:szCs w:val="20"/>
                <w:lang w:val="en-US"/>
              </w:rPr>
            </w:pPr>
            <w:ins w:id="1801" w:author="Dimitri Podborski" w:date="2023-07-19T21:06:00Z">
              <w:r w:rsidRPr="00DC43A2">
                <w:rPr>
                  <w:rFonts w:ascii="Times New Roman" w:hAnsi="Times New Roman"/>
                  <w:sz w:val="20"/>
                  <w:szCs w:val="20"/>
                  <w:lang w:val="en-US"/>
                </w:rPr>
                <w:t xml:space="preserve">Polyline region with </w:t>
              </w:r>
              <w:r w:rsidRPr="00DC43A2">
                <w:rPr>
                  <w:sz w:val="20"/>
                  <w:szCs w:val="20"/>
                  <w:lang w:val="en-US"/>
                </w:rPr>
                <w:t>‘</w:t>
              </w:r>
              <w:proofErr w:type="spellStart"/>
              <w:r w:rsidRPr="00DC43A2">
                <w:rPr>
                  <w:rFonts w:ascii="Courier New" w:hAnsi="Courier New" w:cs="Courier New"/>
                  <w:sz w:val="20"/>
                  <w:szCs w:val="20"/>
                  <w:lang w:val="en-US"/>
                </w:rPr>
                <w:t>udes</w:t>
              </w:r>
              <w:proofErr w:type="spellEnd"/>
              <w:r w:rsidRPr="00DC43A2">
                <w:rPr>
                  <w:sz w:val="20"/>
                  <w:szCs w:val="20"/>
                  <w:lang w:val="en-US"/>
                </w:rPr>
                <w:t>’ annotation.</w:t>
              </w:r>
            </w:ins>
          </w:p>
        </w:tc>
      </w:tr>
      <w:tr w:rsidR="003978FF" w:rsidRPr="00241EED" w14:paraId="60E8B2C8" w14:textId="77777777" w:rsidTr="00560EA7">
        <w:trPr>
          <w:jc w:val="center"/>
          <w:ins w:id="1802" w:author="Dimitri Podborski" w:date="2023-07-19T21:06:00Z"/>
        </w:trPr>
        <w:tc>
          <w:tcPr>
            <w:tcW w:w="872" w:type="dxa"/>
            <w:tcBorders>
              <w:top w:val="single" w:sz="4" w:space="0" w:color="auto"/>
              <w:left w:val="single" w:sz="4" w:space="0" w:color="auto"/>
              <w:bottom w:val="single" w:sz="4" w:space="0" w:color="auto"/>
              <w:right w:val="single" w:sz="4" w:space="0" w:color="auto"/>
            </w:tcBorders>
          </w:tcPr>
          <w:p w14:paraId="209E0B49" w14:textId="77777777" w:rsidR="003978FF" w:rsidRPr="00DC43A2" w:rsidRDefault="003978FF" w:rsidP="00560EA7">
            <w:pPr>
              <w:jc w:val="center"/>
              <w:rPr>
                <w:ins w:id="1803" w:author="Dimitri Podborski" w:date="2023-07-19T21:06:00Z"/>
                <w:sz w:val="20"/>
                <w:szCs w:val="20"/>
              </w:rPr>
            </w:pPr>
            <w:ins w:id="1804" w:author="Dimitri Podborski" w:date="2023-07-19T21:06:00Z">
              <w:r w:rsidRPr="00DC43A2">
                <w:rPr>
                  <w:sz w:val="20"/>
                  <w:szCs w:val="20"/>
                </w:rPr>
                <w:t>6</w:t>
              </w:r>
            </w:ins>
          </w:p>
        </w:tc>
        <w:tc>
          <w:tcPr>
            <w:tcW w:w="3092" w:type="dxa"/>
            <w:tcBorders>
              <w:top w:val="single" w:sz="4" w:space="0" w:color="auto"/>
              <w:left w:val="single" w:sz="4" w:space="0" w:color="auto"/>
              <w:bottom w:val="single" w:sz="4" w:space="0" w:color="auto"/>
              <w:right w:val="single" w:sz="4" w:space="0" w:color="auto"/>
            </w:tcBorders>
          </w:tcPr>
          <w:p w14:paraId="6A23AD7C" w14:textId="77777777" w:rsidR="003978FF" w:rsidRPr="00DC43A2" w:rsidRDefault="003978FF" w:rsidP="00560EA7">
            <w:pPr>
              <w:rPr>
                <w:ins w:id="1805" w:author="Dimitri Podborski" w:date="2023-07-19T21:06:00Z"/>
                <w:sz w:val="20"/>
                <w:szCs w:val="20"/>
              </w:rPr>
            </w:pPr>
            <w:ins w:id="1806" w:author="Dimitri Podborski" w:date="2023-07-19T21:06:00Z">
              <w:r w:rsidRPr="00DC43A2">
                <w:rPr>
                  <w:sz w:val="20"/>
                  <w:szCs w:val="20"/>
                </w:rPr>
                <w:t>region-</w:t>
              </w:r>
              <w:proofErr w:type="spellStart"/>
              <w:proofErr w:type="gramStart"/>
              <w:r w:rsidRPr="00DC43A2">
                <w:rPr>
                  <w:sz w:val="20"/>
                  <w:szCs w:val="20"/>
                </w:rPr>
                <w:t>mask.hei</w:t>
              </w:r>
              <w:r>
                <w:rPr>
                  <w:sz w:val="20"/>
                  <w:szCs w:val="20"/>
                </w:rPr>
                <w:t>c</w:t>
              </w:r>
              <w:proofErr w:type="spellEnd"/>
              <w:proofErr w:type="gramEnd"/>
            </w:ins>
          </w:p>
        </w:tc>
        <w:tc>
          <w:tcPr>
            <w:tcW w:w="5232" w:type="dxa"/>
            <w:tcBorders>
              <w:top w:val="single" w:sz="4" w:space="0" w:color="auto"/>
              <w:left w:val="single" w:sz="4" w:space="0" w:color="auto"/>
              <w:bottom w:val="single" w:sz="4" w:space="0" w:color="auto"/>
              <w:right w:val="single" w:sz="4" w:space="0" w:color="auto"/>
            </w:tcBorders>
          </w:tcPr>
          <w:p w14:paraId="75C35033" w14:textId="77777777" w:rsidR="003978FF" w:rsidRPr="00DC43A2" w:rsidRDefault="003978FF" w:rsidP="00560EA7">
            <w:pPr>
              <w:pStyle w:val="fields"/>
              <w:autoSpaceDE w:val="0"/>
              <w:autoSpaceDN w:val="0"/>
              <w:spacing w:before="136"/>
              <w:ind w:left="0" w:firstLine="0"/>
              <w:rPr>
                <w:ins w:id="1807" w:author="Dimitri Podborski" w:date="2023-07-19T21:06:00Z"/>
                <w:rFonts w:ascii="Times New Roman" w:hAnsi="Times New Roman"/>
                <w:sz w:val="20"/>
                <w:szCs w:val="20"/>
                <w:lang w:val="en-US"/>
              </w:rPr>
            </w:pPr>
            <w:ins w:id="1808" w:author="Dimitri Podborski" w:date="2023-07-19T21:06:00Z">
              <w:r w:rsidRPr="00DC43A2">
                <w:rPr>
                  <w:rFonts w:ascii="Times New Roman" w:hAnsi="Times New Roman"/>
                  <w:sz w:val="20"/>
                  <w:szCs w:val="20"/>
                  <w:lang w:val="en-US"/>
                </w:rPr>
                <w:t xml:space="preserve">Mask region with </w:t>
              </w:r>
              <w:r w:rsidRPr="00DC43A2">
                <w:rPr>
                  <w:sz w:val="20"/>
                  <w:szCs w:val="20"/>
                  <w:lang w:val="en-US"/>
                </w:rPr>
                <w:t>‘</w:t>
              </w:r>
              <w:proofErr w:type="spellStart"/>
              <w:r w:rsidRPr="00DC43A2">
                <w:rPr>
                  <w:rFonts w:ascii="Courier New" w:hAnsi="Courier New" w:cs="Courier New"/>
                  <w:sz w:val="20"/>
                  <w:szCs w:val="20"/>
                  <w:lang w:val="en-US"/>
                </w:rPr>
                <w:t>udes</w:t>
              </w:r>
              <w:proofErr w:type="spellEnd"/>
              <w:r w:rsidRPr="00DC43A2">
                <w:rPr>
                  <w:sz w:val="20"/>
                  <w:szCs w:val="20"/>
                  <w:lang w:val="en-US"/>
                </w:rPr>
                <w:t>’ annotation, where the mask is defined as an item.</w:t>
              </w:r>
            </w:ins>
          </w:p>
        </w:tc>
      </w:tr>
      <w:tr w:rsidR="003978FF" w:rsidRPr="00241EED" w14:paraId="32DD88FA" w14:textId="77777777" w:rsidTr="00560EA7">
        <w:trPr>
          <w:jc w:val="center"/>
          <w:ins w:id="1809" w:author="Dimitri Podborski" w:date="2023-07-19T21:06:00Z"/>
        </w:trPr>
        <w:tc>
          <w:tcPr>
            <w:tcW w:w="872" w:type="dxa"/>
            <w:tcBorders>
              <w:top w:val="single" w:sz="4" w:space="0" w:color="auto"/>
              <w:left w:val="single" w:sz="4" w:space="0" w:color="auto"/>
              <w:bottom w:val="single" w:sz="4" w:space="0" w:color="auto"/>
              <w:right w:val="single" w:sz="4" w:space="0" w:color="auto"/>
            </w:tcBorders>
          </w:tcPr>
          <w:p w14:paraId="5A1F7F0B" w14:textId="77777777" w:rsidR="003978FF" w:rsidRPr="00DC43A2" w:rsidRDefault="003978FF" w:rsidP="00560EA7">
            <w:pPr>
              <w:jc w:val="center"/>
              <w:rPr>
                <w:ins w:id="1810" w:author="Dimitri Podborski" w:date="2023-07-19T21:06:00Z"/>
                <w:sz w:val="20"/>
                <w:szCs w:val="20"/>
              </w:rPr>
            </w:pPr>
            <w:ins w:id="1811" w:author="Dimitri Podborski" w:date="2023-07-19T21:06:00Z">
              <w:r w:rsidRPr="00DC43A2">
                <w:rPr>
                  <w:sz w:val="20"/>
                  <w:szCs w:val="20"/>
                </w:rPr>
                <w:t>7</w:t>
              </w:r>
            </w:ins>
          </w:p>
        </w:tc>
        <w:tc>
          <w:tcPr>
            <w:tcW w:w="3092" w:type="dxa"/>
            <w:tcBorders>
              <w:top w:val="single" w:sz="4" w:space="0" w:color="auto"/>
              <w:left w:val="single" w:sz="4" w:space="0" w:color="auto"/>
              <w:bottom w:val="single" w:sz="4" w:space="0" w:color="auto"/>
              <w:right w:val="single" w:sz="4" w:space="0" w:color="auto"/>
            </w:tcBorders>
          </w:tcPr>
          <w:p w14:paraId="0559A16A" w14:textId="77777777" w:rsidR="003978FF" w:rsidRPr="00DC43A2" w:rsidRDefault="003978FF" w:rsidP="00560EA7">
            <w:pPr>
              <w:rPr>
                <w:ins w:id="1812" w:author="Dimitri Podborski" w:date="2023-07-19T21:06:00Z"/>
                <w:sz w:val="20"/>
                <w:szCs w:val="20"/>
              </w:rPr>
            </w:pPr>
            <w:ins w:id="1813" w:author="Dimitri Podborski" w:date="2023-07-19T21:06:00Z">
              <w:r w:rsidRPr="00DC43A2">
                <w:rPr>
                  <w:sz w:val="20"/>
                  <w:szCs w:val="20"/>
                </w:rPr>
                <w:t>region-inline-</w:t>
              </w:r>
              <w:proofErr w:type="spellStart"/>
              <w:proofErr w:type="gramStart"/>
              <w:r w:rsidRPr="00DC43A2">
                <w:rPr>
                  <w:sz w:val="20"/>
                  <w:szCs w:val="20"/>
                </w:rPr>
                <w:t>mask.hei</w:t>
              </w:r>
              <w:r>
                <w:rPr>
                  <w:sz w:val="20"/>
                  <w:szCs w:val="20"/>
                </w:rPr>
                <w:t>c</w:t>
              </w:r>
              <w:proofErr w:type="spellEnd"/>
              <w:proofErr w:type="gramEnd"/>
            </w:ins>
          </w:p>
        </w:tc>
        <w:tc>
          <w:tcPr>
            <w:tcW w:w="5232" w:type="dxa"/>
            <w:tcBorders>
              <w:top w:val="single" w:sz="4" w:space="0" w:color="auto"/>
              <w:left w:val="single" w:sz="4" w:space="0" w:color="auto"/>
              <w:bottom w:val="single" w:sz="4" w:space="0" w:color="auto"/>
              <w:right w:val="single" w:sz="4" w:space="0" w:color="auto"/>
            </w:tcBorders>
          </w:tcPr>
          <w:p w14:paraId="5A921FDF" w14:textId="77777777" w:rsidR="003978FF" w:rsidRPr="00DC43A2" w:rsidRDefault="003978FF" w:rsidP="00560EA7">
            <w:pPr>
              <w:pStyle w:val="fields"/>
              <w:autoSpaceDE w:val="0"/>
              <w:autoSpaceDN w:val="0"/>
              <w:spacing w:before="136"/>
              <w:ind w:left="0" w:firstLine="0"/>
              <w:rPr>
                <w:ins w:id="1814" w:author="Dimitri Podborski" w:date="2023-07-19T21:06:00Z"/>
                <w:rFonts w:ascii="Times New Roman" w:hAnsi="Times New Roman"/>
                <w:sz w:val="20"/>
                <w:szCs w:val="20"/>
                <w:lang w:val="en-US"/>
              </w:rPr>
            </w:pPr>
            <w:ins w:id="1815" w:author="Dimitri Podborski" w:date="2023-07-19T21:06:00Z">
              <w:r w:rsidRPr="00DC43A2">
                <w:rPr>
                  <w:rFonts w:ascii="Times New Roman" w:hAnsi="Times New Roman"/>
                  <w:sz w:val="20"/>
                  <w:szCs w:val="20"/>
                  <w:lang w:val="en-US"/>
                </w:rPr>
                <w:t xml:space="preserve">Mask region with </w:t>
              </w:r>
              <w:r w:rsidRPr="00DC43A2">
                <w:rPr>
                  <w:sz w:val="20"/>
                  <w:szCs w:val="20"/>
                  <w:lang w:val="en-US"/>
                </w:rPr>
                <w:t>‘</w:t>
              </w:r>
              <w:proofErr w:type="spellStart"/>
              <w:r w:rsidRPr="00DC43A2">
                <w:rPr>
                  <w:rFonts w:ascii="Courier New" w:hAnsi="Courier New" w:cs="Courier New"/>
                  <w:sz w:val="20"/>
                  <w:szCs w:val="20"/>
                  <w:lang w:val="en-US"/>
                </w:rPr>
                <w:t>udes</w:t>
              </w:r>
              <w:proofErr w:type="spellEnd"/>
              <w:r w:rsidRPr="00DC43A2">
                <w:rPr>
                  <w:sz w:val="20"/>
                  <w:szCs w:val="20"/>
                  <w:lang w:val="en-US"/>
                </w:rPr>
                <w:t>’ annotation, where the mask is defined inline in the region item.</w:t>
              </w:r>
            </w:ins>
          </w:p>
        </w:tc>
      </w:tr>
      <w:tr w:rsidR="003978FF" w:rsidRPr="00241EED" w14:paraId="04858C37" w14:textId="77777777" w:rsidTr="00560EA7">
        <w:trPr>
          <w:jc w:val="center"/>
          <w:ins w:id="1816" w:author="Dimitri Podborski" w:date="2023-07-19T21:06:00Z"/>
        </w:trPr>
        <w:tc>
          <w:tcPr>
            <w:tcW w:w="872" w:type="dxa"/>
            <w:tcBorders>
              <w:top w:val="single" w:sz="4" w:space="0" w:color="auto"/>
              <w:left w:val="single" w:sz="4" w:space="0" w:color="auto"/>
              <w:bottom w:val="single" w:sz="4" w:space="0" w:color="auto"/>
              <w:right w:val="single" w:sz="4" w:space="0" w:color="auto"/>
            </w:tcBorders>
          </w:tcPr>
          <w:p w14:paraId="77DCA5ED" w14:textId="77777777" w:rsidR="003978FF" w:rsidRPr="00DC43A2" w:rsidRDefault="003978FF" w:rsidP="00560EA7">
            <w:pPr>
              <w:jc w:val="center"/>
              <w:rPr>
                <w:ins w:id="1817" w:author="Dimitri Podborski" w:date="2023-07-19T21:06:00Z"/>
                <w:sz w:val="20"/>
                <w:szCs w:val="20"/>
              </w:rPr>
            </w:pPr>
            <w:ins w:id="1818" w:author="Dimitri Podborski" w:date="2023-07-19T21:06:00Z">
              <w:r w:rsidRPr="00DC43A2">
                <w:rPr>
                  <w:sz w:val="20"/>
                  <w:szCs w:val="20"/>
                </w:rPr>
                <w:t>8</w:t>
              </w:r>
            </w:ins>
          </w:p>
        </w:tc>
        <w:tc>
          <w:tcPr>
            <w:tcW w:w="3092" w:type="dxa"/>
            <w:tcBorders>
              <w:top w:val="single" w:sz="4" w:space="0" w:color="auto"/>
              <w:left w:val="single" w:sz="4" w:space="0" w:color="auto"/>
              <w:bottom w:val="single" w:sz="4" w:space="0" w:color="auto"/>
              <w:right w:val="single" w:sz="4" w:space="0" w:color="auto"/>
            </w:tcBorders>
          </w:tcPr>
          <w:p w14:paraId="66D65D65" w14:textId="77777777" w:rsidR="003978FF" w:rsidRPr="00DC43A2" w:rsidRDefault="003978FF" w:rsidP="00560EA7">
            <w:pPr>
              <w:rPr>
                <w:ins w:id="1819" w:author="Dimitri Podborski" w:date="2023-07-19T21:06:00Z"/>
                <w:sz w:val="20"/>
                <w:szCs w:val="20"/>
              </w:rPr>
            </w:pPr>
            <w:ins w:id="1820" w:author="Dimitri Podborski" w:date="2023-07-19T21:06:00Z">
              <w:r w:rsidRPr="00DC43A2">
                <w:rPr>
                  <w:sz w:val="20"/>
                  <w:szCs w:val="20"/>
                </w:rPr>
                <w:t>region-</w:t>
              </w:r>
              <w:proofErr w:type="spellStart"/>
              <w:proofErr w:type="gramStart"/>
              <w:r w:rsidRPr="00DC43A2">
                <w:rPr>
                  <w:sz w:val="20"/>
                  <w:szCs w:val="20"/>
                </w:rPr>
                <w:t>list.hei</w:t>
              </w:r>
              <w:r>
                <w:rPr>
                  <w:sz w:val="20"/>
                  <w:szCs w:val="20"/>
                </w:rPr>
                <w:t>c</w:t>
              </w:r>
              <w:proofErr w:type="spellEnd"/>
              <w:proofErr w:type="gramEnd"/>
            </w:ins>
          </w:p>
        </w:tc>
        <w:tc>
          <w:tcPr>
            <w:tcW w:w="5232" w:type="dxa"/>
            <w:tcBorders>
              <w:top w:val="single" w:sz="4" w:space="0" w:color="auto"/>
              <w:left w:val="single" w:sz="4" w:space="0" w:color="auto"/>
              <w:bottom w:val="single" w:sz="4" w:space="0" w:color="auto"/>
              <w:right w:val="single" w:sz="4" w:space="0" w:color="auto"/>
            </w:tcBorders>
          </w:tcPr>
          <w:p w14:paraId="48C9E5E6" w14:textId="77777777" w:rsidR="003978FF" w:rsidRPr="00DC43A2" w:rsidRDefault="003978FF" w:rsidP="00560EA7">
            <w:pPr>
              <w:pStyle w:val="fields"/>
              <w:autoSpaceDE w:val="0"/>
              <w:autoSpaceDN w:val="0"/>
              <w:spacing w:before="136"/>
              <w:ind w:left="0" w:firstLine="0"/>
              <w:rPr>
                <w:ins w:id="1821" w:author="Dimitri Podborski" w:date="2023-07-19T21:06:00Z"/>
                <w:rFonts w:ascii="Times New Roman" w:hAnsi="Times New Roman"/>
                <w:sz w:val="20"/>
                <w:szCs w:val="20"/>
                <w:lang w:val="en-US"/>
              </w:rPr>
            </w:pPr>
            <w:ins w:id="1822" w:author="Dimitri Podborski" w:date="2023-07-19T21:06:00Z">
              <w:r w:rsidRPr="00DC43A2">
                <w:rPr>
                  <w:rFonts w:ascii="Times New Roman" w:hAnsi="Times New Roman"/>
                  <w:sz w:val="20"/>
                  <w:szCs w:val="20"/>
                  <w:lang w:val="en-US"/>
                </w:rPr>
                <w:t xml:space="preserve">One rectangle and two points regions in a single region item, with </w:t>
              </w:r>
              <w:r w:rsidRPr="00DC43A2">
                <w:rPr>
                  <w:sz w:val="20"/>
                  <w:szCs w:val="20"/>
                  <w:lang w:val="en-US"/>
                </w:rPr>
                <w:t>‘</w:t>
              </w:r>
              <w:proofErr w:type="spellStart"/>
              <w:r w:rsidRPr="00DC43A2">
                <w:rPr>
                  <w:rFonts w:ascii="Courier New" w:hAnsi="Courier New" w:cs="Courier New"/>
                  <w:sz w:val="20"/>
                  <w:szCs w:val="20"/>
                  <w:lang w:val="en-US"/>
                </w:rPr>
                <w:t>udes</w:t>
              </w:r>
              <w:proofErr w:type="spellEnd"/>
              <w:r w:rsidRPr="00DC43A2">
                <w:rPr>
                  <w:sz w:val="20"/>
                  <w:szCs w:val="20"/>
                  <w:lang w:val="en-US"/>
                </w:rPr>
                <w:t>’ annotation.</w:t>
              </w:r>
            </w:ins>
          </w:p>
        </w:tc>
      </w:tr>
      <w:tr w:rsidR="003978FF" w:rsidRPr="00241EED" w14:paraId="64389B7E" w14:textId="77777777" w:rsidTr="00560EA7">
        <w:trPr>
          <w:jc w:val="center"/>
          <w:ins w:id="1823" w:author="Dimitri Podborski" w:date="2023-07-19T21:06:00Z"/>
        </w:trPr>
        <w:tc>
          <w:tcPr>
            <w:tcW w:w="872" w:type="dxa"/>
            <w:tcBorders>
              <w:top w:val="single" w:sz="4" w:space="0" w:color="auto"/>
              <w:left w:val="single" w:sz="4" w:space="0" w:color="auto"/>
              <w:bottom w:val="single" w:sz="4" w:space="0" w:color="auto"/>
              <w:right w:val="single" w:sz="4" w:space="0" w:color="auto"/>
            </w:tcBorders>
          </w:tcPr>
          <w:p w14:paraId="1260BD6D" w14:textId="77777777" w:rsidR="003978FF" w:rsidRPr="00DC43A2" w:rsidRDefault="003978FF" w:rsidP="00560EA7">
            <w:pPr>
              <w:jc w:val="center"/>
              <w:rPr>
                <w:ins w:id="1824" w:author="Dimitri Podborski" w:date="2023-07-19T21:06:00Z"/>
                <w:sz w:val="20"/>
                <w:szCs w:val="20"/>
              </w:rPr>
            </w:pPr>
            <w:ins w:id="1825" w:author="Dimitri Podborski" w:date="2023-07-19T21:06:00Z">
              <w:r w:rsidRPr="00DC43A2">
                <w:rPr>
                  <w:sz w:val="20"/>
                  <w:szCs w:val="20"/>
                </w:rPr>
                <w:lastRenderedPageBreak/>
                <w:t>9</w:t>
              </w:r>
            </w:ins>
          </w:p>
        </w:tc>
        <w:tc>
          <w:tcPr>
            <w:tcW w:w="3092" w:type="dxa"/>
            <w:tcBorders>
              <w:top w:val="single" w:sz="4" w:space="0" w:color="auto"/>
              <w:left w:val="single" w:sz="4" w:space="0" w:color="auto"/>
              <w:bottom w:val="single" w:sz="4" w:space="0" w:color="auto"/>
              <w:right w:val="single" w:sz="4" w:space="0" w:color="auto"/>
            </w:tcBorders>
          </w:tcPr>
          <w:p w14:paraId="244FAEDA" w14:textId="77777777" w:rsidR="003978FF" w:rsidRPr="00DC43A2" w:rsidRDefault="003978FF" w:rsidP="00560EA7">
            <w:pPr>
              <w:rPr>
                <w:ins w:id="1826" w:author="Dimitri Podborski" w:date="2023-07-19T21:06:00Z"/>
                <w:sz w:val="20"/>
                <w:szCs w:val="20"/>
              </w:rPr>
            </w:pPr>
            <w:ins w:id="1827" w:author="Dimitri Podborski" w:date="2023-07-19T21:06:00Z">
              <w:r w:rsidRPr="00DC43A2">
                <w:rPr>
                  <w:sz w:val="20"/>
                  <w:szCs w:val="20"/>
                </w:rPr>
                <w:t>region-list-</w:t>
              </w:r>
              <w:proofErr w:type="spellStart"/>
              <w:proofErr w:type="gramStart"/>
              <w:r w:rsidRPr="00DC43A2">
                <w:rPr>
                  <w:sz w:val="20"/>
                  <w:szCs w:val="20"/>
                </w:rPr>
                <w:t>large.hei</w:t>
              </w:r>
              <w:r>
                <w:rPr>
                  <w:sz w:val="20"/>
                  <w:szCs w:val="20"/>
                </w:rPr>
                <w:t>c</w:t>
              </w:r>
              <w:proofErr w:type="spellEnd"/>
              <w:proofErr w:type="gramEnd"/>
            </w:ins>
          </w:p>
        </w:tc>
        <w:tc>
          <w:tcPr>
            <w:tcW w:w="5232" w:type="dxa"/>
            <w:tcBorders>
              <w:top w:val="single" w:sz="4" w:space="0" w:color="auto"/>
              <w:left w:val="single" w:sz="4" w:space="0" w:color="auto"/>
              <w:bottom w:val="single" w:sz="4" w:space="0" w:color="auto"/>
              <w:right w:val="single" w:sz="4" w:space="0" w:color="auto"/>
            </w:tcBorders>
          </w:tcPr>
          <w:p w14:paraId="1FF3BA23" w14:textId="77777777" w:rsidR="003978FF" w:rsidRPr="00DC43A2" w:rsidRDefault="003978FF" w:rsidP="00560EA7">
            <w:pPr>
              <w:pStyle w:val="fields"/>
              <w:autoSpaceDE w:val="0"/>
              <w:autoSpaceDN w:val="0"/>
              <w:spacing w:before="136"/>
              <w:ind w:left="0" w:firstLine="0"/>
              <w:rPr>
                <w:ins w:id="1828" w:author="Dimitri Podborski" w:date="2023-07-19T21:06:00Z"/>
                <w:rFonts w:ascii="Times New Roman" w:hAnsi="Times New Roman"/>
                <w:sz w:val="20"/>
                <w:szCs w:val="20"/>
                <w:lang w:val="en-US"/>
              </w:rPr>
            </w:pPr>
            <w:ins w:id="1829" w:author="Dimitri Podborski" w:date="2023-07-19T21:06:00Z">
              <w:r w:rsidRPr="00DC43A2">
                <w:rPr>
                  <w:rFonts w:ascii="Times New Roman" w:hAnsi="Times New Roman"/>
                  <w:sz w:val="20"/>
                  <w:szCs w:val="20"/>
                  <w:lang w:val="en-US"/>
                </w:rPr>
                <w:t xml:space="preserve">One rectangle and two points regions in a single region item, with </w:t>
              </w:r>
              <w:r w:rsidRPr="00DC43A2">
                <w:rPr>
                  <w:sz w:val="20"/>
                  <w:szCs w:val="20"/>
                  <w:lang w:val="en-US"/>
                </w:rPr>
                <w:t>‘</w:t>
              </w:r>
              <w:proofErr w:type="spellStart"/>
              <w:r w:rsidRPr="00DC43A2">
                <w:rPr>
                  <w:rFonts w:ascii="Courier New" w:hAnsi="Courier New" w:cs="Courier New"/>
                  <w:sz w:val="20"/>
                  <w:szCs w:val="20"/>
                  <w:lang w:val="en-US"/>
                </w:rPr>
                <w:t>udes</w:t>
              </w:r>
              <w:proofErr w:type="spellEnd"/>
              <w:r w:rsidRPr="00DC43A2">
                <w:rPr>
                  <w:sz w:val="20"/>
                  <w:szCs w:val="20"/>
                  <w:lang w:val="en-US"/>
                </w:rPr>
                <w:t xml:space="preserve">’ annotation, where the regions are defined using a </w:t>
              </w:r>
              <w:proofErr w:type="spellStart"/>
              <w:r w:rsidRPr="00DC43A2">
                <w:rPr>
                  <w:rFonts w:ascii="Courier New" w:hAnsi="Courier New" w:cs="Courier New"/>
                  <w:sz w:val="20"/>
                  <w:szCs w:val="20"/>
                  <w:lang w:val="en-US"/>
                </w:rPr>
                <w:t>field_size</w:t>
              </w:r>
              <w:proofErr w:type="spellEnd"/>
              <w:r w:rsidRPr="00DC43A2">
                <w:rPr>
                  <w:sz w:val="20"/>
                  <w:szCs w:val="20"/>
                  <w:lang w:val="en-US"/>
                </w:rPr>
                <w:t xml:space="preserve"> of 32.</w:t>
              </w:r>
            </w:ins>
          </w:p>
        </w:tc>
      </w:tr>
    </w:tbl>
    <w:p w14:paraId="6AB21540" w14:textId="77777777" w:rsidR="003978FF" w:rsidRPr="00351ECE" w:rsidRDefault="003978FF" w:rsidP="003978FF">
      <w:pPr>
        <w:jc w:val="center"/>
        <w:rPr>
          <w:ins w:id="1830" w:author="Dimitri Podborski" w:date="2023-07-19T21:06:00Z"/>
        </w:rPr>
      </w:pPr>
      <w:ins w:id="1831" w:author="Dimitri Podborski" w:date="2023-07-19T21:06:00Z">
        <w:r w:rsidRPr="00351ECE">
          <w:rPr>
            <w:b/>
            <w:bCs/>
            <w:i/>
            <w:iCs/>
            <w:color w:val="000000" w:themeColor="text1"/>
          </w:rPr>
          <w:t xml:space="preserve">Table </w:t>
        </w:r>
        <w:r>
          <w:fldChar w:fldCharType="begin"/>
        </w:r>
        <w:r w:rsidRPr="00351ECE">
          <w:rPr>
            <w:b/>
            <w:bCs/>
            <w:i/>
            <w:iCs/>
            <w:color w:val="000000" w:themeColor="text1"/>
          </w:rPr>
          <w:instrText xml:space="preserve"> SEQ Table \* ARABIC </w:instrText>
        </w:r>
        <w:r>
          <w:fldChar w:fldCharType="separate"/>
        </w:r>
        <w:r>
          <w:rPr>
            <w:b/>
            <w:bCs/>
            <w:i/>
            <w:iCs/>
            <w:noProof/>
            <w:color w:val="000000" w:themeColor="text1"/>
          </w:rPr>
          <w:t>1</w:t>
        </w:r>
        <w:r>
          <w:fldChar w:fldCharType="end"/>
        </w:r>
        <w:r w:rsidRPr="003D7F5C">
          <w:t>:</w:t>
        </w:r>
        <w:r w:rsidRPr="00351ECE">
          <w:rPr>
            <w:b/>
            <w:bCs/>
            <w:i/>
            <w:iCs/>
            <w:color w:val="000000" w:themeColor="text1"/>
          </w:rPr>
          <w:t xml:space="preserve"> Description of </w:t>
        </w:r>
        <w:r>
          <w:rPr>
            <w:b/>
            <w:bCs/>
            <w:i/>
            <w:iCs/>
            <w:color w:val="000000" w:themeColor="text1"/>
          </w:rPr>
          <w:t>provided</w:t>
        </w:r>
        <w:r w:rsidRPr="00351ECE">
          <w:rPr>
            <w:b/>
            <w:bCs/>
            <w:i/>
            <w:iCs/>
            <w:color w:val="000000" w:themeColor="text1"/>
          </w:rPr>
          <w:t xml:space="preserve"> conformance test </w:t>
        </w:r>
        <w:proofErr w:type="gramStart"/>
        <w:r w:rsidRPr="00351ECE">
          <w:rPr>
            <w:b/>
            <w:bCs/>
            <w:i/>
            <w:iCs/>
            <w:color w:val="000000" w:themeColor="text1"/>
          </w:rPr>
          <w:t>vectors</w:t>
        </w:r>
        <w:proofErr w:type="gramEnd"/>
      </w:ins>
    </w:p>
    <w:p w14:paraId="4CE62858" w14:textId="77777777" w:rsidR="003978FF" w:rsidRPr="005C245B" w:rsidRDefault="003978FF" w:rsidP="003978FF">
      <w:pPr>
        <w:pStyle w:val="fields"/>
        <w:ind w:left="0" w:firstLine="0"/>
        <w:rPr>
          <w:ins w:id="1832" w:author="Dimitri Podborski" w:date="2023-07-19T21:06:00Z"/>
          <w:rFonts w:ascii="Times New Roman" w:hAnsi="Times New Roman"/>
          <w:sz w:val="24"/>
          <w:szCs w:val="24"/>
        </w:rPr>
      </w:pPr>
      <w:ins w:id="1833" w:author="Dimitri Podborski" w:date="2023-07-19T21:06:00Z">
        <w:r w:rsidRPr="005C245B">
          <w:rPr>
            <w:rFonts w:ascii="Times New Roman" w:hAnsi="Times New Roman"/>
            <w:sz w:val="24"/>
            <w:szCs w:val="24"/>
          </w:rPr>
          <w:t xml:space="preserve">The contribution also provides 3 conformance samples for derived region items, as described by </w:t>
        </w:r>
        <w:r w:rsidRPr="005C245B">
          <w:rPr>
            <w:rFonts w:ascii="Times New Roman" w:hAnsi="Times New Roman"/>
            <w:sz w:val="24"/>
            <w:szCs w:val="24"/>
          </w:rPr>
          <w:fldChar w:fldCharType="begin"/>
        </w:r>
        <w:r w:rsidRPr="005C245B">
          <w:rPr>
            <w:rFonts w:ascii="Times New Roman" w:hAnsi="Times New Roman"/>
            <w:sz w:val="24"/>
            <w:szCs w:val="24"/>
          </w:rPr>
          <w:instrText xml:space="preserve"> REF _Ref131685202 \h  \* MERGEFORMAT </w:instrText>
        </w:r>
        <w:r w:rsidRPr="005C245B">
          <w:rPr>
            <w:rFonts w:ascii="Times New Roman" w:hAnsi="Times New Roman"/>
            <w:sz w:val="24"/>
            <w:szCs w:val="24"/>
          </w:rPr>
        </w:r>
        <w:r w:rsidRPr="005C245B">
          <w:rPr>
            <w:rFonts w:ascii="Times New Roman" w:hAnsi="Times New Roman"/>
            <w:sz w:val="24"/>
            <w:szCs w:val="24"/>
          </w:rPr>
          <w:fldChar w:fldCharType="separate"/>
        </w:r>
        <w:r w:rsidRPr="005C245B">
          <w:rPr>
            <w:rFonts w:ascii="Times New Roman" w:hAnsi="Times New Roman"/>
            <w:sz w:val="24"/>
            <w:szCs w:val="24"/>
          </w:rPr>
          <w:t xml:space="preserve">Table </w:t>
        </w:r>
        <w:r w:rsidRPr="005C245B">
          <w:rPr>
            <w:rFonts w:ascii="Times New Roman" w:hAnsi="Times New Roman"/>
            <w:noProof/>
            <w:sz w:val="24"/>
            <w:szCs w:val="24"/>
          </w:rPr>
          <w:t>2</w:t>
        </w:r>
        <w:r w:rsidRPr="005C245B">
          <w:rPr>
            <w:rFonts w:ascii="Times New Roman" w:hAnsi="Times New Roman"/>
            <w:sz w:val="24"/>
            <w:szCs w:val="24"/>
          </w:rPr>
          <w:fldChar w:fldCharType="end"/>
        </w:r>
        <w:r w:rsidRPr="005C245B">
          <w:rPr>
            <w:rFonts w:ascii="Times New Roman" w:hAnsi="Times New Roman"/>
            <w:sz w:val="24"/>
            <w:szCs w:val="24"/>
          </w:rPr>
          <w:t>. Each of these conformance samples contains an image item and a derived image item. A region item is associated with the image item inside which the regions are defined using an item reference of type</w:t>
        </w:r>
        <w:r>
          <w:rPr>
            <w:rFonts w:ascii="Times New Roman" w:hAnsi="Times New Roman"/>
            <w:sz w:val="24"/>
            <w:szCs w:val="24"/>
          </w:rPr>
          <w:t xml:space="preserve"> </w:t>
        </w:r>
        <w:r w:rsidRPr="005C245B">
          <w:rPr>
            <w:rFonts w:ascii="Courier New" w:hAnsi="Courier New" w:cs="Courier New"/>
            <w:lang w:val="en-US" w:eastAsia="fr-FR"/>
          </w:rPr>
          <w:t>‘</w:t>
        </w:r>
        <w:proofErr w:type="spellStart"/>
        <w:r w:rsidRPr="005C245B">
          <w:rPr>
            <w:rFonts w:ascii="Courier New" w:hAnsi="Courier New" w:cs="Courier New"/>
            <w:lang w:val="en-US" w:eastAsia="fr-FR"/>
          </w:rPr>
          <w:t>cdsc</w:t>
        </w:r>
        <w:proofErr w:type="spellEnd"/>
        <w:r w:rsidRPr="005C245B">
          <w:rPr>
            <w:rFonts w:ascii="Courier New" w:hAnsi="Courier New" w:cs="Courier New"/>
            <w:lang w:val="en-US" w:eastAsia="fr-FR"/>
          </w:rPr>
          <w:t>’</w:t>
        </w:r>
        <w:r w:rsidRPr="005C245B">
          <w:rPr>
            <w:rFonts w:ascii="Times New Roman" w:hAnsi="Times New Roman"/>
            <w:sz w:val="24"/>
            <w:szCs w:val="24"/>
          </w:rPr>
          <w:t xml:space="preserve"> from the region item to the image item. </w:t>
        </w:r>
        <w:proofErr w:type="gramStart"/>
        <w:r w:rsidRPr="005C245B">
          <w:rPr>
            <w:rFonts w:ascii="Times New Roman" w:hAnsi="Times New Roman"/>
            <w:sz w:val="24"/>
            <w:szCs w:val="24"/>
          </w:rPr>
          <w:t>A derived region item,</w:t>
        </w:r>
        <w:proofErr w:type="gramEnd"/>
        <w:r w:rsidRPr="005C245B">
          <w:rPr>
            <w:rFonts w:ascii="Times New Roman" w:hAnsi="Times New Roman"/>
            <w:sz w:val="24"/>
            <w:szCs w:val="24"/>
          </w:rPr>
          <w:t xml:space="preserve"> includes a </w:t>
        </w:r>
        <w:r w:rsidRPr="005C245B">
          <w:rPr>
            <w:rFonts w:ascii="Courier New" w:hAnsi="Courier New" w:cs="Courier New"/>
            <w:lang w:val="en-US" w:eastAsia="fr-FR"/>
          </w:rPr>
          <w:t>‘</w:t>
        </w:r>
        <w:proofErr w:type="spellStart"/>
        <w:r w:rsidRPr="005C245B">
          <w:rPr>
            <w:rFonts w:ascii="Courier New" w:hAnsi="Courier New" w:cs="Courier New"/>
            <w:lang w:val="en-US" w:eastAsia="fr-FR"/>
          </w:rPr>
          <w:t>drgn</w:t>
        </w:r>
        <w:proofErr w:type="spellEnd"/>
        <w:r w:rsidRPr="005C245B">
          <w:rPr>
            <w:rFonts w:ascii="Courier New" w:hAnsi="Courier New" w:cs="Courier New"/>
            <w:lang w:val="en-US" w:eastAsia="fr-FR"/>
          </w:rPr>
          <w:t>’</w:t>
        </w:r>
        <w:r w:rsidRPr="005C245B">
          <w:rPr>
            <w:rFonts w:ascii="Times New Roman" w:hAnsi="Times New Roman"/>
            <w:sz w:val="24"/>
            <w:szCs w:val="24"/>
          </w:rPr>
          <w:t xml:space="preserve"> item reference to the region item. The derived region item is associated with the derived image item using an item reference of type </w:t>
        </w:r>
        <w:r w:rsidRPr="005C245B">
          <w:rPr>
            <w:rFonts w:ascii="Courier New" w:hAnsi="Courier New" w:cs="Courier New"/>
            <w:lang w:val="en-US" w:eastAsia="fr-FR"/>
          </w:rPr>
          <w:t>‘</w:t>
        </w:r>
        <w:proofErr w:type="spellStart"/>
        <w:r w:rsidRPr="005C245B">
          <w:rPr>
            <w:rFonts w:ascii="Courier New" w:hAnsi="Courier New" w:cs="Courier New"/>
            <w:lang w:val="en-US" w:eastAsia="fr-FR"/>
          </w:rPr>
          <w:t>cdsc</w:t>
        </w:r>
        <w:proofErr w:type="spellEnd"/>
        <w:r w:rsidRPr="005C245B">
          <w:rPr>
            <w:rFonts w:ascii="Courier New" w:hAnsi="Courier New" w:cs="Courier New"/>
            <w:lang w:val="en-US" w:eastAsia="fr-FR"/>
          </w:rPr>
          <w:t>’</w:t>
        </w:r>
        <w:r w:rsidRPr="005C245B">
          <w:rPr>
            <w:rFonts w:ascii="Times New Roman" w:hAnsi="Times New Roman"/>
            <w:sz w:val="24"/>
            <w:szCs w:val="24"/>
          </w:rPr>
          <w:t xml:space="preserve"> from the derived region item to the derived image item. Each region item contains a rectangle region and </w:t>
        </w:r>
        <w:proofErr w:type="gramStart"/>
        <w:r w:rsidRPr="005C245B">
          <w:rPr>
            <w:rFonts w:ascii="Times New Roman" w:hAnsi="Times New Roman"/>
            <w:sz w:val="24"/>
            <w:szCs w:val="24"/>
          </w:rPr>
          <w:t>two point</w:t>
        </w:r>
        <w:proofErr w:type="gramEnd"/>
        <w:r w:rsidRPr="005C245B">
          <w:rPr>
            <w:rFonts w:ascii="Times New Roman" w:hAnsi="Times New Roman"/>
            <w:sz w:val="24"/>
            <w:szCs w:val="24"/>
          </w:rPr>
          <w:t xml:space="preserve"> regions and is annotated with a </w:t>
        </w:r>
        <w:r w:rsidRPr="005C245B">
          <w:rPr>
            <w:rFonts w:ascii="Courier New" w:hAnsi="Courier New" w:cs="Courier New"/>
            <w:lang w:val="en-US" w:eastAsia="fr-FR"/>
          </w:rPr>
          <w:t>‘</w:t>
        </w:r>
        <w:proofErr w:type="spellStart"/>
        <w:r w:rsidRPr="005C245B">
          <w:rPr>
            <w:rFonts w:ascii="Courier New" w:hAnsi="Courier New" w:cs="Courier New"/>
            <w:lang w:val="en-US" w:eastAsia="fr-FR"/>
          </w:rPr>
          <w:t>udes</w:t>
        </w:r>
        <w:proofErr w:type="spellEnd"/>
        <w:r w:rsidRPr="005C245B">
          <w:rPr>
            <w:rFonts w:ascii="Courier New" w:hAnsi="Courier New" w:cs="Courier New"/>
            <w:lang w:val="en-US" w:eastAsia="fr-FR"/>
          </w:rPr>
          <w:t>’</w:t>
        </w:r>
        <w:r w:rsidRPr="005C245B">
          <w:rPr>
            <w:rFonts w:ascii="Times New Roman" w:hAnsi="Times New Roman"/>
            <w:sz w:val="24"/>
            <w:szCs w:val="24"/>
          </w:rPr>
          <w:t xml:space="preserve"> item property.</w:t>
        </w:r>
      </w:ins>
    </w:p>
    <w:tbl>
      <w:tblPr>
        <w:tblStyle w:val="TableGrid"/>
        <w:tblW w:w="0" w:type="auto"/>
        <w:jc w:val="center"/>
        <w:tblLook w:val="04A0" w:firstRow="1" w:lastRow="0" w:firstColumn="1" w:lastColumn="0" w:noHBand="0" w:noVBand="1"/>
      </w:tblPr>
      <w:tblGrid>
        <w:gridCol w:w="872"/>
        <w:gridCol w:w="3030"/>
        <w:gridCol w:w="5108"/>
      </w:tblGrid>
      <w:tr w:rsidR="003978FF" w14:paraId="206A3125" w14:textId="77777777" w:rsidTr="00560EA7">
        <w:trPr>
          <w:jc w:val="center"/>
          <w:ins w:id="1834" w:author="Dimitri Podborski" w:date="2023-07-19T21:06:00Z"/>
        </w:trPr>
        <w:tc>
          <w:tcPr>
            <w:tcW w:w="872" w:type="dxa"/>
            <w:tcBorders>
              <w:top w:val="single" w:sz="4" w:space="0" w:color="auto"/>
              <w:left w:val="single" w:sz="4" w:space="0" w:color="auto"/>
              <w:bottom w:val="single" w:sz="4" w:space="0" w:color="auto"/>
              <w:right w:val="single" w:sz="4" w:space="0" w:color="auto"/>
            </w:tcBorders>
            <w:hideMark/>
          </w:tcPr>
          <w:p w14:paraId="34A6879E" w14:textId="77777777" w:rsidR="003978FF" w:rsidRPr="00DC43A2" w:rsidRDefault="003978FF" w:rsidP="00560EA7">
            <w:pPr>
              <w:rPr>
                <w:ins w:id="1835" w:author="Dimitri Podborski" w:date="2023-07-19T21:06:00Z"/>
                <w:sz w:val="20"/>
                <w:szCs w:val="20"/>
              </w:rPr>
            </w:pPr>
            <w:ins w:id="1836" w:author="Dimitri Podborski" w:date="2023-07-19T21:06:00Z">
              <w:r w:rsidRPr="00DC43A2">
                <w:rPr>
                  <w:sz w:val="20"/>
                  <w:szCs w:val="20"/>
                </w:rPr>
                <w:t>Number</w:t>
              </w:r>
            </w:ins>
          </w:p>
        </w:tc>
        <w:tc>
          <w:tcPr>
            <w:tcW w:w="3092" w:type="dxa"/>
            <w:tcBorders>
              <w:top w:val="single" w:sz="4" w:space="0" w:color="auto"/>
              <w:left w:val="single" w:sz="4" w:space="0" w:color="auto"/>
              <w:bottom w:val="single" w:sz="4" w:space="0" w:color="auto"/>
              <w:right w:val="single" w:sz="4" w:space="0" w:color="auto"/>
            </w:tcBorders>
            <w:hideMark/>
          </w:tcPr>
          <w:p w14:paraId="73AD9575" w14:textId="77777777" w:rsidR="003978FF" w:rsidRPr="00DC43A2" w:rsidRDefault="003978FF" w:rsidP="00560EA7">
            <w:pPr>
              <w:rPr>
                <w:ins w:id="1837" w:author="Dimitri Podborski" w:date="2023-07-19T21:06:00Z"/>
                <w:sz w:val="20"/>
                <w:szCs w:val="20"/>
              </w:rPr>
            </w:pPr>
            <w:ins w:id="1838" w:author="Dimitri Podborski" w:date="2023-07-19T21:06:00Z">
              <w:r w:rsidRPr="00DC43A2">
                <w:rPr>
                  <w:sz w:val="20"/>
                  <w:szCs w:val="20"/>
                </w:rPr>
                <w:t>Filename</w:t>
              </w:r>
            </w:ins>
          </w:p>
        </w:tc>
        <w:tc>
          <w:tcPr>
            <w:tcW w:w="5232" w:type="dxa"/>
            <w:tcBorders>
              <w:top w:val="single" w:sz="4" w:space="0" w:color="auto"/>
              <w:left w:val="single" w:sz="4" w:space="0" w:color="auto"/>
              <w:bottom w:val="single" w:sz="4" w:space="0" w:color="auto"/>
              <w:right w:val="single" w:sz="4" w:space="0" w:color="auto"/>
            </w:tcBorders>
            <w:hideMark/>
          </w:tcPr>
          <w:p w14:paraId="654B9A45" w14:textId="77777777" w:rsidR="003978FF" w:rsidRPr="00DC43A2" w:rsidRDefault="003978FF" w:rsidP="00560EA7">
            <w:pPr>
              <w:rPr>
                <w:ins w:id="1839" w:author="Dimitri Podborski" w:date="2023-07-19T21:06:00Z"/>
                <w:sz w:val="20"/>
                <w:szCs w:val="20"/>
              </w:rPr>
            </w:pPr>
            <w:ins w:id="1840" w:author="Dimitri Podborski" w:date="2023-07-19T21:06:00Z">
              <w:r w:rsidRPr="00DC43A2">
                <w:rPr>
                  <w:sz w:val="20"/>
                  <w:szCs w:val="20"/>
                </w:rPr>
                <w:t>Feature</w:t>
              </w:r>
            </w:ins>
          </w:p>
        </w:tc>
      </w:tr>
      <w:tr w:rsidR="003978FF" w:rsidRPr="00241EED" w14:paraId="4765FE37" w14:textId="77777777" w:rsidTr="00560EA7">
        <w:trPr>
          <w:jc w:val="center"/>
          <w:ins w:id="1841" w:author="Dimitri Podborski" w:date="2023-07-19T21:06:00Z"/>
        </w:trPr>
        <w:tc>
          <w:tcPr>
            <w:tcW w:w="872" w:type="dxa"/>
            <w:tcBorders>
              <w:top w:val="single" w:sz="4" w:space="0" w:color="auto"/>
              <w:left w:val="single" w:sz="4" w:space="0" w:color="auto"/>
              <w:bottom w:val="single" w:sz="4" w:space="0" w:color="auto"/>
              <w:right w:val="single" w:sz="4" w:space="0" w:color="auto"/>
            </w:tcBorders>
          </w:tcPr>
          <w:p w14:paraId="24EC1762" w14:textId="77777777" w:rsidR="003978FF" w:rsidRPr="00DC43A2" w:rsidRDefault="003978FF" w:rsidP="00560EA7">
            <w:pPr>
              <w:jc w:val="center"/>
              <w:rPr>
                <w:ins w:id="1842" w:author="Dimitri Podborski" w:date="2023-07-19T21:06:00Z"/>
                <w:sz w:val="20"/>
                <w:szCs w:val="20"/>
              </w:rPr>
            </w:pPr>
            <w:ins w:id="1843" w:author="Dimitri Podborski" w:date="2023-07-19T21:06:00Z">
              <w:r w:rsidRPr="00DC43A2">
                <w:rPr>
                  <w:sz w:val="20"/>
                  <w:szCs w:val="20"/>
                </w:rPr>
                <w:t>1</w:t>
              </w:r>
            </w:ins>
          </w:p>
        </w:tc>
        <w:tc>
          <w:tcPr>
            <w:tcW w:w="3092" w:type="dxa"/>
            <w:tcBorders>
              <w:top w:val="single" w:sz="4" w:space="0" w:color="auto"/>
              <w:left w:val="single" w:sz="4" w:space="0" w:color="auto"/>
              <w:bottom w:val="single" w:sz="4" w:space="0" w:color="auto"/>
              <w:right w:val="single" w:sz="4" w:space="0" w:color="auto"/>
            </w:tcBorders>
          </w:tcPr>
          <w:p w14:paraId="1049D442" w14:textId="77777777" w:rsidR="003978FF" w:rsidRPr="00DC43A2" w:rsidRDefault="003978FF" w:rsidP="00560EA7">
            <w:pPr>
              <w:rPr>
                <w:ins w:id="1844" w:author="Dimitri Podborski" w:date="2023-07-19T21:06:00Z"/>
                <w:sz w:val="20"/>
                <w:szCs w:val="20"/>
              </w:rPr>
            </w:pPr>
            <w:ins w:id="1845" w:author="Dimitri Podborski" w:date="2023-07-19T21:06:00Z">
              <w:r w:rsidRPr="00DC43A2">
                <w:rPr>
                  <w:sz w:val="20"/>
                  <w:szCs w:val="20"/>
                </w:rPr>
                <w:t>region-derived-</w:t>
              </w:r>
              <w:proofErr w:type="spellStart"/>
              <w:proofErr w:type="gramStart"/>
              <w:r w:rsidRPr="00DC43A2">
                <w:rPr>
                  <w:sz w:val="20"/>
                  <w:szCs w:val="20"/>
                </w:rPr>
                <w:t>crop.hei</w:t>
              </w:r>
              <w:r>
                <w:rPr>
                  <w:sz w:val="20"/>
                  <w:szCs w:val="20"/>
                </w:rPr>
                <w:t>c</w:t>
              </w:r>
              <w:proofErr w:type="spellEnd"/>
              <w:proofErr w:type="gramEnd"/>
            </w:ins>
          </w:p>
        </w:tc>
        <w:tc>
          <w:tcPr>
            <w:tcW w:w="5232" w:type="dxa"/>
            <w:tcBorders>
              <w:top w:val="single" w:sz="4" w:space="0" w:color="auto"/>
              <w:left w:val="single" w:sz="4" w:space="0" w:color="auto"/>
              <w:bottom w:val="single" w:sz="4" w:space="0" w:color="auto"/>
              <w:right w:val="single" w:sz="4" w:space="0" w:color="auto"/>
            </w:tcBorders>
          </w:tcPr>
          <w:p w14:paraId="7B60B0A7" w14:textId="77777777" w:rsidR="003978FF" w:rsidRPr="00DC43A2" w:rsidRDefault="003978FF" w:rsidP="00560EA7">
            <w:pPr>
              <w:rPr>
                <w:ins w:id="1846" w:author="Dimitri Podborski" w:date="2023-07-19T21:06:00Z"/>
                <w:sz w:val="20"/>
                <w:szCs w:val="20"/>
              </w:rPr>
            </w:pPr>
            <w:ins w:id="1847" w:author="Dimitri Podborski" w:date="2023-07-19T21:06:00Z">
              <w:r w:rsidRPr="00DC43A2">
                <w:rPr>
                  <w:sz w:val="20"/>
                  <w:szCs w:val="20"/>
                </w:rPr>
                <w:t>Derived region item using a ‘</w:t>
              </w:r>
              <w:r w:rsidRPr="00DC43A2">
                <w:rPr>
                  <w:rFonts w:ascii="Courier New" w:hAnsi="Courier New" w:cs="Courier New"/>
                  <w:sz w:val="20"/>
                  <w:szCs w:val="20"/>
                </w:rPr>
                <w:t>clap</w:t>
              </w:r>
              <w:r w:rsidRPr="00DC43A2">
                <w:rPr>
                  <w:sz w:val="20"/>
                  <w:szCs w:val="20"/>
                </w:rPr>
                <w:t>’ transformative item property.</w:t>
              </w:r>
            </w:ins>
          </w:p>
        </w:tc>
      </w:tr>
      <w:tr w:rsidR="003978FF" w:rsidRPr="00241EED" w14:paraId="31255632" w14:textId="77777777" w:rsidTr="00560EA7">
        <w:trPr>
          <w:jc w:val="center"/>
          <w:ins w:id="1848" w:author="Dimitri Podborski" w:date="2023-07-19T21:06:00Z"/>
        </w:trPr>
        <w:tc>
          <w:tcPr>
            <w:tcW w:w="872" w:type="dxa"/>
            <w:tcBorders>
              <w:top w:val="single" w:sz="4" w:space="0" w:color="auto"/>
              <w:left w:val="single" w:sz="4" w:space="0" w:color="auto"/>
              <w:bottom w:val="single" w:sz="4" w:space="0" w:color="auto"/>
              <w:right w:val="single" w:sz="4" w:space="0" w:color="auto"/>
            </w:tcBorders>
            <w:hideMark/>
          </w:tcPr>
          <w:p w14:paraId="2ED64E16" w14:textId="77777777" w:rsidR="003978FF" w:rsidRPr="00DC43A2" w:rsidRDefault="003978FF" w:rsidP="00560EA7">
            <w:pPr>
              <w:jc w:val="center"/>
              <w:rPr>
                <w:ins w:id="1849" w:author="Dimitri Podborski" w:date="2023-07-19T21:06:00Z"/>
                <w:sz w:val="20"/>
                <w:szCs w:val="20"/>
              </w:rPr>
            </w:pPr>
            <w:ins w:id="1850" w:author="Dimitri Podborski" w:date="2023-07-19T21:06:00Z">
              <w:r w:rsidRPr="00DC43A2">
                <w:rPr>
                  <w:sz w:val="20"/>
                  <w:szCs w:val="20"/>
                </w:rPr>
                <w:t>2</w:t>
              </w:r>
            </w:ins>
          </w:p>
        </w:tc>
        <w:tc>
          <w:tcPr>
            <w:tcW w:w="3092" w:type="dxa"/>
            <w:tcBorders>
              <w:top w:val="single" w:sz="4" w:space="0" w:color="auto"/>
              <w:left w:val="single" w:sz="4" w:space="0" w:color="auto"/>
              <w:bottom w:val="single" w:sz="4" w:space="0" w:color="auto"/>
              <w:right w:val="single" w:sz="4" w:space="0" w:color="auto"/>
            </w:tcBorders>
            <w:hideMark/>
          </w:tcPr>
          <w:p w14:paraId="6E7E6E1E" w14:textId="77777777" w:rsidR="003978FF" w:rsidRPr="00DC43A2" w:rsidRDefault="003978FF" w:rsidP="00560EA7">
            <w:pPr>
              <w:rPr>
                <w:ins w:id="1851" w:author="Dimitri Podborski" w:date="2023-07-19T21:06:00Z"/>
                <w:sz w:val="20"/>
                <w:szCs w:val="20"/>
              </w:rPr>
            </w:pPr>
            <w:ins w:id="1852" w:author="Dimitri Podborski" w:date="2023-07-19T21:06:00Z">
              <w:r w:rsidRPr="00DC43A2">
                <w:rPr>
                  <w:sz w:val="20"/>
                  <w:szCs w:val="20"/>
                </w:rPr>
                <w:t>region-derived-</w:t>
              </w:r>
              <w:proofErr w:type="spellStart"/>
              <w:proofErr w:type="gramStart"/>
              <w:r w:rsidRPr="00DC43A2">
                <w:rPr>
                  <w:sz w:val="20"/>
                  <w:szCs w:val="20"/>
                </w:rPr>
                <w:t>mirror.hei</w:t>
              </w:r>
              <w:r>
                <w:rPr>
                  <w:sz w:val="20"/>
                  <w:szCs w:val="20"/>
                </w:rPr>
                <w:t>c</w:t>
              </w:r>
              <w:proofErr w:type="spellEnd"/>
              <w:proofErr w:type="gramEnd"/>
            </w:ins>
          </w:p>
        </w:tc>
        <w:tc>
          <w:tcPr>
            <w:tcW w:w="5232" w:type="dxa"/>
            <w:tcBorders>
              <w:top w:val="single" w:sz="4" w:space="0" w:color="auto"/>
              <w:left w:val="single" w:sz="4" w:space="0" w:color="auto"/>
              <w:bottom w:val="single" w:sz="4" w:space="0" w:color="auto"/>
              <w:right w:val="single" w:sz="4" w:space="0" w:color="auto"/>
            </w:tcBorders>
            <w:hideMark/>
          </w:tcPr>
          <w:p w14:paraId="035363B9" w14:textId="77777777" w:rsidR="003978FF" w:rsidRPr="00DC43A2" w:rsidRDefault="003978FF" w:rsidP="00560EA7">
            <w:pPr>
              <w:rPr>
                <w:ins w:id="1853" w:author="Dimitri Podborski" w:date="2023-07-19T21:06:00Z"/>
                <w:sz w:val="20"/>
                <w:szCs w:val="20"/>
              </w:rPr>
            </w:pPr>
            <w:ins w:id="1854" w:author="Dimitri Podborski" w:date="2023-07-19T21:06:00Z">
              <w:r w:rsidRPr="00DC43A2">
                <w:rPr>
                  <w:sz w:val="20"/>
                  <w:szCs w:val="20"/>
                </w:rPr>
                <w:t>Derived region item using an ‘</w:t>
              </w:r>
              <w:proofErr w:type="spellStart"/>
              <w:r w:rsidRPr="00DC43A2">
                <w:rPr>
                  <w:rFonts w:ascii="Courier New" w:hAnsi="Courier New" w:cs="Courier New"/>
                  <w:sz w:val="20"/>
                  <w:szCs w:val="20"/>
                </w:rPr>
                <w:t>imir</w:t>
              </w:r>
              <w:proofErr w:type="spellEnd"/>
              <w:r w:rsidRPr="00DC43A2">
                <w:rPr>
                  <w:sz w:val="20"/>
                  <w:szCs w:val="20"/>
                </w:rPr>
                <w:t>’ transformative item property.</w:t>
              </w:r>
            </w:ins>
          </w:p>
        </w:tc>
      </w:tr>
      <w:tr w:rsidR="003978FF" w:rsidRPr="00241EED" w14:paraId="15AFB5F9" w14:textId="77777777" w:rsidTr="00560EA7">
        <w:trPr>
          <w:jc w:val="center"/>
          <w:ins w:id="1855" w:author="Dimitri Podborski" w:date="2023-07-19T21:06:00Z"/>
        </w:trPr>
        <w:tc>
          <w:tcPr>
            <w:tcW w:w="872" w:type="dxa"/>
            <w:tcBorders>
              <w:top w:val="single" w:sz="4" w:space="0" w:color="auto"/>
              <w:left w:val="single" w:sz="4" w:space="0" w:color="auto"/>
              <w:bottom w:val="single" w:sz="4" w:space="0" w:color="auto"/>
              <w:right w:val="single" w:sz="4" w:space="0" w:color="auto"/>
            </w:tcBorders>
            <w:hideMark/>
          </w:tcPr>
          <w:p w14:paraId="00689988" w14:textId="77777777" w:rsidR="003978FF" w:rsidRPr="00DC43A2" w:rsidRDefault="003978FF" w:rsidP="00560EA7">
            <w:pPr>
              <w:jc w:val="center"/>
              <w:rPr>
                <w:ins w:id="1856" w:author="Dimitri Podborski" w:date="2023-07-19T21:06:00Z"/>
                <w:sz w:val="20"/>
                <w:szCs w:val="20"/>
              </w:rPr>
            </w:pPr>
            <w:ins w:id="1857" w:author="Dimitri Podborski" w:date="2023-07-19T21:06:00Z">
              <w:r w:rsidRPr="00DC43A2">
                <w:rPr>
                  <w:sz w:val="20"/>
                  <w:szCs w:val="20"/>
                </w:rPr>
                <w:t>3</w:t>
              </w:r>
            </w:ins>
          </w:p>
        </w:tc>
        <w:tc>
          <w:tcPr>
            <w:tcW w:w="3092" w:type="dxa"/>
            <w:tcBorders>
              <w:top w:val="single" w:sz="4" w:space="0" w:color="auto"/>
              <w:left w:val="single" w:sz="4" w:space="0" w:color="auto"/>
              <w:bottom w:val="single" w:sz="4" w:space="0" w:color="auto"/>
              <w:right w:val="single" w:sz="4" w:space="0" w:color="auto"/>
            </w:tcBorders>
            <w:hideMark/>
          </w:tcPr>
          <w:p w14:paraId="47D6A6F6" w14:textId="77777777" w:rsidR="003978FF" w:rsidRPr="00DC43A2" w:rsidRDefault="003978FF" w:rsidP="00560EA7">
            <w:pPr>
              <w:rPr>
                <w:ins w:id="1858" w:author="Dimitri Podborski" w:date="2023-07-19T21:06:00Z"/>
                <w:sz w:val="20"/>
                <w:szCs w:val="20"/>
              </w:rPr>
            </w:pPr>
            <w:ins w:id="1859" w:author="Dimitri Podborski" w:date="2023-07-19T21:06:00Z">
              <w:r w:rsidRPr="00DC43A2">
                <w:rPr>
                  <w:sz w:val="20"/>
                  <w:szCs w:val="20"/>
                </w:rPr>
                <w:t>region-derived-</w:t>
              </w:r>
              <w:proofErr w:type="spellStart"/>
              <w:proofErr w:type="gramStart"/>
              <w:r w:rsidRPr="00DC43A2">
                <w:rPr>
                  <w:sz w:val="20"/>
                  <w:szCs w:val="20"/>
                </w:rPr>
                <w:t>rotation.hei</w:t>
              </w:r>
              <w:r>
                <w:rPr>
                  <w:sz w:val="20"/>
                  <w:szCs w:val="20"/>
                </w:rPr>
                <w:t>c</w:t>
              </w:r>
              <w:proofErr w:type="spellEnd"/>
              <w:proofErr w:type="gramEnd"/>
            </w:ins>
          </w:p>
        </w:tc>
        <w:tc>
          <w:tcPr>
            <w:tcW w:w="5232" w:type="dxa"/>
            <w:tcBorders>
              <w:top w:val="single" w:sz="4" w:space="0" w:color="auto"/>
              <w:left w:val="single" w:sz="4" w:space="0" w:color="auto"/>
              <w:bottom w:val="single" w:sz="4" w:space="0" w:color="auto"/>
              <w:right w:val="single" w:sz="4" w:space="0" w:color="auto"/>
            </w:tcBorders>
            <w:hideMark/>
          </w:tcPr>
          <w:p w14:paraId="10CFF9D2" w14:textId="77777777" w:rsidR="003978FF" w:rsidRPr="00DC43A2" w:rsidRDefault="003978FF" w:rsidP="00560EA7">
            <w:pPr>
              <w:pStyle w:val="fields"/>
              <w:autoSpaceDE w:val="0"/>
              <w:autoSpaceDN w:val="0"/>
              <w:spacing w:before="136"/>
              <w:ind w:left="0" w:firstLine="0"/>
              <w:rPr>
                <w:ins w:id="1860" w:author="Dimitri Podborski" w:date="2023-07-19T21:06:00Z"/>
                <w:rFonts w:ascii="Times New Roman" w:hAnsi="Times New Roman"/>
                <w:sz w:val="20"/>
                <w:szCs w:val="20"/>
                <w:lang w:val="en-US"/>
              </w:rPr>
            </w:pPr>
            <w:ins w:id="1861" w:author="Dimitri Podborski" w:date="2023-07-19T21:06:00Z">
              <w:r w:rsidRPr="00DC43A2">
                <w:rPr>
                  <w:sz w:val="20"/>
                  <w:szCs w:val="20"/>
                  <w:lang w:val="en-US"/>
                </w:rPr>
                <w:t>Derived region item using an ‘</w:t>
              </w:r>
              <w:proofErr w:type="spellStart"/>
              <w:r w:rsidRPr="00DC43A2">
                <w:rPr>
                  <w:rFonts w:ascii="Courier New" w:hAnsi="Courier New" w:cs="Courier New"/>
                  <w:sz w:val="20"/>
                  <w:szCs w:val="20"/>
                  <w:lang w:val="en-US"/>
                </w:rPr>
                <w:t>irot</w:t>
              </w:r>
              <w:proofErr w:type="spellEnd"/>
              <w:r w:rsidRPr="00DC43A2">
                <w:rPr>
                  <w:sz w:val="20"/>
                  <w:szCs w:val="20"/>
                  <w:lang w:val="en-US"/>
                </w:rPr>
                <w:t>’ transformative item property.</w:t>
              </w:r>
            </w:ins>
          </w:p>
        </w:tc>
      </w:tr>
    </w:tbl>
    <w:p w14:paraId="10E4CC47" w14:textId="77777777" w:rsidR="003978FF" w:rsidRDefault="003978FF" w:rsidP="003978FF">
      <w:pPr>
        <w:pStyle w:val="Caption"/>
        <w:rPr>
          <w:ins w:id="1862" w:author="Dimitri Podborski" w:date="2023-07-19T21:06:00Z"/>
        </w:rPr>
      </w:pPr>
      <w:bookmarkStart w:id="1863" w:name="_Ref131685202"/>
      <w:ins w:id="1864" w:author="Dimitri Podborski" w:date="2023-07-19T21:06:00Z">
        <w:r>
          <w:t xml:space="preserve">Table </w:t>
        </w:r>
        <w:r>
          <w:fldChar w:fldCharType="begin"/>
        </w:r>
        <w:r>
          <w:instrText xml:space="preserve"> SEQ Table \* ARABIC </w:instrText>
        </w:r>
        <w:r>
          <w:fldChar w:fldCharType="separate"/>
        </w:r>
        <w:r>
          <w:rPr>
            <w:noProof/>
          </w:rPr>
          <w:t>2</w:t>
        </w:r>
        <w:r>
          <w:fldChar w:fldCharType="end"/>
        </w:r>
        <w:bookmarkEnd w:id="1863"/>
        <w:r>
          <w:t xml:space="preserve">: Description of provided conformance test vectors for derived region </w:t>
        </w:r>
        <w:proofErr w:type="gramStart"/>
        <w:r>
          <w:t>items</w:t>
        </w:r>
        <w:proofErr w:type="gramEnd"/>
      </w:ins>
    </w:p>
    <w:p w14:paraId="62F0EE1D" w14:textId="23034606" w:rsidR="003978FF" w:rsidRDefault="0064028E" w:rsidP="0064028E">
      <w:pPr>
        <w:pStyle w:val="Head1"/>
        <w:rPr>
          <w:ins w:id="1865" w:author="Dimitri Podborski" w:date="2023-07-19T21:05:00Z"/>
        </w:rPr>
        <w:pPrChange w:id="1866" w:author="Dimitri Podborski" w:date="2023-07-19T21:07:00Z">
          <w:pPr/>
        </w:pPrChange>
      </w:pPr>
      <w:ins w:id="1867" w:author="Dimitri Podborski" w:date="2023-07-19T21:07:00Z">
        <w:r>
          <w:t>[HEIF] Conformance Samples for Region Tracks</w:t>
        </w:r>
      </w:ins>
    </w:p>
    <w:p w14:paraId="1E32AAC0" w14:textId="3ABDCF23" w:rsidR="003978FF" w:rsidRDefault="0064028E" w:rsidP="00D96E81">
      <w:pPr>
        <w:rPr>
          <w:ins w:id="1868" w:author="Dimitri Podborski" w:date="2023-07-19T21:05:00Z"/>
          <w:bCs/>
        </w:rPr>
      </w:pPr>
      <w:ins w:id="1869" w:author="Dimitri Podborski" w:date="2023-07-19T21:07:00Z">
        <w:r>
          <w:fldChar w:fldCharType="begin"/>
        </w:r>
        <w:r>
          <w:instrText>HYPERLINK "http://mpeg.expert/software/MPEG/Systems/FileFormat/FFConformanceRefSoft/-/issues/26" \h</w:instrText>
        </w:r>
        <w:r>
          <w:fldChar w:fldCharType="separate"/>
        </w:r>
        <w:r>
          <w:rPr>
            <w:color w:val="0000EE"/>
            <w:u w:val="single"/>
          </w:rPr>
          <w:t>MPEG/Systems/</w:t>
        </w:r>
        <w:proofErr w:type="spellStart"/>
        <w:r>
          <w:rPr>
            <w:color w:val="0000EE"/>
            <w:u w:val="single"/>
          </w:rPr>
          <w:t>FileFormat</w:t>
        </w:r>
        <w:proofErr w:type="spellEnd"/>
        <w:r>
          <w:rPr>
            <w:color w:val="0000EE"/>
            <w:u w:val="single"/>
          </w:rPr>
          <w:t>/FFConformanceRefSoft#26</w:t>
        </w:r>
        <w:r>
          <w:rPr>
            <w:color w:val="0000EE"/>
            <w:u w:val="single"/>
          </w:rPr>
          <w:fldChar w:fldCharType="end"/>
        </w:r>
      </w:ins>
    </w:p>
    <w:p w14:paraId="612280A6" w14:textId="77777777" w:rsidR="0064028E" w:rsidRDefault="0064028E" w:rsidP="0064028E">
      <w:pPr>
        <w:spacing w:before="160"/>
        <w:rPr>
          <w:ins w:id="1870" w:author="Dimitri Podborski" w:date="2023-07-19T21:07:00Z"/>
        </w:rPr>
      </w:pPr>
      <w:ins w:id="1871" w:author="Dimitri Podborski" w:date="2023-07-19T21:07:00Z">
        <w:r>
          <w:t>One test vector demonstrating the use of a region track. To be revisited when reviewing m63207.</w:t>
        </w:r>
      </w:ins>
    </w:p>
    <w:p w14:paraId="6F90068D" w14:textId="424B2B90" w:rsidR="003978FF" w:rsidRDefault="00C80364" w:rsidP="00C80364">
      <w:pPr>
        <w:pStyle w:val="Head2"/>
        <w:rPr>
          <w:ins w:id="1872" w:author="Dimitri Podborski" w:date="2023-07-19T21:08:00Z"/>
        </w:rPr>
        <w:pPrChange w:id="1873" w:author="Dimitri Podborski" w:date="2023-07-19T21:08:00Z">
          <w:pPr/>
        </w:pPrChange>
      </w:pPr>
      <w:ins w:id="1874" w:author="Dimitri Podborski" w:date="2023-07-19T21:08:00Z">
        <w:r>
          <w:t>Description</w:t>
        </w:r>
      </w:ins>
    </w:p>
    <w:p w14:paraId="7DA54F5E" w14:textId="77777777" w:rsidR="00C80364" w:rsidRPr="003C5A92" w:rsidRDefault="00C80364" w:rsidP="00C80364">
      <w:pPr>
        <w:rPr>
          <w:ins w:id="1875" w:author="Dimitri Podborski" w:date="2023-07-19T21:08:00Z"/>
        </w:rPr>
      </w:pPr>
      <w:ins w:id="1876" w:author="Dimitri Podborski" w:date="2023-07-19T21:08:00Z">
        <w:r w:rsidRPr="00C45F19">
          <w:t xml:space="preserve">This contribution provides a conformance sample for region tracks, as described in </w:t>
        </w:r>
        <w:r w:rsidRPr="00C45F19">
          <w:fldChar w:fldCharType="begin"/>
        </w:r>
        <w:r w:rsidRPr="00C45F19">
          <w:instrText xml:space="preserve"> REF _Ref122444767 \h  \* MERGEFORMAT </w:instrText>
        </w:r>
        <w:r w:rsidRPr="00C45F19">
          <w:fldChar w:fldCharType="separate"/>
        </w:r>
        <w:r w:rsidRPr="00C45F19">
          <w:rPr>
            <w:color w:val="000000" w:themeColor="text1"/>
          </w:rPr>
          <w:t xml:space="preserve">Table </w:t>
        </w:r>
        <w:r w:rsidRPr="00C45F19">
          <w:rPr>
            <w:noProof/>
            <w:color w:val="000000" w:themeColor="text1"/>
          </w:rPr>
          <w:t>1</w:t>
        </w:r>
        <w:r w:rsidRPr="00C45F19">
          <w:fldChar w:fldCharType="end"/>
        </w:r>
        <w:r w:rsidRPr="00C45F19">
          <w:t>. This conformance sample contains a video track of 5 frames corresponding to a panning over a still image. This video track is annotated with a region track containing a rectangle region corresponding to the same area in the original still image. Therefore, the rectangle region is moving to follow the panning</w:t>
        </w:r>
        <w:r>
          <w:t>. This rectangle region is annotated with a ‘</w:t>
        </w:r>
        <w:proofErr w:type="spellStart"/>
        <w:r w:rsidRPr="00740F28">
          <w:rPr>
            <w:rFonts w:ascii="Courier New" w:hAnsi="Courier New" w:cs="Courier New"/>
          </w:rPr>
          <w:t>udes</w:t>
        </w:r>
        <w:proofErr w:type="spellEnd"/>
        <w:r>
          <w:t>’ description stored in an ‘</w:t>
        </w:r>
        <w:proofErr w:type="spellStart"/>
        <w:r w:rsidRPr="00740F28">
          <w:rPr>
            <w:rFonts w:ascii="Courier New" w:hAnsi="Courier New" w:cs="Courier New"/>
          </w:rPr>
          <w:t>sbgp</w:t>
        </w:r>
        <w:proofErr w:type="spellEnd"/>
        <w:r>
          <w:t>’ box.</w:t>
        </w:r>
      </w:ins>
    </w:p>
    <w:p w14:paraId="49E2D4F7" w14:textId="77777777" w:rsidR="00C80364" w:rsidRPr="003C5A92" w:rsidRDefault="00C80364" w:rsidP="00C80364">
      <w:pPr>
        <w:pStyle w:val="Caption"/>
        <w:rPr>
          <w:ins w:id="1877" w:author="Dimitri Podborski" w:date="2023-07-19T21:08:00Z"/>
          <w:color w:val="000000" w:themeColor="text1"/>
          <w:szCs w:val="24"/>
        </w:rPr>
      </w:pPr>
    </w:p>
    <w:tbl>
      <w:tblPr>
        <w:tblStyle w:val="TableGrid"/>
        <w:tblW w:w="0" w:type="auto"/>
        <w:tblLook w:val="04A0" w:firstRow="1" w:lastRow="0" w:firstColumn="1" w:lastColumn="0" w:noHBand="0" w:noVBand="1"/>
      </w:tblPr>
      <w:tblGrid>
        <w:gridCol w:w="872"/>
        <w:gridCol w:w="3037"/>
        <w:gridCol w:w="5101"/>
      </w:tblGrid>
      <w:tr w:rsidR="00C80364" w14:paraId="7D204D5E" w14:textId="77777777" w:rsidTr="00560EA7">
        <w:trPr>
          <w:ins w:id="1878" w:author="Dimitri Podborski" w:date="2023-07-19T21:08:00Z"/>
        </w:trPr>
        <w:tc>
          <w:tcPr>
            <w:tcW w:w="872" w:type="dxa"/>
            <w:tcBorders>
              <w:top w:val="single" w:sz="4" w:space="0" w:color="auto"/>
              <w:left w:val="single" w:sz="4" w:space="0" w:color="auto"/>
              <w:bottom w:val="single" w:sz="4" w:space="0" w:color="auto"/>
              <w:right w:val="single" w:sz="4" w:space="0" w:color="auto"/>
            </w:tcBorders>
            <w:hideMark/>
          </w:tcPr>
          <w:p w14:paraId="1E10DF53" w14:textId="77777777" w:rsidR="00C80364" w:rsidRDefault="00C80364" w:rsidP="00560EA7">
            <w:pPr>
              <w:rPr>
                <w:ins w:id="1879" w:author="Dimitri Podborski" w:date="2023-07-19T21:08:00Z"/>
                <w:sz w:val="20"/>
                <w:szCs w:val="20"/>
              </w:rPr>
            </w:pPr>
            <w:ins w:id="1880" w:author="Dimitri Podborski" w:date="2023-07-19T21:08:00Z">
              <w:r>
                <w:rPr>
                  <w:sz w:val="20"/>
                  <w:szCs w:val="20"/>
                </w:rPr>
                <w:t>Number</w:t>
              </w:r>
            </w:ins>
          </w:p>
        </w:tc>
        <w:tc>
          <w:tcPr>
            <w:tcW w:w="3092" w:type="dxa"/>
            <w:tcBorders>
              <w:top w:val="single" w:sz="4" w:space="0" w:color="auto"/>
              <w:left w:val="single" w:sz="4" w:space="0" w:color="auto"/>
              <w:bottom w:val="single" w:sz="4" w:space="0" w:color="auto"/>
              <w:right w:val="single" w:sz="4" w:space="0" w:color="auto"/>
            </w:tcBorders>
            <w:hideMark/>
          </w:tcPr>
          <w:p w14:paraId="08543398" w14:textId="77777777" w:rsidR="00C80364" w:rsidRDefault="00C80364" w:rsidP="00560EA7">
            <w:pPr>
              <w:rPr>
                <w:ins w:id="1881" w:author="Dimitri Podborski" w:date="2023-07-19T21:08:00Z"/>
                <w:sz w:val="20"/>
                <w:szCs w:val="20"/>
              </w:rPr>
            </w:pPr>
            <w:ins w:id="1882" w:author="Dimitri Podborski" w:date="2023-07-19T21:08:00Z">
              <w:r>
                <w:rPr>
                  <w:sz w:val="20"/>
                  <w:szCs w:val="20"/>
                </w:rPr>
                <w:t>Filename</w:t>
              </w:r>
            </w:ins>
          </w:p>
        </w:tc>
        <w:tc>
          <w:tcPr>
            <w:tcW w:w="5232" w:type="dxa"/>
            <w:tcBorders>
              <w:top w:val="single" w:sz="4" w:space="0" w:color="auto"/>
              <w:left w:val="single" w:sz="4" w:space="0" w:color="auto"/>
              <w:bottom w:val="single" w:sz="4" w:space="0" w:color="auto"/>
              <w:right w:val="single" w:sz="4" w:space="0" w:color="auto"/>
            </w:tcBorders>
            <w:hideMark/>
          </w:tcPr>
          <w:p w14:paraId="214C09CA" w14:textId="77777777" w:rsidR="00C80364" w:rsidRDefault="00C80364" w:rsidP="00560EA7">
            <w:pPr>
              <w:rPr>
                <w:ins w:id="1883" w:author="Dimitri Podborski" w:date="2023-07-19T21:08:00Z"/>
                <w:sz w:val="20"/>
                <w:szCs w:val="20"/>
              </w:rPr>
            </w:pPr>
            <w:ins w:id="1884" w:author="Dimitri Podborski" w:date="2023-07-19T21:08:00Z">
              <w:r>
                <w:rPr>
                  <w:sz w:val="20"/>
                  <w:szCs w:val="20"/>
                </w:rPr>
                <w:t>Feature</w:t>
              </w:r>
            </w:ins>
          </w:p>
        </w:tc>
      </w:tr>
      <w:tr w:rsidR="00C80364" w:rsidRPr="00121243" w14:paraId="545EE294" w14:textId="77777777" w:rsidTr="00560EA7">
        <w:trPr>
          <w:ins w:id="1885" w:author="Dimitri Podborski" w:date="2023-07-19T21:08:00Z"/>
        </w:trPr>
        <w:tc>
          <w:tcPr>
            <w:tcW w:w="872" w:type="dxa"/>
            <w:tcBorders>
              <w:top w:val="single" w:sz="4" w:space="0" w:color="auto"/>
              <w:left w:val="single" w:sz="4" w:space="0" w:color="auto"/>
              <w:bottom w:val="single" w:sz="4" w:space="0" w:color="auto"/>
              <w:right w:val="single" w:sz="4" w:space="0" w:color="auto"/>
            </w:tcBorders>
            <w:hideMark/>
          </w:tcPr>
          <w:p w14:paraId="5B44F7D2" w14:textId="77777777" w:rsidR="00C80364" w:rsidRDefault="00C80364" w:rsidP="00560EA7">
            <w:pPr>
              <w:jc w:val="center"/>
              <w:rPr>
                <w:ins w:id="1886" w:author="Dimitri Podborski" w:date="2023-07-19T21:08:00Z"/>
                <w:sz w:val="20"/>
                <w:szCs w:val="20"/>
              </w:rPr>
            </w:pPr>
            <w:ins w:id="1887" w:author="Dimitri Podborski" w:date="2023-07-19T21:08:00Z">
              <w:r>
                <w:rPr>
                  <w:sz w:val="20"/>
                  <w:szCs w:val="20"/>
                </w:rPr>
                <w:t>1</w:t>
              </w:r>
            </w:ins>
          </w:p>
        </w:tc>
        <w:tc>
          <w:tcPr>
            <w:tcW w:w="3092" w:type="dxa"/>
            <w:tcBorders>
              <w:top w:val="single" w:sz="4" w:space="0" w:color="auto"/>
              <w:left w:val="single" w:sz="4" w:space="0" w:color="auto"/>
              <w:bottom w:val="single" w:sz="4" w:space="0" w:color="auto"/>
              <w:right w:val="single" w:sz="4" w:space="0" w:color="auto"/>
            </w:tcBorders>
            <w:hideMark/>
          </w:tcPr>
          <w:p w14:paraId="7FE42A0C" w14:textId="77777777" w:rsidR="00C80364" w:rsidRPr="003C5A92" w:rsidRDefault="00C80364" w:rsidP="00560EA7">
            <w:pPr>
              <w:rPr>
                <w:ins w:id="1888" w:author="Dimitri Podborski" w:date="2023-07-19T21:08:00Z"/>
                <w:sz w:val="20"/>
                <w:szCs w:val="20"/>
              </w:rPr>
            </w:pPr>
            <w:ins w:id="1889" w:author="Dimitri Podborski" w:date="2023-07-19T21:08:00Z">
              <w:r w:rsidRPr="003C5A92">
                <w:rPr>
                  <w:sz w:val="20"/>
                  <w:szCs w:val="20"/>
                </w:rPr>
                <w:t>region-rectangle.</w:t>
              </w:r>
              <w:r>
                <w:rPr>
                  <w:sz w:val="20"/>
                  <w:szCs w:val="20"/>
                </w:rPr>
                <w:t>mp4</w:t>
              </w:r>
            </w:ins>
          </w:p>
        </w:tc>
        <w:tc>
          <w:tcPr>
            <w:tcW w:w="5232" w:type="dxa"/>
            <w:tcBorders>
              <w:top w:val="single" w:sz="4" w:space="0" w:color="auto"/>
              <w:left w:val="single" w:sz="4" w:space="0" w:color="auto"/>
              <w:bottom w:val="single" w:sz="4" w:space="0" w:color="auto"/>
              <w:right w:val="single" w:sz="4" w:space="0" w:color="auto"/>
            </w:tcBorders>
            <w:hideMark/>
          </w:tcPr>
          <w:p w14:paraId="6F2E0ABD" w14:textId="77777777" w:rsidR="00C80364" w:rsidRPr="003C5A92" w:rsidRDefault="00C80364" w:rsidP="00560EA7">
            <w:pPr>
              <w:rPr>
                <w:ins w:id="1890" w:author="Dimitri Podborski" w:date="2023-07-19T21:08:00Z"/>
                <w:sz w:val="20"/>
                <w:szCs w:val="20"/>
              </w:rPr>
            </w:pPr>
            <w:ins w:id="1891" w:author="Dimitri Podborski" w:date="2023-07-19T21:08:00Z">
              <w:r w:rsidRPr="003C5A92">
                <w:rPr>
                  <w:sz w:val="20"/>
                  <w:szCs w:val="20"/>
                </w:rPr>
                <w:t>Rectangle region with ‘</w:t>
              </w:r>
              <w:proofErr w:type="spellStart"/>
              <w:r w:rsidRPr="003C5A92">
                <w:rPr>
                  <w:sz w:val="20"/>
                  <w:szCs w:val="20"/>
                </w:rPr>
                <w:t>udes</w:t>
              </w:r>
              <w:proofErr w:type="spellEnd"/>
              <w:r w:rsidRPr="003C5A92">
                <w:rPr>
                  <w:sz w:val="20"/>
                  <w:szCs w:val="20"/>
                </w:rPr>
                <w:t>’ annotation</w:t>
              </w:r>
            </w:ins>
          </w:p>
        </w:tc>
      </w:tr>
    </w:tbl>
    <w:p w14:paraId="57273396" w14:textId="77777777" w:rsidR="00C80364" w:rsidRPr="00351ECE" w:rsidRDefault="00C80364" w:rsidP="00C80364">
      <w:pPr>
        <w:jc w:val="center"/>
        <w:rPr>
          <w:ins w:id="1892" w:author="Dimitri Podborski" w:date="2023-07-19T21:08:00Z"/>
        </w:rPr>
      </w:pPr>
      <w:ins w:id="1893" w:author="Dimitri Podborski" w:date="2023-07-19T21:08:00Z">
        <w:r w:rsidRPr="00351ECE">
          <w:rPr>
            <w:b/>
            <w:bCs/>
            <w:i/>
            <w:iCs/>
            <w:color w:val="000000" w:themeColor="text1"/>
          </w:rPr>
          <w:t xml:space="preserve">Table </w:t>
        </w:r>
        <w:r>
          <w:fldChar w:fldCharType="begin"/>
        </w:r>
        <w:r w:rsidRPr="00351ECE">
          <w:rPr>
            <w:b/>
            <w:bCs/>
            <w:i/>
            <w:iCs/>
            <w:color w:val="000000" w:themeColor="text1"/>
          </w:rPr>
          <w:instrText xml:space="preserve"> SEQ Table \* ARABIC </w:instrText>
        </w:r>
        <w:r>
          <w:fldChar w:fldCharType="separate"/>
        </w:r>
        <w:r w:rsidRPr="00351ECE">
          <w:rPr>
            <w:b/>
            <w:bCs/>
            <w:i/>
            <w:iCs/>
            <w:noProof/>
            <w:color w:val="000000" w:themeColor="text1"/>
          </w:rPr>
          <w:t>1</w:t>
        </w:r>
        <w:r>
          <w:fldChar w:fldCharType="end"/>
        </w:r>
        <w:r w:rsidRPr="003C5A92">
          <w:t>:</w:t>
        </w:r>
        <w:r w:rsidRPr="00351ECE">
          <w:rPr>
            <w:b/>
            <w:bCs/>
            <w:i/>
            <w:iCs/>
            <w:color w:val="000000" w:themeColor="text1"/>
          </w:rPr>
          <w:t xml:space="preserve"> Description of proposed conformance test vectors</w:t>
        </w:r>
      </w:ins>
    </w:p>
    <w:p w14:paraId="15F2E9F2" w14:textId="77777777" w:rsidR="00C80364" w:rsidRPr="00FB3F2F" w:rsidRDefault="00C80364" w:rsidP="00C80364">
      <w:pPr>
        <w:pStyle w:val="fields"/>
        <w:ind w:left="0" w:firstLine="0"/>
        <w:rPr>
          <w:ins w:id="1894" w:author="Dimitri Podborski" w:date="2023-07-19T21:08:00Z"/>
        </w:rPr>
      </w:pPr>
    </w:p>
    <w:p w14:paraId="597DB00E" w14:textId="7DF0BBBC" w:rsidR="00C80364" w:rsidRDefault="00C80364" w:rsidP="00C80364">
      <w:pPr>
        <w:pStyle w:val="Head1"/>
        <w:rPr>
          <w:ins w:id="1895" w:author="Dimitri Podborski" w:date="2023-07-19T21:07:00Z"/>
        </w:rPr>
        <w:pPrChange w:id="1896" w:author="Dimitri Podborski" w:date="2023-07-19T21:09:00Z">
          <w:pPr/>
        </w:pPrChange>
      </w:pPr>
      <w:ins w:id="1897" w:author="Dimitri Podborski" w:date="2023-07-19T21:09:00Z">
        <w:r>
          <w:t>[ISOBMFF] Conformance for Essential Sample group</w:t>
        </w:r>
      </w:ins>
    </w:p>
    <w:p w14:paraId="02A926B6" w14:textId="1AB74AB2" w:rsidR="0064028E" w:rsidRDefault="00C80364" w:rsidP="00D96E81">
      <w:pPr>
        <w:rPr>
          <w:ins w:id="1898" w:author="Dimitri Podborski" w:date="2023-07-19T21:09:00Z"/>
          <w:color w:val="0000EE"/>
          <w:u w:val="single"/>
        </w:rPr>
      </w:pPr>
      <w:ins w:id="1899" w:author="Dimitri Podborski" w:date="2023-07-19T21:09:00Z">
        <w:r>
          <w:fldChar w:fldCharType="begin"/>
        </w:r>
        <w:r>
          <w:instrText>HYPERLINK "http://mpeg.expert/software/MPEG/Systems/FileFormat/FFConformanceRefSoft/-/issues/27" \h</w:instrText>
        </w:r>
        <w:r>
          <w:fldChar w:fldCharType="separate"/>
        </w:r>
        <w:r>
          <w:rPr>
            <w:color w:val="0000EE"/>
            <w:u w:val="single"/>
          </w:rPr>
          <w:t>MPEG/Systems/</w:t>
        </w:r>
        <w:proofErr w:type="spellStart"/>
        <w:r>
          <w:rPr>
            <w:color w:val="0000EE"/>
            <w:u w:val="single"/>
          </w:rPr>
          <w:t>FileFormat</w:t>
        </w:r>
        <w:proofErr w:type="spellEnd"/>
        <w:r>
          <w:rPr>
            <w:color w:val="0000EE"/>
            <w:u w:val="single"/>
          </w:rPr>
          <w:t>/FFConformanceRefSoft#27</w:t>
        </w:r>
        <w:r>
          <w:rPr>
            <w:color w:val="0000EE"/>
            <w:u w:val="single"/>
          </w:rPr>
          <w:fldChar w:fldCharType="end"/>
        </w:r>
      </w:ins>
    </w:p>
    <w:p w14:paraId="005FCD85" w14:textId="09D39AE6" w:rsidR="00C80364" w:rsidRDefault="00C80364" w:rsidP="00D96E81">
      <w:pPr>
        <w:rPr>
          <w:ins w:id="1900" w:author="Dimitri Podborski" w:date="2023-07-19T21:07:00Z"/>
          <w:bCs/>
        </w:rPr>
      </w:pPr>
      <w:ins w:id="1901" w:author="Dimitri Podborski" w:date="2023-07-19T21:09:00Z">
        <w:r w:rsidRPr="00C80364">
          <w:rPr>
            <w:bCs/>
          </w:rPr>
          <w:t>Based on the previous analysis, some files are proposed but there are not so many essential sample groups. 2 test vectors: 1 showing the use of ‘</w:t>
        </w:r>
        <w:proofErr w:type="spellStart"/>
        <w:r w:rsidRPr="00C80364">
          <w:rPr>
            <w:bCs/>
          </w:rPr>
          <w:t>esgh</w:t>
        </w:r>
        <w:proofErr w:type="spellEnd"/>
        <w:r w:rsidRPr="00C80364">
          <w:rPr>
            <w:bCs/>
          </w:rPr>
          <w:t>’ (without encryption, but using ‘</w:t>
        </w:r>
        <w:proofErr w:type="gramStart"/>
        <w:r w:rsidRPr="00C80364">
          <w:rPr>
            <w:bCs/>
          </w:rPr>
          <w:t>sap ’</w:t>
        </w:r>
        <w:proofErr w:type="gramEnd"/>
        <w:r w:rsidRPr="00C80364">
          <w:rPr>
            <w:bCs/>
          </w:rPr>
          <w:t xml:space="preserve"> as essential), 1 with encryption.</w:t>
        </w:r>
      </w:ins>
    </w:p>
    <w:p w14:paraId="5A07A613" w14:textId="77777777" w:rsidR="0064028E" w:rsidRDefault="0064028E" w:rsidP="00D96E81">
      <w:pPr>
        <w:rPr>
          <w:ins w:id="1902" w:author="Dimitri Podborski" w:date="2023-07-19T21:09:00Z"/>
          <w:bCs/>
        </w:rPr>
      </w:pPr>
    </w:p>
    <w:p w14:paraId="6CD909D6" w14:textId="5F304CB4" w:rsidR="00C80364" w:rsidRDefault="00C80364" w:rsidP="00C80364">
      <w:pPr>
        <w:pStyle w:val="Head2"/>
        <w:rPr>
          <w:ins w:id="1903" w:author="Dimitri Podborski" w:date="2023-07-19T21:10:00Z"/>
        </w:rPr>
        <w:pPrChange w:id="1904" w:author="Dimitri Podborski" w:date="2023-07-19T21:10:00Z">
          <w:pPr/>
        </w:pPrChange>
      </w:pPr>
      <w:ins w:id="1905" w:author="Dimitri Podborski" w:date="2023-07-19T21:09:00Z">
        <w:r>
          <w:lastRenderedPageBreak/>
          <w:t>Desc</w:t>
        </w:r>
      </w:ins>
      <w:ins w:id="1906" w:author="Dimitri Podborski" w:date="2023-07-19T21:10:00Z">
        <w:r>
          <w:t>ription</w:t>
        </w:r>
      </w:ins>
    </w:p>
    <w:p w14:paraId="0117E97D" w14:textId="77777777" w:rsidR="00C80364" w:rsidRPr="00E45ED8" w:rsidRDefault="00C80364" w:rsidP="00C80364">
      <w:pPr>
        <w:rPr>
          <w:ins w:id="1907" w:author="Dimitri Podborski" w:date="2023-07-19T21:10:00Z"/>
          <w:lang w:val="en-GB"/>
        </w:rPr>
      </w:pPr>
      <w:ins w:id="1908" w:author="Dimitri Podborski" w:date="2023-07-19T21:10:00Z">
        <w:r w:rsidRPr="00E45ED8">
          <w:rPr>
            <w:lang w:val="en-GB"/>
          </w:rPr>
          <w:t xml:space="preserve">During meeting MPEG#140, the input contribution m61266 enumerated a list of bitstreams required to improve the quality of the specification and increase interoperability, regarding the essential sample grouping feature. </w:t>
        </w:r>
      </w:ins>
    </w:p>
    <w:p w14:paraId="0D652187" w14:textId="77777777" w:rsidR="00C80364" w:rsidRPr="00E45ED8" w:rsidRDefault="00C80364" w:rsidP="00C80364">
      <w:pPr>
        <w:rPr>
          <w:ins w:id="1909" w:author="Dimitri Podborski" w:date="2023-07-19T21:10:00Z"/>
          <w:lang w:val="en-GB"/>
        </w:rPr>
      </w:pPr>
      <w:ins w:id="1910" w:author="Dimitri Podborski" w:date="2023-07-19T21:10:00Z">
        <w:r w:rsidRPr="00E45ED8">
          <w:rPr>
            <w:lang w:val="en-GB"/>
          </w:rPr>
          <w:t>The following table recalls the expected bitstreams for the essential sample group feature. It also indicates among the conformance tests vectors provided, which one responds to the requirement.</w:t>
        </w:r>
      </w:ins>
    </w:p>
    <w:tbl>
      <w:tblPr>
        <w:tblStyle w:val="TableGrid"/>
        <w:tblW w:w="9776" w:type="dxa"/>
        <w:tblLook w:val="04A0" w:firstRow="1" w:lastRow="0" w:firstColumn="1" w:lastColumn="0" w:noHBand="0" w:noVBand="1"/>
      </w:tblPr>
      <w:tblGrid>
        <w:gridCol w:w="4957"/>
        <w:gridCol w:w="4819"/>
      </w:tblGrid>
      <w:tr w:rsidR="00C80364" w:rsidRPr="00D5064E" w14:paraId="72C3380C" w14:textId="77777777" w:rsidTr="00560EA7">
        <w:trPr>
          <w:ins w:id="1911" w:author="Dimitri Podborski" w:date="2023-07-19T21:10:00Z"/>
        </w:trPr>
        <w:tc>
          <w:tcPr>
            <w:tcW w:w="4957" w:type="dxa"/>
            <w:tcBorders>
              <w:top w:val="single" w:sz="4" w:space="0" w:color="auto"/>
              <w:left w:val="single" w:sz="4" w:space="0" w:color="auto"/>
              <w:bottom w:val="single" w:sz="4" w:space="0" w:color="auto"/>
              <w:right w:val="single" w:sz="4" w:space="0" w:color="auto"/>
            </w:tcBorders>
            <w:hideMark/>
          </w:tcPr>
          <w:p w14:paraId="7BC3E599" w14:textId="77777777" w:rsidR="00C80364" w:rsidRPr="00E45ED8" w:rsidRDefault="00C80364" w:rsidP="00560EA7">
            <w:pPr>
              <w:rPr>
                <w:ins w:id="1912" w:author="Dimitri Podborski" w:date="2023-07-19T21:10:00Z"/>
                <w:sz w:val="20"/>
                <w:szCs w:val="20"/>
              </w:rPr>
            </w:pPr>
            <w:ins w:id="1913" w:author="Dimitri Podborski" w:date="2023-07-19T21:10:00Z">
              <w:r w:rsidRPr="00E45ED8">
                <w:rPr>
                  <w:sz w:val="20"/>
                  <w:szCs w:val="20"/>
                </w:rPr>
                <w:t xml:space="preserve">“Essential sample group” Feature </w:t>
              </w:r>
            </w:ins>
          </w:p>
        </w:tc>
        <w:tc>
          <w:tcPr>
            <w:tcW w:w="4819" w:type="dxa"/>
            <w:tcBorders>
              <w:top w:val="single" w:sz="4" w:space="0" w:color="auto"/>
              <w:left w:val="single" w:sz="4" w:space="0" w:color="auto"/>
              <w:bottom w:val="single" w:sz="4" w:space="0" w:color="auto"/>
              <w:right w:val="single" w:sz="4" w:space="0" w:color="auto"/>
            </w:tcBorders>
            <w:hideMark/>
          </w:tcPr>
          <w:p w14:paraId="254C14B5" w14:textId="77777777" w:rsidR="00C80364" w:rsidRPr="00E45ED8" w:rsidRDefault="00C80364" w:rsidP="00560EA7">
            <w:pPr>
              <w:rPr>
                <w:ins w:id="1914" w:author="Dimitri Podborski" w:date="2023-07-19T21:10:00Z"/>
                <w:sz w:val="20"/>
                <w:szCs w:val="20"/>
              </w:rPr>
            </w:pPr>
            <w:ins w:id="1915" w:author="Dimitri Podborski" w:date="2023-07-19T21:10:00Z">
              <w:r w:rsidRPr="00E45ED8">
                <w:rPr>
                  <w:sz w:val="20"/>
                  <w:szCs w:val="20"/>
                </w:rPr>
                <w:t>Filename (</w:t>
              </w:r>
              <w:r w:rsidRPr="00E45ED8">
                <w:rPr>
                  <w:i/>
                  <w:iCs/>
                  <w:sz w:val="20"/>
                  <w:szCs w:val="20"/>
                </w:rPr>
                <w:t>and dump file for cross-check</w:t>
              </w:r>
              <w:r w:rsidRPr="00E45ED8">
                <w:rPr>
                  <w:sz w:val="20"/>
                  <w:szCs w:val="20"/>
                </w:rPr>
                <w:t>)</w:t>
              </w:r>
            </w:ins>
          </w:p>
        </w:tc>
      </w:tr>
      <w:tr w:rsidR="00C80364" w:rsidRPr="00D5064E" w14:paraId="0C550091" w14:textId="77777777" w:rsidTr="00560EA7">
        <w:trPr>
          <w:ins w:id="1916" w:author="Dimitri Podborski" w:date="2023-07-19T21:10:00Z"/>
        </w:trPr>
        <w:tc>
          <w:tcPr>
            <w:tcW w:w="4957" w:type="dxa"/>
            <w:tcBorders>
              <w:top w:val="single" w:sz="4" w:space="0" w:color="auto"/>
              <w:left w:val="single" w:sz="4" w:space="0" w:color="auto"/>
              <w:bottom w:val="single" w:sz="4" w:space="0" w:color="auto"/>
              <w:right w:val="single" w:sz="4" w:space="0" w:color="auto"/>
            </w:tcBorders>
          </w:tcPr>
          <w:p w14:paraId="464A0B76" w14:textId="77777777" w:rsidR="00C80364" w:rsidRPr="00E45ED8" w:rsidRDefault="00C80364" w:rsidP="00560EA7">
            <w:pPr>
              <w:rPr>
                <w:ins w:id="1917" w:author="Dimitri Podborski" w:date="2023-07-19T21:10:00Z"/>
                <w:sz w:val="20"/>
                <w:szCs w:val="20"/>
              </w:rPr>
            </w:pPr>
            <w:ins w:id="1918" w:author="Dimitri Podborski" w:date="2023-07-19T21:10:00Z">
              <w:r w:rsidRPr="00E45ED8">
                <w:rPr>
                  <w:sz w:val="20"/>
                  <w:szCs w:val="20"/>
                </w:rPr>
                <w:t>A file with a ‘</w:t>
              </w:r>
              <w:proofErr w:type="spellStart"/>
              <w:r w:rsidRPr="00E45ED8">
                <w:rPr>
                  <w:sz w:val="20"/>
                  <w:szCs w:val="20"/>
                </w:rPr>
                <w:t>essg</w:t>
              </w:r>
              <w:proofErr w:type="spellEnd"/>
              <w:r w:rsidRPr="00E45ED8">
                <w:rPr>
                  <w:sz w:val="20"/>
                  <w:szCs w:val="20"/>
                </w:rPr>
                <w:t>’ restricted track, with a sample group description with version 3, and an ‘</w:t>
              </w:r>
              <w:proofErr w:type="spellStart"/>
              <w:r w:rsidRPr="00E45ED8">
                <w:rPr>
                  <w:sz w:val="20"/>
                  <w:szCs w:val="20"/>
                </w:rPr>
                <w:t>esgh</w:t>
              </w:r>
              <w:proofErr w:type="spellEnd"/>
              <w:r w:rsidRPr="00E45ED8">
                <w:rPr>
                  <w:sz w:val="20"/>
                  <w:szCs w:val="20"/>
                </w:rPr>
                <w:t>’ sample group listing the v3 sample group.</w:t>
              </w:r>
            </w:ins>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14:paraId="21A68550" w14:textId="77777777" w:rsidR="00C80364" w:rsidRPr="00E45ED8" w:rsidRDefault="00C80364" w:rsidP="00560EA7">
            <w:pPr>
              <w:rPr>
                <w:ins w:id="1919" w:author="Dimitri Podborski" w:date="2023-07-19T21:10:00Z"/>
                <w:sz w:val="20"/>
                <w:szCs w:val="20"/>
              </w:rPr>
            </w:pPr>
            <w:ins w:id="1920" w:author="Dimitri Podborski" w:date="2023-07-19T21:10:00Z">
              <w:r w:rsidRPr="00E45ED8">
                <w:rPr>
                  <w:i/>
                  <w:iCs/>
                  <w:sz w:val="20"/>
                  <w:szCs w:val="20"/>
                </w:rPr>
                <w:t>Any of the conformance sample provided below covers this aspect</w:t>
              </w:r>
              <w:r w:rsidRPr="00E45ED8">
                <w:rPr>
                  <w:sz w:val="20"/>
                  <w:szCs w:val="20"/>
                </w:rPr>
                <w:t>.</w:t>
              </w:r>
            </w:ins>
          </w:p>
        </w:tc>
      </w:tr>
      <w:tr w:rsidR="00C80364" w:rsidRPr="00D5064E" w14:paraId="0EE800AA" w14:textId="77777777" w:rsidTr="00560EA7">
        <w:trPr>
          <w:ins w:id="1921" w:author="Dimitri Podborski" w:date="2023-07-19T21:10:00Z"/>
        </w:trPr>
        <w:tc>
          <w:tcPr>
            <w:tcW w:w="4957" w:type="dxa"/>
            <w:tcBorders>
              <w:top w:val="single" w:sz="4" w:space="0" w:color="auto"/>
              <w:left w:val="single" w:sz="4" w:space="0" w:color="auto"/>
              <w:bottom w:val="single" w:sz="4" w:space="0" w:color="auto"/>
              <w:right w:val="single" w:sz="4" w:space="0" w:color="auto"/>
            </w:tcBorders>
          </w:tcPr>
          <w:p w14:paraId="34037E7D" w14:textId="77777777" w:rsidR="00C80364" w:rsidRPr="00E45ED8" w:rsidRDefault="00C80364" w:rsidP="00560EA7">
            <w:pPr>
              <w:rPr>
                <w:ins w:id="1922" w:author="Dimitri Podborski" w:date="2023-07-19T21:10:00Z"/>
                <w:sz w:val="20"/>
                <w:szCs w:val="20"/>
              </w:rPr>
            </w:pPr>
            <w:ins w:id="1923" w:author="Dimitri Podborski" w:date="2023-07-19T21:10:00Z">
              <w:r w:rsidRPr="00E45ED8">
                <w:rPr>
                  <w:sz w:val="20"/>
                  <w:szCs w:val="20"/>
                </w:rPr>
                <w:t>A file with the ‘</w:t>
              </w:r>
              <w:proofErr w:type="spellStart"/>
              <w:r w:rsidRPr="00E45ED8">
                <w:rPr>
                  <w:sz w:val="20"/>
                  <w:szCs w:val="20"/>
                </w:rPr>
                <w:t>esgh</w:t>
              </w:r>
              <w:proofErr w:type="spellEnd"/>
              <w:r w:rsidRPr="00E45ED8">
                <w:rPr>
                  <w:sz w:val="20"/>
                  <w:szCs w:val="20"/>
                </w:rPr>
                <w:t>’ sample group without ‘</w:t>
              </w:r>
              <w:proofErr w:type="spellStart"/>
              <w:r w:rsidRPr="00E45ED8">
                <w:rPr>
                  <w:sz w:val="20"/>
                  <w:szCs w:val="20"/>
                </w:rPr>
                <w:t>stsd</w:t>
              </w:r>
              <w:proofErr w:type="spellEnd"/>
              <w:r w:rsidRPr="00E45ED8">
                <w:rPr>
                  <w:sz w:val="20"/>
                  <w:szCs w:val="20"/>
                </w:rPr>
                <w:t>’</w:t>
              </w:r>
            </w:ins>
          </w:p>
        </w:tc>
        <w:tc>
          <w:tcPr>
            <w:tcW w:w="4819" w:type="dxa"/>
            <w:tcBorders>
              <w:top w:val="single" w:sz="4" w:space="0" w:color="auto"/>
              <w:left w:val="single" w:sz="4" w:space="0" w:color="auto"/>
              <w:bottom w:val="single" w:sz="4" w:space="0" w:color="auto"/>
              <w:right w:val="single" w:sz="4" w:space="0" w:color="auto"/>
            </w:tcBorders>
            <w:hideMark/>
          </w:tcPr>
          <w:p w14:paraId="051843A7" w14:textId="77777777" w:rsidR="00C80364" w:rsidRPr="00E45ED8" w:rsidRDefault="00C80364" w:rsidP="00560EA7">
            <w:pPr>
              <w:rPr>
                <w:ins w:id="1924" w:author="Dimitri Podborski" w:date="2023-07-19T21:10:00Z"/>
                <w:sz w:val="20"/>
                <w:szCs w:val="20"/>
              </w:rPr>
            </w:pPr>
          </w:p>
        </w:tc>
      </w:tr>
      <w:tr w:rsidR="00C80364" w:rsidRPr="00D5064E" w14:paraId="5955EABB" w14:textId="77777777" w:rsidTr="00560EA7">
        <w:trPr>
          <w:ins w:id="1925" w:author="Dimitri Podborski" w:date="2023-07-19T21:10:00Z"/>
        </w:trPr>
        <w:tc>
          <w:tcPr>
            <w:tcW w:w="4957" w:type="dxa"/>
            <w:tcBorders>
              <w:top w:val="single" w:sz="4" w:space="0" w:color="auto"/>
              <w:left w:val="single" w:sz="4" w:space="0" w:color="auto"/>
              <w:bottom w:val="single" w:sz="4" w:space="0" w:color="auto"/>
              <w:right w:val="single" w:sz="4" w:space="0" w:color="auto"/>
            </w:tcBorders>
          </w:tcPr>
          <w:p w14:paraId="756E2690" w14:textId="77777777" w:rsidR="00C80364" w:rsidRPr="00E45ED8" w:rsidRDefault="00C80364" w:rsidP="00560EA7">
            <w:pPr>
              <w:rPr>
                <w:ins w:id="1926" w:author="Dimitri Podborski" w:date="2023-07-19T21:10:00Z"/>
                <w:sz w:val="20"/>
                <w:szCs w:val="20"/>
              </w:rPr>
            </w:pPr>
            <w:ins w:id="1927" w:author="Dimitri Podborski" w:date="2023-07-19T21:10:00Z">
              <w:r w:rsidRPr="00E45ED8">
                <w:rPr>
                  <w:sz w:val="20"/>
                  <w:szCs w:val="20"/>
                </w:rPr>
                <w:t>A file with the ‘</w:t>
              </w:r>
              <w:proofErr w:type="spellStart"/>
              <w:r w:rsidRPr="00E45ED8">
                <w:rPr>
                  <w:sz w:val="20"/>
                  <w:szCs w:val="20"/>
                </w:rPr>
                <w:t>esgh</w:t>
              </w:r>
              <w:proofErr w:type="spellEnd"/>
              <w:r w:rsidRPr="00E45ED8">
                <w:rPr>
                  <w:sz w:val="20"/>
                  <w:szCs w:val="20"/>
                </w:rPr>
                <w:t>’ sample group with ‘</w:t>
              </w:r>
              <w:proofErr w:type="spellStart"/>
              <w:r w:rsidRPr="00E45ED8">
                <w:rPr>
                  <w:sz w:val="20"/>
                  <w:szCs w:val="20"/>
                </w:rPr>
                <w:t>stsd</w:t>
              </w:r>
              <w:proofErr w:type="spellEnd"/>
              <w:r w:rsidRPr="00E45ED8">
                <w:rPr>
                  <w:sz w:val="20"/>
                  <w:szCs w:val="20"/>
                </w:rPr>
                <w:t>’ and no ‘</w:t>
              </w:r>
              <w:proofErr w:type="spellStart"/>
              <w:r w:rsidRPr="00E45ED8">
                <w:rPr>
                  <w:sz w:val="20"/>
                  <w:szCs w:val="20"/>
                </w:rPr>
                <w:t>cenc</w:t>
              </w:r>
              <w:proofErr w:type="spellEnd"/>
              <w:r w:rsidRPr="00E45ED8">
                <w:rPr>
                  <w:sz w:val="20"/>
                  <w:szCs w:val="20"/>
                </w:rPr>
                <w:t>’</w:t>
              </w:r>
            </w:ins>
          </w:p>
          <w:p w14:paraId="1DCA53FB" w14:textId="77777777" w:rsidR="00C80364" w:rsidRPr="00E45ED8" w:rsidRDefault="00C80364" w:rsidP="00560EA7">
            <w:pPr>
              <w:jc w:val="center"/>
              <w:rPr>
                <w:ins w:id="1928" w:author="Dimitri Podborski" w:date="2023-07-19T21:10:00Z"/>
                <w:sz w:val="20"/>
                <w:szCs w:val="20"/>
              </w:rPr>
            </w:pPr>
          </w:p>
        </w:tc>
        <w:tc>
          <w:tcPr>
            <w:tcW w:w="4819" w:type="dxa"/>
            <w:tcBorders>
              <w:top w:val="single" w:sz="4" w:space="0" w:color="auto"/>
              <w:left w:val="single" w:sz="4" w:space="0" w:color="auto"/>
              <w:bottom w:val="single" w:sz="4" w:space="0" w:color="auto"/>
              <w:right w:val="single" w:sz="4" w:space="0" w:color="auto"/>
            </w:tcBorders>
          </w:tcPr>
          <w:p w14:paraId="76048CC9" w14:textId="77777777" w:rsidR="00C80364" w:rsidRPr="00E45ED8" w:rsidRDefault="00C80364" w:rsidP="00560EA7">
            <w:pPr>
              <w:rPr>
                <w:ins w:id="1929" w:author="Dimitri Podborski" w:date="2023-07-19T21:10:00Z"/>
                <w:sz w:val="20"/>
                <w:szCs w:val="20"/>
              </w:rPr>
            </w:pPr>
            <w:ins w:id="1930" w:author="Dimitri Podborski" w:date="2023-07-19T21:10:00Z">
              <w:r w:rsidRPr="00E45ED8">
                <w:rPr>
                  <w:sz w:val="20"/>
                  <w:szCs w:val="20"/>
                </w:rPr>
                <w:t xml:space="preserve">essg_sample1.mp4 </w:t>
              </w:r>
              <w:r w:rsidRPr="00E45ED8">
                <w:rPr>
                  <w:i/>
                  <w:iCs/>
                  <w:sz w:val="20"/>
                  <w:szCs w:val="20"/>
                </w:rPr>
                <w:t>and essg_sample1_dump.txt</w:t>
              </w:r>
            </w:ins>
          </w:p>
          <w:p w14:paraId="2799FB99" w14:textId="77777777" w:rsidR="00C80364" w:rsidRPr="00E45ED8" w:rsidRDefault="00C80364" w:rsidP="00560EA7">
            <w:pPr>
              <w:rPr>
                <w:ins w:id="1931" w:author="Dimitri Podborski" w:date="2023-07-19T21:10:00Z"/>
                <w:sz w:val="20"/>
                <w:szCs w:val="20"/>
              </w:rPr>
            </w:pPr>
            <w:ins w:id="1932" w:author="Dimitri Podborski" w:date="2023-07-19T21:10:00Z">
              <w:r w:rsidRPr="00E45ED8">
                <w:rPr>
                  <w:sz w:val="20"/>
                  <w:szCs w:val="20"/>
                </w:rPr>
                <w:t xml:space="preserve">(a synthetic VVC track with </w:t>
              </w:r>
              <w:proofErr w:type="gramStart"/>
              <w:r w:rsidRPr="00E45ED8">
                <w:rPr>
                  <w:sz w:val="20"/>
                  <w:szCs w:val="20"/>
                </w:rPr>
                <w:t>a</w:t>
              </w:r>
              <w:proofErr w:type="gramEnd"/>
              <w:r w:rsidRPr="00E45ED8">
                <w:rPr>
                  <w:sz w:val="20"/>
                  <w:szCs w:val="20"/>
                </w:rPr>
                <w:t xml:space="preserve"> SAP sample group marked as essential)</w:t>
              </w:r>
            </w:ins>
          </w:p>
        </w:tc>
      </w:tr>
      <w:tr w:rsidR="00C80364" w:rsidRPr="00D5064E" w14:paraId="3F24B34F" w14:textId="77777777" w:rsidTr="00560EA7">
        <w:trPr>
          <w:ins w:id="1933" w:author="Dimitri Podborski" w:date="2023-07-19T21:10:00Z"/>
        </w:trPr>
        <w:tc>
          <w:tcPr>
            <w:tcW w:w="4957" w:type="dxa"/>
            <w:tcBorders>
              <w:top w:val="single" w:sz="4" w:space="0" w:color="auto"/>
              <w:left w:val="single" w:sz="4" w:space="0" w:color="auto"/>
              <w:bottom w:val="single" w:sz="4" w:space="0" w:color="auto"/>
              <w:right w:val="single" w:sz="4" w:space="0" w:color="auto"/>
            </w:tcBorders>
          </w:tcPr>
          <w:p w14:paraId="501AF315" w14:textId="77777777" w:rsidR="00C80364" w:rsidRPr="00E45ED8" w:rsidRDefault="00C80364" w:rsidP="00560EA7">
            <w:pPr>
              <w:rPr>
                <w:ins w:id="1934" w:author="Dimitri Podborski" w:date="2023-07-19T21:10:00Z"/>
                <w:sz w:val="20"/>
                <w:szCs w:val="20"/>
              </w:rPr>
            </w:pPr>
            <w:ins w:id="1935" w:author="Dimitri Podborski" w:date="2023-07-19T21:10:00Z">
              <w:r w:rsidRPr="00E45ED8">
                <w:rPr>
                  <w:sz w:val="20"/>
                  <w:szCs w:val="20"/>
                </w:rPr>
                <w:t>A file with the ‘</w:t>
              </w:r>
              <w:proofErr w:type="spellStart"/>
              <w:r w:rsidRPr="00E45ED8">
                <w:rPr>
                  <w:sz w:val="20"/>
                  <w:szCs w:val="20"/>
                </w:rPr>
                <w:t>esgh</w:t>
              </w:r>
              <w:proofErr w:type="spellEnd"/>
              <w:r w:rsidRPr="00E45ED8">
                <w:rPr>
                  <w:sz w:val="20"/>
                  <w:szCs w:val="20"/>
                </w:rPr>
                <w:t>’ sample group with ‘</w:t>
              </w:r>
              <w:proofErr w:type="spellStart"/>
              <w:r w:rsidRPr="00E45ED8">
                <w:rPr>
                  <w:sz w:val="20"/>
                  <w:szCs w:val="20"/>
                </w:rPr>
                <w:t>cenc</w:t>
              </w:r>
              <w:proofErr w:type="spellEnd"/>
              <w:r w:rsidRPr="00E45ED8">
                <w:rPr>
                  <w:sz w:val="20"/>
                  <w:szCs w:val="20"/>
                </w:rPr>
                <w:t>’</w:t>
              </w:r>
            </w:ins>
          </w:p>
        </w:tc>
        <w:tc>
          <w:tcPr>
            <w:tcW w:w="4819" w:type="dxa"/>
            <w:tcBorders>
              <w:top w:val="single" w:sz="4" w:space="0" w:color="auto"/>
              <w:left w:val="single" w:sz="4" w:space="0" w:color="auto"/>
              <w:bottom w:val="single" w:sz="4" w:space="0" w:color="auto"/>
              <w:right w:val="single" w:sz="4" w:space="0" w:color="auto"/>
            </w:tcBorders>
          </w:tcPr>
          <w:p w14:paraId="34EC3CBA" w14:textId="77777777" w:rsidR="00C80364" w:rsidRPr="00E45ED8" w:rsidRDefault="00C80364" w:rsidP="00560EA7">
            <w:pPr>
              <w:rPr>
                <w:ins w:id="1936" w:author="Dimitri Podborski" w:date="2023-07-19T21:10:00Z"/>
                <w:i/>
                <w:iCs/>
                <w:sz w:val="20"/>
                <w:szCs w:val="20"/>
              </w:rPr>
            </w:pPr>
            <w:ins w:id="1937" w:author="Dimitri Podborski" w:date="2023-07-19T21:10:00Z">
              <w:r w:rsidRPr="00E45ED8">
                <w:rPr>
                  <w:sz w:val="20"/>
                  <w:szCs w:val="20"/>
                </w:rPr>
                <w:t xml:space="preserve">essg_sample2.mp4 </w:t>
              </w:r>
              <w:r w:rsidRPr="00E45ED8">
                <w:rPr>
                  <w:i/>
                  <w:iCs/>
                  <w:sz w:val="20"/>
                  <w:szCs w:val="20"/>
                </w:rPr>
                <w:t>and essg_sample2_dump.txt</w:t>
              </w:r>
            </w:ins>
          </w:p>
          <w:p w14:paraId="65E28C13" w14:textId="77777777" w:rsidR="00C80364" w:rsidRPr="00E45ED8" w:rsidRDefault="00C80364" w:rsidP="00560EA7">
            <w:pPr>
              <w:rPr>
                <w:ins w:id="1938" w:author="Dimitri Podborski" w:date="2023-07-19T21:10:00Z"/>
                <w:sz w:val="20"/>
                <w:szCs w:val="20"/>
              </w:rPr>
            </w:pPr>
            <w:ins w:id="1939" w:author="Dimitri Podborski" w:date="2023-07-19T21:10:00Z">
              <w:r w:rsidRPr="00E45ED8">
                <w:rPr>
                  <w:sz w:val="20"/>
                  <w:szCs w:val="20"/>
                </w:rPr>
                <w:t>(</w:t>
              </w:r>
              <w:proofErr w:type="gramStart"/>
              <w:r w:rsidRPr="00E45ED8">
                <w:rPr>
                  <w:sz w:val="20"/>
                  <w:szCs w:val="20"/>
                </w:rPr>
                <w:t>an</w:t>
              </w:r>
              <w:proofErr w:type="gramEnd"/>
              <w:r w:rsidRPr="00E45ED8">
                <w:rPr>
                  <w:sz w:val="20"/>
                  <w:szCs w:val="20"/>
                </w:rPr>
                <w:t xml:space="preserve"> encrypted synthetic VVC track)</w:t>
              </w:r>
            </w:ins>
          </w:p>
        </w:tc>
      </w:tr>
      <w:tr w:rsidR="00C80364" w:rsidRPr="00D5064E" w14:paraId="797B5855" w14:textId="77777777" w:rsidTr="00560EA7">
        <w:trPr>
          <w:ins w:id="1940" w:author="Dimitri Podborski" w:date="2023-07-19T21:10:00Z"/>
        </w:trPr>
        <w:tc>
          <w:tcPr>
            <w:tcW w:w="4957" w:type="dxa"/>
            <w:tcBorders>
              <w:top w:val="single" w:sz="4" w:space="0" w:color="auto"/>
              <w:left w:val="single" w:sz="4" w:space="0" w:color="auto"/>
              <w:bottom w:val="single" w:sz="4" w:space="0" w:color="auto"/>
              <w:right w:val="single" w:sz="4" w:space="0" w:color="auto"/>
            </w:tcBorders>
          </w:tcPr>
          <w:p w14:paraId="7DFFA195" w14:textId="77777777" w:rsidR="00C80364" w:rsidRPr="00E45ED8" w:rsidRDefault="00C80364" w:rsidP="00560EA7">
            <w:pPr>
              <w:rPr>
                <w:ins w:id="1941" w:author="Dimitri Podborski" w:date="2023-07-19T21:10:00Z"/>
                <w:sz w:val="20"/>
                <w:szCs w:val="20"/>
              </w:rPr>
            </w:pPr>
            <w:ins w:id="1942" w:author="Dimitri Podborski" w:date="2023-07-19T21:10:00Z">
              <w:r w:rsidRPr="00E45ED8">
                <w:rPr>
                  <w:sz w:val="20"/>
                  <w:szCs w:val="20"/>
                </w:rPr>
                <w:t>A file with the ‘</w:t>
              </w:r>
              <w:proofErr w:type="spellStart"/>
              <w:r w:rsidRPr="00E45ED8">
                <w:rPr>
                  <w:sz w:val="20"/>
                  <w:szCs w:val="20"/>
                </w:rPr>
                <w:t>esgh</w:t>
              </w:r>
              <w:proofErr w:type="spellEnd"/>
              <w:r w:rsidRPr="00E45ED8">
                <w:rPr>
                  <w:sz w:val="20"/>
                  <w:szCs w:val="20"/>
                </w:rPr>
                <w:t xml:space="preserve">’ sample group with </w:t>
              </w:r>
              <w:proofErr w:type="spellStart"/>
              <w:r w:rsidRPr="00E45ED8">
                <w:rPr>
                  <w:sz w:val="20"/>
                  <w:szCs w:val="20"/>
                </w:rPr>
                <w:t>num_grouping</w:t>
              </w:r>
              <w:proofErr w:type="spellEnd"/>
              <w:r w:rsidRPr="00E45ED8">
                <w:rPr>
                  <w:sz w:val="20"/>
                  <w:szCs w:val="20"/>
                </w:rPr>
                <w:t xml:space="preserve"> &gt; 1</w:t>
              </w:r>
            </w:ins>
          </w:p>
        </w:tc>
        <w:tc>
          <w:tcPr>
            <w:tcW w:w="4819" w:type="dxa"/>
            <w:tcBorders>
              <w:top w:val="single" w:sz="4" w:space="0" w:color="auto"/>
              <w:left w:val="single" w:sz="4" w:space="0" w:color="auto"/>
              <w:bottom w:val="single" w:sz="4" w:space="0" w:color="auto"/>
              <w:right w:val="single" w:sz="4" w:space="0" w:color="auto"/>
            </w:tcBorders>
          </w:tcPr>
          <w:p w14:paraId="52E6C0B2" w14:textId="77777777" w:rsidR="00C80364" w:rsidRPr="00E45ED8" w:rsidRDefault="00C80364" w:rsidP="00560EA7">
            <w:pPr>
              <w:rPr>
                <w:ins w:id="1943" w:author="Dimitri Podborski" w:date="2023-07-19T21:10:00Z"/>
                <w:sz w:val="20"/>
                <w:szCs w:val="20"/>
              </w:rPr>
            </w:pPr>
            <w:ins w:id="1944" w:author="Dimitri Podborski" w:date="2023-07-19T21:10:00Z">
              <w:r w:rsidRPr="00E45ED8">
                <w:rPr>
                  <w:sz w:val="20"/>
                  <w:szCs w:val="20"/>
                </w:rPr>
                <w:t xml:space="preserve">essg_sample1.mp4 </w:t>
              </w:r>
              <w:r w:rsidRPr="00E45ED8">
                <w:rPr>
                  <w:i/>
                  <w:iCs/>
                  <w:sz w:val="20"/>
                  <w:szCs w:val="20"/>
                </w:rPr>
                <w:t>and essg_sample1_dump.txt</w:t>
              </w:r>
            </w:ins>
          </w:p>
        </w:tc>
      </w:tr>
      <w:tr w:rsidR="00C80364" w:rsidRPr="00D5064E" w14:paraId="3DEFF461" w14:textId="77777777" w:rsidTr="00560EA7">
        <w:trPr>
          <w:ins w:id="1945" w:author="Dimitri Podborski" w:date="2023-07-19T21:10:00Z"/>
        </w:trPr>
        <w:tc>
          <w:tcPr>
            <w:tcW w:w="4957" w:type="dxa"/>
            <w:tcBorders>
              <w:top w:val="single" w:sz="4" w:space="0" w:color="auto"/>
              <w:left w:val="single" w:sz="4" w:space="0" w:color="auto"/>
              <w:bottom w:val="single" w:sz="4" w:space="0" w:color="auto"/>
              <w:right w:val="single" w:sz="4" w:space="0" w:color="auto"/>
            </w:tcBorders>
          </w:tcPr>
          <w:p w14:paraId="0BF8B5C2" w14:textId="77777777" w:rsidR="00C80364" w:rsidRPr="00E45ED8" w:rsidRDefault="00C80364" w:rsidP="00560EA7">
            <w:pPr>
              <w:rPr>
                <w:ins w:id="1946" w:author="Dimitri Podborski" w:date="2023-07-19T21:10:00Z"/>
                <w:sz w:val="20"/>
                <w:szCs w:val="20"/>
              </w:rPr>
            </w:pPr>
            <w:ins w:id="1947" w:author="Dimitri Podborski" w:date="2023-07-19T21:10:00Z">
              <w:r w:rsidRPr="00E45ED8">
                <w:rPr>
                  <w:sz w:val="20"/>
                  <w:szCs w:val="20"/>
                </w:rPr>
                <w:t>A file with the ‘</w:t>
              </w:r>
              <w:proofErr w:type="spellStart"/>
              <w:r w:rsidRPr="00E45ED8">
                <w:rPr>
                  <w:sz w:val="20"/>
                  <w:szCs w:val="20"/>
                </w:rPr>
                <w:t>esgh</w:t>
              </w:r>
              <w:proofErr w:type="spellEnd"/>
              <w:r w:rsidRPr="00E45ED8">
                <w:rPr>
                  <w:sz w:val="20"/>
                  <w:szCs w:val="20"/>
                </w:rPr>
                <w:t>’ sample group without ‘</w:t>
              </w:r>
              <w:proofErr w:type="spellStart"/>
              <w:r w:rsidRPr="00E45ED8">
                <w:rPr>
                  <w:sz w:val="20"/>
                  <w:szCs w:val="20"/>
                </w:rPr>
                <w:t>cenc</w:t>
              </w:r>
              <w:proofErr w:type="spellEnd"/>
              <w:r w:rsidRPr="00E45ED8">
                <w:rPr>
                  <w:sz w:val="20"/>
                  <w:szCs w:val="20"/>
                </w:rPr>
                <w:t>’ nor ‘</w:t>
              </w:r>
              <w:proofErr w:type="spellStart"/>
              <w:r w:rsidRPr="00E45ED8">
                <w:rPr>
                  <w:sz w:val="20"/>
                  <w:szCs w:val="20"/>
                </w:rPr>
                <w:t>stsd</w:t>
              </w:r>
              <w:proofErr w:type="spellEnd"/>
              <w:r w:rsidRPr="00E45ED8">
                <w:rPr>
                  <w:sz w:val="20"/>
                  <w:szCs w:val="20"/>
                </w:rPr>
                <w:t>’</w:t>
              </w:r>
            </w:ins>
          </w:p>
        </w:tc>
        <w:tc>
          <w:tcPr>
            <w:tcW w:w="4819" w:type="dxa"/>
            <w:tcBorders>
              <w:top w:val="single" w:sz="4" w:space="0" w:color="auto"/>
              <w:left w:val="single" w:sz="4" w:space="0" w:color="auto"/>
              <w:bottom w:val="single" w:sz="4" w:space="0" w:color="auto"/>
              <w:right w:val="single" w:sz="4" w:space="0" w:color="auto"/>
            </w:tcBorders>
          </w:tcPr>
          <w:p w14:paraId="5F619723" w14:textId="77777777" w:rsidR="00C80364" w:rsidRPr="00E45ED8" w:rsidRDefault="00C80364" w:rsidP="00560EA7">
            <w:pPr>
              <w:rPr>
                <w:ins w:id="1948" w:author="Dimitri Podborski" w:date="2023-07-19T21:10:00Z"/>
                <w:sz w:val="20"/>
                <w:szCs w:val="20"/>
              </w:rPr>
            </w:pPr>
          </w:p>
        </w:tc>
      </w:tr>
    </w:tbl>
    <w:p w14:paraId="397EFED6" w14:textId="77777777" w:rsidR="00C80364" w:rsidRPr="00351ECE" w:rsidRDefault="00C80364" w:rsidP="00C80364">
      <w:pPr>
        <w:jc w:val="center"/>
        <w:rPr>
          <w:ins w:id="1949" w:author="Dimitri Podborski" w:date="2023-07-19T21:10:00Z"/>
        </w:rPr>
      </w:pPr>
      <w:ins w:id="1950" w:author="Dimitri Podborski" w:date="2023-07-19T21:10:00Z">
        <w:r w:rsidRPr="00351ECE">
          <w:rPr>
            <w:b/>
            <w:bCs/>
            <w:i/>
            <w:iCs/>
            <w:color w:val="000000" w:themeColor="text1"/>
          </w:rPr>
          <w:t xml:space="preserve">Table </w:t>
        </w:r>
        <w:r>
          <w:fldChar w:fldCharType="begin"/>
        </w:r>
        <w:r w:rsidRPr="00351ECE">
          <w:rPr>
            <w:b/>
            <w:bCs/>
            <w:i/>
            <w:iCs/>
            <w:color w:val="000000" w:themeColor="text1"/>
          </w:rPr>
          <w:instrText xml:space="preserve"> SEQ Table \* ARABIC </w:instrText>
        </w:r>
        <w:r>
          <w:fldChar w:fldCharType="separate"/>
        </w:r>
        <w:r w:rsidRPr="00351ECE">
          <w:rPr>
            <w:b/>
            <w:bCs/>
            <w:i/>
            <w:iCs/>
            <w:noProof/>
            <w:color w:val="000000" w:themeColor="text1"/>
          </w:rPr>
          <w:t>1</w:t>
        </w:r>
        <w:r>
          <w:fldChar w:fldCharType="end"/>
        </w:r>
        <w:r w:rsidRPr="00351ECE">
          <w:rPr>
            <w:b/>
            <w:bCs/>
            <w:i/>
            <w:iCs/>
            <w:color w:val="000000" w:themeColor="text1"/>
          </w:rPr>
          <w:t xml:space="preserve"> Description of proposed conformance test vectors</w:t>
        </w:r>
      </w:ins>
    </w:p>
    <w:p w14:paraId="3197B6EC" w14:textId="77777777" w:rsidR="00C80364" w:rsidRDefault="00C80364" w:rsidP="00D96E81">
      <w:pPr>
        <w:rPr>
          <w:ins w:id="1951" w:author="Dimitri Podborski" w:date="2023-07-19T21:07:00Z"/>
          <w:bCs/>
        </w:rPr>
      </w:pPr>
    </w:p>
    <w:p w14:paraId="76C968CF" w14:textId="019E8F14" w:rsidR="0064028E" w:rsidRDefault="00C80364" w:rsidP="00C80364">
      <w:pPr>
        <w:pStyle w:val="Head1"/>
        <w:rPr>
          <w:ins w:id="1952" w:author="Dimitri Podborski" w:date="2023-07-19T21:07:00Z"/>
        </w:rPr>
        <w:pPrChange w:id="1953" w:author="Dimitri Podborski" w:date="2023-07-19T21:11:00Z">
          <w:pPr/>
        </w:pPrChange>
      </w:pPr>
      <w:ins w:id="1954" w:author="Dimitri Podborski" w:date="2023-07-19T21:11:00Z">
        <w:r>
          <w:t>[NALFF] Conforming files for picture-in-picture</w:t>
        </w:r>
      </w:ins>
    </w:p>
    <w:p w14:paraId="7DE22AE1" w14:textId="11435DB6" w:rsidR="0064028E" w:rsidRDefault="00C80364" w:rsidP="00D96E81">
      <w:pPr>
        <w:rPr>
          <w:ins w:id="1955" w:author="Dimitri Podborski" w:date="2023-07-19T21:11:00Z"/>
          <w:bCs/>
        </w:rPr>
      </w:pPr>
      <w:ins w:id="1956" w:author="Dimitri Podborski" w:date="2023-07-19T21:11:00Z">
        <w:r>
          <w:fldChar w:fldCharType="begin"/>
        </w:r>
        <w:r>
          <w:instrText>HYPERLINK "http://mpeg.expert/software/MPEG/Systems/FileFormat/NALuFF/-/issues/181" \h</w:instrText>
        </w:r>
        <w:r>
          <w:fldChar w:fldCharType="separate"/>
        </w:r>
        <w:r>
          <w:rPr>
            <w:color w:val="0000EE"/>
            <w:u w:val="single"/>
          </w:rPr>
          <w:t>MPEG/Systems/</w:t>
        </w:r>
        <w:proofErr w:type="spellStart"/>
        <w:r>
          <w:rPr>
            <w:color w:val="0000EE"/>
            <w:u w:val="single"/>
          </w:rPr>
          <w:t>FileFormat</w:t>
        </w:r>
        <w:proofErr w:type="spellEnd"/>
        <w:r>
          <w:rPr>
            <w:color w:val="0000EE"/>
            <w:u w:val="single"/>
          </w:rPr>
          <w:t>/NALuFF#181</w:t>
        </w:r>
        <w:r>
          <w:rPr>
            <w:color w:val="0000EE"/>
            <w:u w:val="single"/>
          </w:rPr>
          <w:fldChar w:fldCharType="end"/>
        </w:r>
      </w:ins>
    </w:p>
    <w:p w14:paraId="33130A1C" w14:textId="77777777" w:rsidR="00C80364" w:rsidRDefault="00C80364" w:rsidP="00D96E81">
      <w:pPr>
        <w:rPr>
          <w:ins w:id="1957" w:author="Dimitri Podborski" w:date="2023-07-19T21:11:00Z"/>
          <w:bCs/>
        </w:rPr>
      </w:pPr>
    </w:p>
    <w:p w14:paraId="7EFB9473" w14:textId="77777777" w:rsidR="00C80364" w:rsidRDefault="00C80364" w:rsidP="00C80364">
      <w:pPr>
        <w:rPr>
          <w:ins w:id="1958" w:author="Dimitri Podborski" w:date="2023-07-19T21:12:00Z"/>
          <w:snapToGrid w:val="0"/>
          <w:lang w:val="en-GB"/>
        </w:rPr>
      </w:pPr>
      <w:ins w:id="1959" w:author="Dimitri Podborski" w:date="2023-07-19T21:12:00Z">
        <w:r>
          <w:rPr>
            <w:lang w:val="en-CA"/>
          </w:rPr>
          <w:t xml:space="preserve">This contribution provides two conforming files for the picture-in-picture support specified in </w:t>
        </w:r>
        <w:r>
          <w:rPr>
            <w:snapToGrid w:val="0"/>
            <w:lang w:val="en-GB"/>
          </w:rPr>
          <w:t xml:space="preserve">ISO/IEC 14496-15 6th edition DAM 2. The two </w:t>
        </w:r>
        <w:r>
          <w:rPr>
            <w:lang w:val="en-CA"/>
          </w:rPr>
          <w:t xml:space="preserve">conforming </w:t>
        </w:r>
        <w:r>
          <w:rPr>
            <w:snapToGrid w:val="0"/>
            <w:lang w:val="en-GB"/>
          </w:rPr>
          <w:t>files use the following file format features:</w:t>
        </w:r>
      </w:ins>
    </w:p>
    <w:p w14:paraId="147B0D78" w14:textId="77777777" w:rsidR="00C80364" w:rsidRPr="00D252CA" w:rsidRDefault="00C80364" w:rsidP="00C80364">
      <w:pPr>
        <w:numPr>
          <w:ilvl w:val="0"/>
          <w:numId w:val="27"/>
        </w:numPr>
        <w:spacing w:after="160"/>
        <w:jc w:val="both"/>
        <w:rPr>
          <w:ins w:id="1960" w:author="Dimitri Podborski" w:date="2023-07-19T21:12:00Z"/>
        </w:rPr>
      </w:pPr>
      <w:ins w:id="1961" w:author="Dimitri Podborski" w:date="2023-07-19T21:12:00Z">
        <w:r>
          <w:t>T</w:t>
        </w:r>
        <w:r w:rsidRPr="00D252CA">
          <w:t>he</w:t>
        </w:r>
        <w:r w:rsidRPr="00D252CA">
          <w:rPr>
            <w:snapToGrid w:val="0"/>
            <w:lang w:val="en-GB"/>
          </w:rPr>
          <w:t xml:space="preserve"> supplementary track reference (</w:t>
        </w:r>
        <w:r w:rsidRPr="004D1C2E">
          <w:rPr>
            <w:rFonts w:ascii="Courier New" w:hAnsi="Courier New" w:cs="Courier New"/>
          </w:rPr>
          <w:t>'</w:t>
        </w:r>
        <w:proofErr w:type="spellStart"/>
        <w:r>
          <w:rPr>
            <w:rFonts w:ascii="Courier New" w:hAnsi="Courier New" w:cs="Courier New"/>
          </w:rPr>
          <w:t>supm</w:t>
        </w:r>
        <w:proofErr w:type="spellEnd"/>
        <w:r w:rsidRPr="004D1C2E">
          <w:rPr>
            <w:rFonts w:ascii="Courier New" w:hAnsi="Courier New" w:cs="Courier New"/>
          </w:rPr>
          <w:t>'</w:t>
        </w:r>
        <w:r w:rsidRPr="00D252CA">
          <w:rPr>
            <w:snapToGrid w:val="0"/>
            <w:lang w:val="en-GB"/>
          </w:rPr>
          <w:t>)</w:t>
        </w:r>
        <w:r>
          <w:rPr>
            <w:snapToGrid w:val="0"/>
            <w:lang w:val="en-GB"/>
          </w:rPr>
          <w:t xml:space="preserve">, indicating the relationship between a main video track and a </w:t>
        </w:r>
        <w:r>
          <w:t xml:space="preserve">supplementary </w:t>
        </w:r>
        <w:r w:rsidRPr="004D1C2E">
          <w:rPr>
            <w:lang w:val="en-CA"/>
          </w:rPr>
          <w:t xml:space="preserve">video </w:t>
        </w:r>
        <w:r>
          <w:rPr>
            <w:lang w:val="en-CA"/>
          </w:rPr>
          <w:t>track,</w:t>
        </w:r>
      </w:ins>
    </w:p>
    <w:p w14:paraId="4FC07AA7" w14:textId="77777777" w:rsidR="00C80364" w:rsidRPr="00390A90" w:rsidRDefault="00C80364" w:rsidP="00C80364">
      <w:pPr>
        <w:numPr>
          <w:ilvl w:val="0"/>
          <w:numId w:val="27"/>
        </w:numPr>
        <w:spacing w:after="160"/>
        <w:jc w:val="both"/>
        <w:rPr>
          <w:ins w:id="1962" w:author="Dimitri Podborski" w:date="2023-07-19T21:12:00Z"/>
        </w:rPr>
      </w:pPr>
      <w:ins w:id="1963" w:author="Dimitri Podborski" w:date="2023-07-19T21:12:00Z">
        <w:r>
          <w:rPr>
            <w:lang w:val="en-CA"/>
          </w:rPr>
          <w:t>T</w:t>
        </w:r>
        <w:r w:rsidRPr="00984381">
          <w:rPr>
            <w:lang w:val="en-CA"/>
          </w:rPr>
          <w:t xml:space="preserve">he </w:t>
        </w:r>
        <w:r w:rsidRPr="00984381">
          <w:rPr>
            <w:rFonts w:ascii="Courier New" w:hAnsi="Courier New" w:cs="Courier New"/>
            <w:lang w:val="en-CA"/>
          </w:rPr>
          <w:t>matrix</w:t>
        </w:r>
        <w:r w:rsidRPr="00984381">
          <w:rPr>
            <w:lang w:val="en-CA"/>
          </w:rPr>
          <w:t xml:space="preserve"> fields of the </w:t>
        </w:r>
        <w:proofErr w:type="spellStart"/>
        <w:r w:rsidRPr="00984381">
          <w:rPr>
            <w:rFonts w:ascii="Courier New" w:hAnsi="Courier New" w:cs="Courier New"/>
          </w:rPr>
          <w:t>TrackHeaderBox</w:t>
        </w:r>
        <w:r w:rsidRPr="00984381">
          <w:t>es</w:t>
        </w:r>
        <w:proofErr w:type="spellEnd"/>
        <w:r w:rsidRPr="00984381">
          <w:rPr>
            <w:lang w:val="en-CA"/>
          </w:rPr>
          <w:t xml:space="preserve"> of the </w:t>
        </w:r>
        <w:r>
          <w:t>supplementary</w:t>
        </w:r>
        <w:r w:rsidRPr="00984381" w:rsidDel="00B53CF5">
          <w:rPr>
            <w:lang w:val="en-CA"/>
          </w:rPr>
          <w:t xml:space="preserve"> </w:t>
        </w:r>
        <w:r w:rsidRPr="00984381">
          <w:rPr>
            <w:lang w:val="en-CA"/>
          </w:rPr>
          <w:t>video track and the main video track</w:t>
        </w:r>
        <w:r>
          <w:rPr>
            <w:lang w:val="en-CA"/>
          </w:rPr>
          <w:t xml:space="preserve">, </w:t>
        </w:r>
        <w:r>
          <w:rPr>
            <w:snapToGrid w:val="0"/>
            <w:lang w:val="en-GB"/>
          </w:rPr>
          <w:t xml:space="preserve">indicating the position and size of the overlaying </w:t>
        </w:r>
        <w:r w:rsidRPr="00984381">
          <w:rPr>
            <w:lang w:val="en-CA"/>
          </w:rPr>
          <w:t xml:space="preserve">window in the main video for overlaying the </w:t>
        </w:r>
        <w:r>
          <w:t xml:space="preserve">supplementary </w:t>
        </w:r>
        <w:r w:rsidRPr="00984381">
          <w:rPr>
            <w:lang w:val="en-CA"/>
          </w:rPr>
          <w:t>video</w:t>
        </w:r>
        <w:r>
          <w:rPr>
            <w:lang w:val="en-CA"/>
          </w:rPr>
          <w:t>, and</w:t>
        </w:r>
      </w:ins>
    </w:p>
    <w:p w14:paraId="262E2C24" w14:textId="77777777" w:rsidR="00C80364" w:rsidRDefault="00C80364" w:rsidP="00C80364">
      <w:pPr>
        <w:numPr>
          <w:ilvl w:val="0"/>
          <w:numId w:val="27"/>
        </w:numPr>
        <w:spacing w:after="160"/>
        <w:jc w:val="both"/>
        <w:rPr>
          <w:ins w:id="1964" w:author="Dimitri Podborski" w:date="2023-07-19T21:12:00Z"/>
        </w:rPr>
      </w:pPr>
      <w:ins w:id="1965" w:author="Dimitri Podborski" w:date="2023-07-19T21:12:00Z">
        <w:r>
          <w:rPr>
            <w:lang w:val="en-CA"/>
          </w:rPr>
          <w:t>T</w:t>
        </w:r>
        <w:r w:rsidRPr="00984381">
          <w:rPr>
            <w:lang w:val="en-CA"/>
          </w:rPr>
          <w:t xml:space="preserve">he </w:t>
        </w:r>
        <w:r w:rsidRPr="00984381">
          <w:rPr>
            <w:rFonts w:ascii="Courier New" w:hAnsi="Courier New" w:cs="Courier New"/>
            <w:lang w:val="en-CA"/>
          </w:rPr>
          <w:t>layer</w:t>
        </w:r>
        <w:r w:rsidRPr="00984381">
          <w:rPr>
            <w:lang w:val="en-CA"/>
          </w:rPr>
          <w:t xml:space="preserve"> field</w:t>
        </w:r>
        <w:r>
          <w:rPr>
            <w:lang w:val="en-CA"/>
          </w:rPr>
          <w:t>s</w:t>
        </w:r>
        <w:r w:rsidRPr="00984381">
          <w:rPr>
            <w:lang w:val="en-CA"/>
          </w:rPr>
          <w:t xml:space="preserve"> of the </w:t>
        </w:r>
        <w:proofErr w:type="spellStart"/>
        <w:r w:rsidRPr="00984381">
          <w:rPr>
            <w:rFonts w:ascii="Courier New" w:hAnsi="Courier New" w:cs="Courier New"/>
          </w:rPr>
          <w:t>TrackHeaderBox</w:t>
        </w:r>
        <w:proofErr w:type="spellEnd"/>
        <w:r w:rsidRPr="00984381">
          <w:rPr>
            <w:lang w:val="en-CA"/>
          </w:rPr>
          <w:t xml:space="preserve"> of the </w:t>
        </w:r>
        <w:r>
          <w:t>supplementary</w:t>
        </w:r>
        <w:r w:rsidRPr="00984381" w:rsidDel="00B53CF5">
          <w:rPr>
            <w:lang w:val="en-CA"/>
          </w:rPr>
          <w:t xml:space="preserve"> </w:t>
        </w:r>
        <w:r w:rsidRPr="00984381">
          <w:rPr>
            <w:lang w:val="en-CA"/>
          </w:rPr>
          <w:t>video track</w:t>
        </w:r>
        <w:r w:rsidRPr="00390A90">
          <w:rPr>
            <w:lang w:val="en-CA"/>
          </w:rPr>
          <w:t xml:space="preserve"> </w:t>
        </w:r>
        <w:r w:rsidRPr="00984381">
          <w:rPr>
            <w:lang w:val="en-CA"/>
          </w:rPr>
          <w:t>and the main video track</w:t>
        </w:r>
        <w:r>
          <w:rPr>
            <w:lang w:val="en-CA"/>
          </w:rPr>
          <w:t xml:space="preserve">, indicating that the </w:t>
        </w:r>
        <w:r>
          <w:t>supplementary</w:t>
        </w:r>
        <w:r w:rsidRPr="00984381" w:rsidDel="00B53CF5">
          <w:rPr>
            <w:lang w:val="en-CA"/>
          </w:rPr>
          <w:t xml:space="preserve"> </w:t>
        </w:r>
        <w:r w:rsidRPr="00984381">
          <w:rPr>
            <w:lang w:val="en-CA"/>
          </w:rPr>
          <w:t xml:space="preserve">video </w:t>
        </w:r>
        <w:r>
          <w:rPr>
            <w:lang w:val="en-CA"/>
          </w:rPr>
          <w:t xml:space="preserve">is overlaid on top of </w:t>
        </w:r>
        <w:r w:rsidRPr="00984381">
          <w:rPr>
            <w:lang w:val="en-CA"/>
          </w:rPr>
          <w:t>the main video</w:t>
        </w:r>
        <w:r>
          <w:rPr>
            <w:lang w:val="en-CA"/>
          </w:rPr>
          <w:t>.</w:t>
        </w:r>
      </w:ins>
    </w:p>
    <w:p w14:paraId="546021E4" w14:textId="77777777" w:rsidR="00C80364" w:rsidRDefault="00C80364" w:rsidP="00C80364">
      <w:pPr>
        <w:rPr>
          <w:ins w:id="1966" w:author="Dimitri Podborski" w:date="2023-07-19T21:12:00Z"/>
          <w:lang w:val="en-CA"/>
        </w:rPr>
      </w:pPr>
      <w:bookmarkStart w:id="1967" w:name="_Ref76028476"/>
      <w:ins w:id="1968" w:author="Dimitri Podborski" w:date="2023-07-19T21:12:00Z">
        <w:r>
          <w:rPr>
            <w:lang w:val="en-CA"/>
          </w:rPr>
          <w:t>There is only one difference between the two conforming files, on the position of the overlaying window, one at the bottom-right corner (as illustrated by Fig. 1), the other at the bottom-left corner.</w:t>
        </w:r>
      </w:ins>
    </w:p>
    <w:p w14:paraId="0701063E" w14:textId="77777777" w:rsidR="00C80364" w:rsidRDefault="00C80364" w:rsidP="00C80364">
      <w:pPr>
        <w:jc w:val="center"/>
        <w:rPr>
          <w:ins w:id="1969" w:author="Dimitri Podborski" w:date="2023-07-19T21:12:00Z"/>
          <w:lang w:val="en-CA"/>
        </w:rPr>
      </w:pPr>
      <w:ins w:id="1970" w:author="Dimitri Podborski" w:date="2023-07-19T21:12:00Z">
        <w:r>
          <w:rPr>
            <w:noProof/>
            <w:lang w:val="en-CA"/>
          </w:rPr>
          <w:lastRenderedPageBreak/>
          <w:drawing>
            <wp:inline distT="0" distB="0" distL="0" distR="0" wp14:anchorId="6F9FF84E" wp14:editId="6705C9E3">
              <wp:extent cx="4503852" cy="1638583"/>
              <wp:effectExtent l="0" t="0" r="0" b="0"/>
              <wp:docPr id="1316403183" name="Picture 1" descr="A blue and green arrows pointing to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6403183" name="Picture 1" descr="A blue and green arrows pointing to a black background&#10;&#10;Description automatically generated"/>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621291" cy="1681309"/>
                      </a:xfrm>
                      <a:prstGeom prst="rect">
                        <a:avLst/>
                      </a:prstGeom>
                      <a:noFill/>
                    </pic:spPr>
                  </pic:pic>
                </a:graphicData>
              </a:graphic>
            </wp:inline>
          </w:drawing>
        </w:r>
      </w:ins>
    </w:p>
    <w:p w14:paraId="4D5926E7" w14:textId="77777777" w:rsidR="00C80364" w:rsidRPr="00C44A1F" w:rsidRDefault="00C80364" w:rsidP="00C80364">
      <w:pPr>
        <w:jc w:val="center"/>
        <w:rPr>
          <w:ins w:id="1971" w:author="Dimitri Podborski" w:date="2023-07-19T21:12:00Z"/>
          <w:b/>
          <w:bCs/>
          <w:lang w:val="en-CA"/>
        </w:rPr>
      </w:pPr>
      <w:ins w:id="1972" w:author="Dimitri Podborski" w:date="2023-07-19T21:12:00Z">
        <w:r w:rsidRPr="00C44A1F">
          <w:rPr>
            <w:b/>
            <w:bCs/>
            <w:lang w:val="en-CA"/>
          </w:rPr>
          <w:t>Figure 1</w:t>
        </w:r>
        <w:r>
          <w:rPr>
            <w:b/>
            <w:bCs/>
            <w:lang w:val="en-CA"/>
          </w:rPr>
          <w:t xml:space="preserve"> A picture-in-picture example by overlaying a supplemental video on top of a main video at the </w:t>
        </w:r>
        <w:r w:rsidRPr="00C44A1F">
          <w:rPr>
            <w:b/>
            <w:bCs/>
            <w:lang w:val="en-CA"/>
          </w:rPr>
          <w:t xml:space="preserve">bottom-right </w:t>
        </w:r>
        <w:proofErr w:type="gramStart"/>
        <w:r w:rsidRPr="00C44A1F">
          <w:rPr>
            <w:b/>
            <w:bCs/>
            <w:lang w:val="en-CA"/>
          </w:rPr>
          <w:t>corner</w:t>
        </w:r>
        <w:proofErr w:type="gramEnd"/>
      </w:ins>
    </w:p>
    <w:p w14:paraId="70365677" w14:textId="77777777" w:rsidR="00C80364" w:rsidRPr="00C44A1F" w:rsidRDefault="00C80364" w:rsidP="00C80364">
      <w:pPr>
        <w:rPr>
          <w:ins w:id="1973" w:author="Dimitri Podborski" w:date="2023-07-19T21:12:00Z"/>
          <w:lang w:val="en-CA"/>
        </w:rPr>
      </w:pPr>
      <w:ins w:id="1974" w:author="Dimitri Podborski" w:date="2023-07-19T21:12:00Z">
        <w:r>
          <w:rPr>
            <w:lang w:val="en-CA"/>
          </w:rPr>
          <w:t>The two conforming files are included as attachments in this contribution. In addition, text files providing detailed information of the boxes in the files are also attached.</w:t>
        </w:r>
        <w:bookmarkEnd w:id="1967"/>
      </w:ins>
    </w:p>
    <w:p w14:paraId="692BF0F9" w14:textId="77777777" w:rsidR="003978FF" w:rsidRPr="00A12226" w:rsidRDefault="003978FF" w:rsidP="00D96E81">
      <w:pPr>
        <w:rPr>
          <w:bCs/>
        </w:rPr>
      </w:pPr>
    </w:p>
    <w:p w14:paraId="245E89BA" w14:textId="5C472BE9" w:rsidR="00CD623A" w:rsidRDefault="00CD623A" w:rsidP="00CD623A">
      <w:pPr>
        <w:pStyle w:val="Head1"/>
        <w:rPr>
          <w:lang w:val="en-GB"/>
        </w:rPr>
      </w:pPr>
      <w:r>
        <w:rPr>
          <w:lang w:val="en-GB"/>
        </w:rPr>
        <w:t>References</w:t>
      </w:r>
    </w:p>
    <w:p w14:paraId="65B530B6" w14:textId="23A0DD10" w:rsidR="001B2169" w:rsidRDefault="001B2169" w:rsidP="001B2169">
      <w:pPr>
        <w:numPr>
          <w:ilvl w:val="0"/>
          <w:numId w:val="8"/>
        </w:numPr>
        <w:spacing w:after="80"/>
        <w:contextualSpacing/>
        <w:jc w:val="both"/>
        <w:rPr>
          <w:rFonts w:eastAsia="MS Mincho"/>
        </w:rPr>
      </w:pPr>
      <w:bookmarkStart w:id="1975" w:name="_Ref62063879"/>
      <w:r w:rsidRPr="00F12AA6">
        <w:rPr>
          <w:rFonts w:eastAsia="MS Mincho"/>
        </w:rPr>
        <w:t>Jean Le Feuvre, "</w:t>
      </w:r>
      <w:r w:rsidR="009506F1">
        <w:rPr>
          <w:rFonts w:eastAsia="MS Mincho"/>
        </w:rPr>
        <w:t>Input on ISOBMFF conformance</w:t>
      </w:r>
      <w:r w:rsidRPr="00F12AA6">
        <w:rPr>
          <w:rFonts w:eastAsia="MS Mincho"/>
        </w:rPr>
        <w:t>", Telecom ParisTech,</w:t>
      </w:r>
      <w:r>
        <w:rPr>
          <w:rFonts w:eastAsia="MS Mincho"/>
        </w:rPr>
        <w:t xml:space="preserve"> MPEG#1</w:t>
      </w:r>
      <w:r w:rsidR="009506F1">
        <w:rPr>
          <w:rFonts w:eastAsia="MS Mincho"/>
        </w:rPr>
        <w:t>34</w:t>
      </w:r>
      <w:r w:rsidRPr="00F12AA6">
        <w:rPr>
          <w:rFonts w:eastAsia="MS Mincho"/>
        </w:rPr>
        <w:t xml:space="preserve"> </w:t>
      </w:r>
      <w:hyperlink r:id="rId29" w:history="1">
        <w:r w:rsidRPr="008C257C">
          <w:rPr>
            <w:rStyle w:val="Hyperlink"/>
            <w:rFonts w:eastAsia="MS Mincho"/>
          </w:rPr>
          <w:t>m</w:t>
        </w:r>
        <w:r w:rsidR="009506F1">
          <w:rPr>
            <w:rStyle w:val="Hyperlink"/>
            <w:rFonts w:eastAsia="MS Mincho"/>
          </w:rPr>
          <w:t>56755</w:t>
        </w:r>
      </w:hyperlink>
      <w:bookmarkEnd w:id="1975"/>
    </w:p>
    <w:p w14:paraId="316C6AC1" w14:textId="32BB47EB" w:rsidR="00DD139B" w:rsidRPr="00D96E81" w:rsidRDefault="009506F1" w:rsidP="00DD139B">
      <w:pPr>
        <w:numPr>
          <w:ilvl w:val="0"/>
          <w:numId w:val="8"/>
        </w:numPr>
        <w:spacing w:after="80"/>
        <w:contextualSpacing/>
        <w:jc w:val="both"/>
        <w:rPr>
          <w:rStyle w:val="Hyperlink"/>
          <w:rFonts w:eastAsia="MS Mincho"/>
          <w:color w:val="auto"/>
          <w:u w:val="none"/>
        </w:rPr>
      </w:pPr>
      <w:bookmarkStart w:id="1976" w:name="_Ref62067342"/>
      <w:r w:rsidRPr="009506F1">
        <w:rPr>
          <w:rFonts w:eastAsia="MS Mincho"/>
        </w:rPr>
        <w:t>Kashyap Kammachi-Sreedhar, Miska M. Hannuksela, Emre B. Aksu (Nokia), Lasse Heikkilä (Vincit)</w:t>
      </w:r>
      <w:r w:rsidR="001B2169" w:rsidRPr="00F12AA6">
        <w:rPr>
          <w:rFonts w:eastAsia="MS Mincho"/>
        </w:rPr>
        <w:t>, "</w:t>
      </w:r>
      <w:r w:rsidRPr="009506F1">
        <w:rPr>
          <w:rFonts w:eastAsia="MS Mincho"/>
        </w:rPr>
        <w:t>VVC in 14496-15 conformance test vectors</w:t>
      </w:r>
      <w:r w:rsidR="001B2169" w:rsidRPr="00F12AA6">
        <w:rPr>
          <w:rFonts w:eastAsia="MS Mincho"/>
        </w:rPr>
        <w:t xml:space="preserve">", </w:t>
      </w:r>
      <w:r w:rsidRPr="009506F1">
        <w:rPr>
          <w:rFonts w:eastAsia="MS Mincho"/>
        </w:rPr>
        <w:t>Nokia</w:t>
      </w:r>
      <w:r w:rsidR="001B2169" w:rsidRPr="00F12AA6">
        <w:rPr>
          <w:rFonts w:eastAsia="MS Mincho"/>
        </w:rPr>
        <w:t xml:space="preserve">, </w:t>
      </w:r>
      <w:r w:rsidR="001B2169" w:rsidRPr="009506F1">
        <w:rPr>
          <w:rFonts w:eastAsia="MS Mincho"/>
        </w:rPr>
        <w:t>MPEG#1</w:t>
      </w:r>
      <w:r w:rsidRPr="009506F1">
        <w:rPr>
          <w:rFonts w:eastAsia="MS Mincho"/>
        </w:rPr>
        <w:t>34</w:t>
      </w:r>
      <w:r w:rsidR="001B2169" w:rsidRPr="009506F1">
        <w:rPr>
          <w:rFonts w:eastAsia="MS Mincho"/>
        </w:rPr>
        <w:t xml:space="preserve"> </w:t>
      </w:r>
      <w:hyperlink r:id="rId30" w:history="1">
        <w:r>
          <w:rPr>
            <w:rStyle w:val="Hyperlink"/>
            <w:rFonts w:eastAsia="MS Mincho"/>
          </w:rPr>
          <w:t>m56817</w:t>
        </w:r>
      </w:hyperlink>
      <w:bookmarkEnd w:id="1976"/>
    </w:p>
    <w:p w14:paraId="55C2C5E1" w14:textId="2BA00EF9" w:rsidR="00C43063" w:rsidRDefault="00C43063" w:rsidP="00DD139B">
      <w:pPr>
        <w:numPr>
          <w:ilvl w:val="0"/>
          <w:numId w:val="8"/>
        </w:numPr>
        <w:spacing w:after="80"/>
        <w:contextualSpacing/>
        <w:jc w:val="both"/>
        <w:rPr>
          <w:rFonts w:eastAsia="MS Mincho"/>
        </w:rPr>
      </w:pPr>
      <w:bookmarkStart w:id="1977" w:name="_Ref79509631"/>
      <w:r w:rsidRPr="009506F1">
        <w:rPr>
          <w:rFonts w:eastAsia="MS Mincho"/>
        </w:rPr>
        <w:t>Kashyap Kammachi-Sreedhar, Miska M. Hannuksela, Emre B. Aksu (Nokia), Lasse Heikkilä (Vincit)</w:t>
      </w:r>
      <w:r w:rsidRPr="00F12AA6">
        <w:rPr>
          <w:rFonts w:eastAsia="MS Mincho"/>
        </w:rPr>
        <w:t>, "</w:t>
      </w:r>
      <w:r w:rsidRPr="00C43063">
        <w:rPr>
          <w:rFonts w:eastAsia="MS Mincho"/>
        </w:rPr>
        <w:t xml:space="preserve">VVC in 14496-15 conformance test vectors update”, Nokia, MPEG#135 </w:t>
      </w:r>
      <w:hyperlink r:id="rId31" w:history="1">
        <w:r w:rsidRPr="00C43063">
          <w:rPr>
            <w:rStyle w:val="Hyperlink"/>
            <w:rFonts w:eastAsia="MS Mincho"/>
          </w:rPr>
          <w:t>m57436</w:t>
        </w:r>
      </w:hyperlink>
      <w:bookmarkEnd w:id="1977"/>
    </w:p>
    <w:p w14:paraId="366B43E5" w14:textId="509EE03A" w:rsidR="002A6A07" w:rsidRDefault="002A6A07" w:rsidP="00DD139B">
      <w:pPr>
        <w:numPr>
          <w:ilvl w:val="0"/>
          <w:numId w:val="8"/>
        </w:numPr>
        <w:spacing w:after="80"/>
        <w:contextualSpacing/>
        <w:jc w:val="both"/>
        <w:rPr>
          <w:rFonts w:eastAsia="MS Mincho"/>
        </w:rPr>
      </w:pPr>
      <w:bookmarkStart w:id="1978" w:name="_Ref85453348"/>
      <w:r w:rsidRPr="002A6A07">
        <w:rPr>
          <w:rFonts w:eastAsia="MS Mincho"/>
        </w:rPr>
        <w:t>Kashyap Kammachi-Sreedhar, Miska M. Hannuksela, Emre B. Aksu (Nokia), Lasse Heikkilä (Kodan)</w:t>
      </w:r>
      <w:r w:rsidR="00EB72A6">
        <w:rPr>
          <w:rFonts w:eastAsia="MS Mincho"/>
        </w:rPr>
        <w:t>, “</w:t>
      </w:r>
      <w:r w:rsidR="00EB72A6" w:rsidRPr="00EB72A6">
        <w:rPr>
          <w:rFonts w:eastAsia="MS Mincho"/>
        </w:rPr>
        <w:t>VVC in 14496-15 conformance test vectors update</w:t>
      </w:r>
      <w:r w:rsidR="00EB72A6">
        <w:rPr>
          <w:rFonts w:eastAsia="MS Mincho"/>
        </w:rPr>
        <w:t xml:space="preserve">”, </w:t>
      </w:r>
      <w:hyperlink r:id="rId32" w:history="1">
        <w:r w:rsidR="00EB72A6" w:rsidRPr="00EB72A6">
          <w:rPr>
            <w:rStyle w:val="Hyperlink"/>
            <w:rFonts w:eastAsia="MS Mincho"/>
          </w:rPr>
          <w:t>m58142</w:t>
        </w:r>
      </w:hyperlink>
      <w:bookmarkEnd w:id="1978"/>
    </w:p>
    <w:p w14:paraId="7A0CEC54" w14:textId="69EDEBEC" w:rsidR="00123CD9" w:rsidRDefault="007363E5" w:rsidP="00DD139B">
      <w:pPr>
        <w:numPr>
          <w:ilvl w:val="0"/>
          <w:numId w:val="8"/>
        </w:numPr>
        <w:spacing w:after="80"/>
        <w:contextualSpacing/>
        <w:jc w:val="both"/>
        <w:rPr>
          <w:rFonts w:eastAsia="MS Mincho"/>
        </w:rPr>
      </w:pPr>
      <w:bookmarkStart w:id="1979" w:name="_Ref93682050"/>
      <w:r w:rsidRPr="007363E5">
        <w:rPr>
          <w:rFonts w:eastAsia="MS Mincho"/>
        </w:rPr>
        <w:t xml:space="preserve">Kashyap </w:t>
      </w:r>
      <w:proofErr w:type="spellStart"/>
      <w:r w:rsidRPr="007363E5">
        <w:rPr>
          <w:rFonts w:eastAsia="MS Mincho"/>
        </w:rPr>
        <w:t>Kammachi</w:t>
      </w:r>
      <w:proofErr w:type="spellEnd"/>
      <w:r w:rsidRPr="007363E5">
        <w:rPr>
          <w:rFonts w:eastAsia="MS Mincho"/>
        </w:rPr>
        <w:t xml:space="preserve">-Sreedhar, </w:t>
      </w:r>
      <w:proofErr w:type="spellStart"/>
      <w:r w:rsidRPr="007363E5">
        <w:rPr>
          <w:rFonts w:eastAsia="MS Mincho"/>
        </w:rPr>
        <w:t>Miska</w:t>
      </w:r>
      <w:proofErr w:type="spellEnd"/>
      <w:r w:rsidRPr="007363E5">
        <w:rPr>
          <w:rFonts w:eastAsia="MS Mincho"/>
        </w:rPr>
        <w:t xml:space="preserve"> M. </w:t>
      </w:r>
      <w:proofErr w:type="spellStart"/>
      <w:r w:rsidRPr="007363E5">
        <w:rPr>
          <w:rFonts w:eastAsia="MS Mincho"/>
        </w:rPr>
        <w:t>Hannuksela</w:t>
      </w:r>
      <w:proofErr w:type="spellEnd"/>
      <w:r w:rsidRPr="007363E5">
        <w:rPr>
          <w:rFonts w:eastAsia="MS Mincho"/>
        </w:rPr>
        <w:t xml:space="preserve">, Emre B. Aksu (Nokia), Lasse </w:t>
      </w:r>
      <w:proofErr w:type="spellStart"/>
      <w:r w:rsidRPr="007363E5">
        <w:rPr>
          <w:rFonts w:eastAsia="MS Mincho"/>
        </w:rPr>
        <w:t>Heikkilä</w:t>
      </w:r>
      <w:proofErr w:type="spellEnd"/>
      <w:r w:rsidRPr="007363E5">
        <w:rPr>
          <w:rFonts w:eastAsia="MS Mincho"/>
        </w:rPr>
        <w:t xml:space="preserve"> (</w:t>
      </w:r>
      <w:proofErr w:type="spellStart"/>
      <w:r w:rsidRPr="007363E5">
        <w:rPr>
          <w:rFonts w:eastAsia="MS Mincho"/>
        </w:rPr>
        <w:t>Kodan</w:t>
      </w:r>
      <w:proofErr w:type="spellEnd"/>
      <w:r w:rsidRPr="007363E5">
        <w:rPr>
          <w:rFonts w:eastAsia="MS Mincho"/>
        </w:rPr>
        <w:t>)</w:t>
      </w:r>
      <w:r>
        <w:rPr>
          <w:rFonts w:eastAsia="MS Mincho"/>
        </w:rPr>
        <w:t>, “</w:t>
      </w:r>
      <w:r w:rsidRPr="007363E5">
        <w:rPr>
          <w:rFonts w:eastAsia="MS Mincho"/>
        </w:rPr>
        <w:t>VVC in 14496-15 conformance test vectors update</w:t>
      </w:r>
      <w:r>
        <w:rPr>
          <w:rFonts w:eastAsia="MS Mincho"/>
        </w:rPr>
        <w:t>”, m58915</w:t>
      </w:r>
      <w:bookmarkEnd w:id="1979"/>
    </w:p>
    <w:p w14:paraId="6780A6C1" w14:textId="54301665" w:rsidR="008335A6" w:rsidRPr="005259B9" w:rsidRDefault="008335A6" w:rsidP="00DD139B">
      <w:pPr>
        <w:numPr>
          <w:ilvl w:val="0"/>
          <w:numId w:val="8"/>
        </w:numPr>
        <w:spacing w:after="80"/>
        <w:contextualSpacing/>
        <w:jc w:val="both"/>
        <w:rPr>
          <w:ins w:id="1980" w:author="Dimitri Podborski" w:date="2022-08-25T15:16:00Z"/>
          <w:rStyle w:val="Hyperlink"/>
          <w:rFonts w:eastAsia="MS Mincho"/>
          <w:color w:val="auto"/>
          <w:u w:val="none"/>
          <w:rPrChange w:id="1981" w:author="Dimitri Podborski" w:date="2022-08-25T15:16:00Z">
            <w:rPr>
              <w:ins w:id="1982" w:author="Dimitri Podborski" w:date="2022-08-25T15:16:00Z"/>
              <w:rStyle w:val="Hyperlink"/>
              <w:rFonts w:eastAsia="MS Mincho"/>
            </w:rPr>
          </w:rPrChange>
        </w:rPr>
      </w:pPr>
      <w:bookmarkStart w:id="1983" w:name="_Ref93682410"/>
      <w:r>
        <w:rPr>
          <w:rFonts w:eastAsia="MS Mincho"/>
        </w:rPr>
        <w:t>Dimitri Podborski, “</w:t>
      </w:r>
      <w:r w:rsidRPr="008335A6">
        <w:rPr>
          <w:rFonts w:eastAsia="MS Mincho"/>
        </w:rPr>
        <w:t>On File Format conformance</w:t>
      </w:r>
      <w:r>
        <w:rPr>
          <w:rFonts w:eastAsia="MS Mincho"/>
        </w:rPr>
        <w:t xml:space="preserve">”, </w:t>
      </w:r>
      <w:hyperlink r:id="rId33" w:history="1">
        <w:r w:rsidRPr="008335A6">
          <w:rPr>
            <w:rStyle w:val="Hyperlink"/>
            <w:rFonts w:eastAsia="MS Mincho"/>
          </w:rPr>
          <w:t>m58518</w:t>
        </w:r>
      </w:hyperlink>
      <w:bookmarkEnd w:id="1983"/>
    </w:p>
    <w:p w14:paraId="53D805FE" w14:textId="102FA034" w:rsidR="005259B9" w:rsidRPr="005818C1" w:rsidRDefault="005259B9" w:rsidP="00DD139B">
      <w:pPr>
        <w:numPr>
          <w:ilvl w:val="0"/>
          <w:numId w:val="8"/>
        </w:numPr>
        <w:spacing w:after="80"/>
        <w:contextualSpacing/>
        <w:jc w:val="both"/>
        <w:rPr>
          <w:rFonts w:eastAsia="MS Mincho"/>
        </w:rPr>
      </w:pPr>
      <w:bookmarkStart w:id="1984" w:name="_Ref112333103"/>
      <w:ins w:id="1985" w:author="Dimitri Podborski" w:date="2022-08-25T15:16:00Z">
        <w:r>
          <w:rPr>
            <w:rFonts w:eastAsia="MS Mincho"/>
          </w:rPr>
          <w:t xml:space="preserve">Cyril </w:t>
        </w:r>
        <w:proofErr w:type="spellStart"/>
        <w:r>
          <w:rPr>
            <w:rFonts w:eastAsia="MS Mincho"/>
          </w:rPr>
          <w:t>Concolato</w:t>
        </w:r>
        <w:proofErr w:type="spellEnd"/>
        <w:r>
          <w:rPr>
            <w:rFonts w:eastAsia="MS Mincho"/>
          </w:rPr>
          <w:t>, Dimitr</w:t>
        </w:r>
      </w:ins>
      <w:ins w:id="1986" w:author="Dimitri Podborski" w:date="2022-08-25T15:17:00Z">
        <w:r>
          <w:rPr>
            <w:rFonts w:eastAsia="MS Mincho"/>
          </w:rPr>
          <w:t xml:space="preserve">i </w:t>
        </w:r>
        <w:proofErr w:type="spellStart"/>
        <w:r>
          <w:rPr>
            <w:rFonts w:eastAsia="MS Mincho"/>
          </w:rPr>
          <w:t>Podborski</w:t>
        </w:r>
        <w:proofErr w:type="spellEnd"/>
        <w:r>
          <w:rPr>
            <w:rFonts w:eastAsia="MS Mincho"/>
          </w:rPr>
          <w:t>, "</w:t>
        </w:r>
        <w:r w:rsidRPr="005259B9">
          <w:t xml:space="preserve"> </w:t>
        </w:r>
        <w:r w:rsidRPr="005259B9">
          <w:rPr>
            <w:rFonts w:eastAsia="MS Mincho"/>
          </w:rPr>
          <w:t>On File Format Conformance and Reference Software</w:t>
        </w:r>
        <w:r>
          <w:rPr>
            <w:rFonts w:eastAsia="MS Mincho"/>
          </w:rPr>
          <w:t xml:space="preserve">", </w:t>
        </w:r>
        <w:r>
          <w:rPr>
            <w:rFonts w:eastAsia="MS Mincho"/>
          </w:rPr>
          <w:fldChar w:fldCharType="begin"/>
        </w:r>
        <w:r>
          <w:rPr>
            <w:rFonts w:eastAsia="MS Mincho"/>
          </w:rPr>
          <w:instrText xml:space="preserve"> HYPERLINK "https://dms.mpeg.expert/doc_end_user/current_document.php?id=83643" </w:instrText>
        </w:r>
        <w:r>
          <w:rPr>
            <w:rFonts w:eastAsia="MS Mincho"/>
          </w:rPr>
        </w:r>
        <w:r>
          <w:rPr>
            <w:rFonts w:eastAsia="MS Mincho"/>
          </w:rPr>
          <w:fldChar w:fldCharType="separate"/>
        </w:r>
        <w:r w:rsidRPr="005259B9">
          <w:rPr>
            <w:rStyle w:val="Hyperlink"/>
            <w:rFonts w:eastAsia="MS Mincho"/>
          </w:rPr>
          <w:t>m60397</w:t>
        </w:r>
        <w:r>
          <w:rPr>
            <w:rFonts w:eastAsia="MS Mincho"/>
          </w:rPr>
          <w:fldChar w:fldCharType="end"/>
        </w:r>
      </w:ins>
      <w:bookmarkEnd w:id="1984"/>
    </w:p>
    <w:sectPr w:rsidR="005259B9" w:rsidRPr="005818C1" w:rsidSect="00954B0D">
      <w:footerReference w:type="default" r:id="rId34"/>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67CB07" w14:textId="77777777" w:rsidR="002F7EC9" w:rsidRDefault="002F7EC9" w:rsidP="009E784A">
      <w:r>
        <w:separator/>
      </w:r>
    </w:p>
  </w:endnote>
  <w:endnote w:type="continuationSeparator" w:id="0">
    <w:p w14:paraId="4A52881D" w14:textId="77777777" w:rsidR="002F7EC9" w:rsidRDefault="002F7EC9"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w:altName w:val="Courier New"/>
    <w:panose1 w:val="02070309020205020404"/>
    <w:charset w:val="00"/>
    <w:family w:val="auto"/>
    <w:notTrueType/>
    <w:pitch w:val="variable"/>
    <w:sig w:usb0="00000003"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Andale Mono">
    <w:panose1 w:val="020B0509000000000004"/>
    <w:charset w:val="00"/>
    <w:family w:val="modern"/>
    <w:pitch w:val="fixed"/>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02F9C" w14:textId="77777777" w:rsidR="002F7EC9" w:rsidRDefault="002F7EC9" w:rsidP="009E784A">
      <w:r>
        <w:separator/>
      </w:r>
    </w:p>
  </w:footnote>
  <w:footnote w:type="continuationSeparator" w:id="0">
    <w:p w14:paraId="30E71F97" w14:textId="77777777" w:rsidR="002F7EC9" w:rsidRDefault="002F7EC9" w:rsidP="009E784A">
      <w:r>
        <w:continuationSeparator/>
      </w:r>
    </w:p>
  </w:footnote>
  <w:footnote w:id="1">
    <w:p w14:paraId="6FF57FD3" w14:textId="77777777" w:rsidR="00A12226" w:rsidRDefault="00A12226" w:rsidP="00A12226">
      <w:pPr>
        <w:pStyle w:val="FootnoteText"/>
        <w:rPr>
          <w:ins w:id="221" w:author="Dimitri Podborski" w:date="2023-04-25T19:04:00Z"/>
        </w:rPr>
      </w:pPr>
      <w:ins w:id="222" w:author="Dimitri Podborski" w:date="2023-04-25T19:04:00Z">
        <w:r>
          <w:rPr>
            <w:rStyle w:val="FootnoteReference"/>
          </w:rPr>
          <w:footnoteRef/>
        </w:r>
        <w:r>
          <w:t xml:space="preserve"> </w:t>
        </w:r>
        <w:r w:rsidRPr="00B513D7">
          <w:rPr>
            <w:rFonts w:ascii="Times New Roman" w:eastAsia="SimSun" w:hAnsi="Times New Roman" w:cs="Times New Roman"/>
            <w:bCs/>
            <w:sz w:val="24"/>
            <w:szCs w:val="22"/>
            <w:lang w:eastAsia="zh-CN"/>
          </w:rPr>
          <w:t xml:space="preserve">SRMP is an abbreviation for “single representation, multiple </w:t>
        </w:r>
        <w:proofErr w:type="spellStart"/>
        <w:r w:rsidRPr="00B513D7">
          <w:rPr>
            <w:rFonts w:ascii="Times New Roman" w:eastAsia="SimSun" w:hAnsi="Times New Roman" w:cs="Times New Roman"/>
            <w:bCs/>
            <w:sz w:val="24"/>
            <w:szCs w:val="22"/>
            <w:lang w:eastAsia="zh-CN"/>
          </w:rPr>
          <w:t>preselections</w:t>
        </w:r>
        <w:proofErr w:type="spellEnd"/>
        <w:r w:rsidRPr="00B513D7">
          <w:rPr>
            <w:rFonts w:ascii="Times New Roman" w:eastAsia="SimSun" w:hAnsi="Times New Roman" w:cs="Times New Roman"/>
            <w:bCs/>
            <w:sz w:val="24"/>
            <w:szCs w:val="22"/>
            <w:lang w:eastAsia="zh-CN"/>
          </w:rPr>
          <w:t xml:space="preserve">”, </w:t>
        </w:r>
        <w:r>
          <w:rPr>
            <w:rFonts w:ascii="Times New Roman" w:eastAsia="SimSun" w:hAnsi="Times New Roman" w:cs="Times New Roman"/>
            <w:bCs/>
            <w:sz w:val="24"/>
            <w:szCs w:val="22"/>
            <w:lang w:eastAsia="zh-CN"/>
          </w:rPr>
          <w:t>introduced by</w:t>
        </w:r>
        <w:r w:rsidRPr="00B513D7">
          <w:rPr>
            <w:rFonts w:ascii="Times New Roman" w:eastAsia="SimSun" w:hAnsi="Times New Roman" w:cs="Times New Roman"/>
            <w:bCs/>
            <w:sz w:val="24"/>
            <w:szCs w:val="22"/>
            <w:lang w:eastAsia="zh-CN"/>
          </w:rPr>
          <w:t xml:space="preserve"> ETSI TS103285 (“DVB-DASH”)</w:t>
        </w:r>
        <w:r>
          <w:rPr>
            <w:rFonts w:ascii="Times New Roman" w:eastAsia="SimSun" w:hAnsi="Times New Roman" w:cs="Times New Roman"/>
            <w:bCs/>
            <w:sz w:val="24"/>
            <w:szCs w:val="22"/>
            <w:lang w:eastAsia="zh-CN"/>
          </w:rPr>
          <w:t xml:space="preserve">. It </w:t>
        </w:r>
        <w:r w:rsidRPr="00B513D7">
          <w:rPr>
            <w:rFonts w:ascii="Times New Roman" w:eastAsia="SimSun" w:hAnsi="Times New Roman" w:cs="Times New Roman"/>
            <w:bCs/>
            <w:sz w:val="24"/>
            <w:szCs w:val="22"/>
            <w:lang w:eastAsia="zh-CN"/>
          </w:rPr>
          <w:t xml:space="preserve">refers to multiple preselections derived </w:t>
        </w:r>
        <w:r>
          <w:rPr>
            <w:rFonts w:ascii="Times New Roman" w:eastAsia="SimSun" w:hAnsi="Times New Roman" w:cs="Times New Roman"/>
            <w:bCs/>
            <w:sz w:val="24"/>
            <w:szCs w:val="22"/>
            <w:lang w:eastAsia="zh-CN"/>
          </w:rPr>
          <w:t>from one single track.</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75474"/>
    <w:multiLevelType w:val="hybridMultilevel"/>
    <w:tmpl w:val="4440B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265D07"/>
    <w:multiLevelType w:val="hybridMultilevel"/>
    <w:tmpl w:val="6F64AE60"/>
    <w:lvl w:ilvl="0" w:tplc="975AC754">
      <w:start w:val="7"/>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711B7B"/>
    <w:multiLevelType w:val="hybridMultilevel"/>
    <w:tmpl w:val="765C1236"/>
    <w:lvl w:ilvl="0" w:tplc="F170D8A2">
      <w:numFmt w:val="bullet"/>
      <w:lvlText w:val="-"/>
      <w:lvlJc w:val="left"/>
      <w:pPr>
        <w:ind w:left="720" w:hanging="360"/>
      </w:pPr>
      <w:rPr>
        <w:rFonts w:ascii="Times New Roman" w:eastAsia="MS Mincho"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3728F8"/>
    <w:multiLevelType w:val="hybridMultilevel"/>
    <w:tmpl w:val="B66E432A"/>
    <w:lvl w:ilvl="0" w:tplc="35928C0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1A2C14"/>
    <w:multiLevelType w:val="hybridMultilevel"/>
    <w:tmpl w:val="6CFC5F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8AB02A6"/>
    <w:multiLevelType w:val="hybridMultilevel"/>
    <w:tmpl w:val="9C423F6C"/>
    <w:lvl w:ilvl="0" w:tplc="BF441100">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155D28"/>
    <w:multiLevelType w:val="hybridMultilevel"/>
    <w:tmpl w:val="1E4456A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3E5C40"/>
    <w:multiLevelType w:val="hybridMultilevel"/>
    <w:tmpl w:val="ACE6A31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2CF143C6"/>
    <w:multiLevelType w:val="hybridMultilevel"/>
    <w:tmpl w:val="893AEE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DB8295D"/>
    <w:multiLevelType w:val="hybridMultilevel"/>
    <w:tmpl w:val="046A9E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ED90280"/>
    <w:multiLevelType w:val="hybridMultilevel"/>
    <w:tmpl w:val="BE5C7578"/>
    <w:lvl w:ilvl="0" w:tplc="CA000568">
      <w:start w:val="1"/>
      <w:numFmt w:val="decimal"/>
      <w:lvlText w:val="[%1]"/>
      <w:lvlJc w:val="left"/>
      <w:pPr>
        <w:ind w:left="397" w:hanging="397"/>
      </w:pPr>
      <w:rPr>
        <w:rFonts w:asciiTheme="minorHAnsi" w:hAnsiTheme="minorHAnsi" w:hint="default"/>
        <w:b w:val="0"/>
        <w:i w:val="0"/>
        <w:sz w:val="24"/>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FBC6DFB"/>
    <w:multiLevelType w:val="hybridMultilevel"/>
    <w:tmpl w:val="3E5A5B2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AC7EB8"/>
    <w:multiLevelType w:val="multilevel"/>
    <w:tmpl w:val="975087F0"/>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3" w15:restartNumberingAfterBreak="0">
    <w:nsid w:val="492009F6"/>
    <w:multiLevelType w:val="hybridMultilevel"/>
    <w:tmpl w:val="A8B0F9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2A71F16"/>
    <w:multiLevelType w:val="hybridMultilevel"/>
    <w:tmpl w:val="7B3658AA"/>
    <w:lvl w:ilvl="0" w:tplc="996C4F6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2C22AF6"/>
    <w:multiLevelType w:val="hybridMultilevel"/>
    <w:tmpl w:val="DA602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9DF7C20"/>
    <w:multiLevelType w:val="hybridMultilevel"/>
    <w:tmpl w:val="731A1A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6D035CFA"/>
    <w:multiLevelType w:val="hybridMultilevel"/>
    <w:tmpl w:val="17C2AE8A"/>
    <w:lvl w:ilvl="0" w:tplc="4EF6A0E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E076419"/>
    <w:multiLevelType w:val="hybridMultilevel"/>
    <w:tmpl w:val="9AB6B88C"/>
    <w:lvl w:ilvl="0" w:tplc="4EF6A0E0">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75A34068"/>
    <w:multiLevelType w:val="multilevel"/>
    <w:tmpl w:val="58924E8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75A0AAB"/>
    <w:multiLevelType w:val="hybridMultilevel"/>
    <w:tmpl w:val="D9565040"/>
    <w:lvl w:ilvl="0" w:tplc="5FAA814C">
      <w:start w:val="2"/>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21250160">
    <w:abstractNumId w:val="17"/>
  </w:num>
  <w:num w:numId="2" w16cid:durableId="1045369326">
    <w:abstractNumId w:val="20"/>
  </w:num>
  <w:num w:numId="3" w16cid:durableId="250284789">
    <w:abstractNumId w:val="20"/>
  </w:num>
  <w:num w:numId="4" w16cid:durableId="1327708624">
    <w:abstractNumId w:val="20"/>
  </w:num>
  <w:num w:numId="5" w16cid:durableId="2002003959">
    <w:abstractNumId w:val="20"/>
  </w:num>
  <w:num w:numId="6" w16cid:durableId="506287050">
    <w:abstractNumId w:val="20"/>
  </w:num>
  <w:num w:numId="7" w16cid:durableId="1410468653">
    <w:abstractNumId w:val="20"/>
  </w:num>
  <w:num w:numId="8" w16cid:durableId="1250236459">
    <w:abstractNumId w:val="10"/>
  </w:num>
  <w:num w:numId="9" w16cid:durableId="149756826">
    <w:abstractNumId w:val="14"/>
  </w:num>
  <w:num w:numId="10" w16cid:durableId="1452432057">
    <w:abstractNumId w:val="8"/>
  </w:num>
  <w:num w:numId="11" w16cid:durableId="648361609">
    <w:abstractNumId w:val="9"/>
  </w:num>
  <w:num w:numId="12" w16cid:durableId="2133089862">
    <w:abstractNumId w:val="4"/>
  </w:num>
  <w:num w:numId="13" w16cid:durableId="524710493">
    <w:abstractNumId w:val="16"/>
  </w:num>
  <w:num w:numId="14" w16cid:durableId="1293439239">
    <w:abstractNumId w:val="3"/>
  </w:num>
  <w:num w:numId="15" w16cid:durableId="468549054">
    <w:abstractNumId w:val="12"/>
  </w:num>
  <w:num w:numId="16" w16cid:durableId="1125462318">
    <w:abstractNumId w:val="5"/>
  </w:num>
  <w:num w:numId="17" w16cid:durableId="64453408">
    <w:abstractNumId w:val="6"/>
  </w:num>
  <w:num w:numId="18" w16cid:durableId="1247616384">
    <w:abstractNumId w:val="1"/>
  </w:num>
  <w:num w:numId="19" w16cid:durableId="1708409679">
    <w:abstractNumId w:val="2"/>
  </w:num>
  <w:num w:numId="20" w16cid:durableId="976422671">
    <w:abstractNumId w:val="0"/>
  </w:num>
  <w:num w:numId="21" w16cid:durableId="1109617462">
    <w:abstractNumId w:val="15"/>
  </w:num>
  <w:num w:numId="22" w16cid:durableId="1231960805">
    <w:abstractNumId w:val="13"/>
  </w:num>
  <w:num w:numId="23" w16cid:durableId="543567506">
    <w:abstractNumId w:val="7"/>
  </w:num>
  <w:num w:numId="24" w16cid:durableId="578290594">
    <w:abstractNumId w:val="21"/>
  </w:num>
  <w:num w:numId="25" w16cid:durableId="914315975">
    <w:abstractNumId w:val="18"/>
  </w:num>
  <w:num w:numId="26" w16cid:durableId="1344891312">
    <w:abstractNumId w:val="19"/>
  </w:num>
  <w:num w:numId="27" w16cid:durableId="88358137">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imitri Podborski">
    <w15:presenceInfo w15:providerId="AD" w15:userId="S::dpodborski@apple.com::ca13a137-963e-4055-9db9-d9c16abfe958"/>
  </w15:person>
  <w15:person w15:author="MPEG 142">
    <w15:presenceInfo w15:providerId="None" w15:userId="MPEG 142"/>
  </w15:person>
  <w15:person w15:author=" ">
    <w15:presenceInfo w15:providerId="AD" w15:userId="S::jean.lefeuvre@telecom-paris.fr::0ef07d34-1f43-49a4-9196-97a0b6ad05e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bordersDoNotSurroundHeader/>
  <w:bordersDoNotSurroundFooter/>
  <w:proofState w:spelling="clean" w:grammar="clean"/>
  <w:trackRevisions/>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52433"/>
    <w:rsid w:val="000968DA"/>
    <w:rsid w:val="000C78E6"/>
    <w:rsid w:val="000D11D8"/>
    <w:rsid w:val="00123CD9"/>
    <w:rsid w:val="0014252C"/>
    <w:rsid w:val="0017051E"/>
    <w:rsid w:val="0018563E"/>
    <w:rsid w:val="00195FF0"/>
    <w:rsid w:val="00196997"/>
    <w:rsid w:val="001A2AA9"/>
    <w:rsid w:val="001A4001"/>
    <w:rsid w:val="001A6C73"/>
    <w:rsid w:val="001B2169"/>
    <w:rsid w:val="001D65A8"/>
    <w:rsid w:val="001E18A9"/>
    <w:rsid w:val="00231309"/>
    <w:rsid w:val="002405F8"/>
    <w:rsid w:val="00263789"/>
    <w:rsid w:val="00266C54"/>
    <w:rsid w:val="00272AD3"/>
    <w:rsid w:val="00281600"/>
    <w:rsid w:val="00291CCA"/>
    <w:rsid w:val="00291F47"/>
    <w:rsid w:val="002A6A07"/>
    <w:rsid w:val="002B447B"/>
    <w:rsid w:val="002B7B0F"/>
    <w:rsid w:val="002C0A79"/>
    <w:rsid w:val="002D7C69"/>
    <w:rsid w:val="002F7EC9"/>
    <w:rsid w:val="0031231A"/>
    <w:rsid w:val="003226C8"/>
    <w:rsid w:val="00385C5D"/>
    <w:rsid w:val="003978FF"/>
    <w:rsid w:val="003B0FC6"/>
    <w:rsid w:val="003F5AE6"/>
    <w:rsid w:val="00430279"/>
    <w:rsid w:val="00481906"/>
    <w:rsid w:val="004B3B2B"/>
    <w:rsid w:val="004C0A1D"/>
    <w:rsid w:val="004C352E"/>
    <w:rsid w:val="004E45B6"/>
    <w:rsid w:val="004F5473"/>
    <w:rsid w:val="00506FB1"/>
    <w:rsid w:val="00511E6B"/>
    <w:rsid w:val="005259B9"/>
    <w:rsid w:val="00540DEA"/>
    <w:rsid w:val="005612C2"/>
    <w:rsid w:val="00567BF6"/>
    <w:rsid w:val="005818C1"/>
    <w:rsid w:val="00581F42"/>
    <w:rsid w:val="00597750"/>
    <w:rsid w:val="005B6BB5"/>
    <w:rsid w:val="005C2A51"/>
    <w:rsid w:val="005D02B5"/>
    <w:rsid w:val="005F59AA"/>
    <w:rsid w:val="00622C6C"/>
    <w:rsid w:val="0063127E"/>
    <w:rsid w:val="0064028E"/>
    <w:rsid w:val="00651912"/>
    <w:rsid w:val="00667E20"/>
    <w:rsid w:val="0068039A"/>
    <w:rsid w:val="006C36C6"/>
    <w:rsid w:val="006E3D6E"/>
    <w:rsid w:val="006E69AA"/>
    <w:rsid w:val="007143FC"/>
    <w:rsid w:val="0072031A"/>
    <w:rsid w:val="0072161E"/>
    <w:rsid w:val="007363E5"/>
    <w:rsid w:val="007609AE"/>
    <w:rsid w:val="007D3F1F"/>
    <w:rsid w:val="007F537F"/>
    <w:rsid w:val="00804D88"/>
    <w:rsid w:val="008335A6"/>
    <w:rsid w:val="00843644"/>
    <w:rsid w:val="00881CCB"/>
    <w:rsid w:val="008E7795"/>
    <w:rsid w:val="00921DEE"/>
    <w:rsid w:val="009506F1"/>
    <w:rsid w:val="0095215D"/>
    <w:rsid w:val="00954B0D"/>
    <w:rsid w:val="009636E0"/>
    <w:rsid w:val="00967EB1"/>
    <w:rsid w:val="00980E7B"/>
    <w:rsid w:val="009B09C2"/>
    <w:rsid w:val="009C464E"/>
    <w:rsid w:val="009C5AAC"/>
    <w:rsid w:val="009D5D9F"/>
    <w:rsid w:val="009E784A"/>
    <w:rsid w:val="00A05244"/>
    <w:rsid w:val="00A11E30"/>
    <w:rsid w:val="00A12226"/>
    <w:rsid w:val="00A2449D"/>
    <w:rsid w:val="00A477CA"/>
    <w:rsid w:val="00A822C1"/>
    <w:rsid w:val="00AB5285"/>
    <w:rsid w:val="00AB6479"/>
    <w:rsid w:val="00B104B7"/>
    <w:rsid w:val="00B13678"/>
    <w:rsid w:val="00B24CCE"/>
    <w:rsid w:val="00B62642"/>
    <w:rsid w:val="00B751A4"/>
    <w:rsid w:val="00BA5937"/>
    <w:rsid w:val="00BC1F0D"/>
    <w:rsid w:val="00BF4F8F"/>
    <w:rsid w:val="00C00037"/>
    <w:rsid w:val="00C24AAE"/>
    <w:rsid w:val="00C37FBE"/>
    <w:rsid w:val="00C43063"/>
    <w:rsid w:val="00C45C94"/>
    <w:rsid w:val="00C51180"/>
    <w:rsid w:val="00C72303"/>
    <w:rsid w:val="00C80364"/>
    <w:rsid w:val="00C955C7"/>
    <w:rsid w:val="00CB798F"/>
    <w:rsid w:val="00CD36BE"/>
    <w:rsid w:val="00CD3E9A"/>
    <w:rsid w:val="00CD623A"/>
    <w:rsid w:val="00CE7C9A"/>
    <w:rsid w:val="00CF15CA"/>
    <w:rsid w:val="00CF1629"/>
    <w:rsid w:val="00D26C6D"/>
    <w:rsid w:val="00D42D85"/>
    <w:rsid w:val="00D437AA"/>
    <w:rsid w:val="00D471F1"/>
    <w:rsid w:val="00D709E9"/>
    <w:rsid w:val="00D90F73"/>
    <w:rsid w:val="00D96E81"/>
    <w:rsid w:val="00DB4DBD"/>
    <w:rsid w:val="00DD139B"/>
    <w:rsid w:val="00DD3F63"/>
    <w:rsid w:val="00E064D2"/>
    <w:rsid w:val="00E17AAD"/>
    <w:rsid w:val="00E30D14"/>
    <w:rsid w:val="00E565AB"/>
    <w:rsid w:val="00E843CE"/>
    <w:rsid w:val="00E9507F"/>
    <w:rsid w:val="00E965CC"/>
    <w:rsid w:val="00EA12EF"/>
    <w:rsid w:val="00EB72A6"/>
    <w:rsid w:val="00ED7E48"/>
    <w:rsid w:val="00EE0C4B"/>
    <w:rsid w:val="00EF2D59"/>
    <w:rsid w:val="00F03F9B"/>
    <w:rsid w:val="00F1022B"/>
    <w:rsid w:val="00F30F5C"/>
    <w:rsid w:val="00F4078D"/>
    <w:rsid w:val="00F419DA"/>
    <w:rsid w:val="00F72EBF"/>
    <w:rsid w:val="00F73309"/>
    <w:rsid w:val="00FB084C"/>
    <w:rsid w:val="00FD100C"/>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139B"/>
    <w:pPr>
      <w:widowControl/>
      <w:autoSpaceDE/>
      <w:autoSpaceDN/>
    </w:pPr>
    <w:rPr>
      <w:rFonts w:ascii="Times New Roman" w:eastAsia="Times New Roman" w:hAnsi="Times New Roman" w:cs="Times New Roman"/>
      <w:sz w:val="24"/>
      <w:szCs w:val="24"/>
      <w:lang w:eastAsia="en-GB"/>
    </w:rPr>
  </w:style>
  <w:style w:type="paragraph" w:styleId="Heading1">
    <w:name w:val="heading 1"/>
    <w:basedOn w:val="Normal"/>
    <w:uiPriority w:val="9"/>
    <w:qFormat/>
    <w:pPr>
      <w:numPr>
        <w:numId w:val="7"/>
      </w:numPr>
      <w:outlineLvl w:val="0"/>
    </w:pPr>
    <w:rPr>
      <w:b/>
      <w:bCs/>
    </w:rPr>
  </w:style>
  <w:style w:type="paragraph" w:styleId="Heading2">
    <w:name w:val="heading 2"/>
    <w:basedOn w:val="Normal"/>
    <w:next w:val="Normal"/>
    <w:link w:val="Heading2Char"/>
    <w:uiPriority w:val="9"/>
    <w:semiHidden/>
    <w:unhideWhenUsed/>
    <w:qFormat/>
    <w:rsid w:val="00581F42"/>
    <w:pPr>
      <w:keepNext/>
      <w:keepLines/>
      <w:numPr>
        <w:ilvl w:val="1"/>
        <w:numId w:val="7"/>
      </w:numPr>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581F42"/>
    <w:pPr>
      <w:keepNext/>
      <w:keepLines/>
      <w:numPr>
        <w:ilvl w:val="2"/>
        <w:numId w:val="7"/>
      </w:numPr>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rsid w:val="00581F42"/>
    <w:pPr>
      <w:keepNext/>
      <w:keepLines/>
      <w:numPr>
        <w:ilvl w:val="3"/>
        <w:numId w:val="7"/>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581F42"/>
    <w:pPr>
      <w:keepNext/>
      <w:keepLines/>
      <w:numPr>
        <w:ilvl w:val="4"/>
        <w:numId w:val="7"/>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81F42"/>
    <w:pPr>
      <w:keepNext/>
      <w:keepLines/>
      <w:numPr>
        <w:ilvl w:val="5"/>
        <w:numId w:val="7"/>
      </w:numPr>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aliases w:val="Bullet List,FooterText,- Bullets,목록 단락,リスト段落,?? ??,?????,????,Lista1,列出段落"/>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spacing w:before="100" w:beforeAutospacing="1" w:after="100" w:afterAutospacing="1" w:line="276" w:lineRule="auto"/>
    </w:pPr>
    <w:rPr>
      <w:rFonts w:ascii="Calibri" w:hAnsi="Calibri"/>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Head1">
    <w:name w:val="Head 1"/>
    <w:basedOn w:val="Heading1"/>
    <w:qFormat/>
    <w:rsid w:val="00581F42"/>
    <w:pPr>
      <w:keepNext/>
      <w:spacing w:before="240" w:after="60"/>
      <w:jc w:val="both"/>
    </w:pPr>
    <w:rPr>
      <w:kern w:val="32"/>
      <w:sz w:val="28"/>
      <w:szCs w:val="32"/>
    </w:rPr>
  </w:style>
  <w:style w:type="paragraph" w:customStyle="1" w:styleId="Head2">
    <w:name w:val="Head 2"/>
    <w:basedOn w:val="Heading2"/>
    <w:qFormat/>
    <w:rsid w:val="00581F42"/>
    <w:pPr>
      <w:keepLines w:val="0"/>
      <w:spacing w:before="240" w:after="60"/>
      <w:jc w:val="both"/>
    </w:pPr>
    <w:rPr>
      <w:rFonts w:asciiTheme="minorHAnsi" w:eastAsia="Times New Roman" w:hAnsiTheme="minorHAnsi" w:cs="Times New Roman"/>
      <w:b/>
      <w:bCs/>
      <w:iCs/>
      <w:color w:val="auto"/>
      <w:sz w:val="28"/>
      <w:szCs w:val="28"/>
    </w:rPr>
  </w:style>
  <w:style w:type="character" w:customStyle="1" w:styleId="Heading2Char">
    <w:name w:val="Heading 2 Char"/>
    <w:basedOn w:val="DefaultParagraphFont"/>
    <w:link w:val="Heading2"/>
    <w:uiPriority w:val="9"/>
    <w:semiHidden/>
    <w:rsid w:val="00581F42"/>
    <w:rPr>
      <w:rFonts w:asciiTheme="majorHAnsi" w:eastAsiaTheme="majorEastAsia" w:hAnsiTheme="majorHAnsi" w:cstheme="majorBidi"/>
      <w:color w:val="365F91" w:themeColor="accent1" w:themeShade="BF"/>
      <w:sz w:val="26"/>
      <w:szCs w:val="26"/>
    </w:rPr>
  </w:style>
  <w:style w:type="paragraph" w:customStyle="1" w:styleId="Head3">
    <w:name w:val="Head 3"/>
    <w:basedOn w:val="Heading3"/>
    <w:qFormat/>
    <w:rsid w:val="00581F42"/>
    <w:pPr>
      <w:keepLines w:val="0"/>
      <w:spacing w:before="240" w:after="60"/>
      <w:jc w:val="both"/>
    </w:pPr>
    <w:rPr>
      <w:rFonts w:ascii="Times New Roman" w:eastAsia="Times New Roman" w:hAnsi="Times New Roman" w:cs="Times New Roman"/>
      <w:b/>
      <w:bCs/>
      <w:color w:val="auto"/>
      <w:sz w:val="28"/>
      <w:szCs w:val="26"/>
    </w:rPr>
  </w:style>
  <w:style w:type="character" w:customStyle="1" w:styleId="Heading3Char">
    <w:name w:val="Heading 3 Char"/>
    <w:basedOn w:val="DefaultParagraphFont"/>
    <w:link w:val="Heading3"/>
    <w:uiPriority w:val="9"/>
    <w:semiHidden/>
    <w:rsid w:val="00581F42"/>
    <w:rPr>
      <w:rFonts w:asciiTheme="majorHAnsi" w:eastAsiaTheme="majorEastAsia" w:hAnsiTheme="majorHAnsi" w:cstheme="majorBidi"/>
      <w:color w:val="243F60" w:themeColor="accent1" w:themeShade="7F"/>
      <w:sz w:val="24"/>
      <w:szCs w:val="24"/>
    </w:rPr>
  </w:style>
  <w:style w:type="paragraph" w:customStyle="1" w:styleId="Head4">
    <w:name w:val="Head 4"/>
    <w:basedOn w:val="Heading4"/>
    <w:qFormat/>
    <w:rsid w:val="00581F42"/>
    <w:pPr>
      <w:keepLines w:val="0"/>
      <w:spacing w:before="240" w:after="60"/>
      <w:jc w:val="both"/>
    </w:pPr>
    <w:rPr>
      <w:rFonts w:asciiTheme="minorHAnsi" w:eastAsia="Times New Roman" w:hAnsiTheme="minorHAnsi" w:cs="Times New Roman"/>
      <w:b/>
      <w:bCs/>
      <w:i w:val="0"/>
      <w:iCs w:val="0"/>
      <w:color w:val="auto"/>
      <w:sz w:val="28"/>
      <w:szCs w:val="28"/>
    </w:rPr>
  </w:style>
  <w:style w:type="character" w:customStyle="1" w:styleId="Heading4Char">
    <w:name w:val="Heading 4 Char"/>
    <w:basedOn w:val="DefaultParagraphFont"/>
    <w:link w:val="Heading4"/>
    <w:uiPriority w:val="9"/>
    <w:semiHidden/>
    <w:rsid w:val="00581F42"/>
    <w:rPr>
      <w:rFonts w:asciiTheme="majorHAnsi" w:eastAsiaTheme="majorEastAsia" w:hAnsiTheme="majorHAnsi" w:cstheme="majorBidi"/>
      <w:i/>
      <w:iCs/>
      <w:color w:val="365F91" w:themeColor="accent1" w:themeShade="BF"/>
    </w:rPr>
  </w:style>
  <w:style w:type="paragraph" w:customStyle="1" w:styleId="Head5">
    <w:name w:val="Head 5"/>
    <w:basedOn w:val="Heading5"/>
    <w:qFormat/>
    <w:rsid w:val="00581F42"/>
    <w:pPr>
      <w:keepNext w:val="0"/>
      <w:keepLines w:val="0"/>
      <w:spacing w:before="240" w:after="60"/>
      <w:jc w:val="both"/>
    </w:pPr>
    <w:rPr>
      <w:rFonts w:asciiTheme="minorHAnsi" w:eastAsia="Times New Roman" w:hAnsiTheme="minorHAnsi" w:cs="Times New Roman"/>
      <w:b/>
      <w:bCs/>
      <w:iCs/>
      <w:color w:val="auto"/>
      <w:szCs w:val="26"/>
    </w:rPr>
  </w:style>
  <w:style w:type="character" w:customStyle="1" w:styleId="Heading5Char">
    <w:name w:val="Heading 5 Char"/>
    <w:basedOn w:val="DefaultParagraphFont"/>
    <w:link w:val="Heading5"/>
    <w:uiPriority w:val="9"/>
    <w:semiHidden/>
    <w:rsid w:val="00581F42"/>
    <w:rPr>
      <w:rFonts w:asciiTheme="majorHAnsi" w:eastAsiaTheme="majorEastAsia" w:hAnsiTheme="majorHAnsi" w:cstheme="majorBidi"/>
      <w:color w:val="365F91" w:themeColor="accent1" w:themeShade="BF"/>
    </w:rPr>
  </w:style>
  <w:style w:type="paragraph" w:customStyle="1" w:styleId="Head6">
    <w:name w:val="Head 6"/>
    <w:basedOn w:val="Heading6"/>
    <w:qFormat/>
    <w:rsid w:val="00581F42"/>
    <w:pPr>
      <w:keepNext w:val="0"/>
      <w:keepLines w:val="0"/>
      <w:spacing w:before="240" w:after="60"/>
      <w:jc w:val="both"/>
    </w:pPr>
    <w:rPr>
      <w:rFonts w:asciiTheme="minorHAnsi" w:eastAsia="Times New Roman" w:hAnsiTheme="minorHAnsi" w:cs="Times New Roman"/>
      <w:b/>
      <w:bCs/>
      <w:i/>
      <w:color w:val="auto"/>
    </w:rPr>
  </w:style>
  <w:style w:type="character" w:customStyle="1" w:styleId="Heading6Char">
    <w:name w:val="Heading 6 Char"/>
    <w:basedOn w:val="DefaultParagraphFont"/>
    <w:link w:val="Heading6"/>
    <w:uiPriority w:val="9"/>
    <w:semiHidden/>
    <w:rsid w:val="00581F42"/>
    <w:rPr>
      <w:rFonts w:asciiTheme="majorHAnsi" w:eastAsiaTheme="majorEastAsia" w:hAnsiTheme="majorHAnsi" w:cstheme="majorBidi"/>
      <w:color w:val="243F60" w:themeColor="accent1" w:themeShade="7F"/>
    </w:rPr>
  </w:style>
  <w:style w:type="paragraph" w:styleId="Revision">
    <w:name w:val="Revision"/>
    <w:hidden/>
    <w:uiPriority w:val="99"/>
    <w:semiHidden/>
    <w:rsid w:val="00281600"/>
    <w:pPr>
      <w:widowControl/>
      <w:autoSpaceDE/>
      <w:autoSpaceDN/>
    </w:pPr>
    <w:rPr>
      <w:rFonts w:ascii="Times New Roman" w:eastAsia="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052433"/>
    <w:rPr>
      <w:color w:val="800080" w:themeColor="followedHyperlink"/>
      <w:u w:val="single"/>
    </w:rPr>
  </w:style>
  <w:style w:type="table" w:styleId="TableGrid">
    <w:name w:val="Table Grid"/>
    <w:basedOn w:val="TableNormal"/>
    <w:uiPriority w:val="39"/>
    <w:rsid w:val="005977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autoRedefine/>
    <w:unhideWhenUsed/>
    <w:qFormat/>
    <w:rsid w:val="005D02B5"/>
    <w:pPr>
      <w:keepNext/>
      <w:spacing w:before="240" w:after="240"/>
    </w:pPr>
    <w:rPr>
      <w:rFonts w:eastAsia="MS Mincho"/>
      <w:iCs/>
      <w:color w:val="1F497D" w:themeColor="text2"/>
      <w:szCs w:val="18"/>
      <w:lang w:eastAsia="en-US"/>
    </w:rPr>
  </w:style>
  <w:style w:type="paragraph" w:customStyle="1" w:styleId="code">
    <w:name w:val="code"/>
    <w:basedOn w:val="Normal"/>
    <w:next w:val="Normal"/>
    <w:link w:val="codeZchn"/>
    <w:autoRedefine/>
    <w:qFormat/>
    <w:rsid w:val="00FD100C"/>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20" w:after="120"/>
    </w:pPr>
    <w:rPr>
      <w:rFonts w:ascii="Courier" w:eastAsia="MS Mincho" w:hAnsi="Courier"/>
      <w:noProof/>
      <w:sz w:val="20"/>
      <w:szCs w:val="22"/>
      <w:lang w:val="en-GB" w:eastAsia="en-US"/>
    </w:rPr>
  </w:style>
  <w:style w:type="character" w:customStyle="1" w:styleId="codeZchn">
    <w:name w:val="code Zchn"/>
    <w:link w:val="code"/>
    <w:rsid w:val="00FD100C"/>
    <w:rPr>
      <w:rFonts w:ascii="Courier" w:eastAsia="MS Mincho" w:hAnsi="Courier" w:cs="Times New Roman"/>
      <w:noProof/>
      <w:sz w:val="20"/>
      <w:lang w:val="en-GB"/>
    </w:rPr>
  </w:style>
  <w:style w:type="paragraph" w:styleId="FootnoteText">
    <w:name w:val="footnote text"/>
    <w:basedOn w:val="Normal"/>
    <w:link w:val="FootnoteTextChar"/>
    <w:uiPriority w:val="99"/>
    <w:semiHidden/>
    <w:unhideWhenUsed/>
    <w:rsid w:val="00A12226"/>
    <w:pPr>
      <w:widowControl w:val="0"/>
      <w:autoSpaceDE w:val="0"/>
      <w:autoSpaceDN w:val="0"/>
    </w:pPr>
    <w:rPr>
      <w:rFonts w:ascii="Arial" w:eastAsia="Arial" w:hAnsi="Arial" w:cs="Arial"/>
      <w:sz w:val="20"/>
      <w:szCs w:val="20"/>
      <w:lang w:eastAsia="en-US"/>
    </w:rPr>
  </w:style>
  <w:style w:type="character" w:customStyle="1" w:styleId="FootnoteTextChar">
    <w:name w:val="Footnote Text Char"/>
    <w:basedOn w:val="DefaultParagraphFont"/>
    <w:link w:val="FootnoteText"/>
    <w:uiPriority w:val="99"/>
    <w:semiHidden/>
    <w:rsid w:val="00A12226"/>
    <w:rPr>
      <w:rFonts w:ascii="Arial" w:eastAsia="Arial" w:hAnsi="Arial" w:cs="Arial"/>
      <w:sz w:val="20"/>
      <w:szCs w:val="20"/>
    </w:rPr>
  </w:style>
  <w:style w:type="character" w:styleId="FootnoteReference">
    <w:name w:val="footnote reference"/>
    <w:basedOn w:val="DefaultParagraphFont"/>
    <w:uiPriority w:val="99"/>
    <w:semiHidden/>
    <w:unhideWhenUsed/>
    <w:rsid w:val="00A12226"/>
    <w:rPr>
      <w:vertAlign w:val="superscript"/>
    </w:rPr>
  </w:style>
  <w:style w:type="paragraph" w:styleId="HTMLPreformatted">
    <w:name w:val="HTML Preformatted"/>
    <w:basedOn w:val="Normal"/>
    <w:link w:val="HTMLPreformattedChar"/>
    <w:uiPriority w:val="99"/>
    <w:semiHidden/>
    <w:unhideWhenUsed/>
    <w:rsid w:val="00A12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en-US"/>
    </w:rPr>
  </w:style>
  <w:style w:type="character" w:customStyle="1" w:styleId="HTMLPreformattedChar">
    <w:name w:val="HTML Preformatted Char"/>
    <w:basedOn w:val="DefaultParagraphFont"/>
    <w:link w:val="HTMLPreformatted"/>
    <w:uiPriority w:val="99"/>
    <w:semiHidden/>
    <w:rsid w:val="00A12226"/>
    <w:rPr>
      <w:rFonts w:ascii="Courier New" w:eastAsia="Times New Roman" w:hAnsi="Courier New" w:cs="Courier New"/>
      <w:sz w:val="20"/>
      <w:szCs w:val="20"/>
    </w:rPr>
  </w:style>
  <w:style w:type="character" w:customStyle="1" w:styleId="line">
    <w:name w:val="line"/>
    <w:basedOn w:val="DefaultParagraphFont"/>
    <w:rsid w:val="00A12226"/>
  </w:style>
  <w:style w:type="character" w:customStyle="1" w:styleId="ListParagraphChar">
    <w:name w:val="List Paragraph Char"/>
    <w:aliases w:val="Bullet List Char,FooterText Char,- Bullets Char,목록 단락 Char,リスト段落 Char,?? ?? Char,????? Char,???? Char,Lista1 Char,列出段落 Char"/>
    <w:link w:val="ListParagraph"/>
    <w:uiPriority w:val="34"/>
    <w:qFormat/>
    <w:rsid w:val="00DD3F63"/>
    <w:rPr>
      <w:rFonts w:ascii="Times New Roman" w:eastAsia="Times New Roman" w:hAnsi="Times New Roman" w:cs="Times New Roman"/>
      <w:sz w:val="24"/>
      <w:szCs w:val="24"/>
      <w:lang w:eastAsia="en-GB"/>
    </w:rPr>
  </w:style>
  <w:style w:type="paragraph" w:customStyle="1" w:styleId="fields">
    <w:name w:val="fields"/>
    <w:basedOn w:val="Normal"/>
    <w:link w:val="fieldsZchn"/>
    <w:rsid w:val="005B6BB5"/>
    <w:pPr>
      <w:tabs>
        <w:tab w:val="left" w:pos="1440"/>
        <w:tab w:val="left" w:pos="8010"/>
      </w:tabs>
      <w:ind w:left="720" w:hanging="360"/>
    </w:pPr>
    <w:rPr>
      <w:rFonts w:ascii="Cambria" w:hAnsi="Cambria"/>
      <w:sz w:val="22"/>
      <w:szCs w:val="22"/>
      <w:lang w:val="en-GB" w:eastAsia="en-US"/>
    </w:rPr>
  </w:style>
  <w:style w:type="character" w:customStyle="1" w:styleId="fieldsZchn">
    <w:name w:val="fields Zchn"/>
    <w:link w:val="fields"/>
    <w:rsid w:val="005B6BB5"/>
    <w:rPr>
      <w:rFonts w:ascii="Cambria" w:eastAsia="Times New Roman" w:hAnsi="Cambria" w:cs="Times New Roman"/>
      <w:lang w:val="en-GB"/>
    </w:rPr>
  </w:style>
  <w:style w:type="paragraph" w:customStyle="1" w:styleId="NoSpacing1">
    <w:name w:val="No Spacing1"/>
    <w:basedOn w:val="Normal"/>
    <w:autoRedefine/>
    <w:qFormat/>
    <w:rsid w:val="005D02B5"/>
    <w:rPr>
      <w:rFonts w:eastAsia="SimSun"/>
      <w:lang w:val="fr-FR" w:eastAsia="zh-CN"/>
    </w:rPr>
  </w:style>
  <w:style w:type="character" w:styleId="HTMLCode">
    <w:name w:val="HTML Code"/>
    <w:basedOn w:val="DefaultParagraphFont"/>
    <w:uiPriority w:val="99"/>
    <w:semiHidden/>
    <w:unhideWhenUsed/>
    <w:rsid w:val="0072161E"/>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545409574">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874545">
      <w:bodyDiv w:val="1"/>
      <w:marLeft w:val="0"/>
      <w:marRight w:val="0"/>
      <w:marTop w:val="0"/>
      <w:marBottom w:val="0"/>
      <w:divBdr>
        <w:top w:val="none" w:sz="0" w:space="0" w:color="auto"/>
        <w:left w:val="none" w:sz="0" w:space="0" w:color="auto"/>
        <w:bottom w:val="none" w:sz="0" w:space="0" w:color="auto"/>
        <w:right w:val="none" w:sz="0" w:space="0" w:color="auto"/>
      </w:divBdr>
    </w:div>
    <w:div w:id="826823115">
      <w:bodyDiv w:val="1"/>
      <w:marLeft w:val="0"/>
      <w:marRight w:val="0"/>
      <w:marTop w:val="0"/>
      <w:marBottom w:val="0"/>
      <w:divBdr>
        <w:top w:val="none" w:sz="0" w:space="0" w:color="auto"/>
        <w:left w:val="none" w:sz="0" w:space="0" w:color="auto"/>
        <w:bottom w:val="none" w:sz="0" w:space="0" w:color="auto"/>
        <w:right w:val="none" w:sz="0" w:space="0" w:color="auto"/>
      </w:divBdr>
    </w:div>
    <w:div w:id="1046564042">
      <w:bodyDiv w:val="1"/>
      <w:marLeft w:val="0"/>
      <w:marRight w:val="0"/>
      <w:marTop w:val="0"/>
      <w:marBottom w:val="0"/>
      <w:divBdr>
        <w:top w:val="none" w:sz="0" w:space="0" w:color="auto"/>
        <w:left w:val="none" w:sz="0" w:space="0" w:color="auto"/>
        <w:bottom w:val="none" w:sz="0" w:space="0" w:color="auto"/>
        <w:right w:val="none" w:sz="0" w:space="0" w:color="auto"/>
      </w:divBdr>
    </w:div>
    <w:div w:id="21078422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gpac.io" TargetMode="External"/><Relationship Id="rId18" Type="http://schemas.openxmlformats.org/officeDocument/2006/relationships/image" Target="media/image4.png"/><Relationship Id="rId26" Type="http://schemas.openxmlformats.org/officeDocument/2006/relationships/image" Target="media/image11.png"/><Relationship Id="rId21" Type="http://schemas.openxmlformats.org/officeDocument/2006/relationships/image" Target="media/image7.png"/><Relationship Id="rId34"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hyperlink" Target="https://github.com/gpac/gpac" TargetMode="External"/><Relationship Id="rId17" Type="http://schemas.openxmlformats.org/officeDocument/2006/relationships/image" Target="media/image3.png"/><Relationship Id="rId25" Type="http://schemas.openxmlformats.org/officeDocument/2006/relationships/package" Target="embeddings/Microsoft_Excel_Worksheet.xlsx"/><Relationship Id="rId33" Type="http://schemas.openxmlformats.org/officeDocument/2006/relationships/hyperlink" Target="https://dms.mpeg.expert/doc_end_user/current_document.php?id=81248" TargetMode="Externa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hyperlink" Target="https://dms.mpeg.expert/doc_end_user/current_document.php?id=78658"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gpac.io" TargetMode="External"/><Relationship Id="rId24" Type="http://schemas.openxmlformats.org/officeDocument/2006/relationships/image" Target="media/image10.emf"/><Relationship Id="rId32" Type="http://schemas.openxmlformats.org/officeDocument/2006/relationships/hyperlink" Target="https://dms.mpeg.expert/doc_end_user/current_document.php?id=80602"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github.com/nokiatech/heif/tree/VVC_MP4" TargetMode="External"/><Relationship Id="rId23" Type="http://schemas.openxmlformats.org/officeDocument/2006/relationships/image" Target="media/image9.png"/><Relationship Id="rId28" Type="http://schemas.openxmlformats.org/officeDocument/2006/relationships/image" Target="media/image13.png"/><Relationship Id="rId36" Type="http://schemas.microsoft.com/office/2011/relationships/people" Target="people.xml"/><Relationship Id="rId10" Type="http://schemas.openxmlformats.org/officeDocument/2006/relationships/hyperlink" Target="https://github.com/MPEGGroup/FileFormatConformance/blob/main/CONTRIBUTING.md" TargetMode="External"/><Relationship Id="rId19" Type="http://schemas.openxmlformats.org/officeDocument/2006/relationships/image" Target="media/image5.png"/><Relationship Id="rId31" Type="http://schemas.openxmlformats.org/officeDocument/2006/relationships/hyperlink" Target="https://dms.mpeg.expert/doc_end_user/current_document.php?id=79628" TargetMode="External"/><Relationship Id="rId4" Type="http://schemas.openxmlformats.org/officeDocument/2006/relationships/webSettings" Target="webSettings.xml"/><Relationship Id="rId9" Type="http://schemas.openxmlformats.org/officeDocument/2006/relationships/hyperlink" Target="https://github.com/MPEGGroup/FileFormatConformance" TargetMode="External"/><Relationship Id="rId14" Type="http://schemas.openxmlformats.org/officeDocument/2006/relationships/hyperlink" Target="https://github.com/gpac/gpac" TargetMode="External"/><Relationship Id="rId22" Type="http://schemas.openxmlformats.org/officeDocument/2006/relationships/image" Target="media/image8.png"/><Relationship Id="rId27" Type="http://schemas.openxmlformats.org/officeDocument/2006/relationships/image" Target="media/image12.png"/><Relationship Id="rId30" Type="http://schemas.openxmlformats.org/officeDocument/2006/relationships/hyperlink" Target="https://dms.mpeg.expert/doc_end_user/current_document.php?id=78720" TargetMode="External"/><Relationship Id="rId35" Type="http://schemas.openxmlformats.org/officeDocument/2006/relationships/fontTable" Target="fontTable.xml"/><Relationship Id="rId8" Type="http://schemas.openxmlformats.org/officeDocument/2006/relationships/hyperlink" Target="https://isotc.iso.org/livelink/livelink/open/jtc1sc29wg3"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440</TotalTime>
  <Pages>32</Pages>
  <Words>8119</Words>
  <Characters>46283</Characters>
  <Application>Microsoft Office Word</Application>
  <DocSecurity>0</DocSecurity>
  <Lines>385</Lines>
  <Paragraphs>108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Technology under consideration on ISO/IEC 14496-32 File format reference software and conformance</vt:lpstr>
      <vt:lpstr/>
    </vt:vector>
  </TitlesOfParts>
  <Manager/>
  <Company/>
  <LinksUpToDate>false</LinksUpToDate>
  <CharactersWithSpaces>54294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Technology under consideration on ISO/IEC 14496-32 File format reference software and conformance</dc:title>
  <dc:subject/>
  <dc:creator>Youngkwon Lim</dc:creator>
  <cp:keywords/>
  <dc:description/>
  <cp:lastModifiedBy>Dimitri Podborski</cp:lastModifiedBy>
  <cp:revision>54</cp:revision>
  <dcterms:created xsi:type="dcterms:W3CDTF">2021-01-06T18:34:00Z</dcterms:created>
  <dcterms:modified xsi:type="dcterms:W3CDTF">2023-07-20T04:12:00Z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0836</vt:lpwstr>
  </property>
  <property fmtid="{D5CDD505-2E9C-101B-9397-08002B2CF9AE}" pid="3" name="MDMSNumber">
    <vt:lpwstr>22578</vt:lpwstr>
  </property>
</Properties>
</file>