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936"/>
      </w:tblGrid>
      <w:tr w:rsidR="009D611E" w:rsidRPr="00BF75BD" w14:paraId="4C608841" w14:textId="77777777" w:rsidTr="00FA1696">
        <w:trPr>
          <w:tblCellSpacing w:w="15" w:type="dxa"/>
        </w:trPr>
        <w:tc>
          <w:tcPr>
            <w:tcW w:w="10020" w:type="dxa"/>
            <w:vAlign w:val="center"/>
            <w:hideMark/>
          </w:tcPr>
          <w:p w14:paraId="4E13102E" w14:textId="77777777" w:rsidR="009D611E" w:rsidRPr="00BF75BD" w:rsidRDefault="009D611E" w:rsidP="00BF75BD">
            <w:pPr>
              <w:autoSpaceDE/>
              <w:autoSpaceDN/>
              <w:spacing w:before="100" w:beforeAutospacing="1" w:after="100" w:afterAutospacing="1"/>
              <w:jc w:val="center"/>
              <w:outlineLvl w:val="1"/>
              <w:rPr>
                <w:b/>
                <w:bCs/>
                <w:sz w:val="32"/>
                <w:szCs w:val="36"/>
              </w:rPr>
            </w:pPr>
            <w:r w:rsidRPr="000C6A08">
              <w:rPr>
                <w:b/>
                <w:bCs/>
                <w:sz w:val="24"/>
                <w:szCs w:val="28"/>
              </w:rPr>
              <w:t>INTERNATIONAL ORGANIZATION FOR STANDARDIZATION</w:t>
            </w:r>
            <w:r w:rsidRPr="000C6A08">
              <w:rPr>
                <w:b/>
                <w:bCs/>
                <w:sz w:val="24"/>
                <w:szCs w:val="28"/>
              </w:rPr>
              <w:br/>
              <w:t>ORGANISATION INTERNATIONALE DE NORMALISATION</w:t>
            </w:r>
            <w:r w:rsidRPr="000C6A08">
              <w:rPr>
                <w:b/>
                <w:bCs/>
                <w:sz w:val="24"/>
                <w:szCs w:val="28"/>
              </w:rPr>
              <w:br/>
              <w:t>ISO/IEC JTC 1/SC 29/WG 5</w:t>
            </w:r>
            <w:r w:rsidRPr="000C6A08">
              <w:rPr>
                <w:b/>
                <w:bCs/>
                <w:sz w:val="24"/>
                <w:szCs w:val="28"/>
              </w:rPr>
              <w:br/>
              <w:t>MPEG JOINT VIDEO CODING TEAM WITH ITU-T SG 16</w:t>
            </w:r>
          </w:p>
        </w:tc>
      </w:tr>
      <w:tr w:rsidR="009D611E" w:rsidRPr="00BF75BD" w14:paraId="03FAD3C5" w14:textId="77777777" w:rsidTr="00FA1696">
        <w:trPr>
          <w:tblCellSpacing w:w="15" w:type="dxa"/>
        </w:trPr>
        <w:tc>
          <w:tcPr>
            <w:tcW w:w="10020" w:type="dxa"/>
            <w:vAlign w:val="center"/>
            <w:hideMark/>
          </w:tcPr>
          <w:p w14:paraId="2E5813C2" w14:textId="5C0569BB" w:rsidR="009D611E" w:rsidRPr="00BF75BD" w:rsidRDefault="009D611E" w:rsidP="00BF75BD">
            <w:pPr>
              <w:autoSpaceDE/>
              <w:autoSpaceDN/>
              <w:spacing w:before="100" w:beforeAutospacing="1" w:after="100" w:afterAutospacing="1"/>
              <w:jc w:val="right"/>
              <w:outlineLvl w:val="2"/>
              <w:rPr>
                <w:b/>
                <w:bCs/>
                <w:sz w:val="24"/>
                <w:szCs w:val="27"/>
              </w:rPr>
            </w:pPr>
            <w:r w:rsidRPr="00BF75BD">
              <w:rPr>
                <w:b/>
                <w:bCs/>
                <w:sz w:val="24"/>
                <w:szCs w:val="27"/>
              </w:rPr>
              <w:t xml:space="preserve">ISO/IEC JTC 1 / SC 29 / WG 5 N </w:t>
            </w:r>
            <w:r>
              <w:rPr>
                <w:b/>
                <w:bCs/>
                <w:sz w:val="24"/>
                <w:szCs w:val="27"/>
              </w:rPr>
              <w:t>186</w:t>
            </w:r>
          </w:p>
        </w:tc>
      </w:tr>
      <w:tr w:rsidR="009D611E" w:rsidRPr="00BF75BD" w14:paraId="77DCBFD0" w14:textId="77777777" w:rsidTr="00FA1696">
        <w:trPr>
          <w:tblCellSpacing w:w="15" w:type="dxa"/>
        </w:trPr>
        <w:tc>
          <w:tcPr>
            <w:tcW w:w="10020" w:type="dxa"/>
            <w:vAlign w:val="center"/>
            <w:hideMark/>
          </w:tcPr>
          <w:p w14:paraId="489ADB52" w14:textId="77777777" w:rsidR="009D611E" w:rsidRPr="00BF75BD" w:rsidRDefault="009D611E" w:rsidP="00BF75BD">
            <w:pPr>
              <w:autoSpaceDE/>
              <w:autoSpaceDN/>
              <w:spacing w:before="100" w:beforeAutospacing="1" w:after="100" w:afterAutospacing="1"/>
              <w:jc w:val="right"/>
              <w:outlineLvl w:val="2"/>
              <w:rPr>
                <w:b/>
                <w:bCs/>
                <w:sz w:val="24"/>
                <w:szCs w:val="27"/>
              </w:rPr>
            </w:pPr>
            <w:r w:rsidRPr="009D611E">
              <w:rPr>
                <w:b/>
                <w:bCs/>
                <w:sz w:val="24"/>
                <w:szCs w:val="27"/>
              </w:rPr>
              <w:t>Teleconference, 11–20 January 2023</w:t>
            </w:r>
          </w:p>
        </w:tc>
      </w:tr>
      <w:tr w:rsidR="009D611E" w:rsidRPr="00BF75BD" w14:paraId="3C476EB3" w14:textId="77777777" w:rsidTr="00FA1696">
        <w:trPr>
          <w:tblCellSpacing w:w="15" w:type="dxa"/>
        </w:trPr>
        <w:tc>
          <w:tcPr>
            <w:tcW w:w="10020" w:type="dxa"/>
            <w:vAlign w:val="center"/>
            <w:hideMark/>
          </w:tcPr>
          <w:tbl>
            <w:tblPr>
              <w:tblW w:w="9792"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7632"/>
            </w:tblGrid>
            <w:tr w:rsidR="009D611E" w:rsidRPr="00BF75BD" w14:paraId="243A642D" w14:textId="77777777" w:rsidTr="009D611E">
              <w:tc>
                <w:tcPr>
                  <w:tcW w:w="2160" w:type="dxa"/>
                  <w:tcBorders>
                    <w:top w:val="outset" w:sz="6" w:space="0" w:color="auto"/>
                    <w:left w:val="outset" w:sz="6" w:space="0" w:color="auto"/>
                    <w:bottom w:val="outset" w:sz="6" w:space="0" w:color="auto"/>
                    <w:right w:val="outset" w:sz="6" w:space="0" w:color="auto"/>
                  </w:tcBorders>
                  <w:hideMark/>
                </w:tcPr>
                <w:p w14:paraId="6AB78566" w14:textId="77777777" w:rsidR="009D611E" w:rsidRPr="00BF75BD" w:rsidRDefault="009D611E" w:rsidP="00BF75BD">
                  <w:pPr>
                    <w:autoSpaceDE/>
                    <w:autoSpaceDN/>
                    <w:spacing w:before="60" w:after="60"/>
                    <w:rPr>
                      <w:b/>
                      <w:bCs/>
                    </w:rPr>
                  </w:pPr>
                  <w:r w:rsidRPr="00BF75BD">
                    <w:rPr>
                      <w:b/>
                      <w:bCs/>
                    </w:rPr>
                    <w:t>Title:</w:t>
                  </w:r>
                </w:p>
              </w:tc>
              <w:tc>
                <w:tcPr>
                  <w:tcW w:w="7632" w:type="dxa"/>
                  <w:tcBorders>
                    <w:top w:val="outset" w:sz="6" w:space="0" w:color="auto"/>
                    <w:left w:val="outset" w:sz="6" w:space="0" w:color="auto"/>
                    <w:bottom w:val="single" w:sz="6" w:space="0" w:color="auto"/>
                    <w:right w:val="outset" w:sz="6" w:space="0" w:color="auto"/>
                  </w:tcBorders>
                  <w:hideMark/>
                </w:tcPr>
                <w:p w14:paraId="1D857731" w14:textId="06600B69" w:rsidR="009D611E" w:rsidRPr="00BF75BD" w:rsidRDefault="009D611E" w:rsidP="00BF75BD">
                  <w:pPr>
                    <w:autoSpaceDE/>
                    <w:autoSpaceDN/>
                    <w:spacing w:before="60" w:after="60"/>
                    <w:rPr>
                      <w:b/>
                      <w:bCs/>
                    </w:rPr>
                  </w:pPr>
                  <w:r w:rsidRPr="009D611E">
                    <w:rPr>
                      <w:b/>
                      <w:bCs/>
                    </w:rPr>
                    <w:t xml:space="preserve">Preliminary working draft 2 of additional </w:t>
                  </w:r>
                  <w:proofErr w:type="spellStart"/>
                  <w:r w:rsidRPr="009D611E">
                    <w:rPr>
                      <w:b/>
                      <w:bCs/>
                    </w:rPr>
                    <w:t>colour</w:t>
                  </w:r>
                  <w:proofErr w:type="spellEnd"/>
                  <w:r w:rsidRPr="009D611E">
                    <w:rPr>
                      <w:b/>
                      <w:bCs/>
                    </w:rPr>
                    <w:t xml:space="preserve"> type identifiers for AVC, HEVC and Video CICP  </w:t>
                  </w:r>
                </w:p>
              </w:tc>
            </w:tr>
            <w:tr w:rsidR="009D611E" w:rsidRPr="00BF75BD" w14:paraId="76AE13E3" w14:textId="77777777" w:rsidTr="009D611E">
              <w:tc>
                <w:tcPr>
                  <w:tcW w:w="2160" w:type="dxa"/>
                  <w:tcBorders>
                    <w:top w:val="outset" w:sz="6" w:space="0" w:color="auto"/>
                    <w:left w:val="outset" w:sz="6" w:space="0" w:color="auto"/>
                    <w:bottom w:val="outset" w:sz="6" w:space="0" w:color="auto"/>
                    <w:right w:val="outset" w:sz="6" w:space="0" w:color="auto"/>
                  </w:tcBorders>
                </w:tcPr>
                <w:p w14:paraId="6F21CFDC" w14:textId="77777777" w:rsidR="009D611E" w:rsidRPr="00BF75BD" w:rsidRDefault="009D611E" w:rsidP="00B4369A">
                  <w:pPr>
                    <w:autoSpaceDE/>
                    <w:autoSpaceDN/>
                    <w:spacing w:before="60" w:after="60"/>
                    <w:rPr>
                      <w:b/>
                      <w:bCs/>
                    </w:rPr>
                  </w:pPr>
                  <w:r w:rsidRPr="00BF75BD">
                    <w:rPr>
                      <w:b/>
                      <w:bCs/>
                      <w:szCs w:val="24"/>
                    </w:rPr>
                    <w:t>Source:</w:t>
                  </w:r>
                </w:p>
              </w:tc>
              <w:tc>
                <w:tcPr>
                  <w:tcW w:w="7632" w:type="dxa"/>
                  <w:tcBorders>
                    <w:top w:val="outset" w:sz="6" w:space="0" w:color="auto"/>
                    <w:left w:val="outset" w:sz="6" w:space="0" w:color="auto"/>
                    <w:bottom w:val="single" w:sz="6" w:space="0" w:color="auto"/>
                    <w:right w:val="outset" w:sz="6" w:space="0" w:color="auto"/>
                  </w:tcBorders>
                </w:tcPr>
                <w:p w14:paraId="7F302FFE" w14:textId="77777777" w:rsidR="009D611E" w:rsidRPr="00BF75BD" w:rsidRDefault="009D611E" w:rsidP="00B4369A">
                  <w:pPr>
                    <w:autoSpaceDE/>
                    <w:autoSpaceDN/>
                    <w:spacing w:before="60" w:after="60"/>
                    <w:rPr>
                      <w:b/>
                      <w:bCs/>
                    </w:rPr>
                  </w:pPr>
                  <w:r w:rsidRPr="00276690">
                    <w:rPr>
                      <w:b/>
                      <w:bCs/>
                      <w:szCs w:val="24"/>
                    </w:rPr>
                    <w:t>Convenor (Jens-Rainer Ohm)</w:t>
                  </w:r>
                </w:p>
              </w:tc>
            </w:tr>
            <w:tr w:rsidR="009D611E" w:rsidRPr="00BF75BD" w14:paraId="69215C91" w14:textId="77777777" w:rsidTr="009D611E">
              <w:tc>
                <w:tcPr>
                  <w:tcW w:w="2160" w:type="dxa"/>
                  <w:tcBorders>
                    <w:top w:val="outset" w:sz="6" w:space="0" w:color="auto"/>
                    <w:left w:val="outset" w:sz="6" w:space="0" w:color="auto"/>
                    <w:bottom w:val="outset" w:sz="6" w:space="0" w:color="auto"/>
                    <w:right w:val="single" w:sz="6" w:space="0" w:color="auto"/>
                  </w:tcBorders>
                  <w:hideMark/>
                </w:tcPr>
                <w:p w14:paraId="0F3DEBF8" w14:textId="77777777" w:rsidR="009D611E" w:rsidRPr="00BF75BD" w:rsidRDefault="009D611E" w:rsidP="00B4369A">
                  <w:pPr>
                    <w:autoSpaceDE/>
                    <w:autoSpaceDN/>
                    <w:spacing w:before="60" w:after="60"/>
                    <w:rPr>
                      <w:b/>
                      <w:bCs/>
                    </w:rPr>
                  </w:pPr>
                  <w:r w:rsidRPr="00BF75BD">
                    <w:rPr>
                      <w:b/>
                      <w:bCs/>
                    </w:rPr>
                    <w:t>Type:</w:t>
                  </w:r>
                </w:p>
              </w:tc>
              <w:tc>
                <w:tcPr>
                  <w:tcW w:w="7632" w:type="dxa"/>
                  <w:tcBorders>
                    <w:top w:val="single" w:sz="6" w:space="0" w:color="auto"/>
                    <w:left w:val="single" w:sz="6" w:space="0" w:color="auto"/>
                    <w:bottom w:val="single" w:sz="6" w:space="0" w:color="auto"/>
                    <w:right w:val="single" w:sz="6" w:space="0" w:color="auto"/>
                  </w:tcBorders>
                  <w:hideMark/>
                </w:tcPr>
                <w:p w14:paraId="55925059" w14:textId="270A389A" w:rsidR="009D611E" w:rsidRPr="00BF75BD" w:rsidRDefault="009D611E" w:rsidP="00B4369A">
                  <w:pPr>
                    <w:autoSpaceDE/>
                    <w:autoSpaceDN/>
                    <w:spacing w:before="60" w:after="60"/>
                    <w:rPr>
                      <w:b/>
                      <w:bCs/>
                    </w:rPr>
                  </w:pPr>
                  <w:r>
                    <w:rPr>
                      <w:b/>
                      <w:bCs/>
                    </w:rPr>
                    <w:t>Project</w:t>
                  </w:r>
                </w:p>
              </w:tc>
            </w:tr>
            <w:tr w:rsidR="009D611E" w:rsidRPr="00BF75BD" w14:paraId="3434994F" w14:textId="77777777" w:rsidTr="009D611E">
              <w:tc>
                <w:tcPr>
                  <w:tcW w:w="2160" w:type="dxa"/>
                  <w:tcBorders>
                    <w:top w:val="outset" w:sz="6" w:space="0" w:color="auto"/>
                    <w:left w:val="outset" w:sz="6" w:space="0" w:color="auto"/>
                    <w:bottom w:val="outset" w:sz="6" w:space="0" w:color="auto"/>
                    <w:right w:val="single" w:sz="6" w:space="0" w:color="auto"/>
                  </w:tcBorders>
                </w:tcPr>
                <w:p w14:paraId="3FE918A4" w14:textId="77777777" w:rsidR="009D611E" w:rsidRPr="00BF75BD" w:rsidRDefault="009D611E" w:rsidP="00B4369A">
                  <w:pPr>
                    <w:autoSpaceDE/>
                    <w:autoSpaceDN/>
                    <w:spacing w:before="60" w:after="60"/>
                    <w:rPr>
                      <w:b/>
                      <w:bCs/>
                    </w:rPr>
                  </w:pPr>
                  <w:r>
                    <w:rPr>
                      <w:b/>
                      <w:bCs/>
                    </w:rPr>
                    <w:t>Subtype:</w:t>
                  </w:r>
                </w:p>
              </w:tc>
              <w:tc>
                <w:tcPr>
                  <w:tcW w:w="7632" w:type="dxa"/>
                  <w:tcBorders>
                    <w:top w:val="single" w:sz="6" w:space="0" w:color="auto"/>
                    <w:left w:val="single" w:sz="6" w:space="0" w:color="auto"/>
                    <w:bottom w:val="single" w:sz="6" w:space="0" w:color="auto"/>
                    <w:right w:val="single" w:sz="6" w:space="0" w:color="auto"/>
                  </w:tcBorders>
                </w:tcPr>
                <w:p w14:paraId="6C632FFB" w14:textId="4F597158" w:rsidR="009D611E" w:rsidRPr="00BF75BD" w:rsidRDefault="009D611E" w:rsidP="00B4369A">
                  <w:pPr>
                    <w:autoSpaceDE/>
                    <w:autoSpaceDN/>
                    <w:spacing w:before="60" w:after="60"/>
                    <w:rPr>
                      <w:b/>
                      <w:bCs/>
                    </w:rPr>
                  </w:pPr>
                  <w:r>
                    <w:rPr>
                      <w:b/>
                      <w:bCs/>
                    </w:rPr>
                    <w:t>Draft (Other)</w:t>
                  </w:r>
                </w:p>
              </w:tc>
            </w:tr>
            <w:tr w:rsidR="009D611E" w:rsidRPr="00BF75BD" w14:paraId="0110F0FA" w14:textId="77777777" w:rsidTr="009D611E">
              <w:tc>
                <w:tcPr>
                  <w:tcW w:w="2160" w:type="dxa"/>
                  <w:tcBorders>
                    <w:top w:val="outset" w:sz="6" w:space="0" w:color="auto"/>
                    <w:left w:val="outset" w:sz="6" w:space="0" w:color="auto"/>
                    <w:bottom w:val="outset" w:sz="6" w:space="0" w:color="auto"/>
                    <w:right w:val="single" w:sz="6" w:space="0" w:color="auto"/>
                  </w:tcBorders>
                </w:tcPr>
                <w:p w14:paraId="60EA3F8B" w14:textId="77777777" w:rsidR="009D611E" w:rsidRPr="00BF75BD" w:rsidRDefault="009D611E" w:rsidP="00B4369A">
                  <w:pPr>
                    <w:autoSpaceDE/>
                    <w:autoSpaceDN/>
                    <w:spacing w:before="60" w:after="60"/>
                    <w:rPr>
                      <w:b/>
                      <w:bCs/>
                    </w:rPr>
                  </w:pPr>
                  <w:r w:rsidRPr="00BF75BD">
                    <w:rPr>
                      <w:b/>
                      <w:bCs/>
                    </w:rPr>
                    <w:t>Status:</w:t>
                  </w:r>
                </w:p>
              </w:tc>
              <w:tc>
                <w:tcPr>
                  <w:tcW w:w="7632" w:type="dxa"/>
                  <w:tcBorders>
                    <w:top w:val="single" w:sz="6" w:space="0" w:color="auto"/>
                    <w:left w:val="single" w:sz="6" w:space="0" w:color="auto"/>
                    <w:bottom w:val="single" w:sz="6" w:space="0" w:color="auto"/>
                    <w:right w:val="single" w:sz="6" w:space="0" w:color="auto"/>
                  </w:tcBorders>
                </w:tcPr>
                <w:p w14:paraId="15949B27" w14:textId="77777777" w:rsidR="009D611E" w:rsidRPr="00BF75BD" w:rsidRDefault="009D611E" w:rsidP="00B4369A">
                  <w:pPr>
                    <w:autoSpaceDE/>
                    <w:autoSpaceDN/>
                    <w:spacing w:before="60" w:after="60"/>
                    <w:rPr>
                      <w:b/>
                      <w:bCs/>
                    </w:rPr>
                  </w:pPr>
                  <w:r w:rsidRPr="00BF75BD">
                    <w:rPr>
                      <w:b/>
                      <w:bCs/>
                    </w:rPr>
                    <w:t>Approved</w:t>
                  </w:r>
                </w:p>
              </w:tc>
            </w:tr>
            <w:tr w:rsidR="009D611E" w:rsidRPr="00BF75BD" w14:paraId="4F26D0BF" w14:textId="77777777" w:rsidTr="009D611E">
              <w:tc>
                <w:tcPr>
                  <w:tcW w:w="2160" w:type="dxa"/>
                  <w:tcBorders>
                    <w:top w:val="outset" w:sz="6" w:space="0" w:color="auto"/>
                    <w:left w:val="outset" w:sz="6" w:space="0" w:color="auto"/>
                    <w:bottom w:val="outset" w:sz="6" w:space="0" w:color="auto"/>
                    <w:right w:val="single" w:sz="6" w:space="0" w:color="auto"/>
                  </w:tcBorders>
                </w:tcPr>
                <w:p w14:paraId="01F95714" w14:textId="77777777" w:rsidR="009D611E" w:rsidRPr="00BF75BD" w:rsidRDefault="009D611E" w:rsidP="00B4369A">
                  <w:pPr>
                    <w:autoSpaceDE/>
                    <w:autoSpaceDN/>
                    <w:spacing w:before="60" w:after="60"/>
                    <w:rPr>
                      <w:b/>
                      <w:bCs/>
                    </w:rPr>
                  </w:pPr>
                  <w:r w:rsidRPr="00BF75BD">
                    <w:rPr>
                      <w:b/>
                      <w:bCs/>
                    </w:rPr>
                    <w:t>Date:</w:t>
                  </w:r>
                </w:p>
              </w:tc>
              <w:tc>
                <w:tcPr>
                  <w:tcW w:w="7632" w:type="dxa"/>
                  <w:tcBorders>
                    <w:top w:val="single" w:sz="6" w:space="0" w:color="auto"/>
                    <w:left w:val="single" w:sz="6" w:space="0" w:color="auto"/>
                    <w:bottom w:val="single" w:sz="6" w:space="0" w:color="auto"/>
                    <w:right w:val="single" w:sz="6" w:space="0" w:color="auto"/>
                  </w:tcBorders>
                </w:tcPr>
                <w:p w14:paraId="558E4CD8" w14:textId="1A323BE7" w:rsidR="009D611E" w:rsidRPr="009D611E" w:rsidRDefault="009D611E" w:rsidP="00B4369A">
                  <w:pPr>
                    <w:autoSpaceDE/>
                    <w:autoSpaceDN/>
                    <w:spacing w:before="60" w:after="60"/>
                    <w:rPr>
                      <w:b/>
                      <w:bCs/>
                    </w:rPr>
                  </w:pPr>
                  <w:r w:rsidRPr="009D611E">
                    <w:rPr>
                      <w:b/>
                      <w:bCs/>
                    </w:rPr>
                    <w:t>2023-03-08</w:t>
                  </w:r>
                </w:p>
              </w:tc>
            </w:tr>
            <w:tr w:rsidR="009D611E" w:rsidRPr="00BF75BD" w14:paraId="04F37007" w14:textId="77777777" w:rsidTr="009D611E">
              <w:tc>
                <w:tcPr>
                  <w:tcW w:w="2160" w:type="dxa"/>
                  <w:tcBorders>
                    <w:top w:val="outset" w:sz="6" w:space="0" w:color="auto"/>
                    <w:left w:val="outset" w:sz="6" w:space="0" w:color="auto"/>
                    <w:bottom w:val="outset" w:sz="6" w:space="0" w:color="auto"/>
                    <w:right w:val="single" w:sz="6" w:space="0" w:color="auto"/>
                  </w:tcBorders>
                </w:tcPr>
                <w:p w14:paraId="1F230B8D" w14:textId="77777777" w:rsidR="009D611E" w:rsidRPr="00BF75BD" w:rsidRDefault="009D611E" w:rsidP="00B4369A">
                  <w:pPr>
                    <w:autoSpaceDE/>
                    <w:autoSpaceDN/>
                    <w:spacing w:before="60" w:after="60"/>
                    <w:rPr>
                      <w:b/>
                      <w:bCs/>
                    </w:rPr>
                  </w:pPr>
                  <w:r w:rsidRPr="00BF75BD">
                    <w:rPr>
                      <w:b/>
                      <w:bCs/>
                    </w:rPr>
                    <w:t>Expected Action:</w:t>
                  </w:r>
                </w:p>
              </w:tc>
              <w:tc>
                <w:tcPr>
                  <w:tcW w:w="7632" w:type="dxa"/>
                  <w:tcBorders>
                    <w:top w:val="single" w:sz="6" w:space="0" w:color="auto"/>
                    <w:left w:val="single" w:sz="6" w:space="0" w:color="auto"/>
                    <w:bottom w:val="single" w:sz="6" w:space="0" w:color="auto"/>
                    <w:right w:val="single" w:sz="6" w:space="0" w:color="auto"/>
                  </w:tcBorders>
                </w:tcPr>
                <w:p w14:paraId="1E7EE3BC" w14:textId="77777777" w:rsidR="009D611E" w:rsidRPr="009D611E" w:rsidRDefault="009D611E" w:rsidP="00B4369A">
                  <w:pPr>
                    <w:autoSpaceDE/>
                    <w:autoSpaceDN/>
                    <w:spacing w:before="60" w:after="60"/>
                    <w:rPr>
                      <w:b/>
                      <w:bCs/>
                    </w:rPr>
                  </w:pPr>
                  <w:r w:rsidRPr="009D611E">
                    <w:rPr>
                      <w:b/>
                      <w:bCs/>
                    </w:rPr>
                    <w:t>Info</w:t>
                  </w:r>
                </w:p>
              </w:tc>
            </w:tr>
            <w:tr w:rsidR="009D611E" w:rsidRPr="00BF75BD" w14:paraId="2F6031CD" w14:textId="77777777" w:rsidTr="009D611E">
              <w:tc>
                <w:tcPr>
                  <w:tcW w:w="2160" w:type="dxa"/>
                  <w:tcBorders>
                    <w:top w:val="outset" w:sz="6" w:space="0" w:color="auto"/>
                    <w:left w:val="outset" w:sz="6" w:space="0" w:color="auto"/>
                    <w:bottom w:val="outset" w:sz="6" w:space="0" w:color="auto"/>
                    <w:right w:val="single" w:sz="6" w:space="0" w:color="auto"/>
                  </w:tcBorders>
                </w:tcPr>
                <w:p w14:paraId="0A1D7006" w14:textId="77777777" w:rsidR="009D611E" w:rsidRPr="00BF75BD" w:rsidRDefault="009D611E" w:rsidP="00B4369A">
                  <w:pPr>
                    <w:autoSpaceDE/>
                    <w:autoSpaceDN/>
                    <w:spacing w:before="60" w:after="60"/>
                    <w:rPr>
                      <w:b/>
                      <w:bCs/>
                    </w:rPr>
                  </w:pPr>
                  <w:r w:rsidRPr="00BF75BD">
                    <w:rPr>
                      <w:b/>
                      <w:bCs/>
                    </w:rPr>
                    <w:t>Action due date:</w:t>
                  </w:r>
                </w:p>
              </w:tc>
              <w:tc>
                <w:tcPr>
                  <w:tcW w:w="7632" w:type="dxa"/>
                  <w:tcBorders>
                    <w:top w:val="single" w:sz="6" w:space="0" w:color="auto"/>
                    <w:left w:val="single" w:sz="6" w:space="0" w:color="auto"/>
                    <w:bottom w:val="single" w:sz="6" w:space="0" w:color="auto"/>
                    <w:right w:val="single" w:sz="6" w:space="0" w:color="auto"/>
                  </w:tcBorders>
                </w:tcPr>
                <w:p w14:paraId="265F417D" w14:textId="77777777" w:rsidR="009D611E" w:rsidRPr="00BF75BD" w:rsidRDefault="009D611E" w:rsidP="00B4369A">
                  <w:pPr>
                    <w:autoSpaceDE/>
                    <w:autoSpaceDN/>
                    <w:spacing w:before="60" w:after="60"/>
                    <w:rPr>
                      <w:b/>
                      <w:bCs/>
                    </w:rPr>
                  </w:pPr>
                  <w:r w:rsidRPr="00BF75BD">
                    <w:rPr>
                      <w:b/>
                      <w:bCs/>
                    </w:rPr>
                    <w:t>N/A</w:t>
                  </w:r>
                </w:p>
              </w:tc>
            </w:tr>
            <w:tr w:rsidR="009D611E" w:rsidRPr="00BF75BD" w14:paraId="414655A2" w14:textId="77777777" w:rsidTr="009D611E">
              <w:tc>
                <w:tcPr>
                  <w:tcW w:w="2160" w:type="dxa"/>
                  <w:tcBorders>
                    <w:top w:val="outset" w:sz="6" w:space="0" w:color="auto"/>
                    <w:left w:val="outset" w:sz="6" w:space="0" w:color="auto"/>
                    <w:bottom w:val="outset" w:sz="6" w:space="0" w:color="auto"/>
                    <w:right w:val="single" w:sz="6" w:space="0" w:color="auto"/>
                  </w:tcBorders>
                </w:tcPr>
                <w:p w14:paraId="186353B3" w14:textId="77777777" w:rsidR="009D611E" w:rsidRPr="00BF75BD" w:rsidRDefault="009D611E" w:rsidP="00B4369A">
                  <w:pPr>
                    <w:autoSpaceDE/>
                    <w:autoSpaceDN/>
                    <w:spacing w:before="60" w:after="60"/>
                    <w:rPr>
                      <w:b/>
                      <w:bCs/>
                    </w:rPr>
                  </w:pPr>
                  <w:r>
                    <w:rPr>
                      <w:b/>
                      <w:bCs/>
                    </w:rPr>
                    <w:t>No. of pages</w:t>
                  </w:r>
                </w:p>
              </w:tc>
              <w:tc>
                <w:tcPr>
                  <w:tcW w:w="7632" w:type="dxa"/>
                  <w:tcBorders>
                    <w:top w:val="single" w:sz="6" w:space="0" w:color="auto"/>
                    <w:left w:val="single" w:sz="6" w:space="0" w:color="auto"/>
                    <w:bottom w:val="single" w:sz="6" w:space="0" w:color="auto"/>
                    <w:right w:val="single" w:sz="6" w:space="0" w:color="auto"/>
                  </w:tcBorders>
                </w:tcPr>
                <w:p w14:paraId="358EC5C8" w14:textId="336C79C0" w:rsidR="009D611E" w:rsidRPr="00BF75BD" w:rsidRDefault="009D611E" w:rsidP="00B4369A">
                  <w:pPr>
                    <w:autoSpaceDE/>
                    <w:autoSpaceDN/>
                    <w:spacing w:before="60" w:after="60"/>
                    <w:rPr>
                      <w:b/>
                      <w:bCs/>
                    </w:rPr>
                  </w:pPr>
                  <w:r>
                    <w:rPr>
                      <w:b/>
                    </w:rPr>
                    <w:t>22</w:t>
                  </w:r>
                  <w:r w:rsidRPr="00097160">
                    <w:rPr>
                      <w:bCs/>
                    </w:rPr>
                    <w:t xml:space="preserve"> (without </w:t>
                  </w:r>
                  <w:r>
                    <w:rPr>
                      <w:bCs/>
                    </w:rPr>
                    <w:t xml:space="preserve">this </w:t>
                  </w:r>
                  <w:r w:rsidRPr="00097160">
                    <w:rPr>
                      <w:bCs/>
                    </w:rPr>
                    <w:t>cover page)</w:t>
                  </w:r>
                </w:p>
              </w:tc>
            </w:tr>
            <w:tr w:rsidR="009D611E" w:rsidRPr="00BF75BD" w14:paraId="2DCF6F92" w14:textId="77777777" w:rsidTr="009D611E">
              <w:tc>
                <w:tcPr>
                  <w:tcW w:w="2160" w:type="dxa"/>
                  <w:tcBorders>
                    <w:top w:val="outset" w:sz="6" w:space="0" w:color="auto"/>
                    <w:left w:val="outset" w:sz="6" w:space="0" w:color="auto"/>
                    <w:bottom w:val="outset" w:sz="6" w:space="0" w:color="auto"/>
                    <w:right w:val="single" w:sz="6" w:space="0" w:color="auto"/>
                  </w:tcBorders>
                </w:tcPr>
                <w:p w14:paraId="425008BC" w14:textId="77777777" w:rsidR="009D611E" w:rsidRPr="00BF75BD" w:rsidRDefault="009D611E" w:rsidP="00B4369A">
                  <w:pPr>
                    <w:autoSpaceDE/>
                    <w:autoSpaceDN/>
                    <w:spacing w:before="60" w:after="60"/>
                    <w:rPr>
                      <w:b/>
                      <w:bCs/>
                    </w:rPr>
                  </w:pPr>
                  <w:r w:rsidRPr="00BF75BD">
                    <w:rPr>
                      <w:b/>
                      <w:bCs/>
                    </w:rPr>
                    <w:t>Email of convenor:</w:t>
                  </w:r>
                </w:p>
              </w:tc>
              <w:tc>
                <w:tcPr>
                  <w:tcW w:w="7632" w:type="dxa"/>
                  <w:tcBorders>
                    <w:top w:val="single" w:sz="6" w:space="0" w:color="auto"/>
                    <w:left w:val="single" w:sz="6" w:space="0" w:color="auto"/>
                    <w:bottom w:val="single" w:sz="6" w:space="0" w:color="auto"/>
                    <w:right w:val="single" w:sz="6" w:space="0" w:color="auto"/>
                  </w:tcBorders>
                </w:tcPr>
                <w:p w14:paraId="136BE8D2" w14:textId="77777777" w:rsidR="009D611E" w:rsidRPr="00BF75BD" w:rsidRDefault="009D611E" w:rsidP="00B4369A">
                  <w:pPr>
                    <w:autoSpaceDE/>
                    <w:autoSpaceDN/>
                    <w:spacing w:before="60" w:after="60"/>
                    <w:rPr>
                      <w:b/>
                      <w:bCs/>
                    </w:rPr>
                  </w:pPr>
                  <w:r w:rsidRPr="00BF75BD">
                    <w:rPr>
                      <w:b/>
                      <w:bCs/>
                    </w:rPr>
                    <w:t xml:space="preserve">ohm @ </w:t>
                  </w:r>
                  <w:proofErr w:type="spellStart"/>
                  <w:proofErr w:type="gramStart"/>
                  <w:r w:rsidRPr="00BF75BD">
                    <w:rPr>
                      <w:b/>
                      <w:bCs/>
                    </w:rPr>
                    <w:t>ient</w:t>
                  </w:r>
                  <w:proofErr w:type="spellEnd"/>
                  <w:r w:rsidRPr="00BF75BD">
                    <w:rPr>
                      <w:b/>
                      <w:bCs/>
                    </w:rPr>
                    <w:t xml:space="preserve"> .</w:t>
                  </w:r>
                  <w:proofErr w:type="gramEnd"/>
                  <w:r w:rsidRPr="00BF75BD">
                    <w:rPr>
                      <w:b/>
                      <w:bCs/>
                    </w:rPr>
                    <w:t xml:space="preserve"> </w:t>
                  </w:r>
                  <w:proofErr w:type="spellStart"/>
                  <w:r w:rsidRPr="00BF75BD">
                    <w:rPr>
                      <w:b/>
                      <w:bCs/>
                    </w:rPr>
                    <w:t>rwth-</w:t>
                  </w:r>
                  <w:proofErr w:type="gramStart"/>
                  <w:r w:rsidRPr="00BF75BD">
                    <w:rPr>
                      <w:b/>
                      <w:bCs/>
                    </w:rPr>
                    <w:t>aachen</w:t>
                  </w:r>
                  <w:proofErr w:type="spellEnd"/>
                  <w:r w:rsidRPr="00BF75BD">
                    <w:rPr>
                      <w:b/>
                      <w:bCs/>
                    </w:rPr>
                    <w:t xml:space="preserve"> .</w:t>
                  </w:r>
                  <w:proofErr w:type="gramEnd"/>
                  <w:r w:rsidRPr="00BF75BD">
                    <w:rPr>
                      <w:b/>
                      <w:bCs/>
                    </w:rPr>
                    <w:t xml:space="preserve"> de</w:t>
                  </w:r>
                </w:p>
              </w:tc>
            </w:tr>
            <w:tr w:rsidR="009D611E" w:rsidRPr="00BF75BD" w14:paraId="2F861313" w14:textId="77777777" w:rsidTr="009D611E">
              <w:tc>
                <w:tcPr>
                  <w:tcW w:w="2160" w:type="dxa"/>
                  <w:tcBorders>
                    <w:top w:val="outset" w:sz="6" w:space="0" w:color="auto"/>
                    <w:left w:val="outset" w:sz="6" w:space="0" w:color="auto"/>
                    <w:bottom w:val="outset" w:sz="6" w:space="0" w:color="auto"/>
                    <w:right w:val="single" w:sz="6" w:space="0" w:color="auto"/>
                  </w:tcBorders>
                </w:tcPr>
                <w:p w14:paraId="09F7FF1F" w14:textId="77777777" w:rsidR="009D611E" w:rsidRPr="00BF75BD" w:rsidRDefault="009D611E" w:rsidP="00B4369A">
                  <w:pPr>
                    <w:autoSpaceDE/>
                    <w:autoSpaceDN/>
                    <w:spacing w:before="60" w:after="60"/>
                    <w:rPr>
                      <w:b/>
                      <w:bCs/>
                    </w:rPr>
                  </w:pPr>
                  <w:r w:rsidRPr="00BF75BD">
                    <w:rPr>
                      <w:b/>
                      <w:bCs/>
                    </w:rPr>
                    <w:t>Committee URL:</w:t>
                  </w:r>
                </w:p>
              </w:tc>
              <w:tc>
                <w:tcPr>
                  <w:tcW w:w="7632" w:type="dxa"/>
                  <w:tcBorders>
                    <w:top w:val="single" w:sz="6" w:space="0" w:color="auto"/>
                    <w:left w:val="single" w:sz="6" w:space="0" w:color="auto"/>
                    <w:bottom w:val="single" w:sz="6" w:space="0" w:color="auto"/>
                    <w:right w:val="single" w:sz="6" w:space="0" w:color="auto"/>
                  </w:tcBorders>
                </w:tcPr>
                <w:p w14:paraId="0A02FBE4" w14:textId="77777777" w:rsidR="009D611E" w:rsidRPr="00BF75BD" w:rsidRDefault="009D611E" w:rsidP="00B4369A">
                  <w:pPr>
                    <w:autoSpaceDE/>
                    <w:autoSpaceDN/>
                    <w:spacing w:before="60" w:after="60"/>
                    <w:rPr>
                      <w:b/>
                      <w:bCs/>
                    </w:rPr>
                  </w:pPr>
                  <w:bookmarkStart w:id="0" w:name="_Hlk77393839"/>
                  <w:r w:rsidRPr="00BF75BD">
                    <w:rPr>
                      <w:b/>
                      <w:bCs/>
                    </w:rPr>
                    <w:t>https://sd.iso.org/documents/ui/#!/browse/iso/iso-iec-jtc-1/iso-iec-jtc-1-sc-29/iso-iec-jtc-1-sc-29-wg-5</w:t>
                  </w:r>
                  <w:bookmarkEnd w:id="0"/>
                </w:p>
              </w:tc>
            </w:tr>
          </w:tbl>
          <w:p w14:paraId="4596910D" w14:textId="77777777" w:rsidR="009D611E" w:rsidRPr="00BF75BD" w:rsidRDefault="009D611E" w:rsidP="00BF75BD">
            <w:pPr>
              <w:autoSpaceDE/>
              <w:autoSpaceDN/>
              <w:rPr>
                <w:szCs w:val="24"/>
              </w:rPr>
            </w:pPr>
          </w:p>
        </w:tc>
      </w:tr>
    </w:tbl>
    <w:p w14:paraId="1B6E8DBD" w14:textId="77777777" w:rsidR="009D611E" w:rsidRDefault="009D611E" w:rsidP="00B42EB7">
      <w:pPr>
        <w:spacing w:before="1"/>
        <w:rPr>
          <w:sz w:val="24"/>
          <w:szCs w:val="24"/>
        </w:rPr>
      </w:pPr>
    </w:p>
    <w:p w14:paraId="7B4054C9" w14:textId="77777777" w:rsidR="009D611E" w:rsidRPr="0010406A" w:rsidRDefault="009D611E">
      <w:pPr>
        <w:tabs>
          <w:tab w:val="left" w:pos="3099"/>
        </w:tabs>
        <w:ind w:left="104"/>
        <w:rPr>
          <w:color w:val="0000EE"/>
          <w:w w:val="120"/>
          <w:sz w:val="24"/>
          <w:u w:val="single" w:color="0000EE"/>
        </w:rPr>
        <w:sectPr w:rsidR="009D611E" w:rsidRPr="0010406A" w:rsidSect="0091753F">
          <w:footerReference w:type="default" r:id="rId7"/>
          <w:pgSz w:w="12240" w:h="15840" w:code="1"/>
          <w:pgMar w:top="1152" w:right="1152" w:bottom="1152" w:left="1152" w:header="432" w:footer="432" w:gutter="0"/>
          <w:cols w:space="720"/>
        </w:sectPr>
      </w:pPr>
    </w:p>
    <w:tbl>
      <w:tblPr>
        <w:tblW w:w="0" w:type="auto"/>
        <w:tblLayout w:type="fixed"/>
        <w:tblLook w:val="0000" w:firstRow="0" w:lastRow="0" w:firstColumn="0" w:lastColumn="0" w:noHBand="0" w:noVBand="0"/>
      </w:tblPr>
      <w:tblGrid>
        <w:gridCol w:w="6930"/>
        <w:gridCol w:w="2970"/>
      </w:tblGrid>
      <w:tr w:rsidR="00E61DAC" w:rsidRPr="005B217D" w14:paraId="7E96CA4B" w14:textId="77777777" w:rsidTr="00AE5021">
        <w:tc>
          <w:tcPr>
            <w:tcW w:w="6930" w:type="dxa"/>
          </w:tcPr>
          <w:p w14:paraId="18E03134" w14:textId="490A2789" w:rsidR="006C5D39" w:rsidRPr="005B217D" w:rsidRDefault="00E61DAC" w:rsidP="00C97D78">
            <w:pPr>
              <w:tabs>
                <w:tab w:val="left" w:pos="7200"/>
              </w:tabs>
              <w:spacing w:before="0"/>
              <w:rPr>
                <w:b/>
                <w:szCs w:val="22"/>
                <w:lang w:val="en-CA"/>
              </w:rPr>
            </w:pPr>
            <w:r w:rsidRPr="005B217D">
              <w:rPr>
                <w:b/>
                <w:szCs w:val="22"/>
                <w:lang w:val="en-CA"/>
              </w:rPr>
              <w:lastRenderedPageBreak/>
              <w:t xml:space="preserve">Joint </w:t>
            </w:r>
            <w:r w:rsidR="006C5D39" w:rsidRPr="005B217D">
              <w:rPr>
                <w:b/>
                <w:szCs w:val="22"/>
                <w:lang w:val="en-CA"/>
              </w:rPr>
              <w:t xml:space="preserve">Video </w:t>
            </w:r>
            <w:r w:rsidR="00F712E9">
              <w:rPr>
                <w:b/>
                <w:szCs w:val="22"/>
                <w:lang w:val="en-CA"/>
              </w:rPr>
              <w:t>Experts</w:t>
            </w:r>
            <w:r w:rsidR="009D7CE6">
              <w:rPr>
                <w:b/>
                <w:szCs w:val="22"/>
                <w:lang w:val="en-CA"/>
              </w:rPr>
              <w:t xml:space="preserve"> Team</w:t>
            </w:r>
            <w:r w:rsidR="006C5D39" w:rsidRPr="005B217D">
              <w:rPr>
                <w:b/>
                <w:szCs w:val="22"/>
                <w:lang w:val="en-CA"/>
              </w:rPr>
              <w:t xml:space="preserve"> (</w:t>
            </w:r>
            <w:r w:rsidR="009D7CE6">
              <w:rPr>
                <w:b/>
                <w:szCs w:val="22"/>
                <w:lang w:val="en-CA"/>
              </w:rPr>
              <w:t>JVET</w:t>
            </w:r>
            <w:r w:rsidR="006C5D39" w:rsidRPr="005B217D">
              <w:rPr>
                <w:b/>
                <w:szCs w:val="22"/>
                <w:lang w:val="en-CA"/>
              </w:rPr>
              <w:t>)</w:t>
            </w:r>
          </w:p>
          <w:p w14:paraId="6BCC5973" w14:textId="0FCCD71D"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
          <w:p w14:paraId="19908E82" w14:textId="524F58A2" w:rsidR="00E61DAC" w:rsidRPr="005B217D" w:rsidRDefault="00084393" w:rsidP="00536188">
            <w:pPr>
              <w:tabs>
                <w:tab w:val="left" w:pos="7200"/>
              </w:tabs>
              <w:spacing w:before="0"/>
              <w:rPr>
                <w:b/>
                <w:szCs w:val="22"/>
                <w:lang w:val="en-CA"/>
              </w:rPr>
            </w:pPr>
            <w:r>
              <w:t>2</w:t>
            </w:r>
            <w:r w:rsidR="00757151">
              <w:t>9</w:t>
            </w:r>
            <w:r w:rsidR="00A703CE">
              <w:t>th</w:t>
            </w:r>
            <w:r w:rsidRPr="00B648F1">
              <w:t xml:space="preserve"> Meeting</w:t>
            </w:r>
            <w:r>
              <w:rPr>
                <w:lang w:val="en-CA"/>
              </w:rPr>
              <w:t>,</w:t>
            </w:r>
            <w:r w:rsidRPr="00B648F1">
              <w:rPr>
                <w:lang w:val="en-CA"/>
              </w:rPr>
              <w:t xml:space="preserve"> </w:t>
            </w:r>
            <w:r w:rsidR="00757151" w:rsidRPr="00757151">
              <w:rPr>
                <w:lang w:val="en-CA"/>
              </w:rPr>
              <w:t>by teleconference, 11–20 January 2023</w:t>
            </w:r>
          </w:p>
        </w:tc>
        <w:tc>
          <w:tcPr>
            <w:tcW w:w="2970" w:type="dxa"/>
          </w:tcPr>
          <w:p w14:paraId="59B7E346" w14:textId="4B0BD992" w:rsidR="008A4B4C" w:rsidRPr="005B217D" w:rsidRDefault="00E61DAC" w:rsidP="00536188">
            <w:pPr>
              <w:tabs>
                <w:tab w:val="left" w:pos="7200"/>
              </w:tabs>
              <w:rPr>
                <w:u w:val="single"/>
                <w:lang w:val="en-CA"/>
              </w:rPr>
            </w:pPr>
            <w:r w:rsidRPr="005B217D">
              <w:rPr>
                <w:lang w:val="en-CA"/>
              </w:rPr>
              <w:t>Document</w:t>
            </w:r>
            <w:r w:rsidR="006C5D39" w:rsidRPr="005B217D">
              <w:rPr>
                <w:lang w:val="en-CA"/>
              </w:rPr>
              <w:t xml:space="preserve">: </w:t>
            </w:r>
            <w:r w:rsidR="009D7CE6">
              <w:rPr>
                <w:lang w:val="en-CA"/>
              </w:rPr>
              <w:t>JVET</w:t>
            </w:r>
            <w:r w:rsidRPr="005B217D">
              <w:rPr>
                <w:lang w:val="en-CA"/>
              </w:rPr>
              <w:t>-</w:t>
            </w:r>
            <w:r w:rsidR="00D86832">
              <w:rPr>
                <w:lang w:val="en-CA"/>
              </w:rPr>
              <w:t>A</w:t>
            </w:r>
            <w:r w:rsidR="00757151">
              <w:rPr>
                <w:lang w:val="en-CA"/>
              </w:rPr>
              <w:t>C</w:t>
            </w:r>
            <w:r w:rsidR="005277D5">
              <w:rPr>
                <w:lang w:val="en-CA"/>
              </w:rPr>
              <w:t>100</w:t>
            </w:r>
            <w:r w:rsidR="002C29DA">
              <w:rPr>
                <w:lang w:val="en-CA"/>
              </w:rPr>
              <w:t>8</w:t>
            </w:r>
            <w:r w:rsidR="006A0E5C" w:rsidRPr="006A0E5C">
              <w:rPr>
                <w:lang w:val="en-CA"/>
              </w:rPr>
              <w:t>-v</w:t>
            </w:r>
            <w:ins w:id="1" w:author="Gary Sullivan" w:date="2023-02-28T18:57:00Z">
              <w:r w:rsidR="00AE5021">
                <w:rPr>
                  <w:lang w:val="en-CA"/>
                </w:rPr>
                <w:t>2</w:t>
              </w:r>
            </w:ins>
            <w:del w:id="2" w:author="Gary Sullivan" w:date="2023-02-28T18:57:00Z">
              <w:r w:rsidR="00757151" w:rsidDel="00AE5021">
                <w:rPr>
                  <w:lang w:val="en-CA"/>
                </w:rPr>
                <w:delText>1</w:delText>
              </w:r>
            </w:del>
          </w:p>
        </w:tc>
      </w:tr>
    </w:tbl>
    <w:p w14:paraId="79DBA597"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662"/>
        <w:gridCol w:w="810"/>
        <w:gridCol w:w="2970"/>
      </w:tblGrid>
      <w:tr w:rsidR="00E61DAC" w:rsidRPr="005B217D" w14:paraId="188D2B50" w14:textId="77777777" w:rsidTr="00AE5021">
        <w:tc>
          <w:tcPr>
            <w:tcW w:w="1458" w:type="dxa"/>
          </w:tcPr>
          <w:p w14:paraId="7A6C85EB" w14:textId="77777777" w:rsidR="00E61DAC" w:rsidRPr="005B217D" w:rsidRDefault="00E61DAC">
            <w:pPr>
              <w:spacing w:before="60" w:after="60"/>
              <w:rPr>
                <w:i/>
                <w:szCs w:val="22"/>
                <w:lang w:val="en-CA"/>
              </w:rPr>
            </w:pPr>
            <w:r w:rsidRPr="005B217D">
              <w:rPr>
                <w:i/>
                <w:szCs w:val="22"/>
                <w:lang w:val="en-CA"/>
              </w:rPr>
              <w:t>Title:</w:t>
            </w:r>
          </w:p>
        </w:tc>
        <w:tc>
          <w:tcPr>
            <w:tcW w:w="8442" w:type="dxa"/>
            <w:gridSpan w:val="3"/>
          </w:tcPr>
          <w:p w14:paraId="305A7026" w14:textId="517831CA" w:rsidR="00E61DAC" w:rsidRPr="005B217D" w:rsidRDefault="002C29DA" w:rsidP="009D7CE6">
            <w:pPr>
              <w:spacing w:before="60" w:after="60"/>
              <w:rPr>
                <w:b/>
                <w:szCs w:val="22"/>
                <w:lang w:val="en-CA"/>
              </w:rPr>
            </w:pPr>
            <w:r w:rsidRPr="002C29DA">
              <w:rPr>
                <w:b/>
                <w:szCs w:val="22"/>
                <w:lang w:val="en-CA"/>
              </w:rPr>
              <w:t>Additional colour type identifiers for AVC</w:t>
            </w:r>
            <w:r w:rsidR="00757151">
              <w:rPr>
                <w:b/>
                <w:szCs w:val="22"/>
                <w:lang w:val="en-CA"/>
              </w:rPr>
              <w:t>,</w:t>
            </w:r>
            <w:r w:rsidRPr="002C29DA">
              <w:rPr>
                <w:b/>
                <w:szCs w:val="22"/>
                <w:lang w:val="en-CA"/>
              </w:rPr>
              <w:t xml:space="preserve"> HEVC</w:t>
            </w:r>
            <w:r w:rsidR="00757151">
              <w:rPr>
                <w:b/>
                <w:szCs w:val="22"/>
                <w:lang w:val="en-CA"/>
              </w:rPr>
              <w:t xml:space="preserve"> and Video CICP (Draft 3)</w:t>
            </w:r>
          </w:p>
        </w:tc>
      </w:tr>
      <w:tr w:rsidR="00E61DAC" w:rsidRPr="005B217D" w14:paraId="3D8B01B2" w14:textId="77777777" w:rsidTr="00AE5021">
        <w:tc>
          <w:tcPr>
            <w:tcW w:w="1458" w:type="dxa"/>
          </w:tcPr>
          <w:p w14:paraId="7AC356CE" w14:textId="77777777" w:rsidR="00E61DAC" w:rsidRPr="005B217D" w:rsidRDefault="00E61DAC">
            <w:pPr>
              <w:spacing w:before="60" w:after="60"/>
              <w:rPr>
                <w:i/>
                <w:szCs w:val="22"/>
                <w:lang w:val="en-CA"/>
              </w:rPr>
            </w:pPr>
            <w:r w:rsidRPr="005B217D">
              <w:rPr>
                <w:i/>
                <w:szCs w:val="22"/>
                <w:lang w:val="en-CA"/>
              </w:rPr>
              <w:t>Status:</w:t>
            </w:r>
          </w:p>
        </w:tc>
        <w:tc>
          <w:tcPr>
            <w:tcW w:w="8442" w:type="dxa"/>
            <w:gridSpan w:val="3"/>
          </w:tcPr>
          <w:p w14:paraId="32E60643" w14:textId="2F6693A5" w:rsidR="00E61DAC" w:rsidRPr="005B217D" w:rsidRDefault="0013458C" w:rsidP="009D7CE6">
            <w:pPr>
              <w:spacing w:before="60" w:after="60"/>
              <w:rPr>
                <w:szCs w:val="22"/>
                <w:lang w:val="en-CA"/>
              </w:rPr>
            </w:pPr>
            <w:r>
              <w:rPr>
                <w:szCs w:val="22"/>
                <w:lang w:val="en-CA"/>
              </w:rPr>
              <w:t>Output document a</w:t>
            </w:r>
            <w:r w:rsidR="00E61DAC" w:rsidRPr="005B217D">
              <w:rPr>
                <w:szCs w:val="22"/>
                <w:lang w:val="en-CA"/>
              </w:rPr>
              <w:t xml:space="preserve">pproved by </w:t>
            </w:r>
            <w:r w:rsidR="009D7CE6">
              <w:rPr>
                <w:szCs w:val="22"/>
                <w:lang w:val="en-CA"/>
              </w:rPr>
              <w:t>JVET</w:t>
            </w:r>
          </w:p>
        </w:tc>
      </w:tr>
      <w:tr w:rsidR="00E61DAC" w:rsidRPr="005B217D" w14:paraId="7E6D99E3" w14:textId="77777777" w:rsidTr="00AE5021">
        <w:tc>
          <w:tcPr>
            <w:tcW w:w="1458" w:type="dxa"/>
          </w:tcPr>
          <w:p w14:paraId="18CCDCD6" w14:textId="77777777" w:rsidR="00E61DAC" w:rsidRPr="005B217D" w:rsidRDefault="00E61DAC">
            <w:pPr>
              <w:spacing w:before="60" w:after="60"/>
              <w:rPr>
                <w:i/>
                <w:szCs w:val="22"/>
                <w:lang w:val="en-CA"/>
              </w:rPr>
            </w:pPr>
            <w:r w:rsidRPr="005B217D">
              <w:rPr>
                <w:i/>
                <w:szCs w:val="22"/>
                <w:lang w:val="en-CA"/>
              </w:rPr>
              <w:t>Purpose:</w:t>
            </w:r>
          </w:p>
        </w:tc>
        <w:tc>
          <w:tcPr>
            <w:tcW w:w="8442" w:type="dxa"/>
            <w:gridSpan w:val="3"/>
          </w:tcPr>
          <w:p w14:paraId="0640C90D" w14:textId="2707A69F" w:rsidR="00E61DAC" w:rsidRPr="005B217D" w:rsidRDefault="0013458C" w:rsidP="005E1AC6">
            <w:pPr>
              <w:spacing w:before="60" w:after="60"/>
              <w:rPr>
                <w:szCs w:val="22"/>
                <w:lang w:val="en-CA"/>
              </w:rPr>
            </w:pPr>
            <w:r>
              <w:rPr>
                <w:szCs w:val="22"/>
                <w:lang w:val="en-CA"/>
              </w:rPr>
              <w:t>Draft</w:t>
            </w:r>
            <w:r w:rsidR="00B57A23">
              <w:rPr>
                <w:szCs w:val="22"/>
                <w:lang w:val="en-CA"/>
              </w:rPr>
              <w:t xml:space="preserve"> text</w:t>
            </w:r>
          </w:p>
        </w:tc>
      </w:tr>
      <w:tr w:rsidR="00E61DAC" w:rsidRPr="005B217D" w14:paraId="714CD808" w14:textId="77777777" w:rsidTr="00AE5021">
        <w:tc>
          <w:tcPr>
            <w:tcW w:w="1458" w:type="dxa"/>
          </w:tcPr>
          <w:p w14:paraId="4DB5931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662" w:type="dxa"/>
          </w:tcPr>
          <w:p w14:paraId="0513B112" w14:textId="696C1DE8" w:rsidR="00E61DAC" w:rsidRDefault="005277D5">
            <w:pPr>
              <w:spacing w:before="60" w:after="60"/>
              <w:rPr>
                <w:szCs w:val="22"/>
                <w:lang w:val="en-CA"/>
              </w:rPr>
            </w:pPr>
            <w:r>
              <w:rPr>
                <w:szCs w:val="22"/>
                <w:lang w:val="en-CA"/>
              </w:rPr>
              <w:t>Gary J. Sullivan</w:t>
            </w:r>
          </w:p>
          <w:p w14:paraId="73C43CFF" w14:textId="53ED14F1" w:rsidR="001B7AF0" w:rsidRDefault="001B7AF0">
            <w:pPr>
              <w:spacing w:before="60" w:after="60"/>
              <w:rPr>
                <w:szCs w:val="22"/>
                <w:lang w:val="en-CA"/>
              </w:rPr>
            </w:pPr>
            <w:r>
              <w:rPr>
                <w:szCs w:val="22"/>
                <w:lang w:val="en-CA"/>
              </w:rPr>
              <w:t>Walt Husak</w:t>
            </w:r>
          </w:p>
          <w:p w14:paraId="49D81240" w14:textId="1126C4F6" w:rsidR="005277D5" w:rsidRPr="005B217D" w:rsidRDefault="005277D5">
            <w:pPr>
              <w:spacing w:before="60" w:after="60"/>
              <w:rPr>
                <w:szCs w:val="22"/>
                <w:lang w:val="en-CA"/>
              </w:rPr>
            </w:pPr>
            <w:r>
              <w:rPr>
                <w:szCs w:val="22"/>
                <w:lang w:val="en-CA"/>
              </w:rPr>
              <w:t>Alexandros M. Tourapis</w:t>
            </w:r>
          </w:p>
        </w:tc>
        <w:tc>
          <w:tcPr>
            <w:tcW w:w="810" w:type="dxa"/>
          </w:tcPr>
          <w:p w14:paraId="3F7D03C7" w14:textId="77777777" w:rsidR="00E61DAC" w:rsidRDefault="00E61DAC">
            <w:pPr>
              <w:spacing w:before="60" w:after="60"/>
              <w:rPr>
                <w:szCs w:val="22"/>
                <w:lang w:val="en-CA"/>
              </w:rPr>
            </w:pPr>
            <w:r w:rsidRPr="005B217D">
              <w:rPr>
                <w:szCs w:val="22"/>
                <w:lang w:val="en-CA"/>
              </w:rPr>
              <w:t>Email:</w:t>
            </w:r>
          </w:p>
          <w:p w14:paraId="3D77C9F1" w14:textId="561D6F3F" w:rsidR="001B7AF0" w:rsidRDefault="001B7AF0">
            <w:pPr>
              <w:spacing w:before="60" w:after="60"/>
              <w:rPr>
                <w:szCs w:val="22"/>
                <w:lang w:val="en-CA"/>
              </w:rPr>
            </w:pPr>
            <w:r>
              <w:rPr>
                <w:szCs w:val="22"/>
                <w:lang w:val="en-CA"/>
              </w:rPr>
              <w:t>Email:</w:t>
            </w:r>
          </w:p>
          <w:p w14:paraId="0140ECA2" w14:textId="3AE6A5EA" w:rsidR="005277D5" w:rsidRPr="005B217D" w:rsidRDefault="005277D5">
            <w:pPr>
              <w:spacing w:before="60" w:after="60"/>
              <w:rPr>
                <w:szCs w:val="22"/>
                <w:lang w:val="en-CA"/>
              </w:rPr>
            </w:pPr>
            <w:r>
              <w:rPr>
                <w:szCs w:val="22"/>
                <w:lang w:val="en-CA"/>
              </w:rPr>
              <w:t>Email:</w:t>
            </w:r>
          </w:p>
        </w:tc>
        <w:tc>
          <w:tcPr>
            <w:tcW w:w="2970" w:type="dxa"/>
          </w:tcPr>
          <w:p w14:paraId="2C61653C" w14:textId="1F21CF28" w:rsidR="005277D5" w:rsidRDefault="00D86832" w:rsidP="005952A5">
            <w:pPr>
              <w:spacing w:before="60" w:after="60"/>
              <w:rPr>
                <w:szCs w:val="22"/>
                <w:lang w:val="en-CA"/>
              </w:rPr>
            </w:pPr>
            <w:r>
              <w:rPr>
                <w:szCs w:val="22"/>
                <w:lang w:val="en-CA"/>
              </w:rPr>
              <w:t>g-j.sullivan@outlook.com</w:t>
            </w:r>
          </w:p>
          <w:p w14:paraId="6A161CB2" w14:textId="07A94844" w:rsidR="001B7AF0" w:rsidRDefault="001B7AF0" w:rsidP="005952A5">
            <w:pPr>
              <w:spacing w:before="60" w:after="60"/>
              <w:rPr>
                <w:szCs w:val="22"/>
                <w:lang w:val="en-CA"/>
              </w:rPr>
            </w:pPr>
            <w:r w:rsidRPr="001B7AF0">
              <w:rPr>
                <w:szCs w:val="22"/>
                <w:lang w:val="en-CA"/>
              </w:rPr>
              <w:t>wjh@dolby.com</w:t>
            </w:r>
          </w:p>
          <w:p w14:paraId="32C2ABFD" w14:textId="42419C4D" w:rsidR="00E61DAC" w:rsidRPr="005B217D" w:rsidRDefault="005277D5" w:rsidP="005952A5">
            <w:pPr>
              <w:spacing w:before="60" w:after="60"/>
              <w:rPr>
                <w:szCs w:val="22"/>
                <w:lang w:val="en-CA"/>
              </w:rPr>
            </w:pPr>
            <w:r>
              <w:rPr>
                <w:szCs w:val="22"/>
                <w:lang w:val="en-CA"/>
              </w:rPr>
              <w:t>atourapis@apple.com</w:t>
            </w:r>
          </w:p>
        </w:tc>
      </w:tr>
      <w:tr w:rsidR="00E61DAC" w:rsidRPr="005B217D" w14:paraId="49AFAA61" w14:textId="77777777" w:rsidTr="00AE5021">
        <w:tc>
          <w:tcPr>
            <w:tcW w:w="1458" w:type="dxa"/>
          </w:tcPr>
          <w:p w14:paraId="2C08AF6B" w14:textId="77777777" w:rsidR="00E61DAC" w:rsidRPr="005B217D" w:rsidRDefault="00E61DAC">
            <w:pPr>
              <w:spacing w:before="60" w:after="60"/>
              <w:rPr>
                <w:i/>
                <w:szCs w:val="22"/>
                <w:lang w:val="en-CA"/>
              </w:rPr>
            </w:pPr>
            <w:r w:rsidRPr="005B217D">
              <w:rPr>
                <w:i/>
                <w:szCs w:val="22"/>
                <w:lang w:val="en-CA"/>
              </w:rPr>
              <w:t>Source:</w:t>
            </w:r>
          </w:p>
        </w:tc>
        <w:tc>
          <w:tcPr>
            <w:tcW w:w="8442" w:type="dxa"/>
            <w:gridSpan w:val="3"/>
          </w:tcPr>
          <w:p w14:paraId="643E6B85" w14:textId="6A8D4B9C" w:rsidR="00E61DAC" w:rsidRPr="005B217D" w:rsidRDefault="005277D5">
            <w:pPr>
              <w:spacing w:before="60" w:after="60"/>
              <w:rPr>
                <w:szCs w:val="22"/>
                <w:lang w:val="en-CA"/>
              </w:rPr>
            </w:pPr>
            <w:r>
              <w:rPr>
                <w:szCs w:val="22"/>
                <w:lang w:val="en-CA"/>
              </w:rPr>
              <w:t>Editors</w:t>
            </w:r>
          </w:p>
        </w:tc>
      </w:tr>
    </w:tbl>
    <w:p w14:paraId="732815A4"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63D31C94"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723883F2" w14:textId="2254B955" w:rsidR="00263398" w:rsidRPr="005277D5" w:rsidRDefault="005277D5" w:rsidP="009234A5">
      <w:pPr>
        <w:rPr>
          <w:i/>
          <w:iCs/>
          <w:szCs w:val="22"/>
          <w:lang w:val="en-CA"/>
        </w:rPr>
      </w:pPr>
      <w:r>
        <w:rPr>
          <w:lang w:val="en-CA"/>
        </w:rPr>
        <w:t xml:space="preserve">This document contains </w:t>
      </w:r>
      <w:r w:rsidR="00987DA0">
        <w:rPr>
          <w:lang w:val="en-CA"/>
        </w:rPr>
        <w:t xml:space="preserve">the </w:t>
      </w:r>
      <w:r>
        <w:rPr>
          <w:lang w:val="en-CA"/>
        </w:rPr>
        <w:t xml:space="preserve">draft text </w:t>
      </w:r>
      <w:r w:rsidR="002C29DA">
        <w:rPr>
          <w:lang w:val="en-CA"/>
        </w:rPr>
        <w:t>for the specification of a</w:t>
      </w:r>
      <w:r w:rsidR="002C29DA" w:rsidRPr="002C29DA">
        <w:rPr>
          <w:lang w:val="en-CA"/>
        </w:rPr>
        <w:t xml:space="preserve">dditional colour type identifiers for AVC </w:t>
      </w:r>
      <w:r w:rsidR="002C29DA">
        <w:rPr>
          <w:lang w:val="en-CA"/>
        </w:rPr>
        <w:t>(Rec. ITU-T H.264 | ISO/IEC 14496-10)</w:t>
      </w:r>
      <w:r w:rsidR="003D5FC5">
        <w:rPr>
          <w:lang w:val="en-CA"/>
        </w:rPr>
        <w:t>,</w:t>
      </w:r>
      <w:r w:rsidR="002C29DA" w:rsidRPr="002C29DA">
        <w:rPr>
          <w:lang w:val="en-CA"/>
        </w:rPr>
        <w:t xml:space="preserve"> HEVC</w:t>
      </w:r>
      <w:r>
        <w:rPr>
          <w:lang w:val="en-CA"/>
        </w:rPr>
        <w:t xml:space="preserve"> (Rec. ITU-T H.2</w:t>
      </w:r>
      <w:r w:rsidR="002C29DA">
        <w:rPr>
          <w:lang w:val="en-CA"/>
        </w:rPr>
        <w:t>65</w:t>
      </w:r>
      <w:r>
        <w:rPr>
          <w:lang w:val="en-CA"/>
        </w:rPr>
        <w:t xml:space="preserve"> | ISO/IEC 230</w:t>
      </w:r>
      <w:r w:rsidR="002C29DA">
        <w:rPr>
          <w:lang w:val="en-CA"/>
        </w:rPr>
        <w:t>08</w:t>
      </w:r>
      <w:r>
        <w:rPr>
          <w:lang w:val="en-CA"/>
        </w:rPr>
        <w:t>-2)</w:t>
      </w:r>
      <w:r w:rsidR="00D86832">
        <w:rPr>
          <w:lang w:val="en-CA"/>
        </w:rPr>
        <w:t>,</w:t>
      </w:r>
      <w:r w:rsidR="003D5FC5">
        <w:rPr>
          <w:lang w:val="en-CA"/>
        </w:rPr>
        <w:t xml:space="preserve"> and CICP (Rec. ITU-T H.273 | ISO/IEC 23091-2)</w:t>
      </w:r>
      <w:r>
        <w:rPr>
          <w:lang w:val="en-CA"/>
        </w:rPr>
        <w:t xml:space="preserve">. Text modifications are provided for specification of code point </w:t>
      </w:r>
      <w:r w:rsidRPr="005277D5">
        <w:rPr>
          <w:lang w:val="en-CA"/>
        </w:rPr>
        <w:t xml:space="preserve">identifiers for </w:t>
      </w:r>
      <w:proofErr w:type="spellStart"/>
      <w:r w:rsidRPr="005277D5">
        <w:rPr>
          <w:lang w:val="en-CA"/>
        </w:rPr>
        <w:t>YC</w:t>
      </w:r>
      <w:r w:rsidR="00F45D03">
        <w:rPr>
          <w:lang w:val="en-CA"/>
        </w:rPr>
        <w:t>g</w:t>
      </w:r>
      <w:r w:rsidRPr="005277D5">
        <w:rPr>
          <w:lang w:val="en-CA"/>
        </w:rPr>
        <w:t>C</w:t>
      </w:r>
      <w:r w:rsidR="00F45D03">
        <w:rPr>
          <w:lang w:val="en-CA"/>
        </w:rPr>
        <w:t>o</w:t>
      </w:r>
      <w:proofErr w:type="spellEnd"/>
      <w:r w:rsidRPr="005277D5">
        <w:rPr>
          <w:lang w:val="en-CA"/>
        </w:rPr>
        <w:t>-R colour representation with equal luma and chroma bit depths</w:t>
      </w:r>
      <w:r w:rsidR="001772C6">
        <w:rPr>
          <w:lang w:val="en-CA"/>
        </w:rPr>
        <w:t xml:space="preserve"> and for Draft </w:t>
      </w:r>
      <w:r w:rsidR="001772C6" w:rsidRPr="001772C6">
        <w:rPr>
          <w:lang w:val="en-GB"/>
        </w:rPr>
        <w:t>SMPTE ST 2128</w:t>
      </w:r>
      <w:r>
        <w:rPr>
          <w:lang w:val="en-CA"/>
        </w:rPr>
        <w:t xml:space="preserve">. The new code points </w:t>
      </w:r>
      <w:r w:rsidR="001772C6">
        <w:rPr>
          <w:lang w:val="en-CA"/>
        </w:rPr>
        <w:t xml:space="preserve">for </w:t>
      </w:r>
      <w:proofErr w:type="spellStart"/>
      <w:r w:rsidR="001772C6" w:rsidRPr="005277D5">
        <w:rPr>
          <w:lang w:val="en-CA"/>
        </w:rPr>
        <w:t>for</w:t>
      </w:r>
      <w:proofErr w:type="spellEnd"/>
      <w:r w:rsidR="001772C6" w:rsidRPr="005277D5">
        <w:rPr>
          <w:lang w:val="en-CA"/>
        </w:rPr>
        <w:t xml:space="preserve"> </w:t>
      </w:r>
      <w:proofErr w:type="spellStart"/>
      <w:r w:rsidR="001772C6" w:rsidRPr="005277D5">
        <w:rPr>
          <w:lang w:val="en-CA"/>
        </w:rPr>
        <w:t>YC</w:t>
      </w:r>
      <w:r w:rsidR="00F45D03">
        <w:rPr>
          <w:lang w:val="en-CA"/>
        </w:rPr>
        <w:t>g</w:t>
      </w:r>
      <w:r w:rsidR="001772C6" w:rsidRPr="005277D5">
        <w:rPr>
          <w:lang w:val="en-CA"/>
        </w:rPr>
        <w:t>C</w:t>
      </w:r>
      <w:r w:rsidR="00F45D03">
        <w:rPr>
          <w:lang w:val="en-CA"/>
        </w:rPr>
        <w:t>o</w:t>
      </w:r>
      <w:proofErr w:type="spellEnd"/>
      <w:r w:rsidR="001772C6" w:rsidRPr="005277D5">
        <w:rPr>
          <w:lang w:val="en-CA"/>
        </w:rPr>
        <w:t xml:space="preserve">-R </w:t>
      </w:r>
      <w:r>
        <w:rPr>
          <w:lang w:val="en-CA"/>
        </w:rPr>
        <w:t xml:space="preserve">are referred to as </w:t>
      </w:r>
      <w:proofErr w:type="spellStart"/>
      <w:r w:rsidRPr="005277D5">
        <w:rPr>
          <w:lang w:val="en-CA"/>
        </w:rPr>
        <w:t>YCgCo</w:t>
      </w:r>
      <w:proofErr w:type="spellEnd"/>
      <w:r w:rsidRPr="005277D5">
        <w:rPr>
          <w:lang w:val="en-CA"/>
        </w:rPr>
        <w:t xml:space="preserve">-Re </w:t>
      </w:r>
      <w:r>
        <w:rPr>
          <w:lang w:val="en-CA"/>
        </w:rPr>
        <w:t xml:space="preserve">and </w:t>
      </w:r>
      <w:proofErr w:type="spellStart"/>
      <w:r w:rsidRPr="005277D5">
        <w:rPr>
          <w:lang w:val="en-CA"/>
        </w:rPr>
        <w:t>YCgCo</w:t>
      </w:r>
      <w:proofErr w:type="spellEnd"/>
      <w:r w:rsidRPr="005277D5">
        <w:rPr>
          <w:lang w:val="en-CA"/>
        </w:rPr>
        <w:t>-R</w:t>
      </w:r>
      <w:r>
        <w:rPr>
          <w:lang w:val="en-CA"/>
        </w:rPr>
        <w:t xml:space="preserve">o, where the number of bits added to a source RGB bit depth is </w:t>
      </w:r>
      <w:r w:rsidR="00987DA0">
        <w:rPr>
          <w:lang w:val="en-CA"/>
        </w:rPr>
        <w:t>2 (i.e., even)</w:t>
      </w:r>
      <w:r>
        <w:rPr>
          <w:lang w:val="en-CA"/>
        </w:rPr>
        <w:t xml:space="preserve"> and </w:t>
      </w:r>
      <w:r w:rsidR="00987DA0">
        <w:rPr>
          <w:lang w:val="en-CA"/>
        </w:rPr>
        <w:t>1 (</w:t>
      </w:r>
      <w:r>
        <w:rPr>
          <w:lang w:val="en-CA"/>
        </w:rPr>
        <w:t>odd</w:t>
      </w:r>
      <w:r w:rsidR="00987DA0">
        <w:rPr>
          <w:lang w:val="en-CA"/>
        </w:rPr>
        <w:t>)</w:t>
      </w:r>
      <w:r>
        <w:rPr>
          <w:lang w:val="en-CA"/>
        </w:rPr>
        <w:t>, respectively.</w:t>
      </w:r>
      <w:r w:rsidRPr="005277D5">
        <w:rPr>
          <w:lang w:val="en-CA"/>
        </w:rPr>
        <w:t xml:space="preserve"> </w:t>
      </w:r>
      <w:r w:rsidR="009B4942">
        <w:rPr>
          <w:lang w:val="en-CA"/>
        </w:rPr>
        <w:t xml:space="preserve">Draft </w:t>
      </w:r>
      <w:r w:rsidR="009B4942" w:rsidRPr="001772C6">
        <w:rPr>
          <w:lang w:val="en-GB"/>
        </w:rPr>
        <w:t>SMPTE ST 2128</w:t>
      </w:r>
      <w:r w:rsidR="009B4942">
        <w:rPr>
          <w:lang w:val="en-GB"/>
        </w:rPr>
        <w:t xml:space="preserve"> specifies a colour representation referred to as </w:t>
      </w:r>
      <w:del w:id="3" w:author="Gary Sullivan" w:date="2023-03-07T11:03:00Z">
        <w:r w:rsidR="009B4942" w:rsidDel="004E496B">
          <w:rPr>
            <w:lang w:val="en-GB"/>
          </w:rPr>
          <w:delText>ITP</w:delText>
        </w:r>
      </w:del>
      <w:ins w:id="4" w:author="Gary Sullivan" w:date="2023-03-07T11:03:00Z">
        <w:r w:rsidR="004E496B">
          <w:rPr>
            <w:lang w:val="en-GB"/>
          </w:rPr>
          <w:t>IPT</w:t>
        </w:r>
      </w:ins>
      <w:ins w:id="5" w:author="Gary Sullivan" w:date="2023-03-07T11:24:00Z">
        <w:r w:rsidR="00701422">
          <w:rPr>
            <w:lang w:val="en-GB"/>
          </w:rPr>
          <w:t>-PQ-C2</w:t>
        </w:r>
      </w:ins>
      <w:r w:rsidR="009B4942">
        <w:rPr>
          <w:lang w:val="en-GB"/>
        </w:rPr>
        <w:t xml:space="preserve">. </w:t>
      </w:r>
      <w:del w:id="6" w:author="Gary Sullivan" w:date="2023-03-07T11:07:00Z">
        <w:r w:rsidDel="004E496B">
          <w:rPr>
            <w:lang w:val="en-CA"/>
          </w:rPr>
          <w:delText>Revision marking is provided to</w:delText>
        </w:r>
      </w:del>
      <w:ins w:id="7" w:author="Gary Sullivan" w:date="2023-03-07T11:07:00Z">
        <w:r w:rsidR="004E496B">
          <w:rPr>
            <w:lang w:val="en-CA"/>
          </w:rPr>
          <w:t xml:space="preserve">The </w:t>
        </w:r>
      </w:ins>
      <w:del w:id="8" w:author="Gary Sullivan" w:date="2023-03-07T11:07:00Z">
        <w:r w:rsidDel="004E496B">
          <w:rPr>
            <w:lang w:val="en-CA"/>
          </w:rPr>
          <w:delText xml:space="preserve"> show modifications </w:delText>
        </w:r>
      </w:del>
      <w:ins w:id="9" w:author="Gary Sullivan" w:date="2023-03-07T11:07:00Z">
        <w:r w:rsidR="004E496B">
          <w:rPr>
            <w:lang w:val="en-CA"/>
          </w:rPr>
          <w:t xml:space="preserve">affected sections are provided </w:t>
        </w:r>
      </w:ins>
      <w:r>
        <w:rPr>
          <w:lang w:val="en-CA"/>
        </w:rPr>
        <w:t xml:space="preserve">relative to </w:t>
      </w:r>
      <w:del w:id="10" w:author="Gary Sullivan" w:date="2023-03-07T11:08:00Z">
        <w:r w:rsidDel="004E496B">
          <w:rPr>
            <w:lang w:val="en-CA"/>
          </w:rPr>
          <w:delText xml:space="preserve">the </w:delText>
        </w:r>
      </w:del>
      <w:ins w:id="11" w:author="Gary Sullivan" w:date="2023-03-07T11:08:00Z">
        <w:r w:rsidR="004E496B">
          <w:rPr>
            <w:lang w:val="en-CA"/>
          </w:rPr>
          <w:t xml:space="preserve">corresponding </w:t>
        </w:r>
      </w:ins>
      <w:r>
        <w:rPr>
          <w:lang w:val="en-CA"/>
        </w:rPr>
        <w:t>basis text</w:t>
      </w:r>
      <w:r w:rsidR="002C29DA">
        <w:rPr>
          <w:lang w:val="en-CA"/>
        </w:rPr>
        <w:t>s</w:t>
      </w:r>
      <w:r>
        <w:rPr>
          <w:lang w:val="en-CA"/>
        </w:rPr>
        <w:t xml:space="preserve"> (based on the 2021-0</w:t>
      </w:r>
      <w:r w:rsidR="002C29DA">
        <w:rPr>
          <w:lang w:val="en-CA"/>
        </w:rPr>
        <w:t>8</w:t>
      </w:r>
      <w:r>
        <w:rPr>
          <w:lang w:val="en-CA"/>
        </w:rPr>
        <w:t xml:space="preserve"> edition of Rec. ITU-T H.2</w:t>
      </w:r>
      <w:r w:rsidR="002C29DA">
        <w:rPr>
          <w:lang w:val="en-CA"/>
        </w:rPr>
        <w:t>64</w:t>
      </w:r>
      <w:r w:rsidR="000B106C">
        <w:rPr>
          <w:lang w:val="en-CA"/>
        </w:rPr>
        <w:t xml:space="preserve"> (the most recent edition)</w:t>
      </w:r>
      <w:r w:rsidR="00C91A50">
        <w:rPr>
          <w:lang w:val="en-CA"/>
        </w:rPr>
        <w:t>,</w:t>
      </w:r>
      <w:r w:rsidR="002C29DA">
        <w:rPr>
          <w:lang w:val="en-CA"/>
        </w:rPr>
        <w:t xml:space="preserve"> the 2020 edition of ISO/IEC 23008-2</w:t>
      </w:r>
      <w:r w:rsidR="000B106C">
        <w:rPr>
          <w:lang w:val="en-CA"/>
        </w:rPr>
        <w:t xml:space="preserve"> (not the 5</w:t>
      </w:r>
      <w:r w:rsidR="000B106C" w:rsidRPr="000B106C">
        <w:rPr>
          <w:vertAlign w:val="superscript"/>
          <w:lang w:val="en-CA"/>
        </w:rPr>
        <w:t>th</w:t>
      </w:r>
      <w:r w:rsidR="000B106C">
        <w:rPr>
          <w:lang w:val="en-CA"/>
        </w:rPr>
        <w:t xml:space="preserve"> edition currently under preparation)</w:t>
      </w:r>
      <w:r w:rsidR="002C29DA">
        <w:rPr>
          <w:lang w:val="en-CA"/>
        </w:rPr>
        <w:t xml:space="preserve">, </w:t>
      </w:r>
      <w:r w:rsidR="00C91A50">
        <w:rPr>
          <w:lang w:val="en-CA"/>
        </w:rPr>
        <w:t xml:space="preserve">and </w:t>
      </w:r>
      <w:r w:rsidR="00C91A50" w:rsidRPr="00C91A50">
        <w:rPr>
          <w:lang w:val="en-CA"/>
        </w:rPr>
        <w:t xml:space="preserve">ISO/IEC </w:t>
      </w:r>
      <w:r w:rsidR="00C91A50">
        <w:rPr>
          <w:lang w:val="en-CA"/>
        </w:rPr>
        <w:t xml:space="preserve">DIS </w:t>
      </w:r>
      <w:r w:rsidR="00C91A50" w:rsidRPr="00C91A50">
        <w:rPr>
          <w:lang w:val="en-CA"/>
        </w:rPr>
        <w:t>23091-2:202x (3</w:t>
      </w:r>
      <w:r w:rsidR="00C91A50" w:rsidRPr="004E496B">
        <w:rPr>
          <w:vertAlign w:val="superscript"/>
          <w:lang w:val="en-CA"/>
        </w:rPr>
        <w:t>rd</w:t>
      </w:r>
      <w:r w:rsidR="00C91A50" w:rsidRPr="00C91A50">
        <w:rPr>
          <w:lang w:val="en-CA"/>
        </w:rPr>
        <w:t xml:space="preserve"> Ed.)</w:t>
      </w:r>
      <w:r w:rsidR="00D86832">
        <w:rPr>
          <w:lang w:val="en-CA"/>
        </w:rPr>
        <w:t xml:space="preserve">, </w:t>
      </w:r>
      <w:r w:rsidR="002C29DA">
        <w:rPr>
          <w:lang w:val="en-CA"/>
        </w:rPr>
        <w:t>respectively</w:t>
      </w:r>
      <w:r>
        <w:rPr>
          <w:lang w:val="en-CA"/>
        </w:rPr>
        <w:t xml:space="preserve">). Equation numbers and their cross-references </w:t>
      </w:r>
      <w:del w:id="12" w:author="Gary Sullivan" w:date="2023-02-14T12:48:00Z">
        <w:r w:rsidDel="00C52843">
          <w:rPr>
            <w:lang w:val="en-CA"/>
          </w:rPr>
          <w:delText xml:space="preserve">that are </w:delText>
        </w:r>
        <w:r w:rsidR="00461EC7" w:rsidDel="00C52843">
          <w:rPr>
            <w:lang w:val="en-CA"/>
          </w:rPr>
          <w:delText>maintained</w:delText>
        </w:r>
        <w:r w:rsidDel="00C52843">
          <w:rPr>
            <w:lang w:val="en-CA"/>
          </w:rPr>
          <w:delText xml:space="preserve"> automatically </w:delText>
        </w:r>
      </w:del>
      <w:r>
        <w:rPr>
          <w:lang w:val="en-CA"/>
        </w:rPr>
        <w:t>have been updated without revision marking.</w:t>
      </w:r>
      <w:ins w:id="13" w:author="Gary Sullivan" w:date="2023-02-14T11:26:00Z">
        <w:r w:rsidR="00757151">
          <w:rPr>
            <w:lang w:val="en-CA"/>
          </w:rPr>
          <w:t xml:space="preserve"> Change</w:t>
        </w:r>
      </w:ins>
      <w:ins w:id="14" w:author="Gary Sullivan" w:date="2023-02-23T14:25:00Z">
        <w:r w:rsidR="0082607E">
          <w:rPr>
            <w:lang w:val="en-CA"/>
          </w:rPr>
          <w:t xml:space="preserve"> mark</w:t>
        </w:r>
      </w:ins>
      <w:ins w:id="15" w:author="Gary Sullivan" w:date="2023-02-14T11:26:00Z">
        <w:r w:rsidR="00757151">
          <w:rPr>
            <w:lang w:val="en-CA"/>
          </w:rPr>
          <w:t xml:space="preserve">s </w:t>
        </w:r>
      </w:ins>
      <w:ins w:id="16" w:author="Gary Sullivan" w:date="2023-02-23T14:25:00Z">
        <w:r w:rsidR="0082607E">
          <w:rPr>
            <w:lang w:val="en-CA"/>
          </w:rPr>
          <w:t>are included to show the chan</w:t>
        </w:r>
      </w:ins>
      <w:ins w:id="17" w:author="Gary Sullivan" w:date="2023-02-23T14:26:00Z">
        <w:r w:rsidR="0082607E">
          <w:rPr>
            <w:lang w:val="en-CA"/>
          </w:rPr>
          <w:t xml:space="preserve">ges </w:t>
        </w:r>
      </w:ins>
      <w:ins w:id="18" w:author="Gary Sullivan" w:date="2023-02-14T11:26:00Z">
        <w:r w:rsidR="00757151">
          <w:rPr>
            <w:lang w:val="en-CA"/>
          </w:rPr>
          <w:t>since the October output (JVET-AB1008)</w:t>
        </w:r>
      </w:ins>
      <w:ins w:id="19" w:author="Gary Sullivan" w:date="2023-02-23T14:26:00Z">
        <w:r w:rsidR="0082607E">
          <w:rPr>
            <w:lang w:val="en-CA"/>
          </w:rPr>
          <w:t>, which</w:t>
        </w:r>
      </w:ins>
      <w:ins w:id="20" w:author="Gary Sullivan" w:date="2023-02-14T11:26:00Z">
        <w:r w:rsidR="00757151">
          <w:rPr>
            <w:lang w:val="en-CA"/>
          </w:rPr>
          <w:t xml:space="preserve"> reflect the LMS equations </w:t>
        </w:r>
      </w:ins>
      <w:ins w:id="21" w:author="Gary Sullivan" w:date="2023-02-14T12:49:00Z">
        <w:r w:rsidR="00C52843" w:rsidRPr="00C52843">
          <w:rPr>
            <w:lang w:val="en-GB"/>
          </w:rPr>
          <w:t xml:space="preserve">for SMPTE ST 2128 </w:t>
        </w:r>
      </w:ins>
      <w:ins w:id="22" w:author="Gary Sullivan" w:date="2023-02-14T12:50:00Z">
        <w:r w:rsidR="00C52843">
          <w:rPr>
            <w:lang w:val="en-GB"/>
          </w:rPr>
          <w:t xml:space="preserve">as </w:t>
        </w:r>
      </w:ins>
      <w:ins w:id="23" w:author="Gary Sullivan" w:date="2023-02-14T11:26:00Z">
        <w:r w:rsidR="00757151">
          <w:rPr>
            <w:lang w:val="en-CA"/>
          </w:rPr>
          <w:t>pro</w:t>
        </w:r>
      </w:ins>
      <w:ins w:id="24" w:author="Gary Sullivan" w:date="2023-02-14T11:27:00Z">
        <w:r w:rsidR="00757151">
          <w:rPr>
            <w:lang w:val="en-CA"/>
          </w:rPr>
          <w:t>vided in JVET-AC0352</w:t>
        </w:r>
      </w:ins>
      <w:ins w:id="25" w:author="Gary Sullivan" w:date="2023-02-23T14:26:00Z">
        <w:r w:rsidR="0082607E">
          <w:rPr>
            <w:lang w:val="en-CA"/>
          </w:rPr>
          <w:t xml:space="preserve"> and some minor refinements and corrections since the previous draft</w:t>
        </w:r>
      </w:ins>
      <w:ins w:id="26" w:author="Gary Sullivan" w:date="2023-02-14T11:27:00Z">
        <w:r w:rsidR="00757151">
          <w:rPr>
            <w:lang w:val="en-CA"/>
          </w:rPr>
          <w:t>.</w:t>
        </w:r>
      </w:ins>
    </w:p>
    <w:p w14:paraId="33643F75" w14:textId="61602F25" w:rsidR="00B74910" w:rsidRPr="002C29DA" w:rsidRDefault="00B74910" w:rsidP="00B74910">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27" w:author="Gary Sullivan" w:date="2023-03-01T10:27:00Z"/>
          <w:rFonts w:eastAsia="MS Mincho"/>
          <w:sz w:val="20"/>
          <w:lang w:val="en-GB"/>
        </w:rPr>
      </w:pPr>
      <w:ins w:id="28" w:author="Gary Sullivan" w:date="2023-03-01T10:27:00Z">
        <w:r w:rsidRPr="00B74910">
          <w:rPr>
            <w:rFonts w:eastAsia="MS Mincho"/>
            <w:sz w:val="20"/>
            <w:highlight w:val="yellow"/>
            <w:lang w:val="en-GB"/>
          </w:rPr>
          <w:t xml:space="preserve">[Ed. Note: </w:t>
        </w:r>
      </w:ins>
      <w:ins w:id="29" w:author="Gary Sullivan" w:date="2023-03-08T10:47:00Z">
        <w:r w:rsidR="000372C9">
          <w:rPr>
            <w:rFonts w:eastAsia="MS Mincho"/>
            <w:sz w:val="20"/>
            <w:highlight w:val="yellow"/>
            <w:lang w:val="en-GB"/>
          </w:rPr>
          <w:t>F</w:t>
        </w:r>
        <w:r w:rsidR="000372C9" w:rsidRPr="00B74910">
          <w:rPr>
            <w:rFonts w:eastAsia="MS Mincho"/>
            <w:sz w:val="20"/>
            <w:highlight w:val="yellow"/>
            <w:lang w:val="en-GB"/>
          </w:rPr>
          <w:t>or SMPTE ST 2128</w:t>
        </w:r>
        <w:r w:rsidR="000372C9">
          <w:rPr>
            <w:rFonts w:eastAsia="MS Mincho"/>
            <w:sz w:val="20"/>
            <w:highlight w:val="yellow"/>
            <w:lang w:val="en-GB"/>
          </w:rPr>
          <w:t>, t</w:t>
        </w:r>
      </w:ins>
      <w:ins w:id="30" w:author="Gary Sullivan" w:date="2023-03-01T10:27:00Z">
        <w:r w:rsidRPr="00B74910">
          <w:rPr>
            <w:rFonts w:eastAsia="MS Mincho"/>
            <w:sz w:val="20"/>
            <w:highlight w:val="yellow"/>
            <w:lang w:val="en-GB"/>
          </w:rPr>
          <w:t xml:space="preserve">his draft </w:t>
        </w:r>
        <w:r>
          <w:rPr>
            <w:rFonts w:eastAsia="MS Mincho"/>
            <w:sz w:val="20"/>
            <w:highlight w:val="yellow"/>
            <w:lang w:val="en-GB"/>
          </w:rPr>
          <w:t>considers only</w:t>
        </w:r>
        <w:r w:rsidRPr="00B74910">
          <w:rPr>
            <w:rFonts w:eastAsia="MS Mincho"/>
            <w:sz w:val="20"/>
            <w:highlight w:val="yellow"/>
            <w:lang w:val="en-GB"/>
          </w:rPr>
          <w:t xml:space="preserve"> the matrix coefficients indicator</w:t>
        </w:r>
      </w:ins>
      <w:ins w:id="31" w:author="Gary Sullivan" w:date="2023-03-01T10:33:00Z">
        <w:r>
          <w:rPr>
            <w:rFonts w:eastAsia="MS Mincho"/>
            <w:sz w:val="20"/>
            <w:highlight w:val="yellow"/>
            <w:lang w:val="en-GB"/>
          </w:rPr>
          <w:t>, which has been the primary focus of the input to JVET</w:t>
        </w:r>
      </w:ins>
      <w:ins w:id="32" w:author="Gary Sullivan" w:date="2023-03-01T10:34:00Z">
        <w:r>
          <w:rPr>
            <w:rFonts w:eastAsia="MS Mincho"/>
            <w:sz w:val="20"/>
            <w:highlight w:val="yellow"/>
            <w:lang w:val="en-GB"/>
          </w:rPr>
          <w:t xml:space="preserve"> </w:t>
        </w:r>
      </w:ins>
      <w:ins w:id="33" w:author="Gary Sullivan" w:date="2023-03-01T10:35:00Z">
        <w:r>
          <w:rPr>
            <w:rFonts w:eastAsia="MS Mincho"/>
            <w:sz w:val="20"/>
            <w:highlight w:val="yellow"/>
            <w:lang w:val="en-GB"/>
          </w:rPr>
          <w:t xml:space="preserve">on that subject </w:t>
        </w:r>
      </w:ins>
      <w:ins w:id="34" w:author="Gary Sullivan" w:date="2023-03-01T10:34:00Z">
        <w:r>
          <w:rPr>
            <w:rFonts w:eastAsia="MS Mincho"/>
            <w:sz w:val="20"/>
            <w:highlight w:val="yellow"/>
            <w:lang w:val="en-GB"/>
          </w:rPr>
          <w:t xml:space="preserve">and is the only modification that is strictly necessary in order to add support for </w:t>
        </w:r>
      </w:ins>
      <w:ins w:id="35" w:author="Gary Sullivan" w:date="2023-03-08T10:48:00Z">
        <w:r w:rsidR="000372C9">
          <w:rPr>
            <w:rFonts w:eastAsia="MS Mincho"/>
            <w:sz w:val="20"/>
            <w:highlight w:val="yellow"/>
            <w:lang w:val="en-GB"/>
          </w:rPr>
          <w:t>the new SMPTE standard</w:t>
        </w:r>
      </w:ins>
      <w:ins w:id="36" w:author="Gary Sullivan" w:date="2023-03-01T10:27:00Z">
        <w:r w:rsidRPr="00B74910">
          <w:rPr>
            <w:rFonts w:eastAsia="MS Mincho"/>
            <w:sz w:val="20"/>
            <w:highlight w:val="yellow"/>
            <w:lang w:val="en-GB"/>
          </w:rPr>
          <w:t xml:space="preserve">. </w:t>
        </w:r>
      </w:ins>
      <w:ins w:id="37" w:author="Gary Sullivan" w:date="2023-03-01T10:34:00Z">
        <w:r>
          <w:rPr>
            <w:rFonts w:eastAsia="MS Mincho"/>
            <w:sz w:val="20"/>
            <w:highlight w:val="yellow"/>
            <w:lang w:val="en-GB"/>
          </w:rPr>
          <w:t>However, it</w:t>
        </w:r>
      </w:ins>
      <w:ins w:id="38" w:author="Gary Sullivan" w:date="2023-03-01T10:27:00Z">
        <w:r w:rsidRPr="00B74910">
          <w:rPr>
            <w:rFonts w:eastAsia="MS Mincho"/>
            <w:sz w:val="20"/>
            <w:highlight w:val="yellow"/>
            <w:lang w:val="en-GB"/>
          </w:rPr>
          <w:t xml:space="preserve"> may also be desirable to put SMPTE ST 2128 into the informative remarks columns of the tables for colour primaries and transfer characteristics</w:t>
        </w:r>
      </w:ins>
      <w:ins w:id="39" w:author="Gary Sullivan" w:date="2023-03-01T10:35:00Z">
        <w:r>
          <w:rPr>
            <w:rFonts w:eastAsia="MS Mincho"/>
            <w:sz w:val="20"/>
            <w:highlight w:val="yellow"/>
            <w:lang w:val="en-GB"/>
          </w:rPr>
          <w:t xml:space="preserve"> as well</w:t>
        </w:r>
      </w:ins>
      <w:ins w:id="40" w:author="Gary Sullivan" w:date="2023-03-01T10:27:00Z">
        <w:r w:rsidRPr="00B74910">
          <w:rPr>
            <w:rFonts w:eastAsia="MS Mincho"/>
            <w:sz w:val="20"/>
            <w:highlight w:val="yellow"/>
            <w:lang w:val="en-GB"/>
          </w:rPr>
          <w:t>, although this was apparently not done for SMPTE ST 2085.</w:t>
        </w:r>
        <w:r>
          <w:rPr>
            <w:rFonts w:eastAsia="MS Mincho"/>
            <w:sz w:val="20"/>
            <w:highlight w:val="yellow"/>
            <w:lang w:val="en-GB"/>
          </w:rPr>
          <w:t xml:space="preserve"> </w:t>
        </w:r>
        <w:r w:rsidRPr="00B74910">
          <w:rPr>
            <w:rFonts w:eastAsia="MS Mincho"/>
            <w:sz w:val="20"/>
            <w:highlight w:val="yellow"/>
            <w:lang w:val="en-GB"/>
          </w:rPr>
          <w:t>According to JVET-AB0172, SMPTE ST 2128 would use the value 16 (PQ) for transfer characteristics</w:t>
        </w:r>
      </w:ins>
      <w:ins w:id="41" w:author="Gary Sullivan" w:date="2023-03-01T10:29:00Z">
        <w:r w:rsidRPr="00B74910">
          <w:rPr>
            <w:rFonts w:eastAsia="MS Mincho"/>
            <w:sz w:val="20"/>
            <w:highlight w:val="yellow"/>
            <w:lang w:val="en-GB"/>
          </w:rPr>
          <w:t xml:space="preserve"> and could </w:t>
        </w:r>
      </w:ins>
      <w:ins w:id="42" w:author="Gary Sullivan" w:date="2023-03-07T11:17:00Z">
        <w:r w:rsidR="00620D47">
          <w:rPr>
            <w:rFonts w:eastAsia="MS Mincho"/>
            <w:sz w:val="20"/>
            <w:highlight w:val="yellow"/>
            <w:lang w:val="en-GB"/>
          </w:rPr>
          <w:t xml:space="preserve">potentially </w:t>
        </w:r>
      </w:ins>
      <w:ins w:id="43" w:author="Gary Sullivan" w:date="2023-03-01T10:29:00Z">
        <w:r w:rsidRPr="00B74910">
          <w:rPr>
            <w:rFonts w:eastAsia="MS Mincho"/>
            <w:sz w:val="20"/>
            <w:highlight w:val="yellow"/>
            <w:lang w:val="en-GB"/>
          </w:rPr>
          <w:t xml:space="preserve">use one of two selections </w:t>
        </w:r>
      </w:ins>
      <w:ins w:id="44" w:author="Gary Sullivan" w:date="2023-03-01T10:30:00Z">
        <w:r w:rsidRPr="00B74910">
          <w:rPr>
            <w:rFonts w:eastAsia="MS Mincho"/>
            <w:sz w:val="20"/>
            <w:highlight w:val="yellow"/>
            <w:lang w:val="en-GB"/>
          </w:rPr>
          <w:t>for</w:t>
        </w:r>
      </w:ins>
      <w:ins w:id="45" w:author="Gary Sullivan" w:date="2023-03-01T10:29:00Z">
        <w:r w:rsidRPr="00B74910">
          <w:rPr>
            <w:rFonts w:eastAsia="MS Mincho"/>
            <w:sz w:val="20"/>
            <w:highlight w:val="yellow"/>
            <w:lang w:val="en-GB"/>
          </w:rPr>
          <w:t xml:space="preserve"> colour primar</w:t>
        </w:r>
      </w:ins>
      <w:ins w:id="46" w:author="Gary Sullivan" w:date="2023-03-01T10:30:00Z">
        <w:r w:rsidRPr="00B74910">
          <w:rPr>
            <w:rFonts w:eastAsia="MS Mincho"/>
            <w:sz w:val="20"/>
            <w:highlight w:val="yellow"/>
            <w:lang w:val="en-GB"/>
          </w:rPr>
          <w:t>ies</w:t>
        </w:r>
      </w:ins>
      <w:ins w:id="47" w:author="Gary Sullivan" w:date="2023-03-01T10:29:00Z">
        <w:r w:rsidRPr="00B74910">
          <w:rPr>
            <w:rFonts w:eastAsia="MS Mincho"/>
            <w:sz w:val="20"/>
            <w:highlight w:val="yellow"/>
            <w:lang w:val="en-GB"/>
          </w:rPr>
          <w:t>: 10 (XYZ)</w:t>
        </w:r>
      </w:ins>
      <w:ins w:id="48" w:author="Gary Sullivan" w:date="2023-03-01T10:30:00Z">
        <w:r w:rsidRPr="00B74910">
          <w:rPr>
            <w:rFonts w:eastAsia="MS Mincho"/>
            <w:sz w:val="20"/>
            <w:highlight w:val="yellow"/>
            <w:lang w:val="en-GB"/>
          </w:rPr>
          <w:t xml:space="preserve">, or </w:t>
        </w:r>
      </w:ins>
      <w:ins w:id="49" w:author="Gary Sullivan" w:date="2023-03-01T10:31:00Z">
        <w:r w:rsidRPr="00B74910">
          <w:rPr>
            <w:rFonts w:eastAsia="MS Mincho"/>
            <w:sz w:val="20"/>
            <w:highlight w:val="yellow"/>
            <w:lang w:val="en-GB"/>
          </w:rPr>
          <w:t>9 (per Rec. ITU-R BT.2020 or Rec. ITU-R BT.2100)</w:t>
        </w:r>
      </w:ins>
      <w:ins w:id="50" w:author="Gary Sullivan" w:date="2023-03-07T11:10:00Z">
        <w:r w:rsidR="004E496B">
          <w:rPr>
            <w:rFonts w:eastAsia="MS Mincho"/>
            <w:sz w:val="20"/>
            <w:highlight w:val="yellow"/>
            <w:lang w:val="en-GB"/>
          </w:rPr>
          <w:t xml:space="preserve">. </w:t>
        </w:r>
      </w:ins>
      <w:ins w:id="51" w:author="Gary Sullivan" w:date="2023-03-08T10:51:00Z">
        <w:r w:rsidR="000372C9">
          <w:rPr>
            <w:rFonts w:eastAsia="MS Mincho"/>
            <w:sz w:val="20"/>
            <w:highlight w:val="yellow"/>
            <w:lang w:val="en-GB"/>
          </w:rPr>
          <w:t>Support for t</w:t>
        </w:r>
      </w:ins>
      <w:ins w:id="52" w:author="Gary Sullivan" w:date="2023-03-07T11:20:00Z">
        <w:r w:rsidR="00701422">
          <w:rPr>
            <w:rFonts w:eastAsia="MS Mincho"/>
            <w:sz w:val="20"/>
            <w:highlight w:val="yellow"/>
            <w:lang w:val="en-GB"/>
          </w:rPr>
          <w:t xml:space="preserve">he </w:t>
        </w:r>
      </w:ins>
      <w:ins w:id="53" w:author="Gary Sullivan" w:date="2023-03-07T11:21:00Z">
        <w:r w:rsidR="00701422">
          <w:rPr>
            <w:rFonts w:eastAsia="MS Mincho"/>
            <w:sz w:val="20"/>
            <w:highlight w:val="yellow"/>
            <w:lang w:val="en-GB"/>
          </w:rPr>
          <w:t>BT.2020/BT.2</w:t>
        </w:r>
      </w:ins>
      <w:ins w:id="54" w:author="Gary Sullivan" w:date="2023-03-08T10:50:00Z">
        <w:r w:rsidR="000372C9">
          <w:rPr>
            <w:rFonts w:eastAsia="MS Mincho"/>
            <w:sz w:val="20"/>
            <w:highlight w:val="yellow"/>
            <w:lang w:val="en-GB"/>
          </w:rPr>
          <w:t>100</w:t>
        </w:r>
      </w:ins>
      <w:ins w:id="55" w:author="Gary Sullivan" w:date="2023-03-07T11:20:00Z">
        <w:r w:rsidR="00701422">
          <w:rPr>
            <w:rFonts w:eastAsia="MS Mincho"/>
            <w:sz w:val="20"/>
            <w:highlight w:val="yellow"/>
            <w:lang w:val="en-GB"/>
          </w:rPr>
          <w:t xml:space="preserve"> </w:t>
        </w:r>
      </w:ins>
      <w:ins w:id="56" w:author="Gary Sullivan" w:date="2023-03-07T11:33:00Z">
        <w:r w:rsidR="0075727A">
          <w:rPr>
            <w:rFonts w:eastAsia="MS Mincho"/>
            <w:sz w:val="20"/>
            <w:highlight w:val="yellow"/>
            <w:lang w:val="en-GB"/>
          </w:rPr>
          <w:t xml:space="preserve">colour primaries variation </w:t>
        </w:r>
      </w:ins>
      <w:ins w:id="57" w:author="Gary Sullivan" w:date="2023-03-08T10:51:00Z">
        <w:r w:rsidR="000372C9">
          <w:rPr>
            <w:rFonts w:eastAsia="MS Mincho"/>
            <w:sz w:val="20"/>
            <w:highlight w:val="yellow"/>
            <w:lang w:val="en-GB"/>
          </w:rPr>
          <w:t xml:space="preserve">is </w:t>
        </w:r>
      </w:ins>
      <w:ins w:id="58" w:author="Gary Sullivan" w:date="2023-03-08T10:52:00Z">
        <w:r w:rsidR="000372C9">
          <w:rPr>
            <w:rFonts w:eastAsia="MS Mincho"/>
            <w:sz w:val="20"/>
            <w:highlight w:val="yellow"/>
            <w:lang w:val="en-GB"/>
          </w:rPr>
          <w:t>what was</w:t>
        </w:r>
      </w:ins>
      <w:ins w:id="59" w:author="Gary Sullivan" w:date="2023-03-08T10:51:00Z">
        <w:r w:rsidR="000372C9">
          <w:rPr>
            <w:rFonts w:eastAsia="MS Mincho"/>
            <w:sz w:val="20"/>
            <w:highlight w:val="yellow"/>
            <w:lang w:val="en-GB"/>
          </w:rPr>
          <w:t xml:space="preserve"> requested </w:t>
        </w:r>
      </w:ins>
      <w:ins w:id="60" w:author="Gary Sullivan" w:date="2023-03-07T11:20:00Z">
        <w:r w:rsidR="00701422">
          <w:rPr>
            <w:rFonts w:eastAsia="MS Mincho"/>
            <w:sz w:val="20"/>
            <w:highlight w:val="yellow"/>
            <w:lang w:val="en-GB"/>
          </w:rPr>
          <w:t xml:space="preserve">in the </w:t>
        </w:r>
      </w:ins>
      <w:ins w:id="61" w:author="Gary Sullivan" w:date="2023-03-07T11:21:00Z">
        <w:r w:rsidR="00701422">
          <w:rPr>
            <w:rFonts w:eastAsia="MS Mincho"/>
            <w:sz w:val="20"/>
            <w:highlight w:val="yellow"/>
            <w:lang w:val="en-GB"/>
          </w:rPr>
          <w:t xml:space="preserve">incoming </w:t>
        </w:r>
      </w:ins>
      <w:ins w:id="62" w:author="Gary Sullivan" w:date="2023-03-08T10:51:00Z">
        <w:r w:rsidR="000372C9">
          <w:rPr>
            <w:rFonts w:eastAsia="MS Mincho"/>
            <w:sz w:val="20"/>
            <w:highlight w:val="yellow"/>
            <w:lang w:val="en-GB"/>
          </w:rPr>
          <w:t>liaison letter</w:t>
        </w:r>
      </w:ins>
      <w:ins w:id="63" w:author="Gary Sullivan" w:date="2023-03-07T11:21:00Z">
        <w:r w:rsidR="00701422">
          <w:rPr>
            <w:rFonts w:eastAsia="MS Mincho"/>
            <w:sz w:val="20"/>
            <w:highlight w:val="yellow"/>
            <w:lang w:val="en-GB"/>
          </w:rPr>
          <w:t>.</w:t>
        </w:r>
      </w:ins>
      <w:ins w:id="64" w:author="Gary Sullivan" w:date="2023-03-01T10:27:00Z">
        <w:r w:rsidRPr="00B74910">
          <w:rPr>
            <w:rFonts w:eastAsia="MS Mincho"/>
            <w:sz w:val="20"/>
            <w:highlight w:val="yellow"/>
            <w:lang w:val="en-GB"/>
          </w:rPr>
          <w:t>]</w:t>
        </w:r>
      </w:ins>
    </w:p>
    <w:p w14:paraId="7D2AC1F0" w14:textId="5A6036CB" w:rsidR="00745F6B" w:rsidRPr="005B217D" w:rsidRDefault="005277D5" w:rsidP="005277D5">
      <w:pPr>
        <w:pStyle w:val="Heading1"/>
        <w:numPr>
          <w:ilvl w:val="0"/>
          <w:numId w:val="0"/>
        </w:numPr>
        <w:ind w:left="360" w:hanging="360"/>
        <w:rPr>
          <w:lang w:val="en-CA"/>
        </w:rPr>
      </w:pPr>
      <w:r>
        <w:rPr>
          <w:lang w:val="en-CA"/>
        </w:rPr>
        <w:t xml:space="preserve">Changes to the specification text </w:t>
      </w:r>
      <w:r w:rsidR="002C29DA">
        <w:rPr>
          <w:lang w:val="en-CA"/>
        </w:rPr>
        <w:t xml:space="preserve">of AVC </w:t>
      </w:r>
      <w:r>
        <w:rPr>
          <w:lang w:val="en-CA"/>
        </w:rPr>
        <w:t xml:space="preserve">in subclause </w:t>
      </w:r>
      <w:r w:rsidR="002C29DA">
        <w:rPr>
          <w:lang w:val="en-CA"/>
        </w:rPr>
        <w:t>E.2.1</w:t>
      </w:r>
    </w:p>
    <w:p w14:paraId="45807E22" w14:textId="5EEBD8C5" w:rsidR="005277D5" w:rsidRDefault="005277D5" w:rsidP="005277D5">
      <w:pPr>
        <w:keepNext/>
        <w:numPr>
          <w:ilvl w:val="12"/>
          <w:numId w:val="0"/>
        </w:numPr>
        <w:rPr>
          <w:i/>
          <w:iCs/>
        </w:rPr>
      </w:pPr>
      <w:r>
        <w:rPr>
          <w:i/>
          <w:iCs/>
          <w:szCs w:val="22"/>
          <w:lang w:val="en-CA"/>
        </w:rPr>
        <w:t xml:space="preserve">Starting with the sentence that </w:t>
      </w:r>
      <w:r w:rsidR="004875FF">
        <w:rPr>
          <w:i/>
          <w:iCs/>
          <w:szCs w:val="22"/>
          <w:lang w:val="en-CA"/>
        </w:rPr>
        <w:t>says</w:t>
      </w:r>
      <w:r>
        <w:rPr>
          <w:i/>
          <w:iCs/>
          <w:szCs w:val="22"/>
          <w:lang w:val="en-CA"/>
        </w:rPr>
        <w:t xml:space="preserve"> </w:t>
      </w:r>
      <w:r w:rsidRPr="002C29DA">
        <w:rPr>
          <w:szCs w:val="22"/>
          <w:lang w:val="en-CA"/>
        </w:rPr>
        <w:t>“</w:t>
      </w:r>
      <w:r w:rsidR="004875FF" w:rsidRPr="004875FF">
        <w:rPr>
          <w:rFonts w:hint="eastAsia"/>
          <w:lang w:val="en-GB"/>
        </w:rPr>
        <w:t>The application of the transfer characteristics function is denoted by (</w:t>
      </w:r>
      <w:r w:rsidR="004875FF" w:rsidRPr="004875FF">
        <w:rPr>
          <w:lang w:val="en-GB"/>
        </w:rPr>
        <w:t> </w:t>
      </w:r>
      <w:r w:rsidR="004875FF" w:rsidRPr="004875FF">
        <w:rPr>
          <w:rFonts w:hint="eastAsia"/>
          <w:lang w:val="en-GB"/>
        </w:rPr>
        <w:t>x</w:t>
      </w:r>
      <w:r w:rsidR="004875FF" w:rsidRPr="004875FF">
        <w:rPr>
          <w:lang w:val="en-GB"/>
        </w:rPr>
        <w:t> </w:t>
      </w:r>
      <w:r w:rsidR="004875FF" w:rsidRPr="004875FF">
        <w:rPr>
          <w:rFonts w:hint="eastAsia"/>
          <w:lang w:val="en-GB"/>
        </w:rPr>
        <w:t>)</w:t>
      </w:r>
      <w:r w:rsidR="004875FF" w:rsidRPr="004875FF">
        <w:rPr>
          <w:lang w:val="en-GB"/>
        </w:rPr>
        <w:t>′</w:t>
      </w:r>
      <w:r w:rsidR="004875FF" w:rsidRPr="004875FF">
        <w:rPr>
          <w:rFonts w:hint="eastAsia"/>
          <w:lang w:val="en-GB"/>
        </w:rPr>
        <w:t xml:space="preserve"> for an argument x.</w:t>
      </w:r>
      <w:r>
        <w:t>”</w:t>
      </w:r>
      <w:r w:rsidRPr="002C29DA">
        <w:rPr>
          <w:i/>
          <w:iCs/>
        </w:rPr>
        <w:t xml:space="preserve">, replace the remainder of the </w:t>
      </w:r>
      <w:r w:rsidR="002C29DA">
        <w:rPr>
          <w:i/>
          <w:iCs/>
        </w:rPr>
        <w:t xml:space="preserve">semantics of the </w:t>
      </w:r>
      <w:proofErr w:type="spellStart"/>
      <w:r w:rsidR="002C29DA">
        <w:rPr>
          <w:i/>
          <w:iCs/>
        </w:rPr>
        <w:t>matrix_coefficients</w:t>
      </w:r>
      <w:proofErr w:type="spellEnd"/>
      <w:r w:rsidR="002C29DA">
        <w:rPr>
          <w:i/>
          <w:iCs/>
        </w:rPr>
        <w:t xml:space="preserve"> syntax element</w:t>
      </w:r>
      <w:r w:rsidRPr="002C29DA">
        <w:rPr>
          <w:i/>
          <w:iCs/>
        </w:rPr>
        <w:t xml:space="preserve"> with the following:</w:t>
      </w:r>
    </w:p>
    <w:p w14:paraId="72F8E775" w14:textId="77777777" w:rsidR="004875FF" w:rsidRPr="004875FF" w:rsidRDefault="004875FF" w:rsidP="004875FF">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4875FF">
        <w:rPr>
          <w:rFonts w:eastAsia="MS Mincho" w:hint="eastAsia"/>
          <w:sz w:val="20"/>
          <w:lang w:val="en-GB"/>
        </w:rPr>
        <w:t>The application of the transfer characteristics function is denoted by (</w:t>
      </w:r>
      <w:r w:rsidRPr="004875FF">
        <w:rPr>
          <w:rFonts w:eastAsia="MS Mincho"/>
          <w:sz w:val="20"/>
          <w:lang w:val="en-GB"/>
        </w:rPr>
        <w:t> </w:t>
      </w:r>
      <w:r w:rsidRPr="004875FF">
        <w:rPr>
          <w:rFonts w:eastAsia="MS Mincho" w:hint="eastAsia"/>
          <w:sz w:val="20"/>
          <w:lang w:val="en-GB"/>
        </w:rPr>
        <w:t>x</w:t>
      </w:r>
      <w:r w:rsidRPr="004875FF">
        <w:rPr>
          <w:rFonts w:eastAsia="MS Mincho"/>
          <w:sz w:val="20"/>
          <w:lang w:val="en-GB"/>
        </w:rPr>
        <w:t> </w:t>
      </w:r>
      <w:r w:rsidRPr="004875FF">
        <w:rPr>
          <w:rFonts w:eastAsia="MS Mincho" w:hint="eastAsia"/>
          <w:sz w:val="20"/>
          <w:lang w:val="en-GB"/>
        </w:rPr>
        <w:t>)</w:t>
      </w:r>
      <w:r w:rsidRPr="004875FF">
        <w:rPr>
          <w:rFonts w:eastAsia="MS Mincho"/>
          <w:sz w:val="20"/>
          <w:lang w:val="en-GB"/>
        </w:rPr>
        <w:t>′</w:t>
      </w:r>
      <w:r w:rsidRPr="004875FF">
        <w:rPr>
          <w:rFonts w:eastAsia="MS Mincho" w:hint="eastAsia"/>
          <w:sz w:val="20"/>
          <w:lang w:val="en-GB"/>
        </w:rPr>
        <w:t xml:space="preserve"> for an argument x.</w:t>
      </w:r>
    </w:p>
    <w:p w14:paraId="51D45A4E" w14:textId="7FCC2474" w:rsidR="004875FF" w:rsidRPr="004875FF" w:rsidRDefault="004875FF" w:rsidP="004875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000"/>
          <w:tab w:val="left" w:pos="1191"/>
          <w:tab w:val="left" w:pos="1588"/>
          <w:tab w:val="left" w:pos="1985"/>
        </w:tabs>
        <w:spacing w:before="86"/>
        <w:ind w:left="397" w:hanging="397"/>
        <w:rPr>
          <w:rFonts w:eastAsia="MS Mincho"/>
          <w:sz w:val="20"/>
          <w:lang w:val="en-GB"/>
        </w:rPr>
      </w:pPr>
      <w:r w:rsidRPr="004875FF">
        <w:rPr>
          <w:rFonts w:eastAsia="MS Mincho"/>
          <w:sz w:val="20"/>
          <w:lang w:val="en-GB"/>
        </w:rPr>
        <w:t>–</w:t>
      </w:r>
      <w:r w:rsidRPr="004875FF">
        <w:rPr>
          <w:rFonts w:eastAsia="MS Mincho"/>
          <w:sz w:val="20"/>
          <w:lang w:val="en-GB"/>
        </w:rPr>
        <w:tab/>
        <w:t xml:space="preserve">If </w:t>
      </w:r>
      <w:proofErr w:type="spellStart"/>
      <w:r w:rsidRPr="004875FF">
        <w:rPr>
          <w:rFonts w:eastAsia="MS Mincho"/>
          <w:sz w:val="20"/>
          <w:lang w:val="en-GB"/>
        </w:rPr>
        <w:t>matrix_coefficients</w:t>
      </w:r>
      <w:proofErr w:type="spellEnd"/>
      <w:r w:rsidRPr="004875FF">
        <w:rPr>
          <w:rFonts w:eastAsia="MS Mincho"/>
          <w:sz w:val="20"/>
          <w:lang w:val="en-GB"/>
        </w:rPr>
        <w:t xml:space="preserve"> is not equal to 14</w:t>
      </w:r>
      <w:r>
        <w:rPr>
          <w:rFonts w:eastAsia="MS Mincho"/>
          <w:sz w:val="20"/>
          <w:lang w:val="en-GB"/>
        </w:rPr>
        <w:t xml:space="preserve"> or 17</w:t>
      </w:r>
      <w:r w:rsidRPr="004875FF">
        <w:rPr>
          <w:rFonts w:eastAsia="MS Mincho"/>
          <w:sz w:val="20"/>
          <w:lang w:val="en-GB"/>
        </w:rPr>
        <w:t>, t</w:t>
      </w:r>
      <w:r w:rsidRPr="004875FF">
        <w:rPr>
          <w:rFonts w:eastAsia="MS Mincho" w:hint="eastAsia"/>
          <w:sz w:val="20"/>
          <w:lang w:val="en-GB"/>
        </w:rPr>
        <w:t xml:space="preserve">he signals </w:t>
      </w:r>
      <w:r w:rsidRPr="004875FF">
        <w:rPr>
          <w:rFonts w:eastAsia="MS Mincho"/>
          <w:sz w:val="20"/>
          <w:lang w:val="en-GB"/>
        </w:rPr>
        <w:t>E</w:t>
      </w:r>
      <w:r w:rsidRPr="004875FF">
        <w:rPr>
          <w:rFonts w:eastAsia="MS Mincho"/>
          <w:iCs/>
          <w:sz w:val="20"/>
          <w:lang w:val="en-GB"/>
        </w:rPr>
        <w:t>′</w:t>
      </w:r>
      <w:r w:rsidRPr="004875FF">
        <w:rPr>
          <w:rFonts w:eastAsia="MS Mincho"/>
          <w:sz w:val="20"/>
          <w:vertAlign w:val="subscript"/>
          <w:lang w:val="en-GB"/>
        </w:rPr>
        <w:t>R</w:t>
      </w:r>
      <w:r w:rsidRPr="004875FF">
        <w:rPr>
          <w:rFonts w:eastAsia="MS Mincho"/>
          <w:sz w:val="20"/>
          <w:lang w:val="en-GB"/>
        </w:rPr>
        <w:t>, E</w:t>
      </w:r>
      <w:r w:rsidRPr="004875FF">
        <w:rPr>
          <w:rFonts w:eastAsia="MS Mincho"/>
          <w:iCs/>
          <w:sz w:val="20"/>
          <w:lang w:val="en-GB"/>
        </w:rPr>
        <w:t>′</w:t>
      </w:r>
      <w:r w:rsidRPr="004875FF">
        <w:rPr>
          <w:rFonts w:eastAsia="MS Mincho"/>
          <w:sz w:val="20"/>
          <w:vertAlign w:val="subscript"/>
          <w:lang w:val="en-GB"/>
        </w:rPr>
        <w:t>G</w:t>
      </w:r>
      <w:r w:rsidRPr="004875FF">
        <w:rPr>
          <w:rFonts w:eastAsia="MS Mincho"/>
          <w:sz w:val="20"/>
          <w:lang w:val="en-GB"/>
        </w:rPr>
        <w:t>, and E′</w:t>
      </w:r>
      <w:r w:rsidRPr="004875FF">
        <w:rPr>
          <w:rFonts w:eastAsia="MS Mincho"/>
          <w:sz w:val="20"/>
          <w:vertAlign w:val="subscript"/>
          <w:lang w:val="en-GB"/>
        </w:rPr>
        <w:t>B</w:t>
      </w:r>
      <w:r w:rsidRPr="004875FF">
        <w:rPr>
          <w:rFonts w:eastAsia="MS Mincho"/>
          <w:sz w:val="20"/>
          <w:lang w:val="en-GB"/>
        </w:rPr>
        <w:t xml:space="preserve"> </w:t>
      </w:r>
      <w:r w:rsidRPr="004875FF">
        <w:rPr>
          <w:rFonts w:eastAsia="MS Mincho" w:hint="eastAsia"/>
          <w:sz w:val="20"/>
          <w:lang w:val="en-GB"/>
        </w:rPr>
        <w:t>are determined by application of the transfer characteristics function as follows:</w:t>
      </w:r>
    </w:p>
    <w:p w14:paraId="01247558" w14:textId="440A2D09" w:rsidR="004875FF" w:rsidRPr="004875FF" w:rsidRDefault="004875FF" w:rsidP="004875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4875FF">
        <w:rPr>
          <w:rFonts w:eastAsia="MS Mincho"/>
          <w:szCs w:val="22"/>
          <w:lang w:val="en-GB"/>
        </w:rPr>
        <w:t>E</w:t>
      </w:r>
      <w:r w:rsidRPr="004875FF">
        <w:rPr>
          <w:rFonts w:eastAsia="MS Mincho"/>
          <w:iCs/>
          <w:szCs w:val="22"/>
          <w:lang w:val="en-GB"/>
        </w:rPr>
        <w:t>′</w:t>
      </w:r>
      <w:r w:rsidRPr="004875FF">
        <w:rPr>
          <w:rFonts w:eastAsia="MS Mincho"/>
          <w:szCs w:val="22"/>
          <w:vertAlign w:val="subscript"/>
          <w:lang w:val="en-GB"/>
        </w:rPr>
        <w:t>R</w:t>
      </w:r>
      <w:r w:rsidRPr="004875FF">
        <w:rPr>
          <w:rFonts w:eastAsia="MS Mincho"/>
          <w:sz w:val="20"/>
          <w:szCs w:val="22"/>
          <w:lang w:val="en-GB"/>
        </w:rPr>
        <w:t xml:space="preserve"> = </w:t>
      </w:r>
      <w:proofErr w:type="gramStart"/>
      <w:r w:rsidRPr="004875FF">
        <w:rPr>
          <w:rFonts w:eastAsia="MS Mincho" w:hint="eastAsia"/>
          <w:szCs w:val="22"/>
          <w:lang w:val="en-GB"/>
        </w:rPr>
        <w:t>(</w:t>
      </w:r>
      <w:r w:rsidRPr="004875FF">
        <w:rPr>
          <w:rFonts w:eastAsia="MS Mincho"/>
          <w:szCs w:val="22"/>
          <w:lang w:val="en-GB"/>
        </w:rPr>
        <w:t> E</w:t>
      </w:r>
      <w:r w:rsidRPr="004875FF">
        <w:rPr>
          <w:rFonts w:eastAsia="MS Mincho"/>
          <w:szCs w:val="22"/>
          <w:vertAlign w:val="subscript"/>
          <w:lang w:val="en-GB"/>
        </w:rPr>
        <w:t>R</w:t>
      </w:r>
      <w:proofErr w:type="gramEnd"/>
      <w:r w:rsidRPr="004875FF">
        <w:rPr>
          <w:rFonts w:eastAsia="MS Mincho"/>
          <w:szCs w:val="22"/>
          <w:lang w:val="en-GB"/>
        </w:rPr>
        <w:t> </w:t>
      </w:r>
      <w:r w:rsidRPr="004875FF">
        <w:rPr>
          <w:rFonts w:eastAsia="MS Mincho" w:hint="eastAsia"/>
          <w:szCs w:val="22"/>
          <w:lang w:val="en-GB"/>
        </w:rPr>
        <w:t>)</w:t>
      </w:r>
      <w:r w:rsidRPr="004875FF">
        <w:rPr>
          <w:rFonts w:eastAsia="MS Mincho"/>
          <w:szCs w:val="22"/>
          <w:lang w:val="en-GB"/>
        </w:rPr>
        <w:t>′</w:t>
      </w:r>
      <w:r w:rsidRPr="004875FF">
        <w:rPr>
          <w:rFonts w:eastAsia="MS Mincho"/>
          <w:sz w:val="20"/>
          <w:szCs w:val="22"/>
          <w:lang w:val="en-GB"/>
        </w:rPr>
        <w:tab/>
      </w:r>
      <w:r>
        <w:rPr>
          <w:rFonts w:eastAsia="MS Mincho"/>
          <w:sz w:val="20"/>
          <w:szCs w:val="22"/>
          <w:lang w:val="en-GB"/>
        </w:rPr>
        <w:tab/>
      </w:r>
      <w:r w:rsidRPr="004875FF">
        <w:rPr>
          <w:rFonts w:eastAsia="MS Mincho"/>
          <w:sz w:val="20"/>
          <w:szCs w:val="22"/>
          <w:lang w:val="en-GB"/>
        </w:rPr>
        <w:tab/>
        <w:t>(</w:t>
      </w:r>
      <w:bookmarkStart w:id="65" w:name="RGBred_Eqn"/>
      <w:r w:rsidRPr="004875FF">
        <w:rPr>
          <w:rFonts w:eastAsia="MS Mincho"/>
          <w:sz w:val="20"/>
          <w:szCs w:val="22"/>
          <w:lang w:val="en-GB"/>
        </w:rPr>
        <w:t>E-</w:t>
      </w:r>
      <w:r w:rsidRPr="004875FF">
        <w:rPr>
          <w:rFonts w:eastAsia="MS Mincho"/>
          <w:sz w:val="20"/>
          <w:szCs w:val="22"/>
          <w:lang w:val="en-GB"/>
        </w:rPr>
        <w:fldChar w:fldCharType="begin"/>
      </w:r>
      <w:r w:rsidRPr="004875FF">
        <w:rPr>
          <w:rFonts w:eastAsia="MS Mincho"/>
          <w:sz w:val="20"/>
          <w:szCs w:val="22"/>
          <w:lang w:val="en-GB"/>
        </w:rPr>
        <w:instrText xml:space="preserve"> SEQ Equation \r 1 \* ARABIC </w:instrText>
      </w:r>
      <w:r w:rsidRPr="004875FF">
        <w:rPr>
          <w:rFonts w:eastAsia="MS Mincho"/>
          <w:sz w:val="20"/>
          <w:szCs w:val="22"/>
          <w:lang w:val="en-GB"/>
        </w:rPr>
        <w:fldChar w:fldCharType="separate"/>
      </w:r>
      <w:r w:rsidRPr="004875FF">
        <w:rPr>
          <w:rFonts w:eastAsia="MS Mincho"/>
          <w:noProof/>
          <w:sz w:val="20"/>
          <w:szCs w:val="22"/>
          <w:rtl/>
          <w:lang w:val="en-GB"/>
        </w:rPr>
        <w:t>1</w:t>
      </w:r>
      <w:r w:rsidRPr="004875FF">
        <w:rPr>
          <w:rFonts w:eastAsia="MS Mincho"/>
          <w:sz w:val="20"/>
          <w:szCs w:val="22"/>
          <w:lang w:val="en-GB"/>
        </w:rPr>
        <w:fldChar w:fldCharType="end"/>
      </w:r>
      <w:bookmarkEnd w:id="65"/>
      <w:r w:rsidRPr="004875FF">
        <w:rPr>
          <w:rFonts w:eastAsia="MS Mincho"/>
          <w:sz w:val="20"/>
          <w:szCs w:val="22"/>
          <w:lang w:val="en-GB"/>
        </w:rPr>
        <w:t>)</w:t>
      </w:r>
    </w:p>
    <w:p w14:paraId="6EB66D35" w14:textId="2579E585" w:rsidR="004875FF" w:rsidRPr="004875FF" w:rsidRDefault="004875FF" w:rsidP="004875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4875FF">
        <w:rPr>
          <w:rFonts w:eastAsia="MS Mincho"/>
          <w:szCs w:val="22"/>
          <w:lang w:val="en-GB"/>
        </w:rPr>
        <w:t>E</w:t>
      </w:r>
      <w:r w:rsidRPr="004875FF">
        <w:rPr>
          <w:rFonts w:eastAsia="MS Mincho"/>
          <w:iCs/>
          <w:szCs w:val="22"/>
          <w:lang w:val="en-GB"/>
        </w:rPr>
        <w:t>′</w:t>
      </w:r>
      <w:r w:rsidRPr="004875FF">
        <w:rPr>
          <w:rFonts w:eastAsia="MS Mincho"/>
          <w:szCs w:val="22"/>
          <w:vertAlign w:val="subscript"/>
          <w:lang w:val="en-GB"/>
        </w:rPr>
        <w:t>G</w:t>
      </w:r>
      <w:r w:rsidRPr="004875FF">
        <w:rPr>
          <w:rFonts w:eastAsia="MS Mincho"/>
          <w:sz w:val="20"/>
          <w:szCs w:val="22"/>
          <w:lang w:val="en-GB"/>
        </w:rPr>
        <w:t xml:space="preserve"> = </w:t>
      </w:r>
      <w:proofErr w:type="gramStart"/>
      <w:r w:rsidRPr="004875FF">
        <w:rPr>
          <w:rFonts w:eastAsia="MS Mincho" w:hint="eastAsia"/>
          <w:szCs w:val="22"/>
          <w:lang w:val="en-GB"/>
        </w:rPr>
        <w:t>(</w:t>
      </w:r>
      <w:r w:rsidRPr="004875FF">
        <w:rPr>
          <w:rFonts w:eastAsia="MS Mincho"/>
          <w:szCs w:val="22"/>
          <w:lang w:val="en-GB"/>
        </w:rPr>
        <w:t> E</w:t>
      </w:r>
      <w:r w:rsidRPr="004875FF">
        <w:rPr>
          <w:rFonts w:eastAsia="MS Mincho"/>
          <w:szCs w:val="22"/>
          <w:vertAlign w:val="subscript"/>
          <w:lang w:val="en-GB"/>
        </w:rPr>
        <w:t>G</w:t>
      </w:r>
      <w:proofErr w:type="gramEnd"/>
      <w:r w:rsidRPr="004875FF">
        <w:rPr>
          <w:rFonts w:eastAsia="MS Mincho"/>
          <w:szCs w:val="22"/>
          <w:lang w:val="en-GB"/>
        </w:rPr>
        <w:t> </w:t>
      </w:r>
      <w:r w:rsidRPr="004875FF">
        <w:rPr>
          <w:rFonts w:eastAsia="MS Mincho" w:hint="eastAsia"/>
          <w:szCs w:val="22"/>
          <w:lang w:val="en-GB"/>
        </w:rPr>
        <w:t>)</w:t>
      </w:r>
      <w:r w:rsidRPr="004875FF">
        <w:rPr>
          <w:rFonts w:eastAsia="MS Mincho"/>
          <w:szCs w:val="22"/>
          <w:lang w:val="en-GB"/>
        </w:rPr>
        <w:t>′</w:t>
      </w:r>
      <w:r w:rsidRPr="004875FF">
        <w:rPr>
          <w:rFonts w:eastAsia="MS Mincho"/>
          <w:sz w:val="20"/>
          <w:szCs w:val="22"/>
          <w:lang w:val="en-GB"/>
        </w:rPr>
        <w:tab/>
      </w:r>
      <w:r>
        <w:rPr>
          <w:rFonts w:eastAsia="MS Mincho"/>
          <w:sz w:val="20"/>
          <w:szCs w:val="22"/>
          <w:lang w:val="en-GB"/>
        </w:rPr>
        <w:tab/>
      </w:r>
      <w:r w:rsidRPr="004875FF">
        <w:rPr>
          <w:rFonts w:eastAsia="MS Mincho"/>
          <w:sz w:val="20"/>
          <w:szCs w:val="22"/>
          <w:lang w:val="en-GB"/>
        </w:rPr>
        <w:tab/>
        <w:t>(E-</w:t>
      </w:r>
      <w:r w:rsidRPr="004875FF">
        <w:rPr>
          <w:rFonts w:eastAsia="MS Mincho"/>
          <w:sz w:val="20"/>
          <w:szCs w:val="22"/>
          <w:lang w:val="en-GB"/>
        </w:rPr>
        <w:fldChar w:fldCharType="begin"/>
      </w:r>
      <w:r w:rsidRPr="004875FF">
        <w:rPr>
          <w:rFonts w:eastAsia="MS Mincho"/>
          <w:sz w:val="20"/>
          <w:szCs w:val="22"/>
          <w:lang w:val="en-GB"/>
        </w:rPr>
        <w:instrText xml:space="preserve"> SEQ Equation \* ARABIC </w:instrText>
      </w:r>
      <w:r w:rsidRPr="004875FF">
        <w:rPr>
          <w:rFonts w:eastAsia="MS Mincho"/>
          <w:sz w:val="20"/>
          <w:szCs w:val="22"/>
          <w:lang w:val="en-GB"/>
        </w:rPr>
        <w:fldChar w:fldCharType="separate"/>
      </w:r>
      <w:r w:rsidRPr="004875FF">
        <w:rPr>
          <w:rFonts w:eastAsia="MS Mincho"/>
          <w:noProof/>
          <w:sz w:val="20"/>
          <w:szCs w:val="22"/>
          <w:rtl/>
          <w:lang w:val="en-GB"/>
        </w:rPr>
        <w:t>2</w:t>
      </w:r>
      <w:r w:rsidRPr="004875FF">
        <w:rPr>
          <w:rFonts w:eastAsia="MS Mincho"/>
          <w:sz w:val="20"/>
          <w:szCs w:val="22"/>
          <w:lang w:val="en-GB"/>
        </w:rPr>
        <w:fldChar w:fldCharType="end"/>
      </w:r>
      <w:r w:rsidRPr="004875FF">
        <w:rPr>
          <w:rFonts w:eastAsia="MS Mincho"/>
          <w:sz w:val="20"/>
          <w:szCs w:val="22"/>
          <w:lang w:val="en-GB"/>
        </w:rPr>
        <w:t>)</w:t>
      </w:r>
    </w:p>
    <w:p w14:paraId="67888BF4" w14:textId="092062BE" w:rsidR="004875FF" w:rsidRPr="004875FF" w:rsidRDefault="004875FF" w:rsidP="004875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4875FF">
        <w:rPr>
          <w:rFonts w:eastAsia="MS Mincho"/>
          <w:szCs w:val="22"/>
          <w:lang w:val="en-GB"/>
        </w:rPr>
        <w:t>E</w:t>
      </w:r>
      <w:r w:rsidRPr="004875FF">
        <w:rPr>
          <w:rFonts w:eastAsia="MS Mincho"/>
          <w:iCs/>
          <w:szCs w:val="22"/>
          <w:lang w:val="en-GB"/>
        </w:rPr>
        <w:t>′</w:t>
      </w:r>
      <w:r w:rsidRPr="004875FF">
        <w:rPr>
          <w:rFonts w:eastAsia="MS Mincho"/>
          <w:szCs w:val="22"/>
          <w:vertAlign w:val="subscript"/>
          <w:lang w:val="en-GB"/>
        </w:rPr>
        <w:t>B</w:t>
      </w:r>
      <w:r w:rsidRPr="004875FF">
        <w:rPr>
          <w:rFonts w:eastAsia="MS Mincho"/>
          <w:sz w:val="20"/>
          <w:szCs w:val="22"/>
          <w:lang w:val="en-GB"/>
        </w:rPr>
        <w:t xml:space="preserve"> = </w:t>
      </w:r>
      <w:proofErr w:type="gramStart"/>
      <w:r w:rsidRPr="004875FF">
        <w:rPr>
          <w:rFonts w:eastAsia="MS Mincho" w:hint="eastAsia"/>
          <w:szCs w:val="22"/>
          <w:lang w:val="en-GB"/>
        </w:rPr>
        <w:t>(</w:t>
      </w:r>
      <w:r w:rsidRPr="004875FF">
        <w:rPr>
          <w:rFonts w:eastAsia="MS Mincho"/>
          <w:szCs w:val="22"/>
          <w:lang w:val="en-GB"/>
        </w:rPr>
        <w:t> E</w:t>
      </w:r>
      <w:r w:rsidRPr="004875FF">
        <w:rPr>
          <w:rFonts w:eastAsia="MS Mincho"/>
          <w:szCs w:val="22"/>
          <w:vertAlign w:val="subscript"/>
          <w:lang w:val="en-GB"/>
        </w:rPr>
        <w:t>B</w:t>
      </w:r>
      <w:proofErr w:type="gramEnd"/>
      <w:r w:rsidRPr="004875FF">
        <w:rPr>
          <w:rFonts w:eastAsia="MS Mincho"/>
          <w:szCs w:val="22"/>
          <w:lang w:val="en-GB"/>
        </w:rPr>
        <w:t> </w:t>
      </w:r>
      <w:r w:rsidRPr="004875FF">
        <w:rPr>
          <w:rFonts w:eastAsia="MS Mincho" w:hint="eastAsia"/>
          <w:szCs w:val="22"/>
          <w:lang w:val="en-GB"/>
        </w:rPr>
        <w:t>)</w:t>
      </w:r>
      <w:r w:rsidRPr="004875FF">
        <w:rPr>
          <w:rFonts w:eastAsia="MS Mincho"/>
          <w:szCs w:val="22"/>
          <w:lang w:val="en-GB"/>
        </w:rPr>
        <w:t>′</w:t>
      </w:r>
      <w:r w:rsidRPr="004875FF">
        <w:rPr>
          <w:rFonts w:eastAsia="MS Mincho"/>
          <w:sz w:val="20"/>
          <w:szCs w:val="22"/>
          <w:lang w:val="en-GB"/>
        </w:rPr>
        <w:tab/>
      </w:r>
      <w:r>
        <w:rPr>
          <w:rFonts w:eastAsia="MS Mincho"/>
          <w:sz w:val="20"/>
          <w:szCs w:val="22"/>
          <w:lang w:val="en-GB"/>
        </w:rPr>
        <w:tab/>
      </w:r>
      <w:r w:rsidRPr="004875FF">
        <w:rPr>
          <w:rFonts w:eastAsia="MS Mincho"/>
          <w:sz w:val="20"/>
          <w:szCs w:val="22"/>
          <w:lang w:val="en-GB"/>
        </w:rPr>
        <w:tab/>
        <w:t>(</w:t>
      </w:r>
      <w:bookmarkStart w:id="66" w:name="RGBblue_Eqn"/>
      <w:r w:rsidRPr="004875FF">
        <w:rPr>
          <w:rFonts w:eastAsia="MS Mincho"/>
          <w:sz w:val="20"/>
          <w:szCs w:val="22"/>
          <w:lang w:val="en-GB"/>
        </w:rPr>
        <w:t>E-</w:t>
      </w:r>
      <w:r w:rsidRPr="004875FF">
        <w:rPr>
          <w:rFonts w:eastAsia="MS Mincho"/>
          <w:sz w:val="20"/>
          <w:szCs w:val="22"/>
          <w:lang w:val="en-GB"/>
        </w:rPr>
        <w:fldChar w:fldCharType="begin"/>
      </w:r>
      <w:r w:rsidRPr="004875FF">
        <w:rPr>
          <w:rFonts w:eastAsia="MS Mincho"/>
          <w:sz w:val="20"/>
          <w:szCs w:val="22"/>
          <w:lang w:val="en-GB"/>
        </w:rPr>
        <w:instrText xml:space="preserve"> SEQ Equation \* ARABIC </w:instrText>
      </w:r>
      <w:r w:rsidRPr="004875FF">
        <w:rPr>
          <w:rFonts w:eastAsia="MS Mincho"/>
          <w:sz w:val="20"/>
          <w:szCs w:val="22"/>
          <w:lang w:val="en-GB"/>
        </w:rPr>
        <w:fldChar w:fldCharType="separate"/>
      </w:r>
      <w:r w:rsidRPr="004875FF">
        <w:rPr>
          <w:rFonts w:eastAsia="MS Mincho"/>
          <w:noProof/>
          <w:sz w:val="20"/>
          <w:szCs w:val="22"/>
          <w:rtl/>
          <w:lang w:val="en-GB"/>
        </w:rPr>
        <w:t>3</w:t>
      </w:r>
      <w:r w:rsidRPr="004875FF">
        <w:rPr>
          <w:rFonts w:eastAsia="MS Mincho"/>
          <w:sz w:val="20"/>
          <w:szCs w:val="22"/>
          <w:lang w:val="en-GB"/>
        </w:rPr>
        <w:fldChar w:fldCharType="end"/>
      </w:r>
      <w:bookmarkEnd w:id="66"/>
      <w:r w:rsidRPr="004875FF">
        <w:rPr>
          <w:rFonts w:eastAsia="MS Mincho"/>
          <w:sz w:val="20"/>
          <w:szCs w:val="22"/>
          <w:lang w:val="en-GB"/>
        </w:rPr>
        <w:t>)</w:t>
      </w:r>
    </w:p>
    <w:p w14:paraId="6B776660" w14:textId="77777777" w:rsidR="004875FF" w:rsidRPr="004875FF" w:rsidRDefault="004875FF" w:rsidP="004875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000"/>
          <w:tab w:val="left" w:pos="1191"/>
          <w:tab w:val="left" w:pos="1588"/>
          <w:tab w:val="left" w:pos="1985"/>
        </w:tabs>
        <w:spacing w:before="86"/>
        <w:ind w:left="403"/>
        <w:rPr>
          <w:rFonts w:eastAsia="MS Mincho"/>
          <w:sz w:val="20"/>
          <w:lang w:val="en-GB"/>
        </w:rPr>
      </w:pPr>
      <w:r w:rsidRPr="004875FF">
        <w:rPr>
          <w:rFonts w:eastAsia="MS Mincho"/>
          <w:sz w:val="20"/>
          <w:lang w:val="en-GB"/>
        </w:rPr>
        <w:lastRenderedPageBreak/>
        <w:t>In this case, the range of E′</w:t>
      </w:r>
      <w:r w:rsidRPr="004875FF">
        <w:rPr>
          <w:rFonts w:eastAsia="MS Mincho"/>
          <w:sz w:val="20"/>
          <w:vertAlign w:val="subscript"/>
          <w:lang w:val="en-GB"/>
        </w:rPr>
        <w:t>R</w:t>
      </w:r>
      <w:r w:rsidRPr="004875FF">
        <w:rPr>
          <w:rFonts w:eastAsia="MS Mincho"/>
          <w:sz w:val="20"/>
          <w:lang w:val="en-GB"/>
        </w:rPr>
        <w:t>, E′</w:t>
      </w:r>
      <w:r w:rsidRPr="004875FF">
        <w:rPr>
          <w:rFonts w:eastAsia="MS Mincho"/>
          <w:sz w:val="20"/>
          <w:vertAlign w:val="subscript"/>
          <w:lang w:val="en-GB"/>
        </w:rPr>
        <w:t>G</w:t>
      </w:r>
      <w:r w:rsidRPr="004875FF">
        <w:rPr>
          <w:rFonts w:eastAsia="MS Mincho"/>
          <w:sz w:val="20"/>
          <w:lang w:val="en-GB"/>
        </w:rPr>
        <w:t>, and E′</w:t>
      </w:r>
      <w:r w:rsidRPr="004875FF">
        <w:rPr>
          <w:rFonts w:eastAsia="MS Mincho"/>
          <w:sz w:val="20"/>
          <w:vertAlign w:val="subscript"/>
          <w:lang w:val="en-GB"/>
        </w:rPr>
        <w:t>B</w:t>
      </w:r>
      <w:r w:rsidRPr="004875FF">
        <w:rPr>
          <w:rFonts w:eastAsia="MS Mincho"/>
          <w:sz w:val="20"/>
          <w:lang w:val="en-GB"/>
        </w:rPr>
        <w:t xml:space="preserve"> is specified as follows:</w:t>
      </w:r>
    </w:p>
    <w:p w14:paraId="5E9F6649" w14:textId="77777777" w:rsidR="004875FF" w:rsidRPr="004875FF" w:rsidRDefault="004875FF" w:rsidP="004875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4875FF">
        <w:rPr>
          <w:rFonts w:eastAsia="MS Mincho"/>
          <w:sz w:val="20"/>
          <w:lang w:val="en-GB"/>
        </w:rPr>
        <w:t>–</w:t>
      </w:r>
      <w:r w:rsidRPr="004875FF">
        <w:rPr>
          <w:rFonts w:eastAsia="MS Mincho"/>
          <w:sz w:val="20"/>
          <w:lang w:val="en-GB"/>
        </w:rPr>
        <w:tab/>
        <w:t xml:space="preserve">If </w:t>
      </w:r>
      <w:proofErr w:type="spellStart"/>
      <w:r w:rsidRPr="004875FF">
        <w:rPr>
          <w:rFonts w:eastAsia="MS Mincho"/>
          <w:sz w:val="20"/>
          <w:lang w:val="en-GB"/>
        </w:rPr>
        <w:t>transfer_characteristics</w:t>
      </w:r>
      <w:proofErr w:type="spellEnd"/>
      <w:r w:rsidRPr="004875FF">
        <w:rPr>
          <w:rFonts w:eastAsia="MS Mincho"/>
          <w:sz w:val="20"/>
          <w:lang w:val="en-GB"/>
        </w:rPr>
        <w:t xml:space="preserve"> is equal to 11 or 12, or </w:t>
      </w:r>
      <w:proofErr w:type="spellStart"/>
      <w:r w:rsidRPr="004875FF">
        <w:rPr>
          <w:rFonts w:eastAsia="MS Mincho"/>
          <w:sz w:val="20"/>
          <w:lang w:val="en-GB"/>
        </w:rPr>
        <w:t>transfer_characteristics</w:t>
      </w:r>
      <w:proofErr w:type="spellEnd"/>
      <w:r w:rsidRPr="004875FF">
        <w:rPr>
          <w:rFonts w:eastAsia="MS Mincho"/>
          <w:sz w:val="20"/>
          <w:lang w:val="en-GB"/>
        </w:rPr>
        <w:t xml:space="preserve"> is equal to 13 and </w:t>
      </w:r>
      <w:proofErr w:type="spellStart"/>
      <w:r w:rsidRPr="004875FF">
        <w:rPr>
          <w:rFonts w:eastAsia="MS Mincho"/>
          <w:sz w:val="20"/>
          <w:lang w:val="en-GB"/>
        </w:rPr>
        <w:t>matrix_coefficients</w:t>
      </w:r>
      <w:proofErr w:type="spellEnd"/>
      <w:r w:rsidRPr="004875FF">
        <w:rPr>
          <w:rFonts w:eastAsia="MS Mincho"/>
          <w:sz w:val="20"/>
          <w:lang w:val="en-GB"/>
        </w:rPr>
        <w:t xml:space="preserve"> is not equal to 0, E</w:t>
      </w:r>
      <w:r w:rsidRPr="004875FF">
        <w:rPr>
          <w:rFonts w:eastAsia="MS Mincho"/>
          <w:iCs/>
          <w:sz w:val="20"/>
          <w:lang w:val="en-GB"/>
        </w:rPr>
        <w:t>′</w:t>
      </w:r>
      <w:r w:rsidRPr="004875FF">
        <w:rPr>
          <w:rFonts w:eastAsia="MS Mincho"/>
          <w:sz w:val="20"/>
          <w:vertAlign w:val="subscript"/>
          <w:lang w:val="en-GB"/>
        </w:rPr>
        <w:t>R</w:t>
      </w:r>
      <w:r w:rsidRPr="004875FF">
        <w:rPr>
          <w:rFonts w:eastAsia="MS Mincho"/>
          <w:sz w:val="20"/>
          <w:lang w:val="en-GB"/>
        </w:rPr>
        <w:t>, E</w:t>
      </w:r>
      <w:r w:rsidRPr="004875FF">
        <w:rPr>
          <w:rFonts w:eastAsia="MS Mincho"/>
          <w:iCs/>
          <w:sz w:val="20"/>
          <w:lang w:val="en-GB"/>
        </w:rPr>
        <w:t>′</w:t>
      </w:r>
      <w:r w:rsidRPr="004875FF">
        <w:rPr>
          <w:rFonts w:eastAsia="MS Mincho"/>
          <w:sz w:val="20"/>
          <w:vertAlign w:val="subscript"/>
          <w:lang w:val="en-GB"/>
        </w:rPr>
        <w:t>G</w:t>
      </w:r>
      <w:r w:rsidRPr="004875FF">
        <w:rPr>
          <w:rFonts w:eastAsia="MS Mincho"/>
          <w:sz w:val="20"/>
          <w:lang w:val="en-GB"/>
        </w:rPr>
        <w:t>, and E′</w:t>
      </w:r>
      <w:r w:rsidRPr="004875FF">
        <w:rPr>
          <w:rFonts w:eastAsia="MS Mincho"/>
          <w:sz w:val="20"/>
          <w:vertAlign w:val="subscript"/>
          <w:lang w:val="en-GB"/>
        </w:rPr>
        <w:t>B</w:t>
      </w:r>
      <w:r w:rsidRPr="004875FF">
        <w:rPr>
          <w:rFonts w:eastAsia="MS Mincho"/>
          <w:sz w:val="20"/>
          <w:lang w:val="en-GB"/>
        </w:rPr>
        <w:t xml:space="preserve"> are real numbers with values that have a larger range than the range of 0 to 1, and their range is not specified in this Specification.</w:t>
      </w:r>
    </w:p>
    <w:p w14:paraId="2423F0A3" w14:textId="2CA8BB46" w:rsidR="004875FF" w:rsidRPr="004875FF" w:rsidRDefault="004875FF" w:rsidP="004875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4875FF">
        <w:rPr>
          <w:rFonts w:eastAsia="MS Mincho"/>
          <w:sz w:val="20"/>
          <w:lang w:val="en-GB"/>
        </w:rPr>
        <w:t>–</w:t>
      </w:r>
      <w:r w:rsidRPr="004875FF">
        <w:rPr>
          <w:rFonts w:eastAsia="MS Mincho"/>
          <w:sz w:val="20"/>
          <w:lang w:val="en-GB"/>
        </w:rPr>
        <w:tab/>
        <w:t>Otherwise, E</w:t>
      </w:r>
      <w:r w:rsidRPr="004875FF">
        <w:rPr>
          <w:rFonts w:eastAsia="MS Mincho"/>
          <w:iCs/>
          <w:sz w:val="20"/>
          <w:lang w:val="en-GB"/>
        </w:rPr>
        <w:t>′</w:t>
      </w:r>
      <w:r w:rsidRPr="004875FF">
        <w:rPr>
          <w:rFonts w:eastAsia="MS Mincho"/>
          <w:sz w:val="20"/>
          <w:szCs w:val="16"/>
          <w:vertAlign w:val="subscript"/>
          <w:lang w:val="en-GB"/>
        </w:rPr>
        <w:t>R</w:t>
      </w:r>
      <w:r w:rsidRPr="004875FF">
        <w:rPr>
          <w:rFonts w:eastAsia="MS Mincho"/>
          <w:sz w:val="20"/>
          <w:lang w:val="en-GB"/>
        </w:rPr>
        <w:t>, E</w:t>
      </w:r>
      <w:r w:rsidRPr="004875FF">
        <w:rPr>
          <w:rFonts w:eastAsia="MS Mincho"/>
          <w:iCs/>
          <w:sz w:val="20"/>
          <w:lang w:val="en-GB"/>
        </w:rPr>
        <w:t>′</w:t>
      </w:r>
      <w:r w:rsidRPr="004875FF">
        <w:rPr>
          <w:rFonts w:eastAsia="MS Mincho"/>
          <w:sz w:val="20"/>
          <w:szCs w:val="16"/>
          <w:vertAlign w:val="subscript"/>
          <w:lang w:val="en-GB"/>
        </w:rPr>
        <w:t>G</w:t>
      </w:r>
      <w:ins w:id="67" w:author="Gary Sullivan" w:date="2023-02-24T10:25:00Z">
        <w:r w:rsidR="00776F12" w:rsidRPr="004875FF">
          <w:rPr>
            <w:rFonts w:eastAsia="MS Mincho"/>
            <w:sz w:val="20"/>
            <w:lang w:val="en-GB"/>
          </w:rPr>
          <w:t>,</w:t>
        </w:r>
      </w:ins>
      <w:r w:rsidRPr="004875FF">
        <w:rPr>
          <w:rFonts w:eastAsia="MS Mincho"/>
          <w:sz w:val="20"/>
          <w:lang w:val="en-GB"/>
        </w:rPr>
        <w:t xml:space="preserve"> and E</w:t>
      </w:r>
      <w:r w:rsidRPr="004875FF">
        <w:rPr>
          <w:rFonts w:eastAsia="MS Mincho"/>
          <w:iCs/>
          <w:sz w:val="20"/>
          <w:lang w:val="en-GB"/>
        </w:rPr>
        <w:t>′</w:t>
      </w:r>
      <w:r w:rsidRPr="004875FF">
        <w:rPr>
          <w:rFonts w:eastAsia="MS Mincho"/>
          <w:sz w:val="20"/>
          <w:szCs w:val="16"/>
          <w:vertAlign w:val="subscript"/>
          <w:lang w:val="en-GB"/>
        </w:rPr>
        <w:t>B</w:t>
      </w:r>
      <w:r w:rsidRPr="004875FF">
        <w:rPr>
          <w:rFonts w:eastAsia="MS Mincho"/>
          <w:sz w:val="20"/>
          <w:lang w:val="en-GB"/>
        </w:rPr>
        <w:t xml:space="preserve"> are real numbers with values in the range of 0 to 1.</w:t>
      </w:r>
    </w:p>
    <w:p w14:paraId="11D36932" w14:textId="02CBD086" w:rsidR="004875FF" w:rsidRPr="004875FF" w:rsidRDefault="004875FF" w:rsidP="004875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000"/>
          <w:tab w:val="left" w:pos="1191"/>
          <w:tab w:val="left" w:pos="1588"/>
          <w:tab w:val="left" w:pos="1985"/>
        </w:tabs>
        <w:spacing w:before="86"/>
        <w:ind w:left="397" w:hanging="397"/>
        <w:rPr>
          <w:rFonts w:eastAsia="MS Mincho"/>
          <w:sz w:val="20"/>
          <w:lang w:val="en-GB"/>
        </w:rPr>
      </w:pPr>
      <w:r w:rsidRPr="004875FF">
        <w:rPr>
          <w:rFonts w:eastAsia="MS Mincho"/>
          <w:sz w:val="20"/>
          <w:lang w:val="en-GB"/>
        </w:rPr>
        <w:t>–</w:t>
      </w:r>
      <w:r w:rsidRPr="004875FF">
        <w:rPr>
          <w:rFonts w:eastAsia="MS Mincho"/>
          <w:sz w:val="20"/>
          <w:lang w:val="en-GB"/>
        </w:rPr>
        <w:tab/>
        <w:t>Otherwise (</w:t>
      </w:r>
      <w:proofErr w:type="spellStart"/>
      <w:r w:rsidRPr="004875FF">
        <w:rPr>
          <w:rFonts w:eastAsia="MS Mincho"/>
          <w:sz w:val="20"/>
          <w:lang w:val="en-GB"/>
        </w:rPr>
        <w:t>matrix_coefficients</w:t>
      </w:r>
      <w:proofErr w:type="spellEnd"/>
      <w:r w:rsidRPr="004875FF">
        <w:rPr>
          <w:rFonts w:eastAsia="MS Mincho"/>
          <w:sz w:val="20"/>
          <w:lang w:val="en-GB"/>
        </w:rPr>
        <w:t xml:space="preserve"> is equal to 14</w:t>
      </w:r>
      <w:r>
        <w:rPr>
          <w:rFonts w:eastAsia="MS Mincho"/>
          <w:sz w:val="20"/>
          <w:lang w:val="en-GB"/>
        </w:rPr>
        <w:t xml:space="preserve"> or 17</w:t>
      </w:r>
      <w:r w:rsidRPr="004875FF">
        <w:rPr>
          <w:rFonts w:eastAsia="MS Mincho"/>
          <w:sz w:val="20"/>
          <w:lang w:val="en-GB"/>
        </w:rPr>
        <w:t xml:space="preserve">), the </w:t>
      </w:r>
      <w:del w:id="68" w:author="Gary Sullivan" w:date="2023-02-14T11:34:00Z">
        <w:r w:rsidRPr="004875FF" w:rsidDel="00C4365C">
          <w:rPr>
            <w:rFonts w:eastAsia="MS Mincho"/>
            <w:sz w:val="20"/>
            <w:lang w:val="en-GB"/>
          </w:rPr>
          <w:delText xml:space="preserve">"linear-domain" real-valued </w:delText>
        </w:r>
      </w:del>
      <w:r w:rsidRPr="004875FF">
        <w:rPr>
          <w:rFonts w:eastAsia="MS Mincho"/>
          <w:sz w:val="20"/>
          <w:lang w:val="en-GB"/>
        </w:rPr>
        <w:t>signals E</w:t>
      </w:r>
      <w:ins w:id="69" w:author="Gary Sullivan" w:date="2023-02-14T11:34:00Z">
        <w:r w:rsidR="00C4365C" w:rsidRPr="004875FF">
          <w:rPr>
            <w:rFonts w:eastAsia="MS Mincho"/>
            <w:sz w:val="20"/>
            <w:lang w:val="en-GB"/>
          </w:rPr>
          <w:t>′</w:t>
        </w:r>
      </w:ins>
      <w:r w:rsidRPr="004875FF">
        <w:rPr>
          <w:rFonts w:eastAsia="MS Mincho"/>
          <w:sz w:val="20"/>
          <w:vertAlign w:val="subscript"/>
          <w:lang w:val="en-GB"/>
        </w:rPr>
        <w:t>L</w:t>
      </w:r>
      <w:r w:rsidRPr="004875FF">
        <w:rPr>
          <w:rFonts w:eastAsia="MS Mincho"/>
          <w:sz w:val="20"/>
          <w:lang w:val="en-GB"/>
        </w:rPr>
        <w:t>, E</w:t>
      </w:r>
      <w:ins w:id="70" w:author="Gary Sullivan" w:date="2023-02-14T11:34:00Z">
        <w:r w:rsidR="00C4365C" w:rsidRPr="004875FF">
          <w:rPr>
            <w:rFonts w:eastAsia="MS Mincho"/>
            <w:sz w:val="20"/>
            <w:lang w:val="en-GB"/>
          </w:rPr>
          <w:t>′</w:t>
        </w:r>
      </w:ins>
      <w:r w:rsidRPr="004875FF">
        <w:rPr>
          <w:rFonts w:eastAsia="MS Mincho"/>
          <w:sz w:val="20"/>
          <w:vertAlign w:val="subscript"/>
          <w:lang w:val="en-GB"/>
        </w:rPr>
        <w:t>M</w:t>
      </w:r>
      <w:r w:rsidRPr="004875FF">
        <w:rPr>
          <w:rFonts w:eastAsia="MS Mincho"/>
          <w:sz w:val="20"/>
          <w:lang w:val="en-GB"/>
        </w:rPr>
        <w:t>, and E</w:t>
      </w:r>
      <w:ins w:id="71" w:author="Gary Sullivan" w:date="2023-02-14T11:34:00Z">
        <w:r w:rsidR="00C4365C" w:rsidRPr="004875FF">
          <w:rPr>
            <w:rFonts w:eastAsia="MS Mincho"/>
            <w:sz w:val="20"/>
            <w:lang w:val="en-GB"/>
          </w:rPr>
          <w:t>′</w:t>
        </w:r>
      </w:ins>
      <w:r w:rsidRPr="004875FF">
        <w:rPr>
          <w:rFonts w:eastAsia="MS Mincho"/>
          <w:sz w:val="20"/>
          <w:vertAlign w:val="subscript"/>
          <w:lang w:val="en-GB"/>
        </w:rPr>
        <w:t>S</w:t>
      </w:r>
      <w:r w:rsidRPr="004875FF">
        <w:rPr>
          <w:rFonts w:eastAsia="MS Mincho"/>
          <w:sz w:val="20"/>
          <w:lang w:val="en-GB"/>
        </w:rPr>
        <w:t xml:space="preserve"> are determined </w:t>
      </w:r>
      <w:del w:id="72" w:author="Gary Sullivan" w:date="2023-02-23T11:41:00Z">
        <w:r w:rsidRPr="004875FF" w:rsidDel="00E72302">
          <w:rPr>
            <w:rFonts w:eastAsia="MS Mincho"/>
            <w:sz w:val="20"/>
            <w:lang w:val="en-GB"/>
          </w:rPr>
          <w:delText>as follows</w:delText>
        </w:r>
      </w:del>
      <w:ins w:id="73" w:author="Gary Sullivan" w:date="2023-02-23T11:41:00Z">
        <w:r w:rsidR="00E72302">
          <w:rPr>
            <w:rFonts w:eastAsia="MS Mincho"/>
            <w:sz w:val="20"/>
            <w:lang w:val="en-GB"/>
          </w:rPr>
          <w:t>by the following ordere</w:t>
        </w:r>
      </w:ins>
      <w:ins w:id="74" w:author="Gary Sullivan" w:date="2023-02-23T11:42:00Z">
        <w:r w:rsidR="00E72302">
          <w:rPr>
            <w:rFonts w:eastAsia="MS Mincho"/>
            <w:sz w:val="20"/>
            <w:lang w:val="en-GB"/>
          </w:rPr>
          <w:t>d steps</w:t>
        </w:r>
      </w:ins>
      <w:r w:rsidRPr="004875FF">
        <w:rPr>
          <w:rFonts w:eastAsia="MS Mincho" w:hint="eastAsia"/>
          <w:sz w:val="20"/>
          <w:lang w:val="en-GB"/>
        </w:rPr>
        <w:t>:</w:t>
      </w:r>
      <w:del w:id="75" w:author="Gary Sullivan" w:date="2023-02-14T11:34:00Z">
        <w:r w:rsidR="00CF2126" w:rsidDel="00C4365C">
          <w:rPr>
            <w:rFonts w:eastAsia="MS Mincho"/>
            <w:sz w:val="20"/>
            <w:lang w:val="en-GB"/>
          </w:rPr>
          <w:delText xml:space="preserve"> [</w:delText>
        </w:r>
        <w:r w:rsidR="00CF2126" w:rsidRPr="00CF2126" w:rsidDel="00C4365C">
          <w:rPr>
            <w:rFonts w:eastAsia="MS Mincho"/>
            <w:sz w:val="20"/>
            <w:highlight w:val="yellow"/>
            <w:lang w:val="en-GB"/>
          </w:rPr>
          <w:delText xml:space="preserve">Ed. (GJS): Check that </w:delText>
        </w:r>
        <w:r w:rsidR="00CF2126" w:rsidRPr="00CF2126" w:rsidDel="00C4365C">
          <w:rPr>
            <w:highlight w:val="yellow"/>
            <w:lang w:val="en-CA"/>
          </w:rPr>
          <w:delText xml:space="preserve">Draft </w:delText>
        </w:r>
        <w:r w:rsidR="00CF2126" w:rsidRPr="00CF2126" w:rsidDel="00C4365C">
          <w:rPr>
            <w:highlight w:val="yellow"/>
            <w:lang w:val="en-GB"/>
          </w:rPr>
          <w:delText>SMPTE ST 2128 uses the same definition of E′</w:delText>
        </w:r>
        <w:r w:rsidR="00CF2126" w:rsidRPr="00CF2126" w:rsidDel="00C4365C">
          <w:rPr>
            <w:highlight w:val="yellow"/>
            <w:vertAlign w:val="subscript"/>
            <w:lang w:val="en-GB"/>
          </w:rPr>
          <w:delText>L</w:delText>
        </w:r>
        <w:r w:rsidR="00CF2126" w:rsidRPr="00CF2126" w:rsidDel="00C4365C">
          <w:rPr>
            <w:highlight w:val="yellow"/>
            <w:lang w:val="en-GB"/>
          </w:rPr>
          <w:delText>, E′</w:delText>
        </w:r>
        <w:r w:rsidR="00CF2126" w:rsidRPr="00CF2126" w:rsidDel="00C4365C">
          <w:rPr>
            <w:highlight w:val="yellow"/>
            <w:vertAlign w:val="subscript"/>
            <w:lang w:val="en-GB"/>
          </w:rPr>
          <w:delText>M</w:delText>
        </w:r>
        <w:r w:rsidR="00CF2126" w:rsidRPr="00CF2126" w:rsidDel="00C4365C">
          <w:rPr>
            <w:highlight w:val="yellow"/>
            <w:lang w:val="en-GB"/>
          </w:rPr>
          <w:delText>, and E′</w:delText>
        </w:r>
        <w:r w:rsidR="00CF2126" w:rsidRPr="00CF2126" w:rsidDel="00C4365C">
          <w:rPr>
            <w:highlight w:val="yellow"/>
            <w:vertAlign w:val="subscript"/>
            <w:lang w:val="en-GB"/>
          </w:rPr>
          <w:delText>S</w:delText>
        </w:r>
        <w:r w:rsidR="00CF2126" w:rsidRPr="00CF2126" w:rsidDel="00C4365C">
          <w:rPr>
            <w:highlight w:val="yellow"/>
            <w:lang w:val="en-GB"/>
          </w:rPr>
          <w:delText xml:space="preserve"> as used for </w:delText>
        </w:r>
        <w:r w:rsidR="00CF2126" w:rsidRPr="00CF2126" w:rsidDel="00C4365C">
          <w:rPr>
            <w:rFonts w:eastAsia="MS Mincho"/>
            <w:sz w:val="20"/>
            <w:highlight w:val="yellow"/>
            <w:lang w:val="en-GB"/>
          </w:rPr>
          <w:delText>matrix_coefficients equal to 14.</w:delText>
        </w:r>
        <w:r w:rsidR="00CF2126" w:rsidDel="00C4365C">
          <w:rPr>
            <w:rFonts w:eastAsia="MS Mincho"/>
            <w:sz w:val="20"/>
            <w:lang w:val="en-GB"/>
          </w:rPr>
          <w:delText>]</w:delText>
        </w:r>
      </w:del>
    </w:p>
    <w:p w14:paraId="7B4FAC18" w14:textId="5BE49B5B" w:rsidR="00C4365C" w:rsidRDefault="00C4365C" w:rsidP="00C436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ins w:id="76" w:author="Gary Sullivan" w:date="2023-02-14T11:37:00Z"/>
          <w:rFonts w:eastAsia="MS Mincho"/>
          <w:sz w:val="20"/>
          <w:lang w:val="en-GB"/>
        </w:rPr>
      </w:pPr>
      <w:ins w:id="77" w:author="Gary Sullivan" w:date="2023-02-14T11:37:00Z">
        <w:r>
          <w:rPr>
            <w:rFonts w:eastAsia="MS Mincho"/>
            <w:sz w:val="20"/>
            <w:lang w:val="en-GB"/>
          </w:rPr>
          <w:t>a)</w:t>
        </w:r>
        <w:r>
          <w:rPr>
            <w:rFonts w:eastAsia="MS Mincho"/>
            <w:sz w:val="20"/>
            <w:lang w:val="en-GB"/>
          </w:rPr>
          <w:tab/>
          <w:t>T</w:t>
        </w:r>
        <w:r w:rsidRPr="004875FF">
          <w:rPr>
            <w:rFonts w:eastAsia="MS Mincho"/>
            <w:sz w:val="20"/>
            <w:lang w:val="en-GB"/>
          </w:rPr>
          <w:t>he "linear-domain" real-valued signals E</w:t>
        </w:r>
        <w:r w:rsidRPr="004875FF">
          <w:rPr>
            <w:rFonts w:eastAsia="MS Mincho"/>
            <w:sz w:val="20"/>
            <w:vertAlign w:val="subscript"/>
            <w:lang w:val="en-GB"/>
          </w:rPr>
          <w:t>L</w:t>
        </w:r>
        <w:r w:rsidRPr="004875FF">
          <w:rPr>
            <w:rFonts w:eastAsia="MS Mincho"/>
            <w:sz w:val="20"/>
            <w:lang w:val="en-GB"/>
          </w:rPr>
          <w:t>, E</w:t>
        </w:r>
        <w:r w:rsidRPr="004875FF">
          <w:rPr>
            <w:rFonts w:eastAsia="MS Mincho"/>
            <w:sz w:val="20"/>
            <w:vertAlign w:val="subscript"/>
            <w:lang w:val="en-GB"/>
          </w:rPr>
          <w:t>M</w:t>
        </w:r>
        <w:r w:rsidRPr="004875FF">
          <w:rPr>
            <w:rFonts w:eastAsia="MS Mincho"/>
            <w:sz w:val="20"/>
            <w:lang w:val="en-GB"/>
          </w:rPr>
          <w:t>, and E</w:t>
        </w:r>
        <w:r w:rsidRPr="004875FF">
          <w:rPr>
            <w:rFonts w:eastAsia="MS Mincho"/>
            <w:sz w:val="20"/>
            <w:vertAlign w:val="subscript"/>
            <w:lang w:val="en-GB"/>
          </w:rPr>
          <w:t>S</w:t>
        </w:r>
        <w:r w:rsidRPr="004875FF">
          <w:rPr>
            <w:rFonts w:eastAsia="MS Mincho"/>
            <w:sz w:val="20"/>
            <w:lang w:val="en-GB"/>
          </w:rPr>
          <w:t xml:space="preserve"> are determined as follows</w:t>
        </w:r>
        <w:r w:rsidRPr="004875FF">
          <w:rPr>
            <w:rFonts w:eastAsia="MS Mincho" w:hint="eastAsia"/>
            <w:sz w:val="20"/>
            <w:lang w:val="en-GB"/>
          </w:rPr>
          <w:t>:</w:t>
        </w:r>
      </w:ins>
    </w:p>
    <w:p w14:paraId="7BBEB39F" w14:textId="76681CAB" w:rsidR="00C4365C" w:rsidRPr="004875FF" w:rsidRDefault="00C4365C" w:rsidP="00C436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17" w:hanging="397"/>
        <w:rPr>
          <w:ins w:id="78" w:author="Gary Sullivan" w:date="2023-02-14T11:32:00Z"/>
          <w:rFonts w:eastAsia="MS Mincho"/>
          <w:sz w:val="20"/>
          <w:lang w:val="en-GB"/>
        </w:rPr>
      </w:pPr>
      <w:ins w:id="79" w:author="Gary Sullivan" w:date="2023-02-14T11:32:00Z">
        <w:r w:rsidRPr="004875FF">
          <w:rPr>
            <w:rFonts w:eastAsia="MS Mincho"/>
            <w:sz w:val="20"/>
            <w:lang w:val="en-GB"/>
          </w:rPr>
          <w:t>–</w:t>
        </w:r>
        <w:r w:rsidRPr="004875FF">
          <w:rPr>
            <w:rFonts w:eastAsia="MS Mincho"/>
            <w:sz w:val="20"/>
            <w:lang w:val="en-GB"/>
          </w:rPr>
          <w:tab/>
        </w:r>
        <w:r>
          <w:rPr>
            <w:rFonts w:eastAsia="MS Mincho"/>
            <w:sz w:val="20"/>
            <w:lang w:val="en-GB"/>
          </w:rPr>
          <w:t>If</w:t>
        </w:r>
        <w:r w:rsidRPr="004875FF">
          <w:rPr>
            <w:rFonts w:eastAsia="MS Mincho"/>
            <w:sz w:val="20"/>
            <w:lang w:val="en-GB"/>
          </w:rPr>
          <w:t xml:space="preserve"> </w:t>
        </w:r>
        <w:proofErr w:type="spellStart"/>
        <w:r w:rsidRPr="004875FF">
          <w:rPr>
            <w:rFonts w:eastAsia="MS Mincho"/>
            <w:sz w:val="20"/>
            <w:lang w:val="en-GB"/>
          </w:rPr>
          <w:t>matrix_coefficients</w:t>
        </w:r>
        <w:proofErr w:type="spellEnd"/>
        <w:r w:rsidRPr="004875FF">
          <w:rPr>
            <w:rFonts w:eastAsia="MS Mincho"/>
            <w:sz w:val="20"/>
            <w:lang w:val="en-GB"/>
          </w:rPr>
          <w:t xml:space="preserve"> is equal to 14, the signals E</w:t>
        </w:r>
        <w:r w:rsidRPr="004875FF">
          <w:rPr>
            <w:rFonts w:eastAsia="MS Mincho"/>
            <w:sz w:val="20"/>
            <w:vertAlign w:val="subscript"/>
            <w:lang w:val="en-GB"/>
          </w:rPr>
          <w:t>L</w:t>
        </w:r>
        <w:r w:rsidRPr="004875FF">
          <w:rPr>
            <w:rFonts w:eastAsia="MS Mincho"/>
            <w:sz w:val="20"/>
            <w:lang w:val="en-GB"/>
          </w:rPr>
          <w:t>, E</w:t>
        </w:r>
        <w:r w:rsidRPr="004875FF">
          <w:rPr>
            <w:rFonts w:eastAsia="MS Mincho"/>
            <w:sz w:val="20"/>
            <w:vertAlign w:val="subscript"/>
            <w:lang w:val="en-GB"/>
          </w:rPr>
          <w:t>M</w:t>
        </w:r>
        <w:r w:rsidRPr="004875FF">
          <w:rPr>
            <w:rFonts w:eastAsia="MS Mincho"/>
            <w:sz w:val="20"/>
            <w:lang w:val="en-GB"/>
          </w:rPr>
          <w:t>, and E</w:t>
        </w:r>
        <w:r w:rsidRPr="004875FF">
          <w:rPr>
            <w:rFonts w:eastAsia="MS Mincho"/>
            <w:sz w:val="20"/>
            <w:vertAlign w:val="subscript"/>
            <w:lang w:val="en-GB"/>
          </w:rPr>
          <w:t>S</w:t>
        </w:r>
        <w:r w:rsidRPr="004875FF">
          <w:rPr>
            <w:rFonts w:eastAsia="MS Mincho"/>
            <w:sz w:val="20"/>
            <w:lang w:val="en-GB"/>
          </w:rPr>
          <w:t xml:space="preserve"> are determined as follows</w:t>
        </w:r>
        <w:r w:rsidRPr="004875FF">
          <w:rPr>
            <w:rFonts w:eastAsia="MS Mincho" w:hint="eastAsia"/>
            <w:sz w:val="20"/>
            <w:lang w:val="en-GB"/>
          </w:rPr>
          <w:t>:</w:t>
        </w:r>
      </w:ins>
    </w:p>
    <w:p w14:paraId="76775DAE" w14:textId="77777777" w:rsidR="004875FF" w:rsidRPr="004875FF" w:rsidRDefault="004875FF" w:rsidP="00C436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1440"/>
        <w:jc w:val="left"/>
        <w:rPr>
          <w:rFonts w:eastAsia="MS Mincho"/>
          <w:sz w:val="20"/>
          <w:szCs w:val="22"/>
          <w:lang w:val="en-GB"/>
        </w:rPr>
      </w:pPr>
      <w:r w:rsidRPr="004875FF">
        <w:rPr>
          <w:rFonts w:eastAsia="MS Mincho"/>
          <w:sz w:val="20"/>
          <w:szCs w:val="22"/>
          <w:lang w:val="en-GB"/>
        </w:rPr>
        <w:t>E</w:t>
      </w:r>
      <w:r w:rsidRPr="004875FF">
        <w:rPr>
          <w:rFonts w:eastAsia="MS Mincho"/>
          <w:sz w:val="20"/>
          <w:szCs w:val="22"/>
          <w:vertAlign w:val="subscript"/>
          <w:lang w:val="en-GB"/>
        </w:rPr>
        <w:t>L</w:t>
      </w:r>
      <w:r w:rsidRPr="004875FF">
        <w:rPr>
          <w:rFonts w:eastAsia="MS Mincho"/>
          <w:sz w:val="20"/>
          <w:szCs w:val="22"/>
          <w:lang w:val="en-GB"/>
        </w:rPr>
        <w:t xml:space="preserve"> = ( 1688 * E</w:t>
      </w:r>
      <w:r w:rsidRPr="004875FF">
        <w:rPr>
          <w:rFonts w:eastAsia="MS Mincho"/>
          <w:sz w:val="20"/>
          <w:szCs w:val="22"/>
          <w:vertAlign w:val="subscript"/>
          <w:lang w:val="en-GB"/>
        </w:rPr>
        <w:t>R</w:t>
      </w:r>
      <w:r w:rsidRPr="004875FF">
        <w:rPr>
          <w:rFonts w:eastAsia="MS Mincho"/>
          <w:sz w:val="20"/>
          <w:szCs w:val="22"/>
          <w:lang w:val="en-GB"/>
        </w:rPr>
        <w:t xml:space="preserve"> + 2146 * E</w:t>
      </w:r>
      <w:r w:rsidRPr="004875FF">
        <w:rPr>
          <w:rFonts w:eastAsia="MS Mincho"/>
          <w:sz w:val="20"/>
          <w:szCs w:val="22"/>
          <w:vertAlign w:val="subscript"/>
          <w:lang w:val="en-GB"/>
        </w:rPr>
        <w:t>G</w:t>
      </w:r>
      <w:r w:rsidRPr="004875FF">
        <w:rPr>
          <w:rFonts w:eastAsia="MS Mincho"/>
          <w:sz w:val="20"/>
          <w:szCs w:val="22"/>
          <w:lang w:val="en-GB"/>
        </w:rPr>
        <w:t xml:space="preserve"> + 262 * E</w:t>
      </w:r>
      <w:r w:rsidRPr="004875FF">
        <w:rPr>
          <w:rFonts w:eastAsia="MS Mincho"/>
          <w:sz w:val="20"/>
          <w:szCs w:val="22"/>
          <w:vertAlign w:val="subscript"/>
          <w:lang w:val="en-GB"/>
        </w:rPr>
        <w:t>B</w:t>
      </w:r>
      <w:r w:rsidRPr="004875FF">
        <w:rPr>
          <w:rFonts w:eastAsia="MS Mincho"/>
          <w:sz w:val="20"/>
          <w:szCs w:val="22"/>
          <w:lang w:val="en-GB"/>
        </w:rPr>
        <w:t xml:space="preserve"> ) ÷ 4096      </w:t>
      </w:r>
      <w:r w:rsidRPr="004875FF">
        <w:rPr>
          <w:rFonts w:eastAsia="MS Mincho"/>
          <w:sz w:val="20"/>
          <w:szCs w:val="22"/>
          <w:lang w:val="en-GB"/>
        </w:rPr>
        <w:tab/>
        <w:t>(E-</w:t>
      </w:r>
      <w:r w:rsidRPr="004875FF">
        <w:rPr>
          <w:rFonts w:eastAsia="MS Mincho"/>
          <w:sz w:val="20"/>
          <w:szCs w:val="22"/>
          <w:lang w:val="en-GB"/>
        </w:rPr>
        <w:fldChar w:fldCharType="begin"/>
      </w:r>
      <w:r w:rsidRPr="004875FF">
        <w:rPr>
          <w:rFonts w:eastAsia="MS Mincho"/>
          <w:sz w:val="20"/>
          <w:szCs w:val="22"/>
          <w:lang w:val="en-GB"/>
        </w:rPr>
        <w:instrText xml:space="preserve"> SEQ Equation \* ARABIC </w:instrText>
      </w:r>
      <w:r w:rsidRPr="004875FF">
        <w:rPr>
          <w:rFonts w:eastAsia="MS Mincho"/>
          <w:sz w:val="20"/>
          <w:szCs w:val="22"/>
          <w:lang w:val="en-GB"/>
        </w:rPr>
        <w:fldChar w:fldCharType="separate"/>
      </w:r>
      <w:r w:rsidRPr="004875FF">
        <w:rPr>
          <w:rFonts w:eastAsia="MS Mincho"/>
          <w:noProof/>
          <w:sz w:val="20"/>
          <w:szCs w:val="22"/>
          <w:rtl/>
          <w:lang w:val="en-GB"/>
        </w:rPr>
        <w:t>4</w:t>
      </w:r>
      <w:r w:rsidRPr="004875FF">
        <w:rPr>
          <w:rFonts w:eastAsia="MS Mincho"/>
          <w:sz w:val="20"/>
          <w:szCs w:val="22"/>
          <w:lang w:val="en-GB"/>
        </w:rPr>
        <w:fldChar w:fldCharType="end"/>
      </w:r>
      <w:r w:rsidRPr="004875FF">
        <w:rPr>
          <w:rFonts w:eastAsia="MS Mincho"/>
          <w:sz w:val="20"/>
          <w:szCs w:val="22"/>
          <w:lang w:val="en-GB"/>
        </w:rPr>
        <w:t>)</w:t>
      </w:r>
    </w:p>
    <w:p w14:paraId="5C51D718" w14:textId="77777777" w:rsidR="004875FF" w:rsidRPr="004875FF" w:rsidRDefault="004875FF" w:rsidP="00C436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1440"/>
        <w:jc w:val="left"/>
        <w:rPr>
          <w:rFonts w:eastAsia="MS Mincho"/>
          <w:sz w:val="20"/>
          <w:szCs w:val="22"/>
          <w:lang w:val="en-GB"/>
        </w:rPr>
      </w:pPr>
      <w:r w:rsidRPr="004875FF">
        <w:rPr>
          <w:rFonts w:eastAsia="MS Mincho"/>
          <w:sz w:val="20"/>
          <w:szCs w:val="22"/>
          <w:lang w:val="en-GB"/>
        </w:rPr>
        <w:t>E</w:t>
      </w:r>
      <w:r w:rsidRPr="004875FF">
        <w:rPr>
          <w:rFonts w:eastAsia="MS Mincho"/>
          <w:sz w:val="20"/>
          <w:szCs w:val="22"/>
          <w:vertAlign w:val="subscript"/>
          <w:lang w:val="en-GB"/>
        </w:rPr>
        <w:t>M</w:t>
      </w:r>
      <w:r w:rsidRPr="004875FF">
        <w:rPr>
          <w:rFonts w:eastAsia="MS Mincho"/>
          <w:sz w:val="20"/>
          <w:szCs w:val="22"/>
          <w:lang w:val="en-GB"/>
        </w:rPr>
        <w:t xml:space="preserve"> = ( 683 * E</w:t>
      </w:r>
      <w:r w:rsidRPr="004875FF">
        <w:rPr>
          <w:rFonts w:eastAsia="MS Mincho"/>
          <w:sz w:val="20"/>
          <w:szCs w:val="22"/>
          <w:vertAlign w:val="subscript"/>
          <w:lang w:val="en-GB"/>
        </w:rPr>
        <w:t>R</w:t>
      </w:r>
      <w:r w:rsidRPr="004875FF">
        <w:rPr>
          <w:rFonts w:eastAsia="MS Mincho"/>
          <w:sz w:val="20"/>
          <w:szCs w:val="22"/>
          <w:lang w:val="en-GB"/>
        </w:rPr>
        <w:t xml:space="preserve"> + 2951 * E</w:t>
      </w:r>
      <w:r w:rsidRPr="004875FF">
        <w:rPr>
          <w:rFonts w:eastAsia="MS Mincho"/>
          <w:sz w:val="20"/>
          <w:szCs w:val="22"/>
          <w:vertAlign w:val="subscript"/>
          <w:lang w:val="en-GB"/>
        </w:rPr>
        <w:t>G</w:t>
      </w:r>
      <w:r w:rsidRPr="004875FF">
        <w:rPr>
          <w:rFonts w:eastAsia="MS Mincho"/>
          <w:sz w:val="20"/>
          <w:szCs w:val="22"/>
          <w:lang w:val="en-GB"/>
        </w:rPr>
        <w:t xml:space="preserve"> + 462 * E</w:t>
      </w:r>
      <w:r w:rsidRPr="004875FF">
        <w:rPr>
          <w:rFonts w:eastAsia="MS Mincho"/>
          <w:sz w:val="20"/>
          <w:szCs w:val="22"/>
          <w:vertAlign w:val="subscript"/>
          <w:lang w:val="en-GB"/>
        </w:rPr>
        <w:t>B</w:t>
      </w:r>
      <w:r w:rsidRPr="004875FF">
        <w:rPr>
          <w:rFonts w:eastAsia="MS Mincho"/>
          <w:sz w:val="20"/>
          <w:szCs w:val="22"/>
          <w:lang w:val="en-GB"/>
        </w:rPr>
        <w:t xml:space="preserve"> ) ÷ 4096      </w:t>
      </w:r>
      <w:r w:rsidRPr="004875FF">
        <w:rPr>
          <w:rFonts w:eastAsia="MS Mincho"/>
          <w:sz w:val="20"/>
          <w:szCs w:val="22"/>
          <w:lang w:val="en-GB"/>
        </w:rPr>
        <w:tab/>
        <w:t>(E-</w:t>
      </w:r>
      <w:r w:rsidRPr="004875FF">
        <w:rPr>
          <w:rFonts w:eastAsia="MS Mincho"/>
          <w:sz w:val="20"/>
          <w:szCs w:val="22"/>
          <w:lang w:val="en-GB"/>
        </w:rPr>
        <w:fldChar w:fldCharType="begin"/>
      </w:r>
      <w:r w:rsidRPr="004875FF">
        <w:rPr>
          <w:rFonts w:eastAsia="MS Mincho"/>
          <w:sz w:val="20"/>
          <w:szCs w:val="22"/>
          <w:lang w:val="en-GB"/>
        </w:rPr>
        <w:instrText xml:space="preserve"> SEQ Equation \* ARABIC </w:instrText>
      </w:r>
      <w:r w:rsidRPr="004875FF">
        <w:rPr>
          <w:rFonts w:eastAsia="MS Mincho"/>
          <w:sz w:val="20"/>
          <w:szCs w:val="22"/>
          <w:lang w:val="en-GB"/>
        </w:rPr>
        <w:fldChar w:fldCharType="separate"/>
      </w:r>
      <w:r w:rsidRPr="004875FF">
        <w:rPr>
          <w:rFonts w:eastAsia="MS Mincho"/>
          <w:noProof/>
          <w:sz w:val="20"/>
          <w:szCs w:val="22"/>
          <w:rtl/>
          <w:lang w:val="en-GB"/>
        </w:rPr>
        <w:t>5</w:t>
      </w:r>
      <w:r w:rsidRPr="004875FF">
        <w:rPr>
          <w:rFonts w:eastAsia="MS Mincho"/>
          <w:sz w:val="20"/>
          <w:szCs w:val="22"/>
          <w:lang w:val="en-GB"/>
        </w:rPr>
        <w:fldChar w:fldCharType="end"/>
      </w:r>
      <w:r w:rsidRPr="004875FF">
        <w:rPr>
          <w:rFonts w:eastAsia="MS Mincho"/>
          <w:sz w:val="20"/>
          <w:szCs w:val="22"/>
          <w:lang w:val="en-GB"/>
        </w:rPr>
        <w:t>)</w:t>
      </w:r>
    </w:p>
    <w:p w14:paraId="4AB5895D" w14:textId="77777777" w:rsidR="004875FF" w:rsidRPr="004875FF" w:rsidRDefault="004875FF" w:rsidP="00C436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1440"/>
        <w:jc w:val="left"/>
        <w:rPr>
          <w:rFonts w:eastAsia="MS Mincho"/>
          <w:sz w:val="20"/>
          <w:szCs w:val="22"/>
          <w:lang w:val="en-GB"/>
        </w:rPr>
      </w:pPr>
      <w:r w:rsidRPr="004875FF">
        <w:rPr>
          <w:rFonts w:eastAsia="MS Mincho"/>
          <w:sz w:val="20"/>
          <w:szCs w:val="22"/>
          <w:lang w:val="en-GB"/>
        </w:rPr>
        <w:t>E</w:t>
      </w:r>
      <w:r w:rsidRPr="004875FF">
        <w:rPr>
          <w:rFonts w:eastAsia="MS Mincho"/>
          <w:sz w:val="20"/>
          <w:szCs w:val="22"/>
          <w:vertAlign w:val="subscript"/>
          <w:lang w:val="en-GB"/>
        </w:rPr>
        <w:t>S</w:t>
      </w:r>
      <w:r w:rsidRPr="004875FF">
        <w:rPr>
          <w:rFonts w:eastAsia="MS Mincho"/>
          <w:sz w:val="20"/>
          <w:szCs w:val="22"/>
          <w:lang w:val="en-GB"/>
        </w:rPr>
        <w:t xml:space="preserve"> = ( 99 * E</w:t>
      </w:r>
      <w:r w:rsidRPr="004875FF">
        <w:rPr>
          <w:rFonts w:eastAsia="MS Mincho"/>
          <w:sz w:val="20"/>
          <w:szCs w:val="22"/>
          <w:vertAlign w:val="subscript"/>
          <w:lang w:val="en-GB"/>
        </w:rPr>
        <w:t>R</w:t>
      </w:r>
      <w:r w:rsidRPr="004875FF">
        <w:rPr>
          <w:rFonts w:eastAsia="MS Mincho"/>
          <w:sz w:val="20"/>
          <w:szCs w:val="22"/>
          <w:lang w:val="en-GB"/>
        </w:rPr>
        <w:t xml:space="preserve"> + 309 * E</w:t>
      </w:r>
      <w:r w:rsidRPr="004875FF">
        <w:rPr>
          <w:rFonts w:eastAsia="MS Mincho"/>
          <w:sz w:val="20"/>
          <w:szCs w:val="22"/>
          <w:vertAlign w:val="subscript"/>
          <w:lang w:val="en-GB"/>
        </w:rPr>
        <w:t>G</w:t>
      </w:r>
      <w:r w:rsidRPr="004875FF">
        <w:rPr>
          <w:rFonts w:eastAsia="MS Mincho"/>
          <w:sz w:val="20"/>
          <w:szCs w:val="22"/>
          <w:lang w:val="en-GB"/>
        </w:rPr>
        <w:t xml:space="preserve"> + 3688 * E</w:t>
      </w:r>
      <w:r w:rsidRPr="004875FF">
        <w:rPr>
          <w:rFonts w:eastAsia="MS Mincho"/>
          <w:sz w:val="20"/>
          <w:szCs w:val="22"/>
          <w:vertAlign w:val="subscript"/>
          <w:lang w:val="en-GB"/>
        </w:rPr>
        <w:t>B</w:t>
      </w:r>
      <w:r w:rsidRPr="004875FF">
        <w:rPr>
          <w:rFonts w:eastAsia="MS Mincho"/>
          <w:sz w:val="20"/>
          <w:szCs w:val="22"/>
          <w:lang w:val="en-GB"/>
        </w:rPr>
        <w:t xml:space="preserve"> ) ÷ 4096        </w:t>
      </w:r>
      <w:r w:rsidRPr="004875FF">
        <w:rPr>
          <w:rFonts w:eastAsia="MS Mincho"/>
          <w:sz w:val="20"/>
          <w:szCs w:val="22"/>
          <w:lang w:val="en-GB"/>
        </w:rPr>
        <w:tab/>
        <w:t>(E-</w:t>
      </w:r>
      <w:r w:rsidRPr="004875FF">
        <w:rPr>
          <w:rFonts w:eastAsia="MS Mincho"/>
          <w:sz w:val="20"/>
          <w:szCs w:val="22"/>
          <w:lang w:val="en-GB"/>
        </w:rPr>
        <w:fldChar w:fldCharType="begin"/>
      </w:r>
      <w:r w:rsidRPr="004875FF">
        <w:rPr>
          <w:rFonts w:eastAsia="MS Mincho"/>
          <w:sz w:val="20"/>
          <w:szCs w:val="22"/>
          <w:lang w:val="en-GB"/>
        </w:rPr>
        <w:instrText xml:space="preserve"> SEQ Equation \* ARABIC </w:instrText>
      </w:r>
      <w:r w:rsidRPr="004875FF">
        <w:rPr>
          <w:rFonts w:eastAsia="MS Mincho"/>
          <w:sz w:val="20"/>
          <w:szCs w:val="22"/>
          <w:lang w:val="en-GB"/>
        </w:rPr>
        <w:fldChar w:fldCharType="separate"/>
      </w:r>
      <w:r w:rsidRPr="004875FF">
        <w:rPr>
          <w:rFonts w:eastAsia="MS Mincho"/>
          <w:noProof/>
          <w:sz w:val="20"/>
          <w:szCs w:val="22"/>
          <w:rtl/>
          <w:lang w:val="en-GB"/>
        </w:rPr>
        <w:t>6</w:t>
      </w:r>
      <w:r w:rsidRPr="004875FF">
        <w:rPr>
          <w:rFonts w:eastAsia="MS Mincho"/>
          <w:sz w:val="20"/>
          <w:szCs w:val="22"/>
          <w:lang w:val="en-GB"/>
        </w:rPr>
        <w:fldChar w:fldCharType="end"/>
      </w:r>
      <w:r w:rsidRPr="004875FF">
        <w:rPr>
          <w:rFonts w:eastAsia="MS Mincho"/>
          <w:sz w:val="20"/>
          <w:szCs w:val="22"/>
          <w:lang w:val="en-GB"/>
        </w:rPr>
        <w:t>)</w:t>
      </w:r>
    </w:p>
    <w:p w14:paraId="5E354FB3" w14:textId="68F2C57F" w:rsidR="00C4365C" w:rsidRPr="004875FF" w:rsidRDefault="00C4365C" w:rsidP="00C436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17" w:hanging="397"/>
        <w:rPr>
          <w:ins w:id="80" w:author="Gary Sullivan" w:date="2023-02-14T11:35:00Z"/>
          <w:rFonts w:eastAsia="MS Mincho"/>
          <w:sz w:val="20"/>
          <w:lang w:val="en-GB"/>
        </w:rPr>
      </w:pPr>
      <w:ins w:id="81" w:author="Gary Sullivan" w:date="2023-02-14T11:35:00Z">
        <w:r w:rsidRPr="004875FF">
          <w:rPr>
            <w:rFonts w:eastAsia="MS Mincho"/>
            <w:sz w:val="20"/>
            <w:lang w:val="en-GB"/>
          </w:rPr>
          <w:t>–</w:t>
        </w:r>
        <w:r w:rsidRPr="004875FF">
          <w:rPr>
            <w:rFonts w:eastAsia="MS Mincho"/>
            <w:sz w:val="20"/>
            <w:lang w:val="en-GB"/>
          </w:rPr>
          <w:tab/>
        </w:r>
        <w:r>
          <w:rPr>
            <w:rFonts w:eastAsia="MS Mincho"/>
            <w:sz w:val="20"/>
            <w:lang w:val="en-GB"/>
          </w:rPr>
          <w:t>Otherwise (</w:t>
        </w:r>
        <w:proofErr w:type="spellStart"/>
        <w:r w:rsidRPr="004875FF">
          <w:rPr>
            <w:rFonts w:eastAsia="MS Mincho"/>
            <w:sz w:val="20"/>
            <w:lang w:val="en-GB"/>
          </w:rPr>
          <w:t>matrix_coefficients</w:t>
        </w:r>
        <w:proofErr w:type="spellEnd"/>
        <w:r w:rsidRPr="004875FF">
          <w:rPr>
            <w:rFonts w:eastAsia="MS Mincho"/>
            <w:sz w:val="20"/>
            <w:lang w:val="en-GB"/>
          </w:rPr>
          <w:t xml:space="preserve"> is equal to 1</w:t>
        </w:r>
        <w:r>
          <w:rPr>
            <w:rFonts w:eastAsia="MS Mincho"/>
            <w:sz w:val="20"/>
            <w:lang w:val="en-GB"/>
          </w:rPr>
          <w:t>7)</w:t>
        </w:r>
        <w:r w:rsidRPr="004875FF">
          <w:rPr>
            <w:rFonts w:eastAsia="MS Mincho"/>
            <w:sz w:val="20"/>
            <w:lang w:val="en-GB"/>
          </w:rPr>
          <w:t>, the signals E</w:t>
        </w:r>
        <w:r w:rsidRPr="004875FF">
          <w:rPr>
            <w:rFonts w:eastAsia="MS Mincho"/>
            <w:sz w:val="20"/>
            <w:vertAlign w:val="subscript"/>
            <w:lang w:val="en-GB"/>
          </w:rPr>
          <w:t>L</w:t>
        </w:r>
        <w:r w:rsidRPr="004875FF">
          <w:rPr>
            <w:rFonts w:eastAsia="MS Mincho"/>
            <w:sz w:val="20"/>
            <w:lang w:val="en-GB"/>
          </w:rPr>
          <w:t>, E</w:t>
        </w:r>
        <w:r w:rsidRPr="004875FF">
          <w:rPr>
            <w:rFonts w:eastAsia="MS Mincho"/>
            <w:sz w:val="20"/>
            <w:vertAlign w:val="subscript"/>
            <w:lang w:val="en-GB"/>
          </w:rPr>
          <w:t>M</w:t>
        </w:r>
        <w:r w:rsidRPr="004875FF">
          <w:rPr>
            <w:rFonts w:eastAsia="MS Mincho"/>
            <w:sz w:val="20"/>
            <w:lang w:val="en-GB"/>
          </w:rPr>
          <w:t>, and E</w:t>
        </w:r>
        <w:r w:rsidRPr="004875FF">
          <w:rPr>
            <w:rFonts w:eastAsia="MS Mincho"/>
            <w:sz w:val="20"/>
            <w:vertAlign w:val="subscript"/>
            <w:lang w:val="en-GB"/>
          </w:rPr>
          <w:t>S</w:t>
        </w:r>
        <w:r w:rsidRPr="004875FF">
          <w:rPr>
            <w:rFonts w:eastAsia="MS Mincho"/>
            <w:sz w:val="20"/>
            <w:lang w:val="en-GB"/>
          </w:rPr>
          <w:t xml:space="preserve"> are determined as follows</w:t>
        </w:r>
        <w:r w:rsidRPr="004875FF">
          <w:rPr>
            <w:rFonts w:eastAsia="MS Mincho" w:hint="eastAsia"/>
            <w:sz w:val="20"/>
            <w:lang w:val="en-GB"/>
          </w:rPr>
          <w:t>:</w:t>
        </w:r>
      </w:ins>
    </w:p>
    <w:p w14:paraId="6A232A27" w14:textId="1FD19EB8" w:rsidR="00C4365C" w:rsidRPr="004875FF" w:rsidRDefault="00C4365C" w:rsidP="00C436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1440"/>
        <w:jc w:val="left"/>
        <w:rPr>
          <w:ins w:id="82" w:author="Gary Sullivan" w:date="2023-02-14T11:35:00Z"/>
          <w:rFonts w:eastAsia="MS Mincho"/>
          <w:sz w:val="20"/>
          <w:szCs w:val="22"/>
          <w:lang w:val="en-GB"/>
        </w:rPr>
      </w:pPr>
      <w:ins w:id="83" w:author="Gary Sullivan" w:date="2023-02-14T11:35:00Z">
        <w:r w:rsidRPr="004875FF">
          <w:rPr>
            <w:rFonts w:eastAsia="MS Mincho"/>
            <w:sz w:val="20"/>
            <w:szCs w:val="22"/>
            <w:lang w:val="en-GB"/>
          </w:rPr>
          <w:t>E</w:t>
        </w:r>
        <w:r w:rsidRPr="004875FF">
          <w:rPr>
            <w:rFonts w:eastAsia="MS Mincho"/>
            <w:sz w:val="20"/>
            <w:szCs w:val="22"/>
            <w:vertAlign w:val="subscript"/>
            <w:lang w:val="en-GB"/>
          </w:rPr>
          <w:t>L</w:t>
        </w:r>
        <w:r w:rsidRPr="004875FF">
          <w:rPr>
            <w:rFonts w:eastAsia="MS Mincho"/>
            <w:sz w:val="20"/>
            <w:szCs w:val="22"/>
            <w:lang w:val="en-GB"/>
          </w:rPr>
          <w:t xml:space="preserve"> = </w:t>
        </w:r>
        <w:proofErr w:type="gramStart"/>
        <w:r w:rsidRPr="004875FF">
          <w:rPr>
            <w:rFonts w:eastAsia="MS Mincho"/>
            <w:sz w:val="20"/>
            <w:szCs w:val="22"/>
            <w:lang w:val="en-GB"/>
          </w:rPr>
          <w:t xml:space="preserve">( </w:t>
        </w:r>
      </w:ins>
      <w:ins w:id="84" w:author="Gary Sullivan" w:date="2023-02-14T11:41:00Z">
        <w:r w:rsidRPr="00C4365C">
          <w:rPr>
            <w:rFonts w:eastAsia="MS Mincho"/>
            <w:sz w:val="20"/>
            <w:szCs w:val="22"/>
            <w:lang w:val="en-GB"/>
          </w:rPr>
          <w:t>1747</w:t>
        </w:r>
      </w:ins>
      <w:proofErr w:type="gramEnd"/>
      <w:ins w:id="85" w:author="Gary Sullivan" w:date="2023-02-14T11:35:00Z">
        <w:r w:rsidRPr="004875FF">
          <w:rPr>
            <w:rFonts w:eastAsia="MS Mincho"/>
            <w:sz w:val="20"/>
            <w:szCs w:val="22"/>
            <w:lang w:val="en-GB"/>
          </w:rPr>
          <w:t xml:space="preserve"> * E</w:t>
        </w:r>
        <w:r w:rsidRPr="004875FF">
          <w:rPr>
            <w:rFonts w:eastAsia="MS Mincho"/>
            <w:sz w:val="20"/>
            <w:szCs w:val="22"/>
            <w:vertAlign w:val="subscript"/>
            <w:lang w:val="en-GB"/>
          </w:rPr>
          <w:t>R</w:t>
        </w:r>
        <w:r w:rsidRPr="004875FF">
          <w:rPr>
            <w:rFonts w:eastAsia="MS Mincho"/>
            <w:sz w:val="20"/>
            <w:szCs w:val="22"/>
            <w:lang w:val="en-GB"/>
          </w:rPr>
          <w:t xml:space="preserve"> + 21</w:t>
        </w:r>
      </w:ins>
      <w:ins w:id="86" w:author="Gary Sullivan" w:date="2023-02-14T11:41:00Z">
        <w:r>
          <w:rPr>
            <w:rFonts w:eastAsia="MS Mincho"/>
            <w:sz w:val="20"/>
            <w:szCs w:val="22"/>
            <w:lang w:val="en-GB"/>
          </w:rPr>
          <w:t>69</w:t>
        </w:r>
      </w:ins>
      <w:ins w:id="87" w:author="Gary Sullivan" w:date="2023-02-14T11:35:00Z">
        <w:r w:rsidRPr="004875FF">
          <w:rPr>
            <w:rFonts w:eastAsia="MS Mincho"/>
            <w:sz w:val="20"/>
            <w:szCs w:val="22"/>
            <w:lang w:val="en-GB"/>
          </w:rPr>
          <w:t xml:space="preserve"> * E</w:t>
        </w:r>
        <w:r w:rsidRPr="004875FF">
          <w:rPr>
            <w:rFonts w:eastAsia="MS Mincho"/>
            <w:sz w:val="20"/>
            <w:szCs w:val="22"/>
            <w:vertAlign w:val="subscript"/>
            <w:lang w:val="en-GB"/>
          </w:rPr>
          <w:t>G</w:t>
        </w:r>
        <w:r w:rsidRPr="004875FF">
          <w:rPr>
            <w:rFonts w:eastAsia="MS Mincho"/>
            <w:sz w:val="20"/>
            <w:szCs w:val="22"/>
            <w:lang w:val="en-GB"/>
          </w:rPr>
          <w:t xml:space="preserve"> + </w:t>
        </w:r>
      </w:ins>
      <w:ins w:id="88" w:author="Gary Sullivan" w:date="2023-02-14T11:41:00Z">
        <w:r>
          <w:rPr>
            <w:rFonts w:eastAsia="MS Mincho"/>
            <w:sz w:val="20"/>
            <w:szCs w:val="22"/>
            <w:lang w:val="en-GB"/>
          </w:rPr>
          <w:t>180</w:t>
        </w:r>
      </w:ins>
      <w:ins w:id="89" w:author="Gary Sullivan" w:date="2023-02-14T11:35:00Z">
        <w:r w:rsidRPr="004875FF">
          <w:rPr>
            <w:rFonts w:eastAsia="MS Mincho"/>
            <w:sz w:val="20"/>
            <w:szCs w:val="22"/>
            <w:lang w:val="en-GB"/>
          </w:rPr>
          <w:t xml:space="preserve"> * E</w:t>
        </w:r>
        <w:r w:rsidRPr="004875FF">
          <w:rPr>
            <w:rFonts w:eastAsia="MS Mincho"/>
            <w:sz w:val="20"/>
            <w:szCs w:val="22"/>
            <w:vertAlign w:val="subscript"/>
            <w:lang w:val="en-GB"/>
          </w:rPr>
          <w:t>B</w:t>
        </w:r>
        <w:r w:rsidRPr="004875FF">
          <w:rPr>
            <w:rFonts w:eastAsia="MS Mincho"/>
            <w:sz w:val="20"/>
            <w:szCs w:val="22"/>
            <w:lang w:val="en-GB"/>
          </w:rPr>
          <w:t xml:space="preserve"> ) ÷ 4096      </w:t>
        </w:r>
        <w:r w:rsidRPr="004875FF">
          <w:rPr>
            <w:rFonts w:eastAsia="MS Mincho"/>
            <w:sz w:val="20"/>
            <w:szCs w:val="22"/>
            <w:lang w:val="en-GB"/>
          </w:rPr>
          <w:tab/>
          <w:t>(E-</w:t>
        </w:r>
        <w:r w:rsidRPr="004875FF">
          <w:rPr>
            <w:rFonts w:eastAsia="MS Mincho"/>
            <w:sz w:val="20"/>
            <w:szCs w:val="22"/>
            <w:lang w:val="en-GB"/>
          </w:rPr>
          <w:fldChar w:fldCharType="begin"/>
        </w:r>
        <w:r w:rsidRPr="004875FF">
          <w:rPr>
            <w:rFonts w:eastAsia="MS Mincho"/>
            <w:sz w:val="20"/>
            <w:szCs w:val="22"/>
            <w:lang w:val="en-GB"/>
          </w:rPr>
          <w:instrText xml:space="preserve"> SEQ Equation \* ARABIC </w:instrText>
        </w:r>
        <w:r w:rsidRPr="004875FF">
          <w:rPr>
            <w:rFonts w:eastAsia="MS Mincho"/>
            <w:sz w:val="20"/>
            <w:szCs w:val="22"/>
            <w:lang w:val="en-GB"/>
          </w:rPr>
          <w:fldChar w:fldCharType="separate"/>
        </w:r>
      </w:ins>
      <w:ins w:id="90" w:author="Gary Sullivan" w:date="2023-02-14T11:43:00Z">
        <w:r>
          <w:rPr>
            <w:rFonts w:eastAsia="MS Mincho"/>
            <w:noProof/>
            <w:sz w:val="20"/>
            <w:szCs w:val="22"/>
            <w:lang w:val="en-GB"/>
          </w:rPr>
          <w:t>7</w:t>
        </w:r>
      </w:ins>
      <w:ins w:id="91" w:author="Gary Sullivan" w:date="2023-02-14T11:35:00Z">
        <w:r w:rsidRPr="004875FF">
          <w:rPr>
            <w:rFonts w:eastAsia="MS Mincho"/>
            <w:sz w:val="20"/>
            <w:szCs w:val="22"/>
            <w:lang w:val="en-GB"/>
          </w:rPr>
          <w:fldChar w:fldCharType="end"/>
        </w:r>
        <w:r w:rsidRPr="004875FF">
          <w:rPr>
            <w:rFonts w:eastAsia="MS Mincho"/>
            <w:sz w:val="20"/>
            <w:szCs w:val="22"/>
            <w:lang w:val="en-GB"/>
          </w:rPr>
          <w:t>)</w:t>
        </w:r>
      </w:ins>
    </w:p>
    <w:p w14:paraId="6214F74D" w14:textId="0CB21DED" w:rsidR="00C4365C" w:rsidRPr="004875FF" w:rsidRDefault="00C4365C" w:rsidP="00C436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1440"/>
        <w:jc w:val="left"/>
        <w:rPr>
          <w:ins w:id="92" w:author="Gary Sullivan" w:date="2023-02-14T11:35:00Z"/>
          <w:rFonts w:eastAsia="MS Mincho"/>
          <w:sz w:val="20"/>
          <w:szCs w:val="22"/>
          <w:lang w:val="en-GB"/>
        </w:rPr>
      </w:pPr>
      <w:ins w:id="93" w:author="Gary Sullivan" w:date="2023-02-14T11:35:00Z">
        <w:r w:rsidRPr="004875FF">
          <w:rPr>
            <w:rFonts w:eastAsia="MS Mincho"/>
            <w:sz w:val="20"/>
            <w:szCs w:val="22"/>
            <w:lang w:val="en-GB"/>
          </w:rPr>
          <w:t>E</w:t>
        </w:r>
        <w:r w:rsidRPr="004875FF">
          <w:rPr>
            <w:rFonts w:eastAsia="MS Mincho"/>
            <w:sz w:val="20"/>
            <w:szCs w:val="22"/>
            <w:vertAlign w:val="subscript"/>
            <w:lang w:val="en-GB"/>
          </w:rPr>
          <w:t>M</w:t>
        </w:r>
        <w:r w:rsidRPr="004875FF">
          <w:rPr>
            <w:rFonts w:eastAsia="MS Mincho"/>
            <w:sz w:val="20"/>
            <w:szCs w:val="22"/>
            <w:lang w:val="en-GB"/>
          </w:rPr>
          <w:t xml:space="preserve"> = </w:t>
        </w:r>
        <w:proofErr w:type="gramStart"/>
        <w:r w:rsidRPr="004875FF">
          <w:rPr>
            <w:rFonts w:eastAsia="MS Mincho"/>
            <w:sz w:val="20"/>
            <w:szCs w:val="22"/>
            <w:lang w:val="en-GB"/>
          </w:rPr>
          <w:t>( 6</w:t>
        </w:r>
      </w:ins>
      <w:ins w:id="94" w:author="Gary Sullivan" w:date="2023-02-14T11:41:00Z">
        <w:r>
          <w:rPr>
            <w:rFonts w:eastAsia="MS Mincho"/>
            <w:sz w:val="20"/>
            <w:szCs w:val="22"/>
            <w:lang w:val="en-GB"/>
          </w:rPr>
          <w:t>7</w:t>
        </w:r>
      </w:ins>
      <w:ins w:id="95" w:author="Gary Sullivan" w:date="2023-02-14T11:35:00Z">
        <w:r w:rsidRPr="004875FF">
          <w:rPr>
            <w:rFonts w:eastAsia="MS Mincho"/>
            <w:sz w:val="20"/>
            <w:szCs w:val="22"/>
            <w:lang w:val="en-GB"/>
          </w:rPr>
          <w:t>3</w:t>
        </w:r>
        <w:proofErr w:type="gramEnd"/>
        <w:r w:rsidRPr="004875FF">
          <w:rPr>
            <w:rFonts w:eastAsia="MS Mincho"/>
            <w:sz w:val="20"/>
            <w:szCs w:val="22"/>
            <w:lang w:val="en-GB"/>
          </w:rPr>
          <w:t xml:space="preserve"> * E</w:t>
        </w:r>
        <w:r w:rsidRPr="004875FF">
          <w:rPr>
            <w:rFonts w:eastAsia="MS Mincho"/>
            <w:sz w:val="20"/>
            <w:szCs w:val="22"/>
            <w:vertAlign w:val="subscript"/>
            <w:lang w:val="en-GB"/>
          </w:rPr>
          <w:t>R</w:t>
        </w:r>
        <w:r w:rsidRPr="004875FF">
          <w:rPr>
            <w:rFonts w:eastAsia="MS Mincho"/>
            <w:sz w:val="20"/>
            <w:szCs w:val="22"/>
            <w:lang w:val="en-GB"/>
          </w:rPr>
          <w:t xml:space="preserve"> + </w:t>
        </w:r>
      </w:ins>
      <w:ins w:id="96" w:author="Gary Sullivan" w:date="2023-02-14T11:41:00Z">
        <w:r>
          <w:rPr>
            <w:rFonts w:eastAsia="MS Mincho"/>
            <w:sz w:val="20"/>
            <w:szCs w:val="22"/>
            <w:lang w:val="en-GB"/>
          </w:rPr>
          <w:t>3029</w:t>
        </w:r>
      </w:ins>
      <w:ins w:id="97" w:author="Gary Sullivan" w:date="2023-02-14T11:35:00Z">
        <w:r w:rsidRPr="004875FF">
          <w:rPr>
            <w:rFonts w:eastAsia="MS Mincho"/>
            <w:sz w:val="20"/>
            <w:szCs w:val="22"/>
            <w:lang w:val="en-GB"/>
          </w:rPr>
          <w:t xml:space="preserve"> * E</w:t>
        </w:r>
        <w:r w:rsidRPr="004875FF">
          <w:rPr>
            <w:rFonts w:eastAsia="MS Mincho"/>
            <w:sz w:val="20"/>
            <w:szCs w:val="22"/>
            <w:vertAlign w:val="subscript"/>
            <w:lang w:val="en-GB"/>
          </w:rPr>
          <w:t>G</w:t>
        </w:r>
        <w:r w:rsidRPr="004875FF">
          <w:rPr>
            <w:rFonts w:eastAsia="MS Mincho"/>
            <w:sz w:val="20"/>
            <w:szCs w:val="22"/>
            <w:lang w:val="en-GB"/>
          </w:rPr>
          <w:t xml:space="preserve"> + </w:t>
        </w:r>
      </w:ins>
      <w:ins w:id="98" w:author="Gary Sullivan" w:date="2023-02-14T11:42:00Z">
        <w:r>
          <w:rPr>
            <w:rFonts w:eastAsia="MS Mincho"/>
            <w:sz w:val="20"/>
            <w:szCs w:val="22"/>
            <w:lang w:val="en-GB"/>
          </w:rPr>
          <w:t>394</w:t>
        </w:r>
      </w:ins>
      <w:ins w:id="99" w:author="Gary Sullivan" w:date="2023-02-14T11:35:00Z">
        <w:r w:rsidRPr="004875FF">
          <w:rPr>
            <w:rFonts w:eastAsia="MS Mincho"/>
            <w:sz w:val="20"/>
            <w:szCs w:val="22"/>
            <w:lang w:val="en-GB"/>
          </w:rPr>
          <w:t xml:space="preserve"> * E</w:t>
        </w:r>
        <w:r w:rsidRPr="004875FF">
          <w:rPr>
            <w:rFonts w:eastAsia="MS Mincho"/>
            <w:sz w:val="20"/>
            <w:szCs w:val="22"/>
            <w:vertAlign w:val="subscript"/>
            <w:lang w:val="en-GB"/>
          </w:rPr>
          <w:t>B</w:t>
        </w:r>
        <w:r w:rsidRPr="004875FF">
          <w:rPr>
            <w:rFonts w:eastAsia="MS Mincho"/>
            <w:sz w:val="20"/>
            <w:szCs w:val="22"/>
            <w:lang w:val="en-GB"/>
          </w:rPr>
          <w:t xml:space="preserve"> ) ÷ 4096      </w:t>
        </w:r>
        <w:r w:rsidRPr="004875FF">
          <w:rPr>
            <w:rFonts w:eastAsia="MS Mincho"/>
            <w:sz w:val="20"/>
            <w:szCs w:val="22"/>
            <w:lang w:val="en-GB"/>
          </w:rPr>
          <w:tab/>
          <w:t>(E-</w:t>
        </w:r>
        <w:r w:rsidRPr="004875FF">
          <w:rPr>
            <w:rFonts w:eastAsia="MS Mincho"/>
            <w:sz w:val="20"/>
            <w:szCs w:val="22"/>
            <w:lang w:val="en-GB"/>
          </w:rPr>
          <w:fldChar w:fldCharType="begin"/>
        </w:r>
        <w:r w:rsidRPr="004875FF">
          <w:rPr>
            <w:rFonts w:eastAsia="MS Mincho"/>
            <w:sz w:val="20"/>
            <w:szCs w:val="22"/>
            <w:lang w:val="en-GB"/>
          </w:rPr>
          <w:instrText xml:space="preserve"> SEQ Equation \* ARABIC </w:instrText>
        </w:r>
        <w:r w:rsidRPr="004875FF">
          <w:rPr>
            <w:rFonts w:eastAsia="MS Mincho"/>
            <w:sz w:val="20"/>
            <w:szCs w:val="22"/>
            <w:lang w:val="en-GB"/>
          </w:rPr>
          <w:fldChar w:fldCharType="separate"/>
        </w:r>
      </w:ins>
      <w:ins w:id="100" w:author="Gary Sullivan" w:date="2023-02-14T11:43:00Z">
        <w:r>
          <w:rPr>
            <w:rFonts w:eastAsia="MS Mincho"/>
            <w:noProof/>
            <w:sz w:val="20"/>
            <w:szCs w:val="22"/>
            <w:lang w:val="en-GB"/>
          </w:rPr>
          <w:t>8</w:t>
        </w:r>
      </w:ins>
      <w:ins w:id="101" w:author="Gary Sullivan" w:date="2023-02-14T11:35:00Z">
        <w:r w:rsidRPr="004875FF">
          <w:rPr>
            <w:rFonts w:eastAsia="MS Mincho"/>
            <w:sz w:val="20"/>
            <w:szCs w:val="22"/>
            <w:lang w:val="en-GB"/>
          </w:rPr>
          <w:fldChar w:fldCharType="end"/>
        </w:r>
        <w:r w:rsidRPr="004875FF">
          <w:rPr>
            <w:rFonts w:eastAsia="MS Mincho"/>
            <w:sz w:val="20"/>
            <w:szCs w:val="22"/>
            <w:lang w:val="en-GB"/>
          </w:rPr>
          <w:t>)</w:t>
        </w:r>
      </w:ins>
    </w:p>
    <w:p w14:paraId="59603CB5" w14:textId="57013E23" w:rsidR="00C4365C" w:rsidRPr="004875FF" w:rsidRDefault="00C4365C" w:rsidP="00C436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1440"/>
        <w:jc w:val="left"/>
        <w:rPr>
          <w:ins w:id="102" w:author="Gary Sullivan" w:date="2023-02-14T11:35:00Z"/>
          <w:rFonts w:eastAsia="MS Mincho"/>
          <w:sz w:val="20"/>
          <w:szCs w:val="22"/>
          <w:lang w:val="en-GB"/>
        </w:rPr>
      </w:pPr>
      <w:ins w:id="103" w:author="Gary Sullivan" w:date="2023-02-14T11:35:00Z">
        <w:r w:rsidRPr="004875FF">
          <w:rPr>
            <w:rFonts w:eastAsia="MS Mincho"/>
            <w:sz w:val="20"/>
            <w:szCs w:val="22"/>
            <w:lang w:val="en-GB"/>
          </w:rPr>
          <w:t>E</w:t>
        </w:r>
        <w:r w:rsidRPr="004875FF">
          <w:rPr>
            <w:rFonts w:eastAsia="MS Mincho"/>
            <w:sz w:val="20"/>
            <w:szCs w:val="22"/>
            <w:vertAlign w:val="subscript"/>
            <w:lang w:val="en-GB"/>
          </w:rPr>
          <w:t>S</w:t>
        </w:r>
        <w:r w:rsidRPr="004875FF">
          <w:rPr>
            <w:rFonts w:eastAsia="MS Mincho"/>
            <w:sz w:val="20"/>
            <w:szCs w:val="22"/>
            <w:lang w:val="en-GB"/>
          </w:rPr>
          <w:t xml:space="preserve"> = </w:t>
        </w:r>
        <w:proofErr w:type="gramStart"/>
        <w:r w:rsidRPr="004875FF">
          <w:rPr>
            <w:rFonts w:eastAsia="MS Mincho"/>
            <w:sz w:val="20"/>
            <w:szCs w:val="22"/>
            <w:lang w:val="en-GB"/>
          </w:rPr>
          <w:t xml:space="preserve">( </w:t>
        </w:r>
      </w:ins>
      <w:ins w:id="104" w:author="Gary Sullivan" w:date="2023-02-14T11:42:00Z">
        <w:r>
          <w:rPr>
            <w:rFonts w:eastAsia="MS Mincho"/>
            <w:sz w:val="20"/>
            <w:szCs w:val="22"/>
            <w:lang w:val="en-GB"/>
          </w:rPr>
          <w:t>50</w:t>
        </w:r>
      </w:ins>
      <w:proofErr w:type="gramEnd"/>
      <w:ins w:id="105" w:author="Gary Sullivan" w:date="2023-02-14T11:35:00Z">
        <w:r w:rsidRPr="004875FF">
          <w:rPr>
            <w:rFonts w:eastAsia="MS Mincho"/>
            <w:sz w:val="20"/>
            <w:szCs w:val="22"/>
            <w:lang w:val="en-GB"/>
          </w:rPr>
          <w:t xml:space="preserve"> * E</w:t>
        </w:r>
        <w:r w:rsidRPr="004875FF">
          <w:rPr>
            <w:rFonts w:eastAsia="MS Mincho"/>
            <w:sz w:val="20"/>
            <w:szCs w:val="22"/>
            <w:vertAlign w:val="subscript"/>
            <w:lang w:val="en-GB"/>
          </w:rPr>
          <w:t>R</w:t>
        </w:r>
        <w:r w:rsidRPr="004875FF">
          <w:rPr>
            <w:rFonts w:eastAsia="MS Mincho"/>
            <w:sz w:val="20"/>
            <w:szCs w:val="22"/>
            <w:lang w:val="en-GB"/>
          </w:rPr>
          <w:t xml:space="preserve"> + </w:t>
        </w:r>
      </w:ins>
      <w:ins w:id="106" w:author="Gary Sullivan" w:date="2023-02-14T11:42:00Z">
        <w:r>
          <w:rPr>
            <w:rFonts w:eastAsia="MS Mincho"/>
            <w:sz w:val="20"/>
            <w:szCs w:val="22"/>
            <w:lang w:val="en-GB"/>
          </w:rPr>
          <w:t>207</w:t>
        </w:r>
      </w:ins>
      <w:ins w:id="107" w:author="Gary Sullivan" w:date="2023-02-14T11:35:00Z">
        <w:r w:rsidRPr="004875FF">
          <w:rPr>
            <w:rFonts w:eastAsia="MS Mincho"/>
            <w:sz w:val="20"/>
            <w:szCs w:val="22"/>
            <w:lang w:val="en-GB"/>
          </w:rPr>
          <w:t xml:space="preserve"> * E</w:t>
        </w:r>
        <w:r w:rsidRPr="004875FF">
          <w:rPr>
            <w:rFonts w:eastAsia="MS Mincho"/>
            <w:sz w:val="20"/>
            <w:szCs w:val="22"/>
            <w:vertAlign w:val="subscript"/>
            <w:lang w:val="en-GB"/>
          </w:rPr>
          <w:t>G</w:t>
        </w:r>
        <w:r w:rsidRPr="004875FF">
          <w:rPr>
            <w:rFonts w:eastAsia="MS Mincho"/>
            <w:sz w:val="20"/>
            <w:szCs w:val="22"/>
            <w:lang w:val="en-GB"/>
          </w:rPr>
          <w:t xml:space="preserve"> + </w:t>
        </w:r>
      </w:ins>
      <w:ins w:id="108" w:author="Gary Sullivan" w:date="2023-02-14T11:42:00Z">
        <w:r>
          <w:rPr>
            <w:rFonts w:eastAsia="MS Mincho"/>
            <w:sz w:val="20"/>
            <w:szCs w:val="22"/>
            <w:lang w:val="en-GB"/>
          </w:rPr>
          <w:t>3839</w:t>
        </w:r>
      </w:ins>
      <w:ins w:id="109" w:author="Gary Sullivan" w:date="2023-02-14T11:35:00Z">
        <w:r w:rsidRPr="004875FF">
          <w:rPr>
            <w:rFonts w:eastAsia="MS Mincho"/>
            <w:sz w:val="20"/>
            <w:szCs w:val="22"/>
            <w:lang w:val="en-GB"/>
          </w:rPr>
          <w:t xml:space="preserve"> * E</w:t>
        </w:r>
        <w:r w:rsidRPr="004875FF">
          <w:rPr>
            <w:rFonts w:eastAsia="MS Mincho"/>
            <w:sz w:val="20"/>
            <w:szCs w:val="22"/>
            <w:vertAlign w:val="subscript"/>
            <w:lang w:val="en-GB"/>
          </w:rPr>
          <w:t>B</w:t>
        </w:r>
        <w:r w:rsidRPr="004875FF">
          <w:rPr>
            <w:rFonts w:eastAsia="MS Mincho"/>
            <w:sz w:val="20"/>
            <w:szCs w:val="22"/>
            <w:lang w:val="en-GB"/>
          </w:rPr>
          <w:t xml:space="preserve"> ) ÷ 4096        </w:t>
        </w:r>
        <w:r w:rsidRPr="004875FF">
          <w:rPr>
            <w:rFonts w:eastAsia="MS Mincho"/>
            <w:sz w:val="20"/>
            <w:szCs w:val="22"/>
            <w:lang w:val="en-GB"/>
          </w:rPr>
          <w:tab/>
          <w:t>(E-</w:t>
        </w:r>
        <w:r w:rsidRPr="004875FF">
          <w:rPr>
            <w:rFonts w:eastAsia="MS Mincho"/>
            <w:sz w:val="20"/>
            <w:szCs w:val="22"/>
            <w:lang w:val="en-GB"/>
          </w:rPr>
          <w:fldChar w:fldCharType="begin"/>
        </w:r>
        <w:r w:rsidRPr="004875FF">
          <w:rPr>
            <w:rFonts w:eastAsia="MS Mincho"/>
            <w:sz w:val="20"/>
            <w:szCs w:val="22"/>
            <w:lang w:val="en-GB"/>
          </w:rPr>
          <w:instrText xml:space="preserve"> SEQ Equation \* ARABIC </w:instrText>
        </w:r>
        <w:r w:rsidRPr="004875FF">
          <w:rPr>
            <w:rFonts w:eastAsia="MS Mincho"/>
            <w:sz w:val="20"/>
            <w:szCs w:val="22"/>
            <w:lang w:val="en-GB"/>
          </w:rPr>
          <w:fldChar w:fldCharType="separate"/>
        </w:r>
      </w:ins>
      <w:ins w:id="110" w:author="Gary Sullivan" w:date="2023-02-14T11:43:00Z">
        <w:r>
          <w:rPr>
            <w:rFonts w:eastAsia="MS Mincho"/>
            <w:noProof/>
            <w:sz w:val="20"/>
            <w:szCs w:val="22"/>
            <w:lang w:val="en-GB"/>
          </w:rPr>
          <w:t>9</w:t>
        </w:r>
      </w:ins>
      <w:ins w:id="111" w:author="Gary Sullivan" w:date="2023-02-14T11:35:00Z">
        <w:r w:rsidRPr="004875FF">
          <w:rPr>
            <w:rFonts w:eastAsia="MS Mincho"/>
            <w:sz w:val="20"/>
            <w:szCs w:val="22"/>
            <w:lang w:val="en-GB"/>
          </w:rPr>
          <w:fldChar w:fldCharType="end"/>
        </w:r>
        <w:r w:rsidRPr="004875FF">
          <w:rPr>
            <w:rFonts w:eastAsia="MS Mincho"/>
            <w:sz w:val="20"/>
            <w:szCs w:val="22"/>
            <w:lang w:val="en-GB"/>
          </w:rPr>
          <w:t>)</w:t>
        </w:r>
      </w:ins>
    </w:p>
    <w:p w14:paraId="31637FDD" w14:textId="50DC9E2C" w:rsidR="004875FF" w:rsidRPr="004875FF" w:rsidRDefault="00C4365C" w:rsidP="00C436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ins w:id="112" w:author="Gary Sullivan" w:date="2023-02-14T11:37:00Z">
        <w:r>
          <w:rPr>
            <w:rFonts w:eastAsia="MS Mincho"/>
            <w:sz w:val="20"/>
            <w:lang w:val="en-GB"/>
          </w:rPr>
          <w:t>b)</w:t>
        </w:r>
        <w:r>
          <w:rPr>
            <w:rFonts w:eastAsia="MS Mincho"/>
            <w:sz w:val="20"/>
            <w:lang w:val="en-GB"/>
          </w:rPr>
          <w:tab/>
        </w:r>
      </w:ins>
      <w:del w:id="113" w:author="Gary Sullivan" w:date="2023-02-24T10:35:00Z">
        <w:r w:rsidR="004875FF" w:rsidRPr="004875FF" w:rsidDel="00776F12">
          <w:rPr>
            <w:rFonts w:eastAsia="MS Mincho"/>
            <w:sz w:val="20"/>
            <w:lang w:val="en-GB"/>
          </w:rPr>
          <w:delText>In this case, t</w:delText>
        </w:r>
      </w:del>
      <w:ins w:id="114" w:author="Gary Sullivan" w:date="2023-02-24T10:35:00Z">
        <w:r w:rsidR="00776F12">
          <w:rPr>
            <w:rFonts w:eastAsia="MS Mincho"/>
            <w:sz w:val="20"/>
            <w:lang w:val="en-GB"/>
          </w:rPr>
          <w:t>T</w:t>
        </w:r>
      </w:ins>
      <w:r w:rsidR="004875FF" w:rsidRPr="004875FF">
        <w:rPr>
          <w:rFonts w:eastAsia="MS Mincho"/>
          <w:sz w:val="20"/>
          <w:lang w:val="en-GB"/>
        </w:rPr>
        <w:t>he signals E′</w:t>
      </w:r>
      <w:r w:rsidR="004875FF" w:rsidRPr="004875FF">
        <w:rPr>
          <w:rFonts w:eastAsia="MS Mincho"/>
          <w:sz w:val="20"/>
          <w:vertAlign w:val="subscript"/>
          <w:lang w:val="en-GB"/>
        </w:rPr>
        <w:t>L</w:t>
      </w:r>
      <w:r w:rsidR="004875FF" w:rsidRPr="004875FF">
        <w:rPr>
          <w:rFonts w:eastAsia="MS Mincho"/>
          <w:sz w:val="20"/>
          <w:lang w:val="en-GB"/>
        </w:rPr>
        <w:t>, E′</w:t>
      </w:r>
      <w:r w:rsidR="004875FF" w:rsidRPr="004875FF">
        <w:rPr>
          <w:rFonts w:eastAsia="MS Mincho"/>
          <w:sz w:val="20"/>
          <w:vertAlign w:val="subscript"/>
          <w:lang w:val="en-GB"/>
        </w:rPr>
        <w:t>M</w:t>
      </w:r>
      <w:r w:rsidR="004875FF" w:rsidRPr="004875FF">
        <w:rPr>
          <w:rFonts w:eastAsia="MS Mincho"/>
          <w:sz w:val="20"/>
          <w:lang w:val="en-GB"/>
        </w:rPr>
        <w:t>, and E′</w:t>
      </w:r>
      <w:r w:rsidR="004875FF" w:rsidRPr="004875FF">
        <w:rPr>
          <w:rFonts w:eastAsia="MS Mincho"/>
          <w:sz w:val="20"/>
          <w:vertAlign w:val="subscript"/>
          <w:lang w:val="en-GB"/>
        </w:rPr>
        <w:t>S</w:t>
      </w:r>
      <w:r w:rsidR="004875FF" w:rsidRPr="004875FF">
        <w:rPr>
          <w:rFonts w:eastAsia="MS Mincho"/>
          <w:sz w:val="20"/>
          <w:lang w:val="en-GB"/>
        </w:rPr>
        <w:t xml:space="preserve"> are determined by application of the transfer characteristics function as follows:</w:t>
      </w:r>
    </w:p>
    <w:p w14:paraId="512D1B46" w14:textId="41794B2E" w:rsidR="004875FF" w:rsidRPr="004875FF" w:rsidRDefault="004875FF" w:rsidP="00C436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1191"/>
        <w:jc w:val="left"/>
        <w:rPr>
          <w:rFonts w:eastAsia="MS Mincho"/>
          <w:sz w:val="20"/>
          <w:lang w:val="en-GB"/>
        </w:rPr>
      </w:pPr>
      <w:r w:rsidRPr="004875FF">
        <w:rPr>
          <w:rFonts w:eastAsia="MS Mincho"/>
          <w:sz w:val="20"/>
          <w:lang w:val="en-GB"/>
        </w:rPr>
        <w:t>E′</w:t>
      </w:r>
      <w:r w:rsidRPr="004875FF">
        <w:rPr>
          <w:rFonts w:eastAsia="MS Mincho"/>
          <w:sz w:val="20"/>
          <w:vertAlign w:val="subscript"/>
          <w:lang w:val="en-GB"/>
        </w:rPr>
        <w:t>L</w:t>
      </w:r>
      <w:r w:rsidRPr="004875FF">
        <w:rPr>
          <w:rFonts w:eastAsia="MS Mincho"/>
          <w:sz w:val="20"/>
          <w:lang w:val="en-GB"/>
        </w:rPr>
        <w:t xml:space="preserve"> = </w:t>
      </w:r>
      <w:proofErr w:type="gramStart"/>
      <w:r w:rsidRPr="004875FF">
        <w:rPr>
          <w:rFonts w:eastAsia="MS Mincho"/>
          <w:sz w:val="20"/>
          <w:lang w:val="en-GB"/>
        </w:rPr>
        <w:t>( E</w:t>
      </w:r>
      <w:r w:rsidRPr="004875FF">
        <w:rPr>
          <w:rFonts w:eastAsia="MS Mincho"/>
          <w:sz w:val="20"/>
          <w:vertAlign w:val="subscript"/>
          <w:lang w:val="en-GB"/>
        </w:rPr>
        <w:t>L</w:t>
      </w:r>
      <w:proofErr w:type="gramEnd"/>
      <w:r w:rsidRPr="004875FF">
        <w:rPr>
          <w:rFonts w:eastAsia="MS Mincho"/>
          <w:sz w:val="20"/>
          <w:lang w:val="en-GB"/>
        </w:rPr>
        <w:t> )′</w:t>
      </w:r>
      <w:r w:rsidRPr="004875FF">
        <w:rPr>
          <w:rFonts w:eastAsia="MS Mincho"/>
          <w:sz w:val="20"/>
          <w:lang w:val="en-GB"/>
        </w:rPr>
        <w:tab/>
      </w:r>
      <w:r w:rsidRPr="004875FF">
        <w:rPr>
          <w:rFonts w:eastAsia="MS Mincho"/>
          <w:sz w:val="20"/>
          <w:lang w:val="en-GB"/>
        </w:rPr>
        <w:tab/>
      </w:r>
      <w:del w:id="115" w:author="Gary Sullivan" w:date="2023-02-14T11:40:00Z">
        <w:r w:rsidDel="00C4365C">
          <w:rPr>
            <w:rFonts w:eastAsia="MS Mincho"/>
            <w:sz w:val="20"/>
            <w:lang w:val="en-GB"/>
          </w:rPr>
          <w:tab/>
        </w:r>
      </w:del>
      <w:r w:rsidRPr="004875FF">
        <w:rPr>
          <w:rFonts w:eastAsia="MS Mincho"/>
          <w:sz w:val="20"/>
          <w:lang w:val="en-GB"/>
        </w:rPr>
        <w:t>(E-</w:t>
      </w:r>
      <w:r w:rsidRPr="004875FF">
        <w:rPr>
          <w:rFonts w:eastAsia="MS Mincho"/>
          <w:sz w:val="20"/>
          <w:lang w:val="en-GB"/>
        </w:rPr>
        <w:fldChar w:fldCharType="begin"/>
      </w:r>
      <w:r w:rsidRPr="004875FF">
        <w:rPr>
          <w:rFonts w:eastAsia="MS Mincho"/>
          <w:sz w:val="20"/>
          <w:lang w:val="en-GB"/>
        </w:rPr>
        <w:instrText xml:space="preserve"> SEQ Equation \* ARABIC </w:instrText>
      </w:r>
      <w:r w:rsidRPr="004875FF">
        <w:rPr>
          <w:rFonts w:eastAsia="MS Mincho"/>
          <w:sz w:val="20"/>
          <w:lang w:val="en-GB"/>
        </w:rPr>
        <w:fldChar w:fldCharType="separate"/>
      </w:r>
      <w:r w:rsidR="00C4365C">
        <w:rPr>
          <w:rFonts w:eastAsia="MS Mincho"/>
          <w:noProof/>
          <w:sz w:val="20"/>
          <w:lang w:val="en-GB"/>
        </w:rPr>
        <w:t>10</w:t>
      </w:r>
      <w:r w:rsidRPr="004875FF">
        <w:rPr>
          <w:rFonts w:eastAsia="MS Mincho"/>
          <w:sz w:val="20"/>
          <w:lang w:val="en-GB"/>
        </w:rPr>
        <w:fldChar w:fldCharType="end"/>
      </w:r>
      <w:r w:rsidRPr="004875FF">
        <w:rPr>
          <w:rFonts w:eastAsia="MS Mincho"/>
          <w:sz w:val="20"/>
          <w:lang w:val="en-GB"/>
        </w:rPr>
        <w:t>)</w:t>
      </w:r>
    </w:p>
    <w:p w14:paraId="4A7C2C0A" w14:textId="438FBAF3" w:rsidR="004875FF" w:rsidRPr="004875FF" w:rsidRDefault="004875FF" w:rsidP="00C436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1191"/>
        <w:jc w:val="left"/>
        <w:rPr>
          <w:rFonts w:eastAsia="MS Mincho"/>
          <w:sz w:val="20"/>
          <w:lang w:val="en-GB"/>
        </w:rPr>
      </w:pPr>
      <w:r w:rsidRPr="004875FF">
        <w:rPr>
          <w:rFonts w:eastAsia="MS Mincho"/>
          <w:sz w:val="20"/>
          <w:lang w:val="en-GB"/>
        </w:rPr>
        <w:t>E′</w:t>
      </w:r>
      <w:r w:rsidRPr="004875FF">
        <w:rPr>
          <w:rFonts w:eastAsia="MS Mincho"/>
          <w:sz w:val="20"/>
          <w:vertAlign w:val="subscript"/>
          <w:lang w:val="en-GB"/>
        </w:rPr>
        <w:t>M</w:t>
      </w:r>
      <w:r w:rsidRPr="004875FF">
        <w:rPr>
          <w:rFonts w:eastAsia="MS Mincho"/>
          <w:sz w:val="20"/>
          <w:lang w:val="en-GB"/>
        </w:rPr>
        <w:t xml:space="preserve"> = </w:t>
      </w:r>
      <w:proofErr w:type="gramStart"/>
      <w:r w:rsidRPr="004875FF">
        <w:rPr>
          <w:rFonts w:eastAsia="MS Mincho"/>
          <w:sz w:val="20"/>
          <w:lang w:val="en-GB"/>
        </w:rPr>
        <w:t>( E</w:t>
      </w:r>
      <w:r w:rsidRPr="004875FF">
        <w:rPr>
          <w:rFonts w:eastAsia="MS Mincho"/>
          <w:sz w:val="20"/>
          <w:vertAlign w:val="subscript"/>
          <w:lang w:val="en-GB"/>
        </w:rPr>
        <w:t>M</w:t>
      </w:r>
      <w:proofErr w:type="gramEnd"/>
      <w:r w:rsidRPr="004875FF">
        <w:rPr>
          <w:rFonts w:eastAsia="MS Mincho"/>
          <w:sz w:val="20"/>
          <w:lang w:val="en-GB"/>
        </w:rPr>
        <w:t> )′</w:t>
      </w:r>
      <w:r w:rsidRPr="004875FF">
        <w:rPr>
          <w:rFonts w:eastAsia="MS Mincho"/>
          <w:sz w:val="20"/>
          <w:lang w:val="en-GB"/>
        </w:rPr>
        <w:tab/>
      </w:r>
      <w:r>
        <w:rPr>
          <w:rFonts w:eastAsia="MS Mincho"/>
          <w:sz w:val="20"/>
          <w:lang w:val="en-GB"/>
        </w:rPr>
        <w:tab/>
      </w:r>
      <w:del w:id="116" w:author="Gary Sullivan" w:date="2023-02-14T11:40:00Z">
        <w:r w:rsidRPr="004875FF" w:rsidDel="00C4365C">
          <w:rPr>
            <w:rFonts w:eastAsia="MS Mincho"/>
            <w:sz w:val="20"/>
            <w:lang w:val="en-GB"/>
          </w:rPr>
          <w:tab/>
        </w:r>
      </w:del>
      <w:r w:rsidRPr="004875FF">
        <w:rPr>
          <w:rFonts w:eastAsia="MS Mincho"/>
          <w:sz w:val="20"/>
          <w:lang w:val="en-GB"/>
        </w:rPr>
        <w:t>(E-</w:t>
      </w:r>
      <w:r w:rsidRPr="004875FF">
        <w:rPr>
          <w:rFonts w:eastAsia="MS Mincho"/>
          <w:sz w:val="20"/>
          <w:lang w:val="en-GB"/>
        </w:rPr>
        <w:fldChar w:fldCharType="begin"/>
      </w:r>
      <w:r w:rsidRPr="004875FF">
        <w:rPr>
          <w:rFonts w:eastAsia="MS Mincho"/>
          <w:sz w:val="20"/>
          <w:lang w:val="en-GB"/>
        </w:rPr>
        <w:instrText xml:space="preserve"> SEQ Equation \* ARABIC </w:instrText>
      </w:r>
      <w:r w:rsidRPr="004875FF">
        <w:rPr>
          <w:rFonts w:eastAsia="MS Mincho"/>
          <w:sz w:val="20"/>
          <w:lang w:val="en-GB"/>
        </w:rPr>
        <w:fldChar w:fldCharType="separate"/>
      </w:r>
      <w:r w:rsidR="00C4365C">
        <w:rPr>
          <w:rFonts w:eastAsia="MS Mincho"/>
          <w:noProof/>
          <w:sz w:val="20"/>
          <w:lang w:val="en-GB"/>
        </w:rPr>
        <w:t>11</w:t>
      </w:r>
      <w:r w:rsidRPr="004875FF">
        <w:rPr>
          <w:rFonts w:eastAsia="MS Mincho"/>
          <w:sz w:val="20"/>
          <w:lang w:val="en-GB"/>
        </w:rPr>
        <w:fldChar w:fldCharType="end"/>
      </w:r>
      <w:r w:rsidRPr="004875FF">
        <w:rPr>
          <w:rFonts w:eastAsia="MS Mincho"/>
          <w:sz w:val="20"/>
          <w:lang w:val="en-GB"/>
        </w:rPr>
        <w:t>)</w:t>
      </w:r>
    </w:p>
    <w:p w14:paraId="18B24CC8" w14:textId="67066EAE" w:rsidR="004875FF" w:rsidRPr="004875FF" w:rsidRDefault="004875FF" w:rsidP="00C436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1191"/>
        <w:jc w:val="left"/>
        <w:rPr>
          <w:rFonts w:eastAsia="MS Mincho"/>
          <w:sz w:val="20"/>
          <w:lang w:val="en-GB"/>
        </w:rPr>
      </w:pPr>
      <w:r w:rsidRPr="004875FF">
        <w:rPr>
          <w:rFonts w:eastAsia="MS Mincho"/>
          <w:sz w:val="20"/>
          <w:lang w:val="en-GB"/>
        </w:rPr>
        <w:t>E′</w:t>
      </w:r>
      <w:r w:rsidRPr="004875FF">
        <w:rPr>
          <w:rFonts w:eastAsia="MS Mincho"/>
          <w:sz w:val="20"/>
          <w:vertAlign w:val="subscript"/>
          <w:lang w:val="en-GB"/>
        </w:rPr>
        <w:t>S</w:t>
      </w:r>
      <w:r w:rsidRPr="004875FF">
        <w:rPr>
          <w:rFonts w:eastAsia="MS Mincho"/>
          <w:sz w:val="20"/>
          <w:lang w:val="en-GB"/>
        </w:rPr>
        <w:t xml:space="preserve"> = </w:t>
      </w:r>
      <w:proofErr w:type="gramStart"/>
      <w:r w:rsidRPr="004875FF">
        <w:rPr>
          <w:rFonts w:eastAsia="MS Mincho"/>
          <w:sz w:val="20"/>
          <w:lang w:val="en-GB"/>
        </w:rPr>
        <w:t>( E</w:t>
      </w:r>
      <w:r w:rsidRPr="004875FF">
        <w:rPr>
          <w:rFonts w:eastAsia="MS Mincho"/>
          <w:sz w:val="20"/>
          <w:vertAlign w:val="subscript"/>
          <w:lang w:val="en-GB"/>
        </w:rPr>
        <w:t>S</w:t>
      </w:r>
      <w:proofErr w:type="gramEnd"/>
      <w:r w:rsidRPr="004875FF">
        <w:rPr>
          <w:rFonts w:eastAsia="MS Mincho"/>
          <w:sz w:val="20"/>
          <w:lang w:val="en-GB"/>
        </w:rPr>
        <w:t> )′</w:t>
      </w:r>
      <w:r w:rsidRPr="004875FF">
        <w:rPr>
          <w:rFonts w:eastAsia="MS Mincho"/>
          <w:sz w:val="20"/>
          <w:lang w:val="en-GB"/>
        </w:rPr>
        <w:tab/>
      </w:r>
      <w:r w:rsidRPr="004875FF">
        <w:rPr>
          <w:rFonts w:eastAsia="MS Mincho"/>
          <w:sz w:val="20"/>
          <w:lang w:val="en-GB"/>
        </w:rPr>
        <w:tab/>
      </w:r>
      <w:del w:id="117" w:author="Gary Sullivan" w:date="2023-02-14T11:40:00Z">
        <w:r w:rsidDel="00C4365C">
          <w:rPr>
            <w:rFonts w:eastAsia="MS Mincho"/>
            <w:sz w:val="20"/>
            <w:lang w:val="en-GB"/>
          </w:rPr>
          <w:tab/>
        </w:r>
      </w:del>
      <w:r w:rsidRPr="004875FF">
        <w:rPr>
          <w:rFonts w:eastAsia="MS Mincho"/>
          <w:sz w:val="20"/>
          <w:lang w:val="en-GB"/>
        </w:rPr>
        <w:t>(E-</w:t>
      </w:r>
      <w:r w:rsidRPr="004875FF">
        <w:rPr>
          <w:rFonts w:eastAsia="MS Mincho"/>
          <w:sz w:val="20"/>
          <w:lang w:val="en-GB"/>
        </w:rPr>
        <w:fldChar w:fldCharType="begin"/>
      </w:r>
      <w:r w:rsidRPr="004875FF">
        <w:rPr>
          <w:rFonts w:eastAsia="MS Mincho"/>
          <w:sz w:val="20"/>
          <w:lang w:val="en-GB"/>
        </w:rPr>
        <w:instrText xml:space="preserve"> SEQ Equation \* ARABIC </w:instrText>
      </w:r>
      <w:r w:rsidRPr="004875FF">
        <w:rPr>
          <w:rFonts w:eastAsia="MS Mincho"/>
          <w:sz w:val="20"/>
          <w:lang w:val="en-GB"/>
        </w:rPr>
        <w:fldChar w:fldCharType="separate"/>
      </w:r>
      <w:r w:rsidR="00C4365C">
        <w:rPr>
          <w:rFonts w:eastAsia="MS Mincho"/>
          <w:noProof/>
          <w:sz w:val="20"/>
          <w:lang w:val="en-GB"/>
        </w:rPr>
        <w:t>12</w:t>
      </w:r>
      <w:r w:rsidRPr="004875FF">
        <w:rPr>
          <w:rFonts w:eastAsia="MS Mincho"/>
          <w:sz w:val="20"/>
          <w:lang w:val="en-GB"/>
        </w:rPr>
        <w:fldChar w:fldCharType="end"/>
      </w:r>
      <w:r w:rsidRPr="004875FF">
        <w:rPr>
          <w:rFonts w:eastAsia="MS Mincho"/>
          <w:sz w:val="20"/>
          <w:lang w:val="en-GB"/>
        </w:rPr>
        <w:t>)</w:t>
      </w:r>
    </w:p>
    <w:p w14:paraId="2677CC6B" w14:textId="28FF76FC" w:rsidR="0064029A" w:rsidRDefault="0064029A" w:rsidP="0064029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18" w:author="Gary Sullivan" w:date="2023-03-01T10:16:00Z"/>
          <w:rFonts w:eastAsia="MS Mincho"/>
          <w:sz w:val="20"/>
          <w:lang w:val="en-GB"/>
        </w:rPr>
      </w:pPr>
      <w:bookmarkStart w:id="119" w:name="_Hlk108099062"/>
      <w:bookmarkStart w:id="120" w:name="_Hlk108122948"/>
      <w:ins w:id="121" w:author="Gary Sullivan" w:date="2023-02-14T11:57:00Z">
        <w:r w:rsidRPr="00460F55">
          <w:rPr>
            <w:rFonts w:eastAsia="MS Mincho"/>
            <w:sz w:val="20"/>
            <w:highlight w:val="yellow"/>
            <w:lang w:val="en-GB"/>
          </w:rPr>
          <w:t xml:space="preserve">[Ed. Note: </w:t>
        </w:r>
      </w:ins>
      <w:ins w:id="122" w:author="Gary Sullivan" w:date="2023-02-23T11:47:00Z">
        <w:r w:rsidR="00663259">
          <w:rPr>
            <w:rFonts w:eastAsia="MS Mincho"/>
            <w:sz w:val="20"/>
            <w:highlight w:val="yellow"/>
            <w:lang w:val="en-GB"/>
          </w:rPr>
          <w:t>C</w:t>
        </w:r>
      </w:ins>
      <w:ins w:id="123" w:author="Gary Sullivan" w:date="2023-02-14T12:17:00Z">
        <w:r w:rsidR="00460F55" w:rsidRPr="00460F55">
          <w:rPr>
            <w:rFonts w:eastAsia="MS Mincho"/>
            <w:sz w:val="20"/>
            <w:highlight w:val="yellow"/>
            <w:lang w:val="en-GB"/>
          </w:rPr>
          <w:t>onceptually similar colour representations</w:t>
        </w:r>
      </w:ins>
      <w:ins w:id="124" w:author="Gary Sullivan" w:date="2023-02-14T11:57:00Z">
        <w:r w:rsidRPr="00460F55">
          <w:rPr>
            <w:rFonts w:eastAsia="MS Mincho"/>
            <w:sz w:val="20"/>
            <w:highlight w:val="yellow"/>
            <w:lang w:val="en-GB"/>
          </w:rPr>
          <w:t xml:space="preserve"> would be more </w:t>
        </w:r>
      </w:ins>
      <w:ins w:id="125" w:author="Gary Sullivan" w:date="2023-02-23T11:47:00Z">
        <w:r w:rsidR="00663259">
          <w:rPr>
            <w:rFonts w:eastAsia="MS Mincho"/>
            <w:sz w:val="20"/>
            <w:highlight w:val="yellow"/>
            <w:lang w:val="en-GB"/>
          </w:rPr>
          <w:t>logically grouped</w:t>
        </w:r>
      </w:ins>
      <w:ins w:id="126" w:author="Gary Sullivan" w:date="2023-02-14T11:57:00Z">
        <w:r w:rsidRPr="00460F55">
          <w:rPr>
            <w:rFonts w:eastAsia="MS Mincho"/>
            <w:sz w:val="20"/>
            <w:highlight w:val="yellow"/>
            <w:lang w:val="en-GB"/>
          </w:rPr>
          <w:t xml:space="preserve"> if </w:t>
        </w:r>
      </w:ins>
      <w:ins w:id="127" w:author="Gary Sullivan" w:date="2023-02-14T12:15:00Z">
        <w:r w:rsidR="00460F55" w:rsidRPr="00460F55">
          <w:rPr>
            <w:rFonts w:eastAsia="MS Mincho"/>
            <w:sz w:val="20"/>
            <w:highlight w:val="yellow"/>
            <w:lang w:val="en-GB"/>
          </w:rPr>
          <w:t xml:space="preserve">the </w:t>
        </w:r>
        <w:proofErr w:type="spellStart"/>
        <w:r w:rsidR="00460F55" w:rsidRPr="00460F55">
          <w:rPr>
            <w:rFonts w:eastAsia="MS Mincho"/>
            <w:sz w:val="20"/>
            <w:highlight w:val="yellow"/>
            <w:lang w:val="en-GB"/>
          </w:rPr>
          <w:t>matrix_coefficients</w:t>
        </w:r>
        <w:proofErr w:type="spellEnd"/>
        <w:r w:rsidR="00460F55" w:rsidRPr="00460F55">
          <w:rPr>
            <w:rFonts w:eastAsia="MS Mincho"/>
            <w:sz w:val="20"/>
            <w:highlight w:val="yellow"/>
            <w:lang w:val="en-GB"/>
          </w:rPr>
          <w:t xml:space="preserve"> value assigned to SMPTE ST 2128</w:t>
        </w:r>
      </w:ins>
      <w:ins w:id="128" w:author="Gary Sullivan" w:date="2023-02-14T12:16:00Z">
        <w:r w:rsidR="00460F55" w:rsidRPr="00460F55">
          <w:rPr>
            <w:rFonts w:eastAsia="MS Mincho"/>
            <w:sz w:val="20"/>
            <w:highlight w:val="yellow"/>
            <w:lang w:val="en-GB"/>
          </w:rPr>
          <w:t xml:space="preserve"> is 15 and the values assigned to </w:t>
        </w:r>
        <w:proofErr w:type="spellStart"/>
        <w:r w:rsidR="00460F55" w:rsidRPr="00460F55">
          <w:rPr>
            <w:rFonts w:eastAsia="MS Mincho"/>
            <w:sz w:val="20"/>
            <w:highlight w:val="yellow"/>
            <w:lang w:val="en-GB"/>
          </w:rPr>
          <w:t>YCgCo</w:t>
        </w:r>
        <w:proofErr w:type="spellEnd"/>
        <w:r w:rsidR="00460F55" w:rsidRPr="00460F55">
          <w:rPr>
            <w:rFonts w:eastAsia="MS Mincho"/>
            <w:sz w:val="20"/>
            <w:highlight w:val="yellow"/>
            <w:lang w:val="en-GB"/>
          </w:rPr>
          <w:t>-</w:t>
        </w:r>
        <w:proofErr w:type="gramStart"/>
        <w:r w:rsidR="00460F55" w:rsidRPr="00460F55">
          <w:rPr>
            <w:rFonts w:eastAsia="MS Mincho"/>
            <w:sz w:val="20"/>
            <w:highlight w:val="yellow"/>
            <w:lang w:val="en-GB"/>
          </w:rPr>
          <w:t>Re</w:t>
        </w:r>
        <w:proofErr w:type="gramEnd"/>
        <w:r w:rsidR="00460F55" w:rsidRPr="00460F55">
          <w:rPr>
            <w:rFonts w:eastAsia="MS Mincho"/>
            <w:sz w:val="20"/>
            <w:highlight w:val="yellow"/>
            <w:lang w:val="en-GB"/>
          </w:rPr>
          <w:t xml:space="preserve"> and </w:t>
        </w:r>
        <w:proofErr w:type="spellStart"/>
        <w:r w:rsidR="00460F55" w:rsidRPr="00460F55">
          <w:rPr>
            <w:rFonts w:eastAsia="MS Mincho"/>
            <w:sz w:val="20"/>
            <w:highlight w:val="yellow"/>
            <w:lang w:val="en-GB"/>
          </w:rPr>
          <w:t>YCgCo</w:t>
        </w:r>
        <w:proofErr w:type="spellEnd"/>
        <w:r w:rsidR="00460F55" w:rsidRPr="00460F55">
          <w:rPr>
            <w:rFonts w:eastAsia="MS Mincho"/>
            <w:sz w:val="20"/>
            <w:highlight w:val="yellow"/>
            <w:lang w:val="en-GB"/>
          </w:rPr>
          <w:t>-Ro are 16 and 17</w:t>
        </w:r>
      </w:ins>
      <w:ins w:id="129" w:author="Gary Sullivan" w:date="2023-02-14T12:17:00Z">
        <w:r w:rsidR="00460F55" w:rsidRPr="00460F55">
          <w:rPr>
            <w:rFonts w:eastAsia="MS Mincho"/>
            <w:sz w:val="20"/>
            <w:highlight w:val="yellow"/>
            <w:lang w:val="en-GB"/>
          </w:rPr>
          <w:t xml:space="preserve"> rather</w:t>
        </w:r>
      </w:ins>
      <w:ins w:id="130" w:author="Gary Sullivan" w:date="2023-02-14T12:16:00Z">
        <w:r w:rsidR="00460F55" w:rsidRPr="00460F55">
          <w:rPr>
            <w:rFonts w:eastAsia="MS Mincho"/>
            <w:sz w:val="20"/>
            <w:highlight w:val="yellow"/>
            <w:lang w:val="en-GB"/>
          </w:rPr>
          <w:t xml:space="preserve"> than</w:t>
        </w:r>
      </w:ins>
      <w:ins w:id="131" w:author="Gary Sullivan" w:date="2023-02-14T12:17:00Z">
        <w:r w:rsidR="00460F55" w:rsidRPr="00460F55">
          <w:rPr>
            <w:rFonts w:eastAsia="MS Mincho"/>
            <w:sz w:val="20"/>
            <w:highlight w:val="yellow"/>
            <w:lang w:val="en-GB"/>
          </w:rPr>
          <w:t xml:space="preserve"> the values used in this draft. However, this document </w:t>
        </w:r>
      </w:ins>
      <w:ins w:id="132" w:author="Gary Sullivan" w:date="2023-02-14T12:18:00Z">
        <w:r w:rsidR="00460F55" w:rsidRPr="00460F55">
          <w:rPr>
            <w:rFonts w:eastAsia="MS Mincho"/>
            <w:sz w:val="20"/>
            <w:highlight w:val="yellow"/>
            <w:lang w:val="en-GB"/>
          </w:rPr>
          <w:t xml:space="preserve">has been drafted under the assumption that </w:t>
        </w:r>
        <w:proofErr w:type="spellStart"/>
        <w:r w:rsidR="00460F55" w:rsidRPr="00460F55">
          <w:rPr>
            <w:rFonts w:eastAsia="MS Mincho"/>
            <w:sz w:val="20"/>
            <w:highlight w:val="yellow"/>
            <w:lang w:val="en-GB"/>
          </w:rPr>
          <w:t>YCgCo</w:t>
        </w:r>
        <w:proofErr w:type="spellEnd"/>
        <w:r w:rsidR="00460F55" w:rsidRPr="00460F55">
          <w:rPr>
            <w:rFonts w:eastAsia="MS Mincho"/>
            <w:sz w:val="20"/>
            <w:highlight w:val="yellow"/>
            <w:lang w:val="en-GB"/>
          </w:rPr>
          <w:t xml:space="preserve">-Re and </w:t>
        </w:r>
        <w:proofErr w:type="spellStart"/>
        <w:r w:rsidR="00460F55" w:rsidRPr="00460F55">
          <w:rPr>
            <w:rFonts w:eastAsia="MS Mincho"/>
            <w:sz w:val="20"/>
            <w:highlight w:val="yellow"/>
            <w:lang w:val="en-GB"/>
          </w:rPr>
          <w:t>YCgCo</w:t>
        </w:r>
        <w:proofErr w:type="spellEnd"/>
        <w:r w:rsidR="00460F55" w:rsidRPr="00460F55">
          <w:rPr>
            <w:rFonts w:eastAsia="MS Mincho"/>
            <w:sz w:val="20"/>
            <w:highlight w:val="yellow"/>
            <w:lang w:val="en-GB"/>
          </w:rPr>
          <w:t xml:space="preserve">-Ro need to use the values 16 and 17, </w:t>
        </w:r>
      </w:ins>
      <w:ins w:id="133" w:author="Gary Sullivan" w:date="2023-02-14T12:19:00Z">
        <w:r w:rsidR="00460F55" w:rsidRPr="00460F55">
          <w:rPr>
            <w:rFonts w:eastAsia="MS Mincho"/>
            <w:sz w:val="20"/>
            <w:highlight w:val="yellow"/>
            <w:lang w:val="en-GB"/>
          </w:rPr>
          <w:t xml:space="preserve">since those values are already in a draft </w:t>
        </w:r>
      </w:ins>
      <w:ins w:id="134" w:author="Gary Sullivan" w:date="2023-02-23T11:48:00Z">
        <w:r w:rsidR="00663259">
          <w:rPr>
            <w:rFonts w:eastAsia="MS Mincho"/>
            <w:sz w:val="20"/>
            <w:highlight w:val="yellow"/>
            <w:lang w:val="en-GB"/>
          </w:rPr>
          <w:t xml:space="preserve">for CICP </w:t>
        </w:r>
      </w:ins>
      <w:ins w:id="135" w:author="Gary Sullivan" w:date="2023-02-14T12:20:00Z">
        <w:r w:rsidR="00460F55" w:rsidRPr="00460F55">
          <w:rPr>
            <w:rFonts w:eastAsia="MS Mincho"/>
            <w:sz w:val="20"/>
            <w:highlight w:val="yellow"/>
            <w:lang w:val="en-GB"/>
          </w:rPr>
          <w:t>submitted</w:t>
        </w:r>
      </w:ins>
      <w:ins w:id="136" w:author="Gary Sullivan" w:date="2023-02-14T12:19:00Z">
        <w:r w:rsidR="00460F55" w:rsidRPr="00460F55">
          <w:rPr>
            <w:rFonts w:eastAsia="MS Mincho"/>
            <w:sz w:val="20"/>
            <w:highlight w:val="yellow"/>
            <w:lang w:val="en-GB"/>
          </w:rPr>
          <w:t xml:space="preserve"> for</w:t>
        </w:r>
      </w:ins>
      <w:ins w:id="137" w:author="Gary Sullivan" w:date="2023-02-14T12:21:00Z">
        <w:r w:rsidR="00460F55" w:rsidRPr="00460F55">
          <w:rPr>
            <w:rFonts w:eastAsia="MS Mincho"/>
            <w:sz w:val="20"/>
            <w:highlight w:val="yellow"/>
            <w:lang w:val="en-GB"/>
          </w:rPr>
          <w:t xml:space="preserve"> DIS ballot</w:t>
        </w:r>
      </w:ins>
      <w:ins w:id="138" w:author="Gary Sullivan" w:date="2023-02-14T12:19:00Z">
        <w:r w:rsidR="00460F55" w:rsidRPr="00460F55">
          <w:rPr>
            <w:rFonts w:eastAsia="MS Mincho"/>
            <w:sz w:val="20"/>
            <w:highlight w:val="yellow"/>
            <w:lang w:val="en-GB"/>
          </w:rPr>
          <w:t xml:space="preserve"> </w:t>
        </w:r>
      </w:ins>
      <w:ins w:id="139" w:author="Gary Sullivan" w:date="2023-02-14T12:21:00Z">
        <w:r w:rsidR="00460F55" w:rsidRPr="00460F55">
          <w:rPr>
            <w:rFonts w:eastAsia="MS Mincho"/>
            <w:sz w:val="20"/>
            <w:highlight w:val="yellow"/>
            <w:lang w:val="en-GB"/>
          </w:rPr>
          <w:t>in ISO/IEC as</w:t>
        </w:r>
      </w:ins>
      <w:ins w:id="140" w:author="Gary Sullivan" w:date="2023-02-14T12:19:00Z">
        <w:r w:rsidR="00460F55" w:rsidRPr="00460F55">
          <w:rPr>
            <w:rFonts w:eastAsia="MS Mincho"/>
            <w:sz w:val="20"/>
            <w:highlight w:val="yellow"/>
            <w:lang w:val="en-GB"/>
          </w:rPr>
          <w:t xml:space="preserve"> </w:t>
        </w:r>
      </w:ins>
      <w:ins w:id="141" w:author="Gary Sullivan" w:date="2023-02-14T12:20:00Z">
        <w:r w:rsidR="00460F55" w:rsidRPr="00460F55">
          <w:rPr>
            <w:rFonts w:eastAsia="MS Mincho"/>
            <w:sz w:val="20"/>
            <w:highlight w:val="yellow"/>
            <w:lang w:val="en-GB"/>
          </w:rPr>
          <w:t xml:space="preserve">ISO/IEC </w:t>
        </w:r>
      </w:ins>
      <w:ins w:id="142" w:author="Gary Sullivan" w:date="2023-02-14T12:21:00Z">
        <w:r w:rsidR="00460F55" w:rsidRPr="00460F55">
          <w:rPr>
            <w:rFonts w:eastAsia="MS Mincho"/>
            <w:sz w:val="20"/>
            <w:highlight w:val="yellow"/>
            <w:lang w:val="en-GB"/>
          </w:rPr>
          <w:t xml:space="preserve">DIS </w:t>
        </w:r>
      </w:ins>
      <w:ins w:id="143" w:author="Gary Sullivan" w:date="2023-02-14T12:20:00Z">
        <w:r w:rsidR="00460F55" w:rsidRPr="00460F55">
          <w:rPr>
            <w:rFonts w:eastAsia="MS Mincho"/>
            <w:sz w:val="20"/>
            <w:highlight w:val="yellow"/>
            <w:lang w:val="en-GB"/>
          </w:rPr>
          <w:t>23091-2:202x (Ed. 3)</w:t>
        </w:r>
      </w:ins>
      <w:ins w:id="144" w:author="Gary Sullivan" w:date="2023-02-14T12:21:00Z">
        <w:r w:rsidR="00460F55" w:rsidRPr="00460F55">
          <w:rPr>
            <w:rFonts w:eastAsia="MS Mincho"/>
            <w:sz w:val="20"/>
            <w:highlight w:val="yellow"/>
            <w:lang w:val="en-GB"/>
          </w:rPr>
          <w:t>.</w:t>
        </w:r>
      </w:ins>
      <w:ins w:id="145" w:author="Gary Sullivan" w:date="2023-02-14T11:58:00Z">
        <w:r w:rsidRPr="00460F55">
          <w:rPr>
            <w:rFonts w:eastAsia="MS Mincho"/>
            <w:sz w:val="20"/>
            <w:highlight w:val="yellow"/>
            <w:lang w:val="en-GB"/>
          </w:rPr>
          <w:t>]</w:t>
        </w:r>
      </w:ins>
    </w:p>
    <w:p w14:paraId="4FE14E50" w14:textId="439E896B" w:rsidR="002C29DA" w:rsidRPr="002C29DA" w:rsidRDefault="002C29DA" w:rsidP="002C29DA">
      <w:pPr>
        <w:keepNext/>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2C29DA">
        <w:rPr>
          <w:rFonts w:eastAsia="MS Mincho"/>
          <w:sz w:val="20"/>
          <w:lang w:val="en-GB"/>
        </w:rPr>
        <w:t xml:space="preserve">When </w:t>
      </w:r>
      <w:proofErr w:type="spellStart"/>
      <w:r w:rsidRPr="002C29DA">
        <w:rPr>
          <w:rFonts w:eastAsia="MS Mincho"/>
          <w:sz w:val="20"/>
          <w:lang w:val="en-GB"/>
        </w:rPr>
        <w:t>matrix_coefficients</w:t>
      </w:r>
      <w:proofErr w:type="spellEnd"/>
      <w:r w:rsidRPr="002C29DA">
        <w:rPr>
          <w:rFonts w:eastAsia="MS Mincho"/>
          <w:sz w:val="20"/>
          <w:lang w:val="en-GB"/>
        </w:rPr>
        <w:t xml:space="preserve"> is equal to 0, 8, 15, or 16, the variables </w:t>
      </w:r>
      <w:proofErr w:type="spellStart"/>
      <w:r w:rsidRPr="002C29DA">
        <w:rPr>
          <w:rFonts w:eastAsia="MS Mincho"/>
          <w:sz w:val="20"/>
          <w:lang w:val="en-GB"/>
        </w:rPr>
        <w:t>bitDepth</w:t>
      </w:r>
      <w:r w:rsidRPr="002C29DA">
        <w:rPr>
          <w:rFonts w:eastAsia="MS Mincho"/>
          <w:sz w:val="20"/>
          <w:vertAlign w:val="subscript"/>
          <w:lang w:val="en-GB"/>
        </w:rPr>
        <w:t>RGB</w:t>
      </w:r>
      <w:proofErr w:type="spellEnd"/>
      <w:r w:rsidRPr="002C29DA">
        <w:rPr>
          <w:rFonts w:eastAsia="MS Mincho"/>
          <w:sz w:val="20"/>
          <w:lang w:val="en-GB"/>
        </w:rPr>
        <w:t xml:space="preserve"> and </w:t>
      </w:r>
      <w:proofErr w:type="spellStart"/>
      <w:r w:rsidRPr="002C29DA">
        <w:rPr>
          <w:rFonts w:eastAsia="MS Mincho"/>
          <w:sz w:val="20"/>
          <w:lang w:val="en-GB"/>
        </w:rPr>
        <w:t>maxVal</w:t>
      </w:r>
      <w:r w:rsidRPr="002C29DA">
        <w:rPr>
          <w:rFonts w:eastAsia="MS Mincho"/>
          <w:sz w:val="20"/>
          <w:vertAlign w:val="subscript"/>
          <w:lang w:val="en-GB"/>
        </w:rPr>
        <w:t>RGB</w:t>
      </w:r>
      <w:proofErr w:type="spellEnd"/>
      <w:r w:rsidRPr="002C29DA">
        <w:rPr>
          <w:rFonts w:eastAsia="MS Mincho"/>
          <w:sz w:val="20"/>
          <w:lang w:val="en-GB"/>
        </w:rPr>
        <w:t xml:space="preserve"> are derived as follows:</w:t>
      </w:r>
    </w:p>
    <w:p w14:paraId="11864196"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bCs/>
          <w:sz w:val="20"/>
          <w:lang w:val="en-GB"/>
        </w:rPr>
      </w:pPr>
      <w:r w:rsidRPr="002C29DA">
        <w:rPr>
          <w:rFonts w:eastAsia="MS Mincho"/>
          <w:sz w:val="20"/>
          <w:lang w:val="en-GB"/>
        </w:rPr>
        <w:t>a)</w:t>
      </w:r>
      <w:r w:rsidRPr="002C29DA">
        <w:rPr>
          <w:rFonts w:eastAsia="MS Mincho"/>
          <w:sz w:val="20"/>
          <w:lang w:val="en-GB"/>
        </w:rPr>
        <w:tab/>
      </w:r>
      <w:r w:rsidRPr="002C29DA">
        <w:rPr>
          <w:rFonts w:eastAsia="MS Mincho"/>
          <w:bCs/>
          <w:sz w:val="20"/>
          <w:lang w:val="en-GB"/>
        </w:rPr>
        <w:t xml:space="preserve">The variable </w:t>
      </w:r>
      <w:proofErr w:type="spellStart"/>
      <w:r w:rsidRPr="002C29DA">
        <w:rPr>
          <w:rFonts w:eastAsia="MS Mincho"/>
          <w:sz w:val="20"/>
          <w:lang w:val="en-GB"/>
        </w:rPr>
        <w:t>bitDepth</w:t>
      </w:r>
      <w:r w:rsidRPr="002C29DA">
        <w:rPr>
          <w:rFonts w:eastAsia="MS Mincho"/>
          <w:sz w:val="20"/>
          <w:vertAlign w:val="subscript"/>
          <w:lang w:val="en-GB"/>
        </w:rPr>
        <w:t>RGB</w:t>
      </w:r>
      <w:proofErr w:type="spellEnd"/>
      <w:r w:rsidRPr="002C29DA">
        <w:rPr>
          <w:rFonts w:eastAsia="MS Mincho"/>
          <w:bCs/>
          <w:sz w:val="20"/>
          <w:lang w:val="en-GB"/>
        </w:rPr>
        <w:t xml:space="preserve"> is derived as follows:</w:t>
      </w:r>
    </w:p>
    <w:p w14:paraId="668EC7E5" w14:textId="77777777" w:rsidR="002C29DA" w:rsidRPr="002C29DA" w:rsidRDefault="002C29DA" w:rsidP="009B494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bCs/>
        </w:rPr>
      </w:pPr>
      <w:r w:rsidRPr="002C29DA">
        <w:rPr>
          <w:rFonts w:eastAsia="MS Mincho"/>
          <w:sz w:val="20"/>
          <w:lang w:val="en-GB"/>
        </w:rPr>
        <w:t>–</w:t>
      </w:r>
      <w:r w:rsidRPr="002C29DA">
        <w:rPr>
          <w:rFonts w:eastAsia="MS Mincho"/>
          <w:sz w:val="20"/>
          <w:lang w:val="en-GB"/>
        </w:rPr>
        <w:tab/>
      </w:r>
      <w:r w:rsidRPr="002C29DA">
        <w:rPr>
          <w:rFonts w:eastAsia="MS Mincho"/>
          <w:bCs/>
          <w:sz w:val="20"/>
          <w:lang w:val="en-GB"/>
        </w:rPr>
        <w:t xml:space="preserve">If </w:t>
      </w:r>
      <w:proofErr w:type="spellStart"/>
      <w:r w:rsidRPr="002C29DA">
        <w:rPr>
          <w:rFonts w:eastAsia="MS Mincho"/>
          <w:sz w:val="20"/>
          <w:lang w:val="en-GB"/>
        </w:rPr>
        <w:t>matrix_coefficients</w:t>
      </w:r>
      <w:proofErr w:type="spellEnd"/>
      <w:r w:rsidRPr="002C29DA">
        <w:rPr>
          <w:rFonts w:eastAsia="MS Mincho"/>
          <w:sz w:val="20"/>
          <w:lang w:val="en-GB"/>
        </w:rPr>
        <w:t xml:space="preserve"> </w:t>
      </w:r>
      <w:r w:rsidRPr="002C29DA">
        <w:rPr>
          <w:rFonts w:eastAsia="MS Mincho"/>
          <w:bCs/>
          <w:sz w:val="20"/>
          <w:lang w:val="en-GB"/>
        </w:rPr>
        <w:t>is equal to 0 or 8, the following applies:</w:t>
      </w:r>
    </w:p>
    <w:p w14:paraId="0E978312" w14:textId="5ADDFC47" w:rsidR="002C29DA" w:rsidRPr="002C29DA" w:rsidRDefault="002C29DA" w:rsidP="009B494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Cs w:val="22"/>
          <w:lang w:val="en-GB"/>
        </w:rPr>
      </w:pPr>
      <w:proofErr w:type="spellStart"/>
      <w:r w:rsidRPr="002C29DA">
        <w:rPr>
          <w:rFonts w:eastAsia="MS Mincho"/>
          <w:sz w:val="20"/>
          <w:lang w:val="en-GB"/>
        </w:rPr>
        <w:t>bitDepth</w:t>
      </w:r>
      <w:r w:rsidRPr="002C29DA">
        <w:rPr>
          <w:rFonts w:eastAsia="MS Mincho"/>
          <w:sz w:val="20"/>
          <w:vertAlign w:val="subscript"/>
          <w:lang w:val="en-GB"/>
        </w:rPr>
        <w:t>RGB</w:t>
      </w:r>
      <w:proofErr w:type="spellEnd"/>
      <w:r w:rsidRPr="002C29DA">
        <w:rPr>
          <w:rFonts w:eastAsia="MS Mincho"/>
          <w:sz w:val="20"/>
          <w:lang w:val="en-GB"/>
        </w:rPr>
        <w:t xml:space="preserve"> = </w:t>
      </w:r>
      <w:proofErr w:type="spellStart"/>
      <w:r w:rsidRPr="002C29DA">
        <w:rPr>
          <w:rFonts w:eastAsia="MS Mincho"/>
          <w:sz w:val="20"/>
          <w:lang w:val="en-GB"/>
        </w:rPr>
        <w:t>BitDepth</w:t>
      </w:r>
      <w:r w:rsidRPr="009B4942">
        <w:rPr>
          <w:rFonts w:eastAsia="MS Mincho"/>
          <w:sz w:val="20"/>
          <w:vertAlign w:val="subscript"/>
          <w:lang w:val="en-GB"/>
        </w:rPr>
        <w:t>Y</w:t>
      </w:r>
      <w:proofErr w:type="spellEnd"/>
      <w:r w:rsidRPr="002C29DA">
        <w:rPr>
          <w:rFonts w:eastAsia="MS Mincho"/>
          <w:sz w:val="20"/>
          <w:szCs w:val="22"/>
          <w:lang w:val="en-GB"/>
        </w:rPr>
        <w:tab/>
      </w:r>
      <w:r w:rsidRPr="002C29DA">
        <w:rPr>
          <w:rFonts w:eastAsia="MS Mincho"/>
          <w:sz w:val="20"/>
          <w:szCs w:val="22"/>
          <w:lang w:val="en-GB"/>
        </w:rPr>
        <w:tab/>
      </w:r>
      <w:r w:rsidRPr="002C29DA">
        <w:rPr>
          <w:rFonts w:eastAsia="MS Mincho"/>
          <w:sz w:val="20"/>
          <w:lang w:val="en-GB"/>
        </w:rPr>
        <w:t>(E-</w:t>
      </w:r>
      <w:r w:rsidRPr="009B4942">
        <w:rPr>
          <w:rFonts w:eastAsia="MS Mincho"/>
          <w:sz w:val="20"/>
          <w:lang w:val="en-GB"/>
        </w:rPr>
        <w:fldChar w:fldCharType="begin"/>
      </w:r>
      <w:r w:rsidRPr="002C29DA">
        <w:rPr>
          <w:rFonts w:eastAsia="MS Mincho"/>
          <w:sz w:val="20"/>
          <w:lang w:val="en-GB"/>
        </w:rPr>
        <w:instrText xml:space="preserve"> SEQ Equation \* ARABIC </w:instrText>
      </w:r>
      <w:r w:rsidRPr="009B4942">
        <w:rPr>
          <w:rFonts w:eastAsia="MS Mincho"/>
          <w:sz w:val="20"/>
          <w:lang w:val="en-GB"/>
        </w:rPr>
        <w:fldChar w:fldCharType="separate"/>
      </w:r>
      <w:r w:rsidR="00C4365C">
        <w:rPr>
          <w:rFonts w:eastAsia="MS Mincho"/>
          <w:noProof/>
          <w:sz w:val="20"/>
          <w:lang w:val="en-GB"/>
        </w:rPr>
        <w:t>13</w:t>
      </w:r>
      <w:r w:rsidRPr="009B4942">
        <w:rPr>
          <w:rFonts w:eastAsia="MS Mincho"/>
          <w:sz w:val="20"/>
          <w:lang w:val="en-GB"/>
        </w:rPr>
        <w:fldChar w:fldCharType="end"/>
      </w:r>
      <w:r w:rsidRPr="002C29DA">
        <w:rPr>
          <w:rFonts w:eastAsia="MS Mincho"/>
          <w:sz w:val="20"/>
          <w:lang w:val="en-GB"/>
        </w:rPr>
        <w:t>)</w:t>
      </w:r>
    </w:p>
    <w:p w14:paraId="658C0C13" w14:textId="77777777" w:rsidR="002C29DA" w:rsidRPr="002C29DA" w:rsidRDefault="002C29DA" w:rsidP="009B494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2C29DA">
        <w:rPr>
          <w:rFonts w:eastAsia="MS Mincho"/>
          <w:sz w:val="20"/>
          <w:lang w:val="en-GB"/>
        </w:rPr>
        <w:t>–</w:t>
      </w:r>
      <w:r w:rsidRPr="002C29DA">
        <w:rPr>
          <w:rFonts w:eastAsia="MS Mincho"/>
          <w:sz w:val="20"/>
          <w:lang w:val="en-GB"/>
        </w:rPr>
        <w:tab/>
        <w:t xml:space="preserve">Otherwise, if </w:t>
      </w:r>
      <w:proofErr w:type="spellStart"/>
      <w:r w:rsidRPr="002C29DA">
        <w:rPr>
          <w:rFonts w:eastAsia="MS Mincho"/>
          <w:sz w:val="20"/>
          <w:lang w:val="en-GB"/>
        </w:rPr>
        <w:t>matrix_coefficients</w:t>
      </w:r>
      <w:proofErr w:type="spellEnd"/>
      <w:r w:rsidRPr="002C29DA">
        <w:rPr>
          <w:rFonts w:eastAsia="MS Mincho"/>
          <w:sz w:val="20"/>
          <w:lang w:val="en-GB"/>
        </w:rPr>
        <w:t xml:space="preserve"> is equal to 15, the following applies:</w:t>
      </w:r>
    </w:p>
    <w:p w14:paraId="48B81A21" w14:textId="5A571A9F"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lang w:val="en-GB"/>
        </w:rPr>
      </w:pPr>
      <w:proofErr w:type="spellStart"/>
      <w:r w:rsidRPr="002C29DA">
        <w:rPr>
          <w:rFonts w:eastAsia="MS Mincho"/>
          <w:sz w:val="20"/>
          <w:lang w:val="en-GB"/>
        </w:rPr>
        <w:t>bitDepth</w:t>
      </w:r>
      <w:r w:rsidRPr="002C29DA">
        <w:rPr>
          <w:rFonts w:eastAsia="MS Mincho"/>
          <w:sz w:val="20"/>
          <w:vertAlign w:val="subscript"/>
          <w:lang w:val="en-GB"/>
        </w:rPr>
        <w:t>RGB</w:t>
      </w:r>
      <w:proofErr w:type="spellEnd"/>
      <w:r w:rsidRPr="002C29DA">
        <w:rPr>
          <w:rFonts w:eastAsia="MS Mincho"/>
          <w:sz w:val="20"/>
          <w:lang w:val="en-GB"/>
        </w:rPr>
        <w:t xml:space="preserve"> = </w:t>
      </w:r>
      <w:proofErr w:type="spellStart"/>
      <w:r w:rsidRPr="002C29DA">
        <w:rPr>
          <w:rFonts w:eastAsia="MS Mincho"/>
          <w:sz w:val="20"/>
          <w:lang w:val="en-GB"/>
        </w:rPr>
        <w:t>BitDepth</w:t>
      </w:r>
      <w:r w:rsidRPr="002C29DA">
        <w:rPr>
          <w:rFonts w:eastAsia="MS Mincho"/>
          <w:sz w:val="20"/>
          <w:vertAlign w:val="subscript"/>
          <w:lang w:val="en-GB"/>
        </w:rPr>
        <w:t>Y</w:t>
      </w:r>
      <w:proofErr w:type="spellEnd"/>
      <w:r w:rsidRPr="002C29DA">
        <w:rPr>
          <w:rFonts w:eastAsia="MS Mincho"/>
          <w:sz w:val="20"/>
          <w:lang w:val="en-GB"/>
        </w:rPr>
        <w:t xml:space="preserve"> + 2</w:t>
      </w:r>
      <w:r w:rsidRPr="002C29DA">
        <w:rPr>
          <w:rFonts w:eastAsia="MS Mincho"/>
          <w:sz w:val="20"/>
          <w:szCs w:val="22"/>
          <w:lang w:val="en-GB"/>
        </w:rPr>
        <w:tab/>
      </w:r>
      <w:r w:rsidRPr="002C29DA">
        <w:rPr>
          <w:rFonts w:eastAsia="MS Mincho"/>
          <w:sz w:val="20"/>
          <w:szCs w:val="22"/>
          <w:lang w:val="en-GB"/>
        </w:rPr>
        <w:tab/>
      </w:r>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14</w:t>
      </w:r>
      <w:r w:rsidRPr="002C29DA">
        <w:rPr>
          <w:rFonts w:eastAsia="MS Mincho"/>
          <w:sz w:val="20"/>
          <w:lang w:val="en-GB"/>
        </w:rPr>
        <w:fldChar w:fldCharType="end"/>
      </w:r>
      <w:r w:rsidRPr="002C29DA">
        <w:rPr>
          <w:rFonts w:eastAsia="MS Mincho"/>
          <w:sz w:val="20"/>
          <w:lang w:val="en-GB"/>
        </w:rPr>
        <w:t>)</w:t>
      </w:r>
    </w:p>
    <w:p w14:paraId="59CF4D09" w14:textId="77777777" w:rsidR="002C29DA" w:rsidRPr="002C29DA" w:rsidRDefault="002C29DA" w:rsidP="009B494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2C29DA">
        <w:rPr>
          <w:rFonts w:eastAsia="MS Mincho"/>
          <w:sz w:val="20"/>
          <w:lang w:val="en-GB"/>
        </w:rPr>
        <w:t>–</w:t>
      </w:r>
      <w:r w:rsidRPr="002C29DA">
        <w:rPr>
          <w:rFonts w:eastAsia="MS Mincho"/>
          <w:sz w:val="20"/>
          <w:lang w:val="en-GB"/>
        </w:rPr>
        <w:tab/>
        <w:t>Otherwise (</w:t>
      </w:r>
      <w:proofErr w:type="spellStart"/>
      <w:r w:rsidRPr="002C29DA">
        <w:rPr>
          <w:rFonts w:eastAsia="MS Mincho"/>
          <w:sz w:val="20"/>
          <w:lang w:val="en-GB"/>
        </w:rPr>
        <w:t>matrix_coefficients</w:t>
      </w:r>
      <w:proofErr w:type="spellEnd"/>
      <w:r w:rsidRPr="002C29DA">
        <w:rPr>
          <w:rFonts w:eastAsia="MS Mincho"/>
          <w:sz w:val="20"/>
          <w:lang w:val="en-GB"/>
        </w:rPr>
        <w:t xml:space="preserve"> </w:t>
      </w:r>
      <w:proofErr w:type="gramStart"/>
      <w:r w:rsidRPr="002C29DA">
        <w:rPr>
          <w:rFonts w:eastAsia="MS Mincho"/>
          <w:sz w:val="20"/>
          <w:lang w:val="en-GB"/>
        </w:rPr>
        <w:t>is</w:t>
      </w:r>
      <w:proofErr w:type="gramEnd"/>
      <w:r w:rsidRPr="002C29DA">
        <w:rPr>
          <w:rFonts w:eastAsia="MS Mincho"/>
          <w:sz w:val="20"/>
          <w:lang w:val="en-GB"/>
        </w:rPr>
        <w:t xml:space="preserve"> equal to 16), the following applies:</w:t>
      </w:r>
    </w:p>
    <w:p w14:paraId="00CB4570" w14:textId="08D95BDC"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lang w:val="en-GB"/>
        </w:rPr>
      </w:pPr>
      <w:proofErr w:type="spellStart"/>
      <w:r w:rsidRPr="002C29DA">
        <w:rPr>
          <w:rFonts w:eastAsia="MS Mincho"/>
          <w:sz w:val="20"/>
          <w:lang w:val="en-GB"/>
        </w:rPr>
        <w:t>bitDepth</w:t>
      </w:r>
      <w:r w:rsidRPr="002C29DA">
        <w:rPr>
          <w:rFonts w:eastAsia="MS Mincho"/>
          <w:sz w:val="20"/>
          <w:vertAlign w:val="subscript"/>
          <w:lang w:val="en-GB"/>
        </w:rPr>
        <w:t>RGB</w:t>
      </w:r>
      <w:proofErr w:type="spellEnd"/>
      <w:r w:rsidRPr="002C29DA">
        <w:rPr>
          <w:rFonts w:eastAsia="MS Mincho"/>
          <w:sz w:val="20"/>
          <w:lang w:val="en-GB"/>
        </w:rPr>
        <w:t xml:space="preserve"> = </w:t>
      </w:r>
      <w:proofErr w:type="spellStart"/>
      <w:r w:rsidRPr="002C29DA">
        <w:rPr>
          <w:rFonts w:eastAsia="MS Mincho"/>
          <w:sz w:val="20"/>
          <w:lang w:val="en-GB"/>
        </w:rPr>
        <w:t>BitDepth</w:t>
      </w:r>
      <w:r w:rsidRPr="002C29DA">
        <w:rPr>
          <w:rFonts w:eastAsia="MS Mincho"/>
          <w:sz w:val="20"/>
          <w:vertAlign w:val="subscript"/>
          <w:lang w:val="en-GB"/>
        </w:rPr>
        <w:t>Y</w:t>
      </w:r>
      <w:proofErr w:type="spellEnd"/>
      <w:r w:rsidRPr="002C29DA">
        <w:rPr>
          <w:rFonts w:eastAsia="MS Mincho"/>
          <w:sz w:val="20"/>
          <w:lang w:val="en-GB"/>
        </w:rPr>
        <w:t xml:space="preserve"> + 1</w:t>
      </w:r>
      <w:r w:rsidRPr="002C29DA">
        <w:rPr>
          <w:rFonts w:eastAsia="MS Mincho"/>
          <w:sz w:val="20"/>
          <w:szCs w:val="22"/>
          <w:lang w:val="en-GB"/>
        </w:rPr>
        <w:tab/>
      </w:r>
      <w:r w:rsidRPr="002C29DA">
        <w:rPr>
          <w:rFonts w:eastAsia="MS Mincho"/>
          <w:sz w:val="20"/>
          <w:szCs w:val="22"/>
          <w:lang w:val="en-GB"/>
        </w:rPr>
        <w:tab/>
      </w:r>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15</w:t>
      </w:r>
      <w:r w:rsidRPr="002C29DA">
        <w:rPr>
          <w:rFonts w:eastAsia="MS Mincho"/>
          <w:sz w:val="20"/>
          <w:lang w:val="en-GB"/>
        </w:rPr>
        <w:fldChar w:fldCharType="end"/>
      </w:r>
      <w:r w:rsidRPr="002C29DA">
        <w:rPr>
          <w:rFonts w:eastAsia="MS Mincho"/>
          <w:sz w:val="20"/>
          <w:lang w:val="en-GB"/>
        </w:rPr>
        <w:t>)</w:t>
      </w:r>
    </w:p>
    <w:p w14:paraId="11339422" w14:textId="77777777" w:rsidR="002C29DA" w:rsidRPr="002C29DA" w:rsidRDefault="002C29DA" w:rsidP="009B494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2C29DA">
        <w:rPr>
          <w:rFonts w:eastAsia="MS Mincho"/>
          <w:sz w:val="20"/>
          <w:lang w:val="en-GB"/>
        </w:rPr>
        <w:t>b)</w:t>
      </w:r>
      <w:r w:rsidRPr="002C29DA">
        <w:rPr>
          <w:rFonts w:eastAsia="MS Mincho"/>
          <w:sz w:val="20"/>
          <w:lang w:val="en-GB"/>
        </w:rPr>
        <w:tab/>
        <w:t xml:space="preserve">The variable </w:t>
      </w:r>
      <w:proofErr w:type="spellStart"/>
      <w:r w:rsidRPr="002C29DA">
        <w:rPr>
          <w:rFonts w:eastAsia="MS Mincho"/>
          <w:sz w:val="20"/>
          <w:lang w:val="en-GB"/>
        </w:rPr>
        <w:t>maxVal</w:t>
      </w:r>
      <w:r w:rsidRPr="002C29DA">
        <w:rPr>
          <w:rFonts w:eastAsia="MS Mincho"/>
          <w:sz w:val="20"/>
          <w:vertAlign w:val="subscript"/>
          <w:lang w:val="en-GB"/>
        </w:rPr>
        <w:t>RGB</w:t>
      </w:r>
      <w:proofErr w:type="spellEnd"/>
      <w:r w:rsidRPr="002C29DA">
        <w:rPr>
          <w:rFonts w:eastAsia="MS Mincho"/>
          <w:sz w:val="20"/>
          <w:lang w:val="en-GB"/>
        </w:rPr>
        <w:t xml:space="preserve"> is derived as follows:</w:t>
      </w:r>
    </w:p>
    <w:p w14:paraId="02C6A9E8" w14:textId="18BF161F" w:rsidR="002C29DA" w:rsidRPr="009B4942" w:rsidRDefault="002C29DA" w:rsidP="009B494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rPr>
      </w:pPr>
      <w:proofErr w:type="spellStart"/>
      <w:r w:rsidRPr="009B4942">
        <w:rPr>
          <w:rFonts w:eastAsia="MS Mincho"/>
          <w:sz w:val="20"/>
          <w:lang w:val="en-GB"/>
        </w:rPr>
        <w:t>maxVal</w:t>
      </w:r>
      <w:r w:rsidRPr="009B4942">
        <w:rPr>
          <w:rFonts w:eastAsia="MS Mincho"/>
          <w:sz w:val="20"/>
          <w:vertAlign w:val="subscript"/>
          <w:lang w:val="en-GB"/>
        </w:rPr>
        <w:t>RGB</w:t>
      </w:r>
      <w:proofErr w:type="spellEnd"/>
      <w:r w:rsidRPr="009B4942">
        <w:rPr>
          <w:rFonts w:eastAsia="MS Mincho"/>
          <w:sz w:val="20"/>
          <w:lang w:val="en-GB"/>
        </w:rPr>
        <w:t xml:space="preserve"> = </w:t>
      </w:r>
      <w:proofErr w:type="gramStart"/>
      <w:r w:rsidRPr="009B4942">
        <w:rPr>
          <w:rFonts w:eastAsia="MS Mincho"/>
          <w:sz w:val="20"/>
          <w:lang w:val="en-GB"/>
        </w:rPr>
        <w:t>( 1</w:t>
      </w:r>
      <w:proofErr w:type="gramEnd"/>
      <w:r w:rsidRPr="009B4942">
        <w:rPr>
          <w:rFonts w:eastAsia="MS Mincho"/>
          <w:sz w:val="20"/>
          <w:lang w:val="en-GB"/>
        </w:rPr>
        <w:t xml:space="preserve"> &lt;&lt; </w:t>
      </w:r>
      <w:proofErr w:type="spellStart"/>
      <w:r w:rsidRPr="009B4942">
        <w:rPr>
          <w:rFonts w:eastAsia="MS Mincho"/>
          <w:sz w:val="20"/>
          <w:lang w:val="en-GB"/>
        </w:rPr>
        <w:t>bitDepth</w:t>
      </w:r>
      <w:r w:rsidRPr="009B4942">
        <w:rPr>
          <w:rFonts w:eastAsia="MS Mincho"/>
          <w:sz w:val="20"/>
          <w:vertAlign w:val="subscript"/>
          <w:lang w:val="en-GB"/>
        </w:rPr>
        <w:t>RGB</w:t>
      </w:r>
      <w:proofErr w:type="spellEnd"/>
      <w:r w:rsidRPr="009B4942">
        <w:rPr>
          <w:rFonts w:eastAsia="MS Mincho"/>
          <w:sz w:val="20"/>
          <w:lang w:val="en-GB"/>
        </w:rPr>
        <w:t xml:space="preserve"> ) − 1</w:t>
      </w:r>
      <w:r w:rsidRPr="009B4942">
        <w:rPr>
          <w:rFonts w:eastAsia="MS Mincho"/>
          <w:sz w:val="20"/>
          <w:lang w:val="en-GB"/>
        </w:rPr>
        <w:tab/>
      </w:r>
      <w:r w:rsidRPr="009B4942">
        <w:rPr>
          <w:rFonts w:eastAsia="MS Mincho"/>
          <w:sz w:val="20"/>
          <w:lang w:val="en-GB"/>
        </w:rPr>
        <w:tab/>
        <w:t>(E-</w:t>
      </w:r>
      <w:r w:rsidRPr="009B4942">
        <w:rPr>
          <w:rFonts w:eastAsia="MS Mincho"/>
          <w:sz w:val="20"/>
          <w:lang w:val="en-GB"/>
        </w:rPr>
        <w:fldChar w:fldCharType="begin"/>
      </w:r>
      <w:r w:rsidRPr="009B4942">
        <w:rPr>
          <w:rFonts w:eastAsia="MS Mincho"/>
          <w:sz w:val="20"/>
          <w:lang w:val="en-GB"/>
        </w:rPr>
        <w:instrText xml:space="preserve"> SEQ Equation \* ARABIC </w:instrText>
      </w:r>
      <w:r w:rsidRPr="009B4942">
        <w:rPr>
          <w:rFonts w:eastAsia="MS Mincho"/>
          <w:sz w:val="20"/>
          <w:lang w:val="en-GB"/>
        </w:rPr>
        <w:fldChar w:fldCharType="separate"/>
      </w:r>
      <w:r w:rsidR="00C4365C">
        <w:rPr>
          <w:rFonts w:eastAsia="MS Mincho"/>
          <w:noProof/>
          <w:sz w:val="20"/>
          <w:lang w:val="en-GB"/>
        </w:rPr>
        <w:t>16</w:t>
      </w:r>
      <w:r w:rsidRPr="009B4942">
        <w:rPr>
          <w:rFonts w:eastAsia="MS Mincho"/>
          <w:sz w:val="20"/>
          <w:lang w:val="en-GB"/>
        </w:rPr>
        <w:fldChar w:fldCharType="end"/>
      </w:r>
      <w:r w:rsidRPr="009B4942">
        <w:rPr>
          <w:rFonts w:eastAsia="MS Mincho"/>
          <w:sz w:val="20"/>
          <w:lang w:val="en-GB"/>
        </w:rPr>
        <w:t>)</w:t>
      </w:r>
    </w:p>
    <w:bookmarkEnd w:id="119"/>
    <w:p w14:paraId="1A70E830" w14:textId="77777777" w:rsidR="002C29DA" w:rsidRPr="002C29DA" w:rsidRDefault="002C29DA" w:rsidP="002C29D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2C29DA">
        <w:rPr>
          <w:rFonts w:eastAsia="MS Mincho"/>
          <w:sz w:val="20"/>
          <w:lang w:val="en-GB"/>
        </w:rPr>
        <w:lastRenderedPageBreak/>
        <w:t xml:space="preserve">The interpretation of </w:t>
      </w:r>
      <w:bookmarkStart w:id="146" w:name="_Hlk108123126"/>
      <w:proofErr w:type="spellStart"/>
      <w:r w:rsidRPr="002C29DA">
        <w:rPr>
          <w:rFonts w:eastAsia="MS Mincho"/>
          <w:sz w:val="20"/>
          <w:lang w:val="en-GB"/>
        </w:rPr>
        <w:t>matrix_coefficients</w:t>
      </w:r>
      <w:proofErr w:type="spellEnd"/>
      <w:r w:rsidRPr="002C29DA">
        <w:rPr>
          <w:rFonts w:eastAsia="MS Mincho"/>
          <w:sz w:val="20"/>
          <w:lang w:val="en-GB"/>
        </w:rPr>
        <w:t xml:space="preserve"> </w:t>
      </w:r>
      <w:bookmarkEnd w:id="146"/>
      <w:r w:rsidRPr="002C29DA">
        <w:rPr>
          <w:rFonts w:eastAsia="MS Mincho"/>
          <w:sz w:val="20"/>
          <w:lang w:val="en-GB"/>
        </w:rPr>
        <w:t>is specified as follows:</w:t>
      </w:r>
    </w:p>
    <w:p w14:paraId="78882C6D" w14:textId="6F3E74D8"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bCs/>
          <w:sz w:val="20"/>
          <w:lang w:val="en-GB"/>
        </w:rPr>
      </w:pPr>
      <w:r w:rsidRPr="002C29DA">
        <w:rPr>
          <w:rFonts w:eastAsia="MS Mincho"/>
          <w:sz w:val="20"/>
          <w:lang w:val="en-GB"/>
        </w:rPr>
        <w:t>–</w:t>
      </w:r>
      <w:r w:rsidRPr="002C29DA">
        <w:rPr>
          <w:rFonts w:eastAsia="MS Mincho"/>
          <w:sz w:val="20"/>
          <w:lang w:val="en-GB"/>
        </w:rPr>
        <w:tab/>
      </w:r>
      <w:r w:rsidRPr="002C29DA">
        <w:rPr>
          <w:rFonts w:eastAsia="MS Mincho"/>
          <w:bCs/>
          <w:sz w:val="20"/>
          <w:lang w:val="en-GB"/>
        </w:rPr>
        <w:t xml:space="preserve">If </w:t>
      </w:r>
      <w:proofErr w:type="spellStart"/>
      <w:r w:rsidRPr="002C29DA">
        <w:rPr>
          <w:rFonts w:eastAsia="MS Mincho"/>
          <w:bCs/>
          <w:sz w:val="20"/>
          <w:lang w:val="en-GB"/>
        </w:rPr>
        <w:t>video_full_range_flag</w:t>
      </w:r>
      <w:proofErr w:type="spellEnd"/>
      <w:r w:rsidRPr="002C29DA">
        <w:rPr>
          <w:rFonts w:eastAsia="MS Mincho"/>
          <w:bCs/>
          <w:sz w:val="20"/>
          <w:lang w:val="en-GB"/>
        </w:rPr>
        <w:t xml:space="preserve"> is equal to 0, the following applies:</w:t>
      </w:r>
    </w:p>
    <w:p w14:paraId="1B1D4687" w14:textId="359659F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2C29DA">
        <w:rPr>
          <w:rFonts w:eastAsia="MS Mincho"/>
          <w:sz w:val="20"/>
          <w:lang w:val="en-GB"/>
        </w:rPr>
        <w:t>–</w:t>
      </w:r>
      <w:r w:rsidRPr="002C29DA">
        <w:rPr>
          <w:rFonts w:eastAsia="MS Mincho"/>
          <w:sz w:val="20"/>
          <w:lang w:val="en-GB"/>
        </w:rPr>
        <w:tab/>
        <w:t xml:space="preserve">If </w:t>
      </w:r>
      <w:proofErr w:type="spellStart"/>
      <w:r w:rsidRPr="002C29DA">
        <w:rPr>
          <w:rFonts w:eastAsia="MS Mincho"/>
          <w:sz w:val="20"/>
          <w:lang w:val="en-GB"/>
        </w:rPr>
        <w:t>matrix_coefficients</w:t>
      </w:r>
      <w:proofErr w:type="spellEnd"/>
      <w:r w:rsidRPr="002C29DA">
        <w:rPr>
          <w:rFonts w:eastAsia="MS Mincho"/>
          <w:sz w:val="20"/>
          <w:lang w:val="en-GB"/>
        </w:rPr>
        <w:t xml:space="preserve"> is equal to 1, 4, 5, 6, 7, 9, 10, 11, 12, 13, 14,</w:t>
      </w:r>
      <w:r w:rsidR="0074224D">
        <w:rPr>
          <w:rFonts w:eastAsia="MS Mincho"/>
          <w:sz w:val="20"/>
          <w:lang w:val="en-GB"/>
        </w:rPr>
        <w:t xml:space="preserve"> or 17</w:t>
      </w:r>
      <w:r w:rsidRPr="002C29DA">
        <w:rPr>
          <w:rFonts w:eastAsia="MS Mincho"/>
          <w:sz w:val="20"/>
          <w:lang w:val="en-GB"/>
        </w:rPr>
        <w:t xml:space="preserve"> the following equations apply:</w:t>
      </w:r>
    </w:p>
    <w:p w14:paraId="4D275AB8" w14:textId="03B0493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Y = Clip1</w:t>
      </w:r>
      <w:proofErr w:type="gramStart"/>
      <w:r w:rsidRPr="002C29DA">
        <w:rPr>
          <w:rFonts w:eastAsia="MS Mincho"/>
          <w:sz w:val="20"/>
          <w:szCs w:val="22"/>
          <w:vertAlign w:val="subscript"/>
          <w:lang w:val="en-GB"/>
        </w:rPr>
        <w:t>Y</w:t>
      </w:r>
      <w:r w:rsidRPr="002C29DA">
        <w:rPr>
          <w:rFonts w:eastAsia="MS Mincho"/>
          <w:sz w:val="20"/>
          <w:szCs w:val="22"/>
          <w:lang w:val="en-GB"/>
        </w:rPr>
        <w:t>( Round</w:t>
      </w:r>
      <w:proofErr w:type="gramEnd"/>
      <w:r w:rsidRPr="002C29DA">
        <w:rPr>
          <w:rFonts w:eastAsia="MS Mincho"/>
          <w:sz w:val="20"/>
          <w:szCs w:val="22"/>
          <w:lang w:val="en-GB"/>
        </w:rPr>
        <w:t xml:space="preserve">( ( 1 &lt;&lt; ( </w:t>
      </w:r>
      <w:proofErr w:type="spellStart"/>
      <w:r w:rsidRPr="002C29DA">
        <w:rPr>
          <w:rFonts w:eastAsia="MS Mincho"/>
          <w:sz w:val="20"/>
          <w:szCs w:val="22"/>
          <w:lang w:val="en-GB"/>
        </w:rPr>
        <w:t>BitDepth</w:t>
      </w:r>
      <w:r w:rsidRPr="002C29DA">
        <w:rPr>
          <w:rFonts w:eastAsia="MS Mincho"/>
          <w:sz w:val="20"/>
          <w:szCs w:val="22"/>
          <w:vertAlign w:val="subscript"/>
          <w:lang w:val="en-GB"/>
        </w:rPr>
        <w:t>Y</w:t>
      </w:r>
      <w:proofErr w:type="spellEnd"/>
      <w:r w:rsidRPr="002C29DA">
        <w:rPr>
          <w:rFonts w:eastAsia="MS Mincho"/>
          <w:sz w:val="20"/>
          <w:szCs w:val="22"/>
          <w:lang w:val="en-GB"/>
        </w:rPr>
        <w:t xml:space="preserve"> − 8 ) ) * ( 219 * E′</w:t>
      </w:r>
      <w:r w:rsidRPr="002C29DA">
        <w:rPr>
          <w:rFonts w:eastAsia="MS Mincho"/>
          <w:sz w:val="20"/>
          <w:szCs w:val="22"/>
          <w:vertAlign w:val="subscript"/>
          <w:lang w:val="en-GB"/>
        </w:rPr>
        <w:t>Y</w:t>
      </w:r>
      <w:r w:rsidRPr="002C29DA">
        <w:rPr>
          <w:rFonts w:eastAsia="MS Mincho"/>
          <w:sz w:val="20"/>
          <w:szCs w:val="22"/>
          <w:lang w:val="en-GB"/>
        </w:rPr>
        <w:t xml:space="preserve"> + 16 ) ) )</w:t>
      </w:r>
      <w:r w:rsidRPr="002C29DA">
        <w:rPr>
          <w:rFonts w:eastAsia="MS Mincho"/>
          <w:sz w:val="20"/>
          <w:szCs w:val="22"/>
          <w:lang w:val="en-GB"/>
        </w:rPr>
        <w:tab/>
        <w:t>(E</w:t>
      </w:r>
      <w:r w:rsidRPr="002C29DA">
        <w:rPr>
          <w:rFonts w:eastAsia="MS Mincho"/>
          <w:sz w:val="20"/>
          <w:lang w:val="en-GB"/>
        </w:rPr>
        <w:t>-</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17</w:t>
      </w:r>
      <w:r w:rsidRPr="002C29DA">
        <w:rPr>
          <w:rFonts w:eastAsia="MS Mincho"/>
          <w:sz w:val="20"/>
          <w:lang w:val="en-GB"/>
        </w:rPr>
        <w:fldChar w:fldCharType="end"/>
      </w:r>
      <w:r w:rsidRPr="002C29DA">
        <w:rPr>
          <w:rFonts w:eastAsia="MS Mincho"/>
          <w:sz w:val="20"/>
          <w:lang w:val="en-GB"/>
        </w:rPr>
        <w:t>)</w:t>
      </w:r>
    </w:p>
    <w:p w14:paraId="79D02F17" w14:textId="439CA7B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proofErr w:type="spellStart"/>
      <w:r w:rsidRPr="002C29DA">
        <w:rPr>
          <w:rFonts w:eastAsia="MS Mincho"/>
          <w:sz w:val="20"/>
          <w:szCs w:val="22"/>
          <w:lang w:val="en-GB"/>
        </w:rPr>
        <w:t>Cb</w:t>
      </w:r>
      <w:proofErr w:type="spellEnd"/>
      <w:r w:rsidRPr="002C29DA">
        <w:rPr>
          <w:rFonts w:eastAsia="MS Mincho"/>
          <w:sz w:val="20"/>
          <w:szCs w:val="22"/>
          <w:lang w:val="en-GB"/>
        </w:rPr>
        <w:t xml:space="preserve"> = Clip1</w:t>
      </w:r>
      <w:r w:rsidRPr="002C29DA">
        <w:rPr>
          <w:rFonts w:eastAsia="MS Mincho"/>
          <w:sz w:val="20"/>
          <w:szCs w:val="22"/>
          <w:vertAlign w:val="subscript"/>
          <w:lang w:val="en-GB"/>
        </w:rPr>
        <w:t>C</w:t>
      </w:r>
      <w:r w:rsidRPr="002C29DA">
        <w:rPr>
          <w:rFonts w:eastAsia="MS Mincho"/>
          <w:sz w:val="20"/>
          <w:szCs w:val="22"/>
          <w:lang w:val="en-GB"/>
        </w:rPr>
        <w:t xml:space="preserve">( Round( ( 1 &lt;&lt; (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− 8 ) ) * ( 224 * E′</w:t>
      </w:r>
      <w:r w:rsidRPr="002C29DA">
        <w:rPr>
          <w:rFonts w:eastAsia="MS Mincho"/>
          <w:sz w:val="20"/>
          <w:szCs w:val="22"/>
          <w:vertAlign w:val="subscript"/>
          <w:lang w:val="en-GB"/>
        </w:rPr>
        <w:t>PB</w:t>
      </w:r>
      <w:r w:rsidRPr="002C29DA">
        <w:rPr>
          <w:rFonts w:eastAsia="MS Mincho"/>
          <w:sz w:val="20"/>
          <w:szCs w:val="22"/>
          <w:lang w:val="en-GB"/>
        </w:rPr>
        <w:t xml:space="preserve"> + 128 ) ) )</w:t>
      </w:r>
      <w:r w:rsidRPr="002C29DA">
        <w:rPr>
          <w:rFonts w:eastAsia="MS Mincho"/>
          <w:sz w:val="20"/>
          <w:szCs w:val="22"/>
          <w:lang w:val="en-GB"/>
        </w:rPr>
        <w:tab/>
        <w:t>(E</w:t>
      </w:r>
      <w:r w:rsidRPr="002C29DA">
        <w:rPr>
          <w:rFonts w:eastAsia="MS Mincho"/>
          <w:sz w:val="20"/>
          <w:lang w:val="en-GB"/>
        </w:rPr>
        <w:t>-</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18</w:t>
      </w:r>
      <w:r w:rsidRPr="002C29DA">
        <w:rPr>
          <w:rFonts w:eastAsia="MS Mincho"/>
          <w:sz w:val="20"/>
          <w:lang w:val="en-GB"/>
        </w:rPr>
        <w:fldChar w:fldCharType="end"/>
      </w:r>
      <w:r w:rsidRPr="002C29DA">
        <w:rPr>
          <w:rFonts w:eastAsia="MS Mincho"/>
          <w:sz w:val="20"/>
          <w:lang w:val="en-GB"/>
        </w:rPr>
        <w:t>)</w:t>
      </w:r>
    </w:p>
    <w:p w14:paraId="42AB74ED" w14:textId="07E6FA82"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Cr = Clip1</w:t>
      </w:r>
      <w:r w:rsidRPr="002C29DA">
        <w:rPr>
          <w:rFonts w:eastAsia="MS Mincho"/>
          <w:sz w:val="20"/>
          <w:szCs w:val="22"/>
          <w:vertAlign w:val="subscript"/>
          <w:lang w:val="en-GB"/>
        </w:rPr>
        <w:t>C</w:t>
      </w:r>
      <w:r w:rsidRPr="002C29DA">
        <w:rPr>
          <w:rFonts w:eastAsia="MS Mincho"/>
          <w:sz w:val="20"/>
          <w:szCs w:val="22"/>
          <w:lang w:val="en-GB"/>
        </w:rPr>
        <w:t xml:space="preserve">( Round( ( 1 &lt;&lt; (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− 8 ) ) * ( 224 * E′</w:t>
      </w:r>
      <w:r w:rsidRPr="002C29DA">
        <w:rPr>
          <w:rFonts w:eastAsia="MS Mincho"/>
          <w:sz w:val="20"/>
          <w:szCs w:val="22"/>
          <w:vertAlign w:val="subscript"/>
          <w:lang w:val="en-GB"/>
        </w:rPr>
        <w:t>PR</w:t>
      </w:r>
      <w:r w:rsidRPr="002C29DA">
        <w:rPr>
          <w:rFonts w:eastAsia="MS Mincho"/>
          <w:sz w:val="20"/>
          <w:szCs w:val="22"/>
          <w:lang w:val="en-GB"/>
        </w:rPr>
        <w:t xml:space="preserve"> + 128 ) ) )</w:t>
      </w:r>
      <w:r w:rsidRPr="002C29DA">
        <w:rPr>
          <w:rFonts w:eastAsia="MS Mincho"/>
          <w:sz w:val="20"/>
          <w:szCs w:val="22"/>
          <w:lang w:val="en-GB"/>
        </w:rPr>
        <w:tab/>
        <w:t>(E</w:t>
      </w:r>
      <w:r w:rsidRPr="002C29DA">
        <w:rPr>
          <w:rFonts w:eastAsia="MS Mincho"/>
          <w:sz w:val="20"/>
          <w:lang w:val="en-GB"/>
        </w:rPr>
        <w:t>-</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19</w:t>
      </w:r>
      <w:r w:rsidRPr="002C29DA">
        <w:rPr>
          <w:rFonts w:eastAsia="MS Mincho"/>
          <w:sz w:val="20"/>
          <w:lang w:val="en-GB"/>
        </w:rPr>
        <w:fldChar w:fldCharType="end"/>
      </w:r>
      <w:r w:rsidRPr="002C29DA">
        <w:rPr>
          <w:rFonts w:eastAsia="MS Mincho"/>
          <w:sz w:val="20"/>
          <w:lang w:val="en-GB"/>
        </w:rPr>
        <w:t>)</w:t>
      </w:r>
    </w:p>
    <w:p w14:paraId="46B16D68" w14:textId="02D6C6B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2C29DA">
        <w:rPr>
          <w:rFonts w:eastAsia="MS Mincho"/>
          <w:sz w:val="20"/>
          <w:lang w:val="en-GB"/>
        </w:rPr>
        <w:t>–</w:t>
      </w:r>
      <w:r w:rsidRPr="002C29DA">
        <w:rPr>
          <w:rFonts w:eastAsia="MS Mincho"/>
          <w:sz w:val="20"/>
          <w:lang w:val="en-GB"/>
        </w:rPr>
        <w:tab/>
        <w:t xml:space="preserve">Otherwise, if </w:t>
      </w:r>
      <w:proofErr w:type="spellStart"/>
      <w:r w:rsidRPr="002C29DA">
        <w:rPr>
          <w:rFonts w:eastAsia="MS Mincho"/>
          <w:sz w:val="20"/>
          <w:lang w:val="en-GB"/>
        </w:rPr>
        <w:t>matrix_coefficients</w:t>
      </w:r>
      <w:proofErr w:type="spellEnd"/>
      <w:r w:rsidRPr="002C29DA">
        <w:rPr>
          <w:rFonts w:eastAsia="MS Mincho"/>
          <w:sz w:val="20"/>
          <w:lang w:val="en-GB"/>
        </w:rPr>
        <w:t xml:space="preserve"> is equal to 0, 8, 15, or 16, the following equations apply:</w:t>
      </w:r>
    </w:p>
    <w:p w14:paraId="1FBF094C" w14:textId="3B2E1245"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 xml:space="preserve">R = Clip3( 0, </w:t>
      </w:r>
      <w:proofErr w:type="spellStart"/>
      <w:r w:rsidRPr="002C29DA">
        <w:rPr>
          <w:rFonts w:eastAsia="MS Mincho"/>
          <w:sz w:val="20"/>
          <w:lang w:val="en-GB"/>
        </w:rPr>
        <w:t>maxVal</w:t>
      </w:r>
      <w:r w:rsidRPr="002C29DA">
        <w:rPr>
          <w:rFonts w:eastAsia="MS Mincho"/>
          <w:sz w:val="20"/>
          <w:vertAlign w:val="subscript"/>
          <w:lang w:val="en-GB"/>
        </w:rPr>
        <w:t>RGB</w:t>
      </w:r>
      <w:proofErr w:type="spellEnd"/>
      <w:r w:rsidRPr="002C29DA">
        <w:rPr>
          <w:rFonts w:eastAsia="MS Mincho"/>
          <w:sz w:val="20"/>
          <w:szCs w:val="22"/>
          <w:lang w:val="en-GB"/>
        </w:rPr>
        <w:t xml:space="preserve">, ( 1 &lt;&lt; ( </w:t>
      </w:r>
      <w:proofErr w:type="spellStart"/>
      <w:r w:rsidRPr="002C29DA">
        <w:rPr>
          <w:rFonts w:eastAsia="MS Mincho"/>
          <w:sz w:val="20"/>
          <w:szCs w:val="22"/>
          <w:lang w:val="en-GB"/>
        </w:rPr>
        <w:t>bitDepth</w:t>
      </w:r>
      <w:r w:rsidRPr="002C29DA">
        <w:rPr>
          <w:rFonts w:eastAsia="MS Mincho"/>
          <w:sz w:val="20"/>
          <w:szCs w:val="22"/>
          <w:vertAlign w:val="subscript"/>
          <w:lang w:val="en-GB"/>
        </w:rPr>
        <w:t>RGB</w:t>
      </w:r>
      <w:proofErr w:type="spellEnd"/>
      <w:r w:rsidRPr="002C29DA">
        <w:rPr>
          <w:rFonts w:eastAsia="MS Mincho"/>
          <w:sz w:val="20"/>
          <w:szCs w:val="22"/>
          <w:lang w:val="en-GB"/>
        </w:rPr>
        <w:t xml:space="preserve"> − 8 ) ) * ( 219 * E′</w:t>
      </w:r>
      <w:r w:rsidRPr="002C29DA">
        <w:rPr>
          <w:rFonts w:eastAsia="MS Mincho"/>
          <w:sz w:val="20"/>
          <w:szCs w:val="22"/>
          <w:vertAlign w:val="subscript"/>
          <w:lang w:val="en-GB"/>
        </w:rPr>
        <w:t>R</w:t>
      </w:r>
      <w:r w:rsidRPr="002C29DA">
        <w:rPr>
          <w:rFonts w:eastAsia="MS Mincho"/>
          <w:sz w:val="20"/>
          <w:szCs w:val="22"/>
          <w:lang w:val="en-GB"/>
        </w:rPr>
        <w:t xml:space="preserve"> + 16 ) )</w:t>
      </w:r>
      <w:r w:rsidRPr="002C29DA">
        <w:rPr>
          <w:rFonts w:eastAsia="MS Mincho"/>
          <w:sz w:val="20"/>
          <w:szCs w:val="22"/>
          <w:lang w:val="en-GB"/>
        </w:rPr>
        <w:tab/>
        <w:t>(</w:t>
      </w:r>
      <w:bookmarkStart w:id="147" w:name="RGBred_scaled_Eqn"/>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20</w:t>
      </w:r>
      <w:r w:rsidRPr="002C29DA">
        <w:rPr>
          <w:rFonts w:eastAsia="MS Mincho"/>
          <w:sz w:val="20"/>
          <w:lang w:val="en-GB"/>
        </w:rPr>
        <w:fldChar w:fldCharType="end"/>
      </w:r>
      <w:bookmarkEnd w:id="147"/>
      <w:r w:rsidRPr="002C29DA">
        <w:rPr>
          <w:rFonts w:eastAsia="MS Mincho"/>
          <w:sz w:val="20"/>
          <w:lang w:val="en-GB"/>
        </w:rPr>
        <w:t>)</w:t>
      </w:r>
    </w:p>
    <w:p w14:paraId="7ED46C44" w14:textId="14B3BEC8"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 xml:space="preserve">G = Clip3( 0, </w:t>
      </w:r>
      <w:proofErr w:type="spellStart"/>
      <w:r w:rsidRPr="002C29DA">
        <w:rPr>
          <w:rFonts w:eastAsia="MS Mincho"/>
          <w:sz w:val="20"/>
          <w:lang w:val="en-GB"/>
        </w:rPr>
        <w:t>maxVal</w:t>
      </w:r>
      <w:r w:rsidRPr="002C29DA">
        <w:rPr>
          <w:rFonts w:eastAsia="MS Mincho"/>
          <w:sz w:val="20"/>
          <w:vertAlign w:val="subscript"/>
          <w:lang w:val="en-GB"/>
        </w:rPr>
        <w:t>RGB</w:t>
      </w:r>
      <w:proofErr w:type="spellEnd"/>
      <w:r w:rsidRPr="002C29DA">
        <w:rPr>
          <w:rFonts w:eastAsia="MS Mincho"/>
          <w:sz w:val="20"/>
          <w:szCs w:val="22"/>
          <w:lang w:val="en-GB"/>
        </w:rPr>
        <w:t xml:space="preserve">, ( 1 &lt;&lt; ( </w:t>
      </w:r>
      <w:proofErr w:type="spellStart"/>
      <w:r w:rsidRPr="002C29DA">
        <w:rPr>
          <w:rFonts w:eastAsia="MS Mincho"/>
          <w:sz w:val="20"/>
          <w:szCs w:val="22"/>
          <w:lang w:val="en-GB"/>
        </w:rPr>
        <w:t>bitDepth</w:t>
      </w:r>
      <w:r w:rsidRPr="002C29DA">
        <w:rPr>
          <w:rFonts w:eastAsia="MS Mincho"/>
          <w:sz w:val="20"/>
          <w:szCs w:val="22"/>
          <w:vertAlign w:val="subscript"/>
          <w:lang w:val="en-GB"/>
        </w:rPr>
        <w:t>RGB</w:t>
      </w:r>
      <w:proofErr w:type="spellEnd"/>
      <w:r w:rsidRPr="002C29DA">
        <w:rPr>
          <w:rFonts w:eastAsia="MS Mincho"/>
          <w:sz w:val="20"/>
          <w:szCs w:val="22"/>
          <w:lang w:val="en-GB"/>
        </w:rPr>
        <w:t xml:space="preserve"> − 8 ) ) * ( 219 * E′</w:t>
      </w:r>
      <w:r w:rsidRPr="002C29DA">
        <w:rPr>
          <w:rFonts w:eastAsia="MS Mincho"/>
          <w:sz w:val="20"/>
          <w:szCs w:val="22"/>
          <w:vertAlign w:val="subscript"/>
          <w:lang w:val="en-GB"/>
        </w:rPr>
        <w:t>G</w:t>
      </w:r>
      <w:r w:rsidRPr="002C29DA">
        <w:rPr>
          <w:rFonts w:eastAsia="MS Mincho"/>
          <w:sz w:val="20"/>
          <w:szCs w:val="22"/>
          <w:lang w:val="en-GB"/>
        </w:rPr>
        <w:t xml:space="preserve"> + 16 ) )</w:t>
      </w:r>
      <w:r w:rsidRPr="002C29DA">
        <w:rPr>
          <w:rFonts w:eastAsia="MS Mincho"/>
          <w:sz w:val="20"/>
          <w:szCs w:val="22"/>
          <w:lang w:val="en-GB"/>
        </w:rPr>
        <w:tab/>
        <w:t>(</w:t>
      </w:r>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21</w:t>
      </w:r>
      <w:r w:rsidRPr="002C29DA">
        <w:rPr>
          <w:rFonts w:eastAsia="MS Mincho"/>
          <w:sz w:val="20"/>
          <w:lang w:val="en-GB"/>
        </w:rPr>
        <w:fldChar w:fldCharType="end"/>
      </w:r>
      <w:r w:rsidRPr="002C29DA">
        <w:rPr>
          <w:rFonts w:eastAsia="MS Mincho"/>
          <w:sz w:val="20"/>
          <w:lang w:val="en-GB"/>
        </w:rPr>
        <w:t>)</w:t>
      </w:r>
    </w:p>
    <w:p w14:paraId="364A6DBB" w14:textId="7159EB7F"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B = Clip</w:t>
      </w:r>
      <w:proofErr w:type="gramStart"/>
      <w:r w:rsidRPr="002C29DA">
        <w:rPr>
          <w:rFonts w:eastAsia="MS Mincho"/>
          <w:sz w:val="20"/>
          <w:szCs w:val="22"/>
          <w:lang w:val="en-GB"/>
        </w:rPr>
        <w:t>3( 0</w:t>
      </w:r>
      <w:proofErr w:type="gramEnd"/>
      <w:r w:rsidRPr="002C29DA">
        <w:rPr>
          <w:rFonts w:eastAsia="MS Mincho"/>
          <w:sz w:val="20"/>
          <w:szCs w:val="22"/>
          <w:lang w:val="en-GB"/>
        </w:rPr>
        <w:t xml:space="preserve">, </w:t>
      </w:r>
      <w:proofErr w:type="spellStart"/>
      <w:r w:rsidRPr="002C29DA">
        <w:rPr>
          <w:rFonts w:eastAsia="MS Mincho"/>
          <w:sz w:val="20"/>
          <w:lang w:val="en-GB"/>
        </w:rPr>
        <w:t>maxVal</w:t>
      </w:r>
      <w:r w:rsidRPr="002C29DA">
        <w:rPr>
          <w:rFonts w:eastAsia="MS Mincho"/>
          <w:sz w:val="20"/>
          <w:vertAlign w:val="subscript"/>
          <w:lang w:val="en-GB"/>
        </w:rPr>
        <w:t>RGB</w:t>
      </w:r>
      <w:proofErr w:type="spellEnd"/>
      <w:r w:rsidRPr="002C29DA">
        <w:rPr>
          <w:rFonts w:eastAsia="MS Mincho"/>
          <w:sz w:val="20"/>
          <w:szCs w:val="22"/>
          <w:lang w:val="en-GB"/>
        </w:rPr>
        <w:t xml:space="preserve">, ( 1 &lt;&lt; ( </w:t>
      </w:r>
      <w:proofErr w:type="spellStart"/>
      <w:r w:rsidRPr="002C29DA">
        <w:rPr>
          <w:rFonts w:eastAsia="MS Mincho"/>
          <w:sz w:val="20"/>
          <w:szCs w:val="22"/>
          <w:lang w:val="en-GB"/>
        </w:rPr>
        <w:t>bitDepth</w:t>
      </w:r>
      <w:r w:rsidRPr="002C29DA">
        <w:rPr>
          <w:rFonts w:eastAsia="MS Mincho"/>
          <w:sz w:val="20"/>
          <w:szCs w:val="22"/>
          <w:vertAlign w:val="subscript"/>
          <w:lang w:val="en-GB"/>
        </w:rPr>
        <w:t>RGB</w:t>
      </w:r>
      <w:proofErr w:type="spellEnd"/>
      <w:r w:rsidRPr="002C29DA">
        <w:rPr>
          <w:rFonts w:eastAsia="MS Mincho"/>
          <w:sz w:val="20"/>
          <w:szCs w:val="22"/>
          <w:lang w:val="en-GB"/>
        </w:rPr>
        <w:t xml:space="preserve"> − 8 ) ) * ( 219 * E′</w:t>
      </w:r>
      <w:r w:rsidRPr="002C29DA">
        <w:rPr>
          <w:rFonts w:eastAsia="MS Mincho"/>
          <w:sz w:val="20"/>
          <w:szCs w:val="22"/>
          <w:vertAlign w:val="subscript"/>
          <w:lang w:val="en-GB"/>
        </w:rPr>
        <w:t>B</w:t>
      </w:r>
      <w:r w:rsidRPr="002C29DA">
        <w:rPr>
          <w:rFonts w:eastAsia="MS Mincho"/>
          <w:sz w:val="20"/>
          <w:szCs w:val="22"/>
          <w:lang w:val="en-GB"/>
        </w:rPr>
        <w:t xml:space="preserve"> + 16 ) )</w:t>
      </w:r>
      <w:r w:rsidRPr="002C29DA">
        <w:rPr>
          <w:rFonts w:eastAsia="MS Mincho"/>
          <w:sz w:val="20"/>
          <w:szCs w:val="22"/>
          <w:lang w:val="en-GB"/>
        </w:rPr>
        <w:tab/>
        <w:t>(</w:t>
      </w:r>
      <w:bookmarkStart w:id="148" w:name="RGBblue_scaled_Eqn"/>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22</w:t>
      </w:r>
      <w:r w:rsidRPr="002C29DA">
        <w:rPr>
          <w:rFonts w:eastAsia="MS Mincho"/>
          <w:sz w:val="20"/>
          <w:lang w:val="en-GB"/>
        </w:rPr>
        <w:fldChar w:fldCharType="end"/>
      </w:r>
      <w:bookmarkEnd w:id="148"/>
      <w:r w:rsidRPr="002C29DA">
        <w:rPr>
          <w:rFonts w:eastAsia="MS Mincho"/>
          <w:sz w:val="20"/>
          <w:lang w:val="en-GB"/>
        </w:rPr>
        <w:t>)</w:t>
      </w:r>
    </w:p>
    <w:p w14:paraId="606070AE" w14:textId="3004CA7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2C29DA">
        <w:rPr>
          <w:rFonts w:eastAsia="MS Mincho"/>
          <w:sz w:val="20"/>
          <w:lang w:val="en-GB"/>
        </w:rPr>
        <w:t>–</w:t>
      </w:r>
      <w:r w:rsidRPr="002C29DA">
        <w:rPr>
          <w:rFonts w:eastAsia="MS Mincho"/>
          <w:sz w:val="20"/>
          <w:lang w:val="en-GB"/>
        </w:rPr>
        <w:tab/>
        <w:t xml:space="preserve">Otherwise, if </w:t>
      </w:r>
      <w:proofErr w:type="spellStart"/>
      <w:r w:rsidRPr="002C29DA">
        <w:rPr>
          <w:rFonts w:eastAsia="MS Mincho"/>
          <w:sz w:val="20"/>
          <w:lang w:val="en-GB"/>
        </w:rPr>
        <w:t>matrix_coefficients</w:t>
      </w:r>
      <w:proofErr w:type="spellEnd"/>
      <w:r w:rsidRPr="002C29DA">
        <w:rPr>
          <w:rFonts w:eastAsia="MS Mincho"/>
          <w:sz w:val="20"/>
          <w:lang w:val="en-GB"/>
        </w:rPr>
        <w:t xml:space="preserve"> is equal to 2, the interpretation of the </w:t>
      </w:r>
      <w:proofErr w:type="spellStart"/>
      <w:r w:rsidRPr="002C29DA">
        <w:rPr>
          <w:rFonts w:eastAsia="MS Mincho"/>
          <w:sz w:val="20"/>
          <w:lang w:val="en-GB"/>
        </w:rPr>
        <w:t>matrix_coefficients</w:t>
      </w:r>
      <w:proofErr w:type="spellEnd"/>
      <w:r w:rsidRPr="002C29DA">
        <w:rPr>
          <w:rFonts w:eastAsia="MS Mincho"/>
          <w:sz w:val="20"/>
          <w:lang w:val="en-GB"/>
        </w:rPr>
        <w:t xml:space="preserve"> syntax element is unknown or is determined by the application.</w:t>
      </w:r>
    </w:p>
    <w:p w14:paraId="6ECFA391" w14:textId="5F3458A5"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2C29DA">
        <w:rPr>
          <w:rFonts w:eastAsia="MS Mincho"/>
          <w:sz w:val="20"/>
          <w:lang w:val="en-GB"/>
        </w:rPr>
        <w:t>–</w:t>
      </w:r>
      <w:r w:rsidRPr="002C29DA">
        <w:rPr>
          <w:rFonts w:eastAsia="MS Mincho"/>
          <w:sz w:val="20"/>
          <w:lang w:val="en-GB"/>
        </w:rPr>
        <w:tab/>
        <w:t>Otherwise (</w:t>
      </w:r>
      <w:proofErr w:type="spellStart"/>
      <w:r w:rsidRPr="002C29DA">
        <w:rPr>
          <w:rFonts w:eastAsia="MS Mincho"/>
          <w:sz w:val="20"/>
          <w:lang w:val="en-GB"/>
        </w:rPr>
        <w:t>matrix_coefficients</w:t>
      </w:r>
      <w:proofErr w:type="spellEnd"/>
      <w:r w:rsidRPr="002C29DA">
        <w:rPr>
          <w:rFonts w:eastAsia="MS Mincho"/>
          <w:sz w:val="20"/>
          <w:lang w:val="en-GB"/>
        </w:rPr>
        <w:t xml:space="preserve"> is not equal to 0, 1, 2, 4, 5, 6, 7, 8, 9, 10, 11, 12, 13, 14, 15, 16</w:t>
      </w:r>
      <w:r w:rsidR="0074224D">
        <w:rPr>
          <w:rFonts w:eastAsia="MS Mincho"/>
          <w:sz w:val="20"/>
          <w:lang w:val="en-GB"/>
        </w:rPr>
        <w:t>, or 17</w:t>
      </w:r>
      <w:r w:rsidRPr="002C29DA">
        <w:rPr>
          <w:rFonts w:eastAsia="MS Mincho"/>
          <w:sz w:val="20"/>
          <w:lang w:val="en-GB"/>
        </w:rPr>
        <w:t xml:space="preserve">), the interpretation of the </w:t>
      </w:r>
      <w:proofErr w:type="spellStart"/>
      <w:r w:rsidRPr="002C29DA">
        <w:rPr>
          <w:rFonts w:eastAsia="MS Mincho"/>
          <w:sz w:val="20"/>
          <w:lang w:val="en-GB"/>
        </w:rPr>
        <w:t>matrix_coefficients</w:t>
      </w:r>
      <w:proofErr w:type="spellEnd"/>
      <w:r w:rsidRPr="002C29DA">
        <w:rPr>
          <w:rFonts w:eastAsia="MS Mincho"/>
          <w:sz w:val="20"/>
          <w:lang w:val="en-GB"/>
        </w:rPr>
        <w:t xml:space="preserve"> syntax element is reserved for future definition by ITU</w:t>
      </w:r>
      <w:r w:rsidRPr="002C29DA">
        <w:rPr>
          <w:rFonts w:eastAsia="MS Mincho"/>
          <w:sz w:val="20"/>
          <w:lang w:val="en-GB"/>
        </w:rPr>
        <w:noBreakHyphen/>
        <w:t>T | ISO/IEC.</w:t>
      </w:r>
    </w:p>
    <w:p w14:paraId="2EC2E225" w14:textId="7639AAB9"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bCs/>
          <w:sz w:val="20"/>
          <w:lang w:val="en-GB"/>
        </w:rPr>
      </w:pPr>
      <w:r w:rsidRPr="002C29DA">
        <w:rPr>
          <w:rFonts w:eastAsia="MS Mincho"/>
          <w:sz w:val="20"/>
          <w:lang w:val="en-GB"/>
        </w:rPr>
        <w:t>–</w:t>
      </w:r>
      <w:r w:rsidRPr="002C29DA">
        <w:rPr>
          <w:rFonts w:eastAsia="MS Mincho"/>
          <w:sz w:val="20"/>
          <w:lang w:val="en-GB"/>
        </w:rPr>
        <w:tab/>
      </w:r>
      <w:r w:rsidRPr="002C29DA">
        <w:rPr>
          <w:rFonts w:eastAsia="MS Mincho"/>
          <w:bCs/>
          <w:sz w:val="20"/>
          <w:lang w:val="en-GB"/>
        </w:rPr>
        <w:t>Otherwise (</w:t>
      </w:r>
      <w:proofErr w:type="spellStart"/>
      <w:r w:rsidRPr="002C29DA">
        <w:rPr>
          <w:rFonts w:eastAsia="MS Mincho"/>
          <w:bCs/>
          <w:sz w:val="20"/>
          <w:lang w:val="en-GB"/>
        </w:rPr>
        <w:t>video_full_range_flag</w:t>
      </w:r>
      <w:proofErr w:type="spellEnd"/>
      <w:r w:rsidRPr="002C29DA">
        <w:rPr>
          <w:rFonts w:eastAsia="MS Mincho"/>
          <w:bCs/>
          <w:sz w:val="20"/>
          <w:lang w:val="en-GB"/>
        </w:rPr>
        <w:t xml:space="preserve"> is equal to 1), the following applies:</w:t>
      </w:r>
    </w:p>
    <w:p w14:paraId="056A71A6" w14:textId="3F06C9D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2C29DA">
        <w:rPr>
          <w:rFonts w:eastAsia="MS Mincho"/>
          <w:sz w:val="20"/>
          <w:lang w:val="en-GB"/>
        </w:rPr>
        <w:t>–</w:t>
      </w:r>
      <w:r w:rsidRPr="002C29DA">
        <w:rPr>
          <w:rFonts w:eastAsia="MS Mincho"/>
          <w:sz w:val="20"/>
          <w:lang w:val="en-GB"/>
        </w:rPr>
        <w:tab/>
        <w:t xml:space="preserve">If </w:t>
      </w:r>
      <w:proofErr w:type="spellStart"/>
      <w:r w:rsidRPr="002C29DA">
        <w:rPr>
          <w:rFonts w:eastAsia="MS Mincho"/>
          <w:sz w:val="20"/>
          <w:lang w:val="en-GB"/>
        </w:rPr>
        <w:t>matrix_coefficients</w:t>
      </w:r>
      <w:proofErr w:type="spellEnd"/>
      <w:r w:rsidRPr="002C29DA">
        <w:rPr>
          <w:rFonts w:eastAsia="MS Mincho"/>
          <w:sz w:val="20"/>
          <w:lang w:val="en-GB"/>
        </w:rPr>
        <w:t xml:space="preserve"> is equal to 1, 4, 5, 6, 7, 9, 10, 11, 12, 13, 14,</w:t>
      </w:r>
      <w:r w:rsidR="00CF2126">
        <w:rPr>
          <w:rFonts w:eastAsia="MS Mincho"/>
          <w:sz w:val="20"/>
          <w:lang w:val="en-GB"/>
        </w:rPr>
        <w:t xml:space="preserve"> or 17,</w:t>
      </w:r>
      <w:r w:rsidRPr="002C29DA">
        <w:rPr>
          <w:rFonts w:eastAsia="MS Mincho"/>
          <w:sz w:val="20"/>
          <w:lang w:val="en-GB"/>
        </w:rPr>
        <w:t xml:space="preserve"> the following equations apply:</w:t>
      </w:r>
    </w:p>
    <w:p w14:paraId="5F96965D" w14:textId="381A886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Y = Clip1</w:t>
      </w:r>
      <w:r w:rsidRPr="002C29DA">
        <w:rPr>
          <w:rFonts w:eastAsia="MS Mincho"/>
          <w:sz w:val="20"/>
          <w:szCs w:val="22"/>
          <w:vertAlign w:val="subscript"/>
          <w:lang w:val="en-GB"/>
        </w:rPr>
        <w:t>Y</w:t>
      </w:r>
      <w:r w:rsidRPr="002C29DA">
        <w:rPr>
          <w:rFonts w:eastAsia="MS Mincho"/>
          <w:sz w:val="20"/>
          <w:szCs w:val="22"/>
          <w:lang w:val="en-GB"/>
        </w:rPr>
        <w:t xml:space="preserve">( Round( ( ( 1 &lt;&lt; </w:t>
      </w:r>
      <w:proofErr w:type="spellStart"/>
      <w:r w:rsidRPr="002C29DA">
        <w:rPr>
          <w:rFonts w:eastAsia="MS Mincho"/>
          <w:sz w:val="20"/>
          <w:szCs w:val="22"/>
          <w:lang w:val="en-GB"/>
        </w:rPr>
        <w:t>BitDepth</w:t>
      </w:r>
      <w:r w:rsidRPr="002C29DA">
        <w:rPr>
          <w:rFonts w:eastAsia="MS Mincho"/>
          <w:sz w:val="20"/>
          <w:szCs w:val="22"/>
          <w:vertAlign w:val="subscript"/>
          <w:lang w:val="en-GB"/>
        </w:rPr>
        <w:t>Y</w:t>
      </w:r>
      <w:proofErr w:type="spellEnd"/>
      <w:r w:rsidRPr="002C29DA">
        <w:rPr>
          <w:rFonts w:eastAsia="MS Mincho"/>
          <w:sz w:val="20"/>
          <w:szCs w:val="22"/>
          <w:lang w:val="en-GB"/>
        </w:rPr>
        <w:t xml:space="preserve"> ) − 1 ) * E′</w:t>
      </w:r>
      <w:r w:rsidRPr="002C29DA">
        <w:rPr>
          <w:rFonts w:eastAsia="MS Mincho"/>
          <w:sz w:val="20"/>
          <w:szCs w:val="22"/>
          <w:vertAlign w:val="subscript"/>
          <w:lang w:val="en-GB"/>
        </w:rPr>
        <w:t>Y</w:t>
      </w:r>
      <w:r w:rsidRPr="002C29DA">
        <w:rPr>
          <w:rFonts w:eastAsia="MS Mincho"/>
          <w:sz w:val="20"/>
          <w:szCs w:val="22"/>
          <w:lang w:val="en-GB"/>
        </w:rPr>
        <w:t xml:space="preserve"> ) )</w:t>
      </w:r>
      <w:r w:rsidRPr="002C29DA">
        <w:rPr>
          <w:rFonts w:eastAsia="MS Mincho"/>
          <w:sz w:val="20"/>
          <w:szCs w:val="22"/>
          <w:lang w:val="en-GB"/>
        </w:rPr>
        <w:tab/>
      </w:r>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23</w:t>
      </w:r>
      <w:r w:rsidRPr="002C29DA">
        <w:rPr>
          <w:rFonts w:eastAsia="MS Mincho"/>
          <w:sz w:val="20"/>
          <w:lang w:val="en-GB"/>
        </w:rPr>
        <w:fldChar w:fldCharType="end"/>
      </w:r>
      <w:r w:rsidRPr="002C29DA">
        <w:rPr>
          <w:rFonts w:eastAsia="MS Mincho"/>
          <w:sz w:val="20"/>
          <w:lang w:val="en-GB"/>
        </w:rPr>
        <w:t>)</w:t>
      </w:r>
    </w:p>
    <w:p w14:paraId="2F135C4E" w14:textId="190E331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proofErr w:type="spellStart"/>
      <w:r w:rsidRPr="002C29DA">
        <w:rPr>
          <w:rFonts w:eastAsia="MS Mincho"/>
          <w:sz w:val="20"/>
          <w:szCs w:val="22"/>
          <w:lang w:val="en-GB"/>
        </w:rPr>
        <w:t>Cb</w:t>
      </w:r>
      <w:proofErr w:type="spellEnd"/>
      <w:r w:rsidRPr="002C29DA">
        <w:rPr>
          <w:rFonts w:eastAsia="MS Mincho"/>
          <w:sz w:val="20"/>
          <w:szCs w:val="22"/>
          <w:lang w:val="en-GB"/>
        </w:rPr>
        <w:t xml:space="preserve"> = Clip1</w:t>
      </w:r>
      <w:r w:rsidRPr="002C29DA">
        <w:rPr>
          <w:rFonts w:eastAsia="MS Mincho"/>
          <w:sz w:val="20"/>
          <w:szCs w:val="22"/>
          <w:vertAlign w:val="subscript"/>
          <w:lang w:val="en-GB"/>
        </w:rPr>
        <w:t>C</w:t>
      </w:r>
      <w:r w:rsidRPr="002C29DA">
        <w:rPr>
          <w:rFonts w:eastAsia="MS Mincho"/>
          <w:sz w:val="20"/>
          <w:szCs w:val="22"/>
          <w:lang w:val="en-GB"/>
        </w:rPr>
        <w:t xml:space="preserve">( Round( ( ( 1 &lt;&lt;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− 1 ) </w:t>
      </w:r>
      <w:del w:id="149" w:author="Gary Sullivan" w:date="2023-02-23T10:48:00Z">
        <w:r w:rsidRPr="002C29DA" w:rsidDel="00DD3506">
          <w:rPr>
            <w:rFonts w:eastAsia="MS Mincho"/>
            <w:sz w:val="20"/>
            <w:szCs w:val="22"/>
            <w:lang w:val="en-GB"/>
          </w:rPr>
          <w:delText xml:space="preserve"> </w:delText>
        </w:r>
      </w:del>
      <w:r w:rsidRPr="002C29DA">
        <w:rPr>
          <w:rFonts w:eastAsia="MS Mincho"/>
          <w:sz w:val="20"/>
          <w:szCs w:val="22"/>
          <w:lang w:val="en-GB"/>
        </w:rPr>
        <w:t>* E′</w:t>
      </w:r>
      <w:r w:rsidRPr="002C29DA">
        <w:rPr>
          <w:rFonts w:eastAsia="MS Mincho"/>
          <w:sz w:val="20"/>
          <w:szCs w:val="22"/>
          <w:vertAlign w:val="subscript"/>
          <w:lang w:val="en-GB"/>
        </w:rPr>
        <w:t>PB</w:t>
      </w:r>
      <w:r w:rsidRPr="002C29DA">
        <w:rPr>
          <w:rFonts w:eastAsia="MS Mincho"/>
          <w:sz w:val="20"/>
          <w:szCs w:val="22"/>
          <w:lang w:val="en-GB"/>
        </w:rPr>
        <w:t xml:space="preserve"> + ( 1 &lt;&lt; (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− 1 ) ) ) )</w:t>
      </w:r>
      <w:r w:rsidRPr="002C29DA">
        <w:rPr>
          <w:rFonts w:eastAsia="MS Mincho"/>
          <w:sz w:val="20"/>
          <w:szCs w:val="22"/>
          <w:lang w:val="en-GB"/>
        </w:rPr>
        <w:tab/>
      </w:r>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24</w:t>
      </w:r>
      <w:r w:rsidRPr="002C29DA">
        <w:rPr>
          <w:rFonts w:eastAsia="MS Mincho"/>
          <w:sz w:val="20"/>
          <w:lang w:val="en-GB"/>
        </w:rPr>
        <w:fldChar w:fldCharType="end"/>
      </w:r>
      <w:r w:rsidRPr="002C29DA">
        <w:rPr>
          <w:rFonts w:eastAsia="MS Mincho"/>
          <w:sz w:val="20"/>
          <w:lang w:val="en-GB"/>
        </w:rPr>
        <w:t>)</w:t>
      </w:r>
    </w:p>
    <w:p w14:paraId="14C8F31B" w14:textId="06EAF0D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Cr = Clip1</w:t>
      </w:r>
      <w:r w:rsidRPr="002C29DA">
        <w:rPr>
          <w:rFonts w:eastAsia="MS Mincho"/>
          <w:sz w:val="20"/>
          <w:szCs w:val="22"/>
          <w:vertAlign w:val="subscript"/>
          <w:lang w:val="en-GB"/>
        </w:rPr>
        <w:t>C</w:t>
      </w:r>
      <w:r w:rsidRPr="002C29DA">
        <w:rPr>
          <w:rFonts w:eastAsia="MS Mincho"/>
          <w:sz w:val="20"/>
          <w:szCs w:val="22"/>
          <w:lang w:val="en-GB"/>
        </w:rPr>
        <w:t xml:space="preserve">( Round( ( ( 1 &lt;&lt;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− 1 ) </w:t>
      </w:r>
      <w:del w:id="150" w:author="Gary Sullivan" w:date="2023-02-23T10:48:00Z">
        <w:r w:rsidRPr="002C29DA" w:rsidDel="00DD3506">
          <w:rPr>
            <w:rFonts w:eastAsia="MS Mincho"/>
            <w:sz w:val="20"/>
            <w:szCs w:val="22"/>
            <w:lang w:val="en-GB"/>
          </w:rPr>
          <w:delText xml:space="preserve"> </w:delText>
        </w:r>
      </w:del>
      <w:r w:rsidRPr="002C29DA">
        <w:rPr>
          <w:rFonts w:eastAsia="MS Mincho"/>
          <w:sz w:val="20"/>
          <w:szCs w:val="22"/>
          <w:lang w:val="en-GB"/>
        </w:rPr>
        <w:t>* E′</w:t>
      </w:r>
      <w:r w:rsidRPr="002C29DA">
        <w:rPr>
          <w:rFonts w:eastAsia="MS Mincho"/>
          <w:sz w:val="20"/>
          <w:szCs w:val="22"/>
          <w:vertAlign w:val="subscript"/>
          <w:lang w:val="en-GB"/>
        </w:rPr>
        <w:t>PR</w:t>
      </w:r>
      <w:r w:rsidRPr="002C29DA">
        <w:rPr>
          <w:rFonts w:eastAsia="MS Mincho"/>
          <w:sz w:val="20"/>
          <w:szCs w:val="22"/>
          <w:lang w:val="en-GB"/>
        </w:rPr>
        <w:t xml:space="preserve"> + ( 1 &lt;&lt; (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− 1 ) ) ) )</w:t>
      </w:r>
      <w:r w:rsidRPr="002C29DA">
        <w:rPr>
          <w:rFonts w:eastAsia="MS Mincho"/>
          <w:sz w:val="20"/>
          <w:szCs w:val="22"/>
          <w:lang w:val="en-GB"/>
        </w:rPr>
        <w:tab/>
      </w:r>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25</w:t>
      </w:r>
      <w:r w:rsidRPr="002C29DA">
        <w:rPr>
          <w:rFonts w:eastAsia="MS Mincho"/>
          <w:sz w:val="20"/>
          <w:lang w:val="en-GB"/>
        </w:rPr>
        <w:fldChar w:fldCharType="end"/>
      </w:r>
      <w:r w:rsidRPr="002C29DA">
        <w:rPr>
          <w:rFonts w:eastAsia="MS Mincho"/>
          <w:sz w:val="20"/>
          <w:lang w:val="en-GB"/>
        </w:rPr>
        <w:t>)</w:t>
      </w:r>
    </w:p>
    <w:p w14:paraId="7C231352" w14:textId="02797A2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2C29DA">
        <w:rPr>
          <w:rFonts w:eastAsia="MS Mincho"/>
          <w:sz w:val="20"/>
          <w:lang w:val="en-GB"/>
        </w:rPr>
        <w:t>–</w:t>
      </w:r>
      <w:r w:rsidRPr="002C29DA">
        <w:rPr>
          <w:rFonts w:eastAsia="MS Mincho"/>
          <w:sz w:val="20"/>
          <w:lang w:val="en-GB"/>
        </w:rPr>
        <w:tab/>
        <w:t xml:space="preserve">Otherwise, if </w:t>
      </w:r>
      <w:proofErr w:type="spellStart"/>
      <w:r w:rsidRPr="002C29DA">
        <w:rPr>
          <w:rFonts w:eastAsia="MS Mincho"/>
          <w:sz w:val="20"/>
          <w:lang w:val="en-GB"/>
        </w:rPr>
        <w:t>matrix_coefficients</w:t>
      </w:r>
      <w:proofErr w:type="spellEnd"/>
      <w:r w:rsidRPr="002C29DA">
        <w:rPr>
          <w:rFonts w:eastAsia="MS Mincho"/>
          <w:sz w:val="20"/>
          <w:lang w:val="en-GB"/>
        </w:rPr>
        <w:t xml:space="preserve"> is equal to 0, 8, 15, or 16, the following equations apply:</w:t>
      </w:r>
    </w:p>
    <w:p w14:paraId="68A919B0" w14:textId="0091D4B5"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R = Clip</w:t>
      </w:r>
      <w:proofErr w:type="gramStart"/>
      <w:r w:rsidRPr="002C29DA">
        <w:rPr>
          <w:rFonts w:eastAsia="MS Mincho"/>
          <w:sz w:val="20"/>
          <w:szCs w:val="22"/>
          <w:lang w:val="en-GB"/>
        </w:rPr>
        <w:t>3</w:t>
      </w:r>
      <w:r w:rsidRPr="002C29DA">
        <w:rPr>
          <w:rFonts w:eastAsia="MS Mincho"/>
          <w:sz w:val="20"/>
          <w:lang w:val="en-GB"/>
        </w:rPr>
        <w:t xml:space="preserve">( </w:t>
      </w:r>
      <w:r w:rsidRPr="002C29DA">
        <w:rPr>
          <w:rFonts w:eastAsia="MS Mincho"/>
          <w:sz w:val="20"/>
          <w:szCs w:val="22"/>
          <w:lang w:val="en-GB"/>
        </w:rPr>
        <w:t>0</w:t>
      </w:r>
      <w:proofErr w:type="gramEnd"/>
      <w:r w:rsidRPr="002C29DA">
        <w:rPr>
          <w:rFonts w:eastAsia="MS Mincho"/>
          <w:sz w:val="20"/>
          <w:szCs w:val="22"/>
          <w:lang w:val="en-GB"/>
        </w:rPr>
        <w:t xml:space="preserve">, </w:t>
      </w:r>
      <w:proofErr w:type="spellStart"/>
      <w:r w:rsidRPr="002C29DA">
        <w:rPr>
          <w:rFonts w:eastAsia="MS Mincho"/>
          <w:sz w:val="20"/>
          <w:lang w:val="en-GB"/>
        </w:rPr>
        <w:t>maxVal</w:t>
      </w:r>
      <w:r w:rsidRPr="002C29DA">
        <w:rPr>
          <w:rFonts w:eastAsia="MS Mincho"/>
          <w:sz w:val="20"/>
          <w:vertAlign w:val="subscript"/>
          <w:lang w:val="en-GB"/>
        </w:rPr>
        <w:t>RGB</w:t>
      </w:r>
      <w:proofErr w:type="spellEnd"/>
      <w:r w:rsidRPr="002C29DA">
        <w:rPr>
          <w:rFonts w:eastAsia="MS Mincho"/>
          <w:sz w:val="20"/>
          <w:szCs w:val="22"/>
          <w:lang w:val="en-GB"/>
        </w:rPr>
        <w:t xml:space="preserve">, </w:t>
      </w:r>
      <w:proofErr w:type="spellStart"/>
      <w:r w:rsidRPr="009B4942">
        <w:rPr>
          <w:rFonts w:eastAsia="MS Mincho"/>
          <w:sz w:val="20"/>
          <w:lang w:val="en-GB"/>
        </w:rPr>
        <w:t>maxVal</w:t>
      </w:r>
      <w:r w:rsidRPr="009B4942">
        <w:rPr>
          <w:rFonts w:eastAsia="MS Mincho"/>
          <w:sz w:val="20"/>
          <w:vertAlign w:val="subscript"/>
          <w:lang w:val="en-GB"/>
        </w:rPr>
        <w:t>RGB</w:t>
      </w:r>
      <w:proofErr w:type="spellEnd"/>
      <w:r w:rsidRPr="002C29DA">
        <w:rPr>
          <w:rFonts w:eastAsia="MS Mincho"/>
          <w:sz w:val="20"/>
          <w:lang w:val="en-GB"/>
        </w:rPr>
        <w:t xml:space="preserve"> * E′</w:t>
      </w:r>
      <w:r w:rsidRPr="002C29DA">
        <w:rPr>
          <w:rFonts w:eastAsia="MS Mincho"/>
          <w:sz w:val="20"/>
          <w:vertAlign w:val="subscript"/>
          <w:lang w:val="en-GB"/>
        </w:rPr>
        <w:t>R</w:t>
      </w:r>
      <w:r w:rsidRPr="002C29DA">
        <w:rPr>
          <w:rFonts w:eastAsia="MS Mincho"/>
          <w:sz w:val="20"/>
          <w:lang w:val="en-GB"/>
        </w:rPr>
        <w:t xml:space="preserve"> )</w:t>
      </w:r>
      <w:r w:rsidRPr="002C29DA">
        <w:rPr>
          <w:rFonts w:eastAsia="MS Mincho"/>
          <w:sz w:val="20"/>
          <w:szCs w:val="22"/>
          <w:lang w:val="en-GB"/>
        </w:rPr>
        <w:tab/>
      </w:r>
      <w:r w:rsidRPr="002C29DA">
        <w:rPr>
          <w:rFonts w:eastAsia="MS Mincho"/>
          <w:sz w:val="20"/>
          <w:szCs w:val="22"/>
          <w:lang w:val="en-GB"/>
        </w:rPr>
        <w:tab/>
      </w:r>
      <w:r w:rsidRPr="002C29DA">
        <w:rPr>
          <w:rFonts w:eastAsia="MS Mincho"/>
          <w:sz w:val="20"/>
          <w:lang w:val="en-GB"/>
        </w:rPr>
        <w:t>(</w:t>
      </w:r>
      <w:bookmarkStart w:id="151" w:name="RGBred_full_Eqn"/>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26</w:t>
      </w:r>
      <w:r w:rsidRPr="002C29DA">
        <w:rPr>
          <w:rFonts w:eastAsia="MS Mincho"/>
          <w:sz w:val="20"/>
          <w:lang w:val="en-GB"/>
        </w:rPr>
        <w:fldChar w:fldCharType="end"/>
      </w:r>
      <w:bookmarkEnd w:id="151"/>
      <w:r w:rsidRPr="002C29DA">
        <w:rPr>
          <w:rFonts w:eastAsia="MS Mincho"/>
          <w:sz w:val="20"/>
          <w:lang w:val="en-GB"/>
        </w:rPr>
        <w:t>)</w:t>
      </w:r>
    </w:p>
    <w:p w14:paraId="3A4B5A2B" w14:textId="1ED4BFFF"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G = Clip3</w:t>
      </w:r>
      <w:r w:rsidRPr="002C29DA">
        <w:rPr>
          <w:rFonts w:eastAsia="MS Mincho"/>
          <w:sz w:val="20"/>
          <w:lang w:val="en-GB"/>
        </w:rPr>
        <w:t xml:space="preserve">( </w:t>
      </w:r>
      <w:r w:rsidRPr="002C29DA">
        <w:rPr>
          <w:rFonts w:eastAsia="MS Mincho"/>
          <w:sz w:val="20"/>
          <w:szCs w:val="22"/>
          <w:lang w:val="en-GB"/>
        </w:rPr>
        <w:t xml:space="preserve">0, </w:t>
      </w:r>
      <w:proofErr w:type="spellStart"/>
      <w:r w:rsidRPr="002C29DA">
        <w:rPr>
          <w:rFonts w:eastAsia="MS Mincho"/>
          <w:sz w:val="20"/>
          <w:lang w:val="en-GB"/>
        </w:rPr>
        <w:t>maxVal</w:t>
      </w:r>
      <w:r w:rsidRPr="002C29DA">
        <w:rPr>
          <w:rFonts w:eastAsia="MS Mincho"/>
          <w:sz w:val="20"/>
          <w:vertAlign w:val="subscript"/>
          <w:lang w:val="en-GB"/>
        </w:rPr>
        <w:t>RGB</w:t>
      </w:r>
      <w:proofErr w:type="spellEnd"/>
      <w:r w:rsidRPr="002C29DA">
        <w:rPr>
          <w:rFonts w:eastAsia="MS Mincho"/>
          <w:sz w:val="20"/>
          <w:szCs w:val="22"/>
          <w:lang w:val="en-GB"/>
        </w:rPr>
        <w:t xml:space="preserve">, </w:t>
      </w:r>
      <w:proofErr w:type="spellStart"/>
      <w:r w:rsidRPr="00CA324B">
        <w:rPr>
          <w:rFonts w:eastAsia="MS Mincho"/>
          <w:sz w:val="20"/>
          <w:lang w:val="en-GB"/>
        </w:rPr>
        <w:t>maxVal</w:t>
      </w:r>
      <w:r w:rsidRPr="00CA324B">
        <w:rPr>
          <w:rFonts w:eastAsia="MS Mincho"/>
          <w:sz w:val="20"/>
          <w:vertAlign w:val="subscript"/>
          <w:lang w:val="en-GB"/>
        </w:rPr>
        <w:t>RGB</w:t>
      </w:r>
      <w:proofErr w:type="spellEnd"/>
      <w:r w:rsidRPr="002C29DA">
        <w:rPr>
          <w:rFonts w:eastAsia="MS Mincho"/>
          <w:sz w:val="20"/>
          <w:lang w:val="en-GB"/>
        </w:rPr>
        <w:t xml:space="preserve"> * </w:t>
      </w:r>
      <w:r w:rsidRPr="002C29DA">
        <w:rPr>
          <w:rFonts w:eastAsia="MS Mincho"/>
          <w:sz w:val="20"/>
          <w:szCs w:val="22"/>
          <w:lang w:val="en-GB"/>
        </w:rPr>
        <w:t>E′</w:t>
      </w:r>
      <w:r w:rsidRPr="002C29DA">
        <w:rPr>
          <w:rFonts w:eastAsia="MS Mincho"/>
          <w:sz w:val="20"/>
          <w:szCs w:val="22"/>
          <w:vertAlign w:val="subscript"/>
          <w:lang w:val="en-GB"/>
        </w:rPr>
        <w:t>G</w:t>
      </w:r>
      <w:r w:rsidRPr="002C29DA">
        <w:rPr>
          <w:rFonts w:eastAsia="MS Mincho"/>
          <w:sz w:val="20"/>
          <w:szCs w:val="22"/>
          <w:lang w:val="en-GB"/>
        </w:rPr>
        <w:t xml:space="preserve"> )</w:t>
      </w:r>
      <w:r w:rsidRPr="002C29DA">
        <w:rPr>
          <w:rFonts w:eastAsia="MS Mincho"/>
          <w:sz w:val="20"/>
          <w:szCs w:val="22"/>
          <w:lang w:val="en-GB"/>
        </w:rPr>
        <w:tab/>
      </w:r>
      <w:r w:rsidRPr="002C29DA">
        <w:rPr>
          <w:rFonts w:eastAsia="MS Mincho"/>
          <w:sz w:val="20"/>
          <w:szCs w:val="22"/>
          <w:lang w:val="en-GB"/>
        </w:rPr>
        <w:tab/>
      </w:r>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27</w:t>
      </w:r>
      <w:r w:rsidRPr="002C29DA">
        <w:rPr>
          <w:rFonts w:eastAsia="MS Mincho"/>
          <w:sz w:val="20"/>
          <w:lang w:val="en-GB"/>
        </w:rPr>
        <w:fldChar w:fldCharType="end"/>
      </w:r>
      <w:r w:rsidRPr="002C29DA">
        <w:rPr>
          <w:rFonts w:eastAsia="MS Mincho"/>
          <w:sz w:val="20"/>
          <w:lang w:val="en-GB"/>
        </w:rPr>
        <w:t>)</w:t>
      </w:r>
    </w:p>
    <w:p w14:paraId="77CEE64E" w14:textId="764449B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B = Clip3(</w:t>
      </w:r>
      <w:r w:rsidRPr="002C29DA">
        <w:rPr>
          <w:rFonts w:eastAsia="MS Mincho"/>
          <w:sz w:val="20"/>
          <w:lang w:val="en-GB"/>
        </w:rPr>
        <w:t xml:space="preserve"> </w:t>
      </w:r>
      <w:r w:rsidRPr="002C29DA">
        <w:rPr>
          <w:rFonts w:eastAsia="MS Mincho"/>
          <w:sz w:val="20"/>
          <w:szCs w:val="22"/>
          <w:lang w:val="en-GB"/>
        </w:rPr>
        <w:t xml:space="preserve">0, </w:t>
      </w:r>
      <w:proofErr w:type="spellStart"/>
      <w:r w:rsidRPr="002C29DA">
        <w:rPr>
          <w:rFonts w:eastAsia="MS Mincho"/>
          <w:sz w:val="20"/>
          <w:lang w:val="en-GB"/>
        </w:rPr>
        <w:t>maxVal</w:t>
      </w:r>
      <w:r w:rsidRPr="002C29DA">
        <w:rPr>
          <w:rFonts w:eastAsia="MS Mincho"/>
          <w:sz w:val="20"/>
          <w:vertAlign w:val="subscript"/>
          <w:lang w:val="en-GB"/>
        </w:rPr>
        <w:t>RGB</w:t>
      </w:r>
      <w:proofErr w:type="spellEnd"/>
      <w:r w:rsidRPr="002C29DA">
        <w:rPr>
          <w:rFonts w:eastAsia="MS Mincho"/>
          <w:sz w:val="20"/>
          <w:szCs w:val="22"/>
          <w:lang w:val="en-GB"/>
        </w:rPr>
        <w:t xml:space="preserve">, </w:t>
      </w:r>
      <w:proofErr w:type="spellStart"/>
      <w:r w:rsidRPr="00CA324B">
        <w:rPr>
          <w:rFonts w:eastAsia="MS Mincho"/>
          <w:sz w:val="20"/>
          <w:lang w:val="en-GB"/>
        </w:rPr>
        <w:t>maxVal</w:t>
      </w:r>
      <w:r w:rsidRPr="00CA324B">
        <w:rPr>
          <w:rFonts w:eastAsia="MS Mincho"/>
          <w:sz w:val="20"/>
          <w:vertAlign w:val="subscript"/>
          <w:lang w:val="en-GB"/>
        </w:rPr>
        <w:t>RGB</w:t>
      </w:r>
      <w:proofErr w:type="spellEnd"/>
      <w:r w:rsidRPr="002C29DA">
        <w:rPr>
          <w:rFonts w:eastAsia="MS Mincho"/>
          <w:sz w:val="20"/>
          <w:lang w:val="en-GB"/>
        </w:rPr>
        <w:t xml:space="preserve"> </w:t>
      </w:r>
      <w:r w:rsidRPr="002C29DA">
        <w:rPr>
          <w:rFonts w:eastAsia="MS Mincho"/>
          <w:sz w:val="20"/>
          <w:szCs w:val="22"/>
          <w:lang w:val="en-GB"/>
        </w:rPr>
        <w:t>* E′</w:t>
      </w:r>
      <w:r w:rsidRPr="002C29DA">
        <w:rPr>
          <w:rFonts w:eastAsia="MS Mincho"/>
          <w:sz w:val="20"/>
          <w:szCs w:val="22"/>
          <w:vertAlign w:val="subscript"/>
          <w:lang w:val="en-GB"/>
        </w:rPr>
        <w:t>B</w:t>
      </w:r>
      <w:r w:rsidRPr="002C29DA">
        <w:rPr>
          <w:rFonts w:eastAsia="MS Mincho"/>
          <w:sz w:val="20"/>
          <w:szCs w:val="22"/>
          <w:lang w:val="en-GB"/>
        </w:rPr>
        <w:t xml:space="preserve"> )</w:t>
      </w:r>
      <w:r w:rsidRPr="002C29DA">
        <w:rPr>
          <w:rFonts w:eastAsia="MS Mincho"/>
          <w:sz w:val="20"/>
          <w:szCs w:val="22"/>
          <w:lang w:val="en-GB"/>
        </w:rPr>
        <w:tab/>
      </w:r>
      <w:r w:rsidRPr="002C29DA">
        <w:rPr>
          <w:rFonts w:eastAsia="MS Mincho"/>
          <w:sz w:val="20"/>
          <w:szCs w:val="22"/>
          <w:lang w:val="en-GB"/>
        </w:rPr>
        <w:tab/>
      </w:r>
      <w:r w:rsidRPr="002C29DA">
        <w:rPr>
          <w:rFonts w:eastAsia="MS Mincho"/>
          <w:sz w:val="20"/>
          <w:lang w:val="en-GB"/>
        </w:rPr>
        <w:t>(</w:t>
      </w:r>
      <w:bookmarkStart w:id="152" w:name="RGBblue_full_Eqn"/>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28</w:t>
      </w:r>
      <w:r w:rsidRPr="002C29DA">
        <w:rPr>
          <w:rFonts w:eastAsia="MS Mincho"/>
          <w:sz w:val="20"/>
          <w:lang w:val="en-GB"/>
        </w:rPr>
        <w:fldChar w:fldCharType="end"/>
      </w:r>
      <w:bookmarkEnd w:id="152"/>
      <w:r w:rsidRPr="002C29DA">
        <w:rPr>
          <w:rFonts w:eastAsia="MS Mincho"/>
          <w:sz w:val="20"/>
          <w:lang w:val="en-GB"/>
        </w:rPr>
        <w:t>)</w:t>
      </w:r>
    </w:p>
    <w:p w14:paraId="57663180"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2C29DA">
        <w:rPr>
          <w:rFonts w:eastAsia="MS Mincho"/>
          <w:sz w:val="20"/>
          <w:lang w:val="en-GB"/>
        </w:rPr>
        <w:t>–</w:t>
      </w:r>
      <w:r w:rsidRPr="002C29DA">
        <w:rPr>
          <w:rFonts w:eastAsia="MS Mincho"/>
          <w:sz w:val="20"/>
          <w:lang w:val="en-GB"/>
        </w:rPr>
        <w:tab/>
        <w:t xml:space="preserve">Otherwise, if </w:t>
      </w:r>
      <w:proofErr w:type="spellStart"/>
      <w:r w:rsidRPr="002C29DA">
        <w:rPr>
          <w:rFonts w:eastAsia="MS Mincho"/>
          <w:sz w:val="20"/>
          <w:lang w:val="en-GB"/>
        </w:rPr>
        <w:t>matrix_coefficients</w:t>
      </w:r>
      <w:proofErr w:type="spellEnd"/>
      <w:r w:rsidRPr="002C29DA">
        <w:rPr>
          <w:rFonts w:eastAsia="MS Mincho"/>
          <w:sz w:val="20"/>
          <w:lang w:val="en-GB"/>
        </w:rPr>
        <w:t xml:space="preserve"> is equal to 2, the interpretation of the </w:t>
      </w:r>
      <w:proofErr w:type="spellStart"/>
      <w:r w:rsidRPr="002C29DA">
        <w:rPr>
          <w:rFonts w:eastAsia="MS Mincho"/>
          <w:sz w:val="20"/>
          <w:lang w:val="en-GB"/>
        </w:rPr>
        <w:t>matrix_coefficients</w:t>
      </w:r>
      <w:proofErr w:type="spellEnd"/>
      <w:r w:rsidRPr="002C29DA">
        <w:rPr>
          <w:rFonts w:eastAsia="MS Mincho"/>
          <w:sz w:val="20"/>
          <w:lang w:val="en-GB"/>
        </w:rPr>
        <w:t xml:space="preserve"> syntax element is unknown or is determined by the application.</w:t>
      </w:r>
    </w:p>
    <w:p w14:paraId="0685DC63" w14:textId="46ADA276"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2C29DA">
        <w:rPr>
          <w:rFonts w:eastAsia="MS Mincho"/>
          <w:sz w:val="20"/>
          <w:lang w:val="en-GB"/>
        </w:rPr>
        <w:t>–</w:t>
      </w:r>
      <w:r w:rsidRPr="002C29DA">
        <w:rPr>
          <w:rFonts w:eastAsia="MS Mincho"/>
          <w:sz w:val="20"/>
          <w:lang w:val="en-GB"/>
        </w:rPr>
        <w:tab/>
        <w:t>Otherwise (</w:t>
      </w:r>
      <w:proofErr w:type="spellStart"/>
      <w:r w:rsidRPr="002C29DA">
        <w:rPr>
          <w:rFonts w:eastAsia="MS Mincho"/>
          <w:sz w:val="20"/>
          <w:lang w:val="en-GB"/>
        </w:rPr>
        <w:t>matrix_coefficients</w:t>
      </w:r>
      <w:proofErr w:type="spellEnd"/>
      <w:r w:rsidRPr="002C29DA">
        <w:rPr>
          <w:rFonts w:eastAsia="MS Mincho"/>
          <w:sz w:val="20"/>
          <w:lang w:val="en-GB"/>
        </w:rPr>
        <w:t xml:space="preserve"> is not equal to 0, 1, 2, 4, 5, 6, 7, 8, 9, 10, 11, 12, 13, 14, 15, 16</w:t>
      </w:r>
      <w:r w:rsidR="0074224D">
        <w:rPr>
          <w:rFonts w:eastAsia="MS Mincho"/>
          <w:sz w:val="20"/>
          <w:lang w:val="en-GB"/>
        </w:rPr>
        <w:t>, or 17</w:t>
      </w:r>
      <w:r w:rsidRPr="002C29DA">
        <w:rPr>
          <w:rFonts w:eastAsia="MS Mincho"/>
          <w:sz w:val="20"/>
          <w:lang w:val="en-GB"/>
        </w:rPr>
        <w:t xml:space="preserve">), the interpretation of the </w:t>
      </w:r>
      <w:proofErr w:type="spellStart"/>
      <w:r w:rsidRPr="002C29DA">
        <w:rPr>
          <w:rFonts w:eastAsia="MS Mincho"/>
          <w:sz w:val="20"/>
          <w:lang w:val="en-GB"/>
        </w:rPr>
        <w:t>matrix_coefficients</w:t>
      </w:r>
      <w:proofErr w:type="spellEnd"/>
      <w:r w:rsidRPr="002C29DA">
        <w:rPr>
          <w:rFonts w:eastAsia="MS Mincho"/>
          <w:sz w:val="20"/>
          <w:lang w:val="en-GB"/>
        </w:rPr>
        <w:t xml:space="preserve"> syntax element is reserved for future definition by ITU</w:t>
      </w:r>
      <w:r w:rsidRPr="002C29DA">
        <w:rPr>
          <w:rFonts w:eastAsia="MS Mincho"/>
          <w:sz w:val="20"/>
          <w:lang w:val="en-GB"/>
        </w:rPr>
        <w:noBreakHyphen/>
        <w:t>T | ISO/IEC.</w:t>
      </w:r>
    </w:p>
    <w:p w14:paraId="5864701F" w14:textId="77777777" w:rsidR="002C29DA" w:rsidRPr="002C29DA" w:rsidRDefault="002C29DA" w:rsidP="002C29D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2C29DA">
        <w:rPr>
          <w:rFonts w:eastAsia="MS Mincho"/>
          <w:sz w:val="20"/>
          <w:lang w:val="en-GB"/>
        </w:rPr>
        <w:t xml:space="preserve">Reserved values for </w:t>
      </w:r>
      <w:proofErr w:type="spellStart"/>
      <w:r w:rsidRPr="002C29DA">
        <w:rPr>
          <w:rFonts w:eastAsia="MS Mincho"/>
          <w:sz w:val="20"/>
          <w:lang w:val="en-GB"/>
        </w:rPr>
        <w:t>matrix_coefficients</w:t>
      </w:r>
      <w:proofErr w:type="spellEnd"/>
      <w:r w:rsidRPr="002C29DA">
        <w:rPr>
          <w:rFonts w:eastAsia="MS Mincho"/>
          <w:sz w:val="20"/>
          <w:lang w:val="en-GB"/>
        </w:rPr>
        <w:t xml:space="preserve"> shall not be present in bitstreams conforming to this version of this Specification. Decoders shall interpret reserved values of </w:t>
      </w:r>
      <w:proofErr w:type="spellStart"/>
      <w:r w:rsidRPr="002C29DA">
        <w:rPr>
          <w:rFonts w:eastAsia="MS Mincho"/>
          <w:sz w:val="20"/>
          <w:lang w:val="en-GB"/>
        </w:rPr>
        <w:t>matrix_coefficients</w:t>
      </w:r>
      <w:proofErr w:type="spellEnd"/>
      <w:r w:rsidRPr="002C29DA">
        <w:rPr>
          <w:rFonts w:eastAsia="MS Mincho"/>
          <w:sz w:val="20"/>
          <w:lang w:val="en-GB"/>
        </w:rPr>
        <w:t xml:space="preserve"> as equivalent to the value 2.</w:t>
      </w:r>
    </w:p>
    <w:p w14:paraId="202E2AE8" w14:textId="77777777" w:rsidR="002C29DA" w:rsidRPr="002C29DA" w:rsidRDefault="002C29DA" w:rsidP="002C29D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2C29DA">
        <w:rPr>
          <w:rFonts w:eastAsia="MS Mincho"/>
          <w:sz w:val="20"/>
          <w:lang w:val="en-GB"/>
        </w:rPr>
        <w:t xml:space="preserve">It is a requirement of bitstream conformance to this version of this Specification that when </w:t>
      </w:r>
      <w:proofErr w:type="spellStart"/>
      <w:r w:rsidRPr="002C29DA">
        <w:rPr>
          <w:rFonts w:eastAsia="MS Mincho"/>
          <w:sz w:val="20"/>
          <w:lang w:val="en-GB"/>
        </w:rPr>
        <w:t>colour_primaries</w:t>
      </w:r>
      <w:proofErr w:type="spellEnd"/>
      <w:r w:rsidRPr="002C29DA">
        <w:rPr>
          <w:rFonts w:eastAsia="MS Mincho"/>
          <w:sz w:val="20"/>
          <w:lang w:val="en-GB"/>
        </w:rPr>
        <w:t xml:space="preserve"> is not equal to 1, 4, 5, 6, 7, 8, 9, 10, 11, 12, or 22, </w:t>
      </w:r>
      <w:proofErr w:type="spellStart"/>
      <w:r w:rsidRPr="002C29DA">
        <w:rPr>
          <w:rFonts w:eastAsia="MS Mincho"/>
          <w:sz w:val="20"/>
          <w:lang w:val="en-GB"/>
        </w:rPr>
        <w:t>matrix_coefficients</w:t>
      </w:r>
      <w:proofErr w:type="spellEnd"/>
      <w:r w:rsidRPr="002C29DA">
        <w:rPr>
          <w:rFonts w:eastAsia="MS Mincho"/>
          <w:sz w:val="20"/>
          <w:lang w:val="en-GB"/>
        </w:rPr>
        <w:t xml:space="preserve"> shall not be equal to 12 or 13.</w:t>
      </w:r>
    </w:p>
    <w:p w14:paraId="2630D15C" w14:textId="77777777" w:rsidR="002C29DA" w:rsidRPr="002C29DA" w:rsidRDefault="002C29DA" w:rsidP="002C29D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2C29DA">
        <w:rPr>
          <w:rFonts w:eastAsia="MS Mincho"/>
          <w:sz w:val="20"/>
          <w:lang w:val="en-GB"/>
        </w:rPr>
        <w:t xml:space="preserve">When </w:t>
      </w:r>
      <w:proofErr w:type="spellStart"/>
      <w:r w:rsidRPr="002C29DA">
        <w:rPr>
          <w:rFonts w:eastAsia="MS Mincho"/>
          <w:sz w:val="20"/>
          <w:lang w:val="en-GB"/>
        </w:rPr>
        <w:t>matrix_coefficients</w:t>
      </w:r>
      <w:proofErr w:type="spellEnd"/>
      <w:r w:rsidRPr="002C29DA">
        <w:rPr>
          <w:rFonts w:eastAsia="MS Mincho"/>
          <w:sz w:val="20"/>
          <w:lang w:val="en-GB"/>
        </w:rPr>
        <w:t xml:space="preserve"> is equal to 1, 4, 5, 6, 7, 9, 10, 11, 12, or 13, the constants K</w:t>
      </w:r>
      <w:r w:rsidRPr="002C29DA">
        <w:rPr>
          <w:rFonts w:eastAsia="MS Mincho"/>
          <w:sz w:val="20"/>
          <w:vertAlign w:val="subscript"/>
          <w:lang w:val="en-GB"/>
        </w:rPr>
        <w:t>R</w:t>
      </w:r>
      <w:r w:rsidRPr="002C29DA">
        <w:rPr>
          <w:rFonts w:eastAsia="MS Mincho"/>
          <w:sz w:val="20"/>
          <w:lang w:val="en-GB"/>
        </w:rPr>
        <w:t xml:space="preserve"> and K</w:t>
      </w:r>
      <w:r w:rsidRPr="002C29DA">
        <w:rPr>
          <w:rFonts w:eastAsia="MS Mincho"/>
          <w:sz w:val="20"/>
          <w:vertAlign w:val="subscript"/>
          <w:lang w:val="en-GB"/>
        </w:rPr>
        <w:t>B</w:t>
      </w:r>
      <w:r w:rsidRPr="002C29DA">
        <w:rPr>
          <w:rFonts w:eastAsia="MS Mincho"/>
          <w:sz w:val="20"/>
          <w:lang w:val="en-GB"/>
        </w:rPr>
        <w:t xml:space="preserve"> are specified as follows:</w:t>
      </w:r>
    </w:p>
    <w:p w14:paraId="39DC9069" w14:textId="61E704A9"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2C29DA">
        <w:rPr>
          <w:rFonts w:eastAsia="MS Mincho"/>
          <w:sz w:val="20"/>
          <w:lang w:val="en-GB"/>
        </w:rPr>
        <w:t>–</w:t>
      </w:r>
      <w:r w:rsidRPr="002C29DA">
        <w:rPr>
          <w:rFonts w:eastAsia="MS Mincho"/>
          <w:sz w:val="20"/>
          <w:lang w:val="en-GB"/>
        </w:rPr>
        <w:tab/>
        <w:t xml:space="preserve">If </w:t>
      </w:r>
      <w:proofErr w:type="spellStart"/>
      <w:r w:rsidRPr="002C29DA">
        <w:rPr>
          <w:rFonts w:eastAsia="MS Mincho"/>
          <w:sz w:val="20"/>
          <w:lang w:val="en-GB"/>
        </w:rPr>
        <w:t>matrix_coefficients</w:t>
      </w:r>
      <w:proofErr w:type="spellEnd"/>
      <w:r w:rsidRPr="002C29DA">
        <w:rPr>
          <w:rFonts w:eastAsia="MS Mincho"/>
          <w:sz w:val="20"/>
          <w:lang w:val="en-GB"/>
        </w:rPr>
        <w:t xml:space="preserve"> is not equal to 12 or 13, the constants K</w:t>
      </w:r>
      <w:r w:rsidRPr="002C29DA">
        <w:rPr>
          <w:rFonts w:eastAsia="MS Mincho"/>
          <w:sz w:val="20"/>
          <w:vertAlign w:val="subscript"/>
          <w:lang w:val="en-GB"/>
        </w:rPr>
        <w:t>R</w:t>
      </w:r>
      <w:r w:rsidRPr="002C29DA">
        <w:rPr>
          <w:rFonts w:eastAsia="MS Mincho"/>
          <w:sz w:val="20"/>
          <w:lang w:val="en-GB"/>
        </w:rPr>
        <w:t xml:space="preserve"> and K</w:t>
      </w:r>
      <w:r w:rsidRPr="002C29DA">
        <w:rPr>
          <w:rFonts w:eastAsia="MS Mincho"/>
          <w:sz w:val="20"/>
          <w:vertAlign w:val="subscript"/>
          <w:lang w:val="en-GB"/>
        </w:rPr>
        <w:t>B</w:t>
      </w:r>
      <w:r w:rsidRPr="002C29DA">
        <w:rPr>
          <w:rFonts w:eastAsia="MS Mincho"/>
          <w:sz w:val="20"/>
          <w:lang w:val="en-GB"/>
        </w:rPr>
        <w:t xml:space="preserve"> are specified in </w:t>
      </w:r>
      <w:r w:rsidRPr="002C29DA">
        <w:rPr>
          <w:rFonts w:eastAsia="MS Mincho"/>
          <w:sz w:val="20"/>
          <w:lang w:val="en-GB"/>
        </w:rPr>
        <w:fldChar w:fldCharType="begin"/>
      </w:r>
      <w:r w:rsidRPr="002C29DA">
        <w:rPr>
          <w:rFonts w:eastAsia="MS Mincho"/>
          <w:sz w:val="20"/>
          <w:lang w:val="en-GB"/>
        </w:rPr>
        <w:instrText xml:space="preserve"> REF _Ref403551611 \h  \* MERGEFORMAT </w:instrText>
      </w:r>
      <w:r w:rsidRPr="002C29DA">
        <w:rPr>
          <w:rFonts w:eastAsia="MS Mincho"/>
          <w:sz w:val="20"/>
          <w:lang w:val="en-GB"/>
        </w:rPr>
      </w:r>
      <w:r w:rsidRPr="002C29DA">
        <w:rPr>
          <w:rFonts w:eastAsia="MS Mincho"/>
          <w:sz w:val="20"/>
          <w:lang w:val="en-GB"/>
        </w:rPr>
        <w:fldChar w:fldCharType="separate"/>
      </w:r>
      <w:r w:rsidRPr="002C29DA">
        <w:rPr>
          <w:rFonts w:eastAsia="MS Mincho"/>
          <w:sz w:val="20"/>
          <w:lang w:val="en-GB"/>
        </w:rPr>
        <w:t>Table E</w:t>
      </w:r>
      <w:r w:rsidRPr="002C29DA">
        <w:rPr>
          <w:rFonts w:eastAsia="MS Mincho"/>
          <w:sz w:val="20"/>
          <w:lang w:val="en-GB"/>
        </w:rPr>
        <w:noBreakHyphen/>
      </w:r>
      <w:r w:rsidRPr="002C29DA">
        <w:rPr>
          <w:rFonts w:eastAsia="MS Mincho"/>
          <w:noProof/>
          <w:sz w:val="20"/>
          <w:lang w:val="en-GB"/>
        </w:rPr>
        <w:t>5</w:t>
      </w:r>
      <w:r w:rsidRPr="002C29DA">
        <w:rPr>
          <w:rFonts w:eastAsia="MS Mincho"/>
          <w:sz w:val="20"/>
          <w:lang w:val="en-GB"/>
        </w:rPr>
        <w:fldChar w:fldCharType="end"/>
      </w:r>
      <w:r w:rsidRPr="002C29DA">
        <w:rPr>
          <w:rFonts w:eastAsia="MS Mincho"/>
          <w:sz w:val="20"/>
          <w:lang w:val="en-GB"/>
        </w:rPr>
        <w:t>.</w:t>
      </w:r>
    </w:p>
    <w:p w14:paraId="5D9CEBC0" w14:textId="39382D88"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2C29DA">
        <w:rPr>
          <w:rFonts w:eastAsia="MS Mincho"/>
          <w:sz w:val="20"/>
          <w:lang w:val="en-GB"/>
        </w:rPr>
        <w:t>–</w:t>
      </w:r>
      <w:r w:rsidRPr="002C29DA">
        <w:rPr>
          <w:rFonts w:eastAsia="MS Mincho"/>
          <w:sz w:val="20"/>
          <w:lang w:val="en-GB"/>
        </w:rPr>
        <w:tab/>
        <w:t>Otherwise (</w:t>
      </w:r>
      <w:proofErr w:type="spellStart"/>
      <w:r w:rsidRPr="002C29DA">
        <w:rPr>
          <w:rFonts w:eastAsia="MS Mincho"/>
          <w:sz w:val="20"/>
          <w:lang w:val="en-GB"/>
        </w:rPr>
        <w:t>matrix_coefficients</w:t>
      </w:r>
      <w:proofErr w:type="spellEnd"/>
      <w:r w:rsidRPr="002C29DA">
        <w:rPr>
          <w:rFonts w:eastAsia="MS Mincho"/>
          <w:sz w:val="20"/>
          <w:lang w:val="en-GB"/>
        </w:rPr>
        <w:t xml:space="preserve"> </w:t>
      </w:r>
      <w:proofErr w:type="gramStart"/>
      <w:r w:rsidRPr="002C29DA">
        <w:rPr>
          <w:rFonts w:eastAsia="MS Mincho"/>
          <w:sz w:val="20"/>
          <w:lang w:val="en-GB"/>
        </w:rPr>
        <w:t>is</w:t>
      </w:r>
      <w:proofErr w:type="gramEnd"/>
      <w:r w:rsidRPr="002C29DA">
        <w:rPr>
          <w:rFonts w:eastAsia="MS Mincho"/>
          <w:sz w:val="20"/>
          <w:lang w:val="en-GB"/>
        </w:rPr>
        <w:t xml:space="preserve"> equal to 12 or 13), the constants K</w:t>
      </w:r>
      <w:r w:rsidRPr="002C29DA">
        <w:rPr>
          <w:rFonts w:eastAsia="MS Mincho"/>
          <w:sz w:val="20"/>
          <w:vertAlign w:val="subscript"/>
          <w:lang w:val="en-GB"/>
        </w:rPr>
        <w:t>R</w:t>
      </w:r>
      <w:r w:rsidRPr="002C29DA">
        <w:rPr>
          <w:rFonts w:eastAsia="MS Mincho"/>
          <w:sz w:val="20"/>
          <w:lang w:val="en-GB"/>
        </w:rPr>
        <w:t xml:space="preserve"> and K</w:t>
      </w:r>
      <w:r w:rsidRPr="002C29DA">
        <w:rPr>
          <w:rFonts w:eastAsia="MS Mincho"/>
          <w:sz w:val="20"/>
          <w:vertAlign w:val="subscript"/>
          <w:lang w:val="en-GB"/>
        </w:rPr>
        <w:t>B</w:t>
      </w:r>
      <w:r w:rsidRPr="002C29DA">
        <w:rPr>
          <w:rFonts w:eastAsia="MS Mincho"/>
          <w:sz w:val="20"/>
          <w:lang w:val="en-GB"/>
        </w:rPr>
        <w:t xml:space="preserve"> are computed as follows, using the chromaticity coordinates (</w:t>
      </w:r>
      <w:proofErr w:type="spellStart"/>
      <w:r w:rsidRPr="002C29DA">
        <w:rPr>
          <w:rFonts w:eastAsia="MS Mincho"/>
          <w:sz w:val="20"/>
          <w:lang w:val="en-GB"/>
        </w:rPr>
        <w:t>x</w:t>
      </w:r>
      <w:r w:rsidRPr="002C29DA">
        <w:rPr>
          <w:rFonts w:eastAsia="MS Mincho"/>
          <w:sz w:val="20"/>
          <w:vertAlign w:val="subscript"/>
          <w:lang w:val="en-GB"/>
        </w:rPr>
        <w:t>R</w:t>
      </w:r>
      <w:proofErr w:type="spellEnd"/>
      <w:r w:rsidRPr="002C29DA">
        <w:rPr>
          <w:rFonts w:eastAsia="MS Mincho"/>
          <w:sz w:val="20"/>
          <w:lang w:val="en-GB"/>
        </w:rPr>
        <w:t xml:space="preserve">, </w:t>
      </w:r>
      <w:proofErr w:type="spellStart"/>
      <w:r w:rsidRPr="002C29DA">
        <w:rPr>
          <w:rFonts w:eastAsia="MS Mincho"/>
          <w:sz w:val="20"/>
          <w:lang w:val="en-GB"/>
        </w:rPr>
        <w:t>y</w:t>
      </w:r>
      <w:r w:rsidRPr="002C29DA">
        <w:rPr>
          <w:rFonts w:eastAsia="MS Mincho"/>
          <w:sz w:val="20"/>
          <w:vertAlign w:val="subscript"/>
          <w:lang w:val="en-GB"/>
        </w:rPr>
        <w:t>R</w:t>
      </w:r>
      <w:proofErr w:type="spellEnd"/>
      <w:r w:rsidRPr="002C29DA">
        <w:rPr>
          <w:rFonts w:eastAsia="MS Mincho"/>
          <w:sz w:val="20"/>
          <w:lang w:val="en-GB"/>
        </w:rPr>
        <w:t>), (</w:t>
      </w:r>
      <w:proofErr w:type="spellStart"/>
      <w:r w:rsidRPr="002C29DA">
        <w:rPr>
          <w:rFonts w:eastAsia="MS Mincho"/>
          <w:sz w:val="20"/>
          <w:lang w:val="en-GB"/>
        </w:rPr>
        <w:t>x</w:t>
      </w:r>
      <w:r w:rsidRPr="002C29DA">
        <w:rPr>
          <w:rFonts w:eastAsia="MS Mincho"/>
          <w:sz w:val="20"/>
          <w:vertAlign w:val="subscript"/>
          <w:lang w:val="en-GB"/>
        </w:rPr>
        <w:t>G</w:t>
      </w:r>
      <w:proofErr w:type="spellEnd"/>
      <w:r w:rsidRPr="002C29DA">
        <w:rPr>
          <w:rFonts w:eastAsia="MS Mincho"/>
          <w:sz w:val="20"/>
          <w:lang w:val="en-GB"/>
        </w:rPr>
        <w:t xml:space="preserve">, </w:t>
      </w:r>
      <w:proofErr w:type="spellStart"/>
      <w:r w:rsidRPr="002C29DA">
        <w:rPr>
          <w:rFonts w:eastAsia="MS Mincho"/>
          <w:sz w:val="20"/>
          <w:lang w:val="en-GB"/>
        </w:rPr>
        <w:t>y</w:t>
      </w:r>
      <w:r w:rsidRPr="002C29DA">
        <w:rPr>
          <w:rFonts w:eastAsia="MS Mincho"/>
          <w:sz w:val="20"/>
          <w:vertAlign w:val="subscript"/>
          <w:lang w:val="en-GB"/>
        </w:rPr>
        <w:t>G</w:t>
      </w:r>
      <w:proofErr w:type="spellEnd"/>
      <w:r w:rsidRPr="002C29DA">
        <w:rPr>
          <w:rFonts w:eastAsia="MS Mincho"/>
          <w:sz w:val="20"/>
          <w:lang w:val="en-GB"/>
        </w:rPr>
        <w:t>), (</w:t>
      </w:r>
      <w:proofErr w:type="spellStart"/>
      <w:r w:rsidRPr="002C29DA">
        <w:rPr>
          <w:rFonts w:eastAsia="MS Mincho"/>
          <w:sz w:val="20"/>
          <w:lang w:val="en-GB"/>
        </w:rPr>
        <w:t>x</w:t>
      </w:r>
      <w:r w:rsidRPr="002C29DA">
        <w:rPr>
          <w:rFonts w:eastAsia="MS Mincho"/>
          <w:sz w:val="20"/>
          <w:vertAlign w:val="subscript"/>
          <w:lang w:val="en-GB"/>
        </w:rPr>
        <w:t>B</w:t>
      </w:r>
      <w:proofErr w:type="spellEnd"/>
      <w:r w:rsidRPr="002C29DA">
        <w:rPr>
          <w:rFonts w:eastAsia="MS Mincho"/>
          <w:sz w:val="20"/>
          <w:lang w:val="en-GB"/>
        </w:rPr>
        <w:t xml:space="preserve">, </w:t>
      </w:r>
      <w:proofErr w:type="spellStart"/>
      <w:r w:rsidRPr="002C29DA">
        <w:rPr>
          <w:rFonts w:eastAsia="MS Mincho"/>
          <w:sz w:val="20"/>
          <w:lang w:val="en-GB"/>
        </w:rPr>
        <w:t>y</w:t>
      </w:r>
      <w:r w:rsidRPr="002C29DA">
        <w:rPr>
          <w:rFonts w:eastAsia="MS Mincho"/>
          <w:sz w:val="20"/>
          <w:vertAlign w:val="subscript"/>
          <w:lang w:val="en-GB"/>
        </w:rPr>
        <w:t>B</w:t>
      </w:r>
      <w:proofErr w:type="spellEnd"/>
      <w:r w:rsidRPr="002C29DA">
        <w:rPr>
          <w:rFonts w:eastAsia="MS Mincho"/>
          <w:sz w:val="20"/>
          <w:lang w:val="en-GB"/>
        </w:rPr>
        <w:t>), and (</w:t>
      </w:r>
      <w:proofErr w:type="spellStart"/>
      <w:r w:rsidRPr="002C29DA">
        <w:rPr>
          <w:rFonts w:eastAsia="MS Mincho"/>
          <w:sz w:val="20"/>
          <w:lang w:val="en-GB"/>
        </w:rPr>
        <w:t>x</w:t>
      </w:r>
      <w:r w:rsidRPr="002C29DA">
        <w:rPr>
          <w:rFonts w:eastAsia="MS Mincho"/>
          <w:sz w:val="20"/>
          <w:vertAlign w:val="subscript"/>
          <w:lang w:val="en-GB"/>
        </w:rPr>
        <w:t>W</w:t>
      </w:r>
      <w:proofErr w:type="spellEnd"/>
      <w:r w:rsidRPr="002C29DA">
        <w:rPr>
          <w:rFonts w:eastAsia="MS Mincho"/>
          <w:sz w:val="20"/>
          <w:lang w:val="en-GB"/>
        </w:rPr>
        <w:t xml:space="preserve">, </w:t>
      </w:r>
      <w:proofErr w:type="spellStart"/>
      <w:r w:rsidRPr="002C29DA">
        <w:rPr>
          <w:rFonts w:eastAsia="MS Mincho"/>
          <w:sz w:val="20"/>
          <w:lang w:val="en-GB"/>
        </w:rPr>
        <w:t>y</w:t>
      </w:r>
      <w:r w:rsidRPr="002C29DA">
        <w:rPr>
          <w:rFonts w:eastAsia="MS Mincho"/>
          <w:sz w:val="20"/>
          <w:vertAlign w:val="subscript"/>
          <w:lang w:val="en-GB"/>
        </w:rPr>
        <w:t>W</w:t>
      </w:r>
      <w:proofErr w:type="spellEnd"/>
      <w:r w:rsidRPr="002C29DA">
        <w:rPr>
          <w:rFonts w:eastAsia="MS Mincho"/>
          <w:sz w:val="20"/>
          <w:lang w:val="en-GB"/>
        </w:rPr>
        <w:t xml:space="preserve">) specified by </w:t>
      </w:r>
      <w:r>
        <w:rPr>
          <w:rFonts w:eastAsia="MS Mincho"/>
          <w:sz w:val="20"/>
          <w:lang w:val="en-GB"/>
        </w:rPr>
        <w:t>Table E</w:t>
      </w:r>
      <w:r w:rsidRPr="002C29DA">
        <w:rPr>
          <w:rFonts w:eastAsia="MS Mincho"/>
          <w:sz w:val="20"/>
          <w:lang w:val="en-GB"/>
        </w:rPr>
        <w:noBreakHyphen/>
      </w:r>
      <w:r>
        <w:rPr>
          <w:rFonts w:eastAsia="MS Mincho"/>
          <w:sz w:val="20"/>
          <w:lang w:val="en-GB"/>
        </w:rPr>
        <w:t xml:space="preserve">3 </w:t>
      </w:r>
      <w:r w:rsidRPr="002C29DA">
        <w:rPr>
          <w:rFonts w:eastAsia="MS Mincho"/>
          <w:sz w:val="20"/>
          <w:lang w:val="en-GB"/>
        </w:rPr>
        <w:t xml:space="preserve">for the </w:t>
      </w:r>
      <w:proofErr w:type="spellStart"/>
      <w:r w:rsidRPr="002C29DA">
        <w:rPr>
          <w:rFonts w:eastAsia="MS Mincho"/>
          <w:sz w:val="20"/>
          <w:lang w:val="en-GB"/>
        </w:rPr>
        <w:t>colour_primaries</w:t>
      </w:r>
      <w:proofErr w:type="spellEnd"/>
      <w:r w:rsidRPr="002C29DA">
        <w:rPr>
          <w:rFonts w:eastAsia="MS Mincho"/>
          <w:sz w:val="20"/>
          <w:lang w:val="en-GB"/>
        </w:rPr>
        <w:t xml:space="preserve"> syntax element for the red, green, blue, and white colour primaries, respectively:</w:t>
      </w:r>
    </w:p>
    <w:p w14:paraId="680D1C42" w14:textId="53C92DAF"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Cs w:val="22"/>
          <w:lang w:val="en-GB"/>
        </w:rPr>
      </w:pPr>
      <w:r w:rsidRPr="002C29DA">
        <w:rPr>
          <w:rFonts w:eastAsia="MS Mincho"/>
          <w:sz w:val="20"/>
          <w:lang w:val="en-GB"/>
        </w:rPr>
        <w:lastRenderedPageBreak/>
        <w:t>K</w:t>
      </w:r>
      <w:r w:rsidRPr="002C29DA">
        <w:rPr>
          <w:rFonts w:eastAsia="MS Mincho"/>
          <w:sz w:val="20"/>
          <w:vertAlign w:val="subscript"/>
          <w:lang w:val="en-GB"/>
        </w:rPr>
        <w:t>R</w:t>
      </w:r>
      <w:r w:rsidRPr="002C29DA">
        <w:rPr>
          <w:rFonts w:eastAsia="MS Mincho"/>
          <w:sz w:val="20"/>
          <w:lang w:val="en-GB"/>
        </w:rPr>
        <w:t xml:space="preserve"> = </w:t>
      </w:r>
      <w:r w:rsidRPr="002C29DA">
        <w:rPr>
          <w:rFonts w:eastAsia="MS Mincho"/>
          <w:noProof/>
          <w:color w:val="FF0000"/>
          <w:position w:val="-26"/>
          <w:sz w:val="20"/>
          <w:lang w:val="en-GB" w:eastAsia="en-GB"/>
        </w:rPr>
        <w:drawing>
          <wp:inline distT="0" distB="0" distL="0" distR="0" wp14:anchorId="4DD35A0F" wp14:editId="4032D195">
            <wp:extent cx="3924300" cy="3429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24300" cy="342900"/>
                    </a:xfrm>
                    <a:prstGeom prst="rect">
                      <a:avLst/>
                    </a:prstGeom>
                    <a:noFill/>
                    <a:ln>
                      <a:noFill/>
                    </a:ln>
                  </pic:spPr>
                </pic:pic>
              </a:graphicData>
            </a:graphic>
          </wp:inline>
        </w:drawing>
      </w:r>
      <w:r w:rsidRPr="002C29DA">
        <w:rPr>
          <w:rFonts w:eastAsia="MS Mincho"/>
          <w:sz w:val="20"/>
          <w:lang w:val="en-GB"/>
        </w:rPr>
        <w:tab/>
        <w:t>(</w:t>
      </w:r>
      <w:bookmarkStart w:id="153" w:name="KR_Eqn"/>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29</w:t>
      </w:r>
      <w:r w:rsidRPr="002C29DA">
        <w:rPr>
          <w:rFonts w:eastAsia="MS Mincho"/>
          <w:sz w:val="20"/>
          <w:lang w:val="en-GB"/>
        </w:rPr>
        <w:fldChar w:fldCharType="end"/>
      </w:r>
      <w:bookmarkEnd w:id="153"/>
      <w:r w:rsidRPr="002C29DA">
        <w:rPr>
          <w:rFonts w:eastAsia="MS Mincho"/>
          <w:sz w:val="20"/>
          <w:lang w:val="en-GB"/>
        </w:rPr>
        <w:t>)</w:t>
      </w:r>
    </w:p>
    <w:p w14:paraId="5A020550" w14:textId="0F23ECF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Cs w:val="22"/>
          <w:lang w:val="en-GB"/>
        </w:rPr>
      </w:pPr>
      <w:r w:rsidRPr="002C29DA">
        <w:rPr>
          <w:rFonts w:eastAsia="MS Mincho"/>
          <w:sz w:val="20"/>
          <w:lang w:val="en-GB"/>
        </w:rPr>
        <w:t>K</w:t>
      </w:r>
      <w:r w:rsidRPr="002C29DA">
        <w:rPr>
          <w:rFonts w:eastAsia="MS Mincho"/>
          <w:sz w:val="20"/>
          <w:vertAlign w:val="subscript"/>
          <w:lang w:val="en-GB"/>
        </w:rPr>
        <w:t>B</w:t>
      </w:r>
      <w:r w:rsidRPr="002C29DA">
        <w:rPr>
          <w:rFonts w:eastAsia="MS Mincho"/>
          <w:sz w:val="20"/>
          <w:lang w:val="en-GB"/>
        </w:rPr>
        <w:t xml:space="preserve"> = </w:t>
      </w:r>
      <w:r w:rsidRPr="002C29DA">
        <w:rPr>
          <w:rFonts w:eastAsia="MS Mincho"/>
          <w:noProof/>
          <w:color w:val="FF0000"/>
          <w:position w:val="-26"/>
          <w:sz w:val="20"/>
          <w:lang w:val="en-GB" w:eastAsia="en-GB"/>
        </w:rPr>
        <w:drawing>
          <wp:inline distT="0" distB="0" distL="0" distR="0" wp14:anchorId="789F1CB0" wp14:editId="0B1C8ACB">
            <wp:extent cx="3954145" cy="3429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54145" cy="342900"/>
                    </a:xfrm>
                    <a:prstGeom prst="rect">
                      <a:avLst/>
                    </a:prstGeom>
                    <a:noFill/>
                    <a:ln>
                      <a:noFill/>
                    </a:ln>
                  </pic:spPr>
                </pic:pic>
              </a:graphicData>
            </a:graphic>
          </wp:inline>
        </w:drawing>
      </w:r>
      <w:r w:rsidRPr="002C29DA">
        <w:rPr>
          <w:rFonts w:eastAsia="MS Mincho"/>
          <w:sz w:val="20"/>
          <w:lang w:val="en-GB"/>
        </w:rPr>
        <w:tab/>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30</w:t>
      </w:r>
      <w:r w:rsidRPr="002C29DA">
        <w:rPr>
          <w:rFonts w:eastAsia="MS Mincho"/>
          <w:sz w:val="20"/>
          <w:lang w:val="en-GB"/>
        </w:rPr>
        <w:fldChar w:fldCharType="end"/>
      </w:r>
      <w:r w:rsidRPr="002C29DA">
        <w:rPr>
          <w:rFonts w:eastAsia="MS Mincho"/>
          <w:sz w:val="20"/>
          <w:lang w:val="en-GB"/>
        </w:rPr>
        <w:t>)</w:t>
      </w:r>
    </w:p>
    <w:p w14:paraId="1A92B923"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2C29DA">
        <w:rPr>
          <w:rFonts w:eastAsia="MS Mincho"/>
          <w:sz w:val="20"/>
          <w:lang w:val="en-GB"/>
        </w:rPr>
        <w:tab/>
        <w:t xml:space="preserve">where the values of </w:t>
      </w:r>
      <w:proofErr w:type="spellStart"/>
      <w:r w:rsidRPr="002C29DA">
        <w:rPr>
          <w:rFonts w:eastAsia="MS Mincho"/>
          <w:sz w:val="20"/>
          <w:lang w:val="en-GB"/>
        </w:rPr>
        <w:t>z</w:t>
      </w:r>
      <w:r w:rsidRPr="002C29DA">
        <w:rPr>
          <w:rFonts w:eastAsia="MS Mincho"/>
          <w:sz w:val="20"/>
          <w:vertAlign w:val="subscript"/>
          <w:lang w:val="en-GB"/>
        </w:rPr>
        <w:t>R</w:t>
      </w:r>
      <w:proofErr w:type="spellEnd"/>
      <w:r w:rsidRPr="002C29DA">
        <w:rPr>
          <w:rFonts w:eastAsia="MS Mincho"/>
          <w:sz w:val="20"/>
          <w:lang w:val="en-GB"/>
        </w:rPr>
        <w:t xml:space="preserve">, </w:t>
      </w:r>
      <w:proofErr w:type="spellStart"/>
      <w:r w:rsidRPr="002C29DA">
        <w:rPr>
          <w:rFonts w:eastAsia="MS Mincho"/>
          <w:sz w:val="20"/>
          <w:lang w:val="en-GB"/>
        </w:rPr>
        <w:t>z</w:t>
      </w:r>
      <w:r w:rsidRPr="002C29DA">
        <w:rPr>
          <w:rFonts w:eastAsia="MS Mincho"/>
          <w:sz w:val="20"/>
          <w:vertAlign w:val="subscript"/>
          <w:lang w:val="en-GB"/>
        </w:rPr>
        <w:t>G</w:t>
      </w:r>
      <w:proofErr w:type="spellEnd"/>
      <w:r w:rsidRPr="002C29DA">
        <w:rPr>
          <w:rFonts w:eastAsia="MS Mincho"/>
          <w:sz w:val="20"/>
          <w:lang w:val="en-GB"/>
        </w:rPr>
        <w:t xml:space="preserve">, </w:t>
      </w:r>
      <w:proofErr w:type="spellStart"/>
      <w:r w:rsidRPr="002C29DA">
        <w:rPr>
          <w:rFonts w:eastAsia="MS Mincho"/>
          <w:sz w:val="20"/>
          <w:lang w:val="en-GB"/>
        </w:rPr>
        <w:t>z</w:t>
      </w:r>
      <w:r w:rsidRPr="002C29DA">
        <w:rPr>
          <w:rFonts w:eastAsia="MS Mincho"/>
          <w:sz w:val="20"/>
          <w:vertAlign w:val="subscript"/>
          <w:lang w:val="en-GB"/>
        </w:rPr>
        <w:t>B</w:t>
      </w:r>
      <w:proofErr w:type="spellEnd"/>
      <w:r w:rsidRPr="002C29DA">
        <w:rPr>
          <w:rFonts w:eastAsia="MS Mincho"/>
          <w:sz w:val="20"/>
          <w:lang w:val="en-GB"/>
        </w:rPr>
        <w:t xml:space="preserve">, and </w:t>
      </w:r>
      <w:proofErr w:type="spellStart"/>
      <w:r w:rsidRPr="002C29DA">
        <w:rPr>
          <w:rFonts w:eastAsia="MS Mincho"/>
          <w:sz w:val="20"/>
          <w:lang w:val="en-GB"/>
        </w:rPr>
        <w:t>z</w:t>
      </w:r>
      <w:r w:rsidRPr="002C29DA">
        <w:rPr>
          <w:rFonts w:eastAsia="MS Mincho"/>
          <w:sz w:val="20"/>
          <w:vertAlign w:val="subscript"/>
          <w:lang w:val="en-GB"/>
        </w:rPr>
        <w:t>W</w:t>
      </w:r>
      <w:proofErr w:type="spellEnd"/>
      <w:r w:rsidRPr="002C29DA">
        <w:rPr>
          <w:rFonts w:eastAsia="MS Mincho"/>
          <w:sz w:val="20"/>
          <w:lang w:val="en-GB"/>
        </w:rPr>
        <w:t>, are given by.</w:t>
      </w:r>
    </w:p>
    <w:p w14:paraId="09D53CD9" w14:textId="4173D3AB"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Cs w:val="22"/>
          <w:lang w:val="en-GB"/>
        </w:rPr>
      </w:pPr>
      <w:proofErr w:type="spellStart"/>
      <w:r w:rsidRPr="002C29DA">
        <w:rPr>
          <w:rFonts w:eastAsia="MS Mincho"/>
          <w:sz w:val="20"/>
          <w:lang w:val="en-GB"/>
        </w:rPr>
        <w:t>z</w:t>
      </w:r>
      <w:r w:rsidRPr="002C29DA">
        <w:rPr>
          <w:rFonts w:eastAsia="MS Mincho"/>
          <w:sz w:val="20"/>
          <w:vertAlign w:val="subscript"/>
          <w:lang w:val="en-GB"/>
        </w:rPr>
        <w:t>R</w:t>
      </w:r>
      <w:proofErr w:type="spellEnd"/>
      <w:r w:rsidRPr="002C29DA">
        <w:rPr>
          <w:rFonts w:eastAsia="MS Mincho"/>
          <w:sz w:val="20"/>
          <w:lang w:val="en-GB"/>
        </w:rPr>
        <w:t xml:space="preserve"> = 1 − </w:t>
      </w:r>
      <w:proofErr w:type="gramStart"/>
      <w:r w:rsidRPr="002C29DA">
        <w:rPr>
          <w:rFonts w:eastAsia="MS Mincho"/>
          <w:sz w:val="20"/>
          <w:lang w:val="en-GB"/>
        </w:rPr>
        <w:t xml:space="preserve">( </w:t>
      </w:r>
      <w:proofErr w:type="spellStart"/>
      <w:r w:rsidRPr="002C29DA">
        <w:rPr>
          <w:rFonts w:eastAsia="MS Mincho"/>
          <w:sz w:val="20"/>
          <w:lang w:val="en-GB"/>
        </w:rPr>
        <w:t>x</w:t>
      </w:r>
      <w:r w:rsidRPr="002C29DA">
        <w:rPr>
          <w:rFonts w:eastAsia="MS Mincho"/>
          <w:sz w:val="20"/>
          <w:vertAlign w:val="subscript"/>
          <w:lang w:val="en-GB"/>
        </w:rPr>
        <w:t>R</w:t>
      </w:r>
      <w:proofErr w:type="spellEnd"/>
      <w:proofErr w:type="gramEnd"/>
      <w:r w:rsidRPr="002C29DA">
        <w:rPr>
          <w:rFonts w:eastAsia="MS Mincho"/>
          <w:sz w:val="20"/>
          <w:lang w:val="en-GB"/>
        </w:rPr>
        <w:t xml:space="preserve"> + </w:t>
      </w:r>
      <w:proofErr w:type="spellStart"/>
      <w:r w:rsidRPr="002C29DA">
        <w:rPr>
          <w:rFonts w:eastAsia="MS Mincho"/>
          <w:sz w:val="20"/>
          <w:lang w:val="en-GB"/>
        </w:rPr>
        <w:t>y</w:t>
      </w:r>
      <w:r w:rsidRPr="002C29DA">
        <w:rPr>
          <w:rFonts w:eastAsia="MS Mincho"/>
          <w:sz w:val="20"/>
          <w:vertAlign w:val="subscript"/>
          <w:lang w:val="en-GB"/>
        </w:rPr>
        <w:t>R</w:t>
      </w:r>
      <w:proofErr w:type="spellEnd"/>
      <w:r w:rsidRPr="002C29DA">
        <w:rPr>
          <w:rFonts w:eastAsia="MS Mincho"/>
          <w:sz w:val="20"/>
          <w:lang w:val="en-GB"/>
        </w:rPr>
        <w:t xml:space="preserve"> )</w:t>
      </w:r>
      <w:r w:rsidRPr="002C29DA">
        <w:rPr>
          <w:rFonts w:eastAsia="MS Mincho"/>
          <w:sz w:val="20"/>
          <w:lang w:val="en-GB"/>
        </w:rPr>
        <w:tab/>
      </w:r>
      <w:r w:rsidRPr="002C29DA">
        <w:rPr>
          <w:rFonts w:eastAsia="MS Mincho"/>
          <w:sz w:val="20"/>
          <w:lang w:val="en-GB"/>
        </w:rPr>
        <w:tab/>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31</w:t>
      </w:r>
      <w:r w:rsidRPr="002C29DA">
        <w:rPr>
          <w:rFonts w:eastAsia="MS Mincho"/>
          <w:sz w:val="20"/>
          <w:lang w:val="en-GB"/>
        </w:rPr>
        <w:fldChar w:fldCharType="end"/>
      </w:r>
      <w:r w:rsidRPr="002C29DA">
        <w:rPr>
          <w:rFonts w:eastAsia="MS Mincho"/>
          <w:sz w:val="20"/>
          <w:lang w:val="en-GB"/>
        </w:rPr>
        <w:t>)</w:t>
      </w:r>
    </w:p>
    <w:p w14:paraId="548C0F19" w14:textId="1FF4ECCC"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Cs w:val="22"/>
          <w:lang w:val="en-GB"/>
        </w:rPr>
      </w:pPr>
      <w:proofErr w:type="spellStart"/>
      <w:r w:rsidRPr="002C29DA">
        <w:rPr>
          <w:rFonts w:eastAsia="MS Mincho"/>
          <w:sz w:val="20"/>
          <w:lang w:val="en-GB"/>
        </w:rPr>
        <w:t>z</w:t>
      </w:r>
      <w:r w:rsidRPr="002C29DA">
        <w:rPr>
          <w:rFonts w:eastAsia="MS Mincho"/>
          <w:sz w:val="20"/>
          <w:vertAlign w:val="subscript"/>
          <w:lang w:val="en-GB"/>
        </w:rPr>
        <w:t>G</w:t>
      </w:r>
      <w:proofErr w:type="spellEnd"/>
      <w:r w:rsidRPr="002C29DA">
        <w:rPr>
          <w:rFonts w:eastAsia="MS Mincho"/>
          <w:sz w:val="20"/>
          <w:lang w:val="en-GB"/>
        </w:rPr>
        <w:t xml:space="preserve"> = 1 − </w:t>
      </w:r>
      <w:proofErr w:type="gramStart"/>
      <w:r w:rsidRPr="002C29DA">
        <w:rPr>
          <w:rFonts w:eastAsia="MS Mincho"/>
          <w:sz w:val="20"/>
          <w:lang w:val="en-GB"/>
        </w:rPr>
        <w:t xml:space="preserve">( </w:t>
      </w:r>
      <w:proofErr w:type="spellStart"/>
      <w:r w:rsidRPr="002C29DA">
        <w:rPr>
          <w:rFonts w:eastAsia="MS Mincho"/>
          <w:sz w:val="20"/>
          <w:lang w:val="en-GB"/>
        </w:rPr>
        <w:t>x</w:t>
      </w:r>
      <w:r w:rsidRPr="002C29DA">
        <w:rPr>
          <w:rFonts w:eastAsia="MS Mincho"/>
          <w:sz w:val="20"/>
          <w:vertAlign w:val="subscript"/>
          <w:lang w:val="en-GB"/>
        </w:rPr>
        <w:t>G</w:t>
      </w:r>
      <w:proofErr w:type="spellEnd"/>
      <w:proofErr w:type="gramEnd"/>
      <w:r w:rsidRPr="002C29DA">
        <w:rPr>
          <w:rFonts w:eastAsia="MS Mincho"/>
          <w:sz w:val="20"/>
          <w:lang w:val="en-GB"/>
        </w:rPr>
        <w:t xml:space="preserve"> + </w:t>
      </w:r>
      <w:proofErr w:type="spellStart"/>
      <w:r w:rsidRPr="002C29DA">
        <w:rPr>
          <w:rFonts w:eastAsia="MS Mincho"/>
          <w:sz w:val="20"/>
          <w:lang w:val="en-GB"/>
        </w:rPr>
        <w:t>y</w:t>
      </w:r>
      <w:r w:rsidRPr="002C29DA">
        <w:rPr>
          <w:rFonts w:eastAsia="MS Mincho"/>
          <w:sz w:val="20"/>
          <w:vertAlign w:val="subscript"/>
          <w:lang w:val="en-GB"/>
        </w:rPr>
        <w:t>G</w:t>
      </w:r>
      <w:proofErr w:type="spellEnd"/>
      <w:r w:rsidRPr="002C29DA">
        <w:rPr>
          <w:rFonts w:eastAsia="MS Mincho"/>
          <w:sz w:val="20"/>
          <w:lang w:val="en-GB"/>
        </w:rPr>
        <w:t xml:space="preserve"> )</w:t>
      </w:r>
      <w:r w:rsidRPr="002C29DA">
        <w:rPr>
          <w:rFonts w:eastAsia="MS Mincho"/>
          <w:sz w:val="20"/>
          <w:lang w:val="en-GB"/>
        </w:rPr>
        <w:tab/>
      </w:r>
      <w:r w:rsidRPr="002C29DA">
        <w:rPr>
          <w:rFonts w:eastAsia="MS Mincho"/>
          <w:sz w:val="20"/>
          <w:lang w:val="en-GB"/>
        </w:rPr>
        <w:tab/>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32</w:t>
      </w:r>
      <w:r w:rsidRPr="002C29DA">
        <w:rPr>
          <w:rFonts w:eastAsia="MS Mincho"/>
          <w:sz w:val="20"/>
          <w:lang w:val="en-GB"/>
        </w:rPr>
        <w:fldChar w:fldCharType="end"/>
      </w:r>
      <w:r w:rsidRPr="002C29DA">
        <w:rPr>
          <w:rFonts w:eastAsia="MS Mincho"/>
          <w:sz w:val="20"/>
          <w:lang w:val="en-GB"/>
        </w:rPr>
        <w:t>)</w:t>
      </w:r>
    </w:p>
    <w:p w14:paraId="1C2C09C0" w14:textId="7F74C07C"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Cs w:val="22"/>
          <w:lang w:val="en-GB"/>
        </w:rPr>
      </w:pPr>
      <w:proofErr w:type="spellStart"/>
      <w:r w:rsidRPr="002C29DA">
        <w:rPr>
          <w:rFonts w:eastAsia="MS Mincho"/>
          <w:sz w:val="20"/>
          <w:lang w:val="en-GB"/>
        </w:rPr>
        <w:t>z</w:t>
      </w:r>
      <w:r w:rsidRPr="002C29DA">
        <w:rPr>
          <w:rFonts w:eastAsia="MS Mincho"/>
          <w:sz w:val="20"/>
          <w:vertAlign w:val="subscript"/>
          <w:lang w:val="en-GB"/>
        </w:rPr>
        <w:t>B</w:t>
      </w:r>
      <w:proofErr w:type="spellEnd"/>
      <w:r w:rsidRPr="002C29DA">
        <w:rPr>
          <w:rFonts w:eastAsia="MS Mincho"/>
          <w:sz w:val="20"/>
          <w:lang w:val="en-GB"/>
        </w:rPr>
        <w:t xml:space="preserve"> = 1 − </w:t>
      </w:r>
      <w:proofErr w:type="gramStart"/>
      <w:r w:rsidRPr="002C29DA">
        <w:rPr>
          <w:rFonts w:eastAsia="MS Mincho"/>
          <w:sz w:val="20"/>
          <w:lang w:val="en-GB"/>
        </w:rPr>
        <w:t xml:space="preserve">( </w:t>
      </w:r>
      <w:proofErr w:type="spellStart"/>
      <w:r w:rsidRPr="002C29DA">
        <w:rPr>
          <w:rFonts w:eastAsia="MS Mincho"/>
          <w:sz w:val="20"/>
          <w:lang w:val="en-GB"/>
        </w:rPr>
        <w:t>x</w:t>
      </w:r>
      <w:r w:rsidRPr="002C29DA">
        <w:rPr>
          <w:rFonts w:eastAsia="MS Mincho"/>
          <w:sz w:val="20"/>
          <w:vertAlign w:val="subscript"/>
          <w:lang w:val="en-GB"/>
        </w:rPr>
        <w:t>B</w:t>
      </w:r>
      <w:proofErr w:type="spellEnd"/>
      <w:proofErr w:type="gramEnd"/>
      <w:r w:rsidRPr="002C29DA">
        <w:rPr>
          <w:rFonts w:eastAsia="MS Mincho"/>
          <w:sz w:val="20"/>
          <w:lang w:val="en-GB"/>
        </w:rPr>
        <w:t xml:space="preserve"> + </w:t>
      </w:r>
      <w:proofErr w:type="spellStart"/>
      <w:r w:rsidRPr="002C29DA">
        <w:rPr>
          <w:rFonts w:eastAsia="MS Mincho"/>
          <w:sz w:val="20"/>
          <w:lang w:val="en-GB"/>
        </w:rPr>
        <w:t>y</w:t>
      </w:r>
      <w:r w:rsidRPr="002C29DA">
        <w:rPr>
          <w:rFonts w:eastAsia="MS Mincho"/>
          <w:sz w:val="20"/>
          <w:vertAlign w:val="subscript"/>
          <w:lang w:val="en-GB"/>
        </w:rPr>
        <w:t>B</w:t>
      </w:r>
      <w:proofErr w:type="spellEnd"/>
      <w:r w:rsidRPr="002C29DA">
        <w:rPr>
          <w:rFonts w:eastAsia="MS Mincho"/>
          <w:sz w:val="20"/>
          <w:lang w:val="en-GB"/>
        </w:rPr>
        <w:t xml:space="preserve"> )</w:t>
      </w:r>
      <w:r w:rsidRPr="002C29DA">
        <w:rPr>
          <w:rFonts w:eastAsia="MS Mincho"/>
          <w:sz w:val="20"/>
          <w:lang w:val="en-GB"/>
        </w:rPr>
        <w:tab/>
      </w:r>
      <w:r w:rsidRPr="002C29DA">
        <w:rPr>
          <w:rFonts w:eastAsia="MS Mincho"/>
          <w:sz w:val="20"/>
          <w:lang w:val="en-GB"/>
        </w:rPr>
        <w:tab/>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33</w:t>
      </w:r>
      <w:r w:rsidRPr="002C29DA">
        <w:rPr>
          <w:rFonts w:eastAsia="MS Mincho"/>
          <w:sz w:val="20"/>
          <w:lang w:val="en-GB"/>
        </w:rPr>
        <w:fldChar w:fldCharType="end"/>
      </w:r>
      <w:r w:rsidRPr="002C29DA">
        <w:rPr>
          <w:rFonts w:eastAsia="MS Mincho"/>
          <w:sz w:val="20"/>
          <w:lang w:val="en-GB"/>
        </w:rPr>
        <w:t>)</w:t>
      </w:r>
    </w:p>
    <w:p w14:paraId="607ED228" w14:textId="17C630F6"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Cs w:val="22"/>
          <w:lang w:val="en-GB"/>
        </w:rPr>
      </w:pPr>
      <w:proofErr w:type="spellStart"/>
      <w:r w:rsidRPr="002C29DA">
        <w:rPr>
          <w:rFonts w:eastAsia="MS Mincho"/>
          <w:sz w:val="20"/>
          <w:lang w:val="en-GB"/>
        </w:rPr>
        <w:t>z</w:t>
      </w:r>
      <w:r w:rsidRPr="002C29DA">
        <w:rPr>
          <w:rFonts w:eastAsia="MS Mincho"/>
          <w:sz w:val="20"/>
          <w:vertAlign w:val="subscript"/>
          <w:lang w:val="en-GB"/>
        </w:rPr>
        <w:t>W</w:t>
      </w:r>
      <w:proofErr w:type="spellEnd"/>
      <w:r w:rsidRPr="002C29DA">
        <w:rPr>
          <w:rFonts w:eastAsia="MS Mincho"/>
          <w:sz w:val="20"/>
          <w:lang w:val="en-GB"/>
        </w:rPr>
        <w:t xml:space="preserve"> = 1 − </w:t>
      </w:r>
      <w:proofErr w:type="gramStart"/>
      <w:r w:rsidRPr="002C29DA">
        <w:rPr>
          <w:rFonts w:eastAsia="MS Mincho"/>
          <w:sz w:val="20"/>
          <w:lang w:val="en-GB"/>
        </w:rPr>
        <w:t xml:space="preserve">( </w:t>
      </w:r>
      <w:proofErr w:type="spellStart"/>
      <w:r w:rsidRPr="002C29DA">
        <w:rPr>
          <w:rFonts w:eastAsia="MS Mincho"/>
          <w:sz w:val="20"/>
          <w:lang w:val="en-GB"/>
        </w:rPr>
        <w:t>x</w:t>
      </w:r>
      <w:r w:rsidRPr="002C29DA">
        <w:rPr>
          <w:rFonts w:eastAsia="MS Mincho"/>
          <w:sz w:val="20"/>
          <w:vertAlign w:val="subscript"/>
          <w:lang w:val="en-GB"/>
        </w:rPr>
        <w:t>W</w:t>
      </w:r>
      <w:proofErr w:type="spellEnd"/>
      <w:proofErr w:type="gramEnd"/>
      <w:r w:rsidRPr="002C29DA">
        <w:rPr>
          <w:rFonts w:eastAsia="MS Mincho"/>
          <w:sz w:val="20"/>
          <w:lang w:val="en-GB"/>
        </w:rPr>
        <w:t xml:space="preserve"> + </w:t>
      </w:r>
      <w:proofErr w:type="spellStart"/>
      <w:r w:rsidRPr="002C29DA">
        <w:rPr>
          <w:rFonts w:eastAsia="MS Mincho"/>
          <w:sz w:val="20"/>
          <w:lang w:val="en-GB"/>
        </w:rPr>
        <w:t>y</w:t>
      </w:r>
      <w:r w:rsidRPr="002C29DA">
        <w:rPr>
          <w:rFonts w:eastAsia="MS Mincho"/>
          <w:sz w:val="20"/>
          <w:vertAlign w:val="subscript"/>
          <w:lang w:val="en-GB"/>
        </w:rPr>
        <w:t>W</w:t>
      </w:r>
      <w:proofErr w:type="spellEnd"/>
      <w:r w:rsidRPr="002C29DA">
        <w:rPr>
          <w:rFonts w:eastAsia="MS Mincho"/>
          <w:sz w:val="20"/>
          <w:lang w:val="en-GB"/>
        </w:rPr>
        <w:t xml:space="preserve"> )</w:t>
      </w:r>
      <w:r w:rsidRPr="002C29DA">
        <w:rPr>
          <w:rFonts w:eastAsia="MS Mincho"/>
          <w:sz w:val="20"/>
          <w:lang w:val="en-GB"/>
        </w:rPr>
        <w:tab/>
      </w:r>
      <w:r w:rsidRPr="002C29DA">
        <w:rPr>
          <w:rFonts w:eastAsia="MS Mincho"/>
          <w:sz w:val="20"/>
          <w:lang w:val="en-GB"/>
        </w:rPr>
        <w:tab/>
        <w:t>(</w:t>
      </w:r>
      <w:bookmarkStart w:id="154" w:name="zW_Eqn"/>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34</w:t>
      </w:r>
      <w:r w:rsidRPr="002C29DA">
        <w:rPr>
          <w:rFonts w:eastAsia="MS Mincho"/>
          <w:sz w:val="20"/>
          <w:lang w:val="en-GB"/>
        </w:rPr>
        <w:fldChar w:fldCharType="end"/>
      </w:r>
      <w:bookmarkEnd w:id="154"/>
      <w:r w:rsidRPr="002C29DA">
        <w:rPr>
          <w:rFonts w:eastAsia="MS Mincho"/>
          <w:sz w:val="20"/>
          <w:lang w:val="en-GB"/>
        </w:rPr>
        <w:t>)</w:t>
      </w:r>
    </w:p>
    <w:p w14:paraId="7C512657" w14:textId="0BBF1B86" w:rsidR="002C29DA" w:rsidRPr="002C29DA" w:rsidRDefault="002C29DA" w:rsidP="002C29DA">
      <w:pPr>
        <w:keepNext/>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2C29DA">
        <w:rPr>
          <w:rFonts w:eastAsia="MS Mincho"/>
          <w:sz w:val="20"/>
          <w:lang w:val="en-GB"/>
        </w:rPr>
        <w:t>The variables E′</w:t>
      </w:r>
      <w:r w:rsidRPr="002C29DA">
        <w:rPr>
          <w:rFonts w:eastAsia="MS Mincho"/>
          <w:sz w:val="20"/>
          <w:vertAlign w:val="subscript"/>
          <w:lang w:val="en-GB"/>
        </w:rPr>
        <w:t>Y</w:t>
      </w:r>
      <w:r w:rsidRPr="002C29DA">
        <w:rPr>
          <w:rFonts w:eastAsia="MS Mincho"/>
          <w:sz w:val="20"/>
          <w:lang w:val="en-GB"/>
        </w:rPr>
        <w:t>, E′</w:t>
      </w:r>
      <w:r w:rsidRPr="002C29DA">
        <w:rPr>
          <w:rFonts w:eastAsia="MS Mincho"/>
          <w:sz w:val="20"/>
          <w:vertAlign w:val="subscript"/>
          <w:lang w:val="en-GB"/>
        </w:rPr>
        <w:t>PB</w:t>
      </w:r>
      <w:r w:rsidRPr="002C29DA">
        <w:rPr>
          <w:rFonts w:eastAsia="MS Mincho"/>
          <w:sz w:val="20"/>
          <w:lang w:val="en-GB"/>
        </w:rPr>
        <w:t>, and E′</w:t>
      </w:r>
      <w:r w:rsidRPr="002C29DA">
        <w:rPr>
          <w:rFonts w:eastAsia="MS Mincho"/>
          <w:sz w:val="20"/>
          <w:vertAlign w:val="subscript"/>
          <w:lang w:val="en-GB"/>
        </w:rPr>
        <w:t>PR</w:t>
      </w:r>
      <w:r w:rsidRPr="002C29DA">
        <w:rPr>
          <w:rFonts w:eastAsia="MS Mincho"/>
          <w:sz w:val="20"/>
          <w:lang w:val="en-GB"/>
        </w:rPr>
        <w:t xml:space="preserve"> (for </w:t>
      </w:r>
      <w:proofErr w:type="spellStart"/>
      <w:r w:rsidRPr="002C29DA">
        <w:rPr>
          <w:rFonts w:eastAsia="MS Mincho"/>
          <w:sz w:val="20"/>
          <w:lang w:val="en-GB"/>
        </w:rPr>
        <w:t>matrix_coefficients</w:t>
      </w:r>
      <w:proofErr w:type="spellEnd"/>
      <w:r w:rsidRPr="002C29DA">
        <w:rPr>
          <w:rFonts w:eastAsia="MS Mincho"/>
          <w:sz w:val="20"/>
          <w:lang w:val="en-GB"/>
        </w:rPr>
        <w:t xml:space="preserve"> not equal to 0, 8, 15, or 16) or Y, </w:t>
      </w:r>
      <w:proofErr w:type="spellStart"/>
      <w:r w:rsidRPr="002C29DA">
        <w:rPr>
          <w:rFonts w:eastAsia="MS Mincho"/>
          <w:sz w:val="20"/>
          <w:lang w:val="en-GB"/>
        </w:rPr>
        <w:t>Cb</w:t>
      </w:r>
      <w:proofErr w:type="spellEnd"/>
      <w:r w:rsidRPr="002C29DA">
        <w:rPr>
          <w:rFonts w:eastAsia="MS Mincho"/>
          <w:sz w:val="20"/>
          <w:lang w:val="en-GB"/>
        </w:rPr>
        <w:t xml:space="preserve">, and Cr (for </w:t>
      </w:r>
      <w:proofErr w:type="spellStart"/>
      <w:r w:rsidRPr="002C29DA">
        <w:rPr>
          <w:rFonts w:eastAsia="MS Mincho"/>
          <w:sz w:val="20"/>
          <w:lang w:val="en-GB"/>
        </w:rPr>
        <w:t>matrix_coefficients</w:t>
      </w:r>
      <w:proofErr w:type="spellEnd"/>
      <w:r w:rsidRPr="002C29DA">
        <w:rPr>
          <w:rFonts w:eastAsia="MS Mincho"/>
          <w:sz w:val="20"/>
          <w:lang w:val="en-GB"/>
        </w:rPr>
        <w:t xml:space="preserve"> equal to 0, 8, 15, or 16) are specified as follows:</w:t>
      </w:r>
    </w:p>
    <w:p w14:paraId="5038C154" w14:textId="3D8F8E8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2C29DA">
        <w:rPr>
          <w:rFonts w:eastAsia="MS Mincho"/>
          <w:sz w:val="20"/>
          <w:lang w:val="en-GB"/>
        </w:rPr>
        <w:t>–</w:t>
      </w:r>
      <w:r w:rsidRPr="002C29DA">
        <w:rPr>
          <w:rFonts w:eastAsia="MS Mincho"/>
          <w:sz w:val="20"/>
          <w:lang w:val="en-GB"/>
        </w:rPr>
        <w:tab/>
        <w:t xml:space="preserve">If </w:t>
      </w:r>
      <w:proofErr w:type="spellStart"/>
      <w:r w:rsidRPr="002C29DA">
        <w:rPr>
          <w:rFonts w:eastAsia="MS Mincho"/>
          <w:sz w:val="20"/>
          <w:lang w:val="en-GB"/>
        </w:rPr>
        <w:t>matrix_coefficients</w:t>
      </w:r>
      <w:proofErr w:type="spellEnd"/>
      <w:r w:rsidRPr="002C29DA">
        <w:rPr>
          <w:rFonts w:eastAsia="MS Mincho"/>
          <w:sz w:val="20"/>
          <w:lang w:val="en-GB"/>
        </w:rPr>
        <w:t xml:space="preserve"> is not equal to 0, 8, 10, 11, 13, 14, 15, 16,</w:t>
      </w:r>
      <w:r w:rsidR="0074224D">
        <w:rPr>
          <w:rFonts w:eastAsia="MS Mincho"/>
          <w:sz w:val="20"/>
          <w:lang w:val="en-GB"/>
        </w:rPr>
        <w:t xml:space="preserve"> or 17,</w:t>
      </w:r>
      <w:r w:rsidRPr="002C29DA">
        <w:rPr>
          <w:rFonts w:eastAsia="MS Mincho"/>
          <w:sz w:val="20"/>
          <w:lang w:val="en-GB"/>
        </w:rPr>
        <w:t xml:space="preserve"> the following equations apply:</w:t>
      </w:r>
    </w:p>
    <w:p w14:paraId="2C5D98BF" w14:textId="5A75B959"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567"/>
        <w:jc w:val="left"/>
        <w:rPr>
          <w:rFonts w:eastAsia="MS Mincho"/>
          <w:sz w:val="20"/>
          <w:szCs w:val="22"/>
          <w:lang w:val="en-GB"/>
        </w:rPr>
      </w:pPr>
      <w:r w:rsidRPr="002C29DA">
        <w:rPr>
          <w:rFonts w:eastAsia="MS Mincho"/>
          <w:sz w:val="20"/>
          <w:szCs w:val="22"/>
          <w:lang w:val="en-GB"/>
        </w:rPr>
        <w:t>E′</w:t>
      </w:r>
      <w:r w:rsidRPr="002C29DA">
        <w:rPr>
          <w:rFonts w:eastAsia="MS Mincho"/>
          <w:sz w:val="20"/>
          <w:szCs w:val="22"/>
          <w:vertAlign w:val="subscript"/>
          <w:lang w:val="en-GB"/>
        </w:rPr>
        <w:t>Y</w:t>
      </w:r>
      <w:r w:rsidRPr="002C29DA">
        <w:rPr>
          <w:rFonts w:eastAsia="MS Mincho"/>
          <w:sz w:val="20"/>
          <w:szCs w:val="22"/>
          <w:lang w:val="en-GB"/>
        </w:rPr>
        <w:t xml:space="preserve"> = K</w:t>
      </w:r>
      <w:r w:rsidRPr="002C29DA">
        <w:rPr>
          <w:rFonts w:eastAsia="MS Mincho"/>
          <w:sz w:val="20"/>
          <w:szCs w:val="22"/>
          <w:vertAlign w:val="subscript"/>
          <w:lang w:val="en-GB"/>
        </w:rPr>
        <w:t>R</w:t>
      </w:r>
      <w:r w:rsidRPr="002C29DA">
        <w:rPr>
          <w:rFonts w:eastAsia="MS Mincho"/>
          <w:sz w:val="20"/>
          <w:szCs w:val="22"/>
          <w:lang w:val="en-GB"/>
        </w:rPr>
        <w:t xml:space="preserve"> * E</w:t>
      </w:r>
      <w:r w:rsidR="00150686" w:rsidRPr="002C29DA">
        <w:rPr>
          <w:rFonts w:eastAsia="MS Mincho"/>
          <w:sz w:val="20"/>
          <w:szCs w:val="22"/>
          <w:lang w:val="en-GB"/>
        </w:rPr>
        <w:t>′</w:t>
      </w:r>
      <w:r w:rsidRPr="002C29DA">
        <w:rPr>
          <w:rFonts w:eastAsia="MS Mincho"/>
          <w:sz w:val="20"/>
          <w:szCs w:val="22"/>
          <w:vertAlign w:val="subscript"/>
          <w:lang w:val="en-GB"/>
        </w:rPr>
        <w:t>R</w:t>
      </w:r>
      <w:r w:rsidRPr="002C29DA">
        <w:rPr>
          <w:rFonts w:eastAsia="MS Mincho"/>
          <w:sz w:val="20"/>
          <w:szCs w:val="22"/>
          <w:lang w:val="en-GB"/>
        </w:rPr>
        <w:t xml:space="preserve"> + </w:t>
      </w:r>
      <w:proofErr w:type="gramStart"/>
      <w:r w:rsidRPr="002C29DA">
        <w:rPr>
          <w:rFonts w:eastAsia="MS Mincho"/>
          <w:sz w:val="20"/>
          <w:szCs w:val="22"/>
          <w:lang w:val="en-GB"/>
        </w:rPr>
        <w:t>( 1</w:t>
      </w:r>
      <w:proofErr w:type="gramEnd"/>
      <w:r w:rsidRPr="002C29DA">
        <w:rPr>
          <w:rFonts w:eastAsia="MS Mincho"/>
          <w:sz w:val="20"/>
          <w:szCs w:val="22"/>
          <w:lang w:val="en-GB"/>
        </w:rPr>
        <w:t xml:space="preserve"> − K</w:t>
      </w:r>
      <w:r w:rsidRPr="002C29DA">
        <w:rPr>
          <w:rFonts w:eastAsia="MS Mincho"/>
          <w:sz w:val="20"/>
          <w:szCs w:val="22"/>
          <w:vertAlign w:val="subscript"/>
          <w:lang w:val="en-GB"/>
        </w:rPr>
        <w:t>R</w:t>
      </w:r>
      <w:r w:rsidRPr="002C29DA">
        <w:rPr>
          <w:rFonts w:eastAsia="MS Mincho"/>
          <w:sz w:val="20"/>
          <w:szCs w:val="22"/>
          <w:lang w:val="en-GB"/>
        </w:rPr>
        <w:t xml:space="preserve"> − K</w:t>
      </w:r>
      <w:r w:rsidRPr="002C29DA">
        <w:rPr>
          <w:rFonts w:eastAsia="MS Mincho"/>
          <w:sz w:val="20"/>
          <w:szCs w:val="22"/>
          <w:vertAlign w:val="subscript"/>
          <w:lang w:val="en-GB"/>
        </w:rPr>
        <w:t>B</w:t>
      </w:r>
      <w:r w:rsidRPr="002C29DA">
        <w:rPr>
          <w:rFonts w:eastAsia="MS Mincho"/>
          <w:sz w:val="20"/>
          <w:szCs w:val="22"/>
          <w:lang w:val="en-GB"/>
        </w:rPr>
        <w:t xml:space="preserve"> ) * E′</w:t>
      </w:r>
      <w:r w:rsidRPr="002C29DA">
        <w:rPr>
          <w:rFonts w:eastAsia="MS Mincho"/>
          <w:sz w:val="20"/>
          <w:szCs w:val="22"/>
          <w:vertAlign w:val="subscript"/>
          <w:lang w:val="en-GB"/>
        </w:rPr>
        <w:t>G</w:t>
      </w:r>
      <w:r w:rsidRPr="002C29DA">
        <w:rPr>
          <w:rFonts w:eastAsia="MS Mincho"/>
          <w:sz w:val="20"/>
          <w:szCs w:val="22"/>
          <w:lang w:val="en-GB"/>
        </w:rPr>
        <w:t xml:space="preserve"> + K</w:t>
      </w:r>
      <w:r w:rsidRPr="002C29DA">
        <w:rPr>
          <w:rFonts w:eastAsia="MS Mincho"/>
          <w:sz w:val="20"/>
          <w:szCs w:val="22"/>
          <w:vertAlign w:val="subscript"/>
          <w:lang w:val="en-GB"/>
        </w:rPr>
        <w:t>B</w:t>
      </w:r>
      <w:r w:rsidRPr="002C29DA">
        <w:rPr>
          <w:rFonts w:eastAsia="MS Mincho"/>
          <w:sz w:val="20"/>
          <w:szCs w:val="22"/>
          <w:lang w:val="en-GB"/>
        </w:rPr>
        <w:t xml:space="preserve"> * E′</w:t>
      </w:r>
      <w:r w:rsidRPr="002C29DA">
        <w:rPr>
          <w:rFonts w:eastAsia="MS Mincho"/>
          <w:sz w:val="20"/>
          <w:szCs w:val="22"/>
          <w:vertAlign w:val="subscript"/>
          <w:lang w:val="en-GB"/>
        </w:rPr>
        <w:t>B</w:t>
      </w:r>
      <w:r w:rsidRPr="002C29DA">
        <w:rPr>
          <w:rFonts w:eastAsia="MS Mincho"/>
          <w:sz w:val="20"/>
          <w:szCs w:val="22"/>
          <w:lang w:val="en-GB"/>
        </w:rPr>
        <w:tab/>
      </w:r>
      <w:r w:rsidRPr="002C29DA">
        <w:rPr>
          <w:rFonts w:eastAsia="MS Mincho"/>
          <w:sz w:val="20"/>
          <w:szCs w:val="22"/>
          <w:lang w:val="en-GB"/>
        </w:rPr>
        <w:tab/>
        <w:t>(</w:t>
      </w:r>
      <w:bookmarkStart w:id="155" w:name="OrdinaryMatrixFirst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35</w:t>
      </w:r>
      <w:r w:rsidRPr="002C29DA">
        <w:rPr>
          <w:rFonts w:eastAsia="MS Mincho"/>
          <w:sz w:val="20"/>
          <w:szCs w:val="22"/>
          <w:lang w:val="en-GB"/>
        </w:rPr>
        <w:fldChar w:fldCharType="end"/>
      </w:r>
      <w:bookmarkEnd w:id="155"/>
      <w:r w:rsidRPr="002C29DA">
        <w:rPr>
          <w:rFonts w:eastAsia="MS Mincho"/>
          <w:sz w:val="20"/>
          <w:szCs w:val="22"/>
          <w:lang w:val="en-GB"/>
        </w:rPr>
        <w:t>)</w:t>
      </w:r>
    </w:p>
    <w:p w14:paraId="1DB99A13" w14:textId="08BB866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567"/>
        <w:jc w:val="left"/>
        <w:rPr>
          <w:rFonts w:eastAsia="MS Mincho"/>
          <w:sz w:val="20"/>
          <w:szCs w:val="22"/>
          <w:lang w:val="en-GB"/>
        </w:rPr>
      </w:pPr>
      <w:r w:rsidRPr="002C29DA">
        <w:rPr>
          <w:rFonts w:eastAsia="MS Mincho"/>
          <w:sz w:val="20"/>
          <w:szCs w:val="22"/>
          <w:lang w:val="en-GB"/>
        </w:rPr>
        <w:t>E′</w:t>
      </w:r>
      <w:r w:rsidRPr="002C29DA">
        <w:rPr>
          <w:rFonts w:eastAsia="MS Mincho"/>
          <w:sz w:val="20"/>
          <w:szCs w:val="22"/>
          <w:vertAlign w:val="subscript"/>
          <w:lang w:val="en-GB"/>
        </w:rPr>
        <w:t>PB</w:t>
      </w:r>
      <w:r w:rsidRPr="002C29DA">
        <w:rPr>
          <w:rFonts w:eastAsia="MS Mincho"/>
          <w:sz w:val="20"/>
          <w:szCs w:val="22"/>
          <w:lang w:val="en-GB"/>
        </w:rPr>
        <w:t xml:space="preserve"> = 0.5 * </w:t>
      </w:r>
      <w:proofErr w:type="gramStart"/>
      <w:r w:rsidRPr="002C29DA">
        <w:rPr>
          <w:rFonts w:eastAsia="MS Mincho"/>
          <w:sz w:val="20"/>
          <w:szCs w:val="22"/>
          <w:lang w:val="en-GB"/>
        </w:rPr>
        <w:t>( E</w:t>
      </w:r>
      <w:proofErr w:type="gramEnd"/>
      <w:r w:rsidRPr="002C29DA">
        <w:rPr>
          <w:rFonts w:eastAsia="MS Mincho"/>
          <w:sz w:val="20"/>
          <w:szCs w:val="22"/>
          <w:lang w:val="en-GB"/>
        </w:rPr>
        <w:t>′</w:t>
      </w:r>
      <w:r w:rsidRPr="002C29DA">
        <w:rPr>
          <w:rFonts w:eastAsia="MS Mincho"/>
          <w:sz w:val="20"/>
          <w:szCs w:val="22"/>
          <w:vertAlign w:val="subscript"/>
          <w:lang w:val="en-GB"/>
        </w:rPr>
        <w:t>B</w:t>
      </w:r>
      <w:r w:rsidRPr="002C29DA">
        <w:rPr>
          <w:rFonts w:eastAsia="MS Mincho"/>
          <w:sz w:val="20"/>
          <w:szCs w:val="22"/>
          <w:lang w:val="en-GB"/>
        </w:rPr>
        <w:t xml:space="preserve"> − E′</w:t>
      </w:r>
      <w:r w:rsidRPr="002C29DA">
        <w:rPr>
          <w:rFonts w:eastAsia="MS Mincho"/>
          <w:sz w:val="20"/>
          <w:szCs w:val="22"/>
          <w:vertAlign w:val="subscript"/>
          <w:lang w:val="en-GB"/>
        </w:rPr>
        <w:t>Y</w:t>
      </w:r>
      <w:r w:rsidRPr="002C29DA">
        <w:rPr>
          <w:rFonts w:eastAsia="MS Mincho"/>
          <w:sz w:val="20"/>
          <w:szCs w:val="22"/>
          <w:lang w:val="en-GB"/>
        </w:rPr>
        <w:t xml:space="preserve"> ) ÷ ( 1 − K</w:t>
      </w:r>
      <w:r w:rsidRPr="002C29DA">
        <w:rPr>
          <w:rFonts w:eastAsia="MS Mincho"/>
          <w:sz w:val="20"/>
          <w:szCs w:val="22"/>
          <w:vertAlign w:val="subscript"/>
          <w:lang w:val="en-GB"/>
        </w:rPr>
        <w:t>B</w:t>
      </w:r>
      <w:r w:rsidRPr="002C29DA">
        <w:rPr>
          <w:rFonts w:eastAsia="MS Mincho"/>
          <w:sz w:val="20"/>
          <w:szCs w:val="22"/>
          <w:lang w:val="en-GB"/>
        </w:rPr>
        <w:t xml:space="preserve"> )</w:t>
      </w:r>
      <w:r w:rsidRPr="002C29DA">
        <w:rPr>
          <w:rFonts w:eastAsia="MS Mincho"/>
          <w:sz w:val="20"/>
          <w:szCs w:val="22"/>
          <w:lang w:val="en-GB"/>
        </w:rPr>
        <w:tab/>
      </w:r>
      <w:r w:rsidRPr="002C29DA">
        <w:rPr>
          <w:rFonts w:eastAsia="MS Mincho"/>
          <w:sz w:val="20"/>
          <w:szCs w:val="22"/>
          <w:lang w:val="en-GB"/>
        </w:rPr>
        <w:tab/>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36</w:t>
      </w:r>
      <w:r w:rsidRPr="002C29DA">
        <w:rPr>
          <w:rFonts w:eastAsia="MS Mincho"/>
          <w:sz w:val="20"/>
          <w:szCs w:val="22"/>
          <w:lang w:val="en-GB"/>
        </w:rPr>
        <w:fldChar w:fldCharType="end"/>
      </w:r>
      <w:r w:rsidRPr="002C29DA">
        <w:rPr>
          <w:rFonts w:eastAsia="MS Mincho"/>
          <w:sz w:val="20"/>
          <w:szCs w:val="22"/>
          <w:lang w:val="en-GB"/>
        </w:rPr>
        <w:t>)</w:t>
      </w:r>
    </w:p>
    <w:p w14:paraId="745897B3" w14:textId="66766B6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567"/>
        <w:jc w:val="left"/>
        <w:rPr>
          <w:rFonts w:eastAsia="MS Mincho"/>
          <w:sz w:val="20"/>
          <w:szCs w:val="22"/>
          <w:lang w:val="en-GB"/>
        </w:rPr>
      </w:pPr>
      <w:r w:rsidRPr="002C29DA">
        <w:rPr>
          <w:rFonts w:eastAsia="MS Mincho"/>
          <w:sz w:val="20"/>
          <w:szCs w:val="22"/>
          <w:lang w:val="en-GB"/>
        </w:rPr>
        <w:t>E′</w:t>
      </w:r>
      <w:r w:rsidRPr="002C29DA">
        <w:rPr>
          <w:rFonts w:eastAsia="MS Mincho"/>
          <w:sz w:val="20"/>
          <w:szCs w:val="22"/>
          <w:vertAlign w:val="subscript"/>
          <w:lang w:val="en-GB"/>
        </w:rPr>
        <w:t>PR</w:t>
      </w:r>
      <w:r w:rsidRPr="002C29DA">
        <w:rPr>
          <w:rFonts w:eastAsia="MS Mincho"/>
          <w:sz w:val="20"/>
          <w:szCs w:val="22"/>
          <w:lang w:val="en-GB"/>
        </w:rPr>
        <w:t xml:space="preserve"> = 0.5 * </w:t>
      </w:r>
      <w:proofErr w:type="gramStart"/>
      <w:r w:rsidRPr="002C29DA">
        <w:rPr>
          <w:rFonts w:eastAsia="MS Mincho"/>
          <w:sz w:val="20"/>
          <w:szCs w:val="22"/>
          <w:lang w:val="en-GB"/>
        </w:rPr>
        <w:t>( E</w:t>
      </w:r>
      <w:proofErr w:type="gramEnd"/>
      <w:r w:rsidRPr="002C29DA">
        <w:rPr>
          <w:rFonts w:eastAsia="MS Mincho"/>
          <w:sz w:val="20"/>
          <w:szCs w:val="22"/>
          <w:lang w:val="en-GB"/>
        </w:rPr>
        <w:t>′</w:t>
      </w:r>
      <w:r w:rsidRPr="002C29DA">
        <w:rPr>
          <w:rFonts w:eastAsia="MS Mincho"/>
          <w:sz w:val="20"/>
          <w:szCs w:val="22"/>
          <w:vertAlign w:val="subscript"/>
          <w:lang w:val="en-GB"/>
        </w:rPr>
        <w:t>R</w:t>
      </w:r>
      <w:r w:rsidRPr="002C29DA">
        <w:rPr>
          <w:rFonts w:eastAsia="MS Mincho"/>
          <w:sz w:val="20"/>
          <w:szCs w:val="22"/>
          <w:lang w:val="en-GB"/>
        </w:rPr>
        <w:t xml:space="preserve"> − E′</w:t>
      </w:r>
      <w:r w:rsidRPr="002C29DA">
        <w:rPr>
          <w:rFonts w:eastAsia="MS Mincho"/>
          <w:sz w:val="20"/>
          <w:szCs w:val="22"/>
          <w:vertAlign w:val="subscript"/>
          <w:lang w:val="en-GB"/>
        </w:rPr>
        <w:t>Y</w:t>
      </w:r>
      <w:r w:rsidRPr="002C29DA">
        <w:rPr>
          <w:rFonts w:eastAsia="MS Mincho"/>
          <w:sz w:val="20"/>
          <w:szCs w:val="22"/>
          <w:lang w:val="en-GB"/>
        </w:rPr>
        <w:t xml:space="preserve"> ) ÷ ( 1 − K</w:t>
      </w:r>
      <w:r w:rsidRPr="002C29DA">
        <w:rPr>
          <w:rFonts w:eastAsia="MS Mincho"/>
          <w:sz w:val="20"/>
          <w:szCs w:val="22"/>
          <w:vertAlign w:val="subscript"/>
          <w:lang w:val="en-GB"/>
        </w:rPr>
        <w:t>R</w:t>
      </w:r>
      <w:r w:rsidRPr="002C29DA">
        <w:rPr>
          <w:rFonts w:eastAsia="MS Mincho"/>
          <w:sz w:val="20"/>
          <w:szCs w:val="22"/>
          <w:lang w:val="en-GB"/>
        </w:rPr>
        <w:t xml:space="preserve"> )</w:t>
      </w:r>
      <w:r w:rsidRPr="002C29DA">
        <w:rPr>
          <w:rFonts w:eastAsia="MS Mincho"/>
          <w:sz w:val="20"/>
          <w:szCs w:val="22"/>
          <w:lang w:val="en-GB"/>
        </w:rPr>
        <w:tab/>
      </w:r>
      <w:r w:rsidRPr="002C29DA">
        <w:rPr>
          <w:rFonts w:eastAsia="MS Mincho"/>
          <w:sz w:val="20"/>
          <w:szCs w:val="22"/>
          <w:lang w:val="en-GB"/>
        </w:rPr>
        <w:tab/>
        <w:t>(</w:t>
      </w:r>
      <w:bookmarkStart w:id="156" w:name="OrdinaryMatrixLast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37</w:t>
      </w:r>
      <w:r w:rsidRPr="002C29DA">
        <w:rPr>
          <w:rFonts w:eastAsia="MS Mincho"/>
          <w:sz w:val="20"/>
          <w:szCs w:val="22"/>
          <w:lang w:val="en-GB"/>
        </w:rPr>
        <w:fldChar w:fldCharType="end"/>
      </w:r>
      <w:bookmarkEnd w:id="156"/>
      <w:r w:rsidRPr="002C29DA">
        <w:rPr>
          <w:rFonts w:eastAsia="MS Mincho"/>
          <w:sz w:val="20"/>
          <w:szCs w:val="22"/>
          <w:lang w:val="en-GB"/>
        </w:rPr>
        <w:t>)</w:t>
      </w:r>
    </w:p>
    <w:p w14:paraId="05C0B534"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403"/>
        <w:rPr>
          <w:rFonts w:eastAsia="MS Mincho"/>
          <w:sz w:val="20"/>
          <w:lang w:val="en-GB" w:eastAsia="ja-JP"/>
        </w:rPr>
      </w:pPr>
      <w:r w:rsidRPr="002C29DA">
        <w:rPr>
          <w:rFonts w:eastAsia="MS Mincho"/>
          <w:sz w:val="20"/>
          <w:lang w:val="en-GB"/>
        </w:rPr>
        <w:t>E′</w:t>
      </w:r>
      <w:r w:rsidRPr="002C29DA">
        <w:rPr>
          <w:rFonts w:eastAsia="MS Mincho"/>
          <w:sz w:val="20"/>
          <w:vertAlign w:val="subscript"/>
          <w:lang w:val="en-GB"/>
        </w:rPr>
        <w:t>Y</w:t>
      </w:r>
      <w:r w:rsidRPr="002C29DA">
        <w:rPr>
          <w:rFonts w:eastAsia="MS Mincho"/>
          <w:sz w:val="20"/>
          <w:lang w:val="en-GB"/>
        </w:rPr>
        <w:t xml:space="preserve"> is a real number with the value 0 </w:t>
      </w:r>
      <w:r w:rsidRPr="002C29DA">
        <w:rPr>
          <w:rFonts w:eastAsia="MS Mincho"/>
          <w:sz w:val="20"/>
          <w:lang w:val="en-GB" w:eastAsia="ja-JP"/>
        </w:rPr>
        <w:t xml:space="preserve">associated with nominal black </w:t>
      </w:r>
      <w:r w:rsidRPr="002C29DA">
        <w:rPr>
          <w:rFonts w:eastAsia="MS Mincho"/>
          <w:sz w:val="20"/>
          <w:lang w:val="en-GB"/>
        </w:rPr>
        <w:t>and the value 1</w:t>
      </w:r>
      <w:r w:rsidRPr="002C29DA">
        <w:rPr>
          <w:rFonts w:eastAsia="MS Mincho"/>
          <w:sz w:val="20"/>
          <w:lang w:val="en-GB" w:eastAsia="ja-JP"/>
        </w:rPr>
        <w:t xml:space="preserve"> associated with nominal white. </w:t>
      </w:r>
      <w:r w:rsidRPr="002C29DA">
        <w:rPr>
          <w:rFonts w:eastAsia="MS Mincho"/>
          <w:sz w:val="20"/>
          <w:lang w:val="en-GB"/>
        </w:rPr>
        <w:t>E′</w:t>
      </w:r>
      <w:r w:rsidRPr="002C29DA">
        <w:rPr>
          <w:rFonts w:eastAsia="MS Mincho"/>
          <w:sz w:val="20"/>
          <w:vertAlign w:val="subscript"/>
          <w:lang w:val="en-GB"/>
        </w:rPr>
        <w:t>PB</w:t>
      </w:r>
      <w:r w:rsidRPr="002C29DA">
        <w:rPr>
          <w:rFonts w:eastAsia="MS Mincho"/>
          <w:sz w:val="20"/>
          <w:lang w:val="en-GB"/>
        </w:rPr>
        <w:t xml:space="preserve"> and E′</w:t>
      </w:r>
      <w:r w:rsidRPr="002C29DA">
        <w:rPr>
          <w:rFonts w:eastAsia="MS Mincho"/>
          <w:sz w:val="20"/>
          <w:vertAlign w:val="subscript"/>
          <w:lang w:val="en-GB"/>
        </w:rPr>
        <w:t>PR</w:t>
      </w:r>
      <w:r w:rsidRPr="002C29DA">
        <w:rPr>
          <w:rFonts w:eastAsia="MS Mincho"/>
          <w:sz w:val="20"/>
          <w:lang w:val="en-GB"/>
        </w:rPr>
        <w:t xml:space="preserve"> are real numbers with the value 0 associated with both nominal black and nominal white</w:t>
      </w:r>
      <w:r w:rsidRPr="002C29DA">
        <w:rPr>
          <w:rFonts w:eastAsia="MS Mincho"/>
          <w:sz w:val="20"/>
          <w:lang w:val="en-GB" w:eastAsia="ja-JP"/>
        </w:rPr>
        <w:t xml:space="preserve">. </w:t>
      </w:r>
      <w:r w:rsidRPr="002C29DA">
        <w:rPr>
          <w:rFonts w:eastAsia="MS Mincho"/>
          <w:sz w:val="20"/>
          <w:lang w:val="en-GB"/>
        </w:rPr>
        <w:t xml:space="preserve">When </w:t>
      </w:r>
      <w:proofErr w:type="spellStart"/>
      <w:r w:rsidRPr="002C29DA">
        <w:rPr>
          <w:rFonts w:eastAsia="MS Mincho"/>
          <w:sz w:val="20"/>
          <w:lang w:val="en-GB"/>
        </w:rPr>
        <w:t>transfer_characteristics</w:t>
      </w:r>
      <w:proofErr w:type="spellEnd"/>
      <w:r w:rsidRPr="002C29DA">
        <w:rPr>
          <w:rFonts w:eastAsia="MS Mincho"/>
          <w:sz w:val="20"/>
          <w:lang w:val="en-GB"/>
        </w:rPr>
        <w:t xml:space="preserve"> is not equal to 11 or 12</w:t>
      </w:r>
      <w:r w:rsidRPr="002C29DA">
        <w:rPr>
          <w:rFonts w:eastAsia="MS Mincho"/>
          <w:sz w:val="20"/>
          <w:lang w:val="en-GB" w:eastAsia="ja-JP"/>
        </w:rPr>
        <w:t xml:space="preserve">, </w:t>
      </w:r>
      <w:r w:rsidRPr="002C29DA">
        <w:rPr>
          <w:rFonts w:eastAsia="MS Mincho"/>
          <w:sz w:val="20"/>
          <w:lang w:val="en-GB"/>
        </w:rPr>
        <w:t>E′</w:t>
      </w:r>
      <w:r w:rsidRPr="002C29DA">
        <w:rPr>
          <w:rFonts w:eastAsia="MS Mincho"/>
          <w:sz w:val="20"/>
          <w:vertAlign w:val="subscript"/>
          <w:lang w:val="en-GB"/>
        </w:rPr>
        <w:t>Y</w:t>
      </w:r>
      <w:r w:rsidRPr="002C29DA">
        <w:rPr>
          <w:rFonts w:eastAsia="MS Mincho"/>
          <w:sz w:val="20"/>
          <w:lang w:val="en-GB"/>
        </w:rPr>
        <w:t xml:space="preserve"> is a real number with values in the range of 0 to 1</w:t>
      </w:r>
      <w:r w:rsidRPr="002C29DA">
        <w:rPr>
          <w:rFonts w:eastAsia="MS Mincho"/>
          <w:sz w:val="20"/>
          <w:lang w:val="en-GB" w:eastAsia="ja-JP"/>
        </w:rPr>
        <w:t xml:space="preserve">. </w:t>
      </w:r>
      <w:r w:rsidRPr="002C29DA">
        <w:rPr>
          <w:rFonts w:eastAsia="MS Mincho"/>
          <w:sz w:val="20"/>
          <w:lang w:val="en-GB"/>
        </w:rPr>
        <w:t xml:space="preserve">When </w:t>
      </w:r>
      <w:proofErr w:type="spellStart"/>
      <w:r w:rsidRPr="002C29DA">
        <w:rPr>
          <w:rFonts w:eastAsia="MS Mincho"/>
          <w:sz w:val="20"/>
          <w:lang w:val="en-GB"/>
        </w:rPr>
        <w:t>transfer_characteristics</w:t>
      </w:r>
      <w:proofErr w:type="spellEnd"/>
      <w:r w:rsidRPr="002C29DA">
        <w:rPr>
          <w:rFonts w:eastAsia="MS Mincho"/>
          <w:sz w:val="20"/>
          <w:lang w:val="en-GB"/>
        </w:rPr>
        <w:t xml:space="preserve"> is not equal to 11 or 1</w:t>
      </w:r>
      <w:r w:rsidRPr="002C29DA">
        <w:rPr>
          <w:rFonts w:eastAsia="MS Mincho"/>
          <w:sz w:val="20"/>
          <w:lang w:val="en-GB" w:eastAsia="ja-JP"/>
        </w:rPr>
        <w:t xml:space="preserve">2, </w:t>
      </w:r>
      <w:r w:rsidRPr="002C29DA">
        <w:rPr>
          <w:rFonts w:eastAsia="MS Mincho"/>
          <w:sz w:val="20"/>
          <w:lang w:val="en-GB"/>
        </w:rPr>
        <w:t>E′</w:t>
      </w:r>
      <w:r w:rsidRPr="002C29DA">
        <w:rPr>
          <w:rFonts w:eastAsia="MS Mincho"/>
          <w:sz w:val="20"/>
          <w:vertAlign w:val="subscript"/>
          <w:lang w:val="en-GB"/>
        </w:rPr>
        <w:t>PB</w:t>
      </w:r>
      <w:r w:rsidRPr="002C29DA">
        <w:rPr>
          <w:rFonts w:eastAsia="MS Mincho"/>
          <w:sz w:val="20"/>
          <w:lang w:val="en-GB"/>
        </w:rPr>
        <w:t xml:space="preserve"> and E′</w:t>
      </w:r>
      <w:r w:rsidRPr="002C29DA">
        <w:rPr>
          <w:rFonts w:eastAsia="MS Mincho"/>
          <w:sz w:val="20"/>
          <w:vertAlign w:val="subscript"/>
          <w:lang w:val="en-GB"/>
        </w:rPr>
        <w:t>PR</w:t>
      </w:r>
      <w:r w:rsidRPr="002C29DA">
        <w:rPr>
          <w:rFonts w:eastAsia="MS Mincho"/>
          <w:sz w:val="20"/>
          <w:lang w:val="en-GB"/>
        </w:rPr>
        <w:t xml:space="preserve"> are real numbers with values in the range of −0.5 to 0.5</w:t>
      </w:r>
      <w:r w:rsidRPr="002C29DA">
        <w:rPr>
          <w:rFonts w:eastAsia="MS Mincho"/>
          <w:sz w:val="20"/>
          <w:lang w:val="en-GB" w:eastAsia="ja-JP"/>
        </w:rPr>
        <w:t xml:space="preserve">. </w:t>
      </w:r>
      <w:r w:rsidRPr="002C29DA">
        <w:rPr>
          <w:rFonts w:eastAsia="MS Mincho"/>
          <w:sz w:val="20"/>
          <w:lang w:val="en-GB"/>
        </w:rPr>
        <w:t xml:space="preserve">When </w:t>
      </w:r>
      <w:proofErr w:type="spellStart"/>
      <w:r w:rsidRPr="002C29DA">
        <w:rPr>
          <w:rFonts w:eastAsia="MS Mincho"/>
          <w:sz w:val="20"/>
          <w:lang w:val="en-GB"/>
        </w:rPr>
        <w:t>transfer_characteristics</w:t>
      </w:r>
      <w:proofErr w:type="spellEnd"/>
      <w:r w:rsidRPr="002C29DA">
        <w:rPr>
          <w:rFonts w:eastAsia="MS Mincho"/>
          <w:sz w:val="20"/>
          <w:lang w:val="en-GB"/>
        </w:rPr>
        <w:t xml:space="preserve"> is equal to 11</w:t>
      </w:r>
      <w:r w:rsidRPr="002C29DA">
        <w:rPr>
          <w:rFonts w:eastAsia="MS Mincho"/>
          <w:sz w:val="20"/>
          <w:lang w:val="en-GB" w:eastAsia="ja-JP"/>
        </w:rPr>
        <w:t>, or 12</w:t>
      </w:r>
      <w:r w:rsidRPr="002C29DA">
        <w:rPr>
          <w:rFonts w:eastAsia="MS Mincho"/>
          <w:sz w:val="20"/>
          <w:lang w:val="en-GB"/>
        </w:rPr>
        <w:t>, E′</w:t>
      </w:r>
      <w:r w:rsidRPr="002C29DA">
        <w:rPr>
          <w:rFonts w:eastAsia="MS Mincho"/>
          <w:sz w:val="20"/>
          <w:vertAlign w:val="subscript"/>
          <w:lang w:val="en-GB"/>
        </w:rPr>
        <w:t>Y</w:t>
      </w:r>
      <w:r w:rsidRPr="002C29DA">
        <w:rPr>
          <w:rFonts w:eastAsia="MS Mincho"/>
          <w:sz w:val="20"/>
          <w:lang w:val="en-GB"/>
        </w:rPr>
        <w:t>, E′</w:t>
      </w:r>
      <w:r w:rsidRPr="002C29DA">
        <w:rPr>
          <w:rFonts w:eastAsia="MS Mincho"/>
          <w:sz w:val="20"/>
          <w:vertAlign w:val="subscript"/>
          <w:lang w:val="en-GB"/>
        </w:rPr>
        <w:t>PB</w:t>
      </w:r>
      <w:r w:rsidRPr="002C29DA">
        <w:rPr>
          <w:rFonts w:eastAsia="MS Mincho"/>
          <w:sz w:val="20"/>
          <w:lang w:val="en-GB"/>
        </w:rPr>
        <w:t xml:space="preserve"> and E′</w:t>
      </w:r>
      <w:r w:rsidRPr="002C29DA">
        <w:rPr>
          <w:rFonts w:eastAsia="MS Mincho"/>
          <w:sz w:val="20"/>
          <w:vertAlign w:val="subscript"/>
          <w:lang w:val="en-GB"/>
        </w:rPr>
        <w:t>PR</w:t>
      </w:r>
      <w:r w:rsidRPr="002C29DA">
        <w:rPr>
          <w:rFonts w:eastAsia="MS Mincho"/>
          <w:sz w:val="20"/>
          <w:lang w:val="en-GB"/>
        </w:rPr>
        <w:t xml:space="preserve"> are real numbers with a larger range not specified in this Specification</w:t>
      </w:r>
      <w:r w:rsidRPr="002C29DA">
        <w:rPr>
          <w:rFonts w:eastAsia="MS Mincho"/>
          <w:sz w:val="20"/>
          <w:lang w:val="en-GB" w:eastAsia="ja-JP"/>
        </w:rPr>
        <w:t>.</w:t>
      </w:r>
    </w:p>
    <w:p w14:paraId="4CF43314" w14:textId="77777777" w:rsidR="002C29DA" w:rsidRPr="002C29DA" w:rsidRDefault="002C29DA" w:rsidP="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2C29DA">
        <w:rPr>
          <w:rFonts w:eastAsia="MS Mincho"/>
          <w:sz w:val="20"/>
          <w:lang w:val="en-GB"/>
        </w:rPr>
        <w:t>–</w:t>
      </w:r>
      <w:r w:rsidRPr="002C29DA">
        <w:rPr>
          <w:rFonts w:eastAsia="MS Mincho"/>
          <w:sz w:val="20"/>
          <w:lang w:val="en-GB"/>
        </w:rPr>
        <w:tab/>
        <w:t xml:space="preserve">Otherwise, if </w:t>
      </w:r>
      <w:proofErr w:type="spellStart"/>
      <w:r w:rsidRPr="002C29DA">
        <w:rPr>
          <w:rFonts w:eastAsia="MS Mincho"/>
          <w:sz w:val="20"/>
          <w:lang w:val="en-GB"/>
        </w:rPr>
        <w:t>matrix_coefficients</w:t>
      </w:r>
      <w:proofErr w:type="spellEnd"/>
      <w:r w:rsidRPr="002C29DA">
        <w:rPr>
          <w:rFonts w:eastAsia="MS Mincho"/>
          <w:sz w:val="20"/>
          <w:lang w:val="en-GB"/>
        </w:rPr>
        <w:t xml:space="preserve"> is equal to 0, the following equations apply:</w:t>
      </w:r>
    </w:p>
    <w:p w14:paraId="4F586007" w14:textId="036449E7" w:rsidR="002C29DA" w:rsidRPr="002C29DA" w:rsidRDefault="002C29DA" w:rsidP="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Y   = Round( G )</w:t>
      </w:r>
      <w:r w:rsidRPr="002C29DA">
        <w:rPr>
          <w:rFonts w:eastAsia="MS Mincho"/>
          <w:sz w:val="20"/>
          <w:szCs w:val="22"/>
          <w:lang w:val="en-GB"/>
        </w:rPr>
        <w:tab/>
      </w:r>
      <w:r w:rsidRPr="002C29DA">
        <w:rPr>
          <w:rFonts w:eastAsia="MS Mincho"/>
          <w:sz w:val="20"/>
          <w:szCs w:val="22"/>
          <w:lang w:val="en-GB"/>
        </w:rPr>
        <w:tab/>
        <w:t>(</w:t>
      </w:r>
      <w:bookmarkStart w:id="157" w:name="YequalRoundG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38</w:t>
      </w:r>
      <w:r w:rsidRPr="002C29DA">
        <w:rPr>
          <w:rFonts w:eastAsia="MS Mincho"/>
          <w:sz w:val="20"/>
          <w:szCs w:val="22"/>
          <w:lang w:val="en-GB"/>
        </w:rPr>
        <w:fldChar w:fldCharType="end"/>
      </w:r>
      <w:bookmarkEnd w:id="157"/>
      <w:r w:rsidRPr="002C29DA">
        <w:rPr>
          <w:rFonts w:eastAsia="MS Mincho"/>
          <w:sz w:val="20"/>
          <w:szCs w:val="22"/>
          <w:lang w:val="en-GB"/>
        </w:rPr>
        <w:t>)</w:t>
      </w:r>
    </w:p>
    <w:p w14:paraId="0C68DD9D" w14:textId="6357029D"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proofErr w:type="spellStart"/>
      <w:r w:rsidRPr="002C29DA">
        <w:rPr>
          <w:rFonts w:eastAsia="MS Mincho"/>
          <w:sz w:val="20"/>
          <w:szCs w:val="22"/>
          <w:lang w:val="en-GB"/>
        </w:rPr>
        <w:t>Cb</w:t>
      </w:r>
      <w:proofErr w:type="spellEnd"/>
      <w:r w:rsidRPr="002C29DA">
        <w:rPr>
          <w:rFonts w:eastAsia="MS Mincho"/>
          <w:sz w:val="20"/>
          <w:szCs w:val="22"/>
          <w:lang w:val="en-GB"/>
        </w:rPr>
        <w:t xml:space="preserve"> = Round( B )</w:t>
      </w:r>
      <w:r w:rsidRPr="002C29DA">
        <w:rPr>
          <w:rFonts w:eastAsia="MS Mincho"/>
          <w:sz w:val="20"/>
          <w:szCs w:val="22"/>
          <w:lang w:val="en-GB"/>
        </w:rPr>
        <w:tab/>
      </w:r>
      <w:r w:rsidRPr="002C29DA">
        <w:rPr>
          <w:rFonts w:eastAsia="MS Mincho"/>
          <w:sz w:val="20"/>
          <w:szCs w:val="22"/>
          <w:lang w:val="en-GB"/>
        </w:rPr>
        <w:tab/>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39</w:t>
      </w:r>
      <w:r w:rsidRPr="002C29DA">
        <w:rPr>
          <w:rFonts w:eastAsia="MS Mincho"/>
          <w:sz w:val="20"/>
          <w:szCs w:val="22"/>
          <w:lang w:val="en-GB"/>
        </w:rPr>
        <w:fldChar w:fldCharType="end"/>
      </w:r>
      <w:r w:rsidRPr="002C29DA">
        <w:rPr>
          <w:rFonts w:eastAsia="MS Mincho"/>
          <w:sz w:val="20"/>
          <w:szCs w:val="22"/>
          <w:lang w:val="en-GB"/>
        </w:rPr>
        <w:t>)</w:t>
      </w:r>
    </w:p>
    <w:p w14:paraId="2E0A872F" w14:textId="354EA4D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Cr = Round( R )</w:t>
      </w:r>
      <w:r w:rsidRPr="002C29DA">
        <w:rPr>
          <w:rFonts w:eastAsia="MS Mincho"/>
          <w:sz w:val="20"/>
          <w:szCs w:val="22"/>
          <w:lang w:val="en-GB"/>
        </w:rPr>
        <w:tab/>
      </w:r>
      <w:r w:rsidRPr="002C29DA">
        <w:rPr>
          <w:rFonts w:eastAsia="MS Mincho"/>
          <w:sz w:val="20"/>
          <w:szCs w:val="22"/>
          <w:lang w:val="en-GB"/>
        </w:rPr>
        <w:tab/>
        <w:t>(</w:t>
      </w:r>
      <w:bookmarkStart w:id="158" w:name="CrEqualRoundR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40</w:t>
      </w:r>
      <w:r w:rsidRPr="002C29DA">
        <w:rPr>
          <w:rFonts w:eastAsia="MS Mincho"/>
          <w:sz w:val="20"/>
          <w:szCs w:val="22"/>
          <w:lang w:val="en-GB"/>
        </w:rPr>
        <w:fldChar w:fldCharType="end"/>
      </w:r>
      <w:bookmarkEnd w:id="158"/>
      <w:r w:rsidRPr="002C29DA">
        <w:rPr>
          <w:rFonts w:eastAsia="MS Mincho"/>
          <w:sz w:val="20"/>
          <w:szCs w:val="22"/>
          <w:lang w:val="en-GB"/>
        </w:rPr>
        <w:t>)</w:t>
      </w:r>
    </w:p>
    <w:p w14:paraId="64F0E3EC"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bCs/>
          <w:sz w:val="20"/>
          <w:lang w:val="en-GB"/>
        </w:rPr>
      </w:pPr>
      <w:r w:rsidRPr="002C29DA">
        <w:rPr>
          <w:rFonts w:eastAsia="MS Mincho"/>
          <w:sz w:val="20"/>
          <w:lang w:val="en-GB"/>
        </w:rPr>
        <w:t>–</w:t>
      </w:r>
      <w:r w:rsidRPr="002C29DA">
        <w:rPr>
          <w:rFonts w:eastAsia="MS Mincho"/>
          <w:sz w:val="20"/>
          <w:lang w:val="en-GB"/>
        </w:rPr>
        <w:tab/>
      </w:r>
      <w:r w:rsidRPr="002C29DA">
        <w:rPr>
          <w:rFonts w:eastAsia="MS Mincho"/>
          <w:bCs/>
          <w:sz w:val="20"/>
          <w:lang w:val="en-GB"/>
        </w:rPr>
        <w:t xml:space="preserve">Otherwise, if </w:t>
      </w:r>
      <w:proofErr w:type="spellStart"/>
      <w:r w:rsidRPr="002C29DA">
        <w:rPr>
          <w:rFonts w:eastAsia="MS Mincho"/>
          <w:bCs/>
          <w:sz w:val="20"/>
          <w:lang w:val="en-GB"/>
        </w:rPr>
        <w:t>matrix_coefficients</w:t>
      </w:r>
      <w:proofErr w:type="spellEnd"/>
      <w:r w:rsidRPr="002C29DA">
        <w:rPr>
          <w:rFonts w:eastAsia="MS Mincho"/>
          <w:bCs/>
          <w:sz w:val="20"/>
          <w:lang w:val="en-GB"/>
        </w:rPr>
        <w:t xml:space="preserve"> is equal to 8 and </w:t>
      </w:r>
      <w:proofErr w:type="spellStart"/>
      <w:r w:rsidRPr="002C29DA">
        <w:rPr>
          <w:rFonts w:eastAsia="MS Mincho"/>
          <w:sz w:val="20"/>
          <w:lang w:val="en-GB"/>
        </w:rPr>
        <w:t>BitDepth</w:t>
      </w:r>
      <w:r w:rsidRPr="002C29DA">
        <w:rPr>
          <w:rFonts w:eastAsia="MS Mincho"/>
          <w:sz w:val="20"/>
          <w:vertAlign w:val="subscript"/>
          <w:lang w:val="en-GB"/>
        </w:rPr>
        <w:t>C</w:t>
      </w:r>
      <w:proofErr w:type="spellEnd"/>
      <w:r w:rsidRPr="002C29DA">
        <w:rPr>
          <w:rFonts w:eastAsia="MS Mincho"/>
          <w:sz w:val="20"/>
          <w:lang w:val="en-GB"/>
        </w:rPr>
        <w:t xml:space="preserve"> is equal to </w:t>
      </w:r>
      <w:proofErr w:type="spellStart"/>
      <w:r w:rsidRPr="002C29DA">
        <w:rPr>
          <w:rFonts w:eastAsia="MS Mincho"/>
          <w:sz w:val="20"/>
          <w:lang w:val="en-GB"/>
        </w:rPr>
        <w:t>BitDepth</w:t>
      </w:r>
      <w:r w:rsidRPr="002C29DA">
        <w:rPr>
          <w:rFonts w:eastAsia="MS Mincho"/>
          <w:sz w:val="20"/>
          <w:vertAlign w:val="subscript"/>
          <w:lang w:val="en-GB"/>
        </w:rPr>
        <w:t>Y</w:t>
      </w:r>
      <w:proofErr w:type="spellEnd"/>
      <w:r w:rsidRPr="002C29DA">
        <w:rPr>
          <w:rFonts w:eastAsia="MS Mincho"/>
          <w:bCs/>
          <w:sz w:val="20"/>
          <w:lang w:val="en-GB"/>
        </w:rPr>
        <w:t>, the following applies:</w:t>
      </w:r>
    </w:p>
    <w:p w14:paraId="1DB47F19" w14:textId="21C1B08F" w:rsidR="002C29DA" w:rsidRPr="002C29DA" w:rsidRDefault="002C29DA" w:rsidP="005115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794"/>
        <w:jc w:val="left"/>
        <w:rPr>
          <w:rFonts w:eastAsia="MS Mincho"/>
          <w:sz w:val="20"/>
          <w:szCs w:val="22"/>
        </w:rPr>
      </w:pPr>
      <w:r w:rsidRPr="002C29DA">
        <w:rPr>
          <w:rFonts w:eastAsia="MS Mincho"/>
          <w:sz w:val="20"/>
          <w:szCs w:val="22"/>
          <w:lang w:val="en-GB"/>
        </w:rPr>
        <w:t>Y   = Round( 0.5 * G + 0.25 * ( R + B ) )</w:t>
      </w:r>
      <w:r w:rsidRPr="002C29DA">
        <w:rPr>
          <w:rFonts w:eastAsia="MS Mincho"/>
          <w:sz w:val="20"/>
          <w:szCs w:val="22"/>
          <w:lang w:val="en-GB"/>
        </w:rPr>
        <w:tab/>
      </w:r>
      <w:r w:rsidRPr="002C29DA">
        <w:rPr>
          <w:rFonts w:eastAsia="MS Mincho"/>
          <w:sz w:val="20"/>
          <w:szCs w:val="22"/>
          <w:lang w:val="en-GB"/>
        </w:rPr>
        <w:tab/>
        <w:t>(</w:t>
      </w:r>
      <w:bookmarkStart w:id="159" w:name="YCgCoFirst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41</w:t>
      </w:r>
      <w:r w:rsidRPr="002C29DA">
        <w:rPr>
          <w:rFonts w:eastAsia="MS Mincho"/>
          <w:sz w:val="20"/>
          <w:szCs w:val="22"/>
          <w:lang w:val="en-GB"/>
        </w:rPr>
        <w:fldChar w:fldCharType="end"/>
      </w:r>
      <w:bookmarkEnd w:id="159"/>
      <w:r w:rsidRPr="002C29DA">
        <w:rPr>
          <w:rFonts w:eastAsia="MS Mincho"/>
          <w:sz w:val="20"/>
          <w:szCs w:val="22"/>
          <w:lang w:val="en-GB"/>
        </w:rPr>
        <w:t>)</w:t>
      </w:r>
    </w:p>
    <w:p w14:paraId="307C9ABB" w14:textId="7EC4E751" w:rsidR="002C29DA" w:rsidRPr="002C29DA" w:rsidRDefault="002C29DA" w:rsidP="005115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rPr>
      </w:pPr>
      <w:proofErr w:type="spellStart"/>
      <w:r w:rsidRPr="002C29DA">
        <w:rPr>
          <w:rFonts w:eastAsia="MS Mincho"/>
          <w:sz w:val="20"/>
          <w:szCs w:val="22"/>
          <w:lang w:val="en-GB"/>
        </w:rPr>
        <w:t>Cb</w:t>
      </w:r>
      <w:proofErr w:type="spellEnd"/>
      <w:r w:rsidRPr="002C29DA">
        <w:rPr>
          <w:rFonts w:eastAsia="MS Mincho"/>
          <w:sz w:val="20"/>
          <w:szCs w:val="22"/>
          <w:lang w:val="en-GB"/>
        </w:rPr>
        <w:t xml:space="preserve"> = </w:t>
      </w:r>
      <w:proofErr w:type="gramStart"/>
      <w:r w:rsidRPr="002C29DA">
        <w:rPr>
          <w:rFonts w:eastAsia="MS Mincho"/>
          <w:sz w:val="20"/>
          <w:szCs w:val="22"/>
          <w:lang w:val="en-GB"/>
        </w:rPr>
        <w:t>Round( 0.5</w:t>
      </w:r>
      <w:proofErr w:type="gramEnd"/>
      <w:r w:rsidRPr="002C29DA">
        <w:rPr>
          <w:rFonts w:eastAsia="MS Mincho"/>
          <w:sz w:val="20"/>
          <w:szCs w:val="22"/>
          <w:lang w:val="en-GB"/>
        </w:rPr>
        <w:t xml:space="preserve"> * G − 0.25 * ( R + B ) ) + ( 1 &lt;&lt; (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− 1 ) )</w:t>
      </w:r>
      <w:r w:rsidRPr="002C29DA">
        <w:rPr>
          <w:rFonts w:eastAsia="MS Mincho"/>
          <w:sz w:val="20"/>
          <w:szCs w:val="22"/>
          <w:lang w:val="en-GB"/>
        </w:rPr>
        <w:tab/>
        <w:t>(</w:t>
      </w:r>
      <w:bookmarkStart w:id="160" w:name="YCgCoFirstCb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42</w:t>
      </w:r>
      <w:r w:rsidRPr="002C29DA">
        <w:rPr>
          <w:rFonts w:eastAsia="MS Mincho"/>
          <w:sz w:val="20"/>
          <w:szCs w:val="22"/>
          <w:lang w:val="en-GB"/>
        </w:rPr>
        <w:fldChar w:fldCharType="end"/>
      </w:r>
      <w:bookmarkEnd w:id="160"/>
      <w:r w:rsidRPr="002C29DA">
        <w:rPr>
          <w:rFonts w:eastAsia="MS Mincho"/>
          <w:sz w:val="20"/>
          <w:szCs w:val="22"/>
          <w:lang w:val="en-GB"/>
        </w:rPr>
        <w:t>)</w:t>
      </w:r>
    </w:p>
    <w:p w14:paraId="3748B7B3" w14:textId="767F7CA7" w:rsidR="002C29DA" w:rsidRPr="002C29DA" w:rsidRDefault="002C29DA" w:rsidP="005115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rPr>
      </w:pPr>
      <w:r w:rsidRPr="002C29DA">
        <w:rPr>
          <w:rFonts w:eastAsia="MS Mincho"/>
          <w:sz w:val="20"/>
          <w:szCs w:val="22"/>
          <w:lang w:val="en-GB"/>
        </w:rPr>
        <w:t xml:space="preserve">Cr = </w:t>
      </w:r>
      <w:proofErr w:type="gramStart"/>
      <w:r w:rsidRPr="002C29DA">
        <w:rPr>
          <w:rFonts w:eastAsia="MS Mincho"/>
          <w:sz w:val="20"/>
          <w:szCs w:val="22"/>
          <w:lang w:val="en-GB"/>
        </w:rPr>
        <w:t>Round( 0.5</w:t>
      </w:r>
      <w:proofErr w:type="gramEnd"/>
      <w:r w:rsidRPr="002C29DA">
        <w:rPr>
          <w:rFonts w:eastAsia="MS Mincho"/>
          <w:sz w:val="20"/>
          <w:szCs w:val="22"/>
          <w:lang w:val="en-GB"/>
        </w:rPr>
        <w:t xml:space="preserve"> * ( R − B ) ) + ( 1 &lt;&lt; (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− 1 ) )</w:t>
      </w:r>
      <w:r w:rsidRPr="002C29DA">
        <w:rPr>
          <w:rFonts w:eastAsia="MS Mincho"/>
          <w:sz w:val="20"/>
          <w:szCs w:val="22"/>
          <w:lang w:val="en-GB"/>
        </w:rPr>
        <w:tab/>
        <w:t>(</w:t>
      </w:r>
      <w:bookmarkStart w:id="161" w:name="YCgCoFirstCr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43</w:t>
      </w:r>
      <w:r w:rsidRPr="002C29DA">
        <w:rPr>
          <w:rFonts w:eastAsia="MS Mincho"/>
          <w:sz w:val="20"/>
          <w:szCs w:val="22"/>
          <w:lang w:val="en-GB"/>
        </w:rPr>
        <w:fldChar w:fldCharType="end"/>
      </w:r>
      <w:bookmarkEnd w:id="161"/>
      <w:r w:rsidRPr="002C29DA">
        <w:rPr>
          <w:rFonts w:eastAsia="MS Mincho"/>
          <w:sz w:val="20"/>
          <w:szCs w:val="22"/>
          <w:lang w:val="en-GB"/>
        </w:rPr>
        <w:t>)</w:t>
      </w:r>
    </w:p>
    <w:p w14:paraId="7BBC179B" w14:textId="2E504516" w:rsidR="002C29DA" w:rsidRPr="002C29DA" w:rsidRDefault="002C29DA" w:rsidP="00CA32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567"/>
        <w:rPr>
          <w:rFonts w:eastAsia="MS Mincho"/>
          <w:szCs w:val="18"/>
        </w:rPr>
      </w:pPr>
      <w:r w:rsidRPr="002C29DA">
        <w:rPr>
          <w:rFonts w:eastAsia="MS Mincho"/>
          <w:sz w:val="18"/>
          <w:szCs w:val="18"/>
          <w:lang w:val="en-GB"/>
        </w:rPr>
        <w:t xml:space="preserve">NOTE 6 – In this case, for purposes of the </w:t>
      </w:r>
      <w:proofErr w:type="spellStart"/>
      <w:r w:rsidRPr="002C29DA">
        <w:rPr>
          <w:rFonts w:eastAsia="MS Mincho"/>
          <w:sz w:val="18"/>
          <w:szCs w:val="18"/>
          <w:lang w:val="en-GB"/>
        </w:rPr>
        <w:t>YCgCo</w:t>
      </w:r>
      <w:proofErr w:type="spellEnd"/>
      <w:r w:rsidRPr="002C29DA">
        <w:rPr>
          <w:rFonts w:eastAsia="MS Mincho"/>
          <w:sz w:val="18"/>
          <w:szCs w:val="18"/>
          <w:lang w:val="en-GB"/>
        </w:rPr>
        <w:t xml:space="preserve"> nomenclature used in </w:t>
      </w:r>
      <w:r w:rsidRPr="002C29DA">
        <w:rPr>
          <w:rFonts w:eastAsia="MS Mincho"/>
          <w:sz w:val="18"/>
          <w:szCs w:val="18"/>
          <w:lang w:val="en-GB"/>
        </w:rPr>
        <w:fldChar w:fldCharType="begin"/>
      </w:r>
      <w:r w:rsidRPr="002C29DA">
        <w:rPr>
          <w:rFonts w:eastAsia="MS Mincho"/>
          <w:sz w:val="18"/>
          <w:szCs w:val="18"/>
          <w:lang w:val="en-GB"/>
        </w:rPr>
        <w:instrText xml:space="preserve"> REF _Ref403551611 \h  \* MERGEFORMAT </w:instrText>
      </w:r>
      <w:r w:rsidRPr="002C29DA">
        <w:rPr>
          <w:rFonts w:eastAsia="MS Mincho"/>
          <w:sz w:val="18"/>
          <w:szCs w:val="18"/>
          <w:lang w:val="en-GB"/>
        </w:rPr>
      </w:r>
      <w:r w:rsidRPr="002C29DA">
        <w:rPr>
          <w:rFonts w:eastAsia="MS Mincho"/>
          <w:sz w:val="18"/>
          <w:szCs w:val="18"/>
          <w:lang w:val="en-GB"/>
        </w:rPr>
        <w:fldChar w:fldCharType="separate"/>
      </w:r>
      <w:r w:rsidR="00C4365C" w:rsidRPr="00C4365C">
        <w:rPr>
          <w:rFonts w:eastAsia="MS Mincho"/>
          <w:sz w:val="20"/>
          <w:lang w:val="en-GB"/>
        </w:rPr>
        <w:t>Table E</w:t>
      </w:r>
      <w:r w:rsidR="00C4365C" w:rsidRPr="00C4365C">
        <w:rPr>
          <w:rFonts w:eastAsia="MS Mincho"/>
          <w:sz w:val="20"/>
          <w:lang w:val="en-GB"/>
        </w:rPr>
        <w:noBreakHyphen/>
        <w:t>5</w:t>
      </w:r>
      <w:r w:rsidRPr="002C29DA">
        <w:rPr>
          <w:rFonts w:eastAsia="MS Mincho"/>
          <w:sz w:val="18"/>
          <w:szCs w:val="18"/>
          <w:lang w:val="en-GB"/>
        </w:rPr>
        <w:fldChar w:fldCharType="end"/>
      </w:r>
      <w:r w:rsidRPr="002C29DA">
        <w:rPr>
          <w:rFonts w:eastAsia="MS Mincho"/>
          <w:sz w:val="18"/>
          <w:szCs w:val="18"/>
          <w:lang w:val="en-GB"/>
        </w:rPr>
        <w:t xml:space="preserve">, </w:t>
      </w:r>
      <w:proofErr w:type="spellStart"/>
      <w:r w:rsidRPr="002C29DA">
        <w:rPr>
          <w:rFonts w:eastAsia="MS Mincho"/>
          <w:sz w:val="18"/>
          <w:szCs w:val="18"/>
          <w:lang w:val="en-GB"/>
        </w:rPr>
        <w:t>Cb</w:t>
      </w:r>
      <w:proofErr w:type="spellEnd"/>
      <w:r w:rsidRPr="002C29DA">
        <w:rPr>
          <w:rFonts w:eastAsia="MS Mincho"/>
          <w:sz w:val="18"/>
          <w:szCs w:val="18"/>
          <w:lang w:val="en-GB"/>
        </w:rPr>
        <w:t xml:space="preserve"> and Cr of Equations </w:t>
      </w:r>
      <w:r w:rsidRPr="002C29DA">
        <w:rPr>
          <w:rFonts w:eastAsia="MS Mincho"/>
          <w:sz w:val="18"/>
          <w:szCs w:val="18"/>
          <w:lang w:val="en-GB"/>
        </w:rPr>
        <w:fldChar w:fldCharType="begin"/>
      </w:r>
      <w:r w:rsidRPr="002C29DA">
        <w:rPr>
          <w:rFonts w:eastAsia="MS Mincho"/>
          <w:sz w:val="18"/>
          <w:szCs w:val="18"/>
          <w:lang w:val="en-GB"/>
        </w:rPr>
        <w:instrText xml:space="preserve"> REF YCgCoFirstCb_Eqn \h  \* MERGEFORMAT </w:instrText>
      </w:r>
      <w:r w:rsidRPr="002C29DA">
        <w:rPr>
          <w:rFonts w:eastAsia="MS Mincho"/>
          <w:sz w:val="18"/>
          <w:szCs w:val="18"/>
          <w:lang w:val="en-GB"/>
        </w:rPr>
      </w:r>
      <w:r w:rsidRPr="002C29DA">
        <w:rPr>
          <w:rFonts w:eastAsia="MS Mincho"/>
          <w:sz w:val="18"/>
          <w:szCs w:val="18"/>
          <w:lang w:val="en-GB"/>
        </w:rPr>
        <w:fldChar w:fldCharType="separate"/>
      </w:r>
      <w:r w:rsidR="00C4365C" w:rsidRPr="00C4365C">
        <w:rPr>
          <w:rFonts w:eastAsia="MS Mincho"/>
          <w:sz w:val="18"/>
          <w:szCs w:val="18"/>
          <w:lang w:val="en-GB"/>
        </w:rPr>
        <w:t>E-42</w:t>
      </w:r>
      <w:r w:rsidRPr="002C29DA">
        <w:rPr>
          <w:rFonts w:eastAsia="MS Mincho"/>
          <w:sz w:val="18"/>
          <w:szCs w:val="18"/>
          <w:lang w:val="en-GB"/>
        </w:rPr>
        <w:fldChar w:fldCharType="end"/>
      </w:r>
      <w:r w:rsidRPr="002C29DA">
        <w:rPr>
          <w:rFonts w:eastAsia="MS Mincho"/>
          <w:sz w:val="18"/>
          <w:szCs w:val="18"/>
          <w:lang w:val="en-GB"/>
        </w:rPr>
        <w:t xml:space="preserve"> and </w:t>
      </w:r>
      <w:r w:rsidRPr="002C29DA">
        <w:rPr>
          <w:rFonts w:eastAsia="MS Mincho"/>
          <w:sz w:val="18"/>
          <w:szCs w:val="18"/>
          <w:lang w:val="en-GB"/>
        </w:rPr>
        <w:fldChar w:fldCharType="begin"/>
      </w:r>
      <w:r w:rsidRPr="002C29DA">
        <w:rPr>
          <w:rFonts w:eastAsia="MS Mincho"/>
          <w:sz w:val="18"/>
          <w:szCs w:val="18"/>
          <w:lang w:val="en-GB"/>
        </w:rPr>
        <w:instrText xml:space="preserve"> REF YCgCoFirstCr_Eqn \h  \* MERGEFORMAT </w:instrText>
      </w:r>
      <w:r w:rsidRPr="002C29DA">
        <w:rPr>
          <w:rFonts w:eastAsia="MS Mincho"/>
          <w:sz w:val="18"/>
          <w:szCs w:val="18"/>
          <w:lang w:val="en-GB"/>
        </w:rPr>
      </w:r>
      <w:r w:rsidRPr="002C29DA">
        <w:rPr>
          <w:rFonts w:eastAsia="MS Mincho"/>
          <w:sz w:val="18"/>
          <w:szCs w:val="18"/>
          <w:lang w:val="en-GB"/>
        </w:rPr>
        <w:fldChar w:fldCharType="separate"/>
      </w:r>
      <w:r w:rsidR="00C4365C" w:rsidRPr="00C4365C">
        <w:rPr>
          <w:rFonts w:eastAsia="MS Mincho"/>
          <w:sz w:val="18"/>
          <w:szCs w:val="18"/>
          <w:lang w:val="en-GB"/>
        </w:rPr>
        <w:t>E-43</w:t>
      </w:r>
      <w:r w:rsidRPr="002C29DA">
        <w:rPr>
          <w:rFonts w:eastAsia="MS Mincho"/>
          <w:sz w:val="18"/>
          <w:szCs w:val="18"/>
          <w:lang w:val="en-GB"/>
        </w:rPr>
        <w:fldChar w:fldCharType="end"/>
      </w:r>
      <w:r w:rsidRPr="002C29DA">
        <w:rPr>
          <w:rFonts w:eastAsia="MS Mincho"/>
          <w:sz w:val="18"/>
          <w:szCs w:val="18"/>
          <w:lang w:val="en-GB"/>
        </w:rPr>
        <w:t xml:space="preserve"> would be referred to as Cg and Co, respectively. An appropriate inverse conversion for Equations </w:t>
      </w:r>
      <w:r w:rsidRPr="002C29DA">
        <w:rPr>
          <w:rFonts w:eastAsia="MS Mincho"/>
          <w:sz w:val="18"/>
          <w:szCs w:val="18"/>
          <w:lang w:val="en-GB"/>
        </w:rPr>
        <w:fldChar w:fldCharType="begin"/>
      </w:r>
      <w:r w:rsidRPr="002C29DA">
        <w:rPr>
          <w:rFonts w:eastAsia="MS Mincho"/>
          <w:sz w:val="18"/>
          <w:szCs w:val="18"/>
          <w:lang w:val="en-GB"/>
        </w:rPr>
        <w:instrText xml:space="preserve"> REF YCgCoFirst_Eqn \h </w:instrText>
      </w:r>
      <w:r w:rsidRPr="002C29DA">
        <w:rPr>
          <w:rFonts w:eastAsia="MS Mincho"/>
          <w:sz w:val="18"/>
          <w:szCs w:val="18"/>
          <w:lang w:val="en-GB"/>
        </w:rPr>
      </w:r>
      <w:r w:rsidRPr="002C29DA">
        <w:rPr>
          <w:rFonts w:eastAsia="MS Mincho"/>
          <w:sz w:val="18"/>
          <w:szCs w:val="18"/>
          <w:lang w:val="en-GB"/>
        </w:rPr>
        <w:fldChar w:fldCharType="separate"/>
      </w:r>
      <w:r w:rsidR="00C4365C" w:rsidRPr="002C29DA">
        <w:rPr>
          <w:rFonts w:eastAsia="MS Mincho"/>
          <w:sz w:val="20"/>
          <w:szCs w:val="22"/>
          <w:lang w:val="en-GB"/>
        </w:rPr>
        <w:t>E-</w:t>
      </w:r>
      <w:r w:rsidR="00C4365C">
        <w:rPr>
          <w:rFonts w:eastAsia="MS Mincho"/>
          <w:noProof/>
          <w:sz w:val="20"/>
          <w:szCs w:val="22"/>
          <w:lang w:val="en-GB"/>
        </w:rPr>
        <w:t>41</w:t>
      </w:r>
      <w:r w:rsidRPr="002C29DA">
        <w:rPr>
          <w:rFonts w:eastAsia="MS Mincho"/>
          <w:sz w:val="18"/>
          <w:szCs w:val="18"/>
          <w:lang w:val="en-GB"/>
        </w:rPr>
        <w:fldChar w:fldCharType="end"/>
      </w:r>
      <w:r w:rsidRPr="002C29DA">
        <w:rPr>
          <w:rFonts w:eastAsia="MS Mincho"/>
          <w:sz w:val="18"/>
          <w:szCs w:val="18"/>
          <w:lang w:val="en-GB"/>
        </w:rPr>
        <w:t xml:space="preserve"> to </w:t>
      </w:r>
      <w:r w:rsidRPr="002C29DA">
        <w:rPr>
          <w:rFonts w:eastAsia="MS Mincho"/>
          <w:sz w:val="18"/>
          <w:szCs w:val="18"/>
          <w:lang w:val="en-GB"/>
        </w:rPr>
        <w:fldChar w:fldCharType="begin"/>
      </w:r>
      <w:r w:rsidRPr="002C29DA">
        <w:rPr>
          <w:rFonts w:eastAsia="MS Mincho"/>
          <w:sz w:val="18"/>
          <w:szCs w:val="18"/>
          <w:lang w:val="en-GB"/>
        </w:rPr>
        <w:instrText xml:space="preserve"> REF YCgCoFirstCr_Eqn \h  \* MERGEFORMAT </w:instrText>
      </w:r>
      <w:r w:rsidRPr="002C29DA">
        <w:rPr>
          <w:rFonts w:eastAsia="MS Mincho"/>
          <w:sz w:val="18"/>
          <w:szCs w:val="18"/>
          <w:lang w:val="en-GB"/>
        </w:rPr>
      </w:r>
      <w:r w:rsidRPr="002C29DA">
        <w:rPr>
          <w:rFonts w:eastAsia="MS Mincho"/>
          <w:sz w:val="18"/>
          <w:szCs w:val="18"/>
          <w:lang w:val="en-GB"/>
        </w:rPr>
        <w:fldChar w:fldCharType="separate"/>
      </w:r>
      <w:r w:rsidR="00C4365C" w:rsidRPr="00C4365C">
        <w:rPr>
          <w:rFonts w:eastAsia="MS Mincho"/>
          <w:sz w:val="18"/>
          <w:szCs w:val="18"/>
          <w:lang w:val="en-GB"/>
        </w:rPr>
        <w:t>E-43</w:t>
      </w:r>
      <w:r w:rsidRPr="002C29DA">
        <w:rPr>
          <w:rFonts w:eastAsia="MS Mincho"/>
          <w:sz w:val="18"/>
          <w:szCs w:val="18"/>
          <w:lang w:val="en-GB"/>
        </w:rPr>
        <w:fldChar w:fldCharType="end"/>
      </w:r>
      <w:r w:rsidRPr="002C29DA">
        <w:rPr>
          <w:rFonts w:eastAsia="MS Mincho"/>
          <w:sz w:val="18"/>
          <w:szCs w:val="18"/>
          <w:lang w:val="en-GB"/>
        </w:rPr>
        <w:t xml:space="preserve"> is as follows:</w:t>
      </w:r>
    </w:p>
    <w:p w14:paraId="79E27D61" w14:textId="3310C45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60" w:after="60"/>
        <w:ind w:left="1191"/>
        <w:jc w:val="left"/>
        <w:rPr>
          <w:rFonts w:eastAsia="MS Mincho"/>
          <w:sz w:val="18"/>
          <w:szCs w:val="18"/>
          <w:lang w:val="en-GB"/>
        </w:rPr>
      </w:pPr>
      <w:r w:rsidRPr="002C29DA">
        <w:rPr>
          <w:rFonts w:eastAsia="MS Mincho"/>
          <w:sz w:val="18"/>
          <w:szCs w:val="18"/>
          <w:lang w:val="en-GB"/>
        </w:rPr>
        <w:t xml:space="preserve">t   = Y − </w:t>
      </w:r>
      <w:proofErr w:type="gramStart"/>
      <w:r w:rsidRPr="002C29DA">
        <w:rPr>
          <w:rFonts w:eastAsia="MS Mincho"/>
          <w:sz w:val="18"/>
          <w:szCs w:val="18"/>
          <w:lang w:val="en-GB"/>
        </w:rPr>
        <w:t xml:space="preserve">( </w:t>
      </w:r>
      <w:proofErr w:type="spellStart"/>
      <w:r w:rsidRPr="002C29DA">
        <w:rPr>
          <w:rFonts w:eastAsia="MS Mincho"/>
          <w:sz w:val="18"/>
          <w:szCs w:val="18"/>
          <w:lang w:val="en-GB"/>
        </w:rPr>
        <w:t>Cb</w:t>
      </w:r>
      <w:proofErr w:type="spellEnd"/>
      <w:proofErr w:type="gramEnd"/>
      <w:r w:rsidRPr="002C29DA">
        <w:rPr>
          <w:rFonts w:eastAsia="MS Mincho"/>
          <w:sz w:val="18"/>
          <w:szCs w:val="18"/>
          <w:lang w:val="en-GB"/>
        </w:rPr>
        <w:t xml:space="preserve"> − ( 1 &lt;&lt; ( </w:t>
      </w:r>
      <w:proofErr w:type="spellStart"/>
      <w:r w:rsidRPr="002C29DA">
        <w:rPr>
          <w:rFonts w:eastAsia="MS Mincho"/>
          <w:sz w:val="18"/>
          <w:szCs w:val="18"/>
          <w:lang w:val="en-GB"/>
        </w:rPr>
        <w:t>BitDepth</w:t>
      </w:r>
      <w:r w:rsidRPr="002C29DA">
        <w:rPr>
          <w:rFonts w:eastAsia="MS Mincho"/>
          <w:sz w:val="18"/>
          <w:szCs w:val="18"/>
          <w:vertAlign w:val="subscript"/>
          <w:lang w:val="en-GB"/>
        </w:rPr>
        <w:t>C</w:t>
      </w:r>
      <w:proofErr w:type="spellEnd"/>
      <w:r w:rsidRPr="002C29DA">
        <w:rPr>
          <w:rFonts w:eastAsia="MS Mincho"/>
          <w:sz w:val="18"/>
          <w:szCs w:val="18"/>
          <w:lang w:val="en-GB"/>
        </w:rPr>
        <w:t xml:space="preserve"> − 1 ) ) )</w:t>
      </w:r>
      <w:r w:rsidRPr="002C29DA">
        <w:rPr>
          <w:rFonts w:eastAsia="MS Mincho"/>
          <w:sz w:val="18"/>
          <w:szCs w:val="18"/>
          <w:lang w:val="en-GB"/>
        </w:rPr>
        <w:tab/>
      </w:r>
      <w:r w:rsidRPr="002C29DA">
        <w:rPr>
          <w:rFonts w:eastAsia="MS Mincho"/>
          <w:sz w:val="18"/>
          <w:szCs w:val="18"/>
          <w:lang w:val="en-GB"/>
        </w:rPr>
        <w:tab/>
        <w:t>(E-</w:t>
      </w:r>
      <w:r w:rsidRPr="002C29DA">
        <w:rPr>
          <w:rFonts w:eastAsia="MS Mincho"/>
          <w:sz w:val="18"/>
          <w:szCs w:val="18"/>
          <w:lang w:val="en-GB"/>
        </w:rPr>
        <w:fldChar w:fldCharType="begin"/>
      </w:r>
      <w:r w:rsidRPr="002C29DA">
        <w:rPr>
          <w:rFonts w:eastAsia="MS Mincho"/>
          <w:sz w:val="18"/>
          <w:szCs w:val="18"/>
          <w:lang w:val="en-GB"/>
        </w:rPr>
        <w:instrText xml:space="preserve"> SEQ Equation \* ARABIC </w:instrText>
      </w:r>
      <w:r w:rsidRPr="002C29DA">
        <w:rPr>
          <w:rFonts w:eastAsia="MS Mincho"/>
          <w:sz w:val="18"/>
          <w:szCs w:val="18"/>
          <w:lang w:val="en-GB"/>
        </w:rPr>
        <w:fldChar w:fldCharType="separate"/>
      </w:r>
      <w:r w:rsidR="00C4365C">
        <w:rPr>
          <w:rFonts w:eastAsia="MS Mincho"/>
          <w:noProof/>
          <w:sz w:val="18"/>
          <w:szCs w:val="18"/>
          <w:lang w:val="en-GB"/>
        </w:rPr>
        <w:t>44</w:t>
      </w:r>
      <w:r w:rsidRPr="002C29DA">
        <w:rPr>
          <w:rFonts w:eastAsia="MS Mincho"/>
          <w:sz w:val="18"/>
          <w:szCs w:val="18"/>
          <w:lang w:val="en-GB"/>
        </w:rPr>
        <w:fldChar w:fldCharType="end"/>
      </w:r>
      <w:r w:rsidRPr="002C29DA">
        <w:rPr>
          <w:rFonts w:eastAsia="MS Mincho"/>
          <w:sz w:val="18"/>
          <w:szCs w:val="18"/>
          <w:lang w:val="en-GB"/>
        </w:rPr>
        <w:t>)</w:t>
      </w:r>
    </w:p>
    <w:p w14:paraId="00F0FDFC" w14:textId="1526B42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60" w:after="60"/>
        <w:ind w:left="1191"/>
        <w:jc w:val="left"/>
        <w:rPr>
          <w:rFonts w:eastAsia="MS Mincho"/>
          <w:sz w:val="18"/>
          <w:szCs w:val="18"/>
          <w:lang w:val="en-GB"/>
        </w:rPr>
      </w:pPr>
      <w:r w:rsidRPr="002C29DA">
        <w:rPr>
          <w:rFonts w:eastAsia="MS Mincho"/>
          <w:sz w:val="18"/>
          <w:szCs w:val="18"/>
          <w:lang w:val="en-GB"/>
        </w:rPr>
        <w:t>G = Clip1</w:t>
      </w:r>
      <w:proofErr w:type="gramStart"/>
      <w:r w:rsidRPr="002C29DA">
        <w:rPr>
          <w:rFonts w:eastAsia="MS Mincho"/>
          <w:sz w:val="18"/>
          <w:szCs w:val="18"/>
          <w:vertAlign w:val="subscript"/>
          <w:lang w:val="en-GB"/>
        </w:rPr>
        <w:t>Y</w:t>
      </w:r>
      <w:r w:rsidRPr="002C29DA">
        <w:rPr>
          <w:rFonts w:eastAsia="MS Mincho"/>
          <w:sz w:val="18"/>
          <w:szCs w:val="18"/>
          <w:lang w:val="en-GB"/>
        </w:rPr>
        <w:t>( Y</w:t>
      </w:r>
      <w:proofErr w:type="gramEnd"/>
      <w:r w:rsidRPr="002C29DA">
        <w:rPr>
          <w:rFonts w:eastAsia="MS Mincho"/>
          <w:sz w:val="18"/>
          <w:szCs w:val="18"/>
          <w:lang w:val="en-GB"/>
        </w:rPr>
        <w:t xml:space="preserve"> + ( </w:t>
      </w:r>
      <w:proofErr w:type="spellStart"/>
      <w:r w:rsidRPr="002C29DA">
        <w:rPr>
          <w:rFonts w:eastAsia="MS Mincho"/>
          <w:sz w:val="18"/>
          <w:szCs w:val="18"/>
          <w:lang w:val="en-GB"/>
        </w:rPr>
        <w:t>Cb</w:t>
      </w:r>
      <w:proofErr w:type="spellEnd"/>
      <w:r w:rsidRPr="002C29DA">
        <w:rPr>
          <w:rFonts w:eastAsia="MS Mincho"/>
          <w:sz w:val="18"/>
          <w:szCs w:val="18"/>
          <w:lang w:val="en-GB"/>
        </w:rPr>
        <w:t xml:space="preserve"> − ( 1 &lt;&lt; ( </w:t>
      </w:r>
      <w:proofErr w:type="spellStart"/>
      <w:r w:rsidRPr="002C29DA">
        <w:rPr>
          <w:rFonts w:eastAsia="MS Mincho"/>
          <w:sz w:val="18"/>
          <w:szCs w:val="18"/>
          <w:lang w:val="en-GB"/>
        </w:rPr>
        <w:t>BitDepth</w:t>
      </w:r>
      <w:r w:rsidRPr="002C29DA">
        <w:rPr>
          <w:rFonts w:eastAsia="MS Mincho"/>
          <w:sz w:val="18"/>
          <w:szCs w:val="18"/>
          <w:vertAlign w:val="subscript"/>
          <w:lang w:val="en-GB"/>
        </w:rPr>
        <w:t>C</w:t>
      </w:r>
      <w:proofErr w:type="spellEnd"/>
      <w:r w:rsidRPr="002C29DA">
        <w:rPr>
          <w:rFonts w:eastAsia="MS Mincho"/>
          <w:sz w:val="18"/>
          <w:szCs w:val="18"/>
          <w:lang w:val="en-GB"/>
        </w:rPr>
        <w:t xml:space="preserve"> − 1 ) ) ) )</w:t>
      </w:r>
      <w:r w:rsidRPr="002C29DA">
        <w:rPr>
          <w:rFonts w:eastAsia="MS Mincho"/>
          <w:sz w:val="18"/>
          <w:szCs w:val="18"/>
          <w:lang w:val="en-GB"/>
        </w:rPr>
        <w:tab/>
        <w:t>(E-</w:t>
      </w:r>
      <w:r w:rsidRPr="002C29DA">
        <w:rPr>
          <w:rFonts w:eastAsia="MS Mincho"/>
          <w:sz w:val="18"/>
          <w:szCs w:val="18"/>
          <w:lang w:val="en-GB"/>
        </w:rPr>
        <w:fldChar w:fldCharType="begin"/>
      </w:r>
      <w:r w:rsidRPr="002C29DA">
        <w:rPr>
          <w:rFonts w:eastAsia="MS Mincho"/>
          <w:sz w:val="18"/>
          <w:szCs w:val="18"/>
          <w:lang w:val="en-GB"/>
        </w:rPr>
        <w:instrText xml:space="preserve"> SEQ Equation \* ARABIC </w:instrText>
      </w:r>
      <w:r w:rsidRPr="002C29DA">
        <w:rPr>
          <w:rFonts w:eastAsia="MS Mincho"/>
          <w:sz w:val="18"/>
          <w:szCs w:val="18"/>
          <w:lang w:val="en-GB"/>
        </w:rPr>
        <w:fldChar w:fldCharType="separate"/>
      </w:r>
      <w:r w:rsidR="00C4365C">
        <w:rPr>
          <w:rFonts w:eastAsia="MS Mincho"/>
          <w:noProof/>
          <w:sz w:val="18"/>
          <w:szCs w:val="18"/>
          <w:lang w:val="en-GB"/>
        </w:rPr>
        <w:t>45</w:t>
      </w:r>
      <w:r w:rsidRPr="002C29DA">
        <w:rPr>
          <w:rFonts w:eastAsia="MS Mincho"/>
          <w:sz w:val="18"/>
          <w:szCs w:val="18"/>
          <w:lang w:val="en-GB"/>
        </w:rPr>
        <w:fldChar w:fldCharType="end"/>
      </w:r>
      <w:r w:rsidRPr="002C29DA">
        <w:rPr>
          <w:rFonts w:eastAsia="MS Mincho"/>
          <w:sz w:val="18"/>
          <w:szCs w:val="18"/>
          <w:lang w:val="en-GB"/>
        </w:rPr>
        <w:t>)</w:t>
      </w:r>
    </w:p>
    <w:p w14:paraId="384C56E2" w14:textId="70E2F36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60" w:after="60"/>
        <w:ind w:left="1191"/>
        <w:jc w:val="left"/>
        <w:rPr>
          <w:rFonts w:eastAsia="MS Mincho"/>
          <w:sz w:val="18"/>
          <w:szCs w:val="18"/>
          <w:lang w:val="en-GB"/>
        </w:rPr>
      </w:pPr>
      <w:r w:rsidRPr="002C29DA">
        <w:rPr>
          <w:rFonts w:eastAsia="MS Mincho"/>
          <w:sz w:val="18"/>
          <w:szCs w:val="18"/>
          <w:lang w:val="en-GB"/>
        </w:rPr>
        <w:t>B = Clip1</w:t>
      </w:r>
      <w:proofErr w:type="gramStart"/>
      <w:r w:rsidRPr="002C29DA">
        <w:rPr>
          <w:rFonts w:eastAsia="MS Mincho"/>
          <w:sz w:val="18"/>
          <w:szCs w:val="18"/>
          <w:vertAlign w:val="subscript"/>
          <w:lang w:val="en-GB"/>
        </w:rPr>
        <w:t>Y</w:t>
      </w:r>
      <w:r w:rsidRPr="002C29DA">
        <w:rPr>
          <w:rFonts w:eastAsia="MS Mincho"/>
          <w:sz w:val="18"/>
          <w:szCs w:val="18"/>
          <w:lang w:val="en-GB"/>
        </w:rPr>
        <w:t>( t</w:t>
      </w:r>
      <w:proofErr w:type="gramEnd"/>
      <w:r w:rsidRPr="002C29DA">
        <w:rPr>
          <w:rFonts w:eastAsia="MS Mincho"/>
          <w:sz w:val="18"/>
          <w:szCs w:val="18"/>
          <w:lang w:val="en-GB"/>
        </w:rPr>
        <w:t xml:space="preserve"> − ( Cr − ( 1 &lt;&lt; ( </w:t>
      </w:r>
      <w:proofErr w:type="spellStart"/>
      <w:r w:rsidRPr="002C29DA">
        <w:rPr>
          <w:rFonts w:eastAsia="MS Mincho"/>
          <w:sz w:val="18"/>
          <w:szCs w:val="18"/>
          <w:lang w:val="en-GB"/>
        </w:rPr>
        <w:t>BitDepth</w:t>
      </w:r>
      <w:r w:rsidRPr="002C29DA">
        <w:rPr>
          <w:rFonts w:eastAsia="MS Mincho"/>
          <w:sz w:val="18"/>
          <w:szCs w:val="18"/>
          <w:vertAlign w:val="subscript"/>
          <w:lang w:val="en-GB"/>
        </w:rPr>
        <w:t>C</w:t>
      </w:r>
      <w:proofErr w:type="spellEnd"/>
      <w:r w:rsidRPr="002C29DA">
        <w:rPr>
          <w:rFonts w:eastAsia="MS Mincho"/>
          <w:sz w:val="18"/>
          <w:szCs w:val="18"/>
          <w:lang w:val="en-GB"/>
        </w:rPr>
        <w:t xml:space="preserve"> − 1 ) ) ) )</w:t>
      </w:r>
      <w:r w:rsidRPr="002C29DA">
        <w:rPr>
          <w:rFonts w:eastAsia="MS Mincho"/>
          <w:sz w:val="18"/>
          <w:szCs w:val="18"/>
          <w:lang w:val="en-GB"/>
        </w:rPr>
        <w:tab/>
      </w:r>
      <w:r w:rsidRPr="002C29DA">
        <w:rPr>
          <w:rFonts w:eastAsia="MS Mincho"/>
          <w:sz w:val="18"/>
          <w:szCs w:val="18"/>
          <w:lang w:val="en-GB"/>
        </w:rPr>
        <w:tab/>
        <w:t>(E-</w:t>
      </w:r>
      <w:r w:rsidRPr="002C29DA">
        <w:rPr>
          <w:rFonts w:eastAsia="MS Mincho"/>
          <w:sz w:val="18"/>
          <w:szCs w:val="18"/>
          <w:lang w:val="en-GB"/>
        </w:rPr>
        <w:fldChar w:fldCharType="begin"/>
      </w:r>
      <w:r w:rsidRPr="002C29DA">
        <w:rPr>
          <w:rFonts w:eastAsia="MS Mincho"/>
          <w:sz w:val="18"/>
          <w:szCs w:val="18"/>
          <w:lang w:val="en-GB"/>
        </w:rPr>
        <w:instrText xml:space="preserve"> SEQ Equation \* ARABIC </w:instrText>
      </w:r>
      <w:r w:rsidRPr="002C29DA">
        <w:rPr>
          <w:rFonts w:eastAsia="MS Mincho"/>
          <w:sz w:val="18"/>
          <w:szCs w:val="18"/>
          <w:lang w:val="en-GB"/>
        </w:rPr>
        <w:fldChar w:fldCharType="separate"/>
      </w:r>
      <w:r w:rsidR="00C4365C">
        <w:rPr>
          <w:rFonts w:eastAsia="MS Mincho"/>
          <w:noProof/>
          <w:sz w:val="18"/>
          <w:szCs w:val="18"/>
          <w:lang w:val="en-GB"/>
        </w:rPr>
        <w:t>46</w:t>
      </w:r>
      <w:r w:rsidRPr="002C29DA">
        <w:rPr>
          <w:rFonts w:eastAsia="MS Mincho"/>
          <w:sz w:val="18"/>
          <w:szCs w:val="18"/>
          <w:lang w:val="en-GB"/>
        </w:rPr>
        <w:fldChar w:fldCharType="end"/>
      </w:r>
      <w:r w:rsidRPr="002C29DA">
        <w:rPr>
          <w:rFonts w:eastAsia="MS Mincho"/>
          <w:sz w:val="18"/>
          <w:szCs w:val="18"/>
          <w:lang w:val="en-GB"/>
        </w:rPr>
        <w:t>)</w:t>
      </w:r>
    </w:p>
    <w:p w14:paraId="63ADE7A1" w14:textId="4E1887D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60" w:after="60"/>
        <w:ind w:left="1191"/>
        <w:jc w:val="left"/>
        <w:rPr>
          <w:rFonts w:eastAsia="MS Mincho"/>
          <w:sz w:val="18"/>
          <w:szCs w:val="18"/>
          <w:lang w:val="en-GB"/>
        </w:rPr>
      </w:pPr>
      <w:r w:rsidRPr="002C29DA">
        <w:rPr>
          <w:rFonts w:eastAsia="MS Mincho"/>
          <w:sz w:val="18"/>
          <w:szCs w:val="18"/>
          <w:lang w:val="en-GB"/>
        </w:rPr>
        <w:t>R = Clip1</w:t>
      </w:r>
      <w:proofErr w:type="gramStart"/>
      <w:r w:rsidRPr="002C29DA">
        <w:rPr>
          <w:rFonts w:eastAsia="MS Mincho"/>
          <w:sz w:val="18"/>
          <w:szCs w:val="18"/>
          <w:vertAlign w:val="subscript"/>
          <w:lang w:val="en-GB"/>
        </w:rPr>
        <w:t>Y</w:t>
      </w:r>
      <w:r w:rsidRPr="002C29DA">
        <w:rPr>
          <w:rFonts w:eastAsia="MS Mincho"/>
          <w:sz w:val="18"/>
          <w:szCs w:val="18"/>
          <w:lang w:val="en-GB"/>
        </w:rPr>
        <w:t>( t</w:t>
      </w:r>
      <w:proofErr w:type="gramEnd"/>
      <w:r w:rsidRPr="002C29DA">
        <w:rPr>
          <w:rFonts w:eastAsia="MS Mincho"/>
          <w:sz w:val="18"/>
          <w:szCs w:val="18"/>
          <w:lang w:val="en-GB"/>
        </w:rPr>
        <w:t xml:space="preserve"> + ( Cr − ( 1 &lt;&lt; ( </w:t>
      </w:r>
      <w:proofErr w:type="spellStart"/>
      <w:r w:rsidRPr="002C29DA">
        <w:rPr>
          <w:rFonts w:eastAsia="MS Mincho"/>
          <w:sz w:val="18"/>
          <w:szCs w:val="18"/>
          <w:lang w:val="en-GB"/>
        </w:rPr>
        <w:t>BitDepth</w:t>
      </w:r>
      <w:r w:rsidRPr="002C29DA">
        <w:rPr>
          <w:rFonts w:eastAsia="MS Mincho"/>
          <w:sz w:val="18"/>
          <w:szCs w:val="18"/>
          <w:vertAlign w:val="subscript"/>
          <w:lang w:val="en-GB"/>
        </w:rPr>
        <w:t>C</w:t>
      </w:r>
      <w:proofErr w:type="spellEnd"/>
      <w:r w:rsidRPr="002C29DA">
        <w:rPr>
          <w:rFonts w:eastAsia="MS Mincho"/>
          <w:sz w:val="18"/>
          <w:szCs w:val="18"/>
          <w:lang w:val="en-GB"/>
        </w:rPr>
        <w:t xml:space="preserve"> − 1 ) ) ) )</w:t>
      </w:r>
      <w:r w:rsidRPr="002C29DA">
        <w:rPr>
          <w:rFonts w:eastAsia="MS Mincho"/>
          <w:sz w:val="18"/>
          <w:szCs w:val="18"/>
          <w:lang w:val="en-GB"/>
        </w:rPr>
        <w:tab/>
      </w:r>
      <w:r w:rsidRPr="002C29DA">
        <w:rPr>
          <w:rFonts w:eastAsia="MS Mincho"/>
          <w:sz w:val="18"/>
          <w:szCs w:val="18"/>
          <w:lang w:val="en-GB"/>
        </w:rPr>
        <w:tab/>
        <w:t>(</w:t>
      </w:r>
      <w:bookmarkStart w:id="162" w:name="YCgCoFirstR_Eqn"/>
      <w:r w:rsidRPr="002C29DA">
        <w:rPr>
          <w:rFonts w:eastAsia="MS Mincho"/>
          <w:sz w:val="18"/>
          <w:szCs w:val="18"/>
          <w:lang w:val="en-GB"/>
        </w:rPr>
        <w:t>E-</w:t>
      </w:r>
      <w:r w:rsidRPr="002C29DA">
        <w:rPr>
          <w:rFonts w:eastAsia="MS Mincho"/>
          <w:sz w:val="18"/>
          <w:szCs w:val="18"/>
          <w:lang w:val="en-GB"/>
        </w:rPr>
        <w:fldChar w:fldCharType="begin"/>
      </w:r>
      <w:r w:rsidRPr="002C29DA">
        <w:rPr>
          <w:rFonts w:eastAsia="MS Mincho"/>
          <w:sz w:val="18"/>
          <w:szCs w:val="18"/>
          <w:lang w:val="en-GB"/>
        </w:rPr>
        <w:instrText xml:space="preserve"> SEQ Equation \* ARABIC </w:instrText>
      </w:r>
      <w:r w:rsidRPr="002C29DA">
        <w:rPr>
          <w:rFonts w:eastAsia="MS Mincho"/>
          <w:sz w:val="18"/>
          <w:szCs w:val="18"/>
          <w:lang w:val="en-GB"/>
        </w:rPr>
        <w:fldChar w:fldCharType="separate"/>
      </w:r>
      <w:r w:rsidR="00C4365C">
        <w:rPr>
          <w:rFonts w:eastAsia="MS Mincho"/>
          <w:noProof/>
          <w:sz w:val="18"/>
          <w:szCs w:val="18"/>
          <w:lang w:val="en-GB"/>
        </w:rPr>
        <w:t>47</w:t>
      </w:r>
      <w:r w:rsidRPr="002C29DA">
        <w:rPr>
          <w:rFonts w:eastAsia="MS Mincho"/>
          <w:sz w:val="18"/>
          <w:szCs w:val="18"/>
          <w:lang w:val="en-GB"/>
        </w:rPr>
        <w:fldChar w:fldCharType="end"/>
      </w:r>
      <w:bookmarkEnd w:id="162"/>
      <w:r w:rsidRPr="002C29DA">
        <w:rPr>
          <w:rFonts w:eastAsia="MS Mincho"/>
          <w:sz w:val="18"/>
          <w:szCs w:val="18"/>
          <w:lang w:val="en-GB"/>
        </w:rPr>
        <w:t>)</w:t>
      </w:r>
    </w:p>
    <w:p w14:paraId="219BF464" w14:textId="16446058" w:rsidR="002C29DA" w:rsidRPr="002C29DA" w:rsidRDefault="002C29DA" w:rsidP="00CA32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rPr>
      </w:pPr>
      <w:r w:rsidRPr="002C29DA">
        <w:rPr>
          <w:rFonts w:eastAsia="MS Mincho"/>
          <w:bCs/>
          <w:sz w:val="20"/>
          <w:lang w:val="en-GB"/>
        </w:rPr>
        <w:t>–</w:t>
      </w:r>
      <w:r w:rsidRPr="002C29DA">
        <w:rPr>
          <w:rFonts w:eastAsia="MS Mincho"/>
          <w:bCs/>
          <w:sz w:val="20"/>
          <w:lang w:val="en-GB"/>
        </w:rPr>
        <w:tab/>
        <w:t xml:space="preserve">Otherwise, if </w:t>
      </w:r>
      <w:proofErr w:type="spellStart"/>
      <w:r w:rsidRPr="002C29DA">
        <w:rPr>
          <w:rFonts w:eastAsia="MS Mincho"/>
          <w:bCs/>
          <w:sz w:val="20"/>
          <w:lang w:val="en-GB"/>
        </w:rPr>
        <w:t>matrix_coefficients</w:t>
      </w:r>
      <w:proofErr w:type="spellEnd"/>
      <w:r w:rsidRPr="002C29DA">
        <w:rPr>
          <w:rFonts w:eastAsia="MS Mincho"/>
          <w:bCs/>
          <w:sz w:val="20"/>
          <w:lang w:val="en-GB"/>
        </w:rPr>
        <w:t xml:space="preserve"> is equal to 8, 15, or 16, the following equations apply:</w:t>
      </w:r>
    </w:p>
    <w:p w14:paraId="76FB5F31" w14:textId="55FB56A1" w:rsidR="002C29DA" w:rsidRPr="002C29DA" w:rsidRDefault="002C29DA" w:rsidP="00CA32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rPr>
      </w:pPr>
      <w:r w:rsidRPr="002C29DA">
        <w:rPr>
          <w:rFonts w:eastAsia="MS Mincho"/>
          <w:sz w:val="20"/>
          <w:szCs w:val="22"/>
          <w:lang w:val="en-GB"/>
        </w:rPr>
        <w:lastRenderedPageBreak/>
        <w:t xml:space="preserve">Cr = </w:t>
      </w:r>
      <w:proofErr w:type="gramStart"/>
      <w:r w:rsidRPr="002C29DA">
        <w:rPr>
          <w:rFonts w:eastAsia="MS Mincho"/>
          <w:sz w:val="20"/>
          <w:szCs w:val="22"/>
          <w:lang w:val="en-GB"/>
        </w:rPr>
        <w:t>Round( R</w:t>
      </w:r>
      <w:proofErr w:type="gramEnd"/>
      <w:r w:rsidRPr="002C29DA">
        <w:rPr>
          <w:rFonts w:eastAsia="MS Mincho"/>
          <w:sz w:val="20"/>
          <w:szCs w:val="22"/>
          <w:lang w:val="en-GB"/>
        </w:rPr>
        <w:t xml:space="preserve"> ) − Round( B ) + ( 1 &lt;&lt; (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− 1 ) )</w:t>
      </w:r>
      <w:r w:rsidRPr="002C29DA">
        <w:rPr>
          <w:rFonts w:eastAsia="MS Mincho"/>
          <w:sz w:val="20"/>
          <w:szCs w:val="22"/>
          <w:lang w:val="en-GB"/>
        </w:rPr>
        <w:tab/>
        <w:t>(</w:t>
      </w:r>
      <w:bookmarkStart w:id="163" w:name="YCgCoSecondCr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48</w:t>
      </w:r>
      <w:r w:rsidRPr="002C29DA">
        <w:rPr>
          <w:rFonts w:eastAsia="MS Mincho"/>
          <w:sz w:val="20"/>
          <w:szCs w:val="22"/>
          <w:lang w:val="en-GB"/>
        </w:rPr>
        <w:fldChar w:fldCharType="end"/>
      </w:r>
      <w:bookmarkEnd w:id="163"/>
      <w:r w:rsidRPr="002C29DA">
        <w:rPr>
          <w:rFonts w:eastAsia="MS Mincho"/>
          <w:sz w:val="20"/>
          <w:szCs w:val="22"/>
          <w:lang w:val="en-GB"/>
        </w:rPr>
        <w:t>)</w:t>
      </w:r>
    </w:p>
    <w:p w14:paraId="247FC3DA" w14:textId="1A4044B1" w:rsidR="002C29DA" w:rsidRPr="002C29DA" w:rsidRDefault="002C29DA" w:rsidP="00CA32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rPr>
      </w:pPr>
      <w:r w:rsidRPr="002C29DA">
        <w:rPr>
          <w:rFonts w:eastAsia="MS Mincho"/>
          <w:sz w:val="20"/>
          <w:szCs w:val="22"/>
          <w:lang w:val="en-GB"/>
        </w:rPr>
        <w:t xml:space="preserve">t = </w:t>
      </w:r>
      <w:proofErr w:type="gramStart"/>
      <w:r w:rsidRPr="002C29DA">
        <w:rPr>
          <w:rFonts w:eastAsia="MS Mincho"/>
          <w:sz w:val="20"/>
          <w:szCs w:val="22"/>
          <w:lang w:val="en-GB"/>
        </w:rPr>
        <w:t>Round( B</w:t>
      </w:r>
      <w:proofErr w:type="gramEnd"/>
      <w:r w:rsidRPr="002C29DA">
        <w:rPr>
          <w:rFonts w:eastAsia="MS Mincho"/>
          <w:sz w:val="20"/>
          <w:szCs w:val="22"/>
          <w:lang w:val="en-GB"/>
        </w:rPr>
        <w:t xml:space="preserve"> ) + ( ( Cr − ( 1 &lt;&lt; (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− 1 ) ) ) &gt;&gt; 1 )</w:t>
      </w:r>
      <w:r w:rsidRPr="002C29DA">
        <w:rPr>
          <w:rFonts w:eastAsia="MS Mincho"/>
          <w:sz w:val="20"/>
          <w:szCs w:val="22"/>
          <w:lang w:val="en-GB"/>
        </w:rPr>
        <w:tab/>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49</w:t>
      </w:r>
      <w:r w:rsidRPr="002C29DA">
        <w:rPr>
          <w:rFonts w:eastAsia="MS Mincho"/>
          <w:sz w:val="20"/>
          <w:szCs w:val="22"/>
          <w:lang w:val="en-GB"/>
        </w:rPr>
        <w:fldChar w:fldCharType="end"/>
      </w:r>
      <w:r w:rsidRPr="002C29DA">
        <w:rPr>
          <w:rFonts w:eastAsia="MS Mincho"/>
          <w:sz w:val="20"/>
          <w:szCs w:val="22"/>
          <w:lang w:val="en-GB"/>
        </w:rPr>
        <w:t>)</w:t>
      </w:r>
    </w:p>
    <w:p w14:paraId="54894F25" w14:textId="412DC84E" w:rsidR="002C29DA" w:rsidRPr="002C29DA" w:rsidRDefault="002C29DA" w:rsidP="00CA32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rPr>
      </w:pPr>
      <w:proofErr w:type="spellStart"/>
      <w:r w:rsidRPr="002C29DA">
        <w:rPr>
          <w:rFonts w:eastAsia="MS Mincho"/>
          <w:sz w:val="20"/>
          <w:szCs w:val="22"/>
          <w:lang w:val="en-GB"/>
        </w:rPr>
        <w:t>Cb</w:t>
      </w:r>
      <w:proofErr w:type="spellEnd"/>
      <w:r w:rsidRPr="002C29DA">
        <w:rPr>
          <w:rFonts w:eastAsia="MS Mincho"/>
          <w:sz w:val="20"/>
          <w:szCs w:val="22"/>
          <w:lang w:val="en-GB"/>
        </w:rPr>
        <w:t xml:space="preserve"> = </w:t>
      </w:r>
      <w:proofErr w:type="gramStart"/>
      <w:r w:rsidRPr="002C29DA">
        <w:rPr>
          <w:rFonts w:eastAsia="MS Mincho"/>
          <w:sz w:val="20"/>
          <w:szCs w:val="22"/>
          <w:lang w:val="en-GB"/>
        </w:rPr>
        <w:t>Round( G</w:t>
      </w:r>
      <w:proofErr w:type="gramEnd"/>
      <w:r w:rsidRPr="002C29DA">
        <w:rPr>
          <w:rFonts w:eastAsia="MS Mincho"/>
          <w:sz w:val="20"/>
          <w:szCs w:val="22"/>
          <w:lang w:val="en-GB"/>
        </w:rPr>
        <w:t xml:space="preserve"> ) − t + ( 1 &lt;&lt; (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− 1 ) )</w:t>
      </w:r>
      <w:r w:rsidRPr="002C29DA">
        <w:rPr>
          <w:rFonts w:eastAsia="MS Mincho"/>
          <w:sz w:val="20"/>
          <w:szCs w:val="22"/>
          <w:lang w:val="en-GB"/>
        </w:rPr>
        <w:tab/>
      </w:r>
      <w:r w:rsidRPr="002C29DA">
        <w:rPr>
          <w:rFonts w:eastAsia="MS Mincho"/>
          <w:sz w:val="20"/>
          <w:szCs w:val="22"/>
          <w:lang w:val="en-GB"/>
        </w:rPr>
        <w:tab/>
        <w:t>(</w:t>
      </w:r>
      <w:bookmarkStart w:id="164" w:name="YCgCoSecondCb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50</w:t>
      </w:r>
      <w:r w:rsidRPr="002C29DA">
        <w:rPr>
          <w:rFonts w:eastAsia="MS Mincho"/>
          <w:sz w:val="20"/>
          <w:szCs w:val="22"/>
          <w:lang w:val="en-GB"/>
        </w:rPr>
        <w:fldChar w:fldCharType="end"/>
      </w:r>
      <w:bookmarkEnd w:id="164"/>
      <w:r w:rsidRPr="002C29DA">
        <w:rPr>
          <w:rFonts w:eastAsia="MS Mincho"/>
          <w:sz w:val="20"/>
          <w:szCs w:val="22"/>
          <w:lang w:val="en-GB"/>
        </w:rPr>
        <w:t>)</w:t>
      </w:r>
    </w:p>
    <w:p w14:paraId="32AE2D30" w14:textId="36A66823" w:rsidR="002C29DA" w:rsidRPr="002C29DA" w:rsidRDefault="002C29DA" w:rsidP="00CA32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rPr>
      </w:pPr>
      <w:r w:rsidRPr="002C29DA">
        <w:rPr>
          <w:rFonts w:eastAsia="MS Mincho"/>
          <w:sz w:val="20"/>
          <w:szCs w:val="22"/>
          <w:lang w:val="en-GB"/>
        </w:rPr>
        <w:t xml:space="preserve">Y = t + </w:t>
      </w:r>
      <w:proofErr w:type="gramStart"/>
      <w:r w:rsidRPr="002C29DA">
        <w:rPr>
          <w:rFonts w:eastAsia="MS Mincho"/>
          <w:sz w:val="20"/>
          <w:szCs w:val="22"/>
          <w:lang w:val="en-GB"/>
        </w:rPr>
        <w:t>( (</w:t>
      </w:r>
      <w:proofErr w:type="gramEnd"/>
      <w:r w:rsidRPr="002C29DA">
        <w:rPr>
          <w:rFonts w:eastAsia="MS Mincho"/>
          <w:sz w:val="20"/>
          <w:szCs w:val="22"/>
          <w:lang w:val="en-GB"/>
        </w:rPr>
        <w:t xml:space="preserve"> </w:t>
      </w:r>
      <w:proofErr w:type="spellStart"/>
      <w:r w:rsidRPr="002C29DA">
        <w:rPr>
          <w:rFonts w:eastAsia="MS Mincho"/>
          <w:sz w:val="20"/>
          <w:szCs w:val="22"/>
          <w:lang w:val="en-GB"/>
        </w:rPr>
        <w:t>Cb</w:t>
      </w:r>
      <w:proofErr w:type="spellEnd"/>
      <w:r w:rsidRPr="002C29DA">
        <w:rPr>
          <w:rFonts w:eastAsia="MS Mincho"/>
          <w:sz w:val="20"/>
          <w:szCs w:val="22"/>
          <w:lang w:val="en-GB"/>
        </w:rPr>
        <w:t xml:space="preserve"> − ( 1 &lt;&lt; (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− 1 ) ) ) &gt;&gt; 1 )</w:t>
      </w:r>
      <w:r w:rsidRPr="002C29DA">
        <w:rPr>
          <w:rFonts w:eastAsia="MS Mincho"/>
          <w:sz w:val="20"/>
          <w:szCs w:val="22"/>
          <w:lang w:val="en-GB"/>
        </w:rPr>
        <w:tab/>
      </w:r>
      <w:r w:rsidRPr="002C29DA">
        <w:rPr>
          <w:rFonts w:eastAsia="MS Mincho"/>
          <w:sz w:val="20"/>
          <w:szCs w:val="22"/>
          <w:lang w:val="en-GB"/>
        </w:rPr>
        <w:tab/>
        <w:t>(</w:t>
      </w:r>
      <w:bookmarkStart w:id="165" w:name="YCgCoSecondY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51</w:t>
      </w:r>
      <w:r w:rsidRPr="002C29DA">
        <w:rPr>
          <w:rFonts w:eastAsia="MS Mincho"/>
          <w:sz w:val="20"/>
          <w:szCs w:val="22"/>
          <w:lang w:val="en-GB"/>
        </w:rPr>
        <w:fldChar w:fldCharType="end"/>
      </w:r>
      <w:bookmarkEnd w:id="165"/>
      <w:r w:rsidRPr="002C29DA">
        <w:rPr>
          <w:rFonts w:eastAsia="MS Mincho"/>
          <w:sz w:val="20"/>
          <w:szCs w:val="22"/>
          <w:lang w:val="en-GB"/>
        </w:rPr>
        <w:t>)</w:t>
      </w:r>
    </w:p>
    <w:p w14:paraId="5F084FBF" w14:textId="37648A10" w:rsidR="002C29DA" w:rsidRPr="002C29DA" w:rsidRDefault="002C29DA" w:rsidP="00CA32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567"/>
        <w:rPr>
          <w:rFonts w:eastAsia="MS Mincho"/>
          <w:szCs w:val="18"/>
        </w:rPr>
      </w:pPr>
      <w:r w:rsidRPr="002C29DA">
        <w:rPr>
          <w:rFonts w:eastAsia="MS Mincho"/>
          <w:sz w:val="18"/>
          <w:szCs w:val="18"/>
          <w:lang w:val="en-GB"/>
        </w:rPr>
        <w:t xml:space="preserve">NOTE 7 – In this case, for purposes of the </w:t>
      </w:r>
      <w:proofErr w:type="spellStart"/>
      <w:r w:rsidRPr="002C29DA">
        <w:rPr>
          <w:rFonts w:eastAsia="MS Mincho"/>
          <w:sz w:val="18"/>
          <w:szCs w:val="18"/>
          <w:lang w:val="en-GB"/>
        </w:rPr>
        <w:t>YCgCo</w:t>
      </w:r>
      <w:proofErr w:type="spellEnd"/>
      <w:r w:rsidRPr="002C29DA">
        <w:rPr>
          <w:rFonts w:eastAsia="MS Mincho"/>
          <w:sz w:val="18"/>
          <w:szCs w:val="18"/>
          <w:lang w:val="en-GB"/>
        </w:rPr>
        <w:t xml:space="preserve"> nomenclature used in </w:t>
      </w:r>
      <w:r w:rsidRPr="002C29DA">
        <w:rPr>
          <w:rFonts w:eastAsia="MS Mincho"/>
          <w:sz w:val="18"/>
          <w:szCs w:val="18"/>
          <w:lang w:val="en-GB"/>
        </w:rPr>
        <w:fldChar w:fldCharType="begin"/>
      </w:r>
      <w:r w:rsidRPr="002C29DA">
        <w:rPr>
          <w:rFonts w:eastAsia="MS Mincho"/>
          <w:sz w:val="18"/>
          <w:szCs w:val="18"/>
          <w:lang w:val="en-GB"/>
        </w:rPr>
        <w:instrText xml:space="preserve"> REF _Ref403551611 \h  \* MERGEFORMAT </w:instrText>
      </w:r>
      <w:r w:rsidRPr="002C29DA">
        <w:rPr>
          <w:rFonts w:eastAsia="MS Mincho"/>
          <w:sz w:val="18"/>
          <w:szCs w:val="18"/>
          <w:lang w:val="en-GB"/>
        </w:rPr>
      </w:r>
      <w:r w:rsidRPr="002C29DA">
        <w:rPr>
          <w:rFonts w:eastAsia="MS Mincho"/>
          <w:sz w:val="18"/>
          <w:szCs w:val="18"/>
          <w:lang w:val="en-GB"/>
        </w:rPr>
        <w:fldChar w:fldCharType="separate"/>
      </w:r>
      <w:r w:rsidR="00C4365C" w:rsidRPr="00C4365C">
        <w:rPr>
          <w:rFonts w:eastAsia="MS Mincho"/>
          <w:sz w:val="20"/>
          <w:lang w:val="en-GB"/>
        </w:rPr>
        <w:t>Table E</w:t>
      </w:r>
      <w:r w:rsidR="00C4365C" w:rsidRPr="00C4365C">
        <w:rPr>
          <w:rFonts w:eastAsia="MS Mincho"/>
          <w:sz w:val="20"/>
          <w:lang w:val="en-GB"/>
        </w:rPr>
        <w:noBreakHyphen/>
        <w:t>5</w:t>
      </w:r>
      <w:r w:rsidRPr="002C29DA">
        <w:rPr>
          <w:rFonts w:eastAsia="MS Mincho"/>
          <w:sz w:val="18"/>
          <w:szCs w:val="18"/>
          <w:lang w:val="en-GB"/>
        </w:rPr>
        <w:fldChar w:fldCharType="end"/>
      </w:r>
      <w:r w:rsidRPr="002C29DA">
        <w:rPr>
          <w:rFonts w:eastAsia="MS Mincho"/>
          <w:sz w:val="18"/>
          <w:szCs w:val="18"/>
          <w:lang w:val="en-GB"/>
        </w:rPr>
        <w:t xml:space="preserve">, </w:t>
      </w:r>
      <w:proofErr w:type="spellStart"/>
      <w:r w:rsidRPr="002C29DA">
        <w:rPr>
          <w:rFonts w:eastAsia="MS Mincho"/>
          <w:sz w:val="18"/>
          <w:szCs w:val="18"/>
          <w:lang w:val="en-GB"/>
        </w:rPr>
        <w:t>Cb</w:t>
      </w:r>
      <w:proofErr w:type="spellEnd"/>
      <w:r w:rsidRPr="002C29DA">
        <w:rPr>
          <w:rFonts w:eastAsia="MS Mincho"/>
          <w:sz w:val="18"/>
          <w:szCs w:val="18"/>
          <w:lang w:val="en-GB"/>
        </w:rPr>
        <w:t xml:space="preserve"> and Cr of Equations </w:t>
      </w:r>
      <w:r w:rsidRPr="002C29DA">
        <w:rPr>
          <w:rFonts w:eastAsia="MS Mincho"/>
          <w:sz w:val="18"/>
          <w:szCs w:val="18"/>
          <w:lang w:val="en-GB"/>
        </w:rPr>
        <w:fldChar w:fldCharType="begin"/>
      </w:r>
      <w:r w:rsidRPr="002C29DA">
        <w:rPr>
          <w:rFonts w:eastAsia="MS Mincho"/>
          <w:sz w:val="18"/>
          <w:szCs w:val="18"/>
          <w:lang w:val="en-GB"/>
        </w:rPr>
        <w:instrText xml:space="preserve"> REF YCgCoSecondCb_Eqn \h  \* MERGEFORMAT </w:instrText>
      </w:r>
      <w:r w:rsidRPr="002C29DA">
        <w:rPr>
          <w:rFonts w:eastAsia="MS Mincho"/>
          <w:sz w:val="18"/>
          <w:szCs w:val="18"/>
          <w:lang w:val="en-GB"/>
        </w:rPr>
      </w:r>
      <w:r w:rsidRPr="002C29DA">
        <w:rPr>
          <w:rFonts w:eastAsia="MS Mincho"/>
          <w:sz w:val="18"/>
          <w:szCs w:val="18"/>
          <w:lang w:val="en-GB"/>
        </w:rPr>
        <w:fldChar w:fldCharType="separate"/>
      </w:r>
      <w:r w:rsidR="00C4365C" w:rsidRPr="00C4365C">
        <w:rPr>
          <w:rFonts w:eastAsia="MS Mincho"/>
          <w:sz w:val="18"/>
          <w:szCs w:val="18"/>
          <w:lang w:val="en-GB"/>
        </w:rPr>
        <w:t>E-50</w:t>
      </w:r>
      <w:r w:rsidRPr="002C29DA">
        <w:rPr>
          <w:rFonts w:eastAsia="MS Mincho"/>
          <w:sz w:val="18"/>
          <w:szCs w:val="18"/>
          <w:lang w:val="en-GB"/>
        </w:rPr>
        <w:fldChar w:fldCharType="end"/>
      </w:r>
      <w:r w:rsidRPr="002C29DA">
        <w:rPr>
          <w:rFonts w:eastAsia="MS Mincho"/>
          <w:sz w:val="18"/>
          <w:szCs w:val="18"/>
          <w:lang w:val="en-GB"/>
        </w:rPr>
        <w:t xml:space="preserve"> and </w:t>
      </w:r>
      <w:r w:rsidRPr="002C29DA">
        <w:rPr>
          <w:rFonts w:eastAsia="MS Mincho"/>
          <w:sz w:val="18"/>
          <w:szCs w:val="18"/>
          <w:lang w:val="en-GB"/>
        </w:rPr>
        <w:fldChar w:fldCharType="begin"/>
      </w:r>
      <w:r w:rsidRPr="002C29DA">
        <w:rPr>
          <w:rFonts w:eastAsia="MS Mincho"/>
          <w:sz w:val="18"/>
          <w:szCs w:val="18"/>
          <w:lang w:val="en-GB"/>
        </w:rPr>
        <w:instrText xml:space="preserve"> REF YCgCoSecondCr_Eqn \h  \* MERGEFORMAT </w:instrText>
      </w:r>
      <w:r w:rsidRPr="002C29DA">
        <w:rPr>
          <w:rFonts w:eastAsia="MS Mincho"/>
          <w:sz w:val="18"/>
          <w:szCs w:val="18"/>
          <w:lang w:val="en-GB"/>
        </w:rPr>
      </w:r>
      <w:r w:rsidRPr="002C29DA">
        <w:rPr>
          <w:rFonts w:eastAsia="MS Mincho"/>
          <w:sz w:val="18"/>
          <w:szCs w:val="18"/>
          <w:lang w:val="en-GB"/>
        </w:rPr>
        <w:fldChar w:fldCharType="separate"/>
      </w:r>
      <w:r w:rsidR="00C4365C" w:rsidRPr="00C4365C">
        <w:rPr>
          <w:rFonts w:eastAsia="MS Mincho"/>
          <w:sz w:val="18"/>
          <w:szCs w:val="18"/>
          <w:lang w:val="en-GB"/>
        </w:rPr>
        <w:t>E-48</w:t>
      </w:r>
      <w:r w:rsidRPr="002C29DA">
        <w:rPr>
          <w:rFonts w:eastAsia="MS Mincho"/>
          <w:sz w:val="18"/>
          <w:szCs w:val="18"/>
          <w:lang w:val="en-GB"/>
        </w:rPr>
        <w:fldChar w:fldCharType="end"/>
      </w:r>
      <w:r w:rsidRPr="002C29DA">
        <w:rPr>
          <w:rFonts w:eastAsia="MS Mincho"/>
          <w:sz w:val="18"/>
          <w:szCs w:val="18"/>
          <w:lang w:val="en-GB"/>
        </w:rPr>
        <w:t xml:space="preserve"> would be referred to as Cg and Co, respectively. An appropriate inverse conversion for Equations </w:t>
      </w:r>
      <w:r w:rsidRPr="002C29DA">
        <w:rPr>
          <w:rFonts w:eastAsia="MS Mincho"/>
          <w:sz w:val="18"/>
          <w:szCs w:val="18"/>
          <w:lang w:val="en-GB"/>
        </w:rPr>
        <w:fldChar w:fldCharType="begin"/>
      </w:r>
      <w:r w:rsidRPr="002C29DA">
        <w:rPr>
          <w:rFonts w:eastAsia="MS Mincho"/>
          <w:sz w:val="18"/>
          <w:szCs w:val="18"/>
          <w:lang w:val="en-GB"/>
        </w:rPr>
        <w:instrText xml:space="preserve"> REF YCgCoSecondCr_Eqn \h  \* MERGEFORMAT </w:instrText>
      </w:r>
      <w:r w:rsidRPr="002C29DA">
        <w:rPr>
          <w:rFonts w:eastAsia="MS Mincho"/>
          <w:sz w:val="18"/>
          <w:szCs w:val="18"/>
          <w:lang w:val="en-GB"/>
        </w:rPr>
      </w:r>
      <w:r w:rsidRPr="002C29DA">
        <w:rPr>
          <w:rFonts w:eastAsia="MS Mincho"/>
          <w:sz w:val="18"/>
          <w:szCs w:val="18"/>
          <w:lang w:val="en-GB"/>
        </w:rPr>
        <w:fldChar w:fldCharType="separate"/>
      </w:r>
      <w:r w:rsidR="00C4365C" w:rsidRPr="00C4365C">
        <w:rPr>
          <w:rFonts w:eastAsia="MS Mincho"/>
          <w:sz w:val="18"/>
          <w:szCs w:val="18"/>
          <w:lang w:val="en-GB"/>
        </w:rPr>
        <w:t>E-48</w:t>
      </w:r>
      <w:r w:rsidRPr="002C29DA">
        <w:rPr>
          <w:rFonts w:eastAsia="MS Mincho"/>
          <w:sz w:val="18"/>
          <w:szCs w:val="18"/>
          <w:lang w:val="en-GB"/>
        </w:rPr>
        <w:fldChar w:fldCharType="end"/>
      </w:r>
      <w:r w:rsidRPr="002C29DA">
        <w:rPr>
          <w:rFonts w:eastAsia="MS Mincho"/>
          <w:sz w:val="18"/>
          <w:szCs w:val="18"/>
          <w:lang w:val="en-GB"/>
        </w:rPr>
        <w:t xml:space="preserve"> to </w:t>
      </w:r>
      <w:r w:rsidRPr="002C29DA">
        <w:rPr>
          <w:rFonts w:eastAsia="MS Mincho"/>
          <w:sz w:val="18"/>
          <w:szCs w:val="18"/>
          <w:lang w:val="en-GB"/>
        </w:rPr>
        <w:fldChar w:fldCharType="begin"/>
      </w:r>
      <w:r w:rsidRPr="002C29DA">
        <w:rPr>
          <w:rFonts w:eastAsia="MS Mincho"/>
          <w:sz w:val="18"/>
          <w:szCs w:val="18"/>
          <w:lang w:val="en-GB"/>
        </w:rPr>
        <w:instrText xml:space="preserve"> REF YCgCoSecondY_Eqn \h </w:instrText>
      </w:r>
      <w:r w:rsidRPr="002C29DA">
        <w:rPr>
          <w:rFonts w:eastAsia="MS Mincho"/>
          <w:sz w:val="18"/>
          <w:szCs w:val="18"/>
          <w:lang w:val="en-GB"/>
        </w:rPr>
      </w:r>
      <w:r w:rsidRPr="002C29DA">
        <w:rPr>
          <w:rFonts w:eastAsia="MS Mincho"/>
          <w:sz w:val="18"/>
          <w:szCs w:val="18"/>
          <w:lang w:val="en-GB"/>
        </w:rPr>
        <w:fldChar w:fldCharType="separate"/>
      </w:r>
      <w:r w:rsidR="00C4365C" w:rsidRPr="002C29DA">
        <w:rPr>
          <w:rFonts w:eastAsia="MS Mincho"/>
          <w:sz w:val="20"/>
          <w:szCs w:val="22"/>
          <w:lang w:val="en-GB"/>
        </w:rPr>
        <w:t>E-</w:t>
      </w:r>
      <w:r w:rsidR="00C4365C">
        <w:rPr>
          <w:rFonts w:eastAsia="MS Mincho"/>
          <w:noProof/>
          <w:sz w:val="20"/>
          <w:szCs w:val="22"/>
          <w:lang w:val="en-GB"/>
        </w:rPr>
        <w:t>51</w:t>
      </w:r>
      <w:r w:rsidRPr="002C29DA">
        <w:rPr>
          <w:rFonts w:eastAsia="MS Mincho"/>
          <w:sz w:val="18"/>
          <w:szCs w:val="18"/>
          <w:lang w:val="en-GB"/>
        </w:rPr>
        <w:fldChar w:fldCharType="end"/>
      </w:r>
      <w:r w:rsidRPr="002C29DA">
        <w:rPr>
          <w:rFonts w:eastAsia="MS Mincho"/>
          <w:sz w:val="18"/>
          <w:szCs w:val="18"/>
          <w:lang w:val="en-GB"/>
        </w:rPr>
        <w:t xml:space="preserve"> is as follows:</w:t>
      </w:r>
    </w:p>
    <w:p w14:paraId="5CE82CE6" w14:textId="32C39FDD"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60" w:after="60"/>
        <w:ind w:left="1191"/>
        <w:jc w:val="left"/>
        <w:rPr>
          <w:rFonts w:eastAsia="MS Mincho"/>
          <w:sz w:val="18"/>
          <w:szCs w:val="18"/>
          <w:lang w:val="en-GB"/>
        </w:rPr>
      </w:pPr>
      <w:r w:rsidRPr="002C29DA">
        <w:rPr>
          <w:rFonts w:eastAsia="MS Mincho"/>
          <w:sz w:val="18"/>
          <w:szCs w:val="18"/>
          <w:lang w:val="en-GB"/>
        </w:rPr>
        <w:t xml:space="preserve">t   = Y − </w:t>
      </w:r>
      <w:proofErr w:type="gramStart"/>
      <w:r w:rsidRPr="002C29DA">
        <w:rPr>
          <w:rFonts w:eastAsia="MS Mincho"/>
          <w:sz w:val="18"/>
          <w:szCs w:val="18"/>
          <w:lang w:val="en-GB"/>
        </w:rPr>
        <w:t>( (</w:t>
      </w:r>
      <w:proofErr w:type="gramEnd"/>
      <w:r w:rsidRPr="002C29DA">
        <w:rPr>
          <w:rFonts w:eastAsia="MS Mincho"/>
          <w:sz w:val="18"/>
          <w:szCs w:val="18"/>
          <w:lang w:val="en-GB"/>
        </w:rPr>
        <w:t xml:space="preserve"> </w:t>
      </w:r>
      <w:proofErr w:type="spellStart"/>
      <w:r w:rsidRPr="002C29DA">
        <w:rPr>
          <w:rFonts w:eastAsia="MS Mincho"/>
          <w:sz w:val="18"/>
          <w:szCs w:val="18"/>
          <w:lang w:val="en-GB"/>
        </w:rPr>
        <w:t>Cb</w:t>
      </w:r>
      <w:proofErr w:type="spellEnd"/>
      <w:r w:rsidRPr="002C29DA">
        <w:rPr>
          <w:rFonts w:eastAsia="MS Mincho"/>
          <w:sz w:val="18"/>
          <w:szCs w:val="18"/>
          <w:lang w:val="en-GB"/>
        </w:rPr>
        <w:t xml:space="preserve"> − ( 1 &lt;&lt; ( </w:t>
      </w:r>
      <w:proofErr w:type="spellStart"/>
      <w:r w:rsidRPr="002C29DA">
        <w:rPr>
          <w:rFonts w:eastAsia="MS Mincho"/>
          <w:sz w:val="18"/>
          <w:szCs w:val="18"/>
          <w:lang w:val="en-GB"/>
        </w:rPr>
        <w:t>BitDepth</w:t>
      </w:r>
      <w:r w:rsidRPr="002C29DA">
        <w:rPr>
          <w:rFonts w:eastAsia="MS Mincho"/>
          <w:sz w:val="18"/>
          <w:szCs w:val="18"/>
          <w:vertAlign w:val="subscript"/>
          <w:lang w:val="en-GB"/>
        </w:rPr>
        <w:t>C</w:t>
      </w:r>
      <w:proofErr w:type="spellEnd"/>
      <w:r w:rsidRPr="002C29DA">
        <w:rPr>
          <w:rFonts w:eastAsia="MS Mincho"/>
          <w:sz w:val="18"/>
          <w:szCs w:val="18"/>
          <w:lang w:val="en-GB"/>
        </w:rPr>
        <w:t xml:space="preserve"> − 1 ) ) ) &gt;&gt; 1 )</w:t>
      </w:r>
      <w:r w:rsidRPr="002C29DA">
        <w:rPr>
          <w:rFonts w:eastAsia="MS Mincho"/>
          <w:sz w:val="18"/>
          <w:szCs w:val="18"/>
          <w:lang w:val="en-GB"/>
        </w:rPr>
        <w:tab/>
        <w:t>(</w:t>
      </w:r>
      <w:bookmarkStart w:id="166" w:name="YCgCot_Eqn"/>
      <w:r w:rsidRPr="002C29DA">
        <w:rPr>
          <w:rFonts w:eastAsia="MS Mincho"/>
          <w:sz w:val="18"/>
          <w:szCs w:val="18"/>
          <w:lang w:val="en-GB"/>
        </w:rPr>
        <w:t>E-</w:t>
      </w:r>
      <w:r w:rsidRPr="002C29DA">
        <w:rPr>
          <w:rFonts w:eastAsia="MS Mincho"/>
          <w:sz w:val="18"/>
          <w:szCs w:val="18"/>
          <w:lang w:val="en-GB"/>
        </w:rPr>
        <w:fldChar w:fldCharType="begin"/>
      </w:r>
      <w:r w:rsidRPr="002C29DA">
        <w:rPr>
          <w:rFonts w:eastAsia="MS Mincho"/>
          <w:sz w:val="18"/>
          <w:szCs w:val="18"/>
          <w:lang w:val="en-GB"/>
        </w:rPr>
        <w:instrText xml:space="preserve"> SEQ Equation \* ARABIC </w:instrText>
      </w:r>
      <w:r w:rsidRPr="002C29DA">
        <w:rPr>
          <w:rFonts w:eastAsia="MS Mincho"/>
          <w:sz w:val="18"/>
          <w:szCs w:val="18"/>
          <w:lang w:val="en-GB"/>
        </w:rPr>
        <w:fldChar w:fldCharType="separate"/>
      </w:r>
      <w:r w:rsidR="00C4365C">
        <w:rPr>
          <w:rFonts w:eastAsia="MS Mincho"/>
          <w:noProof/>
          <w:sz w:val="18"/>
          <w:szCs w:val="18"/>
          <w:lang w:val="en-GB"/>
        </w:rPr>
        <w:t>52</w:t>
      </w:r>
      <w:r w:rsidRPr="002C29DA">
        <w:rPr>
          <w:rFonts w:eastAsia="MS Mincho"/>
          <w:sz w:val="18"/>
          <w:szCs w:val="18"/>
          <w:lang w:val="en-GB"/>
        </w:rPr>
        <w:fldChar w:fldCharType="end"/>
      </w:r>
      <w:bookmarkEnd w:id="166"/>
      <w:r w:rsidRPr="002C29DA">
        <w:rPr>
          <w:rFonts w:eastAsia="MS Mincho"/>
          <w:sz w:val="18"/>
          <w:szCs w:val="18"/>
          <w:lang w:val="en-GB"/>
        </w:rPr>
        <w:t>)</w:t>
      </w:r>
    </w:p>
    <w:p w14:paraId="520F5D94" w14:textId="449EC9A5"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60" w:after="60"/>
        <w:ind w:left="1191"/>
        <w:jc w:val="left"/>
        <w:rPr>
          <w:rFonts w:eastAsia="MS Mincho"/>
          <w:sz w:val="18"/>
          <w:szCs w:val="18"/>
          <w:lang w:val="en-GB"/>
        </w:rPr>
      </w:pPr>
      <w:r w:rsidRPr="002C29DA">
        <w:rPr>
          <w:rFonts w:eastAsia="MS Mincho"/>
          <w:sz w:val="18"/>
          <w:szCs w:val="18"/>
          <w:lang w:val="en-GB"/>
        </w:rPr>
        <w:t xml:space="preserve">G = Clip3( 0, </w:t>
      </w:r>
      <w:proofErr w:type="spellStart"/>
      <w:r w:rsidRPr="002C29DA">
        <w:rPr>
          <w:rFonts w:eastAsia="MS Mincho"/>
          <w:sz w:val="18"/>
          <w:szCs w:val="18"/>
          <w:lang w:val="en-GB"/>
        </w:rPr>
        <w:t>maxVal</w:t>
      </w:r>
      <w:r w:rsidRPr="002C29DA">
        <w:rPr>
          <w:rFonts w:eastAsia="MS Mincho"/>
          <w:sz w:val="18"/>
          <w:szCs w:val="18"/>
          <w:vertAlign w:val="subscript"/>
          <w:lang w:val="en-GB"/>
        </w:rPr>
        <w:t>RGB</w:t>
      </w:r>
      <w:proofErr w:type="spellEnd"/>
      <w:r w:rsidRPr="002C29DA">
        <w:rPr>
          <w:rFonts w:eastAsia="MS Mincho"/>
          <w:sz w:val="18"/>
          <w:szCs w:val="18"/>
          <w:lang w:val="en-GB"/>
        </w:rPr>
        <w:t xml:space="preserve">, t + ( </w:t>
      </w:r>
      <w:proofErr w:type="spellStart"/>
      <w:r w:rsidRPr="002C29DA">
        <w:rPr>
          <w:rFonts w:eastAsia="MS Mincho"/>
          <w:sz w:val="18"/>
          <w:szCs w:val="18"/>
          <w:lang w:val="en-GB"/>
        </w:rPr>
        <w:t>Cb</w:t>
      </w:r>
      <w:proofErr w:type="spellEnd"/>
      <w:r w:rsidRPr="002C29DA">
        <w:rPr>
          <w:rFonts w:eastAsia="MS Mincho"/>
          <w:sz w:val="18"/>
          <w:szCs w:val="18"/>
          <w:lang w:val="en-GB"/>
        </w:rPr>
        <w:t xml:space="preserve"> − ( 1 &lt;&lt; ( </w:t>
      </w:r>
      <w:proofErr w:type="spellStart"/>
      <w:r w:rsidRPr="002C29DA">
        <w:rPr>
          <w:rFonts w:eastAsia="MS Mincho"/>
          <w:sz w:val="18"/>
          <w:szCs w:val="18"/>
          <w:lang w:val="en-GB"/>
        </w:rPr>
        <w:t>BitDepth</w:t>
      </w:r>
      <w:r w:rsidRPr="002C29DA">
        <w:rPr>
          <w:rFonts w:eastAsia="MS Mincho"/>
          <w:sz w:val="18"/>
          <w:szCs w:val="18"/>
          <w:vertAlign w:val="subscript"/>
          <w:lang w:val="en-GB"/>
        </w:rPr>
        <w:t>C</w:t>
      </w:r>
      <w:proofErr w:type="spellEnd"/>
      <w:r w:rsidRPr="002C29DA">
        <w:rPr>
          <w:rFonts w:eastAsia="MS Mincho"/>
          <w:sz w:val="18"/>
          <w:szCs w:val="18"/>
          <w:lang w:val="en-GB"/>
        </w:rPr>
        <w:t xml:space="preserve"> − 1 ) ) ) )</w:t>
      </w:r>
      <w:r w:rsidRPr="002C29DA">
        <w:rPr>
          <w:rFonts w:eastAsia="MS Mincho"/>
          <w:sz w:val="18"/>
          <w:szCs w:val="18"/>
          <w:lang w:val="en-GB"/>
        </w:rPr>
        <w:tab/>
        <w:t>(E-</w:t>
      </w:r>
      <w:r w:rsidRPr="002C29DA">
        <w:rPr>
          <w:rFonts w:eastAsia="MS Mincho"/>
          <w:sz w:val="18"/>
          <w:szCs w:val="18"/>
          <w:lang w:val="en-GB"/>
        </w:rPr>
        <w:fldChar w:fldCharType="begin"/>
      </w:r>
      <w:r w:rsidRPr="002C29DA">
        <w:rPr>
          <w:rFonts w:eastAsia="MS Mincho"/>
          <w:sz w:val="18"/>
          <w:szCs w:val="18"/>
          <w:lang w:val="en-GB"/>
        </w:rPr>
        <w:instrText xml:space="preserve"> SEQ Equation \* ARABIC </w:instrText>
      </w:r>
      <w:r w:rsidRPr="002C29DA">
        <w:rPr>
          <w:rFonts w:eastAsia="MS Mincho"/>
          <w:sz w:val="18"/>
          <w:szCs w:val="18"/>
          <w:lang w:val="en-GB"/>
        </w:rPr>
        <w:fldChar w:fldCharType="separate"/>
      </w:r>
      <w:r w:rsidR="00C4365C">
        <w:rPr>
          <w:rFonts w:eastAsia="MS Mincho"/>
          <w:noProof/>
          <w:sz w:val="18"/>
          <w:szCs w:val="18"/>
          <w:lang w:val="en-GB"/>
        </w:rPr>
        <w:t>53</w:t>
      </w:r>
      <w:r w:rsidRPr="002C29DA">
        <w:rPr>
          <w:rFonts w:eastAsia="MS Mincho"/>
          <w:sz w:val="18"/>
          <w:szCs w:val="18"/>
          <w:lang w:val="en-GB"/>
        </w:rPr>
        <w:fldChar w:fldCharType="end"/>
      </w:r>
      <w:r w:rsidRPr="002C29DA">
        <w:rPr>
          <w:rFonts w:eastAsia="MS Mincho"/>
          <w:sz w:val="18"/>
          <w:szCs w:val="18"/>
          <w:lang w:val="en-GB"/>
        </w:rPr>
        <w:t>)</w:t>
      </w:r>
    </w:p>
    <w:p w14:paraId="3285D16E" w14:textId="1D42A271"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60" w:after="60"/>
        <w:ind w:left="1191"/>
        <w:jc w:val="left"/>
        <w:rPr>
          <w:rFonts w:eastAsia="MS Mincho"/>
          <w:sz w:val="18"/>
          <w:szCs w:val="18"/>
          <w:lang w:val="en-GB"/>
        </w:rPr>
      </w:pPr>
      <w:r w:rsidRPr="002C29DA">
        <w:rPr>
          <w:rFonts w:eastAsia="MS Mincho"/>
          <w:sz w:val="18"/>
          <w:szCs w:val="18"/>
          <w:lang w:val="en-GB"/>
        </w:rPr>
        <w:t xml:space="preserve">B = Clip3( 0, </w:t>
      </w:r>
      <w:proofErr w:type="spellStart"/>
      <w:r w:rsidRPr="002C29DA">
        <w:rPr>
          <w:rFonts w:eastAsia="MS Mincho"/>
          <w:sz w:val="18"/>
          <w:szCs w:val="18"/>
          <w:lang w:val="en-GB"/>
        </w:rPr>
        <w:t>maxVal</w:t>
      </w:r>
      <w:r w:rsidRPr="002C29DA">
        <w:rPr>
          <w:rFonts w:eastAsia="MS Mincho"/>
          <w:sz w:val="18"/>
          <w:szCs w:val="18"/>
          <w:vertAlign w:val="subscript"/>
          <w:lang w:val="en-GB"/>
        </w:rPr>
        <w:t>RGB</w:t>
      </w:r>
      <w:proofErr w:type="spellEnd"/>
      <w:r w:rsidRPr="002C29DA">
        <w:rPr>
          <w:rFonts w:eastAsia="MS Mincho"/>
          <w:sz w:val="18"/>
          <w:szCs w:val="18"/>
          <w:lang w:val="en-GB"/>
        </w:rPr>
        <w:t xml:space="preserve">, t − ( ( Cr − ( 1 &lt;&lt; ( </w:t>
      </w:r>
      <w:proofErr w:type="spellStart"/>
      <w:r w:rsidRPr="002C29DA">
        <w:rPr>
          <w:rFonts w:eastAsia="MS Mincho"/>
          <w:sz w:val="18"/>
          <w:szCs w:val="18"/>
          <w:lang w:val="en-GB"/>
        </w:rPr>
        <w:t>BitDepth</w:t>
      </w:r>
      <w:r w:rsidRPr="002C29DA">
        <w:rPr>
          <w:rFonts w:eastAsia="MS Mincho"/>
          <w:sz w:val="18"/>
          <w:szCs w:val="18"/>
          <w:vertAlign w:val="subscript"/>
          <w:lang w:val="en-GB"/>
        </w:rPr>
        <w:t>C</w:t>
      </w:r>
      <w:proofErr w:type="spellEnd"/>
      <w:r w:rsidRPr="002C29DA">
        <w:rPr>
          <w:rFonts w:eastAsia="MS Mincho"/>
          <w:sz w:val="18"/>
          <w:szCs w:val="18"/>
          <w:lang w:val="en-GB"/>
        </w:rPr>
        <w:t xml:space="preserve"> − 1 ) ) ) &gt;&gt; 1 ) )</w:t>
      </w:r>
      <w:r w:rsidRPr="002C29DA">
        <w:rPr>
          <w:rFonts w:eastAsia="MS Mincho"/>
          <w:sz w:val="18"/>
          <w:szCs w:val="18"/>
          <w:lang w:val="en-GB"/>
        </w:rPr>
        <w:tab/>
        <w:t>(E-</w:t>
      </w:r>
      <w:r w:rsidRPr="002C29DA">
        <w:rPr>
          <w:rFonts w:eastAsia="MS Mincho"/>
          <w:sz w:val="18"/>
          <w:szCs w:val="18"/>
          <w:lang w:val="en-GB"/>
        </w:rPr>
        <w:fldChar w:fldCharType="begin"/>
      </w:r>
      <w:r w:rsidRPr="002C29DA">
        <w:rPr>
          <w:rFonts w:eastAsia="MS Mincho"/>
          <w:sz w:val="18"/>
          <w:szCs w:val="18"/>
          <w:lang w:val="en-GB"/>
        </w:rPr>
        <w:instrText xml:space="preserve"> SEQ Equation \* ARABIC </w:instrText>
      </w:r>
      <w:r w:rsidRPr="002C29DA">
        <w:rPr>
          <w:rFonts w:eastAsia="MS Mincho"/>
          <w:sz w:val="18"/>
          <w:szCs w:val="18"/>
          <w:lang w:val="en-GB"/>
        </w:rPr>
        <w:fldChar w:fldCharType="separate"/>
      </w:r>
      <w:r w:rsidR="00C4365C">
        <w:rPr>
          <w:rFonts w:eastAsia="MS Mincho"/>
          <w:noProof/>
          <w:sz w:val="18"/>
          <w:szCs w:val="18"/>
          <w:lang w:val="en-GB"/>
        </w:rPr>
        <w:t>54</w:t>
      </w:r>
      <w:r w:rsidRPr="002C29DA">
        <w:rPr>
          <w:rFonts w:eastAsia="MS Mincho"/>
          <w:sz w:val="18"/>
          <w:szCs w:val="18"/>
          <w:lang w:val="en-GB"/>
        </w:rPr>
        <w:fldChar w:fldCharType="end"/>
      </w:r>
      <w:r w:rsidRPr="002C29DA">
        <w:rPr>
          <w:rFonts w:eastAsia="MS Mincho"/>
          <w:sz w:val="18"/>
          <w:szCs w:val="18"/>
          <w:lang w:val="en-GB"/>
        </w:rPr>
        <w:t>)</w:t>
      </w:r>
    </w:p>
    <w:p w14:paraId="52C03A8F" w14:textId="468C8ABC"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60" w:after="60"/>
        <w:ind w:left="1191"/>
        <w:jc w:val="left"/>
        <w:rPr>
          <w:rFonts w:eastAsia="MS Mincho"/>
          <w:sz w:val="18"/>
          <w:szCs w:val="18"/>
          <w:lang w:val="en-GB"/>
        </w:rPr>
      </w:pPr>
      <w:r w:rsidRPr="002C29DA">
        <w:rPr>
          <w:rFonts w:eastAsia="MS Mincho"/>
          <w:sz w:val="18"/>
          <w:szCs w:val="18"/>
          <w:lang w:val="en-GB"/>
        </w:rPr>
        <w:t xml:space="preserve">R = Clip3( 0, </w:t>
      </w:r>
      <w:proofErr w:type="spellStart"/>
      <w:r w:rsidRPr="002C29DA">
        <w:rPr>
          <w:rFonts w:eastAsia="MS Mincho"/>
          <w:sz w:val="18"/>
          <w:szCs w:val="18"/>
          <w:lang w:val="en-GB"/>
        </w:rPr>
        <w:t>maxVal</w:t>
      </w:r>
      <w:r w:rsidRPr="002C29DA">
        <w:rPr>
          <w:rFonts w:eastAsia="MS Mincho"/>
          <w:sz w:val="18"/>
          <w:szCs w:val="18"/>
          <w:vertAlign w:val="subscript"/>
          <w:lang w:val="en-GB"/>
        </w:rPr>
        <w:t>RGB</w:t>
      </w:r>
      <w:proofErr w:type="spellEnd"/>
      <w:r w:rsidRPr="002C29DA">
        <w:rPr>
          <w:rFonts w:eastAsia="MS Mincho"/>
          <w:sz w:val="18"/>
          <w:szCs w:val="18"/>
          <w:lang w:val="en-GB"/>
        </w:rPr>
        <w:t xml:space="preserve">, B + ( Cr − ( 1 &lt;&lt; ( </w:t>
      </w:r>
      <w:proofErr w:type="spellStart"/>
      <w:r w:rsidRPr="002C29DA">
        <w:rPr>
          <w:rFonts w:eastAsia="MS Mincho"/>
          <w:sz w:val="18"/>
          <w:szCs w:val="18"/>
          <w:lang w:val="en-GB"/>
        </w:rPr>
        <w:t>BitDepth</w:t>
      </w:r>
      <w:r w:rsidRPr="002C29DA">
        <w:rPr>
          <w:rFonts w:eastAsia="MS Mincho"/>
          <w:sz w:val="18"/>
          <w:szCs w:val="18"/>
          <w:vertAlign w:val="subscript"/>
          <w:lang w:val="en-GB"/>
        </w:rPr>
        <w:t>C</w:t>
      </w:r>
      <w:proofErr w:type="spellEnd"/>
      <w:r w:rsidRPr="002C29DA">
        <w:rPr>
          <w:rFonts w:eastAsia="MS Mincho"/>
          <w:sz w:val="18"/>
          <w:szCs w:val="18"/>
          <w:lang w:val="en-GB"/>
        </w:rPr>
        <w:t xml:space="preserve"> − 1 ) ) ) )</w:t>
      </w:r>
      <w:r w:rsidRPr="002C29DA">
        <w:rPr>
          <w:rFonts w:eastAsia="MS Mincho"/>
          <w:sz w:val="18"/>
          <w:szCs w:val="18"/>
          <w:lang w:val="en-GB"/>
        </w:rPr>
        <w:tab/>
        <w:t>(</w:t>
      </w:r>
      <w:bookmarkStart w:id="167" w:name="YCgCoLast_Eqn"/>
      <w:r w:rsidRPr="002C29DA">
        <w:rPr>
          <w:rFonts w:eastAsia="MS Mincho"/>
          <w:sz w:val="18"/>
          <w:szCs w:val="18"/>
          <w:lang w:val="en-GB"/>
        </w:rPr>
        <w:t>E-</w:t>
      </w:r>
      <w:r w:rsidRPr="002C29DA">
        <w:rPr>
          <w:rFonts w:eastAsia="MS Mincho"/>
          <w:sz w:val="18"/>
          <w:szCs w:val="18"/>
          <w:lang w:val="en-GB"/>
        </w:rPr>
        <w:fldChar w:fldCharType="begin"/>
      </w:r>
      <w:r w:rsidRPr="002C29DA">
        <w:rPr>
          <w:rFonts w:eastAsia="MS Mincho"/>
          <w:sz w:val="18"/>
          <w:szCs w:val="18"/>
          <w:lang w:val="en-GB"/>
        </w:rPr>
        <w:instrText xml:space="preserve"> SEQ Equation \* ARABIC </w:instrText>
      </w:r>
      <w:r w:rsidRPr="002C29DA">
        <w:rPr>
          <w:rFonts w:eastAsia="MS Mincho"/>
          <w:sz w:val="18"/>
          <w:szCs w:val="18"/>
          <w:lang w:val="en-GB"/>
        </w:rPr>
        <w:fldChar w:fldCharType="separate"/>
      </w:r>
      <w:r w:rsidR="00C4365C">
        <w:rPr>
          <w:rFonts w:eastAsia="MS Mincho"/>
          <w:noProof/>
          <w:sz w:val="18"/>
          <w:szCs w:val="18"/>
          <w:lang w:val="en-GB"/>
        </w:rPr>
        <w:t>55</w:t>
      </w:r>
      <w:r w:rsidRPr="002C29DA">
        <w:rPr>
          <w:rFonts w:eastAsia="MS Mincho"/>
          <w:sz w:val="18"/>
          <w:szCs w:val="18"/>
          <w:lang w:val="en-GB"/>
        </w:rPr>
        <w:fldChar w:fldCharType="end"/>
      </w:r>
      <w:bookmarkEnd w:id="167"/>
      <w:r w:rsidRPr="002C29DA">
        <w:rPr>
          <w:rFonts w:eastAsia="MS Mincho"/>
          <w:sz w:val="18"/>
          <w:szCs w:val="18"/>
          <w:lang w:val="en-GB"/>
        </w:rPr>
        <w:t>)</w:t>
      </w:r>
    </w:p>
    <w:p w14:paraId="3393525F"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bCs/>
          <w:sz w:val="20"/>
          <w:lang w:val="en-GB"/>
        </w:rPr>
      </w:pPr>
      <w:bookmarkStart w:id="168" w:name="_Ref24964687"/>
      <w:bookmarkStart w:id="169" w:name="_Toc22793082"/>
      <w:bookmarkStart w:id="170" w:name="_Toc118289285"/>
      <w:bookmarkStart w:id="171" w:name="_Toc246350782"/>
      <w:bookmarkStart w:id="172" w:name="_Toc310413676"/>
      <w:bookmarkStart w:id="173" w:name="_Toc332093678"/>
      <w:bookmarkStart w:id="174" w:name="_Toc332094962"/>
      <w:r w:rsidRPr="002C29DA">
        <w:rPr>
          <w:rFonts w:eastAsia="MS Mincho"/>
          <w:sz w:val="20"/>
          <w:lang w:val="en-GB"/>
        </w:rPr>
        <w:t>–</w:t>
      </w:r>
      <w:r w:rsidRPr="002C29DA">
        <w:rPr>
          <w:rFonts w:eastAsia="MS Mincho"/>
          <w:sz w:val="20"/>
          <w:lang w:val="en-GB"/>
        </w:rPr>
        <w:tab/>
      </w:r>
      <w:r w:rsidRPr="002C29DA">
        <w:rPr>
          <w:rFonts w:eastAsia="MS Mincho"/>
          <w:bCs/>
          <w:sz w:val="20"/>
          <w:lang w:val="en-GB"/>
        </w:rPr>
        <w:t xml:space="preserve">Otherwise, if </w:t>
      </w:r>
      <w:proofErr w:type="spellStart"/>
      <w:r w:rsidRPr="002C29DA">
        <w:rPr>
          <w:rFonts w:eastAsia="MS Mincho"/>
          <w:bCs/>
          <w:sz w:val="20"/>
          <w:lang w:val="en-GB"/>
        </w:rPr>
        <w:t>matrix_coefficients</w:t>
      </w:r>
      <w:proofErr w:type="spellEnd"/>
      <w:r w:rsidRPr="002C29DA">
        <w:rPr>
          <w:rFonts w:eastAsia="MS Mincho"/>
          <w:bCs/>
          <w:sz w:val="20"/>
          <w:lang w:val="en-GB"/>
        </w:rPr>
        <w:t xml:space="preserve"> is equal to 10 or 13, the </w:t>
      </w:r>
      <w:r w:rsidRPr="002C29DA">
        <w:rPr>
          <w:rFonts w:eastAsia="MS Mincho" w:hint="eastAsia"/>
          <w:bCs/>
          <w:sz w:val="20"/>
          <w:lang w:val="en-GB"/>
        </w:rPr>
        <w:t xml:space="preserve">signal </w:t>
      </w:r>
      <w:r w:rsidRPr="002C29DA">
        <w:rPr>
          <w:rFonts w:eastAsia="MS Mincho"/>
          <w:sz w:val="20"/>
          <w:lang w:val="en-GB"/>
        </w:rPr>
        <w:t>E</w:t>
      </w:r>
      <w:r w:rsidRPr="002C29DA">
        <w:rPr>
          <w:rFonts w:eastAsia="MS Mincho"/>
          <w:iCs/>
          <w:sz w:val="20"/>
          <w:lang w:val="en-GB"/>
        </w:rPr>
        <w:t>′</w:t>
      </w:r>
      <w:r w:rsidRPr="002C29DA">
        <w:rPr>
          <w:rFonts w:eastAsia="MS Mincho"/>
          <w:sz w:val="20"/>
          <w:vertAlign w:val="subscript"/>
          <w:lang w:val="en-GB"/>
        </w:rPr>
        <w:t>Y</w:t>
      </w:r>
      <w:r w:rsidRPr="002C29DA">
        <w:rPr>
          <w:rFonts w:eastAsia="MS Mincho" w:hint="eastAsia"/>
          <w:bCs/>
          <w:sz w:val="20"/>
          <w:lang w:val="en-GB"/>
        </w:rPr>
        <w:t xml:space="preserve"> is determined by application of the transfer characteristics function as follows</w:t>
      </w:r>
      <w:r w:rsidRPr="002C29DA">
        <w:rPr>
          <w:rFonts w:eastAsia="MS Mincho"/>
          <w:bCs/>
          <w:sz w:val="20"/>
          <w:lang w:val="en-GB"/>
        </w:rPr>
        <w:t>:</w:t>
      </w:r>
    </w:p>
    <w:p w14:paraId="35CBD8DC" w14:textId="335A0F5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567"/>
        <w:jc w:val="left"/>
        <w:rPr>
          <w:rFonts w:eastAsia="MS Mincho"/>
          <w:sz w:val="20"/>
          <w:szCs w:val="22"/>
          <w:lang w:val="en-GB"/>
        </w:rPr>
      </w:pPr>
      <w:r w:rsidRPr="002C29DA">
        <w:rPr>
          <w:rFonts w:eastAsia="MS Mincho"/>
          <w:sz w:val="20"/>
          <w:szCs w:val="22"/>
          <w:lang w:val="en-GB"/>
        </w:rPr>
        <w:t>E</w:t>
      </w:r>
      <w:r w:rsidRPr="002C29DA">
        <w:rPr>
          <w:rFonts w:eastAsia="MS Mincho"/>
          <w:sz w:val="20"/>
          <w:szCs w:val="22"/>
          <w:vertAlign w:val="subscript"/>
          <w:lang w:val="en-GB"/>
        </w:rPr>
        <w:t>Y</w:t>
      </w:r>
      <w:r w:rsidRPr="002C29DA">
        <w:rPr>
          <w:rFonts w:eastAsia="MS Mincho"/>
          <w:sz w:val="20"/>
          <w:szCs w:val="22"/>
          <w:lang w:val="en-GB"/>
        </w:rPr>
        <w:t xml:space="preserve"> = K</w:t>
      </w:r>
      <w:r w:rsidRPr="002C29DA">
        <w:rPr>
          <w:rFonts w:eastAsia="MS Mincho"/>
          <w:sz w:val="20"/>
          <w:szCs w:val="22"/>
          <w:vertAlign w:val="subscript"/>
          <w:lang w:val="en-GB"/>
        </w:rPr>
        <w:t>R</w:t>
      </w:r>
      <w:r w:rsidRPr="002C29DA">
        <w:rPr>
          <w:rFonts w:eastAsia="MS Mincho"/>
          <w:sz w:val="20"/>
          <w:szCs w:val="22"/>
          <w:lang w:val="en-GB"/>
        </w:rPr>
        <w:t xml:space="preserve"> * E</w:t>
      </w:r>
      <w:r w:rsidRPr="002C29DA">
        <w:rPr>
          <w:rFonts w:eastAsia="MS Mincho"/>
          <w:sz w:val="20"/>
          <w:szCs w:val="22"/>
          <w:vertAlign w:val="subscript"/>
          <w:lang w:val="en-GB"/>
        </w:rPr>
        <w:t>R</w:t>
      </w:r>
      <w:r w:rsidRPr="002C29DA">
        <w:rPr>
          <w:rFonts w:eastAsia="MS Mincho"/>
          <w:sz w:val="20"/>
          <w:szCs w:val="22"/>
          <w:lang w:val="en-GB"/>
        </w:rPr>
        <w:t xml:space="preserve"> + ( 1 − K</w:t>
      </w:r>
      <w:r w:rsidRPr="002C29DA">
        <w:rPr>
          <w:rFonts w:eastAsia="MS Mincho"/>
          <w:sz w:val="20"/>
          <w:szCs w:val="22"/>
          <w:vertAlign w:val="subscript"/>
          <w:lang w:val="en-GB"/>
        </w:rPr>
        <w:t>R</w:t>
      </w:r>
      <w:r w:rsidRPr="002C29DA">
        <w:rPr>
          <w:rFonts w:eastAsia="MS Mincho"/>
          <w:sz w:val="20"/>
          <w:szCs w:val="22"/>
          <w:lang w:val="en-GB"/>
        </w:rPr>
        <w:t xml:space="preserve"> − K</w:t>
      </w:r>
      <w:r w:rsidRPr="002C29DA">
        <w:rPr>
          <w:rFonts w:eastAsia="MS Mincho"/>
          <w:sz w:val="20"/>
          <w:szCs w:val="22"/>
          <w:vertAlign w:val="subscript"/>
          <w:lang w:val="en-GB"/>
        </w:rPr>
        <w:t>B</w:t>
      </w:r>
      <w:r w:rsidRPr="002C29DA">
        <w:rPr>
          <w:rFonts w:eastAsia="MS Mincho"/>
          <w:sz w:val="20"/>
          <w:szCs w:val="22"/>
          <w:lang w:val="en-GB"/>
        </w:rPr>
        <w:t xml:space="preserve"> ) * E</w:t>
      </w:r>
      <w:r w:rsidRPr="002C29DA">
        <w:rPr>
          <w:rFonts w:eastAsia="MS Mincho"/>
          <w:sz w:val="20"/>
          <w:szCs w:val="22"/>
          <w:vertAlign w:val="subscript"/>
          <w:lang w:val="en-GB"/>
        </w:rPr>
        <w:t>G</w:t>
      </w:r>
      <w:r w:rsidRPr="002C29DA">
        <w:rPr>
          <w:rFonts w:eastAsia="MS Mincho"/>
          <w:sz w:val="20"/>
          <w:szCs w:val="22"/>
          <w:lang w:val="en-GB"/>
        </w:rPr>
        <w:t xml:space="preserve"> + K</w:t>
      </w:r>
      <w:r w:rsidRPr="002C29DA">
        <w:rPr>
          <w:rFonts w:eastAsia="MS Mincho"/>
          <w:sz w:val="20"/>
          <w:szCs w:val="22"/>
          <w:vertAlign w:val="subscript"/>
          <w:lang w:val="en-GB"/>
        </w:rPr>
        <w:t>B</w:t>
      </w:r>
      <w:r w:rsidRPr="002C29DA">
        <w:rPr>
          <w:rFonts w:eastAsia="MS Mincho"/>
          <w:sz w:val="20"/>
          <w:szCs w:val="22"/>
          <w:lang w:val="en-GB"/>
        </w:rPr>
        <w:t xml:space="preserve"> * E</w:t>
      </w:r>
      <w:r w:rsidRPr="002C29DA">
        <w:rPr>
          <w:rFonts w:eastAsia="MS Mincho"/>
          <w:sz w:val="20"/>
          <w:szCs w:val="22"/>
          <w:vertAlign w:val="subscript"/>
          <w:lang w:val="en-GB"/>
        </w:rPr>
        <w:t>B</w:t>
      </w:r>
      <w:r w:rsidRPr="002C29DA">
        <w:rPr>
          <w:rFonts w:eastAsia="MS Mincho"/>
          <w:sz w:val="20"/>
          <w:szCs w:val="22"/>
          <w:lang w:val="en-GB"/>
        </w:rPr>
        <w:tab/>
      </w:r>
      <w:r w:rsidRPr="002C29DA">
        <w:rPr>
          <w:rFonts w:eastAsia="MS Mincho"/>
          <w:sz w:val="20"/>
          <w:szCs w:val="22"/>
          <w:lang w:val="en-GB"/>
        </w:rPr>
        <w:tab/>
        <w:t>(</w:t>
      </w:r>
      <w:bookmarkStart w:id="175" w:name="ConstantLuminanceFirst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56</w:t>
      </w:r>
      <w:r w:rsidRPr="002C29DA">
        <w:rPr>
          <w:rFonts w:eastAsia="MS Mincho"/>
          <w:sz w:val="20"/>
          <w:szCs w:val="22"/>
          <w:lang w:val="en-GB"/>
        </w:rPr>
        <w:fldChar w:fldCharType="end"/>
      </w:r>
      <w:bookmarkEnd w:id="175"/>
      <w:r w:rsidRPr="002C29DA">
        <w:rPr>
          <w:rFonts w:eastAsia="MS Mincho"/>
          <w:sz w:val="20"/>
          <w:szCs w:val="22"/>
          <w:lang w:val="en-GB"/>
        </w:rPr>
        <w:t>)</w:t>
      </w:r>
    </w:p>
    <w:p w14:paraId="684B3B4C" w14:textId="3C70672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567"/>
        <w:jc w:val="left"/>
        <w:rPr>
          <w:rFonts w:eastAsia="MS Mincho"/>
          <w:sz w:val="20"/>
          <w:szCs w:val="22"/>
          <w:lang w:val="en-GB"/>
        </w:rPr>
      </w:pPr>
      <w:r w:rsidRPr="002C29DA">
        <w:rPr>
          <w:rFonts w:eastAsia="MS Mincho"/>
          <w:sz w:val="20"/>
          <w:lang w:val="en-GB"/>
        </w:rPr>
        <w:t>E</w:t>
      </w:r>
      <w:r w:rsidRPr="002C29DA">
        <w:rPr>
          <w:rFonts w:eastAsia="MS Mincho"/>
          <w:iCs/>
          <w:sz w:val="20"/>
          <w:lang w:val="en-GB"/>
        </w:rPr>
        <w:t>′</w:t>
      </w:r>
      <w:r w:rsidRPr="002C29DA">
        <w:rPr>
          <w:rFonts w:eastAsia="MS Mincho"/>
          <w:sz w:val="20"/>
          <w:vertAlign w:val="subscript"/>
          <w:lang w:val="en-GB"/>
        </w:rPr>
        <w:t>Y</w:t>
      </w:r>
      <w:r w:rsidRPr="002C29DA">
        <w:rPr>
          <w:rFonts w:eastAsia="MS Mincho"/>
          <w:sz w:val="20"/>
          <w:lang w:val="en-GB"/>
        </w:rPr>
        <w:t xml:space="preserve"> = </w:t>
      </w:r>
      <w:r w:rsidRPr="002C29DA">
        <w:rPr>
          <w:rFonts w:eastAsia="MS Mincho" w:hint="eastAsia"/>
          <w:sz w:val="20"/>
          <w:lang w:val="en-GB"/>
        </w:rPr>
        <w:t>(</w:t>
      </w:r>
      <w:r w:rsidRPr="002C29DA">
        <w:rPr>
          <w:rFonts w:eastAsia="MS Mincho"/>
          <w:sz w:val="20"/>
          <w:lang w:val="en-GB"/>
        </w:rPr>
        <w:t> E</w:t>
      </w:r>
      <w:r w:rsidRPr="002C29DA">
        <w:rPr>
          <w:rFonts w:eastAsia="MS Mincho"/>
          <w:sz w:val="20"/>
          <w:vertAlign w:val="subscript"/>
          <w:lang w:val="en-GB"/>
        </w:rPr>
        <w:t>Y</w:t>
      </w:r>
      <w:r w:rsidRPr="002C29DA">
        <w:rPr>
          <w:rFonts w:eastAsia="MS Mincho"/>
          <w:sz w:val="20"/>
          <w:lang w:val="en-GB"/>
        </w:rPr>
        <w:t> </w:t>
      </w:r>
      <w:r w:rsidRPr="002C29DA">
        <w:rPr>
          <w:rFonts w:eastAsia="MS Mincho" w:hint="eastAsia"/>
          <w:sz w:val="20"/>
          <w:lang w:val="en-GB"/>
        </w:rPr>
        <w:t>)</w:t>
      </w:r>
      <w:r w:rsidRPr="002C29DA">
        <w:rPr>
          <w:rFonts w:eastAsia="MS Mincho"/>
          <w:sz w:val="20"/>
          <w:lang w:val="en-GB"/>
        </w:rPr>
        <w:t>′</w:t>
      </w:r>
      <w:r w:rsidRPr="002C29DA">
        <w:rPr>
          <w:rFonts w:eastAsia="MS Mincho"/>
          <w:sz w:val="20"/>
          <w:szCs w:val="22"/>
          <w:lang w:val="en-GB"/>
        </w:rPr>
        <w:tab/>
      </w:r>
      <w:r w:rsidRPr="002C29DA">
        <w:rPr>
          <w:rFonts w:eastAsia="MS Mincho"/>
          <w:sz w:val="20"/>
          <w:szCs w:val="22"/>
          <w:lang w:val="en-GB"/>
        </w:rPr>
        <w:tab/>
      </w:r>
      <w:r w:rsidRPr="002C29DA">
        <w:rPr>
          <w:rFonts w:eastAsia="MS Mincho"/>
          <w:sz w:val="20"/>
          <w:szCs w:val="22"/>
          <w:lang w:val="en-GB"/>
        </w:rPr>
        <w:tab/>
      </w:r>
      <w:r>
        <w:rPr>
          <w:rFonts w:eastAsia="MS Mincho"/>
          <w:sz w:val="20"/>
          <w:szCs w:val="22"/>
          <w:lang w:val="en-GB"/>
        </w:rPr>
        <w:tab/>
      </w:r>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57</w:t>
      </w:r>
      <w:r w:rsidRPr="002C29DA">
        <w:rPr>
          <w:rFonts w:eastAsia="MS Mincho"/>
          <w:sz w:val="20"/>
          <w:szCs w:val="22"/>
          <w:lang w:val="en-GB"/>
        </w:rPr>
        <w:fldChar w:fldCharType="end"/>
      </w:r>
      <w:r w:rsidRPr="002C29DA">
        <w:rPr>
          <w:rFonts w:eastAsia="MS Mincho"/>
          <w:sz w:val="20"/>
          <w:szCs w:val="22"/>
          <w:lang w:val="en-GB"/>
        </w:rPr>
        <w:t>)</w:t>
      </w:r>
    </w:p>
    <w:p w14:paraId="292EC879"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eastAsia="ja-JP"/>
        </w:rPr>
      </w:pPr>
      <w:r w:rsidRPr="002C29DA">
        <w:rPr>
          <w:rFonts w:eastAsia="MS Mincho"/>
          <w:sz w:val="20"/>
          <w:lang w:val="en-GB"/>
        </w:rPr>
        <w:tab/>
        <w:t>In this case, E</w:t>
      </w:r>
      <w:r w:rsidRPr="002C29DA">
        <w:rPr>
          <w:rFonts w:eastAsia="MS Mincho"/>
          <w:sz w:val="20"/>
          <w:vertAlign w:val="subscript"/>
          <w:lang w:val="en-GB"/>
        </w:rPr>
        <w:t>Y</w:t>
      </w:r>
      <w:r w:rsidRPr="002C29DA">
        <w:rPr>
          <w:rFonts w:eastAsia="MS Mincho"/>
          <w:sz w:val="20"/>
          <w:lang w:val="en-GB"/>
        </w:rPr>
        <w:t xml:space="preserve"> is</w:t>
      </w:r>
      <w:r w:rsidRPr="002C29DA">
        <w:rPr>
          <w:rFonts w:eastAsia="MS Mincho" w:hint="eastAsia"/>
          <w:sz w:val="20"/>
          <w:lang w:val="en-GB"/>
        </w:rPr>
        <w:t xml:space="preserve"> defined from the "linear-domain" signals for E</w:t>
      </w:r>
      <w:r w:rsidRPr="002C29DA">
        <w:rPr>
          <w:rFonts w:eastAsia="MS Mincho" w:hint="eastAsia"/>
          <w:sz w:val="20"/>
          <w:vertAlign w:val="subscript"/>
          <w:lang w:val="en-GB"/>
        </w:rPr>
        <w:t>R</w:t>
      </w:r>
      <w:r w:rsidRPr="002C29DA">
        <w:rPr>
          <w:rFonts w:eastAsia="MS Mincho" w:hint="eastAsia"/>
          <w:sz w:val="20"/>
          <w:lang w:val="en-GB"/>
        </w:rPr>
        <w:t>, E</w:t>
      </w:r>
      <w:r w:rsidRPr="002C29DA">
        <w:rPr>
          <w:rFonts w:eastAsia="MS Mincho" w:hint="eastAsia"/>
          <w:sz w:val="20"/>
          <w:vertAlign w:val="subscript"/>
          <w:lang w:val="en-GB"/>
        </w:rPr>
        <w:t>G</w:t>
      </w:r>
      <w:r w:rsidRPr="002C29DA">
        <w:rPr>
          <w:rFonts w:eastAsia="MS Mincho" w:hint="eastAsia"/>
          <w:sz w:val="20"/>
          <w:lang w:val="en-GB"/>
        </w:rPr>
        <w:t>, and E</w:t>
      </w:r>
      <w:r w:rsidRPr="002C29DA">
        <w:rPr>
          <w:rFonts w:eastAsia="MS Mincho" w:hint="eastAsia"/>
          <w:sz w:val="20"/>
          <w:vertAlign w:val="subscript"/>
          <w:lang w:val="en-GB"/>
        </w:rPr>
        <w:t>B</w:t>
      </w:r>
      <w:r w:rsidRPr="002C29DA">
        <w:rPr>
          <w:rFonts w:eastAsia="MS Mincho" w:hint="eastAsia"/>
          <w:sz w:val="20"/>
          <w:lang w:val="en-GB"/>
        </w:rPr>
        <w:t xml:space="preserve">, prior to application of the transfer characteristics function, which is then applied to produce the signal </w:t>
      </w:r>
      <w:r w:rsidRPr="002C29DA">
        <w:rPr>
          <w:rFonts w:eastAsia="MS Mincho"/>
          <w:sz w:val="20"/>
          <w:lang w:val="en-GB"/>
        </w:rPr>
        <w:t>E′</w:t>
      </w:r>
      <w:r w:rsidRPr="002C29DA">
        <w:rPr>
          <w:rFonts w:eastAsia="MS Mincho"/>
          <w:sz w:val="20"/>
          <w:vertAlign w:val="subscript"/>
          <w:lang w:val="en-GB"/>
        </w:rPr>
        <w:t>Y</w:t>
      </w:r>
      <w:r w:rsidRPr="002C29DA">
        <w:rPr>
          <w:rFonts w:eastAsia="MS Mincho" w:hint="eastAsia"/>
          <w:sz w:val="20"/>
          <w:lang w:val="en-GB"/>
        </w:rPr>
        <w:t>. E</w:t>
      </w:r>
      <w:r w:rsidRPr="002C29DA">
        <w:rPr>
          <w:rFonts w:eastAsia="MS Mincho" w:hint="eastAsia"/>
          <w:sz w:val="20"/>
          <w:vertAlign w:val="subscript"/>
          <w:lang w:val="en-GB"/>
        </w:rPr>
        <w:t>Y</w:t>
      </w:r>
      <w:r w:rsidRPr="002C29DA">
        <w:rPr>
          <w:rFonts w:eastAsia="MS Mincho" w:hint="eastAsia"/>
          <w:sz w:val="20"/>
          <w:lang w:val="en-GB"/>
        </w:rPr>
        <w:t xml:space="preserve"> and </w:t>
      </w:r>
      <w:r w:rsidRPr="002C29DA">
        <w:rPr>
          <w:rFonts w:eastAsia="MS Mincho"/>
          <w:sz w:val="20"/>
          <w:lang w:val="en-GB"/>
        </w:rPr>
        <w:t>E′</w:t>
      </w:r>
      <w:r w:rsidRPr="002C29DA">
        <w:rPr>
          <w:rFonts w:eastAsia="MS Mincho"/>
          <w:sz w:val="20"/>
          <w:vertAlign w:val="subscript"/>
          <w:lang w:val="en-GB"/>
        </w:rPr>
        <w:t>Y</w:t>
      </w:r>
      <w:r w:rsidRPr="002C29DA">
        <w:rPr>
          <w:rFonts w:eastAsia="MS Mincho"/>
          <w:sz w:val="20"/>
          <w:lang w:val="en-GB"/>
        </w:rPr>
        <w:t xml:space="preserve"> </w:t>
      </w:r>
      <w:r w:rsidRPr="002C29DA">
        <w:rPr>
          <w:rFonts w:eastAsia="MS Mincho" w:hint="eastAsia"/>
          <w:sz w:val="20"/>
          <w:lang w:val="en-GB"/>
        </w:rPr>
        <w:t>are real</w:t>
      </w:r>
      <w:r w:rsidRPr="002C29DA">
        <w:rPr>
          <w:rFonts w:eastAsia="MS Mincho"/>
          <w:sz w:val="20"/>
          <w:lang w:val="en-GB"/>
        </w:rPr>
        <w:t xml:space="preserve"> </w:t>
      </w:r>
      <w:r w:rsidRPr="002C29DA">
        <w:rPr>
          <w:rFonts w:eastAsia="MS Mincho" w:hint="eastAsia"/>
          <w:sz w:val="20"/>
          <w:lang w:val="en-GB"/>
        </w:rPr>
        <w:t>value</w:t>
      </w:r>
      <w:r w:rsidRPr="002C29DA">
        <w:rPr>
          <w:rFonts w:eastAsia="MS Mincho"/>
          <w:sz w:val="20"/>
          <w:lang w:val="en-GB"/>
        </w:rPr>
        <w:t>s</w:t>
      </w:r>
      <w:r w:rsidRPr="002C29DA">
        <w:rPr>
          <w:rFonts w:eastAsia="MS Mincho" w:hint="eastAsia"/>
          <w:sz w:val="20"/>
          <w:lang w:val="en-GB"/>
        </w:rPr>
        <w:t xml:space="preserve"> with the value 0 associated with nominal black and the v</w:t>
      </w:r>
      <w:r w:rsidRPr="002C29DA">
        <w:rPr>
          <w:rFonts w:eastAsia="MS Mincho"/>
          <w:sz w:val="20"/>
          <w:lang w:val="en-GB"/>
        </w:rPr>
        <w:t>alue 1 associated with nominal white</w:t>
      </w:r>
      <w:r w:rsidRPr="002C29DA">
        <w:rPr>
          <w:rFonts w:eastAsia="MS Mincho"/>
          <w:sz w:val="20"/>
          <w:lang w:val="en-GB" w:eastAsia="ja-JP"/>
        </w:rPr>
        <w:t>.</w:t>
      </w:r>
    </w:p>
    <w:p w14:paraId="02CD9916"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eastAsia="ja-JP"/>
        </w:rPr>
      </w:pPr>
      <w:r w:rsidRPr="002C29DA">
        <w:rPr>
          <w:rFonts w:eastAsia="MS Mincho"/>
          <w:sz w:val="20"/>
          <w:lang w:val="en-GB"/>
        </w:rPr>
        <w:tab/>
        <w:t>In this case, the signals E′</w:t>
      </w:r>
      <w:r w:rsidRPr="002C29DA">
        <w:rPr>
          <w:rFonts w:eastAsia="MS Mincho"/>
          <w:sz w:val="20"/>
          <w:vertAlign w:val="subscript"/>
          <w:lang w:val="en-GB"/>
        </w:rPr>
        <w:t>PB</w:t>
      </w:r>
      <w:r w:rsidRPr="002C29DA">
        <w:rPr>
          <w:rFonts w:eastAsia="MS Mincho"/>
          <w:sz w:val="20"/>
          <w:lang w:val="en-GB"/>
        </w:rPr>
        <w:t xml:space="preserve"> and E′</w:t>
      </w:r>
      <w:r w:rsidRPr="002C29DA">
        <w:rPr>
          <w:rFonts w:eastAsia="MS Mincho"/>
          <w:sz w:val="20"/>
          <w:vertAlign w:val="subscript"/>
          <w:lang w:val="en-GB"/>
        </w:rPr>
        <w:t>PR</w:t>
      </w:r>
      <w:r w:rsidRPr="002C29DA">
        <w:rPr>
          <w:rFonts w:eastAsia="MS Mincho"/>
          <w:sz w:val="20"/>
          <w:lang w:val="en-GB"/>
        </w:rPr>
        <w:t xml:space="preserve"> are determined as follows:</w:t>
      </w:r>
    </w:p>
    <w:p w14:paraId="24768D47" w14:textId="76298D2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567"/>
        <w:jc w:val="left"/>
        <w:rPr>
          <w:rFonts w:eastAsia="MS Mincho"/>
          <w:sz w:val="20"/>
          <w:szCs w:val="22"/>
          <w:lang w:val="en-GB"/>
        </w:rPr>
      </w:pPr>
      <w:r w:rsidRPr="002C29DA">
        <w:rPr>
          <w:rFonts w:eastAsia="MS Mincho"/>
          <w:sz w:val="20"/>
          <w:szCs w:val="22"/>
          <w:lang w:val="en-GB"/>
        </w:rPr>
        <w:t>E</w:t>
      </w:r>
      <w:r w:rsidRPr="002C29DA">
        <w:rPr>
          <w:rFonts w:eastAsia="MS Mincho"/>
          <w:iCs/>
          <w:szCs w:val="22"/>
          <w:lang w:val="en-GB"/>
        </w:rPr>
        <w:t>′</w:t>
      </w:r>
      <w:r w:rsidRPr="002C29DA">
        <w:rPr>
          <w:rFonts w:eastAsia="MS Mincho"/>
          <w:sz w:val="20"/>
          <w:szCs w:val="22"/>
          <w:vertAlign w:val="subscript"/>
          <w:lang w:val="en-GB"/>
        </w:rPr>
        <w:t>PB</w:t>
      </w:r>
      <w:r w:rsidRPr="002C29DA">
        <w:rPr>
          <w:rFonts w:eastAsia="MS Mincho"/>
          <w:sz w:val="20"/>
          <w:szCs w:val="22"/>
          <w:lang w:val="en-GB"/>
        </w:rPr>
        <w:t xml:space="preserve"> = ( E′</w:t>
      </w:r>
      <w:r w:rsidRPr="002C29DA">
        <w:rPr>
          <w:rFonts w:eastAsia="MS Mincho"/>
          <w:sz w:val="20"/>
          <w:szCs w:val="22"/>
          <w:vertAlign w:val="subscript"/>
          <w:lang w:val="en-GB"/>
        </w:rPr>
        <w:t>B</w:t>
      </w:r>
      <w:r w:rsidRPr="002C29DA">
        <w:rPr>
          <w:rFonts w:eastAsia="MS Mincho"/>
          <w:sz w:val="20"/>
          <w:szCs w:val="22"/>
          <w:lang w:val="en-GB"/>
        </w:rPr>
        <w:t xml:space="preserve"> − E′</w:t>
      </w:r>
      <w:r w:rsidRPr="002C29DA">
        <w:rPr>
          <w:rFonts w:eastAsia="MS Mincho"/>
          <w:sz w:val="20"/>
          <w:szCs w:val="22"/>
          <w:vertAlign w:val="subscript"/>
          <w:lang w:val="en-GB"/>
        </w:rPr>
        <w:t>Y</w:t>
      </w:r>
      <w:r w:rsidRPr="002C29DA">
        <w:rPr>
          <w:rFonts w:eastAsia="MS Mincho"/>
          <w:sz w:val="20"/>
          <w:szCs w:val="22"/>
          <w:lang w:val="en-GB"/>
        </w:rPr>
        <w:t xml:space="preserve"> ) ÷ </w:t>
      </w:r>
      <w:r w:rsidRPr="002C29DA">
        <w:rPr>
          <w:rFonts w:eastAsia="MS Mincho"/>
          <w:noProof/>
          <w:sz w:val="20"/>
          <w:lang w:val="en-GB"/>
        </w:rPr>
        <w:t>( 2 * N</w:t>
      </w:r>
      <w:r w:rsidRPr="002C29DA">
        <w:rPr>
          <w:rFonts w:eastAsia="MS Mincho"/>
          <w:noProof/>
          <w:sz w:val="20"/>
          <w:vertAlign w:val="subscript"/>
          <w:lang w:val="en-GB"/>
        </w:rPr>
        <w:t>B</w:t>
      </w:r>
      <w:r w:rsidRPr="002C29DA">
        <w:rPr>
          <w:rFonts w:eastAsia="MS Mincho"/>
          <w:noProof/>
          <w:sz w:val="20"/>
          <w:lang w:val="en-GB"/>
        </w:rPr>
        <w:t xml:space="preserve"> )</w:t>
      </w:r>
      <w:r w:rsidRPr="002C29DA">
        <w:rPr>
          <w:rFonts w:eastAsia="MS Mincho"/>
          <w:sz w:val="20"/>
          <w:szCs w:val="22"/>
          <w:lang w:val="en-GB"/>
        </w:rPr>
        <w:t xml:space="preserve">      for −</w:t>
      </w:r>
      <w:r w:rsidRPr="002C29DA">
        <w:rPr>
          <w:rFonts w:eastAsia="MS Mincho"/>
          <w:noProof/>
          <w:sz w:val="20"/>
          <w:lang w:val="en-GB"/>
        </w:rPr>
        <w:t>N</w:t>
      </w:r>
      <w:r w:rsidRPr="002C29DA">
        <w:rPr>
          <w:rFonts w:eastAsia="MS Mincho"/>
          <w:noProof/>
          <w:sz w:val="20"/>
          <w:vertAlign w:val="subscript"/>
          <w:lang w:val="en-GB"/>
        </w:rPr>
        <w:t>B</w:t>
      </w:r>
      <w:r w:rsidRPr="002C29DA">
        <w:rPr>
          <w:rFonts w:eastAsia="MS Mincho"/>
          <w:sz w:val="20"/>
          <w:szCs w:val="22"/>
          <w:lang w:val="en-GB"/>
        </w:rPr>
        <w:t xml:space="preserve">  &lt;=  E′</w:t>
      </w:r>
      <w:r w:rsidRPr="002C29DA">
        <w:rPr>
          <w:rFonts w:eastAsia="MS Mincho"/>
          <w:sz w:val="20"/>
          <w:szCs w:val="22"/>
          <w:vertAlign w:val="subscript"/>
          <w:lang w:val="en-GB"/>
        </w:rPr>
        <w:t>B</w:t>
      </w:r>
      <w:r w:rsidRPr="002C29DA">
        <w:rPr>
          <w:rFonts w:eastAsia="MS Mincho"/>
          <w:sz w:val="20"/>
          <w:szCs w:val="22"/>
          <w:lang w:val="en-GB"/>
        </w:rPr>
        <w:t xml:space="preserve"> − E′</w:t>
      </w:r>
      <w:r w:rsidRPr="002C29DA">
        <w:rPr>
          <w:rFonts w:eastAsia="MS Mincho"/>
          <w:sz w:val="20"/>
          <w:szCs w:val="22"/>
          <w:vertAlign w:val="subscript"/>
          <w:lang w:val="en-GB"/>
        </w:rPr>
        <w:t>Y</w:t>
      </w:r>
      <w:r w:rsidRPr="002C29DA">
        <w:rPr>
          <w:rFonts w:eastAsia="MS Mincho"/>
          <w:sz w:val="20"/>
          <w:szCs w:val="22"/>
          <w:lang w:val="en-GB"/>
        </w:rPr>
        <w:t xml:space="preserve">  &lt;=  0</w:t>
      </w:r>
      <w:r w:rsidRPr="002C29DA">
        <w:rPr>
          <w:rFonts w:eastAsia="MS Mincho"/>
          <w:sz w:val="20"/>
          <w:szCs w:val="22"/>
          <w:lang w:val="en-GB"/>
        </w:rPr>
        <w:tab/>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58</w:t>
      </w:r>
      <w:r w:rsidRPr="002C29DA">
        <w:rPr>
          <w:rFonts w:eastAsia="MS Mincho"/>
          <w:sz w:val="20"/>
          <w:szCs w:val="22"/>
          <w:lang w:val="en-GB"/>
        </w:rPr>
        <w:fldChar w:fldCharType="end"/>
      </w:r>
      <w:r w:rsidRPr="002C29DA">
        <w:rPr>
          <w:rFonts w:eastAsia="MS Mincho"/>
          <w:sz w:val="20"/>
          <w:szCs w:val="22"/>
          <w:lang w:val="en-GB"/>
        </w:rPr>
        <w:t>)</w:t>
      </w:r>
    </w:p>
    <w:p w14:paraId="73169DAE" w14:textId="64C94E8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567"/>
        <w:jc w:val="left"/>
        <w:rPr>
          <w:rFonts w:eastAsia="MS Mincho"/>
          <w:sz w:val="20"/>
          <w:szCs w:val="22"/>
          <w:lang w:val="en-GB"/>
        </w:rPr>
      </w:pPr>
      <w:r w:rsidRPr="002C29DA">
        <w:rPr>
          <w:rFonts w:eastAsia="MS Mincho"/>
          <w:sz w:val="20"/>
          <w:szCs w:val="22"/>
          <w:lang w:val="en-GB"/>
        </w:rPr>
        <w:t>E</w:t>
      </w:r>
      <w:r w:rsidRPr="002C29DA">
        <w:rPr>
          <w:rFonts w:eastAsia="MS Mincho"/>
          <w:iCs/>
          <w:szCs w:val="22"/>
          <w:lang w:val="en-GB"/>
        </w:rPr>
        <w:t>′</w:t>
      </w:r>
      <w:r w:rsidRPr="002C29DA">
        <w:rPr>
          <w:rFonts w:eastAsia="MS Mincho"/>
          <w:sz w:val="20"/>
          <w:szCs w:val="22"/>
          <w:vertAlign w:val="subscript"/>
          <w:lang w:val="en-GB"/>
        </w:rPr>
        <w:t>PB</w:t>
      </w:r>
      <w:r w:rsidRPr="002C29DA">
        <w:rPr>
          <w:rFonts w:eastAsia="MS Mincho"/>
          <w:sz w:val="20"/>
          <w:szCs w:val="22"/>
          <w:lang w:val="en-GB"/>
        </w:rPr>
        <w:t xml:space="preserve"> = ( E′</w:t>
      </w:r>
      <w:r w:rsidRPr="002C29DA">
        <w:rPr>
          <w:rFonts w:eastAsia="MS Mincho"/>
          <w:sz w:val="20"/>
          <w:szCs w:val="22"/>
          <w:vertAlign w:val="subscript"/>
          <w:lang w:val="en-GB"/>
        </w:rPr>
        <w:t>B</w:t>
      </w:r>
      <w:r w:rsidRPr="002C29DA">
        <w:rPr>
          <w:rFonts w:eastAsia="MS Mincho"/>
          <w:sz w:val="20"/>
          <w:szCs w:val="22"/>
          <w:lang w:val="en-GB"/>
        </w:rPr>
        <w:t xml:space="preserve"> − E′</w:t>
      </w:r>
      <w:r w:rsidRPr="002C29DA">
        <w:rPr>
          <w:rFonts w:eastAsia="MS Mincho"/>
          <w:sz w:val="20"/>
          <w:szCs w:val="22"/>
          <w:vertAlign w:val="subscript"/>
          <w:lang w:val="en-GB"/>
        </w:rPr>
        <w:t>Y</w:t>
      </w:r>
      <w:r w:rsidRPr="002C29DA">
        <w:rPr>
          <w:rFonts w:eastAsia="MS Mincho"/>
          <w:sz w:val="20"/>
          <w:szCs w:val="22"/>
          <w:lang w:val="en-GB"/>
        </w:rPr>
        <w:t xml:space="preserve"> ) ÷ </w:t>
      </w:r>
      <w:r w:rsidRPr="002C29DA">
        <w:rPr>
          <w:rFonts w:eastAsia="MS Mincho"/>
          <w:noProof/>
          <w:sz w:val="20"/>
          <w:lang w:val="en-GB"/>
        </w:rPr>
        <w:t>( 2 * P</w:t>
      </w:r>
      <w:r w:rsidRPr="002C29DA">
        <w:rPr>
          <w:rFonts w:eastAsia="MS Mincho"/>
          <w:noProof/>
          <w:sz w:val="20"/>
          <w:vertAlign w:val="subscript"/>
          <w:lang w:val="en-GB"/>
        </w:rPr>
        <w:t>B</w:t>
      </w:r>
      <w:r w:rsidRPr="002C29DA">
        <w:rPr>
          <w:rFonts w:eastAsia="MS Mincho"/>
          <w:noProof/>
          <w:sz w:val="20"/>
          <w:lang w:val="en-GB"/>
        </w:rPr>
        <w:t xml:space="preserve"> )</w:t>
      </w:r>
      <w:r w:rsidRPr="002C29DA">
        <w:rPr>
          <w:rFonts w:eastAsia="MS Mincho"/>
          <w:sz w:val="20"/>
          <w:szCs w:val="22"/>
          <w:lang w:val="en-GB"/>
        </w:rPr>
        <w:t xml:space="preserve">      for 0  &lt;  E′</w:t>
      </w:r>
      <w:r w:rsidRPr="002C29DA">
        <w:rPr>
          <w:rFonts w:eastAsia="MS Mincho"/>
          <w:sz w:val="20"/>
          <w:szCs w:val="22"/>
          <w:vertAlign w:val="subscript"/>
          <w:lang w:val="en-GB"/>
        </w:rPr>
        <w:t>B</w:t>
      </w:r>
      <w:r w:rsidRPr="002C29DA">
        <w:rPr>
          <w:rFonts w:eastAsia="MS Mincho"/>
          <w:sz w:val="20"/>
          <w:szCs w:val="22"/>
          <w:lang w:val="en-GB"/>
        </w:rPr>
        <w:t xml:space="preserve"> − E′</w:t>
      </w:r>
      <w:r w:rsidRPr="002C29DA">
        <w:rPr>
          <w:rFonts w:eastAsia="MS Mincho"/>
          <w:sz w:val="20"/>
          <w:szCs w:val="22"/>
          <w:vertAlign w:val="subscript"/>
          <w:lang w:val="en-GB"/>
        </w:rPr>
        <w:t>Y</w:t>
      </w:r>
      <w:r w:rsidRPr="002C29DA">
        <w:rPr>
          <w:rFonts w:eastAsia="MS Mincho"/>
          <w:sz w:val="20"/>
          <w:szCs w:val="22"/>
          <w:lang w:val="en-GB"/>
        </w:rPr>
        <w:t xml:space="preserve">  &lt;= </w:t>
      </w:r>
      <w:r w:rsidRPr="002C29DA">
        <w:rPr>
          <w:rFonts w:eastAsia="MS Mincho"/>
          <w:noProof/>
          <w:sz w:val="20"/>
          <w:lang w:val="en-GB"/>
        </w:rPr>
        <w:t>P</w:t>
      </w:r>
      <w:r w:rsidRPr="002C29DA">
        <w:rPr>
          <w:rFonts w:eastAsia="MS Mincho"/>
          <w:noProof/>
          <w:sz w:val="20"/>
          <w:vertAlign w:val="subscript"/>
          <w:lang w:val="en-GB"/>
        </w:rPr>
        <w:t>B</w:t>
      </w:r>
      <w:r w:rsidRPr="002C29DA">
        <w:rPr>
          <w:rFonts w:eastAsia="MS Mincho"/>
          <w:sz w:val="20"/>
          <w:szCs w:val="22"/>
          <w:lang w:val="en-GB"/>
        </w:rPr>
        <w:tab/>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59</w:t>
      </w:r>
      <w:r w:rsidRPr="002C29DA">
        <w:rPr>
          <w:rFonts w:eastAsia="MS Mincho"/>
          <w:sz w:val="20"/>
          <w:szCs w:val="22"/>
          <w:lang w:val="en-GB"/>
        </w:rPr>
        <w:fldChar w:fldCharType="end"/>
      </w:r>
      <w:r w:rsidRPr="002C29DA">
        <w:rPr>
          <w:rFonts w:eastAsia="MS Mincho"/>
          <w:sz w:val="20"/>
          <w:szCs w:val="22"/>
          <w:lang w:val="en-GB"/>
        </w:rPr>
        <w:t>)</w:t>
      </w:r>
    </w:p>
    <w:p w14:paraId="45AC1898" w14:textId="2E42001B"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567"/>
        <w:jc w:val="left"/>
        <w:rPr>
          <w:rFonts w:eastAsia="MS Mincho"/>
          <w:sz w:val="20"/>
          <w:szCs w:val="22"/>
          <w:lang w:val="en-GB"/>
        </w:rPr>
      </w:pPr>
      <w:r w:rsidRPr="002C29DA">
        <w:rPr>
          <w:rFonts w:eastAsia="MS Mincho"/>
          <w:sz w:val="20"/>
          <w:szCs w:val="22"/>
          <w:lang w:val="en-GB"/>
        </w:rPr>
        <w:t>E</w:t>
      </w:r>
      <w:r w:rsidRPr="002C29DA">
        <w:rPr>
          <w:rFonts w:eastAsia="MS Mincho"/>
          <w:iCs/>
          <w:szCs w:val="22"/>
          <w:lang w:val="en-GB"/>
        </w:rPr>
        <w:t>′</w:t>
      </w:r>
      <w:r w:rsidRPr="002C29DA">
        <w:rPr>
          <w:rFonts w:eastAsia="MS Mincho"/>
          <w:sz w:val="20"/>
          <w:szCs w:val="22"/>
          <w:vertAlign w:val="subscript"/>
          <w:lang w:val="en-GB"/>
        </w:rPr>
        <w:t>PR</w:t>
      </w:r>
      <w:r w:rsidRPr="002C29DA">
        <w:rPr>
          <w:rFonts w:eastAsia="MS Mincho"/>
          <w:sz w:val="20"/>
          <w:szCs w:val="22"/>
          <w:lang w:val="en-GB"/>
        </w:rPr>
        <w:t xml:space="preserve"> = </w:t>
      </w:r>
      <w:proofErr w:type="gramStart"/>
      <w:r w:rsidRPr="002C29DA">
        <w:rPr>
          <w:rFonts w:eastAsia="MS Mincho"/>
          <w:sz w:val="20"/>
          <w:szCs w:val="22"/>
          <w:lang w:val="en-GB"/>
        </w:rPr>
        <w:t>( E</w:t>
      </w:r>
      <w:proofErr w:type="gramEnd"/>
      <w:r w:rsidRPr="002C29DA">
        <w:rPr>
          <w:rFonts w:eastAsia="MS Mincho"/>
          <w:sz w:val="20"/>
          <w:szCs w:val="22"/>
          <w:lang w:val="en-GB"/>
        </w:rPr>
        <w:t>′</w:t>
      </w:r>
      <w:r w:rsidRPr="002C29DA">
        <w:rPr>
          <w:rFonts w:eastAsia="MS Mincho"/>
          <w:sz w:val="20"/>
          <w:szCs w:val="22"/>
          <w:vertAlign w:val="subscript"/>
          <w:lang w:val="en-GB"/>
        </w:rPr>
        <w:t>R</w:t>
      </w:r>
      <w:r w:rsidRPr="002C29DA">
        <w:rPr>
          <w:rFonts w:eastAsia="MS Mincho"/>
          <w:sz w:val="20"/>
          <w:szCs w:val="22"/>
          <w:lang w:val="en-GB"/>
        </w:rPr>
        <w:t xml:space="preserve"> − E′</w:t>
      </w:r>
      <w:r w:rsidRPr="002C29DA">
        <w:rPr>
          <w:rFonts w:eastAsia="MS Mincho"/>
          <w:sz w:val="20"/>
          <w:szCs w:val="22"/>
          <w:vertAlign w:val="subscript"/>
          <w:lang w:val="en-GB"/>
        </w:rPr>
        <w:t>Y</w:t>
      </w:r>
      <w:r w:rsidRPr="002C29DA">
        <w:rPr>
          <w:rFonts w:eastAsia="MS Mincho"/>
          <w:sz w:val="20"/>
          <w:szCs w:val="22"/>
          <w:lang w:val="en-GB"/>
        </w:rPr>
        <w:t xml:space="preserve"> ) ÷ </w:t>
      </w:r>
      <w:r w:rsidRPr="002C29DA">
        <w:rPr>
          <w:rFonts w:eastAsia="MS Mincho"/>
          <w:noProof/>
          <w:sz w:val="20"/>
          <w:lang w:val="en-GB"/>
        </w:rPr>
        <w:t>( 2 * N</w:t>
      </w:r>
      <w:r w:rsidRPr="002C29DA">
        <w:rPr>
          <w:rFonts w:eastAsia="MS Mincho"/>
          <w:noProof/>
          <w:sz w:val="20"/>
          <w:vertAlign w:val="subscript"/>
          <w:lang w:val="en-GB"/>
        </w:rPr>
        <w:t>R</w:t>
      </w:r>
      <w:r w:rsidRPr="002C29DA">
        <w:rPr>
          <w:rFonts w:eastAsia="MS Mincho"/>
          <w:noProof/>
          <w:sz w:val="20"/>
          <w:lang w:val="en-GB"/>
        </w:rPr>
        <w:t xml:space="preserve"> )</w:t>
      </w:r>
      <w:r w:rsidRPr="002C29DA">
        <w:rPr>
          <w:rFonts w:eastAsia="MS Mincho"/>
          <w:sz w:val="20"/>
          <w:szCs w:val="22"/>
          <w:lang w:val="en-GB"/>
        </w:rPr>
        <w:t xml:space="preserve">      for −</w:t>
      </w:r>
      <w:r w:rsidRPr="002C29DA">
        <w:rPr>
          <w:rFonts w:eastAsia="MS Mincho"/>
          <w:noProof/>
          <w:sz w:val="20"/>
          <w:lang w:val="en-GB"/>
        </w:rPr>
        <w:t>N</w:t>
      </w:r>
      <w:r w:rsidRPr="002C29DA">
        <w:rPr>
          <w:rFonts w:eastAsia="MS Mincho"/>
          <w:noProof/>
          <w:sz w:val="20"/>
          <w:vertAlign w:val="subscript"/>
          <w:lang w:val="en-GB"/>
        </w:rPr>
        <w:t>R</w:t>
      </w:r>
      <w:r w:rsidRPr="002C29DA">
        <w:rPr>
          <w:rFonts w:eastAsia="MS Mincho"/>
          <w:sz w:val="20"/>
          <w:szCs w:val="22"/>
          <w:lang w:val="en-GB"/>
        </w:rPr>
        <w:t xml:space="preserve">  &lt;=  E′</w:t>
      </w:r>
      <w:r w:rsidRPr="002C29DA">
        <w:rPr>
          <w:rFonts w:eastAsia="MS Mincho"/>
          <w:sz w:val="20"/>
          <w:szCs w:val="22"/>
          <w:vertAlign w:val="subscript"/>
          <w:lang w:val="en-GB"/>
        </w:rPr>
        <w:t>R</w:t>
      </w:r>
      <w:r w:rsidRPr="002C29DA">
        <w:rPr>
          <w:rFonts w:eastAsia="MS Mincho"/>
          <w:sz w:val="20"/>
          <w:szCs w:val="22"/>
          <w:lang w:val="en-GB"/>
        </w:rPr>
        <w:t xml:space="preserve"> − E′</w:t>
      </w:r>
      <w:r w:rsidRPr="002C29DA">
        <w:rPr>
          <w:rFonts w:eastAsia="MS Mincho"/>
          <w:sz w:val="20"/>
          <w:szCs w:val="22"/>
          <w:vertAlign w:val="subscript"/>
          <w:lang w:val="en-GB"/>
        </w:rPr>
        <w:t>Y</w:t>
      </w:r>
      <w:r w:rsidRPr="002C29DA">
        <w:rPr>
          <w:rFonts w:eastAsia="MS Mincho"/>
          <w:sz w:val="20"/>
          <w:szCs w:val="22"/>
          <w:lang w:val="en-GB"/>
        </w:rPr>
        <w:t xml:space="preserve">  &lt;=  0</w:t>
      </w:r>
      <w:r w:rsidRPr="002C29DA">
        <w:rPr>
          <w:rFonts w:eastAsia="MS Mincho"/>
          <w:sz w:val="20"/>
          <w:szCs w:val="22"/>
          <w:lang w:val="en-GB"/>
        </w:rPr>
        <w:tab/>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60</w:t>
      </w:r>
      <w:r w:rsidRPr="002C29DA">
        <w:rPr>
          <w:rFonts w:eastAsia="MS Mincho"/>
          <w:sz w:val="20"/>
          <w:szCs w:val="22"/>
          <w:lang w:val="en-GB"/>
        </w:rPr>
        <w:fldChar w:fldCharType="end"/>
      </w:r>
      <w:r w:rsidRPr="002C29DA">
        <w:rPr>
          <w:rFonts w:eastAsia="MS Mincho"/>
          <w:sz w:val="20"/>
          <w:szCs w:val="22"/>
          <w:lang w:val="en-GB"/>
        </w:rPr>
        <w:t>)</w:t>
      </w:r>
    </w:p>
    <w:p w14:paraId="763846C6" w14:textId="3A19153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567"/>
        <w:jc w:val="left"/>
        <w:rPr>
          <w:rFonts w:eastAsia="MS Mincho"/>
          <w:sz w:val="20"/>
          <w:szCs w:val="22"/>
          <w:lang w:val="en-GB"/>
        </w:rPr>
      </w:pPr>
      <w:r w:rsidRPr="002C29DA">
        <w:rPr>
          <w:rFonts w:eastAsia="MS Mincho"/>
          <w:sz w:val="20"/>
          <w:szCs w:val="22"/>
          <w:lang w:val="en-GB"/>
        </w:rPr>
        <w:t>E</w:t>
      </w:r>
      <w:r w:rsidRPr="002C29DA">
        <w:rPr>
          <w:rFonts w:eastAsia="MS Mincho"/>
          <w:iCs/>
          <w:szCs w:val="22"/>
          <w:lang w:val="en-GB"/>
        </w:rPr>
        <w:t>′</w:t>
      </w:r>
      <w:r w:rsidRPr="002C29DA">
        <w:rPr>
          <w:rFonts w:eastAsia="MS Mincho"/>
          <w:sz w:val="20"/>
          <w:szCs w:val="22"/>
          <w:vertAlign w:val="subscript"/>
          <w:lang w:val="en-GB"/>
        </w:rPr>
        <w:t>PR</w:t>
      </w:r>
      <w:r w:rsidRPr="002C29DA">
        <w:rPr>
          <w:rFonts w:eastAsia="MS Mincho"/>
          <w:sz w:val="20"/>
          <w:szCs w:val="22"/>
          <w:lang w:val="en-GB"/>
        </w:rPr>
        <w:t xml:space="preserve"> = </w:t>
      </w:r>
      <w:proofErr w:type="gramStart"/>
      <w:r w:rsidRPr="002C29DA">
        <w:rPr>
          <w:rFonts w:eastAsia="MS Mincho"/>
          <w:sz w:val="20"/>
          <w:szCs w:val="22"/>
          <w:lang w:val="en-GB"/>
        </w:rPr>
        <w:t>( E</w:t>
      </w:r>
      <w:proofErr w:type="gramEnd"/>
      <w:r w:rsidRPr="002C29DA">
        <w:rPr>
          <w:rFonts w:eastAsia="MS Mincho"/>
          <w:sz w:val="20"/>
          <w:szCs w:val="22"/>
          <w:lang w:val="en-GB"/>
        </w:rPr>
        <w:t>′</w:t>
      </w:r>
      <w:r w:rsidRPr="002C29DA">
        <w:rPr>
          <w:rFonts w:eastAsia="MS Mincho"/>
          <w:sz w:val="20"/>
          <w:szCs w:val="22"/>
          <w:vertAlign w:val="subscript"/>
          <w:lang w:val="en-GB"/>
        </w:rPr>
        <w:t>R</w:t>
      </w:r>
      <w:r w:rsidRPr="002C29DA">
        <w:rPr>
          <w:rFonts w:eastAsia="MS Mincho"/>
          <w:sz w:val="20"/>
          <w:szCs w:val="22"/>
          <w:lang w:val="en-GB"/>
        </w:rPr>
        <w:t xml:space="preserve"> − E′</w:t>
      </w:r>
      <w:r w:rsidRPr="002C29DA">
        <w:rPr>
          <w:rFonts w:eastAsia="MS Mincho"/>
          <w:sz w:val="20"/>
          <w:szCs w:val="22"/>
          <w:vertAlign w:val="subscript"/>
          <w:lang w:val="en-GB"/>
        </w:rPr>
        <w:t>Y</w:t>
      </w:r>
      <w:r w:rsidRPr="002C29DA">
        <w:rPr>
          <w:rFonts w:eastAsia="MS Mincho"/>
          <w:sz w:val="20"/>
          <w:szCs w:val="22"/>
          <w:lang w:val="en-GB"/>
        </w:rPr>
        <w:t xml:space="preserve"> ) ÷ </w:t>
      </w:r>
      <w:r w:rsidRPr="002C29DA">
        <w:rPr>
          <w:rFonts w:eastAsia="MS Mincho"/>
          <w:noProof/>
          <w:sz w:val="20"/>
          <w:lang w:val="en-GB"/>
        </w:rPr>
        <w:t>( 2 * P</w:t>
      </w:r>
      <w:r w:rsidRPr="002C29DA">
        <w:rPr>
          <w:rFonts w:eastAsia="MS Mincho"/>
          <w:noProof/>
          <w:sz w:val="20"/>
          <w:vertAlign w:val="subscript"/>
          <w:lang w:val="en-GB"/>
        </w:rPr>
        <w:t>R</w:t>
      </w:r>
      <w:r w:rsidRPr="002C29DA">
        <w:rPr>
          <w:rFonts w:eastAsia="MS Mincho"/>
          <w:noProof/>
          <w:sz w:val="20"/>
          <w:lang w:val="en-GB"/>
        </w:rPr>
        <w:t xml:space="preserve"> )</w:t>
      </w:r>
      <w:r w:rsidRPr="002C29DA">
        <w:rPr>
          <w:rFonts w:eastAsia="MS Mincho"/>
          <w:sz w:val="20"/>
          <w:szCs w:val="22"/>
          <w:lang w:val="en-GB"/>
        </w:rPr>
        <w:t xml:space="preserve">      for 0  &lt;  E′</w:t>
      </w:r>
      <w:r w:rsidRPr="002C29DA">
        <w:rPr>
          <w:rFonts w:eastAsia="MS Mincho"/>
          <w:sz w:val="20"/>
          <w:szCs w:val="22"/>
          <w:vertAlign w:val="subscript"/>
          <w:lang w:val="en-GB"/>
        </w:rPr>
        <w:t>R</w:t>
      </w:r>
      <w:r w:rsidRPr="002C29DA">
        <w:rPr>
          <w:rFonts w:eastAsia="MS Mincho"/>
          <w:sz w:val="20"/>
          <w:szCs w:val="22"/>
          <w:lang w:val="en-GB"/>
        </w:rPr>
        <w:t xml:space="preserve"> − E′</w:t>
      </w:r>
      <w:r w:rsidRPr="002C29DA">
        <w:rPr>
          <w:rFonts w:eastAsia="MS Mincho"/>
          <w:sz w:val="20"/>
          <w:szCs w:val="22"/>
          <w:vertAlign w:val="subscript"/>
          <w:lang w:val="en-GB"/>
        </w:rPr>
        <w:t>Y</w:t>
      </w:r>
      <w:r w:rsidRPr="002C29DA">
        <w:rPr>
          <w:rFonts w:eastAsia="MS Mincho"/>
          <w:sz w:val="20"/>
          <w:szCs w:val="22"/>
          <w:lang w:val="en-GB"/>
        </w:rPr>
        <w:t xml:space="preserve">  &lt;=  </w:t>
      </w:r>
      <w:r w:rsidRPr="002C29DA">
        <w:rPr>
          <w:rFonts w:eastAsia="MS Mincho"/>
          <w:noProof/>
          <w:sz w:val="20"/>
          <w:lang w:val="en-GB"/>
        </w:rPr>
        <w:t>P</w:t>
      </w:r>
      <w:r w:rsidRPr="002C29DA">
        <w:rPr>
          <w:rFonts w:eastAsia="MS Mincho"/>
          <w:noProof/>
          <w:sz w:val="20"/>
          <w:vertAlign w:val="subscript"/>
          <w:lang w:val="en-GB"/>
        </w:rPr>
        <w:t>R</w:t>
      </w:r>
      <w:r w:rsidRPr="002C29DA">
        <w:rPr>
          <w:rFonts w:eastAsia="MS Mincho"/>
          <w:sz w:val="20"/>
          <w:szCs w:val="22"/>
          <w:lang w:val="en-GB"/>
        </w:rPr>
        <w:tab/>
        <w:t>(</w:t>
      </w:r>
      <w:bookmarkStart w:id="176" w:name="ConstantLuminanceLast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61</w:t>
      </w:r>
      <w:r w:rsidRPr="002C29DA">
        <w:rPr>
          <w:rFonts w:eastAsia="MS Mincho"/>
          <w:sz w:val="20"/>
          <w:szCs w:val="22"/>
          <w:lang w:val="en-GB"/>
        </w:rPr>
        <w:fldChar w:fldCharType="end"/>
      </w:r>
      <w:bookmarkEnd w:id="176"/>
      <w:r w:rsidRPr="002C29DA">
        <w:rPr>
          <w:rFonts w:eastAsia="MS Mincho"/>
          <w:sz w:val="20"/>
          <w:szCs w:val="22"/>
          <w:lang w:val="en-GB"/>
        </w:rPr>
        <w:t>)</w:t>
      </w:r>
    </w:p>
    <w:p w14:paraId="680005AD"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bCs/>
          <w:noProof/>
          <w:sz w:val="20"/>
          <w:lang w:val="en-GB"/>
        </w:rPr>
      </w:pPr>
      <w:r w:rsidRPr="002C29DA">
        <w:rPr>
          <w:rFonts w:eastAsia="MS Mincho"/>
          <w:bCs/>
          <w:noProof/>
          <w:sz w:val="20"/>
          <w:lang w:val="en-GB"/>
        </w:rPr>
        <w:tab/>
        <w:t xml:space="preserve">where the constants </w:t>
      </w:r>
      <w:r w:rsidRPr="002C29DA">
        <w:rPr>
          <w:rFonts w:eastAsia="MS Mincho"/>
          <w:noProof/>
          <w:sz w:val="20"/>
          <w:lang w:val="en-GB"/>
        </w:rPr>
        <w:t>N</w:t>
      </w:r>
      <w:r w:rsidRPr="002C29DA">
        <w:rPr>
          <w:rFonts w:eastAsia="MS Mincho"/>
          <w:noProof/>
          <w:sz w:val="20"/>
          <w:vertAlign w:val="subscript"/>
          <w:lang w:val="en-GB"/>
        </w:rPr>
        <w:t>B</w:t>
      </w:r>
      <w:r w:rsidRPr="002C29DA">
        <w:rPr>
          <w:rFonts w:eastAsia="MS Mincho"/>
          <w:bCs/>
          <w:noProof/>
          <w:sz w:val="20"/>
          <w:lang w:val="en-GB"/>
        </w:rPr>
        <w:t xml:space="preserve">, </w:t>
      </w:r>
      <w:r w:rsidRPr="002C29DA">
        <w:rPr>
          <w:rFonts w:eastAsia="MS Mincho"/>
          <w:noProof/>
          <w:sz w:val="20"/>
          <w:lang w:val="en-GB"/>
        </w:rPr>
        <w:t>P</w:t>
      </w:r>
      <w:r w:rsidRPr="002C29DA">
        <w:rPr>
          <w:rFonts w:eastAsia="MS Mincho"/>
          <w:noProof/>
          <w:sz w:val="20"/>
          <w:vertAlign w:val="subscript"/>
          <w:lang w:val="en-GB"/>
        </w:rPr>
        <w:t>B</w:t>
      </w:r>
      <w:r w:rsidRPr="002C29DA">
        <w:rPr>
          <w:rFonts w:eastAsia="MS Mincho"/>
          <w:bCs/>
          <w:noProof/>
          <w:sz w:val="20"/>
          <w:lang w:val="en-GB"/>
        </w:rPr>
        <w:t xml:space="preserve">, </w:t>
      </w:r>
      <w:r w:rsidRPr="002C29DA">
        <w:rPr>
          <w:rFonts w:eastAsia="MS Mincho"/>
          <w:noProof/>
          <w:sz w:val="20"/>
          <w:lang w:val="en-GB"/>
        </w:rPr>
        <w:t>N</w:t>
      </w:r>
      <w:r w:rsidRPr="002C29DA">
        <w:rPr>
          <w:rFonts w:eastAsia="MS Mincho"/>
          <w:noProof/>
          <w:sz w:val="20"/>
          <w:vertAlign w:val="subscript"/>
          <w:lang w:val="en-GB"/>
        </w:rPr>
        <w:t>R</w:t>
      </w:r>
      <w:r w:rsidRPr="002C29DA">
        <w:rPr>
          <w:rFonts w:eastAsia="MS Mincho"/>
          <w:bCs/>
          <w:noProof/>
          <w:sz w:val="20"/>
          <w:lang w:val="en-GB"/>
        </w:rPr>
        <w:t xml:space="preserve">, and </w:t>
      </w:r>
      <w:r w:rsidRPr="002C29DA">
        <w:rPr>
          <w:rFonts w:eastAsia="MS Mincho"/>
          <w:noProof/>
          <w:sz w:val="20"/>
          <w:lang w:val="en-GB"/>
        </w:rPr>
        <w:t>P</w:t>
      </w:r>
      <w:r w:rsidRPr="002C29DA">
        <w:rPr>
          <w:rFonts w:eastAsia="MS Mincho"/>
          <w:noProof/>
          <w:sz w:val="20"/>
          <w:vertAlign w:val="subscript"/>
          <w:lang w:val="en-GB"/>
        </w:rPr>
        <w:t>R</w:t>
      </w:r>
      <w:r w:rsidRPr="002C29DA">
        <w:rPr>
          <w:rFonts w:eastAsia="MS Mincho"/>
          <w:bCs/>
          <w:noProof/>
          <w:sz w:val="20"/>
          <w:lang w:val="en-GB"/>
        </w:rPr>
        <w:t xml:space="preserve"> are determined </w:t>
      </w:r>
      <w:r w:rsidRPr="002C29DA">
        <w:rPr>
          <w:rFonts w:eastAsia="MS Mincho"/>
          <w:noProof/>
          <w:sz w:val="20"/>
          <w:lang w:val="en-GB"/>
        </w:rPr>
        <w:t>by application of the transfer characteristics function to expressions involving the constants K</w:t>
      </w:r>
      <w:r w:rsidRPr="002C29DA">
        <w:rPr>
          <w:rFonts w:eastAsia="MS Mincho"/>
          <w:noProof/>
          <w:sz w:val="20"/>
          <w:vertAlign w:val="subscript"/>
          <w:lang w:val="en-GB"/>
        </w:rPr>
        <w:t>B</w:t>
      </w:r>
      <w:r w:rsidRPr="002C29DA">
        <w:rPr>
          <w:rFonts w:eastAsia="MS Mincho"/>
          <w:noProof/>
          <w:sz w:val="20"/>
          <w:lang w:val="en-GB"/>
        </w:rPr>
        <w:t xml:space="preserve"> and K</w:t>
      </w:r>
      <w:r w:rsidRPr="002C29DA">
        <w:rPr>
          <w:rFonts w:eastAsia="MS Mincho"/>
          <w:noProof/>
          <w:sz w:val="20"/>
          <w:vertAlign w:val="subscript"/>
          <w:lang w:val="en-GB"/>
        </w:rPr>
        <w:t>R</w:t>
      </w:r>
      <w:r w:rsidRPr="002C29DA">
        <w:rPr>
          <w:rFonts w:eastAsia="MS Mincho"/>
          <w:noProof/>
          <w:sz w:val="20"/>
          <w:lang w:val="en-GB"/>
        </w:rPr>
        <w:t xml:space="preserve"> as follows</w:t>
      </w:r>
      <w:r w:rsidRPr="002C29DA">
        <w:rPr>
          <w:rFonts w:eastAsia="MS Mincho"/>
          <w:bCs/>
          <w:noProof/>
          <w:sz w:val="20"/>
          <w:lang w:val="en-GB"/>
        </w:rPr>
        <w:t>:</w:t>
      </w:r>
    </w:p>
    <w:p w14:paraId="63E69F7A" w14:textId="365746A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960"/>
          <w:tab w:val="clear" w:pos="4320"/>
          <w:tab w:val="right" w:pos="9696"/>
        </w:tabs>
        <w:spacing w:before="193"/>
        <w:ind w:left="562"/>
        <w:jc w:val="left"/>
        <w:textAlignment w:val="auto"/>
        <w:rPr>
          <w:rFonts w:eastAsia="MS Mincho"/>
          <w:noProof/>
          <w:sz w:val="20"/>
          <w:lang w:val="en-GB"/>
        </w:rPr>
      </w:pPr>
      <w:r w:rsidRPr="002C29DA">
        <w:rPr>
          <w:rFonts w:eastAsia="MS Mincho"/>
          <w:noProof/>
          <w:sz w:val="20"/>
          <w:lang w:val="en-GB"/>
        </w:rPr>
        <w:t>N</w:t>
      </w:r>
      <w:r w:rsidRPr="002C29DA">
        <w:rPr>
          <w:rFonts w:eastAsia="MS Mincho"/>
          <w:noProof/>
          <w:sz w:val="20"/>
          <w:vertAlign w:val="subscript"/>
          <w:lang w:val="en-GB"/>
        </w:rPr>
        <w:t>B</w:t>
      </w:r>
      <w:r w:rsidRPr="002C29DA">
        <w:rPr>
          <w:rFonts w:eastAsia="MS Mincho"/>
          <w:noProof/>
          <w:sz w:val="20"/>
          <w:lang w:val="en-GB"/>
        </w:rPr>
        <w:t xml:space="preserve"> = ( 1 − K</w:t>
      </w:r>
      <w:r w:rsidRPr="002C29DA">
        <w:rPr>
          <w:rFonts w:eastAsia="MS Mincho"/>
          <w:noProof/>
          <w:sz w:val="20"/>
          <w:vertAlign w:val="subscript"/>
          <w:lang w:val="en-GB"/>
        </w:rPr>
        <w:t>B</w:t>
      </w:r>
      <w:r w:rsidRPr="002C29DA">
        <w:rPr>
          <w:rFonts w:eastAsia="MS Mincho"/>
          <w:noProof/>
          <w:sz w:val="20"/>
          <w:lang w:val="en-GB"/>
        </w:rPr>
        <w:t> )′</w:t>
      </w:r>
      <w:r w:rsidRPr="002C29DA">
        <w:rPr>
          <w:rFonts w:eastAsia="MS Mincho"/>
          <w:noProof/>
          <w:sz w:val="20"/>
          <w:lang w:val="en-GB"/>
        </w:rPr>
        <w:tab/>
      </w:r>
      <w:r w:rsidRPr="002C29DA">
        <w:rPr>
          <w:rFonts w:eastAsia="MS Mincho"/>
          <w:noProof/>
          <w:sz w:val="20"/>
          <w:lang w:val="en-GB"/>
        </w:rPr>
        <w:tab/>
        <w:t>(E</w:t>
      </w:r>
      <w:r w:rsidRPr="002C29DA">
        <w:rPr>
          <w:rFonts w:eastAsia="MS Mincho"/>
          <w:noProof/>
          <w:sz w:val="20"/>
          <w:lang w:val="en-GB"/>
        </w:rPr>
        <w:noBreakHyphen/>
      </w:r>
      <w:r w:rsidRPr="002C29DA">
        <w:rPr>
          <w:rFonts w:eastAsia="MS Mincho"/>
          <w:lang w:val="en-GB"/>
        </w:rPr>
        <w:fldChar w:fldCharType="begin"/>
      </w:r>
      <w:r w:rsidRPr="002C29DA">
        <w:rPr>
          <w:rFonts w:eastAsia="MS Mincho"/>
          <w:noProof/>
          <w:sz w:val="20"/>
          <w:lang w:val="en-GB"/>
        </w:rPr>
        <w:instrText xml:space="preserve"> SEQ Equation \* ARABIC </w:instrText>
      </w:r>
      <w:r w:rsidRPr="002C29DA">
        <w:rPr>
          <w:rFonts w:eastAsia="MS Mincho"/>
          <w:lang w:val="en-GB"/>
        </w:rPr>
        <w:fldChar w:fldCharType="separate"/>
      </w:r>
      <w:r w:rsidR="00C4365C">
        <w:rPr>
          <w:rFonts w:eastAsia="MS Mincho"/>
          <w:noProof/>
          <w:sz w:val="20"/>
          <w:lang w:val="en-GB"/>
        </w:rPr>
        <w:t>62</w:t>
      </w:r>
      <w:r w:rsidRPr="002C29DA">
        <w:rPr>
          <w:rFonts w:eastAsia="MS Mincho"/>
          <w:lang w:val="en-GB"/>
        </w:rPr>
        <w:fldChar w:fldCharType="end"/>
      </w:r>
      <w:r w:rsidRPr="002C29DA">
        <w:rPr>
          <w:rFonts w:eastAsia="MS Mincho"/>
          <w:noProof/>
          <w:sz w:val="20"/>
          <w:lang w:val="en-GB"/>
        </w:rPr>
        <w:t>)</w:t>
      </w:r>
    </w:p>
    <w:p w14:paraId="2180FF29" w14:textId="66A4FCED"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960"/>
          <w:tab w:val="clear" w:pos="4320"/>
          <w:tab w:val="right" w:pos="9696"/>
        </w:tabs>
        <w:spacing w:before="193"/>
        <w:ind w:left="562"/>
        <w:jc w:val="left"/>
        <w:textAlignment w:val="auto"/>
        <w:rPr>
          <w:rFonts w:eastAsia="MS Mincho"/>
          <w:noProof/>
          <w:sz w:val="20"/>
          <w:lang w:val="en-GB"/>
        </w:rPr>
      </w:pPr>
      <w:r w:rsidRPr="002C29DA">
        <w:rPr>
          <w:rFonts w:eastAsia="MS Mincho"/>
          <w:noProof/>
          <w:sz w:val="20"/>
          <w:lang w:val="en-GB"/>
        </w:rPr>
        <w:t>P</w:t>
      </w:r>
      <w:r w:rsidRPr="002C29DA">
        <w:rPr>
          <w:rFonts w:eastAsia="MS Mincho"/>
          <w:noProof/>
          <w:sz w:val="20"/>
          <w:vertAlign w:val="subscript"/>
          <w:lang w:val="en-GB"/>
        </w:rPr>
        <w:t>B</w:t>
      </w:r>
      <w:r w:rsidRPr="002C29DA">
        <w:rPr>
          <w:rFonts w:eastAsia="MS Mincho"/>
          <w:noProof/>
          <w:sz w:val="20"/>
          <w:lang w:val="en-GB"/>
        </w:rPr>
        <w:t xml:space="preserve"> = 1 − ( K</w:t>
      </w:r>
      <w:r w:rsidRPr="002C29DA">
        <w:rPr>
          <w:rFonts w:eastAsia="MS Mincho"/>
          <w:noProof/>
          <w:sz w:val="20"/>
          <w:vertAlign w:val="subscript"/>
          <w:lang w:val="en-GB"/>
        </w:rPr>
        <w:t>B</w:t>
      </w:r>
      <w:r w:rsidRPr="002C29DA">
        <w:rPr>
          <w:rFonts w:eastAsia="MS Mincho"/>
          <w:noProof/>
          <w:sz w:val="20"/>
          <w:lang w:val="en-GB"/>
        </w:rPr>
        <w:t xml:space="preserve"> )′ </w:t>
      </w:r>
      <w:r w:rsidRPr="002C29DA">
        <w:rPr>
          <w:rFonts w:eastAsia="MS Mincho"/>
          <w:noProof/>
          <w:sz w:val="20"/>
          <w:lang w:val="en-GB"/>
        </w:rPr>
        <w:tab/>
      </w:r>
      <w:r w:rsidRPr="002C29DA">
        <w:rPr>
          <w:rFonts w:eastAsia="MS Mincho"/>
          <w:noProof/>
          <w:sz w:val="20"/>
          <w:lang w:val="en-GB"/>
        </w:rPr>
        <w:tab/>
        <w:t>(E</w:t>
      </w:r>
      <w:r w:rsidRPr="002C29DA">
        <w:rPr>
          <w:rFonts w:eastAsia="MS Mincho"/>
          <w:noProof/>
          <w:sz w:val="20"/>
          <w:lang w:val="en-GB"/>
        </w:rPr>
        <w:noBreakHyphen/>
      </w:r>
      <w:r w:rsidRPr="002C29DA">
        <w:rPr>
          <w:rFonts w:eastAsia="MS Mincho"/>
          <w:lang w:val="en-GB"/>
        </w:rPr>
        <w:fldChar w:fldCharType="begin"/>
      </w:r>
      <w:r w:rsidRPr="002C29DA">
        <w:rPr>
          <w:rFonts w:eastAsia="MS Mincho"/>
          <w:noProof/>
          <w:sz w:val="20"/>
          <w:lang w:val="en-GB"/>
        </w:rPr>
        <w:instrText xml:space="preserve"> SEQ Equation \* ARABIC </w:instrText>
      </w:r>
      <w:r w:rsidRPr="002C29DA">
        <w:rPr>
          <w:rFonts w:eastAsia="MS Mincho"/>
          <w:lang w:val="en-GB"/>
        </w:rPr>
        <w:fldChar w:fldCharType="separate"/>
      </w:r>
      <w:r w:rsidR="00C4365C">
        <w:rPr>
          <w:rFonts w:eastAsia="MS Mincho"/>
          <w:noProof/>
          <w:sz w:val="20"/>
          <w:lang w:val="en-GB"/>
        </w:rPr>
        <w:t>63</w:t>
      </w:r>
      <w:r w:rsidRPr="002C29DA">
        <w:rPr>
          <w:rFonts w:eastAsia="MS Mincho"/>
          <w:lang w:val="en-GB"/>
        </w:rPr>
        <w:fldChar w:fldCharType="end"/>
      </w:r>
      <w:r w:rsidRPr="002C29DA">
        <w:rPr>
          <w:rFonts w:eastAsia="MS Mincho"/>
          <w:noProof/>
          <w:sz w:val="20"/>
          <w:lang w:val="en-GB"/>
        </w:rPr>
        <w:t>)</w:t>
      </w:r>
    </w:p>
    <w:p w14:paraId="6CC99AB0" w14:textId="3CCF47B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960"/>
          <w:tab w:val="clear" w:pos="4320"/>
          <w:tab w:val="right" w:pos="9696"/>
        </w:tabs>
        <w:spacing w:before="193"/>
        <w:ind w:left="562"/>
        <w:jc w:val="left"/>
        <w:textAlignment w:val="auto"/>
        <w:rPr>
          <w:rFonts w:eastAsia="MS Mincho"/>
          <w:noProof/>
          <w:sz w:val="20"/>
          <w:lang w:val="en-GB"/>
        </w:rPr>
      </w:pPr>
      <w:r w:rsidRPr="002C29DA">
        <w:rPr>
          <w:rFonts w:eastAsia="MS Mincho"/>
          <w:noProof/>
          <w:sz w:val="20"/>
          <w:lang w:val="en-GB"/>
        </w:rPr>
        <w:t>N</w:t>
      </w:r>
      <w:r w:rsidRPr="002C29DA">
        <w:rPr>
          <w:rFonts w:eastAsia="MS Mincho"/>
          <w:noProof/>
          <w:sz w:val="20"/>
          <w:vertAlign w:val="subscript"/>
          <w:lang w:val="en-GB"/>
        </w:rPr>
        <w:t>R</w:t>
      </w:r>
      <w:r w:rsidRPr="002C29DA">
        <w:rPr>
          <w:rFonts w:eastAsia="MS Mincho"/>
          <w:noProof/>
          <w:sz w:val="20"/>
          <w:lang w:val="en-GB"/>
        </w:rPr>
        <w:t xml:space="preserve"> = ( 1 − K</w:t>
      </w:r>
      <w:r w:rsidRPr="002C29DA">
        <w:rPr>
          <w:rFonts w:eastAsia="MS Mincho"/>
          <w:noProof/>
          <w:sz w:val="20"/>
          <w:vertAlign w:val="subscript"/>
          <w:lang w:val="en-GB"/>
        </w:rPr>
        <w:t>R</w:t>
      </w:r>
      <w:r w:rsidRPr="002C29DA">
        <w:rPr>
          <w:rFonts w:eastAsia="MS Mincho"/>
          <w:noProof/>
          <w:sz w:val="20"/>
          <w:lang w:val="en-GB"/>
        </w:rPr>
        <w:t> )′</w:t>
      </w:r>
      <w:r w:rsidRPr="002C29DA">
        <w:rPr>
          <w:rFonts w:eastAsia="MS Mincho"/>
          <w:noProof/>
          <w:sz w:val="20"/>
          <w:lang w:val="en-GB"/>
        </w:rPr>
        <w:tab/>
      </w:r>
      <w:r w:rsidRPr="002C29DA">
        <w:rPr>
          <w:rFonts w:eastAsia="MS Mincho"/>
          <w:noProof/>
          <w:sz w:val="20"/>
          <w:lang w:val="en-GB"/>
        </w:rPr>
        <w:tab/>
        <w:t>(E</w:t>
      </w:r>
      <w:r w:rsidRPr="002C29DA">
        <w:rPr>
          <w:rFonts w:eastAsia="MS Mincho"/>
          <w:noProof/>
          <w:sz w:val="20"/>
          <w:lang w:val="en-GB"/>
        </w:rPr>
        <w:noBreakHyphen/>
      </w:r>
      <w:r w:rsidRPr="002C29DA">
        <w:rPr>
          <w:rFonts w:eastAsia="MS Mincho"/>
          <w:lang w:val="en-GB"/>
        </w:rPr>
        <w:fldChar w:fldCharType="begin"/>
      </w:r>
      <w:r w:rsidRPr="002C29DA">
        <w:rPr>
          <w:rFonts w:eastAsia="MS Mincho"/>
          <w:noProof/>
          <w:sz w:val="20"/>
          <w:lang w:val="en-GB"/>
        </w:rPr>
        <w:instrText xml:space="preserve"> SEQ Equation \* ARABIC </w:instrText>
      </w:r>
      <w:r w:rsidRPr="002C29DA">
        <w:rPr>
          <w:rFonts w:eastAsia="MS Mincho"/>
          <w:lang w:val="en-GB"/>
        </w:rPr>
        <w:fldChar w:fldCharType="separate"/>
      </w:r>
      <w:r w:rsidR="00C4365C">
        <w:rPr>
          <w:rFonts w:eastAsia="MS Mincho"/>
          <w:noProof/>
          <w:sz w:val="20"/>
          <w:lang w:val="en-GB"/>
        </w:rPr>
        <w:t>64</w:t>
      </w:r>
      <w:r w:rsidRPr="002C29DA">
        <w:rPr>
          <w:rFonts w:eastAsia="MS Mincho"/>
          <w:lang w:val="en-GB"/>
        </w:rPr>
        <w:fldChar w:fldCharType="end"/>
      </w:r>
      <w:r w:rsidRPr="002C29DA">
        <w:rPr>
          <w:rFonts w:eastAsia="MS Mincho"/>
          <w:noProof/>
          <w:sz w:val="20"/>
          <w:lang w:val="en-GB"/>
        </w:rPr>
        <w:t>)</w:t>
      </w:r>
    </w:p>
    <w:p w14:paraId="0D404721" w14:textId="63C334B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960"/>
          <w:tab w:val="clear" w:pos="4320"/>
          <w:tab w:val="center" w:pos="4849"/>
          <w:tab w:val="right" w:pos="9696"/>
        </w:tabs>
        <w:spacing w:before="193"/>
        <w:ind w:left="562"/>
        <w:jc w:val="left"/>
        <w:textAlignment w:val="auto"/>
        <w:rPr>
          <w:rFonts w:eastAsia="MS Mincho"/>
          <w:noProof/>
          <w:sz w:val="20"/>
          <w:lang w:val="en-GB"/>
        </w:rPr>
      </w:pPr>
      <w:r w:rsidRPr="002C29DA">
        <w:rPr>
          <w:rFonts w:eastAsia="MS Mincho"/>
          <w:noProof/>
          <w:sz w:val="20"/>
          <w:lang w:val="en-GB"/>
        </w:rPr>
        <w:t>P</w:t>
      </w:r>
      <w:r w:rsidRPr="002C29DA">
        <w:rPr>
          <w:rFonts w:eastAsia="MS Mincho"/>
          <w:noProof/>
          <w:sz w:val="20"/>
          <w:vertAlign w:val="subscript"/>
          <w:lang w:val="en-GB"/>
        </w:rPr>
        <w:t>R</w:t>
      </w:r>
      <w:r w:rsidRPr="002C29DA">
        <w:rPr>
          <w:rFonts w:eastAsia="MS Mincho"/>
          <w:noProof/>
          <w:sz w:val="20"/>
          <w:lang w:val="en-GB"/>
        </w:rPr>
        <w:t xml:space="preserve"> = 1 − ( K</w:t>
      </w:r>
      <w:r w:rsidRPr="002C29DA">
        <w:rPr>
          <w:rFonts w:eastAsia="MS Mincho"/>
          <w:noProof/>
          <w:sz w:val="20"/>
          <w:vertAlign w:val="subscript"/>
          <w:lang w:val="en-GB"/>
        </w:rPr>
        <w:t>R</w:t>
      </w:r>
      <w:r w:rsidRPr="002C29DA">
        <w:rPr>
          <w:rFonts w:eastAsia="MS Mincho"/>
          <w:noProof/>
          <w:sz w:val="20"/>
          <w:lang w:val="en-GB"/>
        </w:rPr>
        <w:t> )′</w:t>
      </w:r>
      <w:r w:rsidRPr="002C29DA">
        <w:rPr>
          <w:rFonts w:eastAsia="MS Mincho"/>
          <w:noProof/>
          <w:sz w:val="20"/>
          <w:lang w:val="en-GB"/>
        </w:rPr>
        <w:tab/>
      </w:r>
      <w:r w:rsidRPr="002C29DA">
        <w:rPr>
          <w:rFonts w:eastAsia="MS Mincho"/>
          <w:noProof/>
          <w:sz w:val="20"/>
          <w:lang w:val="en-GB"/>
        </w:rPr>
        <w:tab/>
      </w:r>
      <w:r w:rsidRPr="002C29DA">
        <w:rPr>
          <w:rFonts w:eastAsia="MS Mincho"/>
          <w:noProof/>
          <w:sz w:val="20"/>
          <w:lang w:val="en-GB"/>
        </w:rPr>
        <w:tab/>
        <w:t>(</w:t>
      </w:r>
      <w:bookmarkStart w:id="177" w:name="Equation_E46"/>
      <w:bookmarkStart w:id="178" w:name="EprimePR_nonconstant_Eqn"/>
      <w:r w:rsidRPr="002C29DA">
        <w:rPr>
          <w:rFonts w:eastAsia="MS Mincho"/>
          <w:noProof/>
          <w:sz w:val="20"/>
          <w:lang w:val="en-GB"/>
        </w:rPr>
        <w:t>E</w:t>
      </w:r>
      <w:r w:rsidRPr="002C29DA">
        <w:rPr>
          <w:rFonts w:eastAsia="MS Mincho"/>
          <w:noProof/>
          <w:sz w:val="20"/>
          <w:lang w:val="en-GB"/>
        </w:rPr>
        <w:noBreakHyphen/>
      </w:r>
      <w:r w:rsidRPr="002C29DA">
        <w:rPr>
          <w:rFonts w:eastAsia="MS Mincho"/>
          <w:lang w:val="en-GB"/>
        </w:rPr>
        <w:fldChar w:fldCharType="begin"/>
      </w:r>
      <w:r w:rsidRPr="002C29DA">
        <w:rPr>
          <w:rFonts w:eastAsia="MS Mincho"/>
          <w:noProof/>
          <w:sz w:val="20"/>
          <w:lang w:val="en-GB"/>
        </w:rPr>
        <w:instrText xml:space="preserve"> SEQ Equation \* ARABIC </w:instrText>
      </w:r>
      <w:r w:rsidRPr="002C29DA">
        <w:rPr>
          <w:rFonts w:eastAsia="MS Mincho"/>
          <w:lang w:val="en-GB"/>
        </w:rPr>
        <w:fldChar w:fldCharType="separate"/>
      </w:r>
      <w:r w:rsidR="00C4365C">
        <w:rPr>
          <w:rFonts w:eastAsia="MS Mincho"/>
          <w:noProof/>
          <w:sz w:val="20"/>
          <w:lang w:val="en-GB"/>
        </w:rPr>
        <w:t>65</w:t>
      </w:r>
      <w:r w:rsidRPr="002C29DA">
        <w:rPr>
          <w:rFonts w:eastAsia="MS Mincho"/>
          <w:lang w:val="en-GB"/>
        </w:rPr>
        <w:fldChar w:fldCharType="end"/>
      </w:r>
      <w:bookmarkEnd w:id="177"/>
      <w:bookmarkEnd w:id="178"/>
      <w:r w:rsidRPr="002C29DA">
        <w:rPr>
          <w:rFonts w:eastAsia="MS Mincho"/>
          <w:noProof/>
          <w:sz w:val="20"/>
          <w:lang w:val="en-GB"/>
        </w:rPr>
        <w:t>)</w:t>
      </w:r>
    </w:p>
    <w:p w14:paraId="75F573C2"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86"/>
        <w:ind w:left="397" w:hanging="397"/>
        <w:jc w:val="left"/>
        <w:textAlignment w:val="auto"/>
        <w:rPr>
          <w:rFonts w:eastAsia="MS Mincho"/>
          <w:bCs/>
          <w:noProof/>
          <w:sz w:val="20"/>
          <w:lang w:val="en-GB"/>
        </w:rPr>
      </w:pPr>
      <w:r w:rsidRPr="002C29DA">
        <w:rPr>
          <w:rFonts w:eastAsia="Malgun Gothic"/>
          <w:noProof/>
          <w:sz w:val="20"/>
          <w:lang w:val="en-GB"/>
        </w:rPr>
        <w:t>–</w:t>
      </w:r>
      <w:r w:rsidRPr="002C29DA">
        <w:rPr>
          <w:rFonts w:eastAsia="Malgun Gothic"/>
          <w:bCs/>
          <w:noProof/>
          <w:sz w:val="20"/>
          <w:lang w:val="en-GB"/>
        </w:rPr>
        <w:tab/>
      </w:r>
      <w:r w:rsidRPr="002C29DA">
        <w:rPr>
          <w:rFonts w:eastAsia="MS Mincho"/>
          <w:bCs/>
          <w:noProof/>
          <w:sz w:val="20"/>
          <w:lang w:val="en-GB"/>
        </w:rPr>
        <w:t xml:space="preserve">Otherwise, if matrix_coefficients is equal to 11, the </w:t>
      </w:r>
      <w:r w:rsidRPr="002C29DA">
        <w:rPr>
          <w:rFonts w:eastAsia="MS Mincho"/>
          <w:noProof/>
          <w:sz w:val="20"/>
          <w:lang w:val="en-GB"/>
        </w:rPr>
        <w:t>following equations apply</w:t>
      </w:r>
      <w:r w:rsidRPr="002C29DA">
        <w:rPr>
          <w:rFonts w:eastAsia="MS Mincho"/>
          <w:bCs/>
          <w:noProof/>
          <w:sz w:val="20"/>
          <w:lang w:val="en-GB"/>
        </w:rPr>
        <w:t>:</w:t>
      </w:r>
    </w:p>
    <w:p w14:paraId="6466D136" w14:textId="07C7096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spacing w:before="193"/>
        <w:ind w:left="562"/>
        <w:jc w:val="left"/>
        <w:textAlignment w:val="auto"/>
        <w:rPr>
          <w:rFonts w:eastAsia="MS Mincho"/>
          <w:noProof/>
          <w:sz w:val="20"/>
          <w:lang w:val="en-GB"/>
        </w:rPr>
      </w:pPr>
      <w:r w:rsidRPr="002C29DA">
        <w:rPr>
          <w:rFonts w:eastAsia="MS Mincho"/>
          <w:noProof/>
          <w:sz w:val="20"/>
          <w:lang w:val="en-GB"/>
        </w:rPr>
        <w:t>E′</w:t>
      </w:r>
      <w:r w:rsidRPr="002C29DA">
        <w:rPr>
          <w:rFonts w:eastAsia="MS Mincho"/>
          <w:noProof/>
          <w:sz w:val="20"/>
          <w:vertAlign w:val="subscript"/>
          <w:lang w:val="en-GB"/>
        </w:rPr>
        <w:t>Y</w:t>
      </w:r>
      <w:r w:rsidRPr="002C29DA">
        <w:rPr>
          <w:rFonts w:eastAsia="MS Mincho"/>
          <w:noProof/>
          <w:sz w:val="20"/>
          <w:lang w:val="en-GB"/>
        </w:rPr>
        <w:t xml:space="preserve"> = E′</w:t>
      </w:r>
      <w:r w:rsidRPr="002C29DA">
        <w:rPr>
          <w:rFonts w:eastAsia="MS Mincho"/>
          <w:noProof/>
          <w:sz w:val="20"/>
          <w:vertAlign w:val="subscript"/>
          <w:lang w:val="en-GB"/>
        </w:rPr>
        <w:t>G</w:t>
      </w:r>
      <w:r w:rsidRPr="002C29DA">
        <w:rPr>
          <w:rFonts w:eastAsia="MS Mincho"/>
          <w:noProof/>
          <w:sz w:val="20"/>
          <w:lang w:val="en-GB"/>
        </w:rPr>
        <w:tab/>
      </w:r>
      <w:r w:rsidRPr="002C29DA">
        <w:rPr>
          <w:rFonts w:eastAsia="MS Mincho"/>
          <w:noProof/>
          <w:sz w:val="20"/>
          <w:lang w:val="en-GB"/>
        </w:rPr>
        <w:tab/>
        <w:t>(</w:t>
      </w:r>
      <w:bookmarkStart w:id="179" w:name="Equation_E43"/>
      <w:bookmarkStart w:id="180" w:name="YDzDx_Y_Eqn"/>
      <w:r w:rsidRPr="002C29DA">
        <w:rPr>
          <w:rFonts w:eastAsia="MS Mincho"/>
          <w:noProof/>
          <w:sz w:val="20"/>
          <w:lang w:val="en-GB"/>
        </w:rPr>
        <w:t>E</w:t>
      </w:r>
      <w:r w:rsidRPr="002C29DA">
        <w:rPr>
          <w:rFonts w:eastAsia="MS Mincho"/>
          <w:noProof/>
          <w:sz w:val="20"/>
          <w:lang w:val="en-GB"/>
        </w:rPr>
        <w:noBreakHyphen/>
      </w:r>
      <w:r w:rsidRPr="002C29DA">
        <w:rPr>
          <w:rFonts w:eastAsia="MS Mincho"/>
          <w:lang w:val="en-GB"/>
        </w:rPr>
        <w:fldChar w:fldCharType="begin"/>
      </w:r>
      <w:r w:rsidRPr="002C29DA">
        <w:rPr>
          <w:rFonts w:eastAsia="MS Mincho"/>
          <w:noProof/>
          <w:sz w:val="20"/>
          <w:lang w:val="en-GB"/>
        </w:rPr>
        <w:instrText xml:space="preserve"> SEQ Equation \* ARABIC </w:instrText>
      </w:r>
      <w:r w:rsidRPr="002C29DA">
        <w:rPr>
          <w:rFonts w:eastAsia="MS Mincho"/>
          <w:lang w:val="en-GB"/>
        </w:rPr>
        <w:fldChar w:fldCharType="separate"/>
      </w:r>
      <w:r w:rsidR="00C4365C">
        <w:rPr>
          <w:rFonts w:eastAsia="MS Mincho"/>
          <w:noProof/>
          <w:sz w:val="20"/>
          <w:lang w:val="en-GB"/>
        </w:rPr>
        <w:t>66</w:t>
      </w:r>
      <w:r w:rsidRPr="002C29DA">
        <w:rPr>
          <w:rFonts w:eastAsia="MS Mincho"/>
          <w:lang w:val="en-GB"/>
        </w:rPr>
        <w:fldChar w:fldCharType="end"/>
      </w:r>
      <w:bookmarkEnd w:id="179"/>
      <w:bookmarkEnd w:id="180"/>
      <w:r w:rsidRPr="002C29DA">
        <w:rPr>
          <w:rFonts w:eastAsia="MS Mincho"/>
          <w:noProof/>
          <w:sz w:val="20"/>
          <w:lang w:val="en-GB"/>
        </w:rPr>
        <w:t>)</w:t>
      </w:r>
    </w:p>
    <w:p w14:paraId="5774E8A5" w14:textId="53F078E5"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spacing w:before="193"/>
        <w:ind w:left="562"/>
        <w:jc w:val="left"/>
        <w:textAlignment w:val="auto"/>
        <w:rPr>
          <w:rFonts w:eastAsia="MS Mincho"/>
          <w:noProof/>
          <w:sz w:val="20"/>
          <w:lang w:val="en-GB"/>
        </w:rPr>
      </w:pPr>
      <w:r w:rsidRPr="002C29DA">
        <w:rPr>
          <w:rFonts w:eastAsia="MS Mincho"/>
          <w:noProof/>
          <w:sz w:val="20"/>
          <w:lang w:val="en-GB"/>
        </w:rPr>
        <w:t>E′</w:t>
      </w:r>
      <w:r w:rsidRPr="002C29DA">
        <w:rPr>
          <w:rFonts w:eastAsia="MS Mincho"/>
          <w:noProof/>
          <w:sz w:val="20"/>
          <w:vertAlign w:val="subscript"/>
          <w:lang w:val="en-GB"/>
        </w:rPr>
        <w:t>PB</w:t>
      </w:r>
      <w:r w:rsidRPr="002C29DA">
        <w:rPr>
          <w:rFonts w:eastAsia="MS Mincho"/>
          <w:noProof/>
          <w:sz w:val="20"/>
          <w:lang w:val="en-GB"/>
        </w:rPr>
        <w:t xml:space="preserve"> = ( 0.986566 * E′</w:t>
      </w:r>
      <w:r w:rsidRPr="002C29DA">
        <w:rPr>
          <w:rFonts w:eastAsia="MS Mincho"/>
          <w:noProof/>
          <w:sz w:val="20"/>
          <w:vertAlign w:val="subscript"/>
          <w:lang w:val="en-GB"/>
        </w:rPr>
        <w:t>B</w:t>
      </w:r>
      <w:r w:rsidRPr="002C29DA">
        <w:rPr>
          <w:rFonts w:eastAsia="MS Mincho"/>
          <w:noProof/>
          <w:sz w:val="20"/>
          <w:lang w:val="en-GB"/>
        </w:rPr>
        <w:t xml:space="preserve"> − E′</w:t>
      </w:r>
      <w:r w:rsidRPr="002C29DA">
        <w:rPr>
          <w:rFonts w:eastAsia="MS Mincho"/>
          <w:noProof/>
          <w:sz w:val="20"/>
          <w:vertAlign w:val="subscript"/>
          <w:lang w:val="en-GB"/>
        </w:rPr>
        <w:t>Y</w:t>
      </w:r>
      <w:r w:rsidRPr="002C29DA">
        <w:rPr>
          <w:rFonts w:eastAsia="MS Mincho"/>
          <w:noProof/>
          <w:sz w:val="20"/>
          <w:lang w:val="en-GB"/>
        </w:rPr>
        <w:t xml:space="preserve"> ) ÷ 2</w:t>
      </w:r>
      <w:r w:rsidRPr="002C29DA">
        <w:rPr>
          <w:rFonts w:eastAsia="MS Mincho"/>
          <w:noProof/>
          <w:sz w:val="20"/>
          <w:lang w:val="en-GB"/>
        </w:rPr>
        <w:tab/>
        <w:t xml:space="preserve"> </w:t>
      </w:r>
      <w:r w:rsidRPr="002C29DA">
        <w:rPr>
          <w:rFonts w:eastAsia="MS Mincho"/>
          <w:noProof/>
          <w:sz w:val="20"/>
          <w:lang w:val="en-GB"/>
        </w:rPr>
        <w:tab/>
        <w:t>(</w:t>
      </w:r>
      <w:bookmarkStart w:id="181" w:name="Equation_E44"/>
      <w:bookmarkStart w:id="182" w:name="Matrix11EprimePB_Eqn"/>
      <w:r w:rsidRPr="002C29DA">
        <w:rPr>
          <w:rFonts w:eastAsia="MS Mincho"/>
          <w:noProof/>
          <w:sz w:val="20"/>
          <w:lang w:val="en-GB"/>
        </w:rPr>
        <w:t>E</w:t>
      </w:r>
      <w:r w:rsidRPr="002C29DA">
        <w:rPr>
          <w:rFonts w:eastAsia="MS Mincho"/>
          <w:noProof/>
          <w:sz w:val="20"/>
          <w:lang w:val="en-GB"/>
        </w:rPr>
        <w:noBreakHyphen/>
      </w:r>
      <w:r w:rsidRPr="002C29DA">
        <w:rPr>
          <w:rFonts w:eastAsia="MS Mincho"/>
          <w:lang w:val="en-GB"/>
        </w:rPr>
        <w:fldChar w:fldCharType="begin"/>
      </w:r>
      <w:r w:rsidRPr="002C29DA">
        <w:rPr>
          <w:rFonts w:eastAsia="MS Mincho"/>
          <w:noProof/>
          <w:sz w:val="20"/>
          <w:lang w:val="en-GB"/>
        </w:rPr>
        <w:instrText xml:space="preserve"> SEQ Equation \* ARABIC </w:instrText>
      </w:r>
      <w:r w:rsidRPr="002C29DA">
        <w:rPr>
          <w:rFonts w:eastAsia="MS Mincho"/>
          <w:lang w:val="en-GB"/>
        </w:rPr>
        <w:fldChar w:fldCharType="separate"/>
      </w:r>
      <w:r w:rsidR="00C4365C">
        <w:rPr>
          <w:rFonts w:eastAsia="MS Mincho"/>
          <w:noProof/>
          <w:sz w:val="20"/>
          <w:lang w:val="en-GB"/>
        </w:rPr>
        <w:t>67</w:t>
      </w:r>
      <w:r w:rsidRPr="002C29DA">
        <w:rPr>
          <w:rFonts w:eastAsia="MS Mincho"/>
          <w:lang w:val="en-GB"/>
        </w:rPr>
        <w:fldChar w:fldCharType="end"/>
      </w:r>
      <w:bookmarkEnd w:id="181"/>
      <w:bookmarkEnd w:id="182"/>
      <w:r w:rsidRPr="002C29DA">
        <w:rPr>
          <w:rFonts w:eastAsia="MS Mincho"/>
          <w:noProof/>
          <w:sz w:val="20"/>
          <w:lang w:val="en-GB"/>
        </w:rPr>
        <w:t>)</w:t>
      </w:r>
    </w:p>
    <w:p w14:paraId="3B0DEE97" w14:textId="700B5CA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spacing w:before="193"/>
        <w:ind w:left="562"/>
        <w:jc w:val="left"/>
        <w:textAlignment w:val="auto"/>
        <w:rPr>
          <w:rFonts w:eastAsia="MS Mincho"/>
          <w:noProof/>
          <w:sz w:val="20"/>
          <w:lang w:val="en-GB"/>
        </w:rPr>
      </w:pPr>
      <w:r w:rsidRPr="002C29DA">
        <w:rPr>
          <w:rFonts w:eastAsia="MS Mincho"/>
          <w:noProof/>
          <w:sz w:val="20"/>
          <w:lang w:val="en-GB"/>
        </w:rPr>
        <w:t>E′</w:t>
      </w:r>
      <w:r w:rsidRPr="002C29DA">
        <w:rPr>
          <w:rFonts w:eastAsia="MS Mincho"/>
          <w:noProof/>
          <w:sz w:val="20"/>
          <w:vertAlign w:val="subscript"/>
          <w:lang w:val="en-GB"/>
        </w:rPr>
        <w:t>PR</w:t>
      </w:r>
      <w:r w:rsidRPr="002C29DA">
        <w:rPr>
          <w:rFonts w:eastAsia="MS Mincho"/>
          <w:noProof/>
          <w:sz w:val="20"/>
          <w:lang w:val="en-GB"/>
        </w:rPr>
        <w:t xml:space="preserve"> = ( E′</w:t>
      </w:r>
      <w:r w:rsidRPr="002C29DA">
        <w:rPr>
          <w:rFonts w:eastAsia="MS Mincho"/>
          <w:noProof/>
          <w:sz w:val="20"/>
          <w:vertAlign w:val="subscript"/>
          <w:lang w:val="en-GB"/>
        </w:rPr>
        <w:t>R</w:t>
      </w:r>
      <w:r w:rsidRPr="002C29DA">
        <w:rPr>
          <w:rFonts w:eastAsia="MS Mincho"/>
          <w:noProof/>
          <w:sz w:val="20"/>
          <w:lang w:val="en-GB"/>
        </w:rPr>
        <w:t xml:space="preserve"> − 0.991902 * E′</w:t>
      </w:r>
      <w:r w:rsidRPr="002C29DA">
        <w:rPr>
          <w:rFonts w:eastAsia="MS Mincho"/>
          <w:noProof/>
          <w:sz w:val="20"/>
          <w:vertAlign w:val="subscript"/>
          <w:lang w:val="en-GB"/>
        </w:rPr>
        <w:t>Y</w:t>
      </w:r>
      <w:r w:rsidRPr="002C29DA">
        <w:rPr>
          <w:rFonts w:eastAsia="MS Mincho"/>
          <w:noProof/>
          <w:sz w:val="20"/>
          <w:lang w:val="en-GB"/>
        </w:rPr>
        <w:t xml:space="preserve"> ) ÷ 2</w:t>
      </w:r>
      <w:r w:rsidRPr="002C29DA">
        <w:rPr>
          <w:rFonts w:eastAsia="MS Mincho"/>
          <w:noProof/>
          <w:sz w:val="20"/>
          <w:lang w:val="en-GB"/>
        </w:rPr>
        <w:tab/>
      </w:r>
      <w:r w:rsidRPr="002C29DA">
        <w:rPr>
          <w:rFonts w:eastAsia="MS Mincho"/>
          <w:noProof/>
          <w:sz w:val="20"/>
          <w:lang w:val="en-GB"/>
        </w:rPr>
        <w:tab/>
        <w:t>(</w:t>
      </w:r>
      <w:bookmarkStart w:id="183" w:name="Equation_E45"/>
      <w:bookmarkStart w:id="184" w:name="Matrix11EprimePR_Eqn"/>
      <w:bookmarkStart w:id="185" w:name="YDzDxPR_Eqn"/>
      <w:r w:rsidRPr="002C29DA">
        <w:rPr>
          <w:rFonts w:eastAsia="MS Mincho"/>
          <w:noProof/>
          <w:sz w:val="20"/>
          <w:lang w:val="en-GB"/>
        </w:rPr>
        <w:t>E</w:t>
      </w:r>
      <w:r w:rsidRPr="002C29DA">
        <w:rPr>
          <w:rFonts w:eastAsia="MS Mincho"/>
          <w:noProof/>
          <w:sz w:val="20"/>
          <w:lang w:val="en-GB"/>
        </w:rPr>
        <w:noBreakHyphen/>
      </w:r>
      <w:r w:rsidRPr="002C29DA">
        <w:rPr>
          <w:rFonts w:eastAsia="MS Mincho"/>
          <w:lang w:val="en-GB"/>
        </w:rPr>
        <w:fldChar w:fldCharType="begin"/>
      </w:r>
      <w:r w:rsidRPr="002C29DA">
        <w:rPr>
          <w:rFonts w:eastAsia="MS Mincho"/>
          <w:noProof/>
          <w:sz w:val="20"/>
          <w:lang w:val="en-GB"/>
        </w:rPr>
        <w:instrText xml:space="preserve"> SEQ Equation \* ARABIC </w:instrText>
      </w:r>
      <w:r w:rsidRPr="002C29DA">
        <w:rPr>
          <w:rFonts w:eastAsia="MS Mincho"/>
          <w:lang w:val="en-GB"/>
        </w:rPr>
        <w:fldChar w:fldCharType="separate"/>
      </w:r>
      <w:r w:rsidR="00C4365C">
        <w:rPr>
          <w:rFonts w:eastAsia="MS Mincho"/>
          <w:noProof/>
          <w:sz w:val="20"/>
          <w:lang w:val="en-GB"/>
        </w:rPr>
        <w:t>68</w:t>
      </w:r>
      <w:r w:rsidRPr="002C29DA">
        <w:rPr>
          <w:rFonts w:eastAsia="MS Mincho"/>
          <w:lang w:val="en-GB"/>
        </w:rPr>
        <w:fldChar w:fldCharType="end"/>
      </w:r>
      <w:bookmarkEnd w:id="183"/>
      <w:bookmarkEnd w:id="184"/>
      <w:bookmarkEnd w:id="185"/>
      <w:r w:rsidRPr="002C29DA">
        <w:rPr>
          <w:rFonts w:eastAsia="MS Mincho"/>
          <w:noProof/>
          <w:sz w:val="20"/>
          <w:lang w:val="en-GB"/>
        </w:rPr>
        <w:t>)</w:t>
      </w:r>
    </w:p>
    <w:p w14:paraId="2086D8DF" w14:textId="26977ECF"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20"/>
        <w:ind w:left="288"/>
        <w:rPr>
          <w:rFonts w:eastAsia="Malgun Gothic"/>
          <w:noProof/>
          <w:sz w:val="18"/>
          <w:szCs w:val="18"/>
          <w:lang w:val="en-GB"/>
        </w:rPr>
      </w:pPr>
      <w:r w:rsidRPr="002C29DA">
        <w:rPr>
          <w:rFonts w:eastAsia="Malgun Gothic"/>
          <w:noProof/>
          <w:sz w:val="18"/>
          <w:szCs w:val="18"/>
          <w:lang w:val="en-GB"/>
        </w:rPr>
        <w:t>NOTE 8 – In this case, for purposes of the Y′D′</w:t>
      </w:r>
      <w:r w:rsidRPr="002C29DA">
        <w:rPr>
          <w:rFonts w:eastAsia="Malgun Gothic"/>
          <w:noProof/>
          <w:sz w:val="18"/>
          <w:szCs w:val="18"/>
          <w:vertAlign w:val="subscript"/>
          <w:lang w:val="en-GB"/>
        </w:rPr>
        <w:t>Z</w:t>
      </w:r>
      <w:r w:rsidRPr="002C29DA">
        <w:rPr>
          <w:rFonts w:eastAsia="Malgun Gothic"/>
          <w:noProof/>
          <w:sz w:val="18"/>
          <w:szCs w:val="18"/>
          <w:lang w:val="en-GB"/>
        </w:rPr>
        <w:t>D′</w:t>
      </w:r>
      <w:r w:rsidRPr="002C29DA">
        <w:rPr>
          <w:rFonts w:eastAsia="Malgun Gothic"/>
          <w:noProof/>
          <w:sz w:val="18"/>
          <w:szCs w:val="18"/>
          <w:vertAlign w:val="subscript"/>
          <w:lang w:val="en-GB"/>
        </w:rPr>
        <w:t>X</w:t>
      </w:r>
      <w:r w:rsidRPr="002C29DA">
        <w:rPr>
          <w:rFonts w:eastAsia="Malgun Gothic"/>
          <w:noProof/>
          <w:sz w:val="18"/>
          <w:szCs w:val="18"/>
          <w:lang w:val="en-GB"/>
        </w:rPr>
        <w:t xml:space="preserve"> nomenclature used in</w:t>
      </w:r>
      <w:r w:rsidRPr="002C29DA">
        <w:rPr>
          <w:rFonts w:ascii="Arial" w:eastAsia="MS Mincho" w:hAnsi="Arial" w:cs="Arial"/>
          <w:sz w:val="18"/>
          <w:szCs w:val="18"/>
          <w:lang w:val="en-GB" w:eastAsia="ja-JP"/>
        </w:rPr>
        <w:t xml:space="preserve"> </w:t>
      </w:r>
      <w:r w:rsidRPr="002C29DA">
        <w:rPr>
          <w:rFonts w:ascii="Arial" w:eastAsia="MS Mincho" w:hAnsi="Arial" w:cs="Arial"/>
          <w:sz w:val="18"/>
          <w:szCs w:val="18"/>
          <w:lang w:val="en-GB" w:eastAsia="ja-JP"/>
        </w:rPr>
        <w:fldChar w:fldCharType="begin"/>
      </w:r>
      <w:r w:rsidRPr="002C29DA">
        <w:rPr>
          <w:rFonts w:ascii="Arial" w:eastAsia="MS Mincho" w:hAnsi="Arial" w:cs="Arial"/>
          <w:sz w:val="18"/>
          <w:szCs w:val="18"/>
          <w:lang w:val="en-GB" w:eastAsia="ja-JP"/>
        </w:rPr>
        <w:instrText xml:space="preserve"> REF _Ref403551611 \h  \* MERGEFORMAT </w:instrText>
      </w:r>
      <w:r w:rsidRPr="002C29DA">
        <w:rPr>
          <w:rFonts w:ascii="Arial" w:eastAsia="MS Mincho" w:hAnsi="Arial" w:cs="Arial"/>
          <w:sz w:val="18"/>
          <w:szCs w:val="18"/>
          <w:lang w:val="en-GB" w:eastAsia="ja-JP"/>
        </w:rPr>
      </w:r>
      <w:r w:rsidRPr="002C29DA">
        <w:rPr>
          <w:rFonts w:ascii="Arial" w:eastAsia="MS Mincho" w:hAnsi="Arial" w:cs="Arial"/>
          <w:sz w:val="18"/>
          <w:szCs w:val="18"/>
          <w:lang w:val="en-GB" w:eastAsia="ja-JP"/>
        </w:rPr>
        <w:fldChar w:fldCharType="separate"/>
      </w:r>
      <w:r w:rsidR="00C4365C" w:rsidRPr="00C4365C">
        <w:rPr>
          <w:rFonts w:eastAsia="MS Mincho"/>
          <w:sz w:val="18"/>
          <w:szCs w:val="18"/>
          <w:lang w:val="en-GB"/>
        </w:rPr>
        <w:t>Table E</w:t>
      </w:r>
      <w:r w:rsidR="00C4365C" w:rsidRPr="00C4365C">
        <w:rPr>
          <w:rFonts w:eastAsia="MS Mincho"/>
          <w:sz w:val="18"/>
          <w:szCs w:val="18"/>
          <w:lang w:val="en-GB"/>
        </w:rPr>
        <w:noBreakHyphen/>
        <w:t>5</w:t>
      </w:r>
      <w:r w:rsidRPr="002C29DA">
        <w:rPr>
          <w:rFonts w:ascii="Arial" w:eastAsia="MS Mincho" w:hAnsi="Arial" w:cs="Arial"/>
          <w:sz w:val="18"/>
          <w:szCs w:val="18"/>
          <w:lang w:val="en-GB" w:eastAsia="ja-JP"/>
        </w:rPr>
        <w:fldChar w:fldCharType="end"/>
      </w:r>
      <w:r w:rsidRPr="002C29DA">
        <w:rPr>
          <w:rFonts w:eastAsia="Malgun Gothic"/>
          <w:noProof/>
          <w:sz w:val="18"/>
          <w:szCs w:val="18"/>
          <w:lang w:val="en-GB"/>
        </w:rPr>
        <w:t>, E′</w:t>
      </w:r>
      <w:r w:rsidRPr="002C29DA">
        <w:rPr>
          <w:rFonts w:eastAsia="Malgun Gothic"/>
          <w:noProof/>
          <w:sz w:val="18"/>
          <w:szCs w:val="18"/>
          <w:vertAlign w:val="subscript"/>
          <w:lang w:val="en-GB"/>
        </w:rPr>
        <w:t>PB</w:t>
      </w:r>
      <w:r w:rsidRPr="002C29DA">
        <w:rPr>
          <w:rFonts w:eastAsia="Malgun Gothic"/>
          <w:noProof/>
          <w:sz w:val="18"/>
          <w:szCs w:val="18"/>
          <w:lang w:val="en-GB"/>
        </w:rPr>
        <w:t xml:space="preserve"> and E′</w:t>
      </w:r>
      <w:r w:rsidRPr="002C29DA">
        <w:rPr>
          <w:rFonts w:eastAsia="Malgun Gothic"/>
          <w:noProof/>
          <w:sz w:val="18"/>
          <w:szCs w:val="18"/>
          <w:vertAlign w:val="subscript"/>
          <w:lang w:val="en-GB"/>
        </w:rPr>
        <w:t>PR</w:t>
      </w:r>
      <w:r w:rsidRPr="002C29DA">
        <w:rPr>
          <w:rFonts w:eastAsia="Malgun Gothic"/>
          <w:noProof/>
          <w:sz w:val="18"/>
          <w:szCs w:val="18"/>
          <w:lang w:val="en-GB"/>
        </w:rPr>
        <w:t xml:space="preserve"> of Equations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Matrix11EprimePB_Eqn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00C4365C" w:rsidRPr="00C4365C">
        <w:rPr>
          <w:rFonts w:eastAsia="MS Mincho"/>
          <w:noProof/>
          <w:sz w:val="18"/>
          <w:szCs w:val="18"/>
          <w:lang w:val="en-GB"/>
        </w:rPr>
        <w:t>E</w:t>
      </w:r>
      <w:r w:rsidR="00C4365C" w:rsidRPr="00C4365C">
        <w:rPr>
          <w:rFonts w:eastAsia="MS Mincho"/>
          <w:noProof/>
          <w:sz w:val="18"/>
          <w:szCs w:val="18"/>
          <w:lang w:val="en-GB"/>
        </w:rPr>
        <w:noBreakHyphen/>
        <w:t>67</w:t>
      </w:r>
      <w:r w:rsidRPr="002C29DA">
        <w:rPr>
          <w:rFonts w:eastAsia="Malgun Gothic"/>
          <w:noProof/>
          <w:sz w:val="18"/>
          <w:szCs w:val="18"/>
          <w:lang w:val="en-GB"/>
        </w:rPr>
        <w:fldChar w:fldCharType="end"/>
      </w:r>
      <w:r w:rsidRPr="002C29DA">
        <w:rPr>
          <w:rFonts w:eastAsia="Malgun Gothic"/>
          <w:noProof/>
          <w:sz w:val="18"/>
          <w:szCs w:val="18"/>
          <w:lang w:val="en-GB"/>
        </w:rPr>
        <w:t xml:space="preserve"> and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YDzDxPR_Eqn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00C4365C" w:rsidRPr="002C29DA">
        <w:rPr>
          <w:rFonts w:eastAsia="MS Mincho"/>
          <w:noProof/>
          <w:sz w:val="20"/>
          <w:lang w:val="en-GB"/>
        </w:rPr>
        <w:t>E</w:t>
      </w:r>
      <w:r w:rsidR="00C4365C" w:rsidRPr="002C29DA">
        <w:rPr>
          <w:rFonts w:eastAsia="MS Mincho"/>
          <w:noProof/>
          <w:sz w:val="20"/>
          <w:lang w:val="en-GB"/>
        </w:rPr>
        <w:noBreakHyphen/>
      </w:r>
      <w:r w:rsidR="00C4365C">
        <w:rPr>
          <w:rFonts w:eastAsia="MS Mincho"/>
          <w:noProof/>
          <w:sz w:val="20"/>
          <w:lang w:val="en-GB"/>
        </w:rPr>
        <w:t>68</w:t>
      </w:r>
      <w:r w:rsidRPr="002C29DA">
        <w:rPr>
          <w:rFonts w:eastAsia="Malgun Gothic"/>
          <w:noProof/>
          <w:sz w:val="18"/>
          <w:szCs w:val="18"/>
          <w:lang w:val="en-GB"/>
        </w:rPr>
        <w:fldChar w:fldCharType="end"/>
      </w:r>
      <w:r w:rsidRPr="002C29DA">
        <w:rPr>
          <w:rFonts w:eastAsia="Malgun Gothic"/>
          <w:noProof/>
          <w:sz w:val="18"/>
          <w:szCs w:val="18"/>
          <w:lang w:val="en-GB"/>
        </w:rPr>
        <w:t xml:space="preserve"> would be referred to as D′</w:t>
      </w:r>
      <w:r w:rsidRPr="002C29DA">
        <w:rPr>
          <w:rFonts w:eastAsia="Malgun Gothic"/>
          <w:noProof/>
          <w:sz w:val="18"/>
          <w:szCs w:val="18"/>
          <w:vertAlign w:val="subscript"/>
          <w:lang w:val="en-GB"/>
        </w:rPr>
        <w:t>Z</w:t>
      </w:r>
      <w:r w:rsidRPr="002C29DA">
        <w:rPr>
          <w:rFonts w:eastAsia="Malgun Gothic"/>
          <w:noProof/>
          <w:sz w:val="18"/>
          <w:szCs w:val="18"/>
          <w:lang w:val="en-GB"/>
        </w:rPr>
        <w:t xml:space="preserve"> and D′</w:t>
      </w:r>
      <w:r w:rsidRPr="002C29DA">
        <w:rPr>
          <w:rFonts w:eastAsia="Malgun Gothic"/>
          <w:noProof/>
          <w:sz w:val="18"/>
          <w:szCs w:val="18"/>
          <w:vertAlign w:val="subscript"/>
          <w:lang w:val="en-GB"/>
        </w:rPr>
        <w:t>X</w:t>
      </w:r>
      <w:r w:rsidRPr="002C29DA">
        <w:rPr>
          <w:rFonts w:eastAsia="Malgun Gothic"/>
          <w:noProof/>
          <w:sz w:val="18"/>
          <w:szCs w:val="18"/>
          <w:lang w:val="en-GB"/>
        </w:rPr>
        <w:t>, respectively.</w:t>
      </w:r>
    </w:p>
    <w:p w14:paraId="703A9775" w14:textId="2F6A394C" w:rsidR="002C29DA" w:rsidRPr="002C29DA" w:rsidRDefault="002C29DA" w:rsidP="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403" w:hanging="403"/>
        <w:rPr>
          <w:rFonts w:eastAsia="MS Mincho"/>
          <w:bCs/>
          <w:sz w:val="20"/>
          <w:lang w:val="en-GB"/>
        </w:rPr>
      </w:pPr>
      <w:r w:rsidRPr="002C29DA">
        <w:rPr>
          <w:rFonts w:eastAsia="MS Mincho"/>
          <w:sz w:val="20"/>
          <w:lang w:val="en-GB"/>
        </w:rPr>
        <w:t>–</w:t>
      </w:r>
      <w:r w:rsidRPr="002C29DA">
        <w:rPr>
          <w:rFonts w:eastAsia="MS Mincho"/>
          <w:bCs/>
          <w:sz w:val="20"/>
          <w:lang w:val="en-GB"/>
        </w:rPr>
        <w:tab/>
      </w:r>
      <w:r w:rsidRPr="002C29DA">
        <w:rPr>
          <w:rFonts w:eastAsia="MS Mincho"/>
          <w:sz w:val="20"/>
          <w:lang w:val="en-GB"/>
        </w:rPr>
        <w:t>Otherwise</w:t>
      </w:r>
      <w:r w:rsidR="0074224D">
        <w:rPr>
          <w:rFonts w:eastAsia="MS Mincho"/>
          <w:sz w:val="20"/>
          <w:lang w:val="en-GB"/>
        </w:rPr>
        <w:t>,</w:t>
      </w:r>
      <w:r w:rsidRPr="002C29DA">
        <w:rPr>
          <w:rFonts w:eastAsia="MS Mincho"/>
          <w:bCs/>
          <w:sz w:val="20"/>
          <w:lang w:val="en-GB"/>
        </w:rPr>
        <w:t xml:space="preserve"> </w:t>
      </w:r>
      <w:r w:rsidR="0074224D">
        <w:rPr>
          <w:rFonts w:eastAsia="MS Mincho"/>
          <w:bCs/>
          <w:sz w:val="20"/>
          <w:lang w:val="en-GB"/>
        </w:rPr>
        <w:t xml:space="preserve">if </w:t>
      </w:r>
      <w:proofErr w:type="spellStart"/>
      <w:r w:rsidRPr="002C29DA">
        <w:rPr>
          <w:rFonts w:eastAsia="MS Mincho"/>
          <w:bCs/>
          <w:sz w:val="20"/>
          <w:lang w:val="en-GB"/>
        </w:rPr>
        <w:t>matrix_coefficients</w:t>
      </w:r>
      <w:proofErr w:type="spellEnd"/>
      <w:r w:rsidRPr="002C29DA">
        <w:rPr>
          <w:rFonts w:eastAsia="MS Mincho"/>
          <w:bCs/>
          <w:sz w:val="20"/>
          <w:lang w:val="en-GB"/>
        </w:rPr>
        <w:t xml:space="preserve"> is equal to 14, the following applies:</w:t>
      </w:r>
    </w:p>
    <w:p w14:paraId="12D16967"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noProof/>
          <w:sz w:val="20"/>
          <w:lang w:val="en-GB"/>
        </w:rPr>
      </w:pPr>
      <w:r w:rsidRPr="002C29DA">
        <w:rPr>
          <w:rFonts w:eastAsia="MS Mincho"/>
          <w:bCs/>
          <w:noProof/>
          <w:sz w:val="20"/>
          <w:lang w:val="en-GB"/>
        </w:rPr>
        <w:t>–</w:t>
      </w:r>
      <w:r w:rsidRPr="002C29DA">
        <w:rPr>
          <w:rFonts w:eastAsia="MS Mincho"/>
          <w:bCs/>
          <w:noProof/>
          <w:sz w:val="20"/>
          <w:lang w:val="en-GB"/>
        </w:rPr>
        <w:tab/>
      </w:r>
      <w:r w:rsidRPr="002C29DA">
        <w:rPr>
          <w:rFonts w:eastAsia="MS Mincho"/>
          <w:noProof/>
          <w:sz w:val="20"/>
          <w:lang w:val="en-GB"/>
        </w:rPr>
        <w:t>If transfer_characteristics is not equal to 18, the following equations apply:</w:t>
      </w:r>
    </w:p>
    <w:p w14:paraId="06C55EAD" w14:textId="40A88E83" w:rsidR="002C29DA" w:rsidRPr="002C29DA" w:rsidRDefault="002C29DA" w:rsidP="002C29DA">
      <w:pPr>
        <w:tabs>
          <w:tab w:val="clear" w:pos="360"/>
          <w:tab w:val="clear" w:pos="720"/>
          <w:tab w:val="clear" w:pos="1080"/>
          <w:tab w:val="clear" w:pos="1440"/>
          <w:tab w:val="left" w:pos="794"/>
          <w:tab w:val="left" w:pos="1191"/>
          <w:tab w:val="left" w:pos="1588"/>
          <w:tab w:val="left" w:pos="1985"/>
          <w:tab w:val="center" w:pos="4849"/>
          <w:tab w:val="right" w:pos="9696"/>
        </w:tabs>
        <w:ind w:left="720"/>
        <w:rPr>
          <w:rFonts w:eastAsia="Malgun Gothic"/>
          <w:noProof/>
          <w:sz w:val="20"/>
          <w:szCs w:val="22"/>
          <w:lang w:val="en-GB"/>
        </w:rPr>
      </w:pPr>
      <w:r w:rsidRPr="002C29DA">
        <w:rPr>
          <w:rFonts w:eastAsia="Malgun Gothic" w:hint="eastAsia"/>
          <w:noProof/>
          <w:sz w:val="20"/>
          <w:szCs w:val="22"/>
          <w:lang w:val="en-GB"/>
        </w:rPr>
        <w:t>E</w:t>
      </w:r>
      <w:r w:rsidRPr="002C29DA">
        <w:rPr>
          <w:noProof/>
          <w:sz w:val="20"/>
          <w:lang w:val="en-GB"/>
        </w:rPr>
        <w:t>′</w:t>
      </w:r>
      <w:r w:rsidRPr="002C29DA">
        <w:rPr>
          <w:rFonts w:eastAsia="Malgun Gothic"/>
          <w:noProof/>
          <w:sz w:val="20"/>
          <w:szCs w:val="22"/>
          <w:vertAlign w:val="subscript"/>
          <w:lang w:val="en-GB"/>
        </w:rPr>
        <w:t>Y</w:t>
      </w:r>
      <w:r w:rsidRPr="002C29DA">
        <w:rPr>
          <w:rFonts w:eastAsia="Malgun Gothic"/>
          <w:noProof/>
          <w:sz w:val="20"/>
          <w:szCs w:val="22"/>
          <w:lang w:val="en-GB"/>
        </w:rPr>
        <w:t xml:space="preserve"> = 0.5 *</w:t>
      </w:r>
      <w:r w:rsidRPr="002C29DA">
        <w:rPr>
          <w:rFonts w:eastAsia="Malgun Gothic" w:hint="eastAsia"/>
          <w:noProof/>
          <w:sz w:val="20"/>
          <w:lang w:val="en-GB"/>
        </w:rPr>
        <w:t xml:space="preserve"> ( E</w:t>
      </w:r>
      <w:r w:rsidRPr="002C29DA">
        <w:rPr>
          <w:noProof/>
          <w:sz w:val="20"/>
          <w:lang w:val="en-GB"/>
        </w:rPr>
        <w:t>′</w:t>
      </w:r>
      <w:r w:rsidRPr="002C29DA">
        <w:rPr>
          <w:rFonts w:eastAsia="Malgun Gothic"/>
          <w:noProof/>
          <w:sz w:val="20"/>
          <w:vertAlign w:val="subscript"/>
          <w:lang w:val="en-GB"/>
        </w:rPr>
        <w:t>L</w:t>
      </w:r>
      <w:r w:rsidRPr="002C29DA">
        <w:rPr>
          <w:rFonts w:eastAsia="Malgun Gothic"/>
          <w:noProof/>
          <w:sz w:val="20"/>
          <w:szCs w:val="22"/>
          <w:lang w:val="en-GB"/>
        </w:rPr>
        <w:t xml:space="preserve"> + </w:t>
      </w:r>
      <w:r w:rsidRPr="002C29DA">
        <w:rPr>
          <w:rFonts w:eastAsia="Malgun Gothic" w:hint="eastAsia"/>
          <w:noProof/>
          <w:sz w:val="20"/>
          <w:lang w:val="en-GB"/>
        </w:rPr>
        <w:t>E</w:t>
      </w:r>
      <w:r w:rsidRPr="002C29DA">
        <w:rPr>
          <w:noProof/>
          <w:sz w:val="20"/>
          <w:lang w:val="en-GB"/>
        </w:rPr>
        <w:t>′</w:t>
      </w:r>
      <w:r w:rsidRPr="002C29DA">
        <w:rPr>
          <w:rFonts w:eastAsia="Malgun Gothic"/>
          <w:noProof/>
          <w:sz w:val="20"/>
          <w:vertAlign w:val="subscript"/>
          <w:lang w:val="en-GB"/>
        </w:rPr>
        <w:t>M</w:t>
      </w:r>
      <w:r w:rsidRPr="002C29DA">
        <w:rPr>
          <w:rFonts w:eastAsia="Malgun Gothic"/>
          <w:noProof/>
          <w:sz w:val="20"/>
          <w:lang w:val="en-GB"/>
        </w:rPr>
        <w:t xml:space="preserve"> )</w:t>
      </w:r>
      <w:r w:rsidRPr="002C29DA">
        <w:rPr>
          <w:rFonts w:eastAsia="Malgun Gothic"/>
          <w:noProof/>
          <w:sz w:val="20"/>
          <w:szCs w:val="22"/>
          <w:lang w:val="en-GB"/>
        </w:rPr>
        <w:tab/>
      </w:r>
      <w:r w:rsidRPr="002C29DA">
        <w:rPr>
          <w:rFonts w:eastAsia="Malgun Gothic"/>
          <w:noProof/>
          <w:sz w:val="20"/>
          <w:szCs w:val="22"/>
          <w:lang w:val="en-GB"/>
        </w:rPr>
        <w:tab/>
      </w:r>
      <w:r w:rsidRPr="002C29DA">
        <w:rPr>
          <w:rFonts w:eastAsia="Malgun Gothic"/>
          <w:noProof/>
          <w:sz w:val="20"/>
          <w:szCs w:val="22"/>
          <w:lang w:val="en-GB"/>
        </w:rPr>
        <w:tab/>
      </w:r>
      <w:r w:rsidRPr="002C29DA">
        <w:rPr>
          <w:rFonts w:eastAsia="Malgun Gothic"/>
          <w:noProof/>
          <w:sz w:val="20"/>
          <w:szCs w:val="22"/>
          <w:lang w:val="en-GB"/>
        </w:rPr>
        <w:tab/>
      </w:r>
      <w:r w:rsidRPr="002C29DA">
        <w:rPr>
          <w:rFonts w:eastAsia="Malgun Gothic"/>
          <w:noProof/>
          <w:sz w:val="20"/>
          <w:szCs w:val="22"/>
          <w:lang w:val="en-GB"/>
        </w:rPr>
        <w:tab/>
      </w:r>
      <w:r w:rsidRPr="002C29DA">
        <w:rPr>
          <w:rFonts w:eastAsia="Malgun Gothic"/>
          <w:noProof/>
          <w:sz w:val="20"/>
          <w:szCs w:val="22"/>
          <w:lang w:val="en-GB"/>
        </w:rPr>
        <w:tab/>
      </w:r>
      <w:r w:rsidRPr="002C29DA">
        <w:rPr>
          <w:rFonts w:eastAsia="Malgun Gothic"/>
          <w:noProof/>
          <w:sz w:val="20"/>
          <w:szCs w:val="22"/>
          <w:lang w:val="en-GB"/>
        </w:rPr>
        <w:tab/>
        <w:t>(</w:t>
      </w:r>
      <w:bookmarkStart w:id="186" w:name="Equation_E62"/>
      <w:r w:rsidRPr="002C29DA">
        <w:rPr>
          <w:rFonts w:eastAsia="MS Mincho"/>
          <w:noProof/>
          <w:sz w:val="20"/>
          <w:lang w:val="en-GB"/>
        </w:rPr>
        <w:t>E</w:t>
      </w:r>
      <w:r w:rsidRPr="002C29DA">
        <w:rPr>
          <w:rFonts w:eastAsia="MS Mincho"/>
          <w:noProof/>
          <w:sz w:val="20"/>
          <w:lang w:val="en-GB"/>
        </w:rPr>
        <w:noBreakHyphen/>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69</w:t>
      </w:r>
      <w:r w:rsidRPr="002C29DA">
        <w:rPr>
          <w:rFonts w:eastAsia="MS Mincho"/>
          <w:sz w:val="20"/>
          <w:lang w:val="en-GB"/>
        </w:rPr>
        <w:fldChar w:fldCharType="end"/>
      </w:r>
      <w:bookmarkEnd w:id="186"/>
      <w:r w:rsidRPr="002C29DA">
        <w:rPr>
          <w:rFonts w:eastAsia="Malgun Gothic"/>
          <w:noProof/>
          <w:sz w:val="20"/>
          <w:szCs w:val="22"/>
          <w:lang w:val="en-GB"/>
        </w:rPr>
        <w:t>)</w:t>
      </w:r>
    </w:p>
    <w:p w14:paraId="5CCDC68C" w14:textId="0C0DDCC3" w:rsidR="002C29DA" w:rsidRPr="002C29DA" w:rsidRDefault="002C29DA" w:rsidP="002C29DA">
      <w:pPr>
        <w:tabs>
          <w:tab w:val="clear" w:pos="360"/>
          <w:tab w:val="clear" w:pos="720"/>
          <w:tab w:val="clear" w:pos="1080"/>
          <w:tab w:val="clear" w:pos="1440"/>
          <w:tab w:val="left" w:pos="794"/>
          <w:tab w:val="left" w:pos="1191"/>
          <w:tab w:val="left" w:pos="1588"/>
          <w:tab w:val="left" w:pos="1985"/>
          <w:tab w:val="center" w:pos="4849"/>
          <w:tab w:val="right" w:pos="9696"/>
        </w:tabs>
        <w:ind w:left="720"/>
        <w:rPr>
          <w:rFonts w:eastAsia="Malgun Gothic"/>
          <w:noProof/>
          <w:sz w:val="20"/>
          <w:szCs w:val="22"/>
          <w:lang w:val="en-GB"/>
        </w:rPr>
      </w:pPr>
      <w:r w:rsidRPr="002C29DA">
        <w:rPr>
          <w:rFonts w:eastAsia="Malgun Gothic" w:hint="eastAsia"/>
          <w:noProof/>
          <w:sz w:val="20"/>
          <w:szCs w:val="22"/>
          <w:lang w:val="en-GB"/>
        </w:rPr>
        <w:lastRenderedPageBreak/>
        <w:t>E</w:t>
      </w:r>
      <w:r w:rsidRPr="002C29DA">
        <w:rPr>
          <w:noProof/>
          <w:sz w:val="20"/>
          <w:lang w:val="en-GB"/>
        </w:rPr>
        <w:t>′</w:t>
      </w:r>
      <w:r w:rsidRPr="002C29DA">
        <w:rPr>
          <w:rFonts w:eastAsia="Malgun Gothic"/>
          <w:noProof/>
          <w:sz w:val="20"/>
          <w:szCs w:val="22"/>
          <w:vertAlign w:val="subscript"/>
          <w:lang w:val="en-GB"/>
        </w:rPr>
        <w:t>PB</w:t>
      </w:r>
      <w:r w:rsidRPr="002C29DA">
        <w:rPr>
          <w:rFonts w:eastAsia="Malgun Gothic"/>
          <w:noProof/>
          <w:sz w:val="20"/>
          <w:szCs w:val="22"/>
          <w:lang w:val="en-GB"/>
        </w:rPr>
        <w:t xml:space="preserve"> = ( 6610 *</w:t>
      </w:r>
      <w:r w:rsidRPr="002C29DA">
        <w:rPr>
          <w:rFonts w:eastAsia="Malgun Gothic" w:hint="eastAsia"/>
          <w:noProof/>
          <w:sz w:val="20"/>
          <w:lang w:val="en-GB"/>
        </w:rPr>
        <w:t xml:space="preserve"> E</w:t>
      </w:r>
      <w:r w:rsidRPr="002C29DA">
        <w:rPr>
          <w:noProof/>
          <w:sz w:val="20"/>
          <w:lang w:val="en-GB"/>
        </w:rPr>
        <w:t>′</w:t>
      </w:r>
      <w:r w:rsidRPr="002C29DA">
        <w:rPr>
          <w:rFonts w:eastAsia="Malgun Gothic"/>
          <w:noProof/>
          <w:sz w:val="20"/>
          <w:vertAlign w:val="subscript"/>
          <w:lang w:val="en-GB"/>
        </w:rPr>
        <w:t>L</w:t>
      </w:r>
      <w:r w:rsidRPr="002C29DA">
        <w:rPr>
          <w:rFonts w:eastAsia="Malgun Gothic"/>
          <w:noProof/>
          <w:sz w:val="20"/>
          <w:szCs w:val="22"/>
          <w:lang w:val="en-GB"/>
        </w:rPr>
        <w:t xml:space="preserve"> − 13613 * </w:t>
      </w:r>
      <w:r w:rsidRPr="002C29DA">
        <w:rPr>
          <w:rFonts w:eastAsia="Malgun Gothic" w:hint="eastAsia"/>
          <w:noProof/>
          <w:sz w:val="20"/>
          <w:lang w:val="en-GB"/>
        </w:rPr>
        <w:t>E</w:t>
      </w:r>
      <w:r w:rsidRPr="002C29DA">
        <w:rPr>
          <w:noProof/>
          <w:sz w:val="20"/>
          <w:lang w:val="en-GB"/>
        </w:rPr>
        <w:t>′</w:t>
      </w:r>
      <w:r w:rsidRPr="002C29DA">
        <w:rPr>
          <w:rFonts w:eastAsia="Malgun Gothic"/>
          <w:noProof/>
          <w:sz w:val="20"/>
          <w:vertAlign w:val="subscript"/>
          <w:lang w:val="en-GB"/>
        </w:rPr>
        <w:t>M</w:t>
      </w:r>
      <w:r w:rsidRPr="002C29DA">
        <w:rPr>
          <w:rFonts w:eastAsia="Malgun Gothic"/>
          <w:noProof/>
          <w:sz w:val="20"/>
          <w:lang w:val="en-GB"/>
        </w:rPr>
        <w:t xml:space="preserve"> </w:t>
      </w:r>
      <w:r w:rsidRPr="002C29DA">
        <w:rPr>
          <w:rFonts w:eastAsia="Malgun Gothic"/>
          <w:noProof/>
          <w:sz w:val="20"/>
          <w:szCs w:val="22"/>
          <w:lang w:val="en-GB"/>
        </w:rPr>
        <w:t>+ 7003 *</w:t>
      </w:r>
      <w:r w:rsidRPr="002C29DA">
        <w:rPr>
          <w:rFonts w:eastAsia="Malgun Gothic" w:hint="eastAsia"/>
          <w:noProof/>
          <w:sz w:val="20"/>
          <w:lang w:val="en-GB"/>
        </w:rPr>
        <w:t xml:space="preserve"> E</w:t>
      </w:r>
      <w:r w:rsidRPr="002C29DA">
        <w:rPr>
          <w:noProof/>
          <w:sz w:val="20"/>
          <w:lang w:val="en-GB"/>
        </w:rPr>
        <w:t>′</w:t>
      </w:r>
      <w:proofErr w:type="gramStart"/>
      <w:r w:rsidRPr="002C29DA">
        <w:rPr>
          <w:rFonts w:eastAsia="Malgun Gothic"/>
          <w:noProof/>
          <w:sz w:val="20"/>
          <w:vertAlign w:val="subscript"/>
          <w:lang w:val="en-GB"/>
        </w:rPr>
        <w:t>S</w:t>
      </w:r>
      <w:r w:rsidRPr="002C29DA">
        <w:rPr>
          <w:rFonts w:eastAsia="Malgun Gothic"/>
          <w:sz w:val="20"/>
          <w:szCs w:val="22"/>
          <w:lang w:val="en-GB"/>
        </w:rPr>
        <w:t xml:space="preserve"> </w:t>
      </w:r>
      <w:r w:rsidRPr="002C29DA">
        <w:rPr>
          <w:rFonts w:eastAsia="Malgun Gothic"/>
          <w:noProof/>
          <w:sz w:val="20"/>
          <w:szCs w:val="22"/>
          <w:lang w:val="en-GB"/>
        </w:rPr>
        <w:t>)</w:t>
      </w:r>
      <w:proofErr w:type="gramEnd"/>
      <w:r w:rsidRPr="002C29DA">
        <w:rPr>
          <w:rFonts w:eastAsia="Malgun Gothic"/>
          <w:noProof/>
          <w:sz w:val="20"/>
          <w:szCs w:val="22"/>
          <w:lang w:val="en-GB"/>
        </w:rPr>
        <w:t xml:space="preserve"> </w:t>
      </w:r>
      <w:r w:rsidRPr="002C29DA">
        <w:rPr>
          <w:rFonts w:eastAsia="Malgun Gothic"/>
          <w:noProof/>
          <w:sz w:val="20"/>
          <w:lang w:val="en-GB"/>
        </w:rPr>
        <w:t xml:space="preserve">÷ </w:t>
      </w:r>
      <w:r w:rsidRPr="002C29DA">
        <w:rPr>
          <w:rFonts w:eastAsia="Malgun Gothic"/>
          <w:noProof/>
          <w:sz w:val="20"/>
          <w:szCs w:val="22"/>
          <w:lang w:val="en-GB"/>
        </w:rPr>
        <w:t>4096</w:t>
      </w:r>
      <w:r w:rsidRPr="002C29DA">
        <w:rPr>
          <w:rFonts w:eastAsia="Malgun Gothic"/>
          <w:noProof/>
          <w:sz w:val="20"/>
          <w:szCs w:val="22"/>
          <w:lang w:val="en-GB"/>
        </w:rPr>
        <w:tab/>
        <w:t>(</w:t>
      </w:r>
      <w:bookmarkStart w:id="187" w:name="Equation_E63"/>
      <w:r w:rsidRPr="002C29DA">
        <w:rPr>
          <w:rFonts w:eastAsia="MS Mincho"/>
          <w:noProof/>
          <w:sz w:val="20"/>
          <w:lang w:val="en-GB"/>
        </w:rPr>
        <w:t>E</w:t>
      </w:r>
      <w:r w:rsidRPr="002C29DA">
        <w:rPr>
          <w:rFonts w:eastAsia="MS Mincho"/>
          <w:noProof/>
          <w:sz w:val="20"/>
          <w:lang w:val="en-GB"/>
        </w:rPr>
        <w:noBreakHyphen/>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70</w:t>
      </w:r>
      <w:r w:rsidRPr="002C29DA">
        <w:rPr>
          <w:rFonts w:eastAsia="MS Mincho"/>
          <w:sz w:val="20"/>
          <w:lang w:val="en-GB"/>
        </w:rPr>
        <w:fldChar w:fldCharType="end"/>
      </w:r>
      <w:bookmarkEnd w:id="187"/>
      <w:r w:rsidRPr="002C29DA">
        <w:rPr>
          <w:rFonts w:eastAsia="Malgun Gothic"/>
          <w:noProof/>
          <w:sz w:val="20"/>
          <w:szCs w:val="22"/>
          <w:lang w:val="en-GB"/>
        </w:rPr>
        <w:t>)</w:t>
      </w:r>
    </w:p>
    <w:p w14:paraId="5D46CF6F" w14:textId="726AE1B2" w:rsidR="002C29DA" w:rsidRPr="002C29DA" w:rsidRDefault="002C29DA" w:rsidP="002C29DA">
      <w:pPr>
        <w:tabs>
          <w:tab w:val="clear" w:pos="360"/>
          <w:tab w:val="clear" w:pos="720"/>
          <w:tab w:val="clear" w:pos="1080"/>
          <w:tab w:val="clear" w:pos="1440"/>
          <w:tab w:val="left" w:pos="794"/>
          <w:tab w:val="left" w:pos="1191"/>
          <w:tab w:val="left" w:pos="1588"/>
          <w:tab w:val="left" w:pos="1985"/>
          <w:tab w:val="center" w:pos="4849"/>
          <w:tab w:val="right" w:pos="9696"/>
        </w:tabs>
        <w:ind w:left="720"/>
        <w:rPr>
          <w:rFonts w:eastAsia="Malgun Gothic"/>
          <w:noProof/>
          <w:sz w:val="20"/>
          <w:szCs w:val="22"/>
          <w:lang w:val="en-GB"/>
        </w:rPr>
      </w:pPr>
      <w:r w:rsidRPr="002C29DA">
        <w:rPr>
          <w:rFonts w:eastAsia="Malgun Gothic" w:hint="eastAsia"/>
          <w:noProof/>
          <w:sz w:val="20"/>
          <w:szCs w:val="22"/>
          <w:lang w:val="en-GB"/>
        </w:rPr>
        <w:t>E</w:t>
      </w:r>
      <w:r w:rsidRPr="002C29DA">
        <w:rPr>
          <w:noProof/>
          <w:sz w:val="20"/>
          <w:lang w:val="en-GB"/>
        </w:rPr>
        <w:t>′</w:t>
      </w:r>
      <w:r w:rsidRPr="002C29DA">
        <w:rPr>
          <w:rFonts w:eastAsia="Malgun Gothic"/>
          <w:noProof/>
          <w:sz w:val="20"/>
          <w:szCs w:val="22"/>
          <w:vertAlign w:val="subscript"/>
          <w:lang w:val="en-GB"/>
        </w:rPr>
        <w:t>PR</w:t>
      </w:r>
      <w:r w:rsidRPr="002C29DA">
        <w:rPr>
          <w:rFonts w:eastAsia="Malgun Gothic"/>
          <w:noProof/>
          <w:sz w:val="20"/>
          <w:szCs w:val="22"/>
          <w:lang w:val="en-GB"/>
        </w:rPr>
        <w:t xml:space="preserve"> = ( 17933 *</w:t>
      </w:r>
      <w:r w:rsidRPr="002C29DA">
        <w:rPr>
          <w:rFonts w:eastAsia="Malgun Gothic" w:hint="eastAsia"/>
          <w:noProof/>
          <w:sz w:val="20"/>
          <w:lang w:val="en-GB"/>
        </w:rPr>
        <w:t xml:space="preserve"> E</w:t>
      </w:r>
      <w:r w:rsidRPr="002C29DA">
        <w:rPr>
          <w:noProof/>
          <w:sz w:val="20"/>
          <w:lang w:val="en-GB"/>
        </w:rPr>
        <w:t>′</w:t>
      </w:r>
      <w:r w:rsidRPr="002C29DA">
        <w:rPr>
          <w:rFonts w:eastAsia="Malgun Gothic"/>
          <w:noProof/>
          <w:sz w:val="20"/>
          <w:vertAlign w:val="subscript"/>
          <w:lang w:val="en-GB"/>
        </w:rPr>
        <w:t>L</w:t>
      </w:r>
      <w:r w:rsidRPr="002C29DA">
        <w:rPr>
          <w:rFonts w:eastAsia="Malgun Gothic"/>
          <w:noProof/>
          <w:sz w:val="20"/>
          <w:szCs w:val="22"/>
          <w:lang w:val="en-GB"/>
        </w:rPr>
        <w:t xml:space="preserve"> −</w:t>
      </w:r>
      <w:r w:rsidRPr="002C29DA">
        <w:rPr>
          <w:rFonts w:eastAsia="Malgun Gothic"/>
          <w:noProof/>
          <w:sz w:val="20"/>
          <w:lang w:val="en-GB"/>
        </w:rPr>
        <w:t xml:space="preserve"> </w:t>
      </w:r>
      <w:r w:rsidRPr="002C29DA">
        <w:rPr>
          <w:rFonts w:eastAsia="Malgun Gothic"/>
          <w:noProof/>
          <w:sz w:val="20"/>
          <w:szCs w:val="22"/>
          <w:lang w:val="en-GB"/>
        </w:rPr>
        <w:t>17390 *</w:t>
      </w:r>
      <w:r w:rsidRPr="002C29DA">
        <w:rPr>
          <w:rFonts w:eastAsia="Malgun Gothic" w:hint="eastAsia"/>
          <w:noProof/>
          <w:sz w:val="20"/>
          <w:lang w:val="en-GB"/>
        </w:rPr>
        <w:t xml:space="preserve"> E</w:t>
      </w:r>
      <w:r w:rsidRPr="002C29DA">
        <w:rPr>
          <w:noProof/>
          <w:sz w:val="20"/>
          <w:lang w:val="en-GB"/>
        </w:rPr>
        <w:t>′</w:t>
      </w:r>
      <w:r w:rsidRPr="002C29DA">
        <w:rPr>
          <w:rFonts w:eastAsia="Malgun Gothic"/>
          <w:noProof/>
          <w:sz w:val="20"/>
          <w:vertAlign w:val="subscript"/>
          <w:lang w:val="en-GB"/>
        </w:rPr>
        <w:t>M</w:t>
      </w:r>
      <w:r w:rsidRPr="002C29DA">
        <w:rPr>
          <w:rFonts w:eastAsia="Malgun Gothic"/>
          <w:noProof/>
          <w:sz w:val="20"/>
          <w:szCs w:val="22"/>
          <w:lang w:val="en-GB"/>
        </w:rPr>
        <w:t xml:space="preserve"> −</w:t>
      </w:r>
      <w:r w:rsidRPr="002C29DA">
        <w:rPr>
          <w:rFonts w:eastAsia="Malgun Gothic"/>
          <w:noProof/>
          <w:sz w:val="20"/>
          <w:lang w:val="en-GB"/>
        </w:rPr>
        <w:t xml:space="preserve"> </w:t>
      </w:r>
      <w:r w:rsidRPr="002C29DA">
        <w:rPr>
          <w:rFonts w:eastAsia="Malgun Gothic"/>
          <w:noProof/>
          <w:sz w:val="20"/>
          <w:szCs w:val="22"/>
          <w:lang w:val="en-GB"/>
        </w:rPr>
        <w:t>543 *</w:t>
      </w:r>
      <w:r w:rsidRPr="002C29DA">
        <w:rPr>
          <w:rFonts w:eastAsia="Malgun Gothic" w:hint="eastAsia"/>
          <w:noProof/>
          <w:sz w:val="20"/>
          <w:lang w:val="en-GB"/>
        </w:rPr>
        <w:t xml:space="preserve"> E</w:t>
      </w:r>
      <w:r w:rsidRPr="002C29DA">
        <w:rPr>
          <w:noProof/>
          <w:sz w:val="20"/>
          <w:lang w:val="en-GB"/>
        </w:rPr>
        <w:t>′</w:t>
      </w:r>
      <w:r w:rsidRPr="002C29DA">
        <w:rPr>
          <w:rFonts w:eastAsia="Malgun Gothic"/>
          <w:noProof/>
          <w:sz w:val="20"/>
          <w:vertAlign w:val="subscript"/>
          <w:lang w:val="en-GB"/>
        </w:rPr>
        <w:t>S</w:t>
      </w:r>
      <w:r w:rsidRPr="002C29DA">
        <w:rPr>
          <w:rFonts w:eastAsia="Malgun Gothic"/>
          <w:noProof/>
          <w:sz w:val="20"/>
          <w:lang w:val="en-GB"/>
        </w:rPr>
        <w:t xml:space="preserve"> </w:t>
      </w:r>
      <w:r w:rsidRPr="002C29DA">
        <w:rPr>
          <w:rFonts w:eastAsia="Malgun Gothic"/>
          <w:noProof/>
          <w:sz w:val="20"/>
          <w:szCs w:val="22"/>
          <w:lang w:val="en-GB"/>
        </w:rPr>
        <w:t xml:space="preserve">) </w:t>
      </w:r>
      <w:r w:rsidRPr="002C29DA">
        <w:rPr>
          <w:rFonts w:eastAsia="Malgun Gothic"/>
          <w:noProof/>
          <w:sz w:val="20"/>
          <w:lang w:val="en-GB"/>
        </w:rPr>
        <w:t xml:space="preserve">÷ </w:t>
      </w:r>
      <w:r w:rsidRPr="002C29DA">
        <w:rPr>
          <w:rFonts w:eastAsia="Malgun Gothic"/>
          <w:noProof/>
          <w:sz w:val="20"/>
          <w:szCs w:val="22"/>
          <w:lang w:val="en-GB"/>
        </w:rPr>
        <w:t>4096</w:t>
      </w:r>
      <w:r w:rsidRPr="002C29DA">
        <w:rPr>
          <w:rFonts w:eastAsia="Malgun Gothic"/>
          <w:noProof/>
          <w:sz w:val="20"/>
          <w:szCs w:val="22"/>
          <w:lang w:val="en-GB"/>
        </w:rPr>
        <w:tab/>
        <w:t>(</w:t>
      </w:r>
      <w:bookmarkStart w:id="188" w:name="Equation_E64"/>
      <w:r w:rsidRPr="002C29DA">
        <w:rPr>
          <w:rFonts w:eastAsia="MS Mincho"/>
          <w:noProof/>
          <w:sz w:val="20"/>
          <w:lang w:val="en-GB"/>
        </w:rPr>
        <w:t>E</w:t>
      </w:r>
      <w:r w:rsidRPr="002C29DA">
        <w:rPr>
          <w:rFonts w:eastAsia="MS Mincho"/>
          <w:noProof/>
          <w:sz w:val="20"/>
          <w:lang w:val="en-GB"/>
        </w:rPr>
        <w:noBreakHyphen/>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71</w:t>
      </w:r>
      <w:r w:rsidRPr="002C29DA">
        <w:rPr>
          <w:rFonts w:eastAsia="MS Mincho"/>
          <w:sz w:val="20"/>
          <w:lang w:val="en-GB"/>
        </w:rPr>
        <w:fldChar w:fldCharType="end"/>
      </w:r>
      <w:bookmarkEnd w:id="188"/>
      <w:r w:rsidRPr="002C29DA">
        <w:rPr>
          <w:rFonts w:eastAsia="Malgun Gothic"/>
          <w:noProof/>
          <w:sz w:val="20"/>
          <w:szCs w:val="22"/>
          <w:lang w:val="en-GB"/>
        </w:rPr>
        <w:t>)</w:t>
      </w:r>
    </w:p>
    <w:p w14:paraId="0090C8B8"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noProof/>
          <w:sz w:val="20"/>
          <w:lang w:val="en-GB"/>
        </w:rPr>
      </w:pPr>
      <w:r w:rsidRPr="002C29DA">
        <w:rPr>
          <w:rFonts w:eastAsia="MS Mincho"/>
          <w:bCs/>
          <w:noProof/>
          <w:sz w:val="20"/>
          <w:lang w:val="en-GB"/>
        </w:rPr>
        <w:t>–</w:t>
      </w:r>
      <w:r w:rsidRPr="002C29DA">
        <w:rPr>
          <w:rFonts w:eastAsia="MS Mincho"/>
          <w:bCs/>
          <w:noProof/>
          <w:sz w:val="20"/>
          <w:lang w:val="en-GB"/>
        </w:rPr>
        <w:tab/>
        <w:t xml:space="preserve">Otherwise, </w:t>
      </w:r>
      <w:r w:rsidRPr="002C29DA">
        <w:rPr>
          <w:rFonts w:eastAsia="MS Mincho"/>
          <w:noProof/>
          <w:sz w:val="20"/>
          <w:lang w:val="en-GB"/>
        </w:rPr>
        <w:t>the following equations apply:</w:t>
      </w:r>
    </w:p>
    <w:p w14:paraId="4D70E3D4" w14:textId="4A939861" w:rsidR="002C29DA" w:rsidRPr="002C29DA" w:rsidRDefault="002C29DA" w:rsidP="002C29DA">
      <w:pPr>
        <w:tabs>
          <w:tab w:val="clear" w:pos="360"/>
          <w:tab w:val="clear" w:pos="720"/>
          <w:tab w:val="clear" w:pos="1080"/>
          <w:tab w:val="clear" w:pos="1440"/>
          <w:tab w:val="left" w:pos="794"/>
          <w:tab w:val="left" w:pos="1191"/>
          <w:tab w:val="left" w:pos="1588"/>
          <w:tab w:val="left" w:pos="1985"/>
          <w:tab w:val="center" w:pos="4849"/>
          <w:tab w:val="right" w:pos="9696"/>
        </w:tabs>
        <w:ind w:left="720"/>
        <w:rPr>
          <w:rFonts w:eastAsia="Malgun Gothic"/>
          <w:noProof/>
          <w:sz w:val="20"/>
          <w:szCs w:val="22"/>
          <w:lang w:val="en-GB"/>
        </w:rPr>
      </w:pPr>
      <w:r w:rsidRPr="002C29DA">
        <w:rPr>
          <w:rFonts w:eastAsia="Malgun Gothic" w:hint="eastAsia"/>
          <w:noProof/>
          <w:sz w:val="20"/>
          <w:szCs w:val="22"/>
          <w:lang w:val="en-GB"/>
        </w:rPr>
        <w:t>E</w:t>
      </w:r>
      <w:r w:rsidRPr="002C29DA">
        <w:rPr>
          <w:noProof/>
          <w:sz w:val="20"/>
          <w:lang w:val="en-GB"/>
        </w:rPr>
        <w:t>′</w:t>
      </w:r>
      <w:r w:rsidRPr="002C29DA">
        <w:rPr>
          <w:rFonts w:eastAsia="Malgun Gothic"/>
          <w:noProof/>
          <w:sz w:val="20"/>
          <w:szCs w:val="22"/>
          <w:vertAlign w:val="subscript"/>
          <w:lang w:val="en-GB"/>
        </w:rPr>
        <w:t>Y</w:t>
      </w:r>
      <w:r w:rsidRPr="002C29DA">
        <w:rPr>
          <w:rFonts w:eastAsia="Malgun Gothic"/>
          <w:noProof/>
          <w:sz w:val="20"/>
          <w:szCs w:val="22"/>
          <w:lang w:val="en-GB"/>
        </w:rPr>
        <w:t xml:space="preserve"> = 0.5 *</w:t>
      </w:r>
      <w:r w:rsidRPr="002C29DA">
        <w:rPr>
          <w:rFonts w:eastAsia="Malgun Gothic" w:hint="eastAsia"/>
          <w:noProof/>
          <w:sz w:val="20"/>
          <w:lang w:val="en-GB"/>
        </w:rPr>
        <w:t xml:space="preserve"> ( E</w:t>
      </w:r>
      <w:r w:rsidRPr="002C29DA">
        <w:rPr>
          <w:noProof/>
          <w:sz w:val="20"/>
          <w:lang w:val="en-GB"/>
        </w:rPr>
        <w:t>′</w:t>
      </w:r>
      <w:r w:rsidRPr="002C29DA">
        <w:rPr>
          <w:rFonts w:eastAsia="Malgun Gothic"/>
          <w:noProof/>
          <w:sz w:val="20"/>
          <w:vertAlign w:val="subscript"/>
          <w:lang w:val="en-GB"/>
        </w:rPr>
        <w:t>L</w:t>
      </w:r>
      <w:r w:rsidRPr="002C29DA">
        <w:rPr>
          <w:rFonts w:eastAsia="Malgun Gothic"/>
          <w:noProof/>
          <w:sz w:val="20"/>
          <w:szCs w:val="22"/>
          <w:lang w:val="en-GB"/>
        </w:rPr>
        <w:t xml:space="preserve"> + </w:t>
      </w:r>
      <w:r w:rsidRPr="002C29DA">
        <w:rPr>
          <w:rFonts w:eastAsia="Malgun Gothic" w:hint="eastAsia"/>
          <w:noProof/>
          <w:sz w:val="20"/>
          <w:lang w:val="en-GB"/>
        </w:rPr>
        <w:t>E</w:t>
      </w:r>
      <w:r w:rsidRPr="002C29DA">
        <w:rPr>
          <w:noProof/>
          <w:sz w:val="20"/>
          <w:lang w:val="en-GB"/>
        </w:rPr>
        <w:t>′</w:t>
      </w:r>
      <w:r w:rsidRPr="002C29DA">
        <w:rPr>
          <w:rFonts w:eastAsia="Malgun Gothic"/>
          <w:noProof/>
          <w:sz w:val="20"/>
          <w:vertAlign w:val="subscript"/>
          <w:lang w:val="en-GB"/>
        </w:rPr>
        <w:t>M</w:t>
      </w:r>
      <w:r w:rsidRPr="002C29DA">
        <w:rPr>
          <w:rFonts w:eastAsia="Malgun Gothic"/>
          <w:noProof/>
          <w:sz w:val="20"/>
          <w:lang w:val="en-GB"/>
        </w:rPr>
        <w:t xml:space="preserve"> )</w:t>
      </w:r>
      <w:r w:rsidRPr="002C29DA">
        <w:rPr>
          <w:rFonts w:eastAsia="Malgun Gothic"/>
          <w:noProof/>
          <w:sz w:val="20"/>
          <w:szCs w:val="22"/>
          <w:lang w:val="en-GB"/>
        </w:rPr>
        <w:tab/>
      </w:r>
      <w:r w:rsidRPr="002C29DA">
        <w:rPr>
          <w:rFonts w:eastAsia="Malgun Gothic"/>
          <w:noProof/>
          <w:sz w:val="20"/>
          <w:szCs w:val="22"/>
          <w:lang w:val="en-GB"/>
        </w:rPr>
        <w:tab/>
      </w:r>
      <w:r w:rsidRPr="002C29DA">
        <w:rPr>
          <w:rFonts w:eastAsia="Malgun Gothic"/>
          <w:noProof/>
          <w:sz w:val="20"/>
          <w:szCs w:val="22"/>
          <w:lang w:val="en-GB"/>
        </w:rPr>
        <w:tab/>
      </w:r>
      <w:r w:rsidRPr="002C29DA">
        <w:rPr>
          <w:rFonts w:eastAsia="Malgun Gothic"/>
          <w:noProof/>
          <w:sz w:val="20"/>
          <w:szCs w:val="22"/>
          <w:lang w:val="en-GB"/>
        </w:rPr>
        <w:tab/>
      </w:r>
      <w:r w:rsidRPr="002C29DA">
        <w:rPr>
          <w:rFonts w:eastAsia="Malgun Gothic"/>
          <w:noProof/>
          <w:sz w:val="20"/>
          <w:szCs w:val="22"/>
          <w:lang w:val="en-GB"/>
        </w:rPr>
        <w:tab/>
      </w:r>
      <w:r w:rsidRPr="002C29DA">
        <w:rPr>
          <w:rFonts w:eastAsia="Malgun Gothic"/>
          <w:noProof/>
          <w:sz w:val="20"/>
          <w:szCs w:val="22"/>
          <w:lang w:val="en-GB"/>
        </w:rPr>
        <w:tab/>
      </w:r>
      <w:r w:rsidRPr="002C29DA">
        <w:rPr>
          <w:rFonts w:eastAsia="Malgun Gothic"/>
          <w:noProof/>
          <w:sz w:val="20"/>
          <w:szCs w:val="22"/>
          <w:lang w:val="en-GB"/>
        </w:rPr>
        <w:tab/>
        <w:t>(</w:t>
      </w:r>
      <w:bookmarkStart w:id="189" w:name="Equation_E65"/>
      <w:r w:rsidRPr="002C29DA">
        <w:rPr>
          <w:rFonts w:eastAsia="MS Mincho"/>
          <w:noProof/>
          <w:sz w:val="20"/>
          <w:lang w:val="en-GB"/>
        </w:rPr>
        <w:t>E</w:t>
      </w:r>
      <w:r w:rsidRPr="002C29DA">
        <w:rPr>
          <w:rFonts w:eastAsia="MS Mincho"/>
          <w:noProof/>
          <w:sz w:val="20"/>
          <w:lang w:val="en-GB"/>
        </w:rPr>
        <w:noBreakHyphen/>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72</w:t>
      </w:r>
      <w:r w:rsidRPr="002C29DA">
        <w:rPr>
          <w:rFonts w:eastAsia="MS Mincho"/>
          <w:sz w:val="20"/>
          <w:lang w:val="en-GB"/>
        </w:rPr>
        <w:fldChar w:fldCharType="end"/>
      </w:r>
      <w:bookmarkEnd w:id="189"/>
      <w:r w:rsidRPr="002C29DA">
        <w:rPr>
          <w:rFonts w:eastAsia="Malgun Gothic"/>
          <w:noProof/>
          <w:sz w:val="20"/>
          <w:szCs w:val="22"/>
          <w:lang w:val="en-GB"/>
        </w:rPr>
        <w:t>)</w:t>
      </w:r>
    </w:p>
    <w:p w14:paraId="7EE12390" w14:textId="1AD37B53" w:rsidR="002C29DA" w:rsidRPr="002C29DA" w:rsidRDefault="002C29DA" w:rsidP="002C29DA">
      <w:pPr>
        <w:tabs>
          <w:tab w:val="clear" w:pos="360"/>
          <w:tab w:val="clear" w:pos="720"/>
          <w:tab w:val="clear" w:pos="1080"/>
          <w:tab w:val="clear" w:pos="1440"/>
          <w:tab w:val="left" w:pos="794"/>
          <w:tab w:val="left" w:pos="1191"/>
          <w:tab w:val="left" w:pos="1588"/>
          <w:tab w:val="left" w:pos="1985"/>
          <w:tab w:val="center" w:pos="4849"/>
          <w:tab w:val="right" w:pos="9696"/>
        </w:tabs>
        <w:ind w:left="720"/>
        <w:rPr>
          <w:rFonts w:eastAsia="Malgun Gothic"/>
          <w:noProof/>
          <w:sz w:val="20"/>
          <w:szCs w:val="22"/>
          <w:lang w:val="en-GB"/>
        </w:rPr>
      </w:pPr>
      <w:r w:rsidRPr="002C29DA">
        <w:rPr>
          <w:rFonts w:eastAsia="Malgun Gothic"/>
          <w:noProof/>
          <w:sz w:val="20"/>
          <w:szCs w:val="22"/>
          <w:lang w:val="en-GB"/>
        </w:rPr>
        <w:t>E</w:t>
      </w:r>
      <w:r w:rsidRPr="002C29DA">
        <w:rPr>
          <w:noProof/>
          <w:sz w:val="20"/>
          <w:lang w:val="en-GB"/>
        </w:rPr>
        <w:t>′</w:t>
      </w:r>
      <w:r w:rsidRPr="002C29DA">
        <w:rPr>
          <w:rFonts w:eastAsia="Malgun Gothic"/>
          <w:noProof/>
          <w:sz w:val="20"/>
          <w:szCs w:val="22"/>
          <w:vertAlign w:val="subscript"/>
          <w:lang w:val="en-GB"/>
        </w:rPr>
        <w:t>PB</w:t>
      </w:r>
      <w:r w:rsidRPr="002C29DA">
        <w:rPr>
          <w:rFonts w:eastAsia="Malgun Gothic"/>
          <w:noProof/>
          <w:sz w:val="20"/>
          <w:szCs w:val="22"/>
          <w:lang w:val="en-GB"/>
        </w:rPr>
        <w:t xml:space="preserve"> = ( 3625 *</w:t>
      </w:r>
      <w:r w:rsidRPr="002C29DA">
        <w:rPr>
          <w:rFonts w:eastAsia="Malgun Gothic"/>
          <w:noProof/>
          <w:sz w:val="20"/>
          <w:lang w:val="en-GB"/>
        </w:rPr>
        <w:t xml:space="preserve"> E</w:t>
      </w:r>
      <w:r w:rsidRPr="002C29DA">
        <w:rPr>
          <w:noProof/>
          <w:sz w:val="20"/>
          <w:lang w:val="en-GB"/>
        </w:rPr>
        <w:t>′</w:t>
      </w:r>
      <w:r w:rsidRPr="002C29DA">
        <w:rPr>
          <w:rFonts w:eastAsia="Malgun Gothic"/>
          <w:noProof/>
          <w:sz w:val="20"/>
          <w:vertAlign w:val="subscript"/>
          <w:lang w:val="en-GB"/>
        </w:rPr>
        <w:t>L</w:t>
      </w:r>
      <w:r w:rsidRPr="002C29DA">
        <w:rPr>
          <w:rFonts w:eastAsia="Malgun Gothic"/>
          <w:noProof/>
          <w:sz w:val="20"/>
          <w:szCs w:val="22"/>
          <w:lang w:val="en-GB"/>
        </w:rPr>
        <w:t xml:space="preserve"> − 7465 * </w:t>
      </w:r>
      <w:r w:rsidRPr="002C29DA">
        <w:rPr>
          <w:rFonts w:eastAsia="Malgun Gothic"/>
          <w:noProof/>
          <w:sz w:val="20"/>
          <w:lang w:val="en-GB"/>
        </w:rPr>
        <w:t>E</w:t>
      </w:r>
      <w:r w:rsidRPr="002C29DA">
        <w:rPr>
          <w:noProof/>
          <w:sz w:val="20"/>
          <w:lang w:val="en-GB"/>
        </w:rPr>
        <w:t>′</w:t>
      </w:r>
      <w:r w:rsidRPr="002C29DA">
        <w:rPr>
          <w:rFonts w:eastAsia="Malgun Gothic"/>
          <w:noProof/>
          <w:sz w:val="20"/>
          <w:vertAlign w:val="subscript"/>
          <w:lang w:val="en-GB"/>
        </w:rPr>
        <w:t>M</w:t>
      </w:r>
      <w:r w:rsidRPr="002C29DA">
        <w:rPr>
          <w:rFonts w:eastAsia="Malgun Gothic"/>
          <w:noProof/>
          <w:sz w:val="20"/>
          <w:lang w:val="en-GB"/>
        </w:rPr>
        <w:t xml:space="preserve"> </w:t>
      </w:r>
      <w:r w:rsidRPr="002C29DA">
        <w:rPr>
          <w:rFonts w:eastAsia="Malgun Gothic"/>
          <w:noProof/>
          <w:sz w:val="20"/>
          <w:szCs w:val="22"/>
          <w:lang w:val="en-GB"/>
        </w:rPr>
        <w:t>+ 3840 *</w:t>
      </w:r>
      <w:r w:rsidRPr="002C29DA">
        <w:rPr>
          <w:rFonts w:eastAsia="Malgun Gothic"/>
          <w:noProof/>
          <w:sz w:val="20"/>
          <w:lang w:val="en-GB"/>
        </w:rPr>
        <w:t xml:space="preserve"> E</w:t>
      </w:r>
      <w:r w:rsidRPr="002C29DA">
        <w:rPr>
          <w:noProof/>
          <w:sz w:val="20"/>
          <w:lang w:val="en-GB"/>
        </w:rPr>
        <w:t>′</w:t>
      </w:r>
      <w:proofErr w:type="gramStart"/>
      <w:r w:rsidRPr="002C29DA">
        <w:rPr>
          <w:rFonts w:eastAsia="Malgun Gothic"/>
          <w:noProof/>
          <w:sz w:val="20"/>
          <w:vertAlign w:val="subscript"/>
          <w:lang w:val="en-GB"/>
        </w:rPr>
        <w:t>S</w:t>
      </w:r>
      <w:r w:rsidRPr="002C29DA">
        <w:rPr>
          <w:rFonts w:eastAsia="Malgun Gothic"/>
          <w:sz w:val="20"/>
          <w:szCs w:val="22"/>
          <w:lang w:val="en-GB"/>
        </w:rPr>
        <w:t xml:space="preserve"> </w:t>
      </w:r>
      <w:r w:rsidRPr="002C29DA">
        <w:rPr>
          <w:rFonts w:eastAsia="Malgun Gothic"/>
          <w:noProof/>
          <w:sz w:val="20"/>
          <w:szCs w:val="22"/>
          <w:lang w:val="en-GB"/>
        </w:rPr>
        <w:t>)</w:t>
      </w:r>
      <w:proofErr w:type="gramEnd"/>
      <w:r w:rsidRPr="002C29DA">
        <w:rPr>
          <w:rFonts w:eastAsia="Malgun Gothic"/>
          <w:noProof/>
          <w:sz w:val="20"/>
          <w:szCs w:val="22"/>
          <w:lang w:val="en-GB"/>
        </w:rPr>
        <w:t xml:space="preserve"> </w:t>
      </w:r>
      <w:r w:rsidRPr="002C29DA">
        <w:rPr>
          <w:rFonts w:eastAsia="Malgun Gothic"/>
          <w:noProof/>
          <w:sz w:val="20"/>
          <w:lang w:val="en-GB"/>
        </w:rPr>
        <w:t xml:space="preserve">÷ </w:t>
      </w:r>
      <w:r w:rsidRPr="002C29DA">
        <w:rPr>
          <w:rFonts w:eastAsia="Malgun Gothic"/>
          <w:noProof/>
          <w:sz w:val="20"/>
          <w:szCs w:val="22"/>
          <w:lang w:val="en-GB"/>
        </w:rPr>
        <w:t>4096</w:t>
      </w:r>
      <w:r w:rsidRPr="002C29DA">
        <w:rPr>
          <w:rFonts w:eastAsia="Malgun Gothic"/>
          <w:noProof/>
          <w:sz w:val="20"/>
          <w:szCs w:val="22"/>
          <w:lang w:val="en-GB"/>
        </w:rPr>
        <w:tab/>
        <w:t>(</w:t>
      </w:r>
      <w:bookmarkStart w:id="190" w:name="Equation_E66"/>
      <w:r w:rsidRPr="002C29DA">
        <w:rPr>
          <w:rFonts w:eastAsia="MS Mincho"/>
          <w:noProof/>
          <w:sz w:val="20"/>
          <w:lang w:val="en-GB"/>
        </w:rPr>
        <w:t>E</w:t>
      </w:r>
      <w:r w:rsidRPr="002C29DA">
        <w:rPr>
          <w:rFonts w:eastAsia="MS Mincho"/>
          <w:noProof/>
          <w:sz w:val="20"/>
          <w:lang w:val="en-GB"/>
        </w:rPr>
        <w:noBreakHyphen/>
      </w:r>
      <w:r w:rsidRPr="002C29DA">
        <w:rPr>
          <w:rFonts w:eastAsia="MS Mincho"/>
          <w:lang w:val="en-GB"/>
        </w:rPr>
        <w:fldChar w:fldCharType="begin"/>
      </w:r>
      <w:r w:rsidRPr="002C29DA">
        <w:rPr>
          <w:rFonts w:eastAsia="MS Mincho"/>
          <w:lang w:val="en-GB"/>
        </w:rPr>
        <w:instrText xml:space="preserve"> SEQ Equation \* ARABIC </w:instrText>
      </w:r>
      <w:r w:rsidRPr="002C29DA">
        <w:rPr>
          <w:rFonts w:eastAsia="MS Mincho"/>
          <w:lang w:val="en-GB"/>
        </w:rPr>
        <w:fldChar w:fldCharType="separate"/>
      </w:r>
      <w:r w:rsidR="00C4365C">
        <w:rPr>
          <w:rFonts w:eastAsia="MS Mincho"/>
          <w:noProof/>
          <w:lang w:val="en-GB"/>
        </w:rPr>
        <w:t>73</w:t>
      </w:r>
      <w:r w:rsidRPr="002C29DA">
        <w:rPr>
          <w:rFonts w:eastAsia="MS Mincho"/>
          <w:lang w:val="en-GB"/>
        </w:rPr>
        <w:fldChar w:fldCharType="end"/>
      </w:r>
      <w:bookmarkEnd w:id="190"/>
      <w:r w:rsidRPr="002C29DA">
        <w:rPr>
          <w:rFonts w:eastAsia="Malgun Gothic"/>
          <w:noProof/>
          <w:sz w:val="20"/>
          <w:szCs w:val="22"/>
          <w:lang w:val="en-GB"/>
        </w:rPr>
        <w:t>)</w:t>
      </w:r>
    </w:p>
    <w:p w14:paraId="1E1E5808" w14:textId="1A75847D" w:rsidR="002C29DA" w:rsidRPr="002C29DA" w:rsidRDefault="002C29DA" w:rsidP="002C29DA">
      <w:pPr>
        <w:tabs>
          <w:tab w:val="clear" w:pos="360"/>
          <w:tab w:val="clear" w:pos="720"/>
          <w:tab w:val="clear" w:pos="1080"/>
          <w:tab w:val="clear" w:pos="1440"/>
          <w:tab w:val="left" w:pos="794"/>
          <w:tab w:val="left" w:pos="1191"/>
          <w:tab w:val="left" w:pos="1588"/>
          <w:tab w:val="left" w:pos="1985"/>
          <w:tab w:val="center" w:pos="4849"/>
          <w:tab w:val="right" w:pos="9696"/>
        </w:tabs>
        <w:ind w:left="720"/>
        <w:rPr>
          <w:rFonts w:eastAsia="Malgun Gothic"/>
          <w:noProof/>
          <w:sz w:val="20"/>
          <w:szCs w:val="22"/>
          <w:lang w:val="en-GB"/>
        </w:rPr>
      </w:pPr>
      <w:r w:rsidRPr="002C29DA">
        <w:rPr>
          <w:rFonts w:eastAsia="Malgun Gothic"/>
          <w:noProof/>
          <w:sz w:val="20"/>
          <w:szCs w:val="22"/>
          <w:lang w:val="en-GB"/>
        </w:rPr>
        <w:t>E</w:t>
      </w:r>
      <w:r w:rsidRPr="002C29DA">
        <w:rPr>
          <w:noProof/>
          <w:sz w:val="20"/>
          <w:lang w:val="en-GB"/>
        </w:rPr>
        <w:t>′</w:t>
      </w:r>
      <w:r w:rsidRPr="002C29DA">
        <w:rPr>
          <w:rFonts w:eastAsia="Malgun Gothic"/>
          <w:noProof/>
          <w:sz w:val="20"/>
          <w:szCs w:val="22"/>
          <w:vertAlign w:val="subscript"/>
          <w:lang w:val="en-GB"/>
        </w:rPr>
        <w:t>PR</w:t>
      </w:r>
      <w:r w:rsidRPr="002C29DA">
        <w:rPr>
          <w:rFonts w:eastAsia="Malgun Gothic"/>
          <w:noProof/>
          <w:sz w:val="20"/>
          <w:szCs w:val="22"/>
          <w:lang w:val="en-GB"/>
        </w:rPr>
        <w:t xml:space="preserve"> = ( 9500 *</w:t>
      </w:r>
      <w:r w:rsidRPr="002C29DA">
        <w:rPr>
          <w:rFonts w:eastAsia="Malgun Gothic"/>
          <w:noProof/>
          <w:sz w:val="20"/>
          <w:lang w:val="en-GB"/>
        </w:rPr>
        <w:t xml:space="preserve"> E</w:t>
      </w:r>
      <w:r w:rsidRPr="002C29DA">
        <w:rPr>
          <w:noProof/>
          <w:sz w:val="20"/>
          <w:lang w:val="en-GB"/>
        </w:rPr>
        <w:t>′</w:t>
      </w:r>
      <w:r w:rsidRPr="002C29DA">
        <w:rPr>
          <w:rFonts w:eastAsia="Malgun Gothic"/>
          <w:noProof/>
          <w:sz w:val="20"/>
          <w:vertAlign w:val="subscript"/>
          <w:lang w:val="en-GB"/>
        </w:rPr>
        <w:t>L</w:t>
      </w:r>
      <w:r w:rsidRPr="002C29DA">
        <w:rPr>
          <w:rFonts w:eastAsia="Malgun Gothic"/>
          <w:noProof/>
          <w:sz w:val="20"/>
          <w:szCs w:val="22"/>
          <w:lang w:val="en-GB"/>
        </w:rPr>
        <w:t xml:space="preserve"> −</w:t>
      </w:r>
      <w:r w:rsidRPr="002C29DA">
        <w:rPr>
          <w:rFonts w:eastAsia="Malgun Gothic"/>
          <w:noProof/>
          <w:sz w:val="20"/>
          <w:lang w:val="en-GB"/>
        </w:rPr>
        <w:t xml:space="preserve"> </w:t>
      </w:r>
      <w:r w:rsidRPr="002C29DA">
        <w:rPr>
          <w:rFonts w:eastAsia="Malgun Gothic"/>
          <w:noProof/>
          <w:sz w:val="20"/>
          <w:szCs w:val="22"/>
          <w:lang w:val="en-GB"/>
        </w:rPr>
        <w:t>9212 *</w:t>
      </w:r>
      <w:r w:rsidRPr="002C29DA">
        <w:rPr>
          <w:rFonts w:eastAsia="Malgun Gothic"/>
          <w:noProof/>
          <w:sz w:val="20"/>
          <w:lang w:val="en-GB"/>
        </w:rPr>
        <w:t xml:space="preserve"> E</w:t>
      </w:r>
      <w:r w:rsidRPr="002C29DA">
        <w:rPr>
          <w:noProof/>
          <w:sz w:val="20"/>
          <w:lang w:val="en-GB"/>
        </w:rPr>
        <w:t>′</w:t>
      </w:r>
      <w:r w:rsidRPr="002C29DA">
        <w:rPr>
          <w:rFonts w:eastAsia="Malgun Gothic"/>
          <w:noProof/>
          <w:sz w:val="20"/>
          <w:vertAlign w:val="subscript"/>
          <w:lang w:val="en-GB"/>
        </w:rPr>
        <w:t>M</w:t>
      </w:r>
      <w:r w:rsidRPr="002C29DA">
        <w:rPr>
          <w:rFonts w:eastAsia="Malgun Gothic"/>
          <w:noProof/>
          <w:sz w:val="20"/>
          <w:szCs w:val="22"/>
          <w:lang w:val="en-GB"/>
        </w:rPr>
        <w:t xml:space="preserve"> −</w:t>
      </w:r>
      <w:r w:rsidRPr="002C29DA">
        <w:rPr>
          <w:rFonts w:eastAsia="Malgun Gothic"/>
          <w:noProof/>
          <w:sz w:val="20"/>
          <w:lang w:val="en-GB"/>
        </w:rPr>
        <w:t xml:space="preserve"> </w:t>
      </w:r>
      <w:r w:rsidRPr="002C29DA">
        <w:rPr>
          <w:rFonts w:eastAsia="Malgun Gothic"/>
          <w:noProof/>
          <w:sz w:val="20"/>
          <w:szCs w:val="22"/>
          <w:lang w:val="en-GB"/>
        </w:rPr>
        <w:t>288 *</w:t>
      </w:r>
      <w:r w:rsidRPr="002C29DA">
        <w:rPr>
          <w:rFonts w:eastAsia="Malgun Gothic"/>
          <w:noProof/>
          <w:sz w:val="20"/>
          <w:lang w:val="en-GB"/>
        </w:rPr>
        <w:t xml:space="preserve"> E</w:t>
      </w:r>
      <w:r w:rsidRPr="002C29DA">
        <w:rPr>
          <w:noProof/>
          <w:sz w:val="20"/>
          <w:lang w:val="en-GB"/>
        </w:rPr>
        <w:t>′</w:t>
      </w:r>
      <w:r w:rsidRPr="002C29DA">
        <w:rPr>
          <w:rFonts w:eastAsia="Malgun Gothic"/>
          <w:noProof/>
          <w:sz w:val="20"/>
          <w:vertAlign w:val="subscript"/>
          <w:lang w:val="en-GB"/>
        </w:rPr>
        <w:t>S</w:t>
      </w:r>
      <w:r w:rsidRPr="002C29DA">
        <w:rPr>
          <w:rFonts w:eastAsia="Malgun Gothic"/>
          <w:noProof/>
          <w:sz w:val="20"/>
          <w:lang w:val="en-GB"/>
        </w:rPr>
        <w:t xml:space="preserve"> </w:t>
      </w:r>
      <w:r w:rsidRPr="002C29DA">
        <w:rPr>
          <w:rFonts w:eastAsia="Malgun Gothic"/>
          <w:noProof/>
          <w:sz w:val="20"/>
          <w:szCs w:val="22"/>
          <w:lang w:val="en-GB"/>
        </w:rPr>
        <w:t xml:space="preserve">) </w:t>
      </w:r>
      <w:r w:rsidRPr="002C29DA">
        <w:rPr>
          <w:rFonts w:eastAsia="Malgun Gothic"/>
          <w:noProof/>
          <w:sz w:val="20"/>
          <w:lang w:val="en-GB"/>
        </w:rPr>
        <w:t xml:space="preserve">÷ </w:t>
      </w:r>
      <w:r w:rsidRPr="002C29DA">
        <w:rPr>
          <w:rFonts w:eastAsia="Malgun Gothic"/>
          <w:noProof/>
          <w:sz w:val="20"/>
          <w:szCs w:val="22"/>
          <w:lang w:val="en-GB"/>
        </w:rPr>
        <w:t>4096</w:t>
      </w:r>
      <w:r w:rsidRPr="002C29DA">
        <w:rPr>
          <w:rFonts w:eastAsia="Malgun Gothic"/>
          <w:noProof/>
          <w:sz w:val="20"/>
          <w:szCs w:val="22"/>
          <w:lang w:val="en-GB"/>
        </w:rPr>
        <w:tab/>
        <w:t>(</w:t>
      </w:r>
      <w:bookmarkStart w:id="191" w:name="Equation_E67"/>
      <w:r w:rsidRPr="002C29DA">
        <w:rPr>
          <w:rFonts w:eastAsia="MS Mincho"/>
          <w:noProof/>
          <w:sz w:val="20"/>
          <w:lang w:val="en-GB"/>
        </w:rPr>
        <w:t>E</w:t>
      </w:r>
      <w:r w:rsidRPr="002C29DA">
        <w:rPr>
          <w:rFonts w:eastAsia="MS Mincho"/>
          <w:noProof/>
          <w:sz w:val="20"/>
          <w:lang w:val="en-GB"/>
        </w:rPr>
        <w:noBreakHyphen/>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74</w:t>
      </w:r>
      <w:r w:rsidRPr="002C29DA">
        <w:rPr>
          <w:rFonts w:eastAsia="MS Mincho"/>
          <w:sz w:val="20"/>
          <w:lang w:val="en-GB"/>
        </w:rPr>
        <w:fldChar w:fldCharType="end"/>
      </w:r>
      <w:bookmarkEnd w:id="191"/>
      <w:r w:rsidRPr="002C29DA">
        <w:rPr>
          <w:rFonts w:eastAsia="Malgun Gothic"/>
          <w:noProof/>
          <w:sz w:val="20"/>
          <w:szCs w:val="22"/>
          <w:lang w:val="en-GB"/>
        </w:rPr>
        <w:t>)</w:t>
      </w:r>
    </w:p>
    <w:p w14:paraId="0D23E32E" w14:textId="5A75DB02" w:rsid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20"/>
        <w:ind w:left="288"/>
        <w:rPr>
          <w:rFonts w:eastAsia="Malgun Gothic"/>
          <w:noProof/>
          <w:sz w:val="18"/>
          <w:szCs w:val="18"/>
          <w:lang w:val="en-GB"/>
        </w:rPr>
      </w:pPr>
      <w:r w:rsidRPr="002C29DA">
        <w:rPr>
          <w:rFonts w:eastAsia="Malgun Gothic"/>
          <w:noProof/>
          <w:sz w:val="18"/>
          <w:szCs w:val="18"/>
          <w:lang w:val="en-GB"/>
        </w:rPr>
        <w:t>NOTE 9 – In this case, for purposes of the IC</w:t>
      </w:r>
      <w:r w:rsidRPr="002C29DA">
        <w:rPr>
          <w:rFonts w:eastAsia="Malgun Gothic"/>
          <w:noProof/>
          <w:sz w:val="18"/>
          <w:szCs w:val="18"/>
          <w:vertAlign w:val="subscript"/>
          <w:lang w:val="en-GB"/>
        </w:rPr>
        <w:t>T</w:t>
      </w:r>
      <w:r w:rsidRPr="002C29DA">
        <w:rPr>
          <w:rFonts w:eastAsia="Malgun Gothic"/>
          <w:noProof/>
          <w:sz w:val="18"/>
          <w:szCs w:val="18"/>
          <w:lang w:val="en-GB"/>
        </w:rPr>
        <w:t>C</w:t>
      </w:r>
      <w:r w:rsidRPr="002C29DA">
        <w:rPr>
          <w:rFonts w:eastAsia="Malgun Gothic"/>
          <w:noProof/>
          <w:sz w:val="18"/>
          <w:szCs w:val="18"/>
          <w:vertAlign w:val="subscript"/>
          <w:lang w:val="en-GB"/>
        </w:rPr>
        <w:t>P</w:t>
      </w:r>
      <w:r w:rsidRPr="002C29DA">
        <w:rPr>
          <w:rFonts w:eastAsia="Malgun Gothic"/>
          <w:noProof/>
          <w:sz w:val="18"/>
          <w:szCs w:val="18"/>
          <w:lang w:val="en-GB"/>
        </w:rPr>
        <w:t xml:space="preserve"> nomenclature used in </w:t>
      </w:r>
      <w:r w:rsidRPr="002C29DA">
        <w:rPr>
          <w:rFonts w:eastAsia="MS Mincho"/>
          <w:sz w:val="18"/>
          <w:szCs w:val="18"/>
          <w:lang w:val="en-GB" w:eastAsia="ja-JP"/>
        </w:rPr>
        <w:fldChar w:fldCharType="begin"/>
      </w:r>
      <w:r w:rsidRPr="002C29DA">
        <w:rPr>
          <w:rFonts w:eastAsia="MS Mincho"/>
          <w:sz w:val="18"/>
          <w:szCs w:val="18"/>
          <w:lang w:val="en-GB" w:eastAsia="ja-JP"/>
        </w:rPr>
        <w:instrText xml:space="preserve"> REF _Ref403551611 \h  \* MERGEFORMAT </w:instrText>
      </w:r>
      <w:r w:rsidRPr="002C29DA">
        <w:rPr>
          <w:rFonts w:eastAsia="MS Mincho"/>
          <w:sz w:val="18"/>
          <w:szCs w:val="18"/>
          <w:lang w:val="en-GB" w:eastAsia="ja-JP"/>
        </w:rPr>
      </w:r>
      <w:r w:rsidRPr="002C29DA">
        <w:rPr>
          <w:rFonts w:eastAsia="MS Mincho"/>
          <w:sz w:val="18"/>
          <w:szCs w:val="18"/>
          <w:lang w:val="en-GB" w:eastAsia="ja-JP"/>
        </w:rPr>
        <w:fldChar w:fldCharType="separate"/>
      </w:r>
      <w:r w:rsidR="00C4365C" w:rsidRPr="00C4365C">
        <w:rPr>
          <w:rFonts w:eastAsia="MS Mincho"/>
          <w:sz w:val="18"/>
          <w:szCs w:val="18"/>
          <w:lang w:val="en-GB"/>
        </w:rPr>
        <w:t>Table E</w:t>
      </w:r>
      <w:r w:rsidR="00C4365C" w:rsidRPr="00C4365C">
        <w:rPr>
          <w:rFonts w:eastAsia="MS Mincho"/>
          <w:sz w:val="18"/>
          <w:szCs w:val="18"/>
          <w:lang w:val="en-GB"/>
        </w:rPr>
        <w:noBreakHyphen/>
        <w:t>5</w:t>
      </w:r>
      <w:r w:rsidRPr="002C29DA">
        <w:rPr>
          <w:rFonts w:eastAsia="MS Mincho"/>
          <w:sz w:val="18"/>
          <w:szCs w:val="18"/>
          <w:lang w:val="en-GB" w:eastAsia="ja-JP"/>
        </w:rPr>
        <w:fldChar w:fldCharType="end"/>
      </w:r>
      <w:r w:rsidRPr="002C29DA">
        <w:rPr>
          <w:rFonts w:eastAsia="Malgun Gothic"/>
          <w:noProof/>
          <w:sz w:val="18"/>
          <w:szCs w:val="18"/>
          <w:lang w:val="en-GB"/>
        </w:rPr>
        <w:t xml:space="preserve">, </w:t>
      </w:r>
      <w:r w:rsidRPr="002C29DA">
        <w:rPr>
          <w:rFonts w:eastAsia="Malgun Gothic" w:hint="eastAsia"/>
          <w:noProof/>
          <w:sz w:val="18"/>
          <w:szCs w:val="18"/>
          <w:lang w:val="en-GB"/>
        </w:rPr>
        <w:t>E</w:t>
      </w:r>
      <w:r w:rsidRPr="002C29DA">
        <w:rPr>
          <w:rFonts w:eastAsia="Malgun Gothic" w:hint="eastAsia"/>
          <w:noProof/>
          <w:sz w:val="18"/>
          <w:szCs w:val="18"/>
          <w:lang w:val="en-GB"/>
        </w:rPr>
        <w:t>′</w:t>
      </w:r>
      <w:r w:rsidRPr="002C29DA">
        <w:rPr>
          <w:rFonts w:eastAsia="Malgun Gothic"/>
          <w:noProof/>
          <w:sz w:val="18"/>
          <w:szCs w:val="18"/>
          <w:vertAlign w:val="subscript"/>
          <w:lang w:val="en-GB"/>
        </w:rPr>
        <w:t>Y</w:t>
      </w:r>
      <w:r w:rsidRPr="002C29DA">
        <w:rPr>
          <w:rFonts w:eastAsia="Malgun Gothic"/>
          <w:noProof/>
          <w:sz w:val="18"/>
          <w:szCs w:val="18"/>
          <w:lang w:val="en-GB"/>
        </w:rPr>
        <w:t>, E′</w:t>
      </w:r>
      <w:r w:rsidRPr="002C29DA">
        <w:rPr>
          <w:rFonts w:eastAsia="Malgun Gothic"/>
          <w:noProof/>
          <w:sz w:val="18"/>
          <w:szCs w:val="18"/>
          <w:vertAlign w:val="subscript"/>
          <w:lang w:val="en-GB"/>
        </w:rPr>
        <w:t>PB</w:t>
      </w:r>
      <w:r w:rsidRPr="002C29DA">
        <w:rPr>
          <w:rFonts w:eastAsia="Malgun Gothic"/>
          <w:noProof/>
          <w:sz w:val="18"/>
          <w:szCs w:val="18"/>
          <w:lang w:val="en-GB"/>
        </w:rPr>
        <w:t>, and E′</w:t>
      </w:r>
      <w:r w:rsidRPr="002C29DA">
        <w:rPr>
          <w:rFonts w:eastAsia="Malgun Gothic"/>
          <w:noProof/>
          <w:sz w:val="18"/>
          <w:szCs w:val="18"/>
          <w:vertAlign w:val="subscript"/>
          <w:lang w:val="en-GB"/>
        </w:rPr>
        <w:t>PR</w:t>
      </w:r>
      <w:r w:rsidRPr="002C29DA">
        <w:rPr>
          <w:rFonts w:eastAsia="Malgun Gothic"/>
          <w:noProof/>
          <w:sz w:val="18"/>
          <w:szCs w:val="18"/>
          <w:lang w:val="en-GB"/>
        </w:rPr>
        <w:t xml:space="preserve"> of Equations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Equation_E62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00C4365C" w:rsidRPr="00C4365C">
        <w:rPr>
          <w:rFonts w:eastAsia="MS Mincho"/>
          <w:noProof/>
          <w:sz w:val="18"/>
          <w:szCs w:val="18"/>
          <w:lang w:val="en-GB"/>
        </w:rPr>
        <w:t>E</w:t>
      </w:r>
      <w:r w:rsidR="00C4365C" w:rsidRPr="00C4365C">
        <w:rPr>
          <w:rFonts w:eastAsia="MS Mincho"/>
          <w:noProof/>
          <w:sz w:val="18"/>
          <w:szCs w:val="18"/>
          <w:lang w:val="en-GB"/>
        </w:rPr>
        <w:noBreakHyphen/>
        <w:t>69</w:t>
      </w:r>
      <w:r w:rsidRPr="002C29DA">
        <w:rPr>
          <w:rFonts w:eastAsia="Malgun Gothic"/>
          <w:noProof/>
          <w:sz w:val="18"/>
          <w:szCs w:val="18"/>
          <w:lang w:val="en-GB"/>
        </w:rPr>
        <w:fldChar w:fldCharType="end"/>
      </w:r>
      <w:r w:rsidRPr="002C29DA">
        <w:rPr>
          <w:rFonts w:eastAsia="Malgun Gothic"/>
          <w:noProof/>
          <w:sz w:val="18"/>
          <w:szCs w:val="18"/>
          <w:lang w:val="en-GB"/>
        </w:rPr>
        <w:t xml:space="preserve">,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Equation_E63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00C4365C" w:rsidRPr="00C4365C">
        <w:rPr>
          <w:rFonts w:eastAsia="MS Mincho"/>
          <w:noProof/>
          <w:sz w:val="18"/>
          <w:szCs w:val="18"/>
          <w:lang w:val="en-GB"/>
        </w:rPr>
        <w:t>E</w:t>
      </w:r>
      <w:r w:rsidR="00C4365C" w:rsidRPr="00C4365C">
        <w:rPr>
          <w:rFonts w:eastAsia="MS Mincho"/>
          <w:noProof/>
          <w:sz w:val="18"/>
          <w:szCs w:val="18"/>
          <w:lang w:val="en-GB"/>
        </w:rPr>
        <w:noBreakHyphen/>
        <w:t>70</w:t>
      </w:r>
      <w:r w:rsidRPr="002C29DA">
        <w:rPr>
          <w:rFonts w:eastAsia="Malgun Gothic"/>
          <w:noProof/>
          <w:sz w:val="18"/>
          <w:szCs w:val="18"/>
          <w:lang w:val="en-GB"/>
        </w:rPr>
        <w:fldChar w:fldCharType="end"/>
      </w:r>
      <w:r w:rsidRPr="002C29DA">
        <w:rPr>
          <w:rFonts w:eastAsia="Malgun Gothic"/>
          <w:noProof/>
          <w:sz w:val="18"/>
          <w:szCs w:val="18"/>
          <w:lang w:val="en-GB"/>
        </w:rPr>
        <w:t xml:space="preserve">, and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Equation_E64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00C4365C" w:rsidRPr="00C4365C">
        <w:rPr>
          <w:rFonts w:eastAsia="MS Mincho"/>
          <w:noProof/>
          <w:sz w:val="18"/>
          <w:szCs w:val="18"/>
          <w:lang w:val="en-GB"/>
        </w:rPr>
        <w:t>E</w:t>
      </w:r>
      <w:r w:rsidR="00C4365C" w:rsidRPr="00C4365C">
        <w:rPr>
          <w:rFonts w:eastAsia="MS Mincho"/>
          <w:noProof/>
          <w:sz w:val="18"/>
          <w:szCs w:val="18"/>
          <w:lang w:val="en-GB"/>
        </w:rPr>
        <w:noBreakHyphen/>
        <w:t>71</w:t>
      </w:r>
      <w:r w:rsidRPr="002C29DA">
        <w:rPr>
          <w:rFonts w:eastAsia="Malgun Gothic"/>
          <w:noProof/>
          <w:sz w:val="18"/>
          <w:szCs w:val="18"/>
          <w:lang w:val="en-GB"/>
        </w:rPr>
        <w:fldChar w:fldCharType="end"/>
      </w:r>
      <w:r w:rsidRPr="002C29DA">
        <w:rPr>
          <w:rFonts w:eastAsia="Malgun Gothic"/>
          <w:noProof/>
          <w:sz w:val="18"/>
          <w:szCs w:val="18"/>
          <w:lang w:val="en-GB"/>
        </w:rPr>
        <w:t xml:space="preserve"> may be referred to as I, C</w:t>
      </w:r>
      <w:r w:rsidRPr="002C29DA">
        <w:rPr>
          <w:rFonts w:eastAsia="Malgun Gothic"/>
          <w:noProof/>
          <w:sz w:val="18"/>
          <w:szCs w:val="18"/>
          <w:vertAlign w:val="subscript"/>
          <w:lang w:val="en-GB"/>
        </w:rPr>
        <w:t>T</w:t>
      </w:r>
      <w:r w:rsidRPr="002C29DA">
        <w:rPr>
          <w:rFonts w:eastAsia="Malgun Gothic"/>
          <w:noProof/>
          <w:sz w:val="18"/>
          <w:szCs w:val="18"/>
          <w:lang w:val="en-GB"/>
        </w:rPr>
        <w:t>, and C</w:t>
      </w:r>
      <w:r w:rsidRPr="002C29DA">
        <w:rPr>
          <w:rFonts w:eastAsia="Malgun Gothic"/>
          <w:noProof/>
          <w:sz w:val="18"/>
          <w:szCs w:val="18"/>
          <w:vertAlign w:val="subscript"/>
          <w:lang w:val="en-GB"/>
        </w:rPr>
        <w:t>P</w:t>
      </w:r>
      <w:r w:rsidRPr="002C29DA">
        <w:rPr>
          <w:rFonts w:eastAsia="Malgun Gothic"/>
          <w:noProof/>
          <w:sz w:val="18"/>
          <w:szCs w:val="18"/>
          <w:lang w:val="en-GB"/>
        </w:rPr>
        <w:t xml:space="preserve">, respectively. Equations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Equation_E62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00C4365C" w:rsidRPr="00C4365C">
        <w:rPr>
          <w:rFonts w:eastAsia="MS Mincho"/>
          <w:noProof/>
          <w:sz w:val="18"/>
          <w:szCs w:val="18"/>
          <w:lang w:val="en-GB"/>
        </w:rPr>
        <w:t>E</w:t>
      </w:r>
      <w:r w:rsidR="00C4365C" w:rsidRPr="00C4365C">
        <w:rPr>
          <w:rFonts w:eastAsia="MS Mincho"/>
          <w:noProof/>
          <w:sz w:val="18"/>
          <w:szCs w:val="18"/>
          <w:lang w:val="en-GB"/>
        </w:rPr>
        <w:noBreakHyphen/>
        <w:t>69</w:t>
      </w:r>
      <w:r w:rsidRPr="002C29DA">
        <w:rPr>
          <w:rFonts w:eastAsia="Malgun Gothic"/>
          <w:noProof/>
          <w:sz w:val="18"/>
          <w:szCs w:val="18"/>
          <w:lang w:val="en-GB"/>
        </w:rPr>
        <w:fldChar w:fldCharType="end"/>
      </w:r>
      <w:r w:rsidRPr="002C29DA">
        <w:rPr>
          <w:rFonts w:eastAsia="Malgun Gothic"/>
          <w:noProof/>
          <w:sz w:val="18"/>
          <w:szCs w:val="18"/>
          <w:lang w:val="en-GB"/>
        </w:rPr>
        <w:t xml:space="preserve"> through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Equation_E64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00C4365C" w:rsidRPr="00C4365C">
        <w:rPr>
          <w:rFonts w:eastAsia="MS Mincho"/>
          <w:noProof/>
          <w:sz w:val="18"/>
          <w:szCs w:val="18"/>
          <w:lang w:val="en-GB"/>
        </w:rPr>
        <w:t>E</w:t>
      </w:r>
      <w:r w:rsidR="00C4365C" w:rsidRPr="00C4365C">
        <w:rPr>
          <w:rFonts w:eastAsia="MS Mincho"/>
          <w:noProof/>
          <w:sz w:val="18"/>
          <w:szCs w:val="18"/>
          <w:lang w:val="en-GB"/>
        </w:rPr>
        <w:noBreakHyphen/>
        <w:t>71</w:t>
      </w:r>
      <w:r w:rsidRPr="002C29DA">
        <w:rPr>
          <w:rFonts w:eastAsia="Malgun Gothic"/>
          <w:noProof/>
          <w:sz w:val="18"/>
          <w:szCs w:val="18"/>
          <w:lang w:val="en-GB"/>
        </w:rPr>
        <w:fldChar w:fldCharType="end"/>
      </w:r>
      <w:r w:rsidRPr="002C29DA">
        <w:rPr>
          <w:rFonts w:eastAsia="Malgun Gothic"/>
          <w:noProof/>
          <w:sz w:val="18"/>
          <w:szCs w:val="18"/>
          <w:lang w:val="en-GB"/>
        </w:rPr>
        <w:t xml:space="preserve"> were designed specifically for use with transfer_characteristics equal to 16 (PQ), and Equations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Equation_E65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00C4365C" w:rsidRPr="00C4365C">
        <w:rPr>
          <w:rFonts w:eastAsia="MS Mincho"/>
          <w:noProof/>
          <w:sz w:val="18"/>
          <w:szCs w:val="18"/>
          <w:lang w:val="en-GB"/>
        </w:rPr>
        <w:t>E</w:t>
      </w:r>
      <w:r w:rsidR="00C4365C" w:rsidRPr="00C4365C">
        <w:rPr>
          <w:rFonts w:eastAsia="MS Mincho"/>
          <w:noProof/>
          <w:sz w:val="18"/>
          <w:szCs w:val="18"/>
          <w:lang w:val="en-GB"/>
        </w:rPr>
        <w:noBreakHyphen/>
        <w:t>72</w:t>
      </w:r>
      <w:r w:rsidRPr="002C29DA">
        <w:rPr>
          <w:rFonts w:eastAsia="Malgun Gothic"/>
          <w:noProof/>
          <w:sz w:val="18"/>
          <w:szCs w:val="18"/>
          <w:lang w:val="en-GB"/>
        </w:rPr>
        <w:fldChar w:fldCharType="end"/>
      </w:r>
      <w:r w:rsidRPr="002C29DA">
        <w:rPr>
          <w:rFonts w:eastAsia="Malgun Gothic"/>
          <w:noProof/>
          <w:sz w:val="18"/>
          <w:szCs w:val="18"/>
          <w:lang w:val="en-GB"/>
        </w:rPr>
        <w:t xml:space="preserve"> through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Equation_E67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00C4365C" w:rsidRPr="00C4365C">
        <w:rPr>
          <w:rFonts w:eastAsia="MS Mincho"/>
          <w:noProof/>
          <w:sz w:val="18"/>
          <w:szCs w:val="18"/>
          <w:lang w:val="en-GB"/>
        </w:rPr>
        <w:t>E</w:t>
      </w:r>
      <w:r w:rsidR="00C4365C" w:rsidRPr="00C4365C">
        <w:rPr>
          <w:rFonts w:eastAsia="MS Mincho"/>
          <w:noProof/>
          <w:sz w:val="18"/>
          <w:szCs w:val="18"/>
          <w:lang w:val="en-GB"/>
        </w:rPr>
        <w:noBreakHyphen/>
        <w:t>74</w:t>
      </w:r>
      <w:r w:rsidRPr="002C29DA">
        <w:rPr>
          <w:rFonts w:eastAsia="Malgun Gothic"/>
          <w:noProof/>
          <w:sz w:val="18"/>
          <w:szCs w:val="18"/>
          <w:lang w:val="en-GB"/>
        </w:rPr>
        <w:fldChar w:fldCharType="end"/>
      </w:r>
      <w:r w:rsidRPr="002C29DA">
        <w:rPr>
          <w:rFonts w:eastAsia="Malgun Gothic"/>
          <w:noProof/>
          <w:sz w:val="18"/>
          <w:szCs w:val="18"/>
          <w:lang w:val="en-GB"/>
        </w:rPr>
        <w:t xml:space="preserve"> were designed specifically for use with transfer_characteristics equal to 18 (HLG).</w:t>
      </w:r>
    </w:p>
    <w:p w14:paraId="4DDFC557" w14:textId="3DD46A68" w:rsidR="0074224D" w:rsidRPr="009B4942" w:rsidRDefault="0074224D" w:rsidP="0074224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403" w:hanging="403"/>
        <w:rPr>
          <w:rFonts w:eastAsia="MS Mincho"/>
          <w:bCs/>
          <w:sz w:val="20"/>
          <w:lang w:val="en-GB"/>
        </w:rPr>
      </w:pPr>
      <w:r w:rsidRPr="002C29DA">
        <w:rPr>
          <w:rFonts w:eastAsia="MS Mincho"/>
          <w:sz w:val="20"/>
          <w:lang w:val="en-GB"/>
        </w:rPr>
        <w:t>–</w:t>
      </w:r>
      <w:r w:rsidRPr="002C29DA">
        <w:rPr>
          <w:rFonts w:eastAsia="MS Mincho"/>
          <w:bCs/>
          <w:sz w:val="20"/>
          <w:lang w:val="en-GB"/>
        </w:rPr>
        <w:tab/>
      </w:r>
      <w:r w:rsidRPr="009B4942">
        <w:rPr>
          <w:rFonts w:eastAsia="MS Mincho"/>
          <w:sz w:val="20"/>
          <w:lang w:val="en-GB"/>
        </w:rPr>
        <w:t>Otherwise (</w:t>
      </w:r>
      <w:proofErr w:type="spellStart"/>
      <w:r w:rsidRPr="009B4942">
        <w:rPr>
          <w:rFonts w:eastAsia="MS Mincho"/>
          <w:bCs/>
          <w:sz w:val="20"/>
          <w:lang w:val="en-GB"/>
        </w:rPr>
        <w:t>matrix_coefficients</w:t>
      </w:r>
      <w:proofErr w:type="spellEnd"/>
      <w:r w:rsidRPr="009B4942">
        <w:rPr>
          <w:rFonts w:eastAsia="MS Mincho"/>
          <w:bCs/>
          <w:sz w:val="20"/>
          <w:lang w:val="en-GB"/>
        </w:rPr>
        <w:t xml:space="preserve"> is equal to 17), the following applies:</w:t>
      </w:r>
    </w:p>
    <w:p w14:paraId="556B8A76" w14:textId="24509B57" w:rsidR="000B0B62" w:rsidRPr="00150686" w:rsidRDefault="000B0B62" w:rsidP="009B494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spacing w:before="193"/>
        <w:ind w:left="562"/>
        <w:jc w:val="left"/>
        <w:textAlignment w:val="auto"/>
        <w:rPr>
          <w:rFonts w:eastAsia="Malgun Gothic"/>
          <w:noProof/>
          <w:sz w:val="20"/>
          <w:lang w:val="en-GB"/>
        </w:rPr>
      </w:pPr>
      <w:r w:rsidRPr="00150686">
        <w:rPr>
          <w:rFonts w:eastAsia="Malgun Gothic"/>
          <w:noProof/>
          <w:sz w:val="20"/>
          <w:lang w:val="en-GB"/>
        </w:rPr>
        <w:t>E</w:t>
      </w:r>
      <w:r w:rsidRPr="00150686">
        <w:rPr>
          <w:noProof/>
          <w:sz w:val="20"/>
          <w:lang w:val="en-GB"/>
        </w:rPr>
        <w:t>′</w:t>
      </w:r>
      <w:r w:rsidRPr="00150686">
        <w:rPr>
          <w:rFonts w:eastAsia="Malgun Gothic"/>
          <w:noProof/>
          <w:sz w:val="20"/>
          <w:vertAlign w:val="subscript"/>
          <w:lang w:val="en-GB"/>
        </w:rPr>
        <w:t>Y</w:t>
      </w:r>
      <w:r w:rsidRPr="00150686">
        <w:rPr>
          <w:rFonts w:eastAsia="Malgun Gothic"/>
          <w:noProof/>
          <w:sz w:val="20"/>
          <w:lang w:val="en-GB"/>
        </w:rPr>
        <w:t xml:space="preserve"> = ( 1638 * E</w:t>
      </w:r>
      <w:r w:rsidRPr="00150686">
        <w:rPr>
          <w:noProof/>
          <w:sz w:val="20"/>
          <w:lang w:val="en-GB"/>
        </w:rPr>
        <w:t>′</w:t>
      </w:r>
      <w:r w:rsidRPr="00150686">
        <w:rPr>
          <w:rFonts w:eastAsia="Malgun Gothic"/>
          <w:noProof/>
          <w:sz w:val="20"/>
          <w:vertAlign w:val="subscript"/>
          <w:lang w:val="en-GB"/>
        </w:rPr>
        <w:t>L</w:t>
      </w:r>
      <w:r w:rsidRPr="00150686">
        <w:rPr>
          <w:rFonts w:eastAsia="Malgun Gothic"/>
          <w:noProof/>
          <w:sz w:val="20"/>
          <w:lang w:val="en-GB"/>
        </w:rPr>
        <w:t xml:space="preserve"> + 1638 * E</w:t>
      </w:r>
      <w:r w:rsidRPr="00150686">
        <w:rPr>
          <w:noProof/>
          <w:sz w:val="20"/>
          <w:lang w:val="en-GB"/>
        </w:rPr>
        <w:t>′</w:t>
      </w:r>
      <w:r w:rsidRPr="00150686">
        <w:rPr>
          <w:rFonts w:eastAsia="Malgun Gothic"/>
          <w:noProof/>
          <w:sz w:val="20"/>
          <w:vertAlign w:val="subscript"/>
          <w:lang w:val="en-GB"/>
        </w:rPr>
        <w:t>M</w:t>
      </w:r>
      <w:r w:rsidRPr="00150686">
        <w:rPr>
          <w:rFonts w:eastAsia="Malgun Gothic"/>
          <w:noProof/>
          <w:sz w:val="20"/>
          <w:lang w:val="en-GB"/>
        </w:rPr>
        <w:t xml:space="preserve"> +  820 * E</w:t>
      </w:r>
      <w:r w:rsidRPr="00150686">
        <w:rPr>
          <w:noProof/>
          <w:sz w:val="20"/>
          <w:lang w:val="en-GB"/>
        </w:rPr>
        <w:t>′</w:t>
      </w:r>
      <w:r w:rsidRPr="00150686">
        <w:rPr>
          <w:rFonts w:eastAsia="Malgun Gothic"/>
          <w:noProof/>
          <w:sz w:val="20"/>
          <w:vertAlign w:val="subscript"/>
          <w:lang w:val="en-GB"/>
        </w:rPr>
        <w:t>S</w:t>
      </w:r>
      <w:r w:rsidRPr="00150686">
        <w:rPr>
          <w:rFonts w:eastAsia="Malgun Gothic"/>
          <w:sz w:val="20"/>
          <w:lang w:val="en-GB"/>
        </w:rPr>
        <w:t xml:space="preserve"> </w:t>
      </w:r>
      <w:r w:rsidRPr="00150686">
        <w:rPr>
          <w:rFonts w:eastAsia="Malgun Gothic"/>
          <w:noProof/>
          <w:sz w:val="20"/>
          <w:lang w:val="en-GB"/>
        </w:rPr>
        <w:t>) ÷ 4096</w:t>
      </w:r>
      <w:r w:rsidRPr="00150686">
        <w:rPr>
          <w:rFonts w:eastAsia="Malgun Gothic"/>
          <w:noProof/>
          <w:sz w:val="20"/>
          <w:lang w:val="en-GB"/>
        </w:rPr>
        <w:tab/>
      </w:r>
      <w:r w:rsidR="00150686">
        <w:rPr>
          <w:rFonts w:eastAsia="Malgun Gothic"/>
          <w:noProof/>
          <w:sz w:val="20"/>
          <w:lang w:val="en-GB"/>
        </w:rPr>
        <w:tab/>
      </w:r>
      <w:r w:rsidRPr="00150686">
        <w:rPr>
          <w:rFonts w:eastAsia="Malgun Gothic"/>
          <w:noProof/>
          <w:sz w:val="20"/>
          <w:lang w:val="en-GB"/>
        </w:rPr>
        <w:t>(</w:t>
      </w:r>
      <w:bookmarkStart w:id="192" w:name="Equation_Y2HLG"/>
      <w:r w:rsidRPr="00150686">
        <w:rPr>
          <w:rFonts w:eastAsia="Malgun Gothic"/>
          <w:noProof/>
          <w:sz w:val="20"/>
          <w:lang w:val="en-GB"/>
        </w:rPr>
        <w:t>E-</w:t>
      </w:r>
      <w:r w:rsidRPr="00150686">
        <w:rPr>
          <w:rFonts w:eastAsia="MS Mincho"/>
          <w:sz w:val="20"/>
          <w:lang w:val="en-GB"/>
        </w:rPr>
        <w:fldChar w:fldCharType="begin"/>
      </w:r>
      <w:r w:rsidRPr="00150686">
        <w:rPr>
          <w:rFonts w:eastAsia="MS Mincho"/>
          <w:sz w:val="20"/>
          <w:lang w:val="en-GB"/>
        </w:rPr>
        <w:instrText xml:space="preserve"> SEQ Equation \* ARABIC </w:instrText>
      </w:r>
      <w:r w:rsidRPr="00150686">
        <w:rPr>
          <w:rFonts w:eastAsia="MS Mincho"/>
          <w:sz w:val="20"/>
          <w:lang w:val="en-GB"/>
        </w:rPr>
        <w:fldChar w:fldCharType="separate"/>
      </w:r>
      <w:r w:rsidR="00C4365C">
        <w:rPr>
          <w:rFonts w:eastAsia="MS Mincho"/>
          <w:noProof/>
          <w:sz w:val="20"/>
          <w:lang w:val="en-GB"/>
        </w:rPr>
        <w:t>75</w:t>
      </w:r>
      <w:r w:rsidRPr="00150686">
        <w:rPr>
          <w:rFonts w:eastAsia="MS Mincho"/>
          <w:sz w:val="20"/>
          <w:lang w:val="en-GB"/>
        </w:rPr>
        <w:fldChar w:fldCharType="end"/>
      </w:r>
      <w:bookmarkEnd w:id="192"/>
      <w:r w:rsidRPr="00150686">
        <w:rPr>
          <w:rFonts w:eastAsia="Malgun Gothic"/>
          <w:noProof/>
          <w:sz w:val="20"/>
          <w:lang w:val="en-GB"/>
        </w:rPr>
        <w:t>)</w:t>
      </w:r>
    </w:p>
    <w:p w14:paraId="19ABAD42" w14:textId="42CADE93" w:rsidR="000B0B62" w:rsidRPr="00150686" w:rsidRDefault="000B0B62" w:rsidP="009B494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spacing w:before="193"/>
        <w:ind w:left="562"/>
        <w:jc w:val="left"/>
        <w:textAlignment w:val="auto"/>
        <w:rPr>
          <w:rFonts w:eastAsia="Malgun Gothic"/>
          <w:noProof/>
          <w:sz w:val="20"/>
          <w:lang w:val="en-GB"/>
        </w:rPr>
      </w:pPr>
      <w:r w:rsidRPr="00150686">
        <w:rPr>
          <w:rFonts w:eastAsia="Malgun Gothic"/>
          <w:noProof/>
          <w:sz w:val="20"/>
          <w:lang w:val="en-GB"/>
        </w:rPr>
        <w:t>E</w:t>
      </w:r>
      <w:r w:rsidRPr="00150686">
        <w:rPr>
          <w:noProof/>
          <w:sz w:val="20"/>
          <w:lang w:val="en-GB"/>
        </w:rPr>
        <w:t>′</w:t>
      </w:r>
      <w:r w:rsidRPr="00150686">
        <w:rPr>
          <w:rFonts w:eastAsia="Malgun Gothic"/>
          <w:noProof/>
          <w:sz w:val="20"/>
          <w:vertAlign w:val="subscript"/>
          <w:lang w:val="en-GB"/>
        </w:rPr>
        <w:t>PB</w:t>
      </w:r>
      <w:r w:rsidRPr="00150686">
        <w:rPr>
          <w:rFonts w:eastAsia="Malgun Gothic"/>
          <w:noProof/>
          <w:sz w:val="20"/>
          <w:lang w:val="en-GB"/>
        </w:rPr>
        <w:t xml:space="preserve"> = ( 18248 * E</w:t>
      </w:r>
      <w:r w:rsidRPr="00150686">
        <w:rPr>
          <w:noProof/>
          <w:sz w:val="20"/>
          <w:lang w:val="en-GB"/>
        </w:rPr>
        <w:t>′</w:t>
      </w:r>
      <w:r w:rsidRPr="00150686">
        <w:rPr>
          <w:rFonts w:eastAsia="Malgun Gothic"/>
          <w:noProof/>
          <w:sz w:val="20"/>
          <w:vertAlign w:val="subscript"/>
          <w:lang w:val="en-GB"/>
        </w:rPr>
        <w:t>L</w:t>
      </w:r>
      <w:r w:rsidRPr="00150686">
        <w:rPr>
          <w:rFonts w:eastAsia="Malgun Gothic"/>
          <w:noProof/>
          <w:sz w:val="20"/>
          <w:lang w:val="en-GB"/>
        </w:rPr>
        <w:t xml:space="preserve"> − 19870 * E</w:t>
      </w:r>
      <w:r w:rsidRPr="00150686">
        <w:rPr>
          <w:noProof/>
          <w:sz w:val="20"/>
          <w:lang w:val="en-GB"/>
        </w:rPr>
        <w:t>′</w:t>
      </w:r>
      <w:r w:rsidRPr="00150686">
        <w:rPr>
          <w:rFonts w:eastAsia="Malgun Gothic"/>
          <w:noProof/>
          <w:sz w:val="20"/>
          <w:vertAlign w:val="subscript"/>
          <w:lang w:val="en-GB"/>
        </w:rPr>
        <w:t>M</w:t>
      </w:r>
      <w:r w:rsidRPr="00150686">
        <w:rPr>
          <w:rFonts w:eastAsia="Malgun Gothic"/>
          <w:noProof/>
          <w:sz w:val="20"/>
          <w:lang w:val="en-GB"/>
        </w:rPr>
        <w:t xml:space="preserve"> + 1622 * E</w:t>
      </w:r>
      <w:r w:rsidRPr="00150686">
        <w:rPr>
          <w:noProof/>
          <w:sz w:val="20"/>
          <w:lang w:val="en-GB"/>
        </w:rPr>
        <w:t>′</w:t>
      </w:r>
      <w:proofErr w:type="gramStart"/>
      <w:r w:rsidRPr="00150686">
        <w:rPr>
          <w:rFonts w:eastAsia="Malgun Gothic"/>
          <w:noProof/>
          <w:sz w:val="20"/>
          <w:vertAlign w:val="subscript"/>
          <w:lang w:val="en-GB"/>
        </w:rPr>
        <w:t>S</w:t>
      </w:r>
      <w:r w:rsidRPr="00150686">
        <w:rPr>
          <w:rFonts w:eastAsia="Malgun Gothic"/>
          <w:sz w:val="20"/>
          <w:lang w:val="en-GB"/>
        </w:rPr>
        <w:t xml:space="preserve"> </w:t>
      </w:r>
      <w:r w:rsidRPr="00150686">
        <w:rPr>
          <w:rFonts w:eastAsia="Malgun Gothic"/>
          <w:noProof/>
          <w:sz w:val="20"/>
          <w:lang w:val="en-GB"/>
        </w:rPr>
        <w:t>)</w:t>
      </w:r>
      <w:proofErr w:type="gramEnd"/>
      <w:r w:rsidRPr="00150686">
        <w:rPr>
          <w:rFonts w:eastAsia="Malgun Gothic"/>
          <w:noProof/>
          <w:sz w:val="20"/>
          <w:lang w:val="en-GB"/>
        </w:rPr>
        <w:t xml:space="preserve"> ÷ 4096</w:t>
      </w:r>
      <w:r w:rsidRPr="00150686">
        <w:rPr>
          <w:rFonts w:eastAsia="Malgun Gothic"/>
          <w:noProof/>
          <w:sz w:val="20"/>
          <w:lang w:val="en-GB"/>
        </w:rPr>
        <w:tab/>
        <w:t>(</w:t>
      </w:r>
      <w:bookmarkStart w:id="193" w:name="Equation_PB2HLG"/>
      <w:r w:rsidRPr="00150686">
        <w:rPr>
          <w:rFonts w:eastAsia="Malgun Gothic"/>
          <w:noProof/>
          <w:sz w:val="20"/>
          <w:lang w:val="en-GB"/>
        </w:rPr>
        <w:t>E-</w:t>
      </w:r>
      <w:r w:rsidRPr="00150686">
        <w:rPr>
          <w:rFonts w:eastAsia="MS Mincho"/>
          <w:sz w:val="20"/>
          <w:lang w:val="en-GB"/>
        </w:rPr>
        <w:fldChar w:fldCharType="begin"/>
      </w:r>
      <w:r w:rsidRPr="00150686">
        <w:rPr>
          <w:rFonts w:eastAsia="MS Mincho"/>
          <w:sz w:val="20"/>
          <w:lang w:val="en-GB"/>
        </w:rPr>
        <w:instrText xml:space="preserve"> SEQ Equation \* ARABIC </w:instrText>
      </w:r>
      <w:r w:rsidRPr="00150686">
        <w:rPr>
          <w:rFonts w:eastAsia="MS Mincho"/>
          <w:sz w:val="20"/>
          <w:lang w:val="en-GB"/>
        </w:rPr>
        <w:fldChar w:fldCharType="separate"/>
      </w:r>
      <w:r w:rsidR="00C4365C">
        <w:rPr>
          <w:rFonts w:eastAsia="MS Mincho"/>
          <w:noProof/>
          <w:sz w:val="20"/>
          <w:lang w:val="en-GB"/>
        </w:rPr>
        <w:t>76</w:t>
      </w:r>
      <w:r w:rsidRPr="00150686">
        <w:rPr>
          <w:rFonts w:eastAsia="MS Mincho"/>
          <w:sz w:val="20"/>
          <w:lang w:val="en-GB"/>
        </w:rPr>
        <w:fldChar w:fldCharType="end"/>
      </w:r>
      <w:bookmarkEnd w:id="193"/>
      <w:r w:rsidRPr="00150686">
        <w:rPr>
          <w:rFonts w:eastAsia="Malgun Gothic"/>
          <w:noProof/>
          <w:sz w:val="20"/>
          <w:lang w:val="en-GB"/>
        </w:rPr>
        <w:t>)</w:t>
      </w:r>
    </w:p>
    <w:p w14:paraId="6A226F07" w14:textId="518C239C" w:rsidR="000B0B62" w:rsidRPr="00150686" w:rsidRDefault="000B0B62" w:rsidP="009B494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spacing w:before="193"/>
        <w:ind w:left="562"/>
        <w:jc w:val="left"/>
        <w:textAlignment w:val="auto"/>
        <w:rPr>
          <w:rFonts w:eastAsia="Malgun Gothic"/>
          <w:noProof/>
          <w:sz w:val="20"/>
          <w:lang w:val="en-GB"/>
        </w:rPr>
      </w:pPr>
      <w:r w:rsidRPr="00150686">
        <w:rPr>
          <w:rFonts w:eastAsia="Malgun Gothic"/>
          <w:noProof/>
          <w:sz w:val="20"/>
          <w:lang w:val="en-GB"/>
        </w:rPr>
        <w:t>E</w:t>
      </w:r>
      <w:r w:rsidRPr="00150686">
        <w:rPr>
          <w:noProof/>
          <w:sz w:val="20"/>
          <w:lang w:val="en-GB"/>
        </w:rPr>
        <w:t>′</w:t>
      </w:r>
      <w:r w:rsidRPr="00150686">
        <w:rPr>
          <w:rFonts w:eastAsia="Malgun Gothic"/>
          <w:noProof/>
          <w:sz w:val="20"/>
          <w:vertAlign w:val="subscript"/>
          <w:lang w:val="en-GB"/>
        </w:rPr>
        <w:t>PR</w:t>
      </w:r>
      <w:r w:rsidRPr="00150686">
        <w:rPr>
          <w:rFonts w:eastAsia="Malgun Gothic"/>
          <w:noProof/>
          <w:sz w:val="20"/>
          <w:lang w:val="en-GB"/>
        </w:rPr>
        <w:t xml:space="preserve"> = ( 3300 * E</w:t>
      </w:r>
      <w:r w:rsidRPr="00150686">
        <w:rPr>
          <w:noProof/>
          <w:sz w:val="20"/>
          <w:lang w:val="en-GB"/>
        </w:rPr>
        <w:t>′</w:t>
      </w:r>
      <w:r w:rsidRPr="00150686">
        <w:rPr>
          <w:rFonts w:eastAsia="Malgun Gothic"/>
          <w:noProof/>
          <w:sz w:val="20"/>
          <w:vertAlign w:val="subscript"/>
          <w:lang w:val="en-GB"/>
        </w:rPr>
        <w:t>L</w:t>
      </w:r>
      <w:r w:rsidRPr="00150686">
        <w:rPr>
          <w:rFonts w:eastAsia="Malgun Gothic"/>
          <w:noProof/>
          <w:sz w:val="20"/>
          <w:lang w:val="en-GB"/>
        </w:rPr>
        <w:t xml:space="preserve"> + 1463 * </w:t>
      </w:r>
      <w:bookmarkStart w:id="194" w:name="_Hlk127269257"/>
      <w:r w:rsidRPr="00150686">
        <w:rPr>
          <w:rFonts w:eastAsia="Malgun Gothic"/>
          <w:noProof/>
          <w:sz w:val="20"/>
          <w:lang w:val="en-GB"/>
        </w:rPr>
        <w:t>E</w:t>
      </w:r>
      <w:r w:rsidRPr="00150686">
        <w:rPr>
          <w:noProof/>
          <w:sz w:val="20"/>
          <w:lang w:val="en-GB"/>
        </w:rPr>
        <w:t>′</w:t>
      </w:r>
      <w:r w:rsidRPr="00150686">
        <w:rPr>
          <w:rFonts w:eastAsia="Malgun Gothic"/>
          <w:noProof/>
          <w:sz w:val="20"/>
          <w:vertAlign w:val="subscript"/>
          <w:lang w:val="en-GB"/>
        </w:rPr>
        <w:t>M</w:t>
      </w:r>
      <w:bookmarkEnd w:id="194"/>
      <w:r w:rsidRPr="00150686">
        <w:rPr>
          <w:rFonts w:eastAsia="Malgun Gothic"/>
          <w:noProof/>
          <w:sz w:val="20"/>
          <w:lang w:val="en-GB"/>
        </w:rPr>
        <w:t xml:space="preserve"> </w:t>
      </w:r>
      <w:r w:rsidR="0003282D" w:rsidRPr="00150686">
        <w:rPr>
          <w:rFonts w:eastAsia="Malgun Gothic"/>
          <w:noProof/>
          <w:sz w:val="20"/>
          <w:lang w:val="en-GB"/>
        </w:rPr>
        <w:t>−</w:t>
      </w:r>
      <w:r w:rsidRPr="00150686">
        <w:rPr>
          <w:rFonts w:eastAsia="Malgun Gothic"/>
          <w:noProof/>
          <w:sz w:val="20"/>
          <w:lang w:val="en-GB"/>
        </w:rPr>
        <w:t xml:space="preserve"> 4763 * E</w:t>
      </w:r>
      <w:r w:rsidRPr="00150686">
        <w:rPr>
          <w:noProof/>
          <w:sz w:val="20"/>
          <w:lang w:val="en-GB"/>
        </w:rPr>
        <w:t>′</w:t>
      </w:r>
      <w:r w:rsidRPr="00150686">
        <w:rPr>
          <w:rFonts w:eastAsia="Malgun Gothic"/>
          <w:noProof/>
          <w:sz w:val="20"/>
          <w:vertAlign w:val="subscript"/>
          <w:lang w:val="en-GB"/>
        </w:rPr>
        <w:t>S</w:t>
      </w:r>
      <w:r w:rsidRPr="00150686">
        <w:rPr>
          <w:rFonts w:eastAsia="Malgun Gothic"/>
          <w:noProof/>
          <w:sz w:val="20"/>
          <w:lang w:val="en-GB"/>
        </w:rPr>
        <w:t xml:space="preserve"> ) ÷ 4096</w:t>
      </w:r>
      <w:r w:rsidRPr="00150686">
        <w:rPr>
          <w:rFonts w:eastAsia="Malgun Gothic"/>
          <w:noProof/>
          <w:sz w:val="20"/>
          <w:lang w:val="en-GB"/>
        </w:rPr>
        <w:tab/>
        <w:t>(</w:t>
      </w:r>
      <w:bookmarkStart w:id="195" w:name="Equation_PR2HLG"/>
      <w:r w:rsidRPr="00150686">
        <w:rPr>
          <w:rFonts w:eastAsia="Malgun Gothic"/>
          <w:noProof/>
          <w:sz w:val="20"/>
          <w:lang w:val="en-GB"/>
        </w:rPr>
        <w:t>E-</w:t>
      </w:r>
      <w:r w:rsidRPr="00150686">
        <w:rPr>
          <w:rFonts w:eastAsia="MS Mincho"/>
          <w:sz w:val="20"/>
          <w:lang w:val="en-GB"/>
        </w:rPr>
        <w:fldChar w:fldCharType="begin"/>
      </w:r>
      <w:r w:rsidRPr="00150686">
        <w:rPr>
          <w:rFonts w:eastAsia="MS Mincho"/>
          <w:sz w:val="20"/>
          <w:lang w:val="en-GB"/>
        </w:rPr>
        <w:instrText xml:space="preserve"> SEQ Equation \* ARABIC </w:instrText>
      </w:r>
      <w:r w:rsidRPr="00150686">
        <w:rPr>
          <w:rFonts w:eastAsia="MS Mincho"/>
          <w:sz w:val="20"/>
          <w:lang w:val="en-GB"/>
        </w:rPr>
        <w:fldChar w:fldCharType="separate"/>
      </w:r>
      <w:r w:rsidR="00C4365C">
        <w:rPr>
          <w:rFonts w:eastAsia="MS Mincho"/>
          <w:noProof/>
          <w:sz w:val="20"/>
          <w:lang w:val="en-GB"/>
        </w:rPr>
        <w:t>77</w:t>
      </w:r>
      <w:r w:rsidRPr="00150686">
        <w:rPr>
          <w:rFonts w:eastAsia="MS Mincho"/>
          <w:sz w:val="20"/>
          <w:lang w:val="en-GB"/>
        </w:rPr>
        <w:fldChar w:fldCharType="end"/>
      </w:r>
      <w:bookmarkEnd w:id="195"/>
      <w:r w:rsidRPr="00150686">
        <w:rPr>
          <w:rFonts w:eastAsia="Malgun Gothic"/>
          <w:noProof/>
          <w:sz w:val="20"/>
          <w:lang w:val="en-GB"/>
        </w:rPr>
        <w:t>)</w:t>
      </w:r>
    </w:p>
    <w:p w14:paraId="18EF439A" w14:textId="2CF124C9" w:rsidR="000B0B62" w:rsidRPr="009B4942" w:rsidRDefault="000B0B62" w:rsidP="000B0B62">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20"/>
        <w:ind w:left="288"/>
        <w:rPr>
          <w:noProof/>
          <w:sz w:val="18"/>
          <w:lang w:val="en-GB"/>
        </w:rPr>
      </w:pPr>
      <w:r w:rsidRPr="009B4942">
        <w:rPr>
          <w:rFonts w:eastAsia="Malgun Gothic"/>
          <w:sz w:val="18"/>
          <w:szCs w:val="18"/>
          <w:lang w:val="en-GB"/>
        </w:rPr>
        <w:t xml:space="preserve">NOTE 10 – In this case, for purposes of the </w:t>
      </w:r>
      <w:del w:id="196" w:author="Gary Sullivan" w:date="2023-03-07T11:05:00Z">
        <w:r w:rsidRPr="009B4942" w:rsidDel="004E496B">
          <w:rPr>
            <w:rFonts w:eastAsia="Malgun Gothic"/>
            <w:sz w:val="18"/>
            <w:szCs w:val="18"/>
            <w:lang w:val="en-GB"/>
          </w:rPr>
          <w:delText xml:space="preserve">ITP </w:delText>
        </w:r>
      </w:del>
      <w:ins w:id="197" w:author="Gary Sullivan" w:date="2023-03-07T11:05:00Z">
        <w:r w:rsidR="004E496B">
          <w:rPr>
            <w:rFonts w:eastAsia="Malgun Gothic"/>
            <w:sz w:val="18"/>
            <w:szCs w:val="18"/>
            <w:lang w:val="en-GB"/>
          </w:rPr>
          <w:t>IPT</w:t>
        </w:r>
        <w:r w:rsidR="004E496B" w:rsidRPr="009B4942">
          <w:rPr>
            <w:rFonts w:eastAsia="Malgun Gothic"/>
            <w:sz w:val="18"/>
            <w:szCs w:val="18"/>
            <w:lang w:val="en-GB"/>
          </w:rPr>
          <w:t xml:space="preserve"> </w:t>
        </w:r>
      </w:ins>
      <w:r w:rsidRPr="009B4942">
        <w:rPr>
          <w:rFonts w:eastAsia="Malgun Gothic"/>
          <w:sz w:val="18"/>
          <w:szCs w:val="18"/>
          <w:lang w:val="en-GB"/>
        </w:rPr>
        <w:t xml:space="preserve">nomenclature </w:t>
      </w:r>
      <w:r w:rsidRPr="009B4942">
        <w:rPr>
          <w:sz w:val="18"/>
          <w:szCs w:val="18"/>
          <w:lang w:val="en-GB"/>
        </w:rPr>
        <w:t xml:space="preserve">used </w:t>
      </w:r>
      <w:r w:rsidRPr="009B4942">
        <w:rPr>
          <w:noProof/>
          <w:sz w:val="18"/>
          <w:lang w:val="en-GB"/>
        </w:rPr>
        <w:t xml:space="preserve">in </w:t>
      </w:r>
      <w:r w:rsidRPr="009B4942">
        <w:rPr>
          <w:rFonts w:eastAsia="MS Mincho"/>
          <w:sz w:val="18"/>
          <w:szCs w:val="18"/>
          <w:lang w:val="en-GB" w:eastAsia="ja-JP"/>
        </w:rPr>
        <w:fldChar w:fldCharType="begin"/>
      </w:r>
      <w:r w:rsidRPr="009B4942">
        <w:rPr>
          <w:rFonts w:eastAsia="MS Mincho"/>
          <w:sz w:val="18"/>
          <w:szCs w:val="18"/>
          <w:lang w:val="en-GB" w:eastAsia="ja-JP"/>
        </w:rPr>
        <w:instrText xml:space="preserve"> REF _Ref403551611 \h  \* MERGEFORMAT </w:instrText>
      </w:r>
      <w:r w:rsidRPr="009B4942">
        <w:rPr>
          <w:rFonts w:eastAsia="MS Mincho"/>
          <w:sz w:val="18"/>
          <w:szCs w:val="18"/>
          <w:lang w:val="en-GB" w:eastAsia="ja-JP"/>
        </w:rPr>
      </w:r>
      <w:r w:rsidRPr="009B4942">
        <w:rPr>
          <w:rFonts w:eastAsia="MS Mincho"/>
          <w:sz w:val="18"/>
          <w:szCs w:val="18"/>
          <w:lang w:val="en-GB" w:eastAsia="ja-JP"/>
        </w:rPr>
        <w:fldChar w:fldCharType="separate"/>
      </w:r>
      <w:r w:rsidR="00C4365C" w:rsidRPr="00C4365C">
        <w:rPr>
          <w:rFonts w:eastAsia="MS Mincho"/>
          <w:sz w:val="18"/>
          <w:szCs w:val="18"/>
          <w:lang w:val="en-GB"/>
        </w:rPr>
        <w:t>Table E</w:t>
      </w:r>
      <w:r w:rsidR="00C4365C" w:rsidRPr="00C4365C">
        <w:rPr>
          <w:rFonts w:eastAsia="MS Mincho"/>
          <w:sz w:val="18"/>
          <w:szCs w:val="18"/>
          <w:lang w:val="en-GB"/>
        </w:rPr>
        <w:noBreakHyphen/>
        <w:t>5</w:t>
      </w:r>
      <w:r w:rsidRPr="009B4942">
        <w:rPr>
          <w:rFonts w:eastAsia="MS Mincho"/>
          <w:sz w:val="18"/>
          <w:szCs w:val="18"/>
          <w:lang w:val="en-GB" w:eastAsia="ja-JP"/>
        </w:rPr>
        <w:fldChar w:fldCharType="end"/>
      </w:r>
      <w:r w:rsidRPr="009B4942">
        <w:rPr>
          <w:noProof/>
          <w:sz w:val="18"/>
          <w:lang w:val="en-GB"/>
        </w:rPr>
        <w:t xml:space="preserve">, </w:t>
      </w:r>
      <w:r w:rsidRPr="009B4942">
        <w:rPr>
          <w:rFonts w:eastAsia="Malgun Gothic"/>
          <w:sz w:val="18"/>
          <w:szCs w:val="18"/>
          <w:lang w:val="en-GB"/>
        </w:rPr>
        <w:t>E′</w:t>
      </w:r>
      <w:r w:rsidRPr="009B4942">
        <w:rPr>
          <w:rFonts w:eastAsia="Malgun Gothic"/>
          <w:sz w:val="18"/>
          <w:szCs w:val="18"/>
          <w:vertAlign w:val="subscript"/>
          <w:lang w:val="en-GB"/>
        </w:rPr>
        <w:t>Y</w:t>
      </w:r>
      <w:r w:rsidRPr="009B4942">
        <w:rPr>
          <w:rFonts w:eastAsia="Malgun Gothic"/>
          <w:sz w:val="18"/>
          <w:szCs w:val="18"/>
          <w:lang w:val="en-GB"/>
        </w:rPr>
        <w:t>, E′</w:t>
      </w:r>
      <w:r w:rsidRPr="009B4942">
        <w:rPr>
          <w:rFonts w:eastAsia="Malgun Gothic"/>
          <w:sz w:val="18"/>
          <w:szCs w:val="18"/>
          <w:vertAlign w:val="subscript"/>
          <w:lang w:val="en-GB"/>
        </w:rPr>
        <w:t>PB</w:t>
      </w:r>
      <w:r w:rsidRPr="009B4942">
        <w:rPr>
          <w:rFonts w:eastAsia="Malgun Gothic"/>
          <w:sz w:val="18"/>
          <w:szCs w:val="18"/>
          <w:lang w:val="en-GB"/>
        </w:rPr>
        <w:t>, and E′</w:t>
      </w:r>
      <w:r w:rsidRPr="009B4942">
        <w:rPr>
          <w:rFonts w:eastAsia="Malgun Gothic"/>
          <w:sz w:val="18"/>
          <w:szCs w:val="18"/>
          <w:vertAlign w:val="subscript"/>
          <w:lang w:val="en-GB"/>
        </w:rPr>
        <w:t>PR</w:t>
      </w:r>
      <w:r w:rsidRPr="009B4942">
        <w:rPr>
          <w:rFonts w:eastAsia="Malgun Gothic"/>
          <w:sz w:val="18"/>
          <w:szCs w:val="18"/>
          <w:lang w:val="en-GB"/>
        </w:rPr>
        <w:t xml:space="preserve"> of Equations </w:t>
      </w:r>
      <w:r w:rsidRPr="009B4942">
        <w:rPr>
          <w:rFonts w:eastAsia="Malgun Gothic"/>
          <w:sz w:val="18"/>
          <w:szCs w:val="18"/>
          <w:lang w:val="en-GB"/>
        </w:rPr>
        <w:fldChar w:fldCharType="begin"/>
      </w:r>
      <w:r w:rsidRPr="009B4942">
        <w:rPr>
          <w:rFonts w:eastAsia="Malgun Gothic"/>
          <w:sz w:val="18"/>
          <w:szCs w:val="18"/>
          <w:lang w:val="en-GB"/>
        </w:rPr>
        <w:instrText xml:space="preserve"> REF Equation_Y2HLG \h  \* MERGEFORMAT </w:instrText>
      </w:r>
      <w:r w:rsidRPr="009B4942">
        <w:rPr>
          <w:rFonts w:eastAsia="Malgun Gothic"/>
          <w:sz w:val="18"/>
          <w:szCs w:val="18"/>
          <w:lang w:val="en-GB"/>
        </w:rPr>
      </w:r>
      <w:r w:rsidRPr="009B4942">
        <w:rPr>
          <w:rFonts w:eastAsia="Malgun Gothic"/>
          <w:sz w:val="18"/>
          <w:szCs w:val="18"/>
          <w:lang w:val="en-GB"/>
        </w:rPr>
        <w:fldChar w:fldCharType="separate"/>
      </w:r>
      <w:r w:rsidR="00C4365C" w:rsidRPr="00C4365C">
        <w:rPr>
          <w:rFonts w:eastAsia="Malgun Gothic"/>
          <w:noProof/>
          <w:sz w:val="18"/>
          <w:szCs w:val="22"/>
          <w:lang w:val="en-GB"/>
        </w:rPr>
        <w:t>E-75</w:t>
      </w:r>
      <w:r w:rsidRPr="009B4942">
        <w:rPr>
          <w:rFonts w:eastAsia="Malgun Gothic"/>
          <w:sz w:val="18"/>
          <w:szCs w:val="18"/>
          <w:lang w:val="en-GB"/>
        </w:rPr>
        <w:fldChar w:fldCharType="end"/>
      </w:r>
      <w:r w:rsidRPr="009B4942">
        <w:rPr>
          <w:rFonts w:eastAsia="Malgun Gothic"/>
          <w:sz w:val="18"/>
          <w:szCs w:val="18"/>
          <w:lang w:val="en-GB"/>
        </w:rPr>
        <w:t xml:space="preserve">, </w:t>
      </w:r>
      <w:r w:rsidRPr="009B4942">
        <w:rPr>
          <w:rFonts w:eastAsia="Malgun Gothic"/>
          <w:sz w:val="18"/>
          <w:szCs w:val="18"/>
          <w:lang w:val="en-GB"/>
        </w:rPr>
        <w:fldChar w:fldCharType="begin"/>
      </w:r>
      <w:r w:rsidRPr="009B4942">
        <w:rPr>
          <w:rFonts w:eastAsia="Malgun Gothic"/>
          <w:sz w:val="18"/>
          <w:szCs w:val="18"/>
          <w:lang w:val="en-GB"/>
        </w:rPr>
        <w:instrText xml:space="preserve"> REF Equation_PB2HLG \h  \* MERGEFORMAT </w:instrText>
      </w:r>
      <w:r w:rsidRPr="009B4942">
        <w:rPr>
          <w:rFonts w:eastAsia="Malgun Gothic"/>
          <w:sz w:val="18"/>
          <w:szCs w:val="18"/>
          <w:lang w:val="en-GB"/>
        </w:rPr>
      </w:r>
      <w:r w:rsidRPr="009B4942">
        <w:rPr>
          <w:rFonts w:eastAsia="Malgun Gothic"/>
          <w:sz w:val="18"/>
          <w:szCs w:val="18"/>
          <w:lang w:val="en-GB"/>
        </w:rPr>
        <w:fldChar w:fldCharType="separate"/>
      </w:r>
      <w:r w:rsidR="00C4365C" w:rsidRPr="00C4365C">
        <w:rPr>
          <w:rFonts w:eastAsia="Malgun Gothic"/>
          <w:noProof/>
          <w:sz w:val="18"/>
          <w:szCs w:val="22"/>
          <w:lang w:val="en-GB"/>
        </w:rPr>
        <w:t>E-76</w:t>
      </w:r>
      <w:r w:rsidRPr="009B4942">
        <w:rPr>
          <w:rFonts w:eastAsia="Malgun Gothic"/>
          <w:sz w:val="18"/>
          <w:szCs w:val="18"/>
          <w:lang w:val="en-GB"/>
        </w:rPr>
        <w:fldChar w:fldCharType="end"/>
      </w:r>
      <w:r w:rsidRPr="009B4942">
        <w:rPr>
          <w:rFonts w:eastAsia="Malgun Gothic"/>
          <w:sz w:val="18"/>
          <w:szCs w:val="18"/>
          <w:lang w:val="en-GB"/>
        </w:rPr>
        <w:t xml:space="preserve">, and </w:t>
      </w:r>
      <w:r w:rsidRPr="009B4942">
        <w:rPr>
          <w:rFonts w:eastAsia="Malgun Gothic"/>
          <w:sz w:val="18"/>
          <w:szCs w:val="18"/>
          <w:lang w:val="en-GB"/>
        </w:rPr>
        <w:fldChar w:fldCharType="begin"/>
      </w:r>
      <w:r w:rsidRPr="009B4942">
        <w:rPr>
          <w:rFonts w:eastAsia="Malgun Gothic"/>
          <w:sz w:val="18"/>
          <w:szCs w:val="18"/>
          <w:lang w:val="en-GB"/>
        </w:rPr>
        <w:instrText xml:space="preserve"> REF Equation_PR2HLG \h  \* MERGEFORMAT </w:instrText>
      </w:r>
      <w:r w:rsidRPr="009B4942">
        <w:rPr>
          <w:rFonts w:eastAsia="Malgun Gothic"/>
          <w:sz w:val="18"/>
          <w:szCs w:val="18"/>
          <w:lang w:val="en-GB"/>
        </w:rPr>
      </w:r>
      <w:r w:rsidRPr="009B4942">
        <w:rPr>
          <w:rFonts w:eastAsia="Malgun Gothic"/>
          <w:sz w:val="18"/>
          <w:szCs w:val="18"/>
          <w:lang w:val="en-GB"/>
        </w:rPr>
        <w:fldChar w:fldCharType="separate"/>
      </w:r>
      <w:r w:rsidR="00C4365C" w:rsidRPr="00C4365C">
        <w:rPr>
          <w:rFonts w:eastAsia="Malgun Gothic"/>
          <w:noProof/>
          <w:sz w:val="18"/>
          <w:szCs w:val="22"/>
          <w:lang w:val="en-GB"/>
        </w:rPr>
        <w:t>E-77</w:t>
      </w:r>
      <w:r w:rsidRPr="009B4942">
        <w:rPr>
          <w:rFonts w:eastAsia="Malgun Gothic"/>
          <w:sz w:val="18"/>
          <w:szCs w:val="18"/>
          <w:lang w:val="en-GB"/>
        </w:rPr>
        <w:fldChar w:fldCharType="end"/>
      </w:r>
      <w:r w:rsidRPr="009B4942">
        <w:rPr>
          <w:rFonts w:eastAsia="Malgun Gothic"/>
          <w:sz w:val="18"/>
          <w:szCs w:val="18"/>
          <w:lang w:val="en-GB"/>
        </w:rPr>
        <w:t xml:space="preserve"> may be referred to as I, </w:t>
      </w:r>
      <w:ins w:id="198" w:author="Gary Sullivan" w:date="2023-03-07T11:05:00Z">
        <w:r w:rsidR="004E496B">
          <w:rPr>
            <w:rFonts w:eastAsia="Malgun Gothic"/>
            <w:sz w:val="18"/>
            <w:szCs w:val="18"/>
            <w:lang w:val="en-GB"/>
          </w:rPr>
          <w:t>P</w:t>
        </w:r>
      </w:ins>
      <w:del w:id="199" w:author="Gary Sullivan" w:date="2023-03-07T11:05:00Z">
        <w:r w:rsidRPr="009B4942" w:rsidDel="004E496B">
          <w:rPr>
            <w:rFonts w:eastAsia="Malgun Gothic"/>
            <w:sz w:val="18"/>
            <w:szCs w:val="18"/>
            <w:lang w:val="en-GB"/>
          </w:rPr>
          <w:delText>T</w:delText>
        </w:r>
      </w:del>
      <w:r w:rsidRPr="009B4942">
        <w:rPr>
          <w:rFonts w:eastAsia="Malgun Gothic"/>
          <w:sz w:val="18"/>
          <w:szCs w:val="18"/>
          <w:lang w:val="en-GB"/>
        </w:rPr>
        <w:t xml:space="preserve">, and </w:t>
      </w:r>
      <w:ins w:id="200" w:author="Gary Sullivan" w:date="2023-03-07T11:05:00Z">
        <w:r w:rsidR="004E496B">
          <w:rPr>
            <w:rFonts w:eastAsia="Malgun Gothic"/>
            <w:sz w:val="18"/>
            <w:szCs w:val="18"/>
            <w:lang w:val="en-GB"/>
          </w:rPr>
          <w:t>T</w:t>
        </w:r>
      </w:ins>
      <w:del w:id="201" w:author="Gary Sullivan" w:date="2023-03-07T11:05:00Z">
        <w:r w:rsidRPr="009B4942" w:rsidDel="004E496B">
          <w:rPr>
            <w:rFonts w:eastAsia="Malgun Gothic"/>
            <w:sz w:val="18"/>
            <w:szCs w:val="18"/>
            <w:lang w:val="en-GB"/>
          </w:rPr>
          <w:delText>P</w:delText>
        </w:r>
      </w:del>
      <w:r w:rsidRPr="009B4942">
        <w:rPr>
          <w:rFonts w:eastAsia="Malgun Gothic"/>
          <w:sz w:val="18"/>
          <w:szCs w:val="18"/>
          <w:lang w:val="en-GB"/>
        </w:rPr>
        <w:t>, respectively.</w:t>
      </w:r>
    </w:p>
    <w:p w14:paraId="7EA56E36" w14:textId="77777777" w:rsidR="0074224D" w:rsidRPr="002C29DA" w:rsidRDefault="0074224D"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20"/>
        <w:ind w:left="288"/>
        <w:rPr>
          <w:rFonts w:eastAsia="Malgun Gothic"/>
          <w:noProof/>
          <w:sz w:val="18"/>
          <w:szCs w:val="18"/>
          <w:lang w:val="en-GB"/>
        </w:rPr>
      </w:pPr>
    </w:p>
    <w:p w14:paraId="34CF1EFF" w14:textId="6348637F" w:rsidR="002C29DA" w:rsidRPr="002C29DA" w:rsidRDefault="002C29DA" w:rsidP="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rFonts w:eastAsia="MS Mincho"/>
          <w:b/>
          <w:bCs/>
          <w:sz w:val="20"/>
          <w:lang w:val="en-GB"/>
        </w:rPr>
      </w:pPr>
      <w:bookmarkStart w:id="202" w:name="_Ref403551611"/>
      <w:bookmarkStart w:id="203" w:name="_Toc353888967"/>
      <w:bookmarkStart w:id="204" w:name="_Toc80706817"/>
      <w:r w:rsidRPr="002C29DA">
        <w:rPr>
          <w:rFonts w:eastAsia="MS Mincho"/>
          <w:b/>
          <w:bCs/>
          <w:sz w:val="20"/>
          <w:lang w:val="en-GB"/>
        </w:rPr>
        <w:t>Table E</w:t>
      </w:r>
      <w:r w:rsidRPr="002C29DA">
        <w:rPr>
          <w:rFonts w:eastAsia="MS Mincho"/>
          <w:b/>
          <w:bCs/>
          <w:sz w:val="20"/>
          <w:lang w:val="en-GB"/>
        </w:rPr>
        <w:noBreakHyphen/>
      </w:r>
      <w:r w:rsidRPr="002C29DA">
        <w:rPr>
          <w:rFonts w:eastAsia="MS Mincho"/>
          <w:b/>
          <w:bCs/>
          <w:sz w:val="20"/>
          <w:lang w:val="en-GB"/>
        </w:rPr>
        <w:fldChar w:fldCharType="begin"/>
      </w:r>
      <w:r w:rsidRPr="002C29DA">
        <w:rPr>
          <w:rFonts w:eastAsia="MS Mincho"/>
          <w:b/>
          <w:bCs/>
          <w:sz w:val="20"/>
          <w:lang w:val="en-GB"/>
        </w:rPr>
        <w:instrText xml:space="preserve"> SEQ Table </w:instrText>
      </w:r>
      <w:r>
        <w:rPr>
          <w:rFonts w:eastAsia="MS Mincho"/>
          <w:b/>
          <w:bCs/>
          <w:sz w:val="20"/>
          <w:lang w:val="en-GB"/>
        </w:rPr>
        <w:instrText xml:space="preserve">\r 5 </w:instrText>
      </w:r>
      <w:r w:rsidRPr="002C29DA">
        <w:rPr>
          <w:rFonts w:eastAsia="MS Mincho"/>
          <w:b/>
          <w:bCs/>
          <w:sz w:val="20"/>
          <w:lang w:val="en-GB"/>
        </w:rPr>
        <w:instrText xml:space="preserve">\* ARABIC </w:instrText>
      </w:r>
      <w:r w:rsidRPr="002C29DA">
        <w:rPr>
          <w:rFonts w:eastAsia="MS Mincho"/>
          <w:b/>
          <w:bCs/>
          <w:sz w:val="20"/>
          <w:lang w:val="en-GB"/>
        </w:rPr>
        <w:fldChar w:fldCharType="separate"/>
      </w:r>
      <w:r>
        <w:rPr>
          <w:rFonts w:eastAsia="MS Mincho"/>
          <w:b/>
          <w:bCs/>
          <w:noProof/>
          <w:sz w:val="20"/>
          <w:lang w:val="en-GB"/>
        </w:rPr>
        <w:t>5</w:t>
      </w:r>
      <w:r w:rsidRPr="002C29DA">
        <w:rPr>
          <w:rFonts w:eastAsia="MS Mincho"/>
          <w:b/>
          <w:bCs/>
          <w:noProof/>
          <w:sz w:val="20"/>
          <w:lang w:val="en-GB"/>
        </w:rPr>
        <w:fldChar w:fldCharType="end"/>
      </w:r>
      <w:bookmarkEnd w:id="168"/>
      <w:bookmarkEnd w:id="202"/>
      <w:r w:rsidRPr="002C29DA">
        <w:rPr>
          <w:rFonts w:eastAsia="MS Mincho"/>
          <w:b/>
          <w:bCs/>
          <w:sz w:val="20"/>
          <w:lang w:val="en-GB"/>
        </w:rPr>
        <w:t xml:space="preserve"> – Matrix coefficients</w:t>
      </w:r>
      <w:bookmarkEnd w:id="169"/>
      <w:bookmarkEnd w:id="170"/>
      <w:bookmarkEnd w:id="171"/>
      <w:bookmarkEnd w:id="172"/>
      <w:bookmarkEnd w:id="173"/>
      <w:bookmarkEnd w:id="174"/>
      <w:bookmarkEnd w:id="203"/>
      <w:r w:rsidRPr="002C29DA">
        <w:rPr>
          <w:rFonts w:eastAsia="MS Mincho"/>
          <w:b/>
          <w:bCs/>
          <w:sz w:val="20"/>
          <w:lang w:val="en-GB"/>
        </w:rPr>
        <w:t xml:space="preserve"> interpretation using </w:t>
      </w:r>
      <w:ins w:id="205" w:author="Gary Sullivan" w:date="2023-03-01T09:51:00Z">
        <w:r w:rsidR="00EE0F65">
          <w:rPr>
            <w:rFonts w:eastAsia="MS Mincho"/>
            <w:b/>
            <w:bCs/>
            <w:sz w:val="20"/>
            <w:lang w:val="en-GB"/>
          </w:rPr>
          <w:t xml:space="preserve">the </w:t>
        </w:r>
      </w:ins>
      <w:proofErr w:type="spellStart"/>
      <w:r w:rsidRPr="002C29DA">
        <w:rPr>
          <w:rFonts w:eastAsia="MS Mincho"/>
          <w:b/>
          <w:bCs/>
          <w:sz w:val="20"/>
          <w:lang w:val="en-GB"/>
        </w:rPr>
        <w:t>matrix_coefficients</w:t>
      </w:r>
      <w:proofErr w:type="spellEnd"/>
      <w:r w:rsidRPr="002C29DA">
        <w:rPr>
          <w:rFonts w:eastAsia="MS Mincho"/>
          <w:b/>
          <w:bCs/>
          <w:sz w:val="20"/>
          <w:lang w:val="en-GB"/>
        </w:rPr>
        <w:t xml:space="preserve"> syntax element</w:t>
      </w:r>
      <w:bookmarkEnd w:id="204"/>
    </w:p>
    <w:p w14:paraId="08E4FAD3" w14:textId="77777777" w:rsidR="002C29DA" w:rsidRPr="002C29DA" w:rsidRDefault="002C29DA" w:rsidP="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rPr>
          <w:rFonts w:eastAsia="MS Mincho"/>
          <w:sz w:val="8"/>
          <w:szCs w:val="8"/>
          <w:lang w:val="en-GB"/>
        </w:rPr>
      </w:pPr>
    </w:p>
    <w:tbl>
      <w:tblPr>
        <w:tblW w:w="0" w:type="auto"/>
        <w:jc w:val="center"/>
        <w:tblLayout w:type="fixed"/>
        <w:tblCellMar>
          <w:left w:w="80" w:type="dxa"/>
          <w:right w:w="80" w:type="dxa"/>
        </w:tblCellMar>
        <w:tblLook w:val="0000" w:firstRow="0" w:lastRow="0" w:firstColumn="0" w:lastColumn="0" w:noHBand="0" w:noVBand="0"/>
      </w:tblPr>
      <w:tblGrid>
        <w:gridCol w:w="864"/>
        <w:gridCol w:w="2448"/>
        <w:gridCol w:w="6192"/>
      </w:tblGrid>
      <w:tr w:rsidR="002C29DA" w:rsidRPr="002C29DA" w14:paraId="7F1D69B3" w14:textId="77777777" w:rsidTr="00553EA5">
        <w:trPr>
          <w:cantSplit/>
          <w:jc w:val="center"/>
        </w:trPr>
        <w:tc>
          <w:tcPr>
            <w:tcW w:w="864" w:type="dxa"/>
            <w:tcBorders>
              <w:top w:val="single" w:sz="6" w:space="0" w:color="auto"/>
              <w:left w:val="single" w:sz="6" w:space="0" w:color="auto"/>
              <w:bottom w:val="single" w:sz="8" w:space="0" w:color="auto"/>
              <w:right w:val="single" w:sz="6" w:space="0" w:color="auto"/>
            </w:tcBorders>
          </w:tcPr>
          <w:p w14:paraId="5377307E"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72" w:after="72"/>
              <w:jc w:val="center"/>
              <w:rPr>
                <w:rFonts w:eastAsia="MS Mincho"/>
                <w:b/>
                <w:bCs/>
                <w:sz w:val="20"/>
                <w:lang w:val="en-GB"/>
              </w:rPr>
            </w:pPr>
            <w:r w:rsidRPr="002C29DA">
              <w:rPr>
                <w:rFonts w:eastAsia="MS Mincho"/>
                <w:b/>
                <w:bCs/>
                <w:sz w:val="20"/>
                <w:lang w:val="en-GB"/>
              </w:rPr>
              <w:t>Value</w:t>
            </w:r>
          </w:p>
        </w:tc>
        <w:tc>
          <w:tcPr>
            <w:tcW w:w="2448" w:type="dxa"/>
            <w:tcBorders>
              <w:top w:val="single" w:sz="6" w:space="0" w:color="auto"/>
              <w:left w:val="single" w:sz="6" w:space="0" w:color="auto"/>
              <w:bottom w:val="single" w:sz="8" w:space="0" w:color="auto"/>
              <w:right w:val="single" w:sz="6" w:space="0" w:color="auto"/>
            </w:tcBorders>
          </w:tcPr>
          <w:p w14:paraId="1E8C2253"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72" w:after="72"/>
              <w:jc w:val="left"/>
              <w:rPr>
                <w:rFonts w:eastAsia="MS Mincho"/>
                <w:b/>
                <w:bCs/>
                <w:sz w:val="20"/>
                <w:lang w:val="en-GB"/>
              </w:rPr>
            </w:pPr>
            <w:r w:rsidRPr="002C29DA">
              <w:rPr>
                <w:rFonts w:eastAsia="MS Mincho"/>
                <w:b/>
                <w:bCs/>
                <w:sz w:val="20"/>
                <w:lang w:val="en-GB"/>
              </w:rPr>
              <w:t>Matrix</w:t>
            </w:r>
          </w:p>
        </w:tc>
        <w:tc>
          <w:tcPr>
            <w:tcW w:w="6192" w:type="dxa"/>
            <w:tcBorders>
              <w:top w:val="single" w:sz="6" w:space="0" w:color="auto"/>
              <w:left w:val="single" w:sz="6" w:space="0" w:color="auto"/>
              <w:bottom w:val="single" w:sz="8" w:space="0" w:color="auto"/>
              <w:right w:val="single" w:sz="6" w:space="0" w:color="auto"/>
            </w:tcBorders>
          </w:tcPr>
          <w:p w14:paraId="010D87BF"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72" w:after="72"/>
              <w:jc w:val="center"/>
              <w:rPr>
                <w:rFonts w:eastAsia="MS Mincho"/>
                <w:b/>
                <w:bCs/>
                <w:sz w:val="20"/>
                <w:lang w:val="en-GB"/>
              </w:rPr>
            </w:pPr>
            <w:r w:rsidRPr="002C29DA">
              <w:rPr>
                <w:rFonts w:eastAsia="MS Mincho"/>
                <w:b/>
                <w:bCs/>
                <w:sz w:val="20"/>
                <w:lang w:val="en-GB"/>
              </w:rPr>
              <w:t>Informative remark</w:t>
            </w:r>
          </w:p>
        </w:tc>
      </w:tr>
      <w:tr w:rsidR="002C29DA" w:rsidRPr="002C29DA" w14:paraId="1F5BB042" w14:textId="77777777" w:rsidTr="00553EA5">
        <w:trPr>
          <w:cantSplit/>
          <w:jc w:val="center"/>
        </w:trPr>
        <w:tc>
          <w:tcPr>
            <w:tcW w:w="864" w:type="dxa"/>
            <w:tcBorders>
              <w:left w:val="single" w:sz="6" w:space="0" w:color="auto"/>
              <w:bottom w:val="single" w:sz="6" w:space="0" w:color="auto"/>
              <w:right w:val="single" w:sz="6" w:space="0" w:color="auto"/>
            </w:tcBorders>
          </w:tcPr>
          <w:p w14:paraId="266CE487"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lang w:val="en-GB"/>
              </w:rPr>
            </w:pPr>
            <w:r w:rsidRPr="002C29DA">
              <w:rPr>
                <w:rFonts w:eastAsia="MS Mincho"/>
                <w:sz w:val="20"/>
                <w:lang w:val="en-GB"/>
              </w:rPr>
              <w:t>0</w:t>
            </w:r>
          </w:p>
        </w:tc>
        <w:tc>
          <w:tcPr>
            <w:tcW w:w="2448" w:type="dxa"/>
            <w:tcBorders>
              <w:left w:val="single" w:sz="6" w:space="0" w:color="auto"/>
              <w:bottom w:val="single" w:sz="6" w:space="0" w:color="auto"/>
              <w:right w:val="single" w:sz="6" w:space="0" w:color="auto"/>
            </w:tcBorders>
          </w:tcPr>
          <w:p w14:paraId="3A87CEA8"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GBR</w:t>
            </w:r>
          </w:p>
        </w:tc>
        <w:tc>
          <w:tcPr>
            <w:tcW w:w="6192" w:type="dxa"/>
            <w:tcBorders>
              <w:left w:val="single" w:sz="6" w:space="0" w:color="auto"/>
              <w:bottom w:val="single" w:sz="6" w:space="0" w:color="auto"/>
              <w:right w:val="single" w:sz="6" w:space="0" w:color="auto"/>
            </w:tcBorders>
          </w:tcPr>
          <w:p w14:paraId="070FE50B"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The identity matrix.</w:t>
            </w:r>
          </w:p>
          <w:p w14:paraId="07D27A97"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Typically used for GBR (often referred to as RGB); however, may also be used for YZX (often referred to as XYZ)</w:t>
            </w:r>
          </w:p>
          <w:p w14:paraId="30B5B10C"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IEC 61966-2-1 (sRGB)</w:t>
            </w:r>
          </w:p>
          <w:p w14:paraId="4555EA0F"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Society of Motion Picture and Television Engineers ST 428-1 XYZ (2006)</w:t>
            </w:r>
          </w:p>
          <w:p w14:paraId="0C010CFB" w14:textId="0DB13265"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See Equations </w:t>
            </w:r>
            <w:r>
              <w:rPr>
                <w:rFonts w:eastAsia="MS Mincho"/>
                <w:sz w:val="20"/>
                <w:lang w:val="en-GB"/>
              </w:rPr>
              <w:t>E -1</w:t>
            </w:r>
            <w:r w:rsidRPr="002C29DA">
              <w:rPr>
                <w:rFonts w:eastAsia="MS Mincho"/>
                <w:sz w:val="20"/>
                <w:lang w:val="en-GB"/>
              </w:rPr>
              <w:t xml:space="preserve"> t</w:t>
            </w:r>
            <w:r>
              <w:rPr>
                <w:rFonts w:eastAsia="MS Mincho"/>
                <w:sz w:val="20"/>
                <w:lang w:val="en-GB"/>
              </w:rPr>
              <w:t>o E-3</w:t>
            </w:r>
          </w:p>
        </w:tc>
      </w:tr>
      <w:tr w:rsidR="002C29DA" w:rsidRPr="002C29DA" w14:paraId="12D95936"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1B859ADC"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lang w:val="en-GB"/>
              </w:rPr>
            </w:pPr>
            <w:r w:rsidRPr="002C29DA">
              <w:rPr>
                <w:rFonts w:eastAsia="MS Mincho"/>
                <w:sz w:val="20"/>
                <w:lang w:val="en-GB"/>
              </w:rPr>
              <w:t>1</w:t>
            </w:r>
          </w:p>
        </w:tc>
        <w:tc>
          <w:tcPr>
            <w:tcW w:w="2448" w:type="dxa"/>
            <w:tcBorders>
              <w:top w:val="single" w:sz="6" w:space="0" w:color="auto"/>
              <w:left w:val="single" w:sz="6" w:space="0" w:color="auto"/>
              <w:bottom w:val="single" w:sz="6" w:space="0" w:color="auto"/>
              <w:right w:val="single" w:sz="6" w:space="0" w:color="auto"/>
            </w:tcBorders>
          </w:tcPr>
          <w:p w14:paraId="6F92BD51"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iCs/>
                <w:sz w:val="20"/>
                <w:lang w:val="en-GB"/>
              </w:rPr>
              <w:t>K</w:t>
            </w:r>
            <w:r w:rsidRPr="002C29DA">
              <w:rPr>
                <w:rFonts w:eastAsia="MS Mincho"/>
                <w:iCs/>
                <w:sz w:val="20"/>
                <w:vertAlign w:val="subscript"/>
                <w:lang w:val="en-GB"/>
              </w:rPr>
              <w:t>R</w:t>
            </w:r>
            <w:r w:rsidRPr="002C29DA">
              <w:rPr>
                <w:rFonts w:eastAsia="MS Mincho"/>
                <w:sz w:val="20"/>
                <w:lang w:val="en-GB"/>
              </w:rPr>
              <w:t xml:space="preserve"> = 0.2126; </w:t>
            </w:r>
            <w:r w:rsidRPr="002C29DA">
              <w:rPr>
                <w:rFonts w:eastAsia="MS Mincho"/>
                <w:iCs/>
                <w:sz w:val="20"/>
                <w:lang w:val="en-GB"/>
              </w:rPr>
              <w:t>K</w:t>
            </w:r>
            <w:r w:rsidRPr="002C29DA">
              <w:rPr>
                <w:rFonts w:eastAsia="MS Mincho"/>
                <w:iCs/>
                <w:sz w:val="20"/>
                <w:vertAlign w:val="subscript"/>
                <w:lang w:val="en-GB"/>
              </w:rPr>
              <w:t>B</w:t>
            </w:r>
            <w:r w:rsidRPr="002C29DA">
              <w:rPr>
                <w:rFonts w:eastAsia="MS Mincho"/>
                <w:sz w:val="20"/>
                <w:lang w:val="en-GB"/>
              </w:rPr>
              <w:t xml:space="preserve"> = 0.0722</w:t>
            </w:r>
          </w:p>
        </w:tc>
        <w:tc>
          <w:tcPr>
            <w:tcW w:w="6192" w:type="dxa"/>
            <w:tcBorders>
              <w:top w:val="single" w:sz="6" w:space="0" w:color="auto"/>
              <w:left w:val="single" w:sz="6" w:space="0" w:color="auto"/>
              <w:bottom w:val="single" w:sz="6" w:space="0" w:color="auto"/>
              <w:right w:val="single" w:sz="6" w:space="0" w:color="auto"/>
            </w:tcBorders>
          </w:tcPr>
          <w:p w14:paraId="6B75ACA2" w14:textId="77777777" w:rsidR="002C29DA" w:rsidRPr="002C29DA" w:rsidRDefault="002C29DA" w:rsidP="00CA32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Rec. ITU</w:t>
            </w:r>
            <w:r w:rsidRPr="002C29DA">
              <w:rPr>
                <w:rFonts w:eastAsia="MS Mincho"/>
                <w:sz w:val="20"/>
                <w:lang w:val="en-GB"/>
              </w:rPr>
              <w:noBreakHyphen/>
              <w:t>R BT.709-6</w:t>
            </w:r>
          </w:p>
          <w:p w14:paraId="1C6CA563" w14:textId="77777777" w:rsidR="002C29DA" w:rsidRPr="002C29DA" w:rsidRDefault="002C29DA" w:rsidP="00CA32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left"/>
              <w:rPr>
                <w:rFonts w:eastAsia="MS Mincho"/>
                <w:sz w:val="20"/>
                <w:lang w:val="en-GB"/>
              </w:rPr>
            </w:pPr>
            <w:r w:rsidRPr="002C29DA">
              <w:rPr>
                <w:rFonts w:eastAsia="MS Mincho"/>
                <w:sz w:val="20"/>
                <w:lang w:val="en-GB"/>
              </w:rPr>
              <w:t>Rec. ITU</w:t>
            </w:r>
            <w:r w:rsidRPr="002C29DA">
              <w:rPr>
                <w:rFonts w:eastAsia="MS Mincho"/>
                <w:sz w:val="20"/>
                <w:lang w:val="en-GB"/>
              </w:rPr>
              <w:noBreakHyphen/>
              <w:t>R BT.1361-0 conventional colour gamut system and extended colour gamut system (historical)</w:t>
            </w:r>
          </w:p>
          <w:p w14:paraId="0F11750D" w14:textId="77777777" w:rsidR="002C29DA" w:rsidRPr="002C29DA" w:rsidRDefault="002C29DA" w:rsidP="00CA32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IEC 61966-2-4 xvYCC</w:t>
            </w:r>
            <w:r w:rsidRPr="002C29DA">
              <w:rPr>
                <w:rFonts w:eastAsia="MS Mincho"/>
                <w:sz w:val="20"/>
                <w:vertAlign w:val="subscript"/>
                <w:lang w:val="en-GB"/>
              </w:rPr>
              <w:t>709</w:t>
            </w:r>
          </w:p>
          <w:p w14:paraId="2BC41C09" w14:textId="77777777" w:rsidR="002C29DA" w:rsidRPr="002C29DA" w:rsidRDefault="002C29DA" w:rsidP="00CA32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left"/>
              <w:rPr>
                <w:rFonts w:eastAsia="MS Mincho"/>
                <w:sz w:val="20"/>
                <w:lang w:val="en-GB"/>
              </w:rPr>
            </w:pPr>
            <w:r w:rsidRPr="002C29DA">
              <w:rPr>
                <w:rFonts w:eastAsia="MS Mincho"/>
                <w:sz w:val="20"/>
                <w:lang w:val="en-GB"/>
              </w:rPr>
              <w:t>Society of Motion Picture and Television Engineers RP 177 (1993) Annex B</w:t>
            </w:r>
          </w:p>
          <w:p w14:paraId="1D745479" w14:textId="265B6FDD" w:rsidR="002C29DA" w:rsidRPr="002C29DA" w:rsidRDefault="002C29DA" w:rsidP="00CA32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left"/>
              <w:rPr>
                <w:rFonts w:eastAsia="MS Mincho"/>
                <w:sz w:val="20"/>
                <w:lang w:val="en-GB"/>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OrdinaryMatrixFirst_Eqn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35</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OrdinaryMatrixLast_Eqn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37</w:t>
            </w:r>
            <w:r w:rsidRPr="002C29DA">
              <w:rPr>
                <w:rFonts w:eastAsia="MS Mincho"/>
                <w:sz w:val="20"/>
                <w:lang w:val="en-GB"/>
              </w:rPr>
              <w:fldChar w:fldCharType="end"/>
            </w:r>
          </w:p>
        </w:tc>
      </w:tr>
      <w:tr w:rsidR="002C29DA" w:rsidRPr="002C29DA" w14:paraId="303F7537"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37402963"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lang w:val="en-GB"/>
              </w:rPr>
            </w:pPr>
            <w:r w:rsidRPr="002C29DA">
              <w:rPr>
                <w:rFonts w:eastAsia="MS Mincho"/>
                <w:sz w:val="20"/>
                <w:lang w:val="en-GB"/>
              </w:rPr>
              <w:t>2</w:t>
            </w:r>
          </w:p>
        </w:tc>
        <w:tc>
          <w:tcPr>
            <w:tcW w:w="2448" w:type="dxa"/>
            <w:tcBorders>
              <w:top w:val="single" w:sz="6" w:space="0" w:color="auto"/>
              <w:left w:val="single" w:sz="6" w:space="0" w:color="auto"/>
              <w:bottom w:val="single" w:sz="6" w:space="0" w:color="auto"/>
              <w:right w:val="single" w:sz="6" w:space="0" w:color="auto"/>
            </w:tcBorders>
          </w:tcPr>
          <w:p w14:paraId="33807A5B"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Unspecified</w:t>
            </w:r>
          </w:p>
        </w:tc>
        <w:tc>
          <w:tcPr>
            <w:tcW w:w="6192" w:type="dxa"/>
            <w:tcBorders>
              <w:top w:val="single" w:sz="6" w:space="0" w:color="auto"/>
              <w:left w:val="single" w:sz="6" w:space="0" w:color="auto"/>
              <w:bottom w:val="single" w:sz="6" w:space="0" w:color="auto"/>
              <w:right w:val="single" w:sz="6" w:space="0" w:color="auto"/>
            </w:tcBorders>
          </w:tcPr>
          <w:p w14:paraId="62E2C228"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Image characteristics are unknown or are determined by the application.</w:t>
            </w:r>
          </w:p>
        </w:tc>
      </w:tr>
      <w:tr w:rsidR="002C29DA" w:rsidRPr="002C29DA" w14:paraId="6BB1F9D6"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0D807C0D"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lang w:val="en-GB"/>
              </w:rPr>
            </w:pPr>
            <w:r w:rsidRPr="002C29DA">
              <w:rPr>
                <w:rFonts w:eastAsia="MS Mincho"/>
                <w:sz w:val="20"/>
                <w:lang w:val="en-GB"/>
              </w:rPr>
              <w:t>3</w:t>
            </w:r>
          </w:p>
        </w:tc>
        <w:tc>
          <w:tcPr>
            <w:tcW w:w="2448" w:type="dxa"/>
            <w:tcBorders>
              <w:top w:val="single" w:sz="6" w:space="0" w:color="auto"/>
              <w:left w:val="single" w:sz="6" w:space="0" w:color="auto"/>
              <w:bottom w:val="single" w:sz="6" w:space="0" w:color="auto"/>
              <w:right w:val="single" w:sz="6" w:space="0" w:color="auto"/>
            </w:tcBorders>
          </w:tcPr>
          <w:p w14:paraId="1523B3A0"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Reserved</w:t>
            </w:r>
          </w:p>
        </w:tc>
        <w:tc>
          <w:tcPr>
            <w:tcW w:w="6192" w:type="dxa"/>
            <w:tcBorders>
              <w:top w:val="single" w:sz="6" w:space="0" w:color="auto"/>
              <w:left w:val="single" w:sz="6" w:space="0" w:color="auto"/>
              <w:bottom w:val="single" w:sz="6" w:space="0" w:color="auto"/>
              <w:right w:val="single" w:sz="6" w:space="0" w:color="auto"/>
            </w:tcBorders>
          </w:tcPr>
          <w:p w14:paraId="15AEBDBF"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For future use by ITU</w:t>
            </w:r>
            <w:r w:rsidRPr="002C29DA">
              <w:rPr>
                <w:rFonts w:eastAsia="MS Mincho"/>
                <w:sz w:val="20"/>
                <w:lang w:val="en-GB"/>
              </w:rPr>
              <w:noBreakHyphen/>
              <w:t>T | ISO/IEC</w:t>
            </w:r>
          </w:p>
        </w:tc>
      </w:tr>
      <w:tr w:rsidR="002C29DA" w:rsidRPr="002C29DA" w14:paraId="73D1AE54"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25CA8273"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rPr>
            </w:pPr>
            <w:r w:rsidRPr="002C29DA">
              <w:rPr>
                <w:rFonts w:eastAsia="MS Mincho"/>
                <w:sz w:val="20"/>
                <w:lang w:val="en-GB"/>
              </w:rPr>
              <w:t>4</w:t>
            </w:r>
          </w:p>
        </w:tc>
        <w:tc>
          <w:tcPr>
            <w:tcW w:w="2448" w:type="dxa"/>
            <w:tcBorders>
              <w:top w:val="single" w:sz="6" w:space="0" w:color="auto"/>
              <w:left w:val="single" w:sz="6" w:space="0" w:color="auto"/>
              <w:bottom w:val="single" w:sz="6" w:space="0" w:color="auto"/>
              <w:right w:val="single" w:sz="6" w:space="0" w:color="auto"/>
            </w:tcBorders>
          </w:tcPr>
          <w:p w14:paraId="64FB4B6B"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iCs/>
                <w:sz w:val="20"/>
                <w:lang w:val="en-GB"/>
              </w:rPr>
              <w:t>K</w:t>
            </w:r>
            <w:r w:rsidRPr="002C29DA">
              <w:rPr>
                <w:rFonts w:eastAsia="MS Mincho"/>
                <w:iCs/>
                <w:sz w:val="20"/>
                <w:vertAlign w:val="subscript"/>
                <w:lang w:val="en-GB"/>
              </w:rPr>
              <w:t>R</w:t>
            </w:r>
            <w:r w:rsidRPr="002C29DA">
              <w:rPr>
                <w:rFonts w:eastAsia="MS Mincho"/>
                <w:sz w:val="20"/>
                <w:lang w:val="en-GB"/>
              </w:rPr>
              <w:t xml:space="preserve"> = 0.30;   </w:t>
            </w:r>
            <w:r w:rsidRPr="002C29DA">
              <w:rPr>
                <w:rFonts w:eastAsia="MS Mincho"/>
                <w:iCs/>
                <w:sz w:val="20"/>
                <w:lang w:val="en-GB"/>
              </w:rPr>
              <w:t>K</w:t>
            </w:r>
            <w:r w:rsidRPr="002C29DA">
              <w:rPr>
                <w:rFonts w:eastAsia="MS Mincho"/>
                <w:iCs/>
                <w:sz w:val="20"/>
                <w:vertAlign w:val="subscript"/>
                <w:lang w:val="en-GB"/>
              </w:rPr>
              <w:t>B</w:t>
            </w:r>
            <w:r w:rsidRPr="002C29DA">
              <w:rPr>
                <w:rFonts w:eastAsia="MS Mincho"/>
                <w:sz w:val="20"/>
                <w:lang w:val="en-GB"/>
              </w:rPr>
              <w:t xml:space="preserve"> = 0.11</w:t>
            </w:r>
          </w:p>
        </w:tc>
        <w:tc>
          <w:tcPr>
            <w:tcW w:w="6192" w:type="dxa"/>
            <w:tcBorders>
              <w:top w:val="single" w:sz="6" w:space="0" w:color="auto"/>
              <w:left w:val="single" w:sz="6" w:space="0" w:color="auto"/>
              <w:bottom w:val="single" w:sz="6" w:space="0" w:color="auto"/>
              <w:right w:val="single" w:sz="6" w:space="0" w:color="auto"/>
            </w:tcBorders>
          </w:tcPr>
          <w:p w14:paraId="17893951"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left"/>
              <w:rPr>
                <w:rFonts w:eastAsia="MS Mincho"/>
                <w:sz w:val="20"/>
              </w:rPr>
            </w:pPr>
            <w:r w:rsidRPr="002C29DA">
              <w:rPr>
                <w:rFonts w:eastAsia="MS Mincho"/>
                <w:sz w:val="20"/>
                <w:lang w:val="en-GB"/>
              </w:rPr>
              <w:t>United States Federal Communications Commission Title 47 Code of Federal Regulations (2016) 73.682 (a) (20)</w:t>
            </w:r>
          </w:p>
          <w:p w14:paraId="06688C0E" w14:textId="668397C1"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left"/>
              <w:rPr>
                <w:rFonts w:eastAsia="MS Mincho"/>
                <w:sz w:val="20"/>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OrdinaryMatrixFirst_Eqn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35</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OrdinaryMatrixLast_Eqn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37</w:t>
            </w:r>
            <w:r w:rsidRPr="002C29DA">
              <w:rPr>
                <w:rFonts w:eastAsia="MS Mincho"/>
                <w:sz w:val="20"/>
                <w:lang w:val="en-GB"/>
              </w:rPr>
              <w:fldChar w:fldCharType="end"/>
            </w:r>
          </w:p>
        </w:tc>
      </w:tr>
      <w:tr w:rsidR="002C29DA" w:rsidRPr="002C29DA" w14:paraId="5F033970"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4E19C407"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rPr>
            </w:pPr>
            <w:r w:rsidRPr="002C29DA">
              <w:rPr>
                <w:rFonts w:eastAsia="MS Mincho"/>
                <w:sz w:val="20"/>
                <w:lang w:val="en-GB"/>
              </w:rPr>
              <w:t>5</w:t>
            </w:r>
          </w:p>
        </w:tc>
        <w:tc>
          <w:tcPr>
            <w:tcW w:w="2448" w:type="dxa"/>
            <w:tcBorders>
              <w:top w:val="single" w:sz="6" w:space="0" w:color="auto"/>
              <w:left w:val="single" w:sz="6" w:space="0" w:color="auto"/>
              <w:bottom w:val="single" w:sz="6" w:space="0" w:color="auto"/>
              <w:right w:val="single" w:sz="6" w:space="0" w:color="auto"/>
            </w:tcBorders>
          </w:tcPr>
          <w:p w14:paraId="4D820F98"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iCs/>
                <w:sz w:val="20"/>
                <w:lang w:val="en-GB"/>
              </w:rPr>
              <w:t>K</w:t>
            </w:r>
            <w:r w:rsidRPr="002C29DA">
              <w:rPr>
                <w:rFonts w:eastAsia="MS Mincho"/>
                <w:iCs/>
                <w:sz w:val="20"/>
                <w:vertAlign w:val="subscript"/>
                <w:lang w:val="en-GB"/>
              </w:rPr>
              <w:t>R</w:t>
            </w:r>
            <w:r w:rsidRPr="002C29DA">
              <w:rPr>
                <w:rFonts w:eastAsia="MS Mincho"/>
                <w:sz w:val="20"/>
                <w:lang w:val="en-GB"/>
              </w:rPr>
              <w:t xml:space="preserve"> = 0.299; </w:t>
            </w:r>
            <w:r w:rsidRPr="002C29DA">
              <w:rPr>
                <w:rFonts w:eastAsia="MS Mincho"/>
                <w:iCs/>
                <w:sz w:val="20"/>
                <w:lang w:val="en-GB"/>
              </w:rPr>
              <w:t>K</w:t>
            </w:r>
            <w:r w:rsidRPr="002C29DA">
              <w:rPr>
                <w:rFonts w:eastAsia="MS Mincho"/>
                <w:iCs/>
                <w:sz w:val="20"/>
                <w:vertAlign w:val="subscript"/>
                <w:lang w:val="en-GB"/>
              </w:rPr>
              <w:t>B</w:t>
            </w:r>
            <w:r w:rsidRPr="002C29DA">
              <w:rPr>
                <w:rFonts w:eastAsia="MS Mincho"/>
                <w:sz w:val="20"/>
                <w:lang w:val="en-GB"/>
              </w:rPr>
              <w:t xml:space="preserve"> = 0.114</w:t>
            </w:r>
          </w:p>
        </w:tc>
        <w:tc>
          <w:tcPr>
            <w:tcW w:w="6192" w:type="dxa"/>
            <w:tcBorders>
              <w:top w:val="single" w:sz="6" w:space="0" w:color="auto"/>
              <w:left w:val="single" w:sz="6" w:space="0" w:color="auto"/>
              <w:bottom w:val="single" w:sz="6" w:space="0" w:color="auto"/>
              <w:right w:val="single" w:sz="6" w:space="0" w:color="auto"/>
            </w:tcBorders>
          </w:tcPr>
          <w:p w14:paraId="119D05E6" w14:textId="77777777" w:rsidR="002C29DA" w:rsidRPr="002C29DA" w:rsidRDefault="002C29DA" w:rsidP="009B4942">
            <w:pPr>
              <w:pStyle w:val="tablecell0"/>
              <w:numPr>
                <w:ilvl w:val="12"/>
                <w:numId w:val="0"/>
              </w:numPr>
              <w:tabs>
                <w:tab w:val="left" w:pos="1408"/>
              </w:tabs>
              <w:spacing w:before="20" w:after="20"/>
              <w:rPr>
                <w:rFonts w:eastAsia="MS Mincho"/>
                <w:sz w:val="20"/>
              </w:rPr>
            </w:pPr>
            <w:r w:rsidRPr="002C29DA">
              <w:rPr>
                <w:rFonts w:eastAsia="MS Mincho"/>
                <w:sz w:val="20"/>
              </w:rPr>
              <w:t>Rec. ITU-R BT.470</w:t>
            </w:r>
            <w:r w:rsidRPr="002C29DA">
              <w:rPr>
                <w:rFonts w:eastAsia="MS Mincho"/>
                <w:sz w:val="20"/>
              </w:rPr>
              <w:noBreakHyphen/>
              <w:t>7 System B, G (historical)</w:t>
            </w:r>
          </w:p>
          <w:p w14:paraId="4FF80D90" w14:textId="77777777" w:rsidR="002C29DA" w:rsidRPr="002C29DA" w:rsidRDefault="002C29DA" w:rsidP="009B4942">
            <w:pPr>
              <w:pStyle w:val="tablecell0"/>
              <w:numPr>
                <w:ilvl w:val="12"/>
                <w:numId w:val="0"/>
              </w:numPr>
              <w:tabs>
                <w:tab w:val="left" w:pos="1408"/>
              </w:tabs>
              <w:spacing w:before="20" w:after="20"/>
              <w:rPr>
                <w:rFonts w:eastAsia="MS Mincho"/>
                <w:sz w:val="20"/>
              </w:rPr>
            </w:pPr>
            <w:r w:rsidRPr="002C29DA">
              <w:rPr>
                <w:rFonts w:eastAsia="MS Mincho"/>
                <w:sz w:val="20"/>
              </w:rPr>
              <w:t>Rec. ITU-R BT.601</w:t>
            </w:r>
            <w:r w:rsidRPr="002C29DA">
              <w:rPr>
                <w:rFonts w:eastAsia="MS Mincho"/>
                <w:sz w:val="20"/>
              </w:rPr>
              <w:noBreakHyphen/>
              <w:t>7 625</w:t>
            </w:r>
          </w:p>
          <w:p w14:paraId="7A2D3250" w14:textId="77777777" w:rsidR="002C29DA" w:rsidRPr="002C29DA" w:rsidRDefault="002C29DA" w:rsidP="009B4942">
            <w:pPr>
              <w:pStyle w:val="tablecell0"/>
              <w:numPr>
                <w:ilvl w:val="12"/>
                <w:numId w:val="0"/>
              </w:numPr>
              <w:tabs>
                <w:tab w:val="left" w:pos="1408"/>
              </w:tabs>
              <w:spacing w:before="20" w:after="20"/>
              <w:rPr>
                <w:rFonts w:eastAsia="MS Mincho"/>
                <w:sz w:val="20"/>
              </w:rPr>
            </w:pPr>
            <w:r w:rsidRPr="002C29DA">
              <w:rPr>
                <w:rFonts w:eastAsia="MS Mincho"/>
                <w:sz w:val="20"/>
              </w:rPr>
              <w:t>Rec. ITU-R BT.1358-0 625 (historical)</w:t>
            </w:r>
          </w:p>
          <w:p w14:paraId="32F02192" w14:textId="77777777" w:rsidR="002C29DA" w:rsidRPr="002C29DA" w:rsidRDefault="002C29DA" w:rsidP="009B4942">
            <w:pPr>
              <w:pStyle w:val="tablecell0"/>
              <w:numPr>
                <w:ilvl w:val="12"/>
                <w:numId w:val="0"/>
              </w:numPr>
              <w:tabs>
                <w:tab w:val="left" w:pos="1408"/>
              </w:tabs>
              <w:spacing w:before="20" w:after="20"/>
              <w:rPr>
                <w:rFonts w:eastAsia="MS Mincho"/>
                <w:sz w:val="20"/>
              </w:rPr>
            </w:pPr>
            <w:r w:rsidRPr="002C29DA">
              <w:rPr>
                <w:rFonts w:eastAsia="MS Mincho"/>
                <w:sz w:val="20"/>
              </w:rPr>
              <w:t>Rec. ITU-R BT.1700-0 625 PAL and 625 SECAM</w:t>
            </w:r>
          </w:p>
          <w:p w14:paraId="4144B747" w14:textId="77777777" w:rsidR="002C29DA" w:rsidRPr="002C29DA" w:rsidRDefault="002C29DA" w:rsidP="00CA32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left"/>
              <w:rPr>
                <w:rFonts w:eastAsia="MS Mincho"/>
                <w:sz w:val="20"/>
              </w:rPr>
            </w:pPr>
            <w:r w:rsidRPr="002C29DA">
              <w:rPr>
                <w:rFonts w:eastAsia="MS Mincho"/>
                <w:sz w:val="20"/>
                <w:lang w:val="en-GB"/>
              </w:rPr>
              <w:t>IEC 61966-2-1 (</w:t>
            </w:r>
            <w:proofErr w:type="spellStart"/>
            <w:r w:rsidRPr="002C29DA">
              <w:rPr>
                <w:rFonts w:eastAsia="MS Mincho"/>
                <w:sz w:val="20"/>
                <w:lang w:val="en-GB"/>
              </w:rPr>
              <w:t>sYCC</w:t>
            </w:r>
            <w:proofErr w:type="spellEnd"/>
            <w:r w:rsidRPr="002C29DA">
              <w:rPr>
                <w:rFonts w:eastAsia="MS Mincho"/>
                <w:sz w:val="20"/>
                <w:lang w:val="en-GB"/>
              </w:rPr>
              <w:t>)</w:t>
            </w:r>
          </w:p>
          <w:p w14:paraId="04380573"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408"/>
                <w:tab w:val="left" w:pos="2401"/>
              </w:tabs>
              <w:spacing w:before="20" w:after="20"/>
              <w:jc w:val="left"/>
              <w:rPr>
                <w:rFonts w:eastAsia="MS Mincho"/>
                <w:sz w:val="20"/>
              </w:rPr>
            </w:pPr>
            <w:r w:rsidRPr="002C29DA">
              <w:rPr>
                <w:rFonts w:eastAsia="MS Mincho"/>
                <w:sz w:val="20"/>
                <w:lang w:val="en-GB"/>
              </w:rPr>
              <w:t>IEC 61966-2-4 xvYCC</w:t>
            </w:r>
            <w:r w:rsidRPr="002C29DA">
              <w:rPr>
                <w:rFonts w:eastAsia="MS Mincho"/>
                <w:sz w:val="20"/>
                <w:vertAlign w:val="subscript"/>
                <w:lang w:val="en-GB"/>
              </w:rPr>
              <w:t>601</w:t>
            </w:r>
          </w:p>
          <w:p w14:paraId="7435BA68"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left"/>
              <w:rPr>
                <w:rFonts w:eastAsia="MS Mincho"/>
                <w:sz w:val="20"/>
              </w:rPr>
            </w:pPr>
            <w:r w:rsidRPr="002C29DA">
              <w:rPr>
                <w:rFonts w:eastAsia="MS Mincho"/>
                <w:sz w:val="20"/>
                <w:lang w:val="en-GB"/>
              </w:rPr>
              <w:t>(</w:t>
            </w:r>
            <w:proofErr w:type="gramStart"/>
            <w:r w:rsidRPr="002C29DA">
              <w:rPr>
                <w:rFonts w:eastAsia="MS Mincho"/>
                <w:sz w:val="20"/>
                <w:lang w:val="en-GB"/>
              </w:rPr>
              <w:t>functionally</w:t>
            </w:r>
            <w:proofErr w:type="gramEnd"/>
            <w:r w:rsidRPr="002C29DA">
              <w:rPr>
                <w:rFonts w:eastAsia="MS Mincho"/>
                <w:sz w:val="20"/>
                <w:lang w:val="en-GB"/>
              </w:rPr>
              <w:t xml:space="preserve"> the same as the value 6)</w:t>
            </w:r>
          </w:p>
          <w:p w14:paraId="4C3D195F" w14:textId="0BB1E753"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left"/>
              <w:rPr>
                <w:rFonts w:eastAsia="MS Mincho"/>
                <w:sz w:val="20"/>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OrdinaryMatrixFirst_Eqn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35</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OrdinaryMatrixLast_Eqn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37</w:t>
            </w:r>
            <w:r w:rsidRPr="002C29DA">
              <w:rPr>
                <w:rFonts w:eastAsia="MS Mincho"/>
                <w:sz w:val="20"/>
                <w:lang w:val="en-GB"/>
              </w:rPr>
              <w:fldChar w:fldCharType="end"/>
            </w:r>
          </w:p>
        </w:tc>
      </w:tr>
      <w:tr w:rsidR="002C29DA" w:rsidRPr="002C29DA" w14:paraId="34301900"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19BF550E"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rPr>
            </w:pPr>
            <w:r w:rsidRPr="002C29DA">
              <w:rPr>
                <w:rFonts w:eastAsia="MS Mincho"/>
                <w:sz w:val="20"/>
                <w:lang w:val="en-GB"/>
              </w:rPr>
              <w:lastRenderedPageBreak/>
              <w:t>6</w:t>
            </w:r>
          </w:p>
        </w:tc>
        <w:tc>
          <w:tcPr>
            <w:tcW w:w="2448" w:type="dxa"/>
            <w:tcBorders>
              <w:top w:val="single" w:sz="6" w:space="0" w:color="auto"/>
              <w:left w:val="single" w:sz="6" w:space="0" w:color="auto"/>
              <w:bottom w:val="single" w:sz="6" w:space="0" w:color="auto"/>
              <w:right w:val="single" w:sz="6" w:space="0" w:color="auto"/>
            </w:tcBorders>
          </w:tcPr>
          <w:p w14:paraId="5C2ECBFB"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iCs/>
                <w:sz w:val="20"/>
                <w:lang w:val="en-GB"/>
              </w:rPr>
              <w:t>K</w:t>
            </w:r>
            <w:r w:rsidRPr="002C29DA">
              <w:rPr>
                <w:rFonts w:eastAsia="MS Mincho"/>
                <w:iCs/>
                <w:sz w:val="20"/>
                <w:vertAlign w:val="subscript"/>
                <w:lang w:val="en-GB"/>
              </w:rPr>
              <w:t>R</w:t>
            </w:r>
            <w:r w:rsidRPr="002C29DA">
              <w:rPr>
                <w:rFonts w:eastAsia="MS Mincho"/>
                <w:sz w:val="20"/>
                <w:lang w:val="en-GB"/>
              </w:rPr>
              <w:t xml:space="preserve"> = 0.299; </w:t>
            </w:r>
            <w:r w:rsidRPr="002C29DA">
              <w:rPr>
                <w:rFonts w:eastAsia="MS Mincho"/>
                <w:iCs/>
                <w:sz w:val="20"/>
                <w:lang w:val="en-GB"/>
              </w:rPr>
              <w:t>K</w:t>
            </w:r>
            <w:r w:rsidRPr="002C29DA">
              <w:rPr>
                <w:rFonts w:eastAsia="MS Mincho"/>
                <w:iCs/>
                <w:sz w:val="20"/>
                <w:vertAlign w:val="subscript"/>
                <w:lang w:val="en-GB"/>
              </w:rPr>
              <w:t>B</w:t>
            </w:r>
            <w:r w:rsidRPr="002C29DA">
              <w:rPr>
                <w:rFonts w:eastAsia="MS Mincho"/>
                <w:sz w:val="20"/>
                <w:lang w:val="en-GB"/>
              </w:rPr>
              <w:t xml:space="preserve"> = 0.114</w:t>
            </w:r>
          </w:p>
        </w:tc>
        <w:tc>
          <w:tcPr>
            <w:tcW w:w="6192" w:type="dxa"/>
            <w:tcBorders>
              <w:top w:val="single" w:sz="6" w:space="0" w:color="auto"/>
              <w:left w:val="single" w:sz="6" w:space="0" w:color="auto"/>
              <w:bottom w:val="single" w:sz="6" w:space="0" w:color="auto"/>
              <w:right w:val="single" w:sz="6" w:space="0" w:color="auto"/>
            </w:tcBorders>
          </w:tcPr>
          <w:p w14:paraId="0A544A7B"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408"/>
                <w:tab w:val="left" w:pos="2401"/>
              </w:tabs>
              <w:spacing w:before="20" w:after="20" w:line="199" w:lineRule="exact"/>
              <w:jc w:val="left"/>
              <w:rPr>
                <w:rFonts w:eastAsia="MS Mincho"/>
                <w:sz w:val="20"/>
              </w:rPr>
            </w:pPr>
            <w:r w:rsidRPr="002C29DA">
              <w:rPr>
                <w:rFonts w:eastAsia="MS Mincho"/>
                <w:sz w:val="20"/>
                <w:lang w:val="en-GB"/>
              </w:rPr>
              <w:t>Rec. ITU-R BT.601</w:t>
            </w:r>
            <w:r w:rsidRPr="002C29DA">
              <w:rPr>
                <w:rFonts w:eastAsia="MS Mincho"/>
                <w:sz w:val="20"/>
                <w:lang w:val="en-GB"/>
              </w:rPr>
              <w:noBreakHyphen/>
              <w:t>7 525</w:t>
            </w:r>
          </w:p>
          <w:p w14:paraId="5EBA128B"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408"/>
                <w:tab w:val="left" w:pos="2401"/>
              </w:tabs>
              <w:spacing w:before="20" w:after="20"/>
              <w:jc w:val="left"/>
              <w:rPr>
                <w:rFonts w:eastAsia="MS Mincho"/>
                <w:sz w:val="20"/>
              </w:rPr>
            </w:pPr>
            <w:r w:rsidRPr="002C29DA">
              <w:rPr>
                <w:rFonts w:eastAsia="MS Mincho"/>
                <w:sz w:val="20"/>
                <w:lang w:val="en-GB"/>
              </w:rPr>
              <w:t>Rec. ITU-R BT.1358-1 525 or 625</w:t>
            </w:r>
          </w:p>
          <w:p w14:paraId="236651BD"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408"/>
                <w:tab w:val="left" w:pos="2401"/>
              </w:tabs>
              <w:spacing w:before="20" w:after="20"/>
              <w:jc w:val="left"/>
              <w:rPr>
                <w:rFonts w:eastAsia="MS Mincho"/>
                <w:sz w:val="20"/>
              </w:rPr>
            </w:pPr>
            <w:r w:rsidRPr="002C29DA">
              <w:rPr>
                <w:rFonts w:eastAsia="MS Mincho"/>
                <w:sz w:val="20"/>
                <w:lang w:val="en-GB"/>
              </w:rPr>
              <w:t>Rec. ITU-R BT.1700-0 NTSC</w:t>
            </w:r>
          </w:p>
          <w:p w14:paraId="275A8113"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Society of Motion Picture and Television Engineers 170M (2004)</w:t>
            </w:r>
          </w:p>
          <w:p w14:paraId="56167F55"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w:t>
            </w:r>
            <w:proofErr w:type="gramStart"/>
            <w:r w:rsidRPr="002C29DA">
              <w:rPr>
                <w:rFonts w:eastAsia="MS Mincho"/>
                <w:sz w:val="20"/>
                <w:lang w:val="en-GB"/>
              </w:rPr>
              <w:t>functionally</w:t>
            </w:r>
            <w:proofErr w:type="gramEnd"/>
            <w:r w:rsidRPr="002C29DA">
              <w:rPr>
                <w:rFonts w:eastAsia="MS Mincho"/>
                <w:sz w:val="20"/>
                <w:lang w:val="en-GB"/>
              </w:rPr>
              <w:t xml:space="preserve"> the same as the value 5)</w:t>
            </w:r>
          </w:p>
          <w:p w14:paraId="381FBA05" w14:textId="7E845B31"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OrdinaryMatrixFirst_Eqn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35</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OrdinaryMatrixLast_Eqn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37</w:t>
            </w:r>
            <w:r w:rsidRPr="002C29DA">
              <w:rPr>
                <w:rFonts w:eastAsia="MS Mincho"/>
                <w:sz w:val="20"/>
                <w:lang w:val="en-GB"/>
              </w:rPr>
              <w:fldChar w:fldCharType="end"/>
            </w:r>
          </w:p>
        </w:tc>
      </w:tr>
      <w:tr w:rsidR="002C29DA" w:rsidRPr="002C29DA" w14:paraId="76BF8BB3"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343BDDE8"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rPr>
            </w:pPr>
            <w:r w:rsidRPr="002C29DA">
              <w:rPr>
                <w:rFonts w:eastAsia="MS Mincho"/>
                <w:sz w:val="20"/>
                <w:lang w:val="en-GB"/>
              </w:rPr>
              <w:t>7</w:t>
            </w:r>
          </w:p>
        </w:tc>
        <w:tc>
          <w:tcPr>
            <w:tcW w:w="2448" w:type="dxa"/>
            <w:tcBorders>
              <w:top w:val="single" w:sz="6" w:space="0" w:color="auto"/>
              <w:left w:val="single" w:sz="6" w:space="0" w:color="auto"/>
              <w:bottom w:val="single" w:sz="6" w:space="0" w:color="auto"/>
              <w:right w:val="single" w:sz="6" w:space="0" w:color="auto"/>
            </w:tcBorders>
          </w:tcPr>
          <w:p w14:paraId="77BCDD00"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iCs/>
                <w:sz w:val="20"/>
                <w:lang w:val="en-GB"/>
              </w:rPr>
              <w:t>K</w:t>
            </w:r>
            <w:r w:rsidRPr="002C29DA">
              <w:rPr>
                <w:rFonts w:eastAsia="MS Mincho"/>
                <w:iCs/>
                <w:sz w:val="20"/>
                <w:vertAlign w:val="subscript"/>
                <w:lang w:val="en-GB"/>
              </w:rPr>
              <w:t>R</w:t>
            </w:r>
            <w:r w:rsidRPr="002C29DA">
              <w:rPr>
                <w:rFonts w:eastAsia="MS Mincho"/>
                <w:sz w:val="20"/>
                <w:lang w:val="en-GB"/>
              </w:rPr>
              <w:t xml:space="preserve"> = 0.212; </w:t>
            </w:r>
            <w:r w:rsidRPr="002C29DA">
              <w:rPr>
                <w:rFonts w:eastAsia="MS Mincho"/>
                <w:iCs/>
                <w:sz w:val="20"/>
                <w:lang w:val="en-GB"/>
              </w:rPr>
              <w:t>K</w:t>
            </w:r>
            <w:r w:rsidRPr="002C29DA">
              <w:rPr>
                <w:rFonts w:eastAsia="MS Mincho"/>
                <w:iCs/>
                <w:sz w:val="20"/>
                <w:vertAlign w:val="subscript"/>
                <w:lang w:val="en-GB"/>
              </w:rPr>
              <w:t>B</w:t>
            </w:r>
            <w:r w:rsidRPr="002C29DA">
              <w:rPr>
                <w:rFonts w:eastAsia="MS Mincho"/>
                <w:sz w:val="20"/>
                <w:lang w:val="en-GB"/>
              </w:rPr>
              <w:t xml:space="preserve"> = 0.087</w:t>
            </w:r>
          </w:p>
        </w:tc>
        <w:tc>
          <w:tcPr>
            <w:tcW w:w="6192" w:type="dxa"/>
            <w:tcBorders>
              <w:top w:val="single" w:sz="6" w:space="0" w:color="auto"/>
              <w:left w:val="single" w:sz="6" w:space="0" w:color="auto"/>
              <w:bottom w:val="single" w:sz="6" w:space="0" w:color="auto"/>
              <w:right w:val="single" w:sz="6" w:space="0" w:color="auto"/>
            </w:tcBorders>
          </w:tcPr>
          <w:p w14:paraId="23775365"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Society of Motion Picture and Television Engineers 240M (1999, historical)</w:t>
            </w:r>
          </w:p>
          <w:p w14:paraId="33C7100D" w14:textId="444E8FF0"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OrdinaryMatrixFirst_Eqn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35</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OrdinaryMatrixLast_Eqn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37</w:t>
            </w:r>
            <w:r w:rsidRPr="002C29DA">
              <w:rPr>
                <w:rFonts w:eastAsia="MS Mincho"/>
                <w:sz w:val="20"/>
                <w:lang w:val="en-GB"/>
              </w:rPr>
              <w:fldChar w:fldCharType="end"/>
            </w:r>
          </w:p>
        </w:tc>
      </w:tr>
      <w:tr w:rsidR="002C29DA" w:rsidRPr="002C29DA" w14:paraId="5F052892"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2D5F4F16"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rPr>
            </w:pPr>
            <w:r w:rsidRPr="002C29DA">
              <w:rPr>
                <w:rFonts w:eastAsia="MS Mincho"/>
                <w:sz w:val="20"/>
                <w:lang w:val="en-GB"/>
              </w:rPr>
              <w:t>8</w:t>
            </w:r>
          </w:p>
        </w:tc>
        <w:tc>
          <w:tcPr>
            <w:tcW w:w="2448" w:type="dxa"/>
            <w:tcBorders>
              <w:top w:val="single" w:sz="6" w:space="0" w:color="auto"/>
              <w:left w:val="single" w:sz="6" w:space="0" w:color="auto"/>
              <w:bottom w:val="single" w:sz="6" w:space="0" w:color="auto"/>
              <w:right w:val="single" w:sz="6" w:space="0" w:color="auto"/>
            </w:tcBorders>
          </w:tcPr>
          <w:p w14:paraId="3C69B89D"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left"/>
              <w:rPr>
                <w:rFonts w:eastAsia="MS Mincho"/>
                <w:sz w:val="20"/>
              </w:rPr>
            </w:pPr>
            <w:bookmarkStart w:id="206" w:name="_Hlk108085638"/>
            <w:proofErr w:type="spellStart"/>
            <w:r w:rsidRPr="002C29DA">
              <w:rPr>
                <w:rFonts w:eastAsia="MS Mincho"/>
                <w:sz w:val="20"/>
                <w:lang w:val="en-GB"/>
              </w:rPr>
              <w:t>YCgCo</w:t>
            </w:r>
            <w:bookmarkEnd w:id="206"/>
            <w:proofErr w:type="spellEnd"/>
            <w:r w:rsidRPr="002C29DA">
              <w:rPr>
                <w:rFonts w:eastAsia="MS Mincho"/>
                <w:sz w:val="20"/>
                <w:lang w:val="en-GB"/>
              </w:rPr>
              <w:t xml:space="preserve"> or </w:t>
            </w:r>
            <w:proofErr w:type="spellStart"/>
            <w:r w:rsidRPr="002C29DA">
              <w:rPr>
                <w:rFonts w:eastAsia="MS Mincho"/>
                <w:sz w:val="20"/>
                <w:lang w:val="en-GB"/>
              </w:rPr>
              <w:t>YCgCo</w:t>
            </w:r>
            <w:proofErr w:type="spellEnd"/>
            <w:r w:rsidRPr="002C29DA">
              <w:rPr>
                <w:rFonts w:eastAsia="MS Mincho"/>
                <w:sz w:val="20"/>
                <w:lang w:val="en-GB"/>
              </w:rPr>
              <w:t>-R</w:t>
            </w:r>
          </w:p>
        </w:tc>
        <w:tc>
          <w:tcPr>
            <w:tcW w:w="6192" w:type="dxa"/>
            <w:tcBorders>
              <w:top w:val="single" w:sz="6" w:space="0" w:color="auto"/>
              <w:left w:val="single" w:sz="6" w:space="0" w:color="auto"/>
              <w:bottom w:val="single" w:sz="6" w:space="0" w:color="auto"/>
              <w:right w:val="single" w:sz="6" w:space="0" w:color="auto"/>
            </w:tcBorders>
          </w:tcPr>
          <w:p w14:paraId="3EDC2CA9" w14:textId="11EA317D" w:rsidR="002C29DA" w:rsidRPr="002C29DA" w:rsidRDefault="002C29DA" w:rsidP="002C29DA">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left"/>
              <w:rPr>
                <w:rFonts w:eastAsia="MS Mincho"/>
                <w:sz w:val="20"/>
                <w:lang w:val="en-GB"/>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YCgCoFirst_Eqn \h  \* MERGEFORMAT </w:instrText>
            </w:r>
            <w:r w:rsidRPr="002C29DA">
              <w:rPr>
                <w:rFonts w:eastAsia="MS Mincho"/>
                <w:sz w:val="20"/>
                <w:lang w:val="en-GB"/>
              </w:rPr>
            </w:r>
            <w:r w:rsidRPr="002C29DA">
              <w:rPr>
                <w:rFonts w:eastAsia="MS Mincho"/>
                <w:sz w:val="20"/>
                <w:lang w:val="en-GB"/>
              </w:rPr>
              <w:fldChar w:fldCharType="separate"/>
            </w:r>
            <w:r w:rsidR="00C4365C" w:rsidRPr="00C4365C">
              <w:rPr>
                <w:rFonts w:eastAsia="MS Mincho"/>
                <w:sz w:val="20"/>
                <w:lang w:val="en-GB"/>
              </w:rPr>
              <w:t>E-41</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YCgCoFirstR_Eqn \h  \* MERGEFORMAT </w:instrText>
            </w:r>
            <w:r w:rsidRPr="002C29DA">
              <w:rPr>
                <w:rFonts w:eastAsia="MS Mincho"/>
                <w:sz w:val="20"/>
                <w:lang w:val="en-GB"/>
              </w:rPr>
            </w:r>
            <w:r w:rsidRPr="002C29DA">
              <w:rPr>
                <w:rFonts w:eastAsia="MS Mincho"/>
                <w:sz w:val="20"/>
                <w:lang w:val="en-GB"/>
              </w:rPr>
              <w:fldChar w:fldCharType="separate"/>
            </w:r>
            <w:r w:rsidR="00C4365C" w:rsidRPr="00C4365C">
              <w:rPr>
                <w:rFonts w:eastAsia="MS Mincho"/>
                <w:sz w:val="20"/>
                <w:lang w:val="en-GB"/>
              </w:rPr>
              <w:t>E-47</w:t>
            </w:r>
            <w:r w:rsidRPr="002C29DA">
              <w:rPr>
                <w:rFonts w:eastAsia="MS Mincho"/>
                <w:sz w:val="20"/>
                <w:lang w:val="en-GB"/>
              </w:rPr>
              <w:fldChar w:fldCharType="end"/>
            </w:r>
            <w:r w:rsidRPr="002C29DA">
              <w:rPr>
                <w:rFonts w:eastAsia="MS Mincho"/>
                <w:sz w:val="20"/>
                <w:lang w:val="en-GB"/>
              </w:rPr>
              <w:t xml:space="preserve"> for </w:t>
            </w:r>
            <w:proofErr w:type="spellStart"/>
            <w:r w:rsidRPr="002C29DA">
              <w:rPr>
                <w:rFonts w:eastAsia="MS Mincho"/>
                <w:sz w:val="20"/>
                <w:lang w:val="en-GB"/>
              </w:rPr>
              <w:t>YCgCo</w:t>
            </w:r>
            <w:proofErr w:type="spellEnd"/>
            <w:r w:rsidRPr="002C29DA">
              <w:rPr>
                <w:rFonts w:eastAsia="MS Mincho"/>
                <w:sz w:val="20"/>
                <w:lang w:val="en-GB"/>
              </w:rPr>
              <w:t xml:space="preserve"> (when </w:t>
            </w:r>
            <w:proofErr w:type="spellStart"/>
            <w:r w:rsidRPr="002C29DA">
              <w:rPr>
                <w:rFonts w:eastAsia="MS Mincho"/>
                <w:sz w:val="20"/>
                <w:lang w:val="en-GB"/>
              </w:rPr>
              <w:t>BitDepth</w:t>
            </w:r>
            <w:r w:rsidRPr="002C29DA">
              <w:rPr>
                <w:rFonts w:eastAsia="MS Mincho"/>
                <w:sz w:val="20"/>
                <w:vertAlign w:val="subscript"/>
                <w:lang w:val="en-GB"/>
              </w:rPr>
              <w:t>C</w:t>
            </w:r>
            <w:proofErr w:type="spellEnd"/>
            <w:r w:rsidRPr="002C29DA">
              <w:rPr>
                <w:rFonts w:eastAsia="MS Mincho"/>
                <w:sz w:val="20"/>
                <w:lang w:val="en-GB"/>
              </w:rPr>
              <w:t xml:space="preserve"> is equal to </w:t>
            </w:r>
            <w:proofErr w:type="spellStart"/>
            <w:r w:rsidRPr="002C29DA">
              <w:rPr>
                <w:rFonts w:eastAsia="MS Mincho"/>
                <w:sz w:val="20"/>
                <w:lang w:val="en-GB"/>
              </w:rPr>
              <w:t>BitDepth</w:t>
            </w:r>
            <w:r w:rsidRPr="002C29DA">
              <w:rPr>
                <w:rFonts w:eastAsia="MS Mincho"/>
                <w:sz w:val="20"/>
                <w:vertAlign w:val="subscript"/>
                <w:lang w:val="en-GB"/>
              </w:rPr>
              <w:t>Y</w:t>
            </w:r>
            <w:proofErr w:type="spellEnd"/>
            <w:r w:rsidRPr="002C29DA">
              <w:rPr>
                <w:rFonts w:eastAsia="MS Mincho"/>
                <w:sz w:val="20"/>
                <w:lang w:val="en-GB"/>
              </w:rPr>
              <w:t>)</w:t>
            </w:r>
          </w:p>
          <w:p w14:paraId="1FAA3021" w14:textId="418706C9"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left"/>
              <w:rPr>
                <w:rFonts w:eastAsia="MS Mincho"/>
                <w:sz w:val="20"/>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YCgCoSecondCr_Eqn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48</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YCgCoLast_Eqn \h  \* MERGEFORMAT </w:instrText>
            </w:r>
            <w:r w:rsidRPr="002C29DA">
              <w:rPr>
                <w:rFonts w:eastAsia="MS Mincho"/>
                <w:sz w:val="20"/>
                <w:lang w:val="en-GB"/>
              </w:rPr>
            </w:r>
            <w:r w:rsidRPr="002C29DA">
              <w:rPr>
                <w:rFonts w:eastAsia="MS Mincho"/>
                <w:sz w:val="20"/>
                <w:lang w:val="en-GB"/>
              </w:rPr>
              <w:fldChar w:fldCharType="separate"/>
            </w:r>
            <w:r w:rsidR="00C4365C" w:rsidRPr="00C4365C">
              <w:rPr>
                <w:rFonts w:eastAsia="MS Mincho"/>
                <w:sz w:val="20"/>
                <w:lang w:val="en-GB"/>
              </w:rPr>
              <w:t>E-55</w:t>
            </w:r>
            <w:r w:rsidRPr="002C29DA">
              <w:rPr>
                <w:rFonts w:eastAsia="MS Mincho"/>
                <w:sz w:val="20"/>
                <w:lang w:val="en-GB"/>
              </w:rPr>
              <w:fldChar w:fldCharType="end"/>
            </w:r>
            <w:r w:rsidRPr="002C29DA">
              <w:rPr>
                <w:rFonts w:eastAsia="MS Mincho"/>
                <w:sz w:val="20"/>
                <w:lang w:val="en-GB"/>
              </w:rPr>
              <w:t xml:space="preserve"> for </w:t>
            </w:r>
            <w:proofErr w:type="spellStart"/>
            <w:r w:rsidRPr="002C29DA">
              <w:rPr>
                <w:rFonts w:eastAsia="MS Mincho"/>
                <w:sz w:val="20"/>
                <w:lang w:val="en-GB"/>
              </w:rPr>
              <w:t>YCgCo</w:t>
            </w:r>
            <w:proofErr w:type="spellEnd"/>
            <w:r w:rsidRPr="002C29DA">
              <w:rPr>
                <w:rFonts w:eastAsia="MS Mincho"/>
                <w:sz w:val="20"/>
                <w:lang w:val="en-GB"/>
              </w:rPr>
              <w:t xml:space="preserve">-R (when </w:t>
            </w:r>
            <w:proofErr w:type="spellStart"/>
            <w:r w:rsidRPr="002C29DA">
              <w:rPr>
                <w:rFonts w:eastAsia="MS Mincho"/>
                <w:sz w:val="20"/>
                <w:lang w:val="en-GB"/>
              </w:rPr>
              <w:t>BitDepth</w:t>
            </w:r>
            <w:r w:rsidRPr="002C29DA">
              <w:rPr>
                <w:rFonts w:eastAsia="MS Mincho"/>
                <w:sz w:val="20"/>
                <w:vertAlign w:val="subscript"/>
                <w:lang w:val="en-GB"/>
              </w:rPr>
              <w:t>C</w:t>
            </w:r>
            <w:proofErr w:type="spellEnd"/>
            <w:r w:rsidRPr="002C29DA">
              <w:rPr>
                <w:rFonts w:eastAsia="MS Mincho"/>
                <w:sz w:val="20"/>
                <w:lang w:val="en-GB"/>
              </w:rPr>
              <w:t xml:space="preserve"> is equal to </w:t>
            </w:r>
            <w:proofErr w:type="spellStart"/>
            <w:r w:rsidRPr="002C29DA">
              <w:rPr>
                <w:rFonts w:eastAsia="MS Mincho"/>
                <w:sz w:val="20"/>
                <w:lang w:val="en-GB"/>
              </w:rPr>
              <w:t>BitDepth</w:t>
            </w:r>
            <w:r w:rsidRPr="002C29DA">
              <w:rPr>
                <w:rFonts w:eastAsia="MS Mincho"/>
                <w:sz w:val="20"/>
                <w:vertAlign w:val="subscript"/>
                <w:lang w:val="en-GB"/>
              </w:rPr>
              <w:t>Y</w:t>
            </w:r>
            <w:proofErr w:type="spellEnd"/>
            <w:r w:rsidRPr="002C29DA">
              <w:rPr>
                <w:rFonts w:eastAsia="MS Mincho"/>
                <w:sz w:val="20"/>
                <w:lang w:val="en-GB"/>
              </w:rPr>
              <w:t> + 1)</w:t>
            </w:r>
          </w:p>
        </w:tc>
      </w:tr>
      <w:tr w:rsidR="002C29DA" w:rsidRPr="002C29DA" w14:paraId="29413854"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63F246EC"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rPr>
            </w:pPr>
            <w:r w:rsidRPr="002C29DA">
              <w:rPr>
                <w:rFonts w:eastAsia="MS Mincho"/>
                <w:sz w:val="20"/>
                <w:lang w:val="en-GB"/>
              </w:rPr>
              <w:t>9</w:t>
            </w:r>
          </w:p>
        </w:tc>
        <w:tc>
          <w:tcPr>
            <w:tcW w:w="2448" w:type="dxa"/>
            <w:tcBorders>
              <w:top w:val="single" w:sz="6" w:space="0" w:color="auto"/>
              <w:left w:val="single" w:sz="6" w:space="0" w:color="auto"/>
              <w:bottom w:val="single" w:sz="6" w:space="0" w:color="auto"/>
              <w:right w:val="single" w:sz="6" w:space="0" w:color="auto"/>
            </w:tcBorders>
          </w:tcPr>
          <w:p w14:paraId="6097BC6D"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iCs/>
                <w:sz w:val="20"/>
                <w:lang w:val="en-GB"/>
              </w:rPr>
              <w:t>K</w:t>
            </w:r>
            <w:r w:rsidRPr="002C29DA">
              <w:rPr>
                <w:rFonts w:eastAsia="MS Mincho"/>
                <w:iCs/>
                <w:sz w:val="20"/>
                <w:vertAlign w:val="subscript"/>
                <w:lang w:val="en-GB"/>
              </w:rPr>
              <w:t>R</w:t>
            </w:r>
            <w:r w:rsidRPr="002C29DA">
              <w:rPr>
                <w:rFonts w:eastAsia="MS Mincho"/>
                <w:sz w:val="20"/>
                <w:lang w:val="en-GB"/>
              </w:rPr>
              <w:t xml:space="preserve"> = 0.2627; </w:t>
            </w:r>
            <w:r w:rsidRPr="002C29DA">
              <w:rPr>
                <w:rFonts w:eastAsia="MS Mincho"/>
                <w:iCs/>
                <w:sz w:val="20"/>
                <w:lang w:val="en-GB"/>
              </w:rPr>
              <w:t>K</w:t>
            </w:r>
            <w:r w:rsidRPr="002C29DA">
              <w:rPr>
                <w:rFonts w:eastAsia="MS Mincho"/>
                <w:iCs/>
                <w:sz w:val="20"/>
                <w:vertAlign w:val="subscript"/>
                <w:lang w:val="en-GB"/>
              </w:rPr>
              <w:t>B</w:t>
            </w:r>
            <w:r w:rsidRPr="002C29DA">
              <w:rPr>
                <w:rFonts w:eastAsia="MS Mincho"/>
                <w:sz w:val="20"/>
                <w:lang w:val="en-GB"/>
              </w:rPr>
              <w:t xml:space="preserve"> = 0.0593</w:t>
            </w:r>
          </w:p>
        </w:tc>
        <w:tc>
          <w:tcPr>
            <w:tcW w:w="6192" w:type="dxa"/>
            <w:tcBorders>
              <w:top w:val="single" w:sz="6" w:space="0" w:color="auto"/>
              <w:left w:val="single" w:sz="6" w:space="0" w:color="auto"/>
              <w:bottom w:val="single" w:sz="6" w:space="0" w:color="auto"/>
              <w:right w:val="single" w:sz="6" w:space="0" w:color="auto"/>
            </w:tcBorders>
          </w:tcPr>
          <w:p w14:paraId="382482A1"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Rec. ITU-R BT.2020-2 non-constant luminance system</w:t>
            </w:r>
          </w:p>
          <w:p w14:paraId="6BB43CF1"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 xml:space="preserve">Rec. ITU-R BT.2100-2 </w:t>
            </w:r>
            <w:proofErr w:type="spellStart"/>
            <w:r w:rsidRPr="002C29DA">
              <w:rPr>
                <w:rFonts w:eastAsia="MS Mincho"/>
                <w:sz w:val="20"/>
                <w:lang w:val="en-GB"/>
              </w:rPr>
              <w:t>Y′CbCr</w:t>
            </w:r>
            <w:proofErr w:type="spellEnd"/>
          </w:p>
          <w:p w14:paraId="7C92DD50" w14:textId="5DE934B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OrdinaryMatrixFirst_Eqn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35</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OrdinaryMatrixLast_Eqn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37</w:t>
            </w:r>
            <w:r w:rsidRPr="002C29DA">
              <w:rPr>
                <w:rFonts w:eastAsia="MS Mincho"/>
                <w:sz w:val="20"/>
                <w:lang w:val="en-GB"/>
              </w:rPr>
              <w:fldChar w:fldCharType="end"/>
            </w:r>
          </w:p>
        </w:tc>
      </w:tr>
      <w:tr w:rsidR="002C29DA" w:rsidRPr="002C29DA" w14:paraId="70F02CBA"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461AC881"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rPr>
            </w:pPr>
            <w:r w:rsidRPr="002C29DA">
              <w:rPr>
                <w:rFonts w:eastAsia="MS Mincho"/>
                <w:sz w:val="20"/>
                <w:lang w:val="en-GB"/>
              </w:rPr>
              <w:t>10</w:t>
            </w:r>
          </w:p>
        </w:tc>
        <w:tc>
          <w:tcPr>
            <w:tcW w:w="2448" w:type="dxa"/>
            <w:tcBorders>
              <w:top w:val="single" w:sz="6" w:space="0" w:color="auto"/>
              <w:left w:val="single" w:sz="6" w:space="0" w:color="auto"/>
              <w:bottom w:val="single" w:sz="6" w:space="0" w:color="auto"/>
              <w:right w:val="single" w:sz="6" w:space="0" w:color="auto"/>
            </w:tcBorders>
          </w:tcPr>
          <w:p w14:paraId="0C8ADC7A"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iCs/>
                <w:sz w:val="20"/>
                <w:lang w:val="en-GB"/>
              </w:rPr>
              <w:t>K</w:t>
            </w:r>
            <w:r w:rsidRPr="002C29DA">
              <w:rPr>
                <w:rFonts w:eastAsia="MS Mincho"/>
                <w:iCs/>
                <w:sz w:val="20"/>
                <w:vertAlign w:val="subscript"/>
                <w:lang w:val="en-GB"/>
              </w:rPr>
              <w:t>R</w:t>
            </w:r>
            <w:r w:rsidRPr="002C29DA">
              <w:rPr>
                <w:rFonts w:eastAsia="MS Mincho"/>
                <w:sz w:val="20"/>
                <w:lang w:val="en-GB"/>
              </w:rPr>
              <w:t xml:space="preserve"> = 0.2627; </w:t>
            </w:r>
            <w:r w:rsidRPr="002C29DA">
              <w:rPr>
                <w:rFonts w:eastAsia="MS Mincho"/>
                <w:iCs/>
                <w:sz w:val="20"/>
                <w:lang w:val="en-GB"/>
              </w:rPr>
              <w:t>K</w:t>
            </w:r>
            <w:r w:rsidRPr="002C29DA">
              <w:rPr>
                <w:rFonts w:eastAsia="MS Mincho"/>
                <w:iCs/>
                <w:sz w:val="20"/>
                <w:vertAlign w:val="subscript"/>
                <w:lang w:val="en-GB"/>
              </w:rPr>
              <w:t>B</w:t>
            </w:r>
            <w:r w:rsidRPr="002C29DA">
              <w:rPr>
                <w:rFonts w:eastAsia="MS Mincho"/>
                <w:sz w:val="20"/>
                <w:lang w:val="en-GB"/>
              </w:rPr>
              <w:t xml:space="preserve"> = 0.0593</w:t>
            </w:r>
          </w:p>
        </w:tc>
        <w:tc>
          <w:tcPr>
            <w:tcW w:w="6192" w:type="dxa"/>
            <w:tcBorders>
              <w:top w:val="single" w:sz="6" w:space="0" w:color="auto"/>
              <w:left w:val="single" w:sz="6" w:space="0" w:color="auto"/>
              <w:bottom w:val="single" w:sz="6" w:space="0" w:color="auto"/>
              <w:right w:val="single" w:sz="6" w:space="0" w:color="auto"/>
            </w:tcBorders>
          </w:tcPr>
          <w:p w14:paraId="4638DF1B"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Rec. ITU-R BT.2020-2 constant luminance system</w:t>
            </w:r>
          </w:p>
          <w:p w14:paraId="0ED3DDC9" w14:textId="141E773F"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ConstantLuminanceFirst_Eqn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56</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EprimePR_nonconstant_Eqn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noProof/>
                <w:sz w:val="20"/>
                <w:lang w:val="en-GB"/>
              </w:rPr>
              <w:t>E</w:t>
            </w:r>
            <w:r w:rsidR="00C4365C" w:rsidRPr="002C29DA">
              <w:rPr>
                <w:rFonts w:eastAsia="MS Mincho"/>
                <w:noProof/>
                <w:sz w:val="20"/>
                <w:lang w:val="en-GB"/>
              </w:rPr>
              <w:noBreakHyphen/>
            </w:r>
            <w:r w:rsidR="00C4365C">
              <w:rPr>
                <w:rFonts w:eastAsia="MS Mincho"/>
                <w:noProof/>
                <w:sz w:val="20"/>
                <w:lang w:val="en-GB"/>
              </w:rPr>
              <w:t>65</w:t>
            </w:r>
            <w:r w:rsidRPr="002C29DA">
              <w:rPr>
                <w:rFonts w:eastAsia="MS Mincho"/>
                <w:sz w:val="20"/>
                <w:lang w:val="en-GB"/>
              </w:rPr>
              <w:fldChar w:fldCharType="end"/>
            </w:r>
          </w:p>
        </w:tc>
      </w:tr>
      <w:tr w:rsidR="002C29DA" w:rsidRPr="002C29DA" w14:paraId="3B08CA10"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48F0CB10"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rPr>
            </w:pPr>
            <w:r w:rsidRPr="002C29DA">
              <w:rPr>
                <w:rFonts w:eastAsia="MS Mincho"/>
                <w:sz w:val="20"/>
                <w:lang w:val="en-GB"/>
              </w:rPr>
              <w:t>11</w:t>
            </w:r>
          </w:p>
        </w:tc>
        <w:tc>
          <w:tcPr>
            <w:tcW w:w="2448" w:type="dxa"/>
            <w:tcBorders>
              <w:top w:val="single" w:sz="6" w:space="0" w:color="auto"/>
              <w:left w:val="single" w:sz="6" w:space="0" w:color="auto"/>
              <w:bottom w:val="single" w:sz="6" w:space="0" w:color="auto"/>
              <w:right w:val="single" w:sz="6" w:space="0" w:color="auto"/>
            </w:tcBorders>
          </w:tcPr>
          <w:p w14:paraId="58AB0971"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iCs/>
                <w:sz w:val="20"/>
              </w:rPr>
            </w:pPr>
            <w:r w:rsidRPr="002C29DA">
              <w:rPr>
                <w:rFonts w:eastAsia="MS Mincho"/>
                <w:noProof/>
                <w:sz w:val="20"/>
                <w:lang w:val="en-GB"/>
              </w:rPr>
              <w:t>Y′D′</w:t>
            </w:r>
            <w:r w:rsidRPr="002C29DA">
              <w:rPr>
                <w:rFonts w:eastAsia="MS Mincho"/>
                <w:noProof/>
                <w:sz w:val="20"/>
                <w:vertAlign w:val="subscript"/>
                <w:lang w:val="en-GB"/>
              </w:rPr>
              <w:t>Z</w:t>
            </w:r>
            <w:r w:rsidRPr="002C29DA">
              <w:rPr>
                <w:rFonts w:eastAsia="MS Mincho"/>
                <w:noProof/>
                <w:sz w:val="20"/>
                <w:lang w:val="en-GB"/>
              </w:rPr>
              <w:t>D′</w:t>
            </w:r>
            <w:r w:rsidRPr="002C29DA">
              <w:rPr>
                <w:rFonts w:eastAsia="MS Mincho"/>
                <w:noProof/>
                <w:sz w:val="20"/>
                <w:vertAlign w:val="subscript"/>
                <w:lang w:val="en-GB"/>
              </w:rPr>
              <w:t>X</w:t>
            </w:r>
          </w:p>
        </w:tc>
        <w:tc>
          <w:tcPr>
            <w:tcW w:w="6192" w:type="dxa"/>
            <w:tcBorders>
              <w:top w:val="single" w:sz="6" w:space="0" w:color="auto"/>
              <w:left w:val="single" w:sz="6" w:space="0" w:color="auto"/>
              <w:bottom w:val="single" w:sz="6" w:space="0" w:color="auto"/>
              <w:right w:val="single" w:sz="6" w:space="0" w:color="auto"/>
            </w:tcBorders>
          </w:tcPr>
          <w:p w14:paraId="34960BB8" w14:textId="77777777" w:rsidR="002C29DA" w:rsidRPr="002C29DA" w:rsidRDefault="002C29DA" w:rsidP="00CA32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Society of Motion Picture and Television Engineers ST 2085 (2015)</w:t>
            </w:r>
          </w:p>
          <w:p w14:paraId="7B4C593F" w14:textId="366F56D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YDzDx_Y_Eqn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noProof/>
                <w:sz w:val="20"/>
                <w:lang w:val="en-GB"/>
              </w:rPr>
              <w:t>E</w:t>
            </w:r>
            <w:r w:rsidR="00C4365C" w:rsidRPr="002C29DA">
              <w:rPr>
                <w:rFonts w:eastAsia="MS Mincho"/>
                <w:noProof/>
                <w:sz w:val="20"/>
                <w:lang w:val="en-GB"/>
              </w:rPr>
              <w:noBreakHyphen/>
            </w:r>
            <w:r w:rsidR="00C4365C">
              <w:rPr>
                <w:rFonts w:eastAsia="MS Mincho"/>
                <w:noProof/>
                <w:sz w:val="20"/>
                <w:lang w:val="en-GB"/>
              </w:rPr>
              <w:t>66</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YDzDxPR_Eqn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noProof/>
                <w:sz w:val="20"/>
                <w:lang w:val="en-GB"/>
              </w:rPr>
              <w:t>E</w:t>
            </w:r>
            <w:r w:rsidR="00C4365C" w:rsidRPr="002C29DA">
              <w:rPr>
                <w:rFonts w:eastAsia="MS Mincho"/>
                <w:noProof/>
                <w:sz w:val="20"/>
                <w:lang w:val="en-GB"/>
              </w:rPr>
              <w:noBreakHyphen/>
            </w:r>
            <w:r w:rsidR="00C4365C">
              <w:rPr>
                <w:rFonts w:eastAsia="MS Mincho"/>
                <w:noProof/>
                <w:sz w:val="20"/>
                <w:lang w:val="en-GB"/>
              </w:rPr>
              <w:t>68</w:t>
            </w:r>
            <w:r w:rsidRPr="002C29DA">
              <w:rPr>
                <w:rFonts w:eastAsia="MS Mincho"/>
                <w:sz w:val="20"/>
                <w:lang w:val="en-GB"/>
              </w:rPr>
              <w:fldChar w:fldCharType="end"/>
            </w:r>
          </w:p>
        </w:tc>
      </w:tr>
      <w:tr w:rsidR="002C29DA" w:rsidRPr="002C29DA" w14:paraId="6DC21656"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5B3C8B2C"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rPr>
            </w:pPr>
            <w:r w:rsidRPr="002C29DA">
              <w:rPr>
                <w:rFonts w:eastAsia="MS Mincho"/>
                <w:sz w:val="20"/>
                <w:lang w:val="en-GB"/>
              </w:rPr>
              <w:t>12</w:t>
            </w:r>
          </w:p>
        </w:tc>
        <w:tc>
          <w:tcPr>
            <w:tcW w:w="2448" w:type="dxa"/>
            <w:tcBorders>
              <w:top w:val="single" w:sz="6" w:space="0" w:color="auto"/>
              <w:left w:val="single" w:sz="6" w:space="0" w:color="auto"/>
              <w:bottom w:val="single" w:sz="6" w:space="0" w:color="auto"/>
              <w:right w:val="single" w:sz="6" w:space="0" w:color="auto"/>
            </w:tcBorders>
          </w:tcPr>
          <w:p w14:paraId="3CB3FC23" w14:textId="1776841E"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noProof/>
                <w:sz w:val="20"/>
              </w:rPr>
            </w:pPr>
            <w:r w:rsidRPr="002C29DA">
              <w:rPr>
                <w:rFonts w:eastAsia="MS Mincho"/>
                <w:noProof/>
                <w:sz w:val="20"/>
                <w:lang w:val="en-GB"/>
              </w:rPr>
              <w:t>See Equations </w:t>
            </w:r>
            <w:r w:rsidR="0063364E">
              <w:rPr>
                <w:rFonts w:eastAsia="MS Mincho"/>
                <w:noProof/>
                <w:sz w:val="20"/>
                <w:lang w:val="en-GB"/>
              </w:rPr>
              <w:fldChar w:fldCharType="begin"/>
            </w:r>
            <w:r w:rsidR="0063364E">
              <w:rPr>
                <w:rFonts w:eastAsia="MS Mincho"/>
                <w:noProof/>
                <w:sz w:val="20"/>
                <w:lang w:val="en-GB"/>
              </w:rPr>
              <w:instrText xml:space="preserve"> REF KR_Eqn \h </w:instrText>
            </w:r>
            <w:r w:rsidR="0063364E">
              <w:rPr>
                <w:rFonts w:eastAsia="MS Mincho"/>
                <w:noProof/>
                <w:sz w:val="20"/>
                <w:lang w:val="en-GB"/>
              </w:rPr>
            </w:r>
            <w:r w:rsidR="0063364E">
              <w:rPr>
                <w:rFonts w:eastAsia="MS Mincho"/>
                <w:noProof/>
                <w:sz w:val="20"/>
                <w:lang w:val="en-GB"/>
              </w:rPr>
              <w:fldChar w:fldCharType="separate"/>
            </w:r>
            <w:r w:rsidR="00C4365C" w:rsidRPr="002C29DA">
              <w:rPr>
                <w:rFonts w:eastAsia="MS Mincho"/>
                <w:sz w:val="20"/>
                <w:lang w:val="en-GB"/>
              </w:rPr>
              <w:t>E-</w:t>
            </w:r>
            <w:r w:rsidR="00C4365C">
              <w:rPr>
                <w:rFonts w:eastAsia="MS Mincho"/>
                <w:noProof/>
                <w:sz w:val="20"/>
                <w:lang w:val="en-GB"/>
              </w:rPr>
              <w:t>29</w:t>
            </w:r>
            <w:r w:rsidR="0063364E">
              <w:rPr>
                <w:rFonts w:eastAsia="MS Mincho"/>
                <w:noProof/>
                <w:sz w:val="20"/>
                <w:lang w:val="en-GB"/>
              </w:rPr>
              <w:fldChar w:fldCharType="end"/>
            </w:r>
            <w:r w:rsidRPr="002C29DA">
              <w:rPr>
                <w:rFonts w:eastAsia="MS Mincho"/>
                <w:noProof/>
                <w:sz w:val="20"/>
                <w:lang w:val="en-GB"/>
              </w:rPr>
              <w:t xml:space="preserve"> to </w:t>
            </w:r>
            <w:r w:rsidR="00564CD3">
              <w:rPr>
                <w:rFonts w:eastAsia="MS Mincho"/>
                <w:noProof/>
                <w:sz w:val="20"/>
                <w:lang w:val="en-GB"/>
              </w:rPr>
              <w:fldChar w:fldCharType="begin"/>
            </w:r>
            <w:r w:rsidR="00564CD3">
              <w:rPr>
                <w:rFonts w:eastAsia="MS Mincho"/>
                <w:noProof/>
                <w:sz w:val="20"/>
                <w:lang w:val="en-GB"/>
              </w:rPr>
              <w:instrText xml:space="preserve"> REF zW_Eqn \h </w:instrText>
            </w:r>
            <w:r w:rsidR="00564CD3">
              <w:rPr>
                <w:rFonts w:eastAsia="MS Mincho"/>
                <w:noProof/>
                <w:sz w:val="20"/>
                <w:lang w:val="en-GB"/>
              </w:rPr>
            </w:r>
            <w:r w:rsidR="00564CD3">
              <w:rPr>
                <w:rFonts w:eastAsia="MS Mincho"/>
                <w:noProof/>
                <w:sz w:val="20"/>
                <w:lang w:val="en-GB"/>
              </w:rPr>
              <w:fldChar w:fldCharType="separate"/>
            </w:r>
            <w:r w:rsidR="00C4365C" w:rsidRPr="002C29DA">
              <w:rPr>
                <w:rFonts w:eastAsia="MS Mincho"/>
                <w:sz w:val="20"/>
                <w:lang w:val="en-GB"/>
              </w:rPr>
              <w:t>E-</w:t>
            </w:r>
            <w:r w:rsidR="00C4365C">
              <w:rPr>
                <w:rFonts w:eastAsia="MS Mincho"/>
                <w:noProof/>
                <w:sz w:val="20"/>
                <w:lang w:val="en-GB"/>
              </w:rPr>
              <w:t>34</w:t>
            </w:r>
            <w:r w:rsidR="00564CD3">
              <w:rPr>
                <w:rFonts w:eastAsia="MS Mincho"/>
                <w:noProof/>
                <w:sz w:val="20"/>
                <w:lang w:val="en-GB"/>
              </w:rPr>
              <w:fldChar w:fldCharType="end"/>
            </w:r>
            <w:r w:rsidRPr="002C29DA">
              <w:rPr>
                <w:rFonts w:eastAsia="MS Mincho"/>
                <w:noProof/>
                <w:sz w:val="20"/>
                <w:lang w:val="en-GB"/>
              </w:rPr>
              <w:t>.</w:t>
            </w:r>
          </w:p>
        </w:tc>
        <w:tc>
          <w:tcPr>
            <w:tcW w:w="6192" w:type="dxa"/>
            <w:tcBorders>
              <w:top w:val="single" w:sz="6" w:space="0" w:color="auto"/>
              <w:left w:val="single" w:sz="6" w:space="0" w:color="auto"/>
              <w:bottom w:val="single" w:sz="6" w:space="0" w:color="auto"/>
              <w:right w:val="single" w:sz="6" w:space="0" w:color="auto"/>
            </w:tcBorders>
          </w:tcPr>
          <w:p w14:paraId="5FDCACCB" w14:textId="77777777" w:rsidR="002C29DA" w:rsidRPr="002C29DA" w:rsidRDefault="002C29DA" w:rsidP="00CA32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Chromaticity-derived non-constant luminance system</w:t>
            </w:r>
          </w:p>
          <w:p w14:paraId="2FDDDF09" w14:textId="4421DA6F" w:rsidR="002C29DA" w:rsidRPr="002C29DA" w:rsidRDefault="002C29DA" w:rsidP="00CA32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OrdinaryMatrixFirst_Eqn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35</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OrdinaryMatrixLast_Eqn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37</w:t>
            </w:r>
            <w:r w:rsidRPr="002C29DA">
              <w:rPr>
                <w:rFonts w:eastAsia="MS Mincho"/>
                <w:sz w:val="20"/>
                <w:lang w:val="en-GB"/>
              </w:rPr>
              <w:fldChar w:fldCharType="end"/>
            </w:r>
            <w:r w:rsidRPr="002C29DA">
              <w:rPr>
                <w:rFonts w:eastAsia="MS Mincho"/>
                <w:sz w:val="20"/>
                <w:lang w:val="en-GB"/>
              </w:rPr>
              <w:t>.</w:t>
            </w:r>
          </w:p>
        </w:tc>
      </w:tr>
      <w:tr w:rsidR="002C29DA" w:rsidRPr="002C29DA" w14:paraId="1A266D01"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49DFD8AD"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rPr>
            </w:pPr>
            <w:r w:rsidRPr="002C29DA">
              <w:rPr>
                <w:rFonts w:eastAsia="MS Mincho"/>
                <w:sz w:val="20"/>
                <w:lang w:val="en-GB"/>
              </w:rPr>
              <w:t>13</w:t>
            </w:r>
          </w:p>
        </w:tc>
        <w:tc>
          <w:tcPr>
            <w:tcW w:w="2448" w:type="dxa"/>
            <w:tcBorders>
              <w:top w:val="single" w:sz="6" w:space="0" w:color="auto"/>
              <w:left w:val="single" w:sz="6" w:space="0" w:color="auto"/>
              <w:bottom w:val="single" w:sz="6" w:space="0" w:color="auto"/>
              <w:right w:val="single" w:sz="6" w:space="0" w:color="auto"/>
            </w:tcBorders>
          </w:tcPr>
          <w:p w14:paraId="2B88535E" w14:textId="08438494"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noProof/>
                <w:sz w:val="20"/>
              </w:rPr>
            </w:pPr>
            <w:r w:rsidRPr="002C29DA">
              <w:rPr>
                <w:rFonts w:eastAsia="MS Mincho"/>
                <w:noProof/>
                <w:sz w:val="20"/>
                <w:lang w:val="en-GB"/>
              </w:rPr>
              <w:t>See Equations </w:t>
            </w:r>
            <w:r w:rsidR="00564CD3">
              <w:rPr>
                <w:rFonts w:eastAsia="MS Mincho"/>
                <w:noProof/>
                <w:sz w:val="20"/>
                <w:lang w:val="en-GB"/>
              </w:rPr>
              <w:fldChar w:fldCharType="begin"/>
            </w:r>
            <w:r w:rsidR="00564CD3">
              <w:rPr>
                <w:rFonts w:eastAsia="MS Mincho"/>
                <w:noProof/>
                <w:sz w:val="20"/>
                <w:lang w:val="en-GB"/>
              </w:rPr>
              <w:instrText xml:space="preserve"> REF KR_Eqn \h </w:instrText>
            </w:r>
            <w:r w:rsidR="00564CD3">
              <w:rPr>
                <w:rFonts w:eastAsia="MS Mincho"/>
                <w:noProof/>
                <w:sz w:val="20"/>
                <w:lang w:val="en-GB"/>
              </w:rPr>
            </w:r>
            <w:r w:rsidR="00564CD3">
              <w:rPr>
                <w:rFonts w:eastAsia="MS Mincho"/>
                <w:noProof/>
                <w:sz w:val="20"/>
                <w:lang w:val="en-GB"/>
              </w:rPr>
              <w:fldChar w:fldCharType="separate"/>
            </w:r>
            <w:r w:rsidR="00C4365C" w:rsidRPr="002C29DA">
              <w:rPr>
                <w:rFonts w:eastAsia="MS Mincho"/>
                <w:sz w:val="20"/>
                <w:lang w:val="en-GB"/>
              </w:rPr>
              <w:t>E-</w:t>
            </w:r>
            <w:r w:rsidR="00C4365C">
              <w:rPr>
                <w:rFonts w:eastAsia="MS Mincho"/>
                <w:noProof/>
                <w:sz w:val="20"/>
                <w:lang w:val="en-GB"/>
              </w:rPr>
              <w:t>29</w:t>
            </w:r>
            <w:r w:rsidR="00564CD3">
              <w:rPr>
                <w:rFonts w:eastAsia="MS Mincho"/>
                <w:noProof/>
                <w:sz w:val="20"/>
                <w:lang w:val="en-GB"/>
              </w:rPr>
              <w:fldChar w:fldCharType="end"/>
            </w:r>
            <w:r w:rsidRPr="002C29DA">
              <w:rPr>
                <w:rFonts w:eastAsia="MS Mincho"/>
                <w:noProof/>
                <w:sz w:val="20"/>
                <w:lang w:val="en-GB"/>
              </w:rPr>
              <w:t xml:space="preserve"> to </w:t>
            </w:r>
            <w:r w:rsidR="00564CD3">
              <w:rPr>
                <w:rFonts w:eastAsia="MS Mincho"/>
                <w:noProof/>
                <w:sz w:val="20"/>
                <w:lang w:val="en-GB"/>
              </w:rPr>
              <w:fldChar w:fldCharType="begin"/>
            </w:r>
            <w:r w:rsidR="00564CD3">
              <w:rPr>
                <w:rFonts w:eastAsia="MS Mincho"/>
                <w:noProof/>
                <w:sz w:val="20"/>
                <w:lang w:val="en-GB"/>
              </w:rPr>
              <w:instrText xml:space="preserve"> REF zW_Eqn \h </w:instrText>
            </w:r>
            <w:r w:rsidR="00564CD3">
              <w:rPr>
                <w:rFonts w:eastAsia="MS Mincho"/>
                <w:noProof/>
                <w:sz w:val="20"/>
                <w:lang w:val="en-GB"/>
              </w:rPr>
            </w:r>
            <w:r w:rsidR="00564CD3">
              <w:rPr>
                <w:rFonts w:eastAsia="MS Mincho"/>
                <w:noProof/>
                <w:sz w:val="20"/>
                <w:lang w:val="en-GB"/>
              </w:rPr>
              <w:fldChar w:fldCharType="separate"/>
            </w:r>
            <w:r w:rsidR="00C4365C" w:rsidRPr="002C29DA">
              <w:rPr>
                <w:rFonts w:eastAsia="MS Mincho"/>
                <w:sz w:val="20"/>
                <w:lang w:val="en-GB"/>
              </w:rPr>
              <w:t>E-</w:t>
            </w:r>
            <w:r w:rsidR="00C4365C">
              <w:rPr>
                <w:rFonts w:eastAsia="MS Mincho"/>
                <w:noProof/>
                <w:sz w:val="20"/>
                <w:lang w:val="en-GB"/>
              </w:rPr>
              <w:t>34</w:t>
            </w:r>
            <w:r w:rsidR="00564CD3">
              <w:rPr>
                <w:rFonts w:eastAsia="MS Mincho"/>
                <w:noProof/>
                <w:sz w:val="20"/>
                <w:lang w:val="en-GB"/>
              </w:rPr>
              <w:fldChar w:fldCharType="end"/>
            </w:r>
            <w:r w:rsidRPr="002C29DA">
              <w:rPr>
                <w:rFonts w:eastAsia="MS Mincho"/>
                <w:noProof/>
                <w:sz w:val="20"/>
                <w:lang w:val="en-GB"/>
              </w:rPr>
              <w:t>.</w:t>
            </w:r>
          </w:p>
        </w:tc>
        <w:tc>
          <w:tcPr>
            <w:tcW w:w="6192" w:type="dxa"/>
            <w:tcBorders>
              <w:top w:val="single" w:sz="6" w:space="0" w:color="auto"/>
              <w:left w:val="single" w:sz="6" w:space="0" w:color="auto"/>
              <w:bottom w:val="single" w:sz="6" w:space="0" w:color="auto"/>
              <w:right w:val="single" w:sz="6" w:space="0" w:color="auto"/>
            </w:tcBorders>
          </w:tcPr>
          <w:p w14:paraId="27F313EB" w14:textId="77777777" w:rsidR="002C29DA" w:rsidRPr="002C29DA" w:rsidRDefault="002C29DA" w:rsidP="00CA32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Chromaticity-derived constant luminance system</w:t>
            </w:r>
          </w:p>
          <w:p w14:paraId="334FDEE3" w14:textId="002482AE" w:rsidR="002C29DA" w:rsidRPr="002C29DA" w:rsidRDefault="002C29DA" w:rsidP="00CA32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ConstantLuminanceFirst_Eqn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56</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EprimePR_nonconstant_Eqn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noProof/>
                <w:sz w:val="20"/>
                <w:lang w:val="en-GB"/>
              </w:rPr>
              <w:t>E</w:t>
            </w:r>
            <w:r w:rsidR="00C4365C" w:rsidRPr="002C29DA">
              <w:rPr>
                <w:rFonts w:eastAsia="MS Mincho"/>
                <w:noProof/>
                <w:sz w:val="20"/>
                <w:lang w:val="en-GB"/>
              </w:rPr>
              <w:noBreakHyphen/>
            </w:r>
            <w:r w:rsidR="00C4365C">
              <w:rPr>
                <w:rFonts w:eastAsia="MS Mincho"/>
                <w:noProof/>
                <w:sz w:val="20"/>
                <w:lang w:val="en-GB"/>
              </w:rPr>
              <w:t>65</w:t>
            </w:r>
            <w:r w:rsidRPr="002C29DA">
              <w:rPr>
                <w:rFonts w:eastAsia="MS Mincho"/>
                <w:sz w:val="20"/>
                <w:lang w:val="en-GB"/>
              </w:rPr>
              <w:fldChar w:fldCharType="end"/>
            </w:r>
            <w:r w:rsidRPr="002C29DA">
              <w:rPr>
                <w:rFonts w:eastAsia="MS Mincho"/>
                <w:sz w:val="20"/>
                <w:lang w:val="en-GB"/>
              </w:rPr>
              <w:t>.</w:t>
            </w:r>
          </w:p>
        </w:tc>
      </w:tr>
      <w:tr w:rsidR="002C29DA" w:rsidRPr="002C29DA" w14:paraId="6365E3E6"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4F307E3A"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rPr>
            </w:pPr>
            <w:r w:rsidRPr="002C29DA">
              <w:rPr>
                <w:rFonts w:eastAsia="MS Mincho"/>
                <w:sz w:val="20"/>
                <w:lang w:val="en-GB"/>
              </w:rPr>
              <w:t>14</w:t>
            </w:r>
          </w:p>
        </w:tc>
        <w:tc>
          <w:tcPr>
            <w:tcW w:w="2448" w:type="dxa"/>
            <w:tcBorders>
              <w:top w:val="single" w:sz="6" w:space="0" w:color="auto"/>
              <w:left w:val="single" w:sz="6" w:space="0" w:color="auto"/>
              <w:bottom w:val="single" w:sz="6" w:space="0" w:color="auto"/>
              <w:right w:val="single" w:sz="6" w:space="0" w:color="auto"/>
            </w:tcBorders>
          </w:tcPr>
          <w:p w14:paraId="1267601F"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noProof/>
                <w:sz w:val="20"/>
              </w:rPr>
            </w:pPr>
            <w:r w:rsidRPr="002C29DA">
              <w:rPr>
                <w:rFonts w:eastAsia="MS Mincho"/>
                <w:sz w:val="20"/>
                <w:lang w:val="en-GB"/>
              </w:rPr>
              <w:t>IC</w:t>
            </w:r>
            <w:r w:rsidRPr="002C29DA">
              <w:rPr>
                <w:rFonts w:eastAsia="MS Mincho"/>
                <w:sz w:val="20"/>
                <w:vertAlign w:val="subscript"/>
                <w:lang w:val="en-GB"/>
              </w:rPr>
              <w:t>T</w:t>
            </w:r>
            <w:r w:rsidRPr="002C29DA">
              <w:rPr>
                <w:rFonts w:eastAsia="MS Mincho"/>
                <w:sz w:val="20"/>
                <w:lang w:val="en-GB"/>
              </w:rPr>
              <w:t>C</w:t>
            </w:r>
            <w:r w:rsidRPr="002C29DA">
              <w:rPr>
                <w:rFonts w:eastAsia="MS Mincho"/>
                <w:sz w:val="20"/>
                <w:vertAlign w:val="subscript"/>
                <w:lang w:val="en-GB"/>
              </w:rPr>
              <w:t>P</w:t>
            </w:r>
          </w:p>
        </w:tc>
        <w:tc>
          <w:tcPr>
            <w:tcW w:w="6192" w:type="dxa"/>
            <w:tcBorders>
              <w:top w:val="single" w:sz="6" w:space="0" w:color="auto"/>
              <w:left w:val="single" w:sz="6" w:space="0" w:color="auto"/>
              <w:bottom w:val="single" w:sz="6" w:space="0" w:color="auto"/>
              <w:right w:val="single" w:sz="6" w:space="0" w:color="auto"/>
            </w:tcBorders>
          </w:tcPr>
          <w:p w14:paraId="22DF5211" w14:textId="77777777" w:rsidR="002C29DA" w:rsidRPr="002C29DA" w:rsidRDefault="002C29DA" w:rsidP="00CA32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vertAlign w:val="subscript"/>
              </w:rPr>
            </w:pPr>
            <w:r w:rsidRPr="002C29DA">
              <w:rPr>
                <w:rFonts w:eastAsia="MS Mincho"/>
                <w:sz w:val="20"/>
                <w:lang w:val="en-GB"/>
              </w:rPr>
              <w:t>Rec. ITU-R BT.2100-2 IC</w:t>
            </w:r>
            <w:r w:rsidRPr="002C29DA">
              <w:rPr>
                <w:rFonts w:eastAsia="MS Mincho"/>
                <w:sz w:val="20"/>
                <w:vertAlign w:val="subscript"/>
                <w:lang w:val="en-GB"/>
              </w:rPr>
              <w:t>T</w:t>
            </w:r>
            <w:r w:rsidRPr="002C29DA">
              <w:rPr>
                <w:rFonts w:eastAsia="MS Mincho"/>
                <w:sz w:val="20"/>
                <w:lang w:val="en-GB"/>
              </w:rPr>
              <w:t>C</w:t>
            </w:r>
            <w:r w:rsidRPr="002C29DA">
              <w:rPr>
                <w:rFonts w:eastAsia="MS Mincho"/>
                <w:sz w:val="20"/>
                <w:vertAlign w:val="subscript"/>
                <w:lang w:val="en-GB"/>
              </w:rPr>
              <w:t>P</w:t>
            </w:r>
          </w:p>
          <w:p w14:paraId="6C5C109E" w14:textId="74FA4FB2"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20"/>
              <w:rPr>
                <w:rFonts w:eastAsia="MS Mincho"/>
                <w:sz w:val="20"/>
                <w:lang w:val="en-GB" w:eastAsia="ja-JP"/>
              </w:rPr>
            </w:pPr>
            <w:r w:rsidRPr="002C29DA">
              <w:rPr>
                <w:rFonts w:eastAsia="MS Mincho"/>
                <w:sz w:val="20"/>
                <w:lang w:val="en-GB"/>
              </w:rPr>
              <w:t>See Equations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Equation_E62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00C4365C" w:rsidRPr="00C4365C">
              <w:rPr>
                <w:rFonts w:eastAsia="MS Mincho"/>
                <w:noProof/>
                <w:sz w:val="18"/>
                <w:szCs w:val="18"/>
                <w:lang w:val="en-GB"/>
              </w:rPr>
              <w:t>E</w:t>
            </w:r>
            <w:r w:rsidR="00C4365C" w:rsidRPr="00C4365C">
              <w:rPr>
                <w:rFonts w:eastAsia="MS Mincho"/>
                <w:noProof/>
                <w:sz w:val="18"/>
                <w:szCs w:val="18"/>
                <w:lang w:val="en-GB"/>
              </w:rPr>
              <w:noBreakHyphen/>
              <w:t>69</w:t>
            </w:r>
            <w:r w:rsidRPr="002C29DA">
              <w:rPr>
                <w:rFonts w:eastAsia="Malgun Gothic"/>
                <w:noProof/>
                <w:sz w:val="18"/>
                <w:szCs w:val="18"/>
                <w:lang w:val="en-GB"/>
              </w:rPr>
              <w:fldChar w:fldCharType="end"/>
            </w:r>
            <w:r w:rsidRPr="002C29DA">
              <w:rPr>
                <w:rFonts w:eastAsia="MS Mincho"/>
                <w:sz w:val="20"/>
                <w:lang w:val="en-GB"/>
              </w:rPr>
              <w:t xml:space="preserve"> to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Equation_E64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00C4365C" w:rsidRPr="00C4365C">
              <w:rPr>
                <w:rFonts w:eastAsia="MS Mincho"/>
                <w:noProof/>
                <w:sz w:val="18"/>
                <w:szCs w:val="18"/>
                <w:lang w:val="en-GB"/>
              </w:rPr>
              <w:t>E</w:t>
            </w:r>
            <w:r w:rsidR="00C4365C" w:rsidRPr="00C4365C">
              <w:rPr>
                <w:rFonts w:eastAsia="MS Mincho"/>
                <w:noProof/>
                <w:sz w:val="18"/>
                <w:szCs w:val="18"/>
                <w:lang w:val="en-GB"/>
              </w:rPr>
              <w:noBreakHyphen/>
              <w:t>71</w:t>
            </w:r>
            <w:r w:rsidRPr="002C29DA">
              <w:rPr>
                <w:rFonts w:eastAsia="Malgun Gothic"/>
                <w:noProof/>
                <w:sz w:val="18"/>
                <w:szCs w:val="18"/>
                <w:lang w:val="en-GB"/>
              </w:rPr>
              <w:fldChar w:fldCharType="end"/>
            </w:r>
            <w:r w:rsidRPr="002C29DA">
              <w:rPr>
                <w:rFonts w:eastAsia="MS Mincho"/>
                <w:sz w:val="20"/>
                <w:lang w:val="en-GB"/>
              </w:rPr>
              <w:t>.</w:t>
            </w:r>
            <w:r w:rsidRPr="002C29DA">
              <w:rPr>
                <w:rFonts w:eastAsia="MS Mincho"/>
                <w:sz w:val="20"/>
                <w:lang w:val="en-GB" w:eastAsia="ja-JP"/>
              </w:rPr>
              <w:t xml:space="preserve"> for </w:t>
            </w:r>
            <w:r w:rsidRPr="002C29DA">
              <w:rPr>
                <w:rFonts w:eastAsia="Malgun Gothic"/>
                <w:noProof/>
                <w:sz w:val="20"/>
                <w:lang w:val="en-GB"/>
              </w:rPr>
              <w:t>transfer_characteristics</w:t>
            </w:r>
            <w:r w:rsidRPr="002C29DA">
              <w:rPr>
                <w:rFonts w:eastAsia="MS Mincho"/>
                <w:sz w:val="20"/>
                <w:lang w:val="en-GB" w:eastAsia="ja-JP"/>
              </w:rPr>
              <w:t xml:space="preserve"> value 16 (PQ)</w:t>
            </w:r>
          </w:p>
          <w:p w14:paraId="22F67151" w14:textId="0E571BBC" w:rsidR="002C29DA" w:rsidRPr="002C29DA" w:rsidRDefault="002C29DA" w:rsidP="00CA32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eastAsia="ja-JP"/>
              </w:rPr>
              <w:t>See Equations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Equation_E65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00C4365C" w:rsidRPr="00C4365C">
              <w:rPr>
                <w:rFonts w:eastAsia="MS Mincho"/>
                <w:noProof/>
                <w:sz w:val="18"/>
                <w:szCs w:val="18"/>
                <w:lang w:val="en-GB"/>
              </w:rPr>
              <w:t>E</w:t>
            </w:r>
            <w:r w:rsidR="00C4365C" w:rsidRPr="00C4365C">
              <w:rPr>
                <w:rFonts w:eastAsia="MS Mincho"/>
                <w:noProof/>
                <w:sz w:val="18"/>
                <w:szCs w:val="18"/>
                <w:lang w:val="en-GB"/>
              </w:rPr>
              <w:noBreakHyphen/>
              <w:t>72</w:t>
            </w:r>
            <w:r w:rsidRPr="002C29DA">
              <w:rPr>
                <w:rFonts w:eastAsia="Malgun Gothic"/>
                <w:noProof/>
                <w:sz w:val="20"/>
                <w:szCs w:val="18"/>
                <w:lang w:val="en-GB"/>
              </w:rPr>
              <w:fldChar w:fldCharType="end"/>
            </w:r>
            <w:r w:rsidRPr="002C29DA">
              <w:rPr>
                <w:rFonts w:eastAsia="MS Mincho"/>
                <w:sz w:val="20"/>
                <w:lang w:val="en-GB" w:eastAsia="ja-JP"/>
              </w:rPr>
              <w:t xml:space="preserve"> to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Equation_E67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00C4365C" w:rsidRPr="00C4365C">
              <w:rPr>
                <w:rFonts w:eastAsia="MS Mincho"/>
                <w:noProof/>
                <w:sz w:val="18"/>
                <w:szCs w:val="18"/>
                <w:lang w:val="en-GB"/>
              </w:rPr>
              <w:t>E</w:t>
            </w:r>
            <w:r w:rsidR="00C4365C" w:rsidRPr="00C4365C">
              <w:rPr>
                <w:rFonts w:eastAsia="MS Mincho"/>
                <w:noProof/>
                <w:sz w:val="18"/>
                <w:szCs w:val="18"/>
                <w:lang w:val="en-GB"/>
              </w:rPr>
              <w:noBreakHyphen/>
              <w:t>74</w:t>
            </w:r>
            <w:r w:rsidRPr="002C29DA">
              <w:rPr>
                <w:rFonts w:eastAsia="Malgun Gothic"/>
                <w:noProof/>
                <w:sz w:val="18"/>
                <w:szCs w:val="18"/>
                <w:lang w:val="en-GB"/>
              </w:rPr>
              <w:fldChar w:fldCharType="end"/>
            </w:r>
            <w:r w:rsidRPr="002C29DA">
              <w:rPr>
                <w:rFonts w:eastAsia="MS Mincho"/>
                <w:sz w:val="20"/>
                <w:lang w:val="en-GB" w:eastAsia="ja-JP"/>
              </w:rPr>
              <w:t xml:space="preserve"> for </w:t>
            </w:r>
            <w:r w:rsidRPr="002C29DA">
              <w:rPr>
                <w:rFonts w:eastAsia="Malgun Gothic"/>
                <w:noProof/>
                <w:sz w:val="20"/>
                <w:lang w:val="en-GB"/>
              </w:rPr>
              <w:t>transfer_characteristics</w:t>
            </w:r>
            <w:r w:rsidRPr="002C29DA">
              <w:rPr>
                <w:rFonts w:eastAsia="MS Mincho"/>
                <w:sz w:val="20"/>
                <w:lang w:val="en-GB" w:eastAsia="ja-JP"/>
              </w:rPr>
              <w:t xml:space="preserve"> value 18 (HLG)</w:t>
            </w:r>
          </w:p>
        </w:tc>
      </w:tr>
      <w:tr w:rsidR="002C29DA" w:rsidRPr="002C29DA" w14:paraId="5D954F49"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56E4E697"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lang w:val="en-GB"/>
              </w:rPr>
            </w:pPr>
            <w:r w:rsidRPr="002C29DA">
              <w:rPr>
                <w:rFonts w:eastAsia="MS Mincho"/>
                <w:sz w:val="20"/>
                <w:lang w:val="en-GB"/>
              </w:rPr>
              <w:t>15</w:t>
            </w:r>
          </w:p>
        </w:tc>
        <w:tc>
          <w:tcPr>
            <w:tcW w:w="2448" w:type="dxa"/>
            <w:tcBorders>
              <w:top w:val="single" w:sz="6" w:space="0" w:color="auto"/>
              <w:left w:val="single" w:sz="6" w:space="0" w:color="auto"/>
              <w:bottom w:val="single" w:sz="6" w:space="0" w:color="auto"/>
              <w:right w:val="single" w:sz="6" w:space="0" w:color="auto"/>
            </w:tcBorders>
          </w:tcPr>
          <w:p w14:paraId="266F083F"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proofErr w:type="spellStart"/>
            <w:r w:rsidRPr="002C29DA">
              <w:rPr>
                <w:rFonts w:eastAsia="MS Mincho"/>
                <w:sz w:val="20"/>
                <w:lang w:val="en-GB"/>
              </w:rPr>
              <w:t>YCgCo</w:t>
            </w:r>
            <w:proofErr w:type="spellEnd"/>
            <w:r w:rsidRPr="002C29DA">
              <w:rPr>
                <w:rFonts w:eastAsia="MS Mincho"/>
                <w:sz w:val="20"/>
                <w:lang w:val="en-GB"/>
              </w:rPr>
              <w:t>-Re</w:t>
            </w:r>
          </w:p>
        </w:tc>
        <w:tc>
          <w:tcPr>
            <w:tcW w:w="6192" w:type="dxa"/>
            <w:tcBorders>
              <w:top w:val="single" w:sz="6" w:space="0" w:color="auto"/>
              <w:left w:val="single" w:sz="6" w:space="0" w:color="auto"/>
              <w:bottom w:val="single" w:sz="6" w:space="0" w:color="auto"/>
              <w:right w:val="single" w:sz="6" w:space="0" w:color="auto"/>
            </w:tcBorders>
          </w:tcPr>
          <w:p w14:paraId="0C9C271E" w14:textId="7198C487" w:rsidR="002C29DA" w:rsidRPr="002C29DA" w:rsidRDefault="002C29DA" w:rsidP="00CA32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YCgCoSecondCr_Eqn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48</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YCgCoLast_Eqn \h  \* MERGEFORMAT </w:instrText>
            </w:r>
            <w:r w:rsidRPr="002C29DA">
              <w:rPr>
                <w:rFonts w:eastAsia="MS Mincho"/>
                <w:sz w:val="20"/>
                <w:lang w:val="en-GB"/>
              </w:rPr>
            </w:r>
            <w:r w:rsidRPr="002C29DA">
              <w:rPr>
                <w:rFonts w:eastAsia="MS Mincho"/>
                <w:sz w:val="20"/>
                <w:lang w:val="en-GB"/>
              </w:rPr>
              <w:fldChar w:fldCharType="separate"/>
            </w:r>
            <w:r w:rsidR="00C4365C" w:rsidRPr="00C4365C">
              <w:rPr>
                <w:rFonts w:eastAsia="MS Mincho"/>
                <w:sz w:val="20"/>
                <w:lang w:val="en-GB"/>
              </w:rPr>
              <w:t>E-55</w:t>
            </w:r>
            <w:r w:rsidRPr="002C29DA">
              <w:rPr>
                <w:rFonts w:eastAsia="MS Mincho"/>
                <w:sz w:val="20"/>
                <w:lang w:val="en-GB"/>
              </w:rPr>
              <w:fldChar w:fldCharType="end"/>
            </w:r>
          </w:p>
        </w:tc>
      </w:tr>
      <w:tr w:rsidR="002C29DA" w:rsidRPr="002C29DA" w14:paraId="1DB900B4"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440F95DC"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lang w:val="en-GB"/>
              </w:rPr>
            </w:pPr>
            <w:r w:rsidRPr="002C29DA">
              <w:rPr>
                <w:rFonts w:eastAsia="MS Mincho"/>
                <w:sz w:val="20"/>
                <w:lang w:val="en-GB"/>
              </w:rPr>
              <w:t>16</w:t>
            </w:r>
          </w:p>
        </w:tc>
        <w:tc>
          <w:tcPr>
            <w:tcW w:w="2448" w:type="dxa"/>
            <w:tcBorders>
              <w:top w:val="single" w:sz="6" w:space="0" w:color="auto"/>
              <w:left w:val="single" w:sz="6" w:space="0" w:color="auto"/>
              <w:bottom w:val="single" w:sz="6" w:space="0" w:color="auto"/>
              <w:right w:val="single" w:sz="6" w:space="0" w:color="auto"/>
            </w:tcBorders>
          </w:tcPr>
          <w:p w14:paraId="24F4F9CE"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proofErr w:type="spellStart"/>
            <w:r w:rsidRPr="002C29DA">
              <w:rPr>
                <w:rFonts w:eastAsia="MS Mincho"/>
                <w:sz w:val="20"/>
                <w:lang w:val="en-GB"/>
              </w:rPr>
              <w:t>YCgCo</w:t>
            </w:r>
            <w:proofErr w:type="spellEnd"/>
            <w:r w:rsidRPr="002C29DA">
              <w:rPr>
                <w:rFonts w:eastAsia="MS Mincho"/>
                <w:sz w:val="20"/>
                <w:lang w:val="en-GB"/>
              </w:rPr>
              <w:t>-Ro</w:t>
            </w:r>
          </w:p>
        </w:tc>
        <w:tc>
          <w:tcPr>
            <w:tcW w:w="6192" w:type="dxa"/>
            <w:tcBorders>
              <w:top w:val="single" w:sz="6" w:space="0" w:color="auto"/>
              <w:left w:val="single" w:sz="6" w:space="0" w:color="auto"/>
              <w:bottom w:val="single" w:sz="6" w:space="0" w:color="auto"/>
              <w:right w:val="single" w:sz="6" w:space="0" w:color="auto"/>
            </w:tcBorders>
          </w:tcPr>
          <w:p w14:paraId="6520285A" w14:textId="4D2F38AB" w:rsidR="002C29DA" w:rsidRPr="002C29DA" w:rsidRDefault="002C29DA" w:rsidP="00CA32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YCgCoSecondCr_Eqn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48</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YCgCoLast_Eqn \h  \* MERGEFORMAT </w:instrText>
            </w:r>
            <w:r w:rsidRPr="002C29DA">
              <w:rPr>
                <w:rFonts w:eastAsia="MS Mincho"/>
                <w:sz w:val="20"/>
                <w:lang w:val="en-GB"/>
              </w:rPr>
            </w:r>
            <w:r w:rsidRPr="002C29DA">
              <w:rPr>
                <w:rFonts w:eastAsia="MS Mincho"/>
                <w:sz w:val="20"/>
                <w:lang w:val="en-GB"/>
              </w:rPr>
              <w:fldChar w:fldCharType="separate"/>
            </w:r>
            <w:r w:rsidR="00C4365C" w:rsidRPr="00C4365C">
              <w:rPr>
                <w:rFonts w:eastAsia="MS Mincho"/>
                <w:sz w:val="20"/>
                <w:lang w:val="en-GB"/>
              </w:rPr>
              <w:t>E-55</w:t>
            </w:r>
            <w:r w:rsidRPr="002C29DA">
              <w:rPr>
                <w:rFonts w:eastAsia="MS Mincho"/>
                <w:sz w:val="20"/>
                <w:lang w:val="en-GB"/>
              </w:rPr>
              <w:fldChar w:fldCharType="end"/>
            </w:r>
          </w:p>
        </w:tc>
      </w:tr>
      <w:tr w:rsidR="0074224D" w:rsidRPr="002C29DA" w14:paraId="168B0B38"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0E717307" w14:textId="3B7DAE92" w:rsidR="0074224D" w:rsidRPr="002C29DA" w:rsidRDefault="0074224D"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lang w:val="en-GB"/>
              </w:rPr>
            </w:pPr>
            <w:r>
              <w:rPr>
                <w:rFonts w:eastAsia="MS Mincho"/>
                <w:sz w:val="20"/>
                <w:lang w:val="en-GB"/>
              </w:rPr>
              <w:t>17</w:t>
            </w:r>
          </w:p>
        </w:tc>
        <w:tc>
          <w:tcPr>
            <w:tcW w:w="2448" w:type="dxa"/>
            <w:tcBorders>
              <w:top w:val="single" w:sz="6" w:space="0" w:color="auto"/>
              <w:left w:val="single" w:sz="6" w:space="0" w:color="auto"/>
              <w:bottom w:val="single" w:sz="6" w:space="0" w:color="auto"/>
              <w:right w:val="single" w:sz="6" w:space="0" w:color="auto"/>
            </w:tcBorders>
          </w:tcPr>
          <w:p w14:paraId="3156988E" w14:textId="313C86E0" w:rsidR="0074224D" w:rsidRPr="002C29DA" w:rsidRDefault="00701422"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ins w:id="207" w:author="Gary Sullivan" w:date="2023-03-07T11:23:00Z">
              <w:r w:rsidRPr="00701422">
                <w:rPr>
                  <w:rFonts w:eastAsia="MS Mincho"/>
                  <w:sz w:val="20"/>
                  <w:lang w:val="en-GB"/>
                </w:rPr>
                <w:t>IPT-C2</w:t>
              </w:r>
            </w:ins>
            <w:del w:id="208" w:author="Gary Sullivan" w:date="2023-03-07T11:05:00Z">
              <w:r w:rsidR="000B0B62" w:rsidDel="004E496B">
                <w:rPr>
                  <w:rFonts w:eastAsia="MS Mincho"/>
                  <w:sz w:val="20"/>
                  <w:lang w:val="en-GB"/>
                </w:rPr>
                <w:delText>ITP</w:delText>
              </w:r>
            </w:del>
          </w:p>
        </w:tc>
        <w:tc>
          <w:tcPr>
            <w:tcW w:w="6192" w:type="dxa"/>
            <w:tcBorders>
              <w:top w:val="single" w:sz="6" w:space="0" w:color="auto"/>
              <w:left w:val="single" w:sz="6" w:space="0" w:color="auto"/>
              <w:bottom w:val="single" w:sz="6" w:space="0" w:color="auto"/>
              <w:right w:val="single" w:sz="6" w:space="0" w:color="auto"/>
            </w:tcBorders>
          </w:tcPr>
          <w:p w14:paraId="6562CC85" w14:textId="77777777" w:rsidR="0074224D" w:rsidRDefault="000B0B62" w:rsidP="00CA32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Society of Motion Picture and Television Engineers</w:t>
            </w:r>
            <w:r>
              <w:rPr>
                <w:rFonts w:eastAsia="MS Mincho"/>
                <w:sz w:val="20"/>
                <w:lang w:val="en-GB"/>
              </w:rPr>
              <w:t xml:space="preserve"> </w:t>
            </w:r>
            <w:r w:rsidRPr="000B0B62">
              <w:rPr>
                <w:rFonts w:eastAsia="MS Mincho"/>
                <w:sz w:val="20"/>
                <w:lang w:val="en-GB"/>
              </w:rPr>
              <w:t>ST 2128</w:t>
            </w:r>
          </w:p>
          <w:p w14:paraId="62273E39" w14:textId="67EC4CFB" w:rsidR="000B0B62" w:rsidRPr="002C29DA" w:rsidRDefault="000B0B62" w:rsidP="00CA32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Pr>
                <w:rFonts w:eastAsia="MS Mincho"/>
                <w:sz w:val="20"/>
                <w:lang w:val="en-GB"/>
              </w:rPr>
              <w:t>See Equations </w:t>
            </w:r>
            <w:r w:rsidRPr="000B0B62">
              <w:rPr>
                <w:rFonts w:eastAsia="MS Mincho"/>
                <w:sz w:val="20"/>
                <w:lang w:val="en-GB"/>
              </w:rPr>
              <w:fldChar w:fldCharType="begin"/>
            </w:r>
            <w:r w:rsidRPr="000B0B62">
              <w:rPr>
                <w:rFonts w:eastAsia="MS Mincho"/>
                <w:sz w:val="20"/>
                <w:lang w:val="en-GB"/>
              </w:rPr>
              <w:instrText xml:space="preserve"> REF Equation_Y2HLG \h  \* MERGEFORMAT </w:instrText>
            </w:r>
            <w:r w:rsidRPr="000B0B62">
              <w:rPr>
                <w:rFonts w:eastAsia="MS Mincho"/>
                <w:sz w:val="20"/>
                <w:lang w:val="en-GB"/>
              </w:rPr>
            </w:r>
            <w:r w:rsidRPr="000B0B62">
              <w:rPr>
                <w:rFonts w:eastAsia="MS Mincho"/>
                <w:sz w:val="20"/>
                <w:lang w:val="en-GB"/>
              </w:rPr>
              <w:fldChar w:fldCharType="separate"/>
            </w:r>
            <w:r w:rsidR="00C4365C" w:rsidRPr="00C4365C">
              <w:rPr>
                <w:rFonts w:eastAsia="MS Mincho"/>
                <w:sz w:val="20"/>
                <w:lang w:val="es-ES_tradnl"/>
              </w:rPr>
              <w:t>E-75</w:t>
            </w:r>
            <w:r w:rsidRPr="000B0B62">
              <w:rPr>
                <w:rFonts w:eastAsia="MS Mincho"/>
                <w:sz w:val="20"/>
                <w:lang w:val="en-GB"/>
              </w:rPr>
              <w:fldChar w:fldCharType="end"/>
            </w:r>
            <w:r w:rsidRPr="000B0B62">
              <w:rPr>
                <w:rFonts w:eastAsia="MS Mincho"/>
                <w:sz w:val="20"/>
                <w:lang w:val="en-GB"/>
              </w:rPr>
              <w:t xml:space="preserve"> </w:t>
            </w:r>
            <w:r>
              <w:rPr>
                <w:rFonts w:eastAsia="MS Mincho"/>
                <w:sz w:val="20"/>
                <w:lang w:val="en-GB"/>
              </w:rPr>
              <w:t>to</w:t>
            </w:r>
            <w:r w:rsidRPr="000B0B62">
              <w:rPr>
                <w:rFonts w:eastAsia="MS Mincho"/>
                <w:sz w:val="20"/>
                <w:lang w:val="en-GB"/>
              </w:rPr>
              <w:t xml:space="preserve"> </w:t>
            </w:r>
            <w:r w:rsidRPr="000B0B62">
              <w:rPr>
                <w:rFonts w:eastAsia="MS Mincho"/>
                <w:sz w:val="20"/>
                <w:lang w:val="en-GB"/>
              </w:rPr>
              <w:fldChar w:fldCharType="begin"/>
            </w:r>
            <w:r w:rsidRPr="000B0B62">
              <w:rPr>
                <w:rFonts w:eastAsia="MS Mincho"/>
                <w:sz w:val="20"/>
                <w:lang w:val="en-GB"/>
              </w:rPr>
              <w:instrText xml:space="preserve"> REF Equation_PR2HLG \h  \* MERGEFORMAT </w:instrText>
            </w:r>
            <w:r w:rsidRPr="000B0B62">
              <w:rPr>
                <w:rFonts w:eastAsia="MS Mincho"/>
                <w:sz w:val="20"/>
                <w:lang w:val="en-GB"/>
              </w:rPr>
            </w:r>
            <w:r w:rsidRPr="000B0B62">
              <w:rPr>
                <w:rFonts w:eastAsia="MS Mincho"/>
                <w:sz w:val="20"/>
                <w:lang w:val="en-GB"/>
              </w:rPr>
              <w:fldChar w:fldCharType="separate"/>
            </w:r>
            <w:r w:rsidR="00C4365C" w:rsidRPr="00C4365C">
              <w:rPr>
                <w:rFonts w:eastAsia="MS Mincho"/>
                <w:sz w:val="20"/>
                <w:lang w:val="es-ES_tradnl"/>
              </w:rPr>
              <w:t>E-77</w:t>
            </w:r>
            <w:r w:rsidRPr="000B0B62">
              <w:rPr>
                <w:rFonts w:eastAsia="MS Mincho"/>
                <w:sz w:val="20"/>
                <w:lang w:val="en-GB"/>
              </w:rPr>
              <w:fldChar w:fldCharType="end"/>
            </w:r>
            <w:r w:rsidRPr="000B0B62">
              <w:rPr>
                <w:rFonts w:eastAsia="MS Mincho"/>
                <w:sz w:val="20"/>
                <w:lang w:val="en-GB"/>
              </w:rPr>
              <w:t xml:space="preserve"> </w:t>
            </w:r>
          </w:p>
        </w:tc>
      </w:tr>
      <w:tr w:rsidR="002C29DA" w:rsidRPr="002C29DA" w14:paraId="01EABBD0"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5D5CC478" w14:textId="12314E7F" w:rsidR="002C29DA" w:rsidRPr="002C29DA" w:rsidRDefault="002C29DA" w:rsidP="002C29D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lang w:val="en-GB"/>
              </w:rPr>
            </w:pPr>
            <w:r w:rsidRPr="002C29DA">
              <w:rPr>
                <w:rFonts w:eastAsia="MS Mincho"/>
                <w:sz w:val="20"/>
                <w:lang w:val="en-GB"/>
              </w:rPr>
              <w:t>1</w:t>
            </w:r>
            <w:r w:rsidR="0074224D">
              <w:rPr>
                <w:rFonts w:eastAsia="MS Mincho"/>
                <w:sz w:val="20"/>
                <w:lang w:val="en-GB"/>
              </w:rPr>
              <w:t>8</w:t>
            </w:r>
            <w:r w:rsidRPr="002C29DA">
              <w:rPr>
                <w:rFonts w:eastAsia="MS Mincho"/>
                <w:sz w:val="20"/>
                <w:lang w:val="en-GB"/>
              </w:rPr>
              <w:t>..255</w:t>
            </w:r>
          </w:p>
        </w:tc>
        <w:tc>
          <w:tcPr>
            <w:tcW w:w="2448" w:type="dxa"/>
            <w:tcBorders>
              <w:top w:val="single" w:sz="6" w:space="0" w:color="auto"/>
              <w:left w:val="single" w:sz="6" w:space="0" w:color="auto"/>
              <w:bottom w:val="single" w:sz="6" w:space="0" w:color="auto"/>
              <w:right w:val="single" w:sz="6" w:space="0" w:color="auto"/>
            </w:tcBorders>
          </w:tcPr>
          <w:p w14:paraId="4AEA0995" w14:textId="77777777" w:rsidR="002C29DA" w:rsidRPr="002C29DA" w:rsidRDefault="002C29DA" w:rsidP="002C29DA">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Reserved</w:t>
            </w:r>
          </w:p>
        </w:tc>
        <w:tc>
          <w:tcPr>
            <w:tcW w:w="6192" w:type="dxa"/>
            <w:tcBorders>
              <w:top w:val="single" w:sz="6" w:space="0" w:color="auto"/>
              <w:left w:val="single" w:sz="6" w:space="0" w:color="auto"/>
              <w:bottom w:val="single" w:sz="6" w:space="0" w:color="auto"/>
              <w:right w:val="single" w:sz="6" w:space="0" w:color="auto"/>
            </w:tcBorders>
          </w:tcPr>
          <w:p w14:paraId="0F7E78BE"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For future use by ITU</w:t>
            </w:r>
            <w:r w:rsidRPr="002C29DA">
              <w:rPr>
                <w:rFonts w:eastAsia="MS Mincho"/>
                <w:sz w:val="20"/>
                <w:lang w:val="en-GB"/>
              </w:rPr>
              <w:noBreakHyphen/>
              <w:t>T | ISO/IEC</w:t>
            </w:r>
          </w:p>
        </w:tc>
      </w:tr>
    </w:tbl>
    <w:p w14:paraId="2533C32D" w14:textId="77777777" w:rsidR="002C29DA" w:rsidRPr="002C29DA" w:rsidRDefault="002C29DA" w:rsidP="002C29D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l?r ??’c"/>
          <w:sz w:val="20"/>
          <w:lang w:val="en-GB" w:eastAsia="ja-JP"/>
        </w:rPr>
      </w:pPr>
    </w:p>
    <w:bookmarkEnd w:id="120"/>
    <w:p w14:paraId="1B2BB6C4" w14:textId="770F89C7" w:rsidR="002C29DA" w:rsidRPr="005B217D" w:rsidRDefault="002C29DA" w:rsidP="002C29DA">
      <w:pPr>
        <w:pStyle w:val="Heading1"/>
        <w:numPr>
          <w:ilvl w:val="0"/>
          <w:numId w:val="0"/>
        </w:numPr>
        <w:ind w:left="360" w:hanging="360"/>
        <w:rPr>
          <w:lang w:val="en-CA"/>
        </w:rPr>
      </w:pPr>
      <w:r>
        <w:rPr>
          <w:lang w:val="en-CA"/>
        </w:rPr>
        <w:t>Changes to the specification text of HEVC in subclause E.3.1</w:t>
      </w:r>
    </w:p>
    <w:p w14:paraId="770F4F65" w14:textId="475CED6A" w:rsidR="002C29DA" w:rsidRPr="002C29DA" w:rsidRDefault="002C29DA" w:rsidP="00CF2126">
      <w:pPr>
        <w:keepNext/>
        <w:numPr>
          <w:ilvl w:val="12"/>
          <w:numId w:val="0"/>
        </w:numPr>
        <w:spacing w:after="240"/>
        <w:rPr>
          <w:rFonts w:ascii="Cambria" w:hAnsi="Cambria"/>
        </w:rPr>
      </w:pPr>
      <w:r w:rsidRPr="002C29DA">
        <w:rPr>
          <w:rFonts w:ascii="Cambria" w:hAnsi="Cambria"/>
          <w:i/>
          <w:iCs/>
          <w:szCs w:val="22"/>
          <w:lang w:val="en-CA"/>
        </w:rPr>
        <w:t xml:space="preserve">Starting with the sentence that begins with </w:t>
      </w:r>
      <w:r w:rsidRPr="002C29DA">
        <w:rPr>
          <w:rFonts w:ascii="Cambria" w:hAnsi="Cambria"/>
          <w:szCs w:val="22"/>
          <w:lang w:val="en-CA"/>
        </w:rPr>
        <w:t>“</w:t>
      </w:r>
      <w:r w:rsidR="00CF2126" w:rsidRPr="00CF2126">
        <w:rPr>
          <w:rFonts w:ascii="Cambria" w:hAnsi="Cambria"/>
          <w:lang w:val="en-GB"/>
        </w:rPr>
        <w:t>The application of the transfer characteristics function is denoted by ( x )′ for an argument x.</w:t>
      </w:r>
      <w:r w:rsidRPr="002C29DA">
        <w:rPr>
          <w:rFonts w:ascii="Cambria" w:hAnsi="Cambria"/>
        </w:rPr>
        <w:t>”</w:t>
      </w:r>
      <w:r w:rsidRPr="002C29DA">
        <w:rPr>
          <w:rFonts w:ascii="Cambria" w:hAnsi="Cambria"/>
          <w:i/>
          <w:iCs/>
        </w:rPr>
        <w:t xml:space="preserve">, replace the remainder of the semantics of the </w:t>
      </w:r>
      <w:proofErr w:type="spellStart"/>
      <w:r w:rsidRPr="002C29DA">
        <w:rPr>
          <w:rFonts w:ascii="Cambria" w:hAnsi="Cambria"/>
          <w:i/>
          <w:iCs/>
        </w:rPr>
        <w:t>matrix_coeffs</w:t>
      </w:r>
      <w:proofErr w:type="spellEnd"/>
      <w:r w:rsidRPr="002C29DA">
        <w:rPr>
          <w:rFonts w:ascii="Cambria" w:hAnsi="Cambria"/>
          <w:i/>
          <w:iCs/>
        </w:rPr>
        <w:t xml:space="preserve"> syntax element with the following:</w:t>
      </w:r>
    </w:p>
    <w:p w14:paraId="3DAB8FF9" w14:textId="77777777" w:rsidR="00CF2126" w:rsidRPr="00CF2126" w:rsidRDefault="00CF2126" w:rsidP="00CF2126">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textAlignment w:val="auto"/>
        <w:rPr>
          <w:rFonts w:ascii="Cambria" w:eastAsia="Malgun Gothic" w:hAnsi="Cambria"/>
          <w:szCs w:val="24"/>
          <w:lang w:val="en-GB"/>
        </w:rPr>
      </w:pPr>
      <w:r w:rsidRPr="00CF2126">
        <w:rPr>
          <w:rFonts w:ascii="Cambria" w:eastAsia="Malgun Gothic" w:hAnsi="Cambria"/>
          <w:szCs w:val="24"/>
          <w:lang w:val="en-GB"/>
        </w:rPr>
        <w:t xml:space="preserve">The application of the transfer characteristics function is denoted by </w:t>
      </w:r>
      <w:proofErr w:type="gramStart"/>
      <w:r w:rsidRPr="00CF2126">
        <w:rPr>
          <w:rFonts w:ascii="Cambria" w:eastAsia="Malgun Gothic" w:hAnsi="Cambria"/>
          <w:szCs w:val="24"/>
          <w:lang w:val="en-GB"/>
        </w:rPr>
        <w:t>( x</w:t>
      </w:r>
      <w:proofErr w:type="gramEnd"/>
      <w:r w:rsidRPr="00CF2126">
        <w:rPr>
          <w:rFonts w:ascii="Cambria" w:eastAsia="Malgun Gothic" w:hAnsi="Cambria"/>
          <w:szCs w:val="24"/>
          <w:lang w:val="en-GB"/>
        </w:rPr>
        <w:t> )′ for an argument x.</w:t>
      </w:r>
    </w:p>
    <w:p w14:paraId="79BF05C4" w14:textId="7943C229" w:rsidR="00CF2126" w:rsidRPr="00CF2126" w:rsidRDefault="00CF2126" w:rsidP="00CF21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rPr>
          <w:rFonts w:ascii="Cambria" w:eastAsia="Malgun Gothic" w:hAnsi="Cambria"/>
          <w:szCs w:val="24"/>
          <w:lang w:val="en-GB"/>
        </w:rPr>
      </w:pPr>
      <w:r w:rsidRPr="00CF2126">
        <w:rPr>
          <w:rFonts w:ascii="Cambria" w:eastAsia="Malgun Gothic" w:hAnsi="Cambria"/>
          <w:szCs w:val="24"/>
          <w:lang w:val="en-GB"/>
        </w:rPr>
        <w:t>—</w:t>
      </w:r>
      <w:r w:rsidRPr="00CF2126">
        <w:rPr>
          <w:rFonts w:ascii="Cambria" w:eastAsia="Malgun Gothic" w:hAnsi="Cambria"/>
          <w:szCs w:val="24"/>
          <w:lang w:val="en-GB"/>
        </w:rPr>
        <w:tab/>
      </w:r>
      <w:r w:rsidRPr="00CF2126">
        <w:rPr>
          <w:rFonts w:ascii="Cambria" w:eastAsia="Calibri" w:hAnsi="Cambria"/>
          <w:noProof/>
          <w:szCs w:val="22"/>
          <w:lang w:val="en-GB"/>
        </w:rPr>
        <w:t>If matrix_coeffs is not equal to 14</w:t>
      </w:r>
      <w:r>
        <w:rPr>
          <w:rFonts w:ascii="Cambria" w:eastAsia="Calibri" w:hAnsi="Cambria"/>
          <w:noProof/>
          <w:szCs w:val="22"/>
          <w:lang w:val="en-GB"/>
        </w:rPr>
        <w:t xml:space="preserve"> or 17</w:t>
      </w:r>
      <w:r w:rsidRPr="00CF2126">
        <w:rPr>
          <w:rFonts w:ascii="Cambria" w:eastAsia="Calibri" w:hAnsi="Cambria"/>
          <w:noProof/>
          <w:szCs w:val="22"/>
          <w:lang w:val="en-GB"/>
        </w:rPr>
        <w:t>, the</w:t>
      </w:r>
      <w:r w:rsidRPr="00CF2126">
        <w:rPr>
          <w:rFonts w:ascii="Cambria" w:eastAsia="Malgun Gothic" w:hAnsi="Cambria"/>
          <w:szCs w:val="24"/>
          <w:lang w:val="en-GB"/>
        </w:rPr>
        <w:t xml:space="preserve"> signals E′</w:t>
      </w:r>
      <w:r w:rsidRPr="00CF2126">
        <w:rPr>
          <w:rFonts w:ascii="Cambria" w:eastAsia="Malgun Gothic" w:hAnsi="Cambria"/>
          <w:szCs w:val="24"/>
          <w:vertAlign w:val="subscript"/>
          <w:lang w:val="en-GB"/>
        </w:rPr>
        <w:t>R</w:t>
      </w:r>
      <w:r w:rsidRPr="00CF2126">
        <w:rPr>
          <w:rFonts w:ascii="Cambria" w:eastAsia="Malgun Gothic" w:hAnsi="Cambria"/>
          <w:szCs w:val="24"/>
          <w:lang w:val="en-GB"/>
        </w:rPr>
        <w:t>, E′</w:t>
      </w:r>
      <w:r w:rsidRPr="00CF2126">
        <w:rPr>
          <w:rFonts w:ascii="Cambria" w:eastAsia="Malgun Gothic" w:hAnsi="Cambria"/>
          <w:szCs w:val="24"/>
          <w:vertAlign w:val="subscript"/>
          <w:lang w:val="en-GB"/>
        </w:rPr>
        <w:t>G</w:t>
      </w:r>
      <w:r w:rsidRPr="00CF2126">
        <w:rPr>
          <w:rFonts w:ascii="Cambria" w:eastAsia="Malgun Gothic" w:hAnsi="Cambria"/>
          <w:szCs w:val="24"/>
          <w:lang w:val="en-GB"/>
        </w:rPr>
        <w:t>, and E′</w:t>
      </w:r>
      <w:r w:rsidRPr="00CF2126">
        <w:rPr>
          <w:rFonts w:ascii="Cambria" w:eastAsia="Malgun Gothic" w:hAnsi="Cambria"/>
          <w:szCs w:val="24"/>
          <w:vertAlign w:val="subscript"/>
          <w:lang w:val="en-GB"/>
        </w:rPr>
        <w:t>B</w:t>
      </w:r>
      <w:r w:rsidRPr="00CF2126">
        <w:rPr>
          <w:rFonts w:ascii="Cambria" w:eastAsia="Malgun Gothic" w:hAnsi="Cambria"/>
          <w:szCs w:val="24"/>
          <w:lang w:val="en-GB"/>
        </w:rPr>
        <w:t xml:space="preserve"> are determined by application of the transfer characteristics function as follows:</w:t>
      </w:r>
    </w:p>
    <w:p w14:paraId="304D26E4" w14:textId="77777777" w:rsidR="00CF2126" w:rsidRPr="00CF2126" w:rsidRDefault="00CF2126" w:rsidP="00CF21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06"/>
        <w:jc w:val="left"/>
        <w:textAlignment w:val="auto"/>
        <w:rPr>
          <w:rFonts w:ascii="Cambria" w:eastAsia="Malgun Gothic" w:hAnsi="Cambria"/>
          <w:szCs w:val="22"/>
          <w:lang w:val="de-CH"/>
        </w:rPr>
      </w:pPr>
      <w:r w:rsidRPr="00CF2126">
        <w:rPr>
          <w:rFonts w:ascii="Cambria" w:eastAsia="Malgun Gothic" w:hAnsi="Cambria"/>
          <w:szCs w:val="22"/>
          <w:lang w:val="de-CH"/>
        </w:rPr>
        <w:t>E′</w:t>
      </w:r>
      <w:r w:rsidRPr="00CF2126">
        <w:rPr>
          <w:rFonts w:ascii="Cambria" w:eastAsia="Malgun Gothic" w:hAnsi="Cambria"/>
          <w:szCs w:val="22"/>
          <w:vertAlign w:val="subscript"/>
          <w:lang w:val="de-CH"/>
        </w:rPr>
        <w:t>R</w:t>
      </w:r>
      <w:r w:rsidRPr="00CF2126">
        <w:rPr>
          <w:rFonts w:ascii="Cambria" w:eastAsia="Malgun Gothic" w:hAnsi="Cambria"/>
          <w:szCs w:val="22"/>
          <w:lang w:val="de-CH"/>
        </w:rPr>
        <w:t xml:space="preserve"> = ( E</w:t>
      </w:r>
      <w:r w:rsidRPr="00CF2126">
        <w:rPr>
          <w:rFonts w:ascii="Cambria" w:eastAsia="Malgun Gothic" w:hAnsi="Cambria"/>
          <w:szCs w:val="22"/>
          <w:vertAlign w:val="subscript"/>
          <w:lang w:val="de-CH"/>
        </w:rPr>
        <w:t>R</w:t>
      </w:r>
      <w:r w:rsidRPr="00CF2126">
        <w:rPr>
          <w:rFonts w:ascii="Cambria" w:eastAsia="Malgun Gothic" w:hAnsi="Cambria"/>
          <w:szCs w:val="22"/>
          <w:lang w:val="de-CH"/>
        </w:rPr>
        <w:t xml:space="preserve"> )′</w:t>
      </w:r>
      <w:r w:rsidRPr="00CF2126">
        <w:rPr>
          <w:rFonts w:ascii="Cambria" w:eastAsia="Malgun Gothic" w:hAnsi="Cambria"/>
          <w:szCs w:val="22"/>
          <w:lang w:val="de-CH"/>
        </w:rPr>
        <w:tab/>
        <w:t>(E</w:t>
      </w:r>
      <w:r w:rsidRPr="00CF2126">
        <w:rPr>
          <w:rFonts w:ascii="Cambria" w:eastAsia="Malgun Gothic" w:hAnsi="Cambria"/>
          <w:szCs w:val="22"/>
          <w:lang w:val="de-CH"/>
        </w:rPr>
        <w:noBreakHyphen/>
      </w:r>
      <w:r w:rsidRPr="00CF2126">
        <w:rPr>
          <w:rFonts w:ascii="Cambria" w:eastAsia="Calibri" w:hAnsi="Cambria"/>
          <w:noProof/>
          <w:szCs w:val="22"/>
          <w:lang w:val="de-CH"/>
        </w:rPr>
        <w:t>1</w:t>
      </w:r>
      <w:r w:rsidRPr="00CF2126">
        <w:rPr>
          <w:rFonts w:ascii="Cambria" w:eastAsia="Malgun Gothic" w:hAnsi="Cambria"/>
          <w:szCs w:val="22"/>
          <w:lang w:val="de-CH"/>
        </w:rPr>
        <w:t>)</w:t>
      </w:r>
    </w:p>
    <w:p w14:paraId="1AD9C7E1" w14:textId="77777777" w:rsidR="00CF2126" w:rsidRPr="00CF2126" w:rsidRDefault="00CF2126" w:rsidP="00CF21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06"/>
        <w:jc w:val="left"/>
        <w:textAlignment w:val="auto"/>
        <w:rPr>
          <w:rFonts w:ascii="Cambria" w:eastAsia="Malgun Gothic" w:hAnsi="Cambria"/>
          <w:szCs w:val="22"/>
          <w:lang w:val="de-CH"/>
        </w:rPr>
      </w:pPr>
      <w:r w:rsidRPr="00CF2126">
        <w:rPr>
          <w:rFonts w:ascii="Cambria" w:eastAsia="Malgun Gothic" w:hAnsi="Cambria"/>
          <w:szCs w:val="22"/>
          <w:lang w:val="de-CH"/>
        </w:rPr>
        <w:t>E′</w:t>
      </w:r>
      <w:r w:rsidRPr="00CF2126">
        <w:rPr>
          <w:rFonts w:ascii="Cambria" w:eastAsia="Malgun Gothic" w:hAnsi="Cambria"/>
          <w:szCs w:val="22"/>
          <w:vertAlign w:val="subscript"/>
          <w:lang w:val="de-CH"/>
        </w:rPr>
        <w:t>G</w:t>
      </w:r>
      <w:r w:rsidRPr="00CF2126">
        <w:rPr>
          <w:rFonts w:ascii="Cambria" w:eastAsia="Malgun Gothic" w:hAnsi="Cambria"/>
          <w:szCs w:val="22"/>
          <w:lang w:val="de-CH"/>
        </w:rPr>
        <w:t xml:space="preserve"> = ( E</w:t>
      </w:r>
      <w:r w:rsidRPr="00CF2126">
        <w:rPr>
          <w:rFonts w:ascii="Cambria" w:eastAsia="Malgun Gothic" w:hAnsi="Cambria"/>
          <w:szCs w:val="22"/>
          <w:vertAlign w:val="subscript"/>
          <w:lang w:val="de-CH"/>
        </w:rPr>
        <w:t>G</w:t>
      </w:r>
      <w:r w:rsidRPr="00CF2126">
        <w:rPr>
          <w:rFonts w:ascii="Cambria" w:eastAsia="Malgun Gothic" w:hAnsi="Cambria"/>
          <w:szCs w:val="22"/>
          <w:lang w:val="de-CH"/>
        </w:rPr>
        <w:t xml:space="preserve"> )′</w:t>
      </w:r>
      <w:r w:rsidRPr="00CF2126">
        <w:rPr>
          <w:rFonts w:ascii="Cambria" w:eastAsia="Malgun Gothic" w:hAnsi="Cambria"/>
          <w:szCs w:val="22"/>
          <w:lang w:val="de-CH"/>
        </w:rPr>
        <w:tab/>
        <w:t>(E</w:t>
      </w:r>
      <w:r w:rsidRPr="00CF2126">
        <w:rPr>
          <w:rFonts w:ascii="Cambria" w:eastAsia="Malgun Gothic" w:hAnsi="Cambria"/>
          <w:szCs w:val="22"/>
          <w:lang w:val="de-CH"/>
        </w:rPr>
        <w:noBreakHyphen/>
      </w:r>
      <w:r w:rsidRPr="00CF2126">
        <w:rPr>
          <w:rFonts w:ascii="Cambria" w:eastAsia="Calibri" w:hAnsi="Cambria"/>
          <w:noProof/>
          <w:szCs w:val="22"/>
          <w:lang w:val="de-CH"/>
        </w:rPr>
        <w:t>2</w:t>
      </w:r>
      <w:r w:rsidRPr="00CF2126">
        <w:rPr>
          <w:rFonts w:ascii="Cambria" w:eastAsia="Malgun Gothic" w:hAnsi="Cambria"/>
          <w:szCs w:val="22"/>
          <w:lang w:val="de-CH"/>
        </w:rPr>
        <w:t>)</w:t>
      </w:r>
    </w:p>
    <w:p w14:paraId="2FD5CE6B" w14:textId="77777777" w:rsidR="00CF2126" w:rsidRPr="00CF2126" w:rsidRDefault="00CF2126" w:rsidP="00CF21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06"/>
        <w:jc w:val="left"/>
        <w:textAlignment w:val="auto"/>
        <w:rPr>
          <w:rFonts w:ascii="Cambria" w:eastAsia="Malgun Gothic" w:hAnsi="Cambria"/>
          <w:szCs w:val="22"/>
          <w:lang w:val="en-GB"/>
        </w:rPr>
      </w:pPr>
      <w:r w:rsidRPr="00CF2126">
        <w:rPr>
          <w:rFonts w:ascii="Cambria" w:eastAsia="Malgun Gothic" w:hAnsi="Cambria"/>
          <w:szCs w:val="22"/>
          <w:lang w:val="en-GB"/>
        </w:rPr>
        <w:t>E′</w:t>
      </w:r>
      <w:r w:rsidRPr="00CF2126">
        <w:rPr>
          <w:rFonts w:ascii="Cambria" w:eastAsia="Malgun Gothic" w:hAnsi="Cambria"/>
          <w:szCs w:val="22"/>
          <w:vertAlign w:val="subscript"/>
          <w:lang w:val="en-GB"/>
        </w:rPr>
        <w:t>B</w:t>
      </w:r>
      <w:r w:rsidRPr="00CF2126">
        <w:rPr>
          <w:rFonts w:ascii="Cambria" w:eastAsia="Malgun Gothic" w:hAnsi="Cambria"/>
          <w:szCs w:val="22"/>
          <w:lang w:val="en-GB"/>
        </w:rPr>
        <w:t xml:space="preserve"> = </w:t>
      </w:r>
      <w:proofErr w:type="gramStart"/>
      <w:r w:rsidRPr="00CF2126">
        <w:rPr>
          <w:rFonts w:ascii="Cambria" w:eastAsia="Malgun Gothic" w:hAnsi="Cambria"/>
          <w:szCs w:val="22"/>
          <w:lang w:val="en-GB"/>
        </w:rPr>
        <w:t>( E</w:t>
      </w:r>
      <w:r w:rsidRPr="00CF2126">
        <w:rPr>
          <w:rFonts w:ascii="Cambria" w:eastAsia="Malgun Gothic" w:hAnsi="Cambria"/>
          <w:szCs w:val="22"/>
          <w:vertAlign w:val="subscript"/>
          <w:lang w:val="en-GB"/>
        </w:rPr>
        <w:t>B</w:t>
      </w:r>
      <w:proofErr w:type="gramEnd"/>
      <w:r w:rsidRPr="00CF2126">
        <w:rPr>
          <w:rFonts w:ascii="Cambria" w:eastAsia="Malgun Gothic" w:hAnsi="Cambria"/>
          <w:szCs w:val="22"/>
          <w:lang w:val="en-GB"/>
        </w:rPr>
        <w:t xml:space="preserve"> )′</w:t>
      </w:r>
      <w:r w:rsidRPr="00CF2126">
        <w:rPr>
          <w:rFonts w:ascii="Cambria" w:eastAsia="Malgun Gothic" w:hAnsi="Cambria"/>
          <w:szCs w:val="22"/>
          <w:lang w:val="en-GB"/>
        </w:rPr>
        <w:tab/>
        <w:t>(E</w:t>
      </w:r>
      <w:r w:rsidRPr="00CF2126">
        <w:rPr>
          <w:rFonts w:ascii="Cambria" w:eastAsia="Malgun Gothic" w:hAnsi="Cambria"/>
          <w:szCs w:val="22"/>
          <w:lang w:val="en-GB"/>
        </w:rPr>
        <w:noBreakHyphen/>
      </w:r>
      <w:r w:rsidRPr="00CF2126">
        <w:rPr>
          <w:rFonts w:ascii="Cambria" w:eastAsia="Calibri" w:hAnsi="Cambria"/>
          <w:noProof/>
          <w:szCs w:val="22"/>
          <w:lang w:val="en-GB"/>
        </w:rPr>
        <w:t>3</w:t>
      </w:r>
      <w:r w:rsidRPr="00CF2126">
        <w:rPr>
          <w:rFonts w:ascii="Cambria" w:eastAsia="Malgun Gothic" w:hAnsi="Cambria"/>
          <w:szCs w:val="22"/>
          <w:lang w:val="en-GB"/>
        </w:rPr>
        <w:t>)</w:t>
      </w:r>
    </w:p>
    <w:p w14:paraId="385CA3E1" w14:textId="77777777" w:rsidR="00CF2126" w:rsidRPr="00CF2126" w:rsidRDefault="00CF2126" w:rsidP="00CF2126">
      <w:pPr>
        <w:keepNext/>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textAlignment w:val="auto"/>
        <w:rPr>
          <w:rFonts w:ascii="Cambria" w:eastAsia="Malgun Gothic" w:hAnsi="Cambria"/>
          <w:szCs w:val="24"/>
          <w:lang w:val="en-GB"/>
        </w:rPr>
      </w:pPr>
      <w:r w:rsidRPr="00CF2126">
        <w:rPr>
          <w:rFonts w:ascii="Cambria" w:eastAsia="Calibri" w:hAnsi="Cambria"/>
          <w:noProof/>
          <w:szCs w:val="22"/>
          <w:lang w:val="en-GB"/>
        </w:rPr>
        <w:lastRenderedPageBreak/>
        <w:t>In this case, the</w:t>
      </w:r>
      <w:r w:rsidRPr="00CF2126">
        <w:rPr>
          <w:rFonts w:ascii="Cambria" w:eastAsia="Malgun Gothic" w:hAnsi="Cambria"/>
          <w:szCs w:val="24"/>
          <w:lang w:val="en-GB"/>
        </w:rPr>
        <w:t xml:space="preserve"> range of E′</w:t>
      </w:r>
      <w:r w:rsidRPr="00CF2126">
        <w:rPr>
          <w:rFonts w:ascii="Cambria" w:eastAsia="Malgun Gothic" w:hAnsi="Cambria"/>
          <w:szCs w:val="24"/>
          <w:vertAlign w:val="subscript"/>
          <w:lang w:val="en-GB"/>
        </w:rPr>
        <w:t>R</w:t>
      </w:r>
      <w:r w:rsidRPr="00CF2126">
        <w:rPr>
          <w:rFonts w:ascii="Cambria" w:eastAsia="Malgun Gothic" w:hAnsi="Cambria"/>
          <w:szCs w:val="24"/>
          <w:lang w:val="en-GB"/>
        </w:rPr>
        <w:t>, E′</w:t>
      </w:r>
      <w:r w:rsidRPr="00CF2126">
        <w:rPr>
          <w:rFonts w:ascii="Cambria" w:eastAsia="Malgun Gothic" w:hAnsi="Cambria"/>
          <w:szCs w:val="24"/>
          <w:vertAlign w:val="subscript"/>
          <w:lang w:val="en-GB"/>
        </w:rPr>
        <w:t>G</w:t>
      </w:r>
      <w:r w:rsidRPr="00CF2126">
        <w:rPr>
          <w:rFonts w:ascii="Cambria" w:eastAsia="Malgun Gothic" w:hAnsi="Cambria"/>
          <w:szCs w:val="24"/>
          <w:lang w:val="en-GB"/>
        </w:rPr>
        <w:t>, and E′</w:t>
      </w:r>
      <w:r w:rsidRPr="00CF2126">
        <w:rPr>
          <w:rFonts w:ascii="Cambria" w:eastAsia="Malgun Gothic" w:hAnsi="Cambria"/>
          <w:szCs w:val="24"/>
          <w:vertAlign w:val="subscript"/>
          <w:lang w:val="en-GB"/>
        </w:rPr>
        <w:t>B</w:t>
      </w:r>
      <w:r w:rsidRPr="00CF2126">
        <w:rPr>
          <w:rFonts w:ascii="Cambria" w:eastAsia="Malgun Gothic" w:hAnsi="Cambria"/>
          <w:szCs w:val="24"/>
          <w:lang w:val="en-GB"/>
        </w:rPr>
        <w:t xml:space="preserve"> is specified as follows:</w:t>
      </w:r>
    </w:p>
    <w:p w14:paraId="5507D3BE" w14:textId="77777777" w:rsidR="00CF2126" w:rsidRPr="00CF2126" w:rsidRDefault="00CF2126" w:rsidP="00CF21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806" w:hanging="403"/>
        <w:textAlignment w:val="auto"/>
        <w:rPr>
          <w:rFonts w:ascii="Cambria" w:eastAsia="Malgun Gothic" w:hAnsi="Cambria"/>
          <w:szCs w:val="24"/>
          <w:lang w:val="en-GB"/>
        </w:rPr>
      </w:pPr>
      <w:r w:rsidRPr="00CF2126">
        <w:rPr>
          <w:rFonts w:ascii="Cambria" w:eastAsia="Malgun Gothic" w:hAnsi="Cambria"/>
          <w:szCs w:val="24"/>
          <w:lang w:val="en-GB"/>
        </w:rPr>
        <w:t>—</w:t>
      </w:r>
      <w:r w:rsidRPr="00CF2126">
        <w:rPr>
          <w:rFonts w:ascii="Cambria" w:eastAsia="Malgun Gothic" w:hAnsi="Cambria"/>
          <w:szCs w:val="24"/>
          <w:lang w:val="en-GB"/>
        </w:rPr>
        <w:tab/>
        <w:t xml:space="preserve">If </w:t>
      </w:r>
      <w:proofErr w:type="spellStart"/>
      <w:r w:rsidRPr="00CF2126">
        <w:rPr>
          <w:rFonts w:ascii="Cambria" w:eastAsia="Malgun Gothic" w:hAnsi="Cambria"/>
          <w:szCs w:val="24"/>
          <w:lang w:val="en-GB"/>
        </w:rPr>
        <w:t>transfer_characteristics</w:t>
      </w:r>
      <w:proofErr w:type="spellEnd"/>
      <w:r w:rsidRPr="00CF2126">
        <w:rPr>
          <w:rFonts w:ascii="Cambria" w:eastAsia="Malgun Gothic" w:hAnsi="Cambria"/>
          <w:szCs w:val="24"/>
          <w:lang w:val="en-GB"/>
        </w:rPr>
        <w:t xml:space="preserve"> is not equal to 11 or 12, E′</w:t>
      </w:r>
      <w:r w:rsidRPr="00CF2126">
        <w:rPr>
          <w:rFonts w:ascii="Cambria" w:eastAsia="Malgun Gothic" w:hAnsi="Cambria"/>
          <w:szCs w:val="24"/>
          <w:vertAlign w:val="subscript"/>
          <w:lang w:val="en-GB"/>
        </w:rPr>
        <w:t>R</w:t>
      </w:r>
      <w:r w:rsidRPr="00CF2126">
        <w:rPr>
          <w:rFonts w:ascii="Cambria" w:eastAsia="Malgun Gothic" w:hAnsi="Cambria"/>
          <w:szCs w:val="24"/>
          <w:lang w:val="en-GB"/>
        </w:rPr>
        <w:t>, E′</w:t>
      </w:r>
      <w:r w:rsidRPr="00CF2126">
        <w:rPr>
          <w:rFonts w:ascii="Cambria" w:eastAsia="Malgun Gothic" w:hAnsi="Cambria"/>
          <w:szCs w:val="24"/>
          <w:vertAlign w:val="subscript"/>
          <w:lang w:val="en-GB"/>
        </w:rPr>
        <w:t>G</w:t>
      </w:r>
      <w:r w:rsidRPr="00CF2126">
        <w:rPr>
          <w:rFonts w:ascii="Cambria" w:eastAsia="Malgun Gothic" w:hAnsi="Cambria"/>
          <w:szCs w:val="24"/>
          <w:lang w:val="en-GB"/>
        </w:rPr>
        <w:t>, and E′</w:t>
      </w:r>
      <w:r w:rsidRPr="00CF2126">
        <w:rPr>
          <w:rFonts w:ascii="Cambria" w:eastAsia="Malgun Gothic" w:hAnsi="Cambria"/>
          <w:szCs w:val="24"/>
          <w:vertAlign w:val="subscript"/>
          <w:lang w:val="en-GB"/>
        </w:rPr>
        <w:t>B</w:t>
      </w:r>
      <w:r w:rsidRPr="00CF2126">
        <w:rPr>
          <w:rFonts w:ascii="Cambria" w:eastAsia="Malgun Gothic" w:hAnsi="Cambria"/>
          <w:szCs w:val="24"/>
          <w:lang w:val="en-GB"/>
        </w:rPr>
        <w:t xml:space="preserve"> are real numbers with values in the range of 0 to 1 inclusive.</w:t>
      </w:r>
    </w:p>
    <w:p w14:paraId="2852F42B" w14:textId="77777777" w:rsidR="00CF2126" w:rsidRPr="00CF2126" w:rsidRDefault="00CF2126" w:rsidP="00CF21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806" w:hanging="403"/>
        <w:textAlignment w:val="auto"/>
        <w:rPr>
          <w:rFonts w:ascii="Cambria" w:eastAsia="Malgun Gothic" w:hAnsi="Cambria"/>
          <w:szCs w:val="24"/>
          <w:lang w:val="en-GB"/>
        </w:rPr>
      </w:pPr>
      <w:r w:rsidRPr="00CF2126">
        <w:rPr>
          <w:rFonts w:ascii="Cambria" w:eastAsia="Malgun Gothic" w:hAnsi="Cambria"/>
          <w:szCs w:val="24"/>
          <w:lang w:val="en-GB"/>
        </w:rPr>
        <w:t>—</w:t>
      </w:r>
      <w:r w:rsidRPr="00CF2126">
        <w:rPr>
          <w:rFonts w:ascii="Cambria" w:eastAsia="Malgun Gothic" w:hAnsi="Cambria"/>
          <w:szCs w:val="24"/>
          <w:lang w:val="en-GB"/>
        </w:rPr>
        <w:tab/>
        <w:t>Otherwise, (</w:t>
      </w:r>
      <w:proofErr w:type="spellStart"/>
      <w:r w:rsidRPr="00CF2126">
        <w:rPr>
          <w:rFonts w:ascii="Cambria" w:eastAsia="Malgun Gothic" w:hAnsi="Cambria"/>
          <w:szCs w:val="24"/>
          <w:lang w:val="en-GB"/>
        </w:rPr>
        <w:t>transfer_characteristics</w:t>
      </w:r>
      <w:proofErr w:type="spellEnd"/>
      <w:r w:rsidRPr="00CF2126">
        <w:rPr>
          <w:rFonts w:ascii="Cambria" w:eastAsia="Malgun Gothic" w:hAnsi="Cambria"/>
          <w:szCs w:val="24"/>
          <w:lang w:val="en-GB"/>
        </w:rPr>
        <w:t xml:space="preserve"> is equal to 11 or 12), E′</w:t>
      </w:r>
      <w:r w:rsidRPr="00CF2126">
        <w:rPr>
          <w:rFonts w:ascii="Cambria" w:eastAsia="Malgun Gothic" w:hAnsi="Cambria"/>
          <w:szCs w:val="24"/>
          <w:vertAlign w:val="subscript"/>
          <w:lang w:val="en-GB"/>
        </w:rPr>
        <w:t>R</w:t>
      </w:r>
      <w:r w:rsidRPr="00CF2126">
        <w:rPr>
          <w:rFonts w:ascii="Cambria" w:eastAsia="Malgun Gothic" w:hAnsi="Cambria"/>
          <w:szCs w:val="24"/>
          <w:lang w:val="en-GB"/>
        </w:rPr>
        <w:t>, E′</w:t>
      </w:r>
      <w:r w:rsidRPr="00CF2126">
        <w:rPr>
          <w:rFonts w:ascii="Cambria" w:eastAsia="Malgun Gothic" w:hAnsi="Cambria"/>
          <w:szCs w:val="24"/>
          <w:vertAlign w:val="subscript"/>
          <w:lang w:val="en-GB"/>
        </w:rPr>
        <w:t>G</w:t>
      </w:r>
      <w:r w:rsidRPr="00CF2126">
        <w:rPr>
          <w:rFonts w:ascii="Cambria" w:eastAsia="Malgun Gothic" w:hAnsi="Cambria"/>
          <w:szCs w:val="24"/>
          <w:lang w:val="en-GB"/>
        </w:rPr>
        <w:t xml:space="preserve"> and E′</w:t>
      </w:r>
      <w:r w:rsidRPr="00CF2126">
        <w:rPr>
          <w:rFonts w:ascii="Cambria" w:eastAsia="Malgun Gothic" w:hAnsi="Cambria"/>
          <w:szCs w:val="24"/>
          <w:vertAlign w:val="subscript"/>
          <w:lang w:val="en-GB"/>
        </w:rPr>
        <w:t>B</w:t>
      </w:r>
      <w:r w:rsidRPr="00CF2126">
        <w:rPr>
          <w:rFonts w:ascii="Cambria" w:eastAsia="Malgun Gothic" w:hAnsi="Cambria"/>
          <w:szCs w:val="24"/>
          <w:lang w:val="en-GB"/>
        </w:rPr>
        <w:t xml:space="preserve"> are real numbers with a larger range not specified in this document.</w:t>
      </w:r>
    </w:p>
    <w:p w14:paraId="116DEECA" w14:textId="08EAEB42" w:rsidR="00CF2126" w:rsidRPr="00CF2126" w:rsidRDefault="00CF2126" w:rsidP="00CF21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rPr>
          <w:rFonts w:ascii="Cambria" w:eastAsia="Malgun Gothic" w:hAnsi="Cambria"/>
          <w:szCs w:val="24"/>
          <w:lang w:val="en-GB"/>
        </w:rPr>
      </w:pPr>
      <w:r w:rsidRPr="00CF2126">
        <w:rPr>
          <w:rFonts w:ascii="Cambria" w:eastAsia="Malgun Gothic" w:hAnsi="Cambria"/>
          <w:szCs w:val="24"/>
          <w:lang w:val="en-GB"/>
        </w:rPr>
        <w:t>—</w:t>
      </w:r>
      <w:r w:rsidRPr="00CF2126">
        <w:rPr>
          <w:rFonts w:ascii="Cambria" w:eastAsia="Malgun Gothic" w:hAnsi="Cambria"/>
          <w:szCs w:val="24"/>
          <w:lang w:val="en-GB"/>
        </w:rPr>
        <w:tab/>
        <w:t xml:space="preserve">Otherwise </w:t>
      </w:r>
      <w:r w:rsidRPr="00CF2126">
        <w:rPr>
          <w:rFonts w:ascii="Cambria" w:eastAsia="Calibri" w:hAnsi="Cambria"/>
          <w:noProof/>
          <w:szCs w:val="22"/>
          <w:lang w:val="en-GB"/>
        </w:rPr>
        <w:t>(matrix_coeffs is equal to 14</w:t>
      </w:r>
      <w:r>
        <w:rPr>
          <w:rFonts w:ascii="Cambria" w:eastAsia="Calibri" w:hAnsi="Cambria"/>
          <w:noProof/>
          <w:szCs w:val="22"/>
          <w:lang w:val="en-GB"/>
        </w:rPr>
        <w:t xml:space="preserve"> or 17</w:t>
      </w:r>
      <w:r w:rsidRPr="00CF2126">
        <w:rPr>
          <w:rFonts w:ascii="Cambria" w:eastAsia="Calibri" w:hAnsi="Cambria"/>
          <w:noProof/>
          <w:szCs w:val="22"/>
          <w:lang w:val="en-GB"/>
        </w:rPr>
        <w:t xml:space="preserve">), the </w:t>
      </w:r>
      <w:del w:id="209" w:author="Gary Sullivan" w:date="2023-02-23T11:43:00Z">
        <w:r w:rsidRPr="00CF2126" w:rsidDel="00E72302">
          <w:rPr>
            <w:rFonts w:ascii="Cambria" w:eastAsia="Calibri" w:hAnsi="Cambria"/>
            <w:noProof/>
            <w:szCs w:val="22"/>
            <w:lang w:val="en-GB"/>
          </w:rPr>
          <w:delText xml:space="preserve">"linear-domain" real-valued </w:delText>
        </w:r>
      </w:del>
      <w:r w:rsidRPr="00CF2126">
        <w:rPr>
          <w:rFonts w:ascii="Cambria" w:eastAsia="Calibri" w:hAnsi="Cambria"/>
          <w:noProof/>
          <w:szCs w:val="22"/>
          <w:lang w:val="en-GB"/>
        </w:rPr>
        <w:t>signals E</w:t>
      </w:r>
      <w:ins w:id="210" w:author="Gary Sullivan" w:date="2023-02-23T11:43:00Z">
        <w:r w:rsidR="00E72302">
          <w:rPr>
            <w:rFonts w:ascii="Cambria" w:eastAsia="Calibri" w:hAnsi="Cambria"/>
            <w:noProof/>
            <w:szCs w:val="22"/>
            <w:lang w:val="en-GB"/>
          </w:rPr>
          <w:t>′</w:t>
        </w:r>
      </w:ins>
      <w:r w:rsidRPr="00CF2126">
        <w:rPr>
          <w:rFonts w:ascii="Cambria" w:eastAsia="Calibri" w:hAnsi="Cambria"/>
          <w:noProof/>
          <w:szCs w:val="22"/>
          <w:vertAlign w:val="subscript"/>
          <w:lang w:val="en-GB"/>
        </w:rPr>
        <w:t>L</w:t>
      </w:r>
      <w:r w:rsidRPr="00CF2126">
        <w:rPr>
          <w:rFonts w:ascii="Cambria" w:eastAsia="Calibri" w:hAnsi="Cambria"/>
          <w:noProof/>
          <w:szCs w:val="22"/>
          <w:lang w:val="en-GB"/>
        </w:rPr>
        <w:t>, E</w:t>
      </w:r>
      <w:ins w:id="211" w:author="Gary Sullivan" w:date="2023-02-23T11:43:00Z">
        <w:r w:rsidR="00E72302">
          <w:rPr>
            <w:rFonts w:ascii="Cambria" w:eastAsia="Calibri" w:hAnsi="Cambria"/>
            <w:noProof/>
            <w:szCs w:val="22"/>
            <w:lang w:val="en-GB"/>
          </w:rPr>
          <w:t>′</w:t>
        </w:r>
      </w:ins>
      <w:r w:rsidRPr="00CF2126">
        <w:rPr>
          <w:rFonts w:ascii="Cambria" w:eastAsia="Calibri" w:hAnsi="Cambria"/>
          <w:noProof/>
          <w:szCs w:val="22"/>
          <w:vertAlign w:val="subscript"/>
          <w:lang w:val="en-GB"/>
        </w:rPr>
        <w:t>M</w:t>
      </w:r>
      <w:r w:rsidRPr="00CF2126">
        <w:rPr>
          <w:rFonts w:ascii="Cambria" w:eastAsia="Calibri" w:hAnsi="Cambria"/>
          <w:noProof/>
          <w:szCs w:val="22"/>
          <w:lang w:val="en-GB"/>
        </w:rPr>
        <w:t>, and E</w:t>
      </w:r>
      <w:ins w:id="212" w:author="Gary Sullivan" w:date="2023-02-23T11:43:00Z">
        <w:r w:rsidR="00E72302">
          <w:rPr>
            <w:rFonts w:ascii="Cambria" w:eastAsia="Calibri" w:hAnsi="Cambria"/>
            <w:noProof/>
            <w:szCs w:val="22"/>
            <w:lang w:val="en-GB"/>
          </w:rPr>
          <w:t>′</w:t>
        </w:r>
      </w:ins>
      <w:r w:rsidRPr="00CF2126">
        <w:rPr>
          <w:rFonts w:ascii="Cambria" w:eastAsia="Calibri" w:hAnsi="Cambria"/>
          <w:noProof/>
          <w:szCs w:val="22"/>
          <w:vertAlign w:val="subscript"/>
          <w:lang w:val="en-GB"/>
        </w:rPr>
        <w:t>S</w:t>
      </w:r>
      <w:r w:rsidRPr="00CF2126">
        <w:rPr>
          <w:rFonts w:ascii="Cambria" w:eastAsia="Calibri" w:hAnsi="Cambria"/>
          <w:noProof/>
          <w:szCs w:val="22"/>
          <w:lang w:val="en-GB"/>
        </w:rPr>
        <w:t xml:space="preserve"> are determined </w:t>
      </w:r>
      <w:del w:id="213" w:author="Gary Sullivan" w:date="2023-02-23T11:43:00Z">
        <w:r w:rsidRPr="00CF2126" w:rsidDel="00E72302">
          <w:rPr>
            <w:rFonts w:ascii="Cambria" w:eastAsia="Calibri" w:hAnsi="Cambria"/>
            <w:noProof/>
            <w:szCs w:val="22"/>
            <w:lang w:val="en-GB"/>
          </w:rPr>
          <w:delText xml:space="preserve">as </w:delText>
        </w:r>
      </w:del>
      <w:ins w:id="214" w:author="Gary Sullivan" w:date="2023-02-23T11:43:00Z">
        <w:r w:rsidR="00E72302">
          <w:rPr>
            <w:rFonts w:ascii="Cambria" w:eastAsia="Calibri" w:hAnsi="Cambria"/>
            <w:noProof/>
            <w:szCs w:val="22"/>
            <w:lang w:val="en-GB"/>
          </w:rPr>
          <w:t>by the</w:t>
        </w:r>
        <w:r w:rsidR="00E72302" w:rsidRPr="00CF2126">
          <w:rPr>
            <w:rFonts w:ascii="Cambria" w:eastAsia="Calibri" w:hAnsi="Cambria"/>
            <w:noProof/>
            <w:szCs w:val="22"/>
            <w:lang w:val="en-GB"/>
          </w:rPr>
          <w:t xml:space="preserve"> </w:t>
        </w:r>
      </w:ins>
      <w:r w:rsidRPr="00CF2126">
        <w:rPr>
          <w:rFonts w:ascii="Cambria" w:eastAsia="Calibri" w:hAnsi="Cambria"/>
          <w:noProof/>
          <w:szCs w:val="22"/>
          <w:lang w:val="en-GB"/>
        </w:rPr>
        <w:t>follow</w:t>
      </w:r>
      <w:ins w:id="215" w:author="Gary Sullivan" w:date="2023-02-23T11:44:00Z">
        <w:r w:rsidR="00E72302">
          <w:rPr>
            <w:rFonts w:ascii="Cambria" w:eastAsia="Calibri" w:hAnsi="Cambria"/>
            <w:noProof/>
            <w:szCs w:val="22"/>
            <w:lang w:val="en-GB"/>
          </w:rPr>
          <w:t>ing ordered</w:t>
        </w:r>
      </w:ins>
      <w:del w:id="216" w:author="Gary Sullivan" w:date="2023-02-23T11:44:00Z">
        <w:r w:rsidRPr="00CF2126" w:rsidDel="00E72302">
          <w:rPr>
            <w:rFonts w:ascii="Cambria" w:eastAsia="Calibri" w:hAnsi="Cambria"/>
            <w:noProof/>
            <w:szCs w:val="22"/>
            <w:lang w:val="en-GB"/>
          </w:rPr>
          <w:delText>s</w:delText>
        </w:r>
      </w:del>
      <w:ins w:id="217" w:author="Gary Sullivan" w:date="2023-02-23T11:44:00Z">
        <w:r w:rsidR="00E72302">
          <w:rPr>
            <w:rFonts w:ascii="Cambria" w:eastAsia="Calibri" w:hAnsi="Cambria"/>
            <w:noProof/>
            <w:szCs w:val="22"/>
            <w:lang w:val="en-GB"/>
          </w:rPr>
          <w:t xml:space="preserve"> steps</w:t>
        </w:r>
      </w:ins>
      <w:r w:rsidRPr="00CF2126">
        <w:rPr>
          <w:rFonts w:ascii="Cambria" w:eastAsia="Calibri" w:hAnsi="Cambria"/>
          <w:noProof/>
          <w:szCs w:val="22"/>
          <w:lang w:val="en-GB"/>
        </w:rPr>
        <w:t>:</w:t>
      </w:r>
    </w:p>
    <w:p w14:paraId="7028D7F3" w14:textId="21F13F61" w:rsidR="0064029A" w:rsidRPr="00CF2126" w:rsidRDefault="0064029A" w:rsidP="006402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806" w:hanging="403"/>
        <w:textAlignment w:val="auto"/>
        <w:rPr>
          <w:ins w:id="218" w:author="Gary Sullivan" w:date="2023-02-14T11:46:00Z"/>
          <w:rFonts w:ascii="Cambria" w:eastAsia="Malgun Gothic" w:hAnsi="Cambria"/>
          <w:szCs w:val="24"/>
          <w:lang w:val="en-GB"/>
        </w:rPr>
      </w:pPr>
      <w:ins w:id="219" w:author="Gary Sullivan" w:date="2023-02-14T11:47:00Z">
        <w:r>
          <w:rPr>
            <w:rFonts w:ascii="Cambria" w:eastAsia="Malgun Gothic" w:hAnsi="Cambria"/>
            <w:szCs w:val="24"/>
            <w:lang w:val="en-GB"/>
          </w:rPr>
          <w:t>a)</w:t>
        </w:r>
      </w:ins>
      <w:ins w:id="220" w:author="Gary Sullivan" w:date="2023-02-14T11:46:00Z">
        <w:r w:rsidRPr="00CF2126">
          <w:rPr>
            <w:rFonts w:ascii="Cambria" w:eastAsia="Malgun Gothic" w:hAnsi="Cambria"/>
            <w:szCs w:val="24"/>
            <w:lang w:val="en-GB"/>
          </w:rPr>
          <w:tab/>
        </w:r>
      </w:ins>
      <w:ins w:id="221" w:author="Gary Sullivan" w:date="2023-02-14T11:47:00Z">
        <w:r w:rsidRPr="0064029A">
          <w:rPr>
            <w:rFonts w:ascii="Cambria" w:eastAsia="Malgun Gothic" w:hAnsi="Cambria"/>
            <w:szCs w:val="24"/>
            <w:lang w:val="en-GB"/>
          </w:rPr>
          <w:t>The "linear-domain" real-valued signals E</w:t>
        </w:r>
        <w:r w:rsidRPr="0064029A">
          <w:rPr>
            <w:rFonts w:ascii="Cambria" w:eastAsia="Malgun Gothic" w:hAnsi="Cambria"/>
            <w:szCs w:val="24"/>
            <w:vertAlign w:val="subscript"/>
            <w:lang w:val="en-GB"/>
          </w:rPr>
          <w:t>L</w:t>
        </w:r>
        <w:r w:rsidRPr="0064029A">
          <w:rPr>
            <w:rFonts w:ascii="Cambria" w:eastAsia="Malgun Gothic" w:hAnsi="Cambria"/>
            <w:szCs w:val="24"/>
            <w:lang w:val="en-GB"/>
          </w:rPr>
          <w:t>, E</w:t>
        </w:r>
        <w:r w:rsidRPr="0064029A">
          <w:rPr>
            <w:rFonts w:ascii="Cambria" w:eastAsia="Malgun Gothic" w:hAnsi="Cambria"/>
            <w:szCs w:val="24"/>
            <w:vertAlign w:val="subscript"/>
            <w:lang w:val="en-GB"/>
          </w:rPr>
          <w:t>M</w:t>
        </w:r>
        <w:r w:rsidRPr="0064029A">
          <w:rPr>
            <w:rFonts w:ascii="Cambria" w:eastAsia="Malgun Gothic" w:hAnsi="Cambria"/>
            <w:szCs w:val="24"/>
            <w:lang w:val="en-GB"/>
          </w:rPr>
          <w:t>, and E</w:t>
        </w:r>
        <w:r w:rsidRPr="0064029A">
          <w:rPr>
            <w:rFonts w:ascii="Cambria" w:eastAsia="Malgun Gothic" w:hAnsi="Cambria"/>
            <w:szCs w:val="24"/>
            <w:vertAlign w:val="subscript"/>
            <w:lang w:val="en-GB"/>
          </w:rPr>
          <w:t>S</w:t>
        </w:r>
        <w:r w:rsidRPr="0064029A">
          <w:rPr>
            <w:rFonts w:ascii="Cambria" w:eastAsia="Malgun Gothic" w:hAnsi="Cambria"/>
            <w:szCs w:val="24"/>
            <w:lang w:val="en-GB"/>
          </w:rPr>
          <w:t xml:space="preserve"> are determined as follows</w:t>
        </w:r>
        <w:r w:rsidRPr="0064029A">
          <w:rPr>
            <w:rFonts w:ascii="Cambria" w:eastAsia="Malgun Gothic" w:hAnsi="Cambria" w:hint="eastAsia"/>
            <w:szCs w:val="24"/>
            <w:lang w:val="en-GB"/>
          </w:rPr>
          <w:t>:</w:t>
        </w:r>
      </w:ins>
    </w:p>
    <w:p w14:paraId="602BA69E" w14:textId="7F701F33" w:rsidR="0064029A" w:rsidRPr="00CF2126" w:rsidRDefault="0064029A" w:rsidP="006402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1123" w:hanging="403"/>
        <w:textAlignment w:val="auto"/>
        <w:rPr>
          <w:ins w:id="222" w:author="Gary Sullivan" w:date="2023-02-14T11:49:00Z"/>
          <w:rFonts w:ascii="Cambria" w:eastAsia="Malgun Gothic" w:hAnsi="Cambria"/>
          <w:szCs w:val="24"/>
          <w:lang w:val="en-GB"/>
        </w:rPr>
      </w:pPr>
      <w:ins w:id="223" w:author="Gary Sullivan" w:date="2023-02-14T11:50:00Z">
        <w:r w:rsidRPr="00CF2126">
          <w:rPr>
            <w:rFonts w:ascii="Cambria" w:eastAsia="Malgun Gothic" w:hAnsi="Cambria"/>
            <w:szCs w:val="24"/>
            <w:lang w:val="en-GB"/>
          </w:rPr>
          <w:t>—</w:t>
        </w:r>
      </w:ins>
      <w:ins w:id="224" w:author="Gary Sullivan" w:date="2023-02-14T11:49:00Z">
        <w:r w:rsidRPr="00CF2126">
          <w:rPr>
            <w:rFonts w:ascii="Cambria" w:eastAsia="Malgun Gothic" w:hAnsi="Cambria"/>
            <w:szCs w:val="24"/>
            <w:lang w:val="en-GB"/>
          </w:rPr>
          <w:tab/>
        </w:r>
      </w:ins>
      <w:ins w:id="225" w:author="Gary Sullivan" w:date="2023-02-14T11:50:00Z">
        <w:r w:rsidRPr="0064029A">
          <w:rPr>
            <w:rFonts w:ascii="Cambria" w:eastAsia="Malgun Gothic" w:hAnsi="Cambria"/>
            <w:szCs w:val="24"/>
            <w:lang w:val="en-GB"/>
          </w:rPr>
          <w:t xml:space="preserve">If </w:t>
        </w:r>
        <w:proofErr w:type="spellStart"/>
        <w:r w:rsidRPr="0064029A">
          <w:rPr>
            <w:rFonts w:ascii="Cambria" w:eastAsia="Malgun Gothic" w:hAnsi="Cambria"/>
            <w:szCs w:val="24"/>
            <w:lang w:val="en-GB"/>
          </w:rPr>
          <w:t>matrix_coeffs</w:t>
        </w:r>
        <w:proofErr w:type="spellEnd"/>
        <w:r w:rsidRPr="0064029A">
          <w:rPr>
            <w:rFonts w:ascii="Cambria" w:eastAsia="Malgun Gothic" w:hAnsi="Cambria"/>
            <w:szCs w:val="24"/>
            <w:lang w:val="en-GB"/>
          </w:rPr>
          <w:t xml:space="preserve"> is equal to 14, the signals E</w:t>
        </w:r>
        <w:r w:rsidRPr="0064029A">
          <w:rPr>
            <w:rFonts w:ascii="Cambria" w:eastAsia="Malgun Gothic" w:hAnsi="Cambria"/>
            <w:szCs w:val="24"/>
            <w:vertAlign w:val="subscript"/>
            <w:lang w:val="en-GB"/>
          </w:rPr>
          <w:t>L</w:t>
        </w:r>
        <w:r w:rsidRPr="0064029A">
          <w:rPr>
            <w:rFonts w:ascii="Cambria" w:eastAsia="Malgun Gothic" w:hAnsi="Cambria"/>
            <w:szCs w:val="24"/>
            <w:lang w:val="en-GB"/>
          </w:rPr>
          <w:t>, E</w:t>
        </w:r>
        <w:r w:rsidRPr="0064029A">
          <w:rPr>
            <w:rFonts w:ascii="Cambria" w:eastAsia="Malgun Gothic" w:hAnsi="Cambria"/>
            <w:szCs w:val="24"/>
            <w:vertAlign w:val="subscript"/>
            <w:lang w:val="en-GB"/>
          </w:rPr>
          <w:t>M</w:t>
        </w:r>
        <w:r w:rsidRPr="0064029A">
          <w:rPr>
            <w:rFonts w:ascii="Cambria" w:eastAsia="Malgun Gothic" w:hAnsi="Cambria"/>
            <w:szCs w:val="24"/>
            <w:lang w:val="en-GB"/>
          </w:rPr>
          <w:t>, and E</w:t>
        </w:r>
        <w:r w:rsidRPr="0064029A">
          <w:rPr>
            <w:rFonts w:ascii="Cambria" w:eastAsia="Malgun Gothic" w:hAnsi="Cambria"/>
            <w:szCs w:val="24"/>
            <w:vertAlign w:val="subscript"/>
            <w:lang w:val="en-GB"/>
          </w:rPr>
          <w:t>S</w:t>
        </w:r>
        <w:r w:rsidRPr="0064029A">
          <w:rPr>
            <w:rFonts w:ascii="Cambria" w:eastAsia="Malgun Gothic" w:hAnsi="Cambria"/>
            <w:szCs w:val="24"/>
            <w:lang w:val="en-GB"/>
          </w:rPr>
          <w:t xml:space="preserve"> are determined as follows</w:t>
        </w:r>
        <w:r w:rsidRPr="0064029A">
          <w:rPr>
            <w:rFonts w:ascii="Cambria" w:eastAsia="Malgun Gothic" w:hAnsi="Cambria" w:hint="eastAsia"/>
            <w:szCs w:val="24"/>
            <w:lang w:val="en-GB"/>
          </w:rPr>
          <w:t>:</w:t>
        </w:r>
      </w:ins>
    </w:p>
    <w:p w14:paraId="416E74B4" w14:textId="1AA7E6A0" w:rsidR="00CF2126" w:rsidRPr="00CF2126" w:rsidRDefault="00CF2126" w:rsidP="006402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overflowPunct/>
        <w:autoSpaceDE/>
        <w:autoSpaceDN/>
        <w:adjustRightInd/>
        <w:spacing w:before="0" w:after="220" w:line="240" w:lineRule="atLeast"/>
        <w:ind w:left="1440"/>
        <w:jc w:val="left"/>
        <w:textAlignment w:val="auto"/>
        <w:rPr>
          <w:rFonts w:ascii="Cambria" w:eastAsia="Malgun Gothic" w:hAnsi="Cambria"/>
          <w:szCs w:val="22"/>
          <w:lang w:val="es-ES_tradnl" w:eastAsia="ja-JP"/>
        </w:rPr>
      </w:pPr>
      <w:r w:rsidRPr="00CF2126">
        <w:rPr>
          <w:rFonts w:ascii="Cambria" w:eastAsia="Malgun Gothic" w:hAnsi="Cambria"/>
          <w:szCs w:val="22"/>
          <w:lang w:val="es-ES_tradnl" w:eastAsia="ja-JP"/>
        </w:rPr>
        <w:t>E</w:t>
      </w:r>
      <w:r w:rsidRPr="00CF2126">
        <w:rPr>
          <w:rFonts w:ascii="Cambria" w:eastAsia="Malgun Gothic" w:hAnsi="Cambria"/>
          <w:szCs w:val="22"/>
          <w:vertAlign w:val="subscript"/>
          <w:lang w:val="es-ES_tradnl" w:eastAsia="ja-JP"/>
        </w:rPr>
        <w:t>L</w:t>
      </w:r>
      <w:r w:rsidRPr="00CF2126">
        <w:rPr>
          <w:rFonts w:ascii="Cambria" w:eastAsia="Malgun Gothic" w:hAnsi="Cambria"/>
          <w:szCs w:val="22"/>
          <w:lang w:val="es-ES_tradnl" w:eastAsia="ja-JP"/>
        </w:rPr>
        <w:t xml:space="preserve"> = </w:t>
      </w:r>
      <w:proofErr w:type="gramStart"/>
      <w:r w:rsidRPr="00CF2126">
        <w:rPr>
          <w:rFonts w:ascii="Cambria" w:eastAsia="Malgun Gothic" w:hAnsi="Cambria"/>
          <w:szCs w:val="22"/>
          <w:lang w:val="es-ES_tradnl" w:eastAsia="ja-JP"/>
        </w:rPr>
        <w:t>( 1</w:t>
      </w:r>
      <w:proofErr w:type="gramEnd"/>
      <w:r w:rsidR="00150686">
        <w:rPr>
          <w:rFonts w:ascii="Cambria" w:eastAsia="Malgun Gothic" w:hAnsi="Cambria"/>
          <w:szCs w:val="22"/>
          <w:lang w:val="es-ES_tradnl" w:eastAsia="ja-JP"/>
        </w:rPr>
        <w:t> </w:t>
      </w:r>
      <w:r w:rsidRPr="00CF2126">
        <w:rPr>
          <w:rFonts w:ascii="Cambria" w:eastAsia="Malgun Gothic" w:hAnsi="Cambria"/>
          <w:szCs w:val="22"/>
          <w:lang w:val="es-ES_tradnl" w:eastAsia="ja-JP"/>
        </w:rPr>
        <w:t>688 * E</w:t>
      </w:r>
      <w:r w:rsidRPr="00CF2126">
        <w:rPr>
          <w:rFonts w:ascii="Cambria" w:eastAsia="Malgun Gothic" w:hAnsi="Cambria"/>
          <w:szCs w:val="22"/>
          <w:vertAlign w:val="subscript"/>
          <w:lang w:val="es-ES_tradnl" w:eastAsia="ja-JP"/>
        </w:rPr>
        <w:t>R</w:t>
      </w:r>
      <w:r w:rsidRPr="00CF2126">
        <w:rPr>
          <w:rFonts w:ascii="Cambria" w:eastAsia="Malgun Gothic" w:hAnsi="Cambria"/>
          <w:szCs w:val="22"/>
          <w:lang w:val="es-ES_tradnl" w:eastAsia="ja-JP"/>
        </w:rPr>
        <w:t xml:space="preserve"> + 2</w:t>
      </w:r>
      <w:r w:rsidR="00150686">
        <w:rPr>
          <w:rFonts w:ascii="Cambria" w:eastAsia="Malgun Gothic" w:hAnsi="Cambria"/>
          <w:szCs w:val="22"/>
          <w:lang w:val="es-ES_tradnl" w:eastAsia="ja-JP"/>
        </w:rPr>
        <w:t> </w:t>
      </w:r>
      <w:r w:rsidRPr="00CF2126">
        <w:rPr>
          <w:rFonts w:ascii="Cambria" w:eastAsia="Malgun Gothic" w:hAnsi="Cambria"/>
          <w:szCs w:val="22"/>
          <w:lang w:val="es-ES_tradnl" w:eastAsia="ja-JP"/>
        </w:rPr>
        <w:t>146 * E</w:t>
      </w:r>
      <w:r w:rsidRPr="00CF2126">
        <w:rPr>
          <w:rFonts w:ascii="Cambria" w:eastAsia="Malgun Gothic" w:hAnsi="Cambria"/>
          <w:szCs w:val="22"/>
          <w:vertAlign w:val="subscript"/>
          <w:lang w:val="es-ES_tradnl" w:eastAsia="ja-JP"/>
        </w:rPr>
        <w:t>G</w:t>
      </w:r>
      <w:r w:rsidRPr="00CF2126">
        <w:rPr>
          <w:rFonts w:ascii="Cambria" w:eastAsia="Malgun Gothic" w:hAnsi="Cambria"/>
          <w:szCs w:val="22"/>
          <w:lang w:val="es-ES_tradnl" w:eastAsia="ja-JP"/>
        </w:rPr>
        <w:t xml:space="preserve"> + 262 * E</w:t>
      </w:r>
      <w:r w:rsidRPr="00CF2126">
        <w:rPr>
          <w:rFonts w:ascii="Cambria" w:eastAsia="Malgun Gothic" w:hAnsi="Cambria"/>
          <w:szCs w:val="22"/>
          <w:vertAlign w:val="subscript"/>
          <w:lang w:val="es-ES_tradnl" w:eastAsia="ja-JP"/>
        </w:rPr>
        <w:t>B</w:t>
      </w:r>
      <w:r w:rsidRPr="00CF2126">
        <w:rPr>
          <w:rFonts w:ascii="Cambria" w:eastAsia="Malgun Gothic" w:hAnsi="Cambria"/>
          <w:szCs w:val="22"/>
          <w:lang w:val="es-ES_tradnl" w:eastAsia="ja-JP"/>
        </w:rPr>
        <w:t xml:space="preserve"> ) ÷ 4</w:t>
      </w:r>
      <w:r w:rsidR="002F0731">
        <w:rPr>
          <w:rFonts w:ascii="Cambria" w:eastAsia="Malgun Gothic" w:hAnsi="Cambria"/>
          <w:szCs w:val="22"/>
          <w:lang w:val="es-ES_tradnl" w:eastAsia="ja-JP"/>
        </w:rPr>
        <w:t> </w:t>
      </w:r>
      <w:r w:rsidRPr="00CF2126">
        <w:rPr>
          <w:rFonts w:ascii="Cambria" w:eastAsia="Malgun Gothic" w:hAnsi="Cambria"/>
          <w:szCs w:val="22"/>
          <w:lang w:val="es-ES_tradnl" w:eastAsia="ja-JP"/>
        </w:rPr>
        <w:t>096</w:t>
      </w:r>
      <w:r w:rsidRPr="00CF2126">
        <w:rPr>
          <w:rFonts w:ascii="Cambria" w:eastAsia="Malgun Gothic" w:hAnsi="Cambria"/>
          <w:szCs w:val="22"/>
          <w:lang w:val="es-ES_tradnl" w:eastAsia="ja-JP"/>
        </w:rPr>
        <w:tab/>
        <w:t>(E</w:t>
      </w:r>
      <w:r w:rsidRPr="00CF2126">
        <w:rPr>
          <w:rFonts w:ascii="Cambria" w:eastAsia="MS Mincho" w:hAnsi="Cambria"/>
          <w:noProof/>
          <w:szCs w:val="22"/>
          <w:lang w:val="es-ES_tradnl" w:eastAsia="ja-JP"/>
        </w:rPr>
        <w:noBreakHyphen/>
      </w:r>
      <w:r w:rsidRPr="00CF2126">
        <w:rPr>
          <w:rFonts w:ascii="Cambria" w:eastAsia="Malgun Gothic" w:hAnsi="Cambria"/>
          <w:noProof/>
          <w:szCs w:val="22"/>
          <w:lang w:val="es-ES_tradnl" w:eastAsia="ja-JP"/>
        </w:rPr>
        <w:t>4</w:t>
      </w:r>
      <w:r w:rsidRPr="00CF2126">
        <w:rPr>
          <w:rFonts w:ascii="Cambria" w:eastAsia="Malgun Gothic" w:hAnsi="Cambria"/>
          <w:szCs w:val="22"/>
          <w:lang w:val="es-ES_tradnl" w:eastAsia="ja-JP"/>
        </w:rPr>
        <w:t>)</w:t>
      </w:r>
    </w:p>
    <w:p w14:paraId="457FF582" w14:textId="0E2043DD" w:rsidR="00CF2126" w:rsidRPr="00CF2126" w:rsidRDefault="00CF2126" w:rsidP="006402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overflowPunct/>
        <w:autoSpaceDE/>
        <w:autoSpaceDN/>
        <w:adjustRightInd/>
        <w:spacing w:before="0" w:after="220" w:line="240" w:lineRule="atLeast"/>
        <w:ind w:left="1440"/>
        <w:jc w:val="left"/>
        <w:textAlignment w:val="auto"/>
        <w:rPr>
          <w:rFonts w:ascii="Cambria" w:eastAsia="Malgun Gothic" w:hAnsi="Cambria"/>
          <w:szCs w:val="22"/>
          <w:lang w:val="es-ES_tradnl" w:eastAsia="ja-JP"/>
        </w:rPr>
      </w:pPr>
      <w:r w:rsidRPr="00CF2126">
        <w:rPr>
          <w:rFonts w:ascii="Cambria" w:eastAsia="Malgun Gothic" w:hAnsi="Cambria"/>
          <w:szCs w:val="22"/>
          <w:lang w:val="es-ES_tradnl" w:eastAsia="ja-JP"/>
        </w:rPr>
        <w:t>E</w:t>
      </w:r>
      <w:r w:rsidRPr="00CF2126">
        <w:rPr>
          <w:rFonts w:ascii="Cambria" w:eastAsia="Malgun Gothic" w:hAnsi="Cambria"/>
          <w:szCs w:val="22"/>
          <w:vertAlign w:val="subscript"/>
          <w:lang w:val="es-ES_tradnl" w:eastAsia="ja-JP"/>
        </w:rPr>
        <w:t>M</w:t>
      </w:r>
      <w:r w:rsidRPr="00CF2126">
        <w:rPr>
          <w:rFonts w:ascii="Cambria" w:eastAsia="Malgun Gothic" w:hAnsi="Cambria"/>
          <w:szCs w:val="22"/>
          <w:lang w:val="es-ES_tradnl" w:eastAsia="ja-JP"/>
        </w:rPr>
        <w:t xml:space="preserve"> = </w:t>
      </w:r>
      <w:proofErr w:type="gramStart"/>
      <w:r w:rsidRPr="00CF2126">
        <w:rPr>
          <w:rFonts w:ascii="Cambria" w:eastAsia="Malgun Gothic" w:hAnsi="Cambria"/>
          <w:szCs w:val="22"/>
          <w:lang w:val="es-ES_tradnl" w:eastAsia="ja-JP"/>
        </w:rPr>
        <w:t>( 683</w:t>
      </w:r>
      <w:proofErr w:type="gramEnd"/>
      <w:r w:rsidRPr="00CF2126">
        <w:rPr>
          <w:rFonts w:ascii="Cambria" w:eastAsia="Malgun Gothic" w:hAnsi="Cambria"/>
          <w:szCs w:val="22"/>
          <w:lang w:val="es-ES_tradnl" w:eastAsia="ja-JP"/>
        </w:rPr>
        <w:t xml:space="preserve"> * E</w:t>
      </w:r>
      <w:r w:rsidRPr="00CF2126">
        <w:rPr>
          <w:rFonts w:ascii="Cambria" w:eastAsia="Malgun Gothic" w:hAnsi="Cambria"/>
          <w:szCs w:val="22"/>
          <w:vertAlign w:val="subscript"/>
          <w:lang w:val="es-ES_tradnl" w:eastAsia="ja-JP"/>
        </w:rPr>
        <w:t>R</w:t>
      </w:r>
      <w:r w:rsidRPr="00CF2126">
        <w:rPr>
          <w:rFonts w:ascii="Cambria" w:eastAsia="Malgun Gothic" w:hAnsi="Cambria"/>
          <w:szCs w:val="22"/>
          <w:lang w:val="es-ES_tradnl" w:eastAsia="ja-JP"/>
        </w:rPr>
        <w:t xml:space="preserve"> + 2</w:t>
      </w:r>
      <w:r w:rsidR="00150686">
        <w:rPr>
          <w:rFonts w:ascii="Cambria" w:eastAsia="Malgun Gothic" w:hAnsi="Cambria"/>
          <w:szCs w:val="22"/>
          <w:lang w:val="es-ES_tradnl" w:eastAsia="ja-JP"/>
        </w:rPr>
        <w:t> </w:t>
      </w:r>
      <w:r w:rsidRPr="00CF2126">
        <w:rPr>
          <w:rFonts w:ascii="Cambria" w:eastAsia="Malgun Gothic" w:hAnsi="Cambria"/>
          <w:szCs w:val="22"/>
          <w:lang w:val="es-ES_tradnl" w:eastAsia="ja-JP"/>
        </w:rPr>
        <w:t>951 * E</w:t>
      </w:r>
      <w:r w:rsidRPr="00CF2126">
        <w:rPr>
          <w:rFonts w:ascii="Cambria" w:eastAsia="Malgun Gothic" w:hAnsi="Cambria"/>
          <w:szCs w:val="22"/>
          <w:vertAlign w:val="subscript"/>
          <w:lang w:val="es-ES_tradnl" w:eastAsia="ja-JP"/>
        </w:rPr>
        <w:t>G</w:t>
      </w:r>
      <w:r w:rsidRPr="00CF2126">
        <w:rPr>
          <w:rFonts w:ascii="Cambria" w:eastAsia="Malgun Gothic" w:hAnsi="Cambria"/>
          <w:szCs w:val="22"/>
          <w:lang w:val="es-ES_tradnl" w:eastAsia="ja-JP"/>
        </w:rPr>
        <w:t xml:space="preserve"> + 462 * E</w:t>
      </w:r>
      <w:r w:rsidRPr="00CF2126">
        <w:rPr>
          <w:rFonts w:ascii="Cambria" w:eastAsia="Malgun Gothic" w:hAnsi="Cambria"/>
          <w:szCs w:val="22"/>
          <w:vertAlign w:val="subscript"/>
          <w:lang w:val="es-ES_tradnl" w:eastAsia="ja-JP"/>
        </w:rPr>
        <w:t>B</w:t>
      </w:r>
      <w:r w:rsidRPr="00CF2126">
        <w:rPr>
          <w:rFonts w:ascii="Cambria" w:eastAsia="Malgun Gothic" w:hAnsi="Cambria"/>
          <w:szCs w:val="22"/>
          <w:lang w:val="es-ES_tradnl" w:eastAsia="ja-JP"/>
        </w:rPr>
        <w:t xml:space="preserve"> ) ÷ 4</w:t>
      </w:r>
      <w:r w:rsidR="002F0731">
        <w:rPr>
          <w:rFonts w:ascii="Cambria" w:eastAsia="Malgun Gothic" w:hAnsi="Cambria"/>
          <w:szCs w:val="22"/>
          <w:lang w:val="es-ES_tradnl" w:eastAsia="ja-JP"/>
        </w:rPr>
        <w:t> </w:t>
      </w:r>
      <w:r w:rsidRPr="00CF2126">
        <w:rPr>
          <w:rFonts w:ascii="Cambria" w:eastAsia="Malgun Gothic" w:hAnsi="Cambria"/>
          <w:szCs w:val="22"/>
          <w:lang w:val="es-ES_tradnl" w:eastAsia="ja-JP"/>
        </w:rPr>
        <w:t>096</w:t>
      </w:r>
      <w:r w:rsidRPr="00CF2126">
        <w:rPr>
          <w:rFonts w:ascii="Cambria" w:eastAsia="Malgun Gothic" w:hAnsi="Cambria"/>
          <w:szCs w:val="22"/>
          <w:lang w:val="es-ES_tradnl" w:eastAsia="ja-JP"/>
        </w:rPr>
        <w:tab/>
        <w:t>(E</w:t>
      </w:r>
      <w:r w:rsidRPr="00CF2126">
        <w:rPr>
          <w:rFonts w:ascii="Cambria" w:eastAsia="MS Mincho" w:hAnsi="Cambria"/>
          <w:noProof/>
          <w:szCs w:val="22"/>
          <w:lang w:val="es-ES_tradnl" w:eastAsia="ja-JP"/>
        </w:rPr>
        <w:noBreakHyphen/>
      </w:r>
      <w:r w:rsidRPr="00CF2126">
        <w:rPr>
          <w:rFonts w:ascii="Cambria" w:eastAsia="Malgun Gothic" w:hAnsi="Cambria"/>
          <w:noProof/>
          <w:szCs w:val="22"/>
          <w:lang w:val="es-ES_tradnl" w:eastAsia="ja-JP"/>
        </w:rPr>
        <w:t>5</w:t>
      </w:r>
      <w:r w:rsidRPr="00CF2126">
        <w:rPr>
          <w:rFonts w:ascii="Cambria" w:eastAsia="Malgun Gothic" w:hAnsi="Cambria"/>
          <w:szCs w:val="22"/>
          <w:lang w:val="es-ES_tradnl" w:eastAsia="ja-JP"/>
        </w:rPr>
        <w:t>)</w:t>
      </w:r>
    </w:p>
    <w:p w14:paraId="58FA4714" w14:textId="68F41C03" w:rsidR="00CF2126" w:rsidRPr="00CF2126" w:rsidRDefault="00CF2126" w:rsidP="006402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overflowPunct/>
        <w:autoSpaceDE/>
        <w:autoSpaceDN/>
        <w:adjustRightInd/>
        <w:spacing w:before="0" w:after="220" w:line="240" w:lineRule="atLeast"/>
        <w:ind w:left="1440"/>
        <w:jc w:val="left"/>
        <w:textAlignment w:val="auto"/>
        <w:rPr>
          <w:rFonts w:ascii="Cambria" w:eastAsia="Malgun Gothic" w:hAnsi="Cambria"/>
          <w:szCs w:val="22"/>
          <w:lang w:val="en-CA" w:eastAsia="ja-JP"/>
        </w:rPr>
      </w:pPr>
      <w:r w:rsidRPr="00CF2126">
        <w:rPr>
          <w:rFonts w:ascii="Cambria" w:eastAsia="Malgun Gothic" w:hAnsi="Cambria"/>
          <w:szCs w:val="22"/>
          <w:lang w:val="en-CA" w:eastAsia="ja-JP"/>
        </w:rPr>
        <w:t>E</w:t>
      </w:r>
      <w:r w:rsidRPr="00CF2126">
        <w:rPr>
          <w:rFonts w:ascii="Cambria" w:eastAsia="Malgun Gothic" w:hAnsi="Cambria"/>
          <w:szCs w:val="22"/>
          <w:vertAlign w:val="subscript"/>
          <w:lang w:val="en-CA" w:eastAsia="ja-JP"/>
        </w:rPr>
        <w:t>S</w:t>
      </w:r>
      <w:r w:rsidRPr="00CF2126">
        <w:rPr>
          <w:rFonts w:ascii="Cambria" w:eastAsia="Malgun Gothic" w:hAnsi="Cambria"/>
          <w:szCs w:val="22"/>
          <w:lang w:val="en-CA" w:eastAsia="ja-JP"/>
        </w:rPr>
        <w:t xml:space="preserve"> = </w:t>
      </w:r>
      <w:proofErr w:type="gramStart"/>
      <w:r w:rsidRPr="00CF2126">
        <w:rPr>
          <w:rFonts w:ascii="Cambria" w:eastAsia="Malgun Gothic" w:hAnsi="Cambria"/>
          <w:szCs w:val="22"/>
          <w:lang w:val="en-CA" w:eastAsia="ja-JP"/>
        </w:rPr>
        <w:t>( 99</w:t>
      </w:r>
      <w:proofErr w:type="gramEnd"/>
      <w:r w:rsidRPr="00CF2126">
        <w:rPr>
          <w:rFonts w:ascii="Cambria" w:eastAsia="Malgun Gothic" w:hAnsi="Cambria"/>
          <w:szCs w:val="22"/>
          <w:lang w:val="en-CA" w:eastAsia="ja-JP"/>
        </w:rPr>
        <w:t xml:space="preserve"> * E</w:t>
      </w:r>
      <w:r w:rsidRPr="00CF2126">
        <w:rPr>
          <w:rFonts w:ascii="Cambria" w:eastAsia="Malgun Gothic" w:hAnsi="Cambria"/>
          <w:szCs w:val="22"/>
          <w:vertAlign w:val="subscript"/>
          <w:lang w:val="en-CA" w:eastAsia="ja-JP"/>
        </w:rPr>
        <w:t>R</w:t>
      </w:r>
      <w:r w:rsidRPr="00CF2126">
        <w:rPr>
          <w:rFonts w:ascii="Cambria" w:eastAsia="Malgun Gothic" w:hAnsi="Cambria"/>
          <w:szCs w:val="22"/>
          <w:lang w:val="en-CA" w:eastAsia="ja-JP"/>
        </w:rPr>
        <w:t xml:space="preserve"> + 309 * E</w:t>
      </w:r>
      <w:r w:rsidRPr="00CF2126">
        <w:rPr>
          <w:rFonts w:ascii="Cambria" w:eastAsia="Malgun Gothic" w:hAnsi="Cambria"/>
          <w:szCs w:val="22"/>
          <w:vertAlign w:val="subscript"/>
          <w:lang w:val="en-CA" w:eastAsia="ja-JP"/>
        </w:rPr>
        <w:t>G</w:t>
      </w:r>
      <w:r w:rsidRPr="00CF2126">
        <w:rPr>
          <w:rFonts w:ascii="Cambria" w:eastAsia="Malgun Gothic" w:hAnsi="Cambria"/>
          <w:szCs w:val="22"/>
          <w:lang w:val="en-CA" w:eastAsia="ja-JP"/>
        </w:rPr>
        <w:t xml:space="preserve"> + 3</w:t>
      </w:r>
      <w:r w:rsidR="00150686">
        <w:rPr>
          <w:rFonts w:ascii="Cambria" w:eastAsia="Malgun Gothic" w:hAnsi="Cambria"/>
          <w:szCs w:val="22"/>
          <w:lang w:val="en-CA" w:eastAsia="ja-JP"/>
        </w:rPr>
        <w:t> </w:t>
      </w:r>
      <w:r w:rsidRPr="00CF2126">
        <w:rPr>
          <w:rFonts w:ascii="Cambria" w:eastAsia="Malgun Gothic" w:hAnsi="Cambria"/>
          <w:szCs w:val="22"/>
          <w:lang w:val="en-CA" w:eastAsia="ja-JP"/>
        </w:rPr>
        <w:t>688 * E</w:t>
      </w:r>
      <w:r w:rsidRPr="00CF2126">
        <w:rPr>
          <w:rFonts w:ascii="Cambria" w:eastAsia="Malgun Gothic" w:hAnsi="Cambria"/>
          <w:szCs w:val="22"/>
          <w:vertAlign w:val="subscript"/>
          <w:lang w:val="en-CA" w:eastAsia="ja-JP"/>
        </w:rPr>
        <w:t>B</w:t>
      </w:r>
      <w:r w:rsidRPr="00CF2126">
        <w:rPr>
          <w:rFonts w:ascii="Cambria" w:eastAsia="Malgun Gothic" w:hAnsi="Cambria"/>
          <w:szCs w:val="22"/>
          <w:lang w:val="en-CA" w:eastAsia="ja-JP"/>
        </w:rPr>
        <w:t xml:space="preserve"> ) ÷ 4</w:t>
      </w:r>
      <w:r w:rsidR="002F0731">
        <w:rPr>
          <w:rFonts w:ascii="Cambria" w:eastAsia="Malgun Gothic" w:hAnsi="Cambria"/>
          <w:szCs w:val="22"/>
          <w:lang w:val="en-CA" w:eastAsia="ja-JP"/>
        </w:rPr>
        <w:t> </w:t>
      </w:r>
      <w:r w:rsidRPr="00CF2126">
        <w:rPr>
          <w:rFonts w:ascii="Cambria" w:eastAsia="Malgun Gothic" w:hAnsi="Cambria"/>
          <w:szCs w:val="22"/>
          <w:lang w:val="en-CA" w:eastAsia="ja-JP"/>
        </w:rPr>
        <w:t>096</w:t>
      </w:r>
      <w:r w:rsidRPr="00CF2126">
        <w:rPr>
          <w:rFonts w:ascii="Cambria" w:eastAsia="Malgun Gothic" w:hAnsi="Cambria"/>
          <w:szCs w:val="22"/>
          <w:lang w:val="en-CA" w:eastAsia="ja-JP"/>
        </w:rPr>
        <w:tab/>
        <w:t>(E</w:t>
      </w:r>
      <w:r w:rsidRPr="00CF2126">
        <w:rPr>
          <w:rFonts w:ascii="Cambria" w:eastAsia="MS Mincho" w:hAnsi="Cambria"/>
          <w:noProof/>
          <w:szCs w:val="22"/>
          <w:lang w:val="en-GB" w:eastAsia="ja-JP"/>
        </w:rPr>
        <w:noBreakHyphen/>
      </w:r>
      <w:r w:rsidRPr="00CF2126">
        <w:rPr>
          <w:rFonts w:ascii="Cambria" w:eastAsia="Malgun Gothic" w:hAnsi="Cambria"/>
          <w:noProof/>
          <w:szCs w:val="22"/>
          <w:lang w:val="en-CA" w:eastAsia="ja-JP"/>
        </w:rPr>
        <w:t>6</w:t>
      </w:r>
      <w:r w:rsidRPr="00CF2126">
        <w:rPr>
          <w:rFonts w:ascii="Cambria" w:eastAsia="Malgun Gothic" w:hAnsi="Cambria"/>
          <w:szCs w:val="22"/>
          <w:lang w:val="en-CA" w:eastAsia="ja-JP"/>
        </w:rPr>
        <w:t>)</w:t>
      </w:r>
    </w:p>
    <w:p w14:paraId="6139DCFB" w14:textId="4A580F3F" w:rsidR="0064029A" w:rsidRPr="00CF2126" w:rsidRDefault="0064029A" w:rsidP="006402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1123" w:hanging="403"/>
        <w:textAlignment w:val="auto"/>
        <w:rPr>
          <w:ins w:id="226" w:author="Gary Sullivan" w:date="2023-02-14T11:52:00Z"/>
          <w:rFonts w:ascii="Cambria" w:eastAsia="Malgun Gothic" w:hAnsi="Cambria"/>
          <w:szCs w:val="24"/>
          <w:lang w:val="en-GB"/>
        </w:rPr>
      </w:pPr>
      <w:ins w:id="227" w:author="Gary Sullivan" w:date="2023-02-14T11:52:00Z">
        <w:r w:rsidRPr="00CF2126">
          <w:rPr>
            <w:rFonts w:ascii="Cambria" w:eastAsia="Malgun Gothic" w:hAnsi="Cambria"/>
            <w:szCs w:val="24"/>
            <w:lang w:val="en-GB"/>
          </w:rPr>
          <w:t>—</w:t>
        </w:r>
        <w:r w:rsidRPr="00CF2126">
          <w:rPr>
            <w:rFonts w:ascii="Cambria" w:eastAsia="Malgun Gothic" w:hAnsi="Cambria"/>
            <w:szCs w:val="24"/>
            <w:lang w:val="en-GB"/>
          </w:rPr>
          <w:tab/>
        </w:r>
        <w:r w:rsidRPr="0064029A">
          <w:rPr>
            <w:rFonts w:ascii="Cambria" w:eastAsia="Malgun Gothic" w:hAnsi="Cambria"/>
            <w:szCs w:val="24"/>
            <w:lang w:val="en-GB"/>
          </w:rPr>
          <w:t>Otherwise (</w:t>
        </w:r>
        <w:proofErr w:type="spellStart"/>
        <w:r w:rsidRPr="0064029A">
          <w:rPr>
            <w:rFonts w:ascii="Cambria" w:eastAsia="Malgun Gothic" w:hAnsi="Cambria"/>
            <w:szCs w:val="24"/>
            <w:lang w:val="en-GB"/>
          </w:rPr>
          <w:t>matrix_coeffs</w:t>
        </w:r>
        <w:proofErr w:type="spellEnd"/>
        <w:r w:rsidRPr="0064029A">
          <w:rPr>
            <w:rFonts w:ascii="Cambria" w:eastAsia="Malgun Gothic" w:hAnsi="Cambria"/>
            <w:szCs w:val="24"/>
            <w:lang w:val="en-GB"/>
          </w:rPr>
          <w:t xml:space="preserve"> is equal to 17), the signals E</w:t>
        </w:r>
        <w:r w:rsidRPr="0064029A">
          <w:rPr>
            <w:rFonts w:ascii="Cambria" w:eastAsia="Malgun Gothic" w:hAnsi="Cambria"/>
            <w:szCs w:val="24"/>
            <w:vertAlign w:val="subscript"/>
            <w:lang w:val="en-GB"/>
          </w:rPr>
          <w:t>L</w:t>
        </w:r>
        <w:r w:rsidRPr="0064029A">
          <w:rPr>
            <w:rFonts w:ascii="Cambria" w:eastAsia="Malgun Gothic" w:hAnsi="Cambria"/>
            <w:szCs w:val="24"/>
            <w:lang w:val="en-GB"/>
          </w:rPr>
          <w:t>, E</w:t>
        </w:r>
        <w:r w:rsidRPr="0064029A">
          <w:rPr>
            <w:rFonts w:ascii="Cambria" w:eastAsia="Malgun Gothic" w:hAnsi="Cambria"/>
            <w:szCs w:val="24"/>
            <w:vertAlign w:val="subscript"/>
            <w:lang w:val="en-GB"/>
          </w:rPr>
          <w:t>M</w:t>
        </w:r>
        <w:r w:rsidRPr="0064029A">
          <w:rPr>
            <w:rFonts w:ascii="Cambria" w:eastAsia="Malgun Gothic" w:hAnsi="Cambria"/>
            <w:szCs w:val="24"/>
            <w:lang w:val="en-GB"/>
          </w:rPr>
          <w:t>, and E</w:t>
        </w:r>
        <w:r w:rsidRPr="0064029A">
          <w:rPr>
            <w:rFonts w:ascii="Cambria" w:eastAsia="Malgun Gothic" w:hAnsi="Cambria"/>
            <w:szCs w:val="24"/>
            <w:vertAlign w:val="subscript"/>
            <w:lang w:val="en-GB"/>
          </w:rPr>
          <w:t>S</w:t>
        </w:r>
        <w:r w:rsidRPr="0064029A">
          <w:rPr>
            <w:rFonts w:ascii="Cambria" w:eastAsia="Malgun Gothic" w:hAnsi="Cambria"/>
            <w:szCs w:val="24"/>
            <w:lang w:val="en-GB"/>
          </w:rPr>
          <w:t xml:space="preserve"> are determined as follows</w:t>
        </w:r>
        <w:r w:rsidRPr="0064029A">
          <w:rPr>
            <w:rFonts w:ascii="Cambria" w:eastAsia="Malgun Gothic" w:hAnsi="Cambria" w:hint="eastAsia"/>
            <w:szCs w:val="24"/>
            <w:lang w:val="en-GB"/>
          </w:rPr>
          <w:t>:</w:t>
        </w:r>
      </w:ins>
    </w:p>
    <w:p w14:paraId="72670C65" w14:textId="3E687356" w:rsidR="0064029A" w:rsidRPr="00CF2126" w:rsidRDefault="0064029A" w:rsidP="006402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overflowPunct/>
        <w:autoSpaceDE/>
        <w:autoSpaceDN/>
        <w:adjustRightInd/>
        <w:spacing w:before="0" w:after="220" w:line="240" w:lineRule="atLeast"/>
        <w:ind w:left="1440"/>
        <w:jc w:val="left"/>
        <w:textAlignment w:val="auto"/>
        <w:rPr>
          <w:ins w:id="228" w:author="Gary Sullivan" w:date="2023-02-14T11:53:00Z"/>
          <w:rFonts w:ascii="Cambria" w:eastAsia="Malgun Gothic" w:hAnsi="Cambria"/>
          <w:szCs w:val="22"/>
          <w:lang w:val="es-ES_tradnl" w:eastAsia="ja-JP"/>
        </w:rPr>
      </w:pPr>
      <w:ins w:id="229" w:author="Gary Sullivan" w:date="2023-02-14T11:53:00Z">
        <w:r w:rsidRPr="00CF2126">
          <w:rPr>
            <w:rFonts w:ascii="Cambria" w:eastAsia="Malgun Gothic" w:hAnsi="Cambria"/>
            <w:szCs w:val="22"/>
            <w:lang w:val="es-ES_tradnl" w:eastAsia="ja-JP"/>
          </w:rPr>
          <w:t>E</w:t>
        </w:r>
        <w:r w:rsidRPr="00CF2126">
          <w:rPr>
            <w:rFonts w:ascii="Cambria" w:eastAsia="Malgun Gothic" w:hAnsi="Cambria"/>
            <w:szCs w:val="22"/>
            <w:vertAlign w:val="subscript"/>
            <w:lang w:val="es-ES_tradnl" w:eastAsia="ja-JP"/>
          </w:rPr>
          <w:t>L</w:t>
        </w:r>
        <w:r w:rsidRPr="00CF2126">
          <w:rPr>
            <w:rFonts w:ascii="Cambria" w:eastAsia="Malgun Gothic" w:hAnsi="Cambria"/>
            <w:szCs w:val="22"/>
            <w:lang w:val="es-ES_tradnl" w:eastAsia="ja-JP"/>
          </w:rPr>
          <w:t xml:space="preserve"> = </w:t>
        </w:r>
        <w:proofErr w:type="gramStart"/>
        <w:r w:rsidRPr="00CF2126">
          <w:rPr>
            <w:rFonts w:ascii="Cambria" w:eastAsia="Malgun Gothic" w:hAnsi="Cambria"/>
            <w:szCs w:val="22"/>
            <w:lang w:val="es-ES_tradnl" w:eastAsia="ja-JP"/>
          </w:rPr>
          <w:t>( 1</w:t>
        </w:r>
        <w:proofErr w:type="gramEnd"/>
        <w:r>
          <w:rPr>
            <w:rFonts w:ascii="Cambria" w:eastAsia="Malgun Gothic" w:hAnsi="Cambria"/>
            <w:szCs w:val="22"/>
            <w:lang w:val="es-ES_tradnl" w:eastAsia="ja-JP"/>
          </w:rPr>
          <w:t> 747</w:t>
        </w:r>
        <w:r w:rsidRPr="00CF2126">
          <w:rPr>
            <w:rFonts w:ascii="Cambria" w:eastAsia="Malgun Gothic" w:hAnsi="Cambria"/>
            <w:szCs w:val="22"/>
            <w:lang w:val="es-ES_tradnl" w:eastAsia="ja-JP"/>
          </w:rPr>
          <w:t xml:space="preserve"> * E</w:t>
        </w:r>
        <w:r w:rsidRPr="00CF2126">
          <w:rPr>
            <w:rFonts w:ascii="Cambria" w:eastAsia="Malgun Gothic" w:hAnsi="Cambria"/>
            <w:szCs w:val="22"/>
            <w:vertAlign w:val="subscript"/>
            <w:lang w:val="es-ES_tradnl" w:eastAsia="ja-JP"/>
          </w:rPr>
          <w:t>R</w:t>
        </w:r>
        <w:r w:rsidRPr="00CF2126">
          <w:rPr>
            <w:rFonts w:ascii="Cambria" w:eastAsia="Malgun Gothic" w:hAnsi="Cambria"/>
            <w:szCs w:val="22"/>
            <w:lang w:val="es-ES_tradnl" w:eastAsia="ja-JP"/>
          </w:rPr>
          <w:t xml:space="preserve"> + 2</w:t>
        </w:r>
        <w:r>
          <w:rPr>
            <w:rFonts w:ascii="Cambria" w:eastAsia="Malgun Gothic" w:hAnsi="Cambria"/>
            <w:szCs w:val="22"/>
            <w:lang w:val="es-ES_tradnl" w:eastAsia="ja-JP"/>
          </w:rPr>
          <w:t> </w:t>
        </w:r>
        <w:r w:rsidRPr="00CF2126">
          <w:rPr>
            <w:rFonts w:ascii="Cambria" w:eastAsia="Malgun Gothic" w:hAnsi="Cambria"/>
            <w:szCs w:val="22"/>
            <w:lang w:val="es-ES_tradnl" w:eastAsia="ja-JP"/>
          </w:rPr>
          <w:t>1</w:t>
        </w:r>
        <w:r>
          <w:rPr>
            <w:rFonts w:ascii="Cambria" w:eastAsia="Malgun Gothic" w:hAnsi="Cambria"/>
            <w:szCs w:val="22"/>
            <w:lang w:val="es-ES_tradnl" w:eastAsia="ja-JP"/>
          </w:rPr>
          <w:t>69</w:t>
        </w:r>
        <w:r w:rsidRPr="00CF2126">
          <w:rPr>
            <w:rFonts w:ascii="Cambria" w:eastAsia="Malgun Gothic" w:hAnsi="Cambria"/>
            <w:szCs w:val="22"/>
            <w:lang w:val="es-ES_tradnl" w:eastAsia="ja-JP"/>
          </w:rPr>
          <w:t xml:space="preserve"> * E</w:t>
        </w:r>
        <w:r w:rsidRPr="00CF2126">
          <w:rPr>
            <w:rFonts w:ascii="Cambria" w:eastAsia="Malgun Gothic" w:hAnsi="Cambria"/>
            <w:szCs w:val="22"/>
            <w:vertAlign w:val="subscript"/>
            <w:lang w:val="es-ES_tradnl" w:eastAsia="ja-JP"/>
          </w:rPr>
          <w:t>G</w:t>
        </w:r>
        <w:r w:rsidRPr="00CF2126">
          <w:rPr>
            <w:rFonts w:ascii="Cambria" w:eastAsia="Malgun Gothic" w:hAnsi="Cambria"/>
            <w:szCs w:val="22"/>
            <w:lang w:val="es-ES_tradnl" w:eastAsia="ja-JP"/>
          </w:rPr>
          <w:t xml:space="preserve"> + </w:t>
        </w:r>
        <w:r>
          <w:rPr>
            <w:rFonts w:ascii="Cambria" w:eastAsia="Malgun Gothic" w:hAnsi="Cambria"/>
            <w:szCs w:val="22"/>
            <w:lang w:val="es-ES_tradnl" w:eastAsia="ja-JP"/>
          </w:rPr>
          <w:t>180</w:t>
        </w:r>
        <w:r w:rsidRPr="00CF2126">
          <w:rPr>
            <w:rFonts w:ascii="Cambria" w:eastAsia="Malgun Gothic" w:hAnsi="Cambria"/>
            <w:szCs w:val="22"/>
            <w:lang w:val="es-ES_tradnl" w:eastAsia="ja-JP"/>
          </w:rPr>
          <w:t xml:space="preserve"> * E</w:t>
        </w:r>
        <w:r w:rsidRPr="00CF2126">
          <w:rPr>
            <w:rFonts w:ascii="Cambria" w:eastAsia="Malgun Gothic" w:hAnsi="Cambria"/>
            <w:szCs w:val="22"/>
            <w:vertAlign w:val="subscript"/>
            <w:lang w:val="es-ES_tradnl" w:eastAsia="ja-JP"/>
          </w:rPr>
          <w:t>B</w:t>
        </w:r>
        <w:r w:rsidRPr="00CF2126">
          <w:rPr>
            <w:rFonts w:ascii="Cambria" w:eastAsia="Malgun Gothic" w:hAnsi="Cambria"/>
            <w:szCs w:val="22"/>
            <w:lang w:val="es-ES_tradnl" w:eastAsia="ja-JP"/>
          </w:rPr>
          <w:t xml:space="preserve"> ) ÷ 4</w:t>
        </w:r>
        <w:r>
          <w:rPr>
            <w:rFonts w:ascii="Cambria" w:eastAsia="Malgun Gothic" w:hAnsi="Cambria"/>
            <w:szCs w:val="22"/>
            <w:lang w:val="es-ES_tradnl" w:eastAsia="ja-JP"/>
          </w:rPr>
          <w:t> </w:t>
        </w:r>
        <w:r w:rsidRPr="00CF2126">
          <w:rPr>
            <w:rFonts w:ascii="Cambria" w:eastAsia="Malgun Gothic" w:hAnsi="Cambria"/>
            <w:szCs w:val="22"/>
            <w:lang w:val="es-ES_tradnl" w:eastAsia="ja-JP"/>
          </w:rPr>
          <w:t>096</w:t>
        </w:r>
        <w:r w:rsidRPr="00CF2126">
          <w:rPr>
            <w:rFonts w:ascii="Cambria" w:eastAsia="Malgun Gothic" w:hAnsi="Cambria"/>
            <w:szCs w:val="22"/>
            <w:lang w:val="es-ES_tradnl" w:eastAsia="ja-JP"/>
          </w:rPr>
          <w:tab/>
          <w:t>(E</w:t>
        </w:r>
        <w:r w:rsidRPr="00CF2126">
          <w:rPr>
            <w:rFonts w:ascii="Cambria" w:eastAsia="MS Mincho" w:hAnsi="Cambria"/>
            <w:noProof/>
            <w:szCs w:val="22"/>
            <w:lang w:val="es-ES_tradnl" w:eastAsia="ja-JP"/>
          </w:rPr>
          <w:noBreakHyphen/>
        </w:r>
      </w:ins>
      <w:ins w:id="230" w:author="Gary Sullivan" w:date="2023-02-14T12:35:00Z">
        <w:r w:rsidR="00AE1912">
          <w:rPr>
            <w:rFonts w:ascii="Cambria" w:eastAsia="Malgun Gothic" w:hAnsi="Cambria"/>
            <w:noProof/>
            <w:szCs w:val="22"/>
            <w:lang w:val="es-ES_tradnl" w:eastAsia="ja-JP"/>
          </w:rPr>
          <w:t>7</w:t>
        </w:r>
      </w:ins>
      <w:ins w:id="231" w:author="Gary Sullivan" w:date="2023-02-14T11:53:00Z">
        <w:r w:rsidRPr="00CF2126">
          <w:rPr>
            <w:rFonts w:ascii="Cambria" w:eastAsia="Malgun Gothic" w:hAnsi="Cambria"/>
            <w:szCs w:val="22"/>
            <w:lang w:val="es-ES_tradnl" w:eastAsia="ja-JP"/>
          </w:rPr>
          <w:t>)</w:t>
        </w:r>
      </w:ins>
    </w:p>
    <w:p w14:paraId="765378E5" w14:textId="1D2582C8" w:rsidR="0064029A" w:rsidRPr="00CF2126" w:rsidRDefault="0064029A" w:rsidP="006402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overflowPunct/>
        <w:autoSpaceDE/>
        <w:autoSpaceDN/>
        <w:adjustRightInd/>
        <w:spacing w:before="0" w:after="220" w:line="240" w:lineRule="atLeast"/>
        <w:ind w:left="1440"/>
        <w:jc w:val="left"/>
        <w:textAlignment w:val="auto"/>
        <w:rPr>
          <w:ins w:id="232" w:author="Gary Sullivan" w:date="2023-02-14T11:53:00Z"/>
          <w:rFonts w:ascii="Cambria" w:eastAsia="Malgun Gothic" w:hAnsi="Cambria"/>
          <w:szCs w:val="22"/>
          <w:lang w:val="es-ES_tradnl" w:eastAsia="ja-JP"/>
        </w:rPr>
      </w:pPr>
      <w:ins w:id="233" w:author="Gary Sullivan" w:date="2023-02-14T11:53:00Z">
        <w:r w:rsidRPr="00CF2126">
          <w:rPr>
            <w:rFonts w:ascii="Cambria" w:eastAsia="Malgun Gothic" w:hAnsi="Cambria"/>
            <w:szCs w:val="22"/>
            <w:lang w:val="es-ES_tradnl" w:eastAsia="ja-JP"/>
          </w:rPr>
          <w:t>E</w:t>
        </w:r>
        <w:r w:rsidRPr="00CF2126">
          <w:rPr>
            <w:rFonts w:ascii="Cambria" w:eastAsia="Malgun Gothic" w:hAnsi="Cambria"/>
            <w:szCs w:val="22"/>
            <w:vertAlign w:val="subscript"/>
            <w:lang w:val="es-ES_tradnl" w:eastAsia="ja-JP"/>
          </w:rPr>
          <w:t>M</w:t>
        </w:r>
        <w:r w:rsidRPr="00CF2126">
          <w:rPr>
            <w:rFonts w:ascii="Cambria" w:eastAsia="Malgun Gothic" w:hAnsi="Cambria"/>
            <w:szCs w:val="22"/>
            <w:lang w:val="es-ES_tradnl" w:eastAsia="ja-JP"/>
          </w:rPr>
          <w:t xml:space="preserve"> = </w:t>
        </w:r>
        <w:proofErr w:type="gramStart"/>
        <w:r w:rsidRPr="00CF2126">
          <w:rPr>
            <w:rFonts w:ascii="Cambria" w:eastAsia="Malgun Gothic" w:hAnsi="Cambria"/>
            <w:szCs w:val="22"/>
            <w:lang w:val="es-ES_tradnl" w:eastAsia="ja-JP"/>
          </w:rPr>
          <w:t>( 6</w:t>
        </w:r>
      </w:ins>
      <w:ins w:id="234" w:author="Gary Sullivan" w:date="2023-02-14T11:54:00Z">
        <w:r>
          <w:rPr>
            <w:rFonts w:ascii="Cambria" w:eastAsia="Malgun Gothic" w:hAnsi="Cambria"/>
            <w:szCs w:val="22"/>
            <w:lang w:val="es-ES_tradnl" w:eastAsia="ja-JP"/>
          </w:rPr>
          <w:t>7</w:t>
        </w:r>
      </w:ins>
      <w:ins w:id="235" w:author="Gary Sullivan" w:date="2023-02-14T11:53:00Z">
        <w:r w:rsidRPr="00CF2126">
          <w:rPr>
            <w:rFonts w:ascii="Cambria" w:eastAsia="Malgun Gothic" w:hAnsi="Cambria"/>
            <w:szCs w:val="22"/>
            <w:lang w:val="es-ES_tradnl" w:eastAsia="ja-JP"/>
          </w:rPr>
          <w:t>3</w:t>
        </w:r>
        <w:proofErr w:type="gramEnd"/>
        <w:r w:rsidRPr="00CF2126">
          <w:rPr>
            <w:rFonts w:ascii="Cambria" w:eastAsia="Malgun Gothic" w:hAnsi="Cambria"/>
            <w:szCs w:val="22"/>
            <w:lang w:val="es-ES_tradnl" w:eastAsia="ja-JP"/>
          </w:rPr>
          <w:t xml:space="preserve"> * E</w:t>
        </w:r>
        <w:r w:rsidRPr="00CF2126">
          <w:rPr>
            <w:rFonts w:ascii="Cambria" w:eastAsia="Malgun Gothic" w:hAnsi="Cambria"/>
            <w:szCs w:val="22"/>
            <w:vertAlign w:val="subscript"/>
            <w:lang w:val="es-ES_tradnl" w:eastAsia="ja-JP"/>
          </w:rPr>
          <w:t>R</w:t>
        </w:r>
        <w:r w:rsidRPr="00CF2126">
          <w:rPr>
            <w:rFonts w:ascii="Cambria" w:eastAsia="Malgun Gothic" w:hAnsi="Cambria"/>
            <w:szCs w:val="22"/>
            <w:lang w:val="es-ES_tradnl" w:eastAsia="ja-JP"/>
          </w:rPr>
          <w:t xml:space="preserve"> + </w:t>
        </w:r>
      </w:ins>
      <w:ins w:id="236" w:author="Gary Sullivan" w:date="2023-02-14T11:54:00Z">
        <w:r>
          <w:rPr>
            <w:rFonts w:ascii="Cambria" w:eastAsia="Malgun Gothic" w:hAnsi="Cambria"/>
            <w:szCs w:val="22"/>
            <w:lang w:val="es-ES_tradnl" w:eastAsia="ja-JP"/>
          </w:rPr>
          <w:t>3</w:t>
        </w:r>
      </w:ins>
      <w:ins w:id="237" w:author="Gary Sullivan" w:date="2023-02-14T11:53:00Z">
        <w:r>
          <w:rPr>
            <w:rFonts w:ascii="Cambria" w:eastAsia="Malgun Gothic" w:hAnsi="Cambria"/>
            <w:szCs w:val="22"/>
            <w:lang w:val="es-ES_tradnl" w:eastAsia="ja-JP"/>
          </w:rPr>
          <w:t> </w:t>
        </w:r>
      </w:ins>
      <w:ins w:id="238" w:author="Gary Sullivan" w:date="2023-02-14T11:54:00Z">
        <w:r>
          <w:rPr>
            <w:rFonts w:ascii="Cambria" w:eastAsia="Malgun Gothic" w:hAnsi="Cambria"/>
            <w:szCs w:val="22"/>
            <w:lang w:val="es-ES_tradnl" w:eastAsia="ja-JP"/>
          </w:rPr>
          <w:t>029</w:t>
        </w:r>
      </w:ins>
      <w:ins w:id="239" w:author="Gary Sullivan" w:date="2023-02-14T11:53:00Z">
        <w:r w:rsidRPr="00CF2126">
          <w:rPr>
            <w:rFonts w:ascii="Cambria" w:eastAsia="Malgun Gothic" w:hAnsi="Cambria"/>
            <w:szCs w:val="22"/>
            <w:lang w:val="es-ES_tradnl" w:eastAsia="ja-JP"/>
          </w:rPr>
          <w:t xml:space="preserve"> * E</w:t>
        </w:r>
        <w:r w:rsidRPr="00CF2126">
          <w:rPr>
            <w:rFonts w:ascii="Cambria" w:eastAsia="Malgun Gothic" w:hAnsi="Cambria"/>
            <w:szCs w:val="22"/>
            <w:vertAlign w:val="subscript"/>
            <w:lang w:val="es-ES_tradnl" w:eastAsia="ja-JP"/>
          </w:rPr>
          <w:t>G</w:t>
        </w:r>
        <w:r w:rsidRPr="00CF2126">
          <w:rPr>
            <w:rFonts w:ascii="Cambria" w:eastAsia="Malgun Gothic" w:hAnsi="Cambria"/>
            <w:szCs w:val="22"/>
            <w:lang w:val="es-ES_tradnl" w:eastAsia="ja-JP"/>
          </w:rPr>
          <w:t xml:space="preserve"> + </w:t>
        </w:r>
        <w:r>
          <w:rPr>
            <w:rFonts w:ascii="Cambria" w:eastAsia="Malgun Gothic" w:hAnsi="Cambria"/>
            <w:szCs w:val="22"/>
            <w:lang w:val="es-ES_tradnl" w:eastAsia="ja-JP"/>
          </w:rPr>
          <w:t>394</w:t>
        </w:r>
        <w:r w:rsidRPr="00CF2126">
          <w:rPr>
            <w:rFonts w:ascii="Cambria" w:eastAsia="Malgun Gothic" w:hAnsi="Cambria"/>
            <w:szCs w:val="22"/>
            <w:lang w:val="es-ES_tradnl" w:eastAsia="ja-JP"/>
          </w:rPr>
          <w:t xml:space="preserve"> * E</w:t>
        </w:r>
        <w:r w:rsidRPr="00CF2126">
          <w:rPr>
            <w:rFonts w:ascii="Cambria" w:eastAsia="Malgun Gothic" w:hAnsi="Cambria"/>
            <w:szCs w:val="22"/>
            <w:vertAlign w:val="subscript"/>
            <w:lang w:val="es-ES_tradnl" w:eastAsia="ja-JP"/>
          </w:rPr>
          <w:t>B</w:t>
        </w:r>
        <w:r w:rsidRPr="00CF2126">
          <w:rPr>
            <w:rFonts w:ascii="Cambria" w:eastAsia="Malgun Gothic" w:hAnsi="Cambria"/>
            <w:szCs w:val="22"/>
            <w:lang w:val="es-ES_tradnl" w:eastAsia="ja-JP"/>
          </w:rPr>
          <w:t xml:space="preserve"> ) ÷ 4</w:t>
        </w:r>
        <w:r>
          <w:rPr>
            <w:rFonts w:ascii="Cambria" w:eastAsia="Malgun Gothic" w:hAnsi="Cambria"/>
            <w:szCs w:val="22"/>
            <w:lang w:val="es-ES_tradnl" w:eastAsia="ja-JP"/>
          </w:rPr>
          <w:t> </w:t>
        </w:r>
        <w:r w:rsidRPr="00CF2126">
          <w:rPr>
            <w:rFonts w:ascii="Cambria" w:eastAsia="Malgun Gothic" w:hAnsi="Cambria"/>
            <w:szCs w:val="22"/>
            <w:lang w:val="es-ES_tradnl" w:eastAsia="ja-JP"/>
          </w:rPr>
          <w:t>096</w:t>
        </w:r>
        <w:r w:rsidRPr="00CF2126">
          <w:rPr>
            <w:rFonts w:ascii="Cambria" w:eastAsia="Malgun Gothic" w:hAnsi="Cambria"/>
            <w:szCs w:val="22"/>
            <w:lang w:val="es-ES_tradnl" w:eastAsia="ja-JP"/>
          </w:rPr>
          <w:tab/>
          <w:t>(E</w:t>
        </w:r>
        <w:r w:rsidRPr="00CF2126">
          <w:rPr>
            <w:rFonts w:ascii="Cambria" w:eastAsia="MS Mincho" w:hAnsi="Cambria"/>
            <w:noProof/>
            <w:szCs w:val="22"/>
            <w:lang w:val="es-ES_tradnl" w:eastAsia="ja-JP"/>
          </w:rPr>
          <w:noBreakHyphen/>
        </w:r>
      </w:ins>
      <w:ins w:id="240" w:author="Gary Sullivan" w:date="2023-02-14T12:35:00Z">
        <w:r w:rsidR="00AE1912">
          <w:rPr>
            <w:rFonts w:ascii="Cambria" w:eastAsia="Malgun Gothic" w:hAnsi="Cambria"/>
            <w:noProof/>
            <w:szCs w:val="22"/>
            <w:lang w:val="es-ES_tradnl" w:eastAsia="ja-JP"/>
          </w:rPr>
          <w:t>8</w:t>
        </w:r>
      </w:ins>
      <w:ins w:id="241" w:author="Gary Sullivan" w:date="2023-02-14T11:53:00Z">
        <w:r w:rsidRPr="00CF2126">
          <w:rPr>
            <w:rFonts w:ascii="Cambria" w:eastAsia="Malgun Gothic" w:hAnsi="Cambria"/>
            <w:szCs w:val="22"/>
            <w:lang w:val="es-ES_tradnl" w:eastAsia="ja-JP"/>
          </w:rPr>
          <w:t>)</w:t>
        </w:r>
      </w:ins>
    </w:p>
    <w:p w14:paraId="7B51F348" w14:textId="2E82438D" w:rsidR="0064029A" w:rsidRPr="00CF2126" w:rsidRDefault="0064029A" w:rsidP="006402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overflowPunct/>
        <w:autoSpaceDE/>
        <w:autoSpaceDN/>
        <w:adjustRightInd/>
        <w:spacing w:before="0" w:after="220" w:line="240" w:lineRule="atLeast"/>
        <w:ind w:left="1440"/>
        <w:jc w:val="left"/>
        <w:textAlignment w:val="auto"/>
        <w:rPr>
          <w:ins w:id="242" w:author="Gary Sullivan" w:date="2023-02-14T11:53:00Z"/>
          <w:rFonts w:ascii="Cambria" w:eastAsia="Malgun Gothic" w:hAnsi="Cambria"/>
          <w:szCs w:val="22"/>
          <w:lang w:val="en-CA" w:eastAsia="ja-JP"/>
        </w:rPr>
      </w:pPr>
      <w:ins w:id="243" w:author="Gary Sullivan" w:date="2023-02-14T11:53:00Z">
        <w:r w:rsidRPr="00CF2126">
          <w:rPr>
            <w:rFonts w:ascii="Cambria" w:eastAsia="Malgun Gothic" w:hAnsi="Cambria"/>
            <w:szCs w:val="22"/>
            <w:lang w:val="en-CA" w:eastAsia="ja-JP"/>
          </w:rPr>
          <w:t>E</w:t>
        </w:r>
        <w:r w:rsidRPr="00CF2126">
          <w:rPr>
            <w:rFonts w:ascii="Cambria" w:eastAsia="Malgun Gothic" w:hAnsi="Cambria"/>
            <w:szCs w:val="22"/>
            <w:vertAlign w:val="subscript"/>
            <w:lang w:val="en-CA" w:eastAsia="ja-JP"/>
          </w:rPr>
          <w:t>S</w:t>
        </w:r>
        <w:r w:rsidRPr="00CF2126">
          <w:rPr>
            <w:rFonts w:ascii="Cambria" w:eastAsia="Malgun Gothic" w:hAnsi="Cambria"/>
            <w:szCs w:val="22"/>
            <w:lang w:val="en-CA" w:eastAsia="ja-JP"/>
          </w:rPr>
          <w:t xml:space="preserve"> = </w:t>
        </w:r>
        <w:proofErr w:type="gramStart"/>
        <w:r w:rsidRPr="00CF2126">
          <w:rPr>
            <w:rFonts w:ascii="Cambria" w:eastAsia="Malgun Gothic" w:hAnsi="Cambria"/>
            <w:szCs w:val="22"/>
            <w:lang w:val="en-CA" w:eastAsia="ja-JP"/>
          </w:rPr>
          <w:t xml:space="preserve">( </w:t>
        </w:r>
      </w:ins>
      <w:ins w:id="244" w:author="Gary Sullivan" w:date="2023-02-14T11:54:00Z">
        <w:r>
          <w:rPr>
            <w:rFonts w:ascii="Cambria" w:eastAsia="Malgun Gothic" w:hAnsi="Cambria"/>
            <w:szCs w:val="22"/>
            <w:lang w:val="en-CA" w:eastAsia="ja-JP"/>
          </w:rPr>
          <w:t>50</w:t>
        </w:r>
      </w:ins>
      <w:proofErr w:type="gramEnd"/>
      <w:ins w:id="245" w:author="Gary Sullivan" w:date="2023-02-14T11:53:00Z">
        <w:r w:rsidRPr="00CF2126">
          <w:rPr>
            <w:rFonts w:ascii="Cambria" w:eastAsia="Malgun Gothic" w:hAnsi="Cambria"/>
            <w:szCs w:val="22"/>
            <w:lang w:val="en-CA" w:eastAsia="ja-JP"/>
          </w:rPr>
          <w:t xml:space="preserve"> * E</w:t>
        </w:r>
        <w:r w:rsidRPr="00CF2126">
          <w:rPr>
            <w:rFonts w:ascii="Cambria" w:eastAsia="Malgun Gothic" w:hAnsi="Cambria"/>
            <w:szCs w:val="22"/>
            <w:vertAlign w:val="subscript"/>
            <w:lang w:val="en-CA" w:eastAsia="ja-JP"/>
          </w:rPr>
          <w:t>R</w:t>
        </w:r>
        <w:r w:rsidRPr="00CF2126">
          <w:rPr>
            <w:rFonts w:ascii="Cambria" w:eastAsia="Malgun Gothic" w:hAnsi="Cambria"/>
            <w:szCs w:val="22"/>
            <w:lang w:val="en-CA" w:eastAsia="ja-JP"/>
          </w:rPr>
          <w:t xml:space="preserve"> + </w:t>
        </w:r>
      </w:ins>
      <w:ins w:id="246" w:author="Gary Sullivan" w:date="2023-02-14T11:54:00Z">
        <w:r>
          <w:rPr>
            <w:rFonts w:ascii="Cambria" w:eastAsia="Malgun Gothic" w:hAnsi="Cambria"/>
            <w:szCs w:val="22"/>
            <w:lang w:val="en-CA" w:eastAsia="ja-JP"/>
          </w:rPr>
          <w:t>207</w:t>
        </w:r>
      </w:ins>
      <w:ins w:id="247" w:author="Gary Sullivan" w:date="2023-02-14T11:53:00Z">
        <w:r w:rsidRPr="00CF2126">
          <w:rPr>
            <w:rFonts w:ascii="Cambria" w:eastAsia="Malgun Gothic" w:hAnsi="Cambria"/>
            <w:szCs w:val="22"/>
            <w:lang w:val="en-CA" w:eastAsia="ja-JP"/>
          </w:rPr>
          <w:t xml:space="preserve"> * E</w:t>
        </w:r>
        <w:r w:rsidRPr="00CF2126">
          <w:rPr>
            <w:rFonts w:ascii="Cambria" w:eastAsia="Malgun Gothic" w:hAnsi="Cambria"/>
            <w:szCs w:val="22"/>
            <w:vertAlign w:val="subscript"/>
            <w:lang w:val="en-CA" w:eastAsia="ja-JP"/>
          </w:rPr>
          <w:t>G</w:t>
        </w:r>
        <w:r w:rsidRPr="00CF2126">
          <w:rPr>
            <w:rFonts w:ascii="Cambria" w:eastAsia="Malgun Gothic" w:hAnsi="Cambria"/>
            <w:szCs w:val="22"/>
            <w:lang w:val="en-CA" w:eastAsia="ja-JP"/>
          </w:rPr>
          <w:t xml:space="preserve"> + 3</w:t>
        </w:r>
        <w:r>
          <w:rPr>
            <w:rFonts w:ascii="Cambria" w:eastAsia="Malgun Gothic" w:hAnsi="Cambria"/>
            <w:szCs w:val="22"/>
            <w:lang w:val="en-CA" w:eastAsia="ja-JP"/>
          </w:rPr>
          <w:t> </w:t>
        </w:r>
      </w:ins>
      <w:ins w:id="248" w:author="Gary Sullivan" w:date="2023-02-14T11:54:00Z">
        <w:r>
          <w:rPr>
            <w:rFonts w:ascii="Cambria" w:eastAsia="Malgun Gothic" w:hAnsi="Cambria"/>
            <w:szCs w:val="22"/>
            <w:lang w:val="en-CA" w:eastAsia="ja-JP"/>
          </w:rPr>
          <w:t>839</w:t>
        </w:r>
      </w:ins>
      <w:ins w:id="249" w:author="Gary Sullivan" w:date="2023-02-14T11:53:00Z">
        <w:r w:rsidRPr="00CF2126">
          <w:rPr>
            <w:rFonts w:ascii="Cambria" w:eastAsia="Malgun Gothic" w:hAnsi="Cambria"/>
            <w:szCs w:val="22"/>
            <w:lang w:val="en-CA" w:eastAsia="ja-JP"/>
          </w:rPr>
          <w:t xml:space="preserve"> * E</w:t>
        </w:r>
        <w:r w:rsidRPr="00CF2126">
          <w:rPr>
            <w:rFonts w:ascii="Cambria" w:eastAsia="Malgun Gothic" w:hAnsi="Cambria"/>
            <w:szCs w:val="22"/>
            <w:vertAlign w:val="subscript"/>
            <w:lang w:val="en-CA" w:eastAsia="ja-JP"/>
          </w:rPr>
          <w:t>B</w:t>
        </w:r>
        <w:r w:rsidRPr="00CF2126">
          <w:rPr>
            <w:rFonts w:ascii="Cambria" w:eastAsia="Malgun Gothic" w:hAnsi="Cambria"/>
            <w:szCs w:val="22"/>
            <w:lang w:val="en-CA" w:eastAsia="ja-JP"/>
          </w:rPr>
          <w:t xml:space="preserve"> ) ÷ 4</w:t>
        </w:r>
        <w:r>
          <w:rPr>
            <w:rFonts w:ascii="Cambria" w:eastAsia="Malgun Gothic" w:hAnsi="Cambria"/>
            <w:szCs w:val="22"/>
            <w:lang w:val="en-CA" w:eastAsia="ja-JP"/>
          </w:rPr>
          <w:t> </w:t>
        </w:r>
        <w:r w:rsidRPr="00CF2126">
          <w:rPr>
            <w:rFonts w:ascii="Cambria" w:eastAsia="Malgun Gothic" w:hAnsi="Cambria"/>
            <w:szCs w:val="22"/>
            <w:lang w:val="en-CA" w:eastAsia="ja-JP"/>
          </w:rPr>
          <w:t>096</w:t>
        </w:r>
        <w:r w:rsidRPr="00CF2126">
          <w:rPr>
            <w:rFonts w:ascii="Cambria" w:eastAsia="Malgun Gothic" w:hAnsi="Cambria"/>
            <w:szCs w:val="22"/>
            <w:lang w:val="en-CA" w:eastAsia="ja-JP"/>
          </w:rPr>
          <w:tab/>
          <w:t>(E</w:t>
        </w:r>
        <w:r w:rsidRPr="00CF2126">
          <w:rPr>
            <w:rFonts w:ascii="Cambria" w:eastAsia="MS Mincho" w:hAnsi="Cambria"/>
            <w:noProof/>
            <w:szCs w:val="22"/>
            <w:lang w:val="en-GB" w:eastAsia="ja-JP"/>
          </w:rPr>
          <w:noBreakHyphen/>
        </w:r>
      </w:ins>
      <w:ins w:id="250" w:author="Gary Sullivan" w:date="2023-02-14T12:35:00Z">
        <w:r w:rsidR="00AE1912">
          <w:rPr>
            <w:rFonts w:ascii="Cambria" w:eastAsia="Malgun Gothic" w:hAnsi="Cambria"/>
            <w:noProof/>
            <w:szCs w:val="22"/>
            <w:lang w:val="en-CA" w:eastAsia="ja-JP"/>
          </w:rPr>
          <w:t>9</w:t>
        </w:r>
      </w:ins>
      <w:ins w:id="251" w:author="Gary Sullivan" w:date="2023-02-14T11:53:00Z">
        <w:r w:rsidRPr="00CF2126">
          <w:rPr>
            <w:rFonts w:ascii="Cambria" w:eastAsia="Malgun Gothic" w:hAnsi="Cambria"/>
            <w:szCs w:val="22"/>
            <w:lang w:val="en-CA" w:eastAsia="ja-JP"/>
          </w:rPr>
          <w:t>)</w:t>
        </w:r>
      </w:ins>
    </w:p>
    <w:p w14:paraId="1485B5B7" w14:textId="12306EEC" w:rsidR="00CF2126" w:rsidRPr="00CF2126" w:rsidRDefault="0064029A" w:rsidP="006402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806" w:hanging="403"/>
        <w:textAlignment w:val="auto"/>
        <w:rPr>
          <w:rFonts w:ascii="Cambria" w:eastAsia="MS Mincho" w:hAnsi="Cambria"/>
          <w:noProof/>
          <w:lang w:val="en-GB" w:eastAsia="ja-JP"/>
        </w:rPr>
      </w:pPr>
      <w:ins w:id="252" w:author="Gary Sullivan" w:date="2023-02-14T11:54:00Z">
        <w:r>
          <w:rPr>
            <w:rFonts w:ascii="Cambria" w:eastAsia="Malgun Gothic" w:hAnsi="Cambria"/>
            <w:szCs w:val="24"/>
            <w:lang w:val="en-GB"/>
          </w:rPr>
          <w:t>b)</w:t>
        </w:r>
        <w:r w:rsidRPr="00CF2126">
          <w:rPr>
            <w:rFonts w:ascii="Cambria" w:eastAsia="Malgun Gothic" w:hAnsi="Cambria"/>
            <w:szCs w:val="24"/>
            <w:lang w:val="en-GB"/>
          </w:rPr>
          <w:tab/>
        </w:r>
      </w:ins>
      <w:del w:id="253" w:author="Gary Sullivan" w:date="2023-02-28T19:05:00Z">
        <w:r w:rsidR="00CF2126" w:rsidRPr="00CF2126" w:rsidDel="00AE5021">
          <w:rPr>
            <w:rFonts w:ascii="Cambria" w:eastAsia="MS Mincho" w:hAnsi="Cambria"/>
            <w:noProof/>
            <w:lang w:val="en-GB" w:eastAsia="ja-JP"/>
          </w:rPr>
          <w:delText>In th</w:delText>
        </w:r>
      </w:del>
      <w:del w:id="254" w:author="Gary Sullivan" w:date="2023-02-14T11:54:00Z">
        <w:r w:rsidR="00CF2126" w:rsidRPr="00CF2126" w:rsidDel="0064029A">
          <w:rPr>
            <w:rFonts w:ascii="Cambria" w:eastAsia="MS Mincho" w:hAnsi="Cambria"/>
            <w:noProof/>
            <w:lang w:val="en-GB" w:eastAsia="ja-JP"/>
          </w:rPr>
          <w:delText>i</w:delText>
        </w:r>
      </w:del>
      <w:del w:id="255" w:author="Gary Sullivan" w:date="2023-02-28T19:05:00Z">
        <w:r w:rsidR="00CF2126" w:rsidRPr="00CF2126" w:rsidDel="00AE5021">
          <w:rPr>
            <w:rFonts w:ascii="Cambria" w:eastAsia="MS Mincho" w:hAnsi="Cambria"/>
            <w:noProof/>
            <w:lang w:val="en-GB" w:eastAsia="ja-JP"/>
          </w:rPr>
          <w:delText xml:space="preserve">s case, </w:delText>
        </w:r>
        <w:r w:rsidR="00CF2126" w:rsidRPr="00CF2126" w:rsidDel="00AE5021">
          <w:rPr>
            <w:rFonts w:ascii="Cambria" w:eastAsia="MS Mincho" w:hAnsi="Cambria"/>
            <w:noProof/>
            <w:lang w:val="en-CA" w:eastAsia="ja-JP"/>
          </w:rPr>
          <w:delText>t</w:delText>
        </w:r>
      </w:del>
      <w:ins w:id="256" w:author="Gary Sullivan" w:date="2023-02-28T19:05:00Z">
        <w:r w:rsidR="00AE5021">
          <w:rPr>
            <w:rFonts w:ascii="Cambria" w:eastAsia="MS Mincho" w:hAnsi="Cambria"/>
            <w:noProof/>
            <w:lang w:val="en-CA" w:eastAsia="ja-JP"/>
          </w:rPr>
          <w:t>T</w:t>
        </w:r>
      </w:ins>
      <w:r w:rsidR="00CF2126" w:rsidRPr="00CF2126">
        <w:rPr>
          <w:rFonts w:ascii="Cambria" w:eastAsia="MS Mincho" w:hAnsi="Cambria"/>
          <w:noProof/>
          <w:lang w:val="en-CA" w:eastAsia="ja-JP"/>
        </w:rPr>
        <w:t xml:space="preserve">he </w:t>
      </w:r>
      <w:r w:rsidR="00CF2126" w:rsidRPr="00CF2126">
        <w:rPr>
          <w:rFonts w:ascii="Cambria" w:eastAsia="MS Mincho" w:hAnsi="Cambria"/>
          <w:bCs/>
          <w:noProof/>
          <w:lang w:val="en-CA" w:eastAsia="ja-JP"/>
        </w:rPr>
        <w:t xml:space="preserve">signals </w:t>
      </w:r>
      <w:r w:rsidR="00CF2126" w:rsidRPr="00CF2126">
        <w:rPr>
          <w:rFonts w:ascii="Cambria" w:eastAsia="MS Mincho" w:hAnsi="Cambria"/>
          <w:noProof/>
          <w:lang w:val="en-CA" w:eastAsia="ja-JP"/>
        </w:rPr>
        <w:t>E′</w:t>
      </w:r>
      <w:r w:rsidR="00CF2126" w:rsidRPr="00CF2126">
        <w:rPr>
          <w:rFonts w:ascii="Cambria" w:eastAsia="MS Mincho" w:hAnsi="Cambria"/>
          <w:noProof/>
          <w:vertAlign w:val="subscript"/>
          <w:lang w:val="en-CA" w:eastAsia="ja-JP"/>
        </w:rPr>
        <w:t>L</w:t>
      </w:r>
      <w:r w:rsidR="00CF2126" w:rsidRPr="00CF2126">
        <w:rPr>
          <w:rFonts w:ascii="Cambria" w:eastAsia="MS Mincho" w:hAnsi="Cambria"/>
          <w:bCs/>
          <w:noProof/>
          <w:lang w:val="en-CA" w:eastAsia="ja-JP"/>
        </w:rPr>
        <w:t xml:space="preserve">, </w:t>
      </w:r>
      <w:r w:rsidR="00CF2126" w:rsidRPr="00CF2126">
        <w:rPr>
          <w:rFonts w:ascii="Cambria" w:eastAsia="MS Mincho" w:hAnsi="Cambria"/>
          <w:noProof/>
          <w:lang w:val="en-CA" w:eastAsia="ja-JP"/>
        </w:rPr>
        <w:t>E′</w:t>
      </w:r>
      <w:r w:rsidR="00CF2126" w:rsidRPr="00CF2126">
        <w:rPr>
          <w:rFonts w:ascii="Cambria" w:eastAsia="MS Mincho" w:hAnsi="Cambria"/>
          <w:noProof/>
          <w:vertAlign w:val="subscript"/>
          <w:lang w:val="en-CA" w:eastAsia="ja-JP"/>
        </w:rPr>
        <w:t>M</w:t>
      </w:r>
      <w:r w:rsidR="00CF2126" w:rsidRPr="00CF2126">
        <w:rPr>
          <w:rFonts w:ascii="Cambria" w:eastAsia="MS Mincho" w:hAnsi="Cambria"/>
          <w:bCs/>
          <w:noProof/>
          <w:lang w:val="en-CA" w:eastAsia="ja-JP"/>
        </w:rPr>
        <w:t xml:space="preserve">, and </w:t>
      </w:r>
      <w:r w:rsidR="00CF2126" w:rsidRPr="00CF2126">
        <w:rPr>
          <w:rFonts w:ascii="Cambria" w:eastAsia="MS Mincho" w:hAnsi="Cambria"/>
          <w:noProof/>
          <w:lang w:val="en-CA" w:eastAsia="ja-JP"/>
        </w:rPr>
        <w:t>E′</w:t>
      </w:r>
      <w:r w:rsidR="00CF2126" w:rsidRPr="00CF2126">
        <w:rPr>
          <w:rFonts w:ascii="Cambria" w:eastAsia="MS Mincho" w:hAnsi="Cambria"/>
          <w:noProof/>
          <w:vertAlign w:val="subscript"/>
          <w:lang w:val="en-CA" w:eastAsia="ja-JP"/>
        </w:rPr>
        <w:t>S</w:t>
      </w:r>
      <w:r w:rsidR="00CF2126" w:rsidRPr="00CF2126">
        <w:rPr>
          <w:rFonts w:ascii="Cambria" w:eastAsia="MS Mincho" w:hAnsi="Cambria"/>
          <w:bCs/>
          <w:noProof/>
          <w:lang w:val="en-CA" w:eastAsia="ja-JP"/>
        </w:rPr>
        <w:t xml:space="preserve"> are </w:t>
      </w:r>
      <w:r w:rsidR="00CF2126" w:rsidRPr="00CF2126">
        <w:rPr>
          <w:rFonts w:ascii="Cambria" w:eastAsia="MS Mincho" w:hAnsi="Cambria"/>
          <w:noProof/>
          <w:lang w:val="en-CA" w:eastAsia="ja-JP"/>
        </w:rPr>
        <w:t xml:space="preserve">determined by application of the transfer characteristics function </w:t>
      </w:r>
      <w:r w:rsidR="00CF2126" w:rsidRPr="00CF2126">
        <w:rPr>
          <w:rFonts w:ascii="Cambria" w:eastAsia="MS Mincho" w:hAnsi="Cambria"/>
          <w:noProof/>
          <w:lang w:val="en-GB" w:eastAsia="ja-JP"/>
        </w:rPr>
        <w:t>as follows:</w:t>
      </w:r>
    </w:p>
    <w:p w14:paraId="6898F316" w14:textId="6E496CF5" w:rsidR="00CF2126" w:rsidRPr="00CF2126" w:rsidRDefault="00CF2126" w:rsidP="00CF21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overflowPunct/>
        <w:autoSpaceDE/>
        <w:autoSpaceDN/>
        <w:adjustRightInd/>
        <w:spacing w:before="0" w:after="220" w:line="240" w:lineRule="atLeast"/>
        <w:ind w:left="792"/>
        <w:jc w:val="left"/>
        <w:textAlignment w:val="auto"/>
        <w:rPr>
          <w:rFonts w:ascii="Cambria" w:eastAsia="Malgun Gothic" w:hAnsi="Cambria"/>
          <w:szCs w:val="22"/>
          <w:lang w:val="es-ES_tradnl" w:eastAsia="ja-JP"/>
        </w:rPr>
      </w:pPr>
      <w:r w:rsidRPr="00CF2126">
        <w:rPr>
          <w:rFonts w:ascii="Cambria" w:eastAsia="Malgun Gothic" w:hAnsi="Cambria"/>
          <w:szCs w:val="22"/>
          <w:lang w:val="es-ES_tradnl" w:eastAsia="ja-JP"/>
        </w:rPr>
        <w:t>E′</w:t>
      </w:r>
      <w:r w:rsidRPr="00CF2126">
        <w:rPr>
          <w:rFonts w:ascii="Cambria" w:eastAsia="Malgun Gothic" w:hAnsi="Cambria"/>
          <w:szCs w:val="22"/>
          <w:vertAlign w:val="subscript"/>
          <w:lang w:val="es-ES_tradnl" w:eastAsia="ja-JP"/>
        </w:rPr>
        <w:t>L</w:t>
      </w:r>
      <w:r w:rsidRPr="00CF2126">
        <w:rPr>
          <w:rFonts w:ascii="Cambria" w:eastAsia="Malgun Gothic" w:hAnsi="Cambria"/>
          <w:szCs w:val="22"/>
          <w:lang w:val="es-ES_tradnl" w:eastAsia="ja-JP"/>
        </w:rPr>
        <w:t xml:space="preserve"> = </w:t>
      </w:r>
      <w:proofErr w:type="gramStart"/>
      <w:r w:rsidRPr="00CF2126">
        <w:rPr>
          <w:rFonts w:ascii="Cambria" w:eastAsia="Malgun Gothic" w:hAnsi="Cambria"/>
          <w:szCs w:val="22"/>
          <w:lang w:val="es-ES_tradnl" w:eastAsia="ja-JP"/>
        </w:rPr>
        <w:t>( E</w:t>
      </w:r>
      <w:r w:rsidRPr="00CF2126">
        <w:rPr>
          <w:rFonts w:ascii="Cambria" w:eastAsia="Malgun Gothic" w:hAnsi="Cambria"/>
          <w:szCs w:val="22"/>
          <w:vertAlign w:val="subscript"/>
          <w:lang w:val="es-ES_tradnl" w:eastAsia="ja-JP"/>
        </w:rPr>
        <w:t>L</w:t>
      </w:r>
      <w:proofErr w:type="gramEnd"/>
      <w:r w:rsidRPr="00CF2126">
        <w:rPr>
          <w:rFonts w:ascii="Cambria" w:eastAsia="Malgun Gothic" w:hAnsi="Cambria"/>
          <w:szCs w:val="22"/>
          <w:lang w:val="es-ES_tradnl" w:eastAsia="ja-JP"/>
        </w:rPr>
        <w:t xml:space="preserve"> )′</w:t>
      </w:r>
      <w:r w:rsidRPr="00CF2126">
        <w:rPr>
          <w:rFonts w:ascii="Cambria" w:eastAsia="Malgun Gothic" w:hAnsi="Cambria"/>
          <w:szCs w:val="22"/>
          <w:lang w:val="es-ES_tradnl" w:eastAsia="ja-JP"/>
        </w:rPr>
        <w:tab/>
      </w:r>
      <w:r w:rsidRPr="00CF2126">
        <w:rPr>
          <w:rFonts w:ascii="Cambria" w:eastAsia="Malgun Gothic" w:hAnsi="Cambria"/>
          <w:szCs w:val="22"/>
          <w:lang w:val="es-ES_tradnl" w:eastAsia="ja-JP"/>
        </w:rPr>
        <w:tab/>
        <w:t>(E</w:t>
      </w:r>
      <w:r w:rsidRPr="00CF2126">
        <w:rPr>
          <w:rFonts w:ascii="Cambria" w:eastAsia="MS Mincho" w:hAnsi="Cambria"/>
          <w:noProof/>
          <w:szCs w:val="22"/>
          <w:lang w:val="es-ES_tradnl" w:eastAsia="ja-JP"/>
        </w:rPr>
        <w:noBreakHyphen/>
      </w:r>
      <w:r w:rsidR="00AE1912">
        <w:rPr>
          <w:rFonts w:ascii="Cambria" w:eastAsia="Malgun Gothic" w:hAnsi="Cambria"/>
          <w:noProof/>
          <w:szCs w:val="22"/>
          <w:lang w:val="es-ES_tradnl" w:eastAsia="ja-JP"/>
        </w:rPr>
        <w:t>10</w:t>
      </w:r>
      <w:r w:rsidRPr="00CF2126">
        <w:rPr>
          <w:rFonts w:ascii="Cambria" w:eastAsia="Malgun Gothic" w:hAnsi="Cambria"/>
          <w:szCs w:val="22"/>
          <w:lang w:val="es-ES_tradnl" w:eastAsia="ja-JP"/>
        </w:rPr>
        <w:t>)</w:t>
      </w:r>
    </w:p>
    <w:p w14:paraId="4EB28961" w14:textId="7A8A031E" w:rsidR="00CF2126" w:rsidRPr="00CF2126" w:rsidRDefault="00CF2126" w:rsidP="00CF21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overflowPunct/>
        <w:autoSpaceDE/>
        <w:autoSpaceDN/>
        <w:adjustRightInd/>
        <w:spacing w:before="0" w:after="220" w:line="240" w:lineRule="atLeast"/>
        <w:ind w:left="792"/>
        <w:jc w:val="left"/>
        <w:textAlignment w:val="auto"/>
        <w:rPr>
          <w:rFonts w:ascii="Cambria" w:eastAsia="Malgun Gothic" w:hAnsi="Cambria"/>
          <w:szCs w:val="22"/>
          <w:lang w:val="es-ES_tradnl" w:eastAsia="ja-JP"/>
        </w:rPr>
      </w:pPr>
      <w:r w:rsidRPr="00CF2126">
        <w:rPr>
          <w:rFonts w:ascii="Cambria" w:eastAsia="Malgun Gothic" w:hAnsi="Cambria"/>
          <w:szCs w:val="22"/>
          <w:lang w:val="es-ES_tradnl" w:eastAsia="ja-JP"/>
        </w:rPr>
        <w:t>E′</w:t>
      </w:r>
      <w:r w:rsidRPr="00CF2126">
        <w:rPr>
          <w:rFonts w:ascii="Cambria" w:eastAsia="Malgun Gothic" w:hAnsi="Cambria"/>
          <w:szCs w:val="22"/>
          <w:vertAlign w:val="subscript"/>
          <w:lang w:val="es-ES_tradnl" w:eastAsia="ja-JP"/>
        </w:rPr>
        <w:t>M</w:t>
      </w:r>
      <w:r w:rsidRPr="00CF2126">
        <w:rPr>
          <w:rFonts w:ascii="Cambria" w:eastAsia="Malgun Gothic" w:hAnsi="Cambria"/>
          <w:szCs w:val="22"/>
          <w:lang w:val="es-ES_tradnl" w:eastAsia="ja-JP"/>
        </w:rPr>
        <w:t xml:space="preserve"> = </w:t>
      </w:r>
      <w:proofErr w:type="gramStart"/>
      <w:r w:rsidRPr="00CF2126">
        <w:rPr>
          <w:rFonts w:ascii="Cambria" w:eastAsia="Malgun Gothic" w:hAnsi="Cambria"/>
          <w:szCs w:val="22"/>
          <w:lang w:val="es-ES_tradnl" w:eastAsia="ja-JP"/>
        </w:rPr>
        <w:t>( E</w:t>
      </w:r>
      <w:r w:rsidRPr="00CF2126">
        <w:rPr>
          <w:rFonts w:ascii="Cambria" w:eastAsia="Malgun Gothic" w:hAnsi="Cambria"/>
          <w:szCs w:val="22"/>
          <w:vertAlign w:val="subscript"/>
          <w:lang w:val="es-ES_tradnl" w:eastAsia="ja-JP"/>
        </w:rPr>
        <w:t>M</w:t>
      </w:r>
      <w:proofErr w:type="gramEnd"/>
      <w:r w:rsidRPr="00CF2126">
        <w:rPr>
          <w:rFonts w:ascii="Cambria" w:eastAsia="Malgun Gothic" w:hAnsi="Cambria"/>
          <w:szCs w:val="22"/>
          <w:lang w:val="es-ES_tradnl" w:eastAsia="ja-JP"/>
        </w:rPr>
        <w:t xml:space="preserve"> )′</w:t>
      </w:r>
      <w:r w:rsidRPr="00CF2126">
        <w:rPr>
          <w:rFonts w:ascii="Cambria" w:eastAsia="Malgun Gothic" w:hAnsi="Cambria"/>
          <w:szCs w:val="22"/>
          <w:lang w:val="es-ES_tradnl" w:eastAsia="ja-JP"/>
        </w:rPr>
        <w:tab/>
      </w:r>
      <w:r w:rsidRPr="00CF2126">
        <w:rPr>
          <w:rFonts w:ascii="Cambria" w:eastAsia="Malgun Gothic" w:hAnsi="Cambria"/>
          <w:szCs w:val="22"/>
          <w:lang w:val="es-ES_tradnl" w:eastAsia="ja-JP"/>
        </w:rPr>
        <w:tab/>
        <w:t>(E</w:t>
      </w:r>
      <w:r w:rsidRPr="00CF2126">
        <w:rPr>
          <w:rFonts w:ascii="Cambria" w:eastAsia="MS Mincho" w:hAnsi="Cambria"/>
          <w:noProof/>
          <w:szCs w:val="22"/>
          <w:lang w:val="es-ES_tradnl" w:eastAsia="ja-JP"/>
        </w:rPr>
        <w:noBreakHyphen/>
      </w:r>
      <w:r w:rsidR="00AE1912">
        <w:rPr>
          <w:rFonts w:ascii="Cambria" w:eastAsia="Malgun Gothic" w:hAnsi="Cambria"/>
          <w:noProof/>
          <w:szCs w:val="22"/>
          <w:lang w:val="es-ES_tradnl" w:eastAsia="ja-JP"/>
        </w:rPr>
        <w:t>11</w:t>
      </w:r>
      <w:r w:rsidRPr="00CF2126">
        <w:rPr>
          <w:rFonts w:ascii="Cambria" w:eastAsia="Malgun Gothic" w:hAnsi="Cambria"/>
          <w:szCs w:val="22"/>
          <w:lang w:val="es-ES_tradnl" w:eastAsia="ja-JP"/>
        </w:rPr>
        <w:t>)</w:t>
      </w:r>
    </w:p>
    <w:p w14:paraId="324D27C7" w14:textId="0631CF50" w:rsidR="00CF2126" w:rsidRPr="00CF2126" w:rsidRDefault="00CF2126" w:rsidP="00CF21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overflowPunct/>
        <w:autoSpaceDE/>
        <w:autoSpaceDN/>
        <w:adjustRightInd/>
        <w:spacing w:before="0" w:after="220" w:line="240" w:lineRule="atLeast"/>
        <w:ind w:left="792"/>
        <w:jc w:val="left"/>
        <w:textAlignment w:val="auto"/>
        <w:rPr>
          <w:rFonts w:ascii="Cambria" w:eastAsia="Malgun Gothic" w:hAnsi="Cambria"/>
          <w:szCs w:val="22"/>
          <w:lang w:val="en-CA" w:eastAsia="ja-JP"/>
        </w:rPr>
      </w:pPr>
      <w:r w:rsidRPr="00CF2126">
        <w:rPr>
          <w:rFonts w:ascii="Cambria" w:eastAsia="Malgun Gothic" w:hAnsi="Cambria"/>
          <w:szCs w:val="22"/>
          <w:lang w:val="en-CA" w:eastAsia="ja-JP"/>
        </w:rPr>
        <w:t>E′</w:t>
      </w:r>
      <w:r w:rsidRPr="00CF2126">
        <w:rPr>
          <w:rFonts w:ascii="Cambria" w:eastAsia="Malgun Gothic" w:hAnsi="Cambria"/>
          <w:szCs w:val="22"/>
          <w:vertAlign w:val="subscript"/>
          <w:lang w:val="en-CA" w:eastAsia="ja-JP"/>
        </w:rPr>
        <w:t>S</w:t>
      </w:r>
      <w:r w:rsidRPr="00CF2126">
        <w:rPr>
          <w:rFonts w:ascii="Cambria" w:eastAsia="Malgun Gothic" w:hAnsi="Cambria"/>
          <w:szCs w:val="22"/>
          <w:lang w:val="en-CA" w:eastAsia="ja-JP"/>
        </w:rPr>
        <w:t xml:space="preserve"> = </w:t>
      </w:r>
      <w:proofErr w:type="gramStart"/>
      <w:r w:rsidRPr="00CF2126">
        <w:rPr>
          <w:rFonts w:ascii="Cambria" w:eastAsia="Malgun Gothic" w:hAnsi="Cambria"/>
          <w:szCs w:val="22"/>
          <w:lang w:val="en-CA" w:eastAsia="ja-JP"/>
        </w:rPr>
        <w:t>( E</w:t>
      </w:r>
      <w:r w:rsidRPr="00CF2126">
        <w:rPr>
          <w:rFonts w:ascii="Cambria" w:eastAsia="Malgun Gothic" w:hAnsi="Cambria"/>
          <w:szCs w:val="22"/>
          <w:vertAlign w:val="subscript"/>
          <w:lang w:val="en-CA" w:eastAsia="ja-JP"/>
        </w:rPr>
        <w:t>S</w:t>
      </w:r>
      <w:proofErr w:type="gramEnd"/>
      <w:r w:rsidRPr="00CF2126">
        <w:rPr>
          <w:rFonts w:ascii="Cambria" w:eastAsia="Malgun Gothic" w:hAnsi="Cambria"/>
          <w:szCs w:val="22"/>
          <w:lang w:val="en-CA" w:eastAsia="ja-JP"/>
        </w:rPr>
        <w:t xml:space="preserve"> )′</w:t>
      </w:r>
      <w:r w:rsidRPr="00CF2126">
        <w:rPr>
          <w:rFonts w:ascii="Cambria" w:eastAsia="Malgun Gothic" w:hAnsi="Cambria"/>
          <w:szCs w:val="22"/>
          <w:lang w:val="en-CA" w:eastAsia="ja-JP"/>
        </w:rPr>
        <w:tab/>
      </w:r>
      <w:r w:rsidRPr="00CF2126">
        <w:rPr>
          <w:rFonts w:ascii="Cambria" w:eastAsia="Malgun Gothic" w:hAnsi="Cambria"/>
          <w:szCs w:val="22"/>
          <w:lang w:val="en-CA" w:eastAsia="ja-JP"/>
        </w:rPr>
        <w:tab/>
        <w:t>(E</w:t>
      </w:r>
      <w:r w:rsidRPr="00CF2126">
        <w:rPr>
          <w:rFonts w:ascii="Cambria" w:eastAsia="MS Mincho" w:hAnsi="Cambria"/>
          <w:noProof/>
          <w:szCs w:val="22"/>
          <w:lang w:val="en-GB" w:eastAsia="ja-JP"/>
        </w:rPr>
        <w:noBreakHyphen/>
      </w:r>
      <w:r w:rsidR="00AE1912">
        <w:rPr>
          <w:rFonts w:ascii="Cambria" w:eastAsia="Malgun Gothic" w:hAnsi="Cambria"/>
          <w:noProof/>
          <w:szCs w:val="22"/>
          <w:lang w:val="en-CA" w:eastAsia="ja-JP"/>
        </w:rPr>
        <w:t>12</w:t>
      </w:r>
      <w:r w:rsidRPr="00CF2126">
        <w:rPr>
          <w:rFonts w:ascii="Cambria" w:eastAsia="Malgun Gothic" w:hAnsi="Cambria"/>
          <w:szCs w:val="22"/>
          <w:lang w:val="en-CA" w:eastAsia="ja-JP"/>
        </w:rPr>
        <w:t>)</w:t>
      </w:r>
    </w:p>
    <w:p w14:paraId="0221B9AC" w14:textId="77777777" w:rsidR="00CF2126" w:rsidRDefault="00CF2126"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rPr>
          <w:rFonts w:ascii="Cambria" w:eastAsia="Malgun Gothic" w:hAnsi="Cambria"/>
          <w:szCs w:val="24"/>
          <w:lang w:val="en-GB"/>
        </w:rPr>
      </w:pPr>
    </w:p>
    <w:p w14:paraId="7627BFBF" w14:textId="3229A16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rPr>
          <w:rFonts w:ascii="Cambria" w:eastAsia="Malgun Gothic" w:hAnsi="Cambria"/>
          <w:szCs w:val="24"/>
          <w:lang w:val="en-GB"/>
        </w:rPr>
      </w:pPr>
      <w:r w:rsidRPr="002C29DA">
        <w:rPr>
          <w:rFonts w:ascii="Cambria" w:eastAsia="Malgun Gothic" w:hAnsi="Cambria"/>
          <w:szCs w:val="24"/>
          <w:lang w:val="en-GB"/>
        </w:rPr>
        <w:t xml:space="preserve">When </w:t>
      </w:r>
      <w:proofErr w:type="spellStart"/>
      <w:r w:rsidRPr="002C29DA">
        <w:rPr>
          <w:rFonts w:ascii="Cambria" w:eastAsia="Malgun Gothic" w:hAnsi="Cambria"/>
          <w:szCs w:val="24"/>
          <w:lang w:val="en-GB"/>
        </w:rPr>
        <w:t>matrix_coeffs</w:t>
      </w:r>
      <w:proofErr w:type="spellEnd"/>
      <w:r w:rsidRPr="002C29DA">
        <w:rPr>
          <w:rFonts w:ascii="Cambria" w:eastAsia="Malgun Gothic" w:hAnsi="Cambria"/>
          <w:szCs w:val="24"/>
          <w:lang w:val="en-GB"/>
        </w:rPr>
        <w:t xml:space="preserve"> is equal to 0, 8, 15, or 16, the variables </w:t>
      </w:r>
      <w:proofErr w:type="spellStart"/>
      <w:r w:rsidRPr="002C29DA">
        <w:rPr>
          <w:rFonts w:ascii="Cambria" w:eastAsia="Malgun Gothic" w:hAnsi="Cambria"/>
          <w:szCs w:val="24"/>
          <w:lang w:val="en-GB"/>
        </w:rPr>
        <w:t>bitDepth</w:t>
      </w:r>
      <w:r w:rsidRPr="002C29DA">
        <w:rPr>
          <w:rFonts w:ascii="Cambria" w:eastAsia="Malgun Gothic" w:hAnsi="Cambria"/>
          <w:szCs w:val="24"/>
          <w:vertAlign w:val="subscript"/>
          <w:lang w:val="en-GB"/>
        </w:rPr>
        <w:t>RGB</w:t>
      </w:r>
      <w:proofErr w:type="spellEnd"/>
      <w:r w:rsidRPr="002C29DA">
        <w:rPr>
          <w:rFonts w:ascii="Cambria" w:eastAsia="Malgun Gothic" w:hAnsi="Cambria"/>
          <w:szCs w:val="24"/>
          <w:lang w:val="en-GB"/>
        </w:rPr>
        <w:t xml:space="preserve"> and </w:t>
      </w:r>
      <w:proofErr w:type="spellStart"/>
      <w:r w:rsidRPr="002C29DA">
        <w:rPr>
          <w:rFonts w:ascii="Cambria" w:eastAsia="Malgun Gothic" w:hAnsi="Cambria"/>
          <w:szCs w:val="24"/>
          <w:lang w:val="en-GB"/>
        </w:rPr>
        <w:t>maxVal</w:t>
      </w:r>
      <w:r w:rsidRPr="002C29DA">
        <w:rPr>
          <w:rFonts w:ascii="Cambria" w:eastAsia="Malgun Gothic" w:hAnsi="Cambria"/>
          <w:szCs w:val="24"/>
          <w:vertAlign w:val="subscript"/>
          <w:lang w:val="en-GB"/>
        </w:rPr>
        <w:t>RGB</w:t>
      </w:r>
      <w:proofErr w:type="spellEnd"/>
      <w:r w:rsidRPr="002C29DA">
        <w:rPr>
          <w:rFonts w:ascii="Cambria" w:eastAsia="Malgun Gothic" w:hAnsi="Cambria"/>
          <w:szCs w:val="24"/>
          <w:lang w:val="en-GB"/>
        </w:rPr>
        <w:t xml:space="preserve"> are derived using the following ordered steps:</w:t>
      </w:r>
    </w:p>
    <w:p w14:paraId="6DF3F4CD" w14:textId="77777777" w:rsidR="002C29DA" w:rsidRPr="002C29DA" w:rsidRDefault="002C29DA" w:rsidP="00E52DD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rPr>
          <w:rFonts w:eastAsia="Malgun Gothic"/>
          <w:szCs w:val="24"/>
          <w:lang w:val="en-GB"/>
        </w:rPr>
      </w:pPr>
      <w:r w:rsidRPr="002C29DA">
        <w:rPr>
          <w:rFonts w:ascii="Cambria" w:eastAsia="Malgun Gothic" w:hAnsi="Cambria"/>
          <w:szCs w:val="24"/>
          <w:lang w:val="en-GB"/>
        </w:rPr>
        <w:t>a)</w:t>
      </w:r>
      <w:r w:rsidRPr="002C29DA">
        <w:rPr>
          <w:rFonts w:ascii="Cambria" w:eastAsia="Malgun Gothic" w:hAnsi="Cambria"/>
          <w:szCs w:val="24"/>
          <w:lang w:val="en-GB"/>
        </w:rPr>
        <w:tab/>
        <w:t xml:space="preserve">The variable </w:t>
      </w:r>
      <w:proofErr w:type="spellStart"/>
      <w:r w:rsidRPr="002C29DA">
        <w:rPr>
          <w:rFonts w:ascii="Cambria" w:eastAsia="Malgun Gothic" w:hAnsi="Cambria"/>
          <w:szCs w:val="24"/>
          <w:lang w:val="en-GB"/>
        </w:rPr>
        <w:t>bitDepth</w:t>
      </w:r>
      <w:r w:rsidRPr="002C29DA">
        <w:rPr>
          <w:rFonts w:ascii="Cambria" w:eastAsia="Malgun Gothic" w:hAnsi="Cambria"/>
          <w:szCs w:val="24"/>
          <w:vertAlign w:val="subscript"/>
          <w:lang w:val="en-GB"/>
        </w:rPr>
        <w:t>RGB</w:t>
      </w:r>
      <w:proofErr w:type="spellEnd"/>
      <w:r w:rsidRPr="002C29DA">
        <w:rPr>
          <w:rFonts w:ascii="Cambria" w:eastAsia="Malgun Gothic" w:hAnsi="Cambria"/>
          <w:szCs w:val="24"/>
          <w:lang w:val="en-GB"/>
        </w:rPr>
        <w:t xml:space="preserve"> is derived as follows:</w:t>
      </w:r>
    </w:p>
    <w:p w14:paraId="43034466" w14:textId="77777777" w:rsidR="002C29DA" w:rsidRPr="002C29DA" w:rsidRDefault="002C29DA" w:rsidP="00E52DD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40" w:lineRule="atLeast"/>
        <w:ind w:left="1209" w:hanging="806"/>
        <w:textAlignment w:val="auto"/>
        <w:rPr>
          <w:rFonts w:eastAsia="Malgun Gothic"/>
          <w:bCs/>
          <w:szCs w:val="24"/>
        </w:rPr>
      </w:pPr>
      <w:r w:rsidRPr="002C29DA">
        <w:rPr>
          <w:rFonts w:ascii="Cambria" w:eastAsia="Malgun Gothic" w:hAnsi="Cambria"/>
          <w:szCs w:val="24"/>
          <w:lang w:val="en-GB"/>
        </w:rPr>
        <w:t>—</w:t>
      </w:r>
      <w:r w:rsidRPr="002C29DA">
        <w:rPr>
          <w:rFonts w:ascii="Cambria" w:eastAsia="Malgun Gothic" w:hAnsi="Cambria"/>
          <w:szCs w:val="24"/>
          <w:lang w:val="en-GB"/>
        </w:rPr>
        <w:tab/>
      </w:r>
      <w:r w:rsidRPr="002C29DA">
        <w:rPr>
          <w:rFonts w:ascii="Cambria" w:eastAsia="Malgun Gothic" w:hAnsi="Cambria"/>
          <w:bCs/>
          <w:szCs w:val="24"/>
          <w:lang w:val="en-GB"/>
        </w:rPr>
        <w:t xml:space="preserve">If </w:t>
      </w:r>
      <w:proofErr w:type="spellStart"/>
      <w:r w:rsidRPr="002C29DA">
        <w:rPr>
          <w:rFonts w:ascii="Cambria" w:eastAsia="Malgun Gothic" w:hAnsi="Cambria"/>
          <w:szCs w:val="24"/>
          <w:lang w:val="en-GB"/>
        </w:rPr>
        <w:t>matrix_coeffs</w:t>
      </w:r>
      <w:proofErr w:type="spellEnd"/>
      <w:r w:rsidRPr="002C29DA">
        <w:rPr>
          <w:rFonts w:ascii="Cambria" w:eastAsia="Malgun Gothic" w:hAnsi="Cambria"/>
          <w:szCs w:val="24"/>
          <w:lang w:val="en-GB"/>
        </w:rPr>
        <w:t xml:space="preserve"> </w:t>
      </w:r>
      <w:r w:rsidRPr="002C29DA">
        <w:rPr>
          <w:rFonts w:ascii="Cambria" w:eastAsia="Malgun Gothic" w:hAnsi="Cambria"/>
          <w:bCs/>
          <w:szCs w:val="24"/>
          <w:lang w:val="en-GB"/>
        </w:rPr>
        <w:t>is equal to 0 or 8, the following applies:</w:t>
      </w:r>
    </w:p>
    <w:p w14:paraId="6F63D47E" w14:textId="709A16D9" w:rsidR="002C29DA" w:rsidRPr="002C29DA" w:rsidRDefault="002C29DA" w:rsidP="00E52DD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10"/>
        <w:jc w:val="left"/>
        <w:textAlignment w:val="auto"/>
        <w:rPr>
          <w:rFonts w:eastAsia="Malgun Gothic"/>
          <w:szCs w:val="24"/>
          <w:lang w:val="en-GB"/>
        </w:rPr>
      </w:pPr>
      <w:proofErr w:type="spellStart"/>
      <w:r w:rsidRPr="002C29DA">
        <w:rPr>
          <w:rFonts w:ascii="Cambria" w:eastAsia="Malgun Gothic" w:hAnsi="Cambria"/>
          <w:szCs w:val="24"/>
          <w:lang w:val="en-GB"/>
        </w:rPr>
        <w:t>bitDepth</w:t>
      </w:r>
      <w:r w:rsidRPr="002C29DA">
        <w:rPr>
          <w:rFonts w:ascii="Cambria" w:eastAsia="Malgun Gothic" w:hAnsi="Cambria"/>
          <w:szCs w:val="24"/>
          <w:vertAlign w:val="subscript"/>
          <w:lang w:val="en-GB"/>
        </w:rPr>
        <w:t>RGB</w:t>
      </w:r>
      <w:proofErr w:type="spellEnd"/>
      <w:r w:rsidRPr="002C29DA">
        <w:rPr>
          <w:rFonts w:ascii="Cambria" w:eastAsia="Malgun Gothic" w:hAnsi="Cambria"/>
          <w:szCs w:val="24"/>
          <w:lang w:val="en-GB"/>
        </w:rPr>
        <w:t xml:space="preserve"> = </w:t>
      </w:r>
      <w:proofErr w:type="spellStart"/>
      <w:r w:rsidRPr="002C29DA">
        <w:rPr>
          <w:rFonts w:ascii="Cambria" w:eastAsia="Malgun Gothic" w:hAnsi="Cambria"/>
          <w:szCs w:val="24"/>
          <w:lang w:val="en-GB"/>
        </w:rPr>
        <w:t>BitDepth</w:t>
      </w:r>
      <w:r w:rsidRPr="002C29DA">
        <w:rPr>
          <w:rFonts w:ascii="Cambria" w:eastAsia="Malgun Gothic" w:hAnsi="Cambria"/>
          <w:szCs w:val="24"/>
          <w:vertAlign w:val="subscript"/>
          <w:lang w:val="en-GB"/>
        </w:rPr>
        <w:t>Y</w:t>
      </w:r>
      <w:proofErr w:type="spellEnd"/>
      <w:r w:rsidRPr="002C29DA">
        <w:rPr>
          <w:rFonts w:ascii="Cambria" w:eastAsia="Malgun Gothic" w:hAnsi="Cambria"/>
          <w:szCs w:val="24"/>
          <w:lang w:val="en-GB"/>
        </w:rPr>
        <w:tab/>
        <w:t>(E</w:t>
      </w:r>
      <w:r w:rsidR="00AE1912" w:rsidRPr="00CF2126">
        <w:rPr>
          <w:rFonts w:ascii="Cambria" w:eastAsia="MS Mincho" w:hAnsi="Cambria"/>
          <w:noProof/>
          <w:szCs w:val="22"/>
          <w:lang w:val="es-ES_tradnl" w:eastAsia="ja-JP"/>
        </w:rPr>
        <w:noBreakHyphen/>
      </w:r>
      <w:r w:rsidRPr="002C29DA">
        <w:rPr>
          <w:rFonts w:ascii="Cambria" w:eastAsia="Malgun Gothic" w:hAnsi="Cambria"/>
          <w:szCs w:val="24"/>
          <w:lang w:val="en-GB"/>
        </w:rPr>
        <w:t>1</w:t>
      </w:r>
      <w:r w:rsidR="00AE1912">
        <w:rPr>
          <w:rFonts w:ascii="Cambria" w:eastAsia="Malgun Gothic" w:hAnsi="Cambria"/>
          <w:szCs w:val="24"/>
          <w:lang w:val="en-GB"/>
        </w:rPr>
        <w:t>3</w:t>
      </w:r>
      <w:r w:rsidRPr="002C29DA">
        <w:rPr>
          <w:rFonts w:ascii="Cambria" w:eastAsia="Malgun Gothic" w:hAnsi="Cambria"/>
          <w:szCs w:val="24"/>
          <w:lang w:val="en-GB"/>
        </w:rPr>
        <w:t>)</w:t>
      </w:r>
    </w:p>
    <w:p w14:paraId="63DBE500" w14:textId="77777777" w:rsidR="002C29DA" w:rsidRPr="002C29DA" w:rsidRDefault="002C29DA" w:rsidP="00E52DD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40" w:lineRule="atLeast"/>
        <w:ind w:left="1209" w:hanging="806"/>
        <w:textAlignment w:val="auto"/>
        <w:rPr>
          <w:rFonts w:eastAsia="Malgun Gothic"/>
          <w:szCs w:val="24"/>
        </w:rPr>
      </w:pPr>
      <w:r w:rsidRPr="002C29DA">
        <w:rPr>
          <w:rFonts w:ascii="Cambria" w:eastAsia="Malgun Gothic" w:hAnsi="Cambria"/>
          <w:szCs w:val="24"/>
          <w:lang w:val="en-GB"/>
        </w:rPr>
        <w:t>—</w:t>
      </w:r>
      <w:r w:rsidRPr="002C29DA">
        <w:rPr>
          <w:rFonts w:ascii="Cambria" w:eastAsia="Malgun Gothic" w:hAnsi="Cambria"/>
          <w:szCs w:val="24"/>
          <w:lang w:val="en-GB"/>
        </w:rPr>
        <w:tab/>
        <w:t xml:space="preserve">Otherwise, if </w:t>
      </w:r>
      <w:proofErr w:type="spellStart"/>
      <w:r w:rsidRPr="002C29DA">
        <w:rPr>
          <w:rFonts w:ascii="Cambria" w:eastAsia="Malgun Gothic" w:hAnsi="Cambria"/>
          <w:szCs w:val="24"/>
          <w:lang w:val="en-GB"/>
        </w:rPr>
        <w:t>matrix_coeffs</w:t>
      </w:r>
      <w:proofErr w:type="spellEnd"/>
      <w:r w:rsidRPr="002C29DA">
        <w:rPr>
          <w:rFonts w:ascii="Cambria" w:eastAsia="Malgun Gothic" w:hAnsi="Cambria"/>
          <w:szCs w:val="24"/>
          <w:lang w:val="en-GB"/>
        </w:rPr>
        <w:t xml:space="preserve"> is equal to 15, the following applies:</w:t>
      </w:r>
    </w:p>
    <w:p w14:paraId="05ED1B54" w14:textId="51A8A0C7" w:rsidR="002C29DA" w:rsidRPr="002C29DA" w:rsidRDefault="002C29DA" w:rsidP="00E52DD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10"/>
        <w:jc w:val="left"/>
        <w:textAlignment w:val="auto"/>
        <w:rPr>
          <w:rFonts w:eastAsia="Malgun Gothic"/>
          <w:szCs w:val="24"/>
          <w:lang w:val="en-GB"/>
        </w:rPr>
      </w:pPr>
      <w:proofErr w:type="spellStart"/>
      <w:r w:rsidRPr="002C29DA">
        <w:rPr>
          <w:rFonts w:ascii="Cambria" w:eastAsia="Malgun Gothic" w:hAnsi="Cambria"/>
          <w:szCs w:val="24"/>
          <w:lang w:val="en-GB"/>
        </w:rPr>
        <w:t>bitDepth</w:t>
      </w:r>
      <w:r w:rsidRPr="002C29DA">
        <w:rPr>
          <w:rFonts w:ascii="Cambria" w:eastAsia="Malgun Gothic" w:hAnsi="Cambria"/>
          <w:szCs w:val="24"/>
          <w:vertAlign w:val="subscript"/>
          <w:lang w:val="en-GB"/>
        </w:rPr>
        <w:t>RGB</w:t>
      </w:r>
      <w:proofErr w:type="spellEnd"/>
      <w:r w:rsidRPr="002C29DA">
        <w:rPr>
          <w:rFonts w:ascii="Cambria" w:eastAsia="Malgun Gothic" w:hAnsi="Cambria"/>
          <w:szCs w:val="24"/>
          <w:lang w:val="en-GB"/>
        </w:rPr>
        <w:t xml:space="preserve"> = </w:t>
      </w:r>
      <w:proofErr w:type="spellStart"/>
      <w:r w:rsidRPr="002C29DA">
        <w:rPr>
          <w:rFonts w:ascii="Cambria" w:eastAsia="Malgun Gothic" w:hAnsi="Cambria"/>
          <w:szCs w:val="24"/>
          <w:lang w:val="en-GB"/>
        </w:rPr>
        <w:t>BitDepth</w:t>
      </w:r>
      <w:r w:rsidRPr="002C29DA">
        <w:rPr>
          <w:rFonts w:ascii="Cambria" w:eastAsia="Malgun Gothic" w:hAnsi="Cambria"/>
          <w:szCs w:val="24"/>
          <w:vertAlign w:val="subscript"/>
          <w:lang w:val="en-GB"/>
        </w:rPr>
        <w:t>Y</w:t>
      </w:r>
      <w:proofErr w:type="spellEnd"/>
      <w:r w:rsidRPr="002C29DA">
        <w:rPr>
          <w:rFonts w:ascii="Cambria" w:eastAsia="Malgun Gothic" w:hAnsi="Cambria"/>
          <w:szCs w:val="24"/>
          <w:lang w:val="en-GB"/>
        </w:rPr>
        <w:t xml:space="preserve"> + 2</w:t>
      </w:r>
      <w:r w:rsidRPr="002C29DA">
        <w:rPr>
          <w:rFonts w:ascii="Cambria" w:eastAsia="Malgun Gothic" w:hAnsi="Cambria"/>
          <w:szCs w:val="24"/>
          <w:lang w:val="en-GB"/>
        </w:rPr>
        <w:tab/>
        <w:t>(E</w:t>
      </w:r>
      <w:r w:rsidR="00AE1912" w:rsidRPr="00CF2126">
        <w:rPr>
          <w:rFonts w:ascii="Cambria" w:eastAsia="MS Mincho" w:hAnsi="Cambria"/>
          <w:noProof/>
          <w:szCs w:val="22"/>
          <w:lang w:val="es-ES_tradnl" w:eastAsia="ja-JP"/>
        </w:rPr>
        <w:noBreakHyphen/>
      </w:r>
      <w:r w:rsidRPr="002C29DA">
        <w:rPr>
          <w:rFonts w:ascii="Cambria" w:eastAsia="Malgun Gothic" w:hAnsi="Cambria"/>
          <w:szCs w:val="24"/>
          <w:lang w:val="en-GB"/>
        </w:rPr>
        <w:t>1</w:t>
      </w:r>
      <w:r w:rsidR="00AE1912">
        <w:rPr>
          <w:rFonts w:ascii="Cambria" w:eastAsia="Malgun Gothic" w:hAnsi="Cambria"/>
          <w:szCs w:val="24"/>
          <w:lang w:val="en-GB"/>
        </w:rPr>
        <w:t>4</w:t>
      </w:r>
      <w:r w:rsidRPr="002C29DA">
        <w:rPr>
          <w:rFonts w:ascii="Cambria" w:eastAsia="Malgun Gothic" w:hAnsi="Cambria"/>
          <w:szCs w:val="24"/>
          <w:lang w:val="en-GB"/>
        </w:rPr>
        <w:t>)</w:t>
      </w:r>
    </w:p>
    <w:p w14:paraId="743E0F53" w14:textId="77777777" w:rsidR="002C29DA" w:rsidRPr="002C29DA" w:rsidRDefault="002C29DA" w:rsidP="00E52DD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40" w:lineRule="atLeast"/>
        <w:ind w:left="1209" w:hanging="806"/>
        <w:textAlignment w:val="auto"/>
        <w:rPr>
          <w:rFonts w:eastAsia="Malgun Gothic"/>
          <w:szCs w:val="24"/>
        </w:rPr>
      </w:pPr>
      <w:r w:rsidRPr="002C29DA">
        <w:rPr>
          <w:rFonts w:ascii="Cambria" w:eastAsia="Malgun Gothic" w:hAnsi="Cambria"/>
          <w:szCs w:val="24"/>
          <w:lang w:val="en-GB"/>
        </w:rPr>
        <w:t>—</w:t>
      </w:r>
      <w:r w:rsidRPr="002C29DA">
        <w:rPr>
          <w:rFonts w:ascii="Cambria" w:eastAsia="Malgun Gothic" w:hAnsi="Cambria"/>
          <w:szCs w:val="24"/>
          <w:lang w:val="en-GB"/>
        </w:rPr>
        <w:tab/>
        <w:t>Otherwise (</w:t>
      </w:r>
      <w:proofErr w:type="spellStart"/>
      <w:r w:rsidRPr="002C29DA">
        <w:rPr>
          <w:rFonts w:ascii="Cambria" w:eastAsia="Malgun Gothic" w:hAnsi="Cambria"/>
          <w:szCs w:val="24"/>
          <w:lang w:val="en-GB"/>
        </w:rPr>
        <w:t>matrix_coeffs</w:t>
      </w:r>
      <w:proofErr w:type="spellEnd"/>
      <w:r w:rsidRPr="002C29DA">
        <w:rPr>
          <w:rFonts w:ascii="Cambria" w:eastAsia="Malgun Gothic" w:hAnsi="Cambria"/>
          <w:szCs w:val="24"/>
          <w:lang w:val="en-GB"/>
        </w:rPr>
        <w:t xml:space="preserve"> is equal to 16), the following applies:</w:t>
      </w:r>
    </w:p>
    <w:p w14:paraId="0BDECAA2" w14:textId="4ABFA49A" w:rsidR="002C29DA" w:rsidRPr="002C29DA" w:rsidRDefault="002C29DA" w:rsidP="00E52DD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10"/>
        <w:jc w:val="left"/>
        <w:textAlignment w:val="auto"/>
        <w:rPr>
          <w:rFonts w:eastAsia="Malgun Gothic"/>
          <w:szCs w:val="24"/>
          <w:lang w:val="en-GB"/>
        </w:rPr>
      </w:pPr>
      <w:proofErr w:type="spellStart"/>
      <w:r w:rsidRPr="002C29DA">
        <w:rPr>
          <w:rFonts w:ascii="Cambria" w:eastAsia="Malgun Gothic" w:hAnsi="Cambria"/>
          <w:szCs w:val="24"/>
          <w:lang w:val="en-GB"/>
        </w:rPr>
        <w:lastRenderedPageBreak/>
        <w:t>bitDepth</w:t>
      </w:r>
      <w:r w:rsidRPr="002C29DA">
        <w:rPr>
          <w:rFonts w:ascii="Cambria" w:eastAsia="Malgun Gothic" w:hAnsi="Cambria"/>
          <w:szCs w:val="24"/>
          <w:vertAlign w:val="subscript"/>
          <w:lang w:val="en-GB"/>
        </w:rPr>
        <w:t>RGB</w:t>
      </w:r>
      <w:proofErr w:type="spellEnd"/>
      <w:r w:rsidRPr="002C29DA">
        <w:rPr>
          <w:rFonts w:ascii="Cambria" w:eastAsia="Malgun Gothic" w:hAnsi="Cambria"/>
          <w:szCs w:val="24"/>
          <w:lang w:val="en-GB"/>
        </w:rPr>
        <w:t xml:space="preserve"> = </w:t>
      </w:r>
      <w:proofErr w:type="spellStart"/>
      <w:r w:rsidRPr="002C29DA">
        <w:rPr>
          <w:rFonts w:ascii="Cambria" w:eastAsia="Malgun Gothic" w:hAnsi="Cambria"/>
          <w:szCs w:val="24"/>
          <w:lang w:val="en-GB"/>
        </w:rPr>
        <w:t>BitDepth</w:t>
      </w:r>
      <w:r w:rsidRPr="002C29DA">
        <w:rPr>
          <w:rFonts w:ascii="Cambria" w:eastAsia="Malgun Gothic" w:hAnsi="Cambria"/>
          <w:szCs w:val="24"/>
          <w:vertAlign w:val="subscript"/>
          <w:lang w:val="en-GB"/>
        </w:rPr>
        <w:t>Y</w:t>
      </w:r>
      <w:proofErr w:type="spellEnd"/>
      <w:r w:rsidRPr="002C29DA">
        <w:rPr>
          <w:rFonts w:ascii="Cambria" w:eastAsia="Malgun Gothic" w:hAnsi="Cambria"/>
          <w:szCs w:val="24"/>
          <w:lang w:val="en-GB"/>
        </w:rPr>
        <w:t xml:space="preserve"> + 1</w:t>
      </w:r>
      <w:r w:rsidRPr="002C29DA">
        <w:rPr>
          <w:rFonts w:ascii="Cambria" w:eastAsia="Malgun Gothic" w:hAnsi="Cambria"/>
          <w:szCs w:val="24"/>
          <w:lang w:val="en-GB"/>
        </w:rPr>
        <w:tab/>
        <w:t>(E</w:t>
      </w:r>
      <w:r w:rsidR="00AE1912" w:rsidRPr="00CF2126">
        <w:rPr>
          <w:rFonts w:ascii="Cambria" w:eastAsia="MS Mincho" w:hAnsi="Cambria"/>
          <w:noProof/>
          <w:szCs w:val="22"/>
          <w:lang w:val="es-ES_tradnl" w:eastAsia="ja-JP"/>
        </w:rPr>
        <w:noBreakHyphen/>
      </w:r>
      <w:r w:rsidRPr="002C29DA">
        <w:rPr>
          <w:rFonts w:ascii="Cambria" w:eastAsia="Malgun Gothic" w:hAnsi="Cambria"/>
          <w:szCs w:val="24"/>
          <w:lang w:val="en-GB"/>
        </w:rPr>
        <w:t>1</w:t>
      </w:r>
      <w:r w:rsidR="00AE1912">
        <w:rPr>
          <w:rFonts w:ascii="Cambria" w:eastAsia="Malgun Gothic" w:hAnsi="Cambria"/>
          <w:szCs w:val="24"/>
          <w:lang w:val="en-GB"/>
        </w:rPr>
        <w:t>5</w:t>
      </w:r>
      <w:r w:rsidRPr="002C29DA">
        <w:rPr>
          <w:rFonts w:ascii="Cambria" w:eastAsia="Malgun Gothic" w:hAnsi="Cambria"/>
          <w:szCs w:val="24"/>
          <w:lang w:val="en-GB"/>
        </w:rPr>
        <w:t>)</w:t>
      </w:r>
    </w:p>
    <w:p w14:paraId="7D10567B"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rPr>
          <w:rFonts w:ascii="Cambria" w:eastAsia="Malgun Gothic" w:hAnsi="Cambria"/>
          <w:szCs w:val="24"/>
          <w:lang w:val="en-GB"/>
        </w:rPr>
      </w:pPr>
      <w:r w:rsidRPr="002C29DA">
        <w:rPr>
          <w:rFonts w:ascii="Cambria" w:eastAsia="Malgun Gothic" w:hAnsi="Cambria"/>
          <w:szCs w:val="24"/>
          <w:lang w:val="en-GB"/>
        </w:rPr>
        <w:t>b)</w:t>
      </w:r>
      <w:r w:rsidRPr="002C29DA">
        <w:rPr>
          <w:rFonts w:ascii="Cambria" w:eastAsia="Malgun Gothic" w:hAnsi="Cambria"/>
          <w:szCs w:val="24"/>
          <w:lang w:val="en-GB"/>
        </w:rPr>
        <w:tab/>
        <w:t xml:space="preserve">The variable </w:t>
      </w:r>
      <w:proofErr w:type="spellStart"/>
      <w:r w:rsidRPr="002C29DA">
        <w:rPr>
          <w:rFonts w:ascii="Cambria" w:eastAsia="Malgun Gothic" w:hAnsi="Cambria"/>
          <w:szCs w:val="24"/>
          <w:lang w:val="en-GB"/>
        </w:rPr>
        <w:t>maxVal</w:t>
      </w:r>
      <w:r w:rsidRPr="002C29DA">
        <w:rPr>
          <w:rFonts w:ascii="Cambria" w:eastAsia="Malgun Gothic" w:hAnsi="Cambria"/>
          <w:szCs w:val="24"/>
          <w:vertAlign w:val="subscript"/>
          <w:lang w:val="en-GB"/>
        </w:rPr>
        <w:t>RGB</w:t>
      </w:r>
      <w:proofErr w:type="spellEnd"/>
      <w:r w:rsidRPr="002C29DA">
        <w:rPr>
          <w:rFonts w:ascii="Cambria" w:eastAsia="Malgun Gothic" w:hAnsi="Cambria"/>
          <w:szCs w:val="24"/>
          <w:lang w:val="en-GB"/>
        </w:rPr>
        <w:t xml:space="preserve"> is derived as follows:</w:t>
      </w:r>
    </w:p>
    <w:p w14:paraId="76D29E46" w14:textId="53D53A7E" w:rsidR="002C29DA" w:rsidRPr="002C29DA" w:rsidRDefault="002C29DA" w:rsidP="00E52DD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10"/>
        <w:jc w:val="left"/>
        <w:textAlignment w:val="auto"/>
        <w:rPr>
          <w:rFonts w:eastAsia="Malgun Gothic"/>
          <w:szCs w:val="24"/>
          <w:lang w:val="en-GB"/>
        </w:rPr>
      </w:pPr>
      <w:proofErr w:type="spellStart"/>
      <w:r w:rsidRPr="002C29DA">
        <w:rPr>
          <w:rFonts w:ascii="Cambria" w:eastAsia="Malgun Gothic" w:hAnsi="Cambria"/>
          <w:szCs w:val="24"/>
          <w:lang w:val="en-GB"/>
        </w:rPr>
        <w:t>maxVal</w:t>
      </w:r>
      <w:r w:rsidRPr="002C29DA">
        <w:rPr>
          <w:rFonts w:ascii="Cambria" w:eastAsia="Malgun Gothic" w:hAnsi="Cambria"/>
          <w:szCs w:val="24"/>
          <w:vertAlign w:val="subscript"/>
          <w:lang w:val="en-GB"/>
        </w:rPr>
        <w:t>RGB</w:t>
      </w:r>
      <w:proofErr w:type="spellEnd"/>
      <w:r w:rsidRPr="002C29DA">
        <w:rPr>
          <w:rFonts w:ascii="Cambria" w:eastAsia="Malgun Gothic" w:hAnsi="Cambria"/>
          <w:szCs w:val="24"/>
          <w:lang w:val="en-GB"/>
        </w:rPr>
        <w:t xml:space="preserve"> = </w:t>
      </w:r>
      <w:proofErr w:type="gramStart"/>
      <w:r w:rsidRPr="002C29DA">
        <w:rPr>
          <w:rFonts w:ascii="Cambria" w:eastAsia="Malgun Gothic" w:hAnsi="Cambria"/>
          <w:szCs w:val="24"/>
          <w:lang w:val="en-GB"/>
        </w:rPr>
        <w:t>( 1</w:t>
      </w:r>
      <w:proofErr w:type="gramEnd"/>
      <w:r w:rsidRPr="002C29DA">
        <w:rPr>
          <w:rFonts w:ascii="Cambria" w:eastAsia="Malgun Gothic" w:hAnsi="Cambria"/>
          <w:szCs w:val="24"/>
          <w:lang w:val="en-GB"/>
        </w:rPr>
        <w:t xml:space="preserve"> &lt;&lt; </w:t>
      </w:r>
      <w:proofErr w:type="spellStart"/>
      <w:r w:rsidRPr="002C29DA">
        <w:rPr>
          <w:rFonts w:ascii="Cambria" w:eastAsia="Malgun Gothic" w:hAnsi="Cambria"/>
          <w:szCs w:val="24"/>
          <w:lang w:val="en-GB"/>
        </w:rPr>
        <w:t>bitDepth</w:t>
      </w:r>
      <w:r w:rsidRPr="002C29DA">
        <w:rPr>
          <w:rFonts w:ascii="Cambria" w:eastAsia="Malgun Gothic" w:hAnsi="Cambria"/>
          <w:szCs w:val="24"/>
          <w:vertAlign w:val="subscript"/>
          <w:lang w:val="en-GB"/>
        </w:rPr>
        <w:t>RGB</w:t>
      </w:r>
      <w:proofErr w:type="spellEnd"/>
      <w:r w:rsidRPr="002C29DA">
        <w:rPr>
          <w:rFonts w:ascii="Cambria" w:eastAsia="Malgun Gothic" w:hAnsi="Cambria"/>
          <w:szCs w:val="24"/>
          <w:lang w:val="en-GB"/>
        </w:rPr>
        <w:t xml:space="preserve"> ) − 1</w:t>
      </w:r>
      <w:r w:rsidRPr="002C29DA">
        <w:rPr>
          <w:rFonts w:ascii="Cambria" w:eastAsia="Malgun Gothic" w:hAnsi="Cambria"/>
          <w:szCs w:val="24"/>
          <w:lang w:val="en-GB"/>
        </w:rPr>
        <w:tab/>
        <w:t>(E</w:t>
      </w:r>
      <w:r w:rsidR="00AE1912" w:rsidRPr="00CF2126">
        <w:rPr>
          <w:rFonts w:ascii="Cambria" w:eastAsia="MS Mincho" w:hAnsi="Cambria"/>
          <w:noProof/>
          <w:szCs w:val="22"/>
          <w:lang w:val="es-ES_tradnl" w:eastAsia="ja-JP"/>
        </w:rPr>
        <w:noBreakHyphen/>
      </w:r>
      <w:r w:rsidRPr="002C29DA">
        <w:rPr>
          <w:rFonts w:ascii="Cambria" w:eastAsia="Malgun Gothic" w:hAnsi="Cambria"/>
          <w:szCs w:val="24"/>
          <w:lang w:val="en-GB"/>
        </w:rPr>
        <w:t>1</w:t>
      </w:r>
      <w:r w:rsidR="00AE1912">
        <w:rPr>
          <w:rFonts w:ascii="Cambria" w:eastAsia="Malgun Gothic" w:hAnsi="Cambria"/>
          <w:szCs w:val="24"/>
          <w:lang w:val="en-GB"/>
        </w:rPr>
        <w:t>6</w:t>
      </w:r>
      <w:r w:rsidRPr="002C29DA">
        <w:rPr>
          <w:rFonts w:ascii="Cambria" w:eastAsia="Malgun Gothic" w:hAnsi="Cambria"/>
          <w:szCs w:val="24"/>
          <w:lang w:val="en-GB"/>
        </w:rPr>
        <w:t>)</w:t>
      </w:r>
    </w:p>
    <w:p w14:paraId="090ECB5C" w14:textId="77777777" w:rsidR="002C29DA" w:rsidRPr="002C29DA" w:rsidRDefault="002C29DA" w:rsidP="002C29D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textAlignment w:val="auto"/>
        <w:rPr>
          <w:rFonts w:ascii="Cambria" w:eastAsia="Malgun Gothic" w:hAnsi="Cambria"/>
          <w:szCs w:val="24"/>
          <w:lang w:val="en-GB"/>
        </w:rPr>
      </w:pPr>
      <w:r w:rsidRPr="002C29DA">
        <w:rPr>
          <w:rFonts w:ascii="Cambria" w:eastAsia="Malgun Gothic" w:hAnsi="Cambria"/>
          <w:szCs w:val="24"/>
          <w:lang w:val="en-GB"/>
        </w:rPr>
        <w:t xml:space="preserve">The interpretation of </w:t>
      </w:r>
      <w:proofErr w:type="spellStart"/>
      <w:r w:rsidRPr="002C29DA">
        <w:rPr>
          <w:rFonts w:ascii="Cambria" w:eastAsia="Malgun Gothic" w:hAnsi="Cambria"/>
          <w:szCs w:val="24"/>
          <w:lang w:val="en-GB"/>
        </w:rPr>
        <w:t>matrix_coeffs</w:t>
      </w:r>
      <w:proofErr w:type="spellEnd"/>
      <w:r w:rsidRPr="002C29DA">
        <w:rPr>
          <w:rFonts w:ascii="Cambria" w:eastAsia="Malgun Gothic" w:hAnsi="Cambria"/>
          <w:szCs w:val="24"/>
          <w:lang w:val="en-GB"/>
        </w:rPr>
        <w:t xml:space="preserve"> is specified as follows:</w:t>
      </w:r>
    </w:p>
    <w:p w14:paraId="179C3981"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rPr>
          <w:rFonts w:ascii="Cambria" w:eastAsia="Malgun Gothic" w:hAnsi="Cambria"/>
          <w:szCs w:val="24"/>
          <w:lang w:val="en-GB"/>
        </w:rPr>
      </w:pPr>
      <w:r w:rsidRPr="002C29DA">
        <w:rPr>
          <w:rFonts w:ascii="Cambria" w:eastAsia="Malgun Gothic" w:hAnsi="Cambria"/>
          <w:szCs w:val="24"/>
          <w:lang w:val="en-GB"/>
        </w:rPr>
        <w:t>—</w:t>
      </w:r>
      <w:r w:rsidRPr="002C29DA">
        <w:rPr>
          <w:rFonts w:ascii="Cambria" w:eastAsia="Malgun Gothic" w:hAnsi="Cambria"/>
          <w:szCs w:val="24"/>
          <w:lang w:val="en-GB"/>
        </w:rPr>
        <w:tab/>
        <w:t xml:space="preserve">If </w:t>
      </w:r>
      <w:proofErr w:type="spellStart"/>
      <w:r w:rsidRPr="002C29DA">
        <w:rPr>
          <w:rFonts w:ascii="Cambria" w:eastAsia="Malgun Gothic" w:hAnsi="Cambria"/>
          <w:szCs w:val="24"/>
          <w:lang w:val="en-GB"/>
        </w:rPr>
        <w:t>video_full_range_flag</w:t>
      </w:r>
      <w:proofErr w:type="spellEnd"/>
      <w:r w:rsidRPr="002C29DA">
        <w:rPr>
          <w:rFonts w:ascii="Cambria" w:eastAsia="Malgun Gothic" w:hAnsi="Cambria"/>
          <w:szCs w:val="24"/>
          <w:lang w:val="en-GB"/>
        </w:rPr>
        <w:t xml:space="preserve"> is equal to 0, the following applies:</w:t>
      </w:r>
    </w:p>
    <w:p w14:paraId="5F56BC5D" w14:textId="29263C7F"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40" w:lineRule="atLeast"/>
        <w:ind w:left="1209" w:hanging="806"/>
        <w:textAlignment w:val="auto"/>
        <w:rPr>
          <w:rFonts w:ascii="Cambria" w:eastAsia="Calibri" w:hAnsi="Cambria"/>
          <w:szCs w:val="22"/>
          <w:lang w:val="en-GB"/>
        </w:rPr>
      </w:pPr>
      <w:r w:rsidRPr="002C29DA">
        <w:rPr>
          <w:rFonts w:ascii="Cambria" w:eastAsia="Calibri" w:hAnsi="Cambria"/>
          <w:szCs w:val="22"/>
          <w:lang w:val="en-GB"/>
        </w:rPr>
        <w:t>—</w:t>
      </w:r>
      <w:r w:rsidRPr="002C29DA">
        <w:rPr>
          <w:rFonts w:ascii="Cambria" w:eastAsia="Calibri" w:hAnsi="Cambria"/>
          <w:szCs w:val="22"/>
          <w:lang w:val="en-GB"/>
        </w:rPr>
        <w:tab/>
        <w:t xml:space="preserve">If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is equal to 1, 4, 5, 6, 7, 9, 10, 11, 12, 13, 14, </w:t>
      </w:r>
      <w:r w:rsidR="00CF2126">
        <w:rPr>
          <w:rFonts w:ascii="Cambria" w:eastAsia="Calibri" w:hAnsi="Cambria"/>
          <w:szCs w:val="22"/>
          <w:lang w:val="en-GB"/>
        </w:rPr>
        <w:t xml:space="preserve">or 17, </w:t>
      </w:r>
      <w:r w:rsidRPr="002C29DA">
        <w:rPr>
          <w:rFonts w:ascii="Cambria" w:eastAsia="Calibri" w:hAnsi="Cambria"/>
          <w:szCs w:val="22"/>
          <w:lang w:val="en-GB"/>
        </w:rPr>
        <w:t>the following formulae apply:</w:t>
      </w:r>
    </w:p>
    <w:p w14:paraId="1D8525F6" w14:textId="333EC87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10"/>
        <w:jc w:val="left"/>
        <w:textAlignment w:val="auto"/>
        <w:rPr>
          <w:rFonts w:ascii="Cambria" w:eastAsia="Calibri" w:hAnsi="Cambria"/>
          <w:szCs w:val="22"/>
          <w:lang w:val="en-GB"/>
        </w:rPr>
      </w:pPr>
      <w:r w:rsidRPr="002C29DA">
        <w:rPr>
          <w:rFonts w:ascii="Cambria" w:eastAsia="Calibri" w:hAnsi="Cambria"/>
          <w:szCs w:val="22"/>
          <w:lang w:val="en-GB"/>
        </w:rPr>
        <w:t>Y = Clip1</w:t>
      </w:r>
      <w:proofErr w:type="gramStart"/>
      <w:r w:rsidRPr="002C29DA">
        <w:rPr>
          <w:rFonts w:ascii="Cambria" w:eastAsia="Calibri" w:hAnsi="Cambria"/>
          <w:szCs w:val="22"/>
          <w:vertAlign w:val="subscript"/>
          <w:lang w:val="en-GB"/>
        </w:rPr>
        <w:t>Y</w:t>
      </w:r>
      <w:r w:rsidRPr="002C29DA">
        <w:rPr>
          <w:rFonts w:ascii="Cambria" w:eastAsia="Calibri" w:hAnsi="Cambria"/>
          <w:szCs w:val="22"/>
          <w:lang w:val="en-GB"/>
        </w:rPr>
        <w:t>( Round</w:t>
      </w:r>
      <w:proofErr w:type="gramEnd"/>
      <w:r w:rsidRPr="002C29DA">
        <w:rPr>
          <w:rFonts w:ascii="Cambria" w:eastAsia="Calibri" w:hAnsi="Cambria"/>
          <w:szCs w:val="22"/>
          <w:lang w:val="en-GB"/>
        </w:rPr>
        <w:t xml:space="preserve">( ( 1 &lt;&lt; ( </w:t>
      </w:r>
      <w:proofErr w:type="spellStart"/>
      <w:r w:rsidRPr="002C29DA">
        <w:rPr>
          <w:rFonts w:ascii="Cambria" w:eastAsia="Calibri" w:hAnsi="Cambria"/>
          <w:szCs w:val="22"/>
          <w:lang w:val="en-GB"/>
        </w:rPr>
        <w:t>BitDepth</w:t>
      </w:r>
      <w:r w:rsidRPr="002C29DA">
        <w:rPr>
          <w:rFonts w:ascii="Cambria" w:eastAsia="Calibri" w:hAnsi="Cambria"/>
          <w:szCs w:val="22"/>
          <w:vertAlign w:val="subscript"/>
          <w:lang w:val="en-GB"/>
        </w:rPr>
        <w:t>Y</w:t>
      </w:r>
      <w:proofErr w:type="spellEnd"/>
      <w:r w:rsidRPr="002C29DA">
        <w:rPr>
          <w:rFonts w:ascii="Cambria" w:eastAsia="Calibri" w:hAnsi="Cambria"/>
          <w:szCs w:val="22"/>
          <w:lang w:val="en-GB"/>
        </w:rPr>
        <w:t xml:space="preserve"> − 8 ) ) * ( 219 * E′</w:t>
      </w:r>
      <w:r w:rsidRPr="002C29DA">
        <w:rPr>
          <w:rFonts w:ascii="Cambria" w:eastAsia="Calibri" w:hAnsi="Cambria"/>
          <w:szCs w:val="22"/>
          <w:vertAlign w:val="subscript"/>
          <w:lang w:val="en-GB"/>
        </w:rPr>
        <w:t>Y</w:t>
      </w:r>
      <w:r w:rsidRPr="002C29DA">
        <w:rPr>
          <w:rFonts w:ascii="Cambria" w:eastAsia="Calibri" w:hAnsi="Cambria"/>
          <w:szCs w:val="22"/>
          <w:lang w:val="en-GB"/>
        </w:rPr>
        <w:t xml:space="preserve"> + 16 ) ) )</w:t>
      </w:r>
      <w:r w:rsidRPr="002C29DA">
        <w:rPr>
          <w:rFonts w:ascii="Cambria" w:eastAsia="Calibri" w:hAnsi="Cambria"/>
          <w:szCs w:val="22"/>
          <w:lang w:val="en-GB"/>
        </w:rPr>
        <w:tab/>
        <w:t>(E</w:t>
      </w:r>
      <w:r w:rsidRPr="002C29DA">
        <w:rPr>
          <w:rFonts w:ascii="Cambria" w:eastAsia="Calibri" w:hAnsi="Cambria"/>
          <w:szCs w:val="22"/>
          <w:lang w:val="en-GB"/>
        </w:rPr>
        <w:noBreakHyphen/>
        <w:t>1</w:t>
      </w:r>
      <w:r w:rsidR="00AE1912">
        <w:rPr>
          <w:rFonts w:ascii="Cambria" w:eastAsia="Calibri" w:hAnsi="Cambria"/>
          <w:szCs w:val="22"/>
          <w:lang w:val="en-GB"/>
        </w:rPr>
        <w:t>7</w:t>
      </w:r>
      <w:r w:rsidRPr="002C29DA">
        <w:rPr>
          <w:rFonts w:ascii="Cambria" w:eastAsia="Calibri" w:hAnsi="Cambria"/>
          <w:szCs w:val="22"/>
          <w:lang w:val="en-GB"/>
        </w:rPr>
        <w:t>)</w:t>
      </w:r>
    </w:p>
    <w:p w14:paraId="180E109B" w14:textId="3E47D859"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10"/>
        <w:jc w:val="left"/>
        <w:textAlignment w:val="auto"/>
        <w:rPr>
          <w:rFonts w:ascii="Cambria" w:eastAsia="Calibri" w:hAnsi="Cambria"/>
          <w:szCs w:val="22"/>
          <w:lang w:val="de-CH"/>
        </w:rPr>
      </w:pPr>
      <w:r w:rsidRPr="002C29DA">
        <w:rPr>
          <w:rFonts w:ascii="Cambria" w:eastAsia="Calibri" w:hAnsi="Cambria"/>
          <w:szCs w:val="22"/>
          <w:lang w:val="de-CH"/>
        </w:rPr>
        <w:t>Cb = Clip1</w:t>
      </w:r>
      <w:r w:rsidRPr="002C29DA">
        <w:rPr>
          <w:rFonts w:ascii="Cambria" w:eastAsia="Calibri" w:hAnsi="Cambria"/>
          <w:szCs w:val="22"/>
          <w:vertAlign w:val="subscript"/>
          <w:lang w:val="de-CH"/>
        </w:rPr>
        <w:t>C</w:t>
      </w:r>
      <w:r w:rsidRPr="002C29DA">
        <w:rPr>
          <w:rFonts w:ascii="Cambria" w:eastAsia="Calibri" w:hAnsi="Cambria"/>
          <w:szCs w:val="22"/>
          <w:lang w:val="de-CH"/>
        </w:rPr>
        <w:t>( Round( ( 1 &lt;&lt; ( BitDepth</w:t>
      </w:r>
      <w:r w:rsidRPr="002C29DA">
        <w:rPr>
          <w:rFonts w:ascii="Cambria" w:eastAsia="Calibri" w:hAnsi="Cambria"/>
          <w:szCs w:val="22"/>
          <w:vertAlign w:val="subscript"/>
          <w:lang w:val="de-CH"/>
        </w:rPr>
        <w:t>C</w:t>
      </w:r>
      <w:r w:rsidRPr="002C29DA">
        <w:rPr>
          <w:rFonts w:ascii="Cambria" w:eastAsia="Calibri" w:hAnsi="Cambria"/>
          <w:szCs w:val="22"/>
          <w:lang w:val="de-CH"/>
        </w:rPr>
        <w:t xml:space="preserve"> − 8 ) ) * ( 224 * E′</w:t>
      </w:r>
      <w:r w:rsidRPr="002C29DA">
        <w:rPr>
          <w:rFonts w:ascii="Cambria" w:eastAsia="Calibri" w:hAnsi="Cambria"/>
          <w:szCs w:val="22"/>
          <w:vertAlign w:val="subscript"/>
          <w:lang w:val="de-CH"/>
        </w:rPr>
        <w:t>PB</w:t>
      </w:r>
      <w:r w:rsidRPr="002C29DA">
        <w:rPr>
          <w:rFonts w:ascii="Cambria" w:eastAsia="Calibri" w:hAnsi="Cambria"/>
          <w:szCs w:val="22"/>
          <w:lang w:val="de-CH"/>
        </w:rPr>
        <w:t xml:space="preserve"> + 128 ) ) )</w:t>
      </w:r>
      <w:r w:rsidRPr="002C29DA">
        <w:rPr>
          <w:rFonts w:ascii="Cambria" w:eastAsia="Calibri" w:hAnsi="Cambria"/>
          <w:szCs w:val="22"/>
          <w:lang w:val="de-CH"/>
        </w:rPr>
        <w:tab/>
        <w:t>(E</w:t>
      </w:r>
      <w:r w:rsidRPr="002C29DA">
        <w:rPr>
          <w:rFonts w:ascii="Cambria" w:eastAsia="Calibri" w:hAnsi="Cambria"/>
          <w:szCs w:val="22"/>
          <w:lang w:val="de-CH"/>
        </w:rPr>
        <w:noBreakHyphen/>
        <w:t>1</w:t>
      </w:r>
      <w:r w:rsidR="00AE1912">
        <w:rPr>
          <w:rFonts w:ascii="Cambria" w:eastAsia="Calibri" w:hAnsi="Cambria"/>
          <w:szCs w:val="22"/>
          <w:lang w:val="de-CH"/>
        </w:rPr>
        <w:t>8</w:t>
      </w:r>
      <w:r w:rsidRPr="002C29DA">
        <w:rPr>
          <w:rFonts w:ascii="Cambria" w:eastAsia="Calibri" w:hAnsi="Cambria"/>
          <w:szCs w:val="22"/>
          <w:lang w:val="de-CH"/>
        </w:rPr>
        <w:t>)</w:t>
      </w:r>
    </w:p>
    <w:p w14:paraId="6E9FD3A9" w14:textId="2681F8C2"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10"/>
        <w:jc w:val="left"/>
        <w:textAlignment w:val="auto"/>
        <w:rPr>
          <w:rFonts w:ascii="Cambria" w:eastAsia="Calibri" w:hAnsi="Cambria"/>
          <w:szCs w:val="22"/>
          <w:lang w:val="de-CH"/>
        </w:rPr>
      </w:pPr>
      <w:r w:rsidRPr="002C29DA">
        <w:rPr>
          <w:rFonts w:ascii="Cambria" w:eastAsia="Calibri" w:hAnsi="Cambria"/>
          <w:szCs w:val="22"/>
          <w:lang w:val="de-CH"/>
        </w:rPr>
        <w:t>Cr = Clip1</w:t>
      </w:r>
      <w:r w:rsidRPr="002C29DA">
        <w:rPr>
          <w:rFonts w:ascii="Cambria" w:eastAsia="Calibri" w:hAnsi="Cambria"/>
          <w:szCs w:val="22"/>
          <w:vertAlign w:val="subscript"/>
          <w:lang w:val="de-CH"/>
        </w:rPr>
        <w:t>C</w:t>
      </w:r>
      <w:r w:rsidRPr="002C29DA">
        <w:rPr>
          <w:rFonts w:ascii="Cambria" w:eastAsia="Calibri" w:hAnsi="Cambria"/>
          <w:szCs w:val="22"/>
          <w:lang w:val="de-CH"/>
        </w:rPr>
        <w:t>( Round( ( 1 &lt;&lt; ( BitDepth</w:t>
      </w:r>
      <w:r w:rsidRPr="002C29DA">
        <w:rPr>
          <w:rFonts w:ascii="Cambria" w:eastAsia="Calibri" w:hAnsi="Cambria"/>
          <w:szCs w:val="22"/>
          <w:vertAlign w:val="subscript"/>
          <w:lang w:val="de-CH"/>
        </w:rPr>
        <w:t>C</w:t>
      </w:r>
      <w:r w:rsidRPr="002C29DA">
        <w:rPr>
          <w:rFonts w:ascii="Cambria" w:eastAsia="Calibri" w:hAnsi="Cambria"/>
          <w:szCs w:val="22"/>
          <w:lang w:val="de-CH"/>
        </w:rPr>
        <w:t xml:space="preserve"> − 8 ) ) * ( 224 * E′</w:t>
      </w:r>
      <w:r w:rsidRPr="002C29DA">
        <w:rPr>
          <w:rFonts w:ascii="Cambria" w:eastAsia="Calibri" w:hAnsi="Cambria"/>
          <w:szCs w:val="22"/>
          <w:vertAlign w:val="subscript"/>
          <w:lang w:val="de-CH"/>
        </w:rPr>
        <w:t>PR</w:t>
      </w:r>
      <w:r w:rsidRPr="002C29DA">
        <w:rPr>
          <w:rFonts w:ascii="Cambria" w:eastAsia="Calibri" w:hAnsi="Cambria"/>
          <w:szCs w:val="22"/>
          <w:lang w:val="de-CH"/>
        </w:rPr>
        <w:t xml:space="preserve"> + 128 ) ) )</w:t>
      </w:r>
      <w:r w:rsidRPr="002C29DA">
        <w:rPr>
          <w:rFonts w:ascii="Cambria" w:eastAsia="Calibri" w:hAnsi="Cambria"/>
          <w:szCs w:val="22"/>
          <w:lang w:val="de-CH"/>
        </w:rPr>
        <w:tab/>
        <w:t>(E</w:t>
      </w:r>
      <w:r w:rsidRPr="002C29DA">
        <w:rPr>
          <w:rFonts w:ascii="Cambria" w:eastAsia="Calibri" w:hAnsi="Cambria"/>
          <w:szCs w:val="22"/>
          <w:lang w:val="de-CH"/>
        </w:rPr>
        <w:noBreakHyphen/>
      </w:r>
      <w:r w:rsidR="00AE1912">
        <w:rPr>
          <w:rFonts w:ascii="Cambria" w:eastAsia="Calibri" w:hAnsi="Cambria"/>
          <w:szCs w:val="22"/>
          <w:lang w:val="de-CH"/>
        </w:rPr>
        <w:t>19</w:t>
      </w:r>
      <w:r w:rsidRPr="002C29DA">
        <w:rPr>
          <w:rFonts w:ascii="Cambria" w:eastAsia="Calibri" w:hAnsi="Cambria"/>
          <w:szCs w:val="22"/>
          <w:lang w:val="de-CH"/>
        </w:rPr>
        <w:t>)</w:t>
      </w:r>
    </w:p>
    <w:p w14:paraId="0487F3EF" w14:textId="50D722E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40" w:lineRule="atLeast"/>
        <w:ind w:left="1209" w:hanging="806"/>
        <w:textAlignment w:val="auto"/>
        <w:rPr>
          <w:rFonts w:ascii="Cambria" w:eastAsia="Calibri" w:hAnsi="Cambria"/>
          <w:szCs w:val="22"/>
          <w:lang w:val="en-GB"/>
        </w:rPr>
      </w:pPr>
      <w:r w:rsidRPr="002C29DA">
        <w:rPr>
          <w:rFonts w:ascii="Cambria" w:eastAsia="Calibri" w:hAnsi="Cambria"/>
          <w:szCs w:val="22"/>
          <w:lang w:val="en-GB"/>
        </w:rPr>
        <w:t>—</w:t>
      </w:r>
      <w:r w:rsidRPr="002C29DA">
        <w:rPr>
          <w:rFonts w:ascii="Cambria" w:eastAsia="Calibri" w:hAnsi="Cambria"/>
          <w:szCs w:val="22"/>
          <w:lang w:val="en-GB"/>
        </w:rPr>
        <w:tab/>
        <w:t xml:space="preserve">Otherwise, if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is equal to 0, 8, 15, or 16, the following formulae apply:</w:t>
      </w:r>
    </w:p>
    <w:p w14:paraId="6EA5BCE9" w14:textId="27587641"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10"/>
        <w:jc w:val="left"/>
        <w:textAlignment w:val="auto"/>
        <w:rPr>
          <w:rFonts w:ascii="Cambria" w:eastAsia="Calibri" w:hAnsi="Cambria"/>
          <w:szCs w:val="22"/>
          <w:lang w:val="de-CH"/>
        </w:rPr>
      </w:pPr>
      <w:r w:rsidRPr="002C29DA">
        <w:rPr>
          <w:rFonts w:ascii="Cambria" w:eastAsia="Calibri" w:hAnsi="Cambria"/>
          <w:szCs w:val="22"/>
          <w:lang w:val="de-CH"/>
        </w:rPr>
        <w:t xml:space="preserve">R = Clip3( </w:t>
      </w:r>
      <w:r w:rsidRPr="002C29DA">
        <w:rPr>
          <w:rFonts w:ascii="Cambria" w:eastAsia="Calibri" w:hAnsi="Cambria"/>
          <w:szCs w:val="22"/>
          <w:lang w:val="en-GB"/>
        </w:rPr>
        <w:t xml:space="preserve">0, </w:t>
      </w:r>
      <w:proofErr w:type="spellStart"/>
      <w:r w:rsidRPr="002C29DA">
        <w:rPr>
          <w:rFonts w:ascii="Cambria" w:eastAsia="Calibri" w:hAnsi="Cambria"/>
          <w:szCs w:val="22"/>
          <w:lang w:val="en-GB"/>
        </w:rPr>
        <w:t>maxVal</w:t>
      </w:r>
      <w:r w:rsidRPr="002C29DA">
        <w:rPr>
          <w:rFonts w:ascii="Cambria" w:eastAsia="Calibri" w:hAnsi="Cambria"/>
          <w:szCs w:val="22"/>
          <w:vertAlign w:val="subscript"/>
          <w:lang w:val="en-GB"/>
        </w:rPr>
        <w:t>RGB</w:t>
      </w:r>
      <w:proofErr w:type="spellEnd"/>
      <w:r w:rsidRPr="002C29DA">
        <w:rPr>
          <w:rFonts w:ascii="Cambria" w:eastAsia="Calibri" w:hAnsi="Cambria"/>
          <w:szCs w:val="22"/>
          <w:lang w:val="en-GB"/>
        </w:rPr>
        <w:t xml:space="preserve">, </w:t>
      </w:r>
      <w:r w:rsidRPr="002C29DA">
        <w:rPr>
          <w:rFonts w:ascii="Cambria" w:eastAsia="Calibri" w:hAnsi="Cambria"/>
          <w:szCs w:val="22"/>
          <w:lang w:val="de-CH"/>
        </w:rPr>
        <w:t>( 1 &lt;&lt; ( bitDepth</w:t>
      </w:r>
      <w:r w:rsidRPr="002C29DA">
        <w:rPr>
          <w:rFonts w:ascii="Cambria" w:eastAsia="Calibri" w:hAnsi="Cambria"/>
          <w:szCs w:val="22"/>
          <w:vertAlign w:val="subscript"/>
          <w:lang w:val="de-CH"/>
        </w:rPr>
        <w:t>RGB</w:t>
      </w:r>
      <w:r w:rsidRPr="002C29DA">
        <w:rPr>
          <w:rFonts w:ascii="Cambria" w:eastAsia="Calibri" w:hAnsi="Cambria"/>
          <w:szCs w:val="22"/>
          <w:lang w:val="de-CH"/>
        </w:rPr>
        <w:t xml:space="preserve"> − 8 ) ) * ( 219 * E′</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+ 16 ) )</w:t>
      </w:r>
      <w:r w:rsidRPr="002C29DA">
        <w:rPr>
          <w:rFonts w:ascii="Cambria" w:eastAsia="Calibri" w:hAnsi="Cambria"/>
          <w:szCs w:val="22"/>
          <w:lang w:val="de-CH"/>
        </w:rPr>
        <w:tab/>
        <w:t>(E</w:t>
      </w:r>
      <w:r w:rsidRPr="002C29DA">
        <w:rPr>
          <w:rFonts w:ascii="Cambria" w:eastAsia="Calibri" w:hAnsi="Cambria"/>
          <w:szCs w:val="22"/>
          <w:lang w:val="de-CH"/>
        </w:rPr>
        <w:noBreakHyphen/>
      </w:r>
      <w:r w:rsidR="00AE1912">
        <w:rPr>
          <w:rFonts w:ascii="Cambria" w:eastAsia="Calibri" w:hAnsi="Cambria"/>
          <w:szCs w:val="22"/>
          <w:lang w:val="de-CH"/>
        </w:rPr>
        <w:t>20</w:t>
      </w:r>
      <w:r w:rsidRPr="002C29DA">
        <w:rPr>
          <w:rFonts w:ascii="Cambria" w:eastAsia="Calibri" w:hAnsi="Cambria"/>
          <w:szCs w:val="22"/>
          <w:lang w:val="de-CH"/>
        </w:rPr>
        <w:t>)</w:t>
      </w:r>
    </w:p>
    <w:p w14:paraId="674D3379" w14:textId="52BF418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10"/>
        <w:jc w:val="left"/>
        <w:textAlignment w:val="auto"/>
        <w:rPr>
          <w:rFonts w:ascii="Cambria" w:eastAsia="Calibri" w:hAnsi="Cambria"/>
          <w:szCs w:val="22"/>
          <w:lang w:val="de-CH"/>
        </w:rPr>
      </w:pPr>
      <w:r w:rsidRPr="002C29DA">
        <w:rPr>
          <w:rFonts w:ascii="Cambria" w:eastAsia="Calibri" w:hAnsi="Cambria"/>
          <w:szCs w:val="22"/>
          <w:lang w:val="de-CH"/>
        </w:rPr>
        <w:t xml:space="preserve">G = Clip3( </w:t>
      </w:r>
      <w:r w:rsidRPr="002C29DA">
        <w:rPr>
          <w:rFonts w:ascii="Cambria" w:eastAsia="Calibri" w:hAnsi="Cambria"/>
          <w:szCs w:val="22"/>
          <w:lang w:val="en-GB"/>
        </w:rPr>
        <w:t xml:space="preserve">0, </w:t>
      </w:r>
      <w:proofErr w:type="spellStart"/>
      <w:r w:rsidRPr="002C29DA">
        <w:rPr>
          <w:rFonts w:ascii="Cambria" w:eastAsia="Calibri" w:hAnsi="Cambria"/>
          <w:szCs w:val="22"/>
          <w:lang w:val="en-GB"/>
        </w:rPr>
        <w:t>maxVal</w:t>
      </w:r>
      <w:r w:rsidRPr="002C29DA">
        <w:rPr>
          <w:rFonts w:ascii="Cambria" w:eastAsia="Calibri" w:hAnsi="Cambria"/>
          <w:szCs w:val="22"/>
          <w:vertAlign w:val="subscript"/>
          <w:lang w:val="en-GB"/>
        </w:rPr>
        <w:t>RGB</w:t>
      </w:r>
      <w:proofErr w:type="spellEnd"/>
      <w:r w:rsidRPr="002C29DA">
        <w:rPr>
          <w:rFonts w:ascii="Cambria" w:eastAsia="Calibri" w:hAnsi="Cambria"/>
          <w:szCs w:val="22"/>
          <w:lang w:val="en-GB"/>
        </w:rPr>
        <w:t xml:space="preserve">, </w:t>
      </w:r>
      <w:r w:rsidRPr="002C29DA">
        <w:rPr>
          <w:rFonts w:ascii="Cambria" w:eastAsia="Calibri" w:hAnsi="Cambria"/>
          <w:szCs w:val="22"/>
          <w:lang w:val="de-CH"/>
        </w:rPr>
        <w:t>( 1 &lt;&lt; ( bitDepth</w:t>
      </w:r>
      <w:r w:rsidRPr="002C29DA">
        <w:rPr>
          <w:rFonts w:ascii="Cambria" w:eastAsia="Calibri" w:hAnsi="Cambria"/>
          <w:szCs w:val="22"/>
          <w:vertAlign w:val="subscript"/>
          <w:lang w:val="de-CH"/>
        </w:rPr>
        <w:t>RGB</w:t>
      </w:r>
      <w:r w:rsidRPr="002C29DA">
        <w:rPr>
          <w:rFonts w:ascii="Cambria" w:eastAsia="Calibri" w:hAnsi="Cambria"/>
          <w:szCs w:val="22"/>
          <w:lang w:val="de-CH"/>
        </w:rPr>
        <w:t xml:space="preserve"> − 8 ) ) * ( 219 * E′</w:t>
      </w:r>
      <w:r w:rsidRPr="002C29DA">
        <w:rPr>
          <w:rFonts w:ascii="Cambria" w:eastAsia="Calibri" w:hAnsi="Cambria"/>
          <w:szCs w:val="22"/>
          <w:vertAlign w:val="subscript"/>
          <w:lang w:val="de-CH"/>
        </w:rPr>
        <w:t>G</w:t>
      </w:r>
      <w:r w:rsidRPr="002C29DA">
        <w:rPr>
          <w:rFonts w:ascii="Cambria" w:eastAsia="Calibri" w:hAnsi="Cambria"/>
          <w:szCs w:val="22"/>
          <w:lang w:val="de-CH"/>
        </w:rPr>
        <w:t xml:space="preserve"> + 16 ) )</w:t>
      </w:r>
      <w:r w:rsidRPr="002C29DA">
        <w:rPr>
          <w:rFonts w:ascii="Cambria" w:eastAsia="Calibri" w:hAnsi="Cambria"/>
          <w:szCs w:val="22"/>
          <w:lang w:val="de-CH"/>
        </w:rPr>
        <w:tab/>
        <w:t>(E</w:t>
      </w:r>
      <w:r w:rsidRPr="002C29DA">
        <w:rPr>
          <w:rFonts w:ascii="Cambria" w:eastAsia="Calibri" w:hAnsi="Cambria"/>
          <w:szCs w:val="22"/>
          <w:lang w:val="de-CH"/>
        </w:rPr>
        <w:noBreakHyphen/>
      </w:r>
      <w:r w:rsidR="00AE1912">
        <w:rPr>
          <w:rFonts w:ascii="Cambria" w:eastAsia="Calibri" w:hAnsi="Cambria"/>
          <w:szCs w:val="22"/>
          <w:lang w:val="de-CH"/>
        </w:rPr>
        <w:t>21</w:t>
      </w:r>
      <w:r w:rsidRPr="002C29DA">
        <w:rPr>
          <w:rFonts w:ascii="Cambria" w:eastAsia="Calibri" w:hAnsi="Cambria"/>
          <w:szCs w:val="22"/>
          <w:lang w:val="de-CH"/>
        </w:rPr>
        <w:t>)</w:t>
      </w:r>
    </w:p>
    <w:p w14:paraId="17BC9A7A" w14:textId="50F23B4B"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10"/>
        <w:jc w:val="left"/>
        <w:textAlignment w:val="auto"/>
        <w:rPr>
          <w:rFonts w:ascii="Cambria" w:eastAsia="Calibri" w:hAnsi="Cambria"/>
          <w:szCs w:val="22"/>
          <w:lang w:val="de-CH"/>
        </w:rPr>
      </w:pPr>
      <w:r w:rsidRPr="002C29DA">
        <w:rPr>
          <w:rFonts w:ascii="Cambria" w:eastAsia="Calibri" w:hAnsi="Cambria"/>
          <w:szCs w:val="22"/>
          <w:lang w:val="de-CH"/>
        </w:rPr>
        <w:t>B = Clip1</w:t>
      </w:r>
      <w:r w:rsidRPr="002C29DA">
        <w:rPr>
          <w:rFonts w:ascii="Cambria" w:eastAsia="Calibri" w:hAnsi="Cambria"/>
          <w:szCs w:val="22"/>
          <w:vertAlign w:val="subscript"/>
          <w:lang w:val="de-CH"/>
        </w:rPr>
        <w:t>Y</w:t>
      </w:r>
      <w:r w:rsidRPr="002C29DA">
        <w:rPr>
          <w:rFonts w:ascii="Cambria" w:eastAsia="Calibri" w:hAnsi="Cambria"/>
          <w:szCs w:val="22"/>
          <w:lang w:val="de-CH"/>
        </w:rPr>
        <w:t xml:space="preserve">( </w:t>
      </w:r>
      <w:r w:rsidRPr="002C29DA">
        <w:rPr>
          <w:rFonts w:ascii="Cambria" w:eastAsia="Calibri" w:hAnsi="Cambria"/>
          <w:szCs w:val="22"/>
          <w:lang w:val="en-GB"/>
        </w:rPr>
        <w:t xml:space="preserve">0, </w:t>
      </w:r>
      <w:proofErr w:type="spellStart"/>
      <w:r w:rsidRPr="002C29DA">
        <w:rPr>
          <w:rFonts w:ascii="Cambria" w:eastAsia="Calibri" w:hAnsi="Cambria"/>
          <w:szCs w:val="22"/>
          <w:lang w:val="en-GB"/>
        </w:rPr>
        <w:t>maxVal</w:t>
      </w:r>
      <w:r w:rsidRPr="002C29DA">
        <w:rPr>
          <w:rFonts w:ascii="Cambria" w:eastAsia="Calibri" w:hAnsi="Cambria"/>
          <w:szCs w:val="22"/>
          <w:vertAlign w:val="subscript"/>
          <w:lang w:val="en-GB"/>
        </w:rPr>
        <w:t>RGB</w:t>
      </w:r>
      <w:proofErr w:type="spellEnd"/>
      <w:r w:rsidRPr="002C29DA">
        <w:rPr>
          <w:rFonts w:ascii="Cambria" w:eastAsia="Calibri" w:hAnsi="Cambria"/>
          <w:szCs w:val="22"/>
          <w:lang w:val="en-GB"/>
        </w:rPr>
        <w:t xml:space="preserve">, </w:t>
      </w:r>
      <w:r w:rsidRPr="002C29DA">
        <w:rPr>
          <w:rFonts w:ascii="Cambria" w:eastAsia="Calibri" w:hAnsi="Cambria"/>
          <w:szCs w:val="22"/>
          <w:lang w:val="de-CH"/>
        </w:rPr>
        <w:t>( 1 &lt;&lt; ( bitDepth</w:t>
      </w:r>
      <w:r w:rsidRPr="002C29DA">
        <w:rPr>
          <w:rFonts w:ascii="Cambria" w:eastAsia="Calibri" w:hAnsi="Cambria"/>
          <w:szCs w:val="22"/>
          <w:vertAlign w:val="subscript"/>
          <w:lang w:val="de-CH"/>
        </w:rPr>
        <w:t>RGB</w:t>
      </w:r>
      <w:r w:rsidRPr="002C29DA">
        <w:rPr>
          <w:rFonts w:ascii="Cambria" w:eastAsia="Calibri" w:hAnsi="Cambria"/>
          <w:szCs w:val="22"/>
          <w:lang w:val="de-CH"/>
        </w:rPr>
        <w:t xml:space="preserve"> − 8 ) ) * ( 219 * E′</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+ 16 ) )</w:t>
      </w:r>
      <w:r w:rsidRPr="002C29DA">
        <w:rPr>
          <w:rFonts w:ascii="Cambria" w:eastAsia="Calibri" w:hAnsi="Cambria"/>
          <w:szCs w:val="22"/>
          <w:lang w:val="de-CH"/>
        </w:rPr>
        <w:tab/>
        <w:t>(E</w:t>
      </w:r>
      <w:r w:rsidRPr="002C29DA">
        <w:rPr>
          <w:rFonts w:ascii="Cambria" w:eastAsia="Calibri" w:hAnsi="Cambria"/>
          <w:szCs w:val="22"/>
          <w:lang w:val="de-CH"/>
        </w:rPr>
        <w:noBreakHyphen/>
      </w:r>
      <w:r w:rsidR="00AE1912">
        <w:rPr>
          <w:rFonts w:ascii="Cambria" w:eastAsia="Calibri" w:hAnsi="Cambria"/>
          <w:szCs w:val="22"/>
          <w:lang w:val="de-CH"/>
        </w:rPr>
        <w:t>22</w:t>
      </w:r>
      <w:r w:rsidRPr="002C29DA">
        <w:rPr>
          <w:rFonts w:ascii="Cambria" w:eastAsia="Calibri" w:hAnsi="Cambria"/>
          <w:szCs w:val="22"/>
          <w:lang w:val="de-CH"/>
        </w:rPr>
        <w:t>)</w:t>
      </w:r>
    </w:p>
    <w:p w14:paraId="397EF4EA"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40" w:lineRule="atLeast"/>
        <w:ind w:left="810" w:hanging="407"/>
        <w:textAlignment w:val="auto"/>
        <w:rPr>
          <w:rFonts w:ascii="Cambria" w:eastAsia="Calibri" w:hAnsi="Cambria"/>
          <w:szCs w:val="22"/>
          <w:lang w:val="en-GB"/>
        </w:rPr>
      </w:pPr>
      <w:r w:rsidRPr="002C29DA">
        <w:rPr>
          <w:rFonts w:ascii="Cambria" w:eastAsia="Calibri" w:hAnsi="Cambria"/>
          <w:szCs w:val="22"/>
          <w:lang w:val="en-GB"/>
        </w:rPr>
        <w:t>—</w:t>
      </w:r>
      <w:r w:rsidRPr="002C29DA">
        <w:rPr>
          <w:rFonts w:ascii="Cambria" w:eastAsia="Calibri" w:hAnsi="Cambria"/>
          <w:szCs w:val="22"/>
          <w:lang w:val="en-GB"/>
        </w:rPr>
        <w:tab/>
        <w:t xml:space="preserve">Otherwise, if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is equal to 2, the interpretation of the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syntax element is unknown or is determined by the application.</w:t>
      </w:r>
    </w:p>
    <w:p w14:paraId="5686907F" w14:textId="20A4D37C"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40" w:lineRule="atLeast"/>
        <w:ind w:left="810" w:hanging="407"/>
        <w:textAlignment w:val="auto"/>
        <w:rPr>
          <w:rFonts w:ascii="Cambria" w:eastAsia="Calibri" w:hAnsi="Cambria"/>
          <w:szCs w:val="22"/>
          <w:lang w:val="en-GB"/>
        </w:rPr>
      </w:pPr>
      <w:r w:rsidRPr="002C29DA">
        <w:rPr>
          <w:rFonts w:ascii="Cambria" w:eastAsia="Calibri" w:hAnsi="Cambria"/>
          <w:szCs w:val="22"/>
          <w:lang w:val="en-GB"/>
        </w:rPr>
        <w:t>—</w:t>
      </w:r>
      <w:r w:rsidRPr="002C29DA">
        <w:rPr>
          <w:rFonts w:ascii="Cambria" w:eastAsia="Calibri" w:hAnsi="Cambria"/>
          <w:szCs w:val="22"/>
          <w:lang w:val="en-GB"/>
        </w:rPr>
        <w:tab/>
        <w:t>Otherwise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is not equal to 0, 1, 2, 4, 5, 6, 7, 8, 9, 10, 11, 12, 13, 14, 15, 16</w:t>
      </w:r>
      <w:r w:rsidR="00CF2126">
        <w:rPr>
          <w:rFonts w:ascii="Cambria" w:eastAsia="Calibri" w:hAnsi="Cambria"/>
          <w:szCs w:val="22"/>
          <w:lang w:val="en-GB"/>
        </w:rPr>
        <w:t>, or 17</w:t>
      </w:r>
      <w:r w:rsidRPr="002C29DA">
        <w:rPr>
          <w:rFonts w:ascii="Cambria" w:eastAsia="Calibri" w:hAnsi="Cambria"/>
          <w:szCs w:val="22"/>
          <w:lang w:val="en-GB"/>
        </w:rPr>
        <w:t xml:space="preserve">), the interpretation of the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syntax element is reserved for future definition by ITU</w:t>
      </w:r>
      <w:r w:rsidRPr="002C29DA">
        <w:rPr>
          <w:rFonts w:ascii="Cambria" w:eastAsia="Calibri" w:hAnsi="Cambria"/>
          <w:szCs w:val="22"/>
          <w:lang w:val="en-GB"/>
        </w:rPr>
        <w:noBreakHyphen/>
        <w:t>T | ISO/IEC.</w:t>
      </w:r>
    </w:p>
    <w:p w14:paraId="036229AA"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rPr>
          <w:rFonts w:ascii="Cambria" w:eastAsia="Malgun Gothic" w:hAnsi="Cambria"/>
          <w:szCs w:val="24"/>
          <w:lang w:val="en-GB"/>
        </w:rPr>
      </w:pPr>
      <w:r w:rsidRPr="002C29DA">
        <w:rPr>
          <w:rFonts w:ascii="Cambria" w:eastAsia="Malgun Gothic" w:hAnsi="Cambria"/>
          <w:szCs w:val="24"/>
          <w:lang w:val="en-GB"/>
        </w:rPr>
        <w:t>—</w:t>
      </w:r>
      <w:r w:rsidRPr="002C29DA">
        <w:rPr>
          <w:rFonts w:ascii="Cambria" w:eastAsia="Malgun Gothic" w:hAnsi="Cambria"/>
          <w:szCs w:val="24"/>
          <w:lang w:val="en-GB"/>
        </w:rPr>
        <w:tab/>
        <w:t>Otherwise (</w:t>
      </w:r>
      <w:proofErr w:type="spellStart"/>
      <w:r w:rsidRPr="002C29DA">
        <w:rPr>
          <w:rFonts w:ascii="Cambria" w:eastAsia="Malgun Gothic" w:hAnsi="Cambria"/>
          <w:szCs w:val="24"/>
          <w:lang w:val="en-GB"/>
        </w:rPr>
        <w:t>video_full_range_flag</w:t>
      </w:r>
      <w:proofErr w:type="spellEnd"/>
      <w:r w:rsidRPr="002C29DA">
        <w:rPr>
          <w:rFonts w:ascii="Cambria" w:eastAsia="Malgun Gothic" w:hAnsi="Cambria"/>
          <w:szCs w:val="24"/>
          <w:lang w:val="en-GB"/>
        </w:rPr>
        <w:t xml:space="preserve"> is equal to 1), the following </w:t>
      </w:r>
      <w:r w:rsidRPr="002C29DA">
        <w:rPr>
          <w:rFonts w:ascii="Cambria" w:eastAsia="Calibri" w:hAnsi="Cambria"/>
          <w:bCs/>
          <w:noProof/>
          <w:szCs w:val="22"/>
          <w:lang w:val="en-GB"/>
        </w:rPr>
        <w:t>applies</w:t>
      </w:r>
      <w:r w:rsidRPr="002C29DA">
        <w:rPr>
          <w:rFonts w:ascii="Cambria" w:eastAsia="Malgun Gothic" w:hAnsi="Cambria"/>
          <w:szCs w:val="24"/>
          <w:lang w:val="en-GB"/>
        </w:rPr>
        <w:t>:</w:t>
      </w:r>
    </w:p>
    <w:p w14:paraId="67E503D8" w14:textId="6E520759"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40" w:lineRule="atLeast"/>
        <w:ind w:left="1209" w:hanging="806"/>
        <w:textAlignment w:val="auto"/>
        <w:rPr>
          <w:rFonts w:ascii="Cambria" w:eastAsia="Calibri" w:hAnsi="Cambria"/>
          <w:szCs w:val="22"/>
          <w:lang w:val="en-GB"/>
        </w:rPr>
      </w:pPr>
      <w:r w:rsidRPr="002C29DA">
        <w:rPr>
          <w:rFonts w:ascii="Cambria" w:eastAsia="Calibri" w:hAnsi="Cambria"/>
          <w:szCs w:val="22"/>
          <w:lang w:val="en-GB"/>
        </w:rPr>
        <w:t>—</w:t>
      </w:r>
      <w:r w:rsidRPr="002C29DA">
        <w:rPr>
          <w:rFonts w:ascii="Cambria" w:eastAsia="Calibri" w:hAnsi="Cambria"/>
          <w:szCs w:val="22"/>
          <w:lang w:val="en-GB"/>
        </w:rPr>
        <w:tab/>
        <w:t xml:space="preserve">If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is equal to 1, 4, 5, 6, 7, 9, 10, 11, 12, 13, 14,</w:t>
      </w:r>
      <w:r w:rsidR="005F24C9">
        <w:rPr>
          <w:rFonts w:ascii="Cambria" w:eastAsia="Calibri" w:hAnsi="Cambria"/>
          <w:szCs w:val="22"/>
          <w:lang w:val="en-GB"/>
        </w:rPr>
        <w:t xml:space="preserve"> or 17,</w:t>
      </w:r>
      <w:r w:rsidRPr="002C29DA">
        <w:rPr>
          <w:rFonts w:ascii="Cambria" w:eastAsia="Calibri" w:hAnsi="Cambria"/>
          <w:szCs w:val="22"/>
          <w:lang w:val="en-GB"/>
        </w:rPr>
        <w:t xml:space="preserve"> the following </w:t>
      </w:r>
      <w:r w:rsidRPr="002C29DA">
        <w:rPr>
          <w:rFonts w:ascii="Cambria" w:eastAsia="Calibri" w:hAnsi="Cambria"/>
          <w:bCs/>
          <w:noProof/>
          <w:szCs w:val="22"/>
          <w:lang w:val="en-GB"/>
        </w:rPr>
        <w:t>applies</w:t>
      </w:r>
      <w:r w:rsidRPr="002C29DA">
        <w:rPr>
          <w:rFonts w:ascii="Cambria" w:eastAsia="Calibri" w:hAnsi="Cambria"/>
          <w:szCs w:val="22"/>
          <w:lang w:val="en-GB"/>
        </w:rPr>
        <w:t>:</w:t>
      </w:r>
    </w:p>
    <w:p w14:paraId="57D1724C" w14:textId="71E24A2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1170"/>
        <w:jc w:val="left"/>
        <w:textAlignment w:val="auto"/>
        <w:rPr>
          <w:rFonts w:ascii="Cambria" w:eastAsia="Calibri" w:hAnsi="Cambria"/>
          <w:szCs w:val="22"/>
          <w:lang w:val="en-GB"/>
        </w:rPr>
      </w:pPr>
      <w:r w:rsidRPr="002C29DA">
        <w:rPr>
          <w:rFonts w:ascii="Cambria" w:eastAsia="Calibri" w:hAnsi="Cambria"/>
          <w:szCs w:val="22"/>
          <w:lang w:val="en-GB"/>
        </w:rPr>
        <w:t>Y = Clip1</w:t>
      </w:r>
      <w:proofErr w:type="gramStart"/>
      <w:r w:rsidRPr="002C29DA">
        <w:rPr>
          <w:rFonts w:ascii="Cambria" w:eastAsia="Calibri" w:hAnsi="Cambria"/>
          <w:szCs w:val="22"/>
          <w:vertAlign w:val="subscript"/>
          <w:lang w:val="en-GB"/>
        </w:rPr>
        <w:t>Y</w:t>
      </w:r>
      <w:r w:rsidRPr="002C29DA">
        <w:rPr>
          <w:rFonts w:ascii="Cambria" w:eastAsia="Calibri" w:hAnsi="Cambria"/>
          <w:szCs w:val="22"/>
          <w:lang w:val="en-GB"/>
        </w:rPr>
        <w:t>( Round</w:t>
      </w:r>
      <w:proofErr w:type="gramEnd"/>
      <w:r w:rsidRPr="002C29DA">
        <w:rPr>
          <w:rFonts w:ascii="Cambria" w:eastAsia="Calibri" w:hAnsi="Cambria"/>
          <w:szCs w:val="22"/>
          <w:lang w:val="en-GB"/>
        </w:rPr>
        <w:t xml:space="preserve">( ( ( 1 &lt;&lt; </w:t>
      </w:r>
      <w:proofErr w:type="spellStart"/>
      <w:r w:rsidRPr="002C29DA">
        <w:rPr>
          <w:rFonts w:ascii="Cambria" w:eastAsia="Calibri" w:hAnsi="Cambria"/>
          <w:szCs w:val="22"/>
          <w:lang w:val="en-GB"/>
        </w:rPr>
        <w:t>BitDepth</w:t>
      </w:r>
      <w:r w:rsidRPr="002C29DA">
        <w:rPr>
          <w:rFonts w:ascii="Cambria" w:eastAsia="Calibri" w:hAnsi="Cambria"/>
          <w:szCs w:val="22"/>
          <w:vertAlign w:val="subscript"/>
          <w:lang w:val="en-GB"/>
        </w:rPr>
        <w:t>Y</w:t>
      </w:r>
      <w:proofErr w:type="spellEnd"/>
      <w:r w:rsidRPr="002C29DA">
        <w:rPr>
          <w:rFonts w:ascii="Cambria" w:eastAsia="Calibri" w:hAnsi="Cambria"/>
          <w:szCs w:val="22"/>
          <w:lang w:val="en-GB"/>
        </w:rPr>
        <w:t xml:space="preserve"> ) − 1 ) * E′</w:t>
      </w:r>
      <w:r w:rsidRPr="002C29DA">
        <w:rPr>
          <w:rFonts w:ascii="Cambria" w:eastAsia="Calibri" w:hAnsi="Cambria"/>
          <w:szCs w:val="22"/>
          <w:vertAlign w:val="subscript"/>
          <w:lang w:val="en-GB"/>
        </w:rPr>
        <w:t>Y</w:t>
      </w:r>
      <w:r w:rsidRPr="002C29DA">
        <w:rPr>
          <w:rFonts w:ascii="Cambria" w:eastAsia="Calibri" w:hAnsi="Cambria"/>
          <w:szCs w:val="22"/>
          <w:lang w:val="en-GB"/>
        </w:rPr>
        <w:t xml:space="preserve"> ) )</w:t>
      </w:r>
      <w:r w:rsidRPr="002C29DA">
        <w:rPr>
          <w:rFonts w:ascii="Cambria" w:eastAsia="Calibri" w:hAnsi="Cambria"/>
          <w:szCs w:val="22"/>
          <w:lang w:val="en-GB"/>
        </w:rPr>
        <w:tab/>
        <w:t>(E</w:t>
      </w:r>
      <w:r w:rsidRPr="002C29DA">
        <w:rPr>
          <w:rFonts w:ascii="Cambria" w:eastAsia="Calibri" w:hAnsi="Cambria"/>
          <w:szCs w:val="22"/>
          <w:lang w:val="en-GB"/>
        </w:rPr>
        <w:noBreakHyphen/>
      </w:r>
      <w:r w:rsidRPr="002C29DA">
        <w:rPr>
          <w:rFonts w:ascii="Cambria" w:eastAsia="MS Mincho" w:hAnsi="Cambria"/>
          <w:noProof/>
          <w:szCs w:val="22"/>
          <w:lang w:val="en-GB"/>
        </w:rPr>
        <w:t>2</w:t>
      </w:r>
      <w:r w:rsidR="00AE1912">
        <w:rPr>
          <w:rFonts w:ascii="Cambria" w:eastAsia="MS Mincho" w:hAnsi="Cambria"/>
          <w:noProof/>
          <w:szCs w:val="22"/>
          <w:lang w:val="en-GB"/>
        </w:rPr>
        <w:t>3</w:t>
      </w:r>
      <w:r w:rsidRPr="002C29DA">
        <w:rPr>
          <w:rFonts w:ascii="Cambria" w:eastAsia="Calibri" w:hAnsi="Cambria"/>
          <w:szCs w:val="22"/>
          <w:lang w:val="en-GB"/>
        </w:rPr>
        <w:t>)</w:t>
      </w:r>
    </w:p>
    <w:p w14:paraId="191ABEFB" w14:textId="00880E7F"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1170"/>
        <w:jc w:val="left"/>
        <w:textAlignment w:val="auto"/>
        <w:rPr>
          <w:rFonts w:ascii="Cambria" w:eastAsia="Calibri" w:hAnsi="Cambria"/>
          <w:szCs w:val="22"/>
          <w:lang w:val="en-GB"/>
        </w:rPr>
      </w:pPr>
      <w:proofErr w:type="spellStart"/>
      <w:r w:rsidRPr="002C29DA">
        <w:rPr>
          <w:rFonts w:ascii="Cambria" w:eastAsia="Calibri" w:hAnsi="Cambria"/>
          <w:szCs w:val="22"/>
          <w:lang w:val="en-GB"/>
        </w:rPr>
        <w:t>Cb</w:t>
      </w:r>
      <w:proofErr w:type="spellEnd"/>
      <w:r w:rsidRPr="002C29DA">
        <w:rPr>
          <w:rFonts w:ascii="Cambria" w:eastAsia="Calibri" w:hAnsi="Cambria"/>
          <w:szCs w:val="22"/>
          <w:lang w:val="en-GB"/>
        </w:rPr>
        <w:t xml:space="preserve"> = Clip1</w:t>
      </w:r>
      <w:proofErr w:type="gramStart"/>
      <w:r w:rsidRPr="002C29DA">
        <w:rPr>
          <w:rFonts w:ascii="Cambria" w:eastAsia="Calibri" w:hAnsi="Cambria"/>
          <w:szCs w:val="22"/>
          <w:vertAlign w:val="subscript"/>
          <w:lang w:val="en-GB"/>
        </w:rPr>
        <w:t>C</w:t>
      </w:r>
      <w:r w:rsidRPr="002C29DA">
        <w:rPr>
          <w:rFonts w:ascii="Cambria" w:eastAsia="Calibri" w:hAnsi="Cambria"/>
          <w:szCs w:val="22"/>
          <w:lang w:val="en-GB"/>
        </w:rPr>
        <w:t>( Round</w:t>
      </w:r>
      <w:proofErr w:type="gramEnd"/>
      <w:r w:rsidRPr="002C29DA">
        <w:rPr>
          <w:rFonts w:ascii="Cambria" w:eastAsia="Calibri" w:hAnsi="Cambria"/>
          <w:szCs w:val="22"/>
          <w:lang w:val="en-GB"/>
        </w:rPr>
        <w:t xml:space="preserve">( ( ( 1 &lt;&lt; </w:t>
      </w:r>
      <w:proofErr w:type="spellStart"/>
      <w:r w:rsidRPr="002C29DA">
        <w:rPr>
          <w:rFonts w:ascii="Cambria" w:eastAsia="Calibri" w:hAnsi="Cambria"/>
          <w:szCs w:val="22"/>
          <w:lang w:val="en-GB"/>
        </w:rPr>
        <w:t>BitDepth</w:t>
      </w:r>
      <w:r w:rsidRPr="002C29DA">
        <w:rPr>
          <w:rFonts w:ascii="Cambria" w:eastAsia="Calibri" w:hAnsi="Cambria"/>
          <w:szCs w:val="22"/>
          <w:vertAlign w:val="subscript"/>
          <w:lang w:val="en-GB"/>
        </w:rPr>
        <w:t>C</w:t>
      </w:r>
      <w:proofErr w:type="spellEnd"/>
      <w:r w:rsidRPr="002C29DA">
        <w:rPr>
          <w:rFonts w:ascii="Cambria" w:eastAsia="Calibri" w:hAnsi="Cambria"/>
          <w:szCs w:val="22"/>
          <w:lang w:val="en-GB"/>
        </w:rPr>
        <w:t xml:space="preserve"> ) − 1 ) * E′</w:t>
      </w:r>
      <w:r w:rsidRPr="002C29DA">
        <w:rPr>
          <w:rFonts w:ascii="Cambria" w:eastAsia="Calibri" w:hAnsi="Cambria"/>
          <w:szCs w:val="22"/>
          <w:vertAlign w:val="subscript"/>
          <w:lang w:val="en-GB"/>
        </w:rPr>
        <w:t>PB</w:t>
      </w:r>
      <w:r w:rsidRPr="002C29DA">
        <w:rPr>
          <w:rFonts w:ascii="Cambria" w:eastAsia="Calibri" w:hAnsi="Cambria"/>
          <w:szCs w:val="22"/>
          <w:lang w:val="en-GB"/>
        </w:rPr>
        <w:t xml:space="preserve"> + ( 1 &lt;&lt; ( </w:t>
      </w:r>
      <w:proofErr w:type="spellStart"/>
      <w:r w:rsidRPr="002C29DA">
        <w:rPr>
          <w:rFonts w:ascii="Cambria" w:eastAsia="Calibri" w:hAnsi="Cambria"/>
          <w:szCs w:val="22"/>
          <w:lang w:val="en-GB"/>
        </w:rPr>
        <w:t>BitDepth</w:t>
      </w:r>
      <w:r w:rsidRPr="002C29DA">
        <w:rPr>
          <w:rFonts w:ascii="Cambria" w:eastAsia="Calibri" w:hAnsi="Cambria"/>
          <w:szCs w:val="22"/>
          <w:vertAlign w:val="subscript"/>
          <w:lang w:val="en-GB"/>
        </w:rPr>
        <w:t>C</w:t>
      </w:r>
      <w:proofErr w:type="spellEnd"/>
      <w:r w:rsidRPr="002C29DA">
        <w:rPr>
          <w:rFonts w:ascii="Cambria" w:eastAsia="Calibri" w:hAnsi="Cambria"/>
          <w:szCs w:val="22"/>
          <w:lang w:val="en-GB"/>
        </w:rPr>
        <w:t xml:space="preserve"> − 1 ) ) ) )</w:t>
      </w:r>
      <w:r w:rsidRPr="002C29DA">
        <w:rPr>
          <w:rFonts w:ascii="Cambria" w:eastAsia="Calibri" w:hAnsi="Cambria"/>
          <w:szCs w:val="22"/>
          <w:lang w:val="en-GB"/>
        </w:rPr>
        <w:tab/>
        <w:t>(E</w:t>
      </w:r>
      <w:r w:rsidRPr="002C29DA">
        <w:rPr>
          <w:rFonts w:ascii="Cambria" w:eastAsia="Calibri" w:hAnsi="Cambria"/>
          <w:szCs w:val="22"/>
          <w:lang w:val="en-GB"/>
        </w:rPr>
        <w:noBreakHyphen/>
      </w:r>
      <w:r w:rsidRPr="002C29DA">
        <w:rPr>
          <w:rFonts w:ascii="Cambria" w:eastAsia="MS Mincho" w:hAnsi="Cambria"/>
          <w:noProof/>
          <w:szCs w:val="22"/>
          <w:lang w:val="en-GB"/>
        </w:rPr>
        <w:t>2</w:t>
      </w:r>
      <w:r w:rsidR="00AE1912">
        <w:rPr>
          <w:rFonts w:ascii="Cambria" w:eastAsia="MS Mincho" w:hAnsi="Cambria"/>
          <w:noProof/>
          <w:szCs w:val="22"/>
          <w:lang w:val="en-GB"/>
        </w:rPr>
        <w:t>4</w:t>
      </w:r>
      <w:r w:rsidRPr="002C29DA">
        <w:rPr>
          <w:rFonts w:ascii="Cambria" w:eastAsia="Calibri" w:hAnsi="Cambria"/>
          <w:szCs w:val="22"/>
          <w:lang w:val="en-GB"/>
        </w:rPr>
        <w:t>)</w:t>
      </w:r>
    </w:p>
    <w:p w14:paraId="321D4FD8" w14:textId="7A31AA3B"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1170"/>
        <w:jc w:val="left"/>
        <w:textAlignment w:val="auto"/>
        <w:rPr>
          <w:rFonts w:ascii="Cambria" w:eastAsia="Calibri" w:hAnsi="Cambria"/>
          <w:szCs w:val="22"/>
          <w:lang w:val="en-GB"/>
        </w:rPr>
      </w:pPr>
      <w:r w:rsidRPr="002C29DA">
        <w:rPr>
          <w:rFonts w:ascii="Cambria" w:eastAsia="Calibri" w:hAnsi="Cambria"/>
          <w:szCs w:val="22"/>
          <w:lang w:val="en-GB"/>
        </w:rPr>
        <w:t>Cr = Clip1</w:t>
      </w:r>
      <w:r w:rsidRPr="002C29DA">
        <w:rPr>
          <w:rFonts w:ascii="Cambria" w:eastAsia="Calibri" w:hAnsi="Cambria"/>
          <w:szCs w:val="22"/>
          <w:vertAlign w:val="subscript"/>
          <w:lang w:val="en-GB"/>
        </w:rPr>
        <w:t>C</w:t>
      </w:r>
      <w:r w:rsidRPr="002C29DA">
        <w:rPr>
          <w:rFonts w:ascii="Cambria" w:eastAsia="Calibri" w:hAnsi="Cambria"/>
          <w:szCs w:val="22"/>
          <w:lang w:val="en-GB"/>
        </w:rPr>
        <w:t xml:space="preserve">( Round( ( ( 1 &lt;&lt; </w:t>
      </w:r>
      <w:proofErr w:type="spellStart"/>
      <w:r w:rsidRPr="002C29DA">
        <w:rPr>
          <w:rFonts w:ascii="Cambria" w:eastAsia="Calibri" w:hAnsi="Cambria"/>
          <w:szCs w:val="22"/>
          <w:lang w:val="en-GB"/>
        </w:rPr>
        <w:t>BitDepth</w:t>
      </w:r>
      <w:r w:rsidRPr="002C29DA">
        <w:rPr>
          <w:rFonts w:ascii="Cambria" w:eastAsia="Calibri" w:hAnsi="Cambria"/>
          <w:szCs w:val="22"/>
          <w:vertAlign w:val="subscript"/>
          <w:lang w:val="en-GB"/>
        </w:rPr>
        <w:t>C</w:t>
      </w:r>
      <w:proofErr w:type="spellEnd"/>
      <w:r w:rsidRPr="002C29DA">
        <w:rPr>
          <w:rFonts w:ascii="Cambria" w:eastAsia="Calibri" w:hAnsi="Cambria"/>
          <w:szCs w:val="22"/>
          <w:lang w:val="en-GB"/>
        </w:rPr>
        <w:t xml:space="preserve"> ) − 1 ) * E′</w:t>
      </w:r>
      <w:r w:rsidRPr="002C29DA">
        <w:rPr>
          <w:rFonts w:ascii="Cambria" w:eastAsia="Calibri" w:hAnsi="Cambria"/>
          <w:szCs w:val="22"/>
          <w:vertAlign w:val="subscript"/>
          <w:lang w:val="en-GB"/>
        </w:rPr>
        <w:t>PR</w:t>
      </w:r>
      <w:r w:rsidRPr="002C29DA">
        <w:rPr>
          <w:rFonts w:ascii="Cambria" w:eastAsia="Calibri" w:hAnsi="Cambria"/>
          <w:szCs w:val="22"/>
          <w:lang w:val="en-GB"/>
        </w:rPr>
        <w:t xml:space="preserve"> + ( 1 &lt;&lt; ( </w:t>
      </w:r>
      <w:proofErr w:type="spellStart"/>
      <w:r w:rsidRPr="002C29DA">
        <w:rPr>
          <w:rFonts w:ascii="Cambria" w:eastAsia="Calibri" w:hAnsi="Cambria"/>
          <w:szCs w:val="22"/>
          <w:lang w:val="en-GB"/>
        </w:rPr>
        <w:t>BitDepth</w:t>
      </w:r>
      <w:r w:rsidRPr="002C29DA">
        <w:rPr>
          <w:rFonts w:ascii="Cambria" w:eastAsia="Calibri" w:hAnsi="Cambria"/>
          <w:szCs w:val="22"/>
          <w:vertAlign w:val="subscript"/>
          <w:lang w:val="en-GB"/>
        </w:rPr>
        <w:t>C</w:t>
      </w:r>
      <w:proofErr w:type="spellEnd"/>
      <w:r w:rsidRPr="002C29DA">
        <w:rPr>
          <w:rFonts w:ascii="Cambria" w:eastAsia="Calibri" w:hAnsi="Cambria"/>
          <w:szCs w:val="22"/>
          <w:lang w:val="en-GB"/>
        </w:rPr>
        <w:t xml:space="preserve"> − 1 ) ) ) )</w:t>
      </w:r>
      <w:r w:rsidRPr="002C29DA">
        <w:rPr>
          <w:rFonts w:ascii="Cambria" w:eastAsia="Calibri" w:hAnsi="Cambria"/>
          <w:szCs w:val="22"/>
          <w:lang w:val="en-GB"/>
        </w:rPr>
        <w:tab/>
        <w:t>(E</w:t>
      </w:r>
      <w:r w:rsidRPr="002C29DA">
        <w:rPr>
          <w:rFonts w:ascii="Cambria" w:eastAsia="Calibri" w:hAnsi="Cambria"/>
          <w:szCs w:val="22"/>
          <w:lang w:val="en-GB"/>
        </w:rPr>
        <w:noBreakHyphen/>
      </w:r>
      <w:r w:rsidRPr="002C29DA">
        <w:rPr>
          <w:rFonts w:ascii="Cambria" w:eastAsia="MS Mincho" w:hAnsi="Cambria"/>
          <w:noProof/>
          <w:szCs w:val="22"/>
          <w:lang w:val="en-GB"/>
        </w:rPr>
        <w:t>2</w:t>
      </w:r>
      <w:r w:rsidR="00AE1912">
        <w:rPr>
          <w:rFonts w:ascii="Cambria" w:eastAsia="MS Mincho" w:hAnsi="Cambria"/>
          <w:noProof/>
          <w:szCs w:val="22"/>
          <w:lang w:val="en-GB"/>
        </w:rPr>
        <w:t>5</w:t>
      </w:r>
      <w:r w:rsidRPr="002C29DA">
        <w:rPr>
          <w:rFonts w:ascii="Cambria" w:eastAsia="Calibri" w:hAnsi="Cambria"/>
          <w:szCs w:val="22"/>
          <w:lang w:val="en-GB"/>
        </w:rPr>
        <w:t>)</w:t>
      </w:r>
    </w:p>
    <w:p w14:paraId="298CCED6" w14:textId="28234C7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40" w:lineRule="atLeast"/>
        <w:ind w:left="1209" w:hanging="806"/>
        <w:textAlignment w:val="auto"/>
        <w:rPr>
          <w:rFonts w:ascii="Cambria" w:eastAsia="Calibri" w:hAnsi="Cambria"/>
          <w:szCs w:val="22"/>
          <w:lang w:val="en-GB"/>
        </w:rPr>
      </w:pPr>
      <w:r w:rsidRPr="002C29DA">
        <w:rPr>
          <w:rFonts w:ascii="Cambria" w:eastAsia="Calibri" w:hAnsi="Cambria"/>
          <w:szCs w:val="22"/>
          <w:lang w:val="en-GB"/>
        </w:rPr>
        <w:t>—</w:t>
      </w:r>
      <w:r w:rsidRPr="002C29DA">
        <w:rPr>
          <w:rFonts w:ascii="Cambria" w:eastAsia="Calibri" w:hAnsi="Cambria"/>
          <w:szCs w:val="22"/>
          <w:lang w:val="en-GB"/>
        </w:rPr>
        <w:tab/>
        <w:t xml:space="preserve">Otherwise, if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is equal to 0 8, 15, or 16, the following </w:t>
      </w:r>
      <w:r w:rsidRPr="002C29DA">
        <w:rPr>
          <w:rFonts w:ascii="Cambria" w:eastAsia="Calibri" w:hAnsi="Cambria"/>
          <w:bCs/>
          <w:noProof/>
          <w:szCs w:val="22"/>
          <w:lang w:val="en-GB"/>
        </w:rPr>
        <w:t>applies</w:t>
      </w:r>
      <w:r w:rsidRPr="002C29DA">
        <w:rPr>
          <w:rFonts w:ascii="Cambria" w:eastAsia="Calibri" w:hAnsi="Cambria"/>
          <w:szCs w:val="22"/>
          <w:lang w:val="en-GB"/>
        </w:rPr>
        <w:t>:</w:t>
      </w:r>
    </w:p>
    <w:p w14:paraId="19E7B884" w14:textId="21C9909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1170"/>
        <w:jc w:val="left"/>
        <w:textAlignment w:val="auto"/>
        <w:rPr>
          <w:rFonts w:ascii="Cambria" w:eastAsia="Calibri" w:hAnsi="Cambria"/>
          <w:szCs w:val="22"/>
          <w:lang w:val="de-CH"/>
        </w:rPr>
      </w:pPr>
      <w:r w:rsidRPr="002C29DA">
        <w:rPr>
          <w:rFonts w:ascii="Cambria" w:eastAsia="Calibri" w:hAnsi="Cambria"/>
          <w:szCs w:val="22"/>
          <w:lang w:val="de-CH"/>
        </w:rPr>
        <w:t xml:space="preserve">R = Clip3( </w:t>
      </w:r>
      <w:r w:rsidRPr="002C29DA">
        <w:rPr>
          <w:rFonts w:ascii="Cambria" w:eastAsia="Calibri" w:hAnsi="Cambria"/>
          <w:szCs w:val="22"/>
          <w:lang w:val="en-GB"/>
        </w:rPr>
        <w:t xml:space="preserve">0, </w:t>
      </w:r>
      <w:proofErr w:type="spellStart"/>
      <w:r w:rsidRPr="002C29DA">
        <w:rPr>
          <w:rFonts w:ascii="Cambria" w:eastAsia="Calibri" w:hAnsi="Cambria"/>
          <w:szCs w:val="22"/>
          <w:lang w:val="en-GB"/>
        </w:rPr>
        <w:t>maxVal</w:t>
      </w:r>
      <w:r w:rsidRPr="002C29DA">
        <w:rPr>
          <w:rFonts w:ascii="Cambria" w:eastAsia="Calibri" w:hAnsi="Cambria"/>
          <w:szCs w:val="22"/>
          <w:vertAlign w:val="subscript"/>
          <w:lang w:val="en-GB"/>
        </w:rPr>
        <w:t>RGB</w:t>
      </w:r>
      <w:proofErr w:type="spellEnd"/>
      <w:r w:rsidRPr="002C29DA">
        <w:rPr>
          <w:rFonts w:ascii="Cambria" w:eastAsia="Calibri" w:hAnsi="Cambria"/>
          <w:szCs w:val="22"/>
          <w:lang w:val="en-GB"/>
        </w:rPr>
        <w:t xml:space="preserve">, </w:t>
      </w:r>
      <w:proofErr w:type="spellStart"/>
      <w:r w:rsidRPr="002C29DA">
        <w:rPr>
          <w:rFonts w:ascii="Cambria" w:eastAsia="Calibri" w:hAnsi="Cambria"/>
          <w:szCs w:val="22"/>
          <w:lang w:val="en-GB"/>
        </w:rPr>
        <w:t>maxVal</w:t>
      </w:r>
      <w:r w:rsidRPr="002C29DA">
        <w:rPr>
          <w:rFonts w:ascii="Cambria" w:eastAsia="Calibri" w:hAnsi="Cambria"/>
          <w:szCs w:val="22"/>
          <w:vertAlign w:val="subscript"/>
          <w:lang w:val="en-GB"/>
        </w:rPr>
        <w:t>RGB</w:t>
      </w:r>
      <w:proofErr w:type="spellEnd"/>
      <w:r w:rsidRPr="002C29DA">
        <w:rPr>
          <w:rFonts w:ascii="Cambria" w:eastAsia="Calibri" w:hAnsi="Cambria"/>
          <w:szCs w:val="22"/>
          <w:lang w:val="de-CH"/>
        </w:rPr>
        <w:t xml:space="preserve"> * E′</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w:t>
      </w:r>
      <w:r w:rsidRPr="002C29DA">
        <w:rPr>
          <w:rFonts w:ascii="Cambria" w:eastAsia="Calibri" w:hAnsi="Cambria"/>
          <w:szCs w:val="22"/>
          <w:lang w:val="de-CH"/>
        </w:rPr>
        <w:tab/>
        <w:t>(E</w:t>
      </w:r>
      <w:r w:rsidRPr="002C29DA">
        <w:rPr>
          <w:rFonts w:ascii="Cambria" w:eastAsia="Calibri" w:hAnsi="Cambria"/>
          <w:szCs w:val="22"/>
          <w:lang w:val="de-CH"/>
        </w:rPr>
        <w:noBreakHyphen/>
        <w:t>2</w:t>
      </w:r>
      <w:r w:rsidR="00AE1912">
        <w:rPr>
          <w:rFonts w:ascii="Cambria" w:eastAsia="Calibri" w:hAnsi="Cambria"/>
          <w:szCs w:val="22"/>
          <w:lang w:val="de-CH"/>
        </w:rPr>
        <w:t>6</w:t>
      </w:r>
      <w:r w:rsidRPr="002C29DA">
        <w:rPr>
          <w:rFonts w:ascii="Cambria" w:eastAsia="Calibri" w:hAnsi="Cambria"/>
          <w:szCs w:val="22"/>
          <w:lang w:val="de-CH"/>
        </w:rPr>
        <w:t>)</w:t>
      </w:r>
    </w:p>
    <w:p w14:paraId="699E7272" w14:textId="0F6322F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1170"/>
        <w:jc w:val="left"/>
        <w:textAlignment w:val="auto"/>
        <w:rPr>
          <w:rFonts w:ascii="Cambria" w:eastAsia="Calibri" w:hAnsi="Cambria"/>
          <w:szCs w:val="22"/>
          <w:lang w:val="de-CH"/>
        </w:rPr>
      </w:pPr>
      <w:r w:rsidRPr="002C29DA">
        <w:rPr>
          <w:rFonts w:ascii="Cambria" w:eastAsia="Calibri" w:hAnsi="Cambria"/>
          <w:szCs w:val="22"/>
          <w:lang w:val="de-CH"/>
        </w:rPr>
        <w:t xml:space="preserve">G = Clip3( </w:t>
      </w:r>
      <w:r w:rsidRPr="002C29DA">
        <w:rPr>
          <w:rFonts w:ascii="Cambria" w:eastAsia="Calibri" w:hAnsi="Cambria"/>
          <w:szCs w:val="22"/>
          <w:lang w:val="en-GB"/>
        </w:rPr>
        <w:t xml:space="preserve">0, </w:t>
      </w:r>
      <w:proofErr w:type="spellStart"/>
      <w:r w:rsidRPr="002C29DA">
        <w:rPr>
          <w:rFonts w:ascii="Cambria" w:eastAsia="Calibri" w:hAnsi="Cambria"/>
          <w:szCs w:val="22"/>
          <w:lang w:val="en-GB"/>
        </w:rPr>
        <w:t>maxVal</w:t>
      </w:r>
      <w:r w:rsidRPr="002C29DA">
        <w:rPr>
          <w:rFonts w:ascii="Cambria" w:eastAsia="Calibri" w:hAnsi="Cambria"/>
          <w:szCs w:val="22"/>
          <w:vertAlign w:val="subscript"/>
          <w:lang w:val="en-GB"/>
        </w:rPr>
        <w:t>RGB</w:t>
      </w:r>
      <w:proofErr w:type="spellEnd"/>
      <w:r w:rsidRPr="002C29DA">
        <w:rPr>
          <w:rFonts w:ascii="Cambria" w:eastAsia="Calibri" w:hAnsi="Cambria"/>
          <w:szCs w:val="22"/>
          <w:lang w:val="en-GB"/>
        </w:rPr>
        <w:t xml:space="preserve">, </w:t>
      </w:r>
      <w:proofErr w:type="spellStart"/>
      <w:r w:rsidRPr="002C29DA">
        <w:rPr>
          <w:rFonts w:ascii="Cambria" w:eastAsia="Calibri" w:hAnsi="Cambria"/>
          <w:szCs w:val="22"/>
          <w:lang w:val="en-GB"/>
        </w:rPr>
        <w:t>maxVal</w:t>
      </w:r>
      <w:r w:rsidRPr="002C29DA">
        <w:rPr>
          <w:rFonts w:ascii="Cambria" w:eastAsia="Calibri" w:hAnsi="Cambria"/>
          <w:szCs w:val="22"/>
          <w:vertAlign w:val="subscript"/>
          <w:lang w:val="en-GB"/>
        </w:rPr>
        <w:t>RGB</w:t>
      </w:r>
      <w:proofErr w:type="spellEnd"/>
      <w:r w:rsidRPr="002C29DA">
        <w:rPr>
          <w:rFonts w:ascii="Cambria" w:eastAsia="Calibri" w:hAnsi="Cambria"/>
          <w:szCs w:val="22"/>
          <w:lang w:val="de-CH"/>
        </w:rPr>
        <w:t xml:space="preserve"> * E′</w:t>
      </w:r>
      <w:r w:rsidRPr="002C29DA">
        <w:rPr>
          <w:rFonts w:ascii="Cambria" w:eastAsia="Calibri" w:hAnsi="Cambria"/>
          <w:szCs w:val="22"/>
          <w:vertAlign w:val="subscript"/>
          <w:lang w:val="de-CH"/>
        </w:rPr>
        <w:t>G</w:t>
      </w:r>
      <w:r w:rsidRPr="002C29DA">
        <w:rPr>
          <w:rFonts w:ascii="Cambria" w:eastAsia="Calibri" w:hAnsi="Cambria"/>
          <w:szCs w:val="22"/>
          <w:lang w:val="de-CH"/>
        </w:rPr>
        <w:t xml:space="preserve"> )</w:t>
      </w:r>
      <w:r w:rsidRPr="002C29DA">
        <w:rPr>
          <w:rFonts w:ascii="Cambria" w:eastAsia="Calibri" w:hAnsi="Cambria"/>
          <w:szCs w:val="22"/>
          <w:lang w:val="de-CH"/>
        </w:rPr>
        <w:tab/>
        <w:t>(E</w:t>
      </w:r>
      <w:r w:rsidRPr="002C29DA">
        <w:rPr>
          <w:rFonts w:ascii="Cambria" w:eastAsia="Calibri" w:hAnsi="Cambria"/>
          <w:szCs w:val="22"/>
          <w:lang w:val="de-CH"/>
        </w:rPr>
        <w:noBreakHyphen/>
        <w:t>2</w:t>
      </w:r>
      <w:r w:rsidR="00AE1912">
        <w:rPr>
          <w:rFonts w:ascii="Cambria" w:eastAsia="Calibri" w:hAnsi="Cambria"/>
          <w:szCs w:val="22"/>
          <w:lang w:val="de-CH"/>
        </w:rPr>
        <w:t>7</w:t>
      </w:r>
      <w:r w:rsidRPr="002C29DA">
        <w:rPr>
          <w:rFonts w:ascii="Cambria" w:eastAsia="Calibri" w:hAnsi="Cambria"/>
          <w:szCs w:val="22"/>
          <w:lang w:val="de-CH"/>
        </w:rPr>
        <w:t>)</w:t>
      </w:r>
    </w:p>
    <w:p w14:paraId="7E997F17" w14:textId="6AB787D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1170"/>
        <w:jc w:val="left"/>
        <w:textAlignment w:val="auto"/>
        <w:rPr>
          <w:rFonts w:ascii="Cambria" w:eastAsia="Calibri" w:hAnsi="Cambria"/>
          <w:szCs w:val="22"/>
          <w:lang w:val="de-CH"/>
        </w:rPr>
      </w:pPr>
      <w:r w:rsidRPr="002C29DA">
        <w:rPr>
          <w:rFonts w:ascii="Cambria" w:eastAsia="Calibri" w:hAnsi="Cambria"/>
          <w:szCs w:val="22"/>
          <w:lang w:val="de-CH"/>
        </w:rPr>
        <w:t xml:space="preserve">B = Clip3( </w:t>
      </w:r>
      <w:r w:rsidRPr="002C29DA">
        <w:rPr>
          <w:rFonts w:ascii="Cambria" w:eastAsia="Calibri" w:hAnsi="Cambria"/>
          <w:szCs w:val="22"/>
          <w:lang w:val="en-GB"/>
        </w:rPr>
        <w:t xml:space="preserve">0, </w:t>
      </w:r>
      <w:proofErr w:type="spellStart"/>
      <w:r w:rsidRPr="002C29DA">
        <w:rPr>
          <w:rFonts w:ascii="Cambria" w:eastAsia="Calibri" w:hAnsi="Cambria"/>
          <w:szCs w:val="22"/>
          <w:lang w:val="en-GB"/>
        </w:rPr>
        <w:t>maxVal</w:t>
      </w:r>
      <w:r w:rsidRPr="002C29DA">
        <w:rPr>
          <w:rFonts w:ascii="Cambria" w:eastAsia="Calibri" w:hAnsi="Cambria"/>
          <w:szCs w:val="22"/>
          <w:vertAlign w:val="subscript"/>
          <w:lang w:val="en-GB"/>
        </w:rPr>
        <w:t>RGB</w:t>
      </w:r>
      <w:proofErr w:type="spellEnd"/>
      <w:r w:rsidRPr="002C29DA">
        <w:rPr>
          <w:rFonts w:ascii="Cambria" w:eastAsia="Calibri" w:hAnsi="Cambria"/>
          <w:szCs w:val="22"/>
          <w:lang w:val="en-GB"/>
        </w:rPr>
        <w:t xml:space="preserve">, </w:t>
      </w:r>
      <w:proofErr w:type="spellStart"/>
      <w:r w:rsidRPr="002C29DA">
        <w:rPr>
          <w:rFonts w:ascii="Cambria" w:eastAsia="Calibri" w:hAnsi="Cambria"/>
          <w:szCs w:val="22"/>
          <w:lang w:val="en-GB"/>
        </w:rPr>
        <w:t>maxVal</w:t>
      </w:r>
      <w:r w:rsidRPr="002C29DA">
        <w:rPr>
          <w:rFonts w:ascii="Cambria" w:eastAsia="Calibri" w:hAnsi="Cambria"/>
          <w:szCs w:val="22"/>
          <w:vertAlign w:val="subscript"/>
          <w:lang w:val="en-GB"/>
        </w:rPr>
        <w:t>RGB</w:t>
      </w:r>
      <w:proofErr w:type="spellEnd"/>
      <w:r w:rsidRPr="002C29DA">
        <w:rPr>
          <w:rFonts w:ascii="Cambria" w:eastAsia="Calibri" w:hAnsi="Cambria"/>
          <w:szCs w:val="22"/>
          <w:lang w:val="de-CH"/>
        </w:rPr>
        <w:t xml:space="preserve"> * E′</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w:t>
      </w:r>
      <w:r w:rsidRPr="002C29DA">
        <w:rPr>
          <w:rFonts w:ascii="Cambria" w:eastAsia="Calibri" w:hAnsi="Cambria"/>
          <w:szCs w:val="22"/>
          <w:lang w:val="de-CH"/>
        </w:rPr>
        <w:tab/>
        <w:t>(E</w:t>
      </w:r>
      <w:r w:rsidRPr="002C29DA">
        <w:rPr>
          <w:rFonts w:ascii="Cambria" w:eastAsia="Calibri" w:hAnsi="Cambria"/>
          <w:szCs w:val="22"/>
          <w:lang w:val="de-CH"/>
        </w:rPr>
        <w:noBreakHyphen/>
        <w:t>2</w:t>
      </w:r>
      <w:r w:rsidR="00AE1912">
        <w:rPr>
          <w:rFonts w:ascii="Cambria" w:eastAsia="Calibri" w:hAnsi="Cambria"/>
          <w:szCs w:val="22"/>
          <w:lang w:val="de-CH"/>
        </w:rPr>
        <w:t>8</w:t>
      </w:r>
      <w:r w:rsidRPr="002C29DA">
        <w:rPr>
          <w:rFonts w:ascii="Cambria" w:eastAsia="Calibri" w:hAnsi="Cambria"/>
          <w:szCs w:val="22"/>
          <w:lang w:val="de-CH"/>
        </w:rPr>
        <w:t>)</w:t>
      </w:r>
    </w:p>
    <w:p w14:paraId="61AD82F9"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40" w:lineRule="atLeast"/>
        <w:ind w:left="810" w:hanging="407"/>
        <w:textAlignment w:val="auto"/>
        <w:rPr>
          <w:rFonts w:ascii="Cambria" w:eastAsia="Calibri" w:hAnsi="Cambria"/>
          <w:szCs w:val="22"/>
          <w:lang w:val="en-GB"/>
        </w:rPr>
      </w:pPr>
      <w:r w:rsidRPr="002C29DA">
        <w:rPr>
          <w:rFonts w:ascii="Cambria" w:eastAsia="Calibri" w:hAnsi="Cambria"/>
          <w:szCs w:val="22"/>
          <w:lang w:val="en-GB"/>
        </w:rPr>
        <w:t>—</w:t>
      </w:r>
      <w:r w:rsidRPr="002C29DA">
        <w:rPr>
          <w:rFonts w:ascii="Cambria" w:eastAsia="Calibri" w:hAnsi="Cambria"/>
          <w:szCs w:val="22"/>
          <w:lang w:val="en-GB"/>
        </w:rPr>
        <w:tab/>
        <w:t xml:space="preserve">Otherwise, if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is equal to 2, the interpretation of the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syntax element is unknown or is determined by the application.</w:t>
      </w:r>
    </w:p>
    <w:p w14:paraId="588680C5" w14:textId="40D05B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40" w:lineRule="atLeast"/>
        <w:ind w:left="810" w:hanging="407"/>
        <w:textAlignment w:val="auto"/>
        <w:rPr>
          <w:rFonts w:ascii="Cambria" w:eastAsia="Calibri" w:hAnsi="Cambria"/>
          <w:szCs w:val="22"/>
          <w:lang w:val="en-GB"/>
        </w:rPr>
      </w:pPr>
      <w:r w:rsidRPr="002C29DA">
        <w:rPr>
          <w:rFonts w:ascii="Cambria" w:eastAsia="Calibri" w:hAnsi="Cambria"/>
          <w:szCs w:val="22"/>
          <w:lang w:val="en-GB"/>
        </w:rPr>
        <w:lastRenderedPageBreak/>
        <w:t>—</w:t>
      </w:r>
      <w:r w:rsidRPr="002C29DA">
        <w:rPr>
          <w:rFonts w:ascii="Cambria" w:eastAsia="Calibri" w:hAnsi="Cambria"/>
          <w:szCs w:val="22"/>
          <w:lang w:val="en-GB"/>
        </w:rPr>
        <w:tab/>
        <w:t>Otherwise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is not equal to 0, 1, 2, 4, 5, 6, 7, 8, 9, 10, 11, 12 13, 14, 15, 16</w:t>
      </w:r>
      <w:r w:rsidR="005F24C9">
        <w:rPr>
          <w:rFonts w:ascii="Cambria" w:eastAsia="Calibri" w:hAnsi="Cambria"/>
          <w:szCs w:val="22"/>
          <w:lang w:val="en-GB"/>
        </w:rPr>
        <w:t>, or 17</w:t>
      </w:r>
      <w:r w:rsidRPr="002C29DA">
        <w:rPr>
          <w:rFonts w:ascii="Cambria" w:eastAsia="Calibri" w:hAnsi="Cambria"/>
          <w:szCs w:val="22"/>
          <w:lang w:val="en-GB"/>
        </w:rPr>
        <w:t xml:space="preserve">), the interpretation of the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syntax element is reserved for future definition by ITU</w:t>
      </w:r>
      <w:r w:rsidRPr="002C29DA">
        <w:rPr>
          <w:rFonts w:ascii="Cambria" w:eastAsia="Calibri" w:hAnsi="Cambria"/>
          <w:szCs w:val="22"/>
          <w:lang w:val="en-GB"/>
        </w:rPr>
        <w:noBreakHyphen/>
        <w:t xml:space="preserve">T | ISO/IEC. Reserved values for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shall not be present in bitstreams conforming to this version of this document. Decoders shall interpret reserved values of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as equivalent to the value 2.</w:t>
      </w:r>
    </w:p>
    <w:p w14:paraId="3B06D823" w14:textId="77777777" w:rsidR="002C29DA" w:rsidRPr="002C29DA" w:rsidRDefault="002C29DA" w:rsidP="002C29D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textAlignment w:val="auto"/>
        <w:rPr>
          <w:rFonts w:ascii="Cambria" w:eastAsia="Malgun Gothic" w:hAnsi="Cambria"/>
          <w:szCs w:val="24"/>
          <w:lang w:val="en-GB"/>
        </w:rPr>
      </w:pPr>
      <w:r w:rsidRPr="002C29DA">
        <w:rPr>
          <w:rFonts w:ascii="Cambria" w:eastAsia="Malgun Gothic" w:hAnsi="Cambria"/>
          <w:szCs w:val="24"/>
          <w:lang w:val="en-GB"/>
        </w:rPr>
        <w:t xml:space="preserve">It is a requirement of bitstream conformance to this version of this document that when </w:t>
      </w:r>
      <w:proofErr w:type="spellStart"/>
      <w:r w:rsidRPr="002C29DA">
        <w:rPr>
          <w:rFonts w:ascii="Cambria" w:eastAsia="Malgun Gothic" w:hAnsi="Cambria"/>
          <w:szCs w:val="24"/>
          <w:lang w:val="en-GB"/>
        </w:rPr>
        <w:t>colour_primaries</w:t>
      </w:r>
      <w:proofErr w:type="spellEnd"/>
      <w:r w:rsidRPr="002C29DA">
        <w:rPr>
          <w:rFonts w:ascii="Cambria" w:eastAsia="Malgun Gothic" w:hAnsi="Cambria"/>
          <w:szCs w:val="24"/>
          <w:lang w:val="en-GB"/>
        </w:rPr>
        <w:t xml:space="preserve"> is not equal to 1, 4, 5, 6, 7, 8, 9, 10, 11, 12, or 22, </w:t>
      </w:r>
      <w:proofErr w:type="spellStart"/>
      <w:r w:rsidRPr="002C29DA">
        <w:rPr>
          <w:rFonts w:ascii="Cambria" w:eastAsia="Malgun Gothic" w:hAnsi="Cambria"/>
          <w:szCs w:val="24"/>
          <w:lang w:val="en-GB"/>
        </w:rPr>
        <w:t>matrix_coeffs</w:t>
      </w:r>
      <w:proofErr w:type="spellEnd"/>
      <w:r w:rsidRPr="002C29DA">
        <w:rPr>
          <w:rFonts w:ascii="Cambria" w:eastAsia="Malgun Gothic" w:hAnsi="Cambria"/>
          <w:szCs w:val="24"/>
          <w:lang w:val="en-GB"/>
        </w:rPr>
        <w:t xml:space="preserve"> shall not be equal to 12 or 13.</w:t>
      </w:r>
    </w:p>
    <w:p w14:paraId="109E9700"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rPr>
          <w:rFonts w:ascii="Cambria" w:eastAsia="Calibri" w:hAnsi="Cambria"/>
          <w:szCs w:val="22"/>
          <w:lang w:val="en-GB"/>
        </w:rPr>
      </w:pPr>
      <w:r w:rsidRPr="002C29DA">
        <w:rPr>
          <w:rFonts w:ascii="Cambria" w:eastAsia="Calibri" w:hAnsi="Cambria"/>
          <w:szCs w:val="22"/>
          <w:lang w:val="en-GB"/>
        </w:rPr>
        <w:t xml:space="preserve">When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is equal to 1, 4, 5, 6, 7, 9, 10, 11, 12, or 13, the constants K</w:t>
      </w:r>
      <w:r w:rsidRPr="002C29DA">
        <w:rPr>
          <w:rFonts w:ascii="Cambria" w:eastAsia="Calibri" w:hAnsi="Cambria"/>
          <w:szCs w:val="22"/>
          <w:vertAlign w:val="subscript"/>
          <w:lang w:val="en-GB"/>
        </w:rPr>
        <w:t>B</w:t>
      </w:r>
      <w:r w:rsidRPr="002C29DA">
        <w:rPr>
          <w:rFonts w:ascii="Cambria" w:eastAsia="Calibri" w:hAnsi="Cambria"/>
          <w:szCs w:val="22"/>
          <w:lang w:val="en-GB"/>
        </w:rPr>
        <w:t xml:space="preserve"> and K</w:t>
      </w:r>
      <w:r w:rsidRPr="002C29DA">
        <w:rPr>
          <w:rFonts w:ascii="Cambria" w:eastAsia="Calibri" w:hAnsi="Cambria"/>
          <w:szCs w:val="22"/>
          <w:vertAlign w:val="subscript"/>
          <w:lang w:val="en-GB"/>
        </w:rPr>
        <w:t>R</w:t>
      </w:r>
      <w:r w:rsidRPr="002C29DA">
        <w:rPr>
          <w:rFonts w:ascii="Cambria" w:eastAsia="Calibri" w:hAnsi="Cambria"/>
          <w:szCs w:val="22"/>
          <w:lang w:val="en-GB"/>
        </w:rPr>
        <w:t xml:space="preserve"> are specified as follows:</w:t>
      </w:r>
    </w:p>
    <w:p w14:paraId="2F139E23"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rPr>
          <w:rFonts w:ascii="Cambria" w:eastAsia="Malgun Gothic" w:hAnsi="Cambria"/>
          <w:szCs w:val="24"/>
          <w:lang w:val="en-GB"/>
        </w:rPr>
      </w:pPr>
      <w:r w:rsidRPr="002C29DA">
        <w:rPr>
          <w:rFonts w:ascii="Cambria" w:eastAsia="Malgun Gothic" w:hAnsi="Cambria"/>
          <w:szCs w:val="24"/>
          <w:lang w:val="en-GB"/>
        </w:rPr>
        <w:t>—</w:t>
      </w:r>
      <w:r w:rsidRPr="002C29DA">
        <w:rPr>
          <w:rFonts w:ascii="Cambria" w:eastAsia="Malgun Gothic" w:hAnsi="Cambria"/>
          <w:szCs w:val="24"/>
          <w:lang w:val="en-GB"/>
        </w:rPr>
        <w:tab/>
        <w:t xml:space="preserve">If </w:t>
      </w:r>
      <w:proofErr w:type="spellStart"/>
      <w:r w:rsidRPr="002C29DA">
        <w:rPr>
          <w:rFonts w:ascii="Cambria" w:eastAsia="Malgun Gothic" w:hAnsi="Cambria"/>
          <w:szCs w:val="24"/>
          <w:lang w:val="en-GB"/>
        </w:rPr>
        <w:t>matrix_coeffs</w:t>
      </w:r>
      <w:proofErr w:type="spellEnd"/>
      <w:r w:rsidRPr="002C29DA">
        <w:rPr>
          <w:rFonts w:ascii="Cambria" w:eastAsia="Malgun Gothic" w:hAnsi="Cambria"/>
          <w:szCs w:val="24"/>
          <w:lang w:val="en-GB"/>
        </w:rPr>
        <w:t xml:space="preserve"> is not equal to 12 or 13, the constants K</w:t>
      </w:r>
      <w:r w:rsidRPr="002C29DA">
        <w:rPr>
          <w:rFonts w:ascii="Cambria" w:eastAsia="Malgun Gothic" w:hAnsi="Cambria"/>
          <w:szCs w:val="24"/>
          <w:vertAlign w:val="subscript"/>
          <w:lang w:val="en-GB"/>
        </w:rPr>
        <w:t>B</w:t>
      </w:r>
      <w:r w:rsidRPr="002C29DA">
        <w:rPr>
          <w:rFonts w:ascii="Cambria" w:eastAsia="Malgun Gothic" w:hAnsi="Cambria"/>
          <w:szCs w:val="24"/>
          <w:lang w:val="en-GB"/>
        </w:rPr>
        <w:t xml:space="preserve"> and K</w:t>
      </w:r>
      <w:r w:rsidRPr="002C29DA">
        <w:rPr>
          <w:rFonts w:ascii="Cambria" w:eastAsia="Malgun Gothic" w:hAnsi="Cambria"/>
          <w:szCs w:val="24"/>
          <w:vertAlign w:val="subscript"/>
          <w:lang w:val="en-GB"/>
        </w:rPr>
        <w:t>R</w:t>
      </w:r>
      <w:r w:rsidRPr="002C29DA">
        <w:rPr>
          <w:rFonts w:ascii="Cambria" w:eastAsia="Malgun Gothic" w:hAnsi="Cambria"/>
          <w:szCs w:val="24"/>
          <w:lang w:val="en-GB"/>
        </w:rPr>
        <w:t xml:space="preserve"> are specified in </w:t>
      </w:r>
      <w:r w:rsidRPr="002C29DA">
        <w:rPr>
          <w:rFonts w:ascii="Cambria" w:eastAsia="MS Mincho" w:hAnsi="Cambria"/>
          <w:szCs w:val="24"/>
          <w:lang w:val="en-GB"/>
        </w:rPr>
        <w:t>Table E.</w:t>
      </w:r>
      <w:r w:rsidRPr="002C29DA">
        <w:rPr>
          <w:rFonts w:ascii="Cambria" w:eastAsia="MS Mincho" w:hAnsi="Cambria"/>
          <w:noProof/>
          <w:szCs w:val="24"/>
          <w:lang w:val="en-GB"/>
        </w:rPr>
        <w:t>5</w:t>
      </w:r>
      <w:r w:rsidRPr="002C29DA">
        <w:rPr>
          <w:rFonts w:ascii="Cambria" w:eastAsia="Malgun Gothic" w:hAnsi="Cambria"/>
          <w:szCs w:val="24"/>
          <w:lang w:val="en-GB"/>
        </w:rPr>
        <w:t>.</w:t>
      </w:r>
    </w:p>
    <w:p w14:paraId="1EA674F7"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rPr>
          <w:rFonts w:ascii="Cambria" w:eastAsia="Malgun Gothic" w:hAnsi="Cambria"/>
          <w:szCs w:val="24"/>
          <w:lang w:val="en-GB"/>
        </w:rPr>
      </w:pPr>
      <w:r w:rsidRPr="002C29DA">
        <w:rPr>
          <w:rFonts w:ascii="Cambria" w:eastAsia="Malgun Gothic" w:hAnsi="Cambria"/>
          <w:szCs w:val="24"/>
          <w:lang w:val="en-GB"/>
        </w:rPr>
        <w:t>—</w:t>
      </w:r>
      <w:r w:rsidRPr="002C29DA">
        <w:rPr>
          <w:rFonts w:ascii="Cambria" w:eastAsia="Malgun Gothic" w:hAnsi="Cambria"/>
          <w:szCs w:val="24"/>
          <w:lang w:val="en-GB"/>
        </w:rPr>
        <w:tab/>
        <w:t>Otherwise (</w:t>
      </w:r>
      <w:proofErr w:type="spellStart"/>
      <w:r w:rsidRPr="002C29DA">
        <w:rPr>
          <w:rFonts w:ascii="Cambria" w:eastAsia="Malgun Gothic" w:hAnsi="Cambria"/>
          <w:szCs w:val="24"/>
          <w:lang w:val="en-GB"/>
        </w:rPr>
        <w:t>matrix_coeffs</w:t>
      </w:r>
      <w:proofErr w:type="spellEnd"/>
      <w:r w:rsidRPr="002C29DA">
        <w:rPr>
          <w:rFonts w:ascii="Cambria" w:eastAsia="Malgun Gothic" w:hAnsi="Cambria"/>
          <w:szCs w:val="24"/>
          <w:lang w:val="en-GB"/>
        </w:rPr>
        <w:t xml:space="preserve"> is equal to 12 or 13), the constants K</w:t>
      </w:r>
      <w:r w:rsidRPr="002C29DA">
        <w:rPr>
          <w:rFonts w:ascii="Cambria" w:eastAsia="Malgun Gothic" w:hAnsi="Cambria"/>
          <w:szCs w:val="24"/>
          <w:vertAlign w:val="subscript"/>
          <w:lang w:val="en-GB"/>
        </w:rPr>
        <w:t>R</w:t>
      </w:r>
      <w:r w:rsidRPr="002C29DA">
        <w:rPr>
          <w:rFonts w:ascii="Cambria" w:eastAsia="Malgun Gothic" w:hAnsi="Cambria"/>
          <w:szCs w:val="24"/>
          <w:lang w:val="en-GB"/>
        </w:rPr>
        <w:t xml:space="preserve"> and K</w:t>
      </w:r>
      <w:r w:rsidRPr="002C29DA">
        <w:rPr>
          <w:rFonts w:ascii="Cambria" w:eastAsia="Malgun Gothic" w:hAnsi="Cambria"/>
          <w:szCs w:val="24"/>
          <w:vertAlign w:val="subscript"/>
          <w:lang w:val="en-GB"/>
        </w:rPr>
        <w:t>B</w:t>
      </w:r>
      <w:r w:rsidRPr="002C29DA">
        <w:rPr>
          <w:rFonts w:ascii="Cambria" w:eastAsia="Malgun Gothic" w:hAnsi="Cambria"/>
          <w:szCs w:val="24"/>
          <w:lang w:val="en-GB"/>
        </w:rPr>
        <w:t xml:space="preserve"> are computed as follows, using the chromaticity coordinates (</w:t>
      </w:r>
      <w:proofErr w:type="spellStart"/>
      <w:r w:rsidRPr="002C29DA">
        <w:rPr>
          <w:rFonts w:ascii="Cambria" w:eastAsia="Malgun Gothic" w:hAnsi="Cambria"/>
          <w:szCs w:val="24"/>
          <w:lang w:val="en-GB"/>
        </w:rPr>
        <w:t>x</w:t>
      </w:r>
      <w:r w:rsidRPr="002C29DA">
        <w:rPr>
          <w:rFonts w:ascii="Cambria" w:eastAsia="Malgun Gothic" w:hAnsi="Cambria"/>
          <w:szCs w:val="24"/>
          <w:vertAlign w:val="subscript"/>
          <w:lang w:val="en-GB"/>
        </w:rPr>
        <w:t>R</w:t>
      </w:r>
      <w:proofErr w:type="spellEnd"/>
      <w:r w:rsidRPr="002C29DA">
        <w:rPr>
          <w:rFonts w:ascii="Cambria" w:eastAsia="Malgun Gothic" w:hAnsi="Cambria"/>
          <w:szCs w:val="24"/>
          <w:lang w:val="en-GB"/>
        </w:rPr>
        <w:t xml:space="preserve">, </w:t>
      </w:r>
      <w:proofErr w:type="spellStart"/>
      <w:r w:rsidRPr="002C29DA">
        <w:rPr>
          <w:rFonts w:ascii="Cambria" w:eastAsia="Malgun Gothic" w:hAnsi="Cambria"/>
          <w:szCs w:val="24"/>
          <w:lang w:val="en-GB"/>
        </w:rPr>
        <w:t>y</w:t>
      </w:r>
      <w:r w:rsidRPr="002C29DA">
        <w:rPr>
          <w:rFonts w:ascii="Cambria" w:eastAsia="Malgun Gothic" w:hAnsi="Cambria"/>
          <w:szCs w:val="24"/>
          <w:vertAlign w:val="subscript"/>
          <w:lang w:val="en-GB"/>
        </w:rPr>
        <w:t>R</w:t>
      </w:r>
      <w:proofErr w:type="spellEnd"/>
      <w:r w:rsidRPr="002C29DA">
        <w:rPr>
          <w:rFonts w:ascii="Cambria" w:eastAsia="Malgun Gothic" w:hAnsi="Cambria"/>
          <w:szCs w:val="24"/>
          <w:lang w:val="en-GB"/>
        </w:rPr>
        <w:t>), (</w:t>
      </w:r>
      <w:proofErr w:type="spellStart"/>
      <w:r w:rsidRPr="002C29DA">
        <w:rPr>
          <w:rFonts w:ascii="Cambria" w:eastAsia="Malgun Gothic" w:hAnsi="Cambria"/>
          <w:szCs w:val="24"/>
          <w:lang w:val="en-GB"/>
        </w:rPr>
        <w:t>x</w:t>
      </w:r>
      <w:r w:rsidRPr="002C29DA">
        <w:rPr>
          <w:rFonts w:ascii="Cambria" w:eastAsia="Malgun Gothic" w:hAnsi="Cambria"/>
          <w:szCs w:val="24"/>
          <w:vertAlign w:val="subscript"/>
          <w:lang w:val="en-GB"/>
        </w:rPr>
        <w:t>G</w:t>
      </w:r>
      <w:proofErr w:type="spellEnd"/>
      <w:r w:rsidRPr="002C29DA">
        <w:rPr>
          <w:rFonts w:ascii="Cambria" w:eastAsia="Malgun Gothic" w:hAnsi="Cambria"/>
          <w:szCs w:val="24"/>
          <w:lang w:val="en-GB"/>
        </w:rPr>
        <w:t xml:space="preserve">, </w:t>
      </w:r>
      <w:proofErr w:type="spellStart"/>
      <w:r w:rsidRPr="002C29DA">
        <w:rPr>
          <w:rFonts w:ascii="Cambria" w:eastAsia="Malgun Gothic" w:hAnsi="Cambria"/>
          <w:szCs w:val="24"/>
          <w:lang w:val="en-GB"/>
        </w:rPr>
        <w:t>y</w:t>
      </w:r>
      <w:r w:rsidRPr="002C29DA">
        <w:rPr>
          <w:rFonts w:ascii="Cambria" w:eastAsia="Malgun Gothic" w:hAnsi="Cambria"/>
          <w:szCs w:val="24"/>
          <w:vertAlign w:val="subscript"/>
          <w:lang w:val="en-GB"/>
        </w:rPr>
        <w:t>G</w:t>
      </w:r>
      <w:proofErr w:type="spellEnd"/>
      <w:r w:rsidRPr="002C29DA">
        <w:rPr>
          <w:rFonts w:ascii="Cambria" w:eastAsia="Malgun Gothic" w:hAnsi="Cambria"/>
          <w:szCs w:val="24"/>
          <w:lang w:val="en-GB"/>
        </w:rPr>
        <w:t>), (</w:t>
      </w:r>
      <w:proofErr w:type="spellStart"/>
      <w:r w:rsidRPr="002C29DA">
        <w:rPr>
          <w:rFonts w:ascii="Cambria" w:eastAsia="Malgun Gothic" w:hAnsi="Cambria"/>
          <w:szCs w:val="24"/>
          <w:lang w:val="en-GB"/>
        </w:rPr>
        <w:t>x</w:t>
      </w:r>
      <w:r w:rsidRPr="002C29DA">
        <w:rPr>
          <w:rFonts w:ascii="Cambria" w:eastAsia="Malgun Gothic" w:hAnsi="Cambria"/>
          <w:szCs w:val="24"/>
          <w:vertAlign w:val="subscript"/>
          <w:lang w:val="en-GB"/>
        </w:rPr>
        <w:t>B</w:t>
      </w:r>
      <w:proofErr w:type="spellEnd"/>
      <w:r w:rsidRPr="002C29DA">
        <w:rPr>
          <w:rFonts w:ascii="Cambria" w:eastAsia="Malgun Gothic" w:hAnsi="Cambria"/>
          <w:szCs w:val="24"/>
          <w:lang w:val="en-GB"/>
        </w:rPr>
        <w:t xml:space="preserve">, </w:t>
      </w:r>
      <w:proofErr w:type="spellStart"/>
      <w:r w:rsidRPr="002C29DA">
        <w:rPr>
          <w:rFonts w:ascii="Cambria" w:eastAsia="Malgun Gothic" w:hAnsi="Cambria"/>
          <w:szCs w:val="24"/>
          <w:lang w:val="en-GB"/>
        </w:rPr>
        <w:t>y</w:t>
      </w:r>
      <w:r w:rsidRPr="002C29DA">
        <w:rPr>
          <w:rFonts w:ascii="Cambria" w:eastAsia="Malgun Gothic" w:hAnsi="Cambria"/>
          <w:szCs w:val="24"/>
          <w:vertAlign w:val="subscript"/>
          <w:lang w:val="en-GB"/>
        </w:rPr>
        <w:t>B</w:t>
      </w:r>
      <w:proofErr w:type="spellEnd"/>
      <w:r w:rsidRPr="002C29DA">
        <w:rPr>
          <w:rFonts w:ascii="Cambria" w:eastAsia="Malgun Gothic" w:hAnsi="Cambria"/>
          <w:szCs w:val="24"/>
          <w:lang w:val="en-GB"/>
        </w:rPr>
        <w:t>), and (</w:t>
      </w:r>
      <w:proofErr w:type="spellStart"/>
      <w:r w:rsidRPr="002C29DA">
        <w:rPr>
          <w:rFonts w:ascii="Cambria" w:eastAsia="Malgun Gothic" w:hAnsi="Cambria"/>
          <w:szCs w:val="24"/>
          <w:lang w:val="en-GB"/>
        </w:rPr>
        <w:t>x</w:t>
      </w:r>
      <w:r w:rsidRPr="002C29DA">
        <w:rPr>
          <w:rFonts w:ascii="Cambria" w:eastAsia="Malgun Gothic" w:hAnsi="Cambria"/>
          <w:szCs w:val="24"/>
          <w:vertAlign w:val="subscript"/>
          <w:lang w:val="en-GB"/>
        </w:rPr>
        <w:t>W</w:t>
      </w:r>
      <w:proofErr w:type="spellEnd"/>
      <w:r w:rsidRPr="002C29DA">
        <w:rPr>
          <w:rFonts w:ascii="Cambria" w:eastAsia="Malgun Gothic" w:hAnsi="Cambria"/>
          <w:szCs w:val="24"/>
          <w:lang w:val="en-GB"/>
        </w:rPr>
        <w:t xml:space="preserve">, </w:t>
      </w:r>
      <w:proofErr w:type="spellStart"/>
      <w:r w:rsidRPr="002C29DA">
        <w:rPr>
          <w:rFonts w:ascii="Cambria" w:eastAsia="Malgun Gothic" w:hAnsi="Cambria"/>
          <w:szCs w:val="24"/>
          <w:lang w:val="en-GB"/>
        </w:rPr>
        <w:t>y</w:t>
      </w:r>
      <w:r w:rsidRPr="002C29DA">
        <w:rPr>
          <w:rFonts w:ascii="Cambria" w:eastAsia="Malgun Gothic" w:hAnsi="Cambria"/>
          <w:szCs w:val="24"/>
          <w:vertAlign w:val="subscript"/>
          <w:lang w:val="en-GB"/>
        </w:rPr>
        <w:t>W</w:t>
      </w:r>
      <w:proofErr w:type="spellEnd"/>
      <w:r w:rsidRPr="002C29DA">
        <w:rPr>
          <w:rFonts w:ascii="Cambria" w:eastAsia="Malgun Gothic" w:hAnsi="Cambria"/>
          <w:szCs w:val="24"/>
          <w:lang w:val="en-GB"/>
        </w:rPr>
        <w:t xml:space="preserve">) specified by </w:t>
      </w:r>
      <w:r w:rsidRPr="002C29DA">
        <w:rPr>
          <w:rFonts w:ascii="Cambria" w:eastAsia="MS Mincho" w:hAnsi="Cambria"/>
          <w:szCs w:val="24"/>
          <w:lang w:val="en-GB"/>
        </w:rPr>
        <w:t>Table E.</w:t>
      </w:r>
      <w:r w:rsidRPr="002C29DA">
        <w:rPr>
          <w:rFonts w:ascii="Cambria" w:eastAsia="MS Mincho" w:hAnsi="Cambria"/>
          <w:noProof/>
          <w:szCs w:val="24"/>
          <w:lang w:val="en-GB"/>
        </w:rPr>
        <w:t>3</w:t>
      </w:r>
      <w:r w:rsidRPr="002C29DA">
        <w:rPr>
          <w:rFonts w:ascii="Cambria" w:eastAsia="Malgun Gothic" w:hAnsi="Cambria"/>
          <w:szCs w:val="24"/>
          <w:lang w:val="en-GB"/>
        </w:rPr>
        <w:t xml:space="preserve"> for the </w:t>
      </w:r>
      <w:proofErr w:type="spellStart"/>
      <w:r w:rsidRPr="002C29DA">
        <w:rPr>
          <w:rFonts w:ascii="Cambria" w:eastAsia="Malgun Gothic" w:hAnsi="Cambria"/>
          <w:szCs w:val="24"/>
          <w:lang w:val="en-GB"/>
        </w:rPr>
        <w:t>colour_primaries</w:t>
      </w:r>
      <w:proofErr w:type="spellEnd"/>
      <w:r w:rsidRPr="002C29DA">
        <w:rPr>
          <w:rFonts w:ascii="Cambria" w:eastAsia="Malgun Gothic" w:hAnsi="Cambria"/>
          <w:szCs w:val="24"/>
          <w:lang w:val="en-GB"/>
        </w:rPr>
        <w:t xml:space="preserve"> syntax element for the red, green, blue, and white colour primaries, respectively.</w:t>
      </w:r>
    </w:p>
    <w:p w14:paraId="72E1EFCF" w14:textId="321E64EF"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en-GB"/>
        </w:rPr>
      </w:pPr>
      <w:r w:rsidRPr="002C29DA">
        <w:rPr>
          <w:rFonts w:ascii="Cambria" w:eastAsia="Calibri" w:hAnsi="Cambria"/>
          <w:szCs w:val="22"/>
          <w:lang w:val="en-GB"/>
        </w:rPr>
        <w:t>K</w:t>
      </w:r>
      <w:r w:rsidRPr="002C29DA">
        <w:rPr>
          <w:rFonts w:ascii="Cambria" w:eastAsia="Calibri" w:hAnsi="Cambria"/>
          <w:szCs w:val="22"/>
          <w:vertAlign w:val="subscript"/>
          <w:lang w:val="en-GB"/>
        </w:rPr>
        <w:t>R</w:t>
      </w:r>
      <w:r w:rsidRPr="002C29DA">
        <w:rPr>
          <w:rFonts w:ascii="Cambria" w:eastAsia="Calibri" w:hAnsi="Cambria"/>
          <w:szCs w:val="22"/>
          <w:lang w:val="en-GB"/>
        </w:rPr>
        <w:t xml:space="preserve"> = </w:t>
      </w:r>
      <w:r w:rsidRPr="002C29DA">
        <w:rPr>
          <w:rFonts w:ascii="Cambria" w:hAnsi="Cambria"/>
          <w:noProof/>
          <w:position w:val="-34"/>
          <w:szCs w:val="22"/>
          <w:lang w:val="en-GB"/>
        </w:rPr>
        <w:object w:dxaOrig="8540" w:dyaOrig="800" w14:anchorId="50EB6A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27.7pt;height:37.3pt;mso-width-percent:0;mso-height-percent:0;mso-width-percent:0;mso-height-percent:0" o:ole="">
            <v:imagedata r:id="rId10" o:title=""/>
          </v:shape>
          <o:OLEObject Type="Embed" ProgID="Equation.DSMT4" ShapeID="_x0000_i1025" DrawAspect="Content" ObjectID="_1743552107" r:id="rId11"/>
        </w:object>
      </w:r>
      <w:r w:rsidRPr="002C29DA">
        <w:rPr>
          <w:rFonts w:ascii="Cambria" w:eastAsia="Calibri" w:hAnsi="Cambria"/>
          <w:szCs w:val="22"/>
          <w:lang w:val="en-GB"/>
        </w:rPr>
        <w:tab/>
        <w:t>(E</w:t>
      </w:r>
      <w:r w:rsidRPr="002C29DA">
        <w:rPr>
          <w:rFonts w:ascii="Cambria" w:eastAsia="Calibri" w:hAnsi="Cambria"/>
          <w:szCs w:val="22"/>
          <w:lang w:val="en-GB"/>
        </w:rPr>
        <w:noBreakHyphen/>
      </w:r>
      <w:r w:rsidRPr="002C29DA">
        <w:rPr>
          <w:rFonts w:ascii="Cambria" w:eastAsia="Calibri" w:hAnsi="Cambria"/>
          <w:noProof/>
          <w:szCs w:val="22"/>
          <w:lang w:val="en-GB"/>
        </w:rPr>
        <w:t>2</w:t>
      </w:r>
      <w:r w:rsidR="00AE1912">
        <w:rPr>
          <w:rFonts w:ascii="Cambria" w:eastAsia="Calibri" w:hAnsi="Cambria"/>
          <w:noProof/>
          <w:szCs w:val="22"/>
          <w:lang w:val="en-GB"/>
        </w:rPr>
        <w:t>9</w:t>
      </w:r>
      <w:r w:rsidRPr="002C29DA">
        <w:rPr>
          <w:rFonts w:ascii="Cambria" w:eastAsia="Calibri" w:hAnsi="Cambria"/>
          <w:szCs w:val="22"/>
          <w:lang w:val="en-GB"/>
        </w:rPr>
        <w:t>)</w:t>
      </w:r>
    </w:p>
    <w:p w14:paraId="60B9CE5C" w14:textId="13B40C2B"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en-GB"/>
        </w:rPr>
      </w:pPr>
      <w:r w:rsidRPr="002C29DA">
        <w:rPr>
          <w:rFonts w:ascii="Cambria" w:eastAsia="Calibri" w:hAnsi="Cambria"/>
          <w:szCs w:val="22"/>
          <w:lang w:val="en-GB"/>
        </w:rPr>
        <w:t>K</w:t>
      </w:r>
      <w:r w:rsidRPr="002C29DA">
        <w:rPr>
          <w:rFonts w:ascii="Cambria" w:eastAsia="Calibri" w:hAnsi="Cambria"/>
          <w:szCs w:val="22"/>
          <w:vertAlign w:val="subscript"/>
          <w:lang w:val="en-GB"/>
        </w:rPr>
        <w:t>B</w:t>
      </w:r>
      <w:r w:rsidRPr="002C29DA">
        <w:rPr>
          <w:rFonts w:ascii="Cambria" w:eastAsia="Calibri" w:hAnsi="Cambria"/>
          <w:szCs w:val="22"/>
          <w:lang w:val="en-GB"/>
        </w:rPr>
        <w:t xml:space="preserve"> = </w:t>
      </w:r>
      <w:r w:rsidRPr="002C29DA">
        <w:rPr>
          <w:rFonts w:ascii="Cambria" w:hAnsi="Cambria"/>
          <w:noProof/>
          <w:position w:val="-34"/>
          <w:szCs w:val="22"/>
          <w:lang w:val="en-GB"/>
        </w:rPr>
        <w:object w:dxaOrig="8520" w:dyaOrig="800" w14:anchorId="7263B51B">
          <v:shape id="_x0000_i1026" type="#_x0000_t75" alt="" style="width:426.45pt;height:37.3pt;mso-width-percent:0;mso-height-percent:0;mso-width-percent:0;mso-height-percent:0" o:ole="">
            <v:imagedata r:id="rId12" o:title=""/>
          </v:shape>
          <o:OLEObject Type="Embed" ProgID="Equation.DSMT4" ShapeID="_x0000_i1026" DrawAspect="Content" ObjectID="_1743552108" r:id="rId13"/>
        </w:object>
      </w:r>
      <w:r w:rsidRPr="002C29DA">
        <w:rPr>
          <w:rFonts w:ascii="Cambria" w:eastAsia="Calibri" w:hAnsi="Cambria"/>
          <w:szCs w:val="22"/>
          <w:lang w:val="en-GB"/>
        </w:rPr>
        <w:tab/>
        <w:t>(E</w:t>
      </w:r>
      <w:r w:rsidRPr="002C29DA">
        <w:rPr>
          <w:rFonts w:ascii="Cambria" w:eastAsia="Calibri" w:hAnsi="Cambria"/>
          <w:szCs w:val="22"/>
          <w:lang w:val="en-GB"/>
        </w:rPr>
        <w:noBreakHyphen/>
      </w:r>
      <w:r w:rsidR="00AE1912">
        <w:rPr>
          <w:rFonts w:ascii="Cambria" w:eastAsia="Calibri" w:hAnsi="Cambria"/>
          <w:noProof/>
          <w:szCs w:val="22"/>
          <w:lang w:val="en-GB"/>
        </w:rPr>
        <w:t>30</w:t>
      </w:r>
      <w:r w:rsidRPr="002C29DA">
        <w:rPr>
          <w:rFonts w:ascii="Cambria" w:eastAsia="Calibri" w:hAnsi="Cambria"/>
          <w:szCs w:val="22"/>
          <w:lang w:val="en-GB"/>
        </w:rPr>
        <w:t>)</w:t>
      </w:r>
    </w:p>
    <w:p w14:paraId="532E8A7E"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403"/>
        <w:textAlignment w:val="auto"/>
        <w:rPr>
          <w:rFonts w:ascii="Cambria" w:eastAsia="Calibri" w:hAnsi="Cambria"/>
          <w:szCs w:val="22"/>
          <w:lang w:val="en-GB"/>
        </w:rPr>
      </w:pPr>
      <w:r w:rsidRPr="002C29DA">
        <w:rPr>
          <w:rFonts w:ascii="Cambria" w:eastAsia="Calibri" w:hAnsi="Cambria"/>
          <w:szCs w:val="22"/>
          <w:lang w:val="en-GB"/>
        </w:rPr>
        <w:t>where the values of z</w:t>
      </w:r>
      <w:r w:rsidRPr="002C29DA">
        <w:rPr>
          <w:rFonts w:ascii="Cambria" w:eastAsia="Calibri" w:hAnsi="Cambria"/>
          <w:szCs w:val="22"/>
          <w:vertAlign w:val="subscript"/>
          <w:lang w:val="en-GB"/>
        </w:rPr>
        <w:t>R</w:t>
      </w:r>
      <w:r w:rsidRPr="002C29DA">
        <w:rPr>
          <w:rFonts w:ascii="Cambria" w:eastAsia="Calibri" w:hAnsi="Cambria"/>
          <w:szCs w:val="22"/>
          <w:lang w:val="en-GB"/>
        </w:rPr>
        <w:t>, z</w:t>
      </w:r>
      <w:r w:rsidRPr="002C29DA">
        <w:rPr>
          <w:rFonts w:ascii="Cambria" w:eastAsia="Calibri" w:hAnsi="Cambria"/>
          <w:szCs w:val="22"/>
          <w:vertAlign w:val="subscript"/>
          <w:lang w:val="en-GB"/>
        </w:rPr>
        <w:t>G</w:t>
      </w:r>
      <w:r w:rsidRPr="002C29DA">
        <w:rPr>
          <w:rFonts w:ascii="Cambria" w:eastAsia="Calibri" w:hAnsi="Cambria"/>
          <w:szCs w:val="22"/>
          <w:lang w:val="en-GB"/>
        </w:rPr>
        <w:t>, z</w:t>
      </w:r>
      <w:r w:rsidRPr="002C29DA">
        <w:rPr>
          <w:rFonts w:ascii="Cambria" w:eastAsia="Calibri" w:hAnsi="Cambria"/>
          <w:szCs w:val="22"/>
          <w:vertAlign w:val="subscript"/>
          <w:lang w:val="en-GB"/>
        </w:rPr>
        <w:t>B</w:t>
      </w:r>
      <w:r w:rsidRPr="002C29DA">
        <w:rPr>
          <w:rFonts w:ascii="Cambria" w:eastAsia="Calibri" w:hAnsi="Cambria"/>
          <w:szCs w:val="22"/>
          <w:lang w:val="en-GB"/>
        </w:rPr>
        <w:t>, and z</w:t>
      </w:r>
      <w:r w:rsidRPr="002C29DA">
        <w:rPr>
          <w:rFonts w:ascii="Cambria" w:eastAsia="Calibri" w:hAnsi="Cambria"/>
          <w:szCs w:val="22"/>
          <w:vertAlign w:val="subscript"/>
          <w:lang w:val="en-GB"/>
        </w:rPr>
        <w:t>W</w:t>
      </w:r>
      <w:r w:rsidRPr="002C29DA">
        <w:rPr>
          <w:rFonts w:ascii="Cambria" w:eastAsia="Calibri" w:hAnsi="Cambria"/>
          <w:szCs w:val="22"/>
          <w:lang w:val="en-GB"/>
        </w:rPr>
        <w:t>, are given by:</w:t>
      </w:r>
    </w:p>
    <w:p w14:paraId="3B83F344" w14:textId="26C9A1A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z</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1 − ( x</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y</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w:t>
      </w:r>
      <w:r w:rsidRPr="002C29DA">
        <w:rPr>
          <w:rFonts w:ascii="Cambria" w:eastAsia="Calibri" w:hAnsi="Cambria"/>
          <w:szCs w:val="22"/>
          <w:lang w:val="de-CH"/>
        </w:rPr>
        <w:tab/>
        <w:t>(E</w:t>
      </w:r>
      <w:r w:rsidRPr="002C29DA">
        <w:rPr>
          <w:rFonts w:ascii="Cambria" w:eastAsia="Calibri" w:hAnsi="Cambria"/>
          <w:szCs w:val="22"/>
          <w:lang w:val="de-CH"/>
        </w:rPr>
        <w:noBreakHyphen/>
      </w:r>
      <w:r w:rsidR="00AE1912">
        <w:rPr>
          <w:rFonts w:ascii="Cambria" w:eastAsia="MS Mincho" w:hAnsi="Cambria"/>
          <w:noProof/>
          <w:szCs w:val="22"/>
          <w:lang w:val="de-CH"/>
        </w:rPr>
        <w:t>31</w:t>
      </w:r>
      <w:r w:rsidRPr="002C29DA">
        <w:rPr>
          <w:rFonts w:ascii="Cambria" w:eastAsia="Calibri" w:hAnsi="Cambria"/>
          <w:szCs w:val="22"/>
          <w:lang w:val="de-CH"/>
        </w:rPr>
        <w:t>)</w:t>
      </w:r>
    </w:p>
    <w:p w14:paraId="50185C55" w14:textId="66D8CA0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z</w:t>
      </w:r>
      <w:r w:rsidRPr="002C29DA">
        <w:rPr>
          <w:rFonts w:ascii="Cambria" w:eastAsia="Calibri" w:hAnsi="Cambria"/>
          <w:szCs w:val="22"/>
          <w:vertAlign w:val="subscript"/>
          <w:lang w:val="de-CH"/>
        </w:rPr>
        <w:t>G</w:t>
      </w:r>
      <w:r w:rsidRPr="002C29DA">
        <w:rPr>
          <w:rFonts w:ascii="Cambria" w:eastAsia="Calibri" w:hAnsi="Cambria"/>
          <w:szCs w:val="22"/>
          <w:lang w:val="de-CH"/>
        </w:rPr>
        <w:t xml:space="preserve"> = 1 − ( x</w:t>
      </w:r>
      <w:r w:rsidRPr="002C29DA">
        <w:rPr>
          <w:rFonts w:ascii="Cambria" w:eastAsia="Calibri" w:hAnsi="Cambria"/>
          <w:szCs w:val="22"/>
          <w:vertAlign w:val="subscript"/>
          <w:lang w:val="de-CH"/>
        </w:rPr>
        <w:t>G</w:t>
      </w:r>
      <w:r w:rsidRPr="002C29DA">
        <w:rPr>
          <w:rFonts w:ascii="Cambria" w:eastAsia="Calibri" w:hAnsi="Cambria"/>
          <w:szCs w:val="22"/>
          <w:lang w:val="de-CH"/>
        </w:rPr>
        <w:t xml:space="preserve"> + y</w:t>
      </w:r>
      <w:r w:rsidRPr="002C29DA">
        <w:rPr>
          <w:rFonts w:ascii="Cambria" w:eastAsia="Calibri" w:hAnsi="Cambria"/>
          <w:szCs w:val="22"/>
          <w:vertAlign w:val="subscript"/>
          <w:lang w:val="de-CH"/>
        </w:rPr>
        <w:t>G</w:t>
      </w:r>
      <w:r w:rsidRPr="002C29DA">
        <w:rPr>
          <w:rFonts w:ascii="Cambria" w:eastAsia="Calibri" w:hAnsi="Cambria"/>
          <w:szCs w:val="22"/>
          <w:lang w:val="de-CH"/>
        </w:rPr>
        <w:t xml:space="preserve"> )</w:t>
      </w:r>
      <w:r w:rsidRPr="002C29DA">
        <w:rPr>
          <w:rFonts w:ascii="Cambria" w:eastAsia="Calibri" w:hAnsi="Cambria"/>
          <w:szCs w:val="22"/>
          <w:lang w:val="de-CH"/>
        </w:rPr>
        <w:tab/>
        <w:t>(E</w:t>
      </w:r>
      <w:r w:rsidRPr="002C29DA">
        <w:rPr>
          <w:rFonts w:ascii="Cambria" w:eastAsia="Calibri" w:hAnsi="Cambria"/>
          <w:szCs w:val="22"/>
          <w:lang w:val="de-CH"/>
        </w:rPr>
        <w:noBreakHyphen/>
      </w:r>
      <w:r w:rsidR="00AE1912">
        <w:rPr>
          <w:rFonts w:ascii="Cambria" w:eastAsia="MS Mincho" w:hAnsi="Cambria"/>
          <w:noProof/>
          <w:szCs w:val="22"/>
          <w:lang w:val="de-CH"/>
        </w:rPr>
        <w:t>32</w:t>
      </w:r>
      <w:r w:rsidRPr="002C29DA">
        <w:rPr>
          <w:rFonts w:ascii="Cambria" w:eastAsia="Calibri" w:hAnsi="Cambria"/>
          <w:szCs w:val="22"/>
          <w:lang w:val="de-CH"/>
        </w:rPr>
        <w:t>)</w:t>
      </w:r>
    </w:p>
    <w:p w14:paraId="519B008B" w14:textId="2D893B4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z</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1 − ( x</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y</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szCs w:val="22"/>
          <w:lang w:val="de-CH"/>
        </w:rPr>
        <w:t>3</w:t>
      </w:r>
      <w:r w:rsidR="00AE1912">
        <w:rPr>
          <w:rFonts w:ascii="Cambria" w:eastAsia="MS Mincho" w:hAnsi="Cambria"/>
          <w:noProof/>
          <w:szCs w:val="22"/>
          <w:lang w:val="de-CH"/>
        </w:rPr>
        <w:t>3</w:t>
      </w:r>
      <w:r w:rsidRPr="002C29DA">
        <w:rPr>
          <w:rFonts w:ascii="Cambria" w:eastAsia="Calibri" w:hAnsi="Cambria"/>
          <w:szCs w:val="22"/>
          <w:lang w:val="de-CH"/>
        </w:rPr>
        <w:t>)</w:t>
      </w:r>
    </w:p>
    <w:p w14:paraId="4270C244" w14:textId="5B34FC15"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z</w:t>
      </w:r>
      <w:r w:rsidRPr="002C29DA">
        <w:rPr>
          <w:rFonts w:ascii="Cambria" w:eastAsia="Calibri" w:hAnsi="Cambria"/>
          <w:szCs w:val="22"/>
          <w:vertAlign w:val="subscript"/>
          <w:lang w:val="de-CH"/>
        </w:rPr>
        <w:t>W</w:t>
      </w:r>
      <w:r w:rsidRPr="002C29DA">
        <w:rPr>
          <w:rFonts w:ascii="Cambria" w:eastAsia="Calibri" w:hAnsi="Cambria"/>
          <w:szCs w:val="22"/>
          <w:lang w:val="de-CH"/>
        </w:rPr>
        <w:t xml:space="preserve"> = 1 − ( x</w:t>
      </w:r>
      <w:r w:rsidRPr="002C29DA">
        <w:rPr>
          <w:rFonts w:ascii="Cambria" w:eastAsia="Calibri" w:hAnsi="Cambria"/>
          <w:szCs w:val="22"/>
          <w:vertAlign w:val="subscript"/>
          <w:lang w:val="de-CH"/>
        </w:rPr>
        <w:t>W</w:t>
      </w:r>
      <w:r w:rsidRPr="002C29DA">
        <w:rPr>
          <w:rFonts w:ascii="Cambria" w:eastAsia="Calibri" w:hAnsi="Cambria"/>
          <w:szCs w:val="22"/>
          <w:lang w:val="de-CH"/>
        </w:rPr>
        <w:t xml:space="preserve"> + y</w:t>
      </w:r>
      <w:r w:rsidRPr="002C29DA">
        <w:rPr>
          <w:rFonts w:ascii="Cambria" w:eastAsia="Calibri" w:hAnsi="Cambria"/>
          <w:szCs w:val="22"/>
          <w:vertAlign w:val="subscript"/>
          <w:lang w:val="de-CH"/>
        </w:rPr>
        <w:t>W</w:t>
      </w:r>
      <w:r w:rsidRPr="002C29DA">
        <w:rPr>
          <w:rFonts w:ascii="Cambria" w:eastAsia="Calibri" w:hAnsi="Cambria"/>
          <w:szCs w:val="22"/>
          <w:lang w:val="de-CH"/>
        </w:rPr>
        <w:t xml:space="preserve">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szCs w:val="22"/>
          <w:lang w:val="de-CH"/>
        </w:rPr>
        <w:t>3</w:t>
      </w:r>
      <w:r w:rsidR="00AE1912">
        <w:rPr>
          <w:rFonts w:ascii="Cambria" w:eastAsia="MS Mincho" w:hAnsi="Cambria"/>
          <w:noProof/>
          <w:szCs w:val="22"/>
          <w:lang w:val="de-CH"/>
        </w:rPr>
        <w:t>4</w:t>
      </w:r>
      <w:r w:rsidRPr="002C29DA">
        <w:rPr>
          <w:rFonts w:ascii="Cambria" w:eastAsia="Calibri" w:hAnsi="Cambria"/>
          <w:szCs w:val="22"/>
          <w:lang w:val="de-CH"/>
        </w:rPr>
        <w:t>)</w:t>
      </w:r>
    </w:p>
    <w:p w14:paraId="7AD98883" w14:textId="1B1801A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rPr>
          <w:rFonts w:ascii="Cambria" w:eastAsia="Calibri" w:hAnsi="Cambria"/>
          <w:szCs w:val="22"/>
          <w:lang w:val="en-GB"/>
        </w:rPr>
      </w:pPr>
      <w:r w:rsidRPr="002C29DA">
        <w:rPr>
          <w:rFonts w:ascii="Cambria" w:eastAsia="Calibri" w:hAnsi="Cambria"/>
          <w:szCs w:val="22"/>
          <w:lang w:val="en-GB"/>
        </w:rPr>
        <w:t>The variables E′</w:t>
      </w:r>
      <w:r w:rsidRPr="002C29DA">
        <w:rPr>
          <w:rFonts w:ascii="Cambria" w:eastAsia="Calibri" w:hAnsi="Cambria"/>
          <w:szCs w:val="22"/>
          <w:vertAlign w:val="subscript"/>
          <w:lang w:val="en-GB"/>
        </w:rPr>
        <w:t>Y</w:t>
      </w:r>
      <w:r w:rsidRPr="002C29DA">
        <w:rPr>
          <w:rFonts w:ascii="Cambria" w:eastAsia="Calibri" w:hAnsi="Cambria"/>
          <w:szCs w:val="22"/>
          <w:lang w:val="en-GB"/>
        </w:rPr>
        <w:t>, E′</w:t>
      </w:r>
      <w:r w:rsidRPr="002C29DA">
        <w:rPr>
          <w:rFonts w:ascii="Cambria" w:eastAsia="Calibri" w:hAnsi="Cambria"/>
          <w:szCs w:val="22"/>
          <w:vertAlign w:val="subscript"/>
          <w:lang w:val="en-GB"/>
        </w:rPr>
        <w:t>PB</w:t>
      </w:r>
      <w:r w:rsidRPr="002C29DA">
        <w:rPr>
          <w:rFonts w:ascii="Cambria" w:eastAsia="Calibri" w:hAnsi="Cambria"/>
          <w:szCs w:val="22"/>
          <w:lang w:val="en-GB"/>
        </w:rPr>
        <w:t>, and E′</w:t>
      </w:r>
      <w:r w:rsidRPr="002C29DA">
        <w:rPr>
          <w:rFonts w:ascii="Cambria" w:eastAsia="Calibri" w:hAnsi="Cambria"/>
          <w:szCs w:val="22"/>
          <w:vertAlign w:val="subscript"/>
          <w:lang w:val="en-GB"/>
        </w:rPr>
        <w:t>PR</w:t>
      </w:r>
      <w:r w:rsidRPr="002C29DA">
        <w:rPr>
          <w:rFonts w:ascii="Cambria" w:eastAsia="Calibri" w:hAnsi="Cambria"/>
          <w:szCs w:val="22"/>
          <w:lang w:val="en-GB"/>
        </w:rPr>
        <w:t xml:space="preserve"> (for matrix_coeffs not equal to 0, 8, 15, or 16) or Y, Cb, and Cr (for matrix_coeffs equal to 0, 8, 15, or 16) are specified as follows:</w:t>
      </w:r>
    </w:p>
    <w:p w14:paraId="0656F351" w14:textId="03042D0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rPr>
          <w:rFonts w:ascii="Cambria" w:eastAsia="Malgun Gothic" w:hAnsi="Cambria"/>
          <w:szCs w:val="24"/>
          <w:lang w:val="en-GB"/>
        </w:rPr>
      </w:pPr>
      <w:r w:rsidRPr="002C29DA">
        <w:rPr>
          <w:rFonts w:ascii="Cambria" w:eastAsia="Malgun Gothic" w:hAnsi="Cambria"/>
          <w:szCs w:val="24"/>
          <w:lang w:val="en-GB"/>
        </w:rPr>
        <w:t>—</w:t>
      </w:r>
      <w:r w:rsidRPr="002C29DA">
        <w:rPr>
          <w:rFonts w:ascii="Cambria" w:eastAsia="Malgun Gothic" w:hAnsi="Cambria"/>
          <w:szCs w:val="24"/>
          <w:lang w:val="en-GB"/>
        </w:rPr>
        <w:tab/>
        <w:t>If matrix_coeffs is not equal to 0, 8, 10, 11, 13, 14, 15, 16,</w:t>
      </w:r>
      <w:r w:rsidR="005F24C9">
        <w:rPr>
          <w:rFonts w:ascii="Cambria" w:eastAsia="Malgun Gothic" w:hAnsi="Cambria"/>
          <w:szCs w:val="24"/>
          <w:lang w:val="en-GB"/>
        </w:rPr>
        <w:t xml:space="preserve"> or 17,</w:t>
      </w:r>
      <w:r w:rsidRPr="002C29DA">
        <w:rPr>
          <w:rFonts w:ascii="Cambria" w:eastAsia="Malgun Gothic" w:hAnsi="Cambria"/>
          <w:szCs w:val="24"/>
          <w:lang w:val="en-GB"/>
        </w:rPr>
        <w:t xml:space="preserve"> the following formulae apply:</w:t>
      </w:r>
    </w:p>
    <w:p w14:paraId="50C1294A" w14:textId="0E404E5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E′</w:t>
      </w:r>
      <w:r w:rsidRPr="002C29DA">
        <w:rPr>
          <w:rFonts w:ascii="Cambria" w:eastAsia="Calibri" w:hAnsi="Cambria"/>
          <w:szCs w:val="22"/>
          <w:vertAlign w:val="subscript"/>
          <w:lang w:val="de-CH"/>
        </w:rPr>
        <w:t>Y</w:t>
      </w:r>
      <w:r w:rsidRPr="002C29DA">
        <w:rPr>
          <w:rFonts w:ascii="Cambria" w:eastAsia="Calibri" w:hAnsi="Cambria"/>
          <w:szCs w:val="22"/>
          <w:lang w:val="de-CH"/>
        </w:rPr>
        <w:t xml:space="preserve"> = K</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( 1 − K</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K</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 E′</w:t>
      </w:r>
      <w:r w:rsidRPr="002C29DA">
        <w:rPr>
          <w:rFonts w:ascii="Cambria" w:eastAsia="Calibri" w:hAnsi="Cambria"/>
          <w:szCs w:val="22"/>
          <w:vertAlign w:val="subscript"/>
          <w:lang w:val="de-CH"/>
        </w:rPr>
        <w:t>G</w:t>
      </w:r>
      <w:r w:rsidRPr="002C29DA">
        <w:rPr>
          <w:rFonts w:ascii="Cambria" w:eastAsia="Calibri" w:hAnsi="Cambria"/>
          <w:szCs w:val="22"/>
          <w:lang w:val="de-CH"/>
        </w:rPr>
        <w:t xml:space="preserve"> + K</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B</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szCs w:val="22"/>
          <w:lang w:val="de-CH"/>
        </w:rPr>
        <w:t>3</w:t>
      </w:r>
      <w:r w:rsidR="00AE1912">
        <w:rPr>
          <w:rFonts w:ascii="Cambria" w:eastAsia="MS Mincho" w:hAnsi="Cambria"/>
          <w:noProof/>
          <w:szCs w:val="22"/>
          <w:lang w:val="de-CH"/>
        </w:rPr>
        <w:t>5</w:t>
      </w:r>
      <w:r w:rsidRPr="002C29DA">
        <w:rPr>
          <w:rFonts w:ascii="Cambria" w:eastAsia="Calibri" w:hAnsi="Cambria"/>
          <w:szCs w:val="22"/>
          <w:lang w:val="de-CH"/>
        </w:rPr>
        <w:t>)</w:t>
      </w:r>
    </w:p>
    <w:p w14:paraId="1D59E4EF" w14:textId="1FDBB1B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E′</w:t>
      </w:r>
      <w:r w:rsidRPr="002C29DA">
        <w:rPr>
          <w:rFonts w:ascii="Cambria" w:eastAsia="Calibri" w:hAnsi="Cambria"/>
          <w:szCs w:val="22"/>
          <w:vertAlign w:val="subscript"/>
          <w:lang w:val="de-CH"/>
        </w:rPr>
        <w:t>PB</w:t>
      </w:r>
      <w:r w:rsidRPr="002C29DA">
        <w:rPr>
          <w:rFonts w:ascii="Cambria" w:eastAsia="Calibri" w:hAnsi="Cambria"/>
          <w:szCs w:val="22"/>
          <w:lang w:val="de-CH"/>
        </w:rPr>
        <w:t xml:space="preserve"> = 0.5 * ( E′</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Y</w:t>
      </w:r>
      <w:r w:rsidRPr="002C29DA">
        <w:rPr>
          <w:rFonts w:ascii="Cambria" w:eastAsia="Calibri" w:hAnsi="Cambria"/>
          <w:szCs w:val="22"/>
          <w:lang w:val="de-CH"/>
        </w:rPr>
        <w:t xml:space="preserve"> ) ÷ ( 1 − K</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szCs w:val="22"/>
          <w:lang w:val="de-CH"/>
        </w:rPr>
        <w:t>3</w:t>
      </w:r>
      <w:r w:rsidR="00AE1912">
        <w:rPr>
          <w:rFonts w:ascii="Cambria" w:eastAsia="MS Mincho" w:hAnsi="Cambria"/>
          <w:noProof/>
          <w:szCs w:val="22"/>
          <w:lang w:val="de-CH"/>
        </w:rPr>
        <w:t>6</w:t>
      </w:r>
      <w:r w:rsidRPr="002C29DA">
        <w:rPr>
          <w:rFonts w:ascii="Cambria" w:eastAsia="Calibri" w:hAnsi="Cambria"/>
          <w:szCs w:val="22"/>
          <w:lang w:val="de-CH"/>
        </w:rPr>
        <w:t>)</w:t>
      </w:r>
    </w:p>
    <w:p w14:paraId="1CB071A1" w14:textId="20E00499"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E′</w:t>
      </w:r>
      <w:r w:rsidRPr="002C29DA">
        <w:rPr>
          <w:rFonts w:ascii="Cambria" w:eastAsia="Calibri" w:hAnsi="Cambria"/>
          <w:szCs w:val="22"/>
          <w:vertAlign w:val="subscript"/>
          <w:lang w:val="de-CH"/>
        </w:rPr>
        <w:t>PR</w:t>
      </w:r>
      <w:r w:rsidRPr="002C29DA">
        <w:rPr>
          <w:rFonts w:ascii="Cambria" w:eastAsia="Calibri" w:hAnsi="Cambria"/>
          <w:szCs w:val="22"/>
          <w:lang w:val="de-CH"/>
        </w:rPr>
        <w:t xml:space="preserve"> = 0.5 * ( E′</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Y</w:t>
      </w:r>
      <w:r w:rsidRPr="002C29DA">
        <w:rPr>
          <w:rFonts w:ascii="Cambria" w:eastAsia="Calibri" w:hAnsi="Cambria"/>
          <w:szCs w:val="22"/>
          <w:lang w:val="de-CH"/>
        </w:rPr>
        <w:t xml:space="preserve"> ) ÷ ( 1 − K</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szCs w:val="22"/>
          <w:lang w:val="de-CH"/>
        </w:rPr>
        <w:t>3</w:t>
      </w:r>
      <w:r w:rsidR="00AE1912">
        <w:rPr>
          <w:rFonts w:ascii="Cambria" w:eastAsia="MS Mincho" w:hAnsi="Cambria"/>
          <w:noProof/>
          <w:szCs w:val="22"/>
          <w:lang w:val="de-CH"/>
        </w:rPr>
        <w:t>7</w:t>
      </w:r>
      <w:r w:rsidRPr="002C29DA">
        <w:rPr>
          <w:rFonts w:ascii="Cambria" w:eastAsia="Calibri" w:hAnsi="Cambria"/>
          <w:szCs w:val="22"/>
          <w:lang w:val="de-CH"/>
        </w:rPr>
        <w:t>)</w:t>
      </w:r>
    </w:p>
    <w:p w14:paraId="3803E7EF"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368"/>
        </w:tabs>
        <w:overflowPunct/>
        <w:autoSpaceDE/>
        <w:autoSpaceDN/>
        <w:adjustRightInd/>
        <w:spacing w:before="0" w:after="240" w:line="220" w:lineRule="atLeast"/>
        <w:ind w:left="403"/>
        <w:textAlignment w:val="auto"/>
        <w:rPr>
          <w:rFonts w:ascii="Cambria" w:eastAsia="Calibri" w:hAnsi="Cambria"/>
          <w:sz w:val="20"/>
          <w:szCs w:val="22"/>
          <w:lang w:val="en-GB"/>
        </w:rPr>
      </w:pPr>
      <w:r w:rsidRPr="002C29DA">
        <w:rPr>
          <w:rFonts w:ascii="Cambria" w:eastAsia="Calibri" w:hAnsi="Cambria"/>
          <w:sz w:val="20"/>
          <w:szCs w:val="22"/>
          <w:lang w:val="en-GB"/>
        </w:rPr>
        <w:t>NOTE 8</w:t>
      </w:r>
      <w:r w:rsidRPr="002C29DA">
        <w:rPr>
          <w:rFonts w:ascii="Cambria" w:eastAsia="Calibri" w:hAnsi="Cambria"/>
          <w:sz w:val="20"/>
          <w:szCs w:val="22"/>
          <w:lang w:val="en-GB"/>
        </w:rPr>
        <w:tab/>
        <w:t>E′</w:t>
      </w:r>
      <w:r w:rsidRPr="002C29DA">
        <w:rPr>
          <w:rFonts w:ascii="Cambria" w:eastAsia="Calibri" w:hAnsi="Cambria"/>
          <w:sz w:val="20"/>
          <w:szCs w:val="22"/>
          <w:vertAlign w:val="subscript"/>
          <w:lang w:val="en-GB"/>
        </w:rPr>
        <w:t>Y</w:t>
      </w:r>
      <w:r w:rsidRPr="002C29DA">
        <w:rPr>
          <w:rFonts w:ascii="Cambria" w:eastAsia="Calibri" w:hAnsi="Cambria"/>
          <w:sz w:val="20"/>
          <w:szCs w:val="22"/>
          <w:lang w:val="en-GB"/>
        </w:rPr>
        <w:t xml:space="preserve"> is a real number with the value 0 associated with nominal black and the value 1 associated with nominal white. E′</w:t>
      </w:r>
      <w:r w:rsidRPr="002C29DA">
        <w:rPr>
          <w:rFonts w:ascii="Cambria" w:eastAsia="Calibri" w:hAnsi="Cambria"/>
          <w:sz w:val="20"/>
          <w:szCs w:val="22"/>
          <w:vertAlign w:val="subscript"/>
          <w:lang w:val="en-GB"/>
        </w:rPr>
        <w:t>PB</w:t>
      </w:r>
      <w:r w:rsidRPr="002C29DA">
        <w:rPr>
          <w:rFonts w:ascii="Cambria" w:eastAsia="Calibri" w:hAnsi="Cambria"/>
          <w:sz w:val="20"/>
          <w:szCs w:val="22"/>
          <w:lang w:val="en-GB"/>
        </w:rPr>
        <w:t xml:space="preserve"> and E′</w:t>
      </w:r>
      <w:r w:rsidRPr="002C29DA">
        <w:rPr>
          <w:rFonts w:ascii="Cambria" w:eastAsia="Calibri" w:hAnsi="Cambria"/>
          <w:sz w:val="20"/>
          <w:szCs w:val="22"/>
          <w:vertAlign w:val="subscript"/>
          <w:lang w:val="en-GB"/>
        </w:rPr>
        <w:t>PR</w:t>
      </w:r>
      <w:r w:rsidRPr="002C29DA">
        <w:rPr>
          <w:rFonts w:ascii="Cambria" w:eastAsia="Calibri" w:hAnsi="Cambria"/>
          <w:sz w:val="20"/>
          <w:szCs w:val="22"/>
          <w:lang w:val="en-GB"/>
        </w:rPr>
        <w:t xml:space="preserve"> are real numbers with the value 0 associated with both nominal black and nominal white. When transfer_characteristics is not equal to 11 or 12, E′</w:t>
      </w:r>
      <w:r w:rsidRPr="002C29DA">
        <w:rPr>
          <w:rFonts w:ascii="Cambria" w:eastAsia="Calibri" w:hAnsi="Cambria"/>
          <w:sz w:val="20"/>
          <w:szCs w:val="22"/>
          <w:vertAlign w:val="subscript"/>
          <w:lang w:val="en-GB"/>
        </w:rPr>
        <w:t>Y</w:t>
      </w:r>
      <w:r w:rsidRPr="002C29DA">
        <w:rPr>
          <w:rFonts w:ascii="Cambria" w:eastAsia="Calibri" w:hAnsi="Cambria"/>
          <w:sz w:val="20"/>
          <w:szCs w:val="22"/>
          <w:lang w:val="en-GB"/>
        </w:rPr>
        <w:t xml:space="preserve"> is a real number with values in the range of 0 to 1 inclusive. When transfer_characteristics is not equal to 11 or 12, E′</w:t>
      </w:r>
      <w:r w:rsidRPr="002C29DA">
        <w:rPr>
          <w:rFonts w:ascii="Cambria" w:eastAsia="Calibri" w:hAnsi="Cambria"/>
          <w:sz w:val="20"/>
          <w:szCs w:val="22"/>
          <w:vertAlign w:val="subscript"/>
          <w:lang w:val="en-GB"/>
        </w:rPr>
        <w:t>PB</w:t>
      </w:r>
      <w:r w:rsidRPr="002C29DA">
        <w:rPr>
          <w:rFonts w:ascii="Cambria" w:eastAsia="Calibri" w:hAnsi="Cambria"/>
          <w:sz w:val="20"/>
          <w:szCs w:val="22"/>
          <w:lang w:val="en-GB"/>
        </w:rPr>
        <w:t xml:space="preserve"> and E′</w:t>
      </w:r>
      <w:r w:rsidRPr="002C29DA">
        <w:rPr>
          <w:rFonts w:ascii="Cambria" w:eastAsia="Calibri" w:hAnsi="Cambria"/>
          <w:sz w:val="20"/>
          <w:szCs w:val="22"/>
          <w:vertAlign w:val="subscript"/>
          <w:lang w:val="en-GB"/>
        </w:rPr>
        <w:t>PR</w:t>
      </w:r>
      <w:r w:rsidRPr="002C29DA">
        <w:rPr>
          <w:rFonts w:ascii="Cambria" w:eastAsia="Calibri" w:hAnsi="Cambria"/>
          <w:sz w:val="20"/>
          <w:szCs w:val="22"/>
          <w:lang w:val="en-GB"/>
        </w:rPr>
        <w:t xml:space="preserve"> are real numbers with values in the range of −0.5 to 0.5 inclusive. When transfer_characteristics is equal to 11 or 12, E′</w:t>
      </w:r>
      <w:r w:rsidRPr="002C29DA">
        <w:rPr>
          <w:rFonts w:ascii="Cambria" w:eastAsia="Calibri" w:hAnsi="Cambria"/>
          <w:sz w:val="20"/>
          <w:szCs w:val="22"/>
          <w:vertAlign w:val="subscript"/>
          <w:lang w:val="en-GB"/>
        </w:rPr>
        <w:t>Y</w:t>
      </w:r>
      <w:r w:rsidRPr="002C29DA">
        <w:rPr>
          <w:rFonts w:ascii="Cambria" w:eastAsia="Calibri" w:hAnsi="Cambria"/>
          <w:sz w:val="20"/>
          <w:szCs w:val="22"/>
          <w:lang w:val="en-GB"/>
        </w:rPr>
        <w:t>, E′</w:t>
      </w:r>
      <w:r w:rsidRPr="002C29DA">
        <w:rPr>
          <w:rFonts w:ascii="Cambria" w:eastAsia="Calibri" w:hAnsi="Cambria"/>
          <w:sz w:val="20"/>
          <w:szCs w:val="22"/>
          <w:vertAlign w:val="subscript"/>
          <w:lang w:val="en-GB"/>
        </w:rPr>
        <w:t>PB</w:t>
      </w:r>
      <w:r w:rsidRPr="002C29DA">
        <w:rPr>
          <w:rFonts w:ascii="Cambria" w:eastAsia="Calibri" w:hAnsi="Cambria"/>
          <w:sz w:val="20"/>
          <w:szCs w:val="22"/>
          <w:lang w:val="en-GB"/>
        </w:rPr>
        <w:t xml:space="preserve"> and E′</w:t>
      </w:r>
      <w:r w:rsidRPr="002C29DA">
        <w:rPr>
          <w:rFonts w:ascii="Cambria" w:eastAsia="Calibri" w:hAnsi="Cambria"/>
          <w:sz w:val="20"/>
          <w:szCs w:val="22"/>
          <w:vertAlign w:val="subscript"/>
          <w:lang w:val="en-GB"/>
        </w:rPr>
        <w:t>PR</w:t>
      </w:r>
      <w:r w:rsidRPr="002C29DA">
        <w:rPr>
          <w:rFonts w:ascii="Cambria" w:eastAsia="Calibri" w:hAnsi="Cambria"/>
          <w:sz w:val="20"/>
          <w:szCs w:val="22"/>
          <w:lang w:val="en-GB"/>
        </w:rPr>
        <w:t xml:space="preserve"> are real numbers with a larger range not specified in this document.</w:t>
      </w:r>
    </w:p>
    <w:p w14:paraId="08E58961" w14:textId="77777777" w:rsidR="002C29DA" w:rsidRPr="002C29DA" w:rsidRDefault="002C29DA" w:rsidP="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rPr>
          <w:rFonts w:ascii="Cambria" w:eastAsia="Malgun Gothic" w:hAnsi="Cambria"/>
          <w:szCs w:val="24"/>
          <w:lang w:val="en-GB"/>
        </w:rPr>
      </w:pPr>
      <w:r w:rsidRPr="002C29DA">
        <w:rPr>
          <w:rFonts w:ascii="Cambria" w:eastAsia="Malgun Gothic" w:hAnsi="Cambria"/>
          <w:szCs w:val="24"/>
          <w:lang w:val="en-GB"/>
        </w:rPr>
        <w:lastRenderedPageBreak/>
        <w:t>—</w:t>
      </w:r>
      <w:r w:rsidRPr="002C29DA">
        <w:rPr>
          <w:rFonts w:ascii="Cambria" w:eastAsia="Malgun Gothic" w:hAnsi="Cambria"/>
          <w:szCs w:val="24"/>
          <w:lang w:val="en-GB"/>
        </w:rPr>
        <w:tab/>
        <w:t>Otherwise, if matrix_coeffs is equal to 0, the following formulae apply:</w:t>
      </w:r>
    </w:p>
    <w:p w14:paraId="68D401A3" w14:textId="720DD77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Y = Round( G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szCs w:val="22"/>
          <w:lang w:val="de-CH"/>
        </w:rPr>
        <w:t>3</w:t>
      </w:r>
      <w:r w:rsidR="00AE1912">
        <w:rPr>
          <w:rFonts w:ascii="Cambria" w:eastAsia="MS Mincho" w:hAnsi="Cambria"/>
          <w:noProof/>
          <w:szCs w:val="22"/>
          <w:lang w:val="de-CH"/>
        </w:rPr>
        <w:t>8</w:t>
      </w:r>
      <w:r w:rsidRPr="002C29DA">
        <w:rPr>
          <w:rFonts w:ascii="Cambria" w:eastAsia="Calibri" w:hAnsi="Cambria"/>
          <w:szCs w:val="22"/>
          <w:lang w:val="de-CH"/>
        </w:rPr>
        <w:t>)</w:t>
      </w:r>
    </w:p>
    <w:p w14:paraId="284FBB49" w14:textId="46F7E6BD"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Cb = Round( B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szCs w:val="22"/>
          <w:lang w:val="de-CH"/>
        </w:rPr>
        <w:t>3</w:t>
      </w:r>
      <w:r w:rsidR="00AE1912">
        <w:rPr>
          <w:rFonts w:ascii="Cambria" w:eastAsia="MS Mincho" w:hAnsi="Cambria"/>
          <w:noProof/>
          <w:szCs w:val="22"/>
          <w:lang w:val="de-CH"/>
        </w:rPr>
        <w:t>9</w:t>
      </w:r>
      <w:r w:rsidRPr="002C29DA">
        <w:rPr>
          <w:rFonts w:ascii="Cambria" w:eastAsia="Calibri" w:hAnsi="Cambria"/>
          <w:szCs w:val="22"/>
          <w:lang w:val="de-CH"/>
        </w:rPr>
        <w:t>)</w:t>
      </w:r>
    </w:p>
    <w:p w14:paraId="15D096AB" w14:textId="0290862B"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en-GB"/>
        </w:rPr>
      </w:pPr>
      <w:r w:rsidRPr="002C29DA">
        <w:rPr>
          <w:rFonts w:ascii="Cambria" w:eastAsia="Calibri" w:hAnsi="Cambria"/>
          <w:szCs w:val="22"/>
          <w:lang w:val="en-GB"/>
        </w:rPr>
        <w:t>Cr = Round( R )</w:t>
      </w:r>
      <w:r w:rsidRPr="002C29DA">
        <w:rPr>
          <w:rFonts w:ascii="Cambria" w:eastAsia="Calibri" w:hAnsi="Cambria"/>
          <w:szCs w:val="22"/>
          <w:lang w:val="en-GB"/>
        </w:rPr>
        <w:tab/>
        <w:t>(E</w:t>
      </w:r>
      <w:r w:rsidRPr="002C29DA">
        <w:rPr>
          <w:rFonts w:ascii="Cambria" w:eastAsia="Calibri" w:hAnsi="Cambria"/>
          <w:szCs w:val="22"/>
          <w:lang w:val="en-GB"/>
        </w:rPr>
        <w:noBreakHyphen/>
      </w:r>
      <w:r w:rsidR="00AE1912">
        <w:rPr>
          <w:rFonts w:ascii="Cambria" w:eastAsia="MS Mincho" w:hAnsi="Cambria"/>
          <w:noProof/>
          <w:szCs w:val="22"/>
          <w:lang w:val="en-GB"/>
        </w:rPr>
        <w:t>40</w:t>
      </w:r>
      <w:r w:rsidRPr="002C29DA">
        <w:rPr>
          <w:rFonts w:ascii="Cambria" w:eastAsia="Calibri" w:hAnsi="Cambria"/>
          <w:szCs w:val="22"/>
          <w:lang w:val="en-GB"/>
        </w:rPr>
        <w:t>)</w:t>
      </w:r>
    </w:p>
    <w:p w14:paraId="35D97EBB" w14:textId="2E8BE609" w:rsidR="002C29DA" w:rsidRPr="002C29DA" w:rsidRDefault="002C29DA" w:rsidP="005115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pPr>
      <w:r w:rsidRPr="002C29DA">
        <w:rPr>
          <w:rFonts w:ascii="Cambria" w:eastAsia="Malgun Gothic" w:hAnsi="Cambria"/>
          <w:szCs w:val="24"/>
          <w:lang w:val="en-GB"/>
        </w:rPr>
        <w:t>—</w:t>
      </w:r>
      <w:r w:rsidRPr="002C29DA">
        <w:rPr>
          <w:rFonts w:ascii="Cambria" w:eastAsia="Malgun Gothic" w:hAnsi="Cambria"/>
          <w:szCs w:val="24"/>
          <w:lang w:val="en-GB"/>
        </w:rPr>
        <w:tab/>
        <w:t>Otherwise, if matrix_coeffs is equal to 8</w:t>
      </w:r>
      <w:r w:rsidRPr="002C29DA">
        <w:rPr>
          <w:rFonts w:ascii="Cambria" w:eastAsia="Calibri" w:hAnsi="Cambria"/>
          <w:szCs w:val="22"/>
          <w:lang w:val="en-GB"/>
        </w:rPr>
        <w:t xml:space="preserve"> and</w:t>
      </w:r>
      <w:r w:rsidRPr="002C29DA">
        <w:rPr>
          <w:rFonts w:ascii="Cambria" w:eastAsia="Malgun Gothic" w:hAnsi="Cambria"/>
          <w:szCs w:val="24"/>
          <w:lang w:val="en-GB"/>
        </w:rPr>
        <w:t xml:space="preserve"> </w:t>
      </w:r>
      <w:r w:rsidRPr="002C29DA">
        <w:rPr>
          <w:rFonts w:ascii="Cambria" w:eastAsia="Calibri" w:hAnsi="Cambria"/>
          <w:szCs w:val="22"/>
          <w:lang w:val="en-GB"/>
        </w:rPr>
        <w:t>BitDepth</w:t>
      </w:r>
      <w:r w:rsidRPr="002C29DA">
        <w:rPr>
          <w:rFonts w:ascii="Cambria" w:eastAsia="Calibri" w:hAnsi="Cambria"/>
          <w:szCs w:val="22"/>
          <w:vertAlign w:val="subscript"/>
          <w:lang w:val="en-GB"/>
        </w:rPr>
        <w:t>C</w:t>
      </w:r>
      <w:r w:rsidRPr="002C29DA">
        <w:rPr>
          <w:rFonts w:ascii="Cambria" w:eastAsia="Calibri" w:hAnsi="Cambria"/>
          <w:szCs w:val="22"/>
          <w:lang w:val="en-GB"/>
        </w:rPr>
        <w:t xml:space="preserve"> is equal to BitDepth</w:t>
      </w:r>
      <w:r w:rsidRPr="002C29DA">
        <w:rPr>
          <w:rFonts w:ascii="Cambria" w:eastAsia="Calibri" w:hAnsi="Cambria"/>
          <w:szCs w:val="22"/>
          <w:vertAlign w:val="subscript"/>
          <w:lang w:val="en-GB"/>
        </w:rPr>
        <w:t>Y</w:t>
      </w:r>
      <w:r w:rsidRPr="002C29DA">
        <w:rPr>
          <w:rFonts w:ascii="Cambria" w:eastAsia="Calibri" w:hAnsi="Cambria"/>
          <w:szCs w:val="22"/>
          <w:lang w:val="en-GB"/>
        </w:rPr>
        <w:t>, the following formulae apply:</w:t>
      </w:r>
    </w:p>
    <w:p w14:paraId="73DFACAA" w14:textId="28D78E2F"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10"/>
          <w:tab w:val="right" w:pos="9749"/>
        </w:tabs>
        <w:overflowPunct/>
        <w:autoSpaceDE/>
        <w:autoSpaceDN/>
        <w:adjustRightInd/>
        <w:spacing w:before="0" w:after="220" w:line="240" w:lineRule="atLeast"/>
        <w:ind w:left="810"/>
        <w:jc w:val="left"/>
        <w:textAlignment w:val="auto"/>
        <w:rPr>
          <w:rFonts w:ascii="Cambria" w:eastAsia="Calibri" w:hAnsi="Cambria"/>
          <w:szCs w:val="22"/>
          <w:lang w:val="en-GB"/>
        </w:rPr>
      </w:pPr>
      <w:r w:rsidRPr="002C29DA">
        <w:rPr>
          <w:rFonts w:ascii="Cambria" w:eastAsia="Calibri" w:hAnsi="Cambria"/>
          <w:szCs w:val="22"/>
          <w:lang w:val="en-GB"/>
        </w:rPr>
        <w:t>Y = Round( 0.5 * G + 0.25 * ( R + B ) )</w:t>
      </w:r>
      <w:r w:rsidRPr="002C29DA">
        <w:rPr>
          <w:rFonts w:ascii="Cambria" w:eastAsia="Calibri" w:hAnsi="Cambria"/>
          <w:szCs w:val="22"/>
          <w:lang w:val="en-GB"/>
        </w:rPr>
        <w:tab/>
        <w:t>(E</w:t>
      </w:r>
      <w:r w:rsidRPr="002C29DA">
        <w:rPr>
          <w:rFonts w:ascii="Cambria" w:eastAsia="Calibri" w:hAnsi="Cambria"/>
          <w:szCs w:val="22"/>
          <w:lang w:val="en-GB"/>
        </w:rPr>
        <w:noBreakHyphen/>
      </w:r>
      <w:r w:rsidR="00AE1912">
        <w:rPr>
          <w:rFonts w:ascii="Cambria" w:eastAsia="MS Mincho" w:hAnsi="Cambria"/>
          <w:noProof/>
          <w:szCs w:val="22"/>
          <w:lang w:val="en-GB"/>
        </w:rPr>
        <w:t>41</w:t>
      </w:r>
      <w:r w:rsidRPr="002C29DA">
        <w:rPr>
          <w:rFonts w:ascii="Cambria" w:eastAsia="Calibri" w:hAnsi="Cambria"/>
          <w:szCs w:val="22"/>
          <w:lang w:val="en-GB"/>
        </w:rPr>
        <w:t>)</w:t>
      </w:r>
    </w:p>
    <w:p w14:paraId="66EFE2B4" w14:textId="2DDCDA2C"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10"/>
          <w:tab w:val="right" w:pos="9749"/>
        </w:tabs>
        <w:overflowPunct/>
        <w:autoSpaceDE/>
        <w:autoSpaceDN/>
        <w:adjustRightInd/>
        <w:spacing w:before="0" w:after="220" w:line="240" w:lineRule="atLeast"/>
        <w:ind w:left="810"/>
        <w:jc w:val="left"/>
        <w:textAlignment w:val="auto"/>
        <w:rPr>
          <w:rFonts w:ascii="Cambria" w:eastAsia="Calibri" w:hAnsi="Cambria"/>
          <w:szCs w:val="22"/>
          <w:lang w:val="en-GB"/>
        </w:rPr>
      </w:pPr>
      <w:r w:rsidRPr="002C29DA">
        <w:rPr>
          <w:rFonts w:ascii="Cambria" w:eastAsia="Calibri" w:hAnsi="Cambria"/>
          <w:szCs w:val="22"/>
          <w:lang w:val="en-GB"/>
        </w:rPr>
        <w:t xml:space="preserve">Cb = Round( 0.5 * G </w:t>
      </w:r>
      <w:r w:rsidR="0003282D">
        <w:rPr>
          <w:rFonts w:ascii="Cambria" w:eastAsia="Calibri" w:hAnsi="Cambria"/>
          <w:szCs w:val="22"/>
          <w:lang w:val="en-GB"/>
        </w:rPr>
        <w:t>−</w:t>
      </w:r>
      <w:r w:rsidRPr="002C29DA">
        <w:rPr>
          <w:rFonts w:ascii="Cambria" w:eastAsia="Calibri" w:hAnsi="Cambria"/>
          <w:szCs w:val="22"/>
          <w:lang w:val="en-GB"/>
        </w:rPr>
        <w:t xml:space="preserve"> 0.25 * ( R + B ) ) + ( 1 &lt;&lt; ( BitDepth</w:t>
      </w:r>
      <w:r w:rsidRPr="002C29DA">
        <w:rPr>
          <w:rFonts w:ascii="Cambria" w:eastAsia="Calibri" w:hAnsi="Cambria"/>
          <w:szCs w:val="22"/>
          <w:vertAlign w:val="subscript"/>
          <w:lang w:val="en-GB"/>
        </w:rPr>
        <w:t>C</w:t>
      </w:r>
      <w:r w:rsidRPr="002C29DA">
        <w:rPr>
          <w:rFonts w:ascii="Cambria" w:eastAsia="Calibri" w:hAnsi="Cambria"/>
          <w:szCs w:val="22"/>
          <w:lang w:val="en-GB"/>
        </w:rPr>
        <w:t xml:space="preserve"> − 1 ) )</w:t>
      </w:r>
      <w:r w:rsidRPr="002C29DA">
        <w:rPr>
          <w:rFonts w:ascii="Cambria" w:eastAsia="Calibri" w:hAnsi="Cambria"/>
          <w:szCs w:val="22"/>
          <w:lang w:val="en-GB"/>
        </w:rPr>
        <w:tab/>
        <w:t>(E</w:t>
      </w:r>
      <w:r w:rsidRPr="002C29DA">
        <w:rPr>
          <w:rFonts w:ascii="Cambria" w:eastAsia="Calibri" w:hAnsi="Cambria"/>
          <w:szCs w:val="22"/>
          <w:lang w:val="en-GB"/>
        </w:rPr>
        <w:noBreakHyphen/>
      </w:r>
      <w:r w:rsidR="00AE1912">
        <w:rPr>
          <w:rFonts w:ascii="Cambria" w:eastAsia="MS Mincho" w:hAnsi="Cambria"/>
          <w:noProof/>
          <w:szCs w:val="22"/>
          <w:lang w:val="en-GB"/>
        </w:rPr>
        <w:t>42</w:t>
      </w:r>
      <w:r w:rsidRPr="002C29DA">
        <w:rPr>
          <w:rFonts w:ascii="Cambria" w:eastAsia="Calibri" w:hAnsi="Cambria"/>
          <w:szCs w:val="22"/>
          <w:lang w:val="en-GB"/>
        </w:rPr>
        <w:t>)</w:t>
      </w:r>
    </w:p>
    <w:p w14:paraId="1BD8F16E" w14:textId="24661655"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10"/>
          <w:tab w:val="right" w:pos="9749"/>
        </w:tabs>
        <w:overflowPunct/>
        <w:autoSpaceDE/>
        <w:autoSpaceDN/>
        <w:adjustRightInd/>
        <w:spacing w:before="0" w:after="220" w:line="240" w:lineRule="atLeast"/>
        <w:ind w:left="810"/>
        <w:jc w:val="left"/>
        <w:textAlignment w:val="auto"/>
        <w:rPr>
          <w:rFonts w:ascii="Cambria" w:eastAsia="Calibri" w:hAnsi="Cambria"/>
          <w:szCs w:val="22"/>
          <w:lang w:val="en-GB"/>
        </w:rPr>
      </w:pPr>
      <w:r w:rsidRPr="002C29DA">
        <w:rPr>
          <w:rFonts w:ascii="Cambria" w:eastAsia="Calibri" w:hAnsi="Cambria"/>
          <w:szCs w:val="22"/>
          <w:lang w:val="en-GB"/>
        </w:rPr>
        <w:t>Cr = Round( 0.5 * (R − B ) ) + ( 1 &lt;&lt; ( BitDepth</w:t>
      </w:r>
      <w:r w:rsidRPr="002C29DA">
        <w:rPr>
          <w:rFonts w:ascii="Cambria" w:eastAsia="Calibri" w:hAnsi="Cambria"/>
          <w:szCs w:val="22"/>
          <w:vertAlign w:val="subscript"/>
          <w:lang w:val="en-GB"/>
        </w:rPr>
        <w:t>C</w:t>
      </w:r>
      <w:r w:rsidRPr="002C29DA">
        <w:rPr>
          <w:rFonts w:ascii="Cambria" w:eastAsia="Calibri" w:hAnsi="Cambria"/>
          <w:szCs w:val="22"/>
          <w:lang w:val="en-GB"/>
        </w:rPr>
        <w:t xml:space="preserve"> − 1 ) )</w:t>
      </w:r>
      <w:r w:rsidRPr="002C29DA">
        <w:rPr>
          <w:rFonts w:ascii="Cambria" w:eastAsia="Calibri" w:hAnsi="Cambria"/>
          <w:szCs w:val="22"/>
          <w:lang w:val="en-GB"/>
        </w:rPr>
        <w:tab/>
        <w:t>(E</w:t>
      </w:r>
      <w:r w:rsidRPr="002C29DA">
        <w:rPr>
          <w:rFonts w:ascii="Cambria" w:eastAsia="Calibri" w:hAnsi="Cambria"/>
          <w:szCs w:val="22"/>
          <w:lang w:val="en-GB"/>
        </w:rPr>
        <w:noBreakHyphen/>
      </w:r>
      <w:r w:rsidR="00AE1912">
        <w:rPr>
          <w:rFonts w:ascii="Cambria" w:eastAsia="MS Mincho" w:hAnsi="Cambria"/>
          <w:noProof/>
          <w:szCs w:val="22"/>
          <w:lang w:val="en-GB"/>
        </w:rPr>
        <w:t>43</w:t>
      </w:r>
      <w:r w:rsidRPr="002C29DA">
        <w:rPr>
          <w:rFonts w:ascii="Cambria" w:eastAsia="Calibri" w:hAnsi="Cambria"/>
          <w:szCs w:val="22"/>
          <w:lang w:val="en-GB"/>
        </w:rPr>
        <w:t>)</w:t>
      </w:r>
    </w:p>
    <w:p w14:paraId="6CB2BADC" w14:textId="22EB4985"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368"/>
        </w:tabs>
        <w:overflowPunct/>
        <w:autoSpaceDE/>
        <w:autoSpaceDN/>
        <w:adjustRightInd/>
        <w:spacing w:before="0" w:after="240" w:line="220" w:lineRule="atLeast"/>
        <w:ind w:left="403"/>
        <w:textAlignment w:val="auto"/>
        <w:rPr>
          <w:rFonts w:ascii="Cambria" w:eastAsia="Calibri" w:hAnsi="Cambria"/>
          <w:sz w:val="20"/>
          <w:szCs w:val="22"/>
          <w:lang w:val="en-GB"/>
        </w:rPr>
      </w:pPr>
      <w:r w:rsidRPr="002C29DA">
        <w:rPr>
          <w:rFonts w:ascii="Cambria" w:eastAsia="Calibri" w:hAnsi="Cambria"/>
          <w:sz w:val="20"/>
          <w:szCs w:val="22"/>
          <w:lang w:val="en-GB"/>
        </w:rPr>
        <w:t>NOTE 9</w:t>
      </w:r>
      <w:r w:rsidRPr="002C29DA">
        <w:rPr>
          <w:rFonts w:ascii="Cambria" w:eastAsia="Calibri" w:hAnsi="Cambria"/>
          <w:sz w:val="20"/>
          <w:szCs w:val="22"/>
          <w:lang w:val="en-GB"/>
        </w:rPr>
        <w:tab/>
        <w:t>In this case, for purposes of the YCgCo nomenclature used in Table E.</w:t>
      </w:r>
      <w:r w:rsidRPr="002C29DA">
        <w:rPr>
          <w:rFonts w:ascii="Cambria" w:eastAsia="Calibri" w:hAnsi="Cambria"/>
          <w:noProof/>
          <w:sz w:val="20"/>
          <w:szCs w:val="22"/>
          <w:lang w:val="en-GB"/>
        </w:rPr>
        <w:t>5</w:t>
      </w:r>
      <w:r w:rsidRPr="002C29DA">
        <w:rPr>
          <w:rFonts w:ascii="Cambria" w:eastAsia="Calibri" w:hAnsi="Cambria"/>
          <w:sz w:val="20"/>
          <w:szCs w:val="22"/>
          <w:lang w:val="en-GB"/>
        </w:rPr>
        <w:t>, Cb and Cr of Formulae (E</w:t>
      </w:r>
      <w:r w:rsidRPr="002C29DA">
        <w:rPr>
          <w:rFonts w:ascii="Cambria" w:eastAsia="Calibri" w:hAnsi="Cambria"/>
          <w:sz w:val="20"/>
          <w:szCs w:val="22"/>
          <w:lang w:val="en-GB"/>
        </w:rPr>
        <w:noBreakHyphen/>
      </w:r>
      <w:r w:rsidR="00AE1912">
        <w:rPr>
          <w:rFonts w:ascii="Cambria" w:eastAsia="Calibri" w:hAnsi="Cambria"/>
          <w:sz w:val="20"/>
          <w:szCs w:val="22"/>
          <w:lang w:val="en-GB"/>
        </w:rPr>
        <w:t>42</w:t>
      </w:r>
      <w:r w:rsidRPr="002C29DA">
        <w:rPr>
          <w:rFonts w:ascii="Cambria" w:eastAsia="Calibri" w:hAnsi="Cambria"/>
          <w:sz w:val="20"/>
          <w:szCs w:val="22"/>
          <w:lang w:val="en-GB"/>
        </w:rPr>
        <w:t>) and (E</w:t>
      </w:r>
      <w:r w:rsidRPr="002C29DA">
        <w:rPr>
          <w:rFonts w:ascii="Cambria" w:eastAsia="Calibri" w:hAnsi="Cambria"/>
          <w:sz w:val="20"/>
          <w:szCs w:val="22"/>
          <w:lang w:val="en-GB"/>
        </w:rPr>
        <w:noBreakHyphen/>
        <w:t>4</w:t>
      </w:r>
      <w:r w:rsidR="00AE1912">
        <w:rPr>
          <w:rFonts w:ascii="Cambria" w:eastAsia="Calibri" w:hAnsi="Cambria"/>
          <w:sz w:val="20"/>
          <w:szCs w:val="22"/>
          <w:lang w:val="en-GB"/>
        </w:rPr>
        <w:t>3</w:t>
      </w:r>
      <w:r w:rsidRPr="002C29DA">
        <w:rPr>
          <w:rFonts w:ascii="Cambria" w:eastAsia="Calibri" w:hAnsi="Cambria"/>
          <w:sz w:val="20"/>
          <w:szCs w:val="22"/>
          <w:lang w:val="en-GB"/>
        </w:rPr>
        <w:t>) may be referred to as Cg and Co, respectively. An appropriate inverse conversion for Formulae (E</w:t>
      </w:r>
      <w:r w:rsidRPr="002C29DA">
        <w:rPr>
          <w:rFonts w:ascii="Cambria" w:eastAsia="Calibri" w:hAnsi="Cambria"/>
          <w:sz w:val="20"/>
          <w:szCs w:val="22"/>
          <w:lang w:val="en-GB"/>
        </w:rPr>
        <w:noBreakHyphen/>
      </w:r>
      <w:r w:rsidR="00AE1912">
        <w:rPr>
          <w:rFonts w:ascii="Cambria" w:eastAsia="Calibri" w:hAnsi="Cambria"/>
          <w:noProof/>
          <w:sz w:val="20"/>
          <w:szCs w:val="22"/>
          <w:lang w:val="en-GB"/>
        </w:rPr>
        <w:t>41</w:t>
      </w:r>
      <w:r w:rsidRPr="002C29DA">
        <w:rPr>
          <w:rFonts w:ascii="Cambria" w:eastAsia="Calibri" w:hAnsi="Cambria"/>
          <w:sz w:val="20"/>
          <w:szCs w:val="22"/>
          <w:lang w:val="en-GB"/>
        </w:rPr>
        <w:t>)to (E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4</w:t>
      </w:r>
      <w:r w:rsidR="00AE1912">
        <w:rPr>
          <w:rFonts w:ascii="Cambria" w:eastAsia="Calibri" w:hAnsi="Cambria"/>
          <w:noProof/>
          <w:sz w:val="20"/>
          <w:szCs w:val="22"/>
          <w:lang w:val="en-GB"/>
        </w:rPr>
        <w:t>3</w:t>
      </w:r>
      <w:r w:rsidRPr="002C29DA">
        <w:rPr>
          <w:rFonts w:ascii="Cambria" w:eastAsia="Calibri" w:hAnsi="Cambria"/>
          <w:noProof/>
          <w:sz w:val="20"/>
          <w:szCs w:val="22"/>
          <w:lang w:val="en-GB"/>
        </w:rPr>
        <w:t>)</w:t>
      </w:r>
      <w:r w:rsidRPr="002C29DA">
        <w:rPr>
          <w:rFonts w:ascii="Cambria" w:eastAsia="Calibri" w:hAnsi="Cambria"/>
          <w:sz w:val="20"/>
          <w:szCs w:val="22"/>
          <w:lang w:val="en-GB"/>
        </w:rPr>
        <w:t xml:space="preserve"> is as follows:</w:t>
      </w:r>
    </w:p>
    <w:p w14:paraId="1FB78914" w14:textId="1BB5AD2D"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720"/>
        <w:jc w:val="left"/>
        <w:textAlignment w:val="auto"/>
        <w:rPr>
          <w:rFonts w:ascii="Cambria" w:eastAsia="Calibri" w:hAnsi="Cambria"/>
          <w:szCs w:val="22"/>
          <w:lang w:val="fr-CH"/>
        </w:rPr>
      </w:pPr>
      <w:r w:rsidRPr="002C29DA">
        <w:rPr>
          <w:rFonts w:ascii="Cambria" w:eastAsia="Calibri" w:hAnsi="Cambria"/>
          <w:szCs w:val="22"/>
          <w:lang w:val="fr-CH"/>
        </w:rPr>
        <w:t>t = Y − ( Cb − ( 1 &lt;&lt; ( BitDepth</w:t>
      </w:r>
      <w:r w:rsidRPr="002C29DA">
        <w:rPr>
          <w:rFonts w:ascii="Cambria" w:eastAsia="Calibri" w:hAnsi="Cambria"/>
          <w:szCs w:val="22"/>
          <w:vertAlign w:val="subscript"/>
          <w:lang w:val="fr-CH"/>
        </w:rPr>
        <w:t>C</w:t>
      </w:r>
      <w:r w:rsidRPr="002C29DA">
        <w:rPr>
          <w:rFonts w:ascii="Cambria" w:eastAsia="Calibri" w:hAnsi="Cambria"/>
          <w:szCs w:val="22"/>
          <w:lang w:val="fr-CH"/>
        </w:rPr>
        <w:t xml:space="preserve"> − 1 ) ) )</w:t>
      </w:r>
      <w:r w:rsidRPr="002C29DA">
        <w:rPr>
          <w:rFonts w:ascii="Cambria" w:eastAsia="Calibri" w:hAnsi="Cambria"/>
          <w:szCs w:val="22"/>
          <w:lang w:val="fr-CH"/>
        </w:rPr>
        <w:tab/>
        <w:t>(E</w:t>
      </w:r>
      <w:r w:rsidRPr="002C29DA">
        <w:rPr>
          <w:rFonts w:ascii="Cambria" w:eastAsia="Calibri" w:hAnsi="Cambria"/>
          <w:szCs w:val="22"/>
          <w:lang w:val="fr-CH"/>
        </w:rPr>
        <w:noBreakHyphen/>
        <w:t>4</w:t>
      </w:r>
      <w:r w:rsidR="00AE1912">
        <w:rPr>
          <w:rFonts w:ascii="Cambria" w:eastAsia="Calibri" w:hAnsi="Cambria"/>
          <w:szCs w:val="22"/>
          <w:lang w:val="fr-CH"/>
        </w:rPr>
        <w:t>4</w:t>
      </w:r>
      <w:r w:rsidRPr="002C29DA">
        <w:rPr>
          <w:rFonts w:ascii="Cambria" w:eastAsia="Calibri" w:hAnsi="Cambria"/>
          <w:szCs w:val="22"/>
          <w:lang w:val="fr-CH"/>
        </w:rPr>
        <w:t>)</w:t>
      </w:r>
    </w:p>
    <w:p w14:paraId="5F12812E" w14:textId="48915BA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720"/>
        <w:jc w:val="left"/>
        <w:textAlignment w:val="auto"/>
        <w:rPr>
          <w:rFonts w:ascii="Cambria" w:eastAsia="Calibri" w:hAnsi="Cambria"/>
          <w:szCs w:val="22"/>
          <w:lang w:val="fr-CH"/>
        </w:rPr>
      </w:pPr>
      <w:r w:rsidRPr="002C29DA">
        <w:rPr>
          <w:rFonts w:ascii="Cambria" w:eastAsia="Calibri" w:hAnsi="Cambria"/>
          <w:szCs w:val="22"/>
          <w:lang w:val="fr-CH"/>
        </w:rPr>
        <w:t>G = Clip1</w:t>
      </w:r>
      <w:r w:rsidRPr="002C29DA">
        <w:rPr>
          <w:rFonts w:ascii="Cambria" w:eastAsia="Calibri" w:hAnsi="Cambria"/>
          <w:szCs w:val="22"/>
          <w:vertAlign w:val="subscript"/>
          <w:lang w:val="fr-CH"/>
        </w:rPr>
        <w:t>Y</w:t>
      </w:r>
      <w:r w:rsidRPr="002C29DA">
        <w:rPr>
          <w:rFonts w:ascii="Cambria" w:eastAsia="Calibri" w:hAnsi="Cambria"/>
          <w:szCs w:val="22"/>
          <w:lang w:val="fr-CH"/>
        </w:rPr>
        <w:t>( Y + ( Cb − ( 1 &lt;&lt; ( BitDepth</w:t>
      </w:r>
      <w:r w:rsidRPr="002C29DA">
        <w:rPr>
          <w:rFonts w:ascii="Cambria" w:eastAsia="Calibri" w:hAnsi="Cambria"/>
          <w:szCs w:val="22"/>
          <w:vertAlign w:val="subscript"/>
          <w:lang w:val="fr-CH"/>
        </w:rPr>
        <w:t>C</w:t>
      </w:r>
      <w:r w:rsidRPr="002C29DA">
        <w:rPr>
          <w:rFonts w:ascii="Cambria" w:eastAsia="Calibri" w:hAnsi="Cambria"/>
          <w:szCs w:val="22"/>
          <w:lang w:val="fr-CH"/>
        </w:rPr>
        <w:t xml:space="preserve"> − 1 ) ) ) )</w:t>
      </w:r>
      <w:r w:rsidRPr="002C29DA">
        <w:rPr>
          <w:rFonts w:ascii="Cambria" w:eastAsia="Calibri" w:hAnsi="Cambria"/>
          <w:szCs w:val="22"/>
          <w:lang w:val="fr-CH"/>
        </w:rPr>
        <w:tab/>
        <w:t>(E</w:t>
      </w:r>
      <w:r w:rsidRPr="002C29DA">
        <w:rPr>
          <w:rFonts w:ascii="Cambria" w:eastAsia="Calibri" w:hAnsi="Cambria"/>
          <w:szCs w:val="22"/>
          <w:lang w:val="fr-CH"/>
        </w:rPr>
        <w:noBreakHyphen/>
        <w:t>4</w:t>
      </w:r>
      <w:r w:rsidR="00AE1912">
        <w:rPr>
          <w:rFonts w:ascii="Cambria" w:eastAsia="Calibri" w:hAnsi="Cambria"/>
          <w:szCs w:val="22"/>
          <w:lang w:val="fr-CH"/>
        </w:rPr>
        <w:t>5</w:t>
      </w:r>
      <w:r w:rsidRPr="002C29DA">
        <w:rPr>
          <w:rFonts w:ascii="Cambria" w:eastAsia="Calibri" w:hAnsi="Cambria"/>
          <w:szCs w:val="22"/>
          <w:lang w:val="fr-CH"/>
        </w:rPr>
        <w:t>)</w:t>
      </w:r>
    </w:p>
    <w:p w14:paraId="63F2B566" w14:textId="7BE85D1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720"/>
        <w:jc w:val="left"/>
        <w:textAlignment w:val="auto"/>
        <w:rPr>
          <w:rFonts w:ascii="Cambria" w:eastAsia="Calibri" w:hAnsi="Cambria"/>
          <w:szCs w:val="22"/>
          <w:lang w:val="fr-CH"/>
        </w:rPr>
      </w:pPr>
      <w:r w:rsidRPr="002C29DA">
        <w:rPr>
          <w:rFonts w:ascii="Cambria" w:eastAsia="Calibri" w:hAnsi="Cambria"/>
          <w:szCs w:val="22"/>
          <w:lang w:val="fr-CH"/>
        </w:rPr>
        <w:t>B = Clip1</w:t>
      </w:r>
      <w:r w:rsidRPr="002C29DA">
        <w:rPr>
          <w:rFonts w:ascii="Cambria" w:eastAsia="Calibri" w:hAnsi="Cambria"/>
          <w:szCs w:val="22"/>
          <w:vertAlign w:val="subscript"/>
          <w:lang w:val="fr-CH"/>
        </w:rPr>
        <w:t>Y</w:t>
      </w:r>
      <w:r w:rsidRPr="002C29DA">
        <w:rPr>
          <w:rFonts w:ascii="Cambria" w:eastAsia="Calibri" w:hAnsi="Cambria"/>
          <w:szCs w:val="22"/>
          <w:lang w:val="fr-CH"/>
        </w:rPr>
        <w:t>( t − ( Cr − ( 1 &lt;&lt; ( BitDepth</w:t>
      </w:r>
      <w:r w:rsidRPr="002C29DA">
        <w:rPr>
          <w:rFonts w:ascii="Cambria" w:eastAsia="Calibri" w:hAnsi="Cambria"/>
          <w:szCs w:val="22"/>
          <w:vertAlign w:val="subscript"/>
          <w:lang w:val="fr-CH"/>
        </w:rPr>
        <w:t>C</w:t>
      </w:r>
      <w:r w:rsidRPr="002C29DA">
        <w:rPr>
          <w:rFonts w:ascii="Cambria" w:eastAsia="Calibri" w:hAnsi="Cambria"/>
          <w:szCs w:val="22"/>
          <w:lang w:val="fr-CH"/>
        </w:rPr>
        <w:t xml:space="preserve"> − 1 ) ) ) )</w:t>
      </w:r>
      <w:r w:rsidRPr="002C29DA">
        <w:rPr>
          <w:rFonts w:ascii="Cambria" w:eastAsia="Calibri" w:hAnsi="Cambria"/>
          <w:szCs w:val="22"/>
          <w:lang w:val="fr-CH"/>
        </w:rPr>
        <w:tab/>
        <w:t>(E</w:t>
      </w:r>
      <w:r w:rsidRPr="002C29DA">
        <w:rPr>
          <w:rFonts w:ascii="Cambria" w:eastAsia="Calibri" w:hAnsi="Cambria"/>
          <w:szCs w:val="22"/>
          <w:lang w:val="fr-CH"/>
        </w:rPr>
        <w:noBreakHyphen/>
        <w:t>4</w:t>
      </w:r>
      <w:r w:rsidR="00AE1912">
        <w:rPr>
          <w:rFonts w:ascii="Cambria" w:eastAsia="Calibri" w:hAnsi="Cambria"/>
          <w:szCs w:val="22"/>
          <w:lang w:val="fr-CH"/>
        </w:rPr>
        <w:t>6</w:t>
      </w:r>
      <w:r w:rsidRPr="002C29DA">
        <w:rPr>
          <w:rFonts w:ascii="Cambria" w:eastAsia="Calibri" w:hAnsi="Cambria"/>
          <w:szCs w:val="22"/>
          <w:lang w:val="fr-CH"/>
        </w:rPr>
        <w:t>)</w:t>
      </w:r>
    </w:p>
    <w:p w14:paraId="7125F546" w14:textId="06F9CB5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720"/>
        <w:jc w:val="left"/>
        <w:textAlignment w:val="auto"/>
        <w:rPr>
          <w:rFonts w:ascii="Cambria" w:eastAsia="Calibri" w:hAnsi="Cambria"/>
          <w:szCs w:val="22"/>
          <w:lang w:val="fr-CH"/>
        </w:rPr>
      </w:pPr>
      <w:r w:rsidRPr="002C29DA">
        <w:rPr>
          <w:rFonts w:ascii="Cambria" w:eastAsia="Calibri" w:hAnsi="Cambria"/>
          <w:szCs w:val="22"/>
          <w:lang w:val="fr-CH"/>
        </w:rPr>
        <w:t>R = Clip1</w:t>
      </w:r>
      <w:r w:rsidRPr="002C29DA">
        <w:rPr>
          <w:rFonts w:ascii="Cambria" w:eastAsia="Calibri" w:hAnsi="Cambria"/>
          <w:szCs w:val="22"/>
          <w:vertAlign w:val="subscript"/>
          <w:lang w:val="fr-CH"/>
        </w:rPr>
        <w:t>Y</w:t>
      </w:r>
      <w:r w:rsidRPr="002C29DA">
        <w:rPr>
          <w:rFonts w:ascii="Cambria" w:eastAsia="Calibri" w:hAnsi="Cambria"/>
          <w:szCs w:val="22"/>
          <w:lang w:val="fr-CH"/>
        </w:rPr>
        <w:t>( t + ( Cr − ( 1 &lt;&lt; ( BitDepth</w:t>
      </w:r>
      <w:r w:rsidRPr="002C29DA">
        <w:rPr>
          <w:rFonts w:ascii="Cambria" w:eastAsia="Calibri" w:hAnsi="Cambria"/>
          <w:szCs w:val="22"/>
          <w:vertAlign w:val="subscript"/>
          <w:lang w:val="fr-CH"/>
        </w:rPr>
        <w:t>C</w:t>
      </w:r>
      <w:r w:rsidRPr="002C29DA">
        <w:rPr>
          <w:rFonts w:ascii="Cambria" w:eastAsia="Calibri" w:hAnsi="Cambria"/>
          <w:szCs w:val="22"/>
          <w:lang w:val="fr-CH"/>
        </w:rPr>
        <w:t xml:space="preserve"> − 1 ) ) ) )</w:t>
      </w:r>
      <w:r w:rsidRPr="002C29DA">
        <w:rPr>
          <w:rFonts w:ascii="Cambria" w:eastAsia="Calibri" w:hAnsi="Cambria"/>
          <w:szCs w:val="22"/>
          <w:lang w:val="fr-CH"/>
        </w:rPr>
        <w:tab/>
        <w:t>(E</w:t>
      </w:r>
      <w:r w:rsidRPr="002C29DA">
        <w:rPr>
          <w:rFonts w:ascii="Cambria" w:eastAsia="Calibri" w:hAnsi="Cambria"/>
          <w:szCs w:val="22"/>
          <w:lang w:val="fr-CH"/>
        </w:rPr>
        <w:noBreakHyphen/>
        <w:t>4</w:t>
      </w:r>
      <w:r w:rsidR="00AE1912">
        <w:rPr>
          <w:rFonts w:ascii="Cambria" w:eastAsia="Calibri" w:hAnsi="Cambria"/>
          <w:szCs w:val="22"/>
          <w:lang w:val="fr-CH"/>
        </w:rPr>
        <w:t>7</w:t>
      </w:r>
      <w:r w:rsidRPr="002C29DA">
        <w:rPr>
          <w:rFonts w:ascii="Cambria" w:eastAsia="Calibri" w:hAnsi="Cambria"/>
          <w:szCs w:val="22"/>
          <w:lang w:val="fr-CH"/>
        </w:rPr>
        <w:t>)</w:t>
      </w:r>
    </w:p>
    <w:p w14:paraId="583F7BDC" w14:textId="79FA9549" w:rsidR="002C29DA" w:rsidRPr="002C29DA" w:rsidRDefault="002C29DA" w:rsidP="005115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pPr>
      <w:r w:rsidRPr="002C29DA">
        <w:rPr>
          <w:rFonts w:ascii="Cambria" w:eastAsia="Calibri" w:hAnsi="Cambria"/>
          <w:szCs w:val="22"/>
          <w:lang w:val="en-GB"/>
        </w:rPr>
        <w:t>—</w:t>
      </w:r>
      <w:r w:rsidRPr="002C29DA">
        <w:rPr>
          <w:rFonts w:ascii="Cambria" w:eastAsia="Calibri" w:hAnsi="Cambria"/>
          <w:szCs w:val="22"/>
          <w:lang w:val="en-GB"/>
        </w:rPr>
        <w:tab/>
        <w:t>Otherwise, of matrix_coeffs is equal to 8, 15, or 16, the following formulae apply:</w:t>
      </w:r>
    </w:p>
    <w:p w14:paraId="167F8376" w14:textId="10B30D5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20"/>
        <w:jc w:val="left"/>
        <w:textAlignment w:val="auto"/>
        <w:rPr>
          <w:rFonts w:ascii="Cambria" w:eastAsia="Calibri" w:hAnsi="Cambria"/>
          <w:szCs w:val="22"/>
          <w:lang w:val="en-GB"/>
        </w:rPr>
      </w:pPr>
      <w:r w:rsidRPr="002C29DA">
        <w:rPr>
          <w:rFonts w:ascii="Cambria" w:eastAsia="Calibri" w:hAnsi="Cambria"/>
          <w:szCs w:val="22"/>
          <w:lang w:val="en-GB"/>
        </w:rPr>
        <w:t>Cr = Round( R ) − Round( B ) + ( 1 &lt;&lt; ( BitDepth</w:t>
      </w:r>
      <w:r w:rsidRPr="002C29DA">
        <w:rPr>
          <w:rFonts w:ascii="Cambria" w:eastAsia="Calibri" w:hAnsi="Cambria"/>
          <w:szCs w:val="22"/>
          <w:vertAlign w:val="subscript"/>
          <w:lang w:val="en-GB"/>
        </w:rPr>
        <w:t>C</w:t>
      </w:r>
      <w:r w:rsidRPr="002C29DA">
        <w:rPr>
          <w:rFonts w:ascii="Cambria" w:eastAsia="Calibri" w:hAnsi="Cambria"/>
          <w:szCs w:val="22"/>
          <w:lang w:val="en-GB"/>
        </w:rPr>
        <w:t xml:space="preserve"> − 1 ) )</w:t>
      </w:r>
      <w:r w:rsidRPr="002C29DA">
        <w:rPr>
          <w:rFonts w:ascii="Cambria" w:eastAsia="Calibri" w:hAnsi="Cambria"/>
          <w:szCs w:val="22"/>
          <w:lang w:val="en-GB"/>
        </w:rPr>
        <w:tab/>
        <w:t>(E</w:t>
      </w:r>
      <w:r w:rsidRPr="002C29DA">
        <w:rPr>
          <w:rFonts w:ascii="Cambria" w:eastAsia="Calibri" w:hAnsi="Cambria"/>
          <w:szCs w:val="22"/>
          <w:lang w:val="en-GB"/>
        </w:rPr>
        <w:noBreakHyphen/>
      </w:r>
      <w:r w:rsidRPr="002C29DA">
        <w:rPr>
          <w:rFonts w:ascii="Cambria" w:eastAsia="MS Mincho" w:hAnsi="Cambria"/>
          <w:noProof/>
          <w:szCs w:val="22"/>
          <w:lang w:val="en-GB"/>
        </w:rPr>
        <w:t>4</w:t>
      </w:r>
      <w:r w:rsidR="00AE1912">
        <w:rPr>
          <w:rFonts w:ascii="Cambria" w:eastAsia="MS Mincho" w:hAnsi="Cambria"/>
          <w:noProof/>
          <w:szCs w:val="22"/>
          <w:lang w:val="en-GB"/>
        </w:rPr>
        <w:t>8</w:t>
      </w:r>
      <w:r w:rsidRPr="002C29DA">
        <w:rPr>
          <w:rFonts w:ascii="Cambria" w:eastAsia="Calibri" w:hAnsi="Cambria"/>
          <w:szCs w:val="22"/>
          <w:lang w:val="en-GB"/>
        </w:rPr>
        <w:t>)</w:t>
      </w:r>
    </w:p>
    <w:p w14:paraId="34E305DB" w14:textId="6F51155F"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20"/>
        <w:jc w:val="left"/>
        <w:textAlignment w:val="auto"/>
        <w:rPr>
          <w:rFonts w:ascii="Cambria" w:eastAsia="Calibri" w:hAnsi="Cambria"/>
          <w:szCs w:val="22"/>
          <w:lang w:val="de-CH"/>
        </w:rPr>
      </w:pPr>
      <w:r w:rsidRPr="002C29DA">
        <w:rPr>
          <w:rFonts w:ascii="Cambria" w:eastAsia="Calibri" w:hAnsi="Cambria"/>
          <w:szCs w:val="22"/>
          <w:lang w:val="de-CH"/>
        </w:rPr>
        <w:t>t = Round( B ) + ( ( Cr − ( 1 &lt;&lt; ( BitDepth</w:t>
      </w:r>
      <w:r w:rsidRPr="002C29DA">
        <w:rPr>
          <w:rFonts w:ascii="Cambria" w:eastAsia="Calibri" w:hAnsi="Cambria"/>
          <w:szCs w:val="22"/>
          <w:vertAlign w:val="subscript"/>
          <w:lang w:val="de-CH"/>
        </w:rPr>
        <w:t>C</w:t>
      </w:r>
      <w:r w:rsidRPr="002C29DA">
        <w:rPr>
          <w:rFonts w:ascii="Cambria" w:eastAsia="Calibri" w:hAnsi="Cambria"/>
          <w:szCs w:val="22"/>
          <w:lang w:val="de-CH"/>
        </w:rPr>
        <w:t xml:space="preserve"> − 1 ) ) ) &gt;&gt; 1 )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szCs w:val="22"/>
          <w:lang w:val="de-CH"/>
        </w:rPr>
        <w:t>4</w:t>
      </w:r>
      <w:r w:rsidR="00AE1912">
        <w:rPr>
          <w:rFonts w:ascii="Cambria" w:eastAsia="MS Mincho" w:hAnsi="Cambria"/>
          <w:noProof/>
          <w:szCs w:val="22"/>
          <w:lang w:val="de-CH"/>
        </w:rPr>
        <w:t>9</w:t>
      </w:r>
      <w:r w:rsidRPr="002C29DA">
        <w:rPr>
          <w:rFonts w:ascii="Cambria" w:eastAsia="Calibri" w:hAnsi="Cambria"/>
          <w:szCs w:val="22"/>
          <w:lang w:val="de-CH"/>
        </w:rPr>
        <w:t>)</w:t>
      </w:r>
    </w:p>
    <w:p w14:paraId="0464810C" w14:textId="13C1944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20"/>
        <w:jc w:val="left"/>
        <w:textAlignment w:val="auto"/>
        <w:rPr>
          <w:rFonts w:ascii="Cambria" w:eastAsia="Calibri" w:hAnsi="Cambria"/>
          <w:szCs w:val="22"/>
          <w:lang w:val="de-CH"/>
        </w:rPr>
      </w:pPr>
      <w:r w:rsidRPr="002C29DA">
        <w:rPr>
          <w:rFonts w:ascii="Cambria" w:eastAsia="Calibri" w:hAnsi="Cambria"/>
          <w:szCs w:val="22"/>
          <w:lang w:val="de-CH"/>
        </w:rPr>
        <w:t>Cb = Round( G ) − t + ( 1 &lt;&lt; ( BitDepth</w:t>
      </w:r>
      <w:r w:rsidRPr="002C29DA">
        <w:rPr>
          <w:rFonts w:ascii="Cambria" w:eastAsia="Calibri" w:hAnsi="Cambria"/>
          <w:szCs w:val="22"/>
          <w:vertAlign w:val="subscript"/>
          <w:lang w:val="de-CH"/>
        </w:rPr>
        <w:t>C</w:t>
      </w:r>
      <w:r w:rsidRPr="002C29DA">
        <w:rPr>
          <w:rFonts w:ascii="Cambria" w:eastAsia="Calibri" w:hAnsi="Cambria"/>
          <w:szCs w:val="22"/>
          <w:lang w:val="de-CH"/>
        </w:rPr>
        <w:t xml:space="preserve"> − 1 ) )</w:t>
      </w:r>
      <w:r w:rsidRPr="002C29DA">
        <w:rPr>
          <w:rFonts w:ascii="Cambria" w:eastAsia="Calibri" w:hAnsi="Cambria"/>
          <w:szCs w:val="22"/>
          <w:lang w:val="de-CH"/>
        </w:rPr>
        <w:tab/>
        <w:t>(E</w:t>
      </w:r>
      <w:r w:rsidRPr="002C29DA">
        <w:rPr>
          <w:rFonts w:ascii="Cambria" w:eastAsia="Calibri" w:hAnsi="Cambria"/>
          <w:szCs w:val="22"/>
          <w:lang w:val="de-CH"/>
        </w:rPr>
        <w:noBreakHyphen/>
      </w:r>
      <w:r w:rsidR="00AE1912">
        <w:rPr>
          <w:rFonts w:ascii="Cambria" w:eastAsia="MS Mincho" w:hAnsi="Cambria"/>
          <w:noProof/>
          <w:szCs w:val="22"/>
          <w:lang w:val="de-CH"/>
        </w:rPr>
        <w:t>50</w:t>
      </w:r>
      <w:r w:rsidRPr="002C29DA">
        <w:rPr>
          <w:rFonts w:ascii="Cambria" w:eastAsia="Calibri" w:hAnsi="Cambria"/>
          <w:szCs w:val="22"/>
          <w:lang w:val="de-CH"/>
        </w:rPr>
        <w:t>)</w:t>
      </w:r>
    </w:p>
    <w:p w14:paraId="1EB75EB6" w14:textId="249B8D2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20"/>
        <w:jc w:val="left"/>
        <w:textAlignment w:val="auto"/>
        <w:rPr>
          <w:rFonts w:ascii="Cambria" w:eastAsia="Calibri" w:hAnsi="Cambria"/>
          <w:szCs w:val="22"/>
          <w:lang w:val="fr-CH"/>
        </w:rPr>
      </w:pPr>
      <w:r w:rsidRPr="002C29DA">
        <w:rPr>
          <w:rFonts w:ascii="Cambria" w:eastAsia="Calibri" w:hAnsi="Cambria"/>
          <w:szCs w:val="22"/>
          <w:lang w:val="fr-CH"/>
        </w:rPr>
        <w:t>Y = t + ( ( Cb − ( 1 &lt;&lt; ( BitDepth</w:t>
      </w:r>
      <w:r w:rsidRPr="002C29DA">
        <w:rPr>
          <w:rFonts w:ascii="Cambria" w:eastAsia="Calibri" w:hAnsi="Cambria"/>
          <w:szCs w:val="22"/>
          <w:vertAlign w:val="subscript"/>
          <w:lang w:val="fr-CH"/>
        </w:rPr>
        <w:t>C</w:t>
      </w:r>
      <w:r w:rsidRPr="002C29DA">
        <w:rPr>
          <w:rFonts w:ascii="Cambria" w:eastAsia="Calibri" w:hAnsi="Cambria"/>
          <w:szCs w:val="22"/>
          <w:lang w:val="fr-CH"/>
        </w:rPr>
        <w:t xml:space="preserve"> − 1 ) ) ) &gt;&gt; 1 )</w:t>
      </w:r>
      <w:r w:rsidRPr="002C29DA">
        <w:rPr>
          <w:rFonts w:ascii="Cambria" w:eastAsia="Calibri" w:hAnsi="Cambria"/>
          <w:szCs w:val="22"/>
          <w:lang w:val="fr-CH"/>
        </w:rPr>
        <w:tab/>
        <w:t>(E</w:t>
      </w:r>
      <w:r w:rsidRPr="002C29DA">
        <w:rPr>
          <w:rFonts w:ascii="Cambria" w:eastAsia="Calibri" w:hAnsi="Cambria"/>
          <w:szCs w:val="22"/>
          <w:lang w:val="fr-CH"/>
        </w:rPr>
        <w:noBreakHyphen/>
      </w:r>
      <w:r w:rsidR="00AE1912">
        <w:rPr>
          <w:rFonts w:ascii="Cambria" w:eastAsia="MS Mincho" w:hAnsi="Cambria"/>
          <w:noProof/>
          <w:szCs w:val="22"/>
          <w:lang w:val="fr-CH"/>
        </w:rPr>
        <w:t>51</w:t>
      </w:r>
      <w:r w:rsidRPr="002C29DA">
        <w:rPr>
          <w:rFonts w:ascii="Cambria" w:eastAsia="Calibri" w:hAnsi="Cambria"/>
          <w:szCs w:val="22"/>
          <w:lang w:val="fr-CH"/>
        </w:rPr>
        <w:t>)</w:t>
      </w:r>
    </w:p>
    <w:p w14:paraId="7BB92C2D" w14:textId="2E6EC2DF"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368"/>
        </w:tabs>
        <w:overflowPunct/>
        <w:autoSpaceDE/>
        <w:autoSpaceDN/>
        <w:adjustRightInd/>
        <w:spacing w:before="0" w:after="180" w:line="220" w:lineRule="atLeast"/>
        <w:ind w:left="403"/>
        <w:textAlignment w:val="auto"/>
        <w:rPr>
          <w:rFonts w:ascii="Cambria" w:eastAsia="Calibri" w:hAnsi="Cambria"/>
          <w:sz w:val="20"/>
          <w:szCs w:val="22"/>
          <w:lang w:val="en-GB"/>
        </w:rPr>
      </w:pPr>
      <w:r w:rsidRPr="002C29DA">
        <w:rPr>
          <w:rFonts w:ascii="Cambria" w:eastAsia="Calibri" w:hAnsi="Cambria"/>
          <w:sz w:val="20"/>
          <w:szCs w:val="22"/>
          <w:lang w:val="en-GB"/>
        </w:rPr>
        <w:t>NOTE </w:t>
      </w:r>
      <w:r w:rsidRPr="002C29DA">
        <w:rPr>
          <w:rFonts w:ascii="Cambria" w:eastAsia="Calibri" w:hAnsi="Cambria"/>
          <w:noProof/>
          <w:sz w:val="20"/>
          <w:szCs w:val="22"/>
          <w:lang w:val="en-GB"/>
        </w:rPr>
        <w:t>10</w:t>
      </w:r>
      <w:r w:rsidRPr="002C29DA">
        <w:rPr>
          <w:rFonts w:ascii="Cambria" w:eastAsia="Calibri" w:hAnsi="Cambria"/>
          <w:sz w:val="20"/>
          <w:szCs w:val="22"/>
          <w:lang w:val="en-GB"/>
        </w:rPr>
        <w:tab/>
        <w:t>In this case, for purposes of the YCgCo nomenclature used in Table E.</w:t>
      </w:r>
      <w:r w:rsidRPr="002C29DA">
        <w:rPr>
          <w:rFonts w:ascii="Cambria" w:eastAsia="Calibri" w:hAnsi="Cambria"/>
          <w:noProof/>
          <w:sz w:val="20"/>
          <w:szCs w:val="22"/>
          <w:lang w:val="en-GB"/>
        </w:rPr>
        <w:t>5</w:t>
      </w:r>
      <w:r w:rsidRPr="002C29DA">
        <w:rPr>
          <w:rFonts w:ascii="Cambria" w:eastAsia="Calibri" w:hAnsi="Cambria"/>
          <w:sz w:val="20"/>
          <w:szCs w:val="22"/>
          <w:lang w:val="en-GB"/>
        </w:rPr>
        <w:t>, Cb and Cr of Formulae (E</w:t>
      </w:r>
      <w:r w:rsidRPr="002C29DA">
        <w:rPr>
          <w:rFonts w:ascii="Cambria" w:eastAsia="Calibri" w:hAnsi="Cambria"/>
          <w:sz w:val="20"/>
          <w:szCs w:val="22"/>
          <w:lang w:val="en-GB"/>
        </w:rPr>
        <w:noBreakHyphen/>
      </w:r>
      <w:r w:rsidR="00AE1912">
        <w:rPr>
          <w:rFonts w:ascii="Cambria" w:eastAsia="Calibri" w:hAnsi="Cambria"/>
          <w:sz w:val="20"/>
          <w:szCs w:val="22"/>
          <w:lang w:val="en-GB"/>
        </w:rPr>
        <w:t>50</w:t>
      </w:r>
      <w:r w:rsidRPr="002C29DA">
        <w:rPr>
          <w:rFonts w:ascii="Cambria" w:eastAsia="Calibri" w:hAnsi="Cambria"/>
          <w:sz w:val="20"/>
          <w:szCs w:val="22"/>
          <w:lang w:val="en-GB"/>
        </w:rPr>
        <w:t>) and (E</w:t>
      </w:r>
      <w:r w:rsidRPr="002C29DA">
        <w:rPr>
          <w:rFonts w:ascii="Cambria" w:eastAsia="Calibri" w:hAnsi="Cambria"/>
          <w:sz w:val="20"/>
          <w:szCs w:val="22"/>
          <w:lang w:val="en-GB"/>
        </w:rPr>
        <w:noBreakHyphen/>
        <w:t>4</w:t>
      </w:r>
      <w:r w:rsidR="00AE1912">
        <w:rPr>
          <w:rFonts w:ascii="Cambria" w:eastAsia="Calibri" w:hAnsi="Cambria"/>
          <w:sz w:val="20"/>
          <w:szCs w:val="22"/>
          <w:lang w:val="en-GB"/>
        </w:rPr>
        <w:t>8</w:t>
      </w:r>
      <w:r w:rsidRPr="002C29DA">
        <w:rPr>
          <w:rFonts w:ascii="Cambria" w:eastAsia="Calibri" w:hAnsi="Cambria"/>
          <w:sz w:val="20"/>
          <w:szCs w:val="22"/>
          <w:lang w:val="en-GB"/>
        </w:rPr>
        <w:t>) may be referred to as Cg and Co, respectively. An appropriate inverse conversion for Formulae (E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4</w:t>
      </w:r>
      <w:r w:rsidR="00AE1912">
        <w:rPr>
          <w:rFonts w:ascii="Cambria" w:eastAsia="Calibri" w:hAnsi="Cambria"/>
          <w:noProof/>
          <w:sz w:val="20"/>
          <w:szCs w:val="22"/>
          <w:lang w:val="en-GB"/>
        </w:rPr>
        <w:t>8</w:t>
      </w:r>
      <w:r w:rsidRPr="002C29DA">
        <w:rPr>
          <w:rFonts w:ascii="Cambria" w:eastAsia="Calibri" w:hAnsi="Cambria"/>
          <w:noProof/>
          <w:sz w:val="20"/>
          <w:szCs w:val="22"/>
          <w:lang w:val="en-GB"/>
        </w:rPr>
        <w:t>)</w:t>
      </w:r>
      <w:r w:rsidRPr="002C29DA">
        <w:rPr>
          <w:rFonts w:ascii="Cambria" w:eastAsia="Calibri" w:hAnsi="Cambria"/>
          <w:sz w:val="20"/>
          <w:szCs w:val="22"/>
          <w:lang w:val="en-GB"/>
        </w:rPr>
        <w:t xml:space="preserve"> to (E</w:t>
      </w:r>
      <w:r w:rsidRPr="002C29DA">
        <w:rPr>
          <w:rFonts w:ascii="Cambria" w:eastAsia="Calibri" w:hAnsi="Cambria"/>
          <w:sz w:val="20"/>
          <w:szCs w:val="22"/>
          <w:lang w:val="en-GB"/>
        </w:rPr>
        <w:noBreakHyphen/>
      </w:r>
      <w:r w:rsidR="00AE1912">
        <w:rPr>
          <w:rFonts w:ascii="Cambria" w:eastAsia="Calibri" w:hAnsi="Cambria"/>
          <w:noProof/>
          <w:sz w:val="20"/>
          <w:szCs w:val="22"/>
          <w:lang w:val="en-GB"/>
        </w:rPr>
        <w:t>51</w:t>
      </w:r>
      <w:r w:rsidRPr="002C29DA">
        <w:rPr>
          <w:rFonts w:ascii="Cambria" w:eastAsia="Calibri" w:hAnsi="Cambria"/>
          <w:noProof/>
          <w:sz w:val="20"/>
          <w:szCs w:val="22"/>
          <w:lang w:val="en-GB"/>
        </w:rPr>
        <w:t>)</w:t>
      </w:r>
      <w:r w:rsidRPr="002C29DA">
        <w:rPr>
          <w:rFonts w:ascii="Cambria" w:eastAsia="Calibri" w:hAnsi="Cambria"/>
          <w:sz w:val="20"/>
          <w:szCs w:val="22"/>
          <w:lang w:val="en-GB"/>
        </w:rPr>
        <w:t xml:space="preserve"> is as follows.</w:t>
      </w:r>
    </w:p>
    <w:p w14:paraId="09E0C62B" w14:textId="1384BA6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20"/>
        <w:jc w:val="left"/>
        <w:textAlignment w:val="auto"/>
        <w:rPr>
          <w:rFonts w:ascii="Cambria" w:eastAsia="Calibri" w:hAnsi="Cambria"/>
          <w:szCs w:val="22"/>
          <w:lang w:val="fr-CH"/>
        </w:rPr>
      </w:pPr>
      <w:r w:rsidRPr="002C29DA">
        <w:rPr>
          <w:rFonts w:ascii="Cambria" w:eastAsia="Calibri" w:hAnsi="Cambria"/>
          <w:szCs w:val="22"/>
          <w:lang w:val="fr-CH"/>
        </w:rPr>
        <w:t>t = Y − ( ( Cb − ( 1 &lt;&lt; ( BitDepth</w:t>
      </w:r>
      <w:r w:rsidRPr="002C29DA">
        <w:rPr>
          <w:rFonts w:ascii="Cambria" w:eastAsia="Calibri" w:hAnsi="Cambria"/>
          <w:szCs w:val="22"/>
          <w:vertAlign w:val="subscript"/>
          <w:lang w:val="fr-CH"/>
        </w:rPr>
        <w:t>C</w:t>
      </w:r>
      <w:r w:rsidRPr="002C29DA">
        <w:rPr>
          <w:rFonts w:ascii="Cambria" w:eastAsia="Calibri" w:hAnsi="Cambria"/>
          <w:szCs w:val="22"/>
          <w:lang w:val="fr-CH"/>
        </w:rPr>
        <w:t xml:space="preserve"> − 1 ) ) ) &gt;&gt; 1 )</w:t>
      </w:r>
      <w:r w:rsidRPr="002C29DA">
        <w:rPr>
          <w:rFonts w:ascii="Cambria" w:eastAsia="Calibri" w:hAnsi="Cambria"/>
          <w:szCs w:val="22"/>
          <w:lang w:val="fr-CH"/>
        </w:rPr>
        <w:tab/>
        <w:t>(E</w:t>
      </w:r>
      <w:r w:rsidRPr="002C29DA">
        <w:rPr>
          <w:rFonts w:ascii="Cambria" w:eastAsia="Calibri" w:hAnsi="Cambria"/>
          <w:szCs w:val="22"/>
          <w:lang w:val="fr-CH"/>
        </w:rPr>
        <w:noBreakHyphen/>
      </w:r>
      <w:r w:rsidR="00AE1912">
        <w:rPr>
          <w:rFonts w:ascii="Cambria" w:eastAsia="Calibri" w:hAnsi="Cambria"/>
          <w:szCs w:val="22"/>
          <w:lang w:val="fr-CH"/>
        </w:rPr>
        <w:t>52</w:t>
      </w:r>
      <w:r w:rsidRPr="002C29DA">
        <w:rPr>
          <w:rFonts w:ascii="Cambria" w:eastAsia="Calibri" w:hAnsi="Cambria"/>
          <w:szCs w:val="22"/>
          <w:lang w:val="fr-CH"/>
        </w:rPr>
        <w:t>)</w:t>
      </w:r>
    </w:p>
    <w:p w14:paraId="0F1F1101" w14:textId="252F9F5B"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20"/>
        <w:jc w:val="left"/>
        <w:textAlignment w:val="auto"/>
        <w:rPr>
          <w:rFonts w:ascii="Cambria" w:eastAsia="Calibri" w:hAnsi="Cambria"/>
          <w:szCs w:val="22"/>
          <w:lang w:val="fr-CH"/>
        </w:rPr>
      </w:pPr>
      <w:r w:rsidRPr="002C29DA">
        <w:rPr>
          <w:rFonts w:ascii="Cambria" w:eastAsia="Calibri" w:hAnsi="Cambria"/>
          <w:szCs w:val="22"/>
          <w:lang w:val="fr-CH"/>
        </w:rPr>
        <w:t xml:space="preserve">G = Clip3( </w:t>
      </w:r>
      <w:r w:rsidRPr="002C29DA">
        <w:rPr>
          <w:rFonts w:ascii="Cambria" w:eastAsia="Calibri" w:hAnsi="Cambria"/>
          <w:szCs w:val="22"/>
          <w:lang w:val="en-GB"/>
        </w:rPr>
        <w:t>0, maxVal</w:t>
      </w:r>
      <w:r w:rsidRPr="002C29DA">
        <w:rPr>
          <w:rFonts w:ascii="Cambria" w:eastAsia="Calibri" w:hAnsi="Cambria"/>
          <w:szCs w:val="22"/>
          <w:vertAlign w:val="subscript"/>
          <w:lang w:val="en-GB"/>
        </w:rPr>
        <w:t>RGB</w:t>
      </w:r>
      <w:r w:rsidRPr="002C29DA">
        <w:rPr>
          <w:rFonts w:ascii="Cambria" w:eastAsia="Calibri" w:hAnsi="Cambria"/>
          <w:szCs w:val="22"/>
          <w:lang w:val="en-GB"/>
        </w:rPr>
        <w:t xml:space="preserve">, </w:t>
      </w:r>
      <w:r w:rsidRPr="002C29DA">
        <w:rPr>
          <w:rFonts w:ascii="Cambria" w:eastAsia="Calibri" w:hAnsi="Cambria"/>
          <w:szCs w:val="22"/>
          <w:lang w:val="fr-CH"/>
        </w:rPr>
        <w:t>t + ( Cb − ( 1 &lt;&lt; ( BitDepth</w:t>
      </w:r>
      <w:r w:rsidRPr="002C29DA">
        <w:rPr>
          <w:rFonts w:ascii="Cambria" w:eastAsia="Calibri" w:hAnsi="Cambria"/>
          <w:szCs w:val="22"/>
          <w:vertAlign w:val="subscript"/>
          <w:lang w:val="fr-CH"/>
        </w:rPr>
        <w:t>C</w:t>
      </w:r>
      <w:r w:rsidRPr="002C29DA">
        <w:rPr>
          <w:rFonts w:ascii="Cambria" w:eastAsia="Calibri" w:hAnsi="Cambria"/>
          <w:szCs w:val="22"/>
          <w:lang w:val="fr-CH"/>
        </w:rPr>
        <w:t xml:space="preserve"> − 1 ) ) ) )</w:t>
      </w:r>
      <w:r w:rsidRPr="002C29DA">
        <w:rPr>
          <w:rFonts w:ascii="Cambria" w:eastAsia="Calibri" w:hAnsi="Cambria"/>
          <w:szCs w:val="22"/>
          <w:lang w:val="fr-CH"/>
        </w:rPr>
        <w:tab/>
        <w:t>(E</w:t>
      </w:r>
      <w:r w:rsidRPr="002C29DA">
        <w:rPr>
          <w:rFonts w:ascii="Cambria" w:eastAsia="Calibri" w:hAnsi="Cambria"/>
          <w:szCs w:val="22"/>
          <w:lang w:val="fr-CH"/>
        </w:rPr>
        <w:noBreakHyphen/>
        <w:t>5</w:t>
      </w:r>
      <w:r w:rsidR="00AE1912">
        <w:rPr>
          <w:rFonts w:ascii="Cambria" w:eastAsia="Calibri" w:hAnsi="Cambria"/>
          <w:szCs w:val="22"/>
          <w:lang w:val="fr-CH"/>
        </w:rPr>
        <w:t>3</w:t>
      </w:r>
      <w:r w:rsidRPr="002C29DA">
        <w:rPr>
          <w:rFonts w:ascii="Cambria" w:eastAsia="Calibri" w:hAnsi="Cambria"/>
          <w:szCs w:val="22"/>
          <w:lang w:val="fr-CH"/>
        </w:rPr>
        <w:t>)</w:t>
      </w:r>
    </w:p>
    <w:p w14:paraId="35DBFB60" w14:textId="5CE938A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20"/>
        <w:jc w:val="left"/>
        <w:textAlignment w:val="auto"/>
        <w:rPr>
          <w:rFonts w:ascii="Cambria" w:eastAsia="Calibri" w:hAnsi="Cambria"/>
          <w:szCs w:val="22"/>
          <w:lang w:val="fr-CH"/>
        </w:rPr>
      </w:pPr>
      <w:r w:rsidRPr="002C29DA">
        <w:rPr>
          <w:rFonts w:ascii="Cambria" w:eastAsia="Calibri" w:hAnsi="Cambria"/>
          <w:szCs w:val="22"/>
          <w:lang w:val="fr-CH"/>
        </w:rPr>
        <w:t xml:space="preserve">B = Clip3( </w:t>
      </w:r>
      <w:r w:rsidRPr="002C29DA">
        <w:rPr>
          <w:rFonts w:ascii="Cambria" w:eastAsia="Calibri" w:hAnsi="Cambria"/>
          <w:szCs w:val="22"/>
          <w:lang w:val="en-GB"/>
        </w:rPr>
        <w:t>0, maxVal</w:t>
      </w:r>
      <w:r w:rsidRPr="002C29DA">
        <w:rPr>
          <w:rFonts w:ascii="Cambria" w:eastAsia="Calibri" w:hAnsi="Cambria"/>
          <w:szCs w:val="22"/>
          <w:vertAlign w:val="subscript"/>
          <w:lang w:val="en-GB"/>
        </w:rPr>
        <w:t>RGB</w:t>
      </w:r>
      <w:r w:rsidRPr="002C29DA">
        <w:rPr>
          <w:rFonts w:ascii="Cambria" w:eastAsia="Calibri" w:hAnsi="Cambria"/>
          <w:szCs w:val="22"/>
          <w:lang w:val="en-GB"/>
        </w:rPr>
        <w:t xml:space="preserve">, </w:t>
      </w:r>
      <w:r w:rsidRPr="002C29DA">
        <w:rPr>
          <w:rFonts w:ascii="Cambria" w:eastAsia="Calibri" w:hAnsi="Cambria"/>
          <w:szCs w:val="22"/>
          <w:lang w:val="fr-CH"/>
        </w:rPr>
        <w:t>t − ( ( Cr − ( 1 &lt;&lt; ( BitDepth</w:t>
      </w:r>
      <w:r w:rsidRPr="002C29DA">
        <w:rPr>
          <w:rFonts w:ascii="Cambria" w:eastAsia="Calibri" w:hAnsi="Cambria"/>
          <w:szCs w:val="22"/>
          <w:vertAlign w:val="subscript"/>
          <w:lang w:val="fr-CH"/>
        </w:rPr>
        <w:t>C</w:t>
      </w:r>
      <w:r w:rsidRPr="002C29DA">
        <w:rPr>
          <w:rFonts w:ascii="Cambria" w:eastAsia="Calibri" w:hAnsi="Cambria"/>
          <w:szCs w:val="22"/>
          <w:lang w:val="fr-CH"/>
        </w:rPr>
        <w:t xml:space="preserve"> − 1 ) ) ) &gt;&gt; 1 ) )</w:t>
      </w:r>
      <w:r w:rsidRPr="002C29DA">
        <w:rPr>
          <w:rFonts w:ascii="Cambria" w:eastAsia="Calibri" w:hAnsi="Cambria"/>
          <w:szCs w:val="22"/>
          <w:lang w:val="fr-CH"/>
        </w:rPr>
        <w:tab/>
        <w:t>(E</w:t>
      </w:r>
      <w:r w:rsidRPr="002C29DA">
        <w:rPr>
          <w:rFonts w:ascii="Cambria" w:eastAsia="Calibri" w:hAnsi="Cambria"/>
          <w:szCs w:val="22"/>
          <w:lang w:val="fr-CH"/>
        </w:rPr>
        <w:noBreakHyphen/>
        <w:t>5</w:t>
      </w:r>
      <w:r w:rsidR="00AE1912">
        <w:rPr>
          <w:rFonts w:ascii="Cambria" w:eastAsia="Calibri" w:hAnsi="Cambria"/>
          <w:szCs w:val="22"/>
          <w:lang w:val="fr-CH"/>
        </w:rPr>
        <w:t>4</w:t>
      </w:r>
      <w:r w:rsidRPr="002C29DA">
        <w:rPr>
          <w:rFonts w:ascii="Cambria" w:eastAsia="Calibri" w:hAnsi="Cambria"/>
          <w:szCs w:val="22"/>
          <w:lang w:val="fr-CH"/>
        </w:rPr>
        <w:t>)</w:t>
      </w:r>
    </w:p>
    <w:p w14:paraId="53476B90" w14:textId="711317A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20"/>
        <w:jc w:val="left"/>
        <w:textAlignment w:val="auto"/>
        <w:rPr>
          <w:rFonts w:ascii="Cambria" w:eastAsia="Calibri" w:hAnsi="Cambria"/>
          <w:szCs w:val="22"/>
          <w:lang w:val="fr-CH"/>
        </w:rPr>
      </w:pPr>
      <w:r w:rsidRPr="002C29DA">
        <w:rPr>
          <w:rFonts w:ascii="Cambria" w:eastAsia="Calibri" w:hAnsi="Cambria"/>
          <w:szCs w:val="22"/>
          <w:lang w:val="fr-CH"/>
        </w:rPr>
        <w:t xml:space="preserve">R = Clip3( </w:t>
      </w:r>
      <w:r w:rsidRPr="002C29DA">
        <w:rPr>
          <w:rFonts w:ascii="Cambria" w:eastAsia="Calibri" w:hAnsi="Cambria"/>
          <w:szCs w:val="22"/>
          <w:lang w:val="en-GB"/>
        </w:rPr>
        <w:t>0, maxVal</w:t>
      </w:r>
      <w:r w:rsidRPr="002C29DA">
        <w:rPr>
          <w:rFonts w:ascii="Cambria" w:eastAsia="Calibri" w:hAnsi="Cambria"/>
          <w:szCs w:val="22"/>
          <w:vertAlign w:val="subscript"/>
          <w:lang w:val="en-GB"/>
        </w:rPr>
        <w:t>RGB</w:t>
      </w:r>
      <w:r w:rsidRPr="002C29DA">
        <w:rPr>
          <w:rFonts w:ascii="Cambria" w:eastAsia="Calibri" w:hAnsi="Cambria"/>
          <w:szCs w:val="22"/>
          <w:lang w:val="en-GB"/>
        </w:rPr>
        <w:t xml:space="preserve">, </w:t>
      </w:r>
      <w:r w:rsidRPr="002C29DA">
        <w:rPr>
          <w:rFonts w:ascii="Cambria" w:eastAsia="Calibri" w:hAnsi="Cambria"/>
          <w:szCs w:val="22"/>
          <w:lang w:val="fr-CH"/>
        </w:rPr>
        <w:t>B + ( Cr − ( 1 &lt;&lt; ( BitDepth</w:t>
      </w:r>
      <w:r w:rsidRPr="002C29DA">
        <w:rPr>
          <w:rFonts w:ascii="Cambria" w:eastAsia="Calibri" w:hAnsi="Cambria"/>
          <w:szCs w:val="22"/>
          <w:vertAlign w:val="subscript"/>
          <w:lang w:val="fr-CH"/>
        </w:rPr>
        <w:t>C</w:t>
      </w:r>
      <w:r w:rsidRPr="002C29DA">
        <w:rPr>
          <w:rFonts w:ascii="Cambria" w:eastAsia="Calibri" w:hAnsi="Cambria"/>
          <w:szCs w:val="22"/>
          <w:lang w:val="fr-CH"/>
        </w:rPr>
        <w:t xml:space="preserve"> − 1 ) ) ) )</w:t>
      </w:r>
      <w:r w:rsidRPr="002C29DA">
        <w:rPr>
          <w:rFonts w:ascii="Cambria" w:eastAsia="Calibri" w:hAnsi="Cambria"/>
          <w:szCs w:val="22"/>
          <w:lang w:val="fr-CH"/>
        </w:rPr>
        <w:tab/>
        <w:t>(E</w:t>
      </w:r>
      <w:r w:rsidRPr="002C29DA">
        <w:rPr>
          <w:rFonts w:ascii="Cambria" w:eastAsia="Calibri" w:hAnsi="Cambria"/>
          <w:szCs w:val="22"/>
          <w:lang w:val="fr-CH"/>
        </w:rPr>
        <w:noBreakHyphen/>
        <w:t>5</w:t>
      </w:r>
      <w:r w:rsidR="00AE1912">
        <w:rPr>
          <w:rFonts w:ascii="Cambria" w:eastAsia="Calibri" w:hAnsi="Cambria"/>
          <w:szCs w:val="22"/>
          <w:lang w:val="fr-CH"/>
        </w:rPr>
        <w:t>5</w:t>
      </w:r>
      <w:r w:rsidRPr="002C29DA">
        <w:rPr>
          <w:rFonts w:ascii="Cambria" w:eastAsia="Calibri" w:hAnsi="Cambria"/>
          <w:szCs w:val="22"/>
          <w:lang w:val="fr-CH"/>
        </w:rPr>
        <w:t>)</w:t>
      </w:r>
    </w:p>
    <w:p w14:paraId="75F65D68" w14:textId="293EEEB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180" w:line="240" w:lineRule="atLeast"/>
        <w:ind w:left="403" w:hanging="403"/>
        <w:textAlignment w:val="auto"/>
        <w:rPr>
          <w:rFonts w:ascii="Cambria" w:eastAsia="Malgun Gothic" w:hAnsi="Cambria"/>
          <w:szCs w:val="24"/>
          <w:lang w:val="en-GB"/>
        </w:rPr>
      </w:pPr>
      <w:r w:rsidRPr="002C29DA">
        <w:rPr>
          <w:rFonts w:ascii="Cambria" w:eastAsia="Malgun Gothic" w:hAnsi="Cambria"/>
          <w:szCs w:val="24"/>
          <w:lang w:val="en-GB"/>
        </w:rPr>
        <w:t>—</w:t>
      </w:r>
      <w:r w:rsidRPr="002C29DA">
        <w:rPr>
          <w:rFonts w:ascii="Cambria" w:eastAsia="Malgun Gothic" w:hAnsi="Cambria"/>
          <w:szCs w:val="24"/>
          <w:lang w:val="en-GB"/>
        </w:rPr>
        <w:tab/>
        <w:t>Otherwise, if matrix_coeffs is equal to 10 or 13, the signal E′</w:t>
      </w:r>
      <w:r w:rsidRPr="002C29DA">
        <w:rPr>
          <w:rFonts w:ascii="Cambria" w:eastAsia="Malgun Gothic" w:hAnsi="Cambria"/>
          <w:szCs w:val="24"/>
          <w:vertAlign w:val="subscript"/>
          <w:lang w:val="en-GB"/>
        </w:rPr>
        <w:t>Y</w:t>
      </w:r>
      <w:r w:rsidRPr="002C29DA">
        <w:rPr>
          <w:rFonts w:ascii="Cambria" w:eastAsia="Malgun Gothic" w:hAnsi="Cambria"/>
          <w:szCs w:val="24"/>
          <w:lang w:val="en-GB"/>
        </w:rPr>
        <w:t xml:space="preserve"> is determined by application of the transfer characteristics function as follows, and Formulae (</w:t>
      </w:r>
      <w:r w:rsidRPr="002C29DA">
        <w:rPr>
          <w:rFonts w:ascii="Cambria" w:eastAsia="MS Mincho" w:hAnsi="Cambria"/>
          <w:szCs w:val="24"/>
          <w:lang w:val="en-GB"/>
        </w:rPr>
        <w:t>E</w:t>
      </w:r>
      <w:r w:rsidRPr="002C29DA">
        <w:rPr>
          <w:rFonts w:ascii="Cambria" w:eastAsia="MS Mincho" w:hAnsi="Cambria"/>
          <w:szCs w:val="24"/>
          <w:lang w:val="en-GB"/>
        </w:rPr>
        <w:noBreakHyphen/>
      </w:r>
      <w:r w:rsidR="00AE1912">
        <w:rPr>
          <w:rFonts w:ascii="Cambria" w:eastAsia="MS Mincho" w:hAnsi="Cambria"/>
          <w:noProof/>
          <w:szCs w:val="24"/>
          <w:lang w:val="en-GB"/>
        </w:rPr>
        <w:t>58</w:t>
      </w:r>
      <w:r w:rsidRPr="002C29DA">
        <w:rPr>
          <w:rFonts w:ascii="Cambria" w:eastAsia="MS Mincho" w:hAnsi="Cambria"/>
          <w:bCs/>
          <w:szCs w:val="24"/>
          <w:lang w:val="en-GB"/>
        </w:rPr>
        <w:t>)</w:t>
      </w:r>
      <w:r w:rsidRPr="002C29DA">
        <w:rPr>
          <w:rFonts w:ascii="Cambria" w:eastAsia="Malgun Gothic" w:hAnsi="Cambria"/>
          <w:szCs w:val="24"/>
          <w:lang w:val="en-GB"/>
        </w:rPr>
        <w:t xml:space="preserve"> to (</w:t>
      </w:r>
      <w:r w:rsidRPr="002C29DA">
        <w:rPr>
          <w:rFonts w:ascii="Cambria" w:eastAsia="MS Mincho" w:hAnsi="Cambria"/>
          <w:szCs w:val="24"/>
          <w:lang w:val="en-GB"/>
        </w:rPr>
        <w:t>E</w:t>
      </w:r>
      <w:r w:rsidRPr="002C29DA">
        <w:rPr>
          <w:rFonts w:ascii="Cambria" w:eastAsia="MS Mincho" w:hAnsi="Cambria"/>
          <w:szCs w:val="24"/>
          <w:lang w:val="en-GB"/>
        </w:rPr>
        <w:noBreakHyphen/>
      </w:r>
      <w:r w:rsidR="00AE1912">
        <w:rPr>
          <w:rFonts w:ascii="Cambria" w:eastAsia="MS Mincho" w:hAnsi="Cambria"/>
          <w:szCs w:val="24"/>
          <w:lang w:val="en-GB"/>
        </w:rPr>
        <w:t>61</w:t>
      </w:r>
      <w:r w:rsidRPr="002C29DA">
        <w:rPr>
          <w:rFonts w:ascii="Cambria" w:eastAsia="MS Mincho" w:hAnsi="Cambria"/>
          <w:bCs/>
          <w:szCs w:val="24"/>
          <w:lang w:val="en-GB"/>
        </w:rPr>
        <w:t>)</w:t>
      </w:r>
      <w:r w:rsidRPr="002C29DA">
        <w:rPr>
          <w:rFonts w:ascii="Cambria" w:eastAsia="Malgun Gothic" w:hAnsi="Cambria"/>
          <w:szCs w:val="24"/>
          <w:lang w:val="en-GB"/>
        </w:rPr>
        <w:t xml:space="preserve"> apply for specification of the signals E′</w:t>
      </w:r>
      <w:r w:rsidRPr="002C29DA">
        <w:rPr>
          <w:rFonts w:ascii="Cambria" w:eastAsia="Malgun Gothic" w:hAnsi="Cambria"/>
          <w:szCs w:val="24"/>
          <w:vertAlign w:val="subscript"/>
          <w:lang w:val="en-GB"/>
        </w:rPr>
        <w:t>PB</w:t>
      </w:r>
      <w:r w:rsidRPr="002C29DA">
        <w:rPr>
          <w:rFonts w:ascii="Cambria" w:eastAsia="Malgun Gothic" w:hAnsi="Cambria"/>
          <w:szCs w:val="24"/>
          <w:lang w:val="en-GB"/>
        </w:rPr>
        <w:t xml:space="preserve"> and E′</w:t>
      </w:r>
      <w:r w:rsidRPr="002C29DA">
        <w:rPr>
          <w:rFonts w:ascii="Cambria" w:eastAsia="Malgun Gothic" w:hAnsi="Cambria"/>
          <w:szCs w:val="24"/>
          <w:vertAlign w:val="subscript"/>
          <w:lang w:val="en-GB"/>
        </w:rPr>
        <w:t>PR</w:t>
      </w:r>
      <w:r w:rsidRPr="002C29DA">
        <w:rPr>
          <w:rFonts w:ascii="Cambria" w:eastAsia="Malgun Gothic" w:hAnsi="Cambria"/>
          <w:szCs w:val="24"/>
          <w:lang w:val="en-GB"/>
        </w:rPr>
        <w:t>:</w:t>
      </w:r>
    </w:p>
    <w:p w14:paraId="076A66C8" w14:textId="7A6BEDFD"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E</w:t>
      </w:r>
      <w:r w:rsidRPr="002C29DA">
        <w:rPr>
          <w:rFonts w:ascii="Cambria" w:eastAsia="Calibri" w:hAnsi="Cambria"/>
          <w:szCs w:val="22"/>
          <w:vertAlign w:val="subscript"/>
          <w:lang w:val="de-CH"/>
        </w:rPr>
        <w:t>Y</w:t>
      </w:r>
      <w:r w:rsidRPr="002C29DA">
        <w:rPr>
          <w:rFonts w:ascii="Cambria" w:eastAsia="Calibri" w:hAnsi="Cambria"/>
          <w:szCs w:val="22"/>
          <w:lang w:val="de-CH"/>
        </w:rPr>
        <w:t xml:space="preserve"> = K</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( 1 − K</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K</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 E</w:t>
      </w:r>
      <w:r w:rsidRPr="002C29DA">
        <w:rPr>
          <w:rFonts w:ascii="Cambria" w:eastAsia="Calibri" w:hAnsi="Cambria"/>
          <w:szCs w:val="22"/>
          <w:vertAlign w:val="subscript"/>
          <w:lang w:val="de-CH"/>
        </w:rPr>
        <w:t>G</w:t>
      </w:r>
      <w:r w:rsidRPr="002C29DA">
        <w:rPr>
          <w:rFonts w:ascii="Cambria" w:eastAsia="Calibri" w:hAnsi="Cambria"/>
          <w:szCs w:val="22"/>
          <w:lang w:val="de-CH"/>
        </w:rPr>
        <w:t xml:space="preserve"> + K</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B</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lang w:val="de-CH"/>
        </w:rPr>
        <w:t>5</w:t>
      </w:r>
      <w:r w:rsidR="00AE1912">
        <w:rPr>
          <w:rFonts w:ascii="Cambria" w:eastAsia="MS Mincho" w:hAnsi="Cambria"/>
          <w:noProof/>
          <w:lang w:val="de-CH"/>
        </w:rPr>
        <w:t>6</w:t>
      </w:r>
      <w:r w:rsidRPr="002C29DA">
        <w:rPr>
          <w:rFonts w:ascii="Cambria" w:eastAsia="Calibri" w:hAnsi="Cambria"/>
          <w:szCs w:val="22"/>
          <w:lang w:val="de-CH"/>
        </w:rPr>
        <w:t>)</w:t>
      </w:r>
    </w:p>
    <w:p w14:paraId="17F5ADD9" w14:textId="2927F6B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Calibri" w:hAnsi="Cambria"/>
          <w:szCs w:val="22"/>
          <w:lang w:val="en-GB"/>
        </w:rPr>
      </w:pPr>
      <w:r w:rsidRPr="002C29DA">
        <w:rPr>
          <w:rFonts w:ascii="Cambria" w:eastAsia="Calibri" w:hAnsi="Cambria"/>
          <w:szCs w:val="22"/>
          <w:lang w:val="en-GB"/>
        </w:rPr>
        <w:t>E′</w:t>
      </w:r>
      <w:r w:rsidRPr="002C29DA">
        <w:rPr>
          <w:rFonts w:ascii="Cambria" w:eastAsia="Calibri" w:hAnsi="Cambria"/>
          <w:szCs w:val="22"/>
          <w:vertAlign w:val="subscript"/>
          <w:lang w:val="en-GB"/>
        </w:rPr>
        <w:t>Y</w:t>
      </w:r>
      <w:r w:rsidRPr="002C29DA">
        <w:rPr>
          <w:rFonts w:ascii="Cambria" w:eastAsia="Calibri" w:hAnsi="Cambria"/>
          <w:szCs w:val="22"/>
          <w:lang w:val="en-GB"/>
        </w:rPr>
        <w:t xml:space="preserve"> = ( E</w:t>
      </w:r>
      <w:r w:rsidRPr="002C29DA">
        <w:rPr>
          <w:rFonts w:ascii="Cambria" w:eastAsia="Calibri" w:hAnsi="Cambria"/>
          <w:szCs w:val="22"/>
          <w:vertAlign w:val="subscript"/>
          <w:lang w:val="en-GB"/>
        </w:rPr>
        <w:t>Y</w:t>
      </w:r>
      <w:r w:rsidRPr="002C29DA">
        <w:rPr>
          <w:rFonts w:ascii="Cambria" w:eastAsia="Calibri" w:hAnsi="Cambria"/>
          <w:szCs w:val="22"/>
          <w:lang w:val="en-GB"/>
        </w:rPr>
        <w:t xml:space="preserve"> )′</w:t>
      </w:r>
      <w:r w:rsidRPr="002C29DA">
        <w:rPr>
          <w:rFonts w:ascii="Cambria" w:eastAsia="Calibri" w:hAnsi="Cambria"/>
          <w:szCs w:val="22"/>
          <w:lang w:val="en-GB"/>
        </w:rPr>
        <w:tab/>
        <w:t>(E</w:t>
      </w:r>
      <w:r w:rsidRPr="002C29DA">
        <w:rPr>
          <w:rFonts w:ascii="Cambria" w:eastAsia="Calibri" w:hAnsi="Cambria"/>
          <w:szCs w:val="22"/>
          <w:lang w:val="en-GB"/>
        </w:rPr>
        <w:noBreakHyphen/>
      </w:r>
      <w:r w:rsidRPr="002C29DA">
        <w:rPr>
          <w:rFonts w:ascii="Cambria" w:eastAsia="MS Mincho" w:hAnsi="Cambria"/>
          <w:noProof/>
          <w:lang w:val="en-GB"/>
        </w:rPr>
        <w:t>5</w:t>
      </w:r>
      <w:r w:rsidR="00AE1912">
        <w:rPr>
          <w:rFonts w:ascii="Cambria" w:eastAsia="MS Mincho" w:hAnsi="Cambria"/>
          <w:noProof/>
          <w:lang w:val="en-GB"/>
        </w:rPr>
        <w:t>7</w:t>
      </w:r>
      <w:r w:rsidRPr="002C29DA">
        <w:rPr>
          <w:rFonts w:ascii="Cambria" w:eastAsia="Calibri" w:hAnsi="Cambria"/>
          <w:szCs w:val="22"/>
          <w:lang w:val="en-GB"/>
        </w:rPr>
        <w:t>)</w:t>
      </w:r>
    </w:p>
    <w:p w14:paraId="471B113C"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368"/>
        </w:tabs>
        <w:overflowPunct/>
        <w:autoSpaceDE/>
        <w:autoSpaceDN/>
        <w:adjustRightInd/>
        <w:spacing w:before="0" w:after="180" w:line="220" w:lineRule="atLeast"/>
        <w:ind w:left="403"/>
        <w:textAlignment w:val="auto"/>
        <w:rPr>
          <w:rFonts w:ascii="Cambria" w:eastAsia="Calibri" w:hAnsi="Cambria"/>
          <w:sz w:val="20"/>
          <w:szCs w:val="22"/>
          <w:lang w:val="en-GB"/>
        </w:rPr>
      </w:pPr>
      <w:r w:rsidRPr="002C29DA">
        <w:rPr>
          <w:rFonts w:ascii="Cambria" w:eastAsia="Calibri" w:hAnsi="Cambria"/>
          <w:sz w:val="20"/>
          <w:szCs w:val="22"/>
          <w:lang w:val="en-GB"/>
        </w:rPr>
        <w:lastRenderedPageBreak/>
        <w:t>NOTE 11</w:t>
      </w:r>
      <w:r w:rsidRPr="002C29DA">
        <w:rPr>
          <w:rFonts w:ascii="Cambria" w:eastAsia="Calibri" w:hAnsi="Cambria"/>
          <w:sz w:val="20"/>
          <w:szCs w:val="22"/>
          <w:lang w:val="en-GB"/>
        </w:rPr>
        <w:tab/>
        <w:t>In this case, E</w:t>
      </w:r>
      <w:r w:rsidRPr="002C29DA">
        <w:rPr>
          <w:rFonts w:ascii="Cambria" w:eastAsia="Calibri" w:hAnsi="Cambria"/>
          <w:sz w:val="20"/>
          <w:szCs w:val="22"/>
          <w:vertAlign w:val="subscript"/>
          <w:lang w:val="en-GB"/>
        </w:rPr>
        <w:t>Y</w:t>
      </w:r>
      <w:r w:rsidRPr="002C29DA">
        <w:rPr>
          <w:rFonts w:ascii="Cambria" w:eastAsia="Calibri" w:hAnsi="Cambria"/>
          <w:sz w:val="20"/>
          <w:szCs w:val="22"/>
          <w:lang w:val="en-GB"/>
        </w:rPr>
        <w:t xml:space="preserve"> is defined from the “linear-domain” signals for E</w:t>
      </w:r>
      <w:r w:rsidRPr="002C29DA">
        <w:rPr>
          <w:rFonts w:ascii="Cambria" w:eastAsia="Calibri" w:hAnsi="Cambria"/>
          <w:sz w:val="20"/>
          <w:szCs w:val="22"/>
          <w:vertAlign w:val="subscript"/>
          <w:lang w:val="en-GB"/>
        </w:rPr>
        <w:t>R</w:t>
      </w:r>
      <w:r w:rsidRPr="002C29DA">
        <w:rPr>
          <w:rFonts w:ascii="Cambria" w:eastAsia="Calibri" w:hAnsi="Cambria"/>
          <w:sz w:val="20"/>
          <w:szCs w:val="22"/>
          <w:lang w:val="en-GB"/>
        </w:rPr>
        <w:t>, E</w:t>
      </w:r>
      <w:r w:rsidRPr="002C29DA">
        <w:rPr>
          <w:rFonts w:ascii="Cambria" w:eastAsia="Calibri" w:hAnsi="Cambria"/>
          <w:sz w:val="20"/>
          <w:szCs w:val="22"/>
          <w:vertAlign w:val="subscript"/>
          <w:lang w:val="en-GB"/>
        </w:rPr>
        <w:t>G</w:t>
      </w:r>
      <w:r w:rsidRPr="002C29DA">
        <w:rPr>
          <w:rFonts w:ascii="Cambria" w:eastAsia="Calibri" w:hAnsi="Cambria"/>
          <w:sz w:val="20"/>
          <w:szCs w:val="22"/>
          <w:lang w:val="en-GB"/>
        </w:rPr>
        <w:t>, and E</w:t>
      </w:r>
      <w:r w:rsidRPr="002C29DA">
        <w:rPr>
          <w:rFonts w:ascii="Cambria" w:eastAsia="Calibri" w:hAnsi="Cambria"/>
          <w:sz w:val="20"/>
          <w:szCs w:val="22"/>
          <w:vertAlign w:val="subscript"/>
          <w:lang w:val="en-GB"/>
        </w:rPr>
        <w:t>B</w:t>
      </w:r>
      <w:r w:rsidRPr="002C29DA">
        <w:rPr>
          <w:rFonts w:ascii="Cambria" w:eastAsia="Calibri" w:hAnsi="Cambria"/>
          <w:sz w:val="20"/>
          <w:szCs w:val="22"/>
          <w:lang w:val="en-GB"/>
        </w:rPr>
        <w:t>, prior to application of the transfer characteristics function, which is then applied to produce the signal E′</w:t>
      </w:r>
      <w:r w:rsidRPr="002C29DA">
        <w:rPr>
          <w:rFonts w:ascii="Cambria" w:eastAsia="Calibri" w:hAnsi="Cambria"/>
          <w:sz w:val="20"/>
          <w:szCs w:val="22"/>
          <w:vertAlign w:val="subscript"/>
          <w:lang w:val="en-GB"/>
        </w:rPr>
        <w:t>Y</w:t>
      </w:r>
      <w:r w:rsidRPr="002C29DA">
        <w:rPr>
          <w:rFonts w:ascii="Cambria" w:eastAsia="Calibri" w:hAnsi="Cambria"/>
          <w:sz w:val="20"/>
          <w:szCs w:val="22"/>
          <w:lang w:val="en-GB"/>
        </w:rPr>
        <w:t>. E</w:t>
      </w:r>
      <w:r w:rsidRPr="002C29DA">
        <w:rPr>
          <w:rFonts w:ascii="Cambria" w:eastAsia="Calibri" w:hAnsi="Cambria"/>
          <w:sz w:val="20"/>
          <w:szCs w:val="22"/>
          <w:vertAlign w:val="subscript"/>
          <w:lang w:val="en-GB"/>
        </w:rPr>
        <w:t>Y</w:t>
      </w:r>
      <w:r w:rsidRPr="002C29DA">
        <w:rPr>
          <w:rFonts w:ascii="Cambria" w:eastAsia="Calibri" w:hAnsi="Cambria"/>
          <w:sz w:val="20"/>
          <w:szCs w:val="22"/>
          <w:lang w:val="en-GB"/>
        </w:rPr>
        <w:t xml:space="preserve"> and E′</w:t>
      </w:r>
      <w:r w:rsidRPr="002C29DA">
        <w:rPr>
          <w:rFonts w:ascii="Cambria" w:eastAsia="Calibri" w:hAnsi="Cambria"/>
          <w:sz w:val="20"/>
          <w:szCs w:val="22"/>
          <w:vertAlign w:val="subscript"/>
          <w:lang w:val="en-GB"/>
        </w:rPr>
        <w:t>Y</w:t>
      </w:r>
      <w:r w:rsidRPr="002C29DA">
        <w:rPr>
          <w:rFonts w:ascii="Cambria" w:eastAsia="Calibri" w:hAnsi="Cambria"/>
          <w:sz w:val="20"/>
          <w:szCs w:val="22"/>
          <w:lang w:val="en-GB"/>
        </w:rPr>
        <w:t xml:space="preserve"> are real values with the value 0 associated with nominal black and the value 1 associated with nominal white.</w:t>
      </w:r>
    </w:p>
    <w:p w14:paraId="7470F57F"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80" w:line="240" w:lineRule="atLeast"/>
        <w:ind w:left="403"/>
        <w:textAlignment w:val="auto"/>
        <w:rPr>
          <w:rFonts w:ascii="Cambria" w:eastAsia="Malgun Gothic" w:hAnsi="Cambria"/>
          <w:noProof/>
          <w:szCs w:val="22"/>
          <w:lang w:val="en-CA"/>
        </w:rPr>
      </w:pPr>
      <w:r w:rsidRPr="002C29DA">
        <w:rPr>
          <w:rFonts w:ascii="Cambria" w:eastAsia="Calibri" w:hAnsi="Cambria"/>
          <w:bCs/>
          <w:noProof/>
          <w:szCs w:val="22"/>
          <w:lang w:val="en-GB"/>
        </w:rPr>
        <w:t>while</w:t>
      </w:r>
      <w:r w:rsidRPr="002C29DA">
        <w:rPr>
          <w:rFonts w:ascii="Cambria" w:eastAsia="Malgun Gothic" w:hAnsi="Cambria"/>
          <w:noProof/>
          <w:szCs w:val="22"/>
          <w:lang w:val="en-CA"/>
        </w:rPr>
        <w:t xml:space="preserve"> t</w:t>
      </w:r>
      <w:r w:rsidRPr="002C29DA">
        <w:rPr>
          <w:rFonts w:ascii="Cambria" w:eastAsia="Malgun Gothic" w:hAnsi="Cambria"/>
          <w:bCs/>
          <w:noProof/>
          <w:szCs w:val="22"/>
          <w:lang w:val="en-CA"/>
        </w:rPr>
        <w:t xml:space="preserve">he signals </w:t>
      </w:r>
      <w:r w:rsidRPr="002C29DA">
        <w:rPr>
          <w:rFonts w:ascii="Cambria" w:eastAsia="Malgun Gothic" w:hAnsi="Cambria"/>
          <w:noProof/>
          <w:szCs w:val="22"/>
          <w:lang w:val="en-CA"/>
        </w:rPr>
        <w:t>E</w:t>
      </w:r>
      <w:r w:rsidRPr="002C29DA">
        <w:rPr>
          <w:rFonts w:ascii="Cambria" w:eastAsia="Malgun Gothic" w:hAnsi="Cambria"/>
          <w:szCs w:val="24"/>
          <w:lang w:val="en-GB"/>
        </w:rPr>
        <w:t>′</w:t>
      </w:r>
      <w:r w:rsidRPr="002C29DA">
        <w:rPr>
          <w:rFonts w:ascii="Cambria" w:eastAsia="Malgun Gothic" w:hAnsi="Cambria"/>
          <w:noProof/>
          <w:szCs w:val="22"/>
          <w:vertAlign w:val="subscript"/>
          <w:lang w:val="en-CA"/>
        </w:rPr>
        <w:t>PB</w:t>
      </w:r>
      <w:r w:rsidRPr="002C29DA">
        <w:rPr>
          <w:rFonts w:ascii="Cambria" w:eastAsia="Malgun Gothic" w:hAnsi="Cambria"/>
          <w:bCs/>
          <w:noProof/>
          <w:szCs w:val="22"/>
          <w:lang w:val="en-CA"/>
        </w:rPr>
        <w:t xml:space="preserve"> and </w:t>
      </w:r>
      <w:r w:rsidRPr="002C29DA">
        <w:rPr>
          <w:rFonts w:ascii="Cambria" w:eastAsia="Malgun Gothic" w:hAnsi="Cambria"/>
          <w:noProof/>
          <w:szCs w:val="22"/>
          <w:lang w:val="en-CA"/>
        </w:rPr>
        <w:t>E</w:t>
      </w:r>
      <w:r w:rsidRPr="002C29DA">
        <w:rPr>
          <w:rFonts w:ascii="Cambria" w:eastAsia="Malgun Gothic" w:hAnsi="Cambria"/>
          <w:szCs w:val="24"/>
          <w:lang w:val="en-GB"/>
        </w:rPr>
        <w:t>′</w:t>
      </w:r>
      <w:r w:rsidRPr="002C29DA">
        <w:rPr>
          <w:rFonts w:ascii="Cambria" w:eastAsia="Malgun Gothic" w:hAnsi="Cambria"/>
          <w:noProof/>
          <w:szCs w:val="22"/>
          <w:vertAlign w:val="subscript"/>
          <w:lang w:val="en-CA"/>
        </w:rPr>
        <w:t>PR</w:t>
      </w:r>
      <w:r w:rsidRPr="002C29DA">
        <w:rPr>
          <w:rFonts w:ascii="Cambria" w:eastAsia="Malgun Gothic" w:hAnsi="Cambria"/>
          <w:noProof/>
          <w:szCs w:val="22"/>
          <w:lang w:val="en-CA"/>
        </w:rPr>
        <w:t xml:space="preserve"> are determined as follows</w:t>
      </w:r>
      <w:r w:rsidRPr="002C29DA">
        <w:rPr>
          <w:rFonts w:ascii="Cambria" w:eastAsia="Malgun Gothic" w:hAnsi="Cambria"/>
          <w:bCs/>
          <w:noProof/>
          <w:szCs w:val="22"/>
          <w:lang w:val="en-CA"/>
        </w:rPr>
        <w:t>:</w:t>
      </w:r>
    </w:p>
    <w:p w14:paraId="2C870D03" w14:textId="31CE157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E′</w:t>
      </w:r>
      <w:r w:rsidRPr="002C29DA">
        <w:rPr>
          <w:rFonts w:ascii="Cambria" w:eastAsia="Calibri" w:hAnsi="Cambria"/>
          <w:szCs w:val="22"/>
          <w:vertAlign w:val="subscript"/>
          <w:lang w:val="de-CH"/>
        </w:rPr>
        <w:t>PB</w:t>
      </w:r>
      <w:r w:rsidRPr="002C29DA">
        <w:rPr>
          <w:rFonts w:ascii="Cambria" w:eastAsia="Calibri" w:hAnsi="Cambria"/>
          <w:szCs w:val="22"/>
          <w:lang w:val="de-CH"/>
        </w:rPr>
        <w:t xml:space="preserve"> = ( E′</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Y</w:t>
      </w:r>
      <w:r w:rsidRPr="002C29DA">
        <w:rPr>
          <w:rFonts w:ascii="Cambria" w:eastAsia="Calibri" w:hAnsi="Cambria"/>
          <w:szCs w:val="22"/>
          <w:lang w:val="de-CH"/>
        </w:rPr>
        <w:t xml:space="preserve"> ) ÷ ( 2 * N</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for −N</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&lt;= E′</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 xml:space="preserve">Y </w:t>
      </w:r>
      <w:r w:rsidRPr="002C29DA">
        <w:rPr>
          <w:rFonts w:ascii="Cambria" w:eastAsia="Calibri" w:hAnsi="Cambria"/>
          <w:szCs w:val="22"/>
          <w:lang w:val="de-CH"/>
        </w:rPr>
        <w:t>&lt;= 0</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lang w:val="de-CH"/>
        </w:rPr>
        <w:t>5</w:t>
      </w:r>
      <w:r w:rsidR="00AE1912">
        <w:rPr>
          <w:rFonts w:ascii="Cambria" w:eastAsia="MS Mincho" w:hAnsi="Cambria"/>
          <w:noProof/>
          <w:lang w:val="de-CH"/>
        </w:rPr>
        <w:t>8</w:t>
      </w:r>
      <w:r w:rsidRPr="002C29DA">
        <w:rPr>
          <w:rFonts w:ascii="Cambria" w:eastAsia="Calibri" w:hAnsi="Cambria"/>
          <w:szCs w:val="22"/>
          <w:lang w:val="de-CH"/>
        </w:rPr>
        <w:t>)</w:t>
      </w:r>
    </w:p>
    <w:p w14:paraId="540AF9F0" w14:textId="159791E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E′</w:t>
      </w:r>
      <w:r w:rsidRPr="002C29DA">
        <w:rPr>
          <w:rFonts w:ascii="Cambria" w:eastAsia="Calibri" w:hAnsi="Cambria"/>
          <w:szCs w:val="22"/>
          <w:vertAlign w:val="subscript"/>
          <w:lang w:val="de-CH"/>
        </w:rPr>
        <w:t>PB</w:t>
      </w:r>
      <w:r w:rsidRPr="002C29DA">
        <w:rPr>
          <w:rFonts w:ascii="Cambria" w:eastAsia="Calibri" w:hAnsi="Cambria"/>
          <w:szCs w:val="22"/>
          <w:lang w:val="de-CH"/>
        </w:rPr>
        <w:t xml:space="preserve"> = ( E′</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Y</w:t>
      </w:r>
      <w:r w:rsidRPr="002C29DA">
        <w:rPr>
          <w:rFonts w:ascii="Cambria" w:eastAsia="Calibri" w:hAnsi="Cambria"/>
          <w:szCs w:val="22"/>
          <w:lang w:val="de-CH"/>
        </w:rPr>
        <w:t xml:space="preserve"> ) ÷ ( 2 * P</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for 0 &lt; E′</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Y</w:t>
      </w:r>
      <w:r w:rsidRPr="002C29DA">
        <w:rPr>
          <w:rFonts w:ascii="Cambria" w:eastAsia="Calibri" w:hAnsi="Cambria"/>
          <w:szCs w:val="22"/>
          <w:lang w:val="de-CH"/>
        </w:rPr>
        <w:t xml:space="preserve"> &lt;= P</w:t>
      </w:r>
      <w:r w:rsidRPr="002C29DA">
        <w:rPr>
          <w:rFonts w:ascii="Cambria" w:eastAsia="Calibri" w:hAnsi="Cambria"/>
          <w:szCs w:val="22"/>
          <w:vertAlign w:val="subscript"/>
          <w:lang w:val="de-CH"/>
        </w:rPr>
        <w:t>B</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lang w:val="de-CH"/>
        </w:rPr>
        <w:t>5</w:t>
      </w:r>
      <w:r w:rsidR="00AE1912">
        <w:rPr>
          <w:rFonts w:ascii="Cambria" w:eastAsia="MS Mincho" w:hAnsi="Cambria"/>
          <w:noProof/>
          <w:lang w:val="de-CH"/>
        </w:rPr>
        <w:t>9</w:t>
      </w:r>
      <w:r w:rsidRPr="002C29DA">
        <w:rPr>
          <w:rFonts w:ascii="Cambria" w:eastAsia="Calibri" w:hAnsi="Cambria"/>
          <w:szCs w:val="22"/>
          <w:lang w:val="de-CH"/>
        </w:rPr>
        <w:t>)</w:t>
      </w:r>
    </w:p>
    <w:p w14:paraId="442361D3" w14:textId="07B115A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E′</w:t>
      </w:r>
      <w:r w:rsidRPr="002C29DA">
        <w:rPr>
          <w:rFonts w:ascii="Cambria" w:eastAsia="Calibri" w:hAnsi="Cambria"/>
          <w:szCs w:val="22"/>
          <w:vertAlign w:val="subscript"/>
          <w:lang w:val="de-CH"/>
        </w:rPr>
        <w:t>PR</w:t>
      </w:r>
      <w:r w:rsidRPr="002C29DA">
        <w:rPr>
          <w:rFonts w:ascii="Cambria" w:eastAsia="Calibri" w:hAnsi="Cambria"/>
          <w:szCs w:val="22"/>
          <w:lang w:val="de-CH"/>
        </w:rPr>
        <w:t xml:space="preserve"> = ( E′</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Y</w:t>
      </w:r>
      <w:r w:rsidRPr="002C29DA">
        <w:rPr>
          <w:rFonts w:ascii="Cambria" w:eastAsia="Calibri" w:hAnsi="Cambria"/>
          <w:szCs w:val="22"/>
          <w:lang w:val="de-CH"/>
        </w:rPr>
        <w:t xml:space="preserve"> ) ÷ ( 2 * N</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for −N</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&lt;= E′</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Y</w:t>
      </w:r>
      <w:r w:rsidRPr="002C29DA">
        <w:rPr>
          <w:rFonts w:ascii="Cambria" w:eastAsia="Calibri" w:hAnsi="Cambria"/>
          <w:szCs w:val="22"/>
          <w:lang w:val="de-CH"/>
        </w:rPr>
        <w:t xml:space="preserve"> &lt;= 0</w:t>
      </w:r>
      <w:r w:rsidRPr="002C29DA">
        <w:rPr>
          <w:rFonts w:ascii="Cambria" w:eastAsia="Calibri" w:hAnsi="Cambria"/>
          <w:szCs w:val="22"/>
          <w:lang w:val="de-CH"/>
        </w:rPr>
        <w:tab/>
        <w:t>(E</w:t>
      </w:r>
      <w:r w:rsidRPr="002C29DA">
        <w:rPr>
          <w:rFonts w:ascii="Cambria" w:eastAsia="Calibri" w:hAnsi="Cambria"/>
          <w:szCs w:val="22"/>
          <w:lang w:val="de-CH"/>
        </w:rPr>
        <w:noBreakHyphen/>
      </w:r>
      <w:r w:rsidR="00AE1912">
        <w:rPr>
          <w:rFonts w:ascii="Cambria" w:eastAsia="MS Mincho" w:hAnsi="Cambria"/>
          <w:noProof/>
          <w:lang w:val="de-CH"/>
        </w:rPr>
        <w:t>60</w:t>
      </w:r>
      <w:r w:rsidRPr="002C29DA">
        <w:rPr>
          <w:rFonts w:ascii="Cambria" w:eastAsia="Calibri" w:hAnsi="Cambria"/>
          <w:szCs w:val="22"/>
          <w:lang w:val="de-CH"/>
        </w:rPr>
        <w:t>)</w:t>
      </w:r>
    </w:p>
    <w:p w14:paraId="1C6CBC3D" w14:textId="492FD2BB"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E′</w:t>
      </w:r>
      <w:r w:rsidRPr="002C29DA">
        <w:rPr>
          <w:rFonts w:ascii="Cambria" w:eastAsia="Calibri" w:hAnsi="Cambria"/>
          <w:szCs w:val="22"/>
          <w:vertAlign w:val="subscript"/>
          <w:lang w:val="de-CH"/>
        </w:rPr>
        <w:t>PR</w:t>
      </w:r>
      <w:r w:rsidRPr="002C29DA">
        <w:rPr>
          <w:rFonts w:ascii="Cambria" w:eastAsia="Calibri" w:hAnsi="Cambria"/>
          <w:szCs w:val="22"/>
          <w:lang w:val="de-CH"/>
        </w:rPr>
        <w:t xml:space="preserve"> = ( E′</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Y</w:t>
      </w:r>
      <w:r w:rsidRPr="002C29DA">
        <w:rPr>
          <w:rFonts w:ascii="Cambria" w:eastAsia="Calibri" w:hAnsi="Cambria"/>
          <w:szCs w:val="22"/>
          <w:lang w:val="de-CH"/>
        </w:rPr>
        <w:t xml:space="preserve"> ) ÷ ( 2 * P</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for 0 &lt; E′</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 xml:space="preserve">Y </w:t>
      </w:r>
      <w:r w:rsidRPr="002C29DA">
        <w:rPr>
          <w:rFonts w:ascii="Cambria" w:eastAsia="Calibri" w:hAnsi="Cambria"/>
          <w:szCs w:val="22"/>
          <w:lang w:val="de-CH"/>
        </w:rPr>
        <w:t>&lt;= P</w:t>
      </w:r>
      <w:r w:rsidRPr="002C29DA">
        <w:rPr>
          <w:rFonts w:ascii="Cambria" w:eastAsia="Calibri" w:hAnsi="Cambria"/>
          <w:szCs w:val="22"/>
          <w:vertAlign w:val="subscript"/>
          <w:lang w:val="de-CH"/>
        </w:rPr>
        <w:t>R</w:t>
      </w:r>
      <w:r w:rsidRPr="002C29DA">
        <w:rPr>
          <w:rFonts w:ascii="Cambria" w:eastAsia="Calibri" w:hAnsi="Cambria"/>
          <w:szCs w:val="22"/>
          <w:lang w:val="de-CH"/>
        </w:rPr>
        <w:tab/>
        <w:t>(E</w:t>
      </w:r>
      <w:r w:rsidRPr="002C29DA">
        <w:rPr>
          <w:rFonts w:ascii="Cambria" w:eastAsia="Calibri" w:hAnsi="Cambria"/>
          <w:szCs w:val="22"/>
          <w:lang w:val="de-CH"/>
        </w:rPr>
        <w:noBreakHyphen/>
      </w:r>
      <w:r w:rsidR="00AE1912">
        <w:rPr>
          <w:rFonts w:ascii="Cambria" w:eastAsia="MS Mincho" w:hAnsi="Cambria"/>
          <w:noProof/>
          <w:lang w:val="de-CH"/>
        </w:rPr>
        <w:t>61</w:t>
      </w:r>
      <w:r w:rsidRPr="002C29DA">
        <w:rPr>
          <w:rFonts w:ascii="Cambria" w:eastAsia="Calibri" w:hAnsi="Cambria"/>
          <w:szCs w:val="22"/>
          <w:lang w:val="de-CH"/>
        </w:rPr>
        <w:t>)</w:t>
      </w:r>
    </w:p>
    <w:p w14:paraId="127E28CF"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80" w:line="240" w:lineRule="atLeast"/>
        <w:ind w:left="403"/>
        <w:textAlignment w:val="auto"/>
        <w:rPr>
          <w:rFonts w:ascii="Cambria" w:eastAsia="Calibri" w:hAnsi="Cambria"/>
          <w:szCs w:val="22"/>
          <w:lang w:val="en-GB"/>
        </w:rPr>
      </w:pPr>
      <w:r w:rsidRPr="002C29DA">
        <w:rPr>
          <w:rFonts w:ascii="Cambria" w:eastAsia="Calibri" w:hAnsi="Cambria"/>
          <w:szCs w:val="22"/>
          <w:lang w:val="en-GB"/>
        </w:rPr>
        <w:t>where the constants N</w:t>
      </w:r>
      <w:r w:rsidRPr="002C29DA">
        <w:rPr>
          <w:rFonts w:ascii="Cambria" w:eastAsia="Calibri" w:hAnsi="Cambria"/>
          <w:szCs w:val="22"/>
          <w:vertAlign w:val="subscript"/>
          <w:lang w:val="en-GB"/>
        </w:rPr>
        <w:t>B</w:t>
      </w:r>
      <w:r w:rsidRPr="002C29DA">
        <w:rPr>
          <w:rFonts w:ascii="Cambria" w:eastAsia="Calibri" w:hAnsi="Cambria"/>
          <w:szCs w:val="22"/>
          <w:lang w:val="en-GB"/>
        </w:rPr>
        <w:t>, P</w:t>
      </w:r>
      <w:r w:rsidRPr="002C29DA">
        <w:rPr>
          <w:rFonts w:ascii="Cambria" w:eastAsia="Calibri" w:hAnsi="Cambria"/>
          <w:szCs w:val="22"/>
          <w:vertAlign w:val="subscript"/>
          <w:lang w:val="en-GB"/>
        </w:rPr>
        <w:t>B</w:t>
      </w:r>
      <w:r w:rsidRPr="002C29DA">
        <w:rPr>
          <w:rFonts w:ascii="Cambria" w:eastAsia="Calibri" w:hAnsi="Cambria"/>
          <w:szCs w:val="22"/>
          <w:lang w:val="en-GB"/>
        </w:rPr>
        <w:t>, N</w:t>
      </w:r>
      <w:r w:rsidRPr="002C29DA">
        <w:rPr>
          <w:rFonts w:ascii="Cambria" w:eastAsia="Calibri" w:hAnsi="Cambria"/>
          <w:szCs w:val="22"/>
          <w:vertAlign w:val="subscript"/>
          <w:lang w:val="en-GB"/>
        </w:rPr>
        <w:t>R</w:t>
      </w:r>
      <w:r w:rsidRPr="002C29DA">
        <w:rPr>
          <w:rFonts w:ascii="Cambria" w:eastAsia="Calibri" w:hAnsi="Cambria"/>
          <w:szCs w:val="22"/>
          <w:lang w:val="en-GB"/>
        </w:rPr>
        <w:t>, and P</w:t>
      </w:r>
      <w:r w:rsidRPr="002C29DA">
        <w:rPr>
          <w:rFonts w:ascii="Cambria" w:eastAsia="Calibri" w:hAnsi="Cambria"/>
          <w:szCs w:val="22"/>
          <w:vertAlign w:val="subscript"/>
          <w:lang w:val="en-GB"/>
        </w:rPr>
        <w:t>R</w:t>
      </w:r>
      <w:r w:rsidRPr="002C29DA">
        <w:rPr>
          <w:rFonts w:ascii="Cambria" w:eastAsia="Calibri" w:hAnsi="Cambria"/>
          <w:szCs w:val="22"/>
          <w:lang w:val="en-GB"/>
        </w:rPr>
        <w:t xml:space="preserve"> are determined by application of the transfer characteristics function to expressions involving the constants K</w:t>
      </w:r>
      <w:r w:rsidRPr="002C29DA">
        <w:rPr>
          <w:rFonts w:ascii="Cambria" w:eastAsia="Calibri" w:hAnsi="Cambria"/>
          <w:szCs w:val="22"/>
          <w:vertAlign w:val="subscript"/>
          <w:lang w:val="en-GB"/>
        </w:rPr>
        <w:t>B</w:t>
      </w:r>
      <w:r w:rsidRPr="002C29DA">
        <w:rPr>
          <w:rFonts w:ascii="Cambria" w:eastAsia="Calibri" w:hAnsi="Cambria"/>
          <w:szCs w:val="22"/>
          <w:lang w:val="en-GB"/>
        </w:rPr>
        <w:t xml:space="preserve"> and K</w:t>
      </w:r>
      <w:r w:rsidRPr="002C29DA">
        <w:rPr>
          <w:rFonts w:ascii="Cambria" w:eastAsia="Calibri" w:hAnsi="Cambria"/>
          <w:szCs w:val="22"/>
          <w:vertAlign w:val="subscript"/>
          <w:lang w:val="en-GB"/>
        </w:rPr>
        <w:t>R</w:t>
      </w:r>
      <w:r w:rsidRPr="002C29DA">
        <w:rPr>
          <w:rFonts w:ascii="Cambria" w:eastAsia="Calibri" w:hAnsi="Cambria"/>
          <w:szCs w:val="22"/>
          <w:lang w:val="en-GB"/>
        </w:rPr>
        <w:t xml:space="preserve"> as follows:</w:t>
      </w:r>
    </w:p>
    <w:p w14:paraId="0CF04CF7" w14:textId="2B45526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N</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( 1 − K</w:t>
      </w:r>
      <w:r w:rsidRPr="002C29DA">
        <w:rPr>
          <w:rFonts w:ascii="Cambria" w:eastAsia="Calibri" w:hAnsi="Cambria"/>
          <w:szCs w:val="22"/>
          <w:vertAlign w:val="subscript"/>
          <w:lang w:val="de-CH"/>
        </w:rPr>
        <w:t>B</w:t>
      </w:r>
      <w:r w:rsidRPr="002C29DA">
        <w:rPr>
          <w:rFonts w:ascii="Cambria" w:eastAsia="Calibri" w:hAnsi="Cambria"/>
          <w:szCs w:val="22"/>
          <w:lang w:val="de-CH"/>
        </w:rPr>
        <w:t> )′</w:t>
      </w:r>
      <w:r w:rsidRPr="002C29DA">
        <w:rPr>
          <w:rFonts w:ascii="Cambria" w:eastAsia="Calibri" w:hAnsi="Cambria"/>
          <w:szCs w:val="22"/>
          <w:lang w:val="de-CH"/>
        </w:rPr>
        <w:tab/>
        <w:t>(E</w:t>
      </w:r>
      <w:r w:rsidRPr="002C29DA">
        <w:rPr>
          <w:rFonts w:ascii="Cambria" w:eastAsia="Calibri" w:hAnsi="Cambria"/>
          <w:szCs w:val="22"/>
          <w:lang w:val="de-CH"/>
        </w:rPr>
        <w:noBreakHyphen/>
      </w:r>
      <w:r w:rsidR="00AE1912">
        <w:rPr>
          <w:rFonts w:ascii="Cambria" w:eastAsia="MS Mincho" w:hAnsi="Cambria"/>
          <w:noProof/>
          <w:lang w:val="de-CH"/>
        </w:rPr>
        <w:t>62</w:t>
      </w:r>
      <w:r w:rsidRPr="002C29DA">
        <w:rPr>
          <w:rFonts w:ascii="Cambria" w:eastAsia="Calibri" w:hAnsi="Cambria"/>
          <w:szCs w:val="22"/>
          <w:lang w:val="de-CH"/>
        </w:rPr>
        <w:t>)</w:t>
      </w:r>
    </w:p>
    <w:p w14:paraId="79C5694F" w14:textId="621AE8D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P</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1 − ( K</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lang w:val="de-CH"/>
        </w:rPr>
        <w:t>6</w:t>
      </w:r>
      <w:r w:rsidR="00AE1912">
        <w:rPr>
          <w:rFonts w:ascii="Cambria" w:eastAsia="MS Mincho" w:hAnsi="Cambria"/>
          <w:noProof/>
          <w:lang w:val="de-CH"/>
        </w:rPr>
        <w:t>3</w:t>
      </w:r>
      <w:r w:rsidRPr="002C29DA">
        <w:rPr>
          <w:rFonts w:ascii="Cambria" w:eastAsia="Calibri" w:hAnsi="Cambria"/>
          <w:szCs w:val="22"/>
          <w:lang w:val="de-CH"/>
        </w:rPr>
        <w:t>)</w:t>
      </w:r>
    </w:p>
    <w:p w14:paraId="2565E3C7" w14:textId="010F0546"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N</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( 1 − K</w:t>
      </w:r>
      <w:r w:rsidRPr="002C29DA">
        <w:rPr>
          <w:rFonts w:ascii="Cambria" w:eastAsia="Calibri" w:hAnsi="Cambria"/>
          <w:szCs w:val="22"/>
          <w:vertAlign w:val="subscript"/>
          <w:lang w:val="de-CH"/>
        </w:rPr>
        <w:t>R</w:t>
      </w:r>
      <w:r w:rsidRPr="002C29DA">
        <w:rPr>
          <w:rFonts w:ascii="Cambria" w:eastAsia="Calibri" w:hAnsi="Cambria"/>
          <w:szCs w:val="22"/>
          <w:lang w:val="de-CH"/>
        </w:rPr>
        <w:t>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lang w:val="de-CH"/>
        </w:rPr>
        <w:t>6</w:t>
      </w:r>
      <w:r w:rsidR="00AE1912">
        <w:rPr>
          <w:rFonts w:ascii="Cambria" w:eastAsia="MS Mincho" w:hAnsi="Cambria"/>
          <w:noProof/>
          <w:lang w:val="de-CH"/>
        </w:rPr>
        <w:t>4</w:t>
      </w:r>
      <w:r w:rsidRPr="002C29DA">
        <w:rPr>
          <w:rFonts w:ascii="Cambria" w:eastAsia="Calibri" w:hAnsi="Cambria"/>
          <w:szCs w:val="22"/>
          <w:lang w:val="de-CH"/>
        </w:rPr>
        <w:t>)</w:t>
      </w:r>
    </w:p>
    <w:p w14:paraId="50E0084F" w14:textId="0874A74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P</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1 − ( K</w:t>
      </w:r>
      <w:r w:rsidRPr="002C29DA">
        <w:rPr>
          <w:rFonts w:ascii="Cambria" w:eastAsia="Calibri" w:hAnsi="Cambria"/>
          <w:szCs w:val="22"/>
          <w:vertAlign w:val="subscript"/>
          <w:lang w:val="de-CH"/>
        </w:rPr>
        <w:t>R</w:t>
      </w:r>
      <w:r w:rsidRPr="002C29DA">
        <w:rPr>
          <w:rFonts w:ascii="Cambria" w:eastAsia="Calibri" w:hAnsi="Cambria"/>
          <w:szCs w:val="22"/>
          <w:lang w:val="de-CH"/>
        </w:rPr>
        <w:t>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lang w:val="de-CH"/>
        </w:rPr>
        <w:t>6</w:t>
      </w:r>
      <w:r w:rsidR="00AE1912">
        <w:rPr>
          <w:rFonts w:ascii="Cambria" w:eastAsia="MS Mincho" w:hAnsi="Cambria"/>
          <w:noProof/>
          <w:lang w:val="de-CH"/>
        </w:rPr>
        <w:t>5</w:t>
      </w:r>
      <w:r w:rsidRPr="002C29DA">
        <w:rPr>
          <w:rFonts w:ascii="Cambria" w:eastAsia="Calibri" w:hAnsi="Cambria"/>
          <w:szCs w:val="22"/>
          <w:lang w:val="de-CH"/>
        </w:rPr>
        <w:t>)</w:t>
      </w:r>
    </w:p>
    <w:p w14:paraId="3DAB8F53" w14:textId="77777777" w:rsidR="002C29DA" w:rsidRPr="002C29DA" w:rsidRDefault="002C29DA" w:rsidP="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180" w:line="240" w:lineRule="atLeast"/>
        <w:ind w:left="403" w:hanging="403"/>
        <w:textAlignment w:val="auto"/>
        <w:rPr>
          <w:rFonts w:ascii="Cambria" w:eastAsia="Malgun Gothic" w:hAnsi="Cambria"/>
          <w:szCs w:val="24"/>
          <w:lang w:val="en-GB"/>
        </w:rPr>
      </w:pPr>
      <w:r w:rsidRPr="002C29DA">
        <w:rPr>
          <w:rFonts w:ascii="Cambria" w:eastAsia="Malgun Gothic" w:hAnsi="Cambria"/>
          <w:szCs w:val="24"/>
          <w:lang w:val="en-GB"/>
        </w:rPr>
        <w:t>—</w:t>
      </w:r>
      <w:r w:rsidRPr="002C29DA">
        <w:rPr>
          <w:rFonts w:ascii="Cambria" w:eastAsia="Malgun Gothic" w:hAnsi="Cambria"/>
          <w:szCs w:val="24"/>
          <w:lang w:val="en-GB"/>
        </w:rPr>
        <w:tab/>
        <w:t>Otherwise if matrix_coeffs is equal to 11, the following formulae apply:</w:t>
      </w:r>
    </w:p>
    <w:p w14:paraId="79A627B5" w14:textId="2F3F218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Malgun Gothic" w:hAnsi="Cambria"/>
          <w:szCs w:val="22"/>
          <w:lang w:val="de-CH"/>
        </w:rPr>
      </w:pPr>
      <w:r w:rsidRPr="002C29DA">
        <w:rPr>
          <w:rFonts w:ascii="Cambria" w:eastAsia="Malgun Gothic" w:hAnsi="Cambria"/>
          <w:szCs w:val="22"/>
          <w:lang w:val="de-CH"/>
        </w:rPr>
        <w:t>E′</w:t>
      </w:r>
      <w:r w:rsidRPr="002C29DA">
        <w:rPr>
          <w:rFonts w:ascii="Cambria" w:eastAsia="Malgun Gothic" w:hAnsi="Cambria"/>
          <w:szCs w:val="22"/>
          <w:vertAlign w:val="subscript"/>
          <w:lang w:val="de-CH"/>
        </w:rPr>
        <w:t>Y</w:t>
      </w:r>
      <w:r w:rsidRPr="002C29DA">
        <w:rPr>
          <w:rFonts w:ascii="Cambria" w:eastAsia="Malgun Gothic" w:hAnsi="Cambria"/>
          <w:szCs w:val="22"/>
          <w:lang w:val="de-CH"/>
        </w:rPr>
        <w:t xml:space="preserve"> = E′</w:t>
      </w:r>
      <w:r w:rsidRPr="002C29DA">
        <w:rPr>
          <w:rFonts w:ascii="Cambria" w:eastAsia="Malgun Gothic" w:hAnsi="Cambria"/>
          <w:szCs w:val="22"/>
          <w:vertAlign w:val="subscript"/>
          <w:lang w:val="de-CH"/>
        </w:rPr>
        <w:t>G</w:t>
      </w:r>
      <w:r w:rsidRPr="002C29DA">
        <w:rPr>
          <w:rFonts w:ascii="Cambria" w:eastAsia="Malgun Gothic" w:hAnsi="Cambria"/>
          <w:szCs w:val="22"/>
          <w:lang w:val="de-CH"/>
        </w:rPr>
        <w:tab/>
        <w:t>(E</w:t>
      </w:r>
      <w:r w:rsidRPr="002C29DA">
        <w:rPr>
          <w:rFonts w:ascii="Cambria" w:eastAsia="Malgun Gothic" w:hAnsi="Cambria"/>
          <w:szCs w:val="22"/>
          <w:lang w:val="de-CH"/>
        </w:rPr>
        <w:noBreakHyphen/>
      </w:r>
      <w:r w:rsidRPr="002C29DA">
        <w:rPr>
          <w:rFonts w:ascii="Cambria" w:eastAsia="Calibri" w:hAnsi="Cambria"/>
          <w:noProof/>
          <w:szCs w:val="22"/>
          <w:lang w:val="de-CH"/>
        </w:rPr>
        <w:t>6</w:t>
      </w:r>
      <w:r w:rsidR="00AE1912">
        <w:rPr>
          <w:rFonts w:ascii="Cambria" w:eastAsia="Calibri" w:hAnsi="Cambria"/>
          <w:noProof/>
          <w:szCs w:val="22"/>
          <w:lang w:val="de-CH"/>
        </w:rPr>
        <w:t>6</w:t>
      </w:r>
      <w:r w:rsidRPr="002C29DA">
        <w:rPr>
          <w:rFonts w:ascii="Cambria" w:eastAsia="Malgun Gothic" w:hAnsi="Cambria"/>
          <w:szCs w:val="22"/>
          <w:lang w:val="de-CH"/>
        </w:rPr>
        <w:t>)</w:t>
      </w:r>
    </w:p>
    <w:p w14:paraId="764E52AC" w14:textId="18DAFF8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Malgun Gothic" w:hAnsi="Cambria"/>
          <w:szCs w:val="22"/>
          <w:lang w:val="de-CH"/>
        </w:rPr>
      </w:pPr>
      <w:r w:rsidRPr="002C29DA">
        <w:rPr>
          <w:rFonts w:ascii="Cambria" w:eastAsia="Malgun Gothic" w:hAnsi="Cambria"/>
          <w:szCs w:val="22"/>
          <w:lang w:val="de-CH"/>
        </w:rPr>
        <w:t>E′</w:t>
      </w:r>
      <w:r w:rsidRPr="002C29DA">
        <w:rPr>
          <w:rFonts w:ascii="Cambria" w:eastAsia="Malgun Gothic" w:hAnsi="Cambria"/>
          <w:szCs w:val="22"/>
          <w:vertAlign w:val="subscript"/>
          <w:lang w:val="de-CH"/>
        </w:rPr>
        <w:t>PB</w:t>
      </w:r>
      <w:r w:rsidRPr="002C29DA">
        <w:rPr>
          <w:rFonts w:ascii="Cambria" w:eastAsia="Malgun Gothic" w:hAnsi="Cambria"/>
          <w:szCs w:val="22"/>
          <w:lang w:val="de-CH"/>
        </w:rPr>
        <w:t xml:space="preserve"> = 0.5 * ( 0.986 566 * E′</w:t>
      </w:r>
      <w:r w:rsidRPr="002C29DA">
        <w:rPr>
          <w:rFonts w:ascii="Cambria" w:eastAsia="Malgun Gothic" w:hAnsi="Cambria"/>
          <w:szCs w:val="22"/>
          <w:vertAlign w:val="subscript"/>
          <w:lang w:val="de-CH"/>
        </w:rPr>
        <w:t>B</w:t>
      </w:r>
      <w:r w:rsidRPr="002C29DA">
        <w:rPr>
          <w:rFonts w:ascii="Cambria" w:eastAsia="Malgun Gothic" w:hAnsi="Cambria"/>
          <w:szCs w:val="22"/>
          <w:lang w:val="de-CH"/>
        </w:rPr>
        <w:t xml:space="preserve"> − E′</w:t>
      </w:r>
      <w:r w:rsidRPr="002C29DA">
        <w:rPr>
          <w:rFonts w:ascii="Cambria" w:eastAsia="Malgun Gothic" w:hAnsi="Cambria"/>
          <w:szCs w:val="22"/>
          <w:vertAlign w:val="subscript"/>
          <w:lang w:val="de-CH"/>
        </w:rPr>
        <w:t>Y</w:t>
      </w:r>
      <w:r w:rsidRPr="002C29DA">
        <w:rPr>
          <w:rFonts w:ascii="Cambria" w:eastAsia="Malgun Gothic" w:hAnsi="Cambria"/>
          <w:szCs w:val="22"/>
          <w:lang w:val="de-CH"/>
        </w:rPr>
        <w:t xml:space="preserve"> )</w:t>
      </w:r>
      <w:r w:rsidRPr="002C29DA">
        <w:rPr>
          <w:rFonts w:ascii="Cambria" w:eastAsia="Malgun Gothic" w:hAnsi="Cambria"/>
          <w:szCs w:val="22"/>
          <w:lang w:val="de-CH"/>
        </w:rPr>
        <w:tab/>
        <w:t>(E</w:t>
      </w:r>
      <w:r w:rsidRPr="002C29DA">
        <w:rPr>
          <w:rFonts w:ascii="Cambria" w:eastAsia="Malgun Gothic" w:hAnsi="Cambria"/>
          <w:szCs w:val="22"/>
          <w:lang w:val="de-CH"/>
        </w:rPr>
        <w:noBreakHyphen/>
      </w:r>
      <w:r w:rsidRPr="002C29DA">
        <w:rPr>
          <w:rFonts w:ascii="Cambria" w:eastAsia="Calibri" w:hAnsi="Cambria"/>
          <w:noProof/>
          <w:szCs w:val="22"/>
          <w:lang w:val="de-CH"/>
        </w:rPr>
        <w:t>6</w:t>
      </w:r>
      <w:r w:rsidR="00AE1912">
        <w:rPr>
          <w:rFonts w:ascii="Cambria" w:eastAsia="Calibri" w:hAnsi="Cambria"/>
          <w:noProof/>
          <w:szCs w:val="22"/>
          <w:lang w:val="de-CH"/>
        </w:rPr>
        <w:t>7</w:t>
      </w:r>
      <w:r w:rsidRPr="002C29DA">
        <w:rPr>
          <w:rFonts w:ascii="Cambria" w:eastAsia="Malgun Gothic" w:hAnsi="Cambria"/>
          <w:szCs w:val="22"/>
          <w:lang w:val="de-CH"/>
        </w:rPr>
        <w:t>)</w:t>
      </w:r>
    </w:p>
    <w:p w14:paraId="35C67D82" w14:textId="2719DD32"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Malgun Gothic" w:hAnsi="Cambria"/>
          <w:szCs w:val="22"/>
          <w:lang w:val="en-GB"/>
        </w:rPr>
      </w:pPr>
      <w:r w:rsidRPr="002C29DA">
        <w:rPr>
          <w:rFonts w:ascii="Cambria" w:eastAsia="Malgun Gothic" w:hAnsi="Cambria"/>
          <w:szCs w:val="22"/>
          <w:lang w:val="en-GB"/>
        </w:rPr>
        <w:t>E′</w:t>
      </w:r>
      <w:r w:rsidRPr="002C29DA">
        <w:rPr>
          <w:rFonts w:ascii="Cambria" w:eastAsia="Malgun Gothic" w:hAnsi="Cambria"/>
          <w:szCs w:val="22"/>
          <w:vertAlign w:val="subscript"/>
          <w:lang w:val="en-GB"/>
        </w:rPr>
        <w:t>PR</w:t>
      </w:r>
      <w:r w:rsidRPr="002C29DA">
        <w:rPr>
          <w:rFonts w:ascii="Cambria" w:eastAsia="Malgun Gothic" w:hAnsi="Cambria"/>
          <w:szCs w:val="22"/>
          <w:lang w:val="en-GB"/>
        </w:rPr>
        <w:t xml:space="preserve"> = 0.5 * ( E′</w:t>
      </w:r>
      <w:r w:rsidRPr="002C29DA">
        <w:rPr>
          <w:rFonts w:ascii="Cambria" w:eastAsia="Malgun Gothic" w:hAnsi="Cambria"/>
          <w:szCs w:val="22"/>
          <w:vertAlign w:val="subscript"/>
          <w:lang w:val="en-GB"/>
        </w:rPr>
        <w:t>R</w:t>
      </w:r>
      <w:r w:rsidRPr="002C29DA">
        <w:rPr>
          <w:rFonts w:ascii="Cambria" w:eastAsia="Malgun Gothic" w:hAnsi="Cambria"/>
          <w:szCs w:val="22"/>
          <w:lang w:val="en-GB"/>
        </w:rPr>
        <w:t xml:space="preserve"> − 0.991 902 * E′</w:t>
      </w:r>
      <w:r w:rsidRPr="002C29DA">
        <w:rPr>
          <w:rFonts w:ascii="Cambria" w:eastAsia="Malgun Gothic" w:hAnsi="Cambria"/>
          <w:szCs w:val="22"/>
          <w:vertAlign w:val="subscript"/>
          <w:lang w:val="en-GB"/>
        </w:rPr>
        <w:t>Y</w:t>
      </w:r>
      <w:r w:rsidRPr="002C29DA">
        <w:rPr>
          <w:rFonts w:ascii="Cambria" w:eastAsia="Malgun Gothic" w:hAnsi="Cambria"/>
          <w:szCs w:val="22"/>
          <w:lang w:val="en-GB"/>
        </w:rPr>
        <w:t xml:space="preserve"> )</w:t>
      </w:r>
      <w:r w:rsidRPr="002C29DA">
        <w:rPr>
          <w:rFonts w:ascii="Cambria" w:eastAsia="Malgun Gothic" w:hAnsi="Cambria"/>
          <w:szCs w:val="22"/>
          <w:lang w:val="en-GB"/>
        </w:rPr>
        <w:tab/>
        <w:t>(E</w:t>
      </w:r>
      <w:r w:rsidRPr="002C29DA">
        <w:rPr>
          <w:rFonts w:ascii="Cambria" w:eastAsia="Malgun Gothic" w:hAnsi="Cambria"/>
          <w:szCs w:val="22"/>
          <w:lang w:val="en-GB"/>
        </w:rPr>
        <w:noBreakHyphen/>
      </w:r>
      <w:r w:rsidRPr="002C29DA">
        <w:rPr>
          <w:rFonts w:ascii="Cambria" w:eastAsia="Calibri" w:hAnsi="Cambria"/>
          <w:noProof/>
          <w:szCs w:val="22"/>
          <w:lang w:val="en-GB"/>
        </w:rPr>
        <w:t>6</w:t>
      </w:r>
      <w:r w:rsidR="00AE1912">
        <w:rPr>
          <w:rFonts w:ascii="Cambria" w:eastAsia="Calibri" w:hAnsi="Cambria"/>
          <w:noProof/>
          <w:szCs w:val="22"/>
          <w:lang w:val="en-GB"/>
        </w:rPr>
        <w:t>8</w:t>
      </w:r>
      <w:r w:rsidRPr="002C29DA">
        <w:rPr>
          <w:rFonts w:ascii="Cambria" w:eastAsia="Malgun Gothic" w:hAnsi="Cambria"/>
          <w:szCs w:val="22"/>
          <w:lang w:val="en-GB"/>
        </w:rPr>
        <w:t>)</w:t>
      </w:r>
    </w:p>
    <w:p w14:paraId="1AC9A2CB"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368"/>
        </w:tabs>
        <w:overflowPunct/>
        <w:autoSpaceDE/>
        <w:autoSpaceDN/>
        <w:adjustRightInd/>
        <w:spacing w:before="0" w:after="180" w:line="220" w:lineRule="atLeast"/>
        <w:ind w:left="403"/>
        <w:textAlignment w:val="auto"/>
        <w:rPr>
          <w:rFonts w:ascii="Cambria" w:eastAsia="Calibri" w:hAnsi="Cambria"/>
          <w:sz w:val="20"/>
          <w:szCs w:val="22"/>
          <w:lang w:val="en-GB"/>
        </w:rPr>
      </w:pPr>
      <w:r w:rsidRPr="002C29DA">
        <w:rPr>
          <w:rFonts w:ascii="Cambria" w:eastAsia="Calibri" w:hAnsi="Cambria"/>
          <w:sz w:val="20"/>
          <w:szCs w:val="22"/>
          <w:lang w:val="en-GB"/>
        </w:rPr>
        <w:t>NOTE </w:t>
      </w:r>
      <w:r w:rsidRPr="002C29DA">
        <w:rPr>
          <w:rFonts w:ascii="Cambria" w:eastAsia="Calibri" w:hAnsi="Cambria"/>
          <w:noProof/>
          <w:sz w:val="20"/>
          <w:szCs w:val="22"/>
          <w:lang w:val="en-GB"/>
        </w:rPr>
        <w:t>12</w:t>
      </w:r>
      <w:r w:rsidRPr="002C29DA">
        <w:rPr>
          <w:rFonts w:ascii="Cambria" w:eastAsia="Calibri" w:hAnsi="Cambria"/>
          <w:sz w:val="20"/>
          <w:szCs w:val="22"/>
          <w:lang w:val="en-GB"/>
        </w:rPr>
        <w:tab/>
        <w:t>In this case, for purposes of the Y′D′</w:t>
      </w:r>
      <w:r w:rsidRPr="002C29DA">
        <w:rPr>
          <w:rFonts w:ascii="Cambria" w:eastAsia="Calibri" w:hAnsi="Cambria"/>
          <w:sz w:val="20"/>
          <w:szCs w:val="22"/>
          <w:vertAlign w:val="subscript"/>
          <w:lang w:val="en-GB"/>
        </w:rPr>
        <w:t>Z</w:t>
      </w:r>
      <w:r w:rsidRPr="002C29DA">
        <w:rPr>
          <w:rFonts w:ascii="Cambria" w:eastAsia="Calibri" w:hAnsi="Cambria"/>
          <w:sz w:val="20"/>
          <w:szCs w:val="22"/>
          <w:lang w:val="en-GB"/>
        </w:rPr>
        <w:t>D′</w:t>
      </w:r>
      <w:r w:rsidRPr="002C29DA">
        <w:rPr>
          <w:rFonts w:ascii="Cambria" w:eastAsia="Calibri" w:hAnsi="Cambria"/>
          <w:sz w:val="20"/>
          <w:szCs w:val="22"/>
          <w:vertAlign w:val="subscript"/>
          <w:lang w:val="en-GB"/>
        </w:rPr>
        <w:t>X</w:t>
      </w:r>
      <w:r w:rsidRPr="002C29DA">
        <w:rPr>
          <w:rFonts w:ascii="Cambria" w:eastAsia="Calibri" w:hAnsi="Cambria"/>
          <w:sz w:val="20"/>
          <w:szCs w:val="22"/>
          <w:lang w:val="en-GB"/>
        </w:rPr>
        <w:t xml:space="preserve"> nomenclature used in Table E.</w:t>
      </w:r>
      <w:r w:rsidRPr="002C29DA">
        <w:rPr>
          <w:rFonts w:ascii="Cambria" w:eastAsia="Calibri" w:hAnsi="Cambria"/>
          <w:noProof/>
          <w:sz w:val="20"/>
          <w:szCs w:val="22"/>
          <w:lang w:val="en-GB"/>
        </w:rPr>
        <w:t>5</w:t>
      </w:r>
      <w:r w:rsidRPr="002C29DA">
        <w:rPr>
          <w:rFonts w:ascii="Cambria" w:eastAsia="Calibri" w:hAnsi="Cambria"/>
          <w:sz w:val="20"/>
          <w:szCs w:val="22"/>
          <w:lang w:val="en-GB"/>
        </w:rPr>
        <w:t>, E′</w:t>
      </w:r>
      <w:r w:rsidRPr="002C29DA">
        <w:rPr>
          <w:rFonts w:ascii="Cambria" w:eastAsia="Calibri" w:hAnsi="Cambria"/>
          <w:sz w:val="20"/>
          <w:szCs w:val="22"/>
          <w:vertAlign w:val="subscript"/>
          <w:lang w:val="en-GB"/>
        </w:rPr>
        <w:t>PB</w:t>
      </w:r>
      <w:r w:rsidRPr="002C29DA">
        <w:rPr>
          <w:rFonts w:ascii="Cambria" w:eastAsia="Calibri" w:hAnsi="Cambria"/>
          <w:sz w:val="20"/>
          <w:szCs w:val="22"/>
          <w:lang w:val="en-GB"/>
        </w:rPr>
        <w:t xml:space="preserve"> may be referred to as D′</w:t>
      </w:r>
      <w:r w:rsidRPr="002C29DA">
        <w:rPr>
          <w:rFonts w:ascii="Cambria" w:eastAsia="Calibri" w:hAnsi="Cambria"/>
          <w:sz w:val="20"/>
          <w:szCs w:val="22"/>
          <w:vertAlign w:val="subscript"/>
          <w:lang w:val="en-GB"/>
        </w:rPr>
        <w:t>Z</w:t>
      </w:r>
      <w:r w:rsidRPr="002C29DA">
        <w:rPr>
          <w:rFonts w:ascii="Cambria" w:eastAsia="Calibri" w:hAnsi="Cambria"/>
          <w:sz w:val="20"/>
          <w:szCs w:val="22"/>
          <w:lang w:val="en-GB"/>
        </w:rPr>
        <w:t xml:space="preserve"> and E′</w:t>
      </w:r>
      <w:r w:rsidRPr="002C29DA">
        <w:rPr>
          <w:rFonts w:ascii="Cambria" w:eastAsia="Calibri" w:hAnsi="Cambria"/>
          <w:sz w:val="20"/>
          <w:szCs w:val="22"/>
          <w:vertAlign w:val="subscript"/>
          <w:lang w:val="en-GB"/>
        </w:rPr>
        <w:t>PR</w:t>
      </w:r>
      <w:r w:rsidRPr="002C29DA">
        <w:rPr>
          <w:rFonts w:ascii="Cambria" w:eastAsia="Calibri" w:hAnsi="Cambria"/>
          <w:sz w:val="20"/>
          <w:szCs w:val="22"/>
          <w:lang w:val="en-GB"/>
        </w:rPr>
        <w:t xml:space="preserve"> may be referred to as D′</w:t>
      </w:r>
      <w:r w:rsidRPr="002C29DA">
        <w:rPr>
          <w:rFonts w:ascii="Cambria" w:eastAsia="Calibri" w:hAnsi="Cambria"/>
          <w:sz w:val="20"/>
          <w:szCs w:val="22"/>
          <w:vertAlign w:val="subscript"/>
          <w:lang w:val="en-GB"/>
        </w:rPr>
        <w:t>X</w:t>
      </w:r>
      <w:r w:rsidRPr="002C29DA">
        <w:rPr>
          <w:rFonts w:ascii="Cambria" w:eastAsia="Calibri" w:hAnsi="Cambria"/>
          <w:sz w:val="20"/>
          <w:szCs w:val="22"/>
          <w:lang w:val="en-GB"/>
        </w:rPr>
        <w:t>.</w:t>
      </w:r>
    </w:p>
    <w:p w14:paraId="447712EC" w14:textId="1276FA6E" w:rsidR="002C29DA" w:rsidRPr="002C29DA" w:rsidRDefault="002C29DA" w:rsidP="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180" w:line="240" w:lineRule="atLeast"/>
        <w:ind w:left="403" w:hanging="403"/>
        <w:textAlignment w:val="auto"/>
        <w:rPr>
          <w:rFonts w:ascii="Cambria" w:eastAsia="Calibri" w:hAnsi="Cambria"/>
          <w:bCs/>
          <w:szCs w:val="22"/>
          <w:lang w:val="en-GB"/>
        </w:rPr>
      </w:pPr>
      <w:r w:rsidRPr="002C29DA">
        <w:rPr>
          <w:rFonts w:ascii="Cambria" w:eastAsia="Malgun Gothic" w:hAnsi="Cambria"/>
          <w:szCs w:val="24"/>
          <w:lang w:val="en-GB"/>
        </w:rPr>
        <w:t>—</w:t>
      </w:r>
      <w:r w:rsidRPr="002C29DA">
        <w:rPr>
          <w:rFonts w:ascii="Cambria" w:eastAsia="Malgun Gothic" w:hAnsi="Cambria"/>
          <w:szCs w:val="24"/>
          <w:lang w:val="en-GB"/>
        </w:rPr>
        <w:tab/>
      </w:r>
      <w:r w:rsidRPr="002C29DA">
        <w:rPr>
          <w:rFonts w:ascii="Cambria" w:eastAsia="Calibri" w:hAnsi="Cambria"/>
          <w:szCs w:val="22"/>
          <w:lang w:val="en-GB"/>
        </w:rPr>
        <w:t>Otherwise</w:t>
      </w:r>
      <w:r w:rsidR="005F24C9">
        <w:rPr>
          <w:rFonts w:ascii="Cambria" w:eastAsia="Calibri" w:hAnsi="Cambria"/>
          <w:szCs w:val="22"/>
          <w:lang w:val="en-GB"/>
        </w:rPr>
        <w:t>, if</w:t>
      </w:r>
      <w:r w:rsidRPr="002C29DA">
        <w:rPr>
          <w:rFonts w:ascii="Cambria" w:eastAsia="Calibri" w:hAnsi="Cambria"/>
          <w:bCs/>
          <w:szCs w:val="22"/>
          <w:lang w:val="en-GB"/>
        </w:rPr>
        <w:t xml:space="preserve"> matrix_coeffs is equal to 14, the following formulae apply:</w:t>
      </w:r>
    </w:p>
    <w:p w14:paraId="271DC506"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86" w:after="180" w:line="240" w:lineRule="atLeast"/>
        <w:ind w:left="794" w:hanging="397"/>
        <w:textAlignment w:val="auto"/>
        <w:rPr>
          <w:rFonts w:ascii="Cambria" w:eastAsia="MS Mincho" w:hAnsi="Cambria"/>
          <w:noProof/>
          <w:lang w:val="en-GB" w:eastAsia="ja-JP"/>
        </w:rPr>
      </w:pPr>
      <w:r w:rsidRPr="002C29DA">
        <w:rPr>
          <w:rFonts w:ascii="Cambria" w:eastAsia="Malgun Gothic" w:hAnsi="Cambria"/>
          <w:szCs w:val="24"/>
          <w:lang w:val="en-GB" w:eastAsia="ja-JP"/>
        </w:rPr>
        <w:t>—</w:t>
      </w:r>
      <w:r w:rsidRPr="002C29DA">
        <w:rPr>
          <w:rFonts w:ascii="Cambria" w:eastAsia="Malgun Gothic" w:hAnsi="Cambria"/>
          <w:szCs w:val="24"/>
          <w:lang w:val="en-GB" w:eastAsia="ja-JP"/>
        </w:rPr>
        <w:tab/>
      </w:r>
      <w:r w:rsidRPr="002C29DA">
        <w:rPr>
          <w:rFonts w:ascii="Cambria" w:eastAsia="MS Mincho" w:hAnsi="Cambria"/>
          <w:bCs/>
          <w:noProof/>
          <w:lang w:val="en-GB" w:eastAsia="ja-JP"/>
        </w:rPr>
        <w:t>If transfer_characteristics is not equal to 18, the following formulae apply</w:t>
      </w:r>
      <w:r w:rsidRPr="002C29DA">
        <w:rPr>
          <w:rFonts w:ascii="Cambria" w:eastAsia="MS Mincho" w:hAnsi="Cambria"/>
          <w:noProof/>
          <w:lang w:val="en-GB" w:eastAsia="ja-JP"/>
        </w:rPr>
        <w:t>:</w:t>
      </w:r>
    </w:p>
    <w:p w14:paraId="3C1C3020" w14:textId="24ECF58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94"/>
        <w:jc w:val="left"/>
        <w:textAlignment w:val="auto"/>
        <w:rPr>
          <w:rFonts w:ascii="Cambria" w:eastAsia="Malgun Gothic" w:hAnsi="Cambria"/>
          <w:szCs w:val="22"/>
          <w:lang w:val="de-CH"/>
        </w:rPr>
      </w:pPr>
      <w:r w:rsidRPr="002C29DA">
        <w:rPr>
          <w:rFonts w:ascii="Cambria" w:eastAsia="Malgun Gothic" w:hAnsi="Cambria" w:hint="eastAsia"/>
          <w:noProof/>
          <w:szCs w:val="22"/>
          <w:lang w:val="es-ES_tradnl"/>
        </w:rPr>
        <w:t>E</w:t>
      </w:r>
      <w:r w:rsidRPr="002C29DA">
        <w:rPr>
          <w:rFonts w:ascii="Cambria" w:eastAsia="Malgun Gothic" w:hAnsi="Cambria"/>
          <w:szCs w:val="24"/>
          <w:lang w:val="en-GB"/>
        </w:rPr>
        <w:t>′</w:t>
      </w:r>
      <w:r w:rsidRPr="002C29DA">
        <w:rPr>
          <w:rFonts w:ascii="Cambria" w:eastAsia="Malgun Gothic" w:hAnsi="Cambria"/>
          <w:noProof/>
          <w:szCs w:val="22"/>
          <w:vertAlign w:val="subscript"/>
          <w:lang w:val="es-ES_tradnl"/>
        </w:rPr>
        <w:t>Y</w:t>
      </w:r>
      <w:r w:rsidRPr="002C29DA">
        <w:rPr>
          <w:rFonts w:ascii="Cambria" w:eastAsia="Malgun Gothic" w:hAnsi="Cambria"/>
          <w:noProof/>
          <w:szCs w:val="22"/>
          <w:lang w:val="es-ES_tradnl"/>
        </w:rPr>
        <w:t xml:space="preserve"> = 0.5 *</w:t>
      </w:r>
      <w:r w:rsidRPr="002C29DA">
        <w:rPr>
          <w:rFonts w:ascii="Cambria" w:eastAsia="Malgun Gothic" w:hAnsi="Cambria" w:hint="eastAsia"/>
          <w:noProof/>
          <w:szCs w:val="22"/>
          <w:lang w:val="es-ES_tradnl"/>
        </w:rPr>
        <w:t xml:space="preserve"> ( E</w:t>
      </w:r>
      <w:r w:rsidRPr="002C29DA">
        <w:rPr>
          <w:rFonts w:ascii="Cambria" w:eastAsia="Malgun Gothic" w:hAnsi="Cambria"/>
          <w:szCs w:val="24"/>
          <w:lang w:val="en-GB"/>
        </w:rPr>
        <w:t>′</w:t>
      </w:r>
      <w:r w:rsidRPr="002C29DA">
        <w:rPr>
          <w:rFonts w:ascii="Cambria" w:eastAsia="Malgun Gothic" w:hAnsi="Cambria"/>
          <w:noProof/>
          <w:szCs w:val="22"/>
          <w:vertAlign w:val="subscript"/>
          <w:lang w:val="es-ES_tradnl"/>
        </w:rPr>
        <w:t>L</w:t>
      </w:r>
      <w:r w:rsidRPr="002C29DA">
        <w:rPr>
          <w:rFonts w:ascii="Cambria" w:eastAsia="Malgun Gothic" w:hAnsi="Cambria"/>
          <w:noProof/>
          <w:szCs w:val="22"/>
          <w:lang w:val="es-ES_tradnl"/>
        </w:rPr>
        <w:t xml:space="preserve"> + </w:t>
      </w:r>
      <w:r w:rsidRPr="002C29DA">
        <w:rPr>
          <w:rFonts w:ascii="Cambria" w:eastAsia="Malgun Gothic" w:hAnsi="Cambria" w:hint="eastAsia"/>
          <w:noProof/>
          <w:szCs w:val="22"/>
          <w:lang w:val="es-ES_tradnl"/>
        </w:rPr>
        <w:t>E</w:t>
      </w:r>
      <w:r w:rsidRPr="002C29DA">
        <w:rPr>
          <w:rFonts w:ascii="Cambria" w:eastAsia="Malgun Gothic" w:hAnsi="Cambria"/>
          <w:szCs w:val="24"/>
          <w:lang w:val="en-GB"/>
        </w:rPr>
        <w:t>′</w:t>
      </w:r>
      <w:r w:rsidRPr="002C29DA">
        <w:rPr>
          <w:rFonts w:ascii="Cambria" w:eastAsia="Malgun Gothic" w:hAnsi="Cambria"/>
          <w:noProof/>
          <w:szCs w:val="22"/>
          <w:vertAlign w:val="subscript"/>
          <w:lang w:val="es-ES_tradnl"/>
        </w:rPr>
        <w:t>M</w:t>
      </w:r>
      <w:r w:rsidRPr="002C29DA">
        <w:rPr>
          <w:rFonts w:ascii="Cambria" w:eastAsia="Malgun Gothic" w:hAnsi="Cambria"/>
          <w:noProof/>
          <w:szCs w:val="22"/>
          <w:lang w:val="es-ES_tradnl"/>
        </w:rPr>
        <w:t xml:space="preserve"> )</w:t>
      </w:r>
      <w:r w:rsidRPr="002C29DA">
        <w:rPr>
          <w:rFonts w:ascii="Cambria" w:eastAsia="Malgun Gothic" w:hAnsi="Cambria"/>
          <w:szCs w:val="22"/>
          <w:lang w:val="de-CH"/>
        </w:rPr>
        <w:tab/>
        <w:t>(E</w:t>
      </w:r>
      <w:r w:rsidRPr="002C29DA">
        <w:rPr>
          <w:rFonts w:ascii="Cambria" w:eastAsia="Malgun Gothic" w:hAnsi="Cambria"/>
          <w:szCs w:val="22"/>
          <w:lang w:val="de-CH"/>
        </w:rPr>
        <w:noBreakHyphen/>
        <w:t>6</w:t>
      </w:r>
      <w:r w:rsidR="00AE1912">
        <w:rPr>
          <w:rFonts w:ascii="Cambria" w:eastAsia="Malgun Gothic" w:hAnsi="Cambria"/>
          <w:szCs w:val="22"/>
          <w:lang w:val="de-CH"/>
        </w:rPr>
        <w:t>9</w:t>
      </w:r>
      <w:r w:rsidRPr="002C29DA">
        <w:rPr>
          <w:rFonts w:ascii="Cambria" w:eastAsia="Malgun Gothic" w:hAnsi="Cambria"/>
          <w:szCs w:val="22"/>
          <w:lang w:val="de-CH"/>
        </w:rPr>
        <w:t>)</w:t>
      </w:r>
    </w:p>
    <w:p w14:paraId="206F1744" w14:textId="75FDB34D"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94"/>
        <w:jc w:val="left"/>
        <w:textAlignment w:val="auto"/>
        <w:rPr>
          <w:rFonts w:ascii="Cambria" w:eastAsia="Malgun Gothic" w:hAnsi="Cambria"/>
          <w:szCs w:val="22"/>
          <w:lang w:val="de-CH"/>
        </w:rPr>
      </w:pPr>
      <w:r w:rsidRPr="002C29DA">
        <w:rPr>
          <w:rFonts w:ascii="Cambria" w:eastAsia="Malgun Gothic" w:hAnsi="Cambria" w:hint="eastAsia"/>
          <w:noProof/>
          <w:szCs w:val="22"/>
          <w:lang w:val="es-ES_tradnl"/>
        </w:rPr>
        <w:t>E</w:t>
      </w:r>
      <w:r w:rsidRPr="002C29DA">
        <w:rPr>
          <w:rFonts w:ascii="Cambria" w:eastAsia="Malgun Gothic" w:hAnsi="Cambria"/>
          <w:szCs w:val="24"/>
          <w:lang w:val="en-GB"/>
        </w:rPr>
        <w:t>′</w:t>
      </w:r>
      <w:r w:rsidRPr="002C29DA">
        <w:rPr>
          <w:rFonts w:ascii="Cambria" w:eastAsia="Malgun Gothic" w:hAnsi="Cambria"/>
          <w:noProof/>
          <w:szCs w:val="22"/>
          <w:vertAlign w:val="subscript"/>
          <w:lang w:val="es-ES_tradnl"/>
        </w:rPr>
        <w:t>PB</w:t>
      </w:r>
      <w:r w:rsidRPr="002C29DA">
        <w:rPr>
          <w:rFonts w:ascii="Cambria" w:eastAsia="Malgun Gothic" w:hAnsi="Cambria"/>
          <w:noProof/>
          <w:szCs w:val="22"/>
          <w:lang w:val="es-ES_tradnl"/>
        </w:rPr>
        <w:t xml:space="preserve"> = ( 6 610 *</w:t>
      </w:r>
      <w:r w:rsidRPr="002C29DA">
        <w:rPr>
          <w:rFonts w:ascii="Cambria" w:eastAsia="Malgun Gothic" w:hAnsi="Cambria" w:hint="eastAsia"/>
          <w:noProof/>
          <w:szCs w:val="22"/>
          <w:lang w:val="es-ES_tradnl"/>
        </w:rPr>
        <w:t xml:space="preserve"> E</w:t>
      </w:r>
      <w:r w:rsidRPr="002C29DA">
        <w:rPr>
          <w:rFonts w:ascii="Cambria" w:eastAsia="Malgun Gothic" w:hAnsi="Cambria"/>
          <w:szCs w:val="24"/>
          <w:lang w:val="en-GB"/>
        </w:rPr>
        <w:t>′</w:t>
      </w:r>
      <w:r w:rsidRPr="002C29DA">
        <w:rPr>
          <w:rFonts w:ascii="Cambria" w:eastAsia="Malgun Gothic" w:hAnsi="Cambria"/>
          <w:noProof/>
          <w:szCs w:val="22"/>
          <w:vertAlign w:val="subscript"/>
          <w:lang w:val="es-ES_tradnl"/>
        </w:rPr>
        <w:t>L</w:t>
      </w:r>
      <w:r w:rsidRPr="002C29DA">
        <w:rPr>
          <w:rFonts w:ascii="Cambria" w:eastAsia="Malgun Gothic" w:hAnsi="Cambria"/>
          <w:noProof/>
          <w:szCs w:val="22"/>
          <w:lang w:val="es-ES_tradnl"/>
        </w:rPr>
        <w:t xml:space="preserve"> − 13 613 * </w:t>
      </w:r>
      <w:r w:rsidRPr="002C29DA">
        <w:rPr>
          <w:rFonts w:ascii="Cambria" w:eastAsia="Malgun Gothic" w:hAnsi="Cambria" w:hint="eastAsia"/>
          <w:noProof/>
          <w:szCs w:val="22"/>
          <w:lang w:val="es-ES_tradnl"/>
        </w:rPr>
        <w:t>E</w:t>
      </w:r>
      <w:r w:rsidRPr="002C29DA">
        <w:rPr>
          <w:rFonts w:ascii="Cambria" w:eastAsia="Malgun Gothic" w:hAnsi="Cambria"/>
          <w:szCs w:val="24"/>
          <w:lang w:val="en-GB"/>
        </w:rPr>
        <w:t>′</w:t>
      </w:r>
      <w:r w:rsidRPr="002C29DA">
        <w:rPr>
          <w:rFonts w:ascii="Cambria" w:eastAsia="Malgun Gothic" w:hAnsi="Cambria"/>
          <w:noProof/>
          <w:szCs w:val="22"/>
          <w:vertAlign w:val="subscript"/>
          <w:lang w:val="es-ES_tradnl"/>
        </w:rPr>
        <w:t>M</w:t>
      </w:r>
      <w:r w:rsidRPr="002C29DA">
        <w:rPr>
          <w:rFonts w:ascii="Cambria" w:eastAsia="Malgun Gothic" w:hAnsi="Cambria"/>
          <w:noProof/>
          <w:szCs w:val="22"/>
          <w:lang w:val="es-ES_tradnl"/>
        </w:rPr>
        <w:t xml:space="preserve"> + 7 003 *</w:t>
      </w:r>
      <w:r w:rsidRPr="002C29DA">
        <w:rPr>
          <w:rFonts w:ascii="Cambria" w:eastAsia="Malgun Gothic" w:hAnsi="Cambria" w:hint="eastAsia"/>
          <w:noProof/>
          <w:szCs w:val="22"/>
          <w:lang w:val="es-ES_tradnl"/>
        </w:rPr>
        <w:t xml:space="preserve"> E</w:t>
      </w:r>
      <w:r w:rsidRPr="002C29DA">
        <w:rPr>
          <w:rFonts w:ascii="Cambria" w:eastAsia="Malgun Gothic" w:hAnsi="Cambria"/>
          <w:szCs w:val="24"/>
          <w:lang w:val="en-GB"/>
        </w:rPr>
        <w:t>′</w:t>
      </w:r>
      <w:r w:rsidRPr="002C29DA">
        <w:rPr>
          <w:rFonts w:ascii="Cambria" w:eastAsia="Malgun Gothic" w:hAnsi="Cambria"/>
          <w:noProof/>
          <w:szCs w:val="22"/>
          <w:vertAlign w:val="subscript"/>
          <w:lang w:val="es-ES_tradnl"/>
        </w:rPr>
        <w:t>S</w:t>
      </w:r>
      <w:r w:rsidRPr="002C29DA">
        <w:rPr>
          <w:rFonts w:ascii="Cambria" w:eastAsia="Malgun Gothic" w:hAnsi="Cambria"/>
          <w:szCs w:val="22"/>
          <w:lang w:val="es-ES_tradnl"/>
        </w:rPr>
        <w:t xml:space="preserve"> </w:t>
      </w:r>
      <w:r w:rsidRPr="002C29DA">
        <w:rPr>
          <w:rFonts w:ascii="Cambria" w:eastAsia="Malgun Gothic" w:hAnsi="Cambria"/>
          <w:noProof/>
          <w:szCs w:val="22"/>
          <w:lang w:val="es-ES_tradnl"/>
        </w:rPr>
        <w:t>) ÷ 4 096</w:t>
      </w:r>
      <w:r w:rsidRPr="002C29DA">
        <w:rPr>
          <w:rFonts w:ascii="Cambria" w:eastAsia="Malgun Gothic" w:hAnsi="Cambria"/>
          <w:szCs w:val="22"/>
          <w:lang w:val="de-CH"/>
        </w:rPr>
        <w:tab/>
        <w:t>(E</w:t>
      </w:r>
      <w:r w:rsidRPr="002C29DA">
        <w:rPr>
          <w:rFonts w:ascii="Cambria" w:eastAsia="Malgun Gothic" w:hAnsi="Cambria"/>
          <w:szCs w:val="22"/>
          <w:lang w:val="de-CH"/>
        </w:rPr>
        <w:noBreakHyphen/>
      </w:r>
      <w:r w:rsidR="00AE1912">
        <w:rPr>
          <w:rFonts w:ascii="Cambria" w:eastAsia="Calibri" w:hAnsi="Cambria"/>
          <w:noProof/>
          <w:szCs w:val="22"/>
          <w:lang w:val="de-CH"/>
        </w:rPr>
        <w:t>70</w:t>
      </w:r>
      <w:r w:rsidRPr="002C29DA">
        <w:rPr>
          <w:rFonts w:ascii="Cambria" w:eastAsia="Malgun Gothic" w:hAnsi="Cambria"/>
          <w:szCs w:val="22"/>
          <w:lang w:val="de-CH"/>
        </w:rPr>
        <w:t>)</w:t>
      </w:r>
    </w:p>
    <w:p w14:paraId="60DC44CC" w14:textId="2A52C228"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94"/>
        <w:jc w:val="left"/>
        <w:textAlignment w:val="auto"/>
        <w:rPr>
          <w:rFonts w:ascii="Cambria" w:eastAsia="Malgun Gothic" w:hAnsi="Cambria"/>
          <w:szCs w:val="22"/>
        </w:rPr>
      </w:pPr>
      <w:r w:rsidRPr="002C29DA">
        <w:rPr>
          <w:rFonts w:ascii="Cambria" w:eastAsia="Malgun Gothic" w:hAnsi="Cambria" w:hint="eastAsia"/>
          <w:noProof/>
          <w:szCs w:val="22"/>
          <w:lang w:val="es-ES_tradnl"/>
        </w:rPr>
        <w:t>E</w:t>
      </w:r>
      <w:r w:rsidRPr="002C29DA">
        <w:rPr>
          <w:rFonts w:ascii="Cambria" w:eastAsia="Malgun Gothic" w:hAnsi="Cambria"/>
          <w:szCs w:val="24"/>
          <w:lang w:val="en-GB"/>
        </w:rPr>
        <w:t>′</w:t>
      </w:r>
      <w:r w:rsidRPr="002C29DA">
        <w:rPr>
          <w:rFonts w:ascii="Cambria" w:eastAsia="Malgun Gothic" w:hAnsi="Cambria"/>
          <w:noProof/>
          <w:szCs w:val="22"/>
          <w:vertAlign w:val="subscript"/>
          <w:lang w:val="es-ES_tradnl"/>
        </w:rPr>
        <w:t>PR</w:t>
      </w:r>
      <w:r w:rsidRPr="002C29DA">
        <w:rPr>
          <w:rFonts w:ascii="Cambria" w:eastAsia="Malgun Gothic" w:hAnsi="Cambria"/>
          <w:noProof/>
          <w:szCs w:val="22"/>
          <w:lang w:val="es-ES_tradnl"/>
        </w:rPr>
        <w:t xml:space="preserve"> = ( 17 933 *</w:t>
      </w:r>
      <w:r w:rsidRPr="002C29DA">
        <w:rPr>
          <w:rFonts w:ascii="Cambria" w:eastAsia="Malgun Gothic" w:hAnsi="Cambria" w:hint="eastAsia"/>
          <w:noProof/>
          <w:szCs w:val="22"/>
          <w:lang w:val="es-ES_tradnl"/>
        </w:rPr>
        <w:t xml:space="preserve"> E</w:t>
      </w:r>
      <w:r w:rsidRPr="002C29DA">
        <w:rPr>
          <w:rFonts w:ascii="Cambria" w:eastAsia="Malgun Gothic" w:hAnsi="Cambria"/>
          <w:szCs w:val="24"/>
          <w:lang w:val="en-GB"/>
        </w:rPr>
        <w:t>′</w:t>
      </w:r>
      <w:r w:rsidRPr="002C29DA">
        <w:rPr>
          <w:rFonts w:ascii="Cambria" w:eastAsia="Malgun Gothic" w:hAnsi="Cambria"/>
          <w:noProof/>
          <w:szCs w:val="22"/>
          <w:vertAlign w:val="subscript"/>
          <w:lang w:val="es-ES_tradnl"/>
        </w:rPr>
        <w:t>L</w:t>
      </w:r>
      <w:r w:rsidRPr="002C29DA">
        <w:rPr>
          <w:rFonts w:ascii="Cambria" w:eastAsia="Malgun Gothic" w:hAnsi="Cambria"/>
          <w:noProof/>
          <w:szCs w:val="22"/>
          <w:lang w:val="es-ES_tradnl"/>
        </w:rPr>
        <w:t xml:space="preserve"> − 17 390 *</w:t>
      </w:r>
      <w:r w:rsidRPr="002C29DA">
        <w:rPr>
          <w:rFonts w:ascii="Cambria" w:eastAsia="Malgun Gothic" w:hAnsi="Cambria" w:hint="eastAsia"/>
          <w:noProof/>
          <w:szCs w:val="22"/>
          <w:lang w:val="es-ES_tradnl"/>
        </w:rPr>
        <w:t xml:space="preserve"> E</w:t>
      </w:r>
      <w:r w:rsidRPr="002C29DA">
        <w:rPr>
          <w:rFonts w:ascii="Cambria" w:eastAsia="Malgun Gothic" w:hAnsi="Cambria"/>
          <w:szCs w:val="24"/>
          <w:lang w:val="en-GB"/>
        </w:rPr>
        <w:t>′</w:t>
      </w:r>
      <w:r w:rsidRPr="002C29DA">
        <w:rPr>
          <w:rFonts w:ascii="Cambria" w:eastAsia="Malgun Gothic" w:hAnsi="Cambria"/>
          <w:noProof/>
          <w:szCs w:val="22"/>
          <w:vertAlign w:val="subscript"/>
          <w:lang w:val="es-ES_tradnl"/>
        </w:rPr>
        <w:t>M</w:t>
      </w:r>
      <w:r w:rsidRPr="002C29DA">
        <w:rPr>
          <w:rFonts w:ascii="Cambria" w:eastAsia="Malgun Gothic" w:hAnsi="Cambria"/>
          <w:noProof/>
          <w:szCs w:val="22"/>
          <w:lang w:val="es-ES_tradnl"/>
        </w:rPr>
        <w:t xml:space="preserve"> − 543 *</w:t>
      </w:r>
      <w:r w:rsidRPr="002C29DA">
        <w:rPr>
          <w:rFonts w:ascii="Cambria" w:eastAsia="Malgun Gothic" w:hAnsi="Cambria" w:hint="eastAsia"/>
          <w:noProof/>
          <w:szCs w:val="22"/>
          <w:lang w:val="es-ES_tradnl"/>
        </w:rPr>
        <w:t xml:space="preserve"> E</w:t>
      </w:r>
      <w:r w:rsidRPr="002C29DA">
        <w:rPr>
          <w:rFonts w:ascii="Cambria" w:eastAsia="Malgun Gothic" w:hAnsi="Cambria"/>
          <w:szCs w:val="24"/>
          <w:lang w:val="en-GB"/>
        </w:rPr>
        <w:t>′</w:t>
      </w:r>
      <w:r w:rsidRPr="002C29DA">
        <w:rPr>
          <w:rFonts w:ascii="Cambria" w:eastAsia="Malgun Gothic" w:hAnsi="Cambria"/>
          <w:noProof/>
          <w:szCs w:val="22"/>
          <w:vertAlign w:val="subscript"/>
          <w:lang w:val="es-ES_tradnl"/>
        </w:rPr>
        <w:t>S</w:t>
      </w:r>
      <w:r w:rsidRPr="002C29DA">
        <w:rPr>
          <w:rFonts w:ascii="Cambria" w:eastAsia="Malgun Gothic" w:hAnsi="Cambria"/>
          <w:noProof/>
          <w:szCs w:val="22"/>
          <w:lang w:val="es-ES_tradnl"/>
        </w:rPr>
        <w:t xml:space="preserve"> ) ÷ 4 096</w:t>
      </w:r>
      <w:r w:rsidRPr="002C29DA">
        <w:rPr>
          <w:rFonts w:ascii="Cambria" w:eastAsia="Malgun Gothic" w:hAnsi="Cambria"/>
          <w:szCs w:val="22"/>
        </w:rPr>
        <w:tab/>
        <w:t>(E</w:t>
      </w:r>
      <w:r w:rsidRPr="002C29DA">
        <w:rPr>
          <w:rFonts w:ascii="Cambria" w:eastAsia="Malgun Gothic" w:hAnsi="Cambria"/>
          <w:szCs w:val="22"/>
        </w:rPr>
        <w:noBreakHyphen/>
      </w:r>
      <w:r w:rsidR="00AE1912">
        <w:rPr>
          <w:rFonts w:ascii="Cambria" w:eastAsia="Calibri" w:hAnsi="Cambria"/>
          <w:noProof/>
          <w:szCs w:val="22"/>
        </w:rPr>
        <w:t>71</w:t>
      </w:r>
      <w:r w:rsidRPr="002C29DA">
        <w:rPr>
          <w:rFonts w:ascii="Cambria" w:eastAsia="Malgun Gothic" w:hAnsi="Cambria"/>
          <w:szCs w:val="22"/>
        </w:rPr>
        <w:t>)</w:t>
      </w:r>
    </w:p>
    <w:p w14:paraId="7D482FAE"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86" w:after="180" w:line="240" w:lineRule="atLeast"/>
        <w:ind w:left="794" w:hanging="397"/>
        <w:textAlignment w:val="auto"/>
        <w:rPr>
          <w:rFonts w:ascii="Cambria" w:eastAsia="MS Mincho" w:hAnsi="Cambria"/>
          <w:noProof/>
          <w:lang w:val="en-GB" w:eastAsia="ja-JP"/>
        </w:rPr>
      </w:pPr>
      <w:r w:rsidRPr="002C29DA">
        <w:rPr>
          <w:rFonts w:ascii="Cambria" w:eastAsia="Malgun Gothic" w:hAnsi="Cambria"/>
          <w:szCs w:val="24"/>
          <w:lang w:val="en-GB" w:eastAsia="ja-JP"/>
        </w:rPr>
        <w:t>—</w:t>
      </w:r>
      <w:r w:rsidRPr="002C29DA">
        <w:rPr>
          <w:rFonts w:ascii="Cambria" w:eastAsia="Malgun Gothic" w:hAnsi="Cambria"/>
          <w:szCs w:val="24"/>
          <w:lang w:val="en-GB" w:eastAsia="ja-JP"/>
        </w:rPr>
        <w:tab/>
      </w:r>
      <w:r w:rsidRPr="002C29DA">
        <w:rPr>
          <w:rFonts w:ascii="Cambria" w:eastAsia="MS Mincho" w:hAnsi="Cambria"/>
          <w:bCs/>
          <w:noProof/>
          <w:lang w:val="en-GB" w:eastAsia="ja-JP"/>
        </w:rPr>
        <w:t>Otherwise, the following formulae apply</w:t>
      </w:r>
      <w:r w:rsidRPr="002C29DA">
        <w:rPr>
          <w:rFonts w:ascii="Cambria" w:eastAsia="MS Mincho" w:hAnsi="Cambria"/>
          <w:noProof/>
          <w:lang w:val="en-GB" w:eastAsia="ja-JP"/>
        </w:rPr>
        <w:t>:</w:t>
      </w:r>
    </w:p>
    <w:p w14:paraId="555A23CA" w14:textId="2863ABB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94"/>
        <w:jc w:val="left"/>
        <w:textAlignment w:val="auto"/>
        <w:rPr>
          <w:rFonts w:ascii="Cambria" w:eastAsia="Calibri" w:hAnsi="Cambria"/>
          <w:noProof/>
          <w:szCs w:val="22"/>
          <w:lang w:val="es-ES_tradnl"/>
        </w:rPr>
      </w:pPr>
      <w:r w:rsidRPr="002C29DA">
        <w:rPr>
          <w:rFonts w:ascii="Cambria" w:eastAsia="Calibri" w:hAnsi="Cambria" w:hint="eastAsia"/>
          <w:noProof/>
          <w:szCs w:val="22"/>
          <w:lang w:val="es-ES_tradnl"/>
        </w:rPr>
        <w:t>E</w:t>
      </w:r>
      <w:r w:rsidRPr="002C29DA">
        <w:rPr>
          <w:rFonts w:ascii="Cambria" w:eastAsia="Calibri" w:hAnsi="Cambria"/>
          <w:noProof/>
          <w:szCs w:val="22"/>
          <w:lang w:val="es-ES_tradnl"/>
        </w:rPr>
        <w:t>′</w:t>
      </w:r>
      <w:r w:rsidRPr="002C29DA">
        <w:rPr>
          <w:rFonts w:ascii="Cambria" w:eastAsia="Calibri" w:hAnsi="Cambria"/>
          <w:noProof/>
          <w:szCs w:val="22"/>
          <w:vertAlign w:val="subscript"/>
          <w:lang w:val="es-ES_tradnl"/>
        </w:rPr>
        <w:t>Y</w:t>
      </w:r>
      <w:r w:rsidRPr="002C29DA">
        <w:rPr>
          <w:rFonts w:ascii="Cambria" w:eastAsia="Calibri" w:hAnsi="Cambria"/>
          <w:noProof/>
          <w:szCs w:val="22"/>
          <w:lang w:val="es-ES_tradnl"/>
        </w:rPr>
        <w:t xml:space="preserve"> = 0.5 *</w:t>
      </w:r>
      <w:r w:rsidRPr="002C29DA">
        <w:rPr>
          <w:rFonts w:ascii="Cambria" w:eastAsia="Calibri" w:hAnsi="Cambria" w:hint="eastAsia"/>
          <w:noProof/>
          <w:szCs w:val="22"/>
          <w:lang w:val="es-ES_tradnl"/>
        </w:rPr>
        <w:t xml:space="preserve"> ( E</w:t>
      </w:r>
      <w:r w:rsidRPr="002C29DA">
        <w:rPr>
          <w:rFonts w:ascii="Cambria" w:eastAsia="Calibri" w:hAnsi="Cambria"/>
          <w:noProof/>
          <w:szCs w:val="22"/>
          <w:lang w:val="es-ES_tradnl"/>
        </w:rPr>
        <w:t>′</w:t>
      </w:r>
      <w:r w:rsidRPr="002C29DA">
        <w:rPr>
          <w:rFonts w:ascii="Cambria" w:eastAsia="Calibri" w:hAnsi="Cambria"/>
          <w:noProof/>
          <w:szCs w:val="22"/>
          <w:vertAlign w:val="subscript"/>
          <w:lang w:val="es-ES_tradnl"/>
        </w:rPr>
        <w:t>L</w:t>
      </w:r>
      <w:r w:rsidRPr="002C29DA">
        <w:rPr>
          <w:rFonts w:ascii="Cambria" w:eastAsia="Calibri" w:hAnsi="Cambria"/>
          <w:noProof/>
          <w:szCs w:val="22"/>
          <w:lang w:val="es-ES_tradnl"/>
        </w:rPr>
        <w:t xml:space="preserve"> + </w:t>
      </w:r>
      <w:r w:rsidRPr="002C29DA">
        <w:rPr>
          <w:rFonts w:ascii="Cambria" w:eastAsia="Calibri" w:hAnsi="Cambria" w:hint="eastAsia"/>
          <w:noProof/>
          <w:szCs w:val="22"/>
          <w:lang w:val="es-ES_tradnl"/>
        </w:rPr>
        <w:t>E</w:t>
      </w:r>
      <w:r w:rsidRPr="002C29DA">
        <w:rPr>
          <w:rFonts w:ascii="Cambria" w:eastAsia="Calibri" w:hAnsi="Cambria"/>
          <w:noProof/>
          <w:szCs w:val="22"/>
          <w:lang w:val="es-ES_tradnl"/>
        </w:rPr>
        <w:t>′</w:t>
      </w:r>
      <w:r w:rsidRPr="002C29DA">
        <w:rPr>
          <w:rFonts w:ascii="Cambria" w:eastAsia="Calibri" w:hAnsi="Cambria"/>
          <w:noProof/>
          <w:szCs w:val="22"/>
          <w:vertAlign w:val="subscript"/>
          <w:lang w:val="es-ES_tradnl"/>
        </w:rPr>
        <w:t>M</w:t>
      </w:r>
      <w:r w:rsidRPr="002C29DA">
        <w:rPr>
          <w:rFonts w:ascii="Cambria" w:eastAsia="Calibri" w:hAnsi="Cambria"/>
          <w:noProof/>
          <w:szCs w:val="22"/>
          <w:lang w:val="es-ES_tradnl"/>
        </w:rPr>
        <w:t xml:space="preserve"> )</w:t>
      </w:r>
      <w:r w:rsidRPr="002C29DA">
        <w:rPr>
          <w:rFonts w:ascii="Cambria" w:eastAsia="Malgun Gothic" w:hAnsi="Cambria"/>
          <w:szCs w:val="22"/>
          <w:lang w:val="de-CH"/>
        </w:rPr>
        <w:t xml:space="preserve"> </w:t>
      </w:r>
      <w:r w:rsidRPr="002C29DA">
        <w:rPr>
          <w:rFonts w:ascii="Cambria" w:eastAsia="Malgun Gothic" w:hAnsi="Cambria"/>
          <w:szCs w:val="22"/>
          <w:lang w:val="de-CH"/>
        </w:rPr>
        <w:tab/>
        <w:t>(E</w:t>
      </w:r>
      <w:r w:rsidRPr="002C29DA">
        <w:rPr>
          <w:rFonts w:ascii="Cambria" w:eastAsia="Malgun Gothic" w:hAnsi="Cambria"/>
          <w:szCs w:val="22"/>
          <w:lang w:val="de-CH"/>
        </w:rPr>
        <w:noBreakHyphen/>
      </w:r>
      <w:r w:rsidR="00AE1912">
        <w:rPr>
          <w:rFonts w:ascii="Cambria" w:eastAsia="Malgun Gothic" w:hAnsi="Cambria"/>
          <w:szCs w:val="22"/>
          <w:lang w:val="de-CH"/>
        </w:rPr>
        <w:t>72</w:t>
      </w:r>
      <w:r w:rsidRPr="002C29DA">
        <w:rPr>
          <w:rFonts w:ascii="Cambria" w:eastAsia="Malgun Gothic" w:hAnsi="Cambria"/>
          <w:szCs w:val="22"/>
          <w:lang w:val="de-CH"/>
        </w:rPr>
        <w:t>)</w:t>
      </w:r>
    </w:p>
    <w:p w14:paraId="7E1BE6B4" w14:textId="51010A98"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94"/>
        <w:jc w:val="left"/>
        <w:textAlignment w:val="auto"/>
        <w:rPr>
          <w:rFonts w:ascii="Cambria" w:eastAsia="Calibri" w:hAnsi="Cambria"/>
          <w:noProof/>
          <w:szCs w:val="22"/>
          <w:lang w:val="es-ES_tradnl"/>
        </w:rPr>
      </w:pPr>
      <w:r w:rsidRPr="002C29DA">
        <w:rPr>
          <w:rFonts w:ascii="Cambria" w:eastAsia="Calibri" w:hAnsi="Cambria" w:hint="eastAsia"/>
          <w:noProof/>
          <w:szCs w:val="22"/>
          <w:lang w:val="es-ES_tradnl"/>
        </w:rPr>
        <w:t>E</w:t>
      </w:r>
      <w:r w:rsidRPr="002C29DA">
        <w:rPr>
          <w:rFonts w:ascii="Cambria" w:eastAsia="Calibri" w:hAnsi="Cambria"/>
          <w:noProof/>
          <w:szCs w:val="22"/>
          <w:lang w:val="es-ES_tradnl"/>
        </w:rPr>
        <w:t>′</w:t>
      </w:r>
      <w:r w:rsidRPr="002C29DA">
        <w:rPr>
          <w:rFonts w:ascii="Cambria" w:eastAsia="Calibri" w:hAnsi="Cambria"/>
          <w:noProof/>
          <w:szCs w:val="22"/>
          <w:vertAlign w:val="subscript"/>
          <w:lang w:val="es-ES_tradnl"/>
        </w:rPr>
        <w:t>PB</w:t>
      </w:r>
      <w:r w:rsidRPr="002C29DA">
        <w:rPr>
          <w:rFonts w:ascii="Cambria" w:eastAsia="Calibri" w:hAnsi="Cambria"/>
          <w:noProof/>
          <w:szCs w:val="22"/>
          <w:lang w:val="es-ES_tradnl"/>
        </w:rPr>
        <w:t xml:space="preserve"> = ( 3 625 *</w:t>
      </w:r>
      <w:r w:rsidRPr="002C29DA">
        <w:rPr>
          <w:rFonts w:ascii="Cambria" w:eastAsia="Calibri" w:hAnsi="Cambria" w:hint="eastAsia"/>
          <w:noProof/>
          <w:szCs w:val="22"/>
          <w:lang w:val="es-ES_tradnl"/>
        </w:rPr>
        <w:t xml:space="preserve"> E</w:t>
      </w:r>
      <w:r w:rsidRPr="002C29DA">
        <w:rPr>
          <w:rFonts w:ascii="Cambria" w:eastAsia="Calibri" w:hAnsi="Cambria"/>
          <w:noProof/>
          <w:szCs w:val="22"/>
          <w:lang w:val="es-ES_tradnl"/>
        </w:rPr>
        <w:t>′</w:t>
      </w:r>
      <w:r w:rsidRPr="002C29DA">
        <w:rPr>
          <w:rFonts w:ascii="Cambria" w:eastAsia="Calibri" w:hAnsi="Cambria"/>
          <w:noProof/>
          <w:szCs w:val="22"/>
          <w:vertAlign w:val="subscript"/>
          <w:lang w:val="es-ES_tradnl"/>
        </w:rPr>
        <w:t>L</w:t>
      </w:r>
      <w:r w:rsidRPr="002C29DA">
        <w:rPr>
          <w:rFonts w:ascii="Cambria" w:eastAsia="Calibri" w:hAnsi="Cambria"/>
          <w:noProof/>
          <w:szCs w:val="22"/>
          <w:lang w:val="es-ES_tradnl"/>
        </w:rPr>
        <w:t xml:space="preserve"> − 7 465 * </w:t>
      </w:r>
      <w:r w:rsidRPr="002C29DA">
        <w:rPr>
          <w:rFonts w:ascii="Cambria" w:eastAsia="Calibri" w:hAnsi="Cambria" w:hint="eastAsia"/>
          <w:noProof/>
          <w:szCs w:val="22"/>
          <w:lang w:val="es-ES_tradnl"/>
        </w:rPr>
        <w:t>E</w:t>
      </w:r>
      <w:r w:rsidRPr="002C29DA">
        <w:rPr>
          <w:rFonts w:ascii="Cambria" w:eastAsia="Calibri" w:hAnsi="Cambria"/>
          <w:noProof/>
          <w:szCs w:val="22"/>
          <w:lang w:val="es-ES_tradnl"/>
        </w:rPr>
        <w:t>′</w:t>
      </w:r>
      <w:r w:rsidRPr="002C29DA">
        <w:rPr>
          <w:rFonts w:ascii="Cambria" w:eastAsia="Calibri" w:hAnsi="Cambria"/>
          <w:noProof/>
          <w:szCs w:val="22"/>
          <w:vertAlign w:val="subscript"/>
          <w:lang w:val="es-ES_tradnl"/>
        </w:rPr>
        <w:t>M</w:t>
      </w:r>
      <w:r w:rsidRPr="002C29DA">
        <w:rPr>
          <w:rFonts w:ascii="Cambria" w:eastAsia="Calibri" w:hAnsi="Cambria"/>
          <w:noProof/>
          <w:szCs w:val="22"/>
          <w:lang w:val="es-ES_tradnl"/>
        </w:rPr>
        <w:t xml:space="preserve"> + 3 840 *</w:t>
      </w:r>
      <w:r w:rsidRPr="002C29DA">
        <w:rPr>
          <w:rFonts w:ascii="Cambria" w:eastAsia="Calibri" w:hAnsi="Cambria" w:hint="eastAsia"/>
          <w:noProof/>
          <w:szCs w:val="22"/>
          <w:lang w:val="es-ES_tradnl"/>
        </w:rPr>
        <w:t xml:space="preserve"> E</w:t>
      </w:r>
      <w:r w:rsidRPr="002C29DA">
        <w:rPr>
          <w:rFonts w:ascii="Cambria" w:eastAsia="Calibri" w:hAnsi="Cambria"/>
          <w:noProof/>
          <w:szCs w:val="22"/>
          <w:lang w:val="es-ES_tradnl"/>
        </w:rPr>
        <w:t>′</w:t>
      </w:r>
      <w:r w:rsidRPr="002C29DA">
        <w:rPr>
          <w:rFonts w:ascii="Cambria" w:eastAsia="Calibri" w:hAnsi="Cambria"/>
          <w:noProof/>
          <w:szCs w:val="22"/>
          <w:vertAlign w:val="subscript"/>
          <w:lang w:val="es-ES_tradnl"/>
        </w:rPr>
        <w:t>S</w:t>
      </w:r>
      <w:r w:rsidRPr="002C29DA">
        <w:rPr>
          <w:rFonts w:ascii="Cambria" w:eastAsia="Calibri" w:hAnsi="Cambria"/>
          <w:szCs w:val="22"/>
          <w:lang w:val="es-ES_tradnl"/>
        </w:rPr>
        <w:t xml:space="preserve"> </w:t>
      </w:r>
      <w:r w:rsidRPr="002C29DA">
        <w:rPr>
          <w:rFonts w:ascii="Cambria" w:eastAsia="Calibri" w:hAnsi="Cambria"/>
          <w:noProof/>
          <w:szCs w:val="22"/>
          <w:lang w:val="es-ES_tradnl"/>
        </w:rPr>
        <w:t>) ÷ 4 096</w:t>
      </w:r>
      <w:r w:rsidRPr="002C29DA">
        <w:rPr>
          <w:rFonts w:ascii="Cambria" w:eastAsia="Calibri" w:hAnsi="Cambria"/>
          <w:noProof/>
          <w:szCs w:val="22"/>
          <w:lang w:val="es-ES_tradnl"/>
        </w:rPr>
        <w:tab/>
      </w:r>
      <w:r w:rsidRPr="002C29DA">
        <w:rPr>
          <w:rFonts w:ascii="Cambria" w:eastAsia="Malgun Gothic" w:hAnsi="Cambria"/>
          <w:szCs w:val="22"/>
          <w:lang w:val="de-CH"/>
        </w:rPr>
        <w:t>(E</w:t>
      </w:r>
      <w:r w:rsidRPr="002C29DA">
        <w:rPr>
          <w:rFonts w:ascii="Cambria" w:eastAsia="Malgun Gothic" w:hAnsi="Cambria"/>
          <w:szCs w:val="22"/>
          <w:lang w:val="de-CH"/>
        </w:rPr>
        <w:noBreakHyphen/>
        <w:t>7</w:t>
      </w:r>
      <w:r w:rsidR="00AE1912">
        <w:rPr>
          <w:rFonts w:ascii="Cambria" w:eastAsia="Malgun Gothic" w:hAnsi="Cambria"/>
          <w:szCs w:val="22"/>
          <w:lang w:val="de-CH"/>
        </w:rPr>
        <w:t>3</w:t>
      </w:r>
      <w:r w:rsidRPr="002C29DA">
        <w:rPr>
          <w:rFonts w:ascii="Cambria" w:eastAsia="Malgun Gothic" w:hAnsi="Cambria"/>
          <w:szCs w:val="22"/>
          <w:lang w:val="de-CH"/>
        </w:rPr>
        <w:t>)</w:t>
      </w:r>
    </w:p>
    <w:p w14:paraId="0F6E7DEE" w14:textId="153346F6"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94"/>
        <w:jc w:val="left"/>
        <w:textAlignment w:val="auto"/>
        <w:rPr>
          <w:rFonts w:ascii="Cambria" w:eastAsia="Calibri" w:hAnsi="Cambria"/>
          <w:noProof/>
          <w:szCs w:val="22"/>
          <w:lang w:val="es-ES_tradnl"/>
        </w:rPr>
      </w:pPr>
      <w:r w:rsidRPr="002C29DA">
        <w:rPr>
          <w:rFonts w:ascii="Cambria" w:eastAsia="Calibri" w:hAnsi="Cambria" w:hint="eastAsia"/>
          <w:noProof/>
          <w:szCs w:val="22"/>
          <w:lang w:val="es-ES_tradnl"/>
        </w:rPr>
        <w:t>E</w:t>
      </w:r>
      <w:r w:rsidRPr="002C29DA">
        <w:rPr>
          <w:rFonts w:ascii="Cambria" w:eastAsia="Calibri" w:hAnsi="Cambria"/>
          <w:noProof/>
          <w:szCs w:val="22"/>
          <w:lang w:val="es-ES_tradnl"/>
        </w:rPr>
        <w:t>′</w:t>
      </w:r>
      <w:r w:rsidRPr="002C29DA">
        <w:rPr>
          <w:rFonts w:ascii="Cambria" w:eastAsia="Calibri" w:hAnsi="Cambria"/>
          <w:noProof/>
          <w:szCs w:val="22"/>
          <w:vertAlign w:val="subscript"/>
          <w:lang w:val="es-ES_tradnl"/>
        </w:rPr>
        <w:t>PR</w:t>
      </w:r>
      <w:r w:rsidRPr="002C29DA">
        <w:rPr>
          <w:rFonts w:ascii="Cambria" w:eastAsia="Calibri" w:hAnsi="Cambria"/>
          <w:noProof/>
          <w:szCs w:val="22"/>
          <w:lang w:val="es-ES_tradnl"/>
        </w:rPr>
        <w:t xml:space="preserve"> = ( 9 500 *</w:t>
      </w:r>
      <w:r w:rsidRPr="002C29DA">
        <w:rPr>
          <w:rFonts w:ascii="Cambria" w:eastAsia="Calibri" w:hAnsi="Cambria" w:hint="eastAsia"/>
          <w:noProof/>
          <w:szCs w:val="22"/>
          <w:lang w:val="es-ES_tradnl"/>
        </w:rPr>
        <w:t xml:space="preserve"> E</w:t>
      </w:r>
      <w:r w:rsidRPr="002C29DA">
        <w:rPr>
          <w:rFonts w:ascii="Cambria" w:eastAsia="Calibri" w:hAnsi="Cambria"/>
          <w:noProof/>
          <w:szCs w:val="22"/>
          <w:lang w:val="es-ES_tradnl"/>
        </w:rPr>
        <w:t>′</w:t>
      </w:r>
      <w:r w:rsidRPr="002C29DA">
        <w:rPr>
          <w:rFonts w:ascii="Cambria" w:eastAsia="Calibri" w:hAnsi="Cambria"/>
          <w:noProof/>
          <w:szCs w:val="22"/>
          <w:vertAlign w:val="subscript"/>
          <w:lang w:val="es-ES_tradnl"/>
        </w:rPr>
        <w:t>L</w:t>
      </w:r>
      <w:r w:rsidRPr="002C29DA">
        <w:rPr>
          <w:rFonts w:ascii="Cambria" w:eastAsia="Calibri" w:hAnsi="Cambria"/>
          <w:noProof/>
          <w:szCs w:val="22"/>
          <w:lang w:val="es-ES_tradnl"/>
        </w:rPr>
        <w:t xml:space="preserve"> − 9 212 *</w:t>
      </w:r>
      <w:r w:rsidRPr="002C29DA">
        <w:rPr>
          <w:rFonts w:ascii="Cambria" w:eastAsia="Calibri" w:hAnsi="Cambria" w:hint="eastAsia"/>
          <w:noProof/>
          <w:szCs w:val="22"/>
          <w:lang w:val="es-ES_tradnl"/>
        </w:rPr>
        <w:t xml:space="preserve"> E</w:t>
      </w:r>
      <w:r w:rsidRPr="002C29DA">
        <w:rPr>
          <w:rFonts w:ascii="Cambria" w:eastAsia="Calibri" w:hAnsi="Cambria"/>
          <w:noProof/>
          <w:szCs w:val="22"/>
          <w:lang w:val="es-ES_tradnl"/>
        </w:rPr>
        <w:t>′</w:t>
      </w:r>
      <w:r w:rsidRPr="002C29DA">
        <w:rPr>
          <w:rFonts w:ascii="Cambria" w:eastAsia="Calibri" w:hAnsi="Cambria"/>
          <w:noProof/>
          <w:szCs w:val="22"/>
          <w:vertAlign w:val="subscript"/>
          <w:lang w:val="es-ES_tradnl"/>
        </w:rPr>
        <w:t>M</w:t>
      </w:r>
      <w:r w:rsidRPr="002C29DA">
        <w:rPr>
          <w:rFonts w:ascii="Cambria" w:eastAsia="Calibri" w:hAnsi="Cambria"/>
          <w:noProof/>
          <w:szCs w:val="22"/>
          <w:lang w:val="es-ES_tradnl"/>
        </w:rPr>
        <w:t xml:space="preserve"> − 288 *</w:t>
      </w:r>
      <w:r w:rsidRPr="002C29DA">
        <w:rPr>
          <w:rFonts w:ascii="Cambria" w:eastAsia="Calibri" w:hAnsi="Cambria" w:hint="eastAsia"/>
          <w:noProof/>
          <w:szCs w:val="22"/>
          <w:lang w:val="es-ES_tradnl"/>
        </w:rPr>
        <w:t xml:space="preserve"> E</w:t>
      </w:r>
      <w:r w:rsidRPr="002C29DA">
        <w:rPr>
          <w:rFonts w:ascii="Cambria" w:eastAsia="Calibri" w:hAnsi="Cambria"/>
          <w:noProof/>
          <w:szCs w:val="22"/>
          <w:lang w:val="es-ES_tradnl"/>
        </w:rPr>
        <w:t>′</w:t>
      </w:r>
      <w:r w:rsidRPr="002C29DA">
        <w:rPr>
          <w:rFonts w:ascii="Cambria" w:eastAsia="Calibri" w:hAnsi="Cambria"/>
          <w:noProof/>
          <w:szCs w:val="22"/>
          <w:vertAlign w:val="subscript"/>
          <w:lang w:val="es-ES_tradnl"/>
        </w:rPr>
        <w:t>S</w:t>
      </w:r>
      <w:r w:rsidRPr="002C29DA">
        <w:rPr>
          <w:rFonts w:ascii="Cambria" w:eastAsia="Calibri" w:hAnsi="Cambria"/>
          <w:noProof/>
          <w:szCs w:val="22"/>
          <w:lang w:val="es-ES_tradnl"/>
        </w:rPr>
        <w:t xml:space="preserve"> ) ÷ 4 096</w:t>
      </w:r>
      <w:r w:rsidRPr="002C29DA">
        <w:rPr>
          <w:rFonts w:ascii="Cambria" w:eastAsia="Calibri" w:hAnsi="Cambria"/>
          <w:noProof/>
          <w:szCs w:val="22"/>
          <w:lang w:val="es-ES_tradnl"/>
        </w:rPr>
        <w:tab/>
      </w:r>
      <w:r w:rsidRPr="002C29DA">
        <w:rPr>
          <w:rFonts w:ascii="Cambria" w:eastAsia="Malgun Gothic" w:hAnsi="Cambria"/>
          <w:szCs w:val="22"/>
          <w:lang w:val="de-CH"/>
        </w:rPr>
        <w:t>(E</w:t>
      </w:r>
      <w:r w:rsidRPr="002C29DA">
        <w:rPr>
          <w:rFonts w:ascii="Cambria" w:eastAsia="Malgun Gothic" w:hAnsi="Cambria"/>
          <w:szCs w:val="22"/>
          <w:lang w:val="de-CH"/>
        </w:rPr>
        <w:noBreakHyphen/>
        <w:t>7</w:t>
      </w:r>
      <w:r w:rsidR="00AE1912">
        <w:rPr>
          <w:rFonts w:ascii="Cambria" w:eastAsia="Malgun Gothic" w:hAnsi="Cambria"/>
          <w:szCs w:val="22"/>
          <w:lang w:val="de-CH"/>
        </w:rPr>
        <w:t>4</w:t>
      </w:r>
      <w:r w:rsidRPr="002C29DA">
        <w:rPr>
          <w:rFonts w:ascii="Cambria" w:eastAsia="Malgun Gothic" w:hAnsi="Cambria"/>
          <w:szCs w:val="22"/>
          <w:lang w:val="de-CH"/>
        </w:rPr>
        <w:t>)</w:t>
      </w:r>
    </w:p>
    <w:p w14:paraId="1CE1D4BA" w14:textId="2C41EC3F" w:rsid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368"/>
        </w:tabs>
        <w:overflowPunct/>
        <w:autoSpaceDE/>
        <w:autoSpaceDN/>
        <w:adjustRightInd/>
        <w:spacing w:before="0" w:after="120" w:line="220" w:lineRule="atLeast"/>
        <w:ind w:left="403"/>
        <w:textAlignment w:val="auto"/>
        <w:rPr>
          <w:rFonts w:ascii="Cambria" w:eastAsia="Malgun Gothic" w:hAnsi="Cambria"/>
          <w:sz w:val="20"/>
          <w:szCs w:val="18"/>
          <w:lang w:val="en-GB"/>
        </w:rPr>
      </w:pPr>
      <w:r w:rsidRPr="002C29DA">
        <w:rPr>
          <w:rFonts w:ascii="Cambria" w:eastAsia="Calibri" w:hAnsi="Cambria"/>
          <w:sz w:val="20"/>
          <w:szCs w:val="22"/>
          <w:lang w:val="en-GB"/>
        </w:rPr>
        <w:t>NOTE </w:t>
      </w:r>
      <w:r w:rsidRPr="002C29DA">
        <w:rPr>
          <w:rFonts w:ascii="Cambria" w:eastAsia="Calibri" w:hAnsi="Cambria"/>
          <w:noProof/>
          <w:sz w:val="20"/>
          <w:szCs w:val="22"/>
          <w:lang w:val="en-GB"/>
        </w:rPr>
        <w:t>13</w:t>
      </w:r>
      <w:r w:rsidRPr="002C29DA">
        <w:rPr>
          <w:rFonts w:ascii="Cambria" w:eastAsia="Calibri" w:hAnsi="Cambria"/>
          <w:sz w:val="20"/>
          <w:szCs w:val="22"/>
          <w:lang w:val="en-GB"/>
        </w:rPr>
        <w:tab/>
      </w:r>
      <w:r w:rsidRPr="002C29DA">
        <w:rPr>
          <w:rFonts w:ascii="Cambria" w:eastAsia="Malgun Gothic" w:hAnsi="Cambria"/>
          <w:sz w:val="20"/>
          <w:szCs w:val="18"/>
          <w:lang w:val="en-CA"/>
        </w:rPr>
        <w:t>In this case, for purposes of the IC</w:t>
      </w:r>
      <w:r w:rsidRPr="002C29DA">
        <w:rPr>
          <w:rFonts w:ascii="Cambria" w:eastAsia="Malgun Gothic" w:hAnsi="Cambria"/>
          <w:sz w:val="20"/>
          <w:szCs w:val="18"/>
          <w:vertAlign w:val="subscript"/>
          <w:lang w:val="en-CA"/>
        </w:rPr>
        <w:t>T</w:t>
      </w:r>
      <w:r w:rsidRPr="002C29DA">
        <w:rPr>
          <w:rFonts w:ascii="Cambria" w:eastAsia="Malgun Gothic" w:hAnsi="Cambria"/>
          <w:sz w:val="20"/>
          <w:szCs w:val="18"/>
          <w:lang w:val="en-CA"/>
        </w:rPr>
        <w:t>C</w:t>
      </w:r>
      <w:r w:rsidRPr="002C29DA">
        <w:rPr>
          <w:rFonts w:ascii="Cambria" w:eastAsia="Malgun Gothic" w:hAnsi="Cambria"/>
          <w:sz w:val="20"/>
          <w:szCs w:val="18"/>
          <w:vertAlign w:val="subscript"/>
          <w:lang w:val="en-CA"/>
        </w:rPr>
        <w:t>P</w:t>
      </w:r>
      <w:r w:rsidRPr="002C29DA">
        <w:rPr>
          <w:rFonts w:ascii="Cambria" w:eastAsia="Malgun Gothic" w:hAnsi="Cambria"/>
          <w:sz w:val="20"/>
          <w:szCs w:val="18"/>
          <w:lang w:val="en-CA"/>
        </w:rPr>
        <w:t xml:space="preserve"> nomenclature </w:t>
      </w:r>
      <w:r w:rsidRPr="002C29DA">
        <w:rPr>
          <w:rFonts w:ascii="Cambria" w:eastAsia="Calibri" w:hAnsi="Cambria"/>
          <w:sz w:val="20"/>
          <w:szCs w:val="18"/>
          <w:lang w:val="en-GB"/>
        </w:rPr>
        <w:t xml:space="preserve">used </w:t>
      </w:r>
      <w:r w:rsidRPr="002C29DA">
        <w:rPr>
          <w:rFonts w:ascii="Cambria" w:eastAsia="Calibri" w:hAnsi="Cambria"/>
          <w:noProof/>
          <w:sz w:val="20"/>
          <w:szCs w:val="22"/>
          <w:lang w:val="en-GB"/>
        </w:rPr>
        <w:t xml:space="preserve">in Table E.5, </w:t>
      </w:r>
      <w:r w:rsidRPr="002C29DA">
        <w:rPr>
          <w:rFonts w:ascii="Cambria" w:eastAsia="Malgun Gothic" w:hAnsi="Cambria"/>
          <w:sz w:val="20"/>
          <w:szCs w:val="18"/>
          <w:lang w:val="en-CA"/>
        </w:rPr>
        <w:t>E′</w:t>
      </w:r>
      <w:r w:rsidRPr="002C29DA">
        <w:rPr>
          <w:rFonts w:ascii="Cambria" w:eastAsia="Malgun Gothic" w:hAnsi="Cambria"/>
          <w:sz w:val="20"/>
          <w:szCs w:val="18"/>
          <w:vertAlign w:val="subscript"/>
          <w:lang w:val="en-CA"/>
        </w:rPr>
        <w:t>Y</w:t>
      </w:r>
      <w:r w:rsidRPr="002C29DA">
        <w:rPr>
          <w:rFonts w:ascii="Cambria" w:eastAsia="Malgun Gothic" w:hAnsi="Cambria"/>
          <w:sz w:val="20"/>
          <w:szCs w:val="18"/>
          <w:lang w:val="en-CA"/>
        </w:rPr>
        <w:t>, E′</w:t>
      </w:r>
      <w:r w:rsidRPr="002C29DA">
        <w:rPr>
          <w:rFonts w:ascii="Cambria" w:eastAsia="Malgun Gothic" w:hAnsi="Cambria"/>
          <w:sz w:val="20"/>
          <w:szCs w:val="18"/>
          <w:vertAlign w:val="subscript"/>
          <w:lang w:val="en-CA"/>
        </w:rPr>
        <w:t>PB</w:t>
      </w:r>
      <w:r w:rsidRPr="002C29DA">
        <w:rPr>
          <w:rFonts w:ascii="Cambria" w:eastAsia="Malgun Gothic" w:hAnsi="Cambria"/>
          <w:sz w:val="20"/>
          <w:szCs w:val="18"/>
          <w:lang w:val="en-CA"/>
        </w:rPr>
        <w:t>, and E′</w:t>
      </w:r>
      <w:r w:rsidRPr="002C29DA">
        <w:rPr>
          <w:rFonts w:ascii="Cambria" w:eastAsia="Malgun Gothic" w:hAnsi="Cambria"/>
          <w:sz w:val="20"/>
          <w:szCs w:val="18"/>
          <w:vertAlign w:val="subscript"/>
          <w:lang w:val="en-CA"/>
        </w:rPr>
        <w:t>PR</w:t>
      </w:r>
      <w:r w:rsidRPr="002C29DA">
        <w:rPr>
          <w:rFonts w:ascii="Cambria" w:eastAsia="Malgun Gothic" w:hAnsi="Cambria"/>
          <w:sz w:val="20"/>
          <w:szCs w:val="18"/>
          <w:lang w:val="en-CA"/>
        </w:rPr>
        <w:t xml:space="preserve"> of Formulae (E</w:t>
      </w:r>
      <w:r w:rsidRPr="002C29DA">
        <w:rPr>
          <w:rFonts w:ascii="Cambria" w:eastAsia="Malgun Gothic" w:hAnsi="Cambria"/>
          <w:sz w:val="20"/>
          <w:szCs w:val="18"/>
          <w:lang w:val="en-CA"/>
        </w:rPr>
        <w:noBreakHyphen/>
        <w:t>6</w:t>
      </w:r>
      <w:r w:rsidR="00AE1912">
        <w:rPr>
          <w:rFonts w:ascii="Cambria" w:eastAsia="Malgun Gothic" w:hAnsi="Cambria"/>
          <w:sz w:val="20"/>
          <w:szCs w:val="18"/>
          <w:lang w:val="en-CA"/>
        </w:rPr>
        <w:t>9</w:t>
      </w:r>
      <w:r w:rsidRPr="002C29DA">
        <w:rPr>
          <w:rFonts w:ascii="Cambria" w:eastAsia="Malgun Gothic" w:hAnsi="Cambria"/>
          <w:sz w:val="20"/>
          <w:szCs w:val="18"/>
          <w:lang w:val="en-CA"/>
        </w:rPr>
        <w:t>), (E</w:t>
      </w:r>
      <w:r w:rsidRPr="002C29DA">
        <w:rPr>
          <w:rFonts w:ascii="Cambria" w:eastAsia="Malgun Gothic" w:hAnsi="Cambria"/>
          <w:sz w:val="20"/>
          <w:szCs w:val="18"/>
          <w:lang w:val="en-CA"/>
        </w:rPr>
        <w:noBreakHyphen/>
      </w:r>
      <w:r w:rsidR="00AE1912">
        <w:rPr>
          <w:rFonts w:ascii="Cambria" w:eastAsia="Malgun Gothic" w:hAnsi="Cambria"/>
          <w:sz w:val="20"/>
          <w:szCs w:val="18"/>
          <w:lang w:val="en-CA"/>
        </w:rPr>
        <w:t>70</w:t>
      </w:r>
      <w:r w:rsidRPr="002C29DA">
        <w:rPr>
          <w:rFonts w:ascii="Cambria" w:eastAsia="Malgun Gothic" w:hAnsi="Cambria"/>
          <w:sz w:val="20"/>
          <w:szCs w:val="18"/>
          <w:lang w:val="en-CA"/>
        </w:rPr>
        <w:t>), and (E</w:t>
      </w:r>
      <w:r w:rsidRPr="002C29DA">
        <w:rPr>
          <w:rFonts w:ascii="Cambria" w:eastAsia="Malgun Gothic" w:hAnsi="Cambria"/>
          <w:sz w:val="20"/>
          <w:szCs w:val="18"/>
          <w:lang w:val="en-CA"/>
        </w:rPr>
        <w:noBreakHyphen/>
      </w:r>
      <w:r w:rsidR="00AE1912">
        <w:rPr>
          <w:rFonts w:ascii="Cambria" w:eastAsia="Malgun Gothic" w:hAnsi="Cambria"/>
          <w:sz w:val="20"/>
          <w:szCs w:val="18"/>
          <w:lang w:val="en-CA"/>
        </w:rPr>
        <w:t>71</w:t>
      </w:r>
      <w:r w:rsidRPr="002C29DA">
        <w:rPr>
          <w:rFonts w:ascii="Cambria" w:eastAsia="Malgun Gothic" w:hAnsi="Cambria"/>
          <w:sz w:val="20"/>
          <w:szCs w:val="18"/>
          <w:lang w:val="en-CA"/>
        </w:rPr>
        <w:t xml:space="preserve">) </w:t>
      </w:r>
      <w:r w:rsidRPr="002C29DA">
        <w:rPr>
          <w:rFonts w:ascii="Cambria" w:eastAsia="Malgun Gothic" w:hAnsi="Cambria"/>
          <w:sz w:val="20"/>
          <w:szCs w:val="18"/>
          <w:lang w:val="en-GB"/>
        </w:rPr>
        <w:t>or Formulae</w:t>
      </w:r>
      <w:del w:id="257" w:author="Gary Sullivan" w:date="2023-02-23T10:48:00Z">
        <w:r w:rsidRPr="002C29DA" w:rsidDel="00DD3506">
          <w:rPr>
            <w:rFonts w:ascii="Cambria" w:eastAsia="Malgun Gothic" w:hAnsi="Cambria"/>
            <w:sz w:val="20"/>
            <w:szCs w:val="18"/>
            <w:lang w:val="en-GB"/>
          </w:rPr>
          <w:delText xml:space="preserve"> </w:delText>
        </w:r>
      </w:del>
      <w:r w:rsidRPr="002C29DA">
        <w:rPr>
          <w:rFonts w:ascii="Cambria" w:eastAsia="Malgun Gothic" w:hAnsi="Cambria"/>
          <w:sz w:val="20"/>
          <w:szCs w:val="18"/>
          <w:lang w:val="en-CA"/>
        </w:rPr>
        <w:t> (E</w:t>
      </w:r>
      <w:r w:rsidRPr="002C29DA">
        <w:rPr>
          <w:rFonts w:ascii="Cambria" w:eastAsia="Malgun Gothic" w:hAnsi="Cambria"/>
          <w:sz w:val="20"/>
          <w:szCs w:val="18"/>
          <w:lang w:val="en-CA"/>
        </w:rPr>
        <w:noBreakHyphen/>
      </w:r>
      <w:r w:rsidR="00AE1912">
        <w:rPr>
          <w:rFonts w:ascii="Cambria" w:eastAsia="Malgun Gothic" w:hAnsi="Cambria"/>
          <w:sz w:val="20"/>
          <w:szCs w:val="18"/>
          <w:lang w:val="en-CA"/>
        </w:rPr>
        <w:t>72</w:t>
      </w:r>
      <w:r w:rsidRPr="002C29DA">
        <w:rPr>
          <w:rFonts w:ascii="Cambria" w:eastAsia="Malgun Gothic" w:hAnsi="Cambria"/>
          <w:sz w:val="20"/>
          <w:szCs w:val="18"/>
          <w:lang w:val="en-CA"/>
        </w:rPr>
        <w:t>), (E</w:t>
      </w:r>
      <w:r w:rsidRPr="002C29DA">
        <w:rPr>
          <w:rFonts w:ascii="Cambria" w:eastAsia="Malgun Gothic" w:hAnsi="Cambria"/>
          <w:sz w:val="20"/>
          <w:szCs w:val="18"/>
          <w:lang w:val="en-CA"/>
        </w:rPr>
        <w:noBreakHyphen/>
        <w:t>7</w:t>
      </w:r>
      <w:r w:rsidR="00AE1912">
        <w:rPr>
          <w:rFonts w:ascii="Cambria" w:eastAsia="Malgun Gothic" w:hAnsi="Cambria"/>
          <w:sz w:val="20"/>
          <w:szCs w:val="18"/>
          <w:lang w:val="en-CA"/>
        </w:rPr>
        <w:t>3</w:t>
      </w:r>
      <w:r w:rsidRPr="002C29DA">
        <w:rPr>
          <w:rFonts w:ascii="Cambria" w:eastAsia="Malgun Gothic" w:hAnsi="Cambria"/>
          <w:sz w:val="20"/>
          <w:szCs w:val="18"/>
          <w:lang w:val="en-CA"/>
        </w:rPr>
        <w:t>), and (E</w:t>
      </w:r>
      <w:r w:rsidRPr="002C29DA">
        <w:rPr>
          <w:rFonts w:ascii="Cambria" w:eastAsia="Malgun Gothic" w:hAnsi="Cambria"/>
          <w:sz w:val="20"/>
          <w:szCs w:val="18"/>
          <w:lang w:val="en-CA"/>
        </w:rPr>
        <w:noBreakHyphen/>
        <w:t>7</w:t>
      </w:r>
      <w:r w:rsidR="00AE1912">
        <w:rPr>
          <w:rFonts w:ascii="Cambria" w:eastAsia="Malgun Gothic" w:hAnsi="Cambria"/>
          <w:sz w:val="20"/>
          <w:szCs w:val="18"/>
          <w:lang w:val="en-CA"/>
        </w:rPr>
        <w:t>4</w:t>
      </w:r>
      <w:r w:rsidRPr="002C29DA">
        <w:rPr>
          <w:rFonts w:ascii="Cambria" w:eastAsia="Malgun Gothic" w:hAnsi="Cambria"/>
          <w:sz w:val="20"/>
          <w:szCs w:val="18"/>
          <w:lang w:val="en-CA"/>
        </w:rPr>
        <w:t>)</w:t>
      </w:r>
      <w:r w:rsidRPr="002C29DA">
        <w:rPr>
          <w:rFonts w:ascii="Cambria" w:eastAsia="Malgun Gothic" w:hAnsi="Cambria"/>
          <w:sz w:val="20"/>
          <w:szCs w:val="18"/>
          <w:lang w:val="en-GB"/>
        </w:rPr>
        <w:t xml:space="preserve"> </w:t>
      </w:r>
      <w:r w:rsidRPr="002C29DA">
        <w:rPr>
          <w:rFonts w:ascii="Cambria" w:eastAsia="Malgun Gothic" w:hAnsi="Cambria"/>
          <w:sz w:val="20"/>
          <w:szCs w:val="18"/>
          <w:lang w:val="en-CA"/>
        </w:rPr>
        <w:t>may be referred to as I, C</w:t>
      </w:r>
      <w:r w:rsidRPr="002C29DA">
        <w:rPr>
          <w:rFonts w:ascii="Cambria" w:eastAsia="Malgun Gothic" w:hAnsi="Cambria"/>
          <w:sz w:val="20"/>
          <w:szCs w:val="18"/>
          <w:vertAlign w:val="subscript"/>
          <w:lang w:val="en-CA"/>
        </w:rPr>
        <w:t>T</w:t>
      </w:r>
      <w:r w:rsidRPr="002C29DA">
        <w:rPr>
          <w:rFonts w:ascii="Cambria" w:eastAsia="Malgun Gothic" w:hAnsi="Cambria"/>
          <w:sz w:val="20"/>
          <w:szCs w:val="18"/>
          <w:lang w:val="en-CA"/>
        </w:rPr>
        <w:t>, and C</w:t>
      </w:r>
      <w:r w:rsidRPr="002C29DA">
        <w:rPr>
          <w:rFonts w:ascii="Cambria" w:eastAsia="Malgun Gothic" w:hAnsi="Cambria"/>
          <w:sz w:val="20"/>
          <w:szCs w:val="18"/>
          <w:vertAlign w:val="subscript"/>
          <w:lang w:val="en-CA"/>
        </w:rPr>
        <w:t>P</w:t>
      </w:r>
      <w:r w:rsidRPr="002C29DA">
        <w:rPr>
          <w:rFonts w:ascii="Cambria" w:eastAsia="Malgun Gothic" w:hAnsi="Cambria"/>
          <w:sz w:val="20"/>
          <w:szCs w:val="18"/>
          <w:lang w:val="en-CA"/>
        </w:rPr>
        <w:t xml:space="preserve">, respectively. </w:t>
      </w:r>
      <w:r w:rsidRPr="002C29DA">
        <w:rPr>
          <w:rFonts w:ascii="Cambria" w:eastAsia="Malgun Gothic" w:hAnsi="Cambria"/>
          <w:sz w:val="20"/>
          <w:szCs w:val="18"/>
          <w:lang w:val="en-GB"/>
        </w:rPr>
        <w:t>Formulae (E</w:t>
      </w:r>
      <w:r w:rsidRPr="002C29DA">
        <w:rPr>
          <w:rFonts w:ascii="Cambria" w:eastAsia="Malgun Gothic" w:hAnsi="Cambria"/>
          <w:sz w:val="20"/>
          <w:szCs w:val="18"/>
          <w:lang w:val="en-CA"/>
        </w:rPr>
        <w:noBreakHyphen/>
      </w:r>
      <w:r w:rsidRPr="002C29DA">
        <w:rPr>
          <w:rFonts w:ascii="Cambria" w:eastAsia="Malgun Gothic" w:hAnsi="Cambria"/>
          <w:sz w:val="20"/>
          <w:szCs w:val="18"/>
          <w:lang w:val="en-GB"/>
        </w:rPr>
        <w:t>6</w:t>
      </w:r>
      <w:r w:rsidR="00AE1912">
        <w:rPr>
          <w:rFonts w:ascii="Cambria" w:eastAsia="Malgun Gothic" w:hAnsi="Cambria"/>
          <w:sz w:val="20"/>
          <w:szCs w:val="18"/>
          <w:lang w:val="en-GB"/>
        </w:rPr>
        <w:t>9</w:t>
      </w:r>
      <w:r w:rsidRPr="002C29DA">
        <w:rPr>
          <w:rFonts w:ascii="Cambria" w:eastAsia="Malgun Gothic" w:hAnsi="Cambria"/>
          <w:sz w:val="20"/>
          <w:szCs w:val="18"/>
          <w:lang w:val="en-GB"/>
        </w:rPr>
        <w:t>) to (E</w:t>
      </w:r>
      <w:r w:rsidRPr="002C29DA">
        <w:rPr>
          <w:rFonts w:ascii="Cambria" w:eastAsia="Malgun Gothic" w:hAnsi="Cambria"/>
          <w:sz w:val="20"/>
          <w:szCs w:val="18"/>
          <w:lang w:val="en-CA"/>
        </w:rPr>
        <w:noBreakHyphen/>
      </w:r>
      <w:r w:rsidR="00AE1912">
        <w:rPr>
          <w:rFonts w:ascii="Cambria" w:eastAsia="Malgun Gothic" w:hAnsi="Cambria"/>
          <w:sz w:val="20"/>
          <w:szCs w:val="18"/>
          <w:lang w:val="en-GB"/>
        </w:rPr>
        <w:t>71</w:t>
      </w:r>
      <w:r w:rsidRPr="002C29DA">
        <w:rPr>
          <w:rFonts w:ascii="Cambria" w:eastAsia="Malgun Gothic" w:hAnsi="Cambria"/>
          <w:sz w:val="20"/>
          <w:szCs w:val="18"/>
          <w:lang w:val="en-GB"/>
        </w:rPr>
        <w:t>) were designed specifically for use with transfer_characteristics equal to 16 (PQ), and Formulae (E</w:t>
      </w:r>
      <w:r w:rsidRPr="002C29DA">
        <w:rPr>
          <w:rFonts w:ascii="Cambria" w:eastAsia="Malgun Gothic" w:hAnsi="Cambria"/>
          <w:sz w:val="20"/>
          <w:szCs w:val="18"/>
          <w:lang w:val="en-CA"/>
        </w:rPr>
        <w:noBreakHyphen/>
      </w:r>
      <w:r w:rsidR="00AE1912">
        <w:rPr>
          <w:rFonts w:ascii="Cambria" w:eastAsia="Malgun Gothic" w:hAnsi="Cambria"/>
          <w:sz w:val="20"/>
          <w:szCs w:val="18"/>
          <w:lang w:val="en-GB"/>
        </w:rPr>
        <w:t>72</w:t>
      </w:r>
      <w:r w:rsidRPr="002C29DA">
        <w:rPr>
          <w:rFonts w:ascii="Cambria" w:eastAsia="Malgun Gothic" w:hAnsi="Cambria"/>
          <w:sz w:val="20"/>
          <w:szCs w:val="18"/>
          <w:lang w:val="en-GB"/>
        </w:rPr>
        <w:t>) to (E</w:t>
      </w:r>
      <w:r w:rsidRPr="002C29DA">
        <w:rPr>
          <w:rFonts w:ascii="Cambria" w:eastAsia="Malgun Gothic" w:hAnsi="Cambria"/>
          <w:sz w:val="20"/>
          <w:szCs w:val="18"/>
          <w:lang w:val="en-CA"/>
        </w:rPr>
        <w:noBreakHyphen/>
      </w:r>
      <w:r w:rsidRPr="002C29DA">
        <w:rPr>
          <w:rFonts w:ascii="Cambria" w:eastAsia="Malgun Gothic" w:hAnsi="Cambria"/>
          <w:sz w:val="20"/>
          <w:szCs w:val="18"/>
          <w:lang w:val="en-GB"/>
        </w:rPr>
        <w:t>7</w:t>
      </w:r>
      <w:r w:rsidR="00AE1912">
        <w:rPr>
          <w:rFonts w:ascii="Cambria" w:eastAsia="Malgun Gothic" w:hAnsi="Cambria"/>
          <w:sz w:val="20"/>
          <w:szCs w:val="18"/>
          <w:lang w:val="en-GB"/>
        </w:rPr>
        <w:t>4</w:t>
      </w:r>
      <w:r w:rsidRPr="002C29DA">
        <w:rPr>
          <w:rFonts w:ascii="Cambria" w:eastAsia="Malgun Gothic" w:hAnsi="Cambria"/>
          <w:sz w:val="20"/>
          <w:szCs w:val="18"/>
          <w:lang w:val="en-GB"/>
        </w:rPr>
        <w:t>) were designed specifically for use with transfer_characteristics equal to 18 (HLG).</w:t>
      </w:r>
    </w:p>
    <w:p w14:paraId="5CD00AED" w14:textId="12E10B52" w:rsidR="005F24C9" w:rsidRPr="0003282D" w:rsidRDefault="005F24C9" w:rsidP="005F24C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180" w:line="240" w:lineRule="atLeast"/>
        <w:ind w:left="403" w:hanging="403"/>
        <w:textAlignment w:val="auto"/>
        <w:rPr>
          <w:rFonts w:ascii="Cambria" w:eastAsia="Calibri" w:hAnsi="Cambria"/>
          <w:bCs/>
          <w:szCs w:val="22"/>
          <w:lang w:val="en-GB"/>
        </w:rPr>
      </w:pPr>
      <w:r w:rsidRPr="002C29DA">
        <w:rPr>
          <w:rFonts w:ascii="Cambria" w:eastAsia="Malgun Gothic" w:hAnsi="Cambria"/>
          <w:szCs w:val="24"/>
          <w:lang w:val="en-GB"/>
        </w:rPr>
        <w:lastRenderedPageBreak/>
        <w:t>—</w:t>
      </w:r>
      <w:r w:rsidRPr="002C29DA">
        <w:rPr>
          <w:rFonts w:ascii="Cambria" w:eastAsia="Malgun Gothic" w:hAnsi="Cambria"/>
          <w:szCs w:val="24"/>
          <w:lang w:val="en-GB"/>
        </w:rPr>
        <w:tab/>
      </w:r>
      <w:r w:rsidRPr="0003282D">
        <w:rPr>
          <w:rFonts w:ascii="Cambria" w:eastAsia="Calibri" w:hAnsi="Cambria"/>
          <w:szCs w:val="22"/>
          <w:lang w:val="en-GB"/>
        </w:rPr>
        <w:t>Otherwise (</w:t>
      </w:r>
      <w:r w:rsidRPr="0003282D">
        <w:rPr>
          <w:rFonts w:ascii="Cambria" w:eastAsia="Calibri" w:hAnsi="Cambria"/>
          <w:bCs/>
          <w:szCs w:val="22"/>
          <w:lang w:val="en-GB"/>
        </w:rPr>
        <w:t>matrix_coeffs is equal to 17), the following formulae apply:</w:t>
      </w:r>
    </w:p>
    <w:p w14:paraId="63F0CCA9" w14:textId="119E14B9" w:rsidR="005F24C9" w:rsidRPr="0003282D" w:rsidRDefault="005F24C9" w:rsidP="005F24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94"/>
        <w:jc w:val="left"/>
        <w:textAlignment w:val="auto"/>
        <w:rPr>
          <w:rFonts w:ascii="Cambria" w:eastAsia="Malgun Gothic" w:hAnsi="Cambria"/>
          <w:szCs w:val="22"/>
          <w:lang w:val="en-GB"/>
        </w:rPr>
      </w:pPr>
      <w:r w:rsidRPr="0003282D">
        <w:rPr>
          <w:rFonts w:ascii="Cambria" w:eastAsia="Malgun Gothic" w:hAnsi="Cambria"/>
          <w:noProof/>
          <w:szCs w:val="22"/>
          <w:lang w:val="en-GB"/>
        </w:rPr>
        <w:t>E</w:t>
      </w:r>
      <w:r w:rsidRPr="0003282D">
        <w:rPr>
          <w:rFonts w:ascii="Cambria" w:eastAsia="Malgun Gothic" w:hAnsi="Cambria"/>
          <w:szCs w:val="24"/>
          <w:lang w:val="en-GB"/>
        </w:rPr>
        <w:t>′</w:t>
      </w:r>
      <w:r w:rsidRPr="0003282D">
        <w:rPr>
          <w:rFonts w:ascii="Cambria" w:eastAsia="Malgun Gothic" w:hAnsi="Cambria"/>
          <w:noProof/>
          <w:szCs w:val="22"/>
          <w:vertAlign w:val="subscript"/>
          <w:lang w:val="en-GB"/>
        </w:rPr>
        <w:t>Y</w:t>
      </w:r>
      <w:r w:rsidRPr="0003282D">
        <w:rPr>
          <w:rFonts w:ascii="Cambria" w:eastAsia="Malgun Gothic" w:hAnsi="Cambria"/>
          <w:noProof/>
          <w:szCs w:val="22"/>
          <w:lang w:val="en-GB"/>
        </w:rPr>
        <w:t xml:space="preserve"> = ( 1 638 *</w:t>
      </w:r>
      <w:r w:rsidRPr="0003282D">
        <w:rPr>
          <w:rFonts w:ascii="Cambria" w:eastAsia="Malgun Gothic" w:hAnsi="Cambria"/>
          <w:noProof/>
          <w:lang w:val="en-GB"/>
        </w:rPr>
        <w:t xml:space="preserve"> E</w:t>
      </w:r>
      <w:r w:rsidRPr="0003282D">
        <w:rPr>
          <w:rFonts w:ascii="Cambria" w:hAnsi="Cambria"/>
          <w:noProof/>
          <w:lang w:val="en-GB"/>
        </w:rPr>
        <w:t>′</w:t>
      </w:r>
      <w:r w:rsidRPr="0003282D">
        <w:rPr>
          <w:rFonts w:ascii="Cambria" w:eastAsia="Malgun Gothic" w:hAnsi="Cambria"/>
          <w:noProof/>
          <w:vertAlign w:val="subscript"/>
          <w:lang w:val="en-GB"/>
        </w:rPr>
        <w:t>L</w:t>
      </w:r>
      <w:r w:rsidRPr="0003282D">
        <w:rPr>
          <w:rFonts w:ascii="Cambria" w:eastAsia="Malgun Gothic" w:hAnsi="Cambria"/>
          <w:noProof/>
          <w:szCs w:val="22"/>
          <w:lang w:val="en-GB"/>
        </w:rPr>
        <w:t xml:space="preserve"> + 1 638 * </w:t>
      </w:r>
      <w:r w:rsidRPr="0003282D">
        <w:rPr>
          <w:rFonts w:ascii="Cambria" w:eastAsia="Malgun Gothic" w:hAnsi="Cambria"/>
          <w:noProof/>
          <w:lang w:val="en-GB"/>
        </w:rPr>
        <w:t>E</w:t>
      </w:r>
      <w:r w:rsidRPr="0003282D">
        <w:rPr>
          <w:rFonts w:ascii="Cambria" w:hAnsi="Cambria"/>
          <w:noProof/>
          <w:lang w:val="en-GB"/>
        </w:rPr>
        <w:t>′</w:t>
      </w:r>
      <w:r w:rsidRPr="0003282D">
        <w:rPr>
          <w:rFonts w:ascii="Cambria" w:eastAsia="Malgun Gothic" w:hAnsi="Cambria"/>
          <w:noProof/>
          <w:vertAlign w:val="subscript"/>
          <w:lang w:val="en-GB"/>
        </w:rPr>
        <w:t>M</w:t>
      </w:r>
      <w:r w:rsidRPr="0003282D">
        <w:rPr>
          <w:rFonts w:ascii="Cambria" w:eastAsia="Malgun Gothic" w:hAnsi="Cambria"/>
          <w:noProof/>
          <w:lang w:val="en-GB"/>
        </w:rPr>
        <w:t xml:space="preserve"> </w:t>
      </w:r>
      <w:r w:rsidRPr="0003282D">
        <w:rPr>
          <w:rFonts w:ascii="Cambria" w:eastAsia="Malgun Gothic" w:hAnsi="Cambria"/>
          <w:noProof/>
          <w:szCs w:val="22"/>
          <w:lang w:val="en-GB"/>
        </w:rPr>
        <w:t>+  820 *</w:t>
      </w:r>
      <w:r w:rsidRPr="0003282D">
        <w:rPr>
          <w:rFonts w:ascii="Cambria" w:eastAsia="Malgun Gothic" w:hAnsi="Cambria"/>
          <w:noProof/>
          <w:lang w:val="en-GB"/>
        </w:rPr>
        <w:t xml:space="preserve"> E</w:t>
      </w:r>
      <w:r w:rsidRPr="0003282D">
        <w:rPr>
          <w:rFonts w:ascii="Cambria" w:hAnsi="Cambria"/>
          <w:noProof/>
          <w:lang w:val="en-GB"/>
        </w:rPr>
        <w:t>′</w:t>
      </w:r>
      <w:r w:rsidRPr="0003282D">
        <w:rPr>
          <w:rFonts w:ascii="Cambria" w:eastAsia="Malgun Gothic" w:hAnsi="Cambria"/>
          <w:noProof/>
          <w:vertAlign w:val="subscript"/>
          <w:lang w:val="en-GB"/>
        </w:rPr>
        <w:t>S</w:t>
      </w:r>
      <w:r w:rsidRPr="0003282D">
        <w:rPr>
          <w:rFonts w:ascii="Cambria" w:eastAsia="Malgun Gothic" w:hAnsi="Cambria"/>
          <w:szCs w:val="22"/>
          <w:lang w:val="en-GB"/>
        </w:rPr>
        <w:t xml:space="preserve"> </w:t>
      </w:r>
      <w:r w:rsidRPr="0003282D">
        <w:rPr>
          <w:rFonts w:ascii="Cambria" w:eastAsia="Malgun Gothic" w:hAnsi="Cambria"/>
          <w:noProof/>
          <w:szCs w:val="22"/>
          <w:lang w:val="en-GB"/>
        </w:rPr>
        <w:t xml:space="preserve">) </w:t>
      </w:r>
      <w:r w:rsidRPr="0003282D">
        <w:rPr>
          <w:rFonts w:ascii="Cambria" w:eastAsia="Malgun Gothic" w:hAnsi="Cambria"/>
          <w:noProof/>
          <w:lang w:val="en-GB"/>
        </w:rPr>
        <w:t xml:space="preserve">÷ </w:t>
      </w:r>
      <w:r w:rsidRPr="0003282D">
        <w:rPr>
          <w:rFonts w:ascii="Cambria" w:eastAsia="Malgun Gothic" w:hAnsi="Cambria"/>
          <w:noProof/>
          <w:szCs w:val="22"/>
          <w:lang w:val="en-GB"/>
        </w:rPr>
        <w:t>4 096</w:t>
      </w:r>
      <w:r w:rsidRPr="0003282D">
        <w:rPr>
          <w:rFonts w:ascii="Cambria" w:eastAsia="Malgun Gothic" w:hAnsi="Cambria"/>
          <w:szCs w:val="22"/>
          <w:lang w:val="en-GB"/>
        </w:rPr>
        <w:tab/>
        <w:t>(E</w:t>
      </w:r>
      <w:r w:rsidRPr="0003282D">
        <w:rPr>
          <w:rFonts w:ascii="Cambria" w:eastAsia="Malgun Gothic" w:hAnsi="Cambria"/>
          <w:szCs w:val="22"/>
          <w:lang w:val="en-GB"/>
        </w:rPr>
        <w:noBreakHyphen/>
      </w:r>
      <w:r w:rsidR="0003282D" w:rsidRPr="0003282D">
        <w:rPr>
          <w:rFonts w:ascii="Cambria" w:eastAsia="Malgun Gothic" w:hAnsi="Cambria"/>
          <w:szCs w:val="22"/>
          <w:lang w:val="en-GB"/>
        </w:rPr>
        <w:t>7</w:t>
      </w:r>
      <w:r w:rsidR="00AE1912">
        <w:rPr>
          <w:rFonts w:ascii="Cambria" w:eastAsia="Malgun Gothic" w:hAnsi="Cambria"/>
          <w:szCs w:val="22"/>
          <w:lang w:val="en-GB"/>
        </w:rPr>
        <w:t>5</w:t>
      </w:r>
      <w:r w:rsidRPr="0003282D">
        <w:rPr>
          <w:rFonts w:ascii="Cambria" w:eastAsia="Malgun Gothic" w:hAnsi="Cambria"/>
          <w:szCs w:val="22"/>
          <w:lang w:val="en-GB"/>
        </w:rPr>
        <w:t>)</w:t>
      </w:r>
    </w:p>
    <w:p w14:paraId="27E84FFB" w14:textId="6DA647EB" w:rsidR="005F24C9" w:rsidRPr="0003282D" w:rsidRDefault="005F24C9" w:rsidP="005F24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94"/>
        <w:jc w:val="left"/>
        <w:textAlignment w:val="auto"/>
        <w:rPr>
          <w:rFonts w:ascii="Cambria" w:eastAsia="Malgun Gothic" w:hAnsi="Cambria"/>
          <w:szCs w:val="22"/>
          <w:lang w:val="en-GB"/>
        </w:rPr>
      </w:pPr>
      <w:r w:rsidRPr="0003282D">
        <w:rPr>
          <w:rFonts w:ascii="Cambria" w:eastAsia="Malgun Gothic" w:hAnsi="Cambria"/>
          <w:noProof/>
          <w:szCs w:val="22"/>
          <w:lang w:val="en-GB"/>
        </w:rPr>
        <w:t>E</w:t>
      </w:r>
      <w:r w:rsidRPr="0003282D">
        <w:rPr>
          <w:rFonts w:ascii="Cambria" w:eastAsia="Malgun Gothic" w:hAnsi="Cambria"/>
          <w:szCs w:val="24"/>
          <w:lang w:val="en-GB"/>
        </w:rPr>
        <w:t>′</w:t>
      </w:r>
      <w:r w:rsidRPr="0003282D">
        <w:rPr>
          <w:rFonts w:ascii="Cambria" w:eastAsia="Malgun Gothic" w:hAnsi="Cambria"/>
          <w:noProof/>
          <w:szCs w:val="22"/>
          <w:vertAlign w:val="subscript"/>
          <w:lang w:val="en-GB"/>
        </w:rPr>
        <w:t>PB</w:t>
      </w:r>
      <w:r w:rsidRPr="0003282D">
        <w:rPr>
          <w:rFonts w:ascii="Cambria" w:eastAsia="Malgun Gothic" w:hAnsi="Cambria"/>
          <w:noProof/>
          <w:szCs w:val="22"/>
          <w:lang w:val="en-GB"/>
        </w:rPr>
        <w:t xml:space="preserve"> = ( 18 248 *</w:t>
      </w:r>
      <w:r w:rsidRPr="0003282D">
        <w:rPr>
          <w:rFonts w:ascii="Cambria" w:eastAsia="Malgun Gothic" w:hAnsi="Cambria"/>
          <w:noProof/>
          <w:lang w:val="en-GB"/>
        </w:rPr>
        <w:t xml:space="preserve"> E</w:t>
      </w:r>
      <w:r w:rsidRPr="0003282D">
        <w:rPr>
          <w:rFonts w:ascii="Cambria" w:hAnsi="Cambria"/>
          <w:noProof/>
          <w:lang w:val="en-GB"/>
        </w:rPr>
        <w:t>′</w:t>
      </w:r>
      <w:r w:rsidRPr="0003282D">
        <w:rPr>
          <w:rFonts w:ascii="Cambria" w:eastAsia="Malgun Gothic" w:hAnsi="Cambria"/>
          <w:noProof/>
          <w:vertAlign w:val="subscript"/>
          <w:lang w:val="en-GB"/>
        </w:rPr>
        <w:t>L</w:t>
      </w:r>
      <w:r w:rsidRPr="0003282D">
        <w:rPr>
          <w:rFonts w:ascii="Cambria" w:eastAsia="Malgun Gothic" w:hAnsi="Cambria"/>
          <w:noProof/>
          <w:szCs w:val="22"/>
          <w:lang w:val="en-GB"/>
        </w:rPr>
        <w:t xml:space="preserve"> </w:t>
      </w:r>
      <w:r w:rsidR="0003282D" w:rsidRPr="0003282D">
        <w:rPr>
          <w:rFonts w:ascii="Cambria" w:eastAsia="Malgun Gothic" w:hAnsi="Cambria"/>
          <w:noProof/>
          <w:szCs w:val="22"/>
          <w:lang w:val="en-GB"/>
        </w:rPr>
        <w:t>−</w:t>
      </w:r>
      <w:r w:rsidRPr="0003282D">
        <w:rPr>
          <w:rFonts w:ascii="Cambria" w:eastAsia="Malgun Gothic" w:hAnsi="Cambria"/>
          <w:noProof/>
          <w:szCs w:val="22"/>
          <w:lang w:val="en-GB"/>
        </w:rPr>
        <w:t xml:space="preserve"> 19 870 * </w:t>
      </w:r>
      <w:r w:rsidRPr="0003282D">
        <w:rPr>
          <w:rFonts w:ascii="Cambria" w:eastAsia="Malgun Gothic" w:hAnsi="Cambria"/>
          <w:noProof/>
          <w:lang w:val="en-GB"/>
        </w:rPr>
        <w:t>E</w:t>
      </w:r>
      <w:r w:rsidRPr="0003282D">
        <w:rPr>
          <w:rFonts w:ascii="Cambria" w:hAnsi="Cambria"/>
          <w:noProof/>
          <w:lang w:val="en-GB"/>
        </w:rPr>
        <w:t>′</w:t>
      </w:r>
      <w:r w:rsidRPr="0003282D">
        <w:rPr>
          <w:rFonts w:ascii="Cambria" w:eastAsia="Malgun Gothic" w:hAnsi="Cambria"/>
          <w:noProof/>
          <w:vertAlign w:val="subscript"/>
          <w:lang w:val="en-GB"/>
        </w:rPr>
        <w:t>M</w:t>
      </w:r>
      <w:r w:rsidRPr="0003282D">
        <w:rPr>
          <w:rFonts w:ascii="Cambria" w:eastAsia="Malgun Gothic" w:hAnsi="Cambria"/>
          <w:noProof/>
          <w:lang w:val="en-GB"/>
        </w:rPr>
        <w:t xml:space="preserve"> </w:t>
      </w:r>
      <w:r w:rsidRPr="0003282D">
        <w:rPr>
          <w:rFonts w:ascii="Cambria" w:eastAsia="Malgun Gothic" w:hAnsi="Cambria"/>
          <w:noProof/>
          <w:szCs w:val="22"/>
          <w:lang w:val="en-GB"/>
        </w:rPr>
        <w:t>+ 1 622 *</w:t>
      </w:r>
      <w:r w:rsidRPr="0003282D">
        <w:rPr>
          <w:rFonts w:ascii="Cambria" w:eastAsia="Malgun Gothic" w:hAnsi="Cambria"/>
          <w:noProof/>
          <w:lang w:val="en-GB"/>
        </w:rPr>
        <w:t xml:space="preserve"> E</w:t>
      </w:r>
      <w:r w:rsidRPr="0003282D">
        <w:rPr>
          <w:rFonts w:ascii="Cambria" w:hAnsi="Cambria"/>
          <w:noProof/>
          <w:lang w:val="en-GB"/>
        </w:rPr>
        <w:t>′</w:t>
      </w:r>
      <w:r w:rsidRPr="0003282D">
        <w:rPr>
          <w:rFonts w:ascii="Cambria" w:eastAsia="Malgun Gothic" w:hAnsi="Cambria"/>
          <w:noProof/>
          <w:vertAlign w:val="subscript"/>
          <w:lang w:val="en-GB"/>
        </w:rPr>
        <w:t>S</w:t>
      </w:r>
      <w:r w:rsidRPr="0003282D">
        <w:rPr>
          <w:rFonts w:ascii="Cambria" w:eastAsia="Malgun Gothic" w:hAnsi="Cambria"/>
          <w:szCs w:val="22"/>
          <w:lang w:val="en-GB"/>
        </w:rPr>
        <w:t xml:space="preserve"> </w:t>
      </w:r>
      <w:r w:rsidRPr="0003282D">
        <w:rPr>
          <w:rFonts w:ascii="Cambria" w:eastAsia="Malgun Gothic" w:hAnsi="Cambria"/>
          <w:noProof/>
          <w:szCs w:val="22"/>
          <w:lang w:val="en-GB"/>
        </w:rPr>
        <w:t xml:space="preserve">) </w:t>
      </w:r>
      <w:r w:rsidRPr="0003282D">
        <w:rPr>
          <w:rFonts w:ascii="Cambria" w:eastAsia="Malgun Gothic" w:hAnsi="Cambria"/>
          <w:noProof/>
          <w:lang w:val="en-GB"/>
        </w:rPr>
        <w:t xml:space="preserve">÷ </w:t>
      </w:r>
      <w:r w:rsidRPr="0003282D">
        <w:rPr>
          <w:rFonts w:ascii="Cambria" w:eastAsia="Malgun Gothic" w:hAnsi="Cambria"/>
          <w:noProof/>
          <w:szCs w:val="22"/>
          <w:lang w:val="en-GB"/>
        </w:rPr>
        <w:t>4 096</w:t>
      </w:r>
      <w:r w:rsidRPr="0003282D">
        <w:rPr>
          <w:rFonts w:ascii="Cambria" w:eastAsia="Malgun Gothic" w:hAnsi="Cambria"/>
          <w:szCs w:val="22"/>
          <w:lang w:val="en-GB"/>
        </w:rPr>
        <w:tab/>
        <w:t>(E</w:t>
      </w:r>
      <w:r w:rsidRPr="0003282D">
        <w:rPr>
          <w:rFonts w:ascii="Cambria" w:eastAsia="Malgun Gothic" w:hAnsi="Cambria"/>
          <w:szCs w:val="22"/>
          <w:lang w:val="en-GB"/>
        </w:rPr>
        <w:noBreakHyphen/>
      </w:r>
      <w:r w:rsidR="0003282D" w:rsidRPr="0003282D">
        <w:rPr>
          <w:rFonts w:ascii="Cambria" w:eastAsia="Calibri" w:hAnsi="Cambria"/>
          <w:noProof/>
          <w:szCs w:val="22"/>
          <w:lang w:val="en-GB"/>
        </w:rPr>
        <w:t>7</w:t>
      </w:r>
      <w:r w:rsidR="00AE1912">
        <w:rPr>
          <w:rFonts w:ascii="Cambria" w:eastAsia="Calibri" w:hAnsi="Cambria"/>
          <w:noProof/>
          <w:szCs w:val="22"/>
          <w:lang w:val="en-GB"/>
        </w:rPr>
        <w:t>6</w:t>
      </w:r>
      <w:r w:rsidRPr="0003282D">
        <w:rPr>
          <w:rFonts w:ascii="Cambria" w:eastAsia="Malgun Gothic" w:hAnsi="Cambria"/>
          <w:szCs w:val="22"/>
          <w:lang w:val="en-GB"/>
        </w:rPr>
        <w:t>)</w:t>
      </w:r>
    </w:p>
    <w:p w14:paraId="165108D5" w14:textId="7400B338" w:rsidR="005F24C9" w:rsidRPr="0003282D" w:rsidRDefault="005F24C9" w:rsidP="005F24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94"/>
        <w:jc w:val="left"/>
        <w:textAlignment w:val="auto"/>
        <w:rPr>
          <w:rFonts w:ascii="Cambria" w:eastAsia="Malgun Gothic" w:hAnsi="Cambria"/>
          <w:szCs w:val="22"/>
          <w:lang w:val="en-GB"/>
        </w:rPr>
      </w:pPr>
      <w:r w:rsidRPr="0003282D">
        <w:rPr>
          <w:rFonts w:ascii="Cambria" w:eastAsia="Malgun Gothic" w:hAnsi="Cambria"/>
          <w:noProof/>
          <w:szCs w:val="22"/>
          <w:lang w:val="en-GB"/>
        </w:rPr>
        <w:t>E</w:t>
      </w:r>
      <w:r w:rsidRPr="0003282D">
        <w:rPr>
          <w:rFonts w:ascii="Cambria" w:eastAsia="Malgun Gothic" w:hAnsi="Cambria"/>
          <w:szCs w:val="24"/>
          <w:lang w:val="en-GB"/>
        </w:rPr>
        <w:t>′</w:t>
      </w:r>
      <w:r w:rsidRPr="0003282D">
        <w:rPr>
          <w:rFonts w:ascii="Cambria" w:eastAsia="Malgun Gothic" w:hAnsi="Cambria"/>
          <w:noProof/>
          <w:szCs w:val="22"/>
          <w:vertAlign w:val="subscript"/>
          <w:lang w:val="en-GB"/>
        </w:rPr>
        <w:t>PR</w:t>
      </w:r>
      <w:r w:rsidRPr="0003282D">
        <w:rPr>
          <w:rFonts w:ascii="Cambria" w:eastAsia="Malgun Gothic" w:hAnsi="Cambria"/>
          <w:noProof/>
          <w:szCs w:val="22"/>
          <w:lang w:val="en-GB"/>
        </w:rPr>
        <w:t xml:space="preserve"> = ( 3</w:t>
      </w:r>
      <w:r w:rsidR="0003282D" w:rsidRPr="0003282D">
        <w:rPr>
          <w:rFonts w:ascii="Cambria" w:eastAsia="Malgun Gothic" w:hAnsi="Cambria"/>
          <w:noProof/>
          <w:szCs w:val="22"/>
          <w:lang w:val="en-GB"/>
        </w:rPr>
        <w:t> </w:t>
      </w:r>
      <w:r w:rsidRPr="0003282D">
        <w:rPr>
          <w:rFonts w:ascii="Cambria" w:eastAsia="Malgun Gothic" w:hAnsi="Cambria"/>
          <w:noProof/>
          <w:szCs w:val="22"/>
          <w:lang w:val="en-GB"/>
        </w:rPr>
        <w:t>300 * E</w:t>
      </w:r>
      <w:r w:rsidRPr="0003282D">
        <w:rPr>
          <w:rFonts w:ascii="Cambria" w:eastAsia="Malgun Gothic" w:hAnsi="Cambria"/>
          <w:szCs w:val="24"/>
          <w:lang w:val="en-GB"/>
        </w:rPr>
        <w:t>′</w:t>
      </w:r>
      <w:r w:rsidRPr="0003282D">
        <w:rPr>
          <w:rFonts w:ascii="Cambria" w:eastAsia="Malgun Gothic" w:hAnsi="Cambria"/>
          <w:noProof/>
          <w:szCs w:val="22"/>
          <w:vertAlign w:val="subscript"/>
          <w:lang w:val="en-GB"/>
        </w:rPr>
        <w:t>L</w:t>
      </w:r>
      <w:r w:rsidRPr="0003282D">
        <w:rPr>
          <w:rFonts w:ascii="Cambria" w:eastAsia="Malgun Gothic" w:hAnsi="Cambria"/>
          <w:noProof/>
          <w:szCs w:val="22"/>
          <w:lang w:val="en-GB"/>
        </w:rPr>
        <w:t xml:space="preserve"> </w:t>
      </w:r>
      <w:ins w:id="258" w:author="Gary Sullivan" w:date="2023-02-14T11:59:00Z">
        <w:r w:rsidR="0064029A">
          <w:rPr>
            <w:rFonts w:ascii="Cambria" w:eastAsia="Malgun Gothic" w:hAnsi="Cambria"/>
            <w:noProof/>
            <w:szCs w:val="22"/>
            <w:lang w:val="en-GB"/>
          </w:rPr>
          <w:t>+</w:t>
        </w:r>
      </w:ins>
      <w:del w:id="259" w:author="Gary Sullivan" w:date="2023-02-14T11:58:00Z">
        <w:r w:rsidRPr="0003282D" w:rsidDel="0064029A">
          <w:rPr>
            <w:rFonts w:ascii="Cambria" w:eastAsia="Malgun Gothic" w:hAnsi="Cambria"/>
            <w:noProof/>
            <w:szCs w:val="22"/>
            <w:lang w:val="en-GB"/>
          </w:rPr>
          <w:delText>−</w:delText>
        </w:r>
      </w:del>
      <w:r w:rsidRPr="0003282D">
        <w:rPr>
          <w:rFonts w:ascii="Cambria" w:eastAsia="Malgun Gothic" w:hAnsi="Cambria"/>
          <w:noProof/>
          <w:szCs w:val="22"/>
          <w:lang w:val="en-GB"/>
        </w:rPr>
        <w:t xml:space="preserve"> 1 463 * E</w:t>
      </w:r>
      <w:r w:rsidRPr="0003282D">
        <w:rPr>
          <w:rFonts w:ascii="Cambria" w:eastAsia="Malgun Gothic" w:hAnsi="Cambria"/>
          <w:szCs w:val="24"/>
          <w:lang w:val="en-GB"/>
        </w:rPr>
        <w:t>′</w:t>
      </w:r>
      <w:r w:rsidRPr="0003282D">
        <w:rPr>
          <w:rFonts w:ascii="Cambria" w:eastAsia="Malgun Gothic" w:hAnsi="Cambria"/>
          <w:noProof/>
          <w:szCs w:val="22"/>
          <w:vertAlign w:val="subscript"/>
          <w:lang w:val="en-GB"/>
        </w:rPr>
        <w:t>M</w:t>
      </w:r>
      <w:r w:rsidRPr="0003282D">
        <w:rPr>
          <w:rFonts w:ascii="Cambria" w:eastAsia="Malgun Gothic" w:hAnsi="Cambria"/>
          <w:noProof/>
          <w:szCs w:val="22"/>
          <w:lang w:val="en-GB"/>
        </w:rPr>
        <w:t xml:space="preserve"> </w:t>
      </w:r>
      <w:r w:rsidR="0003282D" w:rsidRPr="0003282D">
        <w:rPr>
          <w:rFonts w:ascii="Cambria" w:eastAsia="Malgun Gothic" w:hAnsi="Cambria"/>
          <w:noProof/>
          <w:szCs w:val="22"/>
          <w:lang w:val="en-GB"/>
        </w:rPr>
        <w:t>−</w:t>
      </w:r>
      <w:r w:rsidRPr="0003282D">
        <w:rPr>
          <w:rFonts w:ascii="Cambria" w:eastAsia="Malgun Gothic" w:hAnsi="Cambria"/>
          <w:noProof/>
          <w:szCs w:val="22"/>
          <w:lang w:val="en-GB"/>
        </w:rPr>
        <w:t xml:space="preserve"> </w:t>
      </w:r>
      <w:r w:rsidR="0003282D" w:rsidRPr="0003282D">
        <w:rPr>
          <w:rFonts w:ascii="Cambria" w:eastAsia="Malgun Gothic" w:hAnsi="Cambria"/>
          <w:noProof/>
          <w:szCs w:val="22"/>
          <w:lang w:val="en-GB"/>
        </w:rPr>
        <w:t>4 763</w:t>
      </w:r>
      <w:r w:rsidRPr="0003282D">
        <w:rPr>
          <w:rFonts w:ascii="Cambria" w:eastAsia="Malgun Gothic" w:hAnsi="Cambria"/>
          <w:noProof/>
          <w:szCs w:val="22"/>
          <w:lang w:val="en-GB"/>
        </w:rPr>
        <w:t xml:space="preserve"> * E</w:t>
      </w:r>
      <w:r w:rsidRPr="0003282D">
        <w:rPr>
          <w:rFonts w:ascii="Cambria" w:eastAsia="Malgun Gothic" w:hAnsi="Cambria"/>
          <w:szCs w:val="24"/>
          <w:lang w:val="en-GB"/>
        </w:rPr>
        <w:t>′</w:t>
      </w:r>
      <w:r w:rsidRPr="0003282D">
        <w:rPr>
          <w:rFonts w:ascii="Cambria" w:eastAsia="Malgun Gothic" w:hAnsi="Cambria"/>
          <w:noProof/>
          <w:szCs w:val="22"/>
          <w:vertAlign w:val="subscript"/>
          <w:lang w:val="en-GB"/>
        </w:rPr>
        <w:t>S</w:t>
      </w:r>
      <w:r w:rsidRPr="0003282D">
        <w:rPr>
          <w:rFonts w:ascii="Cambria" w:eastAsia="Malgun Gothic" w:hAnsi="Cambria"/>
          <w:noProof/>
          <w:szCs w:val="22"/>
          <w:lang w:val="en-GB"/>
        </w:rPr>
        <w:t xml:space="preserve"> ) ÷ 4 096</w:t>
      </w:r>
      <w:r w:rsidRPr="0003282D">
        <w:rPr>
          <w:rFonts w:ascii="Cambria" w:eastAsia="Malgun Gothic" w:hAnsi="Cambria"/>
          <w:szCs w:val="22"/>
          <w:lang w:val="en-GB"/>
        </w:rPr>
        <w:tab/>
        <w:t>(E</w:t>
      </w:r>
      <w:r w:rsidRPr="0003282D">
        <w:rPr>
          <w:rFonts w:ascii="Cambria" w:eastAsia="Malgun Gothic" w:hAnsi="Cambria"/>
          <w:szCs w:val="22"/>
          <w:lang w:val="en-GB"/>
        </w:rPr>
        <w:noBreakHyphen/>
      </w:r>
      <w:r w:rsidR="0003282D" w:rsidRPr="0003282D">
        <w:rPr>
          <w:rFonts w:ascii="Cambria" w:eastAsia="Calibri" w:hAnsi="Cambria"/>
          <w:noProof/>
          <w:szCs w:val="22"/>
          <w:lang w:val="en-GB"/>
        </w:rPr>
        <w:t>7</w:t>
      </w:r>
      <w:r w:rsidR="00AE1912">
        <w:rPr>
          <w:rFonts w:ascii="Cambria" w:eastAsia="Calibri" w:hAnsi="Cambria"/>
          <w:noProof/>
          <w:szCs w:val="22"/>
          <w:lang w:val="en-GB"/>
        </w:rPr>
        <w:t>7</w:t>
      </w:r>
      <w:r w:rsidRPr="0003282D">
        <w:rPr>
          <w:rFonts w:ascii="Cambria" w:eastAsia="Malgun Gothic" w:hAnsi="Cambria"/>
          <w:szCs w:val="22"/>
          <w:lang w:val="en-GB"/>
        </w:rPr>
        <w:t>)</w:t>
      </w:r>
    </w:p>
    <w:p w14:paraId="514E4E30" w14:textId="27004115" w:rsidR="0003282D" w:rsidRPr="002C29DA" w:rsidRDefault="0003282D" w:rsidP="000328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368"/>
        </w:tabs>
        <w:overflowPunct/>
        <w:autoSpaceDE/>
        <w:autoSpaceDN/>
        <w:adjustRightInd/>
        <w:spacing w:before="0" w:after="180" w:line="220" w:lineRule="atLeast"/>
        <w:ind w:left="403"/>
        <w:textAlignment w:val="auto"/>
        <w:rPr>
          <w:rFonts w:ascii="Cambria" w:eastAsia="Calibri" w:hAnsi="Cambria"/>
          <w:sz w:val="20"/>
          <w:szCs w:val="22"/>
          <w:lang w:val="en-GB"/>
        </w:rPr>
      </w:pPr>
      <w:r w:rsidRPr="002C29DA">
        <w:rPr>
          <w:rFonts w:ascii="Cambria" w:eastAsia="Calibri" w:hAnsi="Cambria"/>
          <w:sz w:val="20"/>
          <w:szCs w:val="22"/>
          <w:lang w:val="en-GB"/>
        </w:rPr>
        <w:t>NOTE </w:t>
      </w:r>
      <w:r w:rsidRPr="002C29DA">
        <w:rPr>
          <w:rFonts w:ascii="Cambria" w:eastAsia="Calibri" w:hAnsi="Cambria"/>
          <w:noProof/>
          <w:sz w:val="20"/>
          <w:szCs w:val="22"/>
          <w:lang w:val="en-GB"/>
        </w:rPr>
        <w:t>1</w:t>
      </w:r>
      <w:r w:rsidR="00564CD3">
        <w:rPr>
          <w:rFonts w:ascii="Cambria" w:eastAsia="Calibri" w:hAnsi="Cambria"/>
          <w:noProof/>
          <w:sz w:val="20"/>
          <w:szCs w:val="22"/>
          <w:lang w:val="en-GB"/>
        </w:rPr>
        <w:t>4</w:t>
      </w:r>
      <w:r w:rsidRPr="002C29DA">
        <w:rPr>
          <w:rFonts w:ascii="Cambria" w:eastAsia="Calibri" w:hAnsi="Cambria"/>
          <w:sz w:val="20"/>
          <w:szCs w:val="22"/>
          <w:lang w:val="en-GB"/>
        </w:rPr>
        <w:tab/>
        <w:t xml:space="preserve">In this case, for purposes of the </w:t>
      </w:r>
      <w:del w:id="260" w:author="Gary Sullivan" w:date="2023-03-07T11:05:00Z">
        <w:r w:rsidRPr="0003282D" w:rsidDel="004E496B">
          <w:rPr>
            <w:rFonts w:ascii="Cambria" w:eastAsia="Calibri" w:hAnsi="Cambria"/>
            <w:sz w:val="20"/>
            <w:szCs w:val="22"/>
            <w:lang w:val="en-GB"/>
          </w:rPr>
          <w:delText xml:space="preserve">ITP </w:delText>
        </w:r>
      </w:del>
      <w:ins w:id="261" w:author="Gary Sullivan" w:date="2023-03-07T11:05:00Z">
        <w:r w:rsidR="004E496B">
          <w:rPr>
            <w:rFonts w:ascii="Cambria" w:eastAsia="Calibri" w:hAnsi="Cambria"/>
            <w:sz w:val="20"/>
            <w:szCs w:val="22"/>
            <w:lang w:val="en-GB"/>
          </w:rPr>
          <w:t>IPT</w:t>
        </w:r>
        <w:r w:rsidR="004E496B" w:rsidRPr="0003282D">
          <w:rPr>
            <w:rFonts w:ascii="Cambria" w:eastAsia="Calibri" w:hAnsi="Cambria"/>
            <w:sz w:val="20"/>
            <w:szCs w:val="22"/>
            <w:lang w:val="en-GB"/>
          </w:rPr>
          <w:t xml:space="preserve"> </w:t>
        </w:r>
      </w:ins>
      <w:r w:rsidRPr="002C29DA">
        <w:rPr>
          <w:rFonts w:ascii="Cambria" w:eastAsia="Calibri" w:hAnsi="Cambria"/>
          <w:sz w:val="20"/>
          <w:szCs w:val="22"/>
          <w:lang w:val="en-GB"/>
        </w:rPr>
        <w:t>nomenclature used in Table E.</w:t>
      </w:r>
      <w:r w:rsidRPr="002C29DA">
        <w:rPr>
          <w:rFonts w:ascii="Cambria" w:eastAsia="Calibri" w:hAnsi="Cambria"/>
          <w:noProof/>
          <w:sz w:val="20"/>
          <w:szCs w:val="22"/>
          <w:lang w:val="en-GB"/>
        </w:rPr>
        <w:t>5</w:t>
      </w:r>
      <w:r w:rsidRPr="002C29DA">
        <w:rPr>
          <w:rFonts w:ascii="Cambria" w:eastAsia="Calibri" w:hAnsi="Cambria"/>
          <w:sz w:val="20"/>
          <w:szCs w:val="22"/>
          <w:lang w:val="en-GB"/>
        </w:rPr>
        <w:t xml:space="preserve">, </w:t>
      </w:r>
      <w:r w:rsidRPr="0003282D">
        <w:rPr>
          <w:rFonts w:ascii="Cambria" w:eastAsia="Calibri" w:hAnsi="Cambria"/>
          <w:sz w:val="20"/>
          <w:szCs w:val="22"/>
          <w:lang w:val="en-GB"/>
        </w:rPr>
        <w:t>E′</w:t>
      </w:r>
      <w:r w:rsidRPr="0003282D">
        <w:rPr>
          <w:rFonts w:ascii="Cambria" w:eastAsia="Calibri" w:hAnsi="Cambria"/>
          <w:sz w:val="20"/>
          <w:szCs w:val="22"/>
          <w:vertAlign w:val="subscript"/>
          <w:lang w:val="en-GB"/>
        </w:rPr>
        <w:t>Y</w:t>
      </w:r>
      <w:r w:rsidRPr="0003282D">
        <w:rPr>
          <w:rFonts w:ascii="Cambria" w:eastAsia="Calibri" w:hAnsi="Cambria"/>
          <w:sz w:val="20"/>
          <w:szCs w:val="22"/>
          <w:lang w:val="en-GB"/>
        </w:rPr>
        <w:t>, E′</w:t>
      </w:r>
      <w:r w:rsidRPr="0003282D">
        <w:rPr>
          <w:rFonts w:ascii="Cambria" w:eastAsia="Calibri" w:hAnsi="Cambria"/>
          <w:sz w:val="20"/>
          <w:szCs w:val="22"/>
          <w:vertAlign w:val="subscript"/>
          <w:lang w:val="en-GB"/>
        </w:rPr>
        <w:t>PB</w:t>
      </w:r>
      <w:r w:rsidRPr="0003282D">
        <w:rPr>
          <w:rFonts w:ascii="Cambria" w:eastAsia="Calibri" w:hAnsi="Cambria"/>
          <w:sz w:val="20"/>
          <w:szCs w:val="22"/>
          <w:lang w:val="en-GB"/>
        </w:rPr>
        <w:t>, and E′</w:t>
      </w:r>
      <w:r w:rsidRPr="0003282D">
        <w:rPr>
          <w:rFonts w:ascii="Cambria" w:eastAsia="Calibri" w:hAnsi="Cambria"/>
          <w:sz w:val="20"/>
          <w:szCs w:val="22"/>
          <w:vertAlign w:val="subscript"/>
          <w:lang w:val="en-GB"/>
        </w:rPr>
        <w:t>PR</w:t>
      </w:r>
      <w:r w:rsidRPr="0003282D">
        <w:rPr>
          <w:rFonts w:ascii="Cambria" w:eastAsia="Calibri" w:hAnsi="Cambria"/>
          <w:sz w:val="20"/>
          <w:szCs w:val="22"/>
          <w:lang w:val="en-GB"/>
        </w:rPr>
        <w:t xml:space="preserve"> of </w:t>
      </w:r>
      <w:r>
        <w:rPr>
          <w:rFonts w:ascii="Cambria" w:eastAsia="Calibri" w:hAnsi="Cambria"/>
          <w:sz w:val="20"/>
          <w:szCs w:val="22"/>
          <w:lang w:val="en-GB"/>
        </w:rPr>
        <w:t>Formulae</w:t>
      </w:r>
      <w:r w:rsidRPr="0003282D">
        <w:rPr>
          <w:rFonts w:ascii="Cambria" w:eastAsia="Calibri" w:hAnsi="Cambria"/>
          <w:sz w:val="20"/>
          <w:szCs w:val="22"/>
          <w:lang w:val="en-GB"/>
        </w:rPr>
        <w:t xml:space="preserve"> </w:t>
      </w:r>
      <w:r>
        <w:rPr>
          <w:rFonts w:ascii="Cambria" w:eastAsia="Calibri" w:hAnsi="Cambria"/>
          <w:sz w:val="20"/>
          <w:szCs w:val="22"/>
          <w:lang w:val="en-GB"/>
        </w:rPr>
        <w:t>(E</w:t>
      </w:r>
      <w:r>
        <w:rPr>
          <w:rFonts w:ascii="Cambria" w:eastAsia="Calibri" w:hAnsi="Cambria"/>
          <w:sz w:val="20"/>
          <w:szCs w:val="22"/>
          <w:lang w:val="en-GB"/>
        </w:rPr>
        <w:noBreakHyphen/>
        <w:t>7</w:t>
      </w:r>
      <w:r w:rsidR="00AE1912">
        <w:rPr>
          <w:rFonts w:ascii="Cambria" w:eastAsia="Calibri" w:hAnsi="Cambria"/>
          <w:sz w:val="20"/>
          <w:szCs w:val="22"/>
          <w:lang w:val="en-GB"/>
        </w:rPr>
        <w:t>5</w:t>
      </w:r>
      <w:r>
        <w:rPr>
          <w:rFonts w:ascii="Cambria" w:eastAsia="Calibri" w:hAnsi="Cambria"/>
          <w:sz w:val="20"/>
          <w:szCs w:val="22"/>
          <w:lang w:val="en-GB"/>
        </w:rPr>
        <w:t>), (E</w:t>
      </w:r>
      <w:r>
        <w:rPr>
          <w:rFonts w:ascii="Cambria" w:eastAsia="Calibri" w:hAnsi="Cambria"/>
          <w:sz w:val="20"/>
          <w:szCs w:val="22"/>
          <w:lang w:val="en-GB"/>
        </w:rPr>
        <w:noBreakHyphen/>
        <w:t>7</w:t>
      </w:r>
      <w:r w:rsidR="00AE1912">
        <w:rPr>
          <w:rFonts w:ascii="Cambria" w:eastAsia="Calibri" w:hAnsi="Cambria"/>
          <w:sz w:val="20"/>
          <w:szCs w:val="22"/>
          <w:lang w:val="en-GB"/>
        </w:rPr>
        <w:t>6</w:t>
      </w:r>
      <w:r>
        <w:rPr>
          <w:rFonts w:ascii="Cambria" w:eastAsia="Calibri" w:hAnsi="Cambria"/>
          <w:sz w:val="20"/>
          <w:szCs w:val="22"/>
          <w:lang w:val="en-GB"/>
        </w:rPr>
        <w:t>)</w:t>
      </w:r>
      <w:r w:rsidR="0000390E">
        <w:rPr>
          <w:rFonts w:ascii="Cambria" w:eastAsia="Calibri" w:hAnsi="Cambria"/>
          <w:sz w:val="20"/>
          <w:szCs w:val="22"/>
          <w:lang w:val="en-GB"/>
        </w:rPr>
        <w:t>,</w:t>
      </w:r>
      <w:r>
        <w:rPr>
          <w:rFonts w:ascii="Cambria" w:eastAsia="Calibri" w:hAnsi="Cambria"/>
          <w:sz w:val="20"/>
          <w:szCs w:val="22"/>
          <w:lang w:val="en-GB"/>
        </w:rPr>
        <w:t xml:space="preserve"> and (E</w:t>
      </w:r>
      <w:r>
        <w:rPr>
          <w:rFonts w:ascii="Cambria" w:eastAsia="Calibri" w:hAnsi="Cambria"/>
          <w:sz w:val="20"/>
          <w:szCs w:val="22"/>
          <w:lang w:val="en-GB"/>
        </w:rPr>
        <w:noBreakHyphen/>
        <w:t>7</w:t>
      </w:r>
      <w:r w:rsidR="00AE1912">
        <w:rPr>
          <w:rFonts w:ascii="Cambria" w:eastAsia="Calibri" w:hAnsi="Cambria"/>
          <w:sz w:val="20"/>
          <w:szCs w:val="22"/>
          <w:lang w:val="en-GB"/>
        </w:rPr>
        <w:t>7</w:t>
      </w:r>
      <w:r>
        <w:rPr>
          <w:rFonts w:ascii="Cambria" w:eastAsia="Calibri" w:hAnsi="Cambria"/>
          <w:sz w:val="20"/>
          <w:szCs w:val="22"/>
          <w:lang w:val="en-GB"/>
        </w:rPr>
        <w:t xml:space="preserve">) </w:t>
      </w:r>
      <w:r w:rsidRPr="0003282D">
        <w:rPr>
          <w:rFonts w:ascii="Cambria" w:eastAsia="Calibri" w:hAnsi="Cambria"/>
          <w:sz w:val="20"/>
          <w:szCs w:val="22"/>
          <w:lang w:val="en-GB"/>
        </w:rPr>
        <w:t xml:space="preserve">may be referred to as I, </w:t>
      </w:r>
      <w:ins w:id="262" w:author="Gary Sullivan" w:date="2023-03-07T11:06:00Z">
        <w:r w:rsidR="004E496B">
          <w:rPr>
            <w:rFonts w:ascii="Cambria" w:eastAsia="Calibri" w:hAnsi="Cambria"/>
            <w:sz w:val="20"/>
            <w:szCs w:val="22"/>
            <w:lang w:val="en-GB"/>
          </w:rPr>
          <w:t>P</w:t>
        </w:r>
      </w:ins>
      <w:del w:id="263" w:author="Gary Sullivan" w:date="2023-03-07T11:06:00Z">
        <w:r w:rsidRPr="0003282D" w:rsidDel="004E496B">
          <w:rPr>
            <w:rFonts w:ascii="Cambria" w:eastAsia="Calibri" w:hAnsi="Cambria"/>
            <w:sz w:val="20"/>
            <w:szCs w:val="22"/>
            <w:lang w:val="en-GB"/>
          </w:rPr>
          <w:delText>T</w:delText>
        </w:r>
      </w:del>
      <w:r w:rsidRPr="0003282D">
        <w:rPr>
          <w:rFonts w:ascii="Cambria" w:eastAsia="Calibri" w:hAnsi="Cambria"/>
          <w:sz w:val="20"/>
          <w:szCs w:val="22"/>
          <w:lang w:val="en-GB"/>
        </w:rPr>
        <w:t xml:space="preserve">, and </w:t>
      </w:r>
      <w:ins w:id="264" w:author="Gary Sullivan" w:date="2023-03-07T11:06:00Z">
        <w:r w:rsidR="004E496B">
          <w:rPr>
            <w:rFonts w:ascii="Cambria" w:eastAsia="Calibri" w:hAnsi="Cambria"/>
            <w:sz w:val="20"/>
            <w:szCs w:val="22"/>
            <w:lang w:val="en-GB"/>
          </w:rPr>
          <w:t>T</w:t>
        </w:r>
      </w:ins>
      <w:del w:id="265" w:author="Gary Sullivan" w:date="2023-03-07T11:06:00Z">
        <w:r w:rsidRPr="0003282D" w:rsidDel="004E496B">
          <w:rPr>
            <w:rFonts w:ascii="Cambria" w:eastAsia="Calibri" w:hAnsi="Cambria"/>
            <w:sz w:val="20"/>
            <w:szCs w:val="22"/>
            <w:lang w:val="en-GB"/>
          </w:rPr>
          <w:delText>P</w:delText>
        </w:r>
      </w:del>
      <w:r w:rsidRPr="0003282D">
        <w:rPr>
          <w:rFonts w:ascii="Cambria" w:eastAsia="Calibri" w:hAnsi="Cambria"/>
          <w:sz w:val="20"/>
          <w:szCs w:val="22"/>
          <w:lang w:val="en-GB"/>
        </w:rPr>
        <w:t>, respectively</w:t>
      </w:r>
      <w:r w:rsidRPr="002C29DA">
        <w:rPr>
          <w:rFonts w:ascii="Cambria" w:eastAsia="Calibri" w:hAnsi="Cambria"/>
          <w:sz w:val="20"/>
          <w:szCs w:val="22"/>
          <w:lang w:val="en-GB"/>
        </w:rPr>
        <w:t>.</w:t>
      </w:r>
    </w:p>
    <w:p w14:paraId="7BC46EE4" w14:textId="77777777" w:rsidR="005F24C9" w:rsidRPr="002C29DA" w:rsidRDefault="005F24C9"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368"/>
        </w:tabs>
        <w:overflowPunct/>
        <w:autoSpaceDE/>
        <w:autoSpaceDN/>
        <w:adjustRightInd/>
        <w:spacing w:before="0" w:after="120" w:line="220" w:lineRule="atLeast"/>
        <w:ind w:left="403"/>
        <w:textAlignment w:val="auto"/>
        <w:rPr>
          <w:rFonts w:ascii="Cambria" w:eastAsia="Calibri" w:hAnsi="Cambria"/>
          <w:sz w:val="20"/>
          <w:szCs w:val="22"/>
          <w:lang w:val="en-GB"/>
        </w:rPr>
      </w:pPr>
    </w:p>
    <w:p w14:paraId="1EAA9F11" w14:textId="77777777" w:rsidR="002C29DA" w:rsidRPr="002C29DA" w:rsidRDefault="002C29DA" w:rsidP="0051156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120" w:after="120" w:line="240" w:lineRule="atLeast"/>
        <w:jc w:val="center"/>
        <w:textAlignment w:val="auto"/>
        <w:rPr>
          <w:rFonts w:ascii="Cambria" w:eastAsia="Calibri" w:hAnsi="Cambria"/>
          <w:szCs w:val="22"/>
          <w:lang w:val="fr-CH"/>
        </w:rPr>
      </w:pPr>
      <w:r w:rsidRPr="002C29DA">
        <w:rPr>
          <w:rFonts w:ascii="Cambria" w:eastAsia="Calibri" w:hAnsi="Cambria"/>
          <w:b/>
          <w:szCs w:val="22"/>
          <w:lang w:val="fr-CH"/>
        </w:rPr>
        <w:t>Table E.</w:t>
      </w:r>
      <w:r w:rsidRPr="002C29DA">
        <w:rPr>
          <w:rFonts w:ascii="Cambria" w:eastAsia="MS Mincho" w:hAnsi="Cambria"/>
          <w:b/>
          <w:noProof/>
          <w:szCs w:val="22"/>
          <w:lang w:val="fr-CH"/>
        </w:rPr>
        <w:t>5</w:t>
      </w:r>
      <w:r w:rsidRPr="002C29DA">
        <w:rPr>
          <w:rFonts w:ascii="Cambria" w:eastAsia="Calibri" w:hAnsi="Cambria"/>
          <w:b/>
          <w:szCs w:val="22"/>
          <w:lang w:val="fr-CH"/>
        </w:rPr>
        <w:t xml:space="preserve"> </w:t>
      </w:r>
      <w:r w:rsidRPr="002C29DA">
        <w:rPr>
          <w:rFonts w:ascii="Cambria" w:eastAsia="Malgun Gothic" w:hAnsi="Cambria"/>
          <w:b/>
          <w:szCs w:val="24"/>
          <w:lang w:val="fr-CH"/>
        </w:rPr>
        <w:t>—</w:t>
      </w:r>
      <w:r w:rsidRPr="002C29DA">
        <w:rPr>
          <w:rFonts w:ascii="Cambria" w:eastAsia="Calibri" w:hAnsi="Cambria"/>
          <w:b/>
          <w:szCs w:val="22"/>
          <w:lang w:val="fr-CH"/>
        </w:rPr>
        <w:t xml:space="preserve"> Matrix coefficients interpretation using the matrix_coeffs syntax element</w:t>
      </w:r>
    </w:p>
    <w:tbl>
      <w:tblPr>
        <w:tblW w:w="0" w:type="auto"/>
        <w:jc w:val="center"/>
        <w:tblLayout w:type="fixed"/>
        <w:tblCellMar>
          <w:left w:w="80" w:type="dxa"/>
          <w:right w:w="80" w:type="dxa"/>
        </w:tblCellMar>
        <w:tblLook w:val="0000" w:firstRow="0" w:lastRow="0" w:firstColumn="0" w:lastColumn="0" w:noHBand="0" w:noVBand="0"/>
      </w:tblPr>
      <w:tblGrid>
        <w:gridCol w:w="864"/>
        <w:gridCol w:w="2448"/>
        <w:gridCol w:w="6192"/>
      </w:tblGrid>
      <w:tr w:rsidR="002C29DA" w:rsidRPr="002C29DA" w14:paraId="191977FB" w14:textId="77777777" w:rsidTr="00553EA5">
        <w:trPr>
          <w:cantSplit/>
          <w:jc w:val="center"/>
        </w:trPr>
        <w:tc>
          <w:tcPr>
            <w:tcW w:w="864" w:type="dxa"/>
            <w:tcBorders>
              <w:top w:val="single" w:sz="12" w:space="0" w:color="auto"/>
              <w:left w:val="single" w:sz="12" w:space="0" w:color="auto"/>
              <w:bottom w:val="single" w:sz="12" w:space="0" w:color="auto"/>
              <w:right w:val="single" w:sz="6" w:space="0" w:color="auto"/>
            </w:tcBorders>
          </w:tcPr>
          <w:p w14:paraId="12A50B32"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b/>
                <w:sz w:val="20"/>
                <w:szCs w:val="22"/>
                <w:lang w:val="en-GB"/>
              </w:rPr>
            </w:pPr>
            <w:r w:rsidRPr="002C29DA">
              <w:rPr>
                <w:rFonts w:ascii="Cambria" w:eastAsia="Calibri" w:hAnsi="Cambria"/>
                <w:b/>
                <w:sz w:val="20"/>
                <w:szCs w:val="22"/>
                <w:lang w:val="en-GB"/>
              </w:rPr>
              <w:t>Value</w:t>
            </w:r>
          </w:p>
        </w:tc>
        <w:tc>
          <w:tcPr>
            <w:tcW w:w="2448" w:type="dxa"/>
            <w:tcBorders>
              <w:top w:val="single" w:sz="12" w:space="0" w:color="auto"/>
              <w:left w:val="single" w:sz="6" w:space="0" w:color="auto"/>
              <w:bottom w:val="single" w:sz="12" w:space="0" w:color="auto"/>
              <w:right w:val="single" w:sz="6" w:space="0" w:color="auto"/>
            </w:tcBorders>
          </w:tcPr>
          <w:p w14:paraId="60AB4398"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b/>
                <w:sz w:val="20"/>
                <w:szCs w:val="22"/>
                <w:lang w:val="en-GB"/>
              </w:rPr>
            </w:pPr>
            <w:r w:rsidRPr="002C29DA">
              <w:rPr>
                <w:rFonts w:ascii="Cambria" w:eastAsia="Calibri" w:hAnsi="Cambria"/>
                <w:b/>
                <w:sz w:val="20"/>
                <w:szCs w:val="22"/>
                <w:lang w:val="en-GB"/>
              </w:rPr>
              <w:t>Matrix</w:t>
            </w:r>
          </w:p>
        </w:tc>
        <w:tc>
          <w:tcPr>
            <w:tcW w:w="6192" w:type="dxa"/>
            <w:tcBorders>
              <w:top w:val="single" w:sz="12" w:space="0" w:color="auto"/>
              <w:left w:val="single" w:sz="6" w:space="0" w:color="auto"/>
              <w:bottom w:val="single" w:sz="12" w:space="0" w:color="auto"/>
              <w:right w:val="single" w:sz="12" w:space="0" w:color="auto"/>
            </w:tcBorders>
          </w:tcPr>
          <w:p w14:paraId="254D1488"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b/>
                <w:sz w:val="20"/>
                <w:szCs w:val="22"/>
                <w:lang w:val="en-GB"/>
              </w:rPr>
            </w:pPr>
            <w:r w:rsidRPr="002C29DA">
              <w:rPr>
                <w:rFonts w:ascii="Cambria" w:eastAsia="Calibri" w:hAnsi="Cambria"/>
                <w:b/>
                <w:sz w:val="20"/>
                <w:szCs w:val="22"/>
                <w:lang w:val="en-GB"/>
              </w:rPr>
              <w:t>Informative remark</w:t>
            </w:r>
          </w:p>
        </w:tc>
      </w:tr>
      <w:tr w:rsidR="002C29DA" w:rsidRPr="002C29DA" w14:paraId="5345981D" w14:textId="77777777" w:rsidTr="00553EA5">
        <w:trPr>
          <w:cantSplit/>
          <w:jc w:val="center"/>
        </w:trPr>
        <w:tc>
          <w:tcPr>
            <w:tcW w:w="864" w:type="dxa"/>
            <w:tcBorders>
              <w:top w:val="single" w:sz="12" w:space="0" w:color="auto"/>
              <w:left w:val="single" w:sz="12" w:space="0" w:color="auto"/>
              <w:bottom w:val="single" w:sz="6" w:space="0" w:color="auto"/>
              <w:right w:val="single" w:sz="6" w:space="0" w:color="auto"/>
            </w:tcBorders>
          </w:tcPr>
          <w:p w14:paraId="011C921B"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0</w:t>
            </w:r>
          </w:p>
        </w:tc>
        <w:tc>
          <w:tcPr>
            <w:tcW w:w="2448" w:type="dxa"/>
            <w:tcBorders>
              <w:top w:val="single" w:sz="12" w:space="0" w:color="auto"/>
              <w:left w:val="single" w:sz="6" w:space="0" w:color="auto"/>
              <w:bottom w:val="single" w:sz="6" w:space="0" w:color="auto"/>
              <w:right w:val="single" w:sz="6" w:space="0" w:color="auto"/>
            </w:tcBorders>
          </w:tcPr>
          <w:p w14:paraId="401DD8F2"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Identity</w:t>
            </w:r>
          </w:p>
        </w:tc>
        <w:tc>
          <w:tcPr>
            <w:tcW w:w="6192" w:type="dxa"/>
            <w:tcBorders>
              <w:top w:val="single" w:sz="12" w:space="0" w:color="auto"/>
              <w:left w:val="single" w:sz="6" w:space="0" w:color="auto"/>
              <w:bottom w:val="single" w:sz="6" w:space="0" w:color="auto"/>
              <w:right w:val="single" w:sz="12" w:space="0" w:color="auto"/>
            </w:tcBorders>
          </w:tcPr>
          <w:p w14:paraId="54188C2A"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The identity matrix.</w:t>
            </w:r>
          </w:p>
          <w:p w14:paraId="4CC5FACD"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Typically used for GBR (often referred to as RGB); however, may also be used for YZX (often referred to as XYZ)</w:t>
            </w:r>
          </w:p>
          <w:p w14:paraId="6233789E"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IEC 61966-2-1 sRGB</w:t>
            </w:r>
          </w:p>
          <w:p w14:paraId="6BA71FAF"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SMPTE ST 428-1 (2006)</w:t>
            </w:r>
          </w:p>
          <w:p w14:paraId="0577780F" w14:textId="12D6ABE8"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t>3</w:t>
            </w:r>
            <w:r w:rsidR="00AE1912">
              <w:rPr>
                <w:rFonts w:ascii="Cambria" w:eastAsia="Calibri" w:hAnsi="Cambria"/>
                <w:sz w:val="20"/>
                <w:szCs w:val="22"/>
                <w:lang w:val="en-GB"/>
              </w:rPr>
              <w:t>8</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00AE1912">
              <w:rPr>
                <w:rFonts w:ascii="Cambria" w:eastAsia="Calibri" w:hAnsi="Cambria"/>
                <w:sz w:val="20"/>
                <w:szCs w:val="22"/>
                <w:lang w:val="en-GB"/>
              </w:rPr>
              <w:t>40</w:t>
            </w:r>
            <w:r w:rsidRPr="002C29DA">
              <w:rPr>
                <w:rFonts w:ascii="Cambria" w:eastAsia="Calibri" w:hAnsi="Cambria"/>
                <w:sz w:val="20"/>
                <w:szCs w:val="22"/>
                <w:lang w:val="en-GB"/>
              </w:rPr>
              <w:t>)</w:t>
            </w:r>
          </w:p>
        </w:tc>
      </w:tr>
      <w:tr w:rsidR="002C29DA" w:rsidRPr="002C29DA" w14:paraId="379B7612"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2FE96102"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1</w:t>
            </w:r>
          </w:p>
        </w:tc>
        <w:tc>
          <w:tcPr>
            <w:tcW w:w="2448" w:type="dxa"/>
            <w:tcBorders>
              <w:top w:val="single" w:sz="6" w:space="0" w:color="auto"/>
              <w:left w:val="single" w:sz="6" w:space="0" w:color="auto"/>
              <w:bottom w:val="single" w:sz="6" w:space="0" w:color="auto"/>
              <w:right w:val="single" w:sz="6" w:space="0" w:color="auto"/>
            </w:tcBorders>
          </w:tcPr>
          <w:p w14:paraId="273B66B7"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K</w:t>
            </w:r>
            <w:r w:rsidRPr="002C29DA">
              <w:rPr>
                <w:rFonts w:ascii="Cambria" w:eastAsia="Calibri" w:hAnsi="Cambria"/>
                <w:sz w:val="20"/>
                <w:szCs w:val="22"/>
                <w:vertAlign w:val="subscript"/>
                <w:lang w:val="en-GB"/>
              </w:rPr>
              <w:t>R</w:t>
            </w:r>
            <w:r w:rsidRPr="002C29DA">
              <w:rPr>
                <w:rFonts w:ascii="Cambria" w:eastAsia="Calibri" w:hAnsi="Cambria"/>
                <w:sz w:val="20"/>
                <w:szCs w:val="22"/>
                <w:lang w:val="en-GB"/>
              </w:rPr>
              <w:t xml:space="preserve"> = 0.212 6; K</w:t>
            </w:r>
            <w:r w:rsidRPr="002C29DA">
              <w:rPr>
                <w:rFonts w:ascii="Cambria" w:eastAsia="Calibri" w:hAnsi="Cambria"/>
                <w:sz w:val="20"/>
                <w:szCs w:val="22"/>
                <w:vertAlign w:val="subscript"/>
                <w:lang w:val="en-GB"/>
              </w:rPr>
              <w:t>B</w:t>
            </w:r>
            <w:r w:rsidRPr="002C29DA">
              <w:rPr>
                <w:rFonts w:ascii="Cambria" w:eastAsia="Calibri" w:hAnsi="Cambria"/>
                <w:sz w:val="20"/>
                <w:szCs w:val="22"/>
                <w:lang w:val="en-GB"/>
              </w:rPr>
              <w:t xml:space="preserve"> = 0.072 2</w:t>
            </w:r>
          </w:p>
        </w:tc>
        <w:tc>
          <w:tcPr>
            <w:tcW w:w="6192" w:type="dxa"/>
            <w:tcBorders>
              <w:top w:val="single" w:sz="6" w:space="0" w:color="auto"/>
              <w:left w:val="single" w:sz="6" w:space="0" w:color="auto"/>
              <w:bottom w:val="single" w:sz="6" w:space="0" w:color="auto"/>
              <w:right w:val="single" w:sz="12" w:space="0" w:color="auto"/>
            </w:tcBorders>
          </w:tcPr>
          <w:p w14:paraId="2CE03DEB"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ITU</w:t>
            </w:r>
            <w:r w:rsidRPr="002C29DA">
              <w:rPr>
                <w:rFonts w:ascii="Cambria" w:eastAsia="Malgun Gothic" w:hAnsi="Cambria"/>
                <w:sz w:val="20"/>
                <w:szCs w:val="24"/>
                <w:lang w:val="en-GB"/>
              </w:rPr>
              <w:noBreakHyphen/>
              <w:t>R Rec. BT.709-6</w:t>
            </w:r>
          </w:p>
          <w:p w14:paraId="31B42621"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ITU</w:t>
            </w:r>
            <w:r w:rsidRPr="002C29DA">
              <w:rPr>
                <w:rFonts w:ascii="Cambria" w:eastAsia="Malgun Gothic" w:hAnsi="Cambria"/>
                <w:sz w:val="20"/>
                <w:szCs w:val="24"/>
                <w:lang w:val="en-GB"/>
              </w:rPr>
              <w:noBreakHyphen/>
              <w:t>R Rec. BT.1361-0 conventional colour gamut system and extended colour gamut system (historical)</w:t>
            </w:r>
          </w:p>
          <w:p w14:paraId="75E34492"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IEC 61966-2-4 xvYCC</w:t>
            </w:r>
            <w:r w:rsidRPr="002C29DA">
              <w:rPr>
                <w:rFonts w:ascii="Cambria" w:eastAsia="Malgun Gothic" w:hAnsi="Cambria"/>
                <w:sz w:val="20"/>
                <w:szCs w:val="24"/>
                <w:vertAlign w:val="subscript"/>
                <w:lang w:val="en-GB"/>
              </w:rPr>
              <w:t>709</w:t>
            </w:r>
          </w:p>
          <w:p w14:paraId="2ACA9851"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SMPTE RP 177 (1993) Annex B</w:t>
            </w:r>
          </w:p>
          <w:p w14:paraId="394217E5" w14:textId="4FF5F3B6"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w:t>
            </w:r>
            <w:r w:rsidR="00AE1912">
              <w:rPr>
                <w:rFonts w:ascii="Cambria" w:eastAsia="Calibri" w:hAnsi="Cambria"/>
                <w:noProof/>
                <w:sz w:val="20"/>
                <w:szCs w:val="22"/>
                <w:lang w:val="en-GB"/>
              </w:rPr>
              <w:t>5</w:t>
            </w:r>
            <w:r w:rsidRPr="002C29DA">
              <w:rPr>
                <w:rFonts w:ascii="Cambria" w:eastAsia="Calibri" w:hAnsi="Cambria"/>
                <w:noProof/>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w:t>
            </w:r>
            <w:r w:rsidR="00AE1912">
              <w:rPr>
                <w:rFonts w:ascii="Cambria" w:eastAsia="Calibri" w:hAnsi="Cambria"/>
                <w:noProof/>
                <w:sz w:val="20"/>
                <w:szCs w:val="22"/>
                <w:lang w:val="en-GB"/>
              </w:rPr>
              <w:t>7</w:t>
            </w:r>
            <w:r w:rsidRPr="002C29DA">
              <w:rPr>
                <w:rFonts w:ascii="Cambria" w:eastAsia="Calibri" w:hAnsi="Cambria"/>
                <w:noProof/>
                <w:sz w:val="20"/>
                <w:szCs w:val="22"/>
                <w:lang w:val="en-GB"/>
              </w:rPr>
              <w:t>)</w:t>
            </w:r>
          </w:p>
        </w:tc>
      </w:tr>
      <w:tr w:rsidR="002C29DA" w:rsidRPr="002C29DA" w14:paraId="1A66C1A3"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620D6E1F"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2</w:t>
            </w:r>
          </w:p>
        </w:tc>
        <w:tc>
          <w:tcPr>
            <w:tcW w:w="2448" w:type="dxa"/>
            <w:tcBorders>
              <w:top w:val="single" w:sz="6" w:space="0" w:color="auto"/>
              <w:left w:val="single" w:sz="6" w:space="0" w:color="auto"/>
              <w:bottom w:val="single" w:sz="6" w:space="0" w:color="auto"/>
              <w:right w:val="single" w:sz="6" w:space="0" w:color="auto"/>
            </w:tcBorders>
          </w:tcPr>
          <w:p w14:paraId="38469672"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Unspecified</w:t>
            </w:r>
          </w:p>
        </w:tc>
        <w:tc>
          <w:tcPr>
            <w:tcW w:w="6192" w:type="dxa"/>
            <w:tcBorders>
              <w:top w:val="single" w:sz="6" w:space="0" w:color="auto"/>
              <w:left w:val="single" w:sz="6" w:space="0" w:color="auto"/>
              <w:bottom w:val="single" w:sz="6" w:space="0" w:color="auto"/>
              <w:right w:val="single" w:sz="12" w:space="0" w:color="auto"/>
            </w:tcBorders>
          </w:tcPr>
          <w:p w14:paraId="07065E92"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Image characteristics are unknown or are determined by the application.</w:t>
            </w:r>
          </w:p>
        </w:tc>
      </w:tr>
      <w:tr w:rsidR="002C29DA" w:rsidRPr="002C29DA" w14:paraId="6B6D9C84"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731F3F56"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3</w:t>
            </w:r>
          </w:p>
        </w:tc>
        <w:tc>
          <w:tcPr>
            <w:tcW w:w="2448" w:type="dxa"/>
            <w:tcBorders>
              <w:top w:val="single" w:sz="6" w:space="0" w:color="auto"/>
              <w:left w:val="single" w:sz="6" w:space="0" w:color="auto"/>
              <w:bottom w:val="single" w:sz="6" w:space="0" w:color="auto"/>
              <w:right w:val="single" w:sz="6" w:space="0" w:color="auto"/>
            </w:tcBorders>
          </w:tcPr>
          <w:p w14:paraId="10CDBE21"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Reserved</w:t>
            </w:r>
          </w:p>
        </w:tc>
        <w:tc>
          <w:tcPr>
            <w:tcW w:w="6192" w:type="dxa"/>
            <w:tcBorders>
              <w:top w:val="single" w:sz="6" w:space="0" w:color="auto"/>
              <w:left w:val="single" w:sz="6" w:space="0" w:color="auto"/>
              <w:bottom w:val="single" w:sz="6" w:space="0" w:color="auto"/>
              <w:right w:val="single" w:sz="12" w:space="0" w:color="auto"/>
            </w:tcBorders>
          </w:tcPr>
          <w:p w14:paraId="4003C371"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For future use by ITU</w:t>
            </w:r>
            <w:r w:rsidRPr="002C29DA">
              <w:rPr>
                <w:rFonts w:ascii="Cambria" w:eastAsia="Calibri" w:hAnsi="Cambria"/>
                <w:sz w:val="20"/>
                <w:szCs w:val="22"/>
                <w:lang w:val="en-GB"/>
              </w:rPr>
              <w:noBreakHyphen/>
              <w:t>T | ISO/IEC</w:t>
            </w:r>
          </w:p>
        </w:tc>
      </w:tr>
      <w:tr w:rsidR="002C29DA" w:rsidRPr="002C29DA" w14:paraId="2D8EF892" w14:textId="77777777" w:rsidTr="00553EA5">
        <w:trPr>
          <w:cantSplit/>
          <w:jc w:val="center"/>
        </w:trPr>
        <w:tc>
          <w:tcPr>
            <w:tcW w:w="864" w:type="dxa"/>
            <w:tcBorders>
              <w:top w:val="single" w:sz="6" w:space="0" w:color="auto"/>
              <w:left w:val="single" w:sz="12" w:space="0" w:color="auto"/>
              <w:bottom w:val="single" w:sz="12" w:space="0" w:color="auto"/>
              <w:right w:val="single" w:sz="6" w:space="0" w:color="auto"/>
            </w:tcBorders>
          </w:tcPr>
          <w:p w14:paraId="671A6551"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4</w:t>
            </w:r>
          </w:p>
        </w:tc>
        <w:tc>
          <w:tcPr>
            <w:tcW w:w="2448" w:type="dxa"/>
            <w:tcBorders>
              <w:top w:val="single" w:sz="6" w:space="0" w:color="auto"/>
              <w:left w:val="single" w:sz="6" w:space="0" w:color="auto"/>
              <w:bottom w:val="single" w:sz="12" w:space="0" w:color="auto"/>
              <w:right w:val="single" w:sz="6" w:space="0" w:color="auto"/>
            </w:tcBorders>
          </w:tcPr>
          <w:p w14:paraId="7AADCDE2"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K</w:t>
            </w:r>
            <w:r w:rsidRPr="002C29DA">
              <w:rPr>
                <w:rFonts w:ascii="Cambria" w:eastAsia="Calibri" w:hAnsi="Cambria"/>
                <w:sz w:val="20"/>
                <w:szCs w:val="22"/>
                <w:vertAlign w:val="subscript"/>
                <w:lang w:val="en-GB"/>
              </w:rPr>
              <w:t>R</w:t>
            </w:r>
            <w:r w:rsidRPr="002C29DA">
              <w:rPr>
                <w:rFonts w:ascii="Cambria" w:eastAsia="Calibri" w:hAnsi="Cambria"/>
                <w:sz w:val="20"/>
                <w:szCs w:val="22"/>
                <w:lang w:val="en-GB"/>
              </w:rPr>
              <w:t xml:space="preserve"> = 0.30; K</w:t>
            </w:r>
            <w:r w:rsidRPr="002C29DA">
              <w:rPr>
                <w:rFonts w:ascii="Cambria" w:eastAsia="Calibri" w:hAnsi="Cambria"/>
                <w:sz w:val="20"/>
                <w:szCs w:val="22"/>
                <w:vertAlign w:val="subscript"/>
                <w:lang w:val="en-GB"/>
              </w:rPr>
              <w:t>B</w:t>
            </w:r>
            <w:r w:rsidRPr="002C29DA">
              <w:rPr>
                <w:rFonts w:ascii="Cambria" w:eastAsia="Calibri" w:hAnsi="Cambria"/>
                <w:sz w:val="20"/>
                <w:szCs w:val="22"/>
                <w:lang w:val="en-GB"/>
              </w:rPr>
              <w:t xml:space="preserve"> = 0.11</w:t>
            </w:r>
          </w:p>
        </w:tc>
        <w:tc>
          <w:tcPr>
            <w:tcW w:w="6192" w:type="dxa"/>
            <w:tcBorders>
              <w:top w:val="single" w:sz="6" w:space="0" w:color="auto"/>
              <w:left w:val="single" w:sz="6" w:space="0" w:color="auto"/>
              <w:bottom w:val="single" w:sz="12" w:space="0" w:color="auto"/>
              <w:right w:val="single" w:sz="12" w:space="0" w:color="auto"/>
            </w:tcBorders>
          </w:tcPr>
          <w:p w14:paraId="78C041CC"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FCC Title 47 Code of Federal Regulations (2003) 73.682 (a) (20)</w:t>
            </w:r>
          </w:p>
          <w:p w14:paraId="02A92221" w14:textId="04A613C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w:t>
            </w:r>
            <w:r w:rsidR="00AE1912">
              <w:rPr>
                <w:rFonts w:ascii="Cambria" w:eastAsia="Calibri" w:hAnsi="Cambria"/>
                <w:noProof/>
                <w:sz w:val="20"/>
                <w:szCs w:val="22"/>
                <w:lang w:val="en-GB"/>
              </w:rPr>
              <w:t>5</w:t>
            </w:r>
            <w:r w:rsidRPr="002C29DA">
              <w:rPr>
                <w:rFonts w:ascii="Cambria" w:eastAsia="Calibri" w:hAnsi="Cambria"/>
                <w:noProof/>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w:t>
            </w:r>
            <w:r w:rsidR="00AE1912">
              <w:rPr>
                <w:rFonts w:ascii="Cambria" w:eastAsia="Calibri" w:hAnsi="Cambria"/>
                <w:noProof/>
                <w:sz w:val="20"/>
                <w:szCs w:val="22"/>
                <w:lang w:val="en-GB"/>
              </w:rPr>
              <w:t>7</w:t>
            </w:r>
            <w:r w:rsidRPr="002C29DA">
              <w:rPr>
                <w:rFonts w:ascii="Cambria" w:eastAsia="Calibri" w:hAnsi="Cambria"/>
                <w:noProof/>
                <w:sz w:val="20"/>
                <w:szCs w:val="22"/>
                <w:lang w:val="en-GB"/>
              </w:rPr>
              <w:t>)</w:t>
            </w:r>
          </w:p>
        </w:tc>
      </w:tr>
      <w:tr w:rsidR="002C29DA" w:rsidRPr="002C29DA" w14:paraId="20FD1782" w14:textId="77777777" w:rsidTr="00553EA5">
        <w:trPr>
          <w:cantSplit/>
          <w:jc w:val="center"/>
        </w:trPr>
        <w:tc>
          <w:tcPr>
            <w:tcW w:w="864" w:type="dxa"/>
            <w:tcBorders>
              <w:top w:val="single" w:sz="12" w:space="0" w:color="auto"/>
              <w:left w:val="single" w:sz="12" w:space="0" w:color="auto"/>
              <w:bottom w:val="single" w:sz="6" w:space="0" w:color="auto"/>
              <w:right w:val="single" w:sz="6" w:space="0" w:color="auto"/>
            </w:tcBorders>
          </w:tcPr>
          <w:p w14:paraId="60E2D5CD"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5</w:t>
            </w:r>
          </w:p>
        </w:tc>
        <w:tc>
          <w:tcPr>
            <w:tcW w:w="2448" w:type="dxa"/>
            <w:tcBorders>
              <w:top w:val="single" w:sz="12" w:space="0" w:color="auto"/>
              <w:left w:val="single" w:sz="6" w:space="0" w:color="auto"/>
              <w:bottom w:val="single" w:sz="6" w:space="0" w:color="auto"/>
              <w:right w:val="single" w:sz="6" w:space="0" w:color="auto"/>
            </w:tcBorders>
          </w:tcPr>
          <w:p w14:paraId="7931055E"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K</w:t>
            </w:r>
            <w:r w:rsidRPr="002C29DA">
              <w:rPr>
                <w:rFonts w:ascii="Cambria" w:eastAsia="Calibri" w:hAnsi="Cambria"/>
                <w:sz w:val="20"/>
                <w:szCs w:val="22"/>
                <w:vertAlign w:val="subscript"/>
                <w:lang w:val="en-GB"/>
              </w:rPr>
              <w:t>R</w:t>
            </w:r>
            <w:r w:rsidRPr="002C29DA">
              <w:rPr>
                <w:rFonts w:ascii="Cambria" w:eastAsia="Calibri" w:hAnsi="Cambria"/>
                <w:sz w:val="20"/>
                <w:szCs w:val="22"/>
                <w:lang w:val="en-GB"/>
              </w:rPr>
              <w:t xml:space="preserve"> = 0.299; K</w:t>
            </w:r>
            <w:r w:rsidRPr="002C29DA">
              <w:rPr>
                <w:rFonts w:ascii="Cambria" w:eastAsia="Calibri" w:hAnsi="Cambria"/>
                <w:sz w:val="20"/>
                <w:szCs w:val="22"/>
                <w:vertAlign w:val="subscript"/>
                <w:lang w:val="en-GB"/>
              </w:rPr>
              <w:t>B</w:t>
            </w:r>
            <w:r w:rsidRPr="002C29DA">
              <w:rPr>
                <w:rFonts w:ascii="Cambria" w:eastAsia="Calibri" w:hAnsi="Cambria"/>
                <w:sz w:val="20"/>
                <w:szCs w:val="22"/>
                <w:lang w:val="en-GB"/>
              </w:rPr>
              <w:t xml:space="preserve"> = 0.114</w:t>
            </w:r>
          </w:p>
        </w:tc>
        <w:tc>
          <w:tcPr>
            <w:tcW w:w="6192" w:type="dxa"/>
            <w:tcBorders>
              <w:top w:val="single" w:sz="12" w:space="0" w:color="auto"/>
              <w:left w:val="single" w:sz="6" w:space="0" w:color="auto"/>
              <w:bottom w:val="single" w:sz="6" w:space="0" w:color="auto"/>
              <w:right w:val="single" w:sz="12" w:space="0" w:color="auto"/>
            </w:tcBorders>
          </w:tcPr>
          <w:p w14:paraId="68A7D691"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ITU</w:t>
            </w:r>
            <w:r w:rsidRPr="002C29DA">
              <w:rPr>
                <w:rFonts w:ascii="Cambria" w:eastAsia="Malgun Gothic" w:hAnsi="Cambria"/>
                <w:sz w:val="20"/>
                <w:szCs w:val="24"/>
                <w:lang w:val="en-GB"/>
              </w:rPr>
              <w:noBreakHyphen/>
              <w:t>R Rec. BT.470</w:t>
            </w:r>
            <w:r w:rsidRPr="002C29DA">
              <w:rPr>
                <w:rFonts w:ascii="Cambria" w:eastAsia="Malgun Gothic" w:hAnsi="Cambria"/>
                <w:sz w:val="20"/>
                <w:szCs w:val="24"/>
                <w:lang w:val="en-GB"/>
              </w:rPr>
              <w:noBreakHyphen/>
              <w:t>6 System B, G (historical)</w:t>
            </w:r>
          </w:p>
          <w:p w14:paraId="09DF566A"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ITU</w:t>
            </w:r>
            <w:r w:rsidRPr="002C29DA">
              <w:rPr>
                <w:rFonts w:ascii="Cambria" w:eastAsia="Malgun Gothic" w:hAnsi="Cambria"/>
                <w:sz w:val="20"/>
                <w:szCs w:val="24"/>
                <w:lang w:val="en-GB"/>
              </w:rPr>
              <w:noBreakHyphen/>
              <w:t>R Rec. BT.601</w:t>
            </w:r>
            <w:r w:rsidRPr="002C29DA">
              <w:rPr>
                <w:rFonts w:ascii="Cambria" w:eastAsia="Malgun Gothic" w:hAnsi="Cambria"/>
                <w:sz w:val="20"/>
                <w:szCs w:val="24"/>
                <w:lang w:val="en-GB"/>
              </w:rPr>
              <w:noBreakHyphen/>
              <w:t>7 625</w:t>
            </w:r>
          </w:p>
          <w:p w14:paraId="5802DCE6"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ITU</w:t>
            </w:r>
            <w:r w:rsidRPr="002C29DA">
              <w:rPr>
                <w:rFonts w:ascii="Cambria" w:eastAsia="Malgun Gothic" w:hAnsi="Cambria"/>
                <w:sz w:val="20"/>
                <w:szCs w:val="24"/>
                <w:lang w:val="en-GB"/>
              </w:rPr>
              <w:noBreakHyphen/>
              <w:t>R Rec. BT.1358-0 625 (historical)</w:t>
            </w:r>
          </w:p>
          <w:p w14:paraId="00E14CD5"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ITU</w:t>
            </w:r>
            <w:r w:rsidRPr="002C29DA">
              <w:rPr>
                <w:rFonts w:ascii="Cambria" w:eastAsia="Malgun Gothic" w:hAnsi="Cambria"/>
                <w:sz w:val="20"/>
                <w:szCs w:val="24"/>
                <w:lang w:val="en-GB"/>
              </w:rPr>
              <w:noBreakHyphen/>
              <w:t>R Rec. BT.1700-0 625 PAL and 625 SECAM</w:t>
            </w:r>
          </w:p>
          <w:p w14:paraId="5E4D42B8"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IEC 61966-2-1 sYCC</w:t>
            </w:r>
          </w:p>
          <w:p w14:paraId="550587A7"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IEC 61966-2-4 xvYCC</w:t>
            </w:r>
            <w:r w:rsidRPr="002C29DA">
              <w:rPr>
                <w:rFonts w:ascii="Cambria" w:eastAsia="Malgun Gothic" w:hAnsi="Cambria"/>
                <w:sz w:val="20"/>
                <w:szCs w:val="24"/>
                <w:vertAlign w:val="subscript"/>
                <w:lang w:val="en-GB"/>
              </w:rPr>
              <w:t>601</w:t>
            </w:r>
          </w:p>
          <w:p w14:paraId="5031EBCE"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(functionally the same as the value 6)</w:t>
            </w:r>
          </w:p>
          <w:p w14:paraId="26302B62" w14:textId="7B310C39"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w:t>
            </w:r>
            <w:r w:rsidR="00AE1912">
              <w:rPr>
                <w:rFonts w:ascii="Cambria" w:eastAsia="Calibri" w:hAnsi="Cambria"/>
                <w:noProof/>
                <w:sz w:val="20"/>
                <w:szCs w:val="22"/>
                <w:lang w:val="en-GB"/>
              </w:rPr>
              <w:t>5</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w:t>
            </w:r>
            <w:r w:rsidR="00AE1912">
              <w:rPr>
                <w:rFonts w:ascii="Cambria" w:eastAsia="Calibri" w:hAnsi="Cambria"/>
                <w:noProof/>
                <w:sz w:val="20"/>
                <w:szCs w:val="22"/>
                <w:lang w:val="en-GB"/>
              </w:rPr>
              <w:t>7</w:t>
            </w:r>
            <w:r w:rsidRPr="002C29DA">
              <w:rPr>
                <w:rFonts w:ascii="Cambria" w:eastAsia="Calibri" w:hAnsi="Cambria"/>
                <w:sz w:val="20"/>
                <w:szCs w:val="22"/>
                <w:lang w:val="en-GB"/>
              </w:rPr>
              <w:t>)</w:t>
            </w:r>
          </w:p>
        </w:tc>
      </w:tr>
      <w:tr w:rsidR="002C29DA" w:rsidRPr="002C29DA" w14:paraId="363BCFFB"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287BA5F4"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6</w:t>
            </w:r>
          </w:p>
        </w:tc>
        <w:tc>
          <w:tcPr>
            <w:tcW w:w="2448" w:type="dxa"/>
            <w:tcBorders>
              <w:top w:val="single" w:sz="6" w:space="0" w:color="auto"/>
              <w:left w:val="single" w:sz="6" w:space="0" w:color="auto"/>
              <w:bottom w:val="single" w:sz="6" w:space="0" w:color="auto"/>
              <w:right w:val="single" w:sz="6" w:space="0" w:color="auto"/>
            </w:tcBorders>
          </w:tcPr>
          <w:p w14:paraId="2A9A3F4F"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K</w:t>
            </w:r>
            <w:r w:rsidRPr="002C29DA">
              <w:rPr>
                <w:rFonts w:ascii="Cambria" w:eastAsia="Calibri" w:hAnsi="Cambria"/>
                <w:sz w:val="20"/>
                <w:szCs w:val="22"/>
                <w:vertAlign w:val="subscript"/>
                <w:lang w:val="en-GB"/>
              </w:rPr>
              <w:t>R</w:t>
            </w:r>
            <w:r w:rsidRPr="002C29DA">
              <w:rPr>
                <w:rFonts w:ascii="Cambria" w:eastAsia="Calibri" w:hAnsi="Cambria"/>
                <w:sz w:val="20"/>
                <w:szCs w:val="22"/>
                <w:lang w:val="en-GB"/>
              </w:rPr>
              <w:t xml:space="preserve"> = 0.299; K</w:t>
            </w:r>
            <w:r w:rsidRPr="002C29DA">
              <w:rPr>
                <w:rFonts w:ascii="Cambria" w:eastAsia="Calibri" w:hAnsi="Cambria"/>
                <w:sz w:val="20"/>
                <w:szCs w:val="22"/>
                <w:vertAlign w:val="subscript"/>
                <w:lang w:val="en-GB"/>
              </w:rPr>
              <w:t>B</w:t>
            </w:r>
            <w:r w:rsidRPr="002C29DA">
              <w:rPr>
                <w:rFonts w:ascii="Cambria" w:eastAsia="Calibri" w:hAnsi="Cambria"/>
                <w:sz w:val="20"/>
                <w:szCs w:val="22"/>
                <w:lang w:val="en-GB"/>
              </w:rPr>
              <w:t xml:space="preserve"> = 0.114</w:t>
            </w:r>
          </w:p>
        </w:tc>
        <w:tc>
          <w:tcPr>
            <w:tcW w:w="6192" w:type="dxa"/>
            <w:tcBorders>
              <w:top w:val="single" w:sz="6" w:space="0" w:color="auto"/>
              <w:left w:val="single" w:sz="6" w:space="0" w:color="auto"/>
              <w:bottom w:val="single" w:sz="6" w:space="0" w:color="auto"/>
              <w:right w:val="single" w:sz="12" w:space="0" w:color="auto"/>
            </w:tcBorders>
          </w:tcPr>
          <w:p w14:paraId="7A7B7FFB"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ITU</w:t>
            </w:r>
            <w:r w:rsidRPr="002C29DA">
              <w:rPr>
                <w:rFonts w:ascii="Cambria" w:eastAsia="Malgun Gothic" w:hAnsi="Cambria"/>
                <w:sz w:val="20"/>
                <w:szCs w:val="24"/>
                <w:lang w:val="en-GB"/>
              </w:rPr>
              <w:noBreakHyphen/>
              <w:t>R Rec. BT.601</w:t>
            </w:r>
            <w:r w:rsidRPr="002C29DA">
              <w:rPr>
                <w:rFonts w:ascii="Cambria" w:eastAsia="Malgun Gothic" w:hAnsi="Cambria"/>
                <w:sz w:val="20"/>
                <w:szCs w:val="24"/>
                <w:lang w:val="en-GB"/>
              </w:rPr>
              <w:noBreakHyphen/>
              <w:t>7 525</w:t>
            </w:r>
          </w:p>
          <w:p w14:paraId="6EE9A88E"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ITU</w:t>
            </w:r>
            <w:r w:rsidRPr="002C29DA">
              <w:rPr>
                <w:rFonts w:ascii="Cambria" w:eastAsia="Malgun Gothic" w:hAnsi="Cambria"/>
                <w:sz w:val="20"/>
                <w:szCs w:val="24"/>
                <w:lang w:val="en-GB"/>
              </w:rPr>
              <w:noBreakHyphen/>
              <w:t>R Rec. BT.1358-1 525 or 625 (historical)</w:t>
            </w:r>
          </w:p>
          <w:p w14:paraId="14F450D7"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ITU</w:t>
            </w:r>
            <w:r w:rsidRPr="002C29DA">
              <w:rPr>
                <w:rFonts w:ascii="Cambria" w:eastAsia="Malgun Gothic" w:hAnsi="Cambria"/>
                <w:sz w:val="20"/>
                <w:szCs w:val="24"/>
                <w:lang w:val="en-GB"/>
              </w:rPr>
              <w:noBreakHyphen/>
              <w:t>R Rec. BT.1700-0 NTSC</w:t>
            </w:r>
          </w:p>
          <w:p w14:paraId="7BCE0851"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SMPTE ST 170 (2004)</w:t>
            </w:r>
          </w:p>
          <w:p w14:paraId="2A21FED1"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(functionally the same as the value 5)</w:t>
            </w:r>
          </w:p>
          <w:p w14:paraId="75396746" w14:textId="057DA54F"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w:t>
            </w:r>
            <w:r w:rsidR="00C52843">
              <w:rPr>
                <w:rFonts w:ascii="Cambria" w:eastAsia="Calibri" w:hAnsi="Cambria"/>
                <w:noProof/>
                <w:sz w:val="20"/>
                <w:szCs w:val="22"/>
                <w:lang w:val="en-GB"/>
              </w:rPr>
              <w:t>5</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w:t>
            </w:r>
            <w:r w:rsidR="00C52843">
              <w:rPr>
                <w:rFonts w:ascii="Cambria" w:eastAsia="Calibri" w:hAnsi="Cambria"/>
                <w:noProof/>
                <w:sz w:val="20"/>
                <w:szCs w:val="22"/>
                <w:lang w:val="en-GB"/>
              </w:rPr>
              <w:t>7</w:t>
            </w:r>
            <w:r w:rsidRPr="002C29DA">
              <w:rPr>
                <w:rFonts w:ascii="Cambria" w:eastAsia="Calibri" w:hAnsi="Cambria"/>
                <w:sz w:val="20"/>
                <w:szCs w:val="22"/>
                <w:lang w:val="en-GB"/>
              </w:rPr>
              <w:t>)</w:t>
            </w:r>
          </w:p>
        </w:tc>
      </w:tr>
      <w:tr w:rsidR="002C29DA" w:rsidRPr="002C29DA" w14:paraId="539AFD80"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2FA6AB39"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lastRenderedPageBreak/>
              <w:t>7</w:t>
            </w:r>
          </w:p>
        </w:tc>
        <w:tc>
          <w:tcPr>
            <w:tcW w:w="2448" w:type="dxa"/>
            <w:tcBorders>
              <w:top w:val="single" w:sz="6" w:space="0" w:color="auto"/>
              <w:left w:val="single" w:sz="6" w:space="0" w:color="auto"/>
              <w:bottom w:val="single" w:sz="6" w:space="0" w:color="auto"/>
              <w:right w:val="single" w:sz="6" w:space="0" w:color="auto"/>
            </w:tcBorders>
          </w:tcPr>
          <w:p w14:paraId="280377C9"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K</w:t>
            </w:r>
            <w:r w:rsidRPr="002C29DA">
              <w:rPr>
                <w:rFonts w:ascii="Cambria" w:eastAsia="Calibri" w:hAnsi="Cambria"/>
                <w:sz w:val="20"/>
                <w:szCs w:val="22"/>
                <w:vertAlign w:val="subscript"/>
                <w:lang w:val="en-GB"/>
              </w:rPr>
              <w:t>R</w:t>
            </w:r>
            <w:r w:rsidRPr="002C29DA">
              <w:rPr>
                <w:rFonts w:ascii="Cambria" w:eastAsia="Calibri" w:hAnsi="Cambria"/>
                <w:sz w:val="20"/>
                <w:szCs w:val="22"/>
                <w:lang w:val="en-GB"/>
              </w:rPr>
              <w:t xml:space="preserve"> = 0.212; K</w:t>
            </w:r>
            <w:r w:rsidRPr="002C29DA">
              <w:rPr>
                <w:rFonts w:ascii="Cambria" w:eastAsia="Calibri" w:hAnsi="Cambria"/>
                <w:sz w:val="20"/>
                <w:szCs w:val="22"/>
                <w:vertAlign w:val="subscript"/>
                <w:lang w:val="en-GB"/>
              </w:rPr>
              <w:t>B</w:t>
            </w:r>
            <w:r w:rsidRPr="002C29DA">
              <w:rPr>
                <w:rFonts w:ascii="Cambria" w:eastAsia="Calibri" w:hAnsi="Cambria"/>
                <w:sz w:val="20"/>
                <w:szCs w:val="22"/>
                <w:lang w:val="en-GB"/>
              </w:rPr>
              <w:t xml:space="preserve"> = 0.087</w:t>
            </w:r>
          </w:p>
        </w:tc>
        <w:tc>
          <w:tcPr>
            <w:tcW w:w="6192" w:type="dxa"/>
            <w:tcBorders>
              <w:top w:val="single" w:sz="6" w:space="0" w:color="auto"/>
              <w:left w:val="single" w:sz="6" w:space="0" w:color="auto"/>
              <w:bottom w:val="single" w:sz="6" w:space="0" w:color="auto"/>
              <w:right w:val="single" w:sz="12" w:space="0" w:color="auto"/>
            </w:tcBorders>
          </w:tcPr>
          <w:p w14:paraId="281717D6"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SMPTE ST 240 (1999</w:t>
            </w:r>
            <w:r w:rsidRPr="002C29DA">
              <w:rPr>
                <w:rFonts w:ascii="Cambria" w:eastAsia="Calibri" w:hAnsi="Cambria"/>
                <w:noProof/>
                <w:sz w:val="20"/>
                <w:szCs w:val="22"/>
                <w:lang w:val="en-GB"/>
              </w:rPr>
              <w:t>, historical</w:t>
            </w:r>
            <w:r w:rsidRPr="002C29DA">
              <w:rPr>
                <w:rFonts w:ascii="Cambria" w:eastAsia="Malgun Gothic" w:hAnsi="Cambria"/>
                <w:sz w:val="20"/>
                <w:szCs w:val="24"/>
                <w:lang w:val="en-GB"/>
              </w:rPr>
              <w:t>)</w:t>
            </w:r>
          </w:p>
          <w:p w14:paraId="18FA40F7" w14:textId="61159E22"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w:t>
            </w:r>
            <w:r w:rsidR="00C52843">
              <w:rPr>
                <w:rFonts w:ascii="Cambria" w:eastAsia="Calibri" w:hAnsi="Cambria"/>
                <w:noProof/>
                <w:sz w:val="20"/>
                <w:szCs w:val="22"/>
                <w:lang w:val="en-GB"/>
              </w:rPr>
              <w:t>5</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w:t>
            </w:r>
            <w:r w:rsidR="00C52843">
              <w:rPr>
                <w:rFonts w:ascii="Cambria" w:eastAsia="Calibri" w:hAnsi="Cambria"/>
                <w:noProof/>
                <w:sz w:val="20"/>
                <w:szCs w:val="22"/>
                <w:lang w:val="en-GB"/>
              </w:rPr>
              <w:t>7</w:t>
            </w:r>
            <w:r w:rsidRPr="002C29DA">
              <w:rPr>
                <w:rFonts w:ascii="Cambria" w:eastAsia="Calibri" w:hAnsi="Cambria"/>
                <w:sz w:val="20"/>
                <w:szCs w:val="22"/>
                <w:lang w:val="en-GB"/>
              </w:rPr>
              <w:t>)</w:t>
            </w:r>
          </w:p>
        </w:tc>
      </w:tr>
      <w:tr w:rsidR="002C29DA" w:rsidRPr="002C29DA" w14:paraId="3C381B1A"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7BFBF30F"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8</w:t>
            </w:r>
          </w:p>
        </w:tc>
        <w:tc>
          <w:tcPr>
            <w:tcW w:w="2448" w:type="dxa"/>
            <w:tcBorders>
              <w:top w:val="single" w:sz="6" w:space="0" w:color="auto"/>
              <w:left w:val="single" w:sz="6" w:space="0" w:color="auto"/>
              <w:bottom w:val="single" w:sz="6" w:space="0" w:color="auto"/>
              <w:right w:val="single" w:sz="6" w:space="0" w:color="auto"/>
            </w:tcBorders>
          </w:tcPr>
          <w:p w14:paraId="0BA8854E"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YCgCo or YCgCo-R</w:t>
            </w:r>
          </w:p>
        </w:tc>
        <w:tc>
          <w:tcPr>
            <w:tcW w:w="6192" w:type="dxa"/>
            <w:tcBorders>
              <w:top w:val="single" w:sz="6" w:space="0" w:color="auto"/>
              <w:left w:val="single" w:sz="6" w:space="0" w:color="auto"/>
              <w:bottom w:val="single" w:sz="6" w:space="0" w:color="auto"/>
              <w:right w:val="single" w:sz="12" w:space="0" w:color="auto"/>
            </w:tcBorders>
          </w:tcPr>
          <w:p w14:paraId="5B0EC8BE" w14:textId="0A68C921"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00C52843">
              <w:rPr>
                <w:rFonts w:ascii="Cambria" w:eastAsia="Calibri" w:hAnsi="Cambria"/>
                <w:sz w:val="20"/>
                <w:szCs w:val="22"/>
                <w:lang w:val="en-GB"/>
              </w:rPr>
              <w:t>41</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t>4</w:t>
            </w:r>
            <w:r w:rsidR="00C52843">
              <w:rPr>
                <w:rFonts w:ascii="Cambria" w:eastAsia="Calibri" w:hAnsi="Cambria"/>
                <w:sz w:val="20"/>
                <w:szCs w:val="22"/>
                <w:lang w:val="en-GB"/>
              </w:rPr>
              <w:t>7</w:t>
            </w:r>
            <w:r w:rsidRPr="002C29DA">
              <w:rPr>
                <w:rFonts w:ascii="Cambria" w:eastAsia="Calibri" w:hAnsi="Cambria"/>
                <w:sz w:val="20"/>
                <w:szCs w:val="22"/>
                <w:lang w:val="en-GB"/>
              </w:rPr>
              <w:t>) for YCgCo (when BitDepth</w:t>
            </w:r>
            <w:r w:rsidRPr="002C29DA">
              <w:rPr>
                <w:rFonts w:ascii="Cambria" w:eastAsia="Calibri" w:hAnsi="Cambria"/>
                <w:sz w:val="20"/>
                <w:szCs w:val="22"/>
                <w:vertAlign w:val="subscript"/>
                <w:lang w:val="en-GB"/>
              </w:rPr>
              <w:t>C</w:t>
            </w:r>
            <w:r w:rsidRPr="002C29DA">
              <w:rPr>
                <w:rFonts w:ascii="Cambria" w:eastAsia="Calibri" w:hAnsi="Cambria"/>
                <w:sz w:val="20"/>
                <w:szCs w:val="22"/>
                <w:lang w:val="en-GB"/>
              </w:rPr>
              <w:t xml:space="preserve"> is equal to BitDepth</w:t>
            </w:r>
            <w:r w:rsidRPr="002C29DA">
              <w:rPr>
                <w:rFonts w:ascii="Cambria" w:eastAsia="Calibri" w:hAnsi="Cambria"/>
                <w:sz w:val="20"/>
                <w:szCs w:val="22"/>
                <w:vertAlign w:val="subscript"/>
                <w:lang w:val="en-GB"/>
              </w:rPr>
              <w:t>Y</w:t>
            </w:r>
            <w:r w:rsidRPr="002C29DA">
              <w:rPr>
                <w:rFonts w:ascii="Cambria" w:eastAsia="Calibri" w:hAnsi="Cambria"/>
                <w:sz w:val="20"/>
                <w:szCs w:val="22"/>
                <w:lang w:val="en-GB"/>
              </w:rPr>
              <w:t>)</w:t>
            </w:r>
          </w:p>
          <w:p w14:paraId="6137FED5" w14:textId="64ED9FB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t>4</w:t>
            </w:r>
            <w:r w:rsidR="00C52843">
              <w:rPr>
                <w:rFonts w:ascii="Cambria" w:eastAsia="Calibri" w:hAnsi="Cambria"/>
                <w:sz w:val="20"/>
                <w:szCs w:val="22"/>
                <w:lang w:val="en-GB"/>
              </w:rPr>
              <w:t>8</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t>5</w:t>
            </w:r>
            <w:r w:rsidR="00C52843">
              <w:rPr>
                <w:rFonts w:ascii="Cambria" w:eastAsia="Calibri" w:hAnsi="Cambria"/>
                <w:sz w:val="20"/>
                <w:szCs w:val="22"/>
                <w:lang w:val="en-GB"/>
              </w:rPr>
              <w:t>5</w:t>
            </w:r>
            <w:r w:rsidRPr="002C29DA">
              <w:rPr>
                <w:rFonts w:ascii="Cambria" w:eastAsia="Calibri" w:hAnsi="Cambria"/>
                <w:sz w:val="20"/>
                <w:szCs w:val="22"/>
                <w:lang w:val="en-GB"/>
              </w:rPr>
              <w:t>) for YCgCo-R (when BitDepth</w:t>
            </w:r>
            <w:r w:rsidRPr="002C29DA">
              <w:rPr>
                <w:rFonts w:ascii="Cambria" w:eastAsia="Calibri" w:hAnsi="Cambria"/>
                <w:sz w:val="20"/>
                <w:szCs w:val="22"/>
                <w:vertAlign w:val="subscript"/>
                <w:lang w:val="en-GB"/>
              </w:rPr>
              <w:t>C</w:t>
            </w:r>
            <w:r w:rsidRPr="002C29DA">
              <w:rPr>
                <w:rFonts w:ascii="Cambria" w:eastAsia="Calibri" w:hAnsi="Cambria"/>
                <w:sz w:val="20"/>
                <w:szCs w:val="22"/>
                <w:lang w:val="en-GB"/>
              </w:rPr>
              <w:t xml:space="preserve"> is equal to BitDepth</w:t>
            </w:r>
            <w:r w:rsidRPr="002C29DA">
              <w:rPr>
                <w:rFonts w:ascii="Cambria" w:eastAsia="Calibri" w:hAnsi="Cambria"/>
                <w:sz w:val="20"/>
                <w:szCs w:val="22"/>
                <w:vertAlign w:val="subscript"/>
                <w:lang w:val="en-GB"/>
              </w:rPr>
              <w:t>Y</w:t>
            </w:r>
            <w:r w:rsidRPr="002C29DA">
              <w:rPr>
                <w:rFonts w:ascii="Cambria" w:eastAsia="Calibri" w:hAnsi="Cambria"/>
                <w:sz w:val="20"/>
                <w:szCs w:val="22"/>
                <w:lang w:val="en-GB"/>
              </w:rPr>
              <w:t> + 1)</w:t>
            </w:r>
          </w:p>
        </w:tc>
      </w:tr>
      <w:tr w:rsidR="002C29DA" w:rsidRPr="002C29DA" w14:paraId="52FA94B2" w14:textId="77777777" w:rsidTr="00553EA5">
        <w:trPr>
          <w:cantSplit/>
          <w:jc w:val="center"/>
        </w:trPr>
        <w:tc>
          <w:tcPr>
            <w:tcW w:w="864" w:type="dxa"/>
            <w:tcBorders>
              <w:top w:val="single" w:sz="6" w:space="0" w:color="auto"/>
              <w:left w:val="single" w:sz="12" w:space="0" w:color="auto"/>
              <w:bottom w:val="single" w:sz="4" w:space="0" w:color="auto"/>
              <w:right w:val="single" w:sz="6" w:space="0" w:color="auto"/>
            </w:tcBorders>
          </w:tcPr>
          <w:p w14:paraId="4F749999"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9</w:t>
            </w:r>
          </w:p>
        </w:tc>
        <w:tc>
          <w:tcPr>
            <w:tcW w:w="2448" w:type="dxa"/>
            <w:tcBorders>
              <w:top w:val="single" w:sz="6" w:space="0" w:color="auto"/>
              <w:left w:val="single" w:sz="6" w:space="0" w:color="auto"/>
              <w:bottom w:val="single" w:sz="4" w:space="0" w:color="auto"/>
              <w:right w:val="single" w:sz="6" w:space="0" w:color="auto"/>
            </w:tcBorders>
          </w:tcPr>
          <w:p w14:paraId="473564AA"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K</w:t>
            </w:r>
            <w:r w:rsidRPr="002C29DA">
              <w:rPr>
                <w:rFonts w:ascii="Cambria" w:eastAsia="Calibri" w:hAnsi="Cambria"/>
                <w:sz w:val="20"/>
                <w:szCs w:val="22"/>
                <w:vertAlign w:val="subscript"/>
                <w:lang w:val="en-GB"/>
              </w:rPr>
              <w:t>R</w:t>
            </w:r>
            <w:r w:rsidRPr="002C29DA">
              <w:rPr>
                <w:rFonts w:ascii="Cambria" w:eastAsia="Calibri" w:hAnsi="Cambria"/>
                <w:sz w:val="20"/>
                <w:szCs w:val="22"/>
                <w:lang w:val="en-GB"/>
              </w:rPr>
              <w:t xml:space="preserve"> = 0.262 7; K</w:t>
            </w:r>
            <w:r w:rsidRPr="002C29DA">
              <w:rPr>
                <w:rFonts w:ascii="Cambria" w:eastAsia="Calibri" w:hAnsi="Cambria"/>
                <w:sz w:val="20"/>
                <w:szCs w:val="22"/>
                <w:vertAlign w:val="subscript"/>
                <w:lang w:val="en-GB"/>
              </w:rPr>
              <w:t>B</w:t>
            </w:r>
            <w:r w:rsidRPr="002C29DA">
              <w:rPr>
                <w:rFonts w:ascii="Cambria" w:eastAsia="Calibri" w:hAnsi="Cambria"/>
                <w:sz w:val="20"/>
                <w:szCs w:val="22"/>
                <w:lang w:val="en-GB"/>
              </w:rPr>
              <w:t xml:space="preserve"> = 0.059 3</w:t>
            </w:r>
          </w:p>
        </w:tc>
        <w:tc>
          <w:tcPr>
            <w:tcW w:w="6192" w:type="dxa"/>
            <w:tcBorders>
              <w:top w:val="single" w:sz="6" w:space="0" w:color="auto"/>
              <w:left w:val="single" w:sz="6" w:space="0" w:color="auto"/>
              <w:bottom w:val="single" w:sz="4" w:space="0" w:color="auto"/>
              <w:right w:val="single" w:sz="12" w:space="0" w:color="auto"/>
            </w:tcBorders>
          </w:tcPr>
          <w:p w14:paraId="66639EAE"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fr-CH"/>
              </w:rPr>
            </w:pPr>
            <w:r w:rsidRPr="002C29DA">
              <w:rPr>
                <w:rFonts w:ascii="Cambria" w:eastAsia="Malgun Gothic" w:hAnsi="Cambria"/>
                <w:sz w:val="20"/>
                <w:szCs w:val="24"/>
                <w:lang w:val="fr-CH"/>
              </w:rPr>
              <w:t>Rec. ITU-R BT.2020-2 non-constant luminance system</w:t>
            </w:r>
          </w:p>
          <w:p w14:paraId="16CB59A6" w14:textId="77777777" w:rsidR="002C29DA" w:rsidRPr="002C29DA" w:rsidRDefault="002C29DA" w:rsidP="002C29DA">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20" w:line="240" w:lineRule="atLeast"/>
              <w:jc w:val="left"/>
              <w:textAlignment w:val="auto"/>
              <w:rPr>
                <w:rFonts w:ascii="Cambria" w:eastAsia="MS Mincho" w:hAnsi="Cambria"/>
                <w:noProof/>
                <w:sz w:val="20"/>
                <w:lang w:val="fr-CH" w:eastAsia="ja-JP"/>
              </w:rPr>
            </w:pPr>
            <w:r w:rsidRPr="002C29DA">
              <w:rPr>
                <w:rFonts w:ascii="Cambria" w:eastAsia="MS Mincho" w:hAnsi="Cambria"/>
                <w:noProof/>
                <w:sz w:val="20"/>
                <w:lang w:val="fr-CH" w:eastAsia="ja-JP"/>
              </w:rPr>
              <w:t xml:space="preserve">Rec. ITU-R BT.2100-2 </w:t>
            </w:r>
            <w:r w:rsidRPr="002C29DA">
              <w:rPr>
                <w:rFonts w:ascii="Cambria" w:eastAsia="MS Mincho" w:hAnsi="Cambria" w:hint="eastAsia"/>
                <w:noProof/>
                <w:sz w:val="20"/>
                <w:lang w:val="fr-CH" w:eastAsia="ja-JP"/>
              </w:rPr>
              <w:t>Y</w:t>
            </w:r>
            <w:r w:rsidRPr="002C29DA">
              <w:rPr>
                <w:rFonts w:ascii="Cambria" w:eastAsia="MS Mincho" w:hAnsi="Cambria"/>
                <w:lang w:val="fr-CH" w:eastAsia="ja-JP"/>
              </w:rPr>
              <w:t>′</w:t>
            </w:r>
            <w:r w:rsidRPr="002C29DA">
              <w:rPr>
                <w:rFonts w:ascii="Cambria" w:eastAsia="MS Mincho" w:hAnsi="Cambria" w:hint="eastAsia"/>
                <w:noProof/>
                <w:sz w:val="20"/>
                <w:lang w:val="fr-CH" w:eastAsia="ja-JP"/>
              </w:rPr>
              <w:t>CbCr</w:t>
            </w:r>
          </w:p>
          <w:p w14:paraId="123AE004" w14:textId="5D3A7D1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w:t>
            </w:r>
            <w:r w:rsidR="00C52843">
              <w:rPr>
                <w:rFonts w:ascii="Cambria" w:eastAsia="Calibri" w:hAnsi="Cambria"/>
                <w:noProof/>
                <w:sz w:val="20"/>
                <w:szCs w:val="22"/>
                <w:lang w:val="en-GB"/>
              </w:rPr>
              <w:t>5</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w:t>
            </w:r>
            <w:r w:rsidR="00C52843">
              <w:rPr>
                <w:rFonts w:ascii="Cambria" w:eastAsia="Calibri" w:hAnsi="Cambria"/>
                <w:noProof/>
                <w:sz w:val="20"/>
                <w:szCs w:val="22"/>
                <w:lang w:val="en-GB"/>
              </w:rPr>
              <w:t>7</w:t>
            </w:r>
            <w:r w:rsidRPr="002C29DA">
              <w:rPr>
                <w:rFonts w:ascii="Cambria" w:eastAsia="Calibri" w:hAnsi="Cambria"/>
                <w:sz w:val="20"/>
                <w:szCs w:val="22"/>
                <w:lang w:val="en-GB"/>
              </w:rPr>
              <w:t>)</w:t>
            </w:r>
          </w:p>
          <w:p w14:paraId="77B0C175"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 </w:t>
            </w:r>
          </w:p>
        </w:tc>
      </w:tr>
      <w:tr w:rsidR="002C29DA" w:rsidRPr="002C29DA" w14:paraId="0100A977" w14:textId="77777777" w:rsidTr="00553EA5">
        <w:trPr>
          <w:cantSplit/>
          <w:jc w:val="center"/>
        </w:trPr>
        <w:tc>
          <w:tcPr>
            <w:tcW w:w="864" w:type="dxa"/>
            <w:tcBorders>
              <w:top w:val="single" w:sz="4" w:space="0" w:color="auto"/>
              <w:left w:val="single" w:sz="12" w:space="0" w:color="auto"/>
              <w:bottom w:val="single" w:sz="6" w:space="0" w:color="auto"/>
              <w:right w:val="single" w:sz="6" w:space="0" w:color="auto"/>
            </w:tcBorders>
          </w:tcPr>
          <w:p w14:paraId="72275FC8"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10</w:t>
            </w:r>
          </w:p>
        </w:tc>
        <w:tc>
          <w:tcPr>
            <w:tcW w:w="2448" w:type="dxa"/>
            <w:tcBorders>
              <w:top w:val="single" w:sz="4" w:space="0" w:color="auto"/>
              <w:left w:val="single" w:sz="6" w:space="0" w:color="auto"/>
              <w:bottom w:val="single" w:sz="6" w:space="0" w:color="auto"/>
              <w:right w:val="single" w:sz="6" w:space="0" w:color="auto"/>
            </w:tcBorders>
          </w:tcPr>
          <w:p w14:paraId="6B9263CE"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K</w:t>
            </w:r>
            <w:r w:rsidRPr="002C29DA">
              <w:rPr>
                <w:rFonts w:ascii="Cambria" w:eastAsia="Calibri" w:hAnsi="Cambria"/>
                <w:sz w:val="20"/>
                <w:szCs w:val="22"/>
                <w:vertAlign w:val="subscript"/>
                <w:lang w:val="en-GB"/>
              </w:rPr>
              <w:t>R</w:t>
            </w:r>
            <w:r w:rsidRPr="002C29DA">
              <w:rPr>
                <w:rFonts w:ascii="Cambria" w:eastAsia="Calibri" w:hAnsi="Cambria"/>
                <w:sz w:val="20"/>
                <w:szCs w:val="22"/>
                <w:lang w:val="en-GB"/>
              </w:rPr>
              <w:t xml:space="preserve"> = 0.262 7; K</w:t>
            </w:r>
            <w:r w:rsidRPr="002C29DA">
              <w:rPr>
                <w:rFonts w:ascii="Cambria" w:eastAsia="Calibri" w:hAnsi="Cambria"/>
                <w:sz w:val="20"/>
                <w:szCs w:val="22"/>
                <w:vertAlign w:val="subscript"/>
                <w:lang w:val="en-GB"/>
              </w:rPr>
              <w:t>B</w:t>
            </w:r>
            <w:r w:rsidRPr="002C29DA">
              <w:rPr>
                <w:rFonts w:ascii="Cambria" w:eastAsia="Calibri" w:hAnsi="Cambria"/>
                <w:sz w:val="20"/>
                <w:szCs w:val="22"/>
                <w:lang w:val="en-GB"/>
              </w:rPr>
              <w:t xml:space="preserve"> = 0.059 3</w:t>
            </w:r>
          </w:p>
        </w:tc>
        <w:tc>
          <w:tcPr>
            <w:tcW w:w="6192" w:type="dxa"/>
            <w:tcBorders>
              <w:top w:val="single" w:sz="4" w:space="0" w:color="auto"/>
              <w:left w:val="single" w:sz="6" w:space="0" w:color="auto"/>
              <w:bottom w:val="single" w:sz="6" w:space="0" w:color="auto"/>
              <w:right w:val="single" w:sz="12" w:space="0" w:color="auto"/>
            </w:tcBorders>
          </w:tcPr>
          <w:p w14:paraId="6A0BC241"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fr-CH"/>
              </w:rPr>
            </w:pPr>
            <w:r w:rsidRPr="002C29DA">
              <w:rPr>
                <w:rFonts w:ascii="Cambria" w:eastAsia="Malgun Gothic" w:hAnsi="Cambria"/>
                <w:sz w:val="20"/>
                <w:szCs w:val="24"/>
                <w:lang w:val="fr-CH"/>
              </w:rPr>
              <w:t>Rec. ITU-R BT.2020-2 constant luminance system</w:t>
            </w:r>
          </w:p>
          <w:p w14:paraId="60283185" w14:textId="77C5CB65"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5</w:t>
            </w:r>
            <w:r w:rsidR="00C52843">
              <w:rPr>
                <w:rFonts w:ascii="Cambria" w:eastAsia="Calibri" w:hAnsi="Cambria"/>
                <w:noProof/>
                <w:sz w:val="20"/>
                <w:szCs w:val="22"/>
                <w:lang w:val="en-GB"/>
              </w:rPr>
              <w:t>6</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6</w:t>
            </w:r>
            <w:r w:rsidR="00C52843">
              <w:rPr>
                <w:rFonts w:ascii="Cambria" w:eastAsia="Calibri" w:hAnsi="Cambria"/>
                <w:noProof/>
                <w:sz w:val="20"/>
                <w:szCs w:val="22"/>
                <w:lang w:val="en-GB"/>
              </w:rPr>
              <w:t>5</w:t>
            </w:r>
            <w:r w:rsidRPr="002C29DA">
              <w:rPr>
                <w:rFonts w:ascii="Cambria" w:eastAsia="Calibri" w:hAnsi="Cambria"/>
                <w:sz w:val="20"/>
                <w:szCs w:val="22"/>
                <w:lang w:val="en-GB"/>
              </w:rPr>
              <w:t>)</w:t>
            </w:r>
          </w:p>
        </w:tc>
      </w:tr>
      <w:tr w:rsidR="002C29DA" w:rsidRPr="002C29DA" w14:paraId="051A2CD6"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1171EE29"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11</w:t>
            </w:r>
          </w:p>
        </w:tc>
        <w:tc>
          <w:tcPr>
            <w:tcW w:w="2448" w:type="dxa"/>
            <w:tcBorders>
              <w:top w:val="single" w:sz="6" w:space="0" w:color="auto"/>
              <w:left w:val="single" w:sz="6" w:space="0" w:color="auto"/>
              <w:bottom w:val="single" w:sz="6" w:space="0" w:color="auto"/>
              <w:right w:val="single" w:sz="6" w:space="0" w:color="auto"/>
            </w:tcBorders>
          </w:tcPr>
          <w:p w14:paraId="5ACA49A6"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iCs/>
                <w:sz w:val="20"/>
                <w:szCs w:val="22"/>
                <w:lang w:val="en-GB"/>
              </w:rPr>
            </w:pPr>
            <w:r w:rsidRPr="002C29DA">
              <w:rPr>
                <w:rFonts w:ascii="Cambria" w:eastAsia="Calibri" w:hAnsi="Cambria"/>
                <w:sz w:val="20"/>
                <w:szCs w:val="22"/>
                <w:lang w:val="en-GB"/>
              </w:rPr>
              <w:t>Y′D′</w:t>
            </w:r>
            <w:r w:rsidRPr="002C29DA">
              <w:rPr>
                <w:rFonts w:ascii="Cambria" w:eastAsia="Calibri" w:hAnsi="Cambria"/>
                <w:sz w:val="20"/>
                <w:szCs w:val="22"/>
                <w:vertAlign w:val="subscript"/>
                <w:lang w:val="en-GB"/>
              </w:rPr>
              <w:t>Z</w:t>
            </w:r>
            <w:r w:rsidRPr="002C29DA">
              <w:rPr>
                <w:rFonts w:ascii="Cambria" w:eastAsia="Calibri" w:hAnsi="Cambria"/>
                <w:sz w:val="20"/>
                <w:szCs w:val="22"/>
                <w:lang w:val="en-GB"/>
              </w:rPr>
              <w:t>D′</w:t>
            </w:r>
            <w:r w:rsidRPr="002C29DA">
              <w:rPr>
                <w:rFonts w:ascii="Cambria" w:eastAsia="Calibri" w:hAnsi="Cambria"/>
                <w:sz w:val="20"/>
                <w:szCs w:val="22"/>
                <w:vertAlign w:val="subscript"/>
                <w:lang w:val="en-GB"/>
              </w:rPr>
              <w:t>X</w:t>
            </w:r>
          </w:p>
        </w:tc>
        <w:tc>
          <w:tcPr>
            <w:tcW w:w="6192" w:type="dxa"/>
            <w:tcBorders>
              <w:top w:val="single" w:sz="6" w:space="0" w:color="auto"/>
              <w:left w:val="single" w:sz="6" w:space="0" w:color="auto"/>
              <w:bottom w:val="single" w:sz="6" w:space="0" w:color="auto"/>
              <w:right w:val="single" w:sz="12" w:space="0" w:color="auto"/>
            </w:tcBorders>
          </w:tcPr>
          <w:p w14:paraId="1D7857D6"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SMPTE ST 2085 (2015)</w:t>
            </w:r>
          </w:p>
          <w:p w14:paraId="2CCE658A" w14:textId="144A9FC2"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6</w:t>
            </w:r>
            <w:r w:rsidR="00C52843">
              <w:rPr>
                <w:rFonts w:ascii="Cambria" w:eastAsia="Calibri" w:hAnsi="Cambria"/>
                <w:noProof/>
                <w:sz w:val="20"/>
                <w:szCs w:val="22"/>
                <w:lang w:val="en-GB"/>
              </w:rPr>
              <w:t>6</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6</w:t>
            </w:r>
            <w:r w:rsidR="00C52843">
              <w:rPr>
                <w:rFonts w:ascii="Cambria" w:eastAsia="Calibri" w:hAnsi="Cambria"/>
                <w:noProof/>
                <w:sz w:val="20"/>
                <w:szCs w:val="22"/>
                <w:lang w:val="en-GB"/>
              </w:rPr>
              <w:t>8</w:t>
            </w:r>
            <w:r w:rsidRPr="002C29DA">
              <w:rPr>
                <w:rFonts w:ascii="Cambria" w:eastAsia="Calibri" w:hAnsi="Cambria"/>
                <w:sz w:val="20"/>
                <w:szCs w:val="22"/>
                <w:lang w:val="en-GB"/>
              </w:rPr>
              <w:t>)</w:t>
            </w:r>
          </w:p>
        </w:tc>
      </w:tr>
      <w:tr w:rsidR="002C29DA" w:rsidRPr="002C29DA" w14:paraId="7A0138C1"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5836CF14"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12</w:t>
            </w:r>
          </w:p>
        </w:tc>
        <w:tc>
          <w:tcPr>
            <w:tcW w:w="2448" w:type="dxa"/>
            <w:tcBorders>
              <w:top w:val="single" w:sz="6" w:space="0" w:color="auto"/>
              <w:left w:val="single" w:sz="6" w:space="0" w:color="auto"/>
              <w:bottom w:val="single" w:sz="6" w:space="0" w:color="auto"/>
              <w:right w:val="single" w:sz="6" w:space="0" w:color="auto"/>
            </w:tcBorders>
          </w:tcPr>
          <w:p w14:paraId="49B31B17" w14:textId="49B81A3D"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2</w:t>
            </w:r>
            <w:r w:rsidR="00C52843">
              <w:rPr>
                <w:rFonts w:ascii="Cambria" w:eastAsia="Calibri" w:hAnsi="Cambria"/>
                <w:noProof/>
                <w:sz w:val="20"/>
                <w:szCs w:val="22"/>
                <w:lang w:val="en-GB"/>
              </w:rPr>
              <w:t>9</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00864846">
              <w:rPr>
                <w:rFonts w:ascii="Cambria" w:eastAsia="Calibri" w:hAnsi="Cambria"/>
                <w:noProof/>
                <w:sz w:val="20"/>
                <w:szCs w:val="22"/>
                <w:lang w:val="en-GB"/>
              </w:rPr>
              <w:t>3</w:t>
            </w:r>
            <w:r w:rsidR="00C52843">
              <w:rPr>
                <w:rFonts w:ascii="Cambria" w:eastAsia="Calibri" w:hAnsi="Cambria"/>
                <w:noProof/>
                <w:sz w:val="20"/>
                <w:szCs w:val="22"/>
                <w:lang w:val="en-GB"/>
              </w:rPr>
              <w:t>4</w:t>
            </w:r>
            <w:r w:rsidRPr="002C29DA">
              <w:rPr>
                <w:rFonts w:ascii="Cambria" w:eastAsia="Calibri" w:hAnsi="Cambria"/>
                <w:sz w:val="20"/>
                <w:szCs w:val="22"/>
                <w:lang w:val="en-GB"/>
              </w:rPr>
              <w:t>)</w:t>
            </w:r>
          </w:p>
        </w:tc>
        <w:tc>
          <w:tcPr>
            <w:tcW w:w="6192" w:type="dxa"/>
            <w:tcBorders>
              <w:top w:val="single" w:sz="6" w:space="0" w:color="auto"/>
              <w:left w:val="single" w:sz="6" w:space="0" w:color="auto"/>
              <w:bottom w:val="single" w:sz="6" w:space="0" w:color="auto"/>
              <w:right w:val="single" w:sz="12" w:space="0" w:color="auto"/>
            </w:tcBorders>
          </w:tcPr>
          <w:p w14:paraId="77231F9D"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Chromaticity-derived non-constant luminance system</w:t>
            </w:r>
          </w:p>
          <w:p w14:paraId="1980B735" w14:textId="555D1BD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w:t>
            </w:r>
            <w:r w:rsidR="00C52843">
              <w:rPr>
                <w:rFonts w:ascii="Cambria" w:eastAsia="Calibri" w:hAnsi="Cambria"/>
                <w:noProof/>
                <w:sz w:val="20"/>
                <w:szCs w:val="22"/>
                <w:lang w:val="en-GB"/>
              </w:rPr>
              <w:t>5</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w:t>
            </w:r>
            <w:r w:rsidR="00C52843">
              <w:rPr>
                <w:rFonts w:ascii="Cambria" w:eastAsia="Calibri" w:hAnsi="Cambria"/>
                <w:noProof/>
                <w:sz w:val="20"/>
                <w:szCs w:val="22"/>
                <w:lang w:val="en-GB"/>
              </w:rPr>
              <w:t>7</w:t>
            </w:r>
            <w:r w:rsidRPr="002C29DA">
              <w:rPr>
                <w:rFonts w:ascii="Cambria" w:eastAsia="Calibri" w:hAnsi="Cambria"/>
                <w:sz w:val="20"/>
                <w:szCs w:val="22"/>
                <w:lang w:val="en-GB"/>
              </w:rPr>
              <w:t>)</w:t>
            </w:r>
          </w:p>
        </w:tc>
      </w:tr>
      <w:tr w:rsidR="002C29DA" w:rsidRPr="002C29DA" w14:paraId="2538F3E1"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1BEB2F6A"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13</w:t>
            </w:r>
          </w:p>
        </w:tc>
        <w:tc>
          <w:tcPr>
            <w:tcW w:w="2448" w:type="dxa"/>
            <w:tcBorders>
              <w:top w:val="single" w:sz="6" w:space="0" w:color="auto"/>
              <w:left w:val="single" w:sz="6" w:space="0" w:color="auto"/>
              <w:bottom w:val="single" w:sz="6" w:space="0" w:color="auto"/>
              <w:right w:val="single" w:sz="6" w:space="0" w:color="auto"/>
            </w:tcBorders>
          </w:tcPr>
          <w:p w14:paraId="2886AD2E" w14:textId="04D0909D"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2</w:t>
            </w:r>
            <w:r w:rsidR="00C52843">
              <w:rPr>
                <w:rFonts w:ascii="Cambria" w:eastAsia="Calibri" w:hAnsi="Cambria"/>
                <w:noProof/>
                <w:sz w:val="20"/>
                <w:szCs w:val="22"/>
                <w:lang w:val="en-GB"/>
              </w:rPr>
              <w:t>9</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00864846">
              <w:rPr>
                <w:rFonts w:ascii="Cambria" w:eastAsia="Calibri" w:hAnsi="Cambria"/>
                <w:noProof/>
                <w:sz w:val="20"/>
                <w:szCs w:val="22"/>
                <w:lang w:val="en-GB"/>
              </w:rPr>
              <w:t>3</w:t>
            </w:r>
            <w:r w:rsidR="00C52843">
              <w:rPr>
                <w:rFonts w:ascii="Cambria" w:eastAsia="Calibri" w:hAnsi="Cambria"/>
                <w:noProof/>
                <w:sz w:val="20"/>
                <w:szCs w:val="22"/>
                <w:lang w:val="en-GB"/>
              </w:rPr>
              <w:t>4</w:t>
            </w:r>
            <w:r w:rsidRPr="002C29DA">
              <w:rPr>
                <w:rFonts w:ascii="Cambria" w:eastAsia="Calibri" w:hAnsi="Cambria"/>
                <w:sz w:val="20"/>
                <w:szCs w:val="22"/>
                <w:lang w:val="en-GB"/>
              </w:rPr>
              <w:t>)</w:t>
            </w:r>
          </w:p>
        </w:tc>
        <w:tc>
          <w:tcPr>
            <w:tcW w:w="6192" w:type="dxa"/>
            <w:tcBorders>
              <w:top w:val="single" w:sz="6" w:space="0" w:color="auto"/>
              <w:left w:val="single" w:sz="6" w:space="0" w:color="auto"/>
              <w:bottom w:val="single" w:sz="6" w:space="0" w:color="auto"/>
              <w:right w:val="single" w:sz="12" w:space="0" w:color="auto"/>
            </w:tcBorders>
          </w:tcPr>
          <w:p w14:paraId="51AE95FA"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Chromaticity-derived constant luminance system</w:t>
            </w:r>
          </w:p>
          <w:p w14:paraId="31BC709D" w14:textId="22F21BA5"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5</w:t>
            </w:r>
            <w:r w:rsidR="00C52843">
              <w:rPr>
                <w:rFonts w:ascii="Cambria" w:eastAsia="Calibri" w:hAnsi="Cambria"/>
                <w:noProof/>
                <w:sz w:val="20"/>
                <w:szCs w:val="22"/>
                <w:lang w:val="en-GB"/>
              </w:rPr>
              <w:t>6</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6</w:t>
            </w:r>
            <w:r w:rsidR="00C52843">
              <w:rPr>
                <w:rFonts w:ascii="Cambria" w:eastAsia="Calibri" w:hAnsi="Cambria"/>
                <w:noProof/>
                <w:sz w:val="20"/>
                <w:szCs w:val="22"/>
                <w:lang w:val="en-GB"/>
              </w:rPr>
              <w:t>5</w:t>
            </w:r>
            <w:r w:rsidRPr="002C29DA">
              <w:rPr>
                <w:rFonts w:ascii="Cambria" w:eastAsia="Calibri" w:hAnsi="Cambria"/>
                <w:sz w:val="20"/>
                <w:szCs w:val="22"/>
                <w:lang w:val="en-GB"/>
              </w:rPr>
              <w:t>)</w:t>
            </w:r>
          </w:p>
        </w:tc>
      </w:tr>
      <w:tr w:rsidR="002C29DA" w:rsidRPr="002C29DA" w14:paraId="4E639C3D"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14F0C519"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14</w:t>
            </w:r>
          </w:p>
        </w:tc>
        <w:tc>
          <w:tcPr>
            <w:tcW w:w="2448" w:type="dxa"/>
            <w:tcBorders>
              <w:top w:val="single" w:sz="6" w:space="0" w:color="auto"/>
              <w:left w:val="single" w:sz="6" w:space="0" w:color="auto"/>
              <w:bottom w:val="single" w:sz="6" w:space="0" w:color="auto"/>
              <w:right w:val="single" w:sz="6" w:space="0" w:color="auto"/>
            </w:tcBorders>
          </w:tcPr>
          <w:p w14:paraId="73C6190F"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2"/>
                <w:lang w:val="en-GB"/>
              </w:rPr>
            </w:pPr>
            <w:r w:rsidRPr="002C29DA">
              <w:rPr>
                <w:rFonts w:ascii="Cambria" w:eastAsia="Calibri" w:hAnsi="Cambria"/>
                <w:iCs/>
                <w:sz w:val="20"/>
                <w:szCs w:val="22"/>
                <w:lang w:val="en-GB"/>
              </w:rPr>
              <w:t>IC</w:t>
            </w:r>
            <w:r w:rsidRPr="002C29DA">
              <w:rPr>
                <w:rFonts w:ascii="Cambria" w:eastAsia="Calibri" w:hAnsi="Cambria"/>
                <w:iCs/>
                <w:sz w:val="20"/>
                <w:szCs w:val="22"/>
                <w:vertAlign w:val="subscript"/>
                <w:lang w:val="en-GB"/>
              </w:rPr>
              <w:t>T</w:t>
            </w:r>
            <w:r w:rsidRPr="002C29DA">
              <w:rPr>
                <w:rFonts w:ascii="Cambria" w:eastAsia="Calibri" w:hAnsi="Cambria"/>
                <w:iCs/>
                <w:sz w:val="20"/>
                <w:szCs w:val="22"/>
                <w:lang w:val="en-GB"/>
              </w:rPr>
              <w:t>C</w:t>
            </w:r>
            <w:r w:rsidRPr="002C29DA">
              <w:rPr>
                <w:rFonts w:ascii="Cambria" w:eastAsia="Calibri" w:hAnsi="Cambria"/>
                <w:iCs/>
                <w:sz w:val="20"/>
                <w:szCs w:val="22"/>
                <w:vertAlign w:val="subscript"/>
                <w:lang w:val="en-GB"/>
              </w:rPr>
              <w:t>P</w:t>
            </w:r>
          </w:p>
        </w:tc>
        <w:tc>
          <w:tcPr>
            <w:tcW w:w="6192" w:type="dxa"/>
            <w:tcBorders>
              <w:top w:val="single" w:sz="6" w:space="0" w:color="auto"/>
              <w:left w:val="single" w:sz="6" w:space="0" w:color="auto"/>
              <w:bottom w:val="single" w:sz="6" w:space="0" w:color="auto"/>
              <w:right w:val="single" w:sz="12" w:space="0" w:color="auto"/>
            </w:tcBorders>
          </w:tcPr>
          <w:p w14:paraId="11BC5182"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20" w:line="240" w:lineRule="atLeast"/>
              <w:jc w:val="left"/>
              <w:textAlignment w:val="auto"/>
              <w:rPr>
                <w:rFonts w:ascii="Cambria" w:eastAsia="MS Mincho" w:hAnsi="Cambria"/>
                <w:sz w:val="20"/>
                <w:lang w:val="en-GB" w:eastAsia="ja-JP"/>
              </w:rPr>
            </w:pPr>
            <w:r w:rsidRPr="002C29DA">
              <w:rPr>
                <w:rFonts w:ascii="Cambria" w:eastAsia="MS Mincho" w:hAnsi="Cambria"/>
                <w:sz w:val="20"/>
                <w:lang w:val="en-GB" w:eastAsia="ja-JP"/>
              </w:rPr>
              <w:t>Rec. ITU-R BT.2100-2 IC</w:t>
            </w:r>
            <w:r w:rsidRPr="002C29DA">
              <w:rPr>
                <w:rFonts w:ascii="Cambria" w:eastAsia="MS Mincho" w:hAnsi="Cambria"/>
                <w:sz w:val="20"/>
                <w:vertAlign w:val="subscript"/>
                <w:lang w:val="en-GB" w:eastAsia="ja-JP"/>
              </w:rPr>
              <w:t>T</w:t>
            </w:r>
            <w:r w:rsidRPr="002C29DA">
              <w:rPr>
                <w:rFonts w:ascii="Cambria" w:eastAsia="MS Mincho" w:hAnsi="Cambria"/>
                <w:sz w:val="20"/>
                <w:lang w:val="en-GB" w:eastAsia="ja-JP"/>
              </w:rPr>
              <w:t>C</w:t>
            </w:r>
            <w:r w:rsidRPr="002C29DA">
              <w:rPr>
                <w:rFonts w:ascii="Cambria" w:eastAsia="MS Mincho" w:hAnsi="Cambria"/>
                <w:sz w:val="20"/>
                <w:vertAlign w:val="subscript"/>
                <w:lang w:val="en-GB" w:eastAsia="ja-JP"/>
              </w:rPr>
              <w:t>P</w:t>
            </w:r>
          </w:p>
          <w:p w14:paraId="008FA1DA" w14:textId="77EC65B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noProof/>
                <w:sz w:val="20"/>
                <w:lang w:val="es-ES_tradnl"/>
              </w:rPr>
            </w:pPr>
            <w:r w:rsidRPr="002C29DA">
              <w:rPr>
                <w:rFonts w:ascii="Cambria" w:eastAsia="MS Mincho" w:hAnsi="Cambria"/>
                <w:sz w:val="20"/>
                <w:lang w:val="en-GB" w:eastAsia="ja-JP"/>
              </w:rPr>
              <w:t xml:space="preserve">See </w:t>
            </w:r>
            <w:r w:rsidRPr="002C29DA">
              <w:rPr>
                <w:rFonts w:ascii="Cambria" w:eastAsia="Malgun Gothic" w:hAnsi="Cambria"/>
                <w:sz w:val="20"/>
                <w:szCs w:val="22"/>
                <w:lang w:val="en-GB"/>
              </w:rPr>
              <w:t>Formulae</w:t>
            </w:r>
            <w:r w:rsidRPr="002C29DA">
              <w:rPr>
                <w:rFonts w:ascii="Cambria" w:eastAsia="MS Mincho" w:hAnsi="Cambria"/>
                <w:sz w:val="20"/>
                <w:lang w:val="en-GB" w:eastAsia="ja-JP"/>
              </w:rPr>
              <w:t xml:space="preserve"> (</w:t>
            </w:r>
            <w:r w:rsidRPr="002C29DA">
              <w:rPr>
                <w:rFonts w:ascii="Cambria" w:eastAsia="Calibri" w:hAnsi="Cambria"/>
                <w:noProof/>
                <w:sz w:val="20"/>
                <w:lang w:val="es-ES_tradnl"/>
              </w:rPr>
              <w:t>E</w:t>
            </w:r>
            <w:r w:rsidRPr="002C29DA">
              <w:rPr>
                <w:rFonts w:ascii="Cambria" w:eastAsia="Calibri" w:hAnsi="Cambria"/>
                <w:noProof/>
                <w:sz w:val="20"/>
                <w:lang w:val="es-ES_tradnl"/>
              </w:rPr>
              <w:noBreakHyphen/>
              <w:t>6</w:t>
            </w:r>
            <w:r w:rsidR="00C52843">
              <w:rPr>
                <w:rFonts w:ascii="Cambria" w:eastAsia="Calibri" w:hAnsi="Cambria"/>
                <w:noProof/>
                <w:sz w:val="20"/>
                <w:lang w:val="es-ES_tradnl"/>
              </w:rPr>
              <w:t>9</w:t>
            </w:r>
            <w:r w:rsidRPr="002C29DA">
              <w:rPr>
                <w:rFonts w:ascii="Cambria" w:eastAsia="Calibri" w:hAnsi="Cambria"/>
                <w:noProof/>
                <w:sz w:val="20"/>
                <w:lang w:val="es-ES_tradnl"/>
              </w:rPr>
              <w:t>)</w:t>
            </w:r>
            <w:r w:rsidRPr="002C29DA">
              <w:rPr>
                <w:rFonts w:ascii="Cambria" w:eastAsia="MS Mincho" w:hAnsi="Cambria"/>
                <w:sz w:val="20"/>
                <w:lang w:val="en-GB" w:eastAsia="ja-JP"/>
              </w:rPr>
              <w:t xml:space="preserve"> to (</w:t>
            </w:r>
            <w:r w:rsidRPr="002C29DA">
              <w:rPr>
                <w:rFonts w:ascii="Cambria" w:eastAsia="Calibri" w:hAnsi="Cambria"/>
                <w:noProof/>
                <w:sz w:val="20"/>
                <w:lang w:val="es-ES_tradnl"/>
              </w:rPr>
              <w:t>E</w:t>
            </w:r>
            <w:r w:rsidRPr="002C29DA">
              <w:rPr>
                <w:rFonts w:ascii="Cambria" w:eastAsia="Calibri" w:hAnsi="Cambria"/>
                <w:noProof/>
                <w:sz w:val="20"/>
                <w:lang w:val="es-ES_tradnl"/>
              </w:rPr>
              <w:noBreakHyphen/>
            </w:r>
            <w:r w:rsidR="00C52843">
              <w:rPr>
                <w:rFonts w:ascii="Cambria" w:eastAsia="Calibri" w:hAnsi="Cambria"/>
                <w:noProof/>
                <w:sz w:val="20"/>
                <w:lang w:val="es-ES_tradnl"/>
              </w:rPr>
              <w:t>71</w:t>
            </w:r>
            <w:r w:rsidRPr="002C29DA">
              <w:rPr>
                <w:rFonts w:ascii="Cambria" w:eastAsia="Calibri" w:hAnsi="Cambria"/>
                <w:noProof/>
                <w:sz w:val="20"/>
                <w:lang w:val="es-ES_tradnl"/>
              </w:rPr>
              <w:t>) for transfer_characteristics value 16 (PQ)</w:t>
            </w:r>
          </w:p>
          <w:p w14:paraId="2140CF76" w14:textId="2C12836F"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lang w:val="en-GB"/>
              </w:rPr>
            </w:pPr>
            <w:r w:rsidRPr="002C29DA">
              <w:rPr>
                <w:rFonts w:ascii="Cambria" w:eastAsia="Calibri" w:hAnsi="Cambria"/>
                <w:noProof/>
                <w:sz w:val="20"/>
                <w:lang w:val="es-ES_tradnl"/>
              </w:rPr>
              <w:t xml:space="preserve">See </w:t>
            </w:r>
            <w:r w:rsidRPr="002C29DA">
              <w:rPr>
                <w:rFonts w:ascii="Cambria" w:eastAsia="Malgun Gothic" w:hAnsi="Cambria"/>
                <w:sz w:val="20"/>
                <w:szCs w:val="22"/>
                <w:lang w:val="en-GB"/>
              </w:rPr>
              <w:t>Formulae</w:t>
            </w:r>
            <w:r w:rsidRPr="002C29DA">
              <w:rPr>
                <w:rFonts w:ascii="Cambria" w:eastAsia="Calibri" w:hAnsi="Cambria"/>
                <w:noProof/>
                <w:sz w:val="20"/>
                <w:lang w:val="es-ES_tradnl"/>
              </w:rPr>
              <w:t xml:space="preserve"> (E-</w:t>
            </w:r>
            <w:r w:rsidR="00C52843">
              <w:rPr>
                <w:rFonts w:ascii="Cambria" w:eastAsia="Calibri" w:hAnsi="Cambria"/>
                <w:noProof/>
                <w:sz w:val="20"/>
                <w:lang w:val="es-ES_tradnl"/>
              </w:rPr>
              <w:t>72</w:t>
            </w:r>
            <w:r w:rsidRPr="002C29DA">
              <w:rPr>
                <w:rFonts w:ascii="Cambria" w:eastAsia="Calibri" w:hAnsi="Cambria"/>
                <w:noProof/>
                <w:sz w:val="20"/>
                <w:lang w:val="es-ES_tradnl"/>
              </w:rPr>
              <w:t>) to (E-7</w:t>
            </w:r>
            <w:r w:rsidR="00C52843">
              <w:rPr>
                <w:rFonts w:ascii="Cambria" w:eastAsia="Calibri" w:hAnsi="Cambria"/>
                <w:noProof/>
                <w:sz w:val="20"/>
                <w:lang w:val="es-ES_tradnl"/>
              </w:rPr>
              <w:t>4</w:t>
            </w:r>
            <w:r w:rsidRPr="002C29DA">
              <w:rPr>
                <w:rFonts w:ascii="Cambria" w:eastAsia="Calibri" w:hAnsi="Cambria"/>
                <w:noProof/>
                <w:sz w:val="20"/>
                <w:lang w:val="es-ES_tradnl"/>
              </w:rPr>
              <w:t>) for transfer_characteristics value 18 (HLG)</w:t>
            </w:r>
          </w:p>
        </w:tc>
      </w:tr>
      <w:tr w:rsidR="002C29DA" w:rsidRPr="002C29DA" w14:paraId="2CA3EBAC"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5E6DA23E"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lang w:val="en-GB"/>
              </w:rPr>
            </w:pPr>
            <w:r w:rsidRPr="002C29DA">
              <w:rPr>
                <w:rFonts w:ascii="Cambria" w:eastAsia="Calibri" w:hAnsi="Cambria"/>
                <w:sz w:val="20"/>
                <w:lang w:val="en-GB"/>
              </w:rPr>
              <w:t>15</w:t>
            </w:r>
          </w:p>
        </w:tc>
        <w:tc>
          <w:tcPr>
            <w:tcW w:w="2448" w:type="dxa"/>
            <w:tcBorders>
              <w:top w:val="single" w:sz="6" w:space="0" w:color="auto"/>
              <w:left w:val="single" w:sz="6" w:space="0" w:color="auto"/>
              <w:bottom w:val="single" w:sz="6" w:space="0" w:color="auto"/>
              <w:right w:val="single" w:sz="6" w:space="0" w:color="auto"/>
            </w:tcBorders>
          </w:tcPr>
          <w:p w14:paraId="2EF61105"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iCs/>
                <w:sz w:val="20"/>
                <w:lang w:val="en-GB"/>
              </w:rPr>
            </w:pPr>
            <w:r w:rsidRPr="002C29DA">
              <w:rPr>
                <w:rFonts w:ascii="Cambria" w:eastAsia="Calibri" w:hAnsi="Cambria"/>
                <w:iCs/>
                <w:sz w:val="20"/>
                <w:lang w:val="en-GB"/>
              </w:rPr>
              <w:t>YCgCo-Re</w:t>
            </w:r>
          </w:p>
        </w:tc>
        <w:tc>
          <w:tcPr>
            <w:tcW w:w="6192" w:type="dxa"/>
            <w:tcBorders>
              <w:top w:val="single" w:sz="6" w:space="0" w:color="auto"/>
              <w:left w:val="single" w:sz="6" w:space="0" w:color="auto"/>
              <w:bottom w:val="single" w:sz="6" w:space="0" w:color="auto"/>
              <w:right w:val="single" w:sz="12" w:space="0" w:color="auto"/>
            </w:tcBorders>
          </w:tcPr>
          <w:p w14:paraId="30F7C742" w14:textId="0EB17CA6"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20" w:line="240" w:lineRule="atLeast"/>
              <w:jc w:val="left"/>
              <w:textAlignment w:val="auto"/>
              <w:rPr>
                <w:rFonts w:ascii="Cambria" w:eastAsia="MS Mincho" w:hAnsi="Cambria"/>
                <w:sz w:val="20"/>
                <w:lang w:val="en-GB" w:eastAsia="ja-JP"/>
              </w:rPr>
            </w:pPr>
            <w:r w:rsidRPr="0003282D">
              <w:rPr>
                <w:rFonts w:ascii="Cambria" w:eastAsia="Malgun Gothic" w:hAnsi="Cambria"/>
                <w:sz w:val="20"/>
                <w:lang w:val="en-GB" w:eastAsia="ja-JP"/>
              </w:rPr>
              <w:t>See Formulae (</w:t>
            </w:r>
            <w:r w:rsidRPr="0003282D">
              <w:rPr>
                <w:rFonts w:ascii="Cambria" w:eastAsia="MS Mincho" w:hAnsi="Cambria"/>
                <w:sz w:val="20"/>
                <w:lang w:val="en-GB" w:eastAsia="ja-JP"/>
              </w:rPr>
              <w:t>E</w:t>
            </w:r>
            <w:r w:rsidRPr="0003282D">
              <w:rPr>
                <w:rFonts w:ascii="Cambria" w:eastAsia="MS Mincho" w:hAnsi="Cambria"/>
                <w:sz w:val="20"/>
                <w:lang w:val="en-GB" w:eastAsia="ja-JP"/>
              </w:rPr>
              <w:noBreakHyphen/>
            </w:r>
            <w:r w:rsidR="00C52843">
              <w:rPr>
                <w:rFonts w:ascii="Cambria" w:eastAsia="MS Mincho" w:hAnsi="Cambria"/>
                <w:sz w:val="20"/>
                <w:lang w:val="en-GB" w:eastAsia="ja-JP"/>
              </w:rPr>
              <w:t>41</w:t>
            </w:r>
            <w:r w:rsidRPr="0003282D">
              <w:rPr>
                <w:rFonts w:ascii="Cambria" w:eastAsia="MS Mincho" w:hAnsi="Cambria"/>
                <w:sz w:val="20"/>
                <w:lang w:val="en-GB" w:eastAsia="ja-JP"/>
              </w:rPr>
              <w:t>)</w:t>
            </w:r>
            <w:r w:rsidRPr="0003282D">
              <w:rPr>
                <w:rFonts w:ascii="Cambria" w:eastAsia="Malgun Gothic" w:hAnsi="Cambria"/>
                <w:sz w:val="20"/>
                <w:lang w:val="en-GB" w:eastAsia="ja-JP"/>
              </w:rPr>
              <w:t xml:space="preserve"> to (</w:t>
            </w:r>
            <w:r w:rsidRPr="0003282D">
              <w:rPr>
                <w:rFonts w:ascii="Cambria" w:eastAsia="MS Mincho" w:hAnsi="Cambria"/>
                <w:sz w:val="20"/>
                <w:lang w:val="en-GB" w:eastAsia="ja-JP"/>
              </w:rPr>
              <w:t>E</w:t>
            </w:r>
            <w:r w:rsidRPr="0003282D">
              <w:rPr>
                <w:rFonts w:ascii="Cambria" w:eastAsia="MS Mincho" w:hAnsi="Cambria"/>
                <w:sz w:val="20"/>
                <w:lang w:val="en-GB" w:eastAsia="ja-JP"/>
              </w:rPr>
              <w:noBreakHyphen/>
            </w:r>
            <w:r w:rsidR="00C52843">
              <w:rPr>
                <w:rFonts w:ascii="Cambria" w:eastAsia="MS Mincho" w:hAnsi="Cambria"/>
                <w:sz w:val="20"/>
                <w:lang w:val="en-GB" w:eastAsia="ja-JP"/>
              </w:rPr>
              <w:t>55</w:t>
            </w:r>
            <w:r w:rsidRPr="0003282D">
              <w:rPr>
                <w:rFonts w:ascii="Cambria" w:eastAsia="MS Mincho" w:hAnsi="Cambria"/>
                <w:sz w:val="20"/>
                <w:lang w:val="en-GB" w:eastAsia="ja-JP"/>
              </w:rPr>
              <w:t>)</w:t>
            </w:r>
          </w:p>
        </w:tc>
      </w:tr>
      <w:tr w:rsidR="002C29DA" w:rsidRPr="002C29DA" w14:paraId="1A0455CA"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2794DDE8"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lang w:val="en-GB"/>
              </w:rPr>
            </w:pPr>
            <w:r w:rsidRPr="002C29DA">
              <w:rPr>
                <w:rFonts w:ascii="Cambria" w:eastAsia="Calibri" w:hAnsi="Cambria"/>
                <w:sz w:val="20"/>
                <w:lang w:val="en-GB"/>
              </w:rPr>
              <w:t>16</w:t>
            </w:r>
          </w:p>
        </w:tc>
        <w:tc>
          <w:tcPr>
            <w:tcW w:w="2448" w:type="dxa"/>
            <w:tcBorders>
              <w:top w:val="single" w:sz="6" w:space="0" w:color="auto"/>
              <w:left w:val="single" w:sz="6" w:space="0" w:color="auto"/>
              <w:bottom w:val="single" w:sz="6" w:space="0" w:color="auto"/>
              <w:right w:val="single" w:sz="6" w:space="0" w:color="auto"/>
            </w:tcBorders>
          </w:tcPr>
          <w:p w14:paraId="1511DE82" w14:textId="56E7F29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iCs/>
                <w:sz w:val="20"/>
                <w:lang w:val="en-GB"/>
              </w:rPr>
            </w:pPr>
            <w:r w:rsidRPr="002C29DA">
              <w:rPr>
                <w:rFonts w:ascii="Cambria" w:eastAsia="Calibri" w:hAnsi="Cambria"/>
                <w:iCs/>
                <w:sz w:val="20"/>
                <w:lang w:val="en-GB"/>
              </w:rPr>
              <w:t>YCgCo-R</w:t>
            </w:r>
            <w:r w:rsidR="00F45D03">
              <w:rPr>
                <w:rFonts w:ascii="Cambria" w:eastAsia="Calibri" w:hAnsi="Cambria"/>
                <w:iCs/>
                <w:sz w:val="20"/>
                <w:lang w:val="en-GB"/>
              </w:rPr>
              <w:t>o</w:t>
            </w:r>
          </w:p>
        </w:tc>
        <w:tc>
          <w:tcPr>
            <w:tcW w:w="6192" w:type="dxa"/>
            <w:tcBorders>
              <w:top w:val="single" w:sz="6" w:space="0" w:color="auto"/>
              <w:left w:val="single" w:sz="6" w:space="0" w:color="auto"/>
              <w:bottom w:val="single" w:sz="6" w:space="0" w:color="auto"/>
              <w:right w:val="single" w:sz="12" w:space="0" w:color="auto"/>
            </w:tcBorders>
          </w:tcPr>
          <w:p w14:paraId="6991D0CE" w14:textId="2DEFCEF0"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20" w:line="240" w:lineRule="atLeast"/>
              <w:jc w:val="left"/>
              <w:textAlignment w:val="auto"/>
              <w:rPr>
                <w:rFonts w:ascii="Cambria" w:eastAsia="MS Mincho" w:hAnsi="Cambria"/>
                <w:sz w:val="20"/>
                <w:lang w:val="en-GB" w:eastAsia="ja-JP"/>
              </w:rPr>
            </w:pPr>
            <w:r w:rsidRPr="0003282D">
              <w:rPr>
                <w:rFonts w:ascii="Cambria" w:eastAsia="Malgun Gothic" w:hAnsi="Cambria"/>
                <w:sz w:val="20"/>
                <w:lang w:val="en-GB" w:eastAsia="ja-JP"/>
              </w:rPr>
              <w:t>See Formulae (</w:t>
            </w:r>
            <w:r w:rsidRPr="0003282D">
              <w:rPr>
                <w:rFonts w:ascii="Cambria" w:eastAsia="MS Mincho" w:hAnsi="Cambria"/>
                <w:sz w:val="20"/>
                <w:lang w:val="en-GB" w:eastAsia="ja-JP"/>
              </w:rPr>
              <w:t>E</w:t>
            </w:r>
            <w:r w:rsidRPr="0003282D">
              <w:rPr>
                <w:rFonts w:ascii="Cambria" w:eastAsia="MS Mincho" w:hAnsi="Cambria"/>
                <w:sz w:val="20"/>
                <w:lang w:val="en-GB" w:eastAsia="ja-JP"/>
              </w:rPr>
              <w:noBreakHyphen/>
            </w:r>
            <w:r w:rsidR="00C52843">
              <w:rPr>
                <w:rFonts w:ascii="Cambria" w:eastAsia="MS Mincho" w:hAnsi="Cambria"/>
                <w:sz w:val="20"/>
                <w:lang w:val="en-GB" w:eastAsia="ja-JP"/>
              </w:rPr>
              <w:t>41</w:t>
            </w:r>
            <w:r w:rsidRPr="0003282D">
              <w:rPr>
                <w:rFonts w:ascii="Cambria" w:eastAsia="MS Mincho" w:hAnsi="Cambria"/>
                <w:sz w:val="20"/>
                <w:lang w:val="en-GB" w:eastAsia="ja-JP"/>
              </w:rPr>
              <w:t>)</w:t>
            </w:r>
            <w:r w:rsidRPr="0003282D">
              <w:rPr>
                <w:rFonts w:ascii="Cambria" w:eastAsia="Malgun Gothic" w:hAnsi="Cambria"/>
                <w:sz w:val="20"/>
                <w:lang w:val="en-GB" w:eastAsia="ja-JP"/>
              </w:rPr>
              <w:t xml:space="preserve"> to (</w:t>
            </w:r>
            <w:r w:rsidRPr="0003282D">
              <w:rPr>
                <w:rFonts w:ascii="Cambria" w:eastAsia="MS Mincho" w:hAnsi="Cambria"/>
                <w:sz w:val="20"/>
                <w:lang w:val="en-GB" w:eastAsia="ja-JP"/>
              </w:rPr>
              <w:t>E</w:t>
            </w:r>
            <w:r w:rsidRPr="0003282D">
              <w:rPr>
                <w:rFonts w:ascii="Cambria" w:eastAsia="MS Mincho" w:hAnsi="Cambria"/>
                <w:sz w:val="20"/>
                <w:lang w:val="en-GB" w:eastAsia="ja-JP"/>
              </w:rPr>
              <w:noBreakHyphen/>
            </w:r>
            <w:r w:rsidR="00C52843">
              <w:rPr>
                <w:rFonts w:ascii="Cambria" w:eastAsia="MS Mincho" w:hAnsi="Cambria"/>
                <w:sz w:val="20"/>
                <w:lang w:val="en-GB" w:eastAsia="ja-JP"/>
              </w:rPr>
              <w:t>55</w:t>
            </w:r>
            <w:r w:rsidRPr="0003282D">
              <w:rPr>
                <w:rFonts w:ascii="Cambria" w:eastAsia="MS Mincho" w:hAnsi="Cambria"/>
                <w:sz w:val="20"/>
                <w:lang w:val="en-GB" w:eastAsia="ja-JP"/>
              </w:rPr>
              <w:t>)</w:t>
            </w:r>
          </w:p>
        </w:tc>
      </w:tr>
      <w:tr w:rsidR="0003282D" w:rsidRPr="002C29DA" w14:paraId="5F64106D"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7AACC128" w14:textId="7FA7FD27" w:rsidR="0003282D" w:rsidRPr="002C29DA" w:rsidRDefault="00864846"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lang w:val="en-GB"/>
              </w:rPr>
            </w:pPr>
            <w:r>
              <w:rPr>
                <w:rFonts w:ascii="Cambria" w:eastAsia="Calibri" w:hAnsi="Cambria"/>
                <w:sz w:val="20"/>
                <w:lang w:val="en-GB"/>
              </w:rPr>
              <w:t>17</w:t>
            </w:r>
          </w:p>
        </w:tc>
        <w:tc>
          <w:tcPr>
            <w:tcW w:w="2448" w:type="dxa"/>
            <w:tcBorders>
              <w:top w:val="single" w:sz="6" w:space="0" w:color="auto"/>
              <w:left w:val="single" w:sz="6" w:space="0" w:color="auto"/>
              <w:bottom w:val="single" w:sz="6" w:space="0" w:color="auto"/>
              <w:right w:val="single" w:sz="6" w:space="0" w:color="auto"/>
            </w:tcBorders>
          </w:tcPr>
          <w:p w14:paraId="507B0687" w14:textId="138CA285" w:rsidR="0003282D" w:rsidRPr="002C29DA" w:rsidRDefault="00864846"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iCs/>
                <w:sz w:val="20"/>
                <w:lang w:val="en-GB"/>
              </w:rPr>
            </w:pPr>
            <w:del w:id="266" w:author="Gary Sullivan" w:date="2023-03-07T11:06:00Z">
              <w:r w:rsidDel="004E496B">
                <w:rPr>
                  <w:rFonts w:ascii="Cambria" w:eastAsia="Calibri" w:hAnsi="Cambria"/>
                  <w:iCs/>
                  <w:sz w:val="20"/>
                  <w:lang w:val="en-GB"/>
                </w:rPr>
                <w:delText>ITP</w:delText>
              </w:r>
            </w:del>
            <w:ins w:id="267" w:author="Gary Sullivan" w:date="2023-03-07T11:06:00Z">
              <w:r w:rsidR="004E496B">
                <w:rPr>
                  <w:rFonts w:ascii="Cambria" w:eastAsia="Calibri" w:hAnsi="Cambria"/>
                  <w:iCs/>
                  <w:sz w:val="20"/>
                  <w:lang w:val="en-GB"/>
                </w:rPr>
                <w:t>IPT</w:t>
              </w:r>
            </w:ins>
            <w:ins w:id="268" w:author="Gary Sullivan" w:date="2023-03-07T11:23:00Z">
              <w:r w:rsidR="00701422">
                <w:rPr>
                  <w:rFonts w:ascii="Cambria" w:eastAsia="Calibri" w:hAnsi="Cambria"/>
                  <w:iCs/>
                  <w:sz w:val="20"/>
                  <w:lang w:val="en-GB"/>
                </w:rPr>
                <w:t>-C2</w:t>
              </w:r>
            </w:ins>
          </w:p>
        </w:tc>
        <w:tc>
          <w:tcPr>
            <w:tcW w:w="6192" w:type="dxa"/>
            <w:tcBorders>
              <w:top w:val="single" w:sz="6" w:space="0" w:color="auto"/>
              <w:left w:val="single" w:sz="6" w:space="0" w:color="auto"/>
              <w:bottom w:val="single" w:sz="6" w:space="0" w:color="auto"/>
              <w:right w:val="single" w:sz="12" w:space="0" w:color="auto"/>
            </w:tcBorders>
          </w:tcPr>
          <w:p w14:paraId="463E2082" w14:textId="77777777" w:rsidR="00864846" w:rsidRPr="00864846" w:rsidRDefault="00864846" w:rsidP="00864846">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20" w:line="240" w:lineRule="atLeast"/>
              <w:jc w:val="left"/>
              <w:textAlignment w:val="auto"/>
              <w:rPr>
                <w:rFonts w:ascii="Cambria" w:eastAsia="Malgun Gothic" w:hAnsi="Cambria"/>
                <w:sz w:val="20"/>
                <w:lang w:val="en-GB" w:eastAsia="ja-JP"/>
              </w:rPr>
            </w:pPr>
            <w:r w:rsidRPr="00864846">
              <w:rPr>
                <w:rFonts w:ascii="Cambria" w:eastAsia="Malgun Gothic" w:hAnsi="Cambria"/>
                <w:sz w:val="20"/>
                <w:lang w:val="en-GB" w:eastAsia="ja-JP"/>
              </w:rPr>
              <w:t>Society of Motion Picture and Television Engineers ST 2128</w:t>
            </w:r>
          </w:p>
          <w:p w14:paraId="1AB65192" w14:textId="22607296" w:rsidR="0003282D" w:rsidRPr="0003282D" w:rsidRDefault="00864846" w:rsidP="00864846">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20" w:line="240" w:lineRule="atLeast"/>
              <w:jc w:val="left"/>
              <w:textAlignment w:val="auto"/>
              <w:rPr>
                <w:rFonts w:ascii="Cambria" w:eastAsia="Malgun Gothic" w:hAnsi="Cambria"/>
                <w:sz w:val="20"/>
                <w:lang w:val="en-GB" w:eastAsia="ja-JP"/>
              </w:rPr>
            </w:pPr>
            <w:r w:rsidRPr="00864846">
              <w:rPr>
                <w:rFonts w:ascii="Cambria" w:eastAsia="Malgun Gothic" w:hAnsi="Cambria"/>
                <w:sz w:val="20"/>
                <w:lang w:val="en-GB" w:eastAsia="ja-JP"/>
              </w:rPr>
              <w:t xml:space="preserve">See </w:t>
            </w:r>
            <w:r>
              <w:rPr>
                <w:rFonts w:ascii="Cambria" w:eastAsia="Malgun Gothic" w:hAnsi="Cambria"/>
                <w:sz w:val="20"/>
                <w:lang w:val="en-GB" w:eastAsia="ja-JP"/>
              </w:rPr>
              <w:t>Formulae (E</w:t>
            </w:r>
            <w:r>
              <w:rPr>
                <w:rFonts w:ascii="Cambria" w:eastAsia="Malgun Gothic" w:hAnsi="Cambria"/>
                <w:sz w:val="20"/>
                <w:lang w:val="en-GB" w:eastAsia="ja-JP"/>
              </w:rPr>
              <w:noBreakHyphen/>
            </w:r>
            <w:r w:rsidR="00C52843">
              <w:rPr>
                <w:rFonts w:ascii="Cambria" w:eastAsia="Malgun Gothic" w:hAnsi="Cambria"/>
                <w:sz w:val="20"/>
                <w:lang w:val="en-GB" w:eastAsia="ja-JP"/>
              </w:rPr>
              <w:t>75</w:t>
            </w:r>
            <w:r>
              <w:rPr>
                <w:rFonts w:ascii="Cambria" w:eastAsia="Malgun Gothic" w:hAnsi="Cambria"/>
                <w:sz w:val="20"/>
                <w:lang w:val="en-GB" w:eastAsia="ja-JP"/>
              </w:rPr>
              <w:t>) to (E</w:t>
            </w:r>
            <w:r>
              <w:rPr>
                <w:rFonts w:ascii="Cambria" w:eastAsia="Malgun Gothic" w:hAnsi="Cambria"/>
                <w:sz w:val="20"/>
                <w:lang w:val="en-GB" w:eastAsia="ja-JP"/>
              </w:rPr>
              <w:noBreakHyphen/>
            </w:r>
            <w:r w:rsidR="00C52843">
              <w:rPr>
                <w:rFonts w:ascii="Cambria" w:eastAsia="Malgun Gothic" w:hAnsi="Cambria"/>
                <w:sz w:val="20"/>
                <w:lang w:val="en-GB" w:eastAsia="ja-JP"/>
              </w:rPr>
              <w:t>77</w:t>
            </w:r>
            <w:r>
              <w:rPr>
                <w:rFonts w:ascii="Cambria" w:eastAsia="Malgun Gothic" w:hAnsi="Cambria"/>
                <w:sz w:val="20"/>
                <w:lang w:val="en-GB" w:eastAsia="ja-JP"/>
              </w:rPr>
              <w:t>)</w:t>
            </w:r>
          </w:p>
        </w:tc>
      </w:tr>
      <w:tr w:rsidR="002C29DA" w:rsidRPr="002C29DA" w14:paraId="43247883" w14:textId="77777777" w:rsidTr="00553EA5">
        <w:trPr>
          <w:cantSplit/>
          <w:jc w:val="center"/>
        </w:trPr>
        <w:tc>
          <w:tcPr>
            <w:tcW w:w="864" w:type="dxa"/>
            <w:tcBorders>
              <w:top w:val="single" w:sz="6" w:space="0" w:color="auto"/>
              <w:left w:val="single" w:sz="12" w:space="0" w:color="auto"/>
              <w:bottom w:val="single" w:sz="12" w:space="0" w:color="auto"/>
              <w:right w:val="single" w:sz="6" w:space="0" w:color="auto"/>
            </w:tcBorders>
          </w:tcPr>
          <w:p w14:paraId="335BEFE3" w14:textId="1837BA58"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1</w:t>
            </w:r>
            <w:r w:rsidR="0003282D">
              <w:rPr>
                <w:rFonts w:ascii="Cambria" w:eastAsia="Calibri" w:hAnsi="Cambria"/>
                <w:sz w:val="20"/>
                <w:szCs w:val="22"/>
                <w:lang w:val="en-GB"/>
              </w:rPr>
              <w:t>8</w:t>
            </w:r>
            <w:r w:rsidRPr="002C29DA">
              <w:rPr>
                <w:rFonts w:ascii="Cambria" w:eastAsia="Calibri" w:hAnsi="Cambria"/>
                <w:sz w:val="20"/>
                <w:szCs w:val="22"/>
                <w:lang w:val="en-GB"/>
              </w:rPr>
              <w:t>..255</w:t>
            </w:r>
          </w:p>
        </w:tc>
        <w:tc>
          <w:tcPr>
            <w:tcW w:w="2448" w:type="dxa"/>
            <w:tcBorders>
              <w:top w:val="single" w:sz="6" w:space="0" w:color="auto"/>
              <w:left w:val="single" w:sz="6" w:space="0" w:color="auto"/>
              <w:bottom w:val="single" w:sz="12" w:space="0" w:color="auto"/>
              <w:right w:val="single" w:sz="6" w:space="0" w:color="auto"/>
            </w:tcBorders>
          </w:tcPr>
          <w:p w14:paraId="690EB892"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Reserved</w:t>
            </w:r>
          </w:p>
        </w:tc>
        <w:tc>
          <w:tcPr>
            <w:tcW w:w="6192" w:type="dxa"/>
            <w:tcBorders>
              <w:top w:val="single" w:sz="6" w:space="0" w:color="auto"/>
              <w:left w:val="single" w:sz="6" w:space="0" w:color="auto"/>
              <w:bottom w:val="single" w:sz="12" w:space="0" w:color="auto"/>
              <w:right w:val="single" w:sz="12" w:space="0" w:color="auto"/>
            </w:tcBorders>
          </w:tcPr>
          <w:p w14:paraId="74CBA276"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For future use by ITU</w:t>
            </w:r>
            <w:r w:rsidRPr="002C29DA">
              <w:rPr>
                <w:rFonts w:ascii="Cambria" w:eastAsia="Calibri" w:hAnsi="Cambria"/>
                <w:sz w:val="20"/>
                <w:szCs w:val="22"/>
                <w:lang w:val="en-GB"/>
              </w:rPr>
              <w:noBreakHyphen/>
              <w:t>T | ISO/IEC</w:t>
            </w:r>
          </w:p>
        </w:tc>
      </w:tr>
    </w:tbl>
    <w:p w14:paraId="7419C805" w14:textId="7B060D45" w:rsidR="002C29DA" w:rsidRDefault="002C29DA" w:rsidP="009234A5">
      <w:pPr>
        <w:rPr>
          <w:szCs w:val="22"/>
          <w:lang w:val="en-CA"/>
        </w:rPr>
      </w:pPr>
    </w:p>
    <w:p w14:paraId="30F8D68C" w14:textId="0C64DE50" w:rsidR="00C91A50" w:rsidRDefault="00C91A50" w:rsidP="00C91A50">
      <w:pPr>
        <w:pStyle w:val="Heading1"/>
        <w:numPr>
          <w:ilvl w:val="0"/>
          <w:numId w:val="0"/>
        </w:numPr>
        <w:ind w:left="360" w:hanging="360"/>
        <w:rPr>
          <w:lang w:val="en-CA"/>
        </w:rPr>
      </w:pPr>
      <w:r>
        <w:rPr>
          <w:lang w:val="en-CA"/>
        </w:rPr>
        <w:t xml:space="preserve">Changes to the specification text of </w:t>
      </w:r>
      <w:r w:rsidR="00150686">
        <w:rPr>
          <w:lang w:val="en-CA"/>
        </w:rPr>
        <w:t>CICP</w:t>
      </w:r>
      <w:r>
        <w:rPr>
          <w:lang w:val="en-CA"/>
        </w:rPr>
        <w:t xml:space="preserve"> in subclause 8.</w:t>
      </w:r>
      <w:ins w:id="269" w:author="Gary Sullivan" w:date="2023-02-28T19:29:00Z">
        <w:r w:rsidR="000D1FB9">
          <w:rPr>
            <w:lang w:val="en-CA"/>
          </w:rPr>
          <w:t>3</w:t>
        </w:r>
      </w:ins>
      <w:del w:id="270" w:author="Gary Sullivan" w:date="2023-02-28T19:29:00Z">
        <w:r w:rsidDel="000D1FB9">
          <w:rPr>
            <w:lang w:val="en-CA"/>
          </w:rPr>
          <w:delText>4</w:delText>
        </w:r>
      </w:del>
    </w:p>
    <w:p w14:paraId="603555E5" w14:textId="1732EC7B" w:rsidR="00C91A50" w:rsidRPr="002612D7" w:rsidRDefault="00C91A50" w:rsidP="00C91A50">
      <w:pPr>
        <w:keepNext/>
        <w:numPr>
          <w:ilvl w:val="12"/>
          <w:numId w:val="0"/>
        </w:numPr>
        <w:spacing w:after="240"/>
        <w:rPr>
          <w:rFonts w:ascii="Cambria" w:hAnsi="Cambria"/>
          <w:lang w:val="en-CA"/>
        </w:rPr>
      </w:pPr>
      <w:r w:rsidRPr="002612D7">
        <w:rPr>
          <w:rFonts w:ascii="Cambria" w:hAnsi="Cambria"/>
          <w:i/>
          <w:iCs/>
          <w:szCs w:val="22"/>
          <w:lang w:val="en-CA"/>
        </w:rPr>
        <w:t>Replace subclause 8.</w:t>
      </w:r>
      <w:ins w:id="271" w:author="Gary Sullivan" w:date="2023-02-28T19:29:00Z">
        <w:r w:rsidR="000D1FB9">
          <w:rPr>
            <w:rFonts w:ascii="Cambria" w:hAnsi="Cambria"/>
            <w:i/>
            <w:iCs/>
            <w:szCs w:val="22"/>
            <w:lang w:val="en-CA"/>
          </w:rPr>
          <w:t>3</w:t>
        </w:r>
      </w:ins>
      <w:del w:id="272" w:author="Gary Sullivan" w:date="2023-02-28T19:29:00Z">
        <w:r w:rsidRPr="002612D7" w:rsidDel="000D1FB9">
          <w:rPr>
            <w:rFonts w:ascii="Cambria" w:hAnsi="Cambria"/>
            <w:i/>
            <w:iCs/>
            <w:szCs w:val="22"/>
            <w:lang w:val="en-CA"/>
          </w:rPr>
          <w:delText>4</w:delText>
        </w:r>
      </w:del>
      <w:r w:rsidRPr="002612D7">
        <w:rPr>
          <w:rFonts w:ascii="Cambria" w:hAnsi="Cambria"/>
          <w:i/>
          <w:iCs/>
          <w:szCs w:val="22"/>
          <w:lang w:val="en-CA"/>
        </w:rPr>
        <w:t xml:space="preserve"> and Table 5</w:t>
      </w:r>
      <w:r w:rsidRPr="002612D7">
        <w:rPr>
          <w:rFonts w:ascii="Cambria" w:hAnsi="Cambria"/>
          <w:i/>
          <w:iCs/>
          <w:lang w:val="en-CA"/>
        </w:rPr>
        <w:t xml:space="preserve"> with the following:</w:t>
      </w:r>
    </w:p>
    <w:p w14:paraId="4A5BD01E" w14:textId="4A7756FA" w:rsidR="00C91A50" w:rsidRPr="00C91A50" w:rsidRDefault="00C91A50" w:rsidP="00C91A50">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540"/>
        </w:tabs>
        <w:suppressAutoHyphens/>
        <w:overflowPunct/>
        <w:autoSpaceDE/>
        <w:autoSpaceDN/>
        <w:adjustRightInd/>
        <w:spacing w:before="60" w:after="240" w:line="250" w:lineRule="exact"/>
        <w:jc w:val="left"/>
        <w:textAlignment w:val="auto"/>
        <w:outlineLvl w:val="1"/>
        <w:rPr>
          <w:rFonts w:ascii="Cambria" w:eastAsia="MS Mincho" w:hAnsi="Cambria"/>
          <w:b/>
          <w:sz w:val="24"/>
          <w:szCs w:val="24"/>
          <w:lang w:val="en-CA" w:eastAsia="ja-JP"/>
        </w:rPr>
      </w:pPr>
      <w:r w:rsidRPr="002612D7">
        <w:rPr>
          <w:rFonts w:ascii="Cambria" w:eastAsia="MS Mincho" w:hAnsi="Cambria"/>
          <w:b/>
          <w:sz w:val="24"/>
          <w:szCs w:val="24"/>
          <w:lang w:val="en-CA" w:eastAsia="ja-JP"/>
        </w:rPr>
        <w:t>8.</w:t>
      </w:r>
      <w:ins w:id="273" w:author="Gary Sullivan" w:date="2023-02-28T19:29:00Z">
        <w:r w:rsidR="000D1FB9">
          <w:rPr>
            <w:rFonts w:ascii="Cambria" w:eastAsia="MS Mincho" w:hAnsi="Cambria"/>
            <w:b/>
            <w:sz w:val="24"/>
            <w:szCs w:val="24"/>
            <w:lang w:val="en-CA" w:eastAsia="ja-JP"/>
          </w:rPr>
          <w:t>3</w:t>
        </w:r>
      </w:ins>
      <w:del w:id="274" w:author="Gary Sullivan" w:date="2023-02-28T19:29:00Z">
        <w:r w:rsidRPr="002612D7" w:rsidDel="000D1FB9">
          <w:rPr>
            <w:rFonts w:ascii="Cambria" w:eastAsia="MS Mincho" w:hAnsi="Cambria"/>
            <w:b/>
            <w:sz w:val="24"/>
            <w:szCs w:val="24"/>
            <w:lang w:val="en-CA" w:eastAsia="ja-JP"/>
          </w:rPr>
          <w:delText>4</w:delText>
        </w:r>
      </w:del>
      <w:r w:rsidRPr="002612D7">
        <w:rPr>
          <w:rFonts w:ascii="Cambria" w:eastAsia="MS Mincho" w:hAnsi="Cambria"/>
          <w:b/>
          <w:sz w:val="24"/>
          <w:szCs w:val="24"/>
          <w:lang w:val="en-CA" w:eastAsia="ja-JP"/>
        </w:rPr>
        <w:tab/>
      </w:r>
      <w:r w:rsidRPr="00C91A50">
        <w:rPr>
          <w:rFonts w:ascii="Cambria" w:eastAsia="MS Mincho" w:hAnsi="Cambria"/>
          <w:b/>
          <w:sz w:val="24"/>
          <w:szCs w:val="24"/>
          <w:lang w:val="en-CA" w:eastAsia="ja-JP"/>
        </w:rPr>
        <w:t>Matrix coefficients</w:t>
      </w:r>
    </w:p>
    <w:p w14:paraId="3F4BF121"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r w:rsidRPr="00C91A50">
        <w:rPr>
          <w:rFonts w:ascii="Cambria" w:eastAsia="MS Mincho" w:hAnsi="Cambria"/>
          <w:i/>
          <w:szCs w:val="24"/>
          <w:lang w:val="en-CA"/>
        </w:rPr>
        <w:t>Type: Unsigned integer, enumeration</w:t>
      </w:r>
    </w:p>
    <w:p w14:paraId="5F6E5DD9"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r w:rsidRPr="00C91A50">
        <w:rPr>
          <w:rFonts w:ascii="Cambria" w:eastAsia="MS Mincho" w:hAnsi="Cambria"/>
          <w:i/>
          <w:szCs w:val="24"/>
          <w:lang w:val="en-CA"/>
        </w:rPr>
        <w:t>Range: 0 – 255, plus associated flag</w:t>
      </w:r>
    </w:p>
    <w:p w14:paraId="28132606"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r w:rsidRPr="00C91A50">
        <w:rPr>
          <w:rFonts w:ascii="Cambria" w:eastAsia="MS Mincho" w:hAnsi="Cambria"/>
          <w:b/>
          <w:szCs w:val="24"/>
          <w:lang w:val="en-CA"/>
        </w:rPr>
        <w:t>MatrixCoefficients</w:t>
      </w:r>
      <w:r w:rsidRPr="00C91A50">
        <w:rPr>
          <w:rFonts w:ascii="Cambria" w:eastAsia="MS Mincho" w:hAnsi="Cambria"/>
          <w:szCs w:val="24"/>
          <w:lang w:val="en-CA"/>
        </w:rPr>
        <w:t xml:space="preserve"> describes the matrix coefficients used in deriving luma and chroma signals from the green, blue, and red, or X, Y, and Z primaries, as specified in </w:t>
      </w:r>
      <w:r w:rsidRPr="00C91A50">
        <w:rPr>
          <w:rFonts w:ascii="Cambria" w:eastAsia="Calibri" w:hAnsi="Cambria"/>
          <w:szCs w:val="24"/>
          <w:lang w:val="en-CA"/>
        </w:rPr>
        <w:t>Table 5</w:t>
      </w:r>
      <w:r w:rsidRPr="00C91A50">
        <w:rPr>
          <w:rFonts w:ascii="Cambria" w:eastAsia="MS Mincho" w:hAnsi="Cambria"/>
          <w:szCs w:val="24"/>
          <w:lang w:val="en-CA"/>
        </w:rPr>
        <w:t xml:space="preserve"> and the formulae below.</w:t>
      </w:r>
    </w:p>
    <w:p w14:paraId="01A68601" w14:textId="77777777" w:rsidR="00C91A50" w:rsidRPr="00C91A50" w:rsidRDefault="00C91A50" w:rsidP="00C91A50">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r w:rsidRPr="00C91A50">
        <w:rPr>
          <w:rFonts w:ascii="Cambria" w:eastAsia="MS Mincho" w:hAnsi="Cambria"/>
          <w:szCs w:val="24"/>
          <w:lang w:val="en-CA"/>
        </w:rPr>
        <w:t>A flag, VideoFullRangeFlag, may be supplied with this code point (see below).</w:t>
      </w:r>
    </w:p>
    <w:p w14:paraId="6C6F9553" w14:textId="77777777" w:rsidR="00C91A50" w:rsidRPr="00C91A50" w:rsidRDefault="00C91A50" w:rsidP="00C91A50">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r w:rsidRPr="00C91A50">
        <w:rPr>
          <w:rFonts w:ascii="Cambria" w:eastAsia="MS Mincho" w:hAnsi="Cambria"/>
          <w:b/>
          <w:szCs w:val="24"/>
          <w:lang w:val="en-CA"/>
        </w:rPr>
        <w:t>VideoFullRangeFlag</w:t>
      </w:r>
      <w:r w:rsidRPr="00C91A50">
        <w:rPr>
          <w:rFonts w:ascii="Cambria" w:eastAsia="MS Mincho" w:hAnsi="Cambria"/>
          <w:szCs w:val="24"/>
          <w:lang w:val="en-CA"/>
        </w:rPr>
        <w:t xml:space="preserve"> specifies the scaling and offset values applied in association with the MatrixCoefficients. When not present or not specified, the value 0 for VideoFullRangeFlag would ordinarily be inferred as the default value for video imagery.</w:t>
      </w:r>
    </w:p>
    <w:p w14:paraId="0FC07D81"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r w:rsidRPr="00C91A50">
        <w:rPr>
          <w:rFonts w:ascii="Cambria" w:eastAsia="MS Mincho" w:hAnsi="Cambria"/>
          <w:szCs w:val="24"/>
          <w:lang w:val="en-CA"/>
        </w:rPr>
        <w:lastRenderedPageBreak/>
        <w:t>An 8-bit field should be adequate for representation of the MatrixCoefficients code point.</w:t>
      </w:r>
    </w:p>
    <w:p w14:paraId="669B6F8A"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r w:rsidRPr="00C91A50">
        <w:rPr>
          <w:rFonts w:ascii="Cambria" w:eastAsia="MS Mincho" w:hAnsi="Cambria"/>
          <w:szCs w:val="24"/>
          <w:lang w:val="en-CA"/>
        </w:rPr>
        <w:t>Certain values of MatrixCoefficients may be disallowed, depending on the application and the characteristics and format of the signal, e.g. with regard to combinations of the chroma format sampling structure and the values of BitDepth</w:t>
      </w:r>
      <w:r w:rsidRPr="00C91A50">
        <w:rPr>
          <w:rFonts w:ascii="Cambria" w:eastAsia="MS Mincho" w:hAnsi="Cambria"/>
          <w:szCs w:val="24"/>
          <w:vertAlign w:val="subscript"/>
          <w:lang w:val="en-CA"/>
        </w:rPr>
        <w:t>Y</w:t>
      </w:r>
      <w:r w:rsidRPr="00C91A50">
        <w:rPr>
          <w:rFonts w:ascii="Cambria" w:eastAsia="MS Mincho" w:hAnsi="Cambria"/>
          <w:szCs w:val="24"/>
          <w:lang w:val="en-CA"/>
        </w:rPr>
        <w:t xml:space="preserve"> and BitDepth</w:t>
      </w:r>
      <w:r w:rsidRPr="00C91A50">
        <w:rPr>
          <w:rFonts w:ascii="Cambria" w:eastAsia="MS Mincho" w:hAnsi="Cambria"/>
          <w:szCs w:val="24"/>
          <w:vertAlign w:val="subscript"/>
          <w:lang w:val="en-CA"/>
        </w:rPr>
        <w:t>C</w:t>
      </w:r>
      <w:r w:rsidRPr="00C91A50">
        <w:rPr>
          <w:rFonts w:ascii="Cambria" w:eastAsia="MS Mincho" w:hAnsi="Cambria"/>
          <w:szCs w:val="24"/>
          <w:lang w:val="en-CA"/>
        </w:rPr>
        <w:t>.</w:t>
      </w:r>
    </w:p>
    <w:p w14:paraId="7412EB61" w14:textId="77777777" w:rsidR="00C91A50" w:rsidRPr="00C91A50" w:rsidRDefault="00C91A50" w:rsidP="00C91A50">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r w:rsidRPr="00C91A50">
        <w:rPr>
          <w:rFonts w:ascii="Cambria" w:eastAsia="MS Mincho" w:hAnsi="Cambria"/>
          <w:szCs w:val="24"/>
          <w:lang w:val="en-CA"/>
        </w:rPr>
        <w:t>The interpretation of MatrixCoefficients is specified by the following formulae. E</w:t>
      </w:r>
      <w:r w:rsidRPr="00C91A50">
        <w:rPr>
          <w:rFonts w:ascii="Cambria" w:eastAsia="MS Mincho" w:hAnsi="Cambria"/>
          <w:szCs w:val="24"/>
          <w:vertAlign w:val="subscript"/>
          <w:lang w:val="en-CA"/>
        </w:rPr>
        <w:t>R</w:t>
      </w:r>
      <w:r w:rsidRPr="00C91A50">
        <w:rPr>
          <w:rFonts w:ascii="Cambria" w:eastAsia="MS Mincho" w:hAnsi="Cambria"/>
          <w:szCs w:val="24"/>
          <w:lang w:val="en-CA"/>
        </w:rPr>
        <w:t>, E</w:t>
      </w:r>
      <w:r w:rsidRPr="00C91A50">
        <w:rPr>
          <w:rFonts w:ascii="Cambria" w:eastAsia="MS Mincho" w:hAnsi="Cambria"/>
          <w:szCs w:val="24"/>
          <w:vertAlign w:val="subscript"/>
          <w:lang w:val="en-CA"/>
        </w:rPr>
        <w:t>G</w:t>
      </w:r>
      <w:r w:rsidRPr="00C91A50">
        <w:rPr>
          <w:rFonts w:ascii="Cambria" w:eastAsia="MS Mincho" w:hAnsi="Cambria"/>
          <w:szCs w:val="24"/>
          <w:lang w:val="en-CA"/>
        </w:rPr>
        <w:t>, and E</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are defined as "linear-domain" real-valued signals based on the indicated colour primaries (see </w:t>
      </w:r>
      <w:r w:rsidRPr="00C91A50">
        <w:rPr>
          <w:rFonts w:ascii="Cambria" w:eastAsia="Calibri" w:hAnsi="Cambria"/>
          <w:szCs w:val="24"/>
          <w:lang w:val="en-CA"/>
        </w:rPr>
        <w:t>8.1</w:t>
      </w:r>
      <w:r w:rsidRPr="00C91A50">
        <w:rPr>
          <w:rFonts w:ascii="Cambria" w:eastAsia="MS Mincho" w:hAnsi="Cambria"/>
          <w:szCs w:val="24"/>
          <w:lang w:val="en-CA"/>
        </w:rPr>
        <w:t>) before applying the transfer characteristics (see 8.2).</w:t>
      </w:r>
    </w:p>
    <w:p w14:paraId="14DCD7CF" w14:textId="2591ABE1" w:rsidR="00C91A50" w:rsidRPr="00C91A50" w:rsidRDefault="00C91A50" w:rsidP="00C91A50">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r w:rsidRPr="00C91A50">
        <w:rPr>
          <w:rFonts w:ascii="Cambria" w:eastAsia="MS Mincho" w:hAnsi="Cambria"/>
          <w:szCs w:val="24"/>
          <w:lang w:val="en-CA"/>
        </w:rPr>
        <w:t xml:space="preserve">For purposes of the YZX representation when MatrixCoefficients is equal to 0, the symbols R, G, and B are substituted for X, Y, and Z, respectively, in the following descriptions of </w:t>
      </w:r>
      <w:r w:rsidRPr="00C91A50">
        <w:rPr>
          <w:rFonts w:ascii="Cambria" w:eastAsia="Calibri" w:hAnsi="Cambria"/>
          <w:szCs w:val="24"/>
          <w:lang w:val="en-CA"/>
        </w:rPr>
        <w:t>Formulae (12) to (14)</w:t>
      </w:r>
      <w:r w:rsidRPr="00C91A50">
        <w:rPr>
          <w:rFonts w:ascii="Cambria" w:eastAsia="MS Mincho" w:hAnsi="Cambria"/>
          <w:szCs w:val="24"/>
          <w:lang w:val="en-CA"/>
        </w:rPr>
        <w:t>, Formulae (15) to (17), Formulae (25) to (27), and Formulae (31) to (33).</w:t>
      </w:r>
    </w:p>
    <w:p w14:paraId="774FE581"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r w:rsidRPr="00C91A50">
        <w:rPr>
          <w:rFonts w:ascii="Cambria" w:eastAsia="MS Mincho" w:hAnsi="Cambria"/>
          <w:szCs w:val="24"/>
          <w:lang w:val="en-CA"/>
        </w:rPr>
        <w:t>Nominal peak white is specified as having E</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equal to 1, E</w:t>
      </w:r>
      <w:r w:rsidRPr="00C91A50">
        <w:rPr>
          <w:rFonts w:ascii="Cambria" w:eastAsia="MS Mincho" w:hAnsi="Cambria"/>
          <w:szCs w:val="24"/>
          <w:vertAlign w:val="subscript"/>
          <w:lang w:val="en-CA"/>
        </w:rPr>
        <w:t>G</w:t>
      </w:r>
      <w:r w:rsidRPr="00C91A50">
        <w:rPr>
          <w:rFonts w:ascii="Cambria" w:eastAsia="MS Mincho" w:hAnsi="Cambria"/>
          <w:szCs w:val="24"/>
          <w:lang w:val="en-CA"/>
        </w:rPr>
        <w:t xml:space="preserve"> equal to 1, and E</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equal to 1.</w:t>
      </w:r>
    </w:p>
    <w:p w14:paraId="4F2486BD"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r w:rsidRPr="00C91A50">
        <w:rPr>
          <w:rFonts w:ascii="Cambria" w:eastAsia="MS Mincho" w:hAnsi="Cambria"/>
          <w:szCs w:val="24"/>
          <w:lang w:val="en-CA"/>
        </w:rPr>
        <w:t>Nominal black is specified as having E</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equal to 0, E</w:t>
      </w:r>
      <w:r w:rsidRPr="00C91A50">
        <w:rPr>
          <w:rFonts w:ascii="Cambria" w:eastAsia="MS Mincho" w:hAnsi="Cambria"/>
          <w:szCs w:val="24"/>
          <w:vertAlign w:val="subscript"/>
          <w:lang w:val="en-CA"/>
        </w:rPr>
        <w:t>G</w:t>
      </w:r>
      <w:r w:rsidRPr="00C91A50">
        <w:rPr>
          <w:rFonts w:ascii="Cambria" w:eastAsia="MS Mincho" w:hAnsi="Cambria"/>
          <w:szCs w:val="24"/>
          <w:lang w:val="en-CA"/>
        </w:rPr>
        <w:t xml:space="preserve"> equal to 0, and E</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equal to 0.</w:t>
      </w:r>
    </w:p>
    <w:p w14:paraId="4751EAAF"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r w:rsidRPr="00C91A50">
        <w:rPr>
          <w:rFonts w:ascii="Cambria" w:eastAsia="MS Mincho" w:hAnsi="Cambria"/>
          <w:szCs w:val="24"/>
          <w:lang w:val="en-CA"/>
        </w:rPr>
        <w:t>The application of the transfer characteristics function is denoted by ( x )′ for an argument x.</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259"/>
      </w:tblGrid>
      <w:tr w:rsidR="00C91A50" w:rsidRPr="00C91A50" w14:paraId="0D5E2BE7" w14:textId="77777777" w:rsidTr="007E0E3E">
        <w:tc>
          <w:tcPr>
            <w:tcW w:w="675" w:type="dxa"/>
          </w:tcPr>
          <w:p w14:paraId="2CA5163D"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9259" w:type="dxa"/>
          </w:tcPr>
          <w:p w14:paraId="5452F3C2" w14:textId="607BA0D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If MatrixCoefficients is not equal to 14</w:t>
            </w:r>
            <w:r w:rsidR="002612D7">
              <w:rPr>
                <w:rFonts w:ascii="Cambria" w:hAnsi="Cambria"/>
                <w:szCs w:val="24"/>
                <w:lang w:val="en-CA"/>
              </w:rPr>
              <w:t xml:space="preserve"> or 17</w:t>
            </w:r>
            <w:r w:rsidRPr="00C91A50">
              <w:rPr>
                <w:rFonts w:ascii="Cambria" w:hAnsi="Cambria"/>
                <w:szCs w:val="24"/>
                <w:lang w:val="en-CA"/>
              </w:rPr>
              <w:t>, the signals E′</w:t>
            </w:r>
            <w:r w:rsidRPr="00C91A50">
              <w:rPr>
                <w:rFonts w:ascii="Cambria" w:hAnsi="Cambria"/>
                <w:szCs w:val="24"/>
                <w:vertAlign w:val="subscript"/>
                <w:lang w:val="en-CA"/>
              </w:rPr>
              <w:t>R</w:t>
            </w:r>
            <w:r w:rsidRPr="00C91A50">
              <w:rPr>
                <w:rFonts w:ascii="Cambria" w:hAnsi="Cambria"/>
                <w:szCs w:val="24"/>
                <w:lang w:val="en-CA"/>
              </w:rPr>
              <w:t>, E′</w:t>
            </w:r>
            <w:r w:rsidRPr="00C91A50">
              <w:rPr>
                <w:rFonts w:ascii="Cambria" w:hAnsi="Cambria"/>
                <w:szCs w:val="24"/>
                <w:vertAlign w:val="subscript"/>
                <w:lang w:val="en-CA"/>
              </w:rPr>
              <w:t>G</w:t>
            </w:r>
            <w:r w:rsidRPr="00C91A50">
              <w:rPr>
                <w:rFonts w:ascii="Cambria" w:hAnsi="Cambria"/>
                <w:szCs w:val="24"/>
                <w:lang w:val="en-CA"/>
              </w:rPr>
              <w:t>, and E′</w:t>
            </w:r>
            <w:r w:rsidRPr="00C91A50">
              <w:rPr>
                <w:rFonts w:ascii="Cambria" w:hAnsi="Cambria"/>
                <w:szCs w:val="24"/>
                <w:vertAlign w:val="subscript"/>
                <w:lang w:val="en-CA"/>
              </w:rPr>
              <w:t>B</w:t>
            </w:r>
            <w:r w:rsidRPr="00C91A50">
              <w:rPr>
                <w:rFonts w:ascii="Cambria" w:hAnsi="Cambria"/>
                <w:szCs w:val="24"/>
                <w:lang w:val="en-CA"/>
              </w:rPr>
              <w:t xml:space="preserve"> are determined by application of the transfer characteristics function as per </w:t>
            </w:r>
            <w:r w:rsidRPr="00C91A50">
              <w:rPr>
                <w:rFonts w:ascii="Cambria" w:eastAsia="Calibri" w:hAnsi="Cambria"/>
                <w:szCs w:val="24"/>
                <w:lang w:val="en-CA"/>
              </w:rPr>
              <w:t>Formulae (12) to (14)</w:t>
            </w:r>
            <w:r w:rsidRPr="00C91A50">
              <w:rPr>
                <w:rFonts w:ascii="Cambria" w:hAnsi="Cambria"/>
                <w:szCs w:val="24"/>
                <w:lang w:val="en-CA"/>
              </w:rPr>
              <w:t>:</w:t>
            </w:r>
          </w:p>
        </w:tc>
      </w:tr>
    </w:tbl>
    <w:p w14:paraId="70C6E8E6"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R</w:t>
      </w:r>
      <w:r w:rsidRPr="00C91A50">
        <w:rPr>
          <w:rFonts w:ascii="Cambria" w:eastAsia="MS Mincho" w:hAnsi="Cambria"/>
          <w:szCs w:val="24"/>
          <w:lang w:val="en-CA"/>
        </w:rPr>
        <w:t> = (E</w:t>
      </w:r>
      <w:r w:rsidRPr="00C91A50">
        <w:rPr>
          <w:rFonts w:ascii="Cambria" w:eastAsia="MS Mincho" w:hAnsi="Cambria"/>
          <w:szCs w:val="24"/>
          <w:vertAlign w:val="subscript"/>
          <w:lang w:val="en-CA"/>
        </w:rPr>
        <w:t>R</w:t>
      </w:r>
      <w:r w:rsidRPr="00C91A50">
        <w:rPr>
          <w:rFonts w:ascii="Cambria" w:eastAsia="MS Mincho" w:hAnsi="Cambria"/>
          <w:szCs w:val="24"/>
          <w:lang w:val="en-CA"/>
        </w:rPr>
        <w:t>)′</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(12)</w:t>
      </w:r>
    </w:p>
    <w:p w14:paraId="19E1B14C"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G</w:t>
      </w:r>
      <w:r w:rsidRPr="00C91A50">
        <w:rPr>
          <w:rFonts w:ascii="Cambria" w:eastAsia="MS Mincho" w:hAnsi="Cambria"/>
          <w:szCs w:val="24"/>
          <w:lang w:val="en-CA"/>
        </w:rPr>
        <w:t> = (E</w:t>
      </w:r>
      <w:r w:rsidRPr="00C91A50">
        <w:rPr>
          <w:rFonts w:ascii="Cambria" w:eastAsia="MS Mincho" w:hAnsi="Cambria"/>
          <w:szCs w:val="24"/>
          <w:vertAlign w:val="subscript"/>
          <w:lang w:val="en-CA"/>
        </w:rPr>
        <w:t>G</w:t>
      </w:r>
      <w:r w:rsidRPr="00C91A50">
        <w:rPr>
          <w:rFonts w:ascii="Cambria" w:eastAsia="MS Mincho" w:hAnsi="Cambria"/>
          <w:szCs w:val="24"/>
          <w:lang w:val="en-CA"/>
        </w:rPr>
        <w:t>)′</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(13)</w:t>
      </w:r>
    </w:p>
    <w:p w14:paraId="025B8043"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B</w:t>
      </w:r>
      <w:r w:rsidRPr="00C91A50">
        <w:rPr>
          <w:rFonts w:ascii="Cambria" w:eastAsia="MS Mincho" w:hAnsi="Cambria"/>
          <w:szCs w:val="24"/>
          <w:lang w:val="en-CA"/>
        </w:rPr>
        <w:t> = (E</w:t>
      </w:r>
      <w:r w:rsidRPr="00C91A50">
        <w:rPr>
          <w:rFonts w:ascii="Cambria" w:eastAsia="MS Mincho" w:hAnsi="Cambria"/>
          <w:szCs w:val="24"/>
          <w:vertAlign w:val="subscript"/>
          <w:lang w:val="en-CA"/>
        </w:rPr>
        <w:t>B</w:t>
      </w:r>
      <w:r w:rsidRPr="00C91A50">
        <w:rPr>
          <w:rFonts w:ascii="Cambria" w:eastAsia="MS Mincho" w:hAnsi="Cambria"/>
          <w:szCs w:val="24"/>
          <w:lang w:val="en-CA"/>
        </w:rPr>
        <w:t>)′</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(14)</w:t>
      </w:r>
    </w:p>
    <w:tbl>
      <w:tblPr>
        <w:tblStyle w:val="TableGrid"/>
        <w:tblW w:w="9990" w:type="dxa"/>
        <w:tblLook w:val="04A0" w:firstRow="1" w:lastRow="0" w:firstColumn="1" w:lastColumn="0" w:noHBand="0" w:noVBand="1"/>
      </w:tblPr>
      <w:tblGrid>
        <w:gridCol w:w="675"/>
        <w:gridCol w:w="709"/>
        <w:gridCol w:w="8606"/>
      </w:tblGrid>
      <w:tr w:rsidR="00C91A50" w:rsidRPr="00C91A50" w14:paraId="265F4344" w14:textId="77777777" w:rsidTr="009C5590">
        <w:tc>
          <w:tcPr>
            <w:tcW w:w="675" w:type="dxa"/>
            <w:tcBorders>
              <w:top w:val="nil"/>
              <w:left w:val="nil"/>
              <w:bottom w:val="nil"/>
              <w:right w:val="nil"/>
            </w:tcBorders>
          </w:tcPr>
          <w:p w14:paraId="0B54410B"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9315" w:type="dxa"/>
            <w:gridSpan w:val="2"/>
            <w:tcBorders>
              <w:top w:val="nil"/>
              <w:left w:val="nil"/>
              <w:bottom w:val="nil"/>
              <w:right w:val="nil"/>
            </w:tcBorders>
          </w:tcPr>
          <w:p w14:paraId="3A4FE70A"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In this case, the range of E′</w:t>
            </w:r>
            <w:r w:rsidRPr="00C91A50">
              <w:rPr>
                <w:rFonts w:ascii="Cambria" w:hAnsi="Cambria"/>
                <w:szCs w:val="24"/>
                <w:vertAlign w:val="subscript"/>
                <w:lang w:val="en-CA"/>
              </w:rPr>
              <w:t>R</w:t>
            </w:r>
            <w:r w:rsidRPr="00C91A50">
              <w:rPr>
                <w:rFonts w:ascii="Cambria" w:hAnsi="Cambria"/>
                <w:szCs w:val="24"/>
                <w:lang w:val="en-CA"/>
              </w:rPr>
              <w:t>, E′</w:t>
            </w:r>
            <w:r w:rsidRPr="00C91A50">
              <w:rPr>
                <w:rFonts w:ascii="Cambria" w:hAnsi="Cambria"/>
                <w:szCs w:val="24"/>
                <w:vertAlign w:val="subscript"/>
                <w:lang w:val="en-CA"/>
              </w:rPr>
              <w:t>G</w:t>
            </w:r>
            <w:r w:rsidRPr="00C91A50">
              <w:rPr>
                <w:rFonts w:ascii="Cambria" w:hAnsi="Cambria"/>
                <w:szCs w:val="24"/>
                <w:lang w:val="en-CA"/>
              </w:rPr>
              <w:t>, and E′</w:t>
            </w:r>
            <w:r w:rsidRPr="00C91A50">
              <w:rPr>
                <w:rFonts w:ascii="Cambria" w:hAnsi="Cambria"/>
                <w:szCs w:val="24"/>
                <w:vertAlign w:val="subscript"/>
                <w:lang w:val="en-CA"/>
              </w:rPr>
              <w:t>B</w:t>
            </w:r>
            <w:r w:rsidRPr="00C91A50">
              <w:rPr>
                <w:rFonts w:ascii="Cambria" w:hAnsi="Cambria"/>
                <w:szCs w:val="24"/>
                <w:lang w:val="en-CA"/>
              </w:rPr>
              <w:t xml:space="preserve"> is specified as follows:</w:t>
            </w:r>
          </w:p>
        </w:tc>
      </w:tr>
      <w:tr w:rsidR="00C91A50" w:rsidRPr="00C91A50" w14:paraId="3029B595" w14:textId="77777777" w:rsidTr="009C5590">
        <w:tc>
          <w:tcPr>
            <w:tcW w:w="675" w:type="dxa"/>
            <w:tcBorders>
              <w:top w:val="nil"/>
              <w:left w:val="nil"/>
              <w:bottom w:val="nil"/>
              <w:right w:val="nil"/>
            </w:tcBorders>
          </w:tcPr>
          <w:p w14:paraId="2FA44DB0"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p>
        </w:tc>
        <w:tc>
          <w:tcPr>
            <w:tcW w:w="709" w:type="dxa"/>
            <w:tcBorders>
              <w:top w:val="nil"/>
              <w:left w:val="nil"/>
              <w:bottom w:val="nil"/>
              <w:right w:val="nil"/>
            </w:tcBorders>
          </w:tcPr>
          <w:p w14:paraId="4D452570"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8606" w:type="dxa"/>
            <w:tcBorders>
              <w:top w:val="nil"/>
              <w:left w:val="nil"/>
              <w:bottom w:val="nil"/>
              <w:right w:val="nil"/>
            </w:tcBorders>
          </w:tcPr>
          <w:p w14:paraId="70BA24FB" w14:textId="14F8980A"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If TransferCharacteristics is equal to 11 or 12, o</w:t>
            </w:r>
            <w:r w:rsidRPr="00C91A50">
              <w:rPr>
                <w:rFonts w:ascii="Cambria" w:hAnsi="Cambria"/>
                <w:szCs w:val="22"/>
                <w:lang w:val="en-CA"/>
              </w:rPr>
              <w:t xml:space="preserve">r TransferCharacteristics is equal to 13 and MatrixCoefficients is not equal to 0, </w:t>
            </w:r>
            <w:r w:rsidRPr="00C91A50">
              <w:rPr>
                <w:rFonts w:ascii="Cambria" w:hAnsi="Cambria"/>
                <w:szCs w:val="24"/>
                <w:lang w:val="en-CA"/>
              </w:rPr>
              <w:t>E′</w:t>
            </w:r>
            <w:r w:rsidRPr="00C91A50">
              <w:rPr>
                <w:rFonts w:ascii="Cambria" w:hAnsi="Cambria"/>
                <w:szCs w:val="24"/>
                <w:vertAlign w:val="subscript"/>
                <w:lang w:val="en-CA"/>
              </w:rPr>
              <w:t>R</w:t>
            </w:r>
            <w:r w:rsidRPr="00C91A50">
              <w:rPr>
                <w:rFonts w:ascii="Cambria" w:hAnsi="Cambria"/>
                <w:szCs w:val="24"/>
                <w:lang w:val="en-CA"/>
              </w:rPr>
              <w:t>, E′</w:t>
            </w:r>
            <w:r w:rsidRPr="00C91A50">
              <w:rPr>
                <w:rFonts w:ascii="Cambria" w:hAnsi="Cambria"/>
                <w:szCs w:val="24"/>
                <w:vertAlign w:val="subscript"/>
                <w:lang w:val="en-CA"/>
              </w:rPr>
              <w:t>G</w:t>
            </w:r>
            <w:r w:rsidRPr="00C91A50">
              <w:rPr>
                <w:rFonts w:ascii="Cambria" w:hAnsi="Cambria"/>
                <w:szCs w:val="24"/>
                <w:lang w:val="en-CA"/>
              </w:rPr>
              <w:t>, and E′</w:t>
            </w:r>
            <w:r w:rsidRPr="00C91A50">
              <w:rPr>
                <w:rFonts w:ascii="Cambria" w:hAnsi="Cambria"/>
                <w:szCs w:val="24"/>
                <w:vertAlign w:val="subscript"/>
                <w:lang w:val="en-CA"/>
              </w:rPr>
              <w:t>B</w:t>
            </w:r>
            <w:r w:rsidRPr="00C91A50">
              <w:rPr>
                <w:rFonts w:ascii="Cambria" w:hAnsi="Cambria"/>
                <w:szCs w:val="24"/>
                <w:lang w:val="en-CA"/>
              </w:rPr>
              <w:t xml:space="preserve"> are real numbers with values that have a larger range than the range of 0 to 1, inclusive, and their range is not specified in this document.</w:t>
            </w:r>
          </w:p>
        </w:tc>
      </w:tr>
      <w:tr w:rsidR="00C91A50" w:rsidRPr="00C91A50" w14:paraId="55186263" w14:textId="77777777" w:rsidTr="009C5590">
        <w:tc>
          <w:tcPr>
            <w:tcW w:w="675" w:type="dxa"/>
            <w:tcBorders>
              <w:top w:val="nil"/>
              <w:left w:val="nil"/>
              <w:bottom w:val="nil"/>
              <w:right w:val="nil"/>
            </w:tcBorders>
          </w:tcPr>
          <w:p w14:paraId="4B27ED78"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p>
        </w:tc>
        <w:tc>
          <w:tcPr>
            <w:tcW w:w="709" w:type="dxa"/>
            <w:tcBorders>
              <w:top w:val="nil"/>
              <w:left w:val="nil"/>
              <w:bottom w:val="nil"/>
              <w:right w:val="nil"/>
            </w:tcBorders>
          </w:tcPr>
          <w:p w14:paraId="55CDF45A"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8606" w:type="dxa"/>
            <w:tcBorders>
              <w:top w:val="nil"/>
              <w:left w:val="nil"/>
              <w:bottom w:val="nil"/>
              <w:right w:val="nil"/>
            </w:tcBorders>
          </w:tcPr>
          <w:p w14:paraId="5923FFC7" w14:textId="2D39E022"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Otherwise, E′</w:t>
            </w:r>
            <w:r w:rsidRPr="00C91A50">
              <w:rPr>
                <w:rFonts w:ascii="Cambria" w:hAnsi="Cambria"/>
                <w:szCs w:val="24"/>
                <w:vertAlign w:val="subscript"/>
                <w:lang w:val="en-CA"/>
              </w:rPr>
              <w:t>R</w:t>
            </w:r>
            <w:r w:rsidRPr="00C91A50">
              <w:rPr>
                <w:rFonts w:ascii="Cambria" w:hAnsi="Cambria"/>
                <w:szCs w:val="24"/>
                <w:lang w:val="en-CA"/>
              </w:rPr>
              <w:t>, E′</w:t>
            </w:r>
            <w:r w:rsidRPr="00C91A50">
              <w:rPr>
                <w:rFonts w:ascii="Cambria" w:hAnsi="Cambria"/>
                <w:szCs w:val="24"/>
                <w:vertAlign w:val="subscript"/>
                <w:lang w:val="en-CA"/>
              </w:rPr>
              <w:t>G</w:t>
            </w:r>
            <w:r w:rsidRPr="00C91A50">
              <w:rPr>
                <w:rFonts w:ascii="Cambria" w:hAnsi="Cambria"/>
                <w:szCs w:val="24"/>
                <w:lang w:val="en-CA"/>
              </w:rPr>
              <w:t>, and E′</w:t>
            </w:r>
            <w:r w:rsidRPr="00C91A50">
              <w:rPr>
                <w:rFonts w:ascii="Cambria" w:hAnsi="Cambria"/>
                <w:szCs w:val="24"/>
                <w:vertAlign w:val="subscript"/>
                <w:lang w:val="en-CA"/>
              </w:rPr>
              <w:t>B</w:t>
            </w:r>
            <w:r w:rsidRPr="00C91A50">
              <w:rPr>
                <w:rFonts w:ascii="Cambria" w:hAnsi="Cambria"/>
                <w:szCs w:val="24"/>
                <w:lang w:val="en-CA"/>
              </w:rPr>
              <w:t xml:space="preserve"> are real numbers in the range of 0 to 1.</w:t>
            </w:r>
          </w:p>
        </w:tc>
      </w:tr>
      <w:tr w:rsidR="00C91A50" w:rsidRPr="00C91A50" w14:paraId="1E1BDB61" w14:textId="77777777" w:rsidTr="009C5590">
        <w:tc>
          <w:tcPr>
            <w:tcW w:w="675" w:type="dxa"/>
            <w:tcBorders>
              <w:top w:val="nil"/>
              <w:left w:val="nil"/>
              <w:bottom w:val="nil"/>
              <w:right w:val="nil"/>
            </w:tcBorders>
          </w:tcPr>
          <w:p w14:paraId="23835BCA"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9315" w:type="dxa"/>
            <w:gridSpan w:val="2"/>
            <w:tcBorders>
              <w:top w:val="nil"/>
              <w:left w:val="nil"/>
              <w:bottom w:val="nil"/>
              <w:right w:val="nil"/>
            </w:tcBorders>
          </w:tcPr>
          <w:p w14:paraId="01651679" w14:textId="45654043"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Otherwise (MatrixCoefficients is equal to 14</w:t>
            </w:r>
            <w:r w:rsidR="002612D7">
              <w:rPr>
                <w:rFonts w:ascii="Cambria" w:hAnsi="Cambria"/>
                <w:szCs w:val="24"/>
                <w:lang w:val="en-CA"/>
              </w:rPr>
              <w:t xml:space="preserve"> or 17</w:t>
            </w:r>
            <w:r w:rsidRPr="00C91A50">
              <w:rPr>
                <w:rFonts w:ascii="Cambria" w:hAnsi="Cambria"/>
                <w:szCs w:val="24"/>
                <w:lang w:val="en-CA"/>
              </w:rPr>
              <w:t xml:space="preserve">), the </w:t>
            </w:r>
            <w:del w:id="275" w:author="Gary Sullivan" w:date="2023-02-23T11:40:00Z">
              <w:r w:rsidRPr="00C91A50" w:rsidDel="00E72302">
                <w:rPr>
                  <w:rFonts w:ascii="Cambria" w:hAnsi="Cambria"/>
                  <w:szCs w:val="24"/>
                  <w:lang w:val="en-CA"/>
                </w:rPr>
                <w:delText xml:space="preserve">"linear-domain" real-valued </w:delText>
              </w:r>
            </w:del>
            <w:r w:rsidRPr="00C91A50">
              <w:rPr>
                <w:rFonts w:ascii="Cambria" w:hAnsi="Cambria"/>
                <w:szCs w:val="24"/>
                <w:lang w:val="en-CA"/>
              </w:rPr>
              <w:t>signals E</w:t>
            </w:r>
            <w:ins w:id="276" w:author="Gary Sullivan" w:date="2023-02-23T11:41:00Z">
              <w:r w:rsidR="00E72302" w:rsidRPr="00E72302">
                <w:rPr>
                  <w:rFonts w:ascii="Cambria" w:hAnsi="Cambria"/>
                  <w:szCs w:val="24"/>
                  <w:lang w:val="en-GB"/>
                </w:rPr>
                <w:t>′</w:t>
              </w:r>
            </w:ins>
            <w:r w:rsidRPr="00C91A50">
              <w:rPr>
                <w:rFonts w:ascii="Cambria" w:hAnsi="Cambria"/>
                <w:szCs w:val="24"/>
                <w:vertAlign w:val="subscript"/>
                <w:lang w:val="en-CA"/>
              </w:rPr>
              <w:t>L</w:t>
            </w:r>
            <w:r w:rsidRPr="00C91A50">
              <w:rPr>
                <w:rFonts w:ascii="Cambria" w:hAnsi="Cambria"/>
                <w:szCs w:val="24"/>
                <w:lang w:val="en-CA"/>
              </w:rPr>
              <w:t>, E</w:t>
            </w:r>
            <w:ins w:id="277" w:author="Gary Sullivan" w:date="2023-02-23T11:41:00Z">
              <w:r w:rsidR="00E72302" w:rsidRPr="00E72302">
                <w:rPr>
                  <w:rFonts w:ascii="Cambria" w:hAnsi="Cambria"/>
                  <w:szCs w:val="24"/>
                  <w:lang w:val="en-GB"/>
                </w:rPr>
                <w:t>′</w:t>
              </w:r>
            </w:ins>
            <w:r w:rsidRPr="00C91A50">
              <w:rPr>
                <w:rFonts w:ascii="Cambria" w:hAnsi="Cambria"/>
                <w:szCs w:val="24"/>
                <w:vertAlign w:val="subscript"/>
                <w:lang w:val="en-CA"/>
              </w:rPr>
              <w:t>M</w:t>
            </w:r>
            <w:r w:rsidRPr="00C91A50">
              <w:rPr>
                <w:rFonts w:ascii="Cambria" w:hAnsi="Cambria"/>
                <w:szCs w:val="24"/>
                <w:lang w:val="en-CA"/>
              </w:rPr>
              <w:t>, and E</w:t>
            </w:r>
            <w:ins w:id="278" w:author="Gary Sullivan" w:date="2023-02-23T11:41:00Z">
              <w:r w:rsidR="00E72302" w:rsidRPr="00E72302">
                <w:rPr>
                  <w:rFonts w:ascii="Cambria" w:hAnsi="Cambria"/>
                  <w:szCs w:val="24"/>
                  <w:lang w:val="en-GB"/>
                </w:rPr>
                <w:t>′</w:t>
              </w:r>
            </w:ins>
            <w:r w:rsidRPr="00C91A50">
              <w:rPr>
                <w:rFonts w:ascii="Cambria" w:hAnsi="Cambria"/>
                <w:szCs w:val="24"/>
                <w:vertAlign w:val="subscript"/>
                <w:lang w:val="en-CA"/>
              </w:rPr>
              <w:t>S</w:t>
            </w:r>
            <w:r w:rsidRPr="00C91A50">
              <w:rPr>
                <w:rFonts w:ascii="Cambria" w:hAnsi="Cambria"/>
                <w:szCs w:val="24"/>
                <w:lang w:val="en-CA"/>
              </w:rPr>
              <w:t xml:space="preserve"> are determined </w:t>
            </w:r>
            <w:del w:id="279" w:author="Gary Sullivan" w:date="2023-02-23T11:42:00Z">
              <w:r w:rsidRPr="00C91A50" w:rsidDel="00E72302">
                <w:rPr>
                  <w:rFonts w:ascii="Cambria" w:hAnsi="Cambria"/>
                  <w:szCs w:val="24"/>
                  <w:lang w:val="en-CA"/>
                </w:rPr>
                <w:delText xml:space="preserve">as </w:delText>
              </w:r>
            </w:del>
            <w:ins w:id="280" w:author="Gary Sullivan" w:date="2023-02-23T11:42:00Z">
              <w:r w:rsidR="00E72302">
                <w:rPr>
                  <w:rFonts w:ascii="Cambria" w:hAnsi="Cambria"/>
                  <w:szCs w:val="24"/>
                  <w:lang w:val="en-CA"/>
                </w:rPr>
                <w:t>by the following ordered steps</w:t>
              </w:r>
            </w:ins>
            <w:del w:id="281" w:author="Gary Sullivan" w:date="2023-02-23T10:55:00Z">
              <w:r w:rsidRPr="00DD3506" w:rsidDel="00DD3506">
                <w:rPr>
                  <w:rFonts w:ascii="Cambria" w:hAnsi="Cambria"/>
                  <w:szCs w:val="24"/>
                  <w:lang w:val="en-CA"/>
                </w:rPr>
                <w:delText xml:space="preserve">per </w:delText>
              </w:r>
              <w:r w:rsidRPr="00DD3506" w:rsidDel="00DD3506">
                <w:rPr>
                  <w:rFonts w:ascii="Cambria" w:eastAsia="Calibri" w:hAnsi="Cambria"/>
                  <w:szCs w:val="24"/>
                  <w:lang w:val="en-CA"/>
                </w:rPr>
                <w:delText>Formulae (15) to (17)</w:delText>
              </w:r>
            </w:del>
            <w:r w:rsidRPr="00C91A50">
              <w:rPr>
                <w:rFonts w:ascii="Cambria" w:hAnsi="Cambria"/>
                <w:szCs w:val="24"/>
                <w:lang w:val="en-CA"/>
              </w:rPr>
              <w:t>:</w:t>
            </w:r>
          </w:p>
        </w:tc>
      </w:tr>
      <w:tr w:rsidR="00DD3506" w:rsidRPr="00C91A50" w14:paraId="1E3339C5" w14:textId="77777777" w:rsidTr="009C5590">
        <w:trPr>
          <w:ins w:id="282" w:author="Gary Sullivan" w:date="2023-02-23T10:52:00Z"/>
        </w:trPr>
        <w:tc>
          <w:tcPr>
            <w:tcW w:w="675" w:type="dxa"/>
            <w:tcBorders>
              <w:top w:val="nil"/>
              <w:left w:val="nil"/>
              <w:bottom w:val="nil"/>
              <w:right w:val="nil"/>
            </w:tcBorders>
          </w:tcPr>
          <w:p w14:paraId="31B9B285" w14:textId="77777777" w:rsidR="00DD3506" w:rsidRPr="00C91A50" w:rsidRDefault="00DD3506" w:rsidP="00D91C0C">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ins w:id="283" w:author="Gary Sullivan" w:date="2023-02-23T10:52:00Z"/>
                <w:rFonts w:ascii="Cambria" w:eastAsia="Calibri" w:hAnsi="Cambria"/>
                <w:szCs w:val="22"/>
                <w:lang w:val="en-CA"/>
              </w:rPr>
            </w:pPr>
          </w:p>
        </w:tc>
        <w:tc>
          <w:tcPr>
            <w:tcW w:w="709" w:type="dxa"/>
            <w:tcBorders>
              <w:top w:val="nil"/>
              <w:left w:val="nil"/>
              <w:bottom w:val="nil"/>
              <w:right w:val="nil"/>
            </w:tcBorders>
          </w:tcPr>
          <w:p w14:paraId="3C0273E1" w14:textId="37FC8DA6" w:rsidR="00DD3506" w:rsidRPr="00C91A50" w:rsidRDefault="00DD3506" w:rsidP="00D91C0C">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ins w:id="284" w:author="Gary Sullivan" w:date="2023-02-23T10:52:00Z"/>
                <w:rFonts w:ascii="Cambria" w:eastAsia="Calibri" w:hAnsi="Cambria"/>
                <w:szCs w:val="22"/>
                <w:lang w:val="en-CA"/>
              </w:rPr>
            </w:pPr>
            <w:ins w:id="285" w:author="Gary Sullivan" w:date="2023-02-23T10:53:00Z">
              <w:r>
                <w:rPr>
                  <w:rFonts w:ascii="Cambria" w:hAnsi="Cambria"/>
                  <w:szCs w:val="22"/>
                  <w:lang w:val="en-CA"/>
                </w:rPr>
                <w:t>a)</w:t>
              </w:r>
            </w:ins>
          </w:p>
        </w:tc>
        <w:tc>
          <w:tcPr>
            <w:tcW w:w="8606" w:type="dxa"/>
            <w:gridSpan w:val="2"/>
            <w:tcBorders>
              <w:top w:val="nil"/>
              <w:left w:val="nil"/>
              <w:bottom w:val="nil"/>
              <w:right w:val="nil"/>
            </w:tcBorders>
          </w:tcPr>
          <w:p w14:paraId="4524573B" w14:textId="4422C944" w:rsidR="00DD3506" w:rsidRPr="00C91A50" w:rsidRDefault="00DD3506" w:rsidP="00D91C0C">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ins w:id="286" w:author="Gary Sullivan" w:date="2023-02-23T10:52:00Z"/>
                <w:rFonts w:ascii="Cambria" w:eastAsia="Calibri" w:hAnsi="Cambria"/>
                <w:szCs w:val="22"/>
                <w:lang w:val="en-CA"/>
              </w:rPr>
            </w:pPr>
            <w:ins w:id="287" w:author="Gary Sullivan" w:date="2023-02-23T10:54:00Z">
              <w:r w:rsidRPr="00DD3506">
                <w:rPr>
                  <w:rFonts w:ascii="Cambria" w:hAnsi="Cambria"/>
                  <w:szCs w:val="24"/>
                  <w:lang w:val="en-GB"/>
                </w:rPr>
                <w:t>The "linear-domain" real-valued signals E</w:t>
              </w:r>
              <w:r w:rsidRPr="00DD3506">
                <w:rPr>
                  <w:rFonts w:ascii="Cambria" w:hAnsi="Cambria"/>
                  <w:szCs w:val="24"/>
                  <w:vertAlign w:val="subscript"/>
                  <w:lang w:val="en-GB"/>
                </w:rPr>
                <w:t>L</w:t>
              </w:r>
              <w:r w:rsidRPr="00DD3506">
                <w:rPr>
                  <w:rFonts w:ascii="Cambria" w:hAnsi="Cambria"/>
                  <w:szCs w:val="24"/>
                  <w:lang w:val="en-GB"/>
                </w:rPr>
                <w:t>, E</w:t>
              </w:r>
              <w:r w:rsidRPr="00DD3506">
                <w:rPr>
                  <w:rFonts w:ascii="Cambria" w:hAnsi="Cambria"/>
                  <w:szCs w:val="24"/>
                  <w:vertAlign w:val="subscript"/>
                  <w:lang w:val="en-GB"/>
                </w:rPr>
                <w:t>M</w:t>
              </w:r>
              <w:r w:rsidRPr="00DD3506">
                <w:rPr>
                  <w:rFonts w:ascii="Cambria" w:hAnsi="Cambria"/>
                  <w:szCs w:val="24"/>
                  <w:lang w:val="en-GB"/>
                </w:rPr>
                <w:t>, and E</w:t>
              </w:r>
              <w:r w:rsidRPr="00DD3506">
                <w:rPr>
                  <w:rFonts w:ascii="Cambria" w:hAnsi="Cambria"/>
                  <w:szCs w:val="24"/>
                  <w:vertAlign w:val="subscript"/>
                  <w:lang w:val="en-GB"/>
                </w:rPr>
                <w:t>S</w:t>
              </w:r>
              <w:r w:rsidRPr="00DD3506">
                <w:rPr>
                  <w:rFonts w:ascii="Cambria" w:hAnsi="Cambria"/>
                  <w:szCs w:val="24"/>
                  <w:lang w:val="en-GB"/>
                </w:rPr>
                <w:t xml:space="preserve"> are determined as </w:t>
              </w:r>
            </w:ins>
            <w:ins w:id="288" w:author="Gary Sullivan" w:date="2023-02-23T10:55:00Z">
              <w:r>
                <w:rPr>
                  <w:rFonts w:ascii="Cambria" w:hAnsi="Cambria"/>
                  <w:szCs w:val="24"/>
                  <w:lang w:val="en-GB"/>
                </w:rPr>
                <w:t>follows</w:t>
              </w:r>
            </w:ins>
            <w:ins w:id="289" w:author="Gary Sullivan" w:date="2023-02-23T10:56:00Z">
              <w:r>
                <w:rPr>
                  <w:rFonts w:ascii="Cambria" w:hAnsi="Cambria"/>
                  <w:szCs w:val="24"/>
                  <w:lang w:val="en-GB"/>
                </w:rPr>
                <w:t>:</w:t>
              </w:r>
            </w:ins>
          </w:p>
        </w:tc>
      </w:tr>
      <w:tr w:rsidR="00DD3506" w:rsidRPr="00C91A50" w14:paraId="582F7F23" w14:textId="77777777" w:rsidTr="009C5590">
        <w:trPr>
          <w:ins w:id="290" w:author="Gary Sullivan" w:date="2023-02-23T10:56:00Z"/>
        </w:trPr>
        <w:tc>
          <w:tcPr>
            <w:tcW w:w="675" w:type="dxa"/>
            <w:tcBorders>
              <w:top w:val="nil"/>
              <w:left w:val="nil"/>
              <w:bottom w:val="nil"/>
              <w:right w:val="nil"/>
            </w:tcBorders>
          </w:tcPr>
          <w:p w14:paraId="51EA0D07" w14:textId="77777777" w:rsidR="00DD3506" w:rsidRPr="00C91A50" w:rsidRDefault="00DD3506" w:rsidP="00D91C0C">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ins w:id="291" w:author="Gary Sullivan" w:date="2023-02-23T10:56:00Z"/>
                <w:rFonts w:ascii="Cambria" w:eastAsia="Calibri" w:hAnsi="Cambria"/>
                <w:szCs w:val="22"/>
                <w:lang w:val="en-CA"/>
              </w:rPr>
            </w:pPr>
          </w:p>
        </w:tc>
        <w:tc>
          <w:tcPr>
            <w:tcW w:w="709" w:type="dxa"/>
            <w:tcBorders>
              <w:top w:val="nil"/>
              <w:left w:val="nil"/>
              <w:bottom w:val="nil"/>
              <w:right w:val="nil"/>
            </w:tcBorders>
          </w:tcPr>
          <w:p w14:paraId="1B02ACDF" w14:textId="21986ECE" w:rsidR="00DD3506" w:rsidRPr="00C91A50" w:rsidRDefault="00DD3506" w:rsidP="00D91C0C">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ins w:id="292" w:author="Gary Sullivan" w:date="2023-02-23T10:56:00Z"/>
                <w:rFonts w:ascii="Cambria" w:eastAsia="Calibri" w:hAnsi="Cambria"/>
                <w:szCs w:val="22"/>
                <w:lang w:val="en-CA"/>
              </w:rPr>
            </w:pPr>
          </w:p>
        </w:tc>
        <w:tc>
          <w:tcPr>
            <w:tcW w:w="720" w:type="dxa"/>
            <w:tcBorders>
              <w:top w:val="nil"/>
              <w:left w:val="nil"/>
              <w:bottom w:val="nil"/>
              <w:right w:val="nil"/>
            </w:tcBorders>
          </w:tcPr>
          <w:p w14:paraId="3CCF79BF" w14:textId="20FC9421" w:rsidR="00DD3506" w:rsidRPr="00C91A50" w:rsidRDefault="009C5590" w:rsidP="00D91C0C">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ins w:id="293" w:author="Gary Sullivan" w:date="2023-02-23T10:56:00Z"/>
                <w:rFonts w:ascii="Cambria" w:eastAsia="Calibri" w:hAnsi="Cambria"/>
                <w:szCs w:val="22"/>
                <w:lang w:val="en-CA"/>
              </w:rPr>
            </w:pPr>
            <w:ins w:id="294" w:author="Gary Sullivan" w:date="2023-02-23T11:00:00Z">
              <w:r w:rsidRPr="00C91A50">
                <w:rPr>
                  <w:rFonts w:ascii="Cambria" w:hAnsi="Cambria"/>
                  <w:szCs w:val="24"/>
                  <w:lang w:val="en-CA"/>
                </w:rPr>
                <w:t>—</w:t>
              </w:r>
            </w:ins>
          </w:p>
        </w:tc>
        <w:tc>
          <w:tcPr>
            <w:tcW w:w="7886" w:type="dxa"/>
            <w:tcBorders>
              <w:top w:val="nil"/>
              <w:left w:val="nil"/>
              <w:bottom w:val="nil"/>
              <w:right w:val="nil"/>
            </w:tcBorders>
          </w:tcPr>
          <w:p w14:paraId="50AEACFE" w14:textId="095BFF74" w:rsidR="00DD3506" w:rsidRPr="00C91A50" w:rsidRDefault="009C5590" w:rsidP="00D91C0C">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ins w:id="295" w:author="Gary Sullivan" w:date="2023-02-23T10:56:00Z"/>
                <w:rFonts w:ascii="Cambria" w:eastAsia="Calibri" w:hAnsi="Cambria"/>
                <w:szCs w:val="22"/>
                <w:lang w:val="en-CA"/>
              </w:rPr>
            </w:pPr>
            <w:ins w:id="296" w:author="Gary Sullivan" w:date="2023-02-23T11:01:00Z">
              <w:r w:rsidRPr="009C5590">
                <w:rPr>
                  <w:rFonts w:ascii="Cambria" w:eastAsia="Calibri" w:hAnsi="Cambria"/>
                  <w:szCs w:val="22"/>
                  <w:lang w:val="en-GB"/>
                </w:rPr>
                <w:t xml:space="preserve">If </w:t>
              </w:r>
              <w:r w:rsidRPr="00C91A50">
                <w:rPr>
                  <w:rFonts w:ascii="Cambria" w:hAnsi="Cambria"/>
                  <w:szCs w:val="24"/>
                  <w:lang w:val="en-CA"/>
                </w:rPr>
                <w:t xml:space="preserve">MatrixCoefficients </w:t>
              </w:r>
              <w:r w:rsidRPr="009C5590">
                <w:rPr>
                  <w:rFonts w:ascii="Cambria" w:eastAsia="Calibri" w:hAnsi="Cambria"/>
                  <w:szCs w:val="22"/>
                  <w:lang w:val="en-GB"/>
                </w:rPr>
                <w:t xml:space="preserve">is equal to 14, </w:t>
              </w:r>
              <w:r w:rsidRPr="00DD3506">
                <w:rPr>
                  <w:rFonts w:ascii="Cambria" w:hAnsi="Cambria"/>
                  <w:szCs w:val="24"/>
                  <w:lang w:val="en-CA"/>
                </w:rPr>
                <w:t>Formulae (15) to (17)</w:t>
              </w:r>
            </w:ins>
            <w:ins w:id="297" w:author="Gary Sullivan" w:date="2023-02-28T19:11:00Z">
              <w:r w:rsidR="00535DBB">
                <w:rPr>
                  <w:rFonts w:ascii="Cambria" w:hAnsi="Cambria"/>
                  <w:szCs w:val="24"/>
                  <w:lang w:val="en-CA"/>
                </w:rPr>
                <w:t xml:space="preserve"> apply</w:t>
              </w:r>
            </w:ins>
            <w:ins w:id="298" w:author="Gary Sullivan" w:date="2023-02-23T11:01:00Z">
              <w:r w:rsidRPr="00DD3506">
                <w:rPr>
                  <w:rFonts w:ascii="Cambria" w:hAnsi="Cambria" w:hint="eastAsia"/>
                  <w:szCs w:val="24"/>
                  <w:lang w:val="en-GB"/>
                </w:rPr>
                <w:t>:</w:t>
              </w:r>
            </w:ins>
          </w:p>
        </w:tc>
      </w:tr>
    </w:tbl>
    <w:p w14:paraId="2DBBCD4A" w14:textId="5BB55E40"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L</w:t>
      </w:r>
      <w:r w:rsidRPr="00C91A50">
        <w:rPr>
          <w:rFonts w:ascii="Cambria" w:eastAsia="MS Mincho" w:hAnsi="Cambria"/>
          <w:szCs w:val="24"/>
          <w:lang w:val="en-CA"/>
        </w:rPr>
        <w:t> = ( 1</w:t>
      </w:r>
      <w:r w:rsidR="00F45D03">
        <w:rPr>
          <w:rFonts w:ascii="Cambria" w:eastAsia="MS Mincho" w:hAnsi="Cambria"/>
          <w:szCs w:val="24"/>
          <w:lang w:val="en-CA"/>
        </w:rPr>
        <w:t> </w:t>
      </w:r>
      <w:r w:rsidRPr="00C91A50">
        <w:rPr>
          <w:rFonts w:ascii="Cambria" w:eastAsia="MS Mincho" w:hAnsi="Cambria"/>
          <w:szCs w:val="24"/>
          <w:lang w:val="en-CA"/>
        </w:rPr>
        <w:t>688 * E</w:t>
      </w:r>
      <w:r w:rsidRPr="00C91A50">
        <w:rPr>
          <w:rFonts w:ascii="Cambria" w:eastAsia="MS Mincho" w:hAnsi="Cambria"/>
          <w:szCs w:val="24"/>
          <w:vertAlign w:val="subscript"/>
          <w:lang w:val="en-CA"/>
        </w:rPr>
        <w:t>R</w:t>
      </w:r>
      <w:r w:rsidRPr="00C91A50">
        <w:rPr>
          <w:rFonts w:ascii="Cambria" w:eastAsia="MS Mincho" w:hAnsi="Cambria"/>
          <w:szCs w:val="24"/>
          <w:lang w:val="en-CA"/>
        </w:rPr>
        <w:t> + 2</w:t>
      </w:r>
      <w:r w:rsidR="00F45D03">
        <w:rPr>
          <w:rFonts w:ascii="Cambria" w:eastAsia="MS Mincho" w:hAnsi="Cambria"/>
          <w:szCs w:val="24"/>
          <w:lang w:val="en-CA"/>
        </w:rPr>
        <w:t> </w:t>
      </w:r>
      <w:r w:rsidRPr="00C91A50">
        <w:rPr>
          <w:rFonts w:ascii="Cambria" w:eastAsia="MS Mincho" w:hAnsi="Cambria"/>
          <w:szCs w:val="24"/>
          <w:lang w:val="en-CA"/>
        </w:rPr>
        <w:t>146 * E</w:t>
      </w:r>
      <w:r w:rsidRPr="00C91A50">
        <w:rPr>
          <w:rFonts w:ascii="Cambria" w:eastAsia="MS Mincho" w:hAnsi="Cambria"/>
          <w:szCs w:val="24"/>
          <w:vertAlign w:val="subscript"/>
          <w:lang w:val="en-CA"/>
        </w:rPr>
        <w:t>G</w:t>
      </w:r>
      <w:r w:rsidRPr="00C91A50">
        <w:rPr>
          <w:rFonts w:ascii="Cambria" w:eastAsia="MS Mincho" w:hAnsi="Cambria"/>
          <w:szCs w:val="24"/>
          <w:lang w:val="en-CA"/>
        </w:rPr>
        <w:t> + 262 * E</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 ÷ 4</w:t>
      </w:r>
      <w:r w:rsidR="00F45D03">
        <w:rPr>
          <w:rFonts w:ascii="Cambria" w:eastAsia="MS Mincho" w:hAnsi="Cambria"/>
          <w:szCs w:val="24"/>
          <w:lang w:val="en-CA"/>
        </w:rPr>
        <w:t> </w:t>
      </w:r>
      <w:r w:rsidRPr="00C91A50">
        <w:rPr>
          <w:rFonts w:ascii="Cambria" w:eastAsia="MS Mincho" w:hAnsi="Cambria"/>
          <w:szCs w:val="24"/>
          <w:lang w:val="en-CA"/>
        </w:rPr>
        <w:t>096</w:t>
      </w:r>
      <w:r w:rsidRPr="00C91A50">
        <w:rPr>
          <w:rFonts w:ascii="Cambria" w:eastAsia="MS Mincho" w:hAnsi="Cambria"/>
          <w:szCs w:val="24"/>
          <w:lang w:val="en-CA"/>
        </w:rPr>
        <w:tab/>
        <w:t>(15)</w:t>
      </w:r>
    </w:p>
    <w:p w14:paraId="18BF65F1" w14:textId="09F6B520"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M</w:t>
      </w:r>
      <w:r w:rsidRPr="00C91A50">
        <w:rPr>
          <w:rFonts w:ascii="Cambria" w:eastAsia="MS Mincho" w:hAnsi="Cambria"/>
          <w:szCs w:val="24"/>
          <w:lang w:val="en-CA"/>
        </w:rPr>
        <w:t> = ( 683 * E</w:t>
      </w:r>
      <w:r w:rsidRPr="00C91A50">
        <w:rPr>
          <w:rFonts w:ascii="Cambria" w:eastAsia="MS Mincho" w:hAnsi="Cambria"/>
          <w:szCs w:val="24"/>
          <w:vertAlign w:val="subscript"/>
          <w:lang w:val="en-CA"/>
        </w:rPr>
        <w:t>R</w:t>
      </w:r>
      <w:r w:rsidRPr="00C91A50">
        <w:rPr>
          <w:rFonts w:ascii="Cambria" w:eastAsia="MS Mincho" w:hAnsi="Cambria"/>
          <w:szCs w:val="24"/>
          <w:lang w:val="en-CA"/>
        </w:rPr>
        <w:t> + 2</w:t>
      </w:r>
      <w:r w:rsidR="00F45D03">
        <w:rPr>
          <w:rFonts w:ascii="Cambria" w:eastAsia="MS Mincho" w:hAnsi="Cambria"/>
          <w:szCs w:val="24"/>
          <w:lang w:val="en-CA"/>
        </w:rPr>
        <w:t> </w:t>
      </w:r>
      <w:r w:rsidRPr="00C91A50">
        <w:rPr>
          <w:rFonts w:ascii="Cambria" w:eastAsia="MS Mincho" w:hAnsi="Cambria"/>
          <w:szCs w:val="24"/>
          <w:lang w:val="en-CA"/>
        </w:rPr>
        <w:t>951 * E</w:t>
      </w:r>
      <w:r w:rsidRPr="00C91A50">
        <w:rPr>
          <w:rFonts w:ascii="Cambria" w:eastAsia="MS Mincho" w:hAnsi="Cambria"/>
          <w:szCs w:val="24"/>
          <w:vertAlign w:val="subscript"/>
          <w:lang w:val="en-CA"/>
        </w:rPr>
        <w:t>G</w:t>
      </w:r>
      <w:r w:rsidRPr="00C91A50">
        <w:rPr>
          <w:rFonts w:ascii="Cambria" w:eastAsia="MS Mincho" w:hAnsi="Cambria"/>
          <w:szCs w:val="24"/>
          <w:lang w:val="en-CA"/>
        </w:rPr>
        <w:t> + 462 * E</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 ÷ 4</w:t>
      </w:r>
      <w:r w:rsidR="00F45D03">
        <w:rPr>
          <w:rFonts w:ascii="Cambria" w:eastAsia="MS Mincho" w:hAnsi="Cambria"/>
          <w:szCs w:val="24"/>
          <w:lang w:val="en-CA"/>
        </w:rPr>
        <w:t> </w:t>
      </w:r>
      <w:r w:rsidRPr="00C91A50">
        <w:rPr>
          <w:rFonts w:ascii="Cambria" w:eastAsia="MS Mincho" w:hAnsi="Cambria"/>
          <w:szCs w:val="24"/>
          <w:lang w:val="en-CA"/>
        </w:rPr>
        <w:t>096</w:t>
      </w:r>
      <w:r w:rsidRPr="00C91A50">
        <w:rPr>
          <w:rFonts w:ascii="Cambria" w:eastAsia="MS Mincho" w:hAnsi="Cambria"/>
          <w:szCs w:val="24"/>
          <w:lang w:val="en-CA"/>
        </w:rPr>
        <w:tab/>
        <w:t>(16)</w:t>
      </w:r>
    </w:p>
    <w:p w14:paraId="01B6866A" w14:textId="1635790B" w:rsid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ins w:id="299" w:author="Gary Sullivan" w:date="2023-02-23T11:02:00Z"/>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S</w:t>
      </w:r>
      <w:r w:rsidRPr="00C91A50">
        <w:rPr>
          <w:rFonts w:ascii="Cambria" w:eastAsia="MS Mincho" w:hAnsi="Cambria"/>
          <w:szCs w:val="24"/>
          <w:lang w:val="en-CA"/>
        </w:rPr>
        <w:t> = ( 99 * E</w:t>
      </w:r>
      <w:r w:rsidRPr="00C91A50">
        <w:rPr>
          <w:rFonts w:ascii="Cambria" w:eastAsia="MS Mincho" w:hAnsi="Cambria"/>
          <w:szCs w:val="24"/>
          <w:vertAlign w:val="subscript"/>
          <w:lang w:val="en-CA"/>
        </w:rPr>
        <w:t>R</w:t>
      </w:r>
      <w:r w:rsidRPr="00C91A50">
        <w:rPr>
          <w:rFonts w:ascii="Cambria" w:eastAsia="MS Mincho" w:hAnsi="Cambria"/>
          <w:szCs w:val="24"/>
          <w:lang w:val="en-CA"/>
        </w:rPr>
        <w:t> + 309 * E</w:t>
      </w:r>
      <w:r w:rsidRPr="00C91A50">
        <w:rPr>
          <w:rFonts w:ascii="Cambria" w:eastAsia="MS Mincho" w:hAnsi="Cambria"/>
          <w:szCs w:val="24"/>
          <w:vertAlign w:val="subscript"/>
          <w:lang w:val="en-CA"/>
        </w:rPr>
        <w:t>G</w:t>
      </w:r>
      <w:r w:rsidRPr="00C91A50">
        <w:rPr>
          <w:rFonts w:ascii="Cambria" w:eastAsia="MS Mincho" w:hAnsi="Cambria"/>
          <w:szCs w:val="24"/>
          <w:lang w:val="en-CA"/>
        </w:rPr>
        <w:t> + 3</w:t>
      </w:r>
      <w:r w:rsidR="00F45D03">
        <w:rPr>
          <w:rFonts w:ascii="Cambria" w:eastAsia="MS Mincho" w:hAnsi="Cambria"/>
          <w:szCs w:val="24"/>
          <w:lang w:val="en-CA"/>
        </w:rPr>
        <w:t> </w:t>
      </w:r>
      <w:r w:rsidRPr="00C91A50">
        <w:rPr>
          <w:rFonts w:ascii="Cambria" w:eastAsia="MS Mincho" w:hAnsi="Cambria"/>
          <w:szCs w:val="24"/>
          <w:lang w:val="en-CA"/>
        </w:rPr>
        <w:t>688 * E</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 ÷ 4</w:t>
      </w:r>
      <w:r w:rsidR="00F45D03">
        <w:rPr>
          <w:rFonts w:ascii="Cambria" w:eastAsia="MS Mincho" w:hAnsi="Cambria"/>
          <w:szCs w:val="24"/>
          <w:lang w:val="en-CA"/>
        </w:rPr>
        <w:t> </w:t>
      </w:r>
      <w:r w:rsidRPr="00C91A50">
        <w:rPr>
          <w:rFonts w:ascii="Cambria" w:eastAsia="MS Mincho" w:hAnsi="Cambria"/>
          <w:szCs w:val="24"/>
          <w:lang w:val="en-CA"/>
        </w:rPr>
        <w:t>096</w:t>
      </w:r>
      <w:r w:rsidRPr="00C91A50">
        <w:rPr>
          <w:rFonts w:ascii="Cambria" w:eastAsia="MS Mincho" w:hAnsi="Cambria"/>
          <w:szCs w:val="24"/>
          <w:lang w:val="en-CA"/>
        </w:rPr>
        <w:tab/>
        <w:t>(17)</w:t>
      </w:r>
    </w:p>
    <w:tbl>
      <w:tblPr>
        <w:tblStyle w:val="TableGrid"/>
        <w:tblW w:w="9990" w:type="dxa"/>
        <w:tblLook w:val="04A0" w:firstRow="1" w:lastRow="0" w:firstColumn="1" w:lastColumn="0" w:noHBand="0" w:noVBand="1"/>
      </w:tblPr>
      <w:tblGrid>
        <w:gridCol w:w="675"/>
        <w:gridCol w:w="709"/>
        <w:gridCol w:w="720"/>
        <w:gridCol w:w="7886"/>
      </w:tblGrid>
      <w:tr w:rsidR="009C5590" w:rsidRPr="00C91A50" w14:paraId="23C8D3C2" w14:textId="77777777" w:rsidTr="00D91C0C">
        <w:trPr>
          <w:ins w:id="300" w:author="Gary Sullivan" w:date="2023-02-23T11:02:00Z"/>
        </w:trPr>
        <w:tc>
          <w:tcPr>
            <w:tcW w:w="675" w:type="dxa"/>
            <w:tcBorders>
              <w:top w:val="nil"/>
              <w:left w:val="nil"/>
              <w:bottom w:val="nil"/>
              <w:right w:val="nil"/>
            </w:tcBorders>
          </w:tcPr>
          <w:p w14:paraId="1F6AD27D" w14:textId="77777777" w:rsidR="009C5590" w:rsidRPr="00C91A50" w:rsidRDefault="009C5590" w:rsidP="00D91C0C">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ins w:id="301" w:author="Gary Sullivan" w:date="2023-02-23T11:02:00Z"/>
                <w:rFonts w:ascii="Cambria" w:eastAsia="Calibri" w:hAnsi="Cambria"/>
                <w:szCs w:val="22"/>
                <w:lang w:val="en-CA"/>
              </w:rPr>
            </w:pPr>
          </w:p>
        </w:tc>
        <w:tc>
          <w:tcPr>
            <w:tcW w:w="709" w:type="dxa"/>
            <w:tcBorders>
              <w:top w:val="nil"/>
              <w:left w:val="nil"/>
              <w:bottom w:val="nil"/>
              <w:right w:val="nil"/>
            </w:tcBorders>
          </w:tcPr>
          <w:p w14:paraId="6019D1E9" w14:textId="77777777" w:rsidR="009C5590" w:rsidRPr="00C91A50" w:rsidRDefault="009C5590" w:rsidP="00D91C0C">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ins w:id="302" w:author="Gary Sullivan" w:date="2023-02-23T11:02:00Z"/>
                <w:rFonts w:ascii="Cambria" w:eastAsia="Calibri" w:hAnsi="Cambria"/>
                <w:szCs w:val="22"/>
                <w:lang w:val="en-CA"/>
              </w:rPr>
            </w:pPr>
          </w:p>
        </w:tc>
        <w:tc>
          <w:tcPr>
            <w:tcW w:w="720" w:type="dxa"/>
            <w:tcBorders>
              <w:top w:val="nil"/>
              <w:left w:val="nil"/>
              <w:bottom w:val="nil"/>
              <w:right w:val="nil"/>
            </w:tcBorders>
          </w:tcPr>
          <w:p w14:paraId="5996C2F1" w14:textId="77777777" w:rsidR="009C5590" w:rsidRPr="00C91A50" w:rsidRDefault="009C5590" w:rsidP="00D91C0C">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ins w:id="303" w:author="Gary Sullivan" w:date="2023-02-23T11:02:00Z"/>
                <w:rFonts w:ascii="Cambria" w:eastAsia="Calibri" w:hAnsi="Cambria"/>
                <w:szCs w:val="22"/>
                <w:lang w:val="en-CA"/>
              </w:rPr>
            </w:pPr>
            <w:ins w:id="304" w:author="Gary Sullivan" w:date="2023-02-23T11:02:00Z">
              <w:r w:rsidRPr="00C91A50">
                <w:rPr>
                  <w:rFonts w:ascii="Cambria" w:hAnsi="Cambria"/>
                  <w:szCs w:val="24"/>
                  <w:lang w:val="en-CA"/>
                </w:rPr>
                <w:t>—</w:t>
              </w:r>
            </w:ins>
          </w:p>
        </w:tc>
        <w:tc>
          <w:tcPr>
            <w:tcW w:w="7886" w:type="dxa"/>
            <w:tcBorders>
              <w:top w:val="nil"/>
              <w:left w:val="nil"/>
              <w:bottom w:val="nil"/>
              <w:right w:val="nil"/>
            </w:tcBorders>
          </w:tcPr>
          <w:p w14:paraId="07C17597" w14:textId="411627AF" w:rsidR="009C5590" w:rsidRPr="00C91A50" w:rsidRDefault="009C5590" w:rsidP="00D91C0C">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ins w:id="305" w:author="Gary Sullivan" w:date="2023-02-23T11:02:00Z"/>
                <w:rFonts w:ascii="Cambria" w:eastAsia="Calibri" w:hAnsi="Cambria"/>
                <w:szCs w:val="22"/>
                <w:lang w:val="en-CA"/>
              </w:rPr>
            </w:pPr>
            <w:ins w:id="306" w:author="Gary Sullivan" w:date="2023-02-23T11:03:00Z">
              <w:r w:rsidRPr="009C5590">
                <w:rPr>
                  <w:rFonts w:ascii="Cambria" w:eastAsia="Calibri" w:hAnsi="Cambria"/>
                  <w:szCs w:val="22"/>
                  <w:lang w:val="en-GB"/>
                </w:rPr>
                <w:t>Otherwise (</w:t>
              </w:r>
              <w:r w:rsidRPr="00C91A50">
                <w:rPr>
                  <w:rFonts w:ascii="Cambria" w:hAnsi="Cambria"/>
                  <w:szCs w:val="24"/>
                  <w:lang w:val="en-CA"/>
                </w:rPr>
                <w:t xml:space="preserve">MatrixCoefficients </w:t>
              </w:r>
              <w:r w:rsidRPr="009C5590">
                <w:rPr>
                  <w:rFonts w:ascii="Cambria" w:eastAsia="Calibri" w:hAnsi="Cambria"/>
                  <w:szCs w:val="22"/>
                  <w:lang w:val="en-GB"/>
                </w:rPr>
                <w:t xml:space="preserve">is equal to 17), </w:t>
              </w:r>
              <w:r>
                <w:rPr>
                  <w:rFonts w:ascii="Cambria" w:eastAsia="Calibri" w:hAnsi="Cambria"/>
                  <w:szCs w:val="22"/>
                  <w:lang w:val="en-GB"/>
                </w:rPr>
                <w:t>Formulae (18) to (20)</w:t>
              </w:r>
            </w:ins>
            <w:ins w:id="307" w:author="Gary Sullivan" w:date="2023-02-28T19:11:00Z">
              <w:r w:rsidR="00535DBB">
                <w:rPr>
                  <w:rFonts w:ascii="Cambria" w:eastAsia="Calibri" w:hAnsi="Cambria"/>
                  <w:szCs w:val="22"/>
                  <w:lang w:val="en-GB"/>
                </w:rPr>
                <w:t xml:space="preserve"> apply</w:t>
              </w:r>
            </w:ins>
            <w:ins w:id="308" w:author="Gary Sullivan" w:date="2023-02-23T11:03:00Z">
              <w:r>
                <w:rPr>
                  <w:rFonts w:ascii="Cambria" w:eastAsia="Calibri" w:hAnsi="Cambria"/>
                  <w:szCs w:val="22"/>
                  <w:lang w:val="en-GB"/>
                </w:rPr>
                <w:t>:</w:t>
              </w:r>
            </w:ins>
          </w:p>
        </w:tc>
      </w:tr>
    </w:tbl>
    <w:p w14:paraId="5CD12B7E" w14:textId="23454766" w:rsidR="009C5590" w:rsidRPr="00C91A50" w:rsidRDefault="009C5590" w:rsidP="009C559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ins w:id="309" w:author="Gary Sullivan" w:date="2023-02-23T11:04:00Z"/>
          <w:rFonts w:ascii="Cambria" w:eastAsia="MS Mincho" w:hAnsi="Cambria"/>
          <w:szCs w:val="24"/>
          <w:lang w:val="en-CA"/>
        </w:rPr>
      </w:pPr>
      <w:ins w:id="310" w:author="Gary Sullivan" w:date="2023-02-23T11:04:00Z">
        <w:r w:rsidRPr="00C91A50">
          <w:rPr>
            <w:rFonts w:ascii="Cambria" w:eastAsia="MS Mincho" w:hAnsi="Cambria"/>
            <w:szCs w:val="24"/>
            <w:lang w:val="en-CA"/>
          </w:rPr>
          <w:t>E</w:t>
        </w:r>
        <w:r w:rsidRPr="00C91A50">
          <w:rPr>
            <w:rFonts w:ascii="Cambria" w:eastAsia="MS Mincho" w:hAnsi="Cambria"/>
            <w:szCs w:val="24"/>
            <w:vertAlign w:val="subscript"/>
            <w:lang w:val="en-CA"/>
          </w:rPr>
          <w:t>L</w:t>
        </w:r>
        <w:r w:rsidRPr="00C91A50">
          <w:rPr>
            <w:rFonts w:ascii="Cambria" w:eastAsia="MS Mincho" w:hAnsi="Cambria"/>
            <w:szCs w:val="24"/>
            <w:lang w:val="en-CA"/>
          </w:rPr>
          <w:t> = ( 1</w:t>
        </w:r>
        <w:r>
          <w:rPr>
            <w:rFonts w:ascii="Cambria" w:eastAsia="MS Mincho" w:hAnsi="Cambria"/>
            <w:szCs w:val="24"/>
            <w:lang w:val="en-CA"/>
          </w:rPr>
          <w:t> 747</w:t>
        </w:r>
        <w:r w:rsidRPr="00C91A50">
          <w:rPr>
            <w:rFonts w:ascii="Cambria" w:eastAsia="MS Mincho" w:hAnsi="Cambria"/>
            <w:szCs w:val="24"/>
            <w:lang w:val="en-CA"/>
          </w:rPr>
          <w:t> * E</w:t>
        </w:r>
        <w:r w:rsidRPr="00C91A50">
          <w:rPr>
            <w:rFonts w:ascii="Cambria" w:eastAsia="MS Mincho" w:hAnsi="Cambria"/>
            <w:szCs w:val="24"/>
            <w:vertAlign w:val="subscript"/>
            <w:lang w:val="en-CA"/>
          </w:rPr>
          <w:t>R</w:t>
        </w:r>
        <w:r w:rsidRPr="00C91A50">
          <w:rPr>
            <w:rFonts w:ascii="Cambria" w:eastAsia="MS Mincho" w:hAnsi="Cambria"/>
            <w:szCs w:val="24"/>
            <w:lang w:val="en-CA"/>
          </w:rPr>
          <w:t> + 2</w:t>
        </w:r>
        <w:r>
          <w:rPr>
            <w:rFonts w:ascii="Cambria" w:eastAsia="MS Mincho" w:hAnsi="Cambria"/>
            <w:szCs w:val="24"/>
            <w:lang w:val="en-CA"/>
          </w:rPr>
          <w:t> </w:t>
        </w:r>
        <w:r w:rsidRPr="00C91A50">
          <w:rPr>
            <w:rFonts w:ascii="Cambria" w:eastAsia="MS Mincho" w:hAnsi="Cambria"/>
            <w:szCs w:val="24"/>
            <w:lang w:val="en-CA"/>
          </w:rPr>
          <w:t>1</w:t>
        </w:r>
        <w:r>
          <w:rPr>
            <w:rFonts w:ascii="Cambria" w:eastAsia="MS Mincho" w:hAnsi="Cambria"/>
            <w:szCs w:val="24"/>
            <w:lang w:val="en-CA"/>
          </w:rPr>
          <w:t>69</w:t>
        </w:r>
        <w:r w:rsidRPr="00C91A50">
          <w:rPr>
            <w:rFonts w:ascii="Cambria" w:eastAsia="MS Mincho" w:hAnsi="Cambria"/>
            <w:szCs w:val="24"/>
            <w:lang w:val="en-CA"/>
          </w:rPr>
          <w:t> * E</w:t>
        </w:r>
        <w:r w:rsidRPr="00C91A50">
          <w:rPr>
            <w:rFonts w:ascii="Cambria" w:eastAsia="MS Mincho" w:hAnsi="Cambria"/>
            <w:szCs w:val="24"/>
            <w:vertAlign w:val="subscript"/>
            <w:lang w:val="en-CA"/>
          </w:rPr>
          <w:t>G</w:t>
        </w:r>
        <w:r w:rsidRPr="00C91A50">
          <w:rPr>
            <w:rFonts w:ascii="Cambria" w:eastAsia="MS Mincho" w:hAnsi="Cambria"/>
            <w:szCs w:val="24"/>
            <w:lang w:val="en-CA"/>
          </w:rPr>
          <w:t> + </w:t>
        </w:r>
        <w:r>
          <w:rPr>
            <w:rFonts w:ascii="Cambria" w:eastAsia="MS Mincho" w:hAnsi="Cambria"/>
            <w:szCs w:val="24"/>
            <w:lang w:val="en-CA"/>
          </w:rPr>
          <w:t>180</w:t>
        </w:r>
        <w:r w:rsidRPr="00C91A50">
          <w:rPr>
            <w:rFonts w:ascii="Cambria" w:eastAsia="MS Mincho" w:hAnsi="Cambria"/>
            <w:szCs w:val="24"/>
            <w:lang w:val="en-CA"/>
          </w:rPr>
          <w:t> * E</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 ÷ 4</w:t>
        </w:r>
        <w:r>
          <w:rPr>
            <w:rFonts w:ascii="Cambria" w:eastAsia="MS Mincho" w:hAnsi="Cambria"/>
            <w:szCs w:val="24"/>
            <w:lang w:val="en-CA"/>
          </w:rPr>
          <w:t> </w:t>
        </w:r>
        <w:r w:rsidRPr="00C91A50">
          <w:rPr>
            <w:rFonts w:ascii="Cambria" w:eastAsia="MS Mincho" w:hAnsi="Cambria"/>
            <w:szCs w:val="24"/>
            <w:lang w:val="en-CA"/>
          </w:rPr>
          <w:t>096</w:t>
        </w:r>
        <w:r w:rsidRPr="00C91A50">
          <w:rPr>
            <w:rFonts w:ascii="Cambria" w:eastAsia="MS Mincho" w:hAnsi="Cambria"/>
            <w:szCs w:val="24"/>
            <w:lang w:val="en-CA"/>
          </w:rPr>
          <w:tab/>
          <w:t>(</w:t>
        </w:r>
      </w:ins>
      <w:ins w:id="311" w:author="Gary Sullivan" w:date="2023-02-23T11:05:00Z">
        <w:r>
          <w:rPr>
            <w:rFonts w:ascii="Cambria" w:eastAsia="MS Mincho" w:hAnsi="Cambria"/>
            <w:szCs w:val="24"/>
            <w:lang w:val="en-CA"/>
          </w:rPr>
          <w:t>18</w:t>
        </w:r>
      </w:ins>
      <w:ins w:id="312" w:author="Gary Sullivan" w:date="2023-02-23T11:04:00Z">
        <w:r w:rsidRPr="00C91A50">
          <w:rPr>
            <w:rFonts w:ascii="Cambria" w:eastAsia="MS Mincho" w:hAnsi="Cambria"/>
            <w:szCs w:val="24"/>
            <w:lang w:val="en-CA"/>
          </w:rPr>
          <w:t>)</w:t>
        </w:r>
      </w:ins>
    </w:p>
    <w:p w14:paraId="5F7E72BD" w14:textId="7560C612" w:rsidR="009C5590" w:rsidRPr="00C91A50" w:rsidRDefault="009C5590" w:rsidP="009C559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ins w:id="313" w:author="Gary Sullivan" w:date="2023-02-23T11:04:00Z"/>
          <w:rFonts w:ascii="Cambria" w:eastAsia="MS Mincho" w:hAnsi="Cambria"/>
          <w:szCs w:val="24"/>
          <w:lang w:val="en-CA"/>
        </w:rPr>
      </w:pPr>
      <w:ins w:id="314" w:author="Gary Sullivan" w:date="2023-02-23T11:04:00Z">
        <w:r w:rsidRPr="00C91A50">
          <w:rPr>
            <w:rFonts w:ascii="Cambria" w:eastAsia="MS Mincho" w:hAnsi="Cambria"/>
            <w:szCs w:val="24"/>
            <w:lang w:val="en-CA"/>
          </w:rPr>
          <w:lastRenderedPageBreak/>
          <w:t>E</w:t>
        </w:r>
        <w:r w:rsidRPr="00C91A50">
          <w:rPr>
            <w:rFonts w:ascii="Cambria" w:eastAsia="MS Mincho" w:hAnsi="Cambria"/>
            <w:szCs w:val="24"/>
            <w:vertAlign w:val="subscript"/>
            <w:lang w:val="en-CA"/>
          </w:rPr>
          <w:t>M</w:t>
        </w:r>
        <w:r w:rsidRPr="00C91A50">
          <w:rPr>
            <w:rFonts w:ascii="Cambria" w:eastAsia="MS Mincho" w:hAnsi="Cambria"/>
            <w:szCs w:val="24"/>
            <w:lang w:val="en-CA"/>
          </w:rPr>
          <w:t> = ( 6</w:t>
        </w:r>
        <w:r>
          <w:rPr>
            <w:rFonts w:ascii="Cambria" w:eastAsia="MS Mincho" w:hAnsi="Cambria"/>
            <w:szCs w:val="24"/>
            <w:lang w:val="en-CA"/>
          </w:rPr>
          <w:t>7</w:t>
        </w:r>
        <w:r w:rsidRPr="00C91A50">
          <w:rPr>
            <w:rFonts w:ascii="Cambria" w:eastAsia="MS Mincho" w:hAnsi="Cambria"/>
            <w:szCs w:val="24"/>
            <w:lang w:val="en-CA"/>
          </w:rPr>
          <w:t>3 * E</w:t>
        </w:r>
        <w:r w:rsidRPr="00C91A50">
          <w:rPr>
            <w:rFonts w:ascii="Cambria" w:eastAsia="MS Mincho" w:hAnsi="Cambria"/>
            <w:szCs w:val="24"/>
            <w:vertAlign w:val="subscript"/>
            <w:lang w:val="en-CA"/>
          </w:rPr>
          <w:t>R</w:t>
        </w:r>
        <w:r w:rsidRPr="00C91A50">
          <w:rPr>
            <w:rFonts w:ascii="Cambria" w:eastAsia="MS Mincho" w:hAnsi="Cambria"/>
            <w:szCs w:val="24"/>
            <w:lang w:val="en-CA"/>
          </w:rPr>
          <w:t> + </w:t>
        </w:r>
        <w:r>
          <w:rPr>
            <w:rFonts w:ascii="Cambria" w:eastAsia="MS Mincho" w:hAnsi="Cambria"/>
            <w:szCs w:val="24"/>
            <w:lang w:val="en-CA"/>
          </w:rPr>
          <w:t>3 029</w:t>
        </w:r>
        <w:r w:rsidRPr="00C91A50">
          <w:rPr>
            <w:rFonts w:ascii="Cambria" w:eastAsia="MS Mincho" w:hAnsi="Cambria"/>
            <w:szCs w:val="24"/>
            <w:lang w:val="en-CA"/>
          </w:rPr>
          <w:t> * E</w:t>
        </w:r>
        <w:r w:rsidRPr="00C91A50">
          <w:rPr>
            <w:rFonts w:ascii="Cambria" w:eastAsia="MS Mincho" w:hAnsi="Cambria"/>
            <w:szCs w:val="24"/>
            <w:vertAlign w:val="subscript"/>
            <w:lang w:val="en-CA"/>
          </w:rPr>
          <w:t>G</w:t>
        </w:r>
        <w:r w:rsidRPr="00C91A50">
          <w:rPr>
            <w:rFonts w:ascii="Cambria" w:eastAsia="MS Mincho" w:hAnsi="Cambria"/>
            <w:szCs w:val="24"/>
            <w:lang w:val="en-CA"/>
          </w:rPr>
          <w:t> + </w:t>
        </w:r>
      </w:ins>
      <w:ins w:id="315" w:author="Gary Sullivan" w:date="2023-02-23T11:05:00Z">
        <w:r>
          <w:rPr>
            <w:rFonts w:ascii="Cambria" w:eastAsia="MS Mincho" w:hAnsi="Cambria"/>
            <w:szCs w:val="24"/>
            <w:lang w:val="en-CA"/>
          </w:rPr>
          <w:t>394</w:t>
        </w:r>
      </w:ins>
      <w:ins w:id="316" w:author="Gary Sullivan" w:date="2023-02-23T11:04:00Z">
        <w:r w:rsidRPr="00C91A50">
          <w:rPr>
            <w:rFonts w:ascii="Cambria" w:eastAsia="MS Mincho" w:hAnsi="Cambria"/>
            <w:szCs w:val="24"/>
            <w:lang w:val="en-CA"/>
          </w:rPr>
          <w:t> * E</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 ÷ 4</w:t>
        </w:r>
        <w:r>
          <w:rPr>
            <w:rFonts w:ascii="Cambria" w:eastAsia="MS Mincho" w:hAnsi="Cambria"/>
            <w:szCs w:val="24"/>
            <w:lang w:val="en-CA"/>
          </w:rPr>
          <w:t> </w:t>
        </w:r>
        <w:r w:rsidRPr="00C91A50">
          <w:rPr>
            <w:rFonts w:ascii="Cambria" w:eastAsia="MS Mincho" w:hAnsi="Cambria"/>
            <w:szCs w:val="24"/>
            <w:lang w:val="en-CA"/>
          </w:rPr>
          <w:t>096</w:t>
        </w:r>
        <w:r w:rsidRPr="00C91A50">
          <w:rPr>
            <w:rFonts w:ascii="Cambria" w:eastAsia="MS Mincho" w:hAnsi="Cambria"/>
            <w:szCs w:val="24"/>
            <w:lang w:val="en-CA"/>
          </w:rPr>
          <w:tab/>
          <w:t>(</w:t>
        </w:r>
      </w:ins>
      <w:ins w:id="317" w:author="Gary Sullivan" w:date="2023-02-23T11:05:00Z">
        <w:r>
          <w:rPr>
            <w:rFonts w:ascii="Cambria" w:eastAsia="MS Mincho" w:hAnsi="Cambria"/>
            <w:szCs w:val="24"/>
            <w:lang w:val="en-CA"/>
          </w:rPr>
          <w:t>19</w:t>
        </w:r>
      </w:ins>
      <w:ins w:id="318" w:author="Gary Sullivan" w:date="2023-02-23T11:04:00Z">
        <w:r w:rsidRPr="00C91A50">
          <w:rPr>
            <w:rFonts w:ascii="Cambria" w:eastAsia="MS Mincho" w:hAnsi="Cambria"/>
            <w:szCs w:val="24"/>
            <w:lang w:val="en-CA"/>
          </w:rPr>
          <w:t>)</w:t>
        </w:r>
      </w:ins>
    </w:p>
    <w:p w14:paraId="1C7146FB" w14:textId="7BD0765F" w:rsidR="009C5590" w:rsidRPr="00C91A50" w:rsidRDefault="009C559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ins w:id="319" w:author="Gary Sullivan" w:date="2023-02-23T11:04:00Z">
        <w:r w:rsidRPr="00C91A50">
          <w:rPr>
            <w:rFonts w:ascii="Cambria" w:eastAsia="MS Mincho" w:hAnsi="Cambria"/>
            <w:szCs w:val="24"/>
            <w:lang w:val="en-CA"/>
          </w:rPr>
          <w:t>E</w:t>
        </w:r>
        <w:r w:rsidRPr="00C91A50">
          <w:rPr>
            <w:rFonts w:ascii="Cambria" w:eastAsia="MS Mincho" w:hAnsi="Cambria"/>
            <w:szCs w:val="24"/>
            <w:vertAlign w:val="subscript"/>
            <w:lang w:val="en-CA"/>
          </w:rPr>
          <w:t>S</w:t>
        </w:r>
        <w:r w:rsidRPr="00C91A50">
          <w:rPr>
            <w:rFonts w:ascii="Cambria" w:eastAsia="MS Mincho" w:hAnsi="Cambria"/>
            <w:szCs w:val="24"/>
            <w:lang w:val="en-CA"/>
          </w:rPr>
          <w:t xml:space="preserve"> = ( </w:t>
        </w:r>
      </w:ins>
      <w:ins w:id="320" w:author="Gary Sullivan" w:date="2023-02-23T11:05:00Z">
        <w:r>
          <w:rPr>
            <w:rFonts w:ascii="Cambria" w:eastAsia="MS Mincho" w:hAnsi="Cambria"/>
            <w:szCs w:val="24"/>
            <w:lang w:val="en-CA"/>
          </w:rPr>
          <w:t>50</w:t>
        </w:r>
      </w:ins>
      <w:ins w:id="321" w:author="Gary Sullivan" w:date="2023-02-23T11:04:00Z">
        <w:r w:rsidRPr="00C91A50">
          <w:rPr>
            <w:rFonts w:ascii="Cambria" w:eastAsia="MS Mincho" w:hAnsi="Cambria"/>
            <w:szCs w:val="24"/>
            <w:lang w:val="en-CA"/>
          </w:rPr>
          <w:t> * E</w:t>
        </w:r>
        <w:r w:rsidRPr="00C91A50">
          <w:rPr>
            <w:rFonts w:ascii="Cambria" w:eastAsia="MS Mincho" w:hAnsi="Cambria"/>
            <w:szCs w:val="24"/>
            <w:vertAlign w:val="subscript"/>
            <w:lang w:val="en-CA"/>
          </w:rPr>
          <w:t>R</w:t>
        </w:r>
        <w:r w:rsidRPr="00C91A50">
          <w:rPr>
            <w:rFonts w:ascii="Cambria" w:eastAsia="MS Mincho" w:hAnsi="Cambria"/>
            <w:szCs w:val="24"/>
            <w:lang w:val="en-CA"/>
          </w:rPr>
          <w:t> + </w:t>
        </w:r>
      </w:ins>
      <w:ins w:id="322" w:author="Gary Sullivan" w:date="2023-02-23T11:05:00Z">
        <w:r>
          <w:rPr>
            <w:rFonts w:ascii="Cambria" w:eastAsia="MS Mincho" w:hAnsi="Cambria"/>
            <w:szCs w:val="24"/>
            <w:lang w:val="en-CA"/>
          </w:rPr>
          <w:t>207</w:t>
        </w:r>
      </w:ins>
      <w:ins w:id="323" w:author="Gary Sullivan" w:date="2023-02-23T11:04:00Z">
        <w:r w:rsidRPr="00C91A50">
          <w:rPr>
            <w:rFonts w:ascii="Cambria" w:eastAsia="MS Mincho" w:hAnsi="Cambria"/>
            <w:szCs w:val="24"/>
            <w:lang w:val="en-CA"/>
          </w:rPr>
          <w:t> * E</w:t>
        </w:r>
        <w:r w:rsidRPr="00C91A50">
          <w:rPr>
            <w:rFonts w:ascii="Cambria" w:eastAsia="MS Mincho" w:hAnsi="Cambria"/>
            <w:szCs w:val="24"/>
            <w:vertAlign w:val="subscript"/>
            <w:lang w:val="en-CA"/>
          </w:rPr>
          <w:t>G</w:t>
        </w:r>
        <w:r w:rsidRPr="00C91A50">
          <w:rPr>
            <w:rFonts w:ascii="Cambria" w:eastAsia="MS Mincho" w:hAnsi="Cambria"/>
            <w:szCs w:val="24"/>
            <w:lang w:val="en-CA"/>
          </w:rPr>
          <w:t> + 3</w:t>
        </w:r>
        <w:r>
          <w:rPr>
            <w:rFonts w:ascii="Cambria" w:eastAsia="MS Mincho" w:hAnsi="Cambria"/>
            <w:szCs w:val="24"/>
            <w:lang w:val="en-CA"/>
          </w:rPr>
          <w:t> </w:t>
        </w:r>
      </w:ins>
      <w:ins w:id="324" w:author="Gary Sullivan" w:date="2023-02-23T11:05:00Z">
        <w:r>
          <w:rPr>
            <w:rFonts w:ascii="Cambria" w:eastAsia="MS Mincho" w:hAnsi="Cambria"/>
            <w:szCs w:val="24"/>
            <w:lang w:val="en-CA"/>
          </w:rPr>
          <w:t>839</w:t>
        </w:r>
      </w:ins>
      <w:ins w:id="325" w:author="Gary Sullivan" w:date="2023-02-23T11:04:00Z">
        <w:r w:rsidRPr="00C91A50">
          <w:rPr>
            <w:rFonts w:ascii="Cambria" w:eastAsia="MS Mincho" w:hAnsi="Cambria"/>
            <w:szCs w:val="24"/>
            <w:lang w:val="en-CA"/>
          </w:rPr>
          <w:t> * E</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 ÷ 4</w:t>
        </w:r>
        <w:r>
          <w:rPr>
            <w:rFonts w:ascii="Cambria" w:eastAsia="MS Mincho" w:hAnsi="Cambria"/>
            <w:szCs w:val="24"/>
            <w:lang w:val="en-CA"/>
          </w:rPr>
          <w:t> </w:t>
        </w:r>
        <w:r w:rsidRPr="00C91A50">
          <w:rPr>
            <w:rFonts w:ascii="Cambria" w:eastAsia="MS Mincho" w:hAnsi="Cambria"/>
            <w:szCs w:val="24"/>
            <w:lang w:val="en-CA"/>
          </w:rPr>
          <w:t>096</w:t>
        </w:r>
        <w:r w:rsidRPr="00C91A50">
          <w:rPr>
            <w:rFonts w:ascii="Cambria" w:eastAsia="MS Mincho" w:hAnsi="Cambria"/>
            <w:szCs w:val="24"/>
            <w:lang w:val="en-CA"/>
          </w:rPr>
          <w:tab/>
          <w:t>(</w:t>
        </w:r>
      </w:ins>
      <w:ins w:id="326" w:author="Gary Sullivan" w:date="2023-02-23T11:05:00Z">
        <w:r>
          <w:rPr>
            <w:rFonts w:ascii="Cambria" w:eastAsia="MS Mincho" w:hAnsi="Cambria"/>
            <w:szCs w:val="24"/>
            <w:lang w:val="en-CA"/>
          </w:rPr>
          <w:t>20</w:t>
        </w:r>
      </w:ins>
      <w:ins w:id="327" w:author="Gary Sullivan" w:date="2023-02-23T11:04:00Z">
        <w:r w:rsidRPr="00C91A50">
          <w:rPr>
            <w:rFonts w:ascii="Cambria" w:eastAsia="MS Mincho" w:hAnsi="Cambria"/>
            <w:szCs w:val="24"/>
            <w:lang w:val="en-CA"/>
          </w:rPr>
          <w:t>)</w:t>
        </w:r>
      </w:ins>
    </w:p>
    <w:tbl>
      <w:tblPr>
        <w:tblStyle w:val="TableGrid"/>
        <w:tblW w:w="9990" w:type="dxa"/>
        <w:tblLook w:val="04A0" w:firstRow="1" w:lastRow="0" w:firstColumn="1" w:lastColumn="0" w:noHBand="0" w:noVBand="1"/>
      </w:tblPr>
      <w:tblGrid>
        <w:gridCol w:w="677"/>
        <w:gridCol w:w="706"/>
        <w:gridCol w:w="8607"/>
      </w:tblGrid>
      <w:tr w:rsidR="009C5590" w:rsidRPr="00C91A50" w14:paraId="7508A890" w14:textId="77777777" w:rsidTr="00CF4E8F">
        <w:tc>
          <w:tcPr>
            <w:tcW w:w="677" w:type="dxa"/>
            <w:tcBorders>
              <w:top w:val="nil"/>
              <w:left w:val="nil"/>
              <w:bottom w:val="nil"/>
              <w:right w:val="nil"/>
            </w:tcBorders>
          </w:tcPr>
          <w:p w14:paraId="0A8E0C45" w14:textId="77777777" w:rsidR="009C5590" w:rsidRPr="00C91A50" w:rsidRDefault="009C559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706" w:type="dxa"/>
            <w:tcBorders>
              <w:top w:val="nil"/>
              <w:left w:val="nil"/>
              <w:bottom w:val="nil"/>
              <w:right w:val="nil"/>
            </w:tcBorders>
          </w:tcPr>
          <w:p w14:paraId="524F40A6" w14:textId="0F68AA64" w:rsidR="009C5590" w:rsidRPr="00C91A50" w:rsidRDefault="00602AD1"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ins w:id="328" w:author="Gary Sullivan" w:date="2023-02-23T11:38:00Z">
              <w:r>
                <w:rPr>
                  <w:rFonts w:ascii="Cambria" w:eastAsia="Calibri" w:hAnsi="Cambria"/>
                  <w:szCs w:val="22"/>
                  <w:lang w:val="en-CA"/>
                </w:rPr>
                <w:t>b)</w:t>
              </w:r>
            </w:ins>
          </w:p>
        </w:tc>
        <w:tc>
          <w:tcPr>
            <w:tcW w:w="8607" w:type="dxa"/>
            <w:tcBorders>
              <w:top w:val="nil"/>
              <w:left w:val="nil"/>
              <w:bottom w:val="nil"/>
              <w:right w:val="nil"/>
            </w:tcBorders>
          </w:tcPr>
          <w:p w14:paraId="457001FA" w14:textId="0EF54394" w:rsidR="009C5590" w:rsidRPr="00C91A50" w:rsidRDefault="009C559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del w:id="329" w:author="Gary Sullivan" w:date="2023-02-28T19:06:00Z">
              <w:r w:rsidRPr="00C91A50" w:rsidDel="00AE5021">
                <w:rPr>
                  <w:rFonts w:ascii="Cambria" w:hAnsi="Cambria"/>
                  <w:szCs w:val="24"/>
                  <w:lang w:val="en-CA"/>
                </w:rPr>
                <w:delText>In th</w:delText>
              </w:r>
            </w:del>
            <w:del w:id="330" w:author="Gary Sullivan" w:date="2023-02-23T11:02:00Z">
              <w:r w:rsidRPr="00C91A50" w:rsidDel="009C5590">
                <w:rPr>
                  <w:rFonts w:ascii="Cambria" w:hAnsi="Cambria"/>
                  <w:szCs w:val="24"/>
                  <w:lang w:val="en-CA"/>
                </w:rPr>
                <w:delText>i</w:delText>
              </w:r>
            </w:del>
            <w:del w:id="331" w:author="Gary Sullivan" w:date="2023-02-28T19:06:00Z">
              <w:r w:rsidRPr="00C91A50" w:rsidDel="00AE5021">
                <w:rPr>
                  <w:rFonts w:ascii="Cambria" w:hAnsi="Cambria"/>
                  <w:szCs w:val="24"/>
                  <w:lang w:val="en-CA"/>
                </w:rPr>
                <w:delText>s case, t</w:delText>
              </w:r>
            </w:del>
            <w:ins w:id="332" w:author="Gary Sullivan" w:date="2023-02-28T19:06:00Z">
              <w:r w:rsidR="00AE5021">
                <w:rPr>
                  <w:rFonts w:ascii="Cambria" w:hAnsi="Cambria"/>
                  <w:szCs w:val="24"/>
                  <w:lang w:val="en-CA"/>
                </w:rPr>
                <w:t>T</w:t>
              </w:r>
            </w:ins>
            <w:r w:rsidRPr="00C91A50">
              <w:rPr>
                <w:rFonts w:ascii="Cambria" w:hAnsi="Cambria"/>
                <w:szCs w:val="24"/>
                <w:lang w:val="en-CA"/>
              </w:rPr>
              <w:t>he signals E′</w:t>
            </w:r>
            <w:r w:rsidRPr="00C91A50">
              <w:rPr>
                <w:rFonts w:ascii="Cambria" w:hAnsi="Cambria"/>
                <w:szCs w:val="24"/>
                <w:vertAlign w:val="subscript"/>
                <w:lang w:val="en-CA"/>
              </w:rPr>
              <w:t>L</w:t>
            </w:r>
            <w:r w:rsidRPr="00C91A50">
              <w:rPr>
                <w:rFonts w:ascii="Cambria" w:hAnsi="Cambria"/>
                <w:szCs w:val="24"/>
                <w:lang w:val="en-CA"/>
              </w:rPr>
              <w:t>, E′</w:t>
            </w:r>
            <w:r w:rsidRPr="00C91A50">
              <w:rPr>
                <w:rFonts w:ascii="Cambria" w:hAnsi="Cambria"/>
                <w:szCs w:val="24"/>
                <w:vertAlign w:val="subscript"/>
                <w:lang w:val="en-CA"/>
              </w:rPr>
              <w:t>M</w:t>
            </w:r>
            <w:r w:rsidRPr="00C91A50">
              <w:rPr>
                <w:rFonts w:ascii="Cambria" w:hAnsi="Cambria"/>
                <w:szCs w:val="24"/>
                <w:lang w:val="en-CA"/>
              </w:rPr>
              <w:t>, and E′</w:t>
            </w:r>
            <w:r w:rsidRPr="00C91A50">
              <w:rPr>
                <w:rFonts w:ascii="Cambria" w:hAnsi="Cambria"/>
                <w:szCs w:val="24"/>
                <w:vertAlign w:val="subscript"/>
                <w:lang w:val="en-CA"/>
              </w:rPr>
              <w:t>S</w:t>
            </w:r>
            <w:r w:rsidRPr="00C91A50">
              <w:rPr>
                <w:rFonts w:ascii="Cambria" w:hAnsi="Cambria"/>
                <w:szCs w:val="24"/>
                <w:lang w:val="en-CA"/>
              </w:rPr>
              <w:t xml:space="preserve"> are determined by application of the transfer characteristics function as per </w:t>
            </w:r>
            <w:r w:rsidRPr="00C91A50">
              <w:rPr>
                <w:rFonts w:ascii="Cambria" w:eastAsia="Calibri" w:hAnsi="Cambria"/>
                <w:szCs w:val="24"/>
                <w:lang w:val="en-CA"/>
              </w:rPr>
              <w:t>Formulae (</w:t>
            </w:r>
            <w:r w:rsidR="006106B5">
              <w:rPr>
                <w:rFonts w:ascii="Cambria" w:eastAsia="Calibri" w:hAnsi="Cambria"/>
                <w:szCs w:val="24"/>
                <w:lang w:val="en-CA"/>
              </w:rPr>
              <w:t>21</w:t>
            </w:r>
            <w:r w:rsidRPr="00C91A50">
              <w:rPr>
                <w:rFonts w:ascii="Cambria" w:eastAsia="Calibri" w:hAnsi="Cambria"/>
                <w:szCs w:val="24"/>
                <w:lang w:val="en-CA"/>
              </w:rPr>
              <w:t>)</w:t>
            </w:r>
            <w:ins w:id="333" w:author="Gary Sullivan" w:date="2023-02-23T11:29:00Z">
              <w:r w:rsidR="00602AD1">
                <w:rPr>
                  <w:rFonts w:ascii="Cambria" w:eastAsia="Calibri" w:hAnsi="Cambria"/>
                  <w:szCs w:val="24"/>
                  <w:lang w:val="en-CA"/>
                </w:rPr>
                <w:t> </w:t>
              </w:r>
            </w:ins>
            <w:del w:id="334" w:author="Gary Sullivan" w:date="2023-02-23T11:29:00Z">
              <w:r w:rsidRPr="00C91A50" w:rsidDel="00602AD1">
                <w:rPr>
                  <w:rFonts w:ascii="Cambria" w:eastAsia="Calibri" w:hAnsi="Cambria"/>
                  <w:szCs w:val="24"/>
                  <w:lang w:val="en-CA"/>
                </w:rPr>
                <w:delText xml:space="preserve"> </w:delText>
              </w:r>
            </w:del>
            <w:r w:rsidRPr="00C91A50">
              <w:rPr>
                <w:rFonts w:ascii="Cambria" w:eastAsia="Calibri" w:hAnsi="Cambria"/>
                <w:szCs w:val="24"/>
                <w:lang w:val="en-CA"/>
              </w:rPr>
              <w:t>to</w:t>
            </w:r>
            <w:ins w:id="335" w:author="Gary Sullivan" w:date="2023-02-23T11:29:00Z">
              <w:r w:rsidR="00602AD1">
                <w:rPr>
                  <w:rFonts w:ascii="Cambria" w:eastAsia="Calibri" w:hAnsi="Cambria"/>
                  <w:szCs w:val="24"/>
                  <w:lang w:val="en-CA"/>
                </w:rPr>
                <w:t> </w:t>
              </w:r>
            </w:ins>
            <w:del w:id="336" w:author="Gary Sullivan" w:date="2023-02-23T11:29:00Z">
              <w:r w:rsidRPr="00C91A50" w:rsidDel="00602AD1">
                <w:rPr>
                  <w:rFonts w:ascii="Cambria" w:eastAsia="Calibri" w:hAnsi="Cambria"/>
                  <w:szCs w:val="24"/>
                  <w:lang w:val="en-CA"/>
                </w:rPr>
                <w:delText xml:space="preserve"> </w:delText>
              </w:r>
            </w:del>
            <w:r w:rsidRPr="00C91A50">
              <w:rPr>
                <w:rFonts w:ascii="Cambria" w:eastAsia="Calibri" w:hAnsi="Cambria"/>
                <w:szCs w:val="24"/>
                <w:lang w:val="en-CA"/>
              </w:rPr>
              <w:t>(</w:t>
            </w:r>
            <w:r w:rsidR="006106B5">
              <w:rPr>
                <w:rFonts w:ascii="Cambria" w:eastAsia="Calibri" w:hAnsi="Cambria"/>
                <w:szCs w:val="24"/>
                <w:lang w:val="en-CA"/>
              </w:rPr>
              <w:t>23</w:t>
            </w:r>
            <w:r w:rsidRPr="00C91A50">
              <w:rPr>
                <w:rFonts w:ascii="Cambria" w:eastAsia="Calibri" w:hAnsi="Cambria"/>
                <w:szCs w:val="24"/>
                <w:lang w:val="en-CA"/>
              </w:rPr>
              <w:t>)</w:t>
            </w:r>
            <w:r w:rsidRPr="00C91A50">
              <w:rPr>
                <w:rFonts w:ascii="Cambria" w:hAnsi="Cambria"/>
                <w:szCs w:val="24"/>
                <w:lang w:val="en-CA"/>
              </w:rPr>
              <w:t>:</w:t>
            </w:r>
          </w:p>
        </w:tc>
      </w:tr>
    </w:tbl>
    <w:p w14:paraId="683786DC" w14:textId="3E7C5613"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L</w:t>
      </w:r>
      <w:r w:rsidRPr="00C91A50">
        <w:rPr>
          <w:rFonts w:ascii="Cambria" w:eastAsia="MS Mincho" w:hAnsi="Cambria"/>
          <w:szCs w:val="24"/>
          <w:lang w:val="en-CA"/>
        </w:rPr>
        <w:t> = (E</w:t>
      </w:r>
      <w:r w:rsidRPr="00C91A50">
        <w:rPr>
          <w:rFonts w:ascii="Cambria" w:eastAsia="MS Mincho" w:hAnsi="Cambria"/>
          <w:szCs w:val="24"/>
          <w:vertAlign w:val="subscript"/>
          <w:lang w:val="en-CA"/>
        </w:rPr>
        <w:t>L</w:t>
      </w:r>
      <w:r w:rsidRPr="00C91A50">
        <w:rPr>
          <w:rFonts w:ascii="Cambria" w:eastAsia="MS Mincho" w:hAnsi="Cambria"/>
          <w:szCs w:val="24"/>
          <w:lang w:val="en-CA"/>
        </w:rPr>
        <w:t>)′</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w:t>
      </w:r>
      <w:r w:rsidR="006106B5">
        <w:rPr>
          <w:rFonts w:ascii="Cambria" w:eastAsia="MS Mincho" w:hAnsi="Cambria"/>
          <w:szCs w:val="24"/>
          <w:lang w:val="en-CA"/>
        </w:rPr>
        <w:t>21</w:t>
      </w:r>
      <w:r w:rsidRPr="00C91A50">
        <w:rPr>
          <w:rFonts w:ascii="Cambria" w:eastAsia="MS Mincho" w:hAnsi="Cambria"/>
          <w:szCs w:val="24"/>
          <w:lang w:val="en-CA"/>
        </w:rPr>
        <w:t>)</w:t>
      </w:r>
    </w:p>
    <w:p w14:paraId="353D8B27" w14:textId="4E2AE032"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M</w:t>
      </w:r>
      <w:r w:rsidRPr="00C91A50">
        <w:rPr>
          <w:rFonts w:ascii="Cambria" w:eastAsia="MS Mincho" w:hAnsi="Cambria"/>
          <w:szCs w:val="24"/>
          <w:lang w:val="en-CA"/>
        </w:rPr>
        <w:t> = (E</w:t>
      </w:r>
      <w:r w:rsidRPr="00C91A50">
        <w:rPr>
          <w:rFonts w:ascii="Cambria" w:eastAsia="MS Mincho" w:hAnsi="Cambria"/>
          <w:szCs w:val="24"/>
          <w:vertAlign w:val="subscript"/>
          <w:lang w:val="en-CA"/>
        </w:rPr>
        <w:t>M</w:t>
      </w:r>
      <w:r w:rsidRPr="00C91A50">
        <w:rPr>
          <w:rFonts w:ascii="Cambria" w:eastAsia="MS Mincho" w:hAnsi="Cambria"/>
          <w:szCs w:val="24"/>
          <w:lang w:val="en-CA"/>
        </w:rPr>
        <w:t>)′</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w:t>
      </w:r>
      <w:r w:rsidR="006106B5">
        <w:rPr>
          <w:rFonts w:ascii="Cambria" w:eastAsia="MS Mincho" w:hAnsi="Cambria"/>
          <w:szCs w:val="24"/>
          <w:lang w:val="en-CA"/>
        </w:rPr>
        <w:t>22</w:t>
      </w:r>
      <w:r w:rsidRPr="00C91A50">
        <w:rPr>
          <w:rFonts w:ascii="Cambria" w:eastAsia="MS Mincho" w:hAnsi="Cambria"/>
          <w:szCs w:val="24"/>
          <w:lang w:val="en-CA"/>
        </w:rPr>
        <w:t>)</w:t>
      </w:r>
    </w:p>
    <w:p w14:paraId="151019DB" w14:textId="4A1ACE50"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S</w:t>
      </w:r>
      <w:r w:rsidRPr="00C91A50">
        <w:rPr>
          <w:rFonts w:ascii="Cambria" w:eastAsia="MS Mincho" w:hAnsi="Cambria"/>
          <w:szCs w:val="24"/>
          <w:lang w:val="en-CA"/>
        </w:rPr>
        <w:t> = (E</w:t>
      </w:r>
      <w:r w:rsidRPr="00C91A50">
        <w:rPr>
          <w:rFonts w:ascii="Cambria" w:eastAsia="MS Mincho" w:hAnsi="Cambria"/>
          <w:szCs w:val="24"/>
          <w:vertAlign w:val="subscript"/>
          <w:lang w:val="en-CA"/>
        </w:rPr>
        <w:t>S</w:t>
      </w:r>
      <w:r w:rsidRPr="00C91A50">
        <w:rPr>
          <w:rFonts w:ascii="Cambria" w:eastAsia="MS Mincho" w:hAnsi="Cambria"/>
          <w:szCs w:val="24"/>
          <w:lang w:val="en-CA"/>
        </w:rPr>
        <w:t>)′</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w:t>
      </w:r>
      <w:r w:rsidR="006106B5">
        <w:rPr>
          <w:rFonts w:ascii="Cambria" w:eastAsia="MS Mincho" w:hAnsi="Cambria"/>
          <w:szCs w:val="24"/>
          <w:lang w:val="en-CA"/>
        </w:rPr>
        <w:t>23</w:t>
      </w:r>
      <w:r w:rsidRPr="00C91A50">
        <w:rPr>
          <w:rFonts w:ascii="Cambria" w:eastAsia="MS Mincho" w:hAnsi="Cambria"/>
          <w:szCs w:val="24"/>
          <w:lang w:val="en-CA"/>
        </w:rPr>
        <w:t>)</w:t>
      </w:r>
    </w:p>
    <w:p w14:paraId="25BCB35D" w14:textId="77777777" w:rsidR="00C91A50" w:rsidRPr="00C91A50" w:rsidRDefault="00C91A50" w:rsidP="00535DB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r w:rsidRPr="00C91A50">
        <w:rPr>
          <w:rFonts w:ascii="Cambria" w:eastAsia="MS Mincho" w:hAnsi="Cambria"/>
          <w:szCs w:val="24"/>
          <w:lang w:val="en-CA"/>
        </w:rPr>
        <w:t>When MatrixCoefficients is equal to 0, 8, 15, or 16, the variables BitDepth</w:t>
      </w:r>
      <w:r w:rsidRPr="00757151">
        <w:rPr>
          <w:rFonts w:ascii="Cambria" w:eastAsia="MS Mincho" w:hAnsi="Cambria"/>
          <w:szCs w:val="24"/>
          <w:vertAlign w:val="subscript"/>
          <w:lang w:val="en-CA"/>
        </w:rPr>
        <w:t>RGB</w:t>
      </w:r>
      <w:r w:rsidRPr="00C91A50">
        <w:rPr>
          <w:rFonts w:ascii="Cambria" w:eastAsia="MS Mincho" w:hAnsi="Cambria"/>
          <w:szCs w:val="24"/>
          <w:lang w:val="en-CA"/>
        </w:rPr>
        <w:t xml:space="preserve"> and MaxVal</w:t>
      </w:r>
      <w:r w:rsidRPr="00757151">
        <w:rPr>
          <w:rFonts w:ascii="Cambria" w:eastAsia="MS Mincho" w:hAnsi="Cambria"/>
          <w:szCs w:val="24"/>
          <w:vertAlign w:val="subscript"/>
          <w:lang w:val="en-CA"/>
        </w:rPr>
        <w:t>RGB</w:t>
      </w:r>
      <w:r w:rsidRPr="00C91A50">
        <w:rPr>
          <w:rFonts w:ascii="Cambria" w:eastAsia="MS Mincho" w:hAnsi="Cambria"/>
          <w:szCs w:val="24"/>
          <w:lang w:val="en-CA"/>
        </w:rPr>
        <w:t xml:space="preserve"> are derived using the following ordered steps:</w:t>
      </w:r>
    </w:p>
    <w:tbl>
      <w:tblPr>
        <w:tblStyle w:val="TableGrid"/>
        <w:tblW w:w="0" w:type="auto"/>
        <w:tblLook w:val="04A0" w:firstRow="1" w:lastRow="0" w:firstColumn="1" w:lastColumn="0" w:noHBand="0" w:noVBand="1"/>
      </w:tblPr>
      <w:tblGrid>
        <w:gridCol w:w="675"/>
        <w:gridCol w:w="709"/>
        <w:gridCol w:w="8550"/>
      </w:tblGrid>
      <w:tr w:rsidR="00C91A50" w:rsidRPr="00C91A50" w14:paraId="27602A50" w14:textId="77777777" w:rsidTr="007E0E3E">
        <w:tc>
          <w:tcPr>
            <w:tcW w:w="675" w:type="dxa"/>
            <w:tcBorders>
              <w:top w:val="nil"/>
              <w:left w:val="nil"/>
              <w:bottom w:val="nil"/>
              <w:right w:val="nil"/>
            </w:tcBorders>
          </w:tcPr>
          <w:p w14:paraId="5339B13A" w14:textId="77777777" w:rsidR="00C91A50" w:rsidRPr="00C91A50" w:rsidRDefault="00C91A50" w:rsidP="00535DB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eastAsia="Calibri" w:hAnsi="Cambria"/>
                <w:szCs w:val="22"/>
                <w:lang w:val="en-CA"/>
              </w:rPr>
              <w:t>a)</w:t>
            </w:r>
          </w:p>
        </w:tc>
        <w:tc>
          <w:tcPr>
            <w:tcW w:w="9259" w:type="dxa"/>
            <w:gridSpan w:val="2"/>
            <w:tcBorders>
              <w:top w:val="nil"/>
              <w:left w:val="nil"/>
              <w:bottom w:val="nil"/>
              <w:right w:val="nil"/>
            </w:tcBorders>
          </w:tcPr>
          <w:p w14:paraId="6750F1FB" w14:textId="77777777" w:rsidR="00C91A50" w:rsidRPr="00C91A50" w:rsidRDefault="00C91A50" w:rsidP="00535DB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The variable BitDepth</w:t>
            </w:r>
            <w:r w:rsidRPr="00C91A50">
              <w:rPr>
                <w:rFonts w:ascii="Cambria" w:hAnsi="Cambria"/>
                <w:szCs w:val="24"/>
                <w:vertAlign w:val="subscript"/>
                <w:lang w:val="en-CA"/>
              </w:rPr>
              <w:t>RGB</w:t>
            </w:r>
            <w:r w:rsidRPr="00C91A50">
              <w:rPr>
                <w:rFonts w:ascii="Cambria" w:hAnsi="Cambria"/>
                <w:szCs w:val="24"/>
                <w:lang w:val="en-CA"/>
              </w:rPr>
              <w:t xml:space="preserve"> is derived as follows:</w:t>
            </w:r>
          </w:p>
        </w:tc>
      </w:tr>
      <w:tr w:rsidR="00C91A50" w:rsidRPr="00C91A50" w14:paraId="3623E727" w14:textId="77777777" w:rsidTr="007E0E3E">
        <w:tc>
          <w:tcPr>
            <w:tcW w:w="675" w:type="dxa"/>
            <w:tcBorders>
              <w:top w:val="nil"/>
              <w:left w:val="nil"/>
              <w:bottom w:val="nil"/>
              <w:right w:val="nil"/>
            </w:tcBorders>
          </w:tcPr>
          <w:p w14:paraId="2F4409C4" w14:textId="77777777" w:rsidR="00C91A50" w:rsidRPr="00C91A50" w:rsidRDefault="00C91A50" w:rsidP="00535DB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p>
        </w:tc>
        <w:tc>
          <w:tcPr>
            <w:tcW w:w="709" w:type="dxa"/>
            <w:tcBorders>
              <w:top w:val="nil"/>
              <w:left w:val="nil"/>
              <w:bottom w:val="nil"/>
              <w:right w:val="nil"/>
            </w:tcBorders>
          </w:tcPr>
          <w:p w14:paraId="603781B6" w14:textId="77777777" w:rsidR="00C91A50" w:rsidRPr="00C91A50" w:rsidRDefault="00C91A50" w:rsidP="00535DB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8550" w:type="dxa"/>
            <w:tcBorders>
              <w:top w:val="nil"/>
              <w:left w:val="nil"/>
              <w:bottom w:val="nil"/>
              <w:right w:val="nil"/>
            </w:tcBorders>
          </w:tcPr>
          <w:p w14:paraId="4C781755" w14:textId="77777777" w:rsidR="00C91A50" w:rsidRPr="00C91A50" w:rsidRDefault="00C91A50" w:rsidP="00535DB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bCs/>
                <w:szCs w:val="24"/>
                <w:lang w:val="en-CA"/>
              </w:rPr>
              <w:t xml:space="preserve">If </w:t>
            </w:r>
            <w:r w:rsidRPr="00C91A50">
              <w:rPr>
                <w:rFonts w:ascii="Cambria" w:hAnsi="Cambria"/>
                <w:szCs w:val="24"/>
                <w:lang w:val="en-CA"/>
              </w:rPr>
              <w:t>MatrixCoefficients</w:t>
            </w:r>
            <w:r w:rsidRPr="00C91A50">
              <w:rPr>
                <w:rFonts w:ascii="Cambria" w:hAnsi="Cambria"/>
                <w:bCs/>
                <w:szCs w:val="24"/>
                <w:lang w:val="en-CA"/>
              </w:rPr>
              <w:t xml:space="preserve"> is equal to 0 or 8, the following applies</w:t>
            </w:r>
            <w:r w:rsidRPr="00C91A50">
              <w:rPr>
                <w:rFonts w:ascii="Cambria" w:hAnsi="Cambria"/>
                <w:szCs w:val="24"/>
                <w:lang w:val="en-CA"/>
              </w:rPr>
              <w:t>:</w:t>
            </w:r>
          </w:p>
        </w:tc>
      </w:tr>
    </w:tbl>
    <w:p w14:paraId="1A67A3C1" w14:textId="7DB9BE7A" w:rsidR="00C91A50" w:rsidRPr="00C91A50" w:rsidRDefault="00C91A50" w:rsidP="00757151">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eastAsia="MS Mincho"/>
          <w:szCs w:val="24"/>
          <w:lang w:val="en-CA"/>
        </w:rPr>
      </w:pPr>
      <w:r w:rsidRPr="00C91A50">
        <w:rPr>
          <w:rFonts w:ascii="Cambria" w:eastAsia="MS Mincho" w:hAnsi="Cambria"/>
          <w:szCs w:val="24"/>
          <w:lang w:val="en-CA"/>
        </w:rPr>
        <w:t>BitDepth</w:t>
      </w:r>
      <w:r w:rsidRPr="00C91A50">
        <w:rPr>
          <w:rFonts w:ascii="Cambria" w:eastAsia="MS Mincho" w:hAnsi="Cambria"/>
          <w:szCs w:val="24"/>
          <w:vertAlign w:val="subscript"/>
          <w:lang w:val="en-CA"/>
        </w:rPr>
        <w:t>RGB</w:t>
      </w:r>
      <w:r w:rsidRPr="00C91A50">
        <w:rPr>
          <w:rFonts w:ascii="Cambria" w:eastAsia="MS Mincho" w:hAnsi="Cambria"/>
          <w:szCs w:val="24"/>
          <w:lang w:val="en-CA"/>
        </w:rPr>
        <w:t xml:space="preserve"> = BitDepth</w:t>
      </w:r>
      <w:r w:rsidRPr="00C91A50">
        <w:rPr>
          <w:rFonts w:ascii="Cambria" w:eastAsia="MS Mincho" w:hAnsi="Cambria"/>
          <w:szCs w:val="24"/>
          <w:vertAlign w:val="subscript"/>
          <w:lang w:val="en-CA"/>
        </w:rPr>
        <w:t>Y</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w:t>
      </w:r>
      <w:r w:rsidR="006106B5">
        <w:rPr>
          <w:rFonts w:ascii="Cambria" w:eastAsia="MS Mincho" w:hAnsi="Cambria"/>
          <w:szCs w:val="24"/>
          <w:lang w:val="en-CA"/>
        </w:rPr>
        <w:t>24</w:t>
      </w:r>
      <w:r w:rsidRPr="00C91A50">
        <w:rPr>
          <w:rFonts w:ascii="Cambria" w:eastAsia="MS Mincho" w:hAnsi="Cambria"/>
          <w:szCs w:val="24"/>
          <w:lang w:val="en-CA"/>
        </w:rPr>
        <w:t>)</w:t>
      </w:r>
    </w:p>
    <w:tbl>
      <w:tblPr>
        <w:tblStyle w:val="TableGrid"/>
        <w:tblW w:w="0" w:type="auto"/>
        <w:tblLook w:val="04A0" w:firstRow="1" w:lastRow="0" w:firstColumn="1" w:lastColumn="0" w:noHBand="0" w:noVBand="1"/>
      </w:tblPr>
      <w:tblGrid>
        <w:gridCol w:w="675"/>
        <w:gridCol w:w="709"/>
        <w:gridCol w:w="8550"/>
      </w:tblGrid>
      <w:tr w:rsidR="00C91A50" w:rsidRPr="00C91A50" w14:paraId="04E3028B" w14:textId="77777777" w:rsidTr="007E0E3E">
        <w:tc>
          <w:tcPr>
            <w:tcW w:w="675" w:type="dxa"/>
            <w:tcBorders>
              <w:top w:val="nil"/>
              <w:left w:val="nil"/>
              <w:bottom w:val="nil"/>
              <w:right w:val="nil"/>
            </w:tcBorders>
          </w:tcPr>
          <w:p w14:paraId="1501DBC3"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p>
        </w:tc>
        <w:tc>
          <w:tcPr>
            <w:tcW w:w="709" w:type="dxa"/>
            <w:tcBorders>
              <w:top w:val="nil"/>
              <w:left w:val="nil"/>
              <w:bottom w:val="nil"/>
              <w:right w:val="nil"/>
            </w:tcBorders>
          </w:tcPr>
          <w:p w14:paraId="0358879C"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8550" w:type="dxa"/>
            <w:tcBorders>
              <w:top w:val="nil"/>
              <w:left w:val="nil"/>
              <w:bottom w:val="nil"/>
              <w:right w:val="nil"/>
            </w:tcBorders>
          </w:tcPr>
          <w:p w14:paraId="76570EE3"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bCs/>
                <w:szCs w:val="24"/>
                <w:lang w:val="en-CA"/>
              </w:rPr>
              <w:t>Otherwise, if MatrixCoefficients is equal to 15, the following applies:</w:t>
            </w:r>
          </w:p>
        </w:tc>
      </w:tr>
    </w:tbl>
    <w:p w14:paraId="13E54D84" w14:textId="560DC87A"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BitDepth</w:t>
      </w:r>
      <w:r w:rsidRPr="00C91A50">
        <w:rPr>
          <w:rFonts w:ascii="Cambria" w:eastAsia="MS Mincho" w:hAnsi="Cambria"/>
          <w:szCs w:val="24"/>
          <w:vertAlign w:val="subscript"/>
          <w:lang w:val="en-CA"/>
        </w:rPr>
        <w:t>RGB</w:t>
      </w:r>
      <w:r w:rsidRPr="00C91A50">
        <w:rPr>
          <w:rFonts w:ascii="Cambria" w:eastAsia="MS Mincho" w:hAnsi="Cambria"/>
          <w:szCs w:val="24"/>
          <w:lang w:val="en-CA"/>
        </w:rPr>
        <w:t xml:space="preserve"> = BitDepth</w:t>
      </w:r>
      <w:r w:rsidRPr="00C91A50">
        <w:rPr>
          <w:rFonts w:ascii="Cambria" w:eastAsia="MS Mincho" w:hAnsi="Cambria"/>
          <w:szCs w:val="24"/>
          <w:vertAlign w:val="subscript"/>
          <w:lang w:val="en-CA"/>
        </w:rPr>
        <w:t>Y</w:t>
      </w:r>
      <w:r w:rsidRPr="00C91A50">
        <w:rPr>
          <w:rFonts w:ascii="Cambria" w:eastAsia="MS Mincho" w:hAnsi="Cambria"/>
          <w:szCs w:val="24"/>
          <w:lang w:val="en-CA"/>
        </w:rPr>
        <w:t xml:space="preserve"> + 2</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w:t>
      </w:r>
      <w:r w:rsidR="006106B5">
        <w:rPr>
          <w:rFonts w:ascii="Cambria" w:eastAsia="MS Mincho" w:hAnsi="Cambria"/>
          <w:szCs w:val="24"/>
          <w:lang w:val="en-CA"/>
        </w:rPr>
        <w:t>25</w:t>
      </w:r>
      <w:r w:rsidRPr="00C91A50">
        <w:rPr>
          <w:rFonts w:ascii="Cambria" w:eastAsia="MS Mincho" w:hAnsi="Cambria"/>
          <w:szCs w:val="24"/>
          <w:lang w:val="en-CA"/>
        </w:rPr>
        <w:t>)</w:t>
      </w:r>
    </w:p>
    <w:tbl>
      <w:tblPr>
        <w:tblStyle w:val="TableGrid"/>
        <w:tblW w:w="0" w:type="auto"/>
        <w:tblLook w:val="04A0" w:firstRow="1" w:lastRow="0" w:firstColumn="1" w:lastColumn="0" w:noHBand="0" w:noVBand="1"/>
      </w:tblPr>
      <w:tblGrid>
        <w:gridCol w:w="675"/>
        <w:gridCol w:w="709"/>
        <w:gridCol w:w="8550"/>
      </w:tblGrid>
      <w:tr w:rsidR="00C91A50" w:rsidRPr="00C91A50" w14:paraId="2C6BE8CF" w14:textId="77777777" w:rsidTr="007E0E3E">
        <w:tc>
          <w:tcPr>
            <w:tcW w:w="675" w:type="dxa"/>
            <w:tcBorders>
              <w:top w:val="nil"/>
              <w:left w:val="nil"/>
              <w:bottom w:val="nil"/>
              <w:right w:val="nil"/>
            </w:tcBorders>
          </w:tcPr>
          <w:p w14:paraId="5EDB6B36"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p>
        </w:tc>
        <w:tc>
          <w:tcPr>
            <w:tcW w:w="709" w:type="dxa"/>
            <w:tcBorders>
              <w:top w:val="nil"/>
              <w:left w:val="nil"/>
              <w:bottom w:val="nil"/>
              <w:right w:val="nil"/>
            </w:tcBorders>
          </w:tcPr>
          <w:p w14:paraId="22ACE18B"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8550" w:type="dxa"/>
            <w:tcBorders>
              <w:top w:val="nil"/>
              <w:left w:val="nil"/>
              <w:bottom w:val="nil"/>
              <w:right w:val="nil"/>
            </w:tcBorders>
          </w:tcPr>
          <w:p w14:paraId="5D554CB0"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bCs/>
                <w:szCs w:val="24"/>
                <w:lang w:val="en-CA"/>
              </w:rPr>
              <w:t>Otherwise (MatrixCoefficients is equal to 16), the following applies:</w:t>
            </w:r>
          </w:p>
        </w:tc>
      </w:tr>
    </w:tbl>
    <w:p w14:paraId="42CF241E" w14:textId="005AAEFA"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BitDepth</w:t>
      </w:r>
      <w:r w:rsidRPr="00C91A50">
        <w:rPr>
          <w:rFonts w:ascii="Cambria" w:eastAsia="MS Mincho" w:hAnsi="Cambria"/>
          <w:szCs w:val="24"/>
          <w:vertAlign w:val="subscript"/>
          <w:lang w:val="en-CA"/>
        </w:rPr>
        <w:t>RGB</w:t>
      </w:r>
      <w:r w:rsidRPr="00C91A50">
        <w:rPr>
          <w:rFonts w:ascii="Cambria" w:eastAsia="MS Mincho" w:hAnsi="Cambria"/>
          <w:szCs w:val="24"/>
          <w:lang w:val="en-CA"/>
        </w:rPr>
        <w:t xml:space="preserve"> = BitDepth</w:t>
      </w:r>
      <w:r w:rsidRPr="00C91A50">
        <w:rPr>
          <w:rFonts w:ascii="Cambria" w:eastAsia="MS Mincho" w:hAnsi="Cambria"/>
          <w:szCs w:val="24"/>
          <w:vertAlign w:val="subscript"/>
          <w:lang w:val="en-CA"/>
        </w:rPr>
        <w:t>Y</w:t>
      </w:r>
      <w:r w:rsidRPr="00C91A50">
        <w:rPr>
          <w:rFonts w:ascii="Cambria" w:eastAsia="MS Mincho" w:hAnsi="Cambria"/>
          <w:szCs w:val="24"/>
          <w:lang w:val="en-CA"/>
        </w:rPr>
        <w:t xml:space="preserve"> + 1</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w:t>
      </w:r>
      <w:r w:rsidR="006106B5">
        <w:rPr>
          <w:rFonts w:ascii="Cambria" w:eastAsia="MS Mincho" w:hAnsi="Cambria"/>
          <w:szCs w:val="24"/>
          <w:lang w:val="en-CA"/>
        </w:rPr>
        <w:t>26</w:t>
      </w:r>
      <w:r w:rsidRPr="00C91A50">
        <w:rPr>
          <w:rFonts w:ascii="Cambria" w:eastAsia="MS Mincho" w:hAnsi="Cambria"/>
          <w:szCs w:val="24"/>
          <w:lang w:val="en-CA"/>
        </w:rPr>
        <w:t>)</w:t>
      </w:r>
    </w:p>
    <w:tbl>
      <w:tblPr>
        <w:tblStyle w:val="TableGrid"/>
        <w:tblW w:w="0" w:type="auto"/>
        <w:tblLook w:val="04A0" w:firstRow="1" w:lastRow="0" w:firstColumn="1" w:lastColumn="0" w:noHBand="0" w:noVBand="1"/>
      </w:tblPr>
      <w:tblGrid>
        <w:gridCol w:w="675"/>
        <w:gridCol w:w="9259"/>
      </w:tblGrid>
      <w:tr w:rsidR="00C91A50" w:rsidRPr="00C91A50" w14:paraId="1F5696E4" w14:textId="77777777" w:rsidTr="007E0E3E">
        <w:tc>
          <w:tcPr>
            <w:tcW w:w="675" w:type="dxa"/>
            <w:tcBorders>
              <w:top w:val="nil"/>
              <w:left w:val="nil"/>
              <w:bottom w:val="nil"/>
              <w:right w:val="nil"/>
            </w:tcBorders>
          </w:tcPr>
          <w:p w14:paraId="1FA9615A"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eastAsia="Calibri" w:hAnsi="Cambria"/>
                <w:szCs w:val="22"/>
                <w:lang w:val="en-CA"/>
              </w:rPr>
              <w:t>b)</w:t>
            </w:r>
          </w:p>
        </w:tc>
        <w:tc>
          <w:tcPr>
            <w:tcW w:w="9259" w:type="dxa"/>
            <w:tcBorders>
              <w:top w:val="nil"/>
              <w:left w:val="nil"/>
              <w:bottom w:val="nil"/>
              <w:right w:val="nil"/>
            </w:tcBorders>
          </w:tcPr>
          <w:p w14:paraId="400873FD"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The variable MaxVal</w:t>
            </w:r>
            <w:r w:rsidRPr="00C91A50">
              <w:rPr>
                <w:rFonts w:ascii="Cambria" w:hAnsi="Cambria"/>
                <w:szCs w:val="24"/>
                <w:vertAlign w:val="subscript"/>
                <w:lang w:val="en-CA"/>
              </w:rPr>
              <w:t>RGB</w:t>
            </w:r>
            <w:r w:rsidRPr="00C91A50">
              <w:rPr>
                <w:rFonts w:ascii="Cambria" w:hAnsi="Cambria"/>
                <w:szCs w:val="24"/>
                <w:lang w:val="en-CA"/>
              </w:rPr>
              <w:t xml:space="preserve"> is derived as follows:</w:t>
            </w:r>
          </w:p>
        </w:tc>
      </w:tr>
    </w:tbl>
    <w:p w14:paraId="57E76478" w14:textId="4CF9E469"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MaxVal</w:t>
      </w:r>
      <w:r w:rsidRPr="00C91A50">
        <w:rPr>
          <w:rFonts w:ascii="Cambria" w:eastAsia="MS Mincho" w:hAnsi="Cambria"/>
          <w:szCs w:val="24"/>
          <w:vertAlign w:val="subscript"/>
          <w:lang w:val="en-CA"/>
        </w:rPr>
        <w:t>RGB</w:t>
      </w:r>
      <w:r w:rsidRPr="00C91A50">
        <w:rPr>
          <w:rFonts w:ascii="Cambria" w:eastAsia="MS Mincho" w:hAnsi="Cambria"/>
          <w:szCs w:val="24"/>
          <w:lang w:val="en-CA"/>
        </w:rPr>
        <w:t xml:space="preserve"> = ( 1 &lt;&lt; BitDepth</w:t>
      </w:r>
      <w:r w:rsidRPr="00C91A50">
        <w:rPr>
          <w:rFonts w:ascii="Cambria" w:eastAsia="MS Mincho" w:hAnsi="Cambria"/>
          <w:szCs w:val="24"/>
          <w:vertAlign w:val="subscript"/>
          <w:lang w:val="en-CA"/>
        </w:rPr>
        <w:t>RGB</w:t>
      </w:r>
      <w:r w:rsidRPr="00C91A50">
        <w:rPr>
          <w:rFonts w:ascii="Cambria" w:eastAsia="MS Mincho" w:hAnsi="Cambria"/>
          <w:szCs w:val="24"/>
          <w:lang w:val="en-CA"/>
        </w:rPr>
        <w:t xml:space="preserve"> ) − 1</w:t>
      </w:r>
      <w:r w:rsidRPr="00C91A50">
        <w:rPr>
          <w:rFonts w:ascii="Cambria" w:eastAsia="MS Mincho" w:hAnsi="Cambria"/>
          <w:szCs w:val="24"/>
          <w:lang w:val="en-CA"/>
        </w:rPr>
        <w:tab/>
      </w:r>
      <w:r w:rsidRPr="00C91A50">
        <w:rPr>
          <w:rFonts w:ascii="Cambria" w:eastAsia="MS Mincho" w:hAnsi="Cambria"/>
          <w:szCs w:val="24"/>
          <w:lang w:val="en-CA"/>
        </w:rPr>
        <w:tab/>
        <w:t>(</w:t>
      </w:r>
      <w:r w:rsidR="006106B5">
        <w:rPr>
          <w:rFonts w:ascii="Cambria" w:eastAsia="MS Mincho" w:hAnsi="Cambria"/>
          <w:szCs w:val="24"/>
          <w:lang w:val="en-CA"/>
        </w:rPr>
        <w:t>27</w:t>
      </w:r>
      <w:r w:rsidRPr="00C91A50">
        <w:rPr>
          <w:rFonts w:ascii="Cambria" w:eastAsia="MS Mincho" w:hAnsi="Cambria"/>
          <w:szCs w:val="24"/>
          <w:lang w:val="en-CA"/>
        </w:rPr>
        <w:t>)</w:t>
      </w:r>
    </w:p>
    <w:p w14:paraId="63063FE9"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r w:rsidRPr="00C91A50">
        <w:rPr>
          <w:rFonts w:ascii="Cambria" w:eastAsia="MS Mincho" w:hAnsi="Cambria"/>
          <w:szCs w:val="24"/>
          <w:lang w:val="en-CA"/>
        </w:rPr>
        <w:t>The interpretation of MatrixCoefficients is specified as follows.</w:t>
      </w:r>
    </w:p>
    <w:tbl>
      <w:tblPr>
        <w:tblStyle w:val="TableGrid"/>
        <w:tblW w:w="0" w:type="auto"/>
        <w:tblLook w:val="04A0" w:firstRow="1" w:lastRow="0" w:firstColumn="1" w:lastColumn="0" w:noHBand="0" w:noVBand="1"/>
      </w:tblPr>
      <w:tblGrid>
        <w:gridCol w:w="675"/>
        <w:gridCol w:w="709"/>
        <w:gridCol w:w="8550"/>
      </w:tblGrid>
      <w:tr w:rsidR="00C91A50" w:rsidRPr="00C91A50" w14:paraId="4D95BF9A" w14:textId="77777777" w:rsidTr="007E0E3E">
        <w:tc>
          <w:tcPr>
            <w:tcW w:w="675" w:type="dxa"/>
            <w:tcBorders>
              <w:top w:val="nil"/>
              <w:left w:val="nil"/>
              <w:bottom w:val="nil"/>
              <w:right w:val="nil"/>
            </w:tcBorders>
          </w:tcPr>
          <w:p w14:paraId="01CEB234"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9259" w:type="dxa"/>
            <w:gridSpan w:val="2"/>
            <w:tcBorders>
              <w:top w:val="nil"/>
              <w:left w:val="nil"/>
              <w:bottom w:val="nil"/>
              <w:right w:val="nil"/>
            </w:tcBorders>
          </w:tcPr>
          <w:p w14:paraId="71971F39"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If VideoFullRangeFlag is equal to 0, the following applies:</w:t>
            </w:r>
          </w:p>
        </w:tc>
      </w:tr>
      <w:tr w:rsidR="00C91A50" w:rsidRPr="00C91A50" w14:paraId="4CE9F7E5" w14:textId="77777777" w:rsidTr="007E0E3E">
        <w:tc>
          <w:tcPr>
            <w:tcW w:w="675" w:type="dxa"/>
            <w:tcBorders>
              <w:top w:val="nil"/>
              <w:left w:val="nil"/>
              <w:bottom w:val="nil"/>
              <w:right w:val="nil"/>
            </w:tcBorders>
          </w:tcPr>
          <w:p w14:paraId="04E44519"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709" w:type="dxa"/>
            <w:tcBorders>
              <w:top w:val="nil"/>
              <w:left w:val="nil"/>
              <w:bottom w:val="nil"/>
              <w:right w:val="nil"/>
            </w:tcBorders>
          </w:tcPr>
          <w:p w14:paraId="443B94DE"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8550" w:type="dxa"/>
            <w:tcBorders>
              <w:top w:val="nil"/>
              <w:left w:val="nil"/>
              <w:bottom w:val="nil"/>
              <w:right w:val="nil"/>
            </w:tcBorders>
          </w:tcPr>
          <w:p w14:paraId="3CCAD8BF" w14:textId="13C0511C"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xml:space="preserve">If MatrixCoefficients is equal to 0, 8, 15, or 16, </w:t>
            </w:r>
            <w:r w:rsidRPr="00C91A50">
              <w:rPr>
                <w:rFonts w:ascii="Cambria" w:eastAsia="Calibri" w:hAnsi="Cambria"/>
                <w:szCs w:val="24"/>
                <w:lang w:val="en-CA"/>
              </w:rPr>
              <w:t>Formulae (</w:t>
            </w:r>
            <w:r w:rsidR="006106B5">
              <w:rPr>
                <w:rFonts w:ascii="Cambria" w:eastAsia="Calibri" w:hAnsi="Cambria"/>
                <w:szCs w:val="24"/>
                <w:lang w:val="en-CA"/>
              </w:rPr>
              <w:t>28</w:t>
            </w:r>
            <w:r w:rsidRPr="00C91A50">
              <w:rPr>
                <w:rFonts w:ascii="Cambria" w:eastAsia="Calibri" w:hAnsi="Cambria"/>
                <w:szCs w:val="24"/>
                <w:lang w:val="en-CA"/>
              </w:rPr>
              <w:t>) to (</w:t>
            </w:r>
            <w:r w:rsidR="006106B5">
              <w:rPr>
                <w:rFonts w:ascii="Cambria" w:eastAsia="Calibri" w:hAnsi="Cambria"/>
                <w:szCs w:val="24"/>
                <w:lang w:val="en-CA"/>
              </w:rPr>
              <w:t>30</w:t>
            </w:r>
            <w:r w:rsidRPr="00C91A50">
              <w:rPr>
                <w:rFonts w:ascii="Cambria" w:eastAsia="Calibri" w:hAnsi="Cambria"/>
                <w:szCs w:val="24"/>
                <w:lang w:val="en-CA"/>
              </w:rPr>
              <w:t>)</w:t>
            </w:r>
            <w:r w:rsidRPr="00C91A50">
              <w:rPr>
                <w:rFonts w:ascii="Cambria" w:hAnsi="Cambria"/>
                <w:szCs w:val="24"/>
                <w:lang w:val="en-CA"/>
              </w:rPr>
              <w:t xml:space="preserve"> apply:</w:t>
            </w:r>
          </w:p>
        </w:tc>
      </w:tr>
    </w:tbl>
    <w:p w14:paraId="46D7E43B" w14:textId="292D634D"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R = Clip3( 0, MaxVal</w:t>
      </w:r>
      <w:r w:rsidRPr="00C91A50">
        <w:rPr>
          <w:rFonts w:ascii="Cambria" w:eastAsia="MS Mincho" w:hAnsi="Cambria"/>
          <w:szCs w:val="24"/>
          <w:vertAlign w:val="subscript"/>
          <w:lang w:val="en-CA"/>
        </w:rPr>
        <w:t>RGB</w:t>
      </w:r>
      <w:r w:rsidRPr="00C91A50">
        <w:rPr>
          <w:rFonts w:ascii="Cambria" w:eastAsia="MS Mincho" w:hAnsi="Cambria"/>
          <w:szCs w:val="24"/>
          <w:lang w:val="en-CA"/>
        </w:rPr>
        <w:t>, ( 1 &lt;&lt; ( BitDepth</w:t>
      </w:r>
      <w:r w:rsidRPr="00C91A50">
        <w:rPr>
          <w:rFonts w:ascii="Cambria" w:eastAsia="MS Mincho" w:hAnsi="Cambria"/>
          <w:szCs w:val="24"/>
          <w:vertAlign w:val="subscript"/>
          <w:lang w:val="en-CA"/>
        </w:rPr>
        <w:t>RGB</w:t>
      </w:r>
      <w:r w:rsidRPr="00C91A50">
        <w:rPr>
          <w:rFonts w:ascii="Cambria" w:eastAsia="MS Mincho" w:hAnsi="Cambria"/>
          <w:szCs w:val="24"/>
          <w:lang w:val="en-CA"/>
        </w:rPr>
        <w:t> − 8 ) ) * ( 219 * E′</w:t>
      </w:r>
      <w:r w:rsidRPr="00C91A50">
        <w:rPr>
          <w:rFonts w:ascii="Cambria" w:eastAsia="MS Mincho" w:hAnsi="Cambria"/>
          <w:szCs w:val="24"/>
          <w:vertAlign w:val="subscript"/>
          <w:lang w:val="en-CA"/>
        </w:rPr>
        <w:t>R</w:t>
      </w:r>
      <w:r w:rsidRPr="00C91A50">
        <w:rPr>
          <w:rFonts w:ascii="Cambria" w:eastAsia="MS Mincho" w:hAnsi="Cambria"/>
          <w:szCs w:val="24"/>
          <w:lang w:val="en-CA"/>
        </w:rPr>
        <w:t> + 16 ) )</w:t>
      </w:r>
      <w:r w:rsidRPr="00C91A50">
        <w:rPr>
          <w:rFonts w:ascii="Cambria" w:eastAsia="MS Mincho" w:hAnsi="Cambria"/>
          <w:szCs w:val="24"/>
          <w:lang w:val="en-CA"/>
        </w:rPr>
        <w:tab/>
        <w:t>(</w:t>
      </w:r>
      <w:r w:rsidR="006106B5">
        <w:rPr>
          <w:rFonts w:ascii="Cambria" w:eastAsia="MS Mincho" w:hAnsi="Cambria"/>
          <w:szCs w:val="24"/>
          <w:lang w:val="en-CA"/>
        </w:rPr>
        <w:t>28</w:t>
      </w:r>
      <w:r w:rsidRPr="00C91A50">
        <w:rPr>
          <w:rFonts w:ascii="Cambria" w:eastAsia="MS Mincho" w:hAnsi="Cambria"/>
          <w:szCs w:val="24"/>
          <w:lang w:val="en-CA"/>
        </w:rPr>
        <w:t>)</w:t>
      </w:r>
    </w:p>
    <w:p w14:paraId="635B95AE" w14:textId="454E50EA"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G = Clip3( 0, MaxVal</w:t>
      </w:r>
      <w:r w:rsidRPr="00C91A50">
        <w:rPr>
          <w:rFonts w:ascii="Cambria" w:eastAsia="MS Mincho" w:hAnsi="Cambria"/>
          <w:szCs w:val="24"/>
          <w:vertAlign w:val="subscript"/>
          <w:lang w:val="en-CA"/>
        </w:rPr>
        <w:t>RGB</w:t>
      </w:r>
      <w:r w:rsidRPr="00C91A50">
        <w:rPr>
          <w:rFonts w:ascii="Cambria" w:eastAsia="MS Mincho" w:hAnsi="Cambria"/>
          <w:szCs w:val="24"/>
          <w:lang w:val="en-CA"/>
        </w:rPr>
        <w:t>, ( 1 &lt;&lt; ( BitDepth</w:t>
      </w:r>
      <w:r w:rsidRPr="00C91A50">
        <w:rPr>
          <w:rFonts w:ascii="Cambria" w:eastAsia="MS Mincho" w:hAnsi="Cambria"/>
          <w:szCs w:val="24"/>
          <w:vertAlign w:val="subscript"/>
          <w:lang w:val="en-CA"/>
        </w:rPr>
        <w:t>RGB</w:t>
      </w:r>
      <w:r w:rsidRPr="00C91A50">
        <w:rPr>
          <w:rFonts w:ascii="Cambria" w:eastAsia="MS Mincho" w:hAnsi="Cambria"/>
          <w:szCs w:val="24"/>
          <w:lang w:val="en-CA"/>
        </w:rPr>
        <w:t> − 8 ) ) * ( 219 * E′</w:t>
      </w:r>
      <w:r w:rsidRPr="00C91A50">
        <w:rPr>
          <w:rFonts w:ascii="Cambria" w:eastAsia="MS Mincho" w:hAnsi="Cambria"/>
          <w:szCs w:val="24"/>
          <w:vertAlign w:val="subscript"/>
          <w:lang w:val="en-CA"/>
        </w:rPr>
        <w:t>G</w:t>
      </w:r>
      <w:r w:rsidRPr="00C91A50">
        <w:rPr>
          <w:rFonts w:ascii="Cambria" w:eastAsia="MS Mincho" w:hAnsi="Cambria"/>
          <w:szCs w:val="24"/>
          <w:lang w:val="en-CA"/>
        </w:rPr>
        <w:t> + 16 ) )</w:t>
      </w:r>
      <w:r w:rsidRPr="00C91A50">
        <w:rPr>
          <w:rFonts w:ascii="Cambria" w:eastAsia="MS Mincho" w:hAnsi="Cambria"/>
          <w:szCs w:val="24"/>
          <w:lang w:val="en-CA"/>
        </w:rPr>
        <w:tab/>
        <w:t>(2</w:t>
      </w:r>
      <w:r w:rsidR="006106B5">
        <w:rPr>
          <w:rFonts w:ascii="Cambria" w:eastAsia="MS Mincho" w:hAnsi="Cambria"/>
          <w:szCs w:val="24"/>
          <w:lang w:val="en-CA"/>
        </w:rPr>
        <w:t>9</w:t>
      </w:r>
      <w:r w:rsidRPr="00C91A50">
        <w:rPr>
          <w:rFonts w:ascii="Cambria" w:eastAsia="MS Mincho" w:hAnsi="Cambria"/>
          <w:szCs w:val="24"/>
          <w:lang w:val="en-CA"/>
        </w:rPr>
        <w:t>)</w:t>
      </w:r>
    </w:p>
    <w:p w14:paraId="4B8A23C7" w14:textId="2B4A61C9"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B = Clip3( 0, MaxVal</w:t>
      </w:r>
      <w:r w:rsidRPr="00C91A50">
        <w:rPr>
          <w:rFonts w:ascii="Cambria" w:eastAsia="MS Mincho" w:hAnsi="Cambria"/>
          <w:szCs w:val="24"/>
          <w:vertAlign w:val="subscript"/>
          <w:lang w:val="en-CA"/>
        </w:rPr>
        <w:t>RGB</w:t>
      </w:r>
      <w:r w:rsidRPr="00C91A50">
        <w:rPr>
          <w:rFonts w:ascii="Cambria" w:eastAsia="MS Mincho" w:hAnsi="Cambria"/>
          <w:szCs w:val="24"/>
          <w:lang w:val="en-CA"/>
        </w:rPr>
        <w:t>, ( 1 &lt;&lt; ( BitDepth</w:t>
      </w:r>
      <w:r w:rsidRPr="00C91A50">
        <w:rPr>
          <w:rFonts w:ascii="Cambria" w:eastAsia="MS Mincho" w:hAnsi="Cambria"/>
          <w:szCs w:val="24"/>
          <w:vertAlign w:val="subscript"/>
          <w:lang w:val="en-CA"/>
        </w:rPr>
        <w:t>RGB</w:t>
      </w:r>
      <w:r w:rsidRPr="00C91A50">
        <w:rPr>
          <w:rFonts w:ascii="Cambria" w:eastAsia="MS Mincho" w:hAnsi="Cambria"/>
          <w:szCs w:val="24"/>
          <w:lang w:val="en-CA"/>
        </w:rPr>
        <w:t> − 8 ) ) * ( 219 * E′</w:t>
      </w:r>
      <w:r w:rsidRPr="00C91A50">
        <w:rPr>
          <w:rFonts w:ascii="Cambria" w:eastAsia="MS Mincho" w:hAnsi="Cambria"/>
          <w:szCs w:val="24"/>
          <w:vertAlign w:val="subscript"/>
          <w:lang w:val="en-CA"/>
        </w:rPr>
        <w:t>B</w:t>
      </w:r>
      <w:r w:rsidRPr="00C91A50">
        <w:rPr>
          <w:rFonts w:ascii="Cambria" w:eastAsia="MS Mincho" w:hAnsi="Cambria"/>
          <w:szCs w:val="24"/>
          <w:lang w:val="en-CA"/>
        </w:rPr>
        <w:t> + 16 ) )</w:t>
      </w:r>
      <w:r w:rsidRPr="00C91A50">
        <w:rPr>
          <w:rFonts w:ascii="Cambria" w:eastAsia="MS Mincho" w:hAnsi="Cambria"/>
          <w:szCs w:val="24"/>
          <w:lang w:val="en-CA"/>
        </w:rPr>
        <w:tab/>
        <w:t>(</w:t>
      </w:r>
      <w:r w:rsidR="006106B5">
        <w:rPr>
          <w:rFonts w:ascii="Cambria" w:eastAsia="MS Mincho" w:hAnsi="Cambria"/>
          <w:szCs w:val="24"/>
          <w:lang w:val="en-CA"/>
        </w:rPr>
        <w:t>30</w:t>
      </w:r>
      <w:r w:rsidRPr="00C91A50">
        <w:rPr>
          <w:rFonts w:ascii="Cambria" w:eastAsia="MS Mincho" w:hAnsi="Cambria"/>
          <w:szCs w:val="24"/>
          <w:lang w:val="en-CA"/>
        </w:rPr>
        <w:t>)</w:t>
      </w:r>
    </w:p>
    <w:tbl>
      <w:tblPr>
        <w:tblStyle w:val="TableGrid"/>
        <w:tblW w:w="0" w:type="auto"/>
        <w:tblLook w:val="04A0" w:firstRow="1" w:lastRow="0" w:firstColumn="1" w:lastColumn="0" w:noHBand="0" w:noVBand="1"/>
      </w:tblPr>
      <w:tblGrid>
        <w:gridCol w:w="675"/>
        <w:gridCol w:w="709"/>
        <w:gridCol w:w="8550"/>
      </w:tblGrid>
      <w:tr w:rsidR="00C91A50" w:rsidRPr="00C91A50" w14:paraId="5A04FB52" w14:textId="77777777" w:rsidTr="007E0E3E">
        <w:tc>
          <w:tcPr>
            <w:tcW w:w="675" w:type="dxa"/>
            <w:tcBorders>
              <w:top w:val="nil"/>
              <w:left w:val="nil"/>
              <w:bottom w:val="nil"/>
              <w:right w:val="nil"/>
            </w:tcBorders>
          </w:tcPr>
          <w:p w14:paraId="0D8B74E5"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709" w:type="dxa"/>
            <w:tcBorders>
              <w:top w:val="nil"/>
              <w:left w:val="nil"/>
              <w:bottom w:val="nil"/>
              <w:right w:val="nil"/>
            </w:tcBorders>
          </w:tcPr>
          <w:p w14:paraId="3A102260"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8550" w:type="dxa"/>
            <w:tcBorders>
              <w:top w:val="nil"/>
              <w:left w:val="nil"/>
              <w:bottom w:val="nil"/>
              <w:right w:val="nil"/>
            </w:tcBorders>
          </w:tcPr>
          <w:p w14:paraId="180384A9" w14:textId="4E3B024A"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Otherwise, if MatrixCoefficients is equal to 1, 4, 5, 6, 7, 9, 10, 11, 12, 13, 14,</w:t>
            </w:r>
            <w:r w:rsidR="002612D7">
              <w:rPr>
                <w:rFonts w:ascii="Cambria" w:hAnsi="Cambria"/>
                <w:szCs w:val="24"/>
                <w:lang w:val="en-CA"/>
              </w:rPr>
              <w:t xml:space="preserve"> or 17,</w:t>
            </w:r>
            <w:r w:rsidRPr="00C91A50">
              <w:rPr>
                <w:rFonts w:ascii="Cambria" w:hAnsi="Cambria"/>
                <w:szCs w:val="24"/>
                <w:lang w:val="en-CA"/>
              </w:rPr>
              <w:t xml:space="preserve"> </w:t>
            </w:r>
            <w:r w:rsidRPr="00C91A50">
              <w:rPr>
                <w:rFonts w:ascii="Cambria" w:eastAsia="Calibri" w:hAnsi="Cambria"/>
                <w:szCs w:val="24"/>
                <w:lang w:val="en-CA"/>
              </w:rPr>
              <w:t>Formulae (</w:t>
            </w:r>
            <w:r w:rsidR="006106B5">
              <w:rPr>
                <w:rFonts w:ascii="Cambria" w:eastAsia="Calibri" w:hAnsi="Cambria"/>
                <w:szCs w:val="24"/>
                <w:lang w:val="en-CA"/>
              </w:rPr>
              <w:t>31</w:t>
            </w:r>
            <w:r w:rsidRPr="00C91A50">
              <w:rPr>
                <w:rFonts w:ascii="Cambria" w:eastAsia="Calibri" w:hAnsi="Cambria"/>
                <w:szCs w:val="24"/>
                <w:lang w:val="en-CA"/>
              </w:rPr>
              <w:t>) to (3</w:t>
            </w:r>
            <w:r w:rsidR="006106B5">
              <w:rPr>
                <w:rFonts w:ascii="Cambria" w:eastAsia="Calibri" w:hAnsi="Cambria"/>
                <w:szCs w:val="24"/>
                <w:lang w:val="en-CA"/>
              </w:rPr>
              <w:t>3</w:t>
            </w:r>
            <w:r w:rsidRPr="00C91A50">
              <w:rPr>
                <w:rFonts w:ascii="Cambria" w:eastAsia="Calibri" w:hAnsi="Cambria"/>
                <w:szCs w:val="24"/>
                <w:lang w:val="en-CA"/>
              </w:rPr>
              <w:t>)</w:t>
            </w:r>
            <w:r w:rsidRPr="00C91A50">
              <w:rPr>
                <w:rFonts w:ascii="Cambria" w:hAnsi="Cambria"/>
                <w:szCs w:val="24"/>
                <w:lang w:val="en-CA"/>
              </w:rPr>
              <w:t xml:space="preserve"> apply:</w:t>
            </w:r>
          </w:p>
        </w:tc>
      </w:tr>
    </w:tbl>
    <w:p w14:paraId="0C2A4DE9" w14:textId="2A9CE87D"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Y = Clip1</w:t>
      </w:r>
      <w:r w:rsidRPr="00C91A50">
        <w:rPr>
          <w:rFonts w:ascii="Cambria" w:eastAsia="MS Mincho" w:hAnsi="Cambria"/>
          <w:szCs w:val="24"/>
          <w:vertAlign w:val="subscript"/>
          <w:lang w:val="en-CA"/>
        </w:rPr>
        <w:t>Y</w:t>
      </w:r>
      <w:r w:rsidRPr="00C91A50">
        <w:rPr>
          <w:rFonts w:ascii="Cambria" w:eastAsia="MS Mincho" w:hAnsi="Cambria"/>
          <w:szCs w:val="24"/>
          <w:lang w:val="en-CA"/>
        </w:rPr>
        <w:t xml:space="preserve"> ( Round( ( 1 &lt;&lt; (BitDepth</w:t>
      </w:r>
      <w:r w:rsidRPr="00C91A50">
        <w:rPr>
          <w:rFonts w:ascii="Cambria" w:eastAsia="MS Mincho" w:hAnsi="Cambria"/>
          <w:szCs w:val="24"/>
          <w:vertAlign w:val="subscript"/>
          <w:lang w:val="en-CA"/>
        </w:rPr>
        <w:t>Y</w:t>
      </w:r>
      <w:r w:rsidRPr="00C91A50">
        <w:rPr>
          <w:rFonts w:ascii="Cambria" w:eastAsia="MS Mincho" w:hAnsi="Cambria"/>
          <w:szCs w:val="24"/>
          <w:lang w:val="en-CA"/>
        </w:rPr>
        <w:t> − 8 ) ) * ( 219 * E′</w:t>
      </w:r>
      <w:r w:rsidRPr="00C91A50">
        <w:rPr>
          <w:rFonts w:ascii="Cambria" w:eastAsia="MS Mincho" w:hAnsi="Cambria"/>
          <w:szCs w:val="24"/>
          <w:vertAlign w:val="subscript"/>
          <w:lang w:val="en-CA"/>
        </w:rPr>
        <w:t>Y</w:t>
      </w:r>
      <w:r w:rsidRPr="00C91A50">
        <w:rPr>
          <w:rFonts w:ascii="Cambria" w:eastAsia="MS Mincho" w:hAnsi="Cambria"/>
          <w:szCs w:val="24"/>
          <w:lang w:val="en-CA"/>
        </w:rPr>
        <w:t> + 16 ) ) )</w:t>
      </w:r>
      <w:r w:rsidRPr="00C91A50">
        <w:rPr>
          <w:rFonts w:ascii="Cambria" w:eastAsia="MS Mincho" w:hAnsi="Cambria"/>
          <w:szCs w:val="24"/>
          <w:lang w:val="en-CA"/>
        </w:rPr>
        <w:tab/>
        <w:t>(</w:t>
      </w:r>
      <w:r w:rsidR="006106B5">
        <w:rPr>
          <w:rFonts w:ascii="Cambria" w:eastAsia="MS Mincho" w:hAnsi="Cambria"/>
          <w:szCs w:val="24"/>
          <w:lang w:val="en-CA"/>
        </w:rPr>
        <w:t>31</w:t>
      </w:r>
      <w:r w:rsidRPr="00C91A50">
        <w:rPr>
          <w:rFonts w:ascii="Cambria" w:eastAsia="MS Mincho" w:hAnsi="Cambria"/>
          <w:szCs w:val="24"/>
          <w:lang w:val="en-CA"/>
        </w:rPr>
        <w:t>)</w:t>
      </w:r>
    </w:p>
    <w:p w14:paraId="4DFBA44F" w14:textId="61DC0FDB"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Cb = Clip1</w:t>
      </w:r>
      <w:r w:rsidRPr="00C91A50">
        <w:rPr>
          <w:rFonts w:ascii="Cambria" w:eastAsia="MS Mincho" w:hAnsi="Cambria"/>
          <w:szCs w:val="24"/>
          <w:vertAlign w:val="subscript"/>
          <w:lang w:val="en-CA"/>
        </w:rPr>
        <w:t>C</w:t>
      </w:r>
      <w:r w:rsidRPr="00C91A50">
        <w:rPr>
          <w:rFonts w:ascii="Cambria" w:eastAsia="MS Mincho" w:hAnsi="Cambria"/>
          <w:szCs w:val="24"/>
          <w:lang w:val="en-CA"/>
        </w:rPr>
        <w:t xml:space="preserve"> ( Round( ( 1 &lt;&lt; (BitDepth</w:t>
      </w:r>
      <w:r w:rsidRPr="00C91A50">
        <w:rPr>
          <w:rFonts w:ascii="Cambria" w:eastAsia="MS Mincho" w:hAnsi="Cambria"/>
          <w:szCs w:val="24"/>
          <w:vertAlign w:val="subscript"/>
          <w:lang w:val="en-CA"/>
        </w:rPr>
        <w:t>C</w:t>
      </w:r>
      <w:r w:rsidRPr="00C91A50">
        <w:rPr>
          <w:rFonts w:ascii="Cambria" w:eastAsia="MS Mincho" w:hAnsi="Cambria"/>
          <w:szCs w:val="24"/>
          <w:lang w:val="en-CA"/>
        </w:rPr>
        <w:t> − 8 ) ) * ( 224 * E′</w:t>
      </w:r>
      <w:r w:rsidRPr="00C91A50">
        <w:rPr>
          <w:rFonts w:ascii="Cambria" w:eastAsia="MS Mincho" w:hAnsi="Cambria"/>
          <w:szCs w:val="24"/>
          <w:vertAlign w:val="subscript"/>
          <w:lang w:val="en-CA"/>
        </w:rPr>
        <w:t>PB</w:t>
      </w:r>
      <w:r w:rsidRPr="00C91A50">
        <w:rPr>
          <w:rFonts w:ascii="Cambria" w:eastAsia="MS Mincho" w:hAnsi="Cambria"/>
          <w:szCs w:val="24"/>
          <w:lang w:val="en-CA"/>
        </w:rPr>
        <w:t> + 128 ) ) )</w:t>
      </w:r>
      <w:r w:rsidRPr="00C91A50">
        <w:rPr>
          <w:rFonts w:ascii="Cambria" w:eastAsia="MS Mincho" w:hAnsi="Cambria"/>
          <w:szCs w:val="24"/>
          <w:lang w:val="en-CA"/>
        </w:rPr>
        <w:tab/>
        <w:t>(</w:t>
      </w:r>
      <w:r w:rsidR="006106B5">
        <w:rPr>
          <w:rFonts w:ascii="Cambria" w:eastAsia="MS Mincho" w:hAnsi="Cambria"/>
          <w:szCs w:val="24"/>
          <w:lang w:val="en-CA"/>
        </w:rPr>
        <w:t>32</w:t>
      </w:r>
      <w:r w:rsidRPr="00C91A50">
        <w:rPr>
          <w:rFonts w:ascii="Cambria" w:eastAsia="MS Mincho" w:hAnsi="Cambria"/>
          <w:szCs w:val="24"/>
          <w:lang w:val="en-CA"/>
        </w:rPr>
        <w:t>)</w:t>
      </w:r>
    </w:p>
    <w:p w14:paraId="49DB3B2C" w14:textId="447C2C59"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Cr = Clip1</w:t>
      </w:r>
      <w:r w:rsidRPr="00C91A50">
        <w:rPr>
          <w:rFonts w:ascii="Cambria" w:eastAsia="MS Mincho" w:hAnsi="Cambria"/>
          <w:szCs w:val="24"/>
          <w:vertAlign w:val="subscript"/>
          <w:lang w:val="en-CA"/>
        </w:rPr>
        <w:t>C</w:t>
      </w:r>
      <w:r w:rsidRPr="00C91A50">
        <w:rPr>
          <w:rFonts w:ascii="Cambria" w:eastAsia="MS Mincho" w:hAnsi="Cambria"/>
          <w:szCs w:val="24"/>
          <w:lang w:val="en-CA"/>
        </w:rPr>
        <w:t xml:space="preserve"> ( Round( ( 1 &lt;&lt; (BitDepth</w:t>
      </w:r>
      <w:r w:rsidRPr="00C91A50">
        <w:rPr>
          <w:rFonts w:ascii="Cambria" w:eastAsia="MS Mincho" w:hAnsi="Cambria"/>
          <w:szCs w:val="24"/>
          <w:vertAlign w:val="subscript"/>
          <w:lang w:val="en-CA"/>
        </w:rPr>
        <w:t>C</w:t>
      </w:r>
      <w:r w:rsidRPr="00C91A50">
        <w:rPr>
          <w:rFonts w:ascii="Cambria" w:eastAsia="MS Mincho" w:hAnsi="Cambria"/>
          <w:szCs w:val="24"/>
          <w:lang w:val="en-CA"/>
        </w:rPr>
        <w:t> − 8 ) ) * ( 224 * E′</w:t>
      </w:r>
      <w:r w:rsidRPr="00C91A50">
        <w:rPr>
          <w:rFonts w:ascii="Cambria" w:eastAsia="MS Mincho" w:hAnsi="Cambria"/>
          <w:szCs w:val="24"/>
          <w:vertAlign w:val="subscript"/>
          <w:lang w:val="en-CA"/>
        </w:rPr>
        <w:t>PR</w:t>
      </w:r>
      <w:r w:rsidRPr="00C91A50">
        <w:rPr>
          <w:rFonts w:ascii="Cambria" w:eastAsia="MS Mincho" w:hAnsi="Cambria"/>
          <w:szCs w:val="24"/>
          <w:lang w:val="en-CA"/>
        </w:rPr>
        <w:t> + 128 ) ) )</w:t>
      </w:r>
      <w:r w:rsidRPr="00C91A50">
        <w:rPr>
          <w:rFonts w:ascii="Cambria" w:eastAsia="MS Mincho" w:hAnsi="Cambria"/>
          <w:szCs w:val="24"/>
          <w:lang w:val="en-CA"/>
        </w:rPr>
        <w:tab/>
        <w:t>(3</w:t>
      </w:r>
      <w:r w:rsidR="006106B5">
        <w:rPr>
          <w:rFonts w:ascii="Cambria" w:eastAsia="MS Mincho" w:hAnsi="Cambria"/>
          <w:szCs w:val="24"/>
          <w:lang w:val="en-CA"/>
        </w:rPr>
        <w:t>3</w:t>
      </w:r>
      <w:r w:rsidRPr="00C91A50">
        <w:rPr>
          <w:rFonts w:ascii="Cambria" w:eastAsia="MS Mincho" w:hAnsi="Cambria"/>
          <w:szCs w:val="24"/>
          <w:lang w:val="en-CA"/>
        </w:rPr>
        <w:t>)</w:t>
      </w:r>
    </w:p>
    <w:tbl>
      <w:tblPr>
        <w:tblStyle w:val="TableGrid"/>
        <w:tblW w:w="0" w:type="auto"/>
        <w:tblLook w:val="04A0" w:firstRow="1" w:lastRow="0" w:firstColumn="1" w:lastColumn="0" w:noHBand="0" w:noVBand="1"/>
      </w:tblPr>
      <w:tblGrid>
        <w:gridCol w:w="675"/>
        <w:gridCol w:w="709"/>
        <w:gridCol w:w="8550"/>
      </w:tblGrid>
      <w:tr w:rsidR="00C91A50" w:rsidRPr="00C91A50" w14:paraId="2EA1A03D" w14:textId="77777777" w:rsidTr="007E0E3E">
        <w:tc>
          <w:tcPr>
            <w:tcW w:w="675" w:type="dxa"/>
            <w:tcBorders>
              <w:top w:val="nil"/>
              <w:left w:val="nil"/>
              <w:bottom w:val="nil"/>
              <w:right w:val="nil"/>
            </w:tcBorders>
          </w:tcPr>
          <w:p w14:paraId="7A79E3F8"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709" w:type="dxa"/>
            <w:tcBorders>
              <w:top w:val="nil"/>
              <w:left w:val="nil"/>
              <w:bottom w:val="nil"/>
              <w:right w:val="nil"/>
            </w:tcBorders>
          </w:tcPr>
          <w:p w14:paraId="312B8AE5"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8550" w:type="dxa"/>
            <w:tcBorders>
              <w:top w:val="nil"/>
              <w:left w:val="nil"/>
              <w:bottom w:val="nil"/>
              <w:right w:val="nil"/>
            </w:tcBorders>
          </w:tcPr>
          <w:p w14:paraId="6E7C38F2"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Otherwise, if MatrixCoefficients is equal to 2, the interpretation of the MatrixCoefficients code point is unknown or is determined by the application.</w:t>
            </w:r>
          </w:p>
        </w:tc>
      </w:tr>
      <w:tr w:rsidR="00C91A50" w:rsidRPr="00C91A50" w14:paraId="0DFBBAE5" w14:textId="77777777" w:rsidTr="007E0E3E">
        <w:tc>
          <w:tcPr>
            <w:tcW w:w="675" w:type="dxa"/>
            <w:tcBorders>
              <w:top w:val="nil"/>
              <w:left w:val="nil"/>
              <w:bottom w:val="nil"/>
              <w:right w:val="nil"/>
            </w:tcBorders>
          </w:tcPr>
          <w:p w14:paraId="098D159C"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lastRenderedPageBreak/>
              <w:t> </w:t>
            </w:r>
          </w:p>
        </w:tc>
        <w:tc>
          <w:tcPr>
            <w:tcW w:w="709" w:type="dxa"/>
            <w:tcBorders>
              <w:top w:val="nil"/>
              <w:left w:val="nil"/>
              <w:bottom w:val="nil"/>
              <w:right w:val="nil"/>
            </w:tcBorders>
          </w:tcPr>
          <w:p w14:paraId="0482C629"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8550" w:type="dxa"/>
            <w:tcBorders>
              <w:top w:val="nil"/>
              <w:left w:val="nil"/>
              <w:bottom w:val="nil"/>
              <w:right w:val="nil"/>
            </w:tcBorders>
          </w:tcPr>
          <w:p w14:paraId="27F8C71F" w14:textId="14C139E9"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Otherwise (MatrixCoefficients is not equal to 0, 1, 2, 4, 5, 6, 7, 8, 9, 10, 11, 12, 13, 14, 15, 16</w:t>
            </w:r>
            <w:r w:rsidR="00FA438D">
              <w:rPr>
                <w:rFonts w:ascii="Cambria" w:hAnsi="Cambria"/>
                <w:szCs w:val="24"/>
                <w:lang w:val="en-CA"/>
              </w:rPr>
              <w:t>, or 17</w:t>
            </w:r>
            <w:r w:rsidRPr="00C91A50">
              <w:rPr>
                <w:rFonts w:ascii="Cambria" w:hAnsi="Cambria"/>
                <w:szCs w:val="24"/>
                <w:lang w:val="en-CA"/>
              </w:rPr>
              <w:t>), the interpretation of the MatrixCoefficients code point is reserved for future definition by ITU-T | ISO/IEC.</w:t>
            </w:r>
          </w:p>
        </w:tc>
      </w:tr>
      <w:tr w:rsidR="00C91A50" w:rsidRPr="00C91A50" w14:paraId="7FE6E4F1" w14:textId="77777777" w:rsidTr="007E0E3E">
        <w:tc>
          <w:tcPr>
            <w:tcW w:w="675" w:type="dxa"/>
            <w:tcBorders>
              <w:top w:val="nil"/>
              <w:left w:val="nil"/>
              <w:bottom w:val="nil"/>
              <w:right w:val="nil"/>
            </w:tcBorders>
          </w:tcPr>
          <w:p w14:paraId="0D3D9360"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9259" w:type="dxa"/>
            <w:gridSpan w:val="2"/>
            <w:tcBorders>
              <w:top w:val="nil"/>
              <w:left w:val="nil"/>
              <w:bottom w:val="nil"/>
              <w:right w:val="nil"/>
            </w:tcBorders>
          </w:tcPr>
          <w:p w14:paraId="0E4B757D"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Otherwise (VideoFullRangeFlag is equal to 1), the following formulae apply:</w:t>
            </w:r>
          </w:p>
        </w:tc>
      </w:tr>
      <w:tr w:rsidR="00C91A50" w:rsidRPr="00C91A50" w14:paraId="6487A826" w14:textId="77777777" w:rsidTr="007E0E3E">
        <w:tc>
          <w:tcPr>
            <w:tcW w:w="675" w:type="dxa"/>
            <w:tcBorders>
              <w:top w:val="nil"/>
              <w:left w:val="nil"/>
              <w:bottom w:val="nil"/>
              <w:right w:val="nil"/>
            </w:tcBorders>
          </w:tcPr>
          <w:p w14:paraId="57E9FC04"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709" w:type="dxa"/>
            <w:tcBorders>
              <w:top w:val="nil"/>
              <w:left w:val="nil"/>
              <w:bottom w:val="nil"/>
              <w:right w:val="nil"/>
            </w:tcBorders>
          </w:tcPr>
          <w:p w14:paraId="46761911"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8550" w:type="dxa"/>
            <w:tcBorders>
              <w:top w:val="nil"/>
              <w:left w:val="nil"/>
              <w:bottom w:val="nil"/>
              <w:right w:val="nil"/>
            </w:tcBorders>
          </w:tcPr>
          <w:p w14:paraId="3BAC856E" w14:textId="646DB7A1"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If MatrixCoefficients is equal to 0, 8, 1</w:t>
            </w:r>
            <w:r w:rsidRPr="00C91A50">
              <w:rPr>
                <w:rFonts w:ascii="Cambria" w:hAnsi="Cambria"/>
                <w:szCs w:val="22"/>
                <w:lang w:val="en-CA"/>
              </w:rPr>
              <w:t xml:space="preserve">5, or 16, </w:t>
            </w:r>
            <w:r w:rsidRPr="00C91A50">
              <w:rPr>
                <w:rFonts w:ascii="Cambria" w:eastAsia="Calibri" w:hAnsi="Cambria"/>
                <w:szCs w:val="24"/>
                <w:lang w:val="en-CA"/>
              </w:rPr>
              <w:t>Formulae (</w:t>
            </w:r>
            <w:r w:rsidR="006106B5">
              <w:rPr>
                <w:rFonts w:ascii="Cambria" w:eastAsia="Calibri" w:hAnsi="Cambria"/>
                <w:szCs w:val="24"/>
                <w:lang w:val="en-CA"/>
              </w:rPr>
              <w:t>34</w:t>
            </w:r>
            <w:r w:rsidRPr="00C91A50">
              <w:rPr>
                <w:rFonts w:ascii="Cambria" w:eastAsia="Calibri" w:hAnsi="Cambria"/>
                <w:szCs w:val="24"/>
                <w:lang w:val="en-CA"/>
              </w:rPr>
              <w:t>) to (</w:t>
            </w:r>
            <w:r w:rsidR="006106B5">
              <w:rPr>
                <w:rFonts w:ascii="Cambria" w:eastAsia="Calibri" w:hAnsi="Cambria"/>
                <w:szCs w:val="24"/>
                <w:lang w:val="en-CA"/>
              </w:rPr>
              <w:t>36</w:t>
            </w:r>
            <w:r w:rsidRPr="00C91A50">
              <w:rPr>
                <w:rFonts w:ascii="Cambria" w:eastAsia="Calibri" w:hAnsi="Cambria"/>
                <w:szCs w:val="24"/>
                <w:lang w:val="en-CA"/>
              </w:rPr>
              <w:t>)</w:t>
            </w:r>
            <w:r w:rsidRPr="00C91A50">
              <w:rPr>
                <w:rFonts w:ascii="Cambria" w:hAnsi="Cambria"/>
                <w:szCs w:val="24"/>
                <w:lang w:val="en-CA"/>
              </w:rPr>
              <w:t xml:space="preserve"> apply:</w:t>
            </w:r>
          </w:p>
        </w:tc>
      </w:tr>
    </w:tbl>
    <w:p w14:paraId="434A95D1" w14:textId="35D76429"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R = Clip3( 0, MaxVal</w:t>
      </w:r>
      <w:r w:rsidRPr="00C91A50">
        <w:rPr>
          <w:rFonts w:ascii="Cambria" w:eastAsia="MS Mincho" w:hAnsi="Cambria"/>
          <w:szCs w:val="24"/>
          <w:vertAlign w:val="subscript"/>
          <w:lang w:val="en-CA"/>
        </w:rPr>
        <w:t>RGB</w:t>
      </w:r>
      <w:r w:rsidRPr="00C91A50">
        <w:rPr>
          <w:rFonts w:ascii="Cambria" w:eastAsia="MS Mincho" w:hAnsi="Cambria"/>
          <w:szCs w:val="24"/>
          <w:lang w:val="en-CA"/>
        </w:rPr>
        <w:t>, MaxVal</w:t>
      </w:r>
      <w:r w:rsidRPr="00C91A50">
        <w:rPr>
          <w:rFonts w:ascii="Cambria" w:eastAsia="MS Mincho" w:hAnsi="Cambria"/>
          <w:szCs w:val="24"/>
          <w:vertAlign w:val="subscript"/>
          <w:lang w:val="en-CA"/>
        </w:rPr>
        <w:t>RGB</w:t>
      </w:r>
      <w:r w:rsidRPr="00C91A50">
        <w:rPr>
          <w:rFonts w:ascii="Cambria" w:eastAsia="MS Mincho" w:hAnsi="Cambria"/>
          <w:szCs w:val="24"/>
          <w:lang w:val="en-CA"/>
        </w:rPr>
        <w:t xml:space="preserve"> * E′</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w:t>
      </w:r>
      <w:r w:rsidRPr="00C91A50">
        <w:rPr>
          <w:rFonts w:ascii="Cambria" w:eastAsia="MS Mincho" w:hAnsi="Cambria"/>
          <w:szCs w:val="24"/>
          <w:lang w:val="en-CA"/>
        </w:rPr>
        <w:tab/>
        <w:t>(</w:t>
      </w:r>
      <w:r w:rsidR="006106B5">
        <w:rPr>
          <w:rFonts w:ascii="Cambria" w:eastAsia="MS Mincho" w:hAnsi="Cambria"/>
          <w:szCs w:val="24"/>
          <w:lang w:val="en-CA"/>
        </w:rPr>
        <w:t>34</w:t>
      </w:r>
      <w:r w:rsidRPr="00C91A50">
        <w:rPr>
          <w:rFonts w:ascii="Cambria" w:eastAsia="MS Mincho" w:hAnsi="Cambria"/>
          <w:szCs w:val="24"/>
          <w:lang w:val="en-CA"/>
        </w:rPr>
        <w:t>)</w:t>
      </w:r>
    </w:p>
    <w:p w14:paraId="1F624EDD" w14:textId="293C0D6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G = Clip3( 0, MaxVal</w:t>
      </w:r>
      <w:r w:rsidRPr="00C91A50">
        <w:rPr>
          <w:rFonts w:ascii="Cambria" w:eastAsia="MS Mincho" w:hAnsi="Cambria"/>
          <w:szCs w:val="24"/>
          <w:vertAlign w:val="subscript"/>
          <w:lang w:val="en-CA"/>
        </w:rPr>
        <w:t>RGB</w:t>
      </w:r>
      <w:r w:rsidRPr="00C91A50">
        <w:rPr>
          <w:rFonts w:ascii="Cambria" w:eastAsia="MS Mincho" w:hAnsi="Cambria"/>
          <w:szCs w:val="24"/>
          <w:lang w:val="en-CA"/>
        </w:rPr>
        <w:t>, MaxVal</w:t>
      </w:r>
      <w:r w:rsidRPr="00C91A50">
        <w:rPr>
          <w:rFonts w:ascii="Cambria" w:eastAsia="MS Mincho" w:hAnsi="Cambria"/>
          <w:szCs w:val="24"/>
          <w:vertAlign w:val="subscript"/>
          <w:lang w:val="en-CA"/>
        </w:rPr>
        <w:t>RGB</w:t>
      </w:r>
      <w:r w:rsidRPr="00C91A50">
        <w:rPr>
          <w:rFonts w:ascii="Cambria" w:eastAsia="MS Mincho" w:hAnsi="Cambria"/>
          <w:szCs w:val="24"/>
          <w:lang w:val="en-CA"/>
        </w:rPr>
        <w:t xml:space="preserve"> * E′</w:t>
      </w:r>
      <w:r w:rsidRPr="00C91A50">
        <w:rPr>
          <w:rFonts w:ascii="Cambria" w:eastAsia="MS Mincho" w:hAnsi="Cambria"/>
          <w:szCs w:val="24"/>
          <w:vertAlign w:val="subscript"/>
          <w:lang w:val="en-CA"/>
        </w:rPr>
        <w:t>G</w:t>
      </w:r>
      <w:r w:rsidRPr="00C91A50">
        <w:rPr>
          <w:rFonts w:ascii="Cambria" w:eastAsia="MS Mincho" w:hAnsi="Cambria"/>
          <w:szCs w:val="24"/>
          <w:lang w:val="en-CA"/>
        </w:rPr>
        <w:t xml:space="preserve"> )</w:t>
      </w:r>
      <w:r w:rsidRPr="00C91A50">
        <w:rPr>
          <w:rFonts w:ascii="Cambria" w:eastAsia="MS Mincho" w:hAnsi="Cambria"/>
          <w:szCs w:val="24"/>
          <w:lang w:val="en-CA"/>
        </w:rPr>
        <w:tab/>
        <w:t>(3</w:t>
      </w:r>
      <w:r w:rsidR="006106B5">
        <w:rPr>
          <w:rFonts w:ascii="Cambria" w:eastAsia="MS Mincho" w:hAnsi="Cambria"/>
          <w:szCs w:val="24"/>
          <w:lang w:val="en-CA"/>
        </w:rPr>
        <w:t>5</w:t>
      </w:r>
      <w:r w:rsidRPr="00C91A50">
        <w:rPr>
          <w:rFonts w:ascii="Cambria" w:eastAsia="MS Mincho" w:hAnsi="Cambria"/>
          <w:szCs w:val="24"/>
          <w:lang w:val="en-CA"/>
        </w:rPr>
        <w:t>)</w:t>
      </w:r>
    </w:p>
    <w:p w14:paraId="19784942" w14:textId="0D1290C2"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B = Clip3( 0, MaxVal</w:t>
      </w:r>
      <w:r w:rsidRPr="00C91A50">
        <w:rPr>
          <w:rFonts w:ascii="Cambria" w:eastAsia="MS Mincho" w:hAnsi="Cambria"/>
          <w:szCs w:val="24"/>
          <w:vertAlign w:val="subscript"/>
          <w:lang w:val="en-CA"/>
        </w:rPr>
        <w:t>RGB</w:t>
      </w:r>
      <w:r w:rsidRPr="00C91A50">
        <w:rPr>
          <w:rFonts w:ascii="Cambria" w:eastAsia="MS Mincho" w:hAnsi="Cambria"/>
          <w:szCs w:val="24"/>
          <w:lang w:val="en-CA"/>
        </w:rPr>
        <w:t>, MaxVal</w:t>
      </w:r>
      <w:r w:rsidRPr="00C91A50">
        <w:rPr>
          <w:rFonts w:ascii="Cambria" w:eastAsia="MS Mincho" w:hAnsi="Cambria"/>
          <w:szCs w:val="24"/>
          <w:vertAlign w:val="subscript"/>
          <w:lang w:val="en-CA"/>
        </w:rPr>
        <w:t>RGB</w:t>
      </w:r>
      <w:r w:rsidRPr="00C91A50">
        <w:rPr>
          <w:rFonts w:ascii="Cambria" w:eastAsia="MS Mincho" w:hAnsi="Cambria"/>
          <w:szCs w:val="24"/>
          <w:lang w:val="en-CA"/>
        </w:rPr>
        <w:t xml:space="preserve"> * E′</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w:t>
      </w:r>
      <w:r w:rsidRPr="00C91A50">
        <w:rPr>
          <w:rFonts w:ascii="Cambria" w:eastAsia="MS Mincho" w:hAnsi="Cambria"/>
          <w:szCs w:val="24"/>
          <w:lang w:val="en-CA"/>
        </w:rPr>
        <w:tab/>
        <w:t>(3</w:t>
      </w:r>
      <w:r w:rsidR="006106B5">
        <w:rPr>
          <w:rFonts w:ascii="Cambria" w:eastAsia="MS Mincho" w:hAnsi="Cambria"/>
          <w:szCs w:val="24"/>
          <w:lang w:val="en-CA"/>
        </w:rPr>
        <w:t>6</w:t>
      </w:r>
      <w:r w:rsidRPr="00C91A50">
        <w:rPr>
          <w:rFonts w:ascii="Cambria" w:eastAsia="MS Mincho" w:hAnsi="Cambria"/>
          <w:szCs w:val="24"/>
          <w:lang w:val="en-CA"/>
        </w:rPr>
        <w:t>)</w:t>
      </w:r>
    </w:p>
    <w:tbl>
      <w:tblPr>
        <w:tblStyle w:val="TableGrid"/>
        <w:tblW w:w="0" w:type="auto"/>
        <w:tblLook w:val="04A0" w:firstRow="1" w:lastRow="0" w:firstColumn="1" w:lastColumn="0" w:noHBand="0" w:noVBand="1"/>
      </w:tblPr>
      <w:tblGrid>
        <w:gridCol w:w="675"/>
        <w:gridCol w:w="709"/>
        <w:gridCol w:w="8550"/>
      </w:tblGrid>
      <w:tr w:rsidR="00C91A50" w:rsidRPr="00C91A50" w14:paraId="782447D6" w14:textId="77777777" w:rsidTr="007E0E3E">
        <w:tc>
          <w:tcPr>
            <w:tcW w:w="675" w:type="dxa"/>
            <w:tcBorders>
              <w:top w:val="nil"/>
              <w:left w:val="nil"/>
              <w:bottom w:val="nil"/>
              <w:right w:val="nil"/>
            </w:tcBorders>
          </w:tcPr>
          <w:p w14:paraId="369F1BB4"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709" w:type="dxa"/>
            <w:tcBorders>
              <w:top w:val="nil"/>
              <w:left w:val="nil"/>
              <w:bottom w:val="nil"/>
              <w:right w:val="nil"/>
            </w:tcBorders>
          </w:tcPr>
          <w:p w14:paraId="10F6A11C"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8550" w:type="dxa"/>
            <w:tcBorders>
              <w:top w:val="nil"/>
              <w:left w:val="nil"/>
              <w:bottom w:val="nil"/>
              <w:right w:val="nil"/>
            </w:tcBorders>
          </w:tcPr>
          <w:p w14:paraId="608F650B" w14:textId="7BF73C76"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xml:space="preserve">Otherwise, if MatrixCoefficients is equal to 1, 4, 5, 6, 7, 9, 10, 11, 12, 13, 14, </w:t>
            </w:r>
            <w:r w:rsidR="00FA438D">
              <w:rPr>
                <w:rFonts w:ascii="Cambria" w:hAnsi="Cambria"/>
                <w:szCs w:val="24"/>
                <w:lang w:val="en-CA"/>
              </w:rPr>
              <w:t xml:space="preserve">or 17, </w:t>
            </w:r>
            <w:r w:rsidRPr="00C91A50">
              <w:rPr>
                <w:rFonts w:ascii="Cambria" w:eastAsia="Calibri" w:hAnsi="Cambria"/>
                <w:szCs w:val="24"/>
                <w:lang w:val="en-CA"/>
              </w:rPr>
              <w:t>Formulae (3</w:t>
            </w:r>
            <w:r w:rsidR="006106B5">
              <w:rPr>
                <w:rFonts w:ascii="Cambria" w:eastAsia="Calibri" w:hAnsi="Cambria"/>
                <w:szCs w:val="24"/>
                <w:lang w:val="en-CA"/>
              </w:rPr>
              <w:t>7</w:t>
            </w:r>
            <w:r w:rsidRPr="00C91A50">
              <w:rPr>
                <w:rFonts w:ascii="Cambria" w:eastAsia="Calibri" w:hAnsi="Cambria"/>
                <w:szCs w:val="24"/>
                <w:lang w:val="en-CA"/>
              </w:rPr>
              <w:t>) to (3</w:t>
            </w:r>
            <w:r w:rsidR="006106B5">
              <w:rPr>
                <w:rFonts w:ascii="Cambria" w:eastAsia="Calibri" w:hAnsi="Cambria"/>
                <w:szCs w:val="24"/>
                <w:lang w:val="en-CA"/>
              </w:rPr>
              <w:t>9</w:t>
            </w:r>
            <w:r w:rsidRPr="00C91A50">
              <w:rPr>
                <w:rFonts w:ascii="Cambria" w:eastAsia="Calibri" w:hAnsi="Cambria"/>
                <w:szCs w:val="24"/>
                <w:lang w:val="en-CA"/>
              </w:rPr>
              <w:t>)</w:t>
            </w:r>
            <w:r w:rsidRPr="00C91A50">
              <w:rPr>
                <w:rFonts w:ascii="Cambria" w:hAnsi="Cambria"/>
                <w:szCs w:val="24"/>
                <w:lang w:val="en-CA"/>
              </w:rPr>
              <w:t xml:space="preserve"> apply:</w:t>
            </w:r>
          </w:p>
        </w:tc>
      </w:tr>
    </w:tbl>
    <w:p w14:paraId="22E4CBB7" w14:textId="20B95465"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Y = Clip1</w:t>
      </w:r>
      <w:r w:rsidRPr="00C91A50">
        <w:rPr>
          <w:rFonts w:ascii="Cambria" w:eastAsia="MS Mincho" w:hAnsi="Cambria"/>
          <w:szCs w:val="24"/>
          <w:vertAlign w:val="subscript"/>
          <w:lang w:val="en-CA"/>
        </w:rPr>
        <w:t>Y</w:t>
      </w:r>
      <w:r w:rsidRPr="00C91A50">
        <w:rPr>
          <w:rFonts w:ascii="Cambria" w:eastAsia="MS Mincho" w:hAnsi="Cambria"/>
          <w:szCs w:val="24"/>
          <w:lang w:val="en-CA"/>
        </w:rPr>
        <w:t>( Round( ( ( 1 &lt;&lt; BitDepth</w:t>
      </w:r>
      <w:r w:rsidRPr="00C91A50">
        <w:rPr>
          <w:rFonts w:ascii="Cambria" w:eastAsia="MS Mincho" w:hAnsi="Cambria"/>
          <w:szCs w:val="24"/>
          <w:vertAlign w:val="subscript"/>
          <w:lang w:val="en-CA"/>
        </w:rPr>
        <w:t>Y</w:t>
      </w:r>
      <w:r w:rsidRPr="00C91A50">
        <w:rPr>
          <w:rFonts w:ascii="Cambria" w:eastAsia="MS Mincho" w:hAnsi="Cambria"/>
          <w:szCs w:val="24"/>
          <w:lang w:val="en-CA"/>
        </w:rPr>
        <w:t xml:space="preserve"> ) − 1 ) * E′</w:t>
      </w:r>
      <w:r w:rsidRPr="00C91A50">
        <w:rPr>
          <w:rFonts w:ascii="Cambria" w:eastAsia="MS Mincho" w:hAnsi="Cambria"/>
          <w:szCs w:val="24"/>
          <w:vertAlign w:val="subscript"/>
          <w:lang w:val="en-CA"/>
        </w:rPr>
        <w:t>Y</w:t>
      </w:r>
      <w:r w:rsidRPr="00C91A50">
        <w:rPr>
          <w:rFonts w:ascii="Cambria" w:eastAsia="MS Mincho" w:hAnsi="Cambria"/>
          <w:szCs w:val="24"/>
          <w:lang w:val="en-CA"/>
        </w:rPr>
        <w:t xml:space="preserve"> ) )</w:t>
      </w:r>
      <w:r w:rsidRPr="00C91A50">
        <w:rPr>
          <w:rFonts w:ascii="Cambria" w:eastAsia="MS Mincho" w:hAnsi="Cambria"/>
          <w:szCs w:val="24"/>
          <w:lang w:val="en-CA"/>
        </w:rPr>
        <w:tab/>
        <w:t>(3</w:t>
      </w:r>
      <w:r w:rsidR="006106B5">
        <w:rPr>
          <w:rFonts w:ascii="Cambria" w:eastAsia="MS Mincho" w:hAnsi="Cambria"/>
          <w:szCs w:val="24"/>
          <w:lang w:val="en-CA"/>
        </w:rPr>
        <w:t>7</w:t>
      </w:r>
      <w:r w:rsidRPr="00C91A50">
        <w:rPr>
          <w:rFonts w:ascii="Cambria" w:eastAsia="MS Mincho" w:hAnsi="Cambria"/>
          <w:szCs w:val="24"/>
          <w:lang w:val="en-CA"/>
        </w:rPr>
        <w:t>)</w:t>
      </w:r>
    </w:p>
    <w:p w14:paraId="3E67DF68" w14:textId="4A54E8EF"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Cb = Clip1</w:t>
      </w:r>
      <w:r w:rsidRPr="00C91A50">
        <w:rPr>
          <w:rFonts w:ascii="Cambria" w:eastAsia="MS Mincho" w:hAnsi="Cambria"/>
          <w:szCs w:val="24"/>
          <w:vertAlign w:val="subscript"/>
          <w:lang w:val="en-CA"/>
        </w:rPr>
        <w:t>C</w:t>
      </w:r>
      <w:r w:rsidRPr="00C91A50">
        <w:rPr>
          <w:rFonts w:ascii="Cambria" w:eastAsia="MS Mincho" w:hAnsi="Cambria"/>
          <w:szCs w:val="24"/>
          <w:lang w:val="en-CA"/>
        </w:rPr>
        <w:t>( Round( ( ( 1 &lt;&lt; BitDepth</w:t>
      </w:r>
      <w:r w:rsidRPr="00C91A50">
        <w:rPr>
          <w:rFonts w:ascii="Cambria" w:eastAsia="MS Mincho" w:hAnsi="Cambria"/>
          <w:szCs w:val="24"/>
          <w:vertAlign w:val="subscript"/>
          <w:lang w:val="en-CA"/>
        </w:rPr>
        <w:t>C</w:t>
      </w:r>
      <w:r w:rsidRPr="00C91A50">
        <w:rPr>
          <w:rFonts w:ascii="Cambria" w:eastAsia="MS Mincho" w:hAnsi="Cambria"/>
          <w:szCs w:val="24"/>
          <w:lang w:val="en-CA"/>
        </w:rPr>
        <w:t xml:space="preserve"> ) − 1 ) * E′</w:t>
      </w:r>
      <w:r w:rsidRPr="00C91A50">
        <w:rPr>
          <w:rFonts w:ascii="Cambria" w:eastAsia="MS Mincho" w:hAnsi="Cambria"/>
          <w:szCs w:val="24"/>
          <w:vertAlign w:val="subscript"/>
          <w:lang w:val="en-CA"/>
        </w:rPr>
        <w:t>PB</w:t>
      </w:r>
      <w:r w:rsidRPr="00C91A50">
        <w:rPr>
          <w:rFonts w:ascii="Cambria" w:eastAsia="MS Mincho" w:hAnsi="Cambria"/>
          <w:szCs w:val="24"/>
          <w:lang w:val="en-CA"/>
        </w:rPr>
        <w:t xml:space="preserve"> + ( 1 &lt;&lt; ( BitDepth</w:t>
      </w:r>
      <w:r w:rsidRPr="00C91A50">
        <w:rPr>
          <w:rFonts w:ascii="Cambria" w:eastAsia="MS Mincho" w:hAnsi="Cambria"/>
          <w:szCs w:val="24"/>
          <w:vertAlign w:val="subscript"/>
          <w:lang w:val="en-CA"/>
        </w:rPr>
        <w:t>C</w:t>
      </w:r>
      <w:r w:rsidRPr="00C91A50">
        <w:rPr>
          <w:rFonts w:ascii="Cambria" w:eastAsia="MS Mincho" w:hAnsi="Cambria"/>
          <w:szCs w:val="24"/>
          <w:lang w:val="en-CA"/>
        </w:rPr>
        <w:t xml:space="preserve"> − 1 ) ) ) )</w:t>
      </w:r>
      <w:r w:rsidRPr="00C91A50">
        <w:rPr>
          <w:rFonts w:ascii="Cambria" w:eastAsia="MS Mincho" w:hAnsi="Cambria"/>
          <w:szCs w:val="24"/>
          <w:lang w:val="en-CA"/>
        </w:rPr>
        <w:tab/>
        <w:t>(3</w:t>
      </w:r>
      <w:r w:rsidR="006106B5">
        <w:rPr>
          <w:rFonts w:ascii="Cambria" w:eastAsia="MS Mincho" w:hAnsi="Cambria"/>
          <w:szCs w:val="24"/>
          <w:lang w:val="en-CA"/>
        </w:rPr>
        <w:t>8</w:t>
      </w:r>
      <w:r w:rsidRPr="00C91A50">
        <w:rPr>
          <w:rFonts w:ascii="Cambria" w:eastAsia="MS Mincho" w:hAnsi="Cambria"/>
          <w:szCs w:val="24"/>
          <w:lang w:val="en-CA"/>
        </w:rPr>
        <w:t>)</w:t>
      </w:r>
    </w:p>
    <w:p w14:paraId="31F26DE7" w14:textId="59D41774"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Cr = Clip1</w:t>
      </w:r>
      <w:r w:rsidRPr="00C91A50">
        <w:rPr>
          <w:rFonts w:ascii="Cambria" w:eastAsia="MS Mincho" w:hAnsi="Cambria"/>
          <w:szCs w:val="24"/>
          <w:vertAlign w:val="subscript"/>
          <w:lang w:val="en-CA"/>
        </w:rPr>
        <w:t>C</w:t>
      </w:r>
      <w:r w:rsidRPr="00C91A50">
        <w:rPr>
          <w:rFonts w:ascii="Cambria" w:eastAsia="MS Mincho" w:hAnsi="Cambria"/>
          <w:szCs w:val="24"/>
          <w:lang w:val="en-CA"/>
        </w:rPr>
        <w:t>( Round( ( ( 1 &lt;&lt; BitDepth</w:t>
      </w:r>
      <w:r w:rsidRPr="00C91A50">
        <w:rPr>
          <w:rFonts w:ascii="Cambria" w:eastAsia="MS Mincho" w:hAnsi="Cambria"/>
          <w:szCs w:val="24"/>
          <w:vertAlign w:val="subscript"/>
          <w:lang w:val="en-CA"/>
        </w:rPr>
        <w:t>C</w:t>
      </w:r>
      <w:r w:rsidRPr="00C91A50">
        <w:rPr>
          <w:rFonts w:ascii="Cambria" w:eastAsia="MS Mincho" w:hAnsi="Cambria"/>
          <w:szCs w:val="24"/>
          <w:lang w:val="en-CA"/>
        </w:rPr>
        <w:t xml:space="preserve"> ) − 1 ) * E′</w:t>
      </w:r>
      <w:r w:rsidRPr="00C91A50">
        <w:rPr>
          <w:rFonts w:ascii="Cambria" w:eastAsia="MS Mincho" w:hAnsi="Cambria"/>
          <w:szCs w:val="24"/>
          <w:vertAlign w:val="subscript"/>
          <w:lang w:val="en-CA"/>
        </w:rPr>
        <w:t>PR</w:t>
      </w:r>
      <w:r w:rsidRPr="00C91A50">
        <w:rPr>
          <w:rFonts w:ascii="Cambria" w:eastAsia="MS Mincho" w:hAnsi="Cambria"/>
          <w:szCs w:val="24"/>
          <w:lang w:val="en-CA"/>
        </w:rPr>
        <w:t xml:space="preserve"> + ( 1 &lt;&lt; ( BitDepth</w:t>
      </w:r>
      <w:r w:rsidRPr="00C91A50">
        <w:rPr>
          <w:rFonts w:ascii="Cambria" w:eastAsia="MS Mincho" w:hAnsi="Cambria"/>
          <w:szCs w:val="24"/>
          <w:vertAlign w:val="subscript"/>
          <w:lang w:val="en-CA"/>
        </w:rPr>
        <w:t>C</w:t>
      </w:r>
      <w:r w:rsidRPr="00C91A50">
        <w:rPr>
          <w:rFonts w:ascii="Cambria" w:eastAsia="MS Mincho" w:hAnsi="Cambria"/>
          <w:szCs w:val="24"/>
          <w:lang w:val="en-CA"/>
        </w:rPr>
        <w:t xml:space="preserve"> − 1 ) ) ) )</w:t>
      </w:r>
      <w:r w:rsidRPr="00C91A50">
        <w:rPr>
          <w:rFonts w:ascii="Cambria" w:eastAsia="MS Mincho" w:hAnsi="Cambria"/>
          <w:szCs w:val="24"/>
          <w:lang w:val="en-CA"/>
        </w:rPr>
        <w:tab/>
        <w:t>(3</w:t>
      </w:r>
      <w:r w:rsidR="006106B5">
        <w:rPr>
          <w:rFonts w:ascii="Cambria" w:eastAsia="MS Mincho" w:hAnsi="Cambria"/>
          <w:szCs w:val="24"/>
          <w:lang w:val="en-CA"/>
        </w:rPr>
        <w:t>9</w:t>
      </w:r>
      <w:r w:rsidRPr="00C91A50">
        <w:rPr>
          <w:rFonts w:ascii="Cambria" w:eastAsia="MS Mincho" w:hAnsi="Cambria"/>
          <w:szCs w:val="24"/>
          <w:lang w:val="en-CA"/>
        </w:rPr>
        <w:t>)</w:t>
      </w:r>
    </w:p>
    <w:tbl>
      <w:tblPr>
        <w:tblStyle w:val="TableGrid"/>
        <w:tblW w:w="0" w:type="auto"/>
        <w:tblLook w:val="04A0" w:firstRow="1" w:lastRow="0" w:firstColumn="1" w:lastColumn="0" w:noHBand="0" w:noVBand="1"/>
      </w:tblPr>
      <w:tblGrid>
        <w:gridCol w:w="675"/>
        <w:gridCol w:w="709"/>
        <w:gridCol w:w="8550"/>
      </w:tblGrid>
      <w:tr w:rsidR="00C91A50" w:rsidRPr="00C91A50" w14:paraId="5D2CDB42" w14:textId="77777777" w:rsidTr="007E0E3E">
        <w:tc>
          <w:tcPr>
            <w:tcW w:w="675" w:type="dxa"/>
            <w:tcBorders>
              <w:top w:val="nil"/>
              <w:left w:val="nil"/>
              <w:bottom w:val="nil"/>
              <w:right w:val="nil"/>
            </w:tcBorders>
          </w:tcPr>
          <w:p w14:paraId="3C6EF795"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709" w:type="dxa"/>
            <w:tcBorders>
              <w:top w:val="nil"/>
              <w:left w:val="nil"/>
              <w:bottom w:val="nil"/>
              <w:right w:val="nil"/>
            </w:tcBorders>
          </w:tcPr>
          <w:p w14:paraId="081CDF9B"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8550" w:type="dxa"/>
            <w:tcBorders>
              <w:top w:val="nil"/>
              <w:left w:val="nil"/>
              <w:bottom w:val="nil"/>
              <w:right w:val="nil"/>
            </w:tcBorders>
          </w:tcPr>
          <w:p w14:paraId="56BAF3EE"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Otherwise, if MatrixCoefficients is equal to 2, the interpretation of the MatrixCoefficients code point is unknown or is determined by the application.</w:t>
            </w:r>
          </w:p>
        </w:tc>
      </w:tr>
      <w:tr w:rsidR="00C91A50" w:rsidRPr="00C91A50" w14:paraId="03A5752A" w14:textId="77777777" w:rsidTr="007E0E3E">
        <w:tc>
          <w:tcPr>
            <w:tcW w:w="675" w:type="dxa"/>
            <w:tcBorders>
              <w:top w:val="nil"/>
              <w:left w:val="nil"/>
              <w:bottom w:val="nil"/>
              <w:right w:val="nil"/>
            </w:tcBorders>
          </w:tcPr>
          <w:p w14:paraId="1CE45F1A"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709" w:type="dxa"/>
            <w:tcBorders>
              <w:top w:val="nil"/>
              <w:left w:val="nil"/>
              <w:bottom w:val="nil"/>
              <w:right w:val="nil"/>
            </w:tcBorders>
          </w:tcPr>
          <w:p w14:paraId="0021200C"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8550" w:type="dxa"/>
            <w:tcBorders>
              <w:top w:val="nil"/>
              <w:left w:val="nil"/>
              <w:bottom w:val="nil"/>
              <w:right w:val="nil"/>
            </w:tcBorders>
          </w:tcPr>
          <w:p w14:paraId="11D7174C" w14:textId="0E6FD2D0"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Otherwise (MatrixCoefficients is not equal to 0, 1, 2, 4, 5, 6, 7, 8, 9, 10, 11, 12, 13, 14,</w:t>
            </w:r>
            <w:r w:rsidRPr="00C91A50">
              <w:rPr>
                <w:rFonts w:ascii="Cambria" w:hAnsi="Cambria"/>
                <w:szCs w:val="22"/>
                <w:lang w:val="en-CA"/>
              </w:rPr>
              <w:t xml:space="preserve"> 15, 16</w:t>
            </w:r>
            <w:r w:rsidR="00FA438D">
              <w:rPr>
                <w:rFonts w:ascii="Cambria" w:hAnsi="Cambria"/>
                <w:szCs w:val="22"/>
                <w:lang w:val="en-CA"/>
              </w:rPr>
              <w:t>, or 17</w:t>
            </w:r>
            <w:r w:rsidRPr="00C91A50">
              <w:rPr>
                <w:rFonts w:ascii="Cambria" w:hAnsi="Cambria"/>
                <w:szCs w:val="24"/>
                <w:lang w:val="en-CA"/>
              </w:rPr>
              <w:t>), the interpretation of the MatrixCoefficients code point is reserved for future definition by ITU-T | ISO/IEC.</w:t>
            </w:r>
          </w:p>
        </w:tc>
      </w:tr>
    </w:tbl>
    <w:p w14:paraId="7D8C70BA"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r w:rsidRPr="00C91A50">
        <w:rPr>
          <w:rFonts w:ascii="Cambria" w:eastAsia="MS Mincho" w:hAnsi="Cambria"/>
          <w:szCs w:val="24"/>
          <w:lang w:val="en-CA"/>
        </w:rPr>
        <w:t>When MatrixCoefficients is equal to 1, 4, 5, 6, 7, 9, 10, 11, 12, or 13, the constants K</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and K</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are specified as follows:</w:t>
      </w:r>
    </w:p>
    <w:p w14:paraId="0FCD82DF"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p>
    <w:tbl>
      <w:tblPr>
        <w:tblStyle w:val="TableGrid"/>
        <w:tblW w:w="0" w:type="auto"/>
        <w:tblLook w:val="04A0" w:firstRow="1" w:lastRow="0" w:firstColumn="1" w:lastColumn="0" w:noHBand="0" w:noVBand="1"/>
      </w:tblPr>
      <w:tblGrid>
        <w:gridCol w:w="675"/>
        <w:gridCol w:w="9259"/>
      </w:tblGrid>
      <w:tr w:rsidR="00C91A50" w:rsidRPr="00C91A50" w14:paraId="492E5E03" w14:textId="77777777" w:rsidTr="007E0E3E">
        <w:tc>
          <w:tcPr>
            <w:tcW w:w="675" w:type="dxa"/>
            <w:tcBorders>
              <w:top w:val="nil"/>
              <w:left w:val="nil"/>
              <w:bottom w:val="nil"/>
              <w:right w:val="nil"/>
            </w:tcBorders>
          </w:tcPr>
          <w:p w14:paraId="5A224EE5"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9259" w:type="dxa"/>
            <w:tcBorders>
              <w:top w:val="nil"/>
              <w:left w:val="nil"/>
              <w:bottom w:val="nil"/>
              <w:right w:val="nil"/>
            </w:tcBorders>
          </w:tcPr>
          <w:p w14:paraId="713995A2"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If MatrixCoefficients is not equal to 12 or 13, the constants K</w:t>
            </w:r>
            <w:r w:rsidRPr="00C91A50">
              <w:rPr>
                <w:rFonts w:ascii="Cambria" w:hAnsi="Cambria"/>
                <w:szCs w:val="24"/>
                <w:vertAlign w:val="subscript"/>
                <w:lang w:val="en-CA"/>
              </w:rPr>
              <w:t>R</w:t>
            </w:r>
            <w:r w:rsidRPr="00C91A50">
              <w:rPr>
                <w:rFonts w:ascii="Cambria" w:hAnsi="Cambria"/>
                <w:szCs w:val="24"/>
                <w:lang w:val="en-CA"/>
              </w:rPr>
              <w:t xml:space="preserve"> and K</w:t>
            </w:r>
            <w:r w:rsidRPr="00C91A50">
              <w:rPr>
                <w:rFonts w:ascii="Cambria" w:hAnsi="Cambria"/>
                <w:szCs w:val="24"/>
                <w:vertAlign w:val="subscript"/>
                <w:lang w:val="en-CA"/>
              </w:rPr>
              <w:t>B</w:t>
            </w:r>
            <w:r w:rsidRPr="00C91A50">
              <w:rPr>
                <w:rFonts w:ascii="Cambria" w:hAnsi="Cambria"/>
                <w:szCs w:val="24"/>
                <w:lang w:val="en-CA"/>
              </w:rPr>
              <w:t xml:space="preserve"> are specified in </w:t>
            </w:r>
            <w:r w:rsidRPr="00C91A50">
              <w:rPr>
                <w:rFonts w:ascii="Cambria" w:eastAsia="Calibri" w:hAnsi="Cambria"/>
                <w:szCs w:val="24"/>
                <w:lang w:val="en-CA"/>
              </w:rPr>
              <w:t>Table 5</w:t>
            </w:r>
            <w:r w:rsidRPr="00C91A50">
              <w:rPr>
                <w:rFonts w:ascii="Cambria" w:hAnsi="Cambria"/>
                <w:szCs w:val="24"/>
                <w:lang w:val="en-CA"/>
              </w:rPr>
              <w:t>.</w:t>
            </w:r>
          </w:p>
        </w:tc>
      </w:tr>
      <w:tr w:rsidR="00C91A50" w:rsidRPr="00C91A50" w14:paraId="253EA298" w14:textId="77777777" w:rsidTr="007E0E3E">
        <w:tc>
          <w:tcPr>
            <w:tcW w:w="675" w:type="dxa"/>
            <w:tcBorders>
              <w:top w:val="nil"/>
              <w:left w:val="nil"/>
              <w:bottom w:val="nil"/>
              <w:right w:val="nil"/>
            </w:tcBorders>
          </w:tcPr>
          <w:p w14:paraId="12D9842A"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hAnsi="Cambria"/>
                <w:szCs w:val="24"/>
                <w:lang w:val="en-CA"/>
              </w:rPr>
            </w:pPr>
            <w:r w:rsidRPr="00C91A50">
              <w:rPr>
                <w:rFonts w:ascii="Cambria" w:hAnsi="Cambria"/>
                <w:szCs w:val="24"/>
                <w:lang w:val="en-CA"/>
              </w:rPr>
              <w:t>—</w:t>
            </w:r>
          </w:p>
        </w:tc>
        <w:tc>
          <w:tcPr>
            <w:tcW w:w="9259" w:type="dxa"/>
            <w:tcBorders>
              <w:top w:val="nil"/>
              <w:left w:val="nil"/>
              <w:bottom w:val="nil"/>
              <w:right w:val="nil"/>
            </w:tcBorders>
          </w:tcPr>
          <w:p w14:paraId="3DB00863"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hAnsi="Cambria"/>
                <w:szCs w:val="24"/>
                <w:lang w:val="en-CA"/>
              </w:rPr>
            </w:pPr>
            <w:r w:rsidRPr="00C91A50">
              <w:rPr>
                <w:rFonts w:ascii="Cambria" w:hAnsi="Cambria"/>
                <w:szCs w:val="24"/>
                <w:lang w:val="en-CA"/>
              </w:rPr>
              <w:t>Otherwise (MatrixCoefficients is equal to 12 or 13), the constants K</w:t>
            </w:r>
            <w:r w:rsidRPr="00C91A50">
              <w:rPr>
                <w:rFonts w:ascii="Cambria" w:hAnsi="Cambria"/>
                <w:szCs w:val="24"/>
                <w:vertAlign w:val="subscript"/>
                <w:lang w:val="en-CA"/>
              </w:rPr>
              <w:t>R</w:t>
            </w:r>
            <w:r w:rsidRPr="00C91A50">
              <w:rPr>
                <w:rFonts w:ascii="Cambria" w:hAnsi="Cambria"/>
                <w:szCs w:val="24"/>
                <w:lang w:val="en-CA"/>
              </w:rPr>
              <w:t xml:space="preserve"> and K</w:t>
            </w:r>
            <w:r w:rsidRPr="00C91A50">
              <w:rPr>
                <w:rFonts w:ascii="Cambria" w:hAnsi="Cambria"/>
                <w:szCs w:val="24"/>
                <w:vertAlign w:val="subscript"/>
                <w:lang w:val="en-CA"/>
              </w:rPr>
              <w:t>B</w:t>
            </w:r>
            <w:r w:rsidRPr="00C91A50">
              <w:rPr>
                <w:rFonts w:ascii="Cambria" w:hAnsi="Cambria"/>
                <w:szCs w:val="24"/>
                <w:lang w:val="en-CA"/>
              </w:rPr>
              <w:t xml:space="preserve"> are computed as follows, using the chromaticity coordinates (x</w:t>
            </w:r>
            <w:r w:rsidRPr="00C91A50">
              <w:rPr>
                <w:rFonts w:ascii="Cambria" w:hAnsi="Cambria"/>
                <w:szCs w:val="24"/>
                <w:vertAlign w:val="subscript"/>
                <w:lang w:val="en-CA"/>
              </w:rPr>
              <w:t>R</w:t>
            </w:r>
            <w:r w:rsidRPr="00C91A50">
              <w:rPr>
                <w:rFonts w:ascii="Cambria" w:hAnsi="Cambria"/>
                <w:szCs w:val="24"/>
                <w:lang w:val="en-CA"/>
              </w:rPr>
              <w:t>, y</w:t>
            </w:r>
            <w:r w:rsidRPr="00C91A50">
              <w:rPr>
                <w:rFonts w:ascii="Cambria" w:hAnsi="Cambria"/>
                <w:szCs w:val="24"/>
                <w:vertAlign w:val="subscript"/>
                <w:lang w:val="en-CA"/>
              </w:rPr>
              <w:t>R</w:t>
            </w:r>
            <w:r w:rsidRPr="00C91A50">
              <w:rPr>
                <w:rFonts w:ascii="Cambria" w:hAnsi="Cambria"/>
                <w:szCs w:val="24"/>
                <w:lang w:val="en-CA"/>
              </w:rPr>
              <w:t>), (x</w:t>
            </w:r>
            <w:r w:rsidRPr="00C91A50">
              <w:rPr>
                <w:rFonts w:ascii="Cambria" w:hAnsi="Cambria"/>
                <w:szCs w:val="24"/>
                <w:vertAlign w:val="subscript"/>
                <w:lang w:val="en-CA"/>
              </w:rPr>
              <w:t>G</w:t>
            </w:r>
            <w:r w:rsidRPr="00C91A50">
              <w:rPr>
                <w:rFonts w:ascii="Cambria" w:hAnsi="Cambria"/>
                <w:szCs w:val="24"/>
                <w:lang w:val="en-CA"/>
              </w:rPr>
              <w:t>, y</w:t>
            </w:r>
            <w:r w:rsidRPr="00C91A50">
              <w:rPr>
                <w:rFonts w:ascii="Cambria" w:hAnsi="Cambria"/>
                <w:szCs w:val="24"/>
                <w:vertAlign w:val="subscript"/>
                <w:lang w:val="en-CA"/>
              </w:rPr>
              <w:t>G</w:t>
            </w:r>
            <w:r w:rsidRPr="00C91A50">
              <w:rPr>
                <w:rFonts w:ascii="Cambria" w:hAnsi="Cambria"/>
                <w:szCs w:val="24"/>
                <w:lang w:val="en-CA"/>
              </w:rPr>
              <w:t>), (x</w:t>
            </w:r>
            <w:r w:rsidRPr="00C91A50">
              <w:rPr>
                <w:rFonts w:ascii="Cambria" w:hAnsi="Cambria"/>
                <w:szCs w:val="24"/>
                <w:vertAlign w:val="subscript"/>
                <w:lang w:val="en-CA"/>
              </w:rPr>
              <w:t>B</w:t>
            </w:r>
            <w:r w:rsidRPr="00C91A50">
              <w:rPr>
                <w:rFonts w:ascii="Cambria" w:hAnsi="Cambria"/>
                <w:szCs w:val="24"/>
                <w:lang w:val="en-CA"/>
              </w:rPr>
              <w:t>, y</w:t>
            </w:r>
            <w:r w:rsidRPr="00C91A50">
              <w:rPr>
                <w:rFonts w:ascii="Cambria" w:hAnsi="Cambria"/>
                <w:szCs w:val="24"/>
                <w:vertAlign w:val="subscript"/>
                <w:lang w:val="en-CA"/>
              </w:rPr>
              <w:t>B</w:t>
            </w:r>
            <w:r w:rsidRPr="00C91A50">
              <w:rPr>
                <w:rFonts w:ascii="Cambria" w:hAnsi="Cambria"/>
                <w:szCs w:val="24"/>
                <w:lang w:val="en-CA"/>
              </w:rPr>
              <w:t>), and (x</w:t>
            </w:r>
            <w:r w:rsidRPr="00C91A50">
              <w:rPr>
                <w:rFonts w:ascii="Cambria" w:hAnsi="Cambria"/>
                <w:szCs w:val="24"/>
                <w:vertAlign w:val="subscript"/>
                <w:lang w:val="en-CA"/>
              </w:rPr>
              <w:t>W</w:t>
            </w:r>
            <w:r w:rsidRPr="00C91A50">
              <w:rPr>
                <w:rFonts w:ascii="Cambria" w:hAnsi="Cambria"/>
                <w:szCs w:val="24"/>
                <w:lang w:val="en-CA"/>
              </w:rPr>
              <w:t>, y</w:t>
            </w:r>
            <w:r w:rsidRPr="00C91A50">
              <w:rPr>
                <w:rFonts w:ascii="Cambria" w:hAnsi="Cambria"/>
                <w:szCs w:val="24"/>
                <w:vertAlign w:val="subscript"/>
                <w:lang w:val="en-CA"/>
              </w:rPr>
              <w:t>W</w:t>
            </w:r>
            <w:r w:rsidRPr="00C91A50">
              <w:rPr>
                <w:rFonts w:ascii="Cambria" w:hAnsi="Cambria"/>
                <w:szCs w:val="24"/>
                <w:lang w:val="en-CA"/>
              </w:rPr>
              <w:t xml:space="preserve">) specified by </w:t>
            </w:r>
            <w:r w:rsidRPr="00C91A50">
              <w:rPr>
                <w:rFonts w:ascii="Cambria" w:eastAsia="Calibri" w:hAnsi="Cambria"/>
                <w:szCs w:val="24"/>
                <w:lang w:val="en-CA"/>
              </w:rPr>
              <w:t>Table 3</w:t>
            </w:r>
            <w:r w:rsidRPr="00C91A50">
              <w:rPr>
                <w:rFonts w:ascii="Cambria" w:hAnsi="Cambria"/>
                <w:szCs w:val="24"/>
                <w:lang w:val="en-CA"/>
              </w:rPr>
              <w:t xml:space="preserve"> for the ColourPrimaries code point for the red, green, blue, and white colour primaries, respectively:</w:t>
            </w:r>
          </w:p>
        </w:tc>
      </w:tr>
    </w:tbl>
    <w:p w14:paraId="6EF078E2" w14:textId="396E2A73"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position w:val="24"/>
          <w:szCs w:val="24"/>
          <w:lang w:val="en-CA"/>
        </w:rPr>
      </w:pPr>
      <w:r w:rsidRPr="00C91A50">
        <w:rPr>
          <w:rFonts w:ascii="Cambria" w:eastAsia="Calibri" w:hAnsi="Cambria"/>
          <w:noProof/>
          <w:szCs w:val="24"/>
          <w:lang w:val="en-CA"/>
        </w:rPr>
        <w:object w:dxaOrig="7240" w:dyaOrig="660" w14:anchorId="0B455FB3">
          <v:shape id="_x0000_i1027" type="#_x0000_t75" style="width:357.85pt;height:30.45pt" o:ole="">
            <v:imagedata r:id="rId14" o:title=""/>
          </v:shape>
          <o:OLEObject Type="Embed" ProgID="Equation.DSMT4" ShapeID="_x0000_i1027" DrawAspect="Content" ObjectID="_1743552109" r:id="rId15"/>
        </w:object>
      </w:r>
      <w:r w:rsidRPr="00C91A50">
        <w:rPr>
          <w:rFonts w:ascii="Cambria" w:eastAsia="MS Mincho" w:hAnsi="Cambria"/>
          <w:position w:val="24"/>
          <w:szCs w:val="24"/>
          <w:lang w:val="en-CA"/>
        </w:rPr>
        <w:tab/>
        <w:t>(</w:t>
      </w:r>
      <w:r w:rsidR="006106B5">
        <w:rPr>
          <w:rFonts w:ascii="Cambria" w:eastAsia="MS Mincho" w:hAnsi="Cambria"/>
          <w:position w:val="24"/>
          <w:szCs w:val="24"/>
          <w:lang w:val="en-CA"/>
        </w:rPr>
        <w:t>40</w:t>
      </w:r>
      <w:r w:rsidRPr="00C91A50">
        <w:rPr>
          <w:rFonts w:ascii="Cambria" w:eastAsia="MS Mincho" w:hAnsi="Cambria"/>
          <w:position w:val="24"/>
          <w:szCs w:val="24"/>
          <w:lang w:val="en-CA"/>
        </w:rPr>
        <w:t>)</w:t>
      </w:r>
    </w:p>
    <w:p w14:paraId="1A5A63E0" w14:textId="7ED0B1D0"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position w:val="24"/>
          <w:szCs w:val="24"/>
          <w:lang w:val="en-CA"/>
        </w:rPr>
      </w:pPr>
      <w:r w:rsidRPr="00C91A50">
        <w:rPr>
          <w:rFonts w:ascii="Cambria" w:eastAsia="Calibri" w:hAnsi="Cambria"/>
          <w:noProof/>
          <w:szCs w:val="24"/>
          <w:lang w:val="en-CA"/>
        </w:rPr>
        <w:object w:dxaOrig="7280" w:dyaOrig="660" w14:anchorId="7F751962">
          <v:shape id="_x0000_i1028" type="#_x0000_t75" style="width:360.85pt;height:30.45pt" o:ole="">
            <v:imagedata r:id="rId16" o:title=""/>
          </v:shape>
          <o:OLEObject Type="Embed" ProgID="Equation.DSMT4" ShapeID="_x0000_i1028" DrawAspect="Content" ObjectID="_1743552110" r:id="rId17"/>
        </w:object>
      </w:r>
      <w:r w:rsidRPr="00C91A50">
        <w:rPr>
          <w:rFonts w:ascii="Cambria" w:eastAsia="MS Mincho" w:hAnsi="Cambria"/>
          <w:position w:val="24"/>
          <w:szCs w:val="24"/>
          <w:lang w:val="en-CA"/>
        </w:rPr>
        <w:tab/>
        <w:t>(</w:t>
      </w:r>
      <w:r w:rsidR="006106B5">
        <w:rPr>
          <w:rFonts w:ascii="Cambria" w:eastAsia="MS Mincho" w:hAnsi="Cambria"/>
          <w:position w:val="24"/>
          <w:szCs w:val="24"/>
          <w:lang w:val="en-CA"/>
        </w:rPr>
        <w:t>41</w:t>
      </w:r>
      <w:r w:rsidRPr="00C91A50">
        <w:rPr>
          <w:rFonts w:ascii="Cambria" w:eastAsia="MS Mincho" w:hAnsi="Cambria"/>
          <w:position w:val="24"/>
          <w:szCs w:val="24"/>
          <w:lang w:val="en-CA"/>
        </w:rPr>
        <w:t>)</w:t>
      </w:r>
    </w:p>
    <w:tbl>
      <w:tblPr>
        <w:tblStyle w:val="TableGrid"/>
        <w:tblW w:w="0" w:type="auto"/>
        <w:tblLook w:val="04A0" w:firstRow="1" w:lastRow="0" w:firstColumn="1" w:lastColumn="0" w:noHBand="0" w:noVBand="1"/>
      </w:tblPr>
      <w:tblGrid>
        <w:gridCol w:w="675"/>
        <w:gridCol w:w="9259"/>
      </w:tblGrid>
      <w:tr w:rsidR="00C91A50" w:rsidRPr="00C91A50" w14:paraId="7399D322" w14:textId="77777777" w:rsidTr="007E0E3E">
        <w:tc>
          <w:tcPr>
            <w:tcW w:w="675" w:type="dxa"/>
            <w:tcBorders>
              <w:top w:val="nil"/>
              <w:left w:val="nil"/>
              <w:bottom w:val="nil"/>
              <w:right w:val="nil"/>
            </w:tcBorders>
          </w:tcPr>
          <w:p w14:paraId="18B63FE6"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9259" w:type="dxa"/>
            <w:tcBorders>
              <w:top w:val="nil"/>
              <w:left w:val="nil"/>
              <w:bottom w:val="nil"/>
              <w:right w:val="nil"/>
            </w:tcBorders>
          </w:tcPr>
          <w:p w14:paraId="22BE24E3" w14:textId="0B875313"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where the values of z</w:t>
            </w:r>
            <w:r w:rsidRPr="00C91A50">
              <w:rPr>
                <w:rFonts w:ascii="Cambria" w:hAnsi="Cambria"/>
                <w:szCs w:val="24"/>
                <w:vertAlign w:val="subscript"/>
                <w:lang w:val="en-CA"/>
              </w:rPr>
              <w:t>R</w:t>
            </w:r>
            <w:r w:rsidRPr="00C91A50">
              <w:rPr>
                <w:rFonts w:ascii="Cambria" w:hAnsi="Cambria"/>
                <w:szCs w:val="24"/>
                <w:lang w:val="en-CA"/>
              </w:rPr>
              <w:t>, z</w:t>
            </w:r>
            <w:r w:rsidRPr="00C91A50">
              <w:rPr>
                <w:rFonts w:ascii="Cambria" w:hAnsi="Cambria"/>
                <w:szCs w:val="24"/>
                <w:vertAlign w:val="subscript"/>
                <w:lang w:val="en-CA"/>
              </w:rPr>
              <w:t>G</w:t>
            </w:r>
            <w:r w:rsidRPr="00C91A50">
              <w:rPr>
                <w:rFonts w:ascii="Cambria" w:hAnsi="Cambria"/>
                <w:szCs w:val="24"/>
                <w:lang w:val="en-CA"/>
              </w:rPr>
              <w:t>, z</w:t>
            </w:r>
            <w:r w:rsidRPr="00C91A50">
              <w:rPr>
                <w:rFonts w:ascii="Cambria" w:hAnsi="Cambria"/>
                <w:szCs w:val="24"/>
                <w:vertAlign w:val="subscript"/>
                <w:lang w:val="en-CA"/>
              </w:rPr>
              <w:t>B</w:t>
            </w:r>
            <w:r w:rsidRPr="00C91A50">
              <w:rPr>
                <w:rFonts w:ascii="Cambria" w:hAnsi="Cambria"/>
                <w:szCs w:val="24"/>
                <w:lang w:val="en-CA"/>
              </w:rPr>
              <w:t>, and z</w:t>
            </w:r>
            <w:r w:rsidRPr="00C91A50">
              <w:rPr>
                <w:rFonts w:ascii="Cambria" w:hAnsi="Cambria"/>
                <w:szCs w:val="24"/>
                <w:vertAlign w:val="subscript"/>
                <w:lang w:val="en-CA"/>
              </w:rPr>
              <w:t>W</w:t>
            </w:r>
            <w:r w:rsidRPr="00C91A50">
              <w:rPr>
                <w:rFonts w:ascii="Cambria" w:hAnsi="Cambria"/>
                <w:szCs w:val="24"/>
                <w:lang w:val="en-CA"/>
              </w:rPr>
              <w:t xml:space="preserve">, are given by </w:t>
            </w:r>
            <w:r w:rsidRPr="00C91A50">
              <w:rPr>
                <w:rFonts w:ascii="Cambria" w:eastAsia="Calibri" w:hAnsi="Cambria"/>
                <w:szCs w:val="24"/>
                <w:lang w:val="en-CA"/>
              </w:rPr>
              <w:t>Formulae (</w:t>
            </w:r>
            <w:r w:rsidR="006106B5">
              <w:rPr>
                <w:rFonts w:ascii="Cambria" w:eastAsia="Calibri" w:hAnsi="Cambria"/>
                <w:szCs w:val="24"/>
                <w:lang w:val="en-CA"/>
              </w:rPr>
              <w:t>42</w:t>
            </w:r>
            <w:r w:rsidRPr="00C91A50">
              <w:rPr>
                <w:rFonts w:ascii="Cambria" w:eastAsia="Calibri" w:hAnsi="Cambria"/>
                <w:szCs w:val="24"/>
                <w:lang w:val="en-CA"/>
              </w:rPr>
              <w:t>) to (</w:t>
            </w:r>
            <w:r w:rsidR="006106B5">
              <w:rPr>
                <w:rFonts w:ascii="Cambria" w:eastAsia="Calibri" w:hAnsi="Cambria"/>
                <w:szCs w:val="24"/>
                <w:lang w:val="en-CA"/>
              </w:rPr>
              <w:t>45</w:t>
            </w:r>
            <w:r w:rsidRPr="00C91A50">
              <w:rPr>
                <w:rFonts w:ascii="Cambria" w:eastAsia="Calibri" w:hAnsi="Cambria"/>
                <w:szCs w:val="24"/>
                <w:lang w:val="en-CA"/>
              </w:rPr>
              <w:t>)</w:t>
            </w:r>
            <w:r w:rsidRPr="00C91A50">
              <w:rPr>
                <w:rFonts w:ascii="Cambria" w:hAnsi="Cambria"/>
                <w:szCs w:val="24"/>
                <w:lang w:val="en-CA"/>
              </w:rPr>
              <w:t>:</w:t>
            </w:r>
          </w:p>
        </w:tc>
      </w:tr>
    </w:tbl>
    <w:p w14:paraId="6F45A1CE" w14:textId="710EBC64"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z</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 1 − ( x</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 y</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w:t>
      </w:r>
      <w:r w:rsidR="006106B5">
        <w:rPr>
          <w:rFonts w:ascii="Cambria" w:eastAsia="MS Mincho" w:hAnsi="Cambria"/>
          <w:szCs w:val="24"/>
          <w:lang w:val="en-CA"/>
        </w:rPr>
        <w:t>42</w:t>
      </w:r>
      <w:r w:rsidRPr="00C91A50">
        <w:rPr>
          <w:rFonts w:ascii="Cambria" w:eastAsia="MS Mincho" w:hAnsi="Cambria"/>
          <w:szCs w:val="24"/>
          <w:lang w:val="en-CA"/>
        </w:rPr>
        <w:t>)</w:t>
      </w:r>
    </w:p>
    <w:p w14:paraId="5D5D4FC0" w14:textId="00938EE3"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z</w:t>
      </w:r>
      <w:r w:rsidRPr="00C91A50">
        <w:rPr>
          <w:rFonts w:ascii="Cambria" w:eastAsia="MS Mincho" w:hAnsi="Cambria"/>
          <w:szCs w:val="24"/>
          <w:vertAlign w:val="subscript"/>
          <w:lang w:val="en-CA"/>
        </w:rPr>
        <w:t>G</w:t>
      </w:r>
      <w:r w:rsidRPr="00C91A50">
        <w:rPr>
          <w:rFonts w:ascii="Cambria" w:eastAsia="MS Mincho" w:hAnsi="Cambria"/>
          <w:szCs w:val="24"/>
          <w:lang w:val="en-CA"/>
        </w:rPr>
        <w:t xml:space="preserve"> = 1 − ( x</w:t>
      </w:r>
      <w:r w:rsidRPr="00C91A50">
        <w:rPr>
          <w:rFonts w:ascii="Cambria" w:eastAsia="MS Mincho" w:hAnsi="Cambria"/>
          <w:szCs w:val="24"/>
          <w:vertAlign w:val="subscript"/>
          <w:lang w:val="en-CA"/>
        </w:rPr>
        <w:t>G</w:t>
      </w:r>
      <w:r w:rsidRPr="00C91A50">
        <w:rPr>
          <w:rFonts w:ascii="Cambria" w:eastAsia="MS Mincho" w:hAnsi="Cambria"/>
          <w:szCs w:val="24"/>
          <w:lang w:val="en-CA"/>
        </w:rPr>
        <w:t xml:space="preserve"> + y</w:t>
      </w:r>
      <w:r w:rsidRPr="00C91A50">
        <w:rPr>
          <w:rFonts w:ascii="Cambria" w:eastAsia="MS Mincho" w:hAnsi="Cambria"/>
          <w:szCs w:val="24"/>
          <w:vertAlign w:val="subscript"/>
          <w:lang w:val="en-CA"/>
        </w:rPr>
        <w:t>G</w:t>
      </w:r>
      <w:r w:rsidRPr="00C91A50">
        <w:rPr>
          <w:rFonts w:ascii="Cambria" w:eastAsia="MS Mincho" w:hAnsi="Cambria"/>
          <w:szCs w:val="24"/>
          <w:lang w:val="en-CA"/>
        </w:rPr>
        <w:t xml:space="preserve"> )</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(4</w:t>
      </w:r>
      <w:r w:rsidR="006106B5">
        <w:rPr>
          <w:rFonts w:ascii="Cambria" w:eastAsia="MS Mincho" w:hAnsi="Cambria"/>
          <w:szCs w:val="24"/>
          <w:lang w:val="en-CA"/>
        </w:rPr>
        <w:t>3</w:t>
      </w:r>
      <w:r w:rsidRPr="00C91A50">
        <w:rPr>
          <w:rFonts w:ascii="Cambria" w:eastAsia="MS Mincho" w:hAnsi="Cambria"/>
          <w:szCs w:val="24"/>
          <w:lang w:val="en-CA"/>
        </w:rPr>
        <w:t>)</w:t>
      </w:r>
    </w:p>
    <w:p w14:paraId="5FC95296" w14:textId="40CFFF0B"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z</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 1 − ( x</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 y</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(4</w:t>
      </w:r>
      <w:r w:rsidR="006106B5">
        <w:rPr>
          <w:rFonts w:ascii="Cambria" w:eastAsia="MS Mincho" w:hAnsi="Cambria"/>
          <w:szCs w:val="24"/>
          <w:lang w:val="en-CA"/>
        </w:rPr>
        <w:t>4</w:t>
      </w:r>
      <w:r w:rsidRPr="00C91A50">
        <w:rPr>
          <w:rFonts w:ascii="Cambria" w:eastAsia="MS Mincho" w:hAnsi="Cambria"/>
          <w:szCs w:val="24"/>
          <w:lang w:val="en-CA"/>
        </w:rPr>
        <w:t>)</w:t>
      </w:r>
    </w:p>
    <w:p w14:paraId="49723C87" w14:textId="47E913EB"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z</w:t>
      </w:r>
      <w:r w:rsidRPr="00C91A50">
        <w:rPr>
          <w:rFonts w:ascii="Cambria" w:eastAsia="MS Mincho" w:hAnsi="Cambria"/>
          <w:szCs w:val="24"/>
          <w:vertAlign w:val="subscript"/>
          <w:lang w:val="en-CA"/>
        </w:rPr>
        <w:t>W</w:t>
      </w:r>
      <w:r w:rsidRPr="00C91A50">
        <w:rPr>
          <w:rFonts w:ascii="Cambria" w:eastAsia="MS Mincho" w:hAnsi="Cambria"/>
          <w:szCs w:val="24"/>
          <w:lang w:val="en-CA"/>
        </w:rPr>
        <w:t xml:space="preserve"> = 1 − ( x</w:t>
      </w:r>
      <w:r w:rsidRPr="00C91A50">
        <w:rPr>
          <w:rFonts w:ascii="Cambria" w:eastAsia="MS Mincho" w:hAnsi="Cambria"/>
          <w:szCs w:val="24"/>
          <w:vertAlign w:val="subscript"/>
          <w:lang w:val="en-CA"/>
        </w:rPr>
        <w:t>W</w:t>
      </w:r>
      <w:r w:rsidRPr="00C91A50">
        <w:rPr>
          <w:rFonts w:ascii="Cambria" w:eastAsia="MS Mincho" w:hAnsi="Cambria"/>
          <w:szCs w:val="24"/>
          <w:lang w:val="en-CA"/>
        </w:rPr>
        <w:t xml:space="preserve"> + y</w:t>
      </w:r>
      <w:r w:rsidRPr="00C91A50">
        <w:rPr>
          <w:rFonts w:ascii="Cambria" w:eastAsia="MS Mincho" w:hAnsi="Cambria"/>
          <w:szCs w:val="24"/>
          <w:vertAlign w:val="subscript"/>
          <w:lang w:val="en-CA"/>
        </w:rPr>
        <w:t>W</w:t>
      </w:r>
      <w:r w:rsidRPr="00C91A50">
        <w:rPr>
          <w:rFonts w:ascii="Cambria" w:eastAsia="MS Mincho" w:hAnsi="Cambria"/>
          <w:szCs w:val="24"/>
          <w:lang w:val="en-CA"/>
        </w:rPr>
        <w:t xml:space="preserve"> )</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(4</w:t>
      </w:r>
      <w:r w:rsidR="006106B5">
        <w:rPr>
          <w:rFonts w:ascii="Cambria" w:eastAsia="MS Mincho" w:hAnsi="Cambria"/>
          <w:szCs w:val="24"/>
          <w:lang w:val="en-CA"/>
        </w:rPr>
        <w:t>5</w:t>
      </w:r>
      <w:r w:rsidRPr="00C91A50">
        <w:rPr>
          <w:rFonts w:ascii="Cambria" w:eastAsia="MS Mincho" w:hAnsi="Cambria"/>
          <w:szCs w:val="24"/>
          <w:lang w:val="en-CA"/>
        </w:rPr>
        <w:t>)</w:t>
      </w:r>
    </w:p>
    <w:p w14:paraId="3E88E06F" w14:textId="61195C72"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textAlignment w:val="auto"/>
        <w:rPr>
          <w:rFonts w:ascii="Cambria" w:eastAsia="MS Mincho" w:hAnsi="Cambria"/>
          <w:szCs w:val="24"/>
          <w:lang w:val="en-CA"/>
        </w:rPr>
      </w:pPr>
      <w:r w:rsidRPr="00C91A50">
        <w:rPr>
          <w:rFonts w:ascii="Cambria" w:eastAsia="MS Mincho" w:hAnsi="Cambria"/>
          <w:szCs w:val="24"/>
          <w:lang w:val="en-CA"/>
        </w:rPr>
        <w:lastRenderedPageBreak/>
        <w:t>The variables E′</w:t>
      </w:r>
      <w:r w:rsidRPr="00C91A50">
        <w:rPr>
          <w:rFonts w:ascii="Cambria" w:eastAsia="MS Mincho" w:hAnsi="Cambria"/>
          <w:szCs w:val="24"/>
          <w:vertAlign w:val="subscript"/>
          <w:lang w:val="en-CA"/>
        </w:rPr>
        <w:t>Y</w:t>
      </w:r>
      <w:r w:rsidRPr="00C91A50">
        <w:rPr>
          <w:rFonts w:ascii="Cambria" w:eastAsia="MS Mincho" w:hAnsi="Cambria"/>
          <w:szCs w:val="24"/>
          <w:lang w:val="en-CA"/>
        </w:rPr>
        <w:t>, E′</w:t>
      </w:r>
      <w:r w:rsidRPr="00C91A50">
        <w:rPr>
          <w:rFonts w:ascii="Cambria" w:eastAsia="MS Mincho" w:hAnsi="Cambria"/>
          <w:szCs w:val="24"/>
          <w:vertAlign w:val="subscript"/>
          <w:lang w:val="en-CA"/>
        </w:rPr>
        <w:t>PB</w:t>
      </w:r>
      <w:r w:rsidRPr="00C91A50">
        <w:rPr>
          <w:rFonts w:ascii="Cambria" w:eastAsia="MS Mincho" w:hAnsi="Cambria"/>
          <w:szCs w:val="24"/>
          <w:lang w:val="en-CA"/>
        </w:rPr>
        <w:t>, and E′</w:t>
      </w:r>
      <w:r w:rsidRPr="00C91A50">
        <w:rPr>
          <w:rFonts w:ascii="Cambria" w:eastAsia="MS Mincho" w:hAnsi="Cambria"/>
          <w:szCs w:val="24"/>
          <w:vertAlign w:val="subscript"/>
          <w:lang w:val="en-CA"/>
        </w:rPr>
        <w:t>PR</w:t>
      </w:r>
      <w:r w:rsidRPr="00C91A50">
        <w:rPr>
          <w:rFonts w:ascii="Cambria" w:eastAsia="MS Mincho" w:hAnsi="Cambria"/>
          <w:szCs w:val="24"/>
          <w:lang w:val="en-CA"/>
        </w:rPr>
        <w:t xml:space="preserve"> (for MatrixCoefficients not equal to 0, 8, 15, or 16) or Y, Cb, and Cr (for MatrixCoefficients equal to 0, 8, 15, or 16) are specified as follows.</w:t>
      </w:r>
    </w:p>
    <w:tbl>
      <w:tblPr>
        <w:tblStyle w:val="TableGrid"/>
        <w:tblW w:w="0" w:type="auto"/>
        <w:tblLook w:val="04A0" w:firstRow="1" w:lastRow="0" w:firstColumn="1" w:lastColumn="0" w:noHBand="0" w:noVBand="1"/>
      </w:tblPr>
      <w:tblGrid>
        <w:gridCol w:w="675"/>
        <w:gridCol w:w="9259"/>
      </w:tblGrid>
      <w:tr w:rsidR="00C91A50" w:rsidRPr="00C91A50" w14:paraId="5D064ECC" w14:textId="77777777" w:rsidTr="007E0E3E">
        <w:tc>
          <w:tcPr>
            <w:tcW w:w="675" w:type="dxa"/>
            <w:tcBorders>
              <w:top w:val="nil"/>
              <w:left w:val="nil"/>
              <w:bottom w:val="nil"/>
              <w:right w:val="nil"/>
            </w:tcBorders>
          </w:tcPr>
          <w:p w14:paraId="2416D08D"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9259" w:type="dxa"/>
            <w:tcBorders>
              <w:top w:val="nil"/>
              <w:left w:val="nil"/>
              <w:bottom w:val="nil"/>
              <w:right w:val="nil"/>
            </w:tcBorders>
          </w:tcPr>
          <w:p w14:paraId="1A4B7CFA" w14:textId="621BE366"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If MatrixCoefficients is not equal to 0, 8, 10, 11, 13, 14, 15, 16,</w:t>
            </w:r>
            <w:r w:rsidR="00FA438D">
              <w:rPr>
                <w:rFonts w:ascii="Cambria" w:hAnsi="Cambria"/>
                <w:szCs w:val="24"/>
                <w:lang w:val="en-CA"/>
              </w:rPr>
              <w:t xml:space="preserve"> or 17,</w:t>
            </w:r>
            <w:r w:rsidRPr="00C91A50">
              <w:rPr>
                <w:rFonts w:ascii="Cambria" w:hAnsi="Cambria"/>
                <w:szCs w:val="24"/>
                <w:lang w:val="en-CA"/>
              </w:rPr>
              <w:t xml:space="preserve"> </w:t>
            </w:r>
            <w:r w:rsidRPr="00C91A50">
              <w:rPr>
                <w:rFonts w:ascii="Cambria" w:eastAsia="Calibri" w:hAnsi="Cambria"/>
                <w:szCs w:val="24"/>
                <w:lang w:val="en-CA"/>
              </w:rPr>
              <w:t>Formulae (4</w:t>
            </w:r>
            <w:r w:rsidR="006106B5">
              <w:rPr>
                <w:rFonts w:ascii="Cambria" w:eastAsia="Calibri" w:hAnsi="Cambria"/>
                <w:szCs w:val="24"/>
                <w:lang w:val="en-CA"/>
              </w:rPr>
              <w:t>6</w:t>
            </w:r>
            <w:r w:rsidRPr="00C91A50">
              <w:rPr>
                <w:rFonts w:ascii="Cambria" w:eastAsia="Calibri" w:hAnsi="Cambria"/>
                <w:szCs w:val="24"/>
                <w:lang w:val="en-CA"/>
              </w:rPr>
              <w:t>) to (4</w:t>
            </w:r>
            <w:r w:rsidR="006106B5">
              <w:rPr>
                <w:rFonts w:ascii="Cambria" w:eastAsia="Calibri" w:hAnsi="Cambria"/>
                <w:szCs w:val="24"/>
                <w:lang w:val="en-CA"/>
              </w:rPr>
              <w:t>8</w:t>
            </w:r>
            <w:r w:rsidRPr="00C91A50">
              <w:rPr>
                <w:rFonts w:ascii="Cambria" w:eastAsia="Calibri" w:hAnsi="Cambria"/>
                <w:szCs w:val="24"/>
                <w:lang w:val="en-CA"/>
              </w:rPr>
              <w:t>)</w:t>
            </w:r>
            <w:r w:rsidRPr="00C91A50">
              <w:rPr>
                <w:rFonts w:ascii="Cambria" w:hAnsi="Cambria"/>
                <w:szCs w:val="24"/>
                <w:lang w:val="en-CA"/>
              </w:rPr>
              <w:t xml:space="preserve"> apply:</w:t>
            </w:r>
          </w:p>
        </w:tc>
      </w:tr>
    </w:tbl>
    <w:p w14:paraId="5609C8FE" w14:textId="20E38A58"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Y</w:t>
      </w:r>
      <w:r w:rsidRPr="00C91A50">
        <w:rPr>
          <w:rFonts w:ascii="Cambria" w:eastAsia="MS Mincho" w:hAnsi="Cambria"/>
          <w:szCs w:val="24"/>
          <w:lang w:val="en-CA"/>
        </w:rPr>
        <w:t> = K</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 E′</w:t>
      </w:r>
      <w:r w:rsidRPr="00C91A50">
        <w:rPr>
          <w:rFonts w:ascii="Cambria" w:eastAsia="MS Mincho" w:hAnsi="Cambria"/>
          <w:szCs w:val="24"/>
          <w:vertAlign w:val="subscript"/>
          <w:lang w:val="en-CA"/>
        </w:rPr>
        <w:t>R</w:t>
      </w:r>
      <w:r w:rsidRPr="00C91A50">
        <w:rPr>
          <w:rFonts w:ascii="Cambria" w:eastAsia="MS Mincho" w:hAnsi="Cambria"/>
          <w:szCs w:val="24"/>
          <w:lang w:val="en-CA"/>
        </w:rPr>
        <w:t> + ( 1− K</w:t>
      </w:r>
      <w:r w:rsidRPr="00C91A50">
        <w:rPr>
          <w:rFonts w:ascii="Cambria" w:eastAsia="MS Mincho" w:hAnsi="Cambria"/>
          <w:szCs w:val="24"/>
          <w:vertAlign w:val="subscript"/>
          <w:lang w:val="en-CA"/>
        </w:rPr>
        <w:t>R</w:t>
      </w:r>
      <w:r w:rsidRPr="00C91A50">
        <w:rPr>
          <w:rFonts w:ascii="Cambria" w:eastAsia="MS Mincho" w:hAnsi="Cambria"/>
          <w:szCs w:val="24"/>
          <w:lang w:val="en-CA"/>
        </w:rPr>
        <w:t> − K</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 * E′</w:t>
      </w:r>
      <w:r w:rsidRPr="00C91A50">
        <w:rPr>
          <w:rFonts w:ascii="Cambria" w:eastAsia="MS Mincho" w:hAnsi="Cambria"/>
          <w:szCs w:val="24"/>
          <w:vertAlign w:val="subscript"/>
          <w:lang w:val="en-CA"/>
        </w:rPr>
        <w:t>G</w:t>
      </w:r>
      <w:r w:rsidRPr="00C91A50">
        <w:rPr>
          <w:rFonts w:ascii="Cambria" w:eastAsia="MS Mincho" w:hAnsi="Cambria"/>
          <w:szCs w:val="24"/>
          <w:lang w:val="en-CA"/>
        </w:rPr>
        <w:t> + K</w:t>
      </w:r>
      <w:r w:rsidRPr="00C91A50">
        <w:rPr>
          <w:rFonts w:ascii="Cambria" w:eastAsia="MS Mincho" w:hAnsi="Cambria"/>
          <w:szCs w:val="24"/>
          <w:vertAlign w:val="subscript"/>
          <w:lang w:val="en-CA"/>
        </w:rPr>
        <w:t>B</w:t>
      </w:r>
      <w:r w:rsidRPr="00C91A50">
        <w:rPr>
          <w:rFonts w:ascii="Cambria" w:eastAsia="MS Mincho" w:hAnsi="Cambria"/>
          <w:szCs w:val="24"/>
          <w:lang w:val="en-CA"/>
        </w:rPr>
        <w:t> * E′</w:t>
      </w:r>
      <w:r w:rsidRPr="00C91A50">
        <w:rPr>
          <w:rFonts w:ascii="Cambria" w:eastAsia="MS Mincho" w:hAnsi="Cambria"/>
          <w:szCs w:val="24"/>
          <w:vertAlign w:val="subscript"/>
          <w:lang w:val="en-CA"/>
        </w:rPr>
        <w:t>B</w:t>
      </w:r>
      <w:r w:rsidRPr="00C91A50">
        <w:rPr>
          <w:rFonts w:ascii="Cambria" w:eastAsia="MS Mincho" w:hAnsi="Cambria"/>
          <w:szCs w:val="24"/>
          <w:lang w:val="en-CA"/>
        </w:rPr>
        <w:tab/>
        <w:t>(4</w:t>
      </w:r>
      <w:r w:rsidR="006106B5">
        <w:rPr>
          <w:rFonts w:ascii="Cambria" w:eastAsia="MS Mincho" w:hAnsi="Cambria"/>
          <w:szCs w:val="24"/>
          <w:lang w:val="en-CA"/>
        </w:rPr>
        <w:t>6</w:t>
      </w:r>
      <w:r w:rsidRPr="00C91A50">
        <w:rPr>
          <w:rFonts w:ascii="Cambria" w:eastAsia="MS Mincho" w:hAnsi="Cambria"/>
          <w:szCs w:val="24"/>
          <w:lang w:val="en-CA"/>
        </w:rPr>
        <w:t>)</w:t>
      </w:r>
    </w:p>
    <w:p w14:paraId="50708CCB" w14:textId="11C36C73"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PB</w:t>
      </w:r>
      <w:r w:rsidRPr="00C91A50">
        <w:rPr>
          <w:rFonts w:ascii="Cambria" w:eastAsia="MS Mincho" w:hAnsi="Cambria"/>
          <w:szCs w:val="24"/>
          <w:lang w:val="en-CA"/>
        </w:rPr>
        <w:t> = 0.5 * ( E′</w:t>
      </w:r>
      <w:r w:rsidRPr="00C91A50">
        <w:rPr>
          <w:rFonts w:ascii="Cambria" w:eastAsia="MS Mincho" w:hAnsi="Cambria"/>
          <w:szCs w:val="24"/>
          <w:vertAlign w:val="subscript"/>
          <w:lang w:val="en-CA"/>
        </w:rPr>
        <w:t>B</w:t>
      </w:r>
      <w:r w:rsidRPr="00C91A50">
        <w:rPr>
          <w:rFonts w:ascii="Cambria" w:eastAsia="MS Mincho" w:hAnsi="Cambria"/>
          <w:szCs w:val="24"/>
          <w:lang w:val="en-CA"/>
        </w:rPr>
        <w:t> − E′</w:t>
      </w:r>
      <w:r w:rsidRPr="00C91A50">
        <w:rPr>
          <w:rFonts w:ascii="Cambria" w:eastAsia="MS Mincho" w:hAnsi="Cambria"/>
          <w:szCs w:val="24"/>
          <w:vertAlign w:val="subscript"/>
          <w:lang w:val="en-CA"/>
        </w:rPr>
        <w:t>Y</w:t>
      </w:r>
      <w:r w:rsidRPr="00C91A50">
        <w:rPr>
          <w:rFonts w:ascii="Cambria" w:eastAsia="MS Mincho" w:hAnsi="Cambria"/>
          <w:szCs w:val="24"/>
          <w:lang w:val="en-CA"/>
        </w:rPr>
        <w:t xml:space="preserve"> ) ÷ ( 1 − K</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(4</w:t>
      </w:r>
      <w:r w:rsidR="006106B5">
        <w:rPr>
          <w:rFonts w:ascii="Cambria" w:eastAsia="MS Mincho" w:hAnsi="Cambria"/>
          <w:szCs w:val="24"/>
          <w:lang w:val="en-CA"/>
        </w:rPr>
        <w:t>7</w:t>
      </w:r>
      <w:r w:rsidRPr="00C91A50">
        <w:rPr>
          <w:rFonts w:ascii="Cambria" w:eastAsia="MS Mincho" w:hAnsi="Cambria"/>
          <w:szCs w:val="24"/>
          <w:lang w:val="en-CA"/>
        </w:rPr>
        <w:t>)</w:t>
      </w:r>
    </w:p>
    <w:p w14:paraId="08D61D65" w14:textId="35739914"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PR</w:t>
      </w:r>
      <w:r w:rsidRPr="00C91A50">
        <w:rPr>
          <w:rFonts w:ascii="Cambria" w:eastAsia="MS Mincho" w:hAnsi="Cambria"/>
          <w:szCs w:val="24"/>
          <w:lang w:val="en-CA"/>
        </w:rPr>
        <w:t> = 0.5 * ( E′</w:t>
      </w:r>
      <w:r w:rsidRPr="00C91A50">
        <w:rPr>
          <w:rFonts w:ascii="Cambria" w:eastAsia="MS Mincho" w:hAnsi="Cambria"/>
          <w:szCs w:val="24"/>
          <w:vertAlign w:val="subscript"/>
          <w:lang w:val="en-CA"/>
        </w:rPr>
        <w:t>R</w:t>
      </w:r>
      <w:r w:rsidRPr="00C91A50">
        <w:rPr>
          <w:rFonts w:ascii="Cambria" w:eastAsia="MS Mincho" w:hAnsi="Cambria"/>
          <w:szCs w:val="24"/>
          <w:lang w:val="en-CA"/>
        </w:rPr>
        <w:t> − E′</w:t>
      </w:r>
      <w:r w:rsidRPr="00C91A50">
        <w:rPr>
          <w:rFonts w:ascii="Cambria" w:eastAsia="MS Mincho" w:hAnsi="Cambria"/>
          <w:szCs w:val="24"/>
          <w:vertAlign w:val="subscript"/>
          <w:lang w:val="en-CA"/>
        </w:rPr>
        <w:t>Y</w:t>
      </w:r>
      <w:r w:rsidRPr="00C91A50">
        <w:rPr>
          <w:rFonts w:ascii="Cambria" w:eastAsia="MS Mincho" w:hAnsi="Cambria"/>
          <w:szCs w:val="24"/>
          <w:lang w:val="en-CA"/>
        </w:rPr>
        <w:t xml:space="preserve"> ) ÷ ( 1 − K</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(4</w:t>
      </w:r>
      <w:r w:rsidR="006106B5">
        <w:rPr>
          <w:rFonts w:ascii="Cambria" w:eastAsia="MS Mincho" w:hAnsi="Cambria"/>
          <w:szCs w:val="24"/>
          <w:lang w:val="en-CA"/>
        </w:rPr>
        <w:t>8</w:t>
      </w:r>
      <w:r w:rsidRPr="00C91A50">
        <w:rPr>
          <w:rFonts w:ascii="Cambria" w:eastAsia="MS Mincho" w:hAnsi="Cambria"/>
          <w:szCs w:val="24"/>
          <w:lang w:val="en-CA"/>
        </w:rPr>
        <w:t>)</w:t>
      </w:r>
    </w:p>
    <w:tbl>
      <w:tblPr>
        <w:tblStyle w:val="TableGrid"/>
        <w:tblW w:w="0" w:type="auto"/>
        <w:tblLook w:val="04A0" w:firstRow="1" w:lastRow="0" w:firstColumn="1" w:lastColumn="0" w:noHBand="0" w:noVBand="1"/>
      </w:tblPr>
      <w:tblGrid>
        <w:gridCol w:w="675"/>
        <w:gridCol w:w="9259"/>
      </w:tblGrid>
      <w:tr w:rsidR="00C91A50" w:rsidRPr="00C91A50" w14:paraId="4A89882D" w14:textId="77777777" w:rsidTr="007E0E3E">
        <w:tc>
          <w:tcPr>
            <w:tcW w:w="675" w:type="dxa"/>
            <w:tcBorders>
              <w:top w:val="nil"/>
              <w:left w:val="nil"/>
              <w:bottom w:val="nil"/>
              <w:right w:val="nil"/>
            </w:tcBorders>
          </w:tcPr>
          <w:p w14:paraId="19325069"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9259" w:type="dxa"/>
            <w:tcBorders>
              <w:top w:val="nil"/>
              <w:left w:val="nil"/>
              <w:bottom w:val="nil"/>
              <w:right w:val="nil"/>
            </w:tcBorders>
          </w:tcPr>
          <w:p w14:paraId="3A437FC5"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E′</w:t>
            </w:r>
            <w:r w:rsidRPr="00C91A50">
              <w:rPr>
                <w:rFonts w:ascii="Cambria" w:hAnsi="Cambria"/>
                <w:szCs w:val="24"/>
                <w:vertAlign w:val="subscript"/>
                <w:lang w:val="en-CA"/>
              </w:rPr>
              <w:t>Y</w:t>
            </w:r>
            <w:r w:rsidRPr="00C91A50">
              <w:rPr>
                <w:rFonts w:ascii="Cambria" w:hAnsi="Cambria"/>
                <w:szCs w:val="24"/>
                <w:lang w:val="en-CA"/>
              </w:rPr>
              <w:t xml:space="preserve"> is a real number with the value 0 associated with nominal black and the value 1 associated with nominal white. E′</w:t>
            </w:r>
            <w:r w:rsidRPr="00C91A50">
              <w:rPr>
                <w:rFonts w:ascii="Cambria" w:hAnsi="Cambria"/>
                <w:szCs w:val="24"/>
                <w:vertAlign w:val="subscript"/>
                <w:lang w:val="en-CA"/>
              </w:rPr>
              <w:t>PB</w:t>
            </w:r>
            <w:r w:rsidRPr="00C91A50">
              <w:rPr>
                <w:rFonts w:ascii="Cambria" w:hAnsi="Cambria"/>
                <w:szCs w:val="24"/>
                <w:lang w:val="en-CA"/>
              </w:rPr>
              <w:t xml:space="preserve"> and E′</w:t>
            </w:r>
            <w:r w:rsidRPr="00C91A50">
              <w:rPr>
                <w:rFonts w:ascii="Cambria" w:hAnsi="Cambria"/>
                <w:szCs w:val="24"/>
                <w:vertAlign w:val="subscript"/>
                <w:lang w:val="en-CA"/>
              </w:rPr>
              <w:t>PR</w:t>
            </w:r>
            <w:r w:rsidRPr="00C91A50">
              <w:rPr>
                <w:rFonts w:ascii="Cambria" w:hAnsi="Cambria"/>
                <w:szCs w:val="24"/>
                <w:lang w:val="en-CA"/>
              </w:rPr>
              <w:t xml:space="preserve"> are real numbers with the value 0 associated with both nominal black and nominal white. When TransferCharacteristics is not equal to 11 or 12, E′</w:t>
            </w:r>
            <w:r w:rsidRPr="00C91A50">
              <w:rPr>
                <w:rFonts w:ascii="Cambria" w:hAnsi="Cambria"/>
                <w:szCs w:val="24"/>
                <w:vertAlign w:val="subscript"/>
                <w:lang w:val="en-CA"/>
              </w:rPr>
              <w:t>Y</w:t>
            </w:r>
            <w:r w:rsidRPr="00C91A50">
              <w:rPr>
                <w:rFonts w:ascii="Cambria" w:hAnsi="Cambria"/>
                <w:szCs w:val="24"/>
                <w:lang w:val="en-CA"/>
              </w:rPr>
              <w:t xml:space="preserve"> is a real number with values in the range of 0 to 1. When TransferCharacteristics is not equal to 11 or 12, E′</w:t>
            </w:r>
            <w:r w:rsidRPr="00C91A50">
              <w:rPr>
                <w:rFonts w:ascii="Cambria" w:hAnsi="Cambria"/>
                <w:szCs w:val="24"/>
                <w:vertAlign w:val="subscript"/>
                <w:lang w:val="en-CA"/>
              </w:rPr>
              <w:t>PB</w:t>
            </w:r>
            <w:r w:rsidRPr="00C91A50">
              <w:rPr>
                <w:rFonts w:ascii="Cambria" w:hAnsi="Cambria"/>
                <w:szCs w:val="24"/>
                <w:lang w:val="en-CA"/>
              </w:rPr>
              <w:t xml:space="preserve"> and E′</w:t>
            </w:r>
            <w:r w:rsidRPr="00C91A50">
              <w:rPr>
                <w:rFonts w:ascii="Cambria" w:hAnsi="Cambria"/>
                <w:szCs w:val="24"/>
                <w:vertAlign w:val="subscript"/>
                <w:lang w:val="en-CA"/>
              </w:rPr>
              <w:t>PR</w:t>
            </w:r>
            <w:r w:rsidRPr="00C91A50">
              <w:rPr>
                <w:rFonts w:ascii="Cambria" w:hAnsi="Cambria"/>
                <w:szCs w:val="24"/>
                <w:lang w:val="en-CA"/>
              </w:rPr>
              <w:t xml:space="preserve"> are real numbers with values in the range of −0.5 to 0.5. When TransferCharacteristics is equal to 11 (</w:t>
            </w:r>
            <w:r w:rsidRPr="00C91A50">
              <w:rPr>
                <w:rFonts w:ascii="Cambria" w:eastAsia="Calibri" w:hAnsi="Cambria"/>
                <w:szCs w:val="24"/>
                <w:lang w:val="en-CA"/>
              </w:rPr>
              <w:t>IEC</w:t>
            </w:r>
            <w:r w:rsidRPr="00C91A50">
              <w:rPr>
                <w:rFonts w:ascii="Cambria" w:hAnsi="Cambria"/>
                <w:szCs w:val="24"/>
                <w:lang w:val="en-CA"/>
              </w:rPr>
              <w:t> 61966-2-4), or 12 (Rec. ITU</w:t>
            </w:r>
            <w:r w:rsidRPr="00C91A50">
              <w:rPr>
                <w:rFonts w:ascii="Cambria" w:hAnsi="Cambria"/>
                <w:szCs w:val="24"/>
                <w:lang w:val="en-CA"/>
              </w:rPr>
              <w:noBreakHyphen/>
              <w:t>R BT.1361-0 extended colour gamut system), E′</w:t>
            </w:r>
            <w:r w:rsidRPr="00C91A50">
              <w:rPr>
                <w:rFonts w:ascii="Cambria" w:hAnsi="Cambria"/>
                <w:szCs w:val="24"/>
                <w:vertAlign w:val="subscript"/>
                <w:lang w:val="en-CA"/>
              </w:rPr>
              <w:t>Y</w:t>
            </w:r>
            <w:r w:rsidRPr="00C91A50">
              <w:rPr>
                <w:rFonts w:ascii="Cambria" w:hAnsi="Cambria"/>
                <w:szCs w:val="24"/>
                <w:lang w:val="en-CA"/>
              </w:rPr>
              <w:t>, E′</w:t>
            </w:r>
            <w:r w:rsidRPr="00C91A50">
              <w:rPr>
                <w:rFonts w:ascii="Cambria" w:hAnsi="Cambria"/>
                <w:szCs w:val="24"/>
                <w:vertAlign w:val="subscript"/>
                <w:lang w:val="en-CA"/>
              </w:rPr>
              <w:t>PB</w:t>
            </w:r>
            <w:r w:rsidRPr="00C91A50">
              <w:rPr>
                <w:rFonts w:ascii="Cambria" w:hAnsi="Cambria"/>
                <w:szCs w:val="24"/>
                <w:lang w:val="en-CA"/>
              </w:rPr>
              <w:t>, and E′</w:t>
            </w:r>
            <w:r w:rsidRPr="00C91A50">
              <w:rPr>
                <w:rFonts w:ascii="Cambria" w:hAnsi="Cambria"/>
                <w:szCs w:val="24"/>
                <w:vertAlign w:val="subscript"/>
                <w:lang w:val="en-CA"/>
              </w:rPr>
              <w:t>PR</w:t>
            </w:r>
            <w:r w:rsidRPr="00C91A50">
              <w:rPr>
                <w:rFonts w:ascii="Cambria" w:hAnsi="Cambria"/>
                <w:szCs w:val="24"/>
                <w:lang w:val="en-CA"/>
              </w:rPr>
              <w:t xml:space="preserve"> are real numbers with a larger range not specified in this document.</w:t>
            </w:r>
          </w:p>
        </w:tc>
      </w:tr>
      <w:tr w:rsidR="00C91A50" w:rsidRPr="00C91A50" w14:paraId="126A273F" w14:textId="77777777" w:rsidTr="007E0E3E">
        <w:tc>
          <w:tcPr>
            <w:tcW w:w="675" w:type="dxa"/>
            <w:tcBorders>
              <w:top w:val="nil"/>
              <w:left w:val="nil"/>
              <w:bottom w:val="nil"/>
              <w:right w:val="nil"/>
            </w:tcBorders>
          </w:tcPr>
          <w:p w14:paraId="1939F77F"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9259" w:type="dxa"/>
            <w:tcBorders>
              <w:top w:val="nil"/>
              <w:left w:val="nil"/>
              <w:bottom w:val="nil"/>
              <w:right w:val="nil"/>
            </w:tcBorders>
          </w:tcPr>
          <w:p w14:paraId="5FD8921C" w14:textId="1D13D552"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xml:space="preserve">Otherwise, if MatrixCoefficients is equal to 0, </w:t>
            </w:r>
            <w:r w:rsidRPr="00C91A50">
              <w:rPr>
                <w:rFonts w:ascii="Cambria" w:eastAsia="Calibri" w:hAnsi="Cambria"/>
                <w:szCs w:val="24"/>
                <w:lang w:val="en-CA"/>
              </w:rPr>
              <w:t>Formulae (4</w:t>
            </w:r>
            <w:r w:rsidR="006106B5">
              <w:rPr>
                <w:rFonts w:ascii="Cambria" w:eastAsia="Calibri" w:hAnsi="Cambria"/>
                <w:szCs w:val="24"/>
                <w:lang w:val="en-CA"/>
              </w:rPr>
              <w:t>9</w:t>
            </w:r>
            <w:r w:rsidRPr="00C91A50">
              <w:rPr>
                <w:rFonts w:ascii="Cambria" w:eastAsia="Calibri" w:hAnsi="Cambria"/>
                <w:szCs w:val="24"/>
                <w:lang w:val="en-CA"/>
              </w:rPr>
              <w:t>) to (</w:t>
            </w:r>
            <w:r w:rsidR="006106B5">
              <w:rPr>
                <w:rFonts w:ascii="Cambria" w:eastAsia="Calibri" w:hAnsi="Cambria"/>
                <w:szCs w:val="24"/>
                <w:lang w:val="en-CA"/>
              </w:rPr>
              <w:t>51</w:t>
            </w:r>
            <w:r w:rsidRPr="00C91A50">
              <w:rPr>
                <w:rFonts w:ascii="Cambria" w:eastAsia="Calibri" w:hAnsi="Cambria"/>
                <w:szCs w:val="24"/>
                <w:lang w:val="en-CA"/>
              </w:rPr>
              <w:t>)</w:t>
            </w:r>
            <w:r w:rsidRPr="00C91A50">
              <w:rPr>
                <w:rFonts w:ascii="Cambria" w:hAnsi="Cambria"/>
                <w:szCs w:val="24"/>
                <w:lang w:val="en-CA"/>
              </w:rPr>
              <w:t xml:space="preserve"> apply:</w:t>
            </w:r>
          </w:p>
        </w:tc>
      </w:tr>
    </w:tbl>
    <w:p w14:paraId="0D706505" w14:textId="0FA8648E"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Y = Round( G )</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(4</w:t>
      </w:r>
      <w:r w:rsidR="006106B5">
        <w:rPr>
          <w:rFonts w:ascii="Cambria" w:eastAsia="MS Mincho" w:hAnsi="Cambria"/>
          <w:szCs w:val="24"/>
          <w:lang w:val="en-CA"/>
        </w:rPr>
        <w:t>9</w:t>
      </w:r>
      <w:r w:rsidRPr="00C91A50">
        <w:rPr>
          <w:rFonts w:ascii="Cambria" w:eastAsia="MS Mincho" w:hAnsi="Cambria"/>
          <w:szCs w:val="24"/>
          <w:lang w:val="en-CA"/>
        </w:rPr>
        <w:t>)</w:t>
      </w:r>
    </w:p>
    <w:p w14:paraId="2BE02F15" w14:textId="295A8F0B"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Cb = Round( B )</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w:t>
      </w:r>
      <w:r w:rsidR="006106B5">
        <w:rPr>
          <w:rFonts w:ascii="Cambria" w:eastAsia="MS Mincho" w:hAnsi="Cambria"/>
          <w:szCs w:val="24"/>
          <w:lang w:val="en-CA"/>
        </w:rPr>
        <w:t>50</w:t>
      </w:r>
      <w:r w:rsidRPr="00C91A50">
        <w:rPr>
          <w:rFonts w:ascii="Cambria" w:eastAsia="MS Mincho" w:hAnsi="Cambria"/>
          <w:szCs w:val="24"/>
          <w:lang w:val="en-CA"/>
        </w:rPr>
        <w:t>)</w:t>
      </w:r>
    </w:p>
    <w:p w14:paraId="527B104B" w14:textId="3DC3FB91"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Cr = Round( R )</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w:t>
      </w:r>
      <w:r w:rsidR="006106B5">
        <w:rPr>
          <w:rFonts w:ascii="Cambria" w:eastAsia="MS Mincho" w:hAnsi="Cambria"/>
          <w:szCs w:val="24"/>
          <w:lang w:val="en-CA"/>
        </w:rPr>
        <w:t>51</w:t>
      </w:r>
      <w:r w:rsidRPr="00C91A50">
        <w:rPr>
          <w:rFonts w:ascii="Cambria" w:eastAsia="MS Mincho" w:hAnsi="Cambria"/>
          <w:szCs w:val="24"/>
          <w:lang w:val="en-CA"/>
        </w:rPr>
        <w:t>)</w:t>
      </w:r>
    </w:p>
    <w:tbl>
      <w:tblPr>
        <w:tblStyle w:val="TableGrid"/>
        <w:tblW w:w="0" w:type="auto"/>
        <w:tblLook w:val="04A0" w:firstRow="1" w:lastRow="0" w:firstColumn="1" w:lastColumn="0" w:noHBand="0" w:noVBand="1"/>
      </w:tblPr>
      <w:tblGrid>
        <w:gridCol w:w="675"/>
        <w:gridCol w:w="9259"/>
      </w:tblGrid>
      <w:tr w:rsidR="00C91A50" w:rsidRPr="00C91A50" w14:paraId="12454211" w14:textId="77777777" w:rsidTr="007E0E3E">
        <w:tc>
          <w:tcPr>
            <w:tcW w:w="675" w:type="dxa"/>
            <w:tcBorders>
              <w:top w:val="nil"/>
              <w:left w:val="nil"/>
              <w:bottom w:val="nil"/>
              <w:right w:val="nil"/>
            </w:tcBorders>
          </w:tcPr>
          <w:p w14:paraId="562CFB04"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9259" w:type="dxa"/>
            <w:tcBorders>
              <w:top w:val="nil"/>
              <w:left w:val="nil"/>
              <w:bottom w:val="nil"/>
              <w:right w:val="nil"/>
            </w:tcBorders>
          </w:tcPr>
          <w:p w14:paraId="16A6A644" w14:textId="5ED83F32"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Otherwise, if MatrixCoefficients is equal to 8 and BitDepth</w:t>
            </w:r>
            <w:r w:rsidRPr="00C91A50">
              <w:rPr>
                <w:rFonts w:ascii="Cambria" w:hAnsi="Cambria"/>
                <w:szCs w:val="24"/>
                <w:vertAlign w:val="subscript"/>
                <w:lang w:val="en-CA"/>
              </w:rPr>
              <w:t>C</w:t>
            </w:r>
            <w:r w:rsidRPr="00C91A50">
              <w:rPr>
                <w:rFonts w:ascii="Cambria" w:hAnsi="Cambria"/>
                <w:szCs w:val="24"/>
                <w:lang w:val="en-CA"/>
              </w:rPr>
              <w:t xml:space="preserve"> is equal to BitDepth</w:t>
            </w:r>
            <w:r w:rsidRPr="00C91A50">
              <w:rPr>
                <w:rFonts w:ascii="Cambria" w:hAnsi="Cambria"/>
                <w:szCs w:val="24"/>
                <w:vertAlign w:val="subscript"/>
                <w:lang w:val="en-CA"/>
              </w:rPr>
              <w:t>Y</w:t>
            </w:r>
            <w:r w:rsidRPr="00C91A50">
              <w:rPr>
                <w:rFonts w:ascii="Cambria" w:hAnsi="Cambria"/>
                <w:szCs w:val="24"/>
                <w:lang w:val="en-CA"/>
              </w:rPr>
              <w:t xml:space="preserve">, </w:t>
            </w:r>
            <w:r w:rsidRPr="00C91A50">
              <w:rPr>
                <w:rFonts w:ascii="Cambria" w:eastAsia="Calibri" w:hAnsi="Cambria"/>
                <w:szCs w:val="24"/>
                <w:lang w:val="en-CA"/>
              </w:rPr>
              <w:t>Formulae (</w:t>
            </w:r>
            <w:r w:rsidR="006106B5">
              <w:rPr>
                <w:rFonts w:ascii="Cambria" w:eastAsia="Calibri" w:hAnsi="Cambria"/>
                <w:szCs w:val="24"/>
                <w:lang w:val="en-CA"/>
              </w:rPr>
              <w:t>52</w:t>
            </w:r>
            <w:r w:rsidRPr="00C91A50">
              <w:rPr>
                <w:rFonts w:ascii="Cambria" w:eastAsia="Calibri" w:hAnsi="Cambria"/>
                <w:szCs w:val="24"/>
                <w:lang w:val="en-CA"/>
              </w:rPr>
              <w:t>)</w:t>
            </w:r>
            <w:ins w:id="337" w:author="Gary Sullivan" w:date="2023-02-23T11:30:00Z">
              <w:r w:rsidR="00602AD1">
                <w:rPr>
                  <w:rFonts w:ascii="Cambria" w:eastAsia="Calibri" w:hAnsi="Cambria"/>
                  <w:szCs w:val="24"/>
                  <w:lang w:val="en-CA"/>
                </w:rPr>
                <w:t> </w:t>
              </w:r>
            </w:ins>
            <w:del w:id="338" w:author="Gary Sullivan" w:date="2023-02-23T11:30:00Z">
              <w:r w:rsidRPr="00C91A50" w:rsidDel="00602AD1">
                <w:rPr>
                  <w:rFonts w:ascii="Cambria" w:eastAsia="Calibri" w:hAnsi="Cambria"/>
                  <w:szCs w:val="24"/>
                  <w:lang w:val="en-CA"/>
                </w:rPr>
                <w:delText xml:space="preserve"> </w:delText>
              </w:r>
            </w:del>
            <w:r w:rsidRPr="00C91A50">
              <w:rPr>
                <w:rFonts w:ascii="Cambria" w:eastAsia="Calibri" w:hAnsi="Cambria"/>
                <w:szCs w:val="24"/>
                <w:lang w:val="en-CA"/>
              </w:rPr>
              <w:t>to</w:t>
            </w:r>
            <w:ins w:id="339" w:author="Gary Sullivan" w:date="2023-02-23T11:30:00Z">
              <w:r w:rsidR="00602AD1">
                <w:rPr>
                  <w:rFonts w:ascii="Cambria" w:eastAsia="Calibri" w:hAnsi="Cambria"/>
                  <w:szCs w:val="24"/>
                  <w:lang w:val="en-CA"/>
                </w:rPr>
                <w:t> </w:t>
              </w:r>
            </w:ins>
            <w:del w:id="340" w:author="Gary Sullivan" w:date="2023-02-23T11:31:00Z">
              <w:r w:rsidRPr="00C91A50" w:rsidDel="00602AD1">
                <w:rPr>
                  <w:rFonts w:ascii="Cambria" w:eastAsia="Calibri" w:hAnsi="Cambria"/>
                  <w:szCs w:val="24"/>
                  <w:lang w:val="en-CA"/>
                </w:rPr>
                <w:delText xml:space="preserve"> </w:delText>
              </w:r>
            </w:del>
            <w:r w:rsidRPr="00C91A50">
              <w:rPr>
                <w:rFonts w:ascii="Cambria" w:eastAsia="Calibri" w:hAnsi="Cambria"/>
                <w:szCs w:val="24"/>
                <w:lang w:val="en-CA"/>
              </w:rPr>
              <w:t>(</w:t>
            </w:r>
            <w:r w:rsidR="006106B5">
              <w:rPr>
                <w:rFonts w:ascii="Cambria" w:eastAsia="Calibri" w:hAnsi="Cambria"/>
                <w:szCs w:val="24"/>
                <w:lang w:val="en-CA"/>
              </w:rPr>
              <w:t>54</w:t>
            </w:r>
            <w:r w:rsidRPr="00C91A50">
              <w:rPr>
                <w:rFonts w:ascii="Cambria" w:eastAsia="Calibri" w:hAnsi="Cambria"/>
                <w:szCs w:val="24"/>
                <w:lang w:val="en-CA"/>
              </w:rPr>
              <w:t>)</w:t>
            </w:r>
            <w:r w:rsidRPr="00C91A50">
              <w:rPr>
                <w:rFonts w:ascii="Cambria" w:hAnsi="Cambria"/>
                <w:szCs w:val="24"/>
                <w:lang w:val="en-CA"/>
              </w:rPr>
              <w:t xml:space="preserve"> apply:</w:t>
            </w:r>
          </w:p>
        </w:tc>
      </w:tr>
    </w:tbl>
    <w:p w14:paraId="563899D4" w14:textId="7A69D44B"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Y = Round( 0.5 * G + 0.25 * ( R + B ) )</w:t>
      </w:r>
      <w:r w:rsidRPr="00C91A50">
        <w:rPr>
          <w:rFonts w:ascii="Cambria" w:eastAsia="MS Mincho" w:hAnsi="Cambria"/>
          <w:szCs w:val="24"/>
          <w:lang w:val="en-CA"/>
        </w:rPr>
        <w:tab/>
      </w:r>
      <w:r w:rsidRPr="00C91A50">
        <w:rPr>
          <w:rFonts w:ascii="Cambria" w:eastAsia="MS Mincho" w:hAnsi="Cambria"/>
          <w:szCs w:val="24"/>
          <w:lang w:val="en-CA"/>
        </w:rPr>
        <w:tab/>
        <w:t>(</w:t>
      </w:r>
      <w:r w:rsidR="006106B5">
        <w:rPr>
          <w:rFonts w:ascii="Cambria" w:eastAsia="MS Mincho" w:hAnsi="Cambria"/>
          <w:szCs w:val="24"/>
          <w:lang w:val="en-CA"/>
        </w:rPr>
        <w:t>52</w:t>
      </w:r>
      <w:r w:rsidRPr="00C91A50">
        <w:rPr>
          <w:rFonts w:ascii="Cambria" w:eastAsia="MS Mincho" w:hAnsi="Cambria"/>
          <w:szCs w:val="24"/>
          <w:lang w:val="en-CA"/>
        </w:rPr>
        <w:t>)</w:t>
      </w:r>
    </w:p>
    <w:p w14:paraId="54724F5A" w14:textId="7354100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Cb = Round( 0.5 * G − 0.25 * ( R + B ) ) + (1 &lt;&lt; ( BitDepth</w:t>
      </w:r>
      <w:r w:rsidRPr="00C91A50">
        <w:rPr>
          <w:rFonts w:ascii="Cambria" w:eastAsia="MS Mincho" w:hAnsi="Cambria"/>
          <w:szCs w:val="24"/>
          <w:vertAlign w:val="subscript"/>
          <w:lang w:val="en-CA"/>
        </w:rPr>
        <w:t>C</w:t>
      </w:r>
      <w:r w:rsidRPr="00C91A50">
        <w:rPr>
          <w:rFonts w:ascii="Cambria" w:eastAsia="MS Mincho" w:hAnsi="Cambria"/>
          <w:szCs w:val="24"/>
          <w:lang w:val="en-CA"/>
        </w:rPr>
        <w:t> − 1 ) )</w:t>
      </w:r>
      <w:r w:rsidRPr="00C91A50">
        <w:rPr>
          <w:rFonts w:ascii="Cambria" w:eastAsia="MS Mincho" w:hAnsi="Cambria"/>
          <w:szCs w:val="24"/>
          <w:lang w:val="en-CA"/>
        </w:rPr>
        <w:tab/>
        <w:t>(5</w:t>
      </w:r>
      <w:r w:rsidR="006106B5">
        <w:rPr>
          <w:rFonts w:ascii="Cambria" w:eastAsia="MS Mincho" w:hAnsi="Cambria"/>
          <w:szCs w:val="24"/>
          <w:lang w:val="en-CA"/>
        </w:rPr>
        <w:t>3</w:t>
      </w:r>
      <w:r w:rsidRPr="00C91A50">
        <w:rPr>
          <w:rFonts w:ascii="Cambria" w:eastAsia="MS Mincho" w:hAnsi="Cambria"/>
          <w:szCs w:val="24"/>
          <w:lang w:val="en-CA"/>
        </w:rPr>
        <w:t>)</w:t>
      </w:r>
    </w:p>
    <w:p w14:paraId="405B1AC5" w14:textId="0DF6E9F0"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Cr = Round( 0.5 * (R − B ) ) + (1 &lt;&lt; ( BitDepth</w:t>
      </w:r>
      <w:r w:rsidRPr="00C91A50">
        <w:rPr>
          <w:rFonts w:ascii="Cambria" w:eastAsia="MS Mincho" w:hAnsi="Cambria"/>
          <w:szCs w:val="24"/>
          <w:vertAlign w:val="subscript"/>
          <w:lang w:val="en-CA"/>
        </w:rPr>
        <w:t>C</w:t>
      </w:r>
      <w:r w:rsidRPr="00C91A50">
        <w:rPr>
          <w:rFonts w:ascii="Cambria" w:eastAsia="MS Mincho" w:hAnsi="Cambria"/>
          <w:szCs w:val="24"/>
          <w:lang w:val="en-CA"/>
        </w:rPr>
        <w:t> − 1 ) )</w:t>
      </w:r>
      <w:r w:rsidRPr="00C91A50">
        <w:rPr>
          <w:rFonts w:ascii="Cambria" w:eastAsia="MS Mincho" w:hAnsi="Cambria"/>
          <w:szCs w:val="24"/>
          <w:lang w:val="en-CA"/>
        </w:rPr>
        <w:tab/>
        <w:t>(5</w:t>
      </w:r>
      <w:r w:rsidR="006106B5">
        <w:rPr>
          <w:rFonts w:ascii="Cambria" w:eastAsia="MS Mincho" w:hAnsi="Cambria"/>
          <w:szCs w:val="24"/>
          <w:lang w:val="en-CA"/>
        </w:rPr>
        <w:t>4</w:t>
      </w:r>
      <w:r w:rsidRPr="00C91A50">
        <w:rPr>
          <w:rFonts w:ascii="Cambria" w:eastAsia="MS Mincho" w:hAnsi="Cambria"/>
          <w:szCs w:val="24"/>
          <w:lang w:val="en-CA"/>
        </w:rPr>
        <w:t>)</w:t>
      </w:r>
    </w:p>
    <w:tbl>
      <w:tblPr>
        <w:tblStyle w:val="TableGrid"/>
        <w:tblW w:w="0" w:type="auto"/>
        <w:tblLook w:val="04A0" w:firstRow="1" w:lastRow="0" w:firstColumn="1" w:lastColumn="0" w:noHBand="0" w:noVBand="1"/>
      </w:tblPr>
      <w:tblGrid>
        <w:gridCol w:w="675"/>
        <w:gridCol w:w="9259"/>
      </w:tblGrid>
      <w:tr w:rsidR="00C91A50" w:rsidRPr="00C91A50" w14:paraId="75E281E9" w14:textId="77777777" w:rsidTr="007E0E3E">
        <w:tc>
          <w:tcPr>
            <w:tcW w:w="675" w:type="dxa"/>
            <w:tcBorders>
              <w:top w:val="nil"/>
              <w:left w:val="nil"/>
              <w:bottom w:val="nil"/>
              <w:right w:val="nil"/>
            </w:tcBorders>
          </w:tcPr>
          <w:p w14:paraId="021EC0B3"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9259" w:type="dxa"/>
            <w:tcBorders>
              <w:top w:val="nil"/>
              <w:left w:val="nil"/>
              <w:bottom w:val="nil"/>
              <w:right w:val="nil"/>
            </w:tcBorders>
          </w:tcPr>
          <w:p w14:paraId="70D3514A" w14:textId="12BA20D1"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xml:space="preserve">For purposes of the YCgCo nomenclature used in </w:t>
            </w:r>
            <w:r w:rsidRPr="00C91A50">
              <w:rPr>
                <w:rFonts w:ascii="Cambria" w:eastAsia="Calibri" w:hAnsi="Cambria"/>
                <w:szCs w:val="24"/>
                <w:lang w:val="en-CA"/>
              </w:rPr>
              <w:t>Table 5</w:t>
            </w:r>
            <w:r w:rsidRPr="00C91A50">
              <w:rPr>
                <w:rFonts w:ascii="Cambria" w:hAnsi="Cambria"/>
                <w:szCs w:val="24"/>
                <w:lang w:val="en-CA"/>
              </w:rPr>
              <w:t>, Cb and Cr of Formulae (5</w:t>
            </w:r>
            <w:r w:rsidR="006106B5">
              <w:rPr>
                <w:rFonts w:ascii="Cambria" w:hAnsi="Cambria"/>
                <w:szCs w:val="24"/>
                <w:lang w:val="en-CA"/>
              </w:rPr>
              <w:t>3</w:t>
            </w:r>
            <w:r w:rsidRPr="00C91A50">
              <w:rPr>
                <w:rFonts w:ascii="Cambria" w:hAnsi="Cambria"/>
                <w:szCs w:val="24"/>
                <w:lang w:val="en-CA"/>
              </w:rPr>
              <w:t>) and (5</w:t>
            </w:r>
            <w:r w:rsidR="006106B5">
              <w:rPr>
                <w:rFonts w:ascii="Cambria" w:hAnsi="Cambria"/>
                <w:szCs w:val="24"/>
                <w:lang w:val="en-CA"/>
              </w:rPr>
              <w:t>4</w:t>
            </w:r>
            <w:r w:rsidRPr="00C91A50">
              <w:rPr>
                <w:rFonts w:ascii="Cambria" w:hAnsi="Cambria"/>
                <w:szCs w:val="24"/>
                <w:lang w:val="en-CA"/>
              </w:rPr>
              <w:t>) may be referred to as Cg and Co, respectively. An appropriate inverse conversion for Formulae (</w:t>
            </w:r>
            <w:r w:rsidR="006106B5">
              <w:rPr>
                <w:rFonts w:ascii="Cambria" w:hAnsi="Cambria"/>
                <w:szCs w:val="24"/>
                <w:lang w:val="en-CA"/>
              </w:rPr>
              <w:t>52</w:t>
            </w:r>
            <w:r w:rsidRPr="00C91A50">
              <w:rPr>
                <w:rFonts w:ascii="Cambria" w:hAnsi="Cambria"/>
                <w:szCs w:val="24"/>
                <w:lang w:val="en-CA"/>
              </w:rPr>
              <w:t>) to (5</w:t>
            </w:r>
            <w:r w:rsidR="006106B5">
              <w:rPr>
                <w:rFonts w:ascii="Cambria" w:hAnsi="Cambria"/>
                <w:szCs w:val="24"/>
                <w:lang w:val="en-CA"/>
              </w:rPr>
              <w:t>4</w:t>
            </w:r>
            <w:r w:rsidRPr="00C91A50">
              <w:rPr>
                <w:rFonts w:ascii="Cambria" w:hAnsi="Cambria"/>
                <w:szCs w:val="24"/>
                <w:lang w:val="en-CA"/>
              </w:rPr>
              <w:t>) is given in Formulae (5</w:t>
            </w:r>
            <w:r w:rsidR="006106B5">
              <w:rPr>
                <w:rFonts w:ascii="Cambria" w:hAnsi="Cambria"/>
                <w:szCs w:val="24"/>
                <w:lang w:val="en-CA"/>
              </w:rPr>
              <w:t>5</w:t>
            </w:r>
            <w:r w:rsidRPr="00C91A50">
              <w:rPr>
                <w:rFonts w:ascii="Cambria" w:hAnsi="Cambria"/>
                <w:szCs w:val="24"/>
                <w:lang w:val="en-CA"/>
              </w:rPr>
              <w:t>) to (5</w:t>
            </w:r>
            <w:r w:rsidR="006106B5">
              <w:rPr>
                <w:rFonts w:ascii="Cambria" w:hAnsi="Cambria"/>
                <w:szCs w:val="24"/>
                <w:lang w:val="en-CA"/>
              </w:rPr>
              <w:t>8</w:t>
            </w:r>
            <w:r w:rsidRPr="00C91A50">
              <w:rPr>
                <w:rFonts w:ascii="Cambria" w:hAnsi="Cambria"/>
                <w:szCs w:val="24"/>
                <w:lang w:val="en-CA"/>
              </w:rPr>
              <w:t>):</w:t>
            </w:r>
          </w:p>
        </w:tc>
      </w:tr>
    </w:tbl>
    <w:p w14:paraId="0D9ECC7F" w14:textId="01788823"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t = Y − ( Cb − ( 1 &lt;&lt; ( BitDepth</w:t>
      </w:r>
      <w:r w:rsidRPr="00C91A50">
        <w:rPr>
          <w:rFonts w:ascii="Cambria" w:eastAsia="MS Mincho" w:hAnsi="Cambria"/>
          <w:szCs w:val="24"/>
          <w:vertAlign w:val="subscript"/>
          <w:lang w:val="en-CA"/>
        </w:rPr>
        <w:t>C</w:t>
      </w:r>
      <w:r w:rsidRPr="00C91A50">
        <w:rPr>
          <w:rFonts w:ascii="Cambria" w:eastAsia="MS Mincho" w:hAnsi="Cambria"/>
          <w:szCs w:val="24"/>
          <w:lang w:val="en-CA"/>
        </w:rPr>
        <w:t xml:space="preserve"> − 1 ) ) )</w:t>
      </w:r>
      <w:r w:rsidRPr="00C91A50">
        <w:rPr>
          <w:rFonts w:ascii="Cambria" w:eastAsia="MS Mincho" w:hAnsi="Cambria"/>
          <w:szCs w:val="24"/>
          <w:lang w:val="en-CA"/>
        </w:rPr>
        <w:tab/>
        <w:t>(5</w:t>
      </w:r>
      <w:r w:rsidR="006106B5">
        <w:rPr>
          <w:rFonts w:ascii="Cambria" w:eastAsia="MS Mincho" w:hAnsi="Cambria"/>
          <w:szCs w:val="24"/>
          <w:lang w:val="en-CA"/>
        </w:rPr>
        <w:t>5</w:t>
      </w:r>
      <w:r w:rsidRPr="00C91A50">
        <w:rPr>
          <w:rFonts w:ascii="Cambria" w:eastAsia="MS Mincho" w:hAnsi="Cambria"/>
          <w:szCs w:val="24"/>
          <w:lang w:val="en-CA"/>
        </w:rPr>
        <w:t>)</w:t>
      </w:r>
    </w:p>
    <w:p w14:paraId="2017D990" w14:textId="34EF0E3A"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G = Clip1</w:t>
      </w:r>
      <w:r w:rsidRPr="00C91A50">
        <w:rPr>
          <w:rFonts w:ascii="Cambria" w:eastAsia="MS Mincho" w:hAnsi="Cambria"/>
          <w:szCs w:val="24"/>
          <w:vertAlign w:val="subscript"/>
          <w:lang w:val="en-CA"/>
        </w:rPr>
        <w:t>Y</w:t>
      </w:r>
      <w:r w:rsidRPr="00C91A50">
        <w:rPr>
          <w:rFonts w:ascii="Cambria" w:eastAsia="MS Mincho" w:hAnsi="Cambria"/>
          <w:szCs w:val="24"/>
          <w:lang w:val="en-CA"/>
        </w:rPr>
        <w:t>( Y + ( Cb − ( 1 &lt;&lt; ( BitDepth</w:t>
      </w:r>
      <w:r w:rsidRPr="00C91A50">
        <w:rPr>
          <w:rFonts w:ascii="Cambria" w:eastAsia="MS Mincho" w:hAnsi="Cambria"/>
          <w:szCs w:val="24"/>
          <w:vertAlign w:val="subscript"/>
          <w:lang w:val="en-CA"/>
        </w:rPr>
        <w:t>C</w:t>
      </w:r>
      <w:r w:rsidRPr="00C91A50">
        <w:rPr>
          <w:rFonts w:ascii="Cambria" w:eastAsia="MS Mincho" w:hAnsi="Cambria"/>
          <w:szCs w:val="24"/>
          <w:lang w:val="en-CA"/>
        </w:rPr>
        <w:t xml:space="preserve"> − 1 ) ) ) )</w:t>
      </w:r>
      <w:r w:rsidRPr="00C91A50">
        <w:rPr>
          <w:rFonts w:ascii="Cambria" w:eastAsia="MS Mincho" w:hAnsi="Cambria"/>
          <w:szCs w:val="24"/>
          <w:lang w:val="en-CA"/>
        </w:rPr>
        <w:tab/>
        <w:t>(5</w:t>
      </w:r>
      <w:r w:rsidR="006106B5">
        <w:rPr>
          <w:rFonts w:ascii="Cambria" w:eastAsia="MS Mincho" w:hAnsi="Cambria"/>
          <w:szCs w:val="24"/>
          <w:lang w:val="en-CA"/>
        </w:rPr>
        <w:t>6</w:t>
      </w:r>
      <w:r w:rsidRPr="00C91A50">
        <w:rPr>
          <w:rFonts w:ascii="Cambria" w:eastAsia="MS Mincho" w:hAnsi="Cambria"/>
          <w:szCs w:val="24"/>
          <w:lang w:val="en-CA"/>
        </w:rPr>
        <w:t>)</w:t>
      </w:r>
    </w:p>
    <w:p w14:paraId="4E023058" w14:textId="22BF154E"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B = Clip1</w:t>
      </w:r>
      <w:r w:rsidRPr="00C91A50">
        <w:rPr>
          <w:rFonts w:ascii="Cambria" w:eastAsia="MS Mincho" w:hAnsi="Cambria"/>
          <w:szCs w:val="24"/>
          <w:vertAlign w:val="subscript"/>
          <w:lang w:val="en-CA"/>
        </w:rPr>
        <w:t>Y</w:t>
      </w:r>
      <w:r w:rsidRPr="00C91A50">
        <w:rPr>
          <w:rFonts w:ascii="Cambria" w:eastAsia="MS Mincho" w:hAnsi="Cambria"/>
          <w:szCs w:val="24"/>
          <w:lang w:val="en-CA"/>
        </w:rPr>
        <w:t>( t − ( Cr − ( 1 &lt;&lt; ( BitDepth</w:t>
      </w:r>
      <w:r w:rsidRPr="00C91A50">
        <w:rPr>
          <w:rFonts w:ascii="Cambria" w:eastAsia="MS Mincho" w:hAnsi="Cambria"/>
          <w:szCs w:val="24"/>
          <w:vertAlign w:val="subscript"/>
          <w:lang w:val="en-CA"/>
        </w:rPr>
        <w:t>C</w:t>
      </w:r>
      <w:r w:rsidRPr="00C91A50">
        <w:rPr>
          <w:rFonts w:ascii="Cambria" w:eastAsia="MS Mincho" w:hAnsi="Cambria"/>
          <w:szCs w:val="24"/>
          <w:lang w:val="en-CA"/>
        </w:rPr>
        <w:t xml:space="preserve"> − 1 ) ) ) )</w:t>
      </w:r>
      <w:r w:rsidRPr="00C91A50">
        <w:rPr>
          <w:rFonts w:ascii="Cambria" w:eastAsia="MS Mincho" w:hAnsi="Cambria"/>
          <w:szCs w:val="24"/>
          <w:lang w:val="en-CA"/>
        </w:rPr>
        <w:tab/>
        <w:t>(5</w:t>
      </w:r>
      <w:r w:rsidR="006106B5">
        <w:rPr>
          <w:rFonts w:ascii="Cambria" w:eastAsia="MS Mincho" w:hAnsi="Cambria"/>
          <w:szCs w:val="24"/>
          <w:lang w:val="en-CA"/>
        </w:rPr>
        <w:t>7</w:t>
      </w:r>
      <w:r w:rsidRPr="00C91A50">
        <w:rPr>
          <w:rFonts w:ascii="Cambria" w:eastAsia="MS Mincho" w:hAnsi="Cambria"/>
          <w:szCs w:val="24"/>
          <w:lang w:val="en-CA"/>
        </w:rPr>
        <w:t>)</w:t>
      </w:r>
    </w:p>
    <w:p w14:paraId="4505814D" w14:textId="1CC011FF"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R = Clip1</w:t>
      </w:r>
      <w:r w:rsidRPr="00C91A50">
        <w:rPr>
          <w:rFonts w:ascii="Cambria" w:eastAsia="MS Mincho" w:hAnsi="Cambria"/>
          <w:szCs w:val="24"/>
          <w:vertAlign w:val="subscript"/>
          <w:lang w:val="en-CA"/>
        </w:rPr>
        <w:t>Y</w:t>
      </w:r>
      <w:r w:rsidRPr="00C91A50">
        <w:rPr>
          <w:rFonts w:ascii="Cambria" w:eastAsia="MS Mincho" w:hAnsi="Cambria"/>
          <w:szCs w:val="24"/>
          <w:lang w:val="en-CA"/>
        </w:rPr>
        <w:t>( t + ( Cr − ( 1 &lt;&lt; ( BitDepth</w:t>
      </w:r>
      <w:r w:rsidRPr="00C91A50">
        <w:rPr>
          <w:rFonts w:ascii="Cambria" w:eastAsia="MS Mincho" w:hAnsi="Cambria"/>
          <w:szCs w:val="24"/>
          <w:vertAlign w:val="subscript"/>
          <w:lang w:val="en-CA"/>
        </w:rPr>
        <w:t>C</w:t>
      </w:r>
      <w:r w:rsidRPr="00C91A50">
        <w:rPr>
          <w:rFonts w:ascii="Cambria" w:eastAsia="MS Mincho" w:hAnsi="Cambria"/>
          <w:szCs w:val="24"/>
          <w:lang w:val="en-CA"/>
        </w:rPr>
        <w:t xml:space="preserve"> − 1 ) ) ) )</w:t>
      </w:r>
      <w:r w:rsidRPr="00C91A50">
        <w:rPr>
          <w:rFonts w:ascii="Cambria" w:eastAsia="MS Mincho" w:hAnsi="Cambria"/>
          <w:szCs w:val="24"/>
          <w:lang w:val="en-CA"/>
        </w:rPr>
        <w:tab/>
        <w:t>(5</w:t>
      </w:r>
      <w:r w:rsidR="006106B5">
        <w:rPr>
          <w:rFonts w:ascii="Cambria" w:eastAsia="MS Mincho" w:hAnsi="Cambria"/>
          <w:szCs w:val="24"/>
          <w:lang w:val="en-CA"/>
        </w:rPr>
        <w:t>8</w:t>
      </w:r>
      <w:r w:rsidRPr="00C91A50">
        <w:rPr>
          <w:rFonts w:ascii="Cambria" w:eastAsia="MS Mincho" w:hAnsi="Cambria"/>
          <w:szCs w:val="24"/>
          <w:lang w:val="en-CA"/>
        </w:rPr>
        <w:t>)</w:t>
      </w:r>
    </w:p>
    <w:tbl>
      <w:tblPr>
        <w:tblStyle w:val="TableGrid"/>
        <w:tblW w:w="0" w:type="auto"/>
        <w:tblLook w:val="04A0" w:firstRow="1" w:lastRow="0" w:firstColumn="1" w:lastColumn="0" w:noHBand="0" w:noVBand="1"/>
      </w:tblPr>
      <w:tblGrid>
        <w:gridCol w:w="675"/>
        <w:gridCol w:w="709"/>
        <w:gridCol w:w="8550"/>
      </w:tblGrid>
      <w:tr w:rsidR="00C91A50" w:rsidRPr="00C91A50" w14:paraId="4E060A77" w14:textId="77777777" w:rsidTr="007E0E3E">
        <w:tc>
          <w:tcPr>
            <w:tcW w:w="675" w:type="dxa"/>
            <w:tcBorders>
              <w:top w:val="nil"/>
              <w:left w:val="nil"/>
              <w:bottom w:val="nil"/>
              <w:right w:val="nil"/>
            </w:tcBorders>
          </w:tcPr>
          <w:p w14:paraId="7F3E3EEF"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709" w:type="dxa"/>
            <w:tcBorders>
              <w:top w:val="nil"/>
              <w:left w:val="nil"/>
              <w:bottom w:val="nil"/>
              <w:right w:val="nil"/>
            </w:tcBorders>
          </w:tcPr>
          <w:p w14:paraId="12016078"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8550" w:type="dxa"/>
            <w:tcBorders>
              <w:top w:val="nil"/>
              <w:left w:val="nil"/>
              <w:bottom w:val="nil"/>
              <w:right w:val="nil"/>
            </w:tcBorders>
          </w:tcPr>
          <w:p w14:paraId="59DEA8FE" w14:textId="29288C1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Otherwise,</w:t>
            </w:r>
            <w:r w:rsidRPr="00C91A50">
              <w:rPr>
                <w:bCs/>
                <w:sz w:val="20"/>
                <w:lang w:val="en-CA"/>
              </w:rPr>
              <w:t xml:space="preserve"> </w:t>
            </w:r>
            <w:r w:rsidRPr="00C91A50">
              <w:rPr>
                <w:rFonts w:ascii="Cambria" w:hAnsi="Cambria"/>
                <w:bCs/>
                <w:szCs w:val="24"/>
                <w:lang w:val="en-CA"/>
              </w:rPr>
              <w:t>MatrixCoefficients is equal to 8, 15, or 16</w:t>
            </w:r>
            <w:r w:rsidRPr="00C91A50">
              <w:rPr>
                <w:rFonts w:ascii="Cambria" w:hAnsi="Cambria"/>
                <w:szCs w:val="24"/>
                <w:lang w:val="en-CA"/>
              </w:rPr>
              <w:t xml:space="preserve">, </w:t>
            </w:r>
            <w:r w:rsidRPr="00C91A50">
              <w:rPr>
                <w:rFonts w:ascii="Cambria" w:eastAsia="Calibri" w:hAnsi="Cambria"/>
                <w:szCs w:val="24"/>
                <w:lang w:val="en-CA"/>
              </w:rPr>
              <w:t>Formulae (5</w:t>
            </w:r>
            <w:r w:rsidR="006106B5">
              <w:rPr>
                <w:rFonts w:ascii="Cambria" w:eastAsia="Calibri" w:hAnsi="Cambria"/>
                <w:szCs w:val="24"/>
                <w:lang w:val="en-CA"/>
              </w:rPr>
              <w:t>9</w:t>
            </w:r>
            <w:r w:rsidRPr="00C91A50">
              <w:rPr>
                <w:rFonts w:ascii="Cambria" w:eastAsia="Calibri" w:hAnsi="Cambria"/>
                <w:szCs w:val="24"/>
                <w:lang w:val="en-CA"/>
              </w:rPr>
              <w:t>) to (</w:t>
            </w:r>
            <w:r w:rsidR="006106B5">
              <w:rPr>
                <w:rFonts w:ascii="Cambria" w:eastAsia="Calibri" w:hAnsi="Cambria"/>
                <w:szCs w:val="24"/>
                <w:lang w:val="en-CA"/>
              </w:rPr>
              <w:t>62</w:t>
            </w:r>
            <w:r w:rsidRPr="00C91A50">
              <w:rPr>
                <w:rFonts w:ascii="Cambria" w:eastAsia="Calibri" w:hAnsi="Cambria"/>
                <w:szCs w:val="24"/>
                <w:lang w:val="en-CA"/>
              </w:rPr>
              <w:t>)</w:t>
            </w:r>
            <w:r w:rsidRPr="00C91A50">
              <w:rPr>
                <w:rFonts w:ascii="Cambria" w:hAnsi="Cambria"/>
                <w:szCs w:val="24"/>
                <w:lang w:val="en-CA"/>
              </w:rPr>
              <w:t xml:space="preserve"> apply:</w:t>
            </w:r>
          </w:p>
        </w:tc>
      </w:tr>
    </w:tbl>
    <w:p w14:paraId="58CC4A2D" w14:textId="0C213E61"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Cr = Round( R ) − Round( B ) + (1 &lt;&lt; ( BitDepth</w:t>
      </w:r>
      <w:r w:rsidRPr="00C91A50">
        <w:rPr>
          <w:rFonts w:ascii="Cambria" w:eastAsia="MS Mincho" w:hAnsi="Cambria"/>
          <w:szCs w:val="24"/>
          <w:vertAlign w:val="subscript"/>
          <w:lang w:val="en-CA"/>
        </w:rPr>
        <w:t>C</w:t>
      </w:r>
      <w:r w:rsidRPr="00C91A50">
        <w:rPr>
          <w:rFonts w:ascii="Cambria" w:eastAsia="MS Mincho" w:hAnsi="Cambria"/>
          <w:szCs w:val="24"/>
          <w:lang w:val="en-CA"/>
        </w:rPr>
        <w:t> − 1 ) )</w:t>
      </w:r>
      <w:r w:rsidRPr="00C91A50">
        <w:rPr>
          <w:rFonts w:ascii="Cambria" w:eastAsia="MS Mincho" w:hAnsi="Cambria"/>
          <w:szCs w:val="24"/>
          <w:lang w:val="en-CA"/>
        </w:rPr>
        <w:tab/>
        <w:t>(5</w:t>
      </w:r>
      <w:r w:rsidR="006106B5">
        <w:rPr>
          <w:rFonts w:ascii="Cambria" w:eastAsia="MS Mincho" w:hAnsi="Cambria"/>
          <w:szCs w:val="24"/>
          <w:lang w:val="en-CA"/>
        </w:rPr>
        <w:t>9</w:t>
      </w:r>
      <w:r w:rsidRPr="00C91A50">
        <w:rPr>
          <w:rFonts w:ascii="Cambria" w:eastAsia="MS Mincho" w:hAnsi="Cambria"/>
          <w:szCs w:val="24"/>
          <w:lang w:val="en-CA"/>
        </w:rPr>
        <w:t>)</w:t>
      </w:r>
    </w:p>
    <w:p w14:paraId="30467D1C" w14:textId="4B14C0EA"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t = Round( B ) + ( ( Cr − ( 1 &lt;&lt; ( BitDepth</w:t>
      </w:r>
      <w:r w:rsidRPr="00C91A50">
        <w:rPr>
          <w:rFonts w:ascii="Cambria" w:eastAsia="MS Mincho" w:hAnsi="Cambria"/>
          <w:szCs w:val="24"/>
          <w:vertAlign w:val="subscript"/>
          <w:lang w:val="en-CA"/>
        </w:rPr>
        <w:t>C</w:t>
      </w:r>
      <w:r w:rsidRPr="00C91A50">
        <w:rPr>
          <w:rFonts w:ascii="Cambria" w:eastAsia="MS Mincho" w:hAnsi="Cambria"/>
          <w:szCs w:val="24"/>
          <w:lang w:val="en-CA"/>
        </w:rPr>
        <w:t xml:space="preserve"> − 1 ) ) ) &gt;&gt; 1 )</w:t>
      </w:r>
      <w:r w:rsidRPr="00C91A50">
        <w:rPr>
          <w:rFonts w:ascii="Cambria" w:eastAsia="MS Mincho" w:hAnsi="Cambria"/>
          <w:szCs w:val="24"/>
          <w:lang w:val="en-CA"/>
        </w:rPr>
        <w:tab/>
        <w:t>(</w:t>
      </w:r>
      <w:r w:rsidR="006106B5">
        <w:rPr>
          <w:rFonts w:ascii="Cambria" w:eastAsia="MS Mincho" w:hAnsi="Cambria"/>
          <w:szCs w:val="24"/>
          <w:lang w:val="en-CA"/>
        </w:rPr>
        <w:t>60</w:t>
      </w:r>
      <w:r w:rsidRPr="00C91A50">
        <w:rPr>
          <w:rFonts w:ascii="Cambria" w:eastAsia="MS Mincho" w:hAnsi="Cambria"/>
          <w:szCs w:val="24"/>
          <w:lang w:val="en-CA"/>
        </w:rPr>
        <w:t>)</w:t>
      </w:r>
    </w:p>
    <w:p w14:paraId="1B3A7011" w14:textId="716D253A"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Cb = Round( G ) − t + (1 &lt;&lt; ( BitDepth</w:t>
      </w:r>
      <w:r w:rsidRPr="00C91A50">
        <w:rPr>
          <w:rFonts w:ascii="Cambria" w:eastAsia="MS Mincho" w:hAnsi="Cambria"/>
          <w:szCs w:val="24"/>
          <w:vertAlign w:val="subscript"/>
          <w:lang w:val="en-CA"/>
        </w:rPr>
        <w:t>C</w:t>
      </w:r>
      <w:r w:rsidRPr="00C91A50">
        <w:rPr>
          <w:rFonts w:ascii="Cambria" w:eastAsia="MS Mincho" w:hAnsi="Cambria"/>
          <w:szCs w:val="24"/>
          <w:lang w:val="en-CA"/>
        </w:rPr>
        <w:t> − 1 ) )</w:t>
      </w:r>
      <w:r w:rsidRPr="00C91A50">
        <w:rPr>
          <w:rFonts w:ascii="Cambria" w:eastAsia="MS Mincho" w:hAnsi="Cambria"/>
          <w:szCs w:val="24"/>
          <w:lang w:val="en-CA"/>
        </w:rPr>
        <w:tab/>
        <w:t>(</w:t>
      </w:r>
      <w:r w:rsidR="006106B5">
        <w:rPr>
          <w:rFonts w:ascii="Cambria" w:eastAsia="MS Mincho" w:hAnsi="Cambria"/>
          <w:szCs w:val="24"/>
          <w:lang w:val="en-CA"/>
        </w:rPr>
        <w:t>61</w:t>
      </w:r>
      <w:r w:rsidRPr="00C91A50">
        <w:rPr>
          <w:rFonts w:ascii="Cambria" w:eastAsia="MS Mincho" w:hAnsi="Cambria"/>
          <w:szCs w:val="24"/>
          <w:lang w:val="en-CA"/>
        </w:rPr>
        <w:t>)</w:t>
      </w:r>
    </w:p>
    <w:p w14:paraId="2BEA0E4C" w14:textId="334536A5"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Y = t + ( ( Cb − ( 1 &lt;&lt; ( BitDepth</w:t>
      </w:r>
      <w:r w:rsidRPr="00C91A50">
        <w:rPr>
          <w:rFonts w:ascii="Cambria" w:eastAsia="MS Mincho" w:hAnsi="Cambria"/>
          <w:szCs w:val="24"/>
          <w:vertAlign w:val="subscript"/>
          <w:lang w:val="en-CA"/>
        </w:rPr>
        <w:t>C</w:t>
      </w:r>
      <w:r w:rsidRPr="00C91A50">
        <w:rPr>
          <w:rFonts w:ascii="Cambria" w:eastAsia="MS Mincho" w:hAnsi="Cambria"/>
          <w:szCs w:val="24"/>
          <w:lang w:val="en-CA"/>
        </w:rPr>
        <w:t xml:space="preserve"> − 1 ) ) ) &gt;&gt; 1 )</w:t>
      </w:r>
      <w:r w:rsidRPr="00C91A50">
        <w:rPr>
          <w:rFonts w:ascii="Cambria" w:eastAsia="MS Mincho" w:hAnsi="Cambria"/>
          <w:szCs w:val="24"/>
          <w:lang w:val="en-CA"/>
        </w:rPr>
        <w:tab/>
        <w:t>(</w:t>
      </w:r>
      <w:r w:rsidR="006106B5">
        <w:rPr>
          <w:rFonts w:ascii="Cambria" w:eastAsia="MS Mincho" w:hAnsi="Cambria"/>
          <w:szCs w:val="24"/>
          <w:lang w:val="en-CA"/>
        </w:rPr>
        <w:t>62</w:t>
      </w:r>
      <w:r w:rsidRPr="00C91A50">
        <w:rPr>
          <w:rFonts w:ascii="Cambria" w:eastAsia="MS Mincho" w:hAnsi="Cambria"/>
          <w:szCs w:val="24"/>
          <w:lang w:val="en-CA"/>
        </w:rPr>
        <w:t>)</w:t>
      </w:r>
    </w:p>
    <w:tbl>
      <w:tblPr>
        <w:tblStyle w:val="TableGrid"/>
        <w:tblW w:w="0" w:type="auto"/>
        <w:tblLook w:val="04A0" w:firstRow="1" w:lastRow="0" w:firstColumn="1" w:lastColumn="0" w:noHBand="0" w:noVBand="1"/>
      </w:tblPr>
      <w:tblGrid>
        <w:gridCol w:w="675"/>
        <w:gridCol w:w="9259"/>
      </w:tblGrid>
      <w:tr w:rsidR="00C91A50" w:rsidRPr="00C91A50" w14:paraId="148A84CC" w14:textId="77777777" w:rsidTr="007E0E3E">
        <w:tc>
          <w:tcPr>
            <w:tcW w:w="675" w:type="dxa"/>
            <w:tcBorders>
              <w:top w:val="nil"/>
              <w:left w:val="nil"/>
              <w:bottom w:val="nil"/>
              <w:right w:val="nil"/>
            </w:tcBorders>
          </w:tcPr>
          <w:p w14:paraId="4D335672"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lastRenderedPageBreak/>
              <w:t> </w:t>
            </w:r>
          </w:p>
        </w:tc>
        <w:tc>
          <w:tcPr>
            <w:tcW w:w="9259" w:type="dxa"/>
            <w:tcBorders>
              <w:top w:val="nil"/>
              <w:left w:val="nil"/>
              <w:bottom w:val="nil"/>
              <w:right w:val="nil"/>
            </w:tcBorders>
          </w:tcPr>
          <w:p w14:paraId="45882F47" w14:textId="25F2C03F"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xml:space="preserve">For purposes of the YCgCo nomenclature used in </w:t>
            </w:r>
            <w:r w:rsidRPr="00C91A50">
              <w:rPr>
                <w:rFonts w:ascii="Cambria" w:eastAsia="Calibri" w:hAnsi="Cambria"/>
                <w:szCs w:val="24"/>
                <w:lang w:val="en-CA"/>
              </w:rPr>
              <w:t>Table 5</w:t>
            </w:r>
            <w:r w:rsidRPr="00C91A50">
              <w:rPr>
                <w:rFonts w:ascii="Cambria" w:hAnsi="Cambria"/>
                <w:szCs w:val="24"/>
                <w:lang w:val="en-CA"/>
              </w:rPr>
              <w:t>, Cb and Cr of Formulae (58) and (56) may be referred to as Cg and Co, respectively. An appropriate inverse conversion for Formulae (5</w:t>
            </w:r>
            <w:r w:rsidR="006106B5">
              <w:rPr>
                <w:rFonts w:ascii="Cambria" w:hAnsi="Cambria"/>
                <w:szCs w:val="24"/>
                <w:lang w:val="en-CA"/>
              </w:rPr>
              <w:t>9</w:t>
            </w:r>
            <w:r w:rsidRPr="00C91A50">
              <w:rPr>
                <w:rFonts w:ascii="Cambria" w:hAnsi="Cambria"/>
                <w:szCs w:val="24"/>
                <w:lang w:val="en-CA"/>
              </w:rPr>
              <w:t>) to (</w:t>
            </w:r>
            <w:r w:rsidR="006106B5">
              <w:rPr>
                <w:rFonts w:ascii="Cambria" w:hAnsi="Cambria"/>
                <w:szCs w:val="24"/>
                <w:lang w:val="en-CA"/>
              </w:rPr>
              <w:t>62</w:t>
            </w:r>
            <w:r w:rsidRPr="00C91A50">
              <w:rPr>
                <w:rFonts w:ascii="Cambria" w:hAnsi="Cambria"/>
                <w:szCs w:val="24"/>
                <w:lang w:val="en-CA"/>
              </w:rPr>
              <w:t>) is given in Formulae (6</w:t>
            </w:r>
            <w:r w:rsidR="006106B5">
              <w:rPr>
                <w:rFonts w:ascii="Cambria" w:hAnsi="Cambria"/>
                <w:szCs w:val="24"/>
                <w:lang w:val="en-CA"/>
              </w:rPr>
              <w:t>3</w:t>
            </w:r>
            <w:r w:rsidRPr="00C91A50">
              <w:rPr>
                <w:rFonts w:ascii="Cambria" w:hAnsi="Cambria"/>
                <w:szCs w:val="24"/>
                <w:lang w:val="en-CA"/>
              </w:rPr>
              <w:t>)</w:t>
            </w:r>
            <w:ins w:id="341" w:author="Gary Sullivan" w:date="2023-02-23T11:31:00Z">
              <w:r w:rsidR="00602AD1">
                <w:rPr>
                  <w:rFonts w:ascii="Cambria" w:hAnsi="Cambria"/>
                  <w:szCs w:val="24"/>
                  <w:lang w:val="en-CA"/>
                </w:rPr>
                <w:t xml:space="preserve"> </w:t>
              </w:r>
            </w:ins>
            <w:del w:id="342" w:author="Gary Sullivan" w:date="2023-02-23T11:31:00Z">
              <w:r w:rsidRPr="00C91A50" w:rsidDel="00602AD1">
                <w:rPr>
                  <w:rFonts w:ascii="Cambria" w:hAnsi="Cambria"/>
                  <w:szCs w:val="24"/>
                  <w:lang w:val="en-CA"/>
                </w:rPr>
                <w:delText> </w:delText>
              </w:r>
            </w:del>
            <w:r w:rsidRPr="00C91A50">
              <w:rPr>
                <w:rFonts w:ascii="Cambria" w:hAnsi="Cambria"/>
                <w:szCs w:val="24"/>
                <w:lang w:val="en-CA"/>
              </w:rPr>
              <w:t>to</w:t>
            </w:r>
            <w:ins w:id="343" w:author="Gary Sullivan" w:date="2023-02-23T11:31:00Z">
              <w:r w:rsidR="00602AD1">
                <w:rPr>
                  <w:rFonts w:ascii="Cambria" w:hAnsi="Cambria"/>
                  <w:szCs w:val="24"/>
                  <w:lang w:val="en-CA"/>
                </w:rPr>
                <w:t xml:space="preserve"> </w:t>
              </w:r>
            </w:ins>
            <w:del w:id="344" w:author="Gary Sullivan" w:date="2023-02-23T11:31:00Z">
              <w:r w:rsidRPr="00C91A50" w:rsidDel="00602AD1">
                <w:rPr>
                  <w:rFonts w:ascii="Cambria" w:hAnsi="Cambria"/>
                  <w:szCs w:val="24"/>
                  <w:lang w:val="en-CA"/>
                </w:rPr>
                <w:delText> </w:delText>
              </w:r>
            </w:del>
            <w:r w:rsidRPr="00C91A50">
              <w:rPr>
                <w:rFonts w:ascii="Cambria" w:hAnsi="Cambria"/>
                <w:szCs w:val="24"/>
                <w:lang w:val="en-CA"/>
              </w:rPr>
              <w:t>(6</w:t>
            </w:r>
            <w:r w:rsidR="006106B5">
              <w:rPr>
                <w:rFonts w:ascii="Cambria" w:hAnsi="Cambria"/>
                <w:szCs w:val="24"/>
                <w:lang w:val="en-CA"/>
              </w:rPr>
              <w:t>6</w:t>
            </w:r>
            <w:r w:rsidRPr="00C91A50">
              <w:rPr>
                <w:rFonts w:ascii="Cambria" w:hAnsi="Cambria"/>
                <w:szCs w:val="24"/>
                <w:lang w:val="en-CA"/>
              </w:rPr>
              <w:t>):</w:t>
            </w:r>
          </w:p>
        </w:tc>
      </w:tr>
    </w:tbl>
    <w:p w14:paraId="21153CF6" w14:textId="292E58B1"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t = Y − ( ( Cb − ( 1 &lt;&lt; ( BitDepth</w:t>
      </w:r>
      <w:r w:rsidRPr="00C91A50">
        <w:rPr>
          <w:rFonts w:ascii="Cambria" w:eastAsia="MS Mincho" w:hAnsi="Cambria"/>
          <w:szCs w:val="24"/>
          <w:vertAlign w:val="subscript"/>
          <w:lang w:val="en-CA"/>
        </w:rPr>
        <w:t>C</w:t>
      </w:r>
      <w:r w:rsidRPr="00C91A50">
        <w:rPr>
          <w:rFonts w:ascii="Cambria" w:eastAsia="MS Mincho" w:hAnsi="Cambria"/>
          <w:szCs w:val="24"/>
          <w:lang w:val="en-CA"/>
        </w:rPr>
        <w:t xml:space="preserve"> − 1 ) ) ) &gt;&gt; 1 )</w:t>
      </w:r>
      <w:r w:rsidRPr="00C91A50">
        <w:rPr>
          <w:rFonts w:ascii="Cambria" w:eastAsia="MS Mincho" w:hAnsi="Cambria"/>
          <w:szCs w:val="24"/>
          <w:lang w:val="en-CA"/>
        </w:rPr>
        <w:tab/>
        <w:t>(6</w:t>
      </w:r>
      <w:r w:rsidR="006106B5">
        <w:rPr>
          <w:rFonts w:ascii="Cambria" w:eastAsia="MS Mincho" w:hAnsi="Cambria"/>
          <w:szCs w:val="24"/>
          <w:lang w:val="en-CA"/>
        </w:rPr>
        <w:t>3</w:t>
      </w:r>
      <w:r w:rsidRPr="00C91A50">
        <w:rPr>
          <w:rFonts w:ascii="Cambria" w:eastAsia="MS Mincho" w:hAnsi="Cambria"/>
          <w:szCs w:val="24"/>
          <w:lang w:val="en-CA"/>
        </w:rPr>
        <w:t>)</w:t>
      </w:r>
    </w:p>
    <w:p w14:paraId="46D05B58" w14:textId="010A3C26"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G = Clip3( 0, MaxVal</w:t>
      </w:r>
      <w:r w:rsidRPr="00C91A50">
        <w:rPr>
          <w:rFonts w:ascii="Cambria" w:eastAsia="MS Mincho" w:hAnsi="Cambria"/>
          <w:szCs w:val="24"/>
          <w:vertAlign w:val="subscript"/>
          <w:lang w:val="en-CA"/>
        </w:rPr>
        <w:t>RGB</w:t>
      </w:r>
      <w:r w:rsidRPr="00C91A50">
        <w:rPr>
          <w:rFonts w:ascii="Cambria" w:eastAsia="MS Mincho" w:hAnsi="Cambria"/>
          <w:szCs w:val="24"/>
          <w:lang w:val="en-CA"/>
        </w:rPr>
        <w:t>, t + ( Cb − ( 1 &lt;&lt; ( BitDepth</w:t>
      </w:r>
      <w:r w:rsidRPr="00C91A50">
        <w:rPr>
          <w:rFonts w:ascii="Cambria" w:eastAsia="MS Mincho" w:hAnsi="Cambria"/>
          <w:szCs w:val="24"/>
          <w:vertAlign w:val="subscript"/>
          <w:lang w:val="en-CA"/>
        </w:rPr>
        <w:t>C</w:t>
      </w:r>
      <w:r w:rsidRPr="00C91A50">
        <w:rPr>
          <w:rFonts w:ascii="Cambria" w:eastAsia="MS Mincho" w:hAnsi="Cambria"/>
          <w:szCs w:val="24"/>
          <w:lang w:val="en-CA"/>
        </w:rPr>
        <w:t xml:space="preserve"> − 1 ) ) ) )</w:t>
      </w:r>
      <w:r w:rsidRPr="00C91A50">
        <w:rPr>
          <w:rFonts w:ascii="Cambria" w:eastAsia="MS Mincho" w:hAnsi="Cambria"/>
          <w:szCs w:val="24"/>
          <w:lang w:val="en-CA"/>
        </w:rPr>
        <w:tab/>
        <w:t>(6</w:t>
      </w:r>
      <w:r w:rsidR="006106B5">
        <w:rPr>
          <w:rFonts w:ascii="Cambria" w:eastAsia="MS Mincho" w:hAnsi="Cambria"/>
          <w:szCs w:val="24"/>
          <w:lang w:val="en-CA"/>
        </w:rPr>
        <w:t>4</w:t>
      </w:r>
      <w:r w:rsidRPr="00C91A50">
        <w:rPr>
          <w:rFonts w:ascii="Cambria" w:eastAsia="MS Mincho" w:hAnsi="Cambria"/>
          <w:szCs w:val="24"/>
          <w:lang w:val="en-CA"/>
        </w:rPr>
        <w:t>)</w:t>
      </w:r>
    </w:p>
    <w:p w14:paraId="424D1EBA" w14:textId="4D58FD01"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B = Clip3( 0, MaxVal</w:t>
      </w:r>
      <w:r w:rsidRPr="00C91A50">
        <w:rPr>
          <w:rFonts w:ascii="Cambria" w:eastAsia="MS Mincho" w:hAnsi="Cambria"/>
          <w:szCs w:val="24"/>
          <w:vertAlign w:val="subscript"/>
          <w:lang w:val="en-CA"/>
        </w:rPr>
        <w:t>RGB</w:t>
      </w:r>
      <w:r w:rsidRPr="00C91A50">
        <w:rPr>
          <w:rFonts w:ascii="Cambria" w:eastAsia="MS Mincho" w:hAnsi="Cambria"/>
          <w:szCs w:val="24"/>
          <w:lang w:val="en-CA"/>
        </w:rPr>
        <w:t>, t − ( ( Cr − ( 1 &lt;&lt; ( BitDepth</w:t>
      </w:r>
      <w:r w:rsidRPr="00C91A50">
        <w:rPr>
          <w:rFonts w:ascii="Cambria" w:eastAsia="MS Mincho" w:hAnsi="Cambria"/>
          <w:szCs w:val="24"/>
          <w:vertAlign w:val="subscript"/>
          <w:lang w:val="en-CA"/>
        </w:rPr>
        <w:t>C</w:t>
      </w:r>
      <w:r w:rsidRPr="00C91A50">
        <w:rPr>
          <w:rFonts w:ascii="Cambria" w:eastAsia="MS Mincho" w:hAnsi="Cambria"/>
          <w:szCs w:val="24"/>
          <w:lang w:val="en-CA"/>
        </w:rPr>
        <w:t xml:space="preserve"> − 1 ) ) ) &gt;&gt; 1 ) )</w:t>
      </w:r>
      <w:r w:rsidRPr="00C91A50">
        <w:rPr>
          <w:rFonts w:ascii="Cambria" w:eastAsia="MS Mincho" w:hAnsi="Cambria"/>
          <w:szCs w:val="24"/>
          <w:lang w:val="en-CA"/>
        </w:rPr>
        <w:tab/>
        <w:t>(6</w:t>
      </w:r>
      <w:r w:rsidR="006106B5">
        <w:rPr>
          <w:rFonts w:ascii="Cambria" w:eastAsia="MS Mincho" w:hAnsi="Cambria"/>
          <w:szCs w:val="24"/>
          <w:lang w:val="en-CA"/>
        </w:rPr>
        <w:t>5</w:t>
      </w:r>
      <w:r w:rsidRPr="00C91A50">
        <w:rPr>
          <w:rFonts w:ascii="Cambria" w:eastAsia="MS Mincho" w:hAnsi="Cambria"/>
          <w:szCs w:val="24"/>
          <w:lang w:val="en-CA"/>
        </w:rPr>
        <w:t>)</w:t>
      </w:r>
    </w:p>
    <w:p w14:paraId="23A0A4A8" w14:textId="0DB8B790"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R = Clip3( 0, MaxVal</w:t>
      </w:r>
      <w:r w:rsidRPr="00C91A50">
        <w:rPr>
          <w:rFonts w:ascii="Cambria" w:eastAsia="MS Mincho" w:hAnsi="Cambria"/>
          <w:szCs w:val="24"/>
          <w:vertAlign w:val="subscript"/>
          <w:lang w:val="en-CA"/>
        </w:rPr>
        <w:t>RGB</w:t>
      </w:r>
      <w:r w:rsidRPr="00C91A50">
        <w:rPr>
          <w:rFonts w:ascii="Cambria" w:eastAsia="MS Mincho" w:hAnsi="Cambria"/>
          <w:szCs w:val="24"/>
          <w:lang w:val="en-CA"/>
        </w:rPr>
        <w:t>, B + ( Cr − ( 1 &lt;&lt; ( BitDepth</w:t>
      </w:r>
      <w:r w:rsidRPr="00C91A50">
        <w:rPr>
          <w:rFonts w:ascii="Cambria" w:eastAsia="MS Mincho" w:hAnsi="Cambria"/>
          <w:szCs w:val="24"/>
          <w:vertAlign w:val="subscript"/>
          <w:lang w:val="en-CA"/>
        </w:rPr>
        <w:t>C</w:t>
      </w:r>
      <w:r w:rsidRPr="00C91A50">
        <w:rPr>
          <w:rFonts w:ascii="Cambria" w:eastAsia="MS Mincho" w:hAnsi="Cambria"/>
          <w:szCs w:val="24"/>
          <w:lang w:val="en-CA"/>
        </w:rPr>
        <w:t xml:space="preserve"> − 1 ) ) ) )</w:t>
      </w:r>
      <w:r w:rsidRPr="00C91A50">
        <w:rPr>
          <w:rFonts w:ascii="Cambria" w:eastAsia="MS Mincho" w:hAnsi="Cambria"/>
          <w:szCs w:val="24"/>
          <w:lang w:val="en-CA"/>
        </w:rPr>
        <w:tab/>
        <w:t>(6</w:t>
      </w:r>
      <w:r w:rsidR="006106B5">
        <w:rPr>
          <w:rFonts w:ascii="Cambria" w:eastAsia="MS Mincho" w:hAnsi="Cambria"/>
          <w:szCs w:val="24"/>
          <w:lang w:val="en-CA"/>
        </w:rPr>
        <w:t>6</w:t>
      </w:r>
      <w:r w:rsidRPr="00C91A50">
        <w:rPr>
          <w:rFonts w:ascii="Cambria" w:eastAsia="MS Mincho" w:hAnsi="Cambria"/>
          <w:szCs w:val="24"/>
          <w:lang w:val="en-CA"/>
        </w:rPr>
        <w:t>)</w:t>
      </w:r>
    </w:p>
    <w:tbl>
      <w:tblPr>
        <w:tblStyle w:val="TableGrid"/>
        <w:tblW w:w="0" w:type="auto"/>
        <w:tblLook w:val="04A0" w:firstRow="1" w:lastRow="0" w:firstColumn="1" w:lastColumn="0" w:noHBand="0" w:noVBand="1"/>
      </w:tblPr>
      <w:tblGrid>
        <w:gridCol w:w="675"/>
        <w:gridCol w:w="9259"/>
      </w:tblGrid>
      <w:tr w:rsidR="00C91A50" w:rsidRPr="00C91A50" w14:paraId="3B434ED8" w14:textId="77777777" w:rsidTr="007E0E3E">
        <w:tc>
          <w:tcPr>
            <w:tcW w:w="675" w:type="dxa"/>
            <w:tcBorders>
              <w:top w:val="nil"/>
              <w:left w:val="nil"/>
              <w:bottom w:val="nil"/>
              <w:right w:val="nil"/>
            </w:tcBorders>
          </w:tcPr>
          <w:p w14:paraId="64D987C3"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9259" w:type="dxa"/>
            <w:tcBorders>
              <w:top w:val="nil"/>
              <w:left w:val="nil"/>
              <w:bottom w:val="nil"/>
              <w:right w:val="nil"/>
            </w:tcBorders>
          </w:tcPr>
          <w:p w14:paraId="083A2FAA" w14:textId="017570C4"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Otherwise, if MatrixCoefficients is equal to 10 or 13, the signal E′</w:t>
            </w:r>
            <w:r w:rsidRPr="00C91A50">
              <w:rPr>
                <w:rFonts w:ascii="Cambria" w:hAnsi="Cambria"/>
                <w:szCs w:val="24"/>
                <w:vertAlign w:val="subscript"/>
                <w:lang w:val="en-CA"/>
              </w:rPr>
              <w:t>Y</w:t>
            </w:r>
            <w:r w:rsidRPr="00C91A50">
              <w:rPr>
                <w:rFonts w:ascii="Cambria" w:hAnsi="Cambria"/>
                <w:szCs w:val="24"/>
                <w:lang w:val="en-CA"/>
              </w:rPr>
              <w:t xml:space="preserve"> is determined by application of the transfer characteristics function as given in </w:t>
            </w:r>
            <w:r w:rsidRPr="00C91A50">
              <w:rPr>
                <w:rFonts w:ascii="Cambria" w:eastAsia="Calibri" w:hAnsi="Cambria"/>
                <w:szCs w:val="24"/>
                <w:lang w:val="en-CA"/>
              </w:rPr>
              <w:t>Formulae (6</w:t>
            </w:r>
            <w:r w:rsidR="006106B5">
              <w:rPr>
                <w:rFonts w:ascii="Cambria" w:eastAsia="Calibri" w:hAnsi="Cambria"/>
                <w:szCs w:val="24"/>
                <w:lang w:val="en-CA"/>
              </w:rPr>
              <w:t>7</w:t>
            </w:r>
            <w:r w:rsidRPr="00C91A50">
              <w:rPr>
                <w:rFonts w:ascii="Cambria" w:eastAsia="Calibri" w:hAnsi="Cambria"/>
                <w:szCs w:val="24"/>
                <w:lang w:val="en-CA"/>
              </w:rPr>
              <w:t>) and (6</w:t>
            </w:r>
            <w:r w:rsidR="00F51C80">
              <w:rPr>
                <w:rFonts w:ascii="Cambria" w:eastAsia="Calibri" w:hAnsi="Cambria"/>
                <w:szCs w:val="24"/>
                <w:lang w:val="en-CA"/>
              </w:rPr>
              <w:t>8</w:t>
            </w:r>
            <w:r w:rsidRPr="00C91A50">
              <w:rPr>
                <w:rFonts w:ascii="Cambria" w:eastAsia="Calibri" w:hAnsi="Cambria"/>
                <w:szCs w:val="24"/>
                <w:lang w:val="en-CA"/>
              </w:rPr>
              <w:t>)</w:t>
            </w:r>
            <w:r w:rsidRPr="00C91A50">
              <w:rPr>
                <w:rFonts w:ascii="Cambria" w:hAnsi="Cambria"/>
                <w:szCs w:val="24"/>
                <w:lang w:val="en-CA"/>
              </w:rPr>
              <w:t>, and Formulae (6</w:t>
            </w:r>
            <w:r w:rsidR="00F51C80">
              <w:rPr>
                <w:rFonts w:ascii="Cambria" w:hAnsi="Cambria"/>
                <w:szCs w:val="24"/>
                <w:lang w:val="en-CA"/>
              </w:rPr>
              <w:t>9</w:t>
            </w:r>
            <w:r w:rsidRPr="00C91A50">
              <w:rPr>
                <w:rFonts w:ascii="Cambria" w:hAnsi="Cambria"/>
                <w:szCs w:val="24"/>
                <w:lang w:val="en-CA"/>
              </w:rPr>
              <w:t>) </w:t>
            </w:r>
            <w:ins w:id="345" w:author="Gary Sullivan" w:date="2023-02-23T11:25:00Z">
              <w:r w:rsidR="00F51C80">
                <w:rPr>
                  <w:rFonts w:ascii="Cambria" w:hAnsi="Cambria"/>
                  <w:szCs w:val="24"/>
                  <w:lang w:val="en-CA"/>
                </w:rPr>
                <w:t>to</w:t>
              </w:r>
            </w:ins>
            <w:del w:id="346" w:author="Gary Sullivan" w:date="2023-02-23T11:25:00Z">
              <w:r w:rsidRPr="00C91A50" w:rsidDel="00F51C80">
                <w:rPr>
                  <w:rFonts w:ascii="Cambria" w:hAnsi="Cambria"/>
                  <w:szCs w:val="24"/>
                  <w:lang w:val="en-CA"/>
                </w:rPr>
                <w:delText>and</w:delText>
              </w:r>
            </w:del>
            <w:r w:rsidRPr="00C91A50">
              <w:rPr>
                <w:rFonts w:ascii="Cambria" w:hAnsi="Cambria"/>
                <w:szCs w:val="24"/>
                <w:lang w:val="en-CA"/>
              </w:rPr>
              <w:t> (</w:t>
            </w:r>
            <w:r w:rsidRPr="00F51C80">
              <w:rPr>
                <w:rFonts w:ascii="Cambria" w:hAnsi="Cambria"/>
                <w:szCs w:val="24"/>
                <w:lang w:val="en-CA"/>
              </w:rPr>
              <w:t>7</w:t>
            </w:r>
            <w:r w:rsidR="00F51C80">
              <w:rPr>
                <w:rFonts w:ascii="Cambria" w:hAnsi="Cambria"/>
                <w:szCs w:val="24"/>
                <w:lang w:val="en-CA"/>
              </w:rPr>
              <w:t>6</w:t>
            </w:r>
            <w:r w:rsidRPr="00C91A50">
              <w:rPr>
                <w:rFonts w:ascii="Cambria" w:hAnsi="Cambria"/>
                <w:szCs w:val="24"/>
                <w:lang w:val="en-CA"/>
              </w:rPr>
              <w:t>) apply for specification of the signals E′</w:t>
            </w:r>
            <w:r w:rsidRPr="00C91A50">
              <w:rPr>
                <w:rFonts w:ascii="Cambria" w:hAnsi="Cambria"/>
                <w:szCs w:val="24"/>
                <w:vertAlign w:val="subscript"/>
                <w:lang w:val="en-CA"/>
              </w:rPr>
              <w:t>PB</w:t>
            </w:r>
            <w:r w:rsidRPr="00C91A50">
              <w:rPr>
                <w:rFonts w:ascii="Cambria" w:hAnsi="Cambria"/>
                <w:szCs w:val="24"/>
                <w:lang w:val="en-CA"/>
              </w:rPr>
              <w:t xml:space="preserve"> and E′</w:t>
            </w:r>
            <w:r w:rsidRPr="00C91A50">
              <w:rPr>
                <w:rFonts w:ascii="Cambria" w:hAnsi="Cambria"/>
                <w:szCs w:val="24"/>
                <w:vertAlign w:val="subscript"/>
                <w:lang w:val="en-CA"/>
              </w:rPr>
              <w:t>PR</w:t>
            </w:r>
            <w:r w:rsidRPr="00C91A50">
              <w:rPr>
                <w:rFonts w:ascii="Cambria" w:hAnsi="Cambria"/>
                <w:szCs w:val="24"/>
                <w:lang w:val="en-CA"/>
              </w:rPr>
              <w:t>:</w:t>
            </w:r>
          </w:p>
        </w:tc>
      </w:tr>
    </w:tbl>
    <w:p w14:paraId="20349641" w14:textId="57425696"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Y</w:t>
      </w:r>
      <w:r w:rsidRPr="00C91A50">
        <w:rPr>
          <w:rFonts w:ascii="Cambria" w:eastAsia="MS Mincho" w:hAnsi="Cambria"/>
          <w:szCs w:val="24"/>
          <w:lang w:val="en-CA"/>
        </w:rPr>
        <w:t xml:space="preserve"> = K</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 E</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 ( 1 − K</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 K</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 * E</w:t>
      </w:r>
      <w:r w:rsidRPr="00C91A50">
        <w:rPr>
          <w:rFonts w:ascii="Cambria" w:eastAsia="MS Mincho" w:hAnsi="Cambria"/>
          <w:szCs w:val="24"/>
          <w:vertAlign w:val="subscript"/>
          <w:lang w:val="en-CA"/>
        </w:rPr>
        <w:t>G</w:t>
      </w:r>
      <w:r w:rsidRPr="00C91A50">
        <w:rPr>
          <w:rFonts w:ascii="Cambria" w:eastAsia="MS Mincho" w:hAnsi="Cambria"/>
          <w:szCs w:val="24"/>
          <w:lang w:val="en-CA"/>
        </w:rPr>
        <w:t xml:space="preserve"> + K</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 E</w:t>
      </w:r>
      <w:r w:rsidRPr="00C91A50">
        <w:rPr>
          <w:rFonts w:ascii="Cambria" w:eastAsia="MS Mincho" w:hAnsi="Cambria"/>
          <w:szCs w:val="24"/>
          <w:vertAlign w:val="subscript"/>
          <w:lang w:val="en-CA"/>
        </w:rPr>
        <w:t>B</w:t>
      </w:r>
      <w:r w:rsidRPr="00C91A50">
        <w:rPr>
          <w:rFonts w:ascii="Cambria" w:eastAsia="MS Mincho" w:hAnsi="Cambria"/>
          <w:szCs w:val="24"/>
          <w:lang w:val="en-CA"/>
        </w:rPr>
        <w:tab/>
        <w:t>(6</w:t>
      </w:r>
      <w:r w:rsidR="00F51C80">
        <w:rPr>
          <w:rFonts w:ascii="Cambria" w:eastAsia="MS Mincho" w:hAnsi="Cambria"/>
          <w:szCs w:val="24"/>
          <w:lang w:val="en-CA"/>
        </w:rPr>
        <w:t>7</w:t>
      </w:r>
      <w:r w:rsidRPr="00C91A50">
        <w:rPr>
          <w:rFonts w:ascii="Cambria" w:eastAsia="MS Mincho" w:hAnsi="Cambria"/>
          <w:szCs w:val="24"/>
          <w:lang w:val="en-CA"/>
        </w:rPr>
        <w:t>)</w:t>
      </w:r>
    </w:p>
    <w:p w14:paraId="1C74F0AA" w14:textId="5B709EC2"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Y</w:t>
      </w:r>
      <w:r w:rsidRPr="00C91A50">
        <w:rPr>
          <w:rFonts w:ascii="Cambria" w:eastAsia="MS Mincho" w:hAnsi="Cambria"/>
          <w:szCs w:val="24"/>
          <w:lang w:val="en-CA"/>
        </w:rPr>
        <w:t xml:space="preserve"> = ( E</w:t>
      </w:r>
      <w:r w:rsidRPr="00C91A50">
        <w:rPr>
          <w:rFonts w:ascii="Cambria" w:eastAsia="MS Mincho" w:hAnsi="Cambria"/>
          <w:szCs w:val="24"/>
          <w:vertAlign w:val="subscript"/>
          <w:lang w:val="en-CA"/>
        </w:rPr>
        <w:t>Y</w:t>
      </w:r>
      <w:r w:rsidRPr="00C91A50">
        <w:rPr>
          <w:rFonts w:ascii="Cambria" w:eastAsia="MS Mincho" w:hAnsi="Cambria"/>
          <w:szCs w:val="24"/>
          <w:lang w:val="en-CA"/>
        </w:rPr>
        <w:t xml:space="preserve"> )′</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(6</w:t>
      </w:r>
      <w:r w:rsidR="00F51C80">
        <w:rPr>
          <w:rFonts w:ascii="Cambria" w:eastAsia="MS Mincho" w:hAnsi="Cambria"/>
          <w:szCs w:val="24"/>
          <w:lang w:val="en-CA"/>
        </w:rPr>
        <w:t>8</w:t>
      </w:r>
      <w:r w:rsidRPr="00C91A50">
        <w:rPr>
          <w:rFonts w:ascii="Cambria" w:eastAsia="MS Mincho" w:hAnsi="Cambria"/>
          <w:szCs w:val="24"/>
          <w:lang w:val="en-CA"/>
        </w:rPr>
        <w:t>)</w:t>
      </w:r>
    </w:p>
    <w:tbl>
      <w:tblPr>
        <w:tblStyle w:val="TableGrid"/>
        <w:tblW w:w="0" w:type="auto"/>
        <w:tblLook w:val="04A0" w:firstRow="1" w:lastRow="0" w:firstColumn="1" w:lastColumn="0" w:noHBand="0" w:noVBand="1"/>
      </w:tblPr>
      <w:tblGrid>
        <w:gridCol w:w="675"/>
        <w:gridCol w:w="9259"/>
      </w:tblGrid>
      <w:tr w:rsidR="00C91A50" w:rsidRPr="00C91A50" w14:paraId="2877734F" w14:textId="77777777" w:rsidTr="007E0E3E">
        <w:tc>
          <w:tcPr>
            <w:tcW w:w="675" w:type="dxa"/>
            <w:tcBorders>
              <w:top w:val="nil"/>
              <w:left w:val="nil"/>
              <w:bottom w:val="nil"/>
              <w:right w:val="nil"/>
            </w:tcBorders>
          </w:tcPr>
          <w:p w14:paraId="4D417450"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9259" w:type="dxa"/>
            <w:tcBorders>
              <w:top w:val="nil"/>
              <w:left w:val="nil"/>
              <w:bottom w:val="nil"/>
              <w:right w:val="nil"/>
            </w:tcBorders>
          </w:tcPr>
          <w:p w14:paraId="6317F0A2"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In this case, E</w:t>
            </w:r>
            <w:r w:rsidRPr="00C91A50">
              <w:rPr>
                <w:rFonts w:ascii="Cambria" w:hAnsi="Cambria"/>
                <w:szCs w:val="24"/>
                <w:vertAlign w:val="subscript"/>
                <w:lang w:val="en-CA"/>
              </w:rPr>
              <w:t>Y</w:t>
            </w:r>
            <w:r w:rsidRPr="00C91A50">
              <w:rPr>
                <w:rFonts w:ascii="Cambria" w:hAnsi="Cambria"/>
                <w:szCs w:val="24"/>
                <w:lang w:val="en-CA"/>
              </w:rPr>
              <w:t xml:space="preserve"> is defined from the "linear-domain" signals for E</w:t>
            </w:r>
            <w:r w:rsidRPr="00C91A50">
              <w:rPr>
                <w:rFonts w:ascii="Cambria" w:hAnsi="Cambria"/>
                <w:szCs w:val="24"/>
                <w:vertAlign w:val="subscript"/>
                <w:lang w:val="en-CA"/>
              </w:rPr>
              <w:t>R</w:t>
            </w:r>
            <w:r w:rsidRPr="00C91A50">
              <w:rPr>
                <w:rFonts w:ascii="Cambria" w:hAnsi="Cambria"/>
                <w:szCs w:val="24"/>
                <w:lang w:val="en-CA"/>
              </w:rPr>
              <w:t>, E</w:t>
            </w:r>
            <w:r w:rsidRPr="00C91A50">
              <w:rPr>
                <w:rFonts w:ascii="Cambria" w:hAnsi="Cambria"/>
                <w:szCs w:val="24"/>
                <w:vertAlign w:val="subscript"/>
                <w:lang w:val="en-CA"/>
              </w:rPr>
              <w:t>G</w:t>
            </w:r>
            <w:r w:rsidRPr="00C91A50">
              <w:rPr>
                <w:rFonts w:ascii="Cambria" w:hAnsi="Cambria"/>
                <w:szCs w:val="24"/>
                <w:lang w:val="en-CA"/>
              </w:rPr>
              <w:t>, and E</w:t>
            </w:r>
            <w:r w:rsidRPr="00C91A50">
              <w:rPr>
                <w:rFonts w:ascii="Cambria" w:hAnsi="Cambria"/>
                <w:szCs w:val="24"/>
                <w:vertAlign w:val="subscript"/>
                <w:lang w:val="en-CA"/>
              </w:rPr>
              <w:t>B</w:t>
            </w:r>
            <w:r w:rsidRPr="00C91A50">
              <w:rPr>
                <w:rFonts w:ascii="Cambria" w:hAnsi="Cambria"/>
                <w:szCs w:val="24"/>
                <w:lang w:val="en-CA"/>
              </w:rPr>
              <w:t>, prior to application of the transfer characteristics function, which is then applied to produce the signal E′</w:t>
            </w:r>
            <w:r w:rsidRPr="00C91A50">
              <w:rPr>
                <w:rFonts w:ascii="Cambria" w:hAnsi="Cambria"/>
                <w:szCs w:val="24"/>
                <w:vertAlign w:val="subscript"/>
                <w:lang w:val="en-CA"/>
              </w:rPr>
              <w:t>Y</w:t>
            </w:r>
            <w:r w:rsidRPr="00C91A50">
              <w:rPr>
                <w:rFonts w:ascii="Cambria" w:hAnsi="Cambria"/>
                <w:szCs w:val="24"/>
                <w:lang w:val="en-CA"/>
              </w:rPr>
              <w:t>. E</w:t>
            </w:r>
            <w:r w:rsidRPr="00C91A50">
              <w:rPr>
                <w:rFonts w:ascii="Cambria" w:hAnsi="Cambria"/>
                <w:szCs w:val="24"/>
                <w:vertAlign w:val="subscript"/>
                <w:lang w:val="en-CA"/>
              </w:rPr>
              <w:t>Y</w:t>
            </w:r>
            <w:r w:rsidRPr="00C91A50">
              <w:rPr>
                <w:rFonts w:ascii="Cambria" w:hAnsi="Cambria"/>
                <w:szCs w:val="24"/>
                <w:lang w:val="en-CA"/>
              </w:rPr>
              <w:t xml:space="preserve"> and E′</w:t>
            </w:r>
            <w:r w:rsidRPr="00C91A50">
              <w:rPr>
                <w:rFonts w:ascii="Cambria" w:hAnsi="Cambria"/>
                <w:szCs w:val="24"/>
                <w:vertAlign w:val="subscript"/>
                <w:lang w:val="en-CA"/>
              </w:rPr>
              <w:t>Y</w:t>
            </w:r>
            <w:r w:rsidRPr="00C91A50">
              <w:rPr>
                <w:rFonts w:ascii="Cambria" w:hAnsi="Cambria"/>
                <w:szCs w:val="24"/>
                <w:lang w:val="en-CA"/>
              </w:rPr>
              <w:t xml:space="preserve"> are real values with the value 0 associated with nominal black and the value 1 associated with nominal white.</w:t>
            </w:r>
          </w:p>
        </w:tc>
      </w:tr>
    </w:tbl>
    <w:p w14:paraId="098F6C3A" w14:textId="56039938"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PB</w:t>
      </w:r>
      <w:r w:rsidRPr="00C91A50">
        <w:rPr>
          <w:rFonts w:ascii="Cambria" w:eastAsia="MS Mincho" w:hAnsi="Cambria"/>
          <w:szCs w:val="24"/>
          <w:lang w:val="en-CA"/>
        </w:rPr>
        <w:t xml:space="preserve"> = ( E′</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 E′</w:t>
      </w:r>
      <w:r w:rsidRPr="00C91A50">
        <w:rPr>
          <w:rFonts w:ascii="Cambria" w:eastAsia="MS Mincho" w:hAnsi="Cambria"/>
          <w:szCs w:val="24"/>
          <w:vertAlign w:val="subscript"/>
          <w:lang w:val="en-CA"/>
        </w:rPr>
        <w:t>Y</w:t>
      </w:r>
      <w:r w:rsidRPr="00C91A50">
        <w:rPr>
          <w:rFonts w:ascii="Cambria" w:eastAsia="MS Mincho" w:hAnsi="Cambria"/>
          <w:szCs w:val="24"/>
          <w:lang w:val="en-CA"/>
        </w:rPr>
        <w:t xml:space="preserve"> ) ÷ ( 2 * N</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 for</w:t>
      </w:r>
      <w:ins w:id="347" w:author="Gary Sullivan" w:date="2023-02-23T11:26:00Z">
        <w:r w:rsidR="00F51C80">
          <w:rPr>
            <w:rFonts w:ascii="Cambria" w:eastAsia="MS Mincho" w:hAnsi="Cambria"/>
            <w:szCs w:val="24"/>
            <w:lang w:val="en-CA"/>
          </w:rPr>
          <w:t xml:space="preserve"> </w:t>
        </w:r>
      </w:ins>
      <w:del w:id="348" w:author="Gary Sullivan" w:date="2023-02-23T11:26:00Z">
        <w:r w:rsidRPr="00C91A50" w:rsidDel="00F51C80">
          <w:rPr>
            <w:rFonts w:ascii="Cambria" w:eastAsia="MS Mincho" w:hAnsi="Cambria"/>
            <w:szCs w:val="24"/>
            <w:lang w:val="en-CA"/>
          </w:rPr>
          <w:delText> </w:delText>
        </w:r>
      </w:del>
      <w:r w:rsidRPr="00C91A50">
        <w:rPr>
          <w:rFonts w:ascii="Cambria" w:eastAsia="MS Mincho" w:hAnsi="Cambria"/>
          <w:szCs w:val="24"/>
          <w:lang w:val="en-CA"/>
        </w:rPr>
        <w:t>−N</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&lt;= E′</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 E′</w:t>
      </w:r>
      <w:r w:rsidRPr="00C91A50">
        <w:rPr>
          <w:rFonts w:ascii="Cambria" w:eastAsia="MS Mincho" w:hAnsi="Cambria"/>
          <w:szCs w:val="24"/>
          <w:vertAlign w:val="subscript"/>
          <w:lang w:val="en-CA"/>
        </w:rPr>
        <w:t>Y</w:t>
      </w:r>
      <w:r w:rsidRPr="00C91A50">
        <w:rPr>
          <w:rFonts w:ascii="Cambria" w:eastAsia="MS Mincho" w:hAnsi="Cambria"/>
          <w:szCs w:val="24"/>
          <w:lang w:val="en-CA"/>
        </w:rPr>
        <w:t xml:space="preserve"> &lt;= 0</w:t>
      </w:r>
      <w:r w:rsidRPr="00C91A50">
        <w:rPr>
          <w:rFonts w:ascii="Cambria" w:eastAsia="MS Mincho" w:hAnsi="Cambria"/>
          <w:szCs w:val="24"/>
          <w:lang w:val="en-CA"/>
        </w:rPr>
        <w:tab/>
        <w:t>(6</w:t>
      </w:r>
      <w:r w:rsidR="00F51C80">
        <w:rPr>
          <w:rFonts w:ascii="Cambria" w:eastAsia="MS Mincho" w:hAnsi="Cambria"/>
          <w:szCs w:val="24"/>
          <w:lang w:val="en-CA"/>
        </w:rPr>
        <w:t>9</w:t>
      </w:r>
      <w:r w:rsidRPr="00C91A50">
        <w:rPr>
          <w:rFonts w:ascii="Cambria" w:eastAsia="MS Mincho" w:hAnsi="Cambria"/>
          <w:szCs w:val="24"/>
          <w:lang w:val="en-CA"/>
        </w:rPr>
        <w:t>)</w:t>
      </w:r>
    </w:p>
    <w:p w14:paraId="5E37AE55" w14:textId="6EB3FD11"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PB</w:t>
      </w:r>
      <w:r w:rsidRPr="00C91A50">
        <w:rPr>
          <w:rFonts w:ascii="Cambria" w:eastAsia="MS Mincho" w:hAnsi="Cambria"/>
          <w:szCs w:val="24"/>
          <w:lang w:val="en-CA"/>
        </w:rPr>
        <w:t xml:space="preserve"> = ( E′</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 E′</w:t>
      </w:r>
      <w:r w:rsidRPr="00C91A50">
        <w:rPr>
          <w:rFonts w:ascii="Cambria" w:eastAsia="MS Mincho" w:hAnsi="Cambria"/>
          <w:szCs w:val="24"/>
          <w:vertAlign w:val="subscript"/>
          <w:lang w:val="en-CA"/>
        </w:rPr>
        <w:t>Y</w:t>
      </w:r>
      <w:r w:rsidRPr="00C91A50">
        <w:rPr>
          <w:rFonts w:ascii="Cambria" w:eastAsia="MS Mincho" w:hAnsi="Cambria"/>
          <w:szCs w:val="24"/>
          <w:lang w:val="en-CA"/>
        </w:rPr>
        <w:t xml:space="preserve"> ) ÷ ( 2 * P</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 for 0 &lt; E′</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 E′</w:t>
      </w:r>
      <w:r w:rsidRPr="00C91A50">
        <w:rPr>
          <w:rFonts w:ascii="Cambria" w:eastAsia="MS Mincho" w:hAnsi="Cambria"/>
          <w:szCs w:val="24"/>
          <w:vertAlign w:val="subscript"/>
          <w:lang w:val="en-CA"/>
        </w:rPr>
        <w:t>Y</w:t>
      </w:r>
      <w:r w:rsidRPr="00C91A50">
        <w:rPr>
          <w:rFonts w:ascii="Cambria" w:eastAsia="MS Mincho" w:hAnsi="Cambria"/>
          <w:szCs w:val="24"/>
          <w:lang w:val="en-CA"/>
        </w:rPr>
        <w:t xml:space="preserve"> &lt;= P</w:t>
      </w:r>
      <w:r w:rsidRPr="00C91A50">
        <w:rPr>
          <w:rFonts w:ascii="Cambria" w:eastAsia="MS Mincho" w:hAnsi="Cambria"/>
          <w:szCs w:val="24"/>
          <w:vertAlign w:val="subscript"/>
          <w:lang w:val="en-CA"/>
        </w:rPr>
        <w:t>B</w:t>
      </w:r>
      <w:r w:rsidRPr="00C91A50">
        <w:rPr>
          <w:rFonts w:ascii="Cambria" w:eastAsia="MS Mincho" w:hAnsi="Cambria"/>
          <w:szCs w:val="24"/>
          <w:lang w:val="en-CA"/>
        </w:rPr>
        <w:tab/>
        <w:t>(</w:t>
      </w:r>
      <w:r w:rsidR="00F51C80">
        <w:rPr>
          <w:rFonts w:ascii="Cambria" w:eastAsia="MS Mincho" w:hAnsi="Cambria"/>
          <w:szCs w:val="24"/>
          <w:lang w:val="en-CA"/>
        </w:rPr>
        <w:t>70</w:t>
      </w:r>
      <w:r w:rsidRPr="00C91A50">
        <w:rPr>
          <w:rFonts w:ascii="Cambria" w:eastAsia="MS Mincho" w:hAnsi="Cambria"/>
          <w:szCs w:val="24"/>
          <w:lang w:val="en-CA"/>
        </w:rPr>
        <w:t>)</w:t>
      </w:r>
    </w:p>
    <w:p w14:paraId="1927D4BD" w14:textId="461C234C"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PR</w:t>
      </w:r>
      <w:r w:rsidRPr="00C91A50">
        <w:rPr>
          <w:rFonts w:ascii="Cambria" w:eastAsia="MS Mincho" w:hAnsi="Cambria"/>
          <w:szCs w:val="24"/>
          <w:lang w:val="en-CA"/>
        </w:rPr>
        <w:t xml:space="preserve"> = ( E′</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 E′</w:t>
      </w:r>
      <w:r w:rsidRPr="00C91A50">
        <w:rPr>
          <w:rFonts w:ascii="Cambria" w:eastAsia="MS Mincho" w:hAnsi="Cambria"/>
          <w:szCs w:val="24"/>
          <w:vertAlign w:val="subscript"/>
          <w:lang w:val="en-CA"/>
        </w:rPr>
        <w:t>Y</w:t>
      </w:r>
      <w:r w:rsidRPr="00C91A50">
        <w:rPr>
          <w:rFonts w:ascii="Cambria" w:eastAsia="MS Mincho" w:hAnsi="Cambria"/>
          <w:szCs w:val="24"/>
          <w:lang w:val="en-CA"/>
        </w:rPr>
        <w:t xml:space="preserve"> ) ÷ ( 2 * N</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 for −N</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&lt;= E′</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 E′</w:t>
      </w:r>
      <w:r w:rsidRPr="00C91A50">
        <w:rPr>
          <w:rFonts w:ascii="Cambria" w:eastAsia="MS Mincho" w:hAnsi="Cambria"/>
          <w:szCs w:val="24"/>
          <w:vertAlign w:val="subscript"/>
          <w:lang w:val="en-CA"/>
        </w:rPr>
        <w:t>Y</w:t>
      </w:r>
      <w:r w:rsidRPr="00C91A50">
        <w:rPr>
          <w:rFonts w:ascii="Cambria" w:eastAsia="MS Mincho" w:hAnsi="Cambria"/>
          <w:szCs w:val="24"/>
          <w:lang w:val="en-CA"/>
        </w:rPr>
        <w:t xml:space="preserve"> &lt;= 0</w:t>
      </w:r>
      <w:r w:rsidRPr="00C91A50">
        <w:rPr>
          <w:rFonts w:ascii="Cambria" w:eastAsia="MS Mincho" w:hAnsi="Cambria"/>
          <w:szCs w:val="24"/>
          <w:lang w:val="en-CA"/>
        </w:rPr>
        <w:tab/>
        <w:t>(</w:t>
      </w:r>
      <w:r w:rsidR="00F51C80">
        <w:rPr>
          <w:rFonts w:ascii="Cambria" w:eastAsia="MS Mincho" w:hAnsi="Cambria"/>
          <w:szCs w:val="24"/>
          <w:lang w:val="en-CA"/>
        </w:rPr>
        <w:t>71</w:t>
      </w:r>
      <w:r w:rsidRPr="00C91A50">
        <w:rPr>
          <w:rFonts w:ascii="Cambria" w:eastAsia="MS Mincho" w:hAnsi="Cambria"/>
          <w:szCs w:val="24"/>
          <w:lang w:val="en-CA"/>
        </w:rPr>
        <w:t>)</w:t>
      </w:r>
    </w:p>
    <w:p w14:paraId="281912AE" w14:textId="06693DAB"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PR</w:t>
      </w:r>
      <w:r w:rsidRPr="00C91A50">
        <w:rPr>
          <w:rFonts w:ascii="Cambria" w:eastAsia="MS Mincho" w:hAnsi="Cambria"/>
          <w:szCs w:val="24"/>
          <w:lang w:val="en-CA"/>
        </w:rPr>
        <w:t xml:space="preserve"> = ( E′</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 E′</w:t>
      </w:r>
      <w:r w:rsidRPr="00C91A50">
        <w:rPr>
          <w:rFonts w:ascii="Cambria" w:eastAsia="MS Mincho" w:hAnsi="Cambria"/>
          <w:szCs w:val="24"/>
          <w:vertAlign w:val="subscript"/>
          <w:lang w:val="en-CA"/>
        </w:rPr>
        <w:t>Y</w:t>
      </w:r>
      <w:r w:rsidRPr="00C91A50">
        <w:rPr>
          <w:rFonts w:ascii="Cambria" w:eastAsia="MS Mincho" w:hAnsi="Cambria"/>
          <w:szCs w:val="24"/>
          <w:lang w:val="en-CA"/>
        </w:rPr>
        <w:t xml:space="preserve"> ) ÷ ( 2 * P</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 for 0 &lt; E′</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 E′</w:t>
      </w:r>
      <w:r w:rsidRPr="00C91A50">
        <w:rPr>
          <w:rFonts w:ascii="Cambria" w:eastAsia="MS Mincho" w:hAnsi="Cambria"/>
          <w:szCs w:val="24"/>
          <w:vertAlign w:val="subscript"/>
          <w:lang w:val="en-CA"/>
        </w:rPr>
        <w:t>Y</w:t>
      </w:r>
      <w:r w:rsidRPr="00C91A50">
        <w:rPr>
          <w:rFonts w:ascii="Cambria" w:eastAsia="MS Mincho" w:hAnsi="Cambria"/>
          <w:szCs w:val="24"/>
          <w:lang w:val="en-CA"/>
        </w:rPr>
        <w:t xml:space="preserve"> &lt;= P</w:t>
      </w:r>
      <w:r w:rsidRPr="00C91A50">
        <w:rPr>
          <w:rFonts w:ascii="Cambria" w:eastAsia="MS Mincho" w:hAnsi="Cambria"/>
          <w:szCs w:val="24"/>
          <w:vertAlign w:val="subscript"/>
          <w:lang w:val="en-CA"/>
        </w:rPr>
        <w:t>R</w:t>
      </w:r>
      <w:r w:rsidRPr="00C91A50">
        <w:rPr>
          <w:rFonts w:ascii="Cambria" w:eastAsia="MS Mincho" w:hAnsi="Cambria"/>
          <w:szCs w:val="24"/>
          <w:lang w:val="en-CA"/>
        </w:rPr>
        <w:tab/>
        <w:t>(</w:t>
      </w:r>
      <w:r w:rsidR="00F51C80">
        <w:rPr>
          <w:rFonts w:ascii="Cambria" w:eastAsia="MS Mincho" w:hAnsi="Cambria"/>
          <w:szCs w:val="24"/>
          <w:lang w:val="en-CA"/>
        </w:rPr>
        <w:t>72</w:t>
      </w:r>
      <w:r w:rsidRPr="00C91A50">
        <w:rPr>
          <w:rFonts w:ascii="Cambria" w:eastAsia="MS Mincho" w:hAnsi="Cambria"/>
          <w:szCs w:val="24"/>
          <w:lang w:val="en-CA"/>
        </w:rPr>
        <w:t>)</w:t>
      </w:r>
    </w:p>
    <w:tbl>
      <w:tblPr>
        <w:tblStyle w:val="TableGrid"/>
        <w:tblW w:w="0" w:type="auto"/>
        <w:tblLook w:val="04A0" w:firstRow="1" w:lastRow="0" w:firstColumn="1" w:lastColumn="0" w:noHBand="0" w:noVBand="1"/>
      </w:tblPr>
      <w:tblGrid>
        <w:gridCol w:w="675"/>
        <w:gridCol w:w="9259"/>
      </w:tblGrid>
      <w:tr w:rsidR="00C91A50" w:rsidRPr="00C91A50" w14:paraId="256A7D67" w14:textId="77777777" w:rsidTr="007E0E3E">
        <w:tc>
          <w:tcPr>
            <w:tcW w:w="675" w:type="dxa"/>
            <w:tcBorders>
              <w:top w:val="nil"/>
              <w:left w:val="nil"/>
              <w:bottom w:val="nil"/>
              <w:right w:val="nil"/>
            </w:tcBorders>
          </w:tcPr>
          <w:p w14:paraId="64EE63A4"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9259" w:type="dxa"/>
            <w:tcBorders>
              <w:top w:val="nil"/>
              <w:left w:val="nil"/>
              <w:bottom w:val="nil"/>
              <w:right w:val="nil"/>
            </w:tcBorders>
          </w:tcPr>
          <w:p w14:paraId="287180E4" w14:textId="7347CAAC"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where the constants N</w:t>
            </w:r>
            <w:r w:rsidRPr="00C91A50">
              <w:rPr>
                <w:rFonts w:ascii="Cambria" w:hAnsi="Cambria"/>
                <w:szCs w:val="24"/>
                <w:vertAlign w:val="subscript"/>
                <w:lang w:val="en-CA"/>
              </w:rPr>
              <w:t>B</w:t>
            </w:r>
            <w:r w:rsidRPr="00C91A50">
              <w:rPr>
                <w:rFonts w:ascii="Cambria" w:hAnsi="Cambria"/>
                <w:szCs w:val="24"/>
                <w:lang w:val="en-CA"/>
              </w:rPr>
              <w:t>, P</w:t>
            </w:r>
            <w:r w:rsidRPr="00C91A50">
              <w:rPr>
                <w:rFonts w:ascii="Cambria" w:hAnsi="Cambria"/>
                <w:szCs w:val="24"/>
                <w:vertAlign w:val="subscript"/>
                <w:lang w:val="en-CA"/>
              </w:rPr>
              <w:t>B</w:t>
            </w:r>
            <w:r w:rsidRPr="00C91A50">
              <w:rPr>
                <w:rFonts w:ascii="Cambria" w:hAnsi="Cambria"/>
                <w:szCs w:val="24"/>
                <w:lang w:val="en-CA"/>
              </w:rPr>
              <w:t>, N</w:t>
            </w:r>
            <w:r w:rsidRPr="00C91A50">
              <w:rPr>
                <w:rFonts w:ascii="Cambria" w:hAnsi="Cambria"/>
                <w:szCs w:val="24"/>
                <w:vertAlign w:val="subscript"/>
                <w:lang w:val="en-CA"/>
              </w:rPr>
              <w:t>R</w:t>
            </w:r>
            <w:r w:rsidRPr="00C91A50">
              <w:rPr>
                <w:rFonts w:ascii="Cambria" w:hAnsi="Cambria"/>
                <w:szCs w:val="24"/>
                <w:lang w:val="en-CA"/>
              </w:rPr>
              <w:t>, and P</w:t>
            </w:r>
            <w:r w:rsidRPr="00C91A50">
              <w:rPr>
                <w:rFonts w:ascii="Cambria" w:hAnsi="Cambria"/>
                <w:szCs w:val="24"/>
                <w:vertAlign w:val="subscript"/>
                <w:lang w:val="en-CA"/>
              </w:rPr>
              <w:t>R</w:t>
            </w:r>
            <w:r w:rsidRPr="00C91A50">
              <w:rPr>
                <w:rFonts w:ascii="Cambria" w:hAnsi="Cambria"/>
                <w:szCs w:val="24"/>
                <w:lang w:val="en-CA"/>
              </w:rPr>
              <w:t xml:space="preserve"> are determined by application of the transfer characteristics function to expressions involving the constants K</w:t>
            </w:r>
            <w:r w:rsidRPr="00C91A50">
              <w:rPr>
                <w:rFonts w:ascii="Cambria" w:hAnsi="Cambria"/>
                <w:szCs w:val="24"/>
                <w:vertAlign w:val="subscript"/>
                <w:lang w:val="en-CA"/>
              </w:rPr>
              <w:t>B</w:t>
            </w:r>
            <w:r w:rsidRPr="00C91A50">
              <w:rPr>
                <w:rFonts w:ascii="Cambria" w:hAnsi="Cambria"/>
                <w:szCs w:val="24"/>
                <w:lang w:val="en-CA"/>
              </w:rPr>
              <w:t xml:space="preserve"> and K</w:t>
            </w:r>
            <w:r w:rsidRPr="00C91A50">
              <w:rPr>
                <w:rFonts w:ascii="Cambria" w:hAnsi="Cambria"/>
                <w:szCs w:val="24"/>
                <w:vertAlign w:val="subscript"/>
                <w:lang w:val="en-CA"/>
              </w:rPr>
              <w:t>R</w:t>
            </w:r>
            <w:r w:rsidRPr="00C91A50">
              <w:rPr>
                <w:rFonts w:ascii="Cambria" w:hAnsi="Cambria"/>
                <w:szCs w:val="24"/>
                <w:lang w:val="en-CA"/>
              </w:rPr>
              <w:t xml:space="preserve"> as given in </w:t>
            </w:r>
            <w:r w:rsidRPr="00C91A50">
              <w:rPr>
                <w:rFonts w:ascii="Cambria" w:eastAsia="Calibri" w:hAnsi="Cambria"/>
                <w:szCs w:val="24"/>
                <w:lang w:val="en-CA"/>
              </w:rPr>
              <w:t>Formulae (7</w:t>
            </w:r>
            <w:r w:rsidR="00F51C80">
              <w:rPr>
                <w:rFonts w:ascii="Cambria" w:eastAsia="Calibri" w:hAnsi="Cambria"/>
                <w:szCs w:val="24"/>
                <w:lang w:val="en-CA"/>
              </w:rPr>
              <w:t>3</w:t>
            </w:r>
            <w:r w:rsidRPr="00C91A50">
              <w:rPr>
                <w:rFonts w:ascii="Cambria" w:eastAsia="Calibri" w:hAnsi="Cambria"/>
                <w:szCs w:val="24"/>
                <w:lang w:val="en-CA"/>
              </w:rPr>
              <w:t>)</w:t>
            </w:r>
            <w:ins w:id="349" w:author="Gary Sullivan" w:date="2023-02-23T11:31:00Z">
              <w:r w:rsidR="00602AD1">
                <w:rPr>
                  <w:rFonts w:ascii="Cambria" w:eastAsia="Calibri" w:hAnsi="Cambria"/>
                  <w:szCs w:val="24"/>
                  <w:lang w:val="en-CA"/>
                </w:rPr>
                <w:t xml:space="preserve"> </w:t>
              </w:r>
            </w:ins>
            <w:del w:id="350" w:author="Gary Sullivan" w:date="2023-02-23T11:31:00Z">
              <w:r w:rsidRPr="00C91A50" w:rsidDel="00602AD1">
                <w:rPr>
                  <w:rFonts w:ascii="Cambria" w:eastAsia="Calibri" w:hAnsi="Cambria"/>
                  <w:szCs w:val="24"/>
                  <w:lang w:val="en-CA"/>
                </w:rPr>
                <w:delText> </w:delText>
              </w:r>
            </w:del>
            <w:r w:rsidRPr="00C91A50">
              <w:rPr>
                <w:rFonts w:ascii="Cambria" w:eastAsia="Calibri" w:hAnsi="Cambria"/>
                <w:szCs w:val="24"/>
                <w:lang w:val="en-CA"/>
              </w:rPr>
              <w:t>to</w:t>
            </w:r>
            <w:ins w:id="351" w:author="Gary Sullivan" w:date="2023-02-23T11:31:00Z">
              <w:r w:rsidR="00602AD1">
                <w:rPr>
                  <w:rFonts w:ascii="Cambria" w:eastAsia="Calibri" w:hAnsi="Cambria"/>
                  <w:szCs w:val="24"/>
                  <w:lang w:val="en-CA"/>
                </w:rPr>
                <w:t xml:space="preserve"> </w:t>
              </w:r>
            </w:ins>
            <w:del w:id="352" w:author="Gary Sullivan" w:date="2023-02-23T11:31:00Z">
              <w:r w:rsidRPr="00C91A50" w:rsidDel="00602AD1">
                <w:rPr>
                  <w:rFonts w:ascii="Cambria" w:eastAsia="Calibri" w:hAnsi="Cambria"/>
                  <w:szCs w:val="24"/>
                  <w:lang w:val="en-CA"/>
                </w:rPr>
                <w:delText> </w:delText>
              </w:r>
            </w:del>
            <w:r w:rsidRPr="00C91A50">
              <w:rPr>
                <w:rFonts w:ascii="Cambria" w:eastAsia="Calibri" w:hAnsi="Cambria"/>
                <w:szCs w:val="24"/>
                <w:lang w:val="en-CA"/>
              </w:rPr>
              <w:t>(7</w:t>
            </w:r>
            <w:r w:rsidR="00F51C80">
              <w:rPr>
                <w:rFonts w:ascii="Cambria" w:eastAsia="Calibri" w:hAnsi="Cambria"/>
                <w:szCs w:val="24"/>
                <w:lang w:val="en-CA"/>
              </w:rPr>
              <w:t>6</w:t>
            </w:r>
            <w:r w:rsidRPr="00C91A50">
              <w:rPr>
                <w:rFonts w:ascii="Cambria" w:eastAsia="Calibri" w:hAnsi="Cambria"/>
                <w:szCs w:val="24"/>
                <w:lang w:val="en-CA"/>
              </w:rPr>
              <w:t>)</w:t>
            </w:r>
            <w:r w:rsidRPr="00C91A50">
              <w:rPr>
                <w:rFonts w:ascii="Cambria" w:hAnsi="Cambria"/>
                <w:szCs w:val="24"/>
                <w:lang w:val="en-CA"/>
              </w:rPr>
              <w:t>:</w:t>
            </w:r>
          </w:p>
        </w:tc>
      </w:tr>
    </w:tbl>
    <w:p w14:paraId="01599257" w14:textId="6DD6F340"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N</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 ( 1 − K</w:t>
      </w:r>
      <w:r w:rsidRPr="00C91A50">
        <w:rPr>
          <w:rFonts w:ascii="Cambria" w:eastAsia="MS Mincho" w:hAnsi="Cambria"/>
          <w:szCs w:val="24"/>
          <w:vertAlign w:val="subscript"/>
          <w:lang w:val="en-CA"/>
        </w:rPr>
        <w:t>B</w:t>
      </w:r>
      <w:r w:rsidRPr="00C91A50">
        <w:rPr>
          <w:rFonts w:ascii="Cambria" w:eastAsia="MS Mincho" w:hAnsi="Cambria"/>
          <w:szCs w:val="24"/>
          <w:lang w:val="en-CA"/>
        </w:rPr>
        <w:t> )′</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(7</w:t>
      </w:r>
      <w:r w:rsidR="00F51C80">
        <w:rPr>
          <w:rFonts w:ascii="Cambria" w:eastAsia="MS Mincho" w:hAnsi="Cambria"/>
          <w:szCs w:val="24"/>
          <w:lang w:val="en-CA"/>
        </w:rPr>
        <w:t>3</w:t>
      </w:r>
      <w:r w:rsidRPr="00C91A50">
        <w:rPr>
          <w:rFonts w:ascii="Cambria" w:eastAsia="MS Mincho" w:hAnsi="Cambria"/>
          <w:szCs w:val="24"/>
          <w:lang w:val="en-CA"/>
        </w:rPr>
        <w:t>)</w:t>
      </w:r>
    </w:p>
    <w:p w14:paraId="644FD6BD" w14:textId="05E95C59"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P</w:t>
      </w:r>
      <w:r w:rsidRPr="00C91A50">
        <w:rPr>
          <w:rFonts w:ascii="Cambria" w:eastAsia="MS Mincho" w:hAnsi="Cambria"/>
          <w:szCs w:val="24"/>
          <w:vertAlign w:val="subscript"/>
          <w:lang w:val="en-CA"/>
        </w:rPr>
        <w:t>B</w:t>
      </w:r>
      <w:r w:rsidRPr="00C91A50">
        <w:rPr>
          <w:rFonts w:ascii="Cambria" w:eastAsia="MS Mincho" w:hAnsi="Cambria"/>
          <w:szCs w:val="24"/>
          <w:lang w:val="en-CA"/>
        </w:rPr>
        <w:t xml:space="preserve"> = 1 − ( K</w:t>
      </w:r>
      <w:r w:rsidRPr="00C91A50">
        <w:rPr>
          <w:rFonts w:ascii="Cambria" w:eastAsia="MS Mincho" w:hAnsi="Cambria"/>
          <w:szCs w:val="24"/>
          <w:vertAlign w:val="subscript"/>
          <w:lang w:val="en-CA"/>
        </w:rPr>
        <w:t>B</w:t>
      </w:r>
      <w:r w:rsidRPr="00C91A50">
        <w:rPr>
          <w:rFonts w:ascii="Cambria" w:eastAsia="MS Mincho" w:hAnsi="Cambria"/>
          <w:szCs w:val="24"/>
          <w:lang w:val="en-CA"/>
        </w:rPr>
        <w:t> )′</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(7</w:t>
      </w:r>
      <w:r w:rsidR="00F51C80">
        <w:rPr>
          <w:rFonts w:ascii="Cambria" w:eastAsia="MS Mincho" w:hAnsi="Cambria"/>
          <w:szCs w:val="24"/>
          <w:lang w:val="en-CA"/>
        </w:rPr>
        <w:t>4</w:t>
      </w:r>
      <w:r w:rsidRPr="00C91A50">
        <w:rPr>
          <w:rFonts w:ascii="Cambria" w:eastAsia="MS Mincho" w:hAnsi="Cambria"/>
          <w:szCs w:val="24"/>
          <w:lang w:val="en-CA"/>
        </w:rPr>
        <w:t>)</w:t>
      </w:r>
    </w:p>
    <w:p w14:paraId="65EE0745" w14:textId="60368DBA"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N</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 ( 1 − K</w:t>
      </w:r>
      <w:r w:rsidRPr="00C91A50">
        <w:rPr>
          <w:rFonts w:ascii="Cambria" w:eastAsia="MS Mincho" w:hAnsi="Cambria"/>
          <w:szCs w:val="24"/>
          <w:vertAlign w:val="subscript"/>
          <w:lang w:val="en-CA"/>
        </w:rPr>
        <w:t>R</w:t>
      </w:r>
      <w:r w:rsidRPr="00C91A50">
        <w:rPr>
          <w:rFonts w:ascii="Cambria" w:eastAsia="MS Mincho" w:hAnsi="Cambria"/>
          <w:szCs w:val="24"/>
          <w:lang w:val="en-CA"/>
        </w:rPr>
        <w:t> )′</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(7</w:t>
      </w:r>
      <w:r w:rsidR="00F51C80">
        <w:rPr>
          <w:rFonts w:ascii="Cambria" w:eastAsia="MS Mincho" w:hAnsi="Cambria"/>
          <w:szCs w:val="24"/>
          <w:lang w:val="en-CA"/>
        </w:rPr>
        <w:t>5</w:t>
      </w:r>
      <w:r w:rsidRPr="00C91A50">
        <w:rPr>
          <w:rFonts w:ascii="Cambria" w:eastAsia="MS Mincho" w:hAnsi="Cambria"/>
          <w:szCs w:val="24"/>
          <w:lang w:val="en-CA"/>
        </w:rPr>
        <w:t>)</w:t>
      </w:r>
    </w:p>
    <w:p w14:paraId="7799DBF9" w14:textId="091D4E61"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P</w:t>
      </w:r>
      <w:r w:rsidRPr="00C91A50">
        <w:rPr>
          <w:rFonts w:ascii="Cambria" w:eastAsia="MS Mincho" w:hAnsi="Cambria"/>
          <w:szCs w:val="24"/>
          <w:vertAlign w:val="subscript"/>
          <w:lang w:val="en-CA"/>
        </w:rPr>
        <w:t>R</w:t>
      </w:r>
      <w:r w:rsidRPr="00C91A50">
        <w:rPr>
          <w:rFonts w:ascii="Cambria" w:eastAsia="MS Mincho" w:hAnsi="Cambria"/>
          <w:szCs w:val="24"/>
          <w:lang w:val="en-CA"/>
        </w:rPr>
        <w:t xml:space="preserve"> = 1 − ( K</w:t>
      </w:r>
      <w:r w:rsidRPr="00C91A50">
        <w:rPr>
          <w:rFonts w:ascii="Cambria" w:eastAsia="MS Mincho" w:hAnsi="Cambria"/>
          <w:szCs w:val="24"/>
          <w:vertAlign w:val="subscript"/>
          <w:lang w:val="en-CA"/>
        </w:rPr>
        <w:t>R</w:t>
      </w:r>
      <w:r w:rsidRPr="00C91A50">
        <w:rPr>
          <w:rFonts w:ascii="Cambria" w:eastAsia="MS Mincho" w:hAnsi="Cambria"/>
          <w:szCs w:val="24"/>
          <w:lang w:val="en-CA"/>
        </w:rPr>
        <w:t> )′</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(7</w:t>
      </w:r>
      <w:r w:rsidR="00F51C80">
        <w:rPr>
          <w:rFonts w:ascii="Cambria" w:eastAsia="MS Mincho" w:hAnsi="Cambria"/>
          <w:szCs w:val="24"/>
          <w:lang w:val="en-CA"/>
        </w:rPr>
        <w:t>6</w:t>
      </w:r>
      <w:r w:rsidRPr="00C91A50">
        <w:rPr>
          <w:rFonts w:ascii="Cambria" w:eastAsia="MS Mincho" w:hAnsi="Cambria"/>
          <w:szCs w:val="24"/>
          <w:lang w:val="en-CA"/>
        </w:rPr>
        <w:t>)</w:t>
      </w:r>
    </w:p>
    <w:tbl>
      <w:tblPr>
        <w:tblStyle w:val="TableGrid"/>
        <w:tblW w:w="0" w:type="auto"/>
        <w:tblLook w:val="04A0" w:firstRow="1" w:lastRow="0" w:firstColumn="1" w:lastColumn="0" w:noHBand="0" w:noVBand="1"/>
      </w:tblPr>
      <w:tblGrid>
        <w:gridCol w:w="675"/>
        <w:gridCol w:w="9259"/>
      </w:tblGrid>
      <w:tr w:rsidR="00C91A50" w:rsidRPr="00C91A50" w14:paraId="0ACEFDA9" w14:textId="77777777" w:rsidTr="007E0E3E">
        <w:tc>
          <w:tcPr>
            <w:tcW w:w="675" w:type="dxa"/>
            <w:tcBorders>
              <w:top w:val="nil"/>
              <w:left w:val="nil"/>
              <w:bottom w:val="nil"/>
              <w:right w:val="nil"/>
            </w:tcBorders>
          </w:tcPr>
          <w:p w14:paraId="6498CD9A"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9259" w:type="dxa"/>
            <w:tcBorders>
              <w:top w:val="nil"/>
              <w:left w:val="nil"/>
              <w:bottom w:val="nil"/>
              <w:right w:val="nil"/>
            </w:tcBorders>
          </w:tcPr>
          <w:p w14:paraId="55146762" w14:textId="3404D02D"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xml:space="preserve">Otherwise, if MatrixCoefficients is equal to 11, </w:t>
            </w:r>
            <w:r w:rsidRPr="00C91A50">
              <w:rPr>
                <w:rFonts w:ascii="Cambria" w:eastAsia="Calibri" w:hAnsi="Cambria"/>
                <w:szCs w:val="24"/>
                <w:lang w:val="en-CA"/>
              </w:rPr>
              <w:t>Formulae (7</w:t>
            </w:r>
            <w:r w:rsidR="00F51C80">
              <w:rPr>
                <w:rFonts w:ascii="Cambria" w:eastAsia="Calibri" w:hAnsi="Cambria"/>
                <w:szCs w:val="24"/>
                <w:lang w:val="en-CA"/>
              </w:rPr>
              <w:t>7</w:t>
            </w:r>
            <w:r w:rsidRPr="00C91A50">
              <w:rPr>
                <w:rFonts w:ascii="Cambria" w:eastAsia="Calibri" w:hAnsi="Cambria"/>
                <w:szCs w:val="24"/>
                <w:lang w:val="en-CA"/>
              </w:rPr>
              <w:t>)</w:t>
            </w:r>
            <w:ins w:id="353" w:author="Gary Sullivan" w:date="2023-02-23T11:31:00Z">
              <w:r w:rsidR="00602AD1">
                <w:rPr>
                  <w:rFonts w:ascii="Cambria" w:eastAsia="Calibri" w:hAnsi="Cambria"/>
                  <w:szCs w:val="24"/>
                  <w:lang w:val="en-CA"/>
                </w:rPr>
                <w:t xml:space="preserve"> </w:t>
              </w:r>
            </w:ins>
            <w:del w:id="354" w:author="Gary Sullivan" w:date="2023-02-23T11:31:00Z">
              <w:r w:rsidRPr="00C91A50" w:rsidDel="00602AD1">
                <w:rPr>
                  <w:rFonts w:ascii="Cambria" w:eastAsia="Calibri" w:hAnsi="Cambria"/>
                  <w:szCs w:val="24"/>
                  <w:lang w:val="en-CA"/>
                </w:rPr>
                <w:delText> </w:delText>
              </w:r>
            </w:del>
            <w:r w:rsidRPr="00C91A50">
              <w:rPr>
                <w:rFonts w:ascii="Cambria" w:eastAsia="Calibri" w:hAnsi="Cambria"/>
                <w:szCs w:val="24"/>
                <w:lang w:val="en-CA"/>
              </w:rPr>
              <w:t>to</w:t>
            </w:r>
            <w:ins w:id="355" w:author="Gary Sullivan" w:date="2023-02-23T11:31:00Z">
              <w:r w:rsidR="00602AD1">
                <w:rPr>
                  <w:rFonts w:ascii="Cambria" w:eastAsia="Calibri" w:hAnsi="Cambria"/>
                  <w:szCs w:val="24"/>
                  <w:lang w:val="en-CA"/>
                </w:rPr>
                <w:t xml:space="preserve"> </w:t>
              </w:r>
            </w:ins>
            <w:del w:id="356" w:author="Gary Sullivan" w:date="2023-02-23T11:31:00Z">
              <w:r w:rsidRPr="00C91A50" w:rsidDel="00602AD1">
                <w:rPr>
                  <w:rFonts w:ascii="Cambria" w:eastAsia="Calibri" w:hAnsi="Cambria"/>
                  <w:szCs w:val="24"/>
                  <w:lang w:val="en-CA"/>
                </w:rPr>
                <w:delText> </w:delText>
              </w:r>
            </w:del>
            <w:r w:rsidRPr="00C91A50">
              <w:rPr>
                <w:rFonts w:ascii="Cambria" w:eastAsia="Calibri" w:hAnsi="Cambria"/>
                <w:szCs w:val="24"/>
                <w:lang w:val="en-CA"/>
              </w:rPr>
              <w:t>(7</w:t>
            </w:r>
            <w:r w:rsidR="00F51C80">
              <w:rPr>
                <w:rFonts w:ascii="Cambria" w:eastAsia="Calibri" w:hAnsi="Cambria"/>
                <w:szCs w:val="24"/>
                <w:lang w:val="en-CA"/>
              </w:rPr>
              <w:t>9</w:t>
            </w:r>
            <w:r w:rsidRPr="00C91A50">
              <w:rPr>
                <w:rFonts w:ascii="Cambria" w:eastAsia="Calibri" w:hAnsi="Cambria"/>
                <w:szCs w:val="24"/>
                <w:lang w:val="en-CA"/>
              </w:rPr>
              <w:t>)</w:t>
            </w:r>
            <w:r w:rsidRPr="00C91A50">
              <w:rPr>
                <w:rFonts w:ascii="Cambria" w:hAnsi="Cambria"/>
                <w:szCs w:val="24"/>
                <w:lang w:val="en-CA"/>
              </w:rPr>
              <w:t xml:space="preserve"> apply:</w:t>
            </w:r>
          </w:p>
        </w:tc>
      </w:tr>
    </w:tbl>
    <w:p w14:paraId="41E5F4D1" w14:textId="20BDC668"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Y</w:t>
      </w:r>
      <w:r w:rsidRPr="00C91A50">
        <w:rPr>
          <w:rFonts w:ascii="Cambria" w:eastAsia="MS Mincho" w:hAnsi="Cambria"/>
          <w:szCs w:val="24"/>
          <w:lang w:val="en-CA"/>
        </w:rPr>
        <w:t> = E′</w:t>
      </w:r>
      <w:r w:rsidRPr="00C91A50">
        <w:rPr>
          <w:rFonts w:ascii="Cambria" w:eastAsia="MS Mincho" w:hAnsi="Cambria"/>
          <w:szCs w:val="24"/>
          <w:vertAlign w:val="subscript"/>
          <w:lang w:val="en-CA"/>
        </w:rPr>
        <w:t>G</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(7</w:t>
      </w:r>
      <w:r w:rsidR="00F51C80">
        <w:rPr>
          <w:rFonts w:ascii="Cambria" w:eastAsia="MS Mincho" w:hAnsi="Cambria"/>
          <w:szCs w:val="24"/>
          <w:lang w:val="en-CA"/>
        </w:rPr>
        <w:t>7</w:t>
      </w:r>
      <w:r w:rsidRPr="00C91A50">
        <w:rPr>
          <w:rFonts w:ascii="Cambria" w:eastAsia="MS Mincho" w:hAnsi="Cambria"/>
          <w:szCs w:val="24"/>
          <w:lang w:val="en-CA"/>
        </w:rPr>
        <w:t>)</w:t>
      </w:r>
    </w:p>
    <w:p w14:paraId="2DEDC726" w14:textId="363E58A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PB</w:t>
      </w:r>
      <w:r w:rsidRPr="00C91A50">
        <w:rPr>
          <w:rFonts w:ascii="Cambria" w:eastAsia="MS Mincho" w:hAnsi="Cambria"/>
          <w:szCs w:val="24"/>
          <w:lang w:val="en-CA"/>
        </w:rPr>
        <w:t> = ( 0.986 566 * E′</w:t>
      </w:r>
      <w:r w:rsidRPr="00C91A50">
        <w:rPr>
          <w:rFonts w:ascii="Cambria" w:eastAsia="MS Mincho" w:hAnsi="Cambria"/>
          <w:szCs w:val="24"/>
          <w:vertAlign w:val="subscript"/>
          <w:lang w:val="en-CA"/>
        </w:rPr>
        <w:t>B</w:t>
      </w:r>
      <w:r w:rsidRPr="00C91A50">
        <w:rPr>
          <w:rFonts w:ascii="Cambria" w:eastAsia="MS Mincho" w:hAnsi="Cambria"/>
          <w:szCs w:val="24"/>
          <w:lang w:val="en-CA"/>
        </w:rPr>
        <w:t> − E′</w:t>
      </w:r>
      <w:r w:rsidRPr="00C91A50">
        <w:rPr>
          <w:rFonts w:ascii="Cambria" w:eastAsia="MS Mincho" w:hAnsi="Cambria"/>
          <w:szCs w:val="24"/>
          <w:vertAlign w:val="subscript"/>
          <w:lang w:val="en-CA"/>
        </w:rPr>
        <w:t>Y</w:t>
      </w:r>
      <w:r w:rsidRPr="00C91A50">
        <w:rPr>
          <w:rFonts w:ascii="Cambria" w:eastAsia="MS Mincho" w:hAnsi="Cambria"/>
          <w:szCs w:val="24"/>
          <w:lang w:val="en-CA"/>
        </w:rPr>
        <w:t> ) ÷ 2.0</w:t>
      </w:r>
      <w:r w:rsidRPr="00C91A50">
        <w:rPr>
          <w:rFonts w:ascii="Cambria" w:eastAsia="MS Mincho" w:hAnsi="Cambria"/>
          <w:szCs w:val="24"/>
          <w:lang w:val="en-CA"/>
        </w:rPr>
        <w:tab/>
      </w:r>
      <w:r w:rsidRPr="00C91A50">
        <w:rPr>
          <w:rFonts w:ascii="Cambria" w:eastAsia="MS Mincho" w:hAnsi="Cambria"/>
          <w:szCs w:val="24"/>
          <w:lang w:val="en-CA"/>
        </w:rPr>
        <w:tab/>
        <w:t>(7</w:t>
      </w:r>
      <w:r w:rsidR="00F51C80">
        <w:rPr>
          <w:rFonts w:ascii="Cambria" w:eastAsia="MS Mincho" w:hAnsi="Cambria"/>
          <w:szCs w:val="24"/>
          <w:lang w:val="en-CA"/>
        </w:rPr>
        <w:t>8</w:t>
      </w:r>
      <w:r w:rsidRPr="00C91A50">
        <w:rPr>
          <w:rFonts w:ascii="Cambria" w:eastAsia="MS Mincho" w:hAnsi="Cambria"/>
          <w:szCs w:val="24"/>
          <w:lang w:val="en-CA"/>
        </w:rPr>
        <w:t>)</w:t>
      </w:r>
    </w:p>
    <w:p w14:paraId="15FDD2C0" w14:textId="5A0887B0"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PR</w:t>
      </w:r>
      <w:r w:rsidRPr="00C91A50">
        <w:rPr>
          <w:rFonts w:ascii="Cambria" w:eastAsia="MS Mincho" w:hAnsi="Cambria"/>
          <w:szCs w:val="24"/>
          <w:lang w:val="en-CA"/>
        </w:rPr>
        <w:t> = ( 0.991 902 * E′</w:t>
      </w:r>
      <w:r w:rsidRPr="00C91A50">
        <w:rPr>
          <w:rFonts w:ascii="Cambria" w:eastAsia="MS Mincho" w:hAnsi="Cambria"/>
          <w:szCs w:val="24"/>
          <w:vertAlign w:val="subscript"/>
          <w:lang w:val="en-CA"/>
        </w:rPr>
        <w:t>Y</w:t>
      </w:r>
      <w:r w:rsidRPr="00C91A50">
        <w:rPr>
          <w:rFonts w:ascii="Cambria" w:eastAsia="MS Mincho" w:hAnsi="Cambria"/>
          <w:szCs w:val="24"/>
          <w:lang w:val="en-CA"/>
        </w:rPr>
        <w:t> ) ÷ 2.0</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(7</w:t>
      </w:r>
      <w:r w:rsidR="00F51C80">
        <w:rPr>
          <w:rFonts w:ascii="Cambria" w:eastAsia="MS Mincho" w:hAnsi="Cambria"/>
          <w:szCs w:val="24"/>
          <w:lang w:val="en-CA"/>
        </w:rPr>
        <w:t>9</w:t>
      </w:r>
      <w:r w:rsidRPr="00C91A50">
        <w:rPr>
          <w:rFonts w:ascii="Cambria" w:eastAsia="MS Mincho" w:hAnsi="Cambria"/>
          <w:szCs w:val="24"/>
          <w:lang w:val="en-CA"/>
        </w:rPr>
        <w:t>)</w:t>
      </w:r>
    </w:p>
    <w:tbl>
      <w:tblPr>
        <w:tblStyle w:val="TableGrid"/>
        <w:tblW w:w="0" w:type="auto"/>
        <w:tblLook w:val="04A0" w:firstRow="1" w:lastRow="0" w:firstColumn="1" w:lastColumn="0" w:noHBand="0" w:noVBand="1"/>
      </w:tblPr>
      <w:tblGrid>
        <w:gridCol w:w="675"/>
        <w:gridCol w:w="709"/>
        <w:gridCol w:w="8550"/>
      </w:tblGrid>
      <w:tr w:rsidR="00C91A50" w:rsidRPr="00C91A50" w14:paraId="0E520A48" w14:textId="77777777" w:rsidTr="007E0E3E">
        <w:tc>
          <w:tcPr>
            <w:tcW w:w="675" w:type="dxa"/>
            <w:tcBorders>
              <w:top w:val="nil"/>
              <w:left w:val="nil"/>
              <w:bottom w:val="nil"/>
              <w:right w:val="nil"/>
            </w:tcBorders>
          </w:tcPr>
          <w:p w14:paraId="458AD057"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9259" w:type="dxa"/>
            <w:gridSpan w:val="2"/>
            <w:tcBorders>
              <w:top w:val="nil"/>
              <w:left w:val="nil"/>
              <w:bottom w:val="nil"/>
              <w:right w:val="nil"/>
            </w:tcBorders>
          </w:tcPr>
          <w:p w14:paraId="7967631B"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In this case, for purposes of the Y′D′</w:t>
            </w:r>
            <w:r w:rsidRPr="00C91A50">
              <w:rPr>
                <w:rFonts w:ascii="Cambria" w:hAnsi="Cambria"/>
                <w:szCs w:val="24"/>
                <w:vertAlign w:val="subscript"/>
                <w:lang w:val="en-CA"/>
              </w:rPr>
              <w:t>Z</w:t>
            </w:r>
            <w:r w:rsidRPr="00C91A50">
              <w:rPr>
                <w:rFonts w:ascii="Cambria" w:hAnsi="Cambria"/>
                <w:szCs w:val="24"/>
                <w:lang w:val="en-CA"/>
              </w:rPr>
              <w:t>D′</w:t>
            </w:r>
            <w:r w:rsidRPr="00C91A50">
              <w:rPr>
                <w:rFonts w:ascii="Cambria" w:hAnsi="Cambria"/>
                <w:szCs w:val="24"/>
                <w:vertAlign w:val="subscript"/>
                <w:lang w:val="en-CA"/>
              </w:rPr>
              <w:t>X</w:t>
            </w:r>
            <w:r w:rsidRPr="00C91A50">
              <w:rPr>
                <w:rFonts w:ascii="Cambria" w:hAnsi="Cambria"/>
                <w:szCs w:val="24"/>
                <w:lang w:val="en-CA"/>
              </w:rPr>
              <w:t xml:space="preserve"> nomenclature used in </w:t>
            </w:r>
            <w:r w:rsidRPr="00C91A50">
              <w:rPr>
                <w:rFonts w:ascii="Cambria" w:eastAsia="Calibri" w:hAnsi="Cambria"/>
                <w:szCs w:val="24"/>
                <w:lang w:val="en-CA"/>
              </w:rPr>
              <w:t>Table 5</w:t>
            </w:r>
            <w:r w:rsidRPr="00C91A50">
              <w:rPr>
                <w:rFonts w:ascii="Cambria" w:hAnsi="Cambria"/>
                <w:szCs w:val="24"/>
                <w:lang w:val="en-CA"/>
              </w:rPr>
              <w:t>, E′</w:t>
            </w:r>
            <w:r w:rsidRPr="00C91A50">
              <w:rPr>
                <w:rFonts w:ascii="Cambria" w:hAnsi="Cambria"/>
                <w:szCs w:val="24"/>
                <w:vertAlign w:val="subscript"/>
                <w:lang w:val="en-CA"/>
              </w:rPr>
              <w:t>PB</w:t>
            </w:r>
            <w:r w:rsidRPr="00C91A50">
              <w:rPr>
                <w:rFonts w:ascii="Cambria" w:hAnsi="Cambria"/>
                <w:szCs w:val="24"/>
                <w:lang w:val="en-CA"/>
              </w:rPr>
              <w:t xml:space="preserve"> may be referred to as D′</w:t>
            </w:r>
            <w:r w:rsidRPr="00C91A50">
              <w:rPr>
                <w:rFonts w:ascii="Cambria" w:hAnsi="Cambria"/>
                <w:szCs w:val="24"/>
                <w:vertAlign w:val="subscript"/>
                <w:lang w:val="en-CA"/>
              </w:rPr>
              <w:t>Z</w:t>
            </w:r>
            <w:r w:rsidRPr="00C91A50">
              <w:rPr>
                <w:rFonts w:ascii="Cambria" w:hAnsi="Cambria"/>
                <w:szCs w:val="24"/>
                <w:lang w:val="en-CA"/>
              </w:rPr>
              <w:t xml:space="preserve"> and E′</w:t>
            </w:r>
            <w:r w:rsidRPr="00C91A50">
              <w:rPr>
                <w:rFonts w:ascii="Cambria" w:hAnsi="Cambria"/>
                <w:szCs w:val="24"/>
                <w:vertAlign w:val="subscript"/>
                <w:lang w:val="en-CA"/>
              </w:rPr>
              <w:t>PR</w:t>
            </w:r>
            <w:r w:rsidRPr="00C91A50">
              <w:rPr>
                <w:rFonts w:ascii="Cambria" w:hAnsi="Cambria"/>
                <w:szCs w:val="24"/>
                <w:lang w:val="en-CA"/>
              </w:rPr>
              <w:t xml:space="preserve"> may be referred to as D′</w:t>
            </w:r>
            <w:r w:rsidRPr="00C91A50">
              <w:rPr>
                <w:rFonts w:ascii="Cambria" w:hAnsi="Cambria"/>
                <w:szCs w:val="24"/>
                <w:vertAlign w:val="subscript"/>
                <w:lang w:val="en-CA"/>
              </w:rPr>
              <w:t>X</w:t>
            </w:r>
            <w:r w:rsidRPr="00C91A50">
              <w:rPr>
                <w:rFonts w:ascii="Cambria" w:hAnsi="Cambria"/>
                <w:szCs w:val="24"/>
                <w:lang w:val="en-CA"/>
              </w:rPr>
              <w:t>.</w:t>
            </w:r>
          </w:p>
        </w:tc>
      </w:tr>
      <w:tr w:rsidR="00C91A50" w:rsidRPr="00C91A50" w14:paraId="0F85067B" w14:textId="77777777" w:rsidTr="007E0E3E">
        <w:tc>
          <w:tcPr>
            <w:tcW w:w="675" w:type="dxa"/>
            <w:tcBorders>
              <w:top w:val="nil"/>
              <w:left w:val="nil"/>
              <w:bottom w:val="nil"/>
              <w:right w:val="nil"/>
            </w:tcBorders>
          </w:tcPr>
          <w:p w14:paraId="7C612F37"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9259" w:type="dxa"/>
            <w:gridSpan w:val="2"/>
            <w:tcBorders>
              <w:top w:val="nil"/>
              <w:left w:val="nil"/>
              <w:bottom w:val="nil"/>
              <w:right w:val="nil"/>
            </w:tcBorders>
          </w:tcPr>
          <w:p w14:paraId="375D40A0" w14:textId="45CD7706"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Otherwise</w:t>
            </w:r>
            <w:r w:rsidR="00FA438D">
              <w:rPr>
                <w:rFonts w:ascii="Cambria" w:hAnsi="Cambria"/>
                <w:szCs w:val="24"/>
                <w:lang w:val="en-CA"/>
              </w:rPr>
              <w:t>, if</w:t>
            </w:r>
            <w:r w:rsidRPr="00C91A50">
              <w:rPr>
                <w:rFonts w:ascii="Cambria" w:hAnsi="Cambria"/>
                <w:szCs w:val="24"/>
                <w:lang w:val="en-CA"/>
              </w:rPr>
              <w:t xml:space="preserve"> MatrixCoefficients is equal to 14, the following applies:</w:t>
            </w:r>
          </w:p>
        </w:tc>
      </w:tr>
      <w:tr w:rsidR="00C91A50" w:rsidRPr="00C91A50" w14:paraId="504D6DE0" w14:textId="77777777" w:rsidTr="007E0E3E">
        <w:tc>
          <w:tcPr>
            <w:tcW w:w="675" w:type="dxa"/>
            <w:tcBorders>
              <w:top w:val="nil"/>
              <w:left w:val="nil"/>
              <w:bottom w:val="nil"/>
              <w:right w:val="nil"/>
            </w:tcBorders>
          </w:tcPr>
          <w:p w14:paraId="7D5653AD"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709" w:type="dxa"/>
            <w:tcBorders>
              <w:top w:val="nil"/>
              <w:left w:val="nil"/>
              <w:bottom w:val="nil"/>
              <w:right w:val="nil"/>
            </w:tcBorders>
          </w:tcPr>
          <w:p w14:paraId="73D5207C"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8550" w:type="dxa"/>
            <w:tcBorders>
              <w:top w:val="nil"/>
              <w:left w:val="nil"/>
              <w:bottom w:val="nil"/>
              <w:right w:val="nil"/>
            </w:tcBorders>
          </w:tcPr>
          <w:p w14:paraId="524C3300" w14:textId="01064DDC"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xml:space="preserve">If TransferCharacteristics is not equal to 18, </w:t>
            </w:r>
            <w:r w:rsidRPr="00C91A50">
              <w:rPr>
                <w:rFonts w:ascii="Cambria" w:eastAsia="Calibri" w:hAnsi="Cambria"/>
                <w:szCs w:val="24"/>
                <w:lang w:val="en-CA"/>
              </w:rPr>
              <w:t>Formulae (</w:t>
            </w:r>
            <w:r w:rsidR="00F51C80">
              <w:rPr>
                <w:rFonts w:ascii="Cambria" w:eastAsia="Calibri" w:hAnsi="Cambria"/>
                <w:szCs w:val="24"/>
                <w:lang w:val="en-CA"/>
              </w:rPr>
              <w:t>80</w:t>
            </w:r>
            <w:r w:rsidRPr="00C91A50">
              <w:rPr>
                <w:rFonts w:ascii="Cambria" w:eastAsia="Calibri" w:hAnsi="Cambria"/>
                <w:szCs w:val="24"/>
                <w:lang w:val="en-CA"/>
              </w:rPr>
              <w:t>)</w:t>
            </w:r>
            <w:ins w:id="357" w:author="Gary Sullivan" w:date="2023-02-23T11:32:00Z">
              <w:r w:rsidR="00602AD1">
                <w:rPr>
                  <w:rFonts w:ascii="Cambria" w:eastAsia="Calibri" w:hAnsi="Cambria"/>
                  <w:szCs w:val="24"/>
                  <w:lang w:val="en-CA"/>
                </w:rPr>
                <w:t xml:space="preserve"> </w:t>
              </w:r>
            </w:ins>
            <w:del w:id="358" w:author="Gary Sullivan" w:date="2023-02-23T11:32:00Z">
              <w:r w:rsidRPr="00C91A50" w:rsidDel="00602AD1">
                <w:rPr>
                  <w:rFonts w:ascii="Cambria" w:eastAsia="Calibri" w:hAnsi="Cambria"/>
                  <w:szCs w:val="24"/>
                  <w:lang w:val="en-CA"/>
                </w:rPr>
                <w:delText> </w:delText>
              </w:r>
            </w:del>
            <w:r w:rsidRPr="00C91A50">
              <w:rPr>
                <w:rFonts w:ascii="Cambria" w:eastAsia="Calibri" w:hAnsi="Cambria"/>
                <w:szCs w:val="24"/>
                <w:lang w:val="en-CA"/>
              </w:rPr>
              <w:t>to</w:t>
            </w:r>
            <w:ins w:id="359" w:author="Gary Sullivan" w:date="2023-02-23T11:32:00Z">
              <w:r w:rsidR="00602AD1">
                <w:rPr>
                  <w:rFonts w:ascii="Cambria" w:eastAsia="Calibri" w:hAnsi="Cambria"/>
                  <w:szCs w:val="24"/>
                  <w:lang w:val="en-CA"/>
                </w:rPr>
                <w:t xml:space="preserve"> </w:t>
              </w:r>
            </w:ins>
            <w:del w:id="360" w:author="Gary Sullivan" w:date="2023-02-23T11:32:00Z">
              <w:r w:rsidRPr="00C91A50" w:rsidDel="00602AD1">
                <w:rPr>
                  <w:rFonts w:ascii="Cambria" w:eastAsia="Calibri" w:hAnsi="Cambria"/>
                  <w:szCs w:val="24"/>
                  <w:lang w:val="en-CA"/>
                </w:rPr>
                <w:delText> </w:delText>
              </w:r>
            </w:del>
            <w:r w:rsidRPr="00C91A50">
              <w:rPr>
                <w:rFonts w:ascii="Cambria" w:eastAsia="Calibri" w:hAnsi="Cambria"/>
                <w:szCs w:val="24"/>
                <w:lang w:val="en-CA"/>
              </w:rPr>
              <w:t>(</w:t>
            </w:r>
            <w:r w:rsidR="00F51C80">
              <w:rPr>
                <w:rFonts w:ascii="Cambria" w:eastAsia="Calibri" w:hAnsi="Cambria"/>
                <w:szCs w:val="24"/>
                <w:lang w:val="en-CA"/>
              </w:rPr>
              <w:t>82</w:t>
            </w:r>
            <w:r w:rsidRPr="00C91A50">
              <w:rPr>
                <w:rFonts w:ascii="Cambria" w:eastAsia="Calibri" w:hAnsi="Cambria"/>
                <w:szCs w:val="24"/>
                <w:lang w:val="en-CA"/>
              </w:rPr>
              <w:t>)</w:t>
            </w:r>
            <w:r w:rsidRPr="00C91A50">
              <w:rPr>
                <w:rFonts w:ascii="Cambria" w:hAnsi="Cambria"/>
                <w:szCs w:val="24"/>
                <w:lang w:val="en-CA"/>
              </w:rPr>
              <w:t xml:space="preserve"> apply:</w:t>
            </w:r>
          </w:p>
        </w:tc>
      </w:tr>
    </w:tbl>
    <w:p w14:paraId="457D1346" w14:textId="6FF72D64"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lastRenderedPageBreak/>
        <w:t>E′</w:t>
      </w:r>
      <w:r w:rsidRPr="00C91A50">
        <w:rPr>
          <w:rFonts w:ascii="Cambria" w:eastAsia="MS Mincho" w:hAnsi="Cambria"/>
          <w:szCs w:val="24"/>
          <w:vertAlign w:val="subscript"/>
          <w:lang w:val="en-CA"/>
        </w:rPr>
        <w:t>Y</w:t>
      </w:r>
      <w:r w:rsidRPr="00C91A50">
        <w:rPr>
          <w:rFonts w:ascii="Cambria" w:eastAsia="MS Mincho" w:hAnsi="Cambria"/>
          <w:szCs w:val="24"/>
          <w:lang w:val="en-CA"/>
        </w:rPr>
        <w:t> = 0.5 * ( E′</w:t>
      </w:r>
      <w:r w:rsidRPr="00C91A50">
        <w:rPr>
          <w:rFonts w:ascii="Cambria" w:eastAsia="MS Mincho" w:hAnsi="Cambria"/>
          <w:szCs w:val="24"/>
          <w:vertAlign w:val="subscript"/>
          <w:lang w:val="en-CA"/>
        </w:rPr>
        <w:t>L</w:t>
      </w:r>
      <w:r w:rsidRPr="00C91A50">
        <w:rPr>
          <w:rFonts w:ascii="Cambria" w:eastAsia="MS Mincho" w:hAnsi="Cambria"/>
          <w:szCs w:val="24"/>
          <w:lang w:val="en-CA"/>
        </w:rPr>
        <w:t> + E′</w:t>
      </w:r>
      <w:r w:rsidRPr="00C91A50">
        <w:rPr>
          <w:rFonts w:ascii="Cambria" w:eastAsia="MS Mincho" w:hAnsi="Cambria"/>
          <w:szCs w:val="24"/>
          <w:vertAlign w:val="subscript"/>
          <w:lang w:val="en-CA"/>
        </w:rPr>
        <w:t>M</w:t>
      </w:r>
      <w:r w:rsidRPr="00C91A50">
        <w:rPr>
          <w:rFonts w:ascii="Cambria" w:eastAsia="MS Mincho" w:hAnsi="Cambria"/>
          <w:szCs w:val="24"/>
          <w:lang w:val="en-CA"/>
        </w:rPr>
        <w:t> )</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w:t>
      </w:r>
      <w:r w:rsidR="00F51C80">
        <w:rPr>
          <w:rFonts w:ascii="Cambria" w:eastAsia="MS Mincho" w:hAnsi="Cambria"/>
          <w:szCs w:val="24"/>
          <w:lang w:val="en-CA"/>
        </w:rPr>
        <w:t>80</w:t>
      </w:r>
      <w:r w:rsidRPr="00C91A50">
        <w:rPr>
          <w:rFonts w:ascii="Cambria" w:eastAsia="MS Mincho" w:hAnsi="Cambria"/>
          <w:szCs w:val="24"/>
          <w:lang w:val="en-CA"/>
        </w:rPr>
        <w:t>)</w:t>
      </w:r>
    </w:p>
    <w:p w14:paraId="6A5949A8" w14:textId="57ECCFC1"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PB</w:t>
      </w:r>
      <w:r w:rsidRPr="00C91A50">
        <w:rPr>
          <w:rFonts w:ascii="Cambria" w:eastAsia="MS Mincho" w:hAnsi="Cambria"/>
          <w:szCs w:val="24"/>
          <w:lang w:val="en-CA"/>
        </w:rPr>
        <w:t> = ( 6 610 * E′</w:t>
      </w:r>
      <w:r w:rsidRPr="00C91A50">
        <w:rPr>
          <w:rFonts w:ascii="Cambria" w:eastAsia="MS Mincho" w:hAnsi="Cambria"/>
          <w:szCs w:val="24"/>
          <w:vertAlign w:val="subscript"/>
          <w:lang w:val="en-CA"/>
        </w:rPr>
        <w:t>L</w:t>
      </w:r>
      <w:r w:rsidRPr="00C91A50">
        <w:rPr>
          <w:rFonts w:ascii="Cambria" w:eastAsia="MS Mincho" w:hAnsi="Cambria"/>
          <w:szCs w:val="24"/>
          <w:lang w:val="en-CA"/>
        </w:rPr>
        <w:t> − 13 613 * E′</w:t>
      </w:r>
      <w:r w:rsidRPr="00C91A50">
        <w:rPr>
          <w:rFonts w:ascii="Cambria" w:eastAsia="MS Mincho" w:hAnsi="Cambria"/>
          <w:szCs w:val="24"/>
          <w:vertAlign w:val="subscript"/>
          <w:lang w:val="en-CA"/>
        </w:rPr>
        <w:t>M</w:t>
      </w:r>
      <w:r w:rsidRPr="00C91A50">
        <w:rPr>
          <w:rFonts w:ascii="Cambria" w:eastAsia="MS Mincho" w:hAnsi="Cambria"/>
          <w:szCs w:val="24"/>
          <w:lang w:val="en-CA"/>
        </w:rPr>
        <w:t> + 7 003 * E′</w:t>
      </w:r>
      <w:r w:rsidRPr="00C91A50">
        <w:rPr>
          <w:rFonts w:ascii="Cambria" w:eastAsia="MS Mincho" w:hAnsi="Cambria"/>
          <w:szCs w:val="24"/>
          <w:vertAlign w:val="subscript"/>
          <w:lang w:val="en-CA"/>
        </w:rPr>
        <w:t>S</w:t>
      </w:r>
      <w:r w:rsidRPr="00C91A50">
        <w:rPr>
          <w:rFonts w:ascii="Cambria" w:eastAsia="MS Mincho" w:hAnsi="Cambria"/>
          <w:szCs w:val="24"/>
          <w:lang w:val="en-CA"/>
        </w:rPr>
        <w:t> ) ÷ 4 096</w:t>
      </w:r>
      <w:r w:rsidRPr="00C91A50">
        <w:rPr>
          <w:rFonts w:ascii="Cambria" w:eastAsia="MS Mincho" w:hAnsi="Cambria"/>
          <w:szCs w:val="24"/>
          <w:lang w:val="en-CA"/>
        </w:rPr>
        <w:tab/>
        <w:t>(</w:t>
      </w:r>
      <w:r w:rsidR="00F51C80">
        <w:rPr>
          <w:rFonts w:ascii="Cambria" w:eastAsia="MS Mincho" w:hAnsi="Cambria"/>
          <w:szCs w:val="24"/>
          <w:lang w:val="en-CA"/>
        </w:rPr>
        <w:t>81</w:t>
      </w:r>
      <w:r w:rsidRPr="00C91A50">
        <w:rPr>
          <w:rFonts w:ascii="Cambria" w:eastAsia="MS Mincho" w:hAnsi="Cambria"/>
          <w:szCs w:val="24"/>
          <w:lang w:val="en-CA"/>
        </w:rPr>
        <w:t>)</w:t>
      </w:r>
    </w:p>
    <w:p w14:paraId="7E6B9B14" w14:textId="7532E3C1"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PR</w:t>
      </w:r>
      <w:r w:rsidRPr="00C91A50">
        <w:rPr>
          <w:rFonts w:ascii="Cambria" w:eastAsia="MS Mincho" w:hAnsi="Cambria"/>
          <w:szCs w:val="24"/>
          <w:lang w:val="en-CA"/>
        </w:rPr>
        <w:t> = ( 17 933 * E′</w:t>
      </w:r>
      <w:r w:rsidRPr="00C91A50">
        <w:rPr>
          <w:rFonts w:ascii="Cambria" w:eastAsia="MS Mincho" w:hAnsi="Cambria"/>
          <w:szCs w:val="24"/>
          <w:vertAlign w:val="subscript"/>
          <w:lang w:val="en-CA"/>
        </w:rPr>
        <w:t>L</w:t>
      </w:r>
      <w:r w:rsidRPr="00C91A50">
        <w:rPr>
          <w:rFonts w:ascii="Cambria" w:eastAsia="MS Mincho" w:hAnsi="Cambria"/>
          <w:szCs w:val="24"/>
          <w:lang w:val="en-CA"/>
        </w:rPr>
        <w:t> − 17 390 * E′</w:t>
      </w:r>
      <w:r w:rsidRPr="00C91A50">
        <w:rPr>
          <w:rFonts w:ascii="Cambria" w:eastAsia="MS Mincho" w:hAnsi="Cambria"/>
          <w:szCs w:val="24"/>
          <w:vertAlign w:val="subscript"/>
          <w:lang w:val="en-CA"/>
        </w:rPr>
        <w:t>M</w:t>
      </w:r>
      <w:r w:rsidRPr="00C91A50">
        <w:rPr>
          <w:rFonts w:ascii="Cambria" w:eastAsia="MS Mincho" w:hAnsi="Cambria"/>
          <w:szCs w:val="24"/>
          <w:lang w:val="en-CA"/>
        </w:rPr>
        <w:t> − 543 * E′</w:t>
      </w:r>
      <w:r w:rsidRPr="00C91A50">
        <w:rPr>
          <w:rFonts w:ascii="Cambria" w:eastAsia="MS Mincho" w:hAnsi="Cambria"/>
          <w:szCs w:val="24"/>
          <w:vertAlign w:val="subscript"/>
          <w:lang w:val="en-CA"/>
        </w:rPr>
        <w:t>S</w:t>
      </w:r>
      <w:r w:rsidRPr="00C91A50">
        <w:rPr>
          <w:rFonts w:ascii="Cambria" w:eastAsia="MS Mincho" w:hAnsi="Cambria"/>
          <w:szCs w:val="24"/>
          <w:lang w:val="en-CA"/>
        </w:rPr>
        <w:t> ) ÷ 4 096</w:t>
      </w:r>
      <w:r w:rsidRPr="00C91A50">
        <w:rPr>
          <w:rFonts w:ascii="Cambria" w:eastAsia="MS Mincho" w:hAnsi="Cambria"/>
          <w:szCs w:val="24"/>
          <w:lang w:val="en-CA"/>
        </w:rPr>
        <w:tab/>
        <w:t>(</w:t>
      </w:r>
      <w:r w:rsidR="00F51C80">
        <w:rPr>
          <w:rFonts w:ascii="Cambria" w:eastAsia="MS Mincho" w:hAnsi="Cambria"/>
          <w:szCs w:val="24"/>
          <w:lang w:val="en-CA"/>
        </w:rPr>
        <w:t>82</w:t>
      </w:r>
      <w:r w:rsidRPr="00C91A50">
        <w:rPr>
          <w:rFonts w:ascii="Cambria" w:eastAsia="MS Mincho" w:hAnsi="Cambria"/>
          <w:szCs w:val="24"/>
          <w:lang w:val="en-CA"/>
        </w:rPr>
        <w:t>)</w:t>
      </w:r>
    </w:p>
    <w:tbl>
      <w:tblPr>
        <w:tblStyle w:val="TableGrid"/>
        <w:tblW w:w="0" w:type="auto"/>
        <w:tblLook w:val="04A0" w:firstRow="1" w:lastRow="0" w:firstColumn="1" w:lastColumn="0" w:noHBand="0" w:noVBand="1"/>
      </w:tblPr>
      <w:tblGrid>
        <w:gridCol w:w="675"/>
        <w:gridCol w:w="709"/>
        <w:gridCol w:w="8550"/>
      </w:tblGrid>
      <w:tr w:rsidR="00C91A50" w:rsidRPr="00C91A50" w14:paraId="1E99760F" w14:textId="77777777" w:rsidTr="007E0E3E">
        <w:tc>
          <w:tcPr>
            <w:tcW w:w="675" w:type="dxa"/>
            <w:tcBorders>
              <w:top w:val="nil"/>
              <w:left w:val="nil"/>
              <w:bottom w:val="nil"/>
              <w:right w:val="nil"/>
            </w:tcBorders>
          </w:tcPr>
          <w:p w14:paraId="0129416F"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709" w:type="dxa"/>
            <w:tcBorders>
              <w:top w:val="nil"/>
              <w:left w:val="nil"/>
              <w:bottom w:val="nil"/>
              <w:right w:val="nil"/>
            </w:tcBorders>
          </w:tcPr>
          <w:p w14:paraId="26BFF9D8"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w:t>
            </w:r>
          </w:p>
        </w:tc>
        <w:tc>
          <w:tcPr>
            <w:tcW w:w="8550" w:type="dxa"/>
            <w:tcBorders>
              <w:top w:val="nil"/>
              <w:left w:val="nil"/>
              <w:bottom w:val="nil"/>
              <w:right w:val="nil"/>
            </w:tcBorders>
          </w:tcPr>
          <w:p w14:paraId="2DE0A7FE" w14:textId="5C5E1F2B"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xml:space="preserve">Otherwise, </w:t>
            </w:r>
            <w:r w:rsidRPr="00C91A50">
              <w:rPr>
                <w:rFonts w:ascii="Cambria" w:eastAsia="Calibri" w:hAnsi="Cambria"/>
                <w:szCs w:val="24"/>
                <w:lang w:val="en-CA"/>
              </w:rPr>
              <w:t>Formulae (8</w:t>
            </w:r>
            <w:r w:rsidR="00F51C80">
              <w:rPr>
                <w:rFonts w:ascii="Cambria" w:eastAsia="Calibri" w:hAnsi="Cambria"/>
                <w:szCs w:val="24"/>
                <w:lang w:val="en-CA"/>
              </w:rPr>
              <w:t>3</w:t>
            </w:r>
            <w:r w:rsidRPr="00C91A50">
              <w:rPr>
                <w:rFonts w:ascii="Cambria" w:eastAsia="Calibri" w:hAnsi="Cambria"/>
                <w:szCs w:val="24"/>
                <w:lang w:val="en-CA"/>
              </w:rPr>
              <w:t>)</w:t>
            </w:r>
            <w:ins w:id="361" w:author="Gary Sullivan" w:date="2023-02-23T11:32:00Z">
              <w:r w:rsidR="00602AD1">
                <w:rPr>
                  <w:rFonts w:ascii="Cambria" w:eastAsia="Calibri" w:hAnsi="Cambria"/>
                  <w:szCs w:val="24"/>
                  <w:lang w:val="en-CA"/>
                </w:rPr>
                <w:t xml:space="preserve"> </w:t>
              </w:r>
            </w:ins>
            <w:del w:id="362" w:author="Gary Sullivan" w:date="2023-02-23T11:32:00Z">
              <w:r w:rsidRPr="00C91A50" w:rsidDel="00602AD1">
                <w:rPr>
                  <w:rFonts w:ascii="Cambria" w:eastAsia="Calibri" w:hAnsi="Cambria"/>
                  <w:szCs w:val="24"/>
                  <w:lang w:val="en-CA"/>
                </w:rPr>
                <w:delText> </w:delText>
              </w:r>
            </w:del>
            <w:r w:rsidRPr="00C91A50">
              <w:rPr>
                <w:rFonts w:ascii="Cambria" w:eastAsia="Calibri" w:hAnsi="Cambria"/>
                <w:szCs w:val="24"/>
                <w:lang w:val="en-CA"/>
              </w:rPr>
              <w:t>to</w:t>
            </w:r>
            <w:ins w:id="363" w:author="Gary Sullivan" w:date="2023-02-23T11:32:00Z">
              <w:r w:rsidR="00602AD1">
                <w:rPr>
                  <w:rFonts w:ascii="Cambria" w:eastAsia="Calibri" w:hAnsi="Cambria"/>
                  <w:szCs w:val="24"/>
                  <w:lang w:val="en-CA"/>
                </w:rPr>
                <w:t xml:space="preserve"> </w:t>
              </w:r>
            </w:ins>
            <w:del w:id="364" w:author="Gary Sullivan" w:date="2023-02-23T11:32:00Z">
              <w:r w:rsidRPr="00C91A50" w:rsidDel="00602AD1">
                <w:rPr>
                  <w:rFonts w:ascii="Cambria" w:eastAsia="Calibri" w:hAnsi="Cambria"/>
                  <w:szCs w:val="24"/>
                  <w:lang w:val="en-CA"/>
                </w:rPr>
                <w:delText> </w:delText>
              </w:r>
            </w:del>
            <w:r w:rsidRPr="00C91A50">
              <w:rPr>
                <w:rFonts w:ascii="Cambria" w:eastAsia="Calibri" w:hAnsi="Cambria"/>
                <w:szCs w:val="24"/>
                <w:lang w:val="en-CA"/>
              </w:rPr>
              <w:t>(8</w:t>
            </w:r>
            <w:r w:rsidR="00F51C80">
              <w:rPr>
                <w:rFonts w:ascii="Cambria" w:eastAsia="Calibri" w:hAnsi="Cambria"/>
                <w:szCs w:val="24"/>
                <w:lang w:val="en-CA"/>
              </w:rPr>
              <w:t>5</w:t>
            </w:r>
            <w:r w:rsidRPr="00C91A50">
              <w:rPr>
                <w:rFonts w:ascii="Cambria" w:eastAsia="Calibri" w:hAnsi="Cambria"/>
                <w:szCs w:val="24"/>
                <w:lang w:val="en-CA"/>
              </w:rPr>
              <w:t>)</w:t>
            </w:r>
            <w:r w:rsidRPr="00C91A50">
              <w:rPr>
                <w:rFonts w:ascii="Cambria" w:hAnsi="Cambria"/>
                <w:szCs w:val="24"/>
                <w:lang w:val="en-CA"/>
              </w:rPr>
              <w:t xml:space="preserve"> apply:</w:t>
            </w:r>
          </w:p>
        </w:tc>
      </w:tr>
    </w:tbl>
    <w:p w14:paraId="0052D0D1" w14:textId="22439614"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Y</w:t>
      </w:r>
      <w:r w:rsidRPr="00C91A50">
        <w:rPr>
          <w:rFonts w:ascii="Cambria" w:eastAsia="MS Mincho" w:hAnsi="Cambria"/>
          <w:szCs w:val="24"/>
          <w:lang w:val="en-CA"/>
        </w:rPr>
        <w:t> = 0.5 * ( E′</w:t>
      </w:r>
      <w:r w:rsidRPr="00C91A50">
        <w:rPr>
          <w:rFonts w:ascii="Cambria" w:eastAsia="MS Mincho" w:hAnsi="Cambria"/>
          <w:szCs w:val="24"/>
          <w:vertAlign w:val="subscript"/>
          <w:lang w:val="en-CA"/>
        </w:rPr>
        <w:t>L</w:t>
      </w:r>
      <w:r w:rsidRPr="00C91A50">
        <w:rPr>
          <w:rFonts w:ascii="Cambria" w:eastAsia="MS Mincho" w:hAnsi="Cambria"/>
          <w:szCs w:val="24"/>
          <w:lang w:val="en-CA"/>
        </w:rPr>
        <w:t> + E′</w:t>
      </w:r>
      <w:r w:rsidRPr="00C91A50">
        <w:rPr>
          <w:rFonts w:ascii="Cambria" w:eastAsia="MS Mincho" w:hAnsi="Cambria"/>
          <w:szCs w:val="24"/>
          <w:vertAlign w:val="subscript"/>
          <w:lang w:val="en-CA"/>
        </w:rPr>
        <w:t>M</w:t>
      </w:r>
      <w:r w:rsidRPr="00C91A50">
        <w:rPr>
          <w:rFonts w:ascii="Cambria" w:eastAsia="MS Mincho" w:hAnsi="Cambria"/>
          <w:szCs w:val="24"/>
          <w:lang w:val="en-CA"/>
        </w:rPr>
        <w:t> )</w:t>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r>
      <w:r w:rsidRPr="00C91A50">
        <w:rPr>
          <w:rFonts w:ascii="Cambria" w:eastAsia="MS Mincho" w:hAnsi="Cambria"/>
          <w:szCs w:val="24"/>
          <w:lang w:val="en-CA"/>
        </w:rPr>
        <w:tab/>
        <w:t>(8</w:t>
      </w:r>
      <w:r w:rsidR="00F51C80">
        <w:rPr>
          <w:rFonts w:ascii="Cambria" w:eastAsia="MS Mincho" w:hAnsi="Cambria"/>
          <w:szCs w:val="24"/>
          <w:lang w:val="en-CA"/>
        </w:rPr>
        <w:t>3</w:t>
      </w:r>
      <w:r w:rsidRPr="00C91A50">
        <w:rPr>
          <w:rFonts w:ascii="Cambria" w:eastAsia="MS Mincho" w:hAnsi="Cambria"/>
          <w:szCs w:val="24"/>
          <w:lang w:val="en-CA"/>
        </w:rPr>
        <w:t>)</w:t>
      </w:r>
    </w:p>
    <w:p w14:paraId="042195F8" w14:textId="3094371F"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PB</w:t>
      </w:r>
      <w:r w:rsidRPr="00C91A50">
        <w:rPr>
          <w:rFonts w:ascii="Cambria" w:eastAsia="MS Mincho" w:hAnsi="Cambria"/>
          <w:szCs w:val="24"/>
          <w:lang w:val="en-CA"/>
        </w:rPr>
        <w:t> = ( 3 625 * E′</w:t>
      </w:r>
      <w:r w:rsidRPr="00C91A50">
        <w:rPr>
          <w:rFonts w:ascii="Cambria" w:eastAsia="MS Mincho" w:hAnsi="Cambria"/>
          <w:szCs w:val="24"/>
          <w:vertAlign w:val="subscript"/>
          <w:lang w:val="en-CA"/>
        </w:rPr>
        <w:t>L</w:t>
      </w:r>
      <w:r w:rsidRPr="00C91A50">
        <w:rPr>
          <w:rFonts w:ascii="Cambria" w:eastAsia="MS Mincho" w:hAnsi="Cambria"/>
          <w:szCs w:val="24"/>
          <w:lang w:val="en-CA"/>
        </w:rPr>
        <w:t> − 7 465 * E′</w:t>
      </w:r>
      <w:r w:rsidRPr="00C91A50">
        <w:rPr>
          <w:rFonts w:ascii="Cambria" w:eastAsia="MS Mincho" w:hAnsi="Cambria"/>
          <w:szCs w:val="24"/>
          <w:vertAlign w:val="subscript"/>
          <w:lang w:val="en-CA"/>
        </w:rPr>
        <w:t>M</w:t>
      </w:r>
      <w:r w:rsidRPr="00C91A50">
        <w:rPr>
          <w:rFonts w:ascii="Cambria" w:eastAsia="MS Mincho" w:hAnsi="Cambria"/>
          <w:szCs w:val="24"/>
          <w:lang w:val="en-CA"/>
        </w:rPr>
        <w:t> + 3 840 * E′</w:t>
      </w:r>
      <w:r w:rsidRPr="00C91A50">
        <w:rPr>
          <w:rFonts w:ascii="Cambria" w:eastAsia="MS Mincho" w:hAnsi="Cambria"/>
          <w:szCs w:val="24"/>
          <w:vertAlign w:val="subscript"/>
          <w:lang w:val="en-CA"/>
        </w:rPr>
        <w:t>S</w:t>
      </w:r>
      <w:r w:rsidRPr="00C91A50">
        <w:rPr>
          <w:rFonts w:ascii="Cambria" w:eastAsia="MS Mincho" w:hAnsi="Cambria"/>
          <w:szCs w:val="24"/>
          <w:lang w:val="en-CA"/>
        </w:rPr>
        <w:t> ) ÷ 4 096</w:t>
      </w:r>
      <w:r w:rsidRPr="00C91A50">
        <w:rPr>
          <w:rFonts w:ascii="Cambria" w:eastAsia="MS Mincho" w:hAnsi="Cambria"/>
          <w:szCs w:val="24"/>
          <w:lang w:val="en-CA"/>
        </w:rPr>
        <w:tab/>
        <w:t>(8</w:t>
      </w:r>
      <w:r w:rsidR="00F51C80">
        <w:rPr>
          <w:rFonts w:ascii="Cambria" w:eastAsia="MS Mincho" w:hAnsi="Cambria"/>
          <w:szCs w:val="24"/>
          <w:lang w:val="en-CA"/>
        </w:rPr>
        <w:t>4</w:t>
      </w:r>
      <w:r w:rsidRPr="00C91A50">
        <w:rPr>
          <w:rFonts w:ascii="Cambria" w:eastAsia="MS Mincho" w:hAnsi="Cambria"/>
          <w:szCs w:val="24"/>
          <w:lang w:val="en-CA"/>
        </w:rPr>
        <w:t>)</w:t>
      </w:r>
    </w:p>
    <w:p w14:paraId="1782F120" w14:textId="20A806FE"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PR</w:t>
      </w:r>
      <w:r w:rsidRPr="00C91A50">
        <w:rPr>
          <w:rFonts w:ascii="Cambria" w:eastAsia="MS Mincho" w:hAnsi="Cambria"/>
          <w:szCs w:val="24"/>
          <w:lang w:val="en-CA"/>
        </w:rPr>
        <w:t> = ( 9 500 * E′</w:t>
      </w:r>
      <w:r w:rsidRPr="00C91A50">
        <w:rPr>
          <w:rFonts w:ascii="Cambria" w:eastAsia="MS Mincho" w:hAnsi="Cambria"/>
          <w:szCs w:val="24"/>
          <w:vertAlign w:val="subscript"/>
          <w:lang w:val="en-CA"/>
        </w:rPr>
        <w:t>L</w:t>
      </w:r>
      <w:r w:rsidRPr="00C91A50">
        <w:rPr>
          <w:rFonts w:ascii="Cambria" w:eastAsia="MS Mincho" w:hAnsi="Cambria"/>
          <w:szCs w:val="24"/>
          <w:lang w:val="en-CA"/>
        </w:rPr>
        <w:t> − 9 212 * E′</w:t>
      </w:r>
      <w:r w:rsidRPr="00C91A50">
        <w:rPr>
          <w:rFonts w:ascii="Cambria" w:eastAsia="MS Mincho" w:hAnsi="Cambria"/>
          <w:szCs w:val="24"/>
          <w:vertAlign w:val="subscript"/>
          <w:lang w:val="en-CA"/>
        </w:rPr>
        <w:t>M</w:t>
      </w:r>
      <w:r w:rsidRPr="00C91A50">
        <w:rPr>
          <w:rFonts w:ascii="Cambria" w:eastAsia="MS Mincho" w:hAnsi="Cambria"/>
          <w:szCs w:val="24"/>
          <w:lang w:val="en-CA"/>
        </w:rPr>
        <w:t> − 288 * E′</w:t>
      </w:r>
      <w:r w:rsidRPr="00C91A50">
        <w:rPr>
          <w:rFonts w:ascii="Cambria" w:eastAsia="MS Mincho" w:hAnsi="Cambria"/>
          <w:szCs w:val="24"/>
          <w:vertAlign w:val="subscript"/>
          <w:lang w:val="en-CA"/>
        </w:rPr>
        <w:t>S</w:t>
      </w:r>
      <w:r w:rsidRPr="00C91A50">
        <w:rPr>
          <w:rFonts w:ascii="Cambria" w:eastAsia="MS Mincho" w:hAnsi="Cambria"/>
          <w:szCs w:val="24"/>
          <w:lang w:val="en-CA"/>
        </w:rPr>
        <w:t> ) ÷ 4 096</w:t>
      </w:r>
      <w:r w:rsidRPr="00C91A50">
        <w:rPr>
          <w:rFonts w:ascii="Cambria" w:eastAsia="MS Mincho" w:hAnsi="Cambria"/>
          <w:szCs w:val="24"/>
          <w:lang w:val="en-CA"/>
        </w:rPr>
        <w:tab/>
        <w:t>(8</w:t>
      </w:r>
      <w:r w:rsidR="00F51C80">
        <w:rPr>
          <w:rFonts w:ascii="Cambria" w:eastAsia="MS Mincho" w:hAnsi="Cambria"/>
          <w:szCs w:val="24"/>
          <w:lang w:val="en-CA"/>
        </w:rPr>
        <w:t>5</w:t>
      </w:r>
      <w:r w:rsidRPr="00C91A50">
        <w:rPr>
          <w:rFonts w:ascii="Cambria" w:eastAsia="MS Mincho" w:hAnsi="Cambria"/>
          <w:szCs w:val="24"/>
          <w:lang w:val="en-CA"/>
        </w:rPr>
        <w:t>)</w:t>
      </w:r>
    </w:p>
    <w:tbl>
      <w:tblPr>
        <w:tblStyle w:val="TableGrid"/>
        <w:tblW w:w="0" w:type="auto"/>
        <w:tblLook w:val="04A0" w:firstRow="1" w:lastRow="0" w:firstColumn="1" w:lastColumn="0" w:noHBand="0" w:noVBand="1"/>
      </w:tblPr>
      <w:tblGrid>
        <w:gridCol w:w="655"/>
        <w:gridCol w:w="8749"/>
        <w:gridCol w:w="532"/>
      </w:tblGrid>
      <w:tr w:rsidR="00C91A50" w:rsidRPr="00C91A50" w14:paraId="5D141137" w14:textId="77777777" w:rsidTr="007E0E3E">
        <w:tc>
          <w:tcPr>
            <w:tcW w:w="675" w:type="dxa"/>
            <w:tcBorders>
              <w:top w:val="nil"/>
              <w:left w:val="nil"/>
              <w:bottom w:val="nil"/>
              <w:right w:val="nil"/>
            </w:tcBorders>
          </w:tcPr>
          <w:p w14:paraId="15690E4D"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9259" w:type="dxa"/>
            <w:gridSpan w:val="2"/>
            <w:tcBorders>
              <w:top w:val="nil"/>
              <w:left w:val="nil"/>
              <w:bottom w:val="nil"/>
              <w:right w:val="nil"/>
            </w:tcBorders>
          </w:tcPr>
          <w:p w14:paraId="7A565552" w14:textId="3BBA7C88"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In these cases, for purposes of the IC</w:t>
            </w:r>
            <w:r w:rsidRPr="00C91A50">
              <w:rPr>
                <w:rFonts w:ascii="Cambria" w:hAnsi="Cambria"/>
                <w:szCs w:val="24"/>
                <w:vertAlign w:val="subscript"/>
                <w:lang w:val="en-CA"/>
              </w:rPr>
              <w:t>T</w:t>
            </w:r>
            <w:r w:rsidRPr="00C91A50">
              <w:rPr>
                <w:rFonts w:ascii="Cambria" w:hAnsi="Cambria"/>
                <w:szCs w:val="24"/>
                <w:lang w:val="en-CA"/>
              </w:rPr>
              <w:t>C</w:t>
            </w:r>
            <w:r w:rsidRPr="00C91A50">
              <w:rPr>
                <w:rFonts w:ascii="Cambria" w:hAnsi="Cambria"/>
                <w:szCs w:val="24"/>
                <w:vertAlign w:val="subscript"/>
                <w:lang w:val="en-CA"/>
              </w:rPr>
              <w:t>P</w:t>
            </w:r>
            <w:r w:rsidRPr="00C91A50">
              <w:rPr>
                <w:rFonts w:ascii="Cambria" w:hAnsi="Cambria"/>
                <w:szCs w:val="24"/>
                <w:lang w:val="en-CA"/>
              </w:rPr>
              <w:t xml:space="preserve"> nomenclature used in </w:t>
            </w:r>
            <w:r w:rsidRPr="00C91A50">
              <w:rPr>
                <w:rFonts w:ascii="Cambria" w:eastAsia="Calibri" w:hAnsi="Cambria"/>
                <w:szCs w:val="24"/>
                <w:lang w:val="en-CA"/>
              </w:rPr>
              <w:t>Table 5</w:t>
            </w:r>
            <w:r w:rsidRPr="00C91A50">
              <w:rPr>
                <w:rFonts w:ascii="Cambria" w:eastAsia="Calibri" w:hAnsi="Cambria"/>
                <w:szCs w:val="22"/>
                <w:lang w:val="en-CA"/>
              </w:rPr>
              <w:t>, E</w:t>
            </w:r>
            <w:r w:rsidRPr="00C91A50">
              <w:rPr>
                <w:rFonts w:ascii="Cambria" w:hAnsi="Cambria"/>
                <w:szCs w:val="24"/>
                <w:lang w:val="en-CA"/>
              </w:rPr>
              <w:t>′</w:t>
            </w:r>
            <w:r w:rsidRPr="00C91A50">
              <w:rPr>
                <w:rFonts w:ascii="Cambria" w:hAnsi="Cambria"/>
                <w:szCs w:val="24"/>
                <w:vertAlign w:val="subscript"/>
                <w:lang w:val="en-CA"/>
              </w:rPr>
              <w:t>Y</w:t>
            </w:r>
            <w:r w:rsidRPr="00C91A50">
              <w:rPr>
                <w:rFonts w:ascii="Cambria" w:hAnsi="Cambria"/>
                <w:szCs w:val="24"/>
                <w:lang w:val="en-CA"/>
              </w:rPr>
              <w:t>, E′</w:t>
            </w:r>
            <w:r w:rsidRPr="00C91A50">
              <w:rPr>
                <w:rFonts w:ascii="Cambria" w:hAnsi="Cambria"/>
                <w:szCs w:val="24"/>
                <w:vertAlign w:val="subscript"/>
                <w:lang w:val="en-CA"/>
              </w:rPr>
              <w:t>PB</w:t>
            </w:r>
            <w:r w:rsidRPr="00C91A50">
              <w:rPr>
                <w:rFonts w:ascii="Cambria" w:hAnsi="Cambria"/>
                <w:szCs w:val="24"/>
                <w:lang w:val="en-CA"/>
              </w:rPr>
              <w:t>, and E′</w:t>
            </w:r>
            <w:r w:rsidRPr="00C91A50">
              <w:rPr>
                <w:rFonts w:ascii="Cambria" w:hAnsi="Cambria"/>
                <w:szCs w:val="24"/>
                <w:vertAlign w:val="subscript"/>
                <w:lang w:val="en-CA"/>
              </w:rPr>
              <w:t>PR</w:t>
            </w:r>
            <w:r w:rsidRPr="00C91A50">
              <w:rPr>
                <w:rFonts w:ascii="Cambria" w:hAnsi="Cambria"/>
                <w:szCs w:val="24"/>
                <w:lang w:val="en-CA"/>
              </w:rPr>
              <w:t xml:space="preserve"> of Formulae (</w:t>
            </w:r>
            <w:r w:rsidR="00F51C80">
              <w:rPr>
                <w:rFonts w:ascii="Cambria" w:hAnsi="Cambria"/>
                <w:szCs w:val="24"/>
                <w:lang w:val="en-CA"/>
              </w:rPr>
              <w:t>80</w:t>
            </w:r>
            <w:r w:rsidRPr="00C91A50">
              <w:rPr>
                <w:rFonts w:ascii="Cambria" w:hAnsi="Cambria"/>
                <w:szCs w:val="24"/>
                <w:lang w:val="en-CA"/>
              </w:rPr>
              <w:t>), (</w:t>
            </w:r>
            <w:r w:rsidR="00F51C80">
              <w:rPr>
                <w:rFonts w:ascii="Cambria" w:hAnsi="Cambria"/>
                <w:szCs w:val="24"/>
                <w:lang w:val="en-CA"/>
              </w:rPr>
              <w:t>81</w:t>
            </w:r>
            <w:r w:rsidRPr="00C91A50">
              <w:rPr>
                <w:rFonts w:ascii="Cambria" w:hAnsi="Cambria"/>
                <w:szCs w:val="24"/>
                <w:lang w:val="en-CA"/>
              </w:rPr>
              <w:t>), and (</w:t>
            </w:r>
            <w:r w:rsidR="00F51C80">
              <w:rPr>
                <w:rFonts w:ascii="Cambria" w:hAnsi="Cambria"/>
                <w:szCs w:val="24"/>
                <w:lang w:val="en-CA"/>
              </w:rPr>
              <w:t>82</w:t>
            </w:r>
            <w:r w:rsidRPr="00C91A50">
              <w:rPr>
                <w:rFonts w:ascii="Cambria" w:hAnsi="Cambria"/>
                <w:szCs w:val="24"/>
                <w:lang w:val="en-CA"/>
              </w:rPr>
              <w:t>) or Formulae (</w:t>
            </w:r>
            <w:r w:rsidR="00F51C80">
              <w:rPr>
                <w:rFonts w:ascii="Cambria" w:hAnsi="Cambria"/>
                <w:szCs w:val="24"/>
                <w:lang w:val="en-CA"/>
              </w:rPr>
              <w:t>83</w:t>
            </w:r>
            <w:r w:rsidRPr="00C91A50">
              <w:rPr>
                <w:rFonts w:ascii="Cambria" w:hAnsi="Cambria"/>
                <w:szCs w:val="24"/>
                <w:lang w:val="en-CA"/>
              </w:rPr>
              <w:t>), (8</w:t>
            </w:r>
            <w:r w:rsidR="00F51C80">
              <w:rPr>
                <w:rFonts w:ascii="Cambria" w:hAnsi="Cambria"/>
                <w:szCs w:val="24"/>
                <w:lang w:val="en-CA"/>
              </w:rPr>
              <w:t>4</w:t>
            </w:r>
            <w:r w:rsidRPr="00C91A50">
              <w:rPr>
                <w:rFonts w:ascii="Cambria" w:hAnsi="Cambria"/>
                <w:szCs w:val="24"/>
                <w:lang w:val="en-CA"/>
              </w:rPr>
              <w:t>), and (8</w:t>
            </w:r>
            <w:r w:rsidR="00F51C80">
              <w:rPr>
                <w:rFonts w:ascii="Cambria" w:hAnsi="Cambria"/>
                <w:szCs w:val="24"/>
                <w:lang w:val="en-CA"/>
              </w:rPr>
              <w:t>5</w:t>
            </w:r>
            <w:r w:rsidRPr="00C91A50">
              <w:rPr>
                <w:rFonts w:ascii="Cambria" w:hAnsi="Cambria"/>
                <w:szCs w:val="24"/>
                <w:lang w:val="en-CA"/>
              </w:rPr>
              <w:t>) may be referred to as I, C</w:t>
            </w:r>
            <w:r w:rsidRPr="00C91A50">
              <w:rPr>
                <w:rFonts w:ascii="Cambria" w:hAnsi="Cambria"/>
                <w:szCs w:val="24"/>
                <w:vertAlign w:val="subscript"/>
                <w:lang w:val="en-CA"/>
              </w:rPr>
              <w:t>T</w:t>
            </w:r>
            <w:r w:rsidRPr="00C91A50">
              <w:rPr>
                <w:rFonts w:ascii="Cambria" w:hAnsi="Cambria"/>
                <w:szCs w:val="24"/>
                <w:lang w:val="en-CA"/>
              </w:rPr>
              <w:t>, and C</w:t>
            </w:r>
            <w:r w:rsidRPr="00C91A50">
              <w:rPr>
                <w:rFonts w:ascii="Cambria" w:hAnsi="Cambria"/>
                <w:szCs w:val="24"/>
                <w:vertAlign w:val="subscript"/>
                <w:lang w:val="en-CA"/>
              </w:rPr>
              <w:t>P</w:t>
            </w:r>
            <w:r w:rsidRPr="00C91A50">
              <w:rPr>
                <w:rFonts w:ascii="Cambria" w:hAnsi="Cambria"/>
                <w:szCs w:val="24"/>
                <w:lang w:val="en-CA"/>
              </w:rPr>
              <w:t>, respectively. Formulae (</w:t>
            </w:r>
            <w:r w:rsidR="00F51C80">
              <w:rPr>
                <w:rFonts w:ascii="Cambria" w:hAnsi="Cambria"/>
                <w:szCs w:val="24"/>
                <w:lang w:val="en-CA"/>
              </w:rPr>
              <w:t>80</w:t>
            </w:r>
            <w:r w:rsidRPr="00C91A50">
              <w:rPr>
                <w:rFonts w:ascii="Cambria" w:hAnsi="Cambria"/>
                <w:szCs w:val="24"/>
                <w:lang w:val="en-CA"/>
              </w:rPr>
              <w:t>), (</w:t>
            </w:r>
            <w:r w:rsidR="00F51C80">
              <w:rPr>
                <w:rFonts w:ascii="Cambria" w:hAnsi="Cambria"/>
                <w:szCs w:val="24"/>
                <w:lang w:val="en-CA"/>
              </w:rPr>
              <w:t>81</w:t>
            </w:r>
            <w:r w:rsidRPr="00C91A50">
              <w:rPr>
                <w:rFonts w:ascii="Cambria" w:hAnsi="Cambria"/>
                <w:szCs w:val="24"/>
                <w:lang w:val="en-CA"/>
              </w:rPr>
              <w:t>), and (</w:t>
            </w:r>
            <w:r w:rsidR="00F51C80">
              <w:rPr>
                <w:rFonts w:ascii="Cambria" w:hAnsi="Cambria"/>
                <w:szCs w:val="24"/>
                <w:lang w:val="en-CA"/>
              </w:rPr>
              <w:t>82</w:t>
            </w:r>
            <w:r w:rsidRPr="00C91A50">
              <w:rPr>
                <w:rFonts w:ascii="Cambria" w:hAnsi="Cambria"/>
                <w:szCs w:val="24"/>
                <w:lang w:val="en-CA"/>
              </w:rPr>
              <w:t>) were designed specifically for use with TransferCharacteristics equal to 16 (PQ), and Formulae (8</w:t>
            </w:r>
            <w:r w:rsidR="00F51C80">
              <w:rPr>
                <w:rFonts w:ascii="Cambria" w:hAnsi="Cambria"/>
                <w:szCs w:val="24"/>
                <w:lang w:val="en-CA"/>
              </w:rPr>
              <w:t>3</w:t>
            </w:r>
            <w:r w:rsidRPr="00C91A50">
              <w:rPr>
                <w:rFonts w:ascii="Cambria" w:hAnsi="Cambria"/>
                <w:szCs w:val="24"/>
                <w:lang w:val="en-CA"/>
              </w:rPr>
              <w:t>), (8</w:t>
            </w:r>
            <w:r w:rsidR="00F51C80">
              <w:rPr>
                <w:rFonts w:ascii="Cambria" w:hAnsi="Cambria"/>
                <w:szCs w:val="24"/>
                <w:lang w:val="en-CA"/>
              </w:rPr>
              <w:t>4</w:t>
            </w:r>
            <w:r w:rsidRPr="00C91A50">
              <w:rPr>
                <w:rFonts w:ascii="Cambria" w:hAnsi="Cambria"/>
                <w:szCs w:val="24"/>
                <w:lang w:val="en-CA"/>
              </w:rPr>
              <w:t>), and (8</w:t>
            </w:r>
            <w:r w:rsidR="00F51C80">
              <w:rPr>
                <w:rFonts w:ascii="Cambria" w:hAnsi="Cambria"/>
                <w:szCs w:val="24"/>
                <w:lang w:val="en-CA"/>
              </w:rPr>
              <w:t>5</w:t>
            </w:r>
            <w:r w:rsidRPr="00C91A50">
              <w:rPr>
                <w:rFonts w:ascii="Cambria" w:hAnsi="Cambria"/>
                <w:szCs w:val="24"/>
                <w:lang w:val="en-CA"/>
              </w:rPr>
              <w:t>) were designed specifically for use with TransferCharacteristics equal to 18 (HLG).</w:t>
            </w:r>
          </w:p>
        </w:tc>
      </w:tr>
      <w:tr w:rsidR="000B106C" w:rsidRPr="00C91A50" w14:paraId="740D8E54" w14:textId="77777777" w:rsidTr="007E0E3E">
        <w:trPr>
          <w:gridAfter w:val="1"/>
          <w:wAfter w:w="576" w:type="dxa"/>
        </w:trPr>
        <w:tc>
          <w:tcPr>
            <w:tcW w:w="675" w:type="dxa"/>
            <w:tcBorders>
              <w:top w:val="nil"/>
              <w:left w:val="nil"/>
              <w:bottom w:val="nil"/>
              <w:right w:val="nil"/>
            </w:tcBorders>
          </w:tcPr>
          <w:p w14:paraId="46EACD7C" w14:textId="67BDB02F" w:rsidR="00FA438D" w:rsidRPr="00C91A50" w:rsidRDefault="00FA438D" w:rsidP="00FA438D">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hAnsi="Cambria"/>
                <w:szCs w:val="24"/>
                <w:lang w:val="en-CA"/>
              </w:rPr>
            </w:pPr>
            <w:r w:rsidRPr="00C91A50">
              <w:rPr>
                <w:rFonts w:ascii="Cambria" w:hAnsi="Cambria"/>
                <w:szCs w:val="24"/>
                <w:lang w:val="en-CA"/>
              </w:rPr>
              <w:t>—</w:t>
            </w:r>
          </w:p>
        </w:tc>
        <w:tc>
          <w:tcPr>
            <w:tcW w:w="9259" w:type="dxa"/>
            <w:tcBorders>
              <w:top w:val="nil"/>
              <w:left w:val="nil"/>
              <w:bottom w:val="nil"/>
              <w:right w:val="nil"/>
            </w:tcBorders>
          </w:tcPr>
          <w:p w14:paraId="38D9DF1F" w14:textId="5BF5CB34" w:rsidR="00FA438D" w:rsidRPr="00C91A50" w:rsidRDefault="00FA438D" w:rsidP="00FA438D">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hAnsi="Cambria"/>
                <w:szCs w:val="24"/>
                <w:lang w:val="en-CA"/>
              </w:rPr>
            </w:pPr>
            <w:r w:rsidRPr="00C91A50">
              <w:rPr>
                <w:rFonts w:ascii="Cambria" w:hAnsi="Cambria"/>
                <w:szCs w:val="24"/>
                <w:lang w:val="en-CA"/>
              </w:rPr>
              <w:t>Otherwise</w:t>
            </w:r>
            <w:r>
              <w:rPr>
                <w:rFonts w:ascii="Cambria" w:hAnsi="Cambria"/>
                <w:szCs w:val="24"/>
                <w:lang w:val="en-CA"/>
              </w:rPr>
              <w:t xml:space="preserve"> (</w:t>
            </w:r>
            <w:r w:rsidRPr="00C91A50">
              <w:rPr>
                <w:rFonts w:ascii="Cambria" w:hAnsi="Cambria"/>
                <w:szCs w:val="24"/>
                <w:lang w:val="en-CA"/>
              </w:rPr>
              <w:t>MatrixCoefficients is equal to 1</w:t>
            </w:r>
            <w:r>
              <w:rPr>
                <w:rFonts w:ascii="Cambria" w:hAnsi="Cambria"/>
                <w:szCs w:val="24"/>
                <w:lang w:val="en-CA"/>
              </w:rPr>
              <w:t>7)</w:t>
            </w:r>
            <w:r w:rsidRPr="00C91A50">
              <w:rPr>
                <w:rFonts w:ascii="Cambria" w:hAnsi="Cambria"/>
                <w:szCs w:val="24"/>
                <w:lang w:val="en-CA"/>
              </w:rPr>
              <w:t>, the following applies:</w:t>
            </w:r>
          </w:p>
        </w:tc>
      </w:tr>
    </w:tbl>
    <w:p w14:paraId="121389C7" w14:textId="7D730B8D" w:rsidR="00FA438D" w:rsidRPr="00C91A50" w:rsidRDefault="00FA438D" w:rsidP="00FA438D">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Y</w:t>
      </w:r>
      <w:r w:rsidRPr="00C91A50">
        <w:rPr>
          <w:rFonts w:ascii="Cambria" w:eastAsia="MS Mincho" w:hAnsi="Cambria"/>
          <w:szCs w:val="24"/>
          <w:lang w:val="en-CA"/>
        </w:rPr>
        <w:t> = </w:t>
      </w:r>
      <w:r>
        <w:rPr>
          <w:rFonts w:ascii="Cambria" w:eastAsia="MS Mincho" w:hAnsi="Cambria"/>
          <w:szCs w:val="24"/>
          <w:lang w:val="en-CA"/>
        </w:rPr>
        <w:t>( 1 638 * </w:t>
      </w:r>
      <w:r w:rsidRPr="00C91A50">
        <w:rPr>
          <w:rFonts w:ascii="Cambria" w:eastAsia="MS Mincho" w:hAnsi="Cambria"/>
          <w:szCs w:val="24"/>
          <w:lang w:val="en-CA"/>
        </w:rPr>
        <w:t>E′</w:t>
      </w:r>
      <w:r w:rsidRPr="00C91A50">
        <w:rPr>
          <w:rFonts w:ascii="Cambria" w:eastAsia="MS Mincho" w:hAnsi="Cambria"/>
          <w:szCs w:val="24"/>
          <w:vertAlign w:val="subscript"/>
          <w:lang w:val="en-CA"/>
        </w:rPr>
        <w:t>L</w:t>
      </w:r>
      <w:r w:rsidRPr="00C91A50">
        <w:rPr>
          <w:rFonts w:ascii="Cambria" w:eastAsia="MS Mincho" w:hAnsi="Cambria"/>
          <w:szCs w:val="24"/>
          <w:lang w:val="en-CA"/>
        </w:rPr>
        <w:t> + </w:t>
      </w:r>
      <w:r>
        <w:rPr>
          <w:rFonts w:ascii="Cambria" w:eastAsia="MS Mincho" w:hAnsi="Cambria"/>
          <w:szCs w:val="24"/>
          <w:lang w:val="en-CA"/>
        </w:rPr>
        <w:t>1 638 * </w:t>
      </w:r>
      <w:r w:rsidRPr="00C91A50">
        <w:rPr>
          <w:rFonts w:ascii="Cambria" w:eastAsia="MS Mincho" w:hAnsi="Cambria"/>
          <w:szCs w:val="24"/>
          <w:lang w:val="en-CA"/>
        </w:rPr>
        <w:t>E′</w:t>
      </w:r>
      <w:r w:rsidRPr="00C91A50">
        <w:rPr>
          <w:rFonts w:ascii="Cambria" w:eastAsia="MS Mincho" w:hAnsi="Cambria"/>
          <w:szCs w:val="24"/>
          <w:vertAlign w:val="subscript"/>
          <w:lang w:val="en-CA"/>
        </w:rPr>
        <w:t>M</w:t>
      </w:r>
      <w:r w:rsidRPr="00C91A50">
        <w:rPr>
          <w:rFonts w:ascii="Cambria" w:eastAsia="MS Mincho" w:hAnsi="Cambria"/>
          <w:szCs w:val="24"/>
          <w:lang w:val="en-CA"/>
        </w:rPr>
        <w:t> </w:t>
      </w:r>
      <w:r>
        <w:rPr>
          <w:rFonts w:ascii="Cambria" w:eastAsia="MS Mincho" w:hAnsi="Cambria"/>
          <w:szCs w:val="24"/>
          <w:lang w:val="en-CA"/>
        </w:rPr>
        <w:t>+ </w:t>
      </w:r>
      <w:r w:rsidR="00277D75">
        <w:rPr>
          <w:rFonts w:ascii="Cambria" w:eastAsia="MS Mincho" w:hAnsi="Cambria"/>
          <w:szCs w:val="24"/>
          <w:lang w:val="en-CA"/>
        </w:rPr>
        <w:t>820 * </w:t>
      </w:r>
      <w:r w:rsidRPr="00C91A50">
        <w:rPr>
          <w:rFonts w:ascii="Cambria" w:eastAsia="MS Mincho" w:hAnsi="Cambria"/>
          <w:szCs w:val="24"/>
          <w:lang w:val="en-CA"/>
        </w:rPr>
        <w:t>E′</w:t>
      </w:r>
      <w:r w:rsidRPr="00C91A50">
        <w:rPr>
          <w:rFonts w:ascii="Cambria" w:eastAsia="MS Mincho" w:hAnsi="Cambria"/>
          <w:szCs w:val="24"/>
          <w:vertAlign w:val="subscript"/>
          <w:lang w:val="en-CA"/>
        </w:rPr>
        <w:t>S</w:t>
      </w:r>
      <w:r w:rsidRPr="00C91A50">
        <w:rPr>
          <w:rFonts w:ascii="Cambria" w:eastAsia="MS Mincho" w:hAnsi="Cambria"/>
          <w:szCs w:val="24"/>
          <w:lang w:val="en-CA"/>
        </w:rPr>
        <w:t> ) ÷ 4 096</w:t>
      </w:r>
      <w:r w:rsidRPr="00C91A50">
        <w:rPr>
          <w:rFonts w:ascii="Cambria" w:eastAsia="MS Mincho" w:hAnsi="Cambria"/>
          <w:szCs w:val="24"/>
          <w:lang w:val="en-CA"/>
        </w:rPr>
        <w:tab/>
        <w:t>(</w:t>
      </w:r>
      <w:r w:rsidR="00277D75">
        <w:rPr>
          <w:rFonts w:ascii="Cambria" w:eastAsia="MS Mincho" w:hAnsi="Cambria"/>
          <w:szCs w:val="24"/>
          <w:lang w:val="en-CA"/>
        </w:rPr>
        <w:t>8</w:t>
      </w:r>
      <w:r w:rsidR="00F51C80">
        <w:rPr>
          <w:rFonts w:ascii="Cambria" w:eastAsia="MS Mincho" w:hAnsi="Cambria"/>
          <w:szCs w:val="24"/>
          <w:lang w:val="en-CA"/>
        </w:rPr>
        <w:t>6</w:t>
      </w:r>
      <w:r w:rsidRPr="00C91A50">
        <w:rPr>
          <w:rFonts w:ascii="Cambria" w:eastAsia="MS Mincho" w:hAnsi="Cambria"/>
          <w:szCs w:val="24"/>
          <w:lang w:val="en-CA"/>
        </w:rPr>
        <w:t>)</w:t>
      </w:r>
    </w:p>
    <w:p w14:paraId="129953EA" w14:textId="2B65C123" w:rsidR="00FA438D" w:rsidRPr="00C91A50" w:rsidRDefault="00FA438D" w:rsidP="00FA438D">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PB</w:t>
      </w:r>
      <w:r w:rsidRPr="00C91A50">
        <w:rPr>
          <w:rFonts w:ascii="Cambria" w:eastAsia="MS Mincho" w:hAnsi="Cambria"/>
          <w:szCs w:val="24"/>
          <w:lang w:val="en-CA"/>
        </w:rPr>
        <w:t> = ( </w:t>
      </w:r>
      <w:r>
        <w:rPr>
          <w:rFonts w:ascii="Cambria" w:eastAsia="MS Mincho" w:hAnsi="Cambria"/>
          <w:szCs w:val="24"/>
          <w:lang w:val="en-CA"/>
        </w:rPr>
        <w:t>18 248</w:t>
      </w:r>
      <w:r w:rsidRPr="00C91A50">
        <w:rPr>
          <w:rFonts w:ascii="Cambria" w:eastAsia="MS Mincho" w:hAnsi="Cambria"/>
          <w:szCs w:val="24"/>
          <w:lang w:val="en-CA"/>
        </w:rPr>
        <w:t> * E′</w:t>
      </w:r>
      <w:r w:rsidRPr="00C91A50">
        <w:rPr>
          <w:rFonts w:ascii="Cambria" w:eastAsia="MS Mincho" w:hAnsi="Cambria"/>
          <w:szCs w:val="24"/>
          <w:vertAlign w:val="subscript"/>
          <w:lang w:val="en-CA"/>
        </w:rPr>
        <w:t>L</w:t>
      </w:r>
      <w:r w:rsidRPr="00C91A50">
        <w:rPr>
          <w:rFonts w:ascii="Cambria" w:eastAsia="MS Mincho" w:hAnsi="Cambria"/>
          <w:szCs w:val="24"/>
          <w:lang w:val="en-CA"/>
        </w:rPr>
        <w:t> </w:t>
      </w:r>
      <w:r w:rsidR="00277D75">
        <w:rPr>
          <w:rFonts w:ascii="Cambria" w:eastAsia="MS Mincho" w:hAnsi="Cambria"/>
          <w:szCs w:val="24"/>
          <w:lang w:val="en-CA"/>
        </w:rPr>
        <w:t>−</w:t>
      </w:r>
      <w:r w:rsidRPr="00C91A50">
        <w:rPr>
          <w:rFonts w:ascii="Cambria" w:eastAsia="MS Mincho" w:hAnsi="Cambria"/>
          <w:szCs w:val="24"/>
          <w:lang w:val="en-CA"/>
        </w:rPr>
        <w:t> 1</w:t>
      </w:r>
      <w:r>
        <w:rPr>
          <w:rFonts w:ascii="Cambria" w:eastAsia="MS Mincho" w:hAnsi="Cambria"/>
          <w:szCs w:val="24"/>
          <w:lang w:val="en-CA"/>
        </w:rPr>
        <w:t>9</w:t>
      </w:r>
      <w:r w:rsidRPr="00C91A50">
        <w:rPr>
          <w:rFonts w:ascii="Cambria" w:eastAsia="MS Mincho" w:hAnsi="Cambria"/>
          <w:szCs w:val="24"/>
          <w:lang w:val="en-CA"/>
        </w:rPr>
        <w:t> </w:t>
      </w:r>
      <w:r>
        <w:rPr>
          <w:rFonts w:ascii="Cambria" w:eastAsia="MS Mincho" w:hAnsi="Cambria"/>
          <w:szCs w:val="24"/>
          <w:lang w:val="en-CA"/>
        </w:rPr>
        <w:t>870</w:t>
      </w:r>
      <w:r w:rsidRPr="00C91A50">
        <w:rPr>
          <w:rFonts w:ascii="Cambria" w:eastAsia="MS Mincho" w:hAnsi="Cambria"/>
          <w:szCs w:val="24"/>
          <w:lang w:val="en-CA"/>
        </w:rPr>
        <w:t> * E′</w:t>
      </w:r>
      <w:r w:rsidRPr="00C91A50">
        <w:rPr>
          <w:rFonts w:ascii="Cambria" w:eastAsia="MS Mincho" w:hAnsi="Cambria"/>
          <w:szCs w:val="24"/>
          <w:vertAlign w:val="subscript"/>
          <w:lang w:val="en-CA"/>
        </w:rPr>
        <w:t>M</w:t>
      </w:r>
      <w:r w:rsidRPr="00C91A50">
        <w:rPr>
          <w:rFonts w:ascii="Cambria" w:eastAsia="MS Mincho" w:hAnsi="Cambria"/>
          <w:szCs w:val="24"/>
          <w:lang w:val="en-CA"/>
        </w:rPr>
        <w:t> + </w:t>
      </w:r>
      <w:r w:rsidR="00277D75">
        <w:rPr>
          <w:rFonts w:ascii="Cambria" w:eastAsia="MS Mincho" w:hAnsi="Cambria"/>
          <w:szCs w:val="24"/>
          <w:lang w:val="en-CA"/>
        </w:rPr>
        <w:t>1</w:t>
      </w:r>
      <w:r w:rsidRPr="00C91A50">
        <w:rPr>
          <w:rFonts w:ascii="Cambria" w:eastAsia="MS Mincho" w:hAnsi="Cambria"/>
          <w:szCs w:val="24"/>
          <w:lang w:val="en-CA"/>
        </w:rPr>
        <w:t> </w:t>
      </w:r>
      <w:r w:rsidR="00277D75">
        <w:rPr>
          <w:rFonts w:ascii="Cambria" w:eastAsia="MS Mincho" w:hAnsi="Cambria"/>
          <w:szCs w:val="24"/>
          <w:lang w:val="en-CA"/>
        </w:rPr>
        <w:t>622</w:t>
      </w:r>
      <w:r w:rsidRPr="00C91A50">
        <w:rPr>
          <w:rFonts w:ascii="Cambria" w:eastAsia="MS Mincho" w:hAnsi="Cambria"/>
          <w:szCs w:val="24"/>
          <w:lang w:val="en-CA"/>
        </w:rPr>
        <w:t> * E′</w:t>
      </w:r>
      <w:r w:rsidRPr="00C91A50">
        <w:rPr>
          <w:rFonts w:ascii="Cambria" w:eastAsia="MS Mincho" w:hAnsi="Cambria"/>
          <w:szCs w:val="24"/>
          <w:vertAlign w:val="subscript"/>
          <w:lang w:val="en-CA"/>
        </w:rPr>
        <w:t>S</w:t>
      </w:r>
      <w:r w:rsidRPr="00C91A50">
        <w:rPr>
          <w:rFonts w:ascii="Cambria" w:eastAsia="MS Mincho" w:hAnsi="Cambria"/>
          <w:szCs w:val="24"/>
          <w:lang w:val="en-CA"/>
        </w:rPr>
        <w:t> ) ÷ 4 096</w:t>
      </w:r>
      <w:r w:rsidRPr="00C91A50">
        <w:rPr>
          <w:rFonts w:ascii="Cambria" w:eastAsia="MS Mincho" w:hAnsi="Cambria"/>
          <w:szCs w:val="24"/>
          <w:lang w:val="en-CA"/>
        </w:rPr>
        <w:tab/>
        <w:t>(</w:t>
      </w:r>
      <w:r w:rsidR="00277D75">
        <w:rPr>
          <w:rFonts w:ascii="Cambria" w:eastAsia="MS Mincho" w:hAnsi="Cambria"/>
          <w:szCs w:val="24"/>
          <w:lang w:val="en-CA"/>
        </w:rPr>
        <w:t>8</w:t>
      </w:r>
      <w:r w:rsidR="00F51C80">
        <w:rPr>
          <w:rFonts w:ascii="Cambria" w:eastAsia="MS Mincho" w:hAnsi="Cambria"/>
          <w:szCs w:val="24"/>
          <w:lang w:val="en-CA"/>
        </w:rPr>
        <w:t>7</w:t>
      </w:r>
      <w:r w:rsidRPr="00C91A50">
        <w:rPr>
          <w:rFonts w:ascii="Cambria" w:eastAsia="MS Mincho" w:hAnsi="Cambria"/>
          <w:szCs w:val="24"/>
          <w:lang w:val="en-CA"/>
        </w:rPr>
        <w:t>)</w:t>
      </w:r>
    </w:p>
    <w:p w14:paraId="1F34E976" w14:textId="51BA795A" w:rsidR="00FA438D" w:rsidRDefault="00FA438D" w:rsidP="00FA438D">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 w:val="right" w:pos="9749"/>
        </w:tabs>
        <w:overflowPunct/>
        <w:spacing w:before="0" w:after="220" w:line="240" w:lineRule="atLeast"/>
        <w:ind w:left="403"/>
        <w:jc w:val="left"/>
        <w:textAlignment w:val="auto"/>
        <w:rPr>
          <w:rFonts w:ascii="Cambria" w:eastAsia="MS Mincho" w:hAnsi="Cambria"/>
          <w:szCs w:val="24"/>
          <w:lang w:val="en-CA"/>
        </w:rPr>
      </w:pPr>
      <w:r w:rsidRPr="00C91A50">
        <w:rPr>
          <w:rFonts w:ascii="Cambria" w:eastAsia="MS Mincho" w:hAnsi="Cambria"/>
          <w:szCs w:val="24"/>
          <w:lang w:val="en-CA"/>
        </w:rPr>
        <w:t>E′</w:t>
      </w:r>
      <w:r w:rsidRPr="00C91A50">
        <w:rPr>
          <w:rFonts w:ascii="Cambria" w:eastAsia="MS Mincho" w:hAnsi="Cambria"/>
          <w:szCs w:val="24"/>
          <w:vertAlign w:val="subscript"/>
          <w:lang w:val="en-CA"/>
        </w:rPr>
        <w:t>PR</w:t>
      </w:r>
      <w:r w:rsidRPr="00C91A50">
        <w:rPr>
          <w:rFonts w:ascii="Cambria" w:eastAsia="MS Mincho" w:hAnsi="Cambria"/>
          <w:szCs w:val="24"/>
          <w:lang w:val="en-CA"/>
        </w:rPr>
        <w:t> = ( </w:t>
      </w:r>
      <w:r w:rsidR="00277D75">
        <w:rPr>
          <w:rFonts w:ascii="Cambria" w:eastAsia="MS Mincho" w:hAnsi="Cambria"/>
          <w:szCs w:val="24"/>
          <w:lang w:val="en-CA"/>
        </w:rPr>
        <w:t>3</w:t>
      </w:r>
      <w:r w:rsidRPr="00C91A50">
        <w:rPr>
          <w:rFonts w:ascii="Cambria" w:eastAsia="MS Mincho" w:hAnsi="Cambria"/>
          <w:szCs w:val="24"/>
          <w:lang w:val="en-CA"/>
        </w:rPr>
        <w:t> </w:t>
      </w:r>
      <w:r w:rsidR="00277D75">
        <w:rPr>
          <w:rFonts w:ascii="Cambria" w:eastAsia="MS Mincho" w:hAnsi="Cambria"/>
          <w:szCs w:val="24"/>
          <w:lang w:val="en-CA"/>
        </w:rPr>
        <w:t>300</w:t>
      </w:r>
      <w:r w:rsidRPr="00C91A50">
        <w:rPr>
          <w:rFonts w:ascii="Cambria" w:eastAsia="MS Mincho" w:hAnsi="Cambria"/>
          <w:szCs w:val="24"/>
          <w:lang w:val="en-CA"/>
        </w:rPr>
        <w:t> * E′</w:t>
      </w:r>
      <w:r w:rsidRPr="00C91A50">
        <w:rPr>
          <w:rFonts w:ascii="Cambria" w:eastAsia="MS Mincho" w:hAnsi="Cambria"/>
          <w:szCs w:val="24"/>
          <w:vertAlign w:val="subscript"/>
          <w:lang w:val="en-CA"/>
        </w:rPr>
        <w:t>L</w:t>
      </w:r>
      <w:r w:rsidRPr="00C91A50">
        <w:rPr>
          <w:rFonts w:ascii="Cambria" w:eastAsia="MS Mincho" w:hAnsi="Cambria"/>
          <w:szCs w:val="24"/>
          <w:lang w:val="en-CA"/>
        </w:rPr>
        <w:t> </w:t>
      </w:r>
      <w:del w:id="365" w:author="Gary Sullivan" w:date="2023-02-14T11:59:00Z">
        <w:r w:rsidR="00277D75" w:rsidDel="0064029A">
          <w:rPr>
            <w:rFonts w:ascii="Cambria" w:eastAsia="MS Mincho" w:hAnsi="Cambria"/>
            <w:szCs w:val="24"/>
            <w:lang w:val="en-CA"/>
          </w:rPr>
          <w:delText>−</w:delText>
        </w:r>
      </w:del>
      <w:ins w:id="366" w:author="Gary Sullivan" w:date="2023-02-14T11:59:00Z">
        <w:r w:rsidR="0064029A">
          <w:rPr>
            <w:rFonts w:ascii="Cambria" w:eastAsia="MS Mincho" w:hAnsi="Cambria"/>
            <w:szCs w:val="24"/>
            <w:lang w:val="en-CA"/>
          </w:rPr>
          <w:t>+</w:t>
        </w:r>
      </w:ins>
      <w:r w:rsidRPr="00C91A50">
        <w:rPr>
          <w:rFonts w:ascii="Cambria" w:eastAsia="MS Mincho" w:hAnsi="Cambria"/>
          <w:szCs w:val="24"/>
          <w:lang w:val="en-CA"/>
        </w:rPr>
        <w:t> 1 </w:t>
      </w:r>
      <w:r w:rsidR="00277D75">
        <w:rPr>
          <w:rFonts w:ascii="Cambria" w:eastAsia="MS Mincho" w:hAnsi="Cambria"/>
          <w:szCs w:val="24"/>
          <w:lang w:val="en-CA"/>
        </w:rPr>
        <w:t>463</w:t>
      </w:r>
      <w:r w:rsidRPr="00C91A50">
        <w:rPr>
          <w:rFonts w:ascii="Cambria" w:eastAsia="MS Mincho" w:hAnsi="Cambria"/>
          <w:szCs w:val="24"/>
          <w:lang w:val="en-CA"/>
        </w:rPr>
        <w:t> * E′</w:t>
      </w:r>
      <w:r w:rsidRPr="00C91A50">
        <w:rPr>
          <w:rFonts w:ascii="Cambria" w:eastAsia="MS Mincho" w:hAnsi="Cambria"/>
          <w:szCs w:val="24"/>
          <w:vertAlign w:val="subscript"/>
          <w:lang w:val="en-CA"/>
        </w:rPr>
        <w:t>M</w:t>
      </w:r>
      <w:r w:rsidRPr="00C91A50">
        <w:rPr>
          <w:rFonts w:ascii="Cambria" w:eastAsia="MS Mincho" w:hAnsi="Cambria"/>
          <w:szCs w:val="24"/>
          <w:lang w:val="en-CA"/>
        </w:rPr>
        <w:t> </w:t>
      </w:r>
      <w:r w:rsidR="00277D75">
        <w:rPr>
          <w:rFonts w:ascii="Cambria" w:eastAsia="MS Mincho" w:hAnsi="Cambria"/>
          <w:szCs w:val="24"/>
          <w:lang w:val="en-CA"/>
        </w:rPr>
        <w:t>−</w:t>
      </w:r>
      <w:r w:rsidRPr="00C91A50">
        <w:rPr>
          <w:rFonts w:ascii="Cambria" w:eastAsia="MS Mincho" w:hAnsi="Cambria"/>
          <w:szCs w:val="24"/>
          <w:lang w:val="en-CA"/>
        </w:rPr>
        <w:t> </w:t>
      </w:r>
      <w:r w:rsidR="00277D75">
        <w:rPr>
          <w:rFonts w:ascii="Cambria" w:eastAsia="MS Mincho" w:hAnsi="Cambria"/>
          <w:szCs w:val="24"/>
          <w:lang w:val="en-CA"/>
        </w:rPr>
        <w:t>4 763</w:t>
      </w:r>
      <w:r w:rsidRPr="00C91A50">
        <w:rPr>
          <w:rFonts w:ascii="Cambria" w:eastAsia="MS Mincho" w:hAnsi="Cambria"/>
          <w:szCs w:val="24"/>
          <w:lang w:val="en-CA"/>
        </w:rPr>
        <w:t> * E′</w:t>
      </w:r>
      <w:r w:rsidRPr="00C91A50">
        <w:rPr>
          <w:rFonts w:ascii="Cambria" w:eastAsia="MS Mincho" w:hAnsi="Cambria"/>
          <w:szCs w:val="24"/>
          <w:vertAlign w:val="subscript"/>
          <w:lang w:val="en-CA"/>
        </w:rPr>
        <w:t>S</w:t>
      </w:r>
      <w:r w:rsidRPr="00C91A50">
        <w:rPr>
          <w:rFonts w:ascii="Cambria" w:eastAsia="MS Mincho" w:hAnsi="Cambria"/>
          <w:szCs w:val="24"/>
          <w:lang w:val="en-CA"/>
        </w:rPr>
        <w:t> ) ÷ 4 096</w:t>
      </w:r>
      <w:r w:rsidRPr="00C91A50">
        <w:rPr>
          <w:rFonts w:ascii="Cambria" w:eastAsia="MS Mincho" w:hAnsi="Cambria"/>
          <w:szCs w:val="24"/>
          <w:lang w:val="en-CA"/>
        </w:rPr>
        <w:tab/>
        <w:t>(</w:t>
      </w:r>
      <w:r w:rsidR="00277D75">
        <w:rPr>
          <w:rFonts w:ascii="Cambria" w:eastAsia="MS Mincho" w:hAnsi="Cambria"/>
          <w:szCs w:val="24"/>
          <w:lang w:val="en-CA"/>
        </w:rPr>
        <w:t>8</w:t>
      </w:r>
      <w:r w:rsidR="00F51C80">
        <w:rPr>
          <w:rFonts w:ascii="Cambria" w:eastAsia="MS Mincho" w:hAnsi="Cambria"/>
          <w:szCs w:val="24"/>
          <w:lang w:val="en-CA"/>
        </w:rPr>
        <w:t>8</w:t>
      </w:r>
      <w:r w:rsidRPr="00C91A50">
        <w:rPr>
          <w:rFonts w:ascii="Cambria" w:eastAsia="MS Mincho" w:hAnsi="Cambria"/>
          <w:szCs w:val="24"/>
          <w:lang w:val="en-CA"/>
        </w:rPr>
        <w:t>)</w:t>
      </w:r>
    </w:p>
    <w:tbl>
      <w:tblPr>
        <w:tblStyle w:val="TableGrid"/>
        <w:tblW w:w="0" w:type="auto"/>
        <w:tblLook w:val="04A0" w:firstRow="1" w:lastRow="0" w:firstColumn="1" w:lastColumn="0" w:noHBand="0" w:noVBand="1"/>
      </w:tblPr>
      <w:tblGrid>
        <w:gridCol w:w="675"/>
        <w:gridCol w:w="9259"/>
      </w:tblGrid>
      <w:tr w:rsidR="000B106C" w:rsidRPr="00C91A50" w14:paraId="1A4EA253" w14:textId="77777777" w:rsidTr="007E0E3E">
        <w:tc>
          <w:tcPr>
            <w:tcW w:w="675" w:type="dxa"/>
            <w:tcBorders>
              <w:top w:val="nil"/>
              <w:left w:val="nil"/>
              <w:bottom w:val="nil"/>
              <w:right w:val="nil"/>
            </w:tcBorders>
          </w:tcPr>
          <w:p w14:paraId="09487135" w14:textId="77777777" w:rsidR="001B5AFC" w:rsidRPr="00C91A50" w:rsidRDefault="001B5AFC" w:rsidP="007E0E3E">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w:t>
            </w:r>
          </w:p>
        </w:tc>
        <w:tc>
          <w:tcPr>
            <w:tcW w:w="9259" w:type="dxa"/>
            <w:tcBorders>
              <w:top w:val="nil"/>
              <w:left w:val="nil"/>
              <w:bottom w:val="nil"/>
              <w:right w:val="nil"/>
            </w:tcBorders>
          </w:tcPr>
          <w:p w14:paraId="3B2BC36A" w14:textId="21C56609" w:rsidR="001B5AFC" w:rsidRPr="00C91A50" w:rsidRDefault="001B5AFC" w:rsidP="007E0E3E">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2381"/>
                <w:tab w:val="left" w:pos="2778"/>
                <w:tab w:val="left" w:pos="3175"/>
                <w:tab w:val="left" w:pos="3572"/>
              </w:tabs>
              <w:overflowPunct/>
              <w:spacing w:before="0" w:after="120" w:line="240" w:lineRule="atLeast"/>
              <w:textAlignment w:val="auto"/>
              <w:rPr>
                <w:rFonts w:ascii="Cambria" w:eastAsia="Calibri" w:hAnsi="Cambria"/>
                <w:szCs w:val="22"/>
                <w:lang w:val="en-CA"/>
              </w:rPr>
            </w:pPr>
            <w:r w:rsidRPr="00C91A50">
              <w:rPr>
                <w:rFonts w:ascii="Cambria" w:hAnsi="Cambria"/>
                <w:szCs w:val="24"/>
                <w:lang w:val="en-CA"/>
              </w:rPr>
              <w:t xml:space="preserve">In </w:t>
            </w:r>
            <w:r>
              <w:rPr>
                <w:rFonts w:ascii="Cambria" w:hAnsi="Cambria"/>
                <w:szCs w:val="24"/>
                <w:lang w:val="en-CA"/>
              </w:rPr>
              <w:t>this</w:t>
            </w:r>
            <w:r w:rsidRPr="00C91A50">
              <w:rPr>
                <w:rFonts w:ascii="Cambria" w:hAnsi="Cambria"/>
                <w:szCs w:val="24"/>
                <w:lang w:val="en-CA"/>
              </w:rPr>
              <w:t xml:space="preserve"> case, for purposes of the </w:t>
            </w:r>
            <w:del w:id="367" w:author="Gary Sullivan" w:date="2023-03-07T11:06:00Z">
              <w:r w:rsidDel="004E496B">
                <w:rPr>
                  <w:rFonts w:ascii="Cambria" w:hAnsi="Cambria"/>
                  <w:szCs w:val="24"/>
                  <w:lang w:val="en-CA"/>
                </w:rPr>
                <w:delText>ITP</w:delText>
              </w:r>
              <w:r w:rsidRPr="00C91A50" w:rsidDel="004E496B">
                <w:rPr>
                  <w:rFonts w:ascii="Cambria" w:hAnsi="Cambria"/>
                  <w:szCs w:val="24"/>
                  <w:lang w:val="en-CA"/>
                </w:rPr>
                <w:delText xml:space="preserve"> </w:delText>
              </w:r>
            </w:del>
            <w:ins w:id="368" w:author="Gary Sullivan" w:date="2023-03-07T11:06:00Z">
              <w:r w:rsidR="004E496B">
                <w:rPr>
                  <w:rFonts w:ascii="Cambria" w:hAnsi="Cambria"/>
                  <w:szCs w:val="24"/>
                  <w:lang w:val="en-CA"/>
                </w:rPr>
                <w:t>IPT</w:t>
              </w:r>
              <w:r w:rsidR="004E496B" w:rsidRPr="00C91A50">
                <w:rPr>
                  <w:rFonts w:ascii="Cambria" w:hAnsi="Cambria"/>
                  <w:szCs w:val="24"/>
                  <w:lang w:val="en-CA"/>
                </w:rPr>
                <w:t xml:space="preserve"> </w:t>
              </w:r>
            </w:ins>
            <w:r w:rsidRPr="00C91A50">
              <w:rPr>
                <w:rFonts w:ascii="Cambria" w:hAnsi="Cambria"/>
                <w:szCs w:val="24"/>
                <w:lang w:val="en-CA"/>
              </w:rPr>
              <w:t xml:space="preserve">nomenclature used in </w:t>
            </w:r>
            <w:r w:rsidRPr="00C91A50">
              <w:rPr>
                <w:rFonts w:ascii="Cambria" w:eastAsia="Calibri" w:hAnsi="Cambria"/>
                <w:szCs w:val="24"/>
                <w:lang w:val="en-CA"/>
              </w:rPr>
              <w:t>Table </w:t>
            </w:r>
            <w:r>
              <w:rPr>
                <w:rFonts w:ascii="Cambria" w:eastAsia="Calibri" w:hAnsi="Cambria"/>
                <w:szCs w:val="24"/>
                <w:lang w:val="en-CA"/>
              </w:rPr>
              <w:t>E.</w:t>
            </w:r>
            <w:r w:rsidRPr="00C91A50">
              <w:rPr>
                <w:rFonts w:ascii="Cambria" w:eastAsia="Calibri" w:hAnsi="Cambria"/>
                <w:szCs w:val="24"/>
                <w:lang w:val="en-CA"/>
              </w:rPr>
              <w:t>5</w:t>
            </w:r>
            <w:r w:rsidRPr="00C91A50">
              <w:rPr>
                <w:rFonts w:ascii="Cambria" w:eastAsia="Calibri" w:hAnsi="Cambria"/>
                <w:szCs w:val="22"/>
                <w:lang w:val="en-CA"/>
              </w:rPr>
              <w:t>, E</w:t>
            </w:r>
            <w:r w:rsidRPr="00C91A50">
              <w:rPr>
                <w:rFonts w:ascii="Cambria" w:hAnsi="Cambria"/>
                <w:szCs w:val="24"/>
                <w:lang w:val="en-CA"/>
              </w:rPr>
              <w:t>′</w:t>
            </w:r>
            <w:r w:rsidRPr="00C91A50">
              <w:rPr>
                <w:rFonts w:ascii="Cambria" w:hAnsi="Cambria"/>
                <w:szCs w:val="24"/>
                <w:vertAlign w:val="subscript"/>
                <w:lang w:val="en-CA"/>
              </w:rPr>
              <w:t>Y</w:t>
            </w:r>
            <w:r w:rsidRPr="00C91A50">
              <w:rPr>
                <w:rFonts w:ascii="Cambria" w:hAnsi="Cambria"/>
                <w:szCs w:val="24"/>
                <w:lang w:val="en-CA"/>
              </w:rPr>
              <w:t>, E′</w:t>
            </w:r>
            <w:r w:rsidRPr="00C91A50">
              <w:rPr>
                <w:rFonts w:ascii="Cambria" w:hAnsi="Cambria"/>
                <w:szCs w:val="24"/>
                <w:vertAlign w:val="subscript"/>
                <w:lang w:val="en-CA"/>
              </w:rPr>
              <w:t>PB</w:t>
            </w:r>
            <w:r w:rsidRPr="00C91A50">
              <w:rPr>
                <w:rFonts w:ascii="Cambria" w:hAnsi="Cambria"/>
                <w:szCs w:val="24"/>
                <w:lang w:val="en-CA"/>
              </w:rPr>
              <w:t>, and E′</w:t>
            </w:r>
            <w:r w:rsidRPr="00C91A50">
              <w:rPr>
                <w:rFonts w:ascii="Cambria" w:hAnsi="Cambria"/>
                <w:szCs w:val="24"/>
                <w:vertAlign w:val="subscript"/>
                <w:lang w:val="en-CA"/>
              </w:rPr>
              <w:t>PR</w:t>
            </w:r>
            <w:r w:rsidRPr="00C91A50">
              <w:rPr>
                <w:rFonts w:ascii="Cambria" w:hAnsi="Cambria"/>
                <w:szCs w:val="24"/>
                <w:lang w:val="en-CA"/>
              </w:rPr>
              <w:t xml:space="preserve"> of Formulae (</w:t>
            </w:r>
            <w:r>
              <w:rPr>
                <w:rFonts w:ascii="Cambria" w:hAnsi="Cambria"/>
                <w:szCs w:val="24"/>
                <w:lang w:val="en-CA"/>
              </w:rPr>
              <w:t>8</w:t>
            </w:r>
            <w:r w:rsidR="00F51C80">
              <w:rPr>
                <w:rFonts w:ascii="Cambria" w:hAnsi="Cambria"/>
                <w:szCs w:val="24"/>
                <w:lang w:val="en-CA"/>
              </w:rPr>
              <w:t>6</w:t>
            </w:r>
            <w:r w:rsidRPr="00C91A50">
              <w:rPr>
                <w:rFonts w:ascii="Cambria" w:hAnsi="Cambria"/>
                <w:szCs w:val="24"/>
                <w:lang w:val="en-CA"/>
              </w:rPr>
              <w:t>),</w:t>
            </w:r>
            <w:r>
              <w:rPr>
                <w:rFonts w:ascii="Cambria" w:hAnsi="Cambria"/>
                <w:szCs w:val="24"/>
                <w:lang w:val="en-CA"/>
              </w:rPr>
              <w:t xml:space="preserve"> (8</w:t>
            </w:r>
            <w:r w:rsidR="00F51C80">
              <w:rPr>
                <w:rFonts w:ascii="Cambria" w:hAnsi="Cambria"/>
                <w:szCs w:val="24"/>
                <w:lang w:val="en-CA"/>
              </w:rPr>
              <w:t>7</w:t>
            </w:r>
            <w:r w:rsidRPr="00C91A50">
              <w:rPr>
                <w:rFonts w:ascii="Cambria" w:hAnsi="Cambria"/>
                <w:szCs w:val="24"/>
                <w:lang w:val="en-CA"/>
              </w:rPr>
              <w:t>),</w:t>
            </w:r>
            <w:r>
              <w:rPr>
                <w:rFonts w:ascii="Cambria" w:hAnsi="Cambria"/>
                <w:szCs w:val="24"/>
                <w:lang w:val="en-CA"/>
              </w:rPr>
              <w:t xml:space="preserve"> </w:t>
            </w:r>
            <w:r w:rsidRPr="00C91A50">
              <w:rPr>
                <w:rFonts w:ascii="Cambria" w:hAnsi="Cambria"/>
                <w:szCs w:val="24"/>
                <w:lang w:val="en-CA"/>
              </w:rPr>
              <w:t>and</w:t>
            </w:r>
            <w:r>
              <w:rPr>
                <w:rFonts w:ascii="Cambria" w:hAnsi="Cambria"/>
                <w:szCs w:val="24"/>
                <w:lang w:val="en-CA"/>
              </w:rPr>
              <w:t xml:space="preserve"> </w:t>
            </w:r>
            <w:r w:rsidRPr="00C91A50">
              <w:rPr>
                <w:rFonts w:ascii="Cambria" w:hAnsi="Cambria"/>
                <w:szCs w:val="24"/>
                <w:lang w:val="en-CA"/>
              </w:rPr>
              <w:t>(</w:t>
            </w:r>
            <w:r>
              <w:rPr>
                <w:rFonts w:ascii="Cambria" w:hAnsi="Cambria"/>
                <w:szCs w:val="24"/>
                <w:lang w:val="en-CA"/>
              </w:rPr>
              <w:t>8</w:t>
            </w:r>
            <w:r w:rsidR="00F51C80">
              <w:rPr>
                <w:rFonts w:ascii="Cambria" w:hAnsi="Cambria"/>
                <w:szCs w:val="24"/>
                <w:lang w:val="en-CA"/>
              </w:rPr>
              <w:t>8</w:t>
            </w:r>
            <w:r w:rsidRPr="00C91A50">
              <w:rPr>
                <w:rFonts w:ascii="Cambria" w:hAnsi="Cambria"/>
                <w:szCs w:val="24"/>
                <w:lang w:val="en-CA"/>
              </w:rPr>
              <w:t xml:space="preserve">) </w:t>
            </w:r>
            <w:r w:rsidRPr="00564CD3">
              <w:rPr>
                <w:rFonts w:ascii="Cambria" w:hAnsi="Cambria"/>
                <w:szCs w:val="24"/>
                <w:lang w:val="en-CA"/>
              </w:rPr>
              <w:t xml:space="preserve">may be referred to as I, </w:t>
            </w:r>
            <w:ins w:id="369" w:author="Gary Sullivan" w:date="2023-03-07T11:06:00Z">
              <w:r w:rsidR="004E496B">
                <w:rPr>
                  <w:rFonts w:ascii="Cambria" w:hAnsi="Cambria"/>
                  <w:szCs w:val="24"/>
                  <w:lang w:val="en-CA"/>
                </w:rPr>
                <w:t>P</w:t>
              </w:r>
            </w:ins>
            <w:del w:id="370" w:author="Gary Sullivan" w:date="2023-03-07T11:06:00Z">
              <w:r w:rsidRPr="00564CD3" w:rsidDel="004E496B">
                <w:rPr>
                  <w:rFonts w:ascii="Cambria" w:hAnsi="Cambria"/>
                  <w:szCs w:val="24"/>
                  <w:lang w:val="en-CA"/>
                </w:rPr>
                <w:delText>T</w:delText>
              </w:r>
            </w:del>
            <w:r w:rsidRPr="00564CD3">
              <w:rPr>
                <w:rFonts w:ascii="Cambria" w:hAnsi="Cambria"/>
                <w:szCs w:val="24"/>
                <w:lang w:val="en-CA"/>
              </w:rPr>
              <w:t xml:space="preserve">, and </w:t>
            </w:r>
            <w:ins w:id="371" w:author="Gary Sullivan" w:date="2023-03-07T11:06:00Z">
              <w:r w:rsidR="004E496B">
                <w:rPr>
                  <w:rFonts w:ascii="Cambria" w:hAnsi="Cambria"/>
                  <w:szCs w:val="24"/>
                  <w:lang w:val="en-CA"/>
                </w:rPr>
                <w:t>T</w:t>
              </w:r>
            </w:ins>
            <w:del w:id="372" w:author="Gary Sullivan" w:date="2023-03-07T11:06:00Z">
              <w:r w:rsidRPr="00564CD3" w:rsidDel="004E496B">
                <w:rPr>
                  <w:rFonts w:ascii="Cambria" w:hAnsi="Cambria"/>
                  <w:szCs w:val="24"/>
                  <w:lang w:val="en-CA"/>
                </w:rPr>
                <w:delText>P</w:delText>
              </w:r>
            </w:del>
            <w:r w:rsidRPr="00564CD3">
              <w:rPr>
                <w:rFonts w:ascii="Cambria" w:hAnsi="Cambria"/>
                <w:szCs w:val="24"/>
                <w:lang w:val="en-CA"/>
              </w:rPr>
              <w:t>, respectively.</w:t>
            </w:r>
            <w:del w:id="373" w:author="Gary Sullivan" w:date="2023-02-23T11:23:00Z">
              <w:r w:rsidRPr="00C91A50" w:rsidDel="00F51C80">
                <w:rPr>
                  <w:rFonts w:ascii="Cambria" w:hAnsi="Cambria"/>
                  <w:szCs w:val="24"/>
                  <w:lang w:val="en-CA"/>
                </w:rPr>
                <w:delText>.</w:delText>
              </w:r>
            </w:del>
          </w:p>
        </w:tc>
      </w:tr>
    </w:tbl>
    <w:p w14:paraId="665E9B13" w14:textId="54563920" w:rsidR="00564CD3" w:rsidRPr="00C91A50" w:rsidRDefault="00564CD3" w:rsidP="00564C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368"/>
        </w:tabs>
        <w:overflowPunct/>
        <w:autoSpaceDE/>
        <w:autoSpaceDN/>
        <w:adjustRightInd/>
        <w:spacing w:before="0" w:after="180" w:line="220" w:lineRule="atLeast"/>
        <w:ind w:left="403"/>
        <w:textAlignment w:val="auto"/>
        <w:rPr>
          <w:rFonts w:ascii="Cambria" w:eastAsia="MS Mincho" w:hAnsi="Cambria"/>
          <w:sz w:val="20"/>
          <w:lang w:val="en-CA"/>
        </w:rPr>
      </w:pPr>
    </w:p>
    <w:p w14:paraId="65E55082" w14:textId="214133D1"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spacing w:before="120" w:after="120" w:line="240" w:lineRule="atLeast"/>
        <w:jc w:val="center"/>
        <w:textAlignment w:val="auto"/>
        <w:outlineLvl w:val="0"/>
        <w:rPr>
          <w:rFonts w:ascii="Cambria" w:eastAsia="MS Mincho" w:hAnsi="Cambria"/>
          <w:b/>
          <w:szCs w:val="24"/>
          <w:lang w:val="en-CA"/>
        </w:rPr>
      </w:pPr>
      <w:r w:rsidRPr="00C91A50">
        <w:rPr>
          <w:rFonts w:ascii="Cambria" w:eastAsia="MS Mincho" w:hAnsi="Cambria"/>
          <w:b/>
          <w:szCs w:val="24"/>
          <w:lang w:val="en-CA"/>
        </w:rPr>
        <w:t xml:space="preserve">Table 5 — Interpretation of </w:t>
      </w:r>
      <w:ins w:id="374" w:author="Gary Sullivan" w:date="2023-03-01T09:51:00Z">
        <w:r w:rsidR="00EE0F65">
          <w:rPr>
            <w:rFonts w:ascii="Cambria" w:eastAsia="MS Mincho" w:hAnsi="Cambria"/>
            <w:b/>
            <w:szCs w:val="24"/>
            <w:lang w:val="en-CA"/>
          </w:rPr>
          <w:t xml:space="preserve">the </w:t>
        </w:r>
      </w:ins>
      <w:r w:rsidRPr="00C91A50">
        <w:rPr>
          <w:rFonts w:ascii="Cambria" w:eastAsia="MS Mincho" w:hAnsi="Cambria"/>
          <w:b/>
          <w:szCs w:val="24"/>
          <w:lang w:val="en-CA"/>
        </w:rPr>
        <w:t>matrix coefficients (</w:t>
      </w:r>
      <w:proofErr w:type="spellStart"/>
      <w:r w:rsidRPr="00C91A50">
        <w:rPr>
          <w:rFonts w:ascii="Cambria" w:eastAsia="MS Mincho" w:hAnsi="Cambria"/>
          <w:b/>
          <w:szCs w:val="24"/>
          <w:lang w:val="en-CA"/>
        </w:rPr>
        <w:t>MatrixCoefficients</w:t>
      </w:r>
      <w:proofErr w:type="spellEnd"/>
      <w:r w:rsidRPr="00C91A50">
        <w:rPr>
          <w:rFonts w:ascii="Cambria" w:eastAsia="MS Mincho" w:hAnsi="Cambria"/>
          <w:b/>
          <w:szCs w:val="24"/>
          <w:lang w:val="en-CA"/>
        </w:rPr>
        <w:t>) value</w:t>
      </w:r>
    </w:p>
    <w:tbl>
      <w:tblPr>
        <w:tblW w:w="9752" w:type="dxa"/>
        <w:jc w:val="center"/>
        <w:tblLayout w:type="fixed"/>
        <w:tblCellMar>
          <w:left w:w="80" w:type="dxa"/>
          <w:right w:w="80" w:type="dxa"/>
        </w:tblCellMar>
        <w:tblLook w:val="0000" w:firstRow="0" w:lastRow="0" w:firstColumn="0" w:lastColumn="0" w:noHBand="0" w:noVBand="0"/>
      </w:tblPr>
      <w:tblGrid>
        <w:gridCol w:w="886"/>
        <w:gridCol w:w="2512"/>
        <w:gridCol w:w="6354"/>
      </w:tblGrid>
      <w:tr w:rsidR="00C91A50" w:rsidRPr="00C91A50" w14:paraId="4C7539B5" w14:textId="77777777" w:rsidTr="007E0E3E">
        <w:trPr>
          <w:cantSplit/>
          <w:jc w:val="center"/>
        </w:trPr>
        <w:tc>
          <w:tcPr>
            <w:tcW w:w="886" w:type="dxa"/>
            <w:tcBorders>
              <w:top w:val="single" w:sz="12" w:space="0" w:color="auto"/>
              <w:left w:val="single" w:sz="12" w:space="0" w:color="auto"/>
              <w:bottom w:val="single" w:sz="12" w:space="0" w:color="auto"/>
              <w:right w:val="single" w:sz="6" w:space="0" w:color="auto"/>
            </w:tcBorders>
          </w:tcPr>
          <w:p w14:paraId="294E69CA"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Calibri" w:hAnsi="Cambria"/>
                <w:b/>
                <w:sz w:val="18"/>
                <w:szCs w:val="18"/>
                <w:lang w:val="en-CA"/>
              </w:rPr>
            </w:pPr>
            <w:r w:rsidRPr="00C91A50">
              <w:rPr>
                <w:rFonts w:ascii="Cambria" w:eastAsia="MS Mincho" w:hAnsi="Cambria"/>
                <w:b/>
                <w:sz w:val="20"/>
                <w:szCs w:val="24"/>
                <w:lang w:val="en-CA"/>
              </w:rPr>
              <w:t>Value</w:t>
            </w:r>
          </w:p>
        </w:tc>
        <w:tc>
          <w:tcPr>
            <w:tcW w:w="2512" w:type="dxa"/>
            <w:tcBorders>
              <w:top w:val="single" w:sz="12" w:space="0" w:color="auto"/>
              <w:left w:val="single" w:sz="6" w:space="0" w:color="auto"/>
              <w:bottom w:val="single" w:sz="12" w:space="0" w:color="auto"/>
              <w:right w:val="single" w:sz="6" w:space="0" w:color="auto"/>
            </w:tcBorders>
          </w:tcPr>
          <w:p w14:paraId="403D26B3"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b/>
                <w:sz w:val="18"/>
                <w:szCs w:val="18"/>
                <w:lang w:val="en-CA"/>
              </w:rPr>
            </w:pPr>
            <w:r w:rsidRPr="00C91A50">
              <w:rPr>
                <w:rFonts w:ascii="Cambria" w:eastAsia="MS Mincho" w:hAnsi="Cambria"/>
                <w:b/>
                <w:sz w:val="20"/>
                <w:szCs w:val="24"/>
                <w:lang w:val="en-CA"/>
              </w:rPr>
              <w:t>Matrix coefficients</w:t>
            </w:r>
          </w:p>
        </w:tc>
        <w:tc>
          <w:tcPr>
            <w:tcW w:w="6354" w:type="dxa"/>
            <w:tcBorders>
              <w:top w:val="single" w:sz="12" w:space="0" w:color="auto"/>
              <w:left w:val="single" w:sz="6" w:space="0" w:color="auto"/>
              <w:bottom w:val="single" w:sz="12" w:space="0" w:color="auto"/>
              <w:right w:val="single" w:sz="12" w:space="0" w:color="auto"/>
            </w:tcBorders>
          </w:tcPr>
          <w:p w14:paraId="05028356"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b/>
                <w:sz w:val="18"/>
                <w:szCs w:val="18"/>
                <w:lang w:val="en-CA"/>
              </w:rPr>
            </w:pPr>
            <w:r w:rsidRPr="00C91A50">
              <w:rPr>
                <w:rFonts w:ascii="Cambria" w:eastAsia="MS Mincho" w:hAnsi="Cambria"/>
                <w:b/>
                <w:sz w:val="20"/>
                <w:szCs w:val="24"/>
                <w:lang w:val="en-CA"/>
              </w:rPr>
              <w:t>Informative remarks</w:t>
            </w:r>
          </w:p>
        </w:tc>
      </w:tr>
      <w:tr w:rsidR="00C91A50" w:rsidRPr="00C91A50" w14:paraId="41F353D2" w14:textId="77777777" w:rsidTr="007E0E3E">
        <w:trPr>
          <w:cantSplit/>
          <w:jc w:val="center"/>
        </w:trPr>
        <w:tc>
          <w:tcPr>
            <w:tcW w:w="886" w:type="dxa"/>
            <w:tcBorders>
              <w:top w:val="single" w:sz="12" w:space="0" w:color="auto"/>
              <w:left w:val="single" w:sz="12" w:space="0" w:color="auto"/>
              <w:bottom w:val="single" w:sz="6" w:space="0" w:color="auto"/>
              <w:right w:val="single" w:sz="6" w:space="0" w:color="auto"/>
            </w:tcBorders>
          </w:tcPr>
          <w:p w14:paraId="4833A8D3"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Calibri" w:hAnsi="Cambria"/>
                <w:sz w:val="18"/>
                <w:szCs w:val="18"/>
                <w:lang w:val="en-CA"/>
              </w:rPr>
            </w:pPr>
            <w:r w:rsidRPr="00C91A50">
              <w:rPr>
                <w:rFonts w:ascii="Cambria" w:eastAsia="MS Mincho" w:hAnsi="Cambria"/>
                <w:sz w:val="20"/>
                <w:szCs w:val="24"/>
                <w:lang w:val="en-CA"/>
              </w:rPr>
              <w:t>0</w:t>
            </w:r>
          </w:p>
        </w:tc>
        <w:tc>
          <w:tcPr>
            <w:tcW w:w="2512" w:type="dxa"/>
            <w:tcBorders>
              <w:top w:val="single" w:sz="12" w:space="0" w:color="auto"/>
              <w:left w:val="single" w:sz="6" w:space="0" w:color="auto"/>
              <w:bottom w:val="single" w:sz="6" w:space="0" w:color="auto"/>
              <w:right w:val="single" w:sz="6" w:space="0" w:color="auto"/>
            </w:tcBorders>
          </w:tcPr>
          <w:p w14:paraId="00E078DA"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CA"/>
              </w:rPr>
            </w:pPr>
            <w:r w:rsidRPr="00C91A50">
              <w:rPr>
                <w:rFonts w:ascii="Cambria" w:eastAsia="MS Mincho" w:hAnsi="Cambria"/>
                <w:sz w:val="20"/>
                <w:szCs w:val="24"/>
                <w:lang w:val="en-CA"/>
              </w:rPr>
              <w:t>Identity</w:t>
            </w:r>
          </w:p>
        </w:tc>
        <w:tc>
          <w:tcPr>
            <w:tcW w:w="6354" w:type="dxa"/>
            <w:tcBorders>
              <w:top w:val="single" w:sz="12" w:space="0" w:color="auto"/>
              <w:left w:val="single" w:sz="6" w:space="0" w:color="auto"/>
              <w:bottom w:val="single" w:sz="6" w:space="0" w:color="auto"/>
              <w:right w:val="single" w:sz="12" w:space="0" w:color="auto"/>
            </w:tcBorders>
          </w:tcPr>
          <w:p w14:paraId="3E8900A3"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The identity matrix.</w:t>
            </w:r>
          </w:p>
          <w:p w14:paraId="28EA44F5"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Typically used for GBR (often referred to as RGB); however, may also be used for YZX (often referred to as XYZ);</w:t>
            </w:r>
          </w:p>
          <w:p w14:paraId="3E6444D8"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Calibri" w:hAnsi="Cambria"/>
                <w:sz w:val="20"/>
                <w:szCs w:val="24"/>
                <w:lang w:val="en-CA"/>
              </w:rPr>
              <w:t>IEC</w:t>
            </w:r>
            <w:r w:rsidRPr="00C91A50">
              <w:rPr>
                <w:rFonts w:ascii="Cambria" w:eastAsia="MS Mincho" w:hAnsi="Cambria"/>
                <w:sz w:val="20"/>
                <w:szCs w:val="24"/>
                <w:lang w:val="en-CA"/>
              </w:rPr>
              <w:t> 61966-2-1 sRGB</w:t>
            </w:r>
          </w:p>
          <w:p w14:paraId="27B1E424"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Society of Motion Picture and Television Engineers ST 428-1 (2019)</w:t>
            </w:r>
          </w:p>
          <w:p w14:paraId="6E8A1277" w14:textId="42F1FD6C"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20"/>
                <w:szCs w:val="22"/>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(4</w:t>
            </w:r>
            <w:r w:rsidR="00602AD1">
              <w:rPr>
                <w:rFonts w:ascii="Cambria" w:eastAsia="Calibri" w:hAnsi="Cambria"/>
                <w:sz w:val="20"/>
                <w:szCs w:val="24"/>
                <w:lang w:val="en-CA"/>
              </w:rPr>
              <w:t>9</w:t>
            </w:r>
            <w:r w:rsidRPr="00C91A50">
              <w:rPr>
                <w:rFonts w:ascii="Cambria" w:eastAsia="Calibri" w:hAnsi="Cambria"/>
                <w:sz w:val="20"/>
                <w:szCs w:val="24"/>
                <w:lang w:val="en-CA"/>
              </w:rPr>
              <w:t>) to (</w:t>
            </w:r>
            <w:r w:rsidR="00602AD1">
              <w:rPr>
                <w:rFonts w:ascii="Cambria" w:eastAsia="Calibri" w:hAnsi="Cambria"/>
                <w:sz w:val="20"/>
                <w:szCs w:val="24"/>
                <w:lang w:val="en-CA"/>
              </w:rPr>
              <w:t>51</w:t>
            </w:r>
            <w:r w:rsidRPr="00C91A50">
              <w:rPr>
                <w:rFonts w:ascii="Cambria" w:eastAsia="Calibri" w:hAnsi="Cambria"/>
                <w:sz w:val="20"/>
                <w:szCs w:val="24"/>
                <w:lang w:val="en-CA"/>
              </w:rPr>
              <w:t>)</w:t>
            </w:r>
          </w:p>
        </w:tc>
      </w:tr>
      <w:tr w:rsidR="00C91A50" w:rsidRPr="00C91A50" w14:paraId="0D3DB877"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2EE36B0B"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Calibri" w:hAnsi="Cambria"/>
                <w:sz w:val="18"/>
                <w:szCs w:val="18"/>
                <w:lang w:val="en-CA"/>
              </w:rPr>
            </w:pPr>
            <w:r w:rsidRPr="00C91A50">
              <w:rPr>
                <w:rFonts w:ascii="Cambria" w:eastAsia="MS Mincho" w:hAnsi="Cambria"/>
                <w:sz w:val="20"/>
                <w:szCs w:val="24"/>
                <w:lang w:val="en-CA"/>
              </w:rPr>
              <w:t>1</w:t>
            </w:r>
          </w:p>
        </w:tc>
        <w:tc>
          <w:tcPr>
            <w:tcW w:w="2512" w:type="dxa"/>
            <w:tcBorders>
              <w:top w:val="single" w:sz="6" w:space="0" w:color="auto"/>
              <w:left w:val="single" w:sz="6" w:space="0" w:color="auto"/>
              <w:bottom w:val="single" w:sz="6" w:space="0" w:color="auto"/>
              <w:right w:val="single" w:sz="6" w:space="0" w:color="auto"/>
            </w:tcBorders>
          </w:tcPr>
          <w:p w14:paraId="658E50F9"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CA"/>
              </w:rPr>
            </w:pPr>
            <w:r w:rsidRPr="00C91A50">
              <w:rPr>
                <w:rFonts w:ascii="Cambria" w:eastAsia="MS Mincho" w:hAnsi="Cambria"/>
                <w:sz w:val="20"/>
                <w:szCs w:val="24"/>
                <w:lang w:val="en-CA"/>
              </w:rPr>
              <w:t>K</w:t>
            </w:r>
            <w:r w:rsidRPr="00C91A50">
              <w:rPr>
                <w:rFonts w:ascii="Cambria" w:eastAsia="MS Mincho" w:hAnsi="Cambria"/>
                <w:sz w:val="20"/>
                <w:szCs w:val="24"/>
                <w:vertAlign w:val="subscript"/>
                <w:lang w:val="en-CA"/>
              </w:rPr>
              <w:t>R</w:t>
            </w:r>
            <w:r w:rsidRPr="00C91A50">
              <w:rPr>
                <w:rFonts w:ascii="Cambria" w:eastAsia="MS Mincho" w:hAnsi="Cambria"/>
                <w:sz w:val="20"/>
                <w:szCs w:val="24"/>
                <w:lang w:val="en-CA"/>
              </w:rPr>
              <w:t xml:space="preserve"> = 0.2126; K</w:t>
            </w:r>
            <w:r w:rsidRPr="00C91A50">
              <w:rPr>
                <w:rFonts w:ascii="Cambria" w:eastAsia="MS Mincho" w:hAnsi="Cambria"/>
                <w:sz w:val="20"/>
                <w:szCs w:val="24"/>
                <w:vertAlign w:val="subscript"/>
                <w:lang w:val="en-CA"/>
              </w:rPr>
              <w:t>B</w:t>
            </w:r>
            <w:r w:rsidRPr="00C91A50">
              <w:rPr>
                <w:rFonts w:ascii="Cambria" w:eastAsia="MS Mincho" w:hAnsi="Cambria"/>
                <w:sz w:val="20"/>
                <w:szCs w:val="24"/>
                <w:lang w:val="en-CA"/>
              </w:rPr>
              <w:t xml:space="preserve"> = 0.0722</w:t>
            </w:r>
          </w:p>
        </w:tc>
        <w:tc>
          <w:tcPr>
            <w:tcW w:w="6354" w:type="dxa"/>
            <w:tcBorders>
              <w:top w:val="single" w:sz="6" w:space="0" w:color="auto"/>
              <w:left w:val="single" w:sz="6" w:space="0" w:color="auto"/>
              <w:bottom w:val="single" w:sz="6" w:space="0" w:color="auto"/>
              <w:right w:val="single" w:sz="12" w:space="0" w:color="auto"/>
            </w:tcBorders>
          </w:tcPr>
          <w:p w14:paraId="1FC54157"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Rec. </w:t>
            </w:r>
            <w:r w:rsidRPr="00C91A50">
              <w:rPr>
                <w:rFonts w:ascii="Cambria" w:eastAsia="Calibri" w:hAnsi="Cambria"/>
                <w:sz w:val="20"/>
                <w:szCs w:val="24"/>
                <w:lang w:val="en-CA"/>
              </w:rPr>
              <w:t>ITU-R</w:t>
            </w:r>
            <w:r w:rsidRPr="00C91A50">
              <w:rPr>
                <w:rFonts w:ascii="Cambria" w:eastAsia="MS Mincho" w:hAnsi="Cambria"/>
                <w:sz w:val="20"/>
                <w:szCs w:val="24"/>
                <w:lang w:val="en-CA"/>
              </w:rPr>
              <w:t> BT.709-6</w:t>
            </w:r>
          </w:p>
          <w:p w14:paraId="6D687B1F"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Rec. </w:t>
            </w:r>
            <w:r w:rsidRPr="00C91A50">
              <w:rPr>
                <w:rFonts w:ascii="Cambria" w:eastAsia="Calibri" w:hAnsi="Cambria"/>
                <w:sz w:val="20"/>
                <w:szCs w:val="24"/>
                <w:lang w:val="en-CA"/>
              </w:rPr>
              <w:t>ITU-R</w:t>
            </w:r>
            <w:r w:rsidRPr="00C91A50">
              <w:rPr>
                <w:rFonts w:ascii="Cambria" w:eastAsia="MS Mincho" w:hAnsi="Cambria"/>
                <w:sz w:val="20"/>
                <w:szCs w:val="24"/>
                <w:lang w:val="en-CA"/>
              </w:rPr>
              <w:t> BT.1361-0 conventional colour gamut system and extended colour gamut system (historical)</w:t>
            </w:r>
          </w:p>
          <w:p w14:paraId="5C485044"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Calibri" w:hAnsi="Cambria"/>
                <w:sz w:val="20"/>
                <w:szCs w:val="24"/>
                <w:lang w:val="en-CA"/>
              </w:rPr>
              <w:t>IEC</w:t>
            </w:r>
            <w:r w:rsidRPr="00C91A50">
              <w:rPr>
                <w:rFonts w:ascii="Cambria" w:eastAsia="MS Mincho" w:hAnsi="Cambria"/>
                <w:sz w:val="20"/>
                <w:szCs w:val="24"/>
                <w:lang w:val="en-CA"/>
              </w:rPr>
              <w:t> 61966-2-4 xvYCC</w:t>
            </w:r>
            <w:r w:rsidRPr="00C91A50">
              <w:rPr>
                <w:rFonts w:ascii="Cambria" w:eastAsia="MS Mincho" w:hAnsi="Cambria"/>
                <w:sz w:val="20"/>
                <w:szCs w:val="24"/>
                <w:vertAlign w:val="subscript"/>
                <w:lang w:val="en-CA"/>
              </w:rPr>
              <w:t>709</w:t>
            </w:r>
          </w:p>
          <w:p w14:paraId="5D3C3238"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Society of Motion Picture and Television Engineers RP 177 (1993) Annex B</w:t>
            </w:r>
          </w:p>
          <w:p w14:paraId="695F6F4C" w14:textId="09B52CD0"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20"/>
                <w:szCs w:val="22"/>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(4</w:t>
            </w:r>
            <w:r w:rsidR="00602AD1">
              <w:rPr>
                <w:rFonts w:ascii="Cambria" w:eastAsia="Calibri" w:hAnsi="Cambria"/>
                <w:sz w:val="20"/>
                <w:szCs w:val="24"/>
                <w:lang w:val="en-CA"/>
              </w:rPr>
              <w:t>6</w:t>
            </w:r>
            <w:r w:rsidRPr="00C91A50">
              <w:rPr>
                <w:rFonts w:ascii="Cambria" w:eastAsia="Calibri" w:hAnsi="Cambria"/>
                <w:sz w:val="20"/>
                <w:szCs w:val="24"/>
                <w:lang w:val="en-CA"/>
              </w:rPr>
              <w:t>) to (4</w:t>
            </w:r>
            <w:r w:rsidR="00602AD1">
              <w:rPr>
                <w:rFonts w:ascii="Cambria" w:eastAsia="Calibri" w:hAnsi="Cambria"/>
                <w:sz w:val="20"/>
                <w:szCs w:val="24"/>
                <w:lang w:val="en-CA"/>
              </w:rPr>
              <w:t>8</w:t>
            </w:r>
            <w:r w:rsidRPr="00C91A50">
              <w:rPr>
                <w:rFonts w:ascii="Cambria" w:eastAsia="Calibri" w:hAnsi="Cambria"/>
                <w:sz w:val="20"/>
                <w:szCs w:val="24"/>
                <w:lang w:val="en-CA"/>
              </w:rPr>
              <w:t>)</w:t>
            </w:r>
          </w:p>
        </w:tc>
      </w:tr>
      <w:tr w:rsidR="00C91A50" w:rsidRPr="00C91A50" w14:paraId="1816C0A2"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13DA5864"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Calibri" w:hAnsi="Cambria"/>
                <w:sz w:val="18"/>
                <w:szCs w:val="18"/>
                <w:lang w:val="en-CA"/>
              </w:rPr>
            </w:pPr>
            <w:r w:rsidRPr="00C91A50">
              <w:rPr>
                <w:rFonts w:ascii="Cambria" w:eastAsia="MS Mincho" w:hAnsi="Cambria"/>
                <w:sz w:val="20"/>
                <w:szCs w:val="24"/>
                <w:lang w:val="en-CA"/>
              </w:rPr>
              <w:t>2</w:t>
            </w:r>
          </w:p>
        </w:tc>
        <w:tc>
          <w:tcPr>
            <w:tcW w:w="2512" w:type="dxa"/>
            <w:tcBorders>
              <w:top w:val="single" w:sz="6" w:space="0" w:color="auto"/>
              <w:left w:val="single" w:sz="6" w:space="0" w:color="auto"/>
              <w:bottom w:val="single" w:sz="6" w:space="0" w:color="auto"/>
              <w:right w:val="single" w:sz="6" w:space="0" w:color="auto"/>
            </w:tcBorders>
          </w:tcPr>
          <w:p w14:paraId="3A7DBFC8"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CA"/>
              </w:rPr>
            </w:pPr>
            <w:r w:rsidRPr="00C91A50">
              <w:rPr>
                <w:rFonts w:ascii="Cambria" w:eastAsia="MS Mincho" w:hAnsi="Cambria"/>
                <w:sz w:val="20"/>
                <w:szCs w:val="24"/>
                <w:lang w:val="en-CA"/>
              </w:rPr>
              <w:t>Unspecified</w:t>
            </w:r>
          </w:p>
        </w:tc>
        <w:tc>
          <w:tcPr>
            <w:tcW w:w="6354" w:type="dxa"/>
            <w:tcBorders>
              <w:top w:val="single" w:sz="6" w:space="0" w:color="auto"/>
              <w:left w:val="single" w:sz="6" w:space="0" w:color="auto"/>
              <w:bottom w:val="single" w:sz="6" w:space="0" w:color="auto"/>
              <w:right w:val="single" w:sz="12" w:space="0" w:color="auto"/>
            </w:tcBorders>
          </w:tcPr>
          <w:p w14:paraId="05333221"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18"/>
                <w:szCs w:val="18"/>
                <w:lang w:val="en-CA"/>
              </w:rPr>
            </w:pPr>
            <w:r w:rsidRPr="00C91A50">
              <w:rPr>
                <w:rFonts w:ascii="Cambria" w:eastAsia="MS Mincho" w:hAnsi="Cambria"/>
                <w:sz w:val="20"/>
                <w:szCs w:val="24"/>
                <w:lang w:val="en-CA"/>
              </w:rPr>
              <w:t>Image characteristics are unknown or are determined by the application</w:t>
            </w:r>
          </w:p>
        </w:tc>
      </w:tr>
      <w:tr w:rsidR="00C91A50" w:rsidRPr="00C91A50" w14:paraId="2A65FCCA"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3BE8B382"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Calibri" w:hAnsi="Cambria"/>
                <w:sz w:val="18"/>
                <w:szCs w:val="18"/>
                <w:lang w:val="en-CA"/>
              </w:rPr>
            </w:pPr>
            <w:r w:rsidRPr="00C91A50">
              <w:rPr>
                <w:rFonts w:ascii="Cambria" w:eastAsia="MS Mincho" w:hAnsi="Cambria"/>
                <w:sz w:val="20"/>
                <w:szCs w:val="24"/>
                <w:lang w:val="en-CA"/>
              </w:rPr>
              <w:t>3</w:t>
            </w:r>
          </w:p>
        </w:tc>
        <w:tc>
          <w:tcPr>
            <w:tcW w:w="2512" w:type="dxa"/>
            <w:tcBorders>
              <w:top w:val="single" w:sz="6" w:space="0" w:color="auto"/>
              <w:left w:val="single" w:sz="6" w:space="0" w:color="auto"/>
              <w:bottom w:val="single" w:sz="6" w:space="0" w:color="auto"/>
              <w:right w:val="single" w:sz="6" w:space="0" w:color="auto"/>
            </w:tcBorders>
          </w:tcPr>
          <w:p w14:paraId="693B65F4"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CA"/>
              </w:rPr>
            </w:pPr>
            <w:r w:rsidRPr="00C91A50">
              <w:rPr>
                <w:rFonts w:ascii="Cambria" w:eastAsia="MS Mincho" w:hAnsi="Cambria"/>
                <w:sz w:val="20"/>
                <w:szCs w:val="24"/>
                <w:lang w:val="en-CA"/>
              </w:rPr>
              <w:t>Reserved</w:t>
            </w:r>
          </w:p>
        </w:tc>
        <w:tc>
          <w:tcPr>
            <w:tcW w:w="6354" w:type="dxa"/>
            <w:tcBorders>
              <w:top w:val="single" w:sz="6" w:space="0" w:color="auto"/>
              <w:left w:val="single" w:sz="6" w:space="0" w:color="auto"/>
              <w:bottom w:val="single" w:sz="6" w:space="0" w:color="auto"/>
              <w:right w:val="single" w:sz="12" w:space="0" w:color="auto"/>
            </w:tcBorders>
          </w:tcPr>
          <w:p w14:paraId="26C338C7"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18"/>
                <w:szCs w:val="18"/>
                <w:lang w:val="en-CA"/>
              </w:rPr>
            </w:pPr>
            <w:r w:rsidRPr="00C91A50">
              <w:rPr>
                <w:rFonts w:ascii="Cambria" w:eastAsia="MS Mincho" w:hAnsi="Cambria"/>
                <w:sz w:val="20"/>
                <w:szCs w:val="24"/>
                <w:lang w:val="en-CA"/>
              </w:rPr>
              <w:t>For future use by ITU-T | ISO/IEC</w:t>
            </w:r>
          </w:p>
        </w:tc>
      </w:tr>
      <w:tr w:rsidR="00C91A50" w:rsidRPr="00C91A50" w14:paraId="42D2E364"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259FAAB3"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Calibri" w:hAnsi="Cambria"/>
                <w:sz w:val="18"/>
                <w:szCs w:val="18"/>
                <w:lang w:val="en-CA"/>
              </w:rPr>
            </w:pPr>
            <w:r w:rsidRPr="00C91A50">
              <w:rPr>
                <w:rFonts w:ascii="Cambria" w:eastAsia="MS Mincho" w:hAnsi="Cambria"/>
                <w:sz w:val="20"/>
                <w:szCs w:val="24"/>
                <w:lang w:val="en-CA"/>
              </w:rPr>
              <w:lastRenderedPageBreak/>
              <w:t>4</w:t>
            </w:r>
          </w:p>
        </w:tc>
        <w:tc>
          <w:tcPr>
            <w:tcW w:w="2512" w:type="dxa"/>
            <w:tcBorders>
              <w:top w:val="single" w:sz="6" w:space="0" w:color="auto"/>
              <w:left w:val="single" w:sz="6" w:space="0" w:color="auto"/>
              <w:bottom w:val="single" w:sz="6" w:space="0" w:color="auto"/>
              <w:right w:val="single" w:sz="6" w:space="0" w:color="auto"/>
            </w:tcBorders>
          </w:tcPr>
          <w:p w14:paraId="79645C48"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CA"/>
              </w:rPr>
            </w:pPr>
            <w:r w:rsidRPr="00C91A50">
              <w:rPr>
                <w:rFonts w:ascii="Cambria" w:eastAsia="MS Mincho" w:hAnsi="Cambria"/>
                <w:sz w:val="20"/>
                <w:szCs w:val="24"/>
                <w:lang w:val="en-CA"/>
              </w:rPr>
              <w:t>K</w:t>
            </w:r>
            <w:r w:rsidRPr="00C91A50">
              <w:rPr>
                <w:rFonts w:ascii="Cambria" w:eastAsia="MS Mincho" w:hAnsi="Cambria"/>
                <w:sz w:val="20"/>
                <w:szCs w:val="24"/>
                <w:vertAlign w:val="subscript"/>
                <w:lang w:val="en-CA"/>
              </w:rPr>
              <w:t>R</w:t>
            </w:r>
            <w:r w:rsidRPr="00C91A50">
              <w:rPr>
                <w:rFonts w:ascii="Cambria" w:eastAsia="MS Mincho" w:hAnsi="Cambria"/>
                <w:sz w:val="20"/>
                <w:szCs w:val="24"/>
                <w:lang w:val="en-CA"/>
              </w:rPr>
              <w:t xml:space="preserve"> = 0.30; K</w:t>
            </w:r>
            <w:r w:rsidRPr="00C91A50">
              <w:rPr>
                <w:rFonts w:ascii="Cambria" w:eastAsia="MS Mincho" w:hAnsi="Cambria"/>
                <w:sz w:val="20"/>
                <w:szCs w:val="24"/>
                <w:vertAlign w:val="subscript"/>
                <w:lang w:val="en-CA"/>
              </w:rPr>
              <w:t>B</w:t>
            </w:r>
            <w:r w:rsidRPr="00C91A50">
              <w:rPr>
                <w:rFonts w:ascii="Cambria" w:eastAsia="MS Mincho" w:hAnsi="Cambria"/>
                <w:sz w:val="20"/>
                <w:szCs w:val="24"/>
                <w:lang w:val="en-CA"/>
              </w:rPr>
              <w:t xml:space="preserve"> = 0.11</w:t>
            </w:r>
          </w:p>
        </w:tc>
        <w:tc>
          <w:tcPr>
            <w:tcW w:w="6354" w:type="dxa"/>
            <w:tcBorders>
              <w:top w:val="single" w:sz="6" w:space="0" w:color="auto"/>
              <w:left w:val="single" w:sz="6" w:space="0" w:color="auto"/>
              <w:bottom w:val="single" w:sz="6" w:space="0" w:color="auto"/>
              <w:right w:val="single" w:sz="12" w:space="0" w:color="auto"/>
            </w:tcBorders>
          </w:tcPr>
          <w:p w14:paraId="1A352C65"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United States Federal Communications Commission Title 47 Code of Federal Regulations (2003) 73.682 (a) (20)</w:t>
            </w:r>
          </w:p>
          <w:p w14:paraId="04F4EA73" w14:textId="156BEF34"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20"/>
                <w:szCs w:val="22"/>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(4</w:t>
            </w:r>
            <w:r w:rsidR="00602AD1">
              <w:rPr>
                <w:rFonts w:ascii="Cambria" w:eastAsia="Calibri" w:hAnsi="Cambria"/>
                <w:sz w:val="20"/>
                <w:szCs w:val="24"/>
                <w:lang w:val="en-CA"/>
              </w:rPr>
              <w:t>6</w:t>
            </w:r>
            <w:r w:rsidRPr="00C91A50">
              <w:rPr>
                <w:rFonts w:ascii="Cambria" w:eastAsia="Calibri" w:hAnsi="Cambria"/>
                <w:sz w:val="20"/>
                <w:szCs w:val="24"/>
                <w:lang w:val="en-CA"/>
              </w:rPr>
              <w:t>) to (4</w:t>
            </w:r>
            <w:r w:rsidR="00602AD1">
              <w:rPr>
                <w:rFonts w:ascii="Cambria" w:eastAsia="Calibri" w:hAnsi="Cambria"/>
                <w:sz w:val="20"/>
                <w:szCs w:val="24"/>
                <w:lang w:val="en-CA"/>
              </w:rPr>
              <w:t>8</w:t>
            </w:r>
            <w:r w:rsidRPr="00C91A50">
              <w:rPr>
                <w:rFonts w:ascii="Cambria" w:eastAsia="Calibri" w:hAnsi="Cambria"/>
                <w:sz w:val="20"/>
                <w:szCs w:val="24"/>
                <w:lang w:val="en-CA"/>
              </w:rPr>
              <w:t>)</w:t>
            </w:r>
          </w:p>
        </w:tc>
      </w:tr>
      <w:tr w:rsidR="00C91A50" w:rsidRPr="00C91A50" w14:paraId="2008F183"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2F6A5436"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Calibri" w:hAnsi="Cambria"/>
                <w:sz w:val="18"/>
                <w:szCs w:val="18"/>
                <w:lang w:val="en-CA"/>
              </w:rPr>
            </w:pPr>
            <w:r w:rsidRPr="00C91A50">
              <w:rPr>
                <w:rFonts w:ascii="Cambria" w:eastAsia="MS Mincho" w:hAnsi="Cambria"/>
                <w:sz w:val="20"/>
                <w:szCs w:val="24"/>
                <w:lang w:val="en-CA"/>
              </w:rPr>
              <w:t>5</w:t>
            </w:r>
          </w:p>
        </w:tc>
        <w:tc>
          <w:tcPr>
            <w:tcW w:w="2512" w:type="dxa"/>
            <w:tcBorders>
              <w:top w:val="single" w:sz="6" w:space="0" w:color="auto"/>
              <w:left w:val="single" w:sz="6" w:space="0" w:color="auto"/>
              <w:bottom w:val="single" w:sz="6" w:space="0" w:color="auto"/>
              <w:right w:val="single" w:sz="6" w:space="0" w:color="auto"/>
            </w:tcBorders>
          </w:tcPr>
          <w:p w14:paraId="1D2D7024"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CA"/>
              </w:rPr>
            </w:pPr>
            <w:r w:rsidRPr="00C91A50">
              <w:rPr>
                <w:rFonts w:ascii="Cambria" w:eastAsia="MS Mincho" w:hAnsi="Cambria"/>
                <w:sz w:val="20"/>
                <w:szCs w:val="24"/>
                <w:lang w:val="en-CA"/>
              </w:rPr>
              <w:t>K</w:t>
            </w:r>
            <w:r w:rsidRPr="00C91A50">
              <w:rPr>
                <w:rFonts w:ascii="Cambria" w:eastAsia="MS Mincho" w:hAnsi="Cambria"/>
                <w:sz w:val="20"/>
                <w:szCs w:val="24"/>
                <w:vertAlign w:val="subscript"/>
                <w:lang w:val="en-CA"/>
              </w:rPr>
              <w:t>R</w:t>
            </w:r>
            <w:r w:rsidRPr="00C91A50">
              <w:rPr>
                <w:rFonts w:ascii="Cambria" w:eastAsia="MS Mincho" w:hAnsi="Cambria"/>
                <w:sz w:val="20"/>
                <w:szCs w:val="24"/>
                <w:lang w:val="en-CA"/>
              </w:rPr>
              <w:t xml:space="preserve"> = 0.299; K</w:t>
            </w:r>
            <w:r w:rsidRPr="00C91A50">
              <w:rPr>
                <w:rFonts w:ascii="Cambria" w:eastAsia="MS Mincho" w:hAnsi="Cambria"/>
                <w:sz w:val="20"/>
                <w:szCs w:val="24"/>
                <w:vertAlign w:val="subscript"/>
                <w:lang w:val="en-CA"/>
              </w:rPr>
              <w:t>B</w:t>
            </w:r>
            <w:r w:rsidRPr="00C91A50">
              <w:rPr>
                <w:rFonts w:ascii="Cambria" w:eastAsia="MS Mincho" w:hAnsi="Cambria"/>
                <w:sz w:val="20"/>
                <w:szCs w:val="24"/>
                <w:lang w:val="en-CA"/>
              </w:rPr>
              <w:t xml:space="preserve"> = 0.114</w:t>
            </w:r>
          </w:p>
        </w:tc>
        <w:tc>
          <w:tcPr>
            <w:tcW w:w="6354" w:type="dxa"/>
            <w:tcBorders>
              <w:top w:val="single" w:sz="6" w:space="0" w:color="auto"/>
              <w:left w:val="single" w:sz="6" w:space="0" w:color="auto"/>
              <w:bottom w:val="single" w:sz="6" w:space="0" w:color="auto"/>
              <w:right w:val="single" w:sz="12" w:space="0" w:color="auto"/>
            </w:tcBorders>
          </w:tcPr>
          <w:p w14:paraId="7333C45B"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Rec. </w:t>
            </w:r>
            <w:r w:rsidRPr="00C91A50">
              <w:rPr>
                <w:rFonts w:ascii="Cambria" w:eastAsia="Calibri" w:hAnsi="Cambria"/>
                <w:sz w:val="20"/>
                <w:szCs w:val="24"/>
                <w:lang w:val="en-CA"/>
              </w:rPr>
              <w:t>ITU-R</w:t>
            </w:r>
            <w:r w:rsidRPr="00C91A50">
              <w:rPr>
                <w:rFonts w:ascii="Cambria" w:eastAsia="MS Mincho" w:hAnsi="Cambria"/>
                <w:sz w:val="20"/>
                <w:szCs w:val="24"/>
                <w:lang w:val="en-CA"/>
              </w:rPr>
              <w:t> BT.470-6 System B, G (historical)</w:t>
            </w:r>
          </w:p>
          <w:p w14:paraId="2400C881"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Rec. </w:t>
            </w:r>
            <w:r w:rsidRPr="00C91A50">
              <w:rPr>
                <w:rFonts w:ascii="Cambria" w:eastAsia="Calibri" w:hAnsi="Cambria"/>
                <w:sz w:val="20"/>
                <w:szCs w:val="24"/>
                <w:lang w:val="en-CA"/>
              </w:rPr>
              <w:t>ITU-R</w:t>
            </w:r>
            <w:r w:rsidRPr="00C91A50">
              <w:rPr>
                <w:rFonts w:ascii="Cambria" w:eastAsia="MS Mincho" w:hAnsi="Cambria"/>
                <w:sz w:val="20"/>
                <w:szCs w:val="24"/>
                <w:lang w:val="en-CA"/>
              </w:rPr>
              <w:t> BT.601-7 625</w:t>
            </w:r>
          </w:p>
          <w:p w14:paraId="4D18B0A3"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Rec. </w:t>
            </w:r>
            <w:r w:rsidRPr="00C91A50">
              <w:rPr>
                <w:rFonts w:ascii="Cambria" w:eastAsia="Calibri" w:hAnsi="Cambria"/>
                <w:sz w:val="20"/>
                <w:szCs w:val="24"/>
                <w:lang w:val="en-CA"/>
              </w:rPr>
              <w:t>ITU-R</w:t>
            </w:r>
            <w:r w:rsidRPr="00C91A50">
              <w:rPr>
                <w:rFonts w:ascii="Cambria" w:eastAsia="MS Mincho" w:hAnsi="Cambria"/>
                <w:sz w:val="20"/>
                <w:szCs w:val="24"/>
                <w:lang w:val="en-CA"/>
              </w:rPr>
              <w:t> BT.1358-0 625 (historical)</w:t>
            </w:r>
          </w:p>
          <w:p w14:paraId="473D4AC3"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Rec. </w:t>
            </w:r>
            <w:r w:rsidRPr="00C91A50">
              <w:rPr>
                <w:rFonts w:ascii="Cambria" w:eastAsia="Calibri" w:hAnsi="Cambria"/>
                <w:sz w:val="20"/>
                <w:szCs w:val="24"/>
                <w:lang w:val="en-CA"/>
              </w:rPr>
              <w:t>ITU-R</w:t>
            </w:r>
            <w:r w:rsidRPr="00C91A50">
              <w:rPr>
                <w:rFonts w:ascii="Cambria" w:eastAsia="MS Mincho" w:hAnsi="Cambria"/>
                <w:sz w:val="20"/>
                <w:szCs w:val="24"/>
                <w:lang w:val="en-CA"/>
              </w:rPr>
              <w:t> BT.1700-0 625 PAL and 625 SECAM</w:t>
            </w:r>
          </w:p>
          <w:p w14:paraId="1569E3BF"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Calibri" w:hAnsi="Cambria"/>
                <w:sz w:val="20"/>
                <w:szCs w:val="24"/>
                <w:lang w:val="en-CA"/>
              </w:rPr>
              <w:t>IEC</w:t>
            </w:r>
            <w:r w:rsidRPr="00C91A50">
              <w:rPr>
                <w:rFonts w:ascii="Cambria" w:eastAsia="MS Mincho" w:hAnsi="Cambria"/>
                <w:sz w:val="20"/>
                <w:szCs w:val="24"/>
                <w:lang w:val="en-CA"/>
              </w:rPr>
              <w:t> 61966-2-1 sYCC</w:t>
            </w:r>
          </w:p>
          <w:p w14:paraId="1A52E61D"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Calibri" w:hAnsi="Cambria"/>
                <w:sz w:val="20"/>
                <w:szCs w:val="24"/>
                <w:lang w:val="en-CA"/>
              </w:rPr>
              <w:t>IEC</w:t>
            </w:r>
            <w:r w:rsidRPr="00C91A50">
              <w:rPr>
                <w:rFonts w:ascii="Cambria" w:eastAsia="MS Mincho" w:hAnsi="Cambria"/>
                <w:sz w:val="20"/>
                <w:szCs w:val="24"/>
                <w:lang w:val="en-CA"/>
              </w:rPr>
              <w:t> 61966-2-4 xvYCC</w:t>
            </w:r>
            <w:r w:rsidRPr="00C91A50">
              <w:rPr>
                <w:rFonts w:ascii="Cambria" w:eastAsia="MS Mincho" w:hAnsi="Cambria"/>
                <w:sz w:val="20"/>
                <w:szCs w:val="24"/>
                <w:vertAlign w:val="subscript"/>
                <w:lang w:val="en-CA"/>
              </w:rPr>
              <w:t>601</w:t>
            </w:r>
          </w:p>
          <w:p w14:paraId="7952A433"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(functionally the same as the value 6)</w:t>
            </w:r>
          </w:p>
          <w:p w14:paraId="7272252C" w14:textId="3B23799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20"/>
                <w:szCs w:val="22"/>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(4</w:t>
            </w:r>
            <w:r w:rsidR="00602AD1">
              <w:rPr>
                <w:rFonts w:ascii="Cambria" w:eastAsia="Calibri" w:hAnsi="Cambria"/>
                <w:sz w:val="20"/>
                <w:szCs w:val="24"/>
                <w:lang w:val="en-CA"/>
              </w:rPr>
              <w:t>6</w:t>
            </w:r>
            <w:r w:rsidRPr="00C91A50">
              <w:rPr>
                <w:rFonts w:ascii="Cambria" w:eastAsia="Calibri" w:hAnsi="Cambria"/>
                <w:sz w:val="20"/>
                <w:szCs w:val="24"/>
                <w:lang w:val="en-CA"/>
              </w:rPr>
              <w:t>) to (4</w:t>
            </w:r>
            <w:r w:rsidR="00602AD1">
              <w:rPr>
                <w:rFonts w:ascii="Cambria" w:eastAsia="Calibri" w:hAnsi="Cambria"/>
                <w:sz w:val="20"/>
                <w:szCs w:val="24"/>
                <w:lang w:val="en-CA"/>
              </w:rPr>
              <w:t>8</w:t>
            </w:r>
            <w:r w:rsidRPr="00C91A50">
              <w:rPr>
                <w:rFonts w:ascii="Cambria" w:eastAsia="Calibri" w:hAnsi="Cambria"/>
                <w:sz w:val="20"/>
                <w:szCs w:val="24"/>
                <w:lang w:val="en-CA"/>
              </w:rPr>
              <w:t>)</w:t>
            </w:r>
          </w:p>
        </w:tc>
      </w:tr>
      <w:tr w:rsidR="00C91A50" w:rsidRPr="00C91A50" w14:paraId="016520E3"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1225F10E"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Calibri" w:hAnsi="Cambria"/>
                <w:sz w:val="18"/>
                <w:szCs w:val="18"/>
                <w:lang w:val="en-CA"/>
              </w:rPr>
            </w:pPr>
            <w:r w:rsidRPr="00C91A50">
              <w:rPr>
                <w:rFonts w:ascii="Cambria" w:eastAsia="MS Mincho" w:hAnsi="Cambria"/>
                <w:sz w:val="20"/>
                <w:szCs w:val="24"/>
                <w:lang w:val="en-CA"/>
              </w:rPr>
              <w:t>6</w:t>
            </w:r>
          </w:p>
        </w:tc>
        <w:tc>
          <w:tcPr>
            <w:tcW w:w="2512" w:type="dxa"/>
            <w:tcBorders>
              <w:top w:val="single" w:sz="6" w:space="0" w:color="auto"/>
              <w:left w:val="single" w:sz="6" w:space="0" w:color="auto"/>
              <w:bottom w:val="single" w:sz="6" w:space="0" w:color="auto"/>
              <w:right w:val="single" w:sz="6" w:space="0" w:color="auto"/>
            </w:tcBorders>
          </w:tcPr>
          <w:p w14:paraId="549D5DFB"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CA"/>
              </w:rPr>
            </w:pPr>
            <w:r w:rsidRPr="00C91A50">
              <w:rPr>
                <w:rFonts w:ascii="Cambria" w:eastAsia="MS Mincho" w:hAnsi="Cambria"/>
                <w:sz w:val="20"/>
                <w:szCs w:val="24"/>
                <w:lang w:val="en-CA"/>
              </w:rPr>
              <w:t>K</w:t>
            </w:r>
            <w:r w:rsidRPr="00C91A50">
              <w:rPr>
                <w:rFonts w:ascii="Cambria" w:eastAsia="MS Mincho" w:hAnsi="Cambria"/>
                <w:sz w:val="20"/>
                <w:szCs w:val="24"/>
                <w:vertAlign w:val="subscript"/>
                <w:lang w:val="en-CA"/>
              </w:rPr>
              <w:t>R</w:t>
            </w:r>
            <w:r w:rsidRPr="00C91A50">
              <w:rPr>
                <w:rFonts w:ascii="Cambria" w:eastAsia="MS Mincho" w:hAnsi="Cambria"/>
                <w:sz w:val="20"/>
                <w:szCs w:val="24"/>
                <w:lang w:val="en-CA"/>
              </w:rPr>
              <w:t xml:space="preserve"> = 0.299; K</w:t>
            </w:r>
            <w:r w:rsidRPr="00C91A50">
              <w:rPr>
                <w:rFonts w:ascii="Cambria" w:eastAsia="MS Mincho" w:hAnsi="Cambria"/>
                <w:sz w:val="20"/>
                <w:szCs w:val="24"/>
                <w:vertAlign w:val="subscript"/>
                <w:lang w:val="en-CA"/>
              </w:rPr>
              <w:t>B</w:t>
            </w:r>
            <w:r w:rsidRPr="00C91A50">
              <w:rPr>
                <w:rFonts w:ascii="Cambria" w:eastAsia="MS Mincho" w:hAnsi="Cambria"/>
                <w:sz w:val="20"/>
                <w:szCs w:val="24"/>
                <w:lang w:val="en-CA"/>
              </w:rPr>
              <w:t xml:space="preserve"> = 0.114</w:t>
            </w:r>
          </w:p>
        </w:tc>
        <w:tc>
          <w:tcPr>
            <w:tcW w:w="6354" w:type="dxa"/>
            <w:tcBorders>
              <w:top w:val="single" w:sz="6" w:space="0" w:color="auto"/>
              <w:left w:val="single" w:sz="6" w:space="0" w:color="auto"/>
              <w:bottom w:val="single" w:sz="6" w:space="0" w:color="auto"/>
              <w:right w:val="single" w:sz="12" w:space="0" w:color="auto"/>
            </w:tcBorders>
          </w:tcPr>
          <w:p w14:paraId="342B535B"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Rec. </w:t>
            </w:r>
            <w:r w:rsidRPr="00C91A50">
              <w:rPr>
                <w:rFonts w:ascii="Cambria" w:eastAsia="Calibri" w:hAnsi="Cambria"/>
                <w:sz w:val="20"/>
                <w:szCs w:val="24"/>
                <w:lang w:val="en-CA"/>
              </w:rPr>
              <w:t>ITU-R</w:t>
            </w:r>
            <w:r w:rsidRPr="00C91A50">
              <w:rPr>
                <w:rFonts w:ascii="Cambria" w:eastAsia="MS Mincho" w:hAnsi="Cambria"/>
                <w:sz w:val="20"/>
                <w:szCs w:val="24"/>
                <w:lang w:val="en-CA"/>
              </w:rPr>
              <w:t> BT.601-7 525</w:t>
            </w:r>
          </w:p>
          <w:p w14:paraId="7D29967B"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Rec. </w:t>
            </w:r>
            <w:r w:rsidRPr="00C91A50">
              <w:rPr>
                <w:rFonts w:ascii="Cambria" w:eastAsia="Calibri" w:hAnsi="Cambria"/>
                <w:sz w:val="20"/>
                <w:szCs w:val="24"/>
                <w:lang w:val="en-CA"/>
              </w:rPr>
              <w:t>ITU-R</w:t>
            </w:r>
            <w:r w:rsidRPr="00C91A50">
              <w:rPr>
                <w:rFonts w:ascii="Cambria" w:eastAsia="MS Mincho" w:hAnsi="Cambria"/>
                <w:sz w:val="20"/>
                <w:szCs w:val="24"/>
                <w:lang w:val="en-CA"/>
              </w:rPr>
              <w:t> BT.1358-1 525 or 625 (historical)</w:t>
            </w:r>
          </w:p>
          <w:p w14:paraId="3F7EF760"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408"/>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Rec. </w:t>
            </w:r>
            <w:r w:rsidRPr="00C91A50">
              <w:rPr>
                <w:rFonts w:ascii="Cambria" w:eastAsia="Calibri" w:hAnsi="Cambria"/>
                <w:sz w:val="20"/>
                <w:szCs w:val="24"/>
                <w:lang w:val="en-CA"/>
              </w:rPr>
              <w:t>ITU-R</w:t>
            </w:r>
            <w:r w:rsidRPr="00C91A50">
              <w:rPr>
                <w:rFonts w:ascii="Cambria" w:eastAsia="MS Mincho" w:hAnsi="Cambria"/>
                <w:sz w:val="20"/>
                <w:szCs w:val="24"/>
                <w:lang w:val="en-CA"/>
              </w:rPr>
              <w:t> BT.1700-0 NTSC</w:t>
            </w:r>
          </w:p>
          <w:p w14:paraId="04E5001C"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Society of Motion Picture and Television Engineers ST 170 (2004)</w:t>
            </w:r>
          </w:p>
          <w:p w14:paraId="6041EAAB"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(functionally the same as the value 5)</w:t>
            </w:r>
          </w:p>
          <w:p w14:paraId="5BD47A4F" w14:textId="04CE9734"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20"/>
                <w:szCs w:val="22"/>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(4</w:t>
            </w:r>
            <w:r w:rsidR="00602AD1">
              <w:rPr>
                <w:rFonts w:ascii="Cambria" w:eastAsia="Calibri" w:hAnsi="Cambria"/>
                <w:sz w:val="20"/>
                <w:szCs w:val="24"/>
                <w:lang w:val="en-CA"/>
              </w:rPr>
              <w:t>6</w:t>
            </w:r>
            <w:r w:rsidRPr="00C91A50">
              <w:rPr>
                <w:rFonts w:ascii="Cambria" w:eastAsia="Calibri" w:hAnsi="Cambria"/>
                <w:sz w:val="20"/>
                <w:szCs w:val="24"/>
                <w:lang w:val="en-CA"/>
              </w:rPr>
              <w:t>) to (4</w:t>
            </w:r>
            <w:r w:rsidR="00602AD1">
              <w:rPr>
                <w:rFonts w:ascii="Cambria" w:eastAsia="Calibri" w:hAnsi="Cambria"/>
                <w:sz w:val="20"/>
                <w:szCs w:val="24"/>
                <w:lang w:val="en-CA"/>
              </w:rPr>
              <w:t>8</w:t>
            </w:r>
            <w:r w:rsidRPr="00C91A50">
              <w:rPr>
                <w:rFonts w:ascii="Cambria" w:eastAsia="Calibri" w:hAnsi="Cambria"/>
                <w:sz w:val="20"/>
                <w:szCs w:val="24"/>
                <w:lang w:val="en-CA"/>
              </w:rPr>
              <w:t>)</w:t>
            </w:r>
          </w:p>
        </w:tc>
      </w:tr>
      <w:tr w:rsidR="00C91A50" w:rsidRPr="00C91A50" w14:paraId="4288FE17"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1FAB656E"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Calibri" w:hAnsi="Cambria"/>
                <w:sz w:val="18"/>
                <w:szCs w:val="18"/>
                <w:lang w:val="en-CA"/>
              </w:rPr>
            </w:pPr>
            <w:r w:rsidRPr="00C91A50">
              <w:rPr>
                <w:rFonts w:ascii="Cambria" w:eastAsia="MS Mincho" w:hAnsi="Cambria"/>
                <w:sz w:val="20"/>
                <w:szCs w:val="24"/>
                <w:lang w:val="en-CA"/>
              </w:rPr>
              <w:t>7</w:t>
            </w:r>
          </w:p>
        </w:tc>
        <w:tc>
          <w:tcPr>
            <w:tcW w:w="2512" w:type="dxa"/>
            <w:tcBorders>
              <w:top w:val="single" w:sz="6" w:space="0" w:color="auto"/>
              <w:left w:val="single" w:sz="6" w:space="0" w:color="auto"/>
              <w:bottom w:val="single" w:sz="6" w:space="0" w:color="auto"/>
              <w:right w:val="single" w:sz="6" w:space="0" w:color="auto"/>
            </w:tcBorders>
          </w:tcPr>
          <w:p w14:paraId="0D5EF2F3"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CA"/>
              </w:rPr>
            </w:pPr>
            <w:r w:rsidRPr="00C91A50">
              <w:rPr>
                <w:rFonts w:ascii="Cambria" w:eastAsia="MS Mincho" w:hAnsi="Cambria"/>
                <w:sz w:val="20"/>
                <w:szCs w:val="24"/>
                <w:lang w:val="en-CA"/>
              </w:rPr>
              <w:t>K</w:t>
            </w:r>
            <w:r w:rsidRPr="00C91A50">
              <w:rPr>
                <w:rFonts w:ascii="Cambria" w:eastAsia="MS Mincho" w:hAnsi="Cambria"/>
                <w:sz w:val="20"/>
                <w:szCs w:val="24"/>
                <w:vertAlign w:val="subscript"/>
                <w:lang w:val="en-CA"/>
              </w:rPr>
              <w:t>R</w:t>
            </w:r>
            <w:r w:rsidRPr="00C91A50">
              <w:rPr>
                <w:rFonts w:ascii="Cambria" w:eastAsia="MS Mincho" w:hAnsi="Cambria"/>
                <w:sz w:val="20"/>
                <w:szCs w:val="24"/>
                <w:lang w:val="en-CA"/>
              </w:rPr>
              <w:t xml:space="preserve"> = 0.212; K</w:t>
            </w:r>
            <w:r w:rsidRPr="00C91A50">
              <w:rPr>
                <w:rFonts w:ascii="Cambria" w:eastAsia="MS Mincho" w:hAnsi="Cambria"/>
                <w:sz w:val="20"/>
                <w:szCs w:val="24"/>
                <w:vertAlign w:val="subscript"/>
                <w:lang w:val="en-CA"/>
              </w:rPr>
              <w:t>B</w:t>
            </w:r>
            <w:r w:rsidRPr="00C91A50">
              <w:rPr>
                <w:rFonts w:ascii="Cambria" w:eastAsia="MS Mincho" w:hAnsi="Cambria"/>
                <w:sz w:val="20"/>
                <w:szCs w:val="24"/>
                <w:lang w:val="en-CA"/>
              </w:rPr>
              <w:t xml:space="preserve"> = 0.087</w:t>
            </w:r>
          </w:p>
        </w:tc>
        <w:tc>
          <w:tcPr>
            <w:tcW w:w="6354" w:type="dxa"/>
            <w:tcBorders>
              <w:top w:val="single" w:sz="6" w:space="0" w:color="auto"/>
              <w:left w:val="single" w:sz="6" w:space="0" w:color="auto"/>
              <w:bottom w:val="single" w:sz="6" w:space="0" w:color="auto"/>
              <w:right w:val="single" w:sz="12" w:space="0" w:color="auto"/>
            </w:tcBorders>
          </w:tcPr>
          <w:p w14:paraId="0E9B05EC"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Society of Motion Picture and Television Engineers ST 240 (1999)</w:t>
            </w:r>
          </w:p>
          <w:p w14:paraId="6C3EDBF4" w14:textId="23951650"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20"/>
                <w:szCs w:val="22"/>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(4</w:t>
            </w:r>
            <w:r w:rsidR="00602AD1">
              <w:rPr>
                <w:rFonts w:ascii="Cambria" w:eastAsia="Calibri" w:hAnsi="Cambria"/>
                <w:sz w:val="20"/>
                <w:szCs w:val="24"/>
                <w:lang w:val="en-CA"/>
              </w:rPr>
              <w:t>6</w:t>
            </w:r>
            <w:r w:rsidRPr="00C91A50">
              <w:rPr>
                <w:rFonts w:ascii="Cambria" w:eastAsia="Calibri" w:hAnsi="Cambria"/>
                <w:sz w:val="20"/>
                <w:szCs w:val="24"/>
                <w:lang w:val="en-CA"/>
              </w:rPr>
              <w:t>) to (4</w:t>
            </w:r>
            <w:r w:rsidR="00602AD1">
              <w:rPr>
                <w:rFonts w:ascii="Cambria" w:eastAsia="Calibri" w:hAnsi="Cambria"/>
                <w:sz w:val="20"/>
                <w:szCs w:val="24"/>
                <w:lang w:val="en-CA"/>
              </w:rPr>
              <w:t>8</w:t>
            </w:r>
            <w:r w:rsidRPr="00C91A50">
              <w:rPr>
                <w:rFonts w:ascii="Cambria" w:eastAsia="Calibri" w:hAnsi="Cambria"/>
                <w:sz w:val="20"/>
                <w:szCs w:val="24"/>
                <w:lang w:val="en-CA"/>
              </w:rPr>
              <w:t>)</w:t>
            </w:r>
          </w:p>
        </w:tc>
      </w:tr>
      <w:tr w:rsidR="00C91A50" w:rsidRPr="00C91A50" w14:paraId="487D95AD"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1C887D84"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Calibri" w:hAnsi="Cambria"/>
                <w:sz w:val="18"/>
                <w:szCs w:val="18"/>
                <w:lang w:val="en-CA"/>
              </w:rPr>
            </w:pPr>
            <w:r w:rsidRPr="00C91A50">
              <w:rPr>
                <w:rFonts w:ascii="Cambria" w:eastAsia="MS Mincho" w:hAnsi="Cambria"/>
                <w:sz w:val="20"/>
                <w:szCs w:val="24"/>
                <w:lang w:val="en-CA"/>
              </w:rPr>
              <w:t>8</w:t>
            </w:r>
          </w:p>
        </w:tc>
        <w:tc>
          <w:tcPr>
            <w:tcW w:w="2512" w:type="dxa"/>
            <w:tcBorders>
              <w:top w:val="single" w:sz="6" w:space="0" w:color="auto"/>
              <w:left w:val="single" w:sz="6" w:space="0" w:color="auto"/>
              <w:bottom w:val="single" w:sz="6" w:space="0" w:color="auto"/>
              <w:right w:val="single" w:sz="6" w:space="0" w:color="auto"/>
            </w:tcBorders>
          </w:tcPr>
          <w:p w14:paraId="3B43FD88"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CA"/>
              </w:rPr>
            </w:pPr>
            <w:r w:rsidRPr="00C91A50">
              <w:rPr>
                <w:rFonts w:ascii="Cambria" w:eastAsia="MS Mincho" w:hAnsi="Cambria"/>
                <w:sz w:val="20"/>
                <w:szCs w:val="24"/>
                <w:lang w:val="en-CA"/>
              </w:rPr>
              <w:t>YCgCo or YCgCo-R</w:t>
            </w:r>
          </w:p>
        </w:tc>
        <w:tc>
          <w:tcPr>
            <w:tcW w:w="6354" w:type="dxa"/>
            <w:tcBorders>
              <w:top w:val="single" w:sz="6" w:space="0" w:color="auto"/>
              <w:left w:val="single" w:sz="6" w:space="0" w:color="auto"/>
              <w:bottom w:val="single" w:sz="6" w:space="0" w:color="auto"/>
              <w:right w:val="single" w:sz="12" w:space="0" w:color="auto"/>
            </w:tcBorders>
          </w:tcPr>
          <w:p w14:paraId="3A62164F" w14:textId="2B4C0E6B"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20"/>
                <w:szCs w:val="24"/>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w:t>
            </w:r>
            <w:r w:rsidR="00602AD1">
              <w:rPr>
                <w:rFonts w:ascii="Cambria" w:eastAsia="Calibri" w:hAnsi="Cambria"/>
                <w:sz w:val="20"/>
                <w:szCs w:val="24"/>
                <w:lang w:val="en-CA"/>
              </w:rPr>
              <w:t>52</w:t>
            </w:r>
            <w:r w:rsidRPr="00C91A50">
              <w:rPr>
                <w:rFonts w:ascii="Cambria" w:eastAsia="Calibri" w:hAnsi="Cambria"/>
                <w:sz w:val="20"/>
                <w:szCs w:val="24"/>
                <w:lang w:val="en-CA"/>
              </w:rPr>
              <w:t>) to (5</w:t>
            </w:r>
            <w:r w:rsidR="00602AD1">
              <w:rPr>
                <w:rFonts w:ascii="Cambria" w:eastAsia="Calibri" w:hAnsi="Cambria"/>
                <w:sz w:val="20"/>
                <w:szCs w:val="24"/>
                <w:lang w:val="en-CA"/>
              </w:rPr>
              <w:t>8</w:t>
            </w:r>
            <w:r w:rsidRPr="00C91A50">
              <w:rPr>
                <w:rFonts w:ascii="Cambria" w:eastAsia="Calibri" w:hAnsi="Cambria"/>
                <w:sz w:val="20"/>
                <w:szCs w:val="24"/>
                <w:lang w:val="en-CA"/>
              </w:rPr>
              <w:t>)</w:t>
            </w:r>
            <w:r w:rsidRPr="00C91A50">
              <w:rPr>
                <w:sz w:val="20"/>
                <w:lang w:val="en-CA"/>
              </w:rPr>
              <w:t xml:space="preserve"> </w:t>
            </w:r>
            <w:r w:rsidRPr="00C91A50">
              <w:rPr>
                <w:rFonts w:ascii="Cambria" w:eastAsia="Calibri" w:hAnsi="Cambria"/>
                <w:sz w:val="20"/>
                <w:szCs w:val="24"/>
                <w:lang w:val="en-CA"/>
              </w:rPr>
              <w:t>for YCgCo (when BitDepth</w:t>
            </w:r>
            <w:r w:rsidRPr="00C91A50">
              <w:rPr>
                <w:rFonts w:ascii="Cambria" w:eastAsia="Calibri" w:hAnsi="Cambria"/>
                <w:sz w:val="20"/>
                <w:szCs w:val="24"/>
                <w:vertAlign w:val="subscript"/>
                <w:lang w:val="en-CA"/>
              </w:rPr>
              <w:t>C</w:t>
            </w:r>
            <w:r w:rsidRPr="00C91A50">
              <w:rPr>
                <w:rFonts w:ascii="Cambria" w:eastAsia="Calibri" w:hAnsi="Cambria"/>
                <w:sz w:val="20"/>
                <w:szCs w:val="24"/>
                <w:lang w:val="en-CA"/>
              </w:rPr>
              <w:t xml:space="preserve"> is equal to BitDepth</w:t>
            </w:r>
            <w:r w:rsidRPr="00C91A50">
              <w:rPr>
                <w:rFonts w:ascii="Cambria" w:eastAsia="Calibri" w:hAnsi="Cambria"/>
                <w:sz w:val="20"/>
                <w:szCs w:val="24"/>
                <w:vertAlign w:val="subscript"/>
                <w:lang w:val="en-CA"/>
              </w:rPr>
              <w:t>Y</w:t>
            </w:r>
            <w:r w:rsidRPr="00C91A50">
              <w:rPr>
                <w:rFonts w:ascii="Cambria" w:eastAsia="Calibri" w:hAnsi="Cambria"/>
                <w:sz w:val="20"/>
                <w:szCs w:val="24"/>
                <w:lang w:val="en-CA"/>
              </w:rPr>
              <w:t>)</w:t>
            </w:r>
          </w:p>
          <w:p w14:paraId="5FFEAE9D" w14:textId="7A71E6BA"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20"/>
                <w:szCs w:val="22"/>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(5</w:t>
            </w:r>
            <w:r w:rsidR="00602AD1">
              <w:rPr>
                <w:rFonts w:ascii="Cambria" w:eastAsia="Calibri" w:hAnsi="Cambria"/>
                <w:sz w:val="20"/>
                <w:szCs w:val="24"/>
                <w:lang w:val="en-CA"/>
              </w:rPr>
              <w:t>9</w:t>
            </w:r>
            <w:r w:rsidRPr="00C91A50">
              <w:rPr>
                <w:rFonts w:ascii="Cambria" w:eastAsia="Calibri" w:hAnsi="Cambria"/>
                <w:sz w:val="20"/>
                <w:szCs w:val="24"/>
                <w:lang w:val="en-CA"/>
              </w:rPr>
              <w:t>) to (6</w:t>
            </w:r>
            <w:r w:rsidR="00602AD1">
              <w:rPr>
                <w:rFonts w:ascii="Cambria" w:eastAsia="Calibri" w:hAnsi="Cambria"/>
                <w:sz w:val="20"/>
                <w:szCs w:val="24"/>
                <w:lang w:val="en-CA"/>
              </w:rPr>
              <w:t>6</w:t>
            </w:r>
            <w:r w:rsidRPr="00C91A50">
              <w:rPr>
                <w:rFonts w:ascii="Cambria" w:eastAsia="Calibri" w:hAnsi="Cambria"/>
                <w:sz w:val="20"/>
                <w:szCs w:val="24"/>
                <w:lang w:val="en-CA"/>
              </w:rPr>
              <w:t>)</w:t>
            </w:r>
            <w:r w:rsidRPr="00C91A50">
              <w:rPr>
                <w:sz w:val="20"/>
                <w:lang w:val="en-CA"/>
              </w:rPr>
              <w:t xml:space="preserve"> </w:t>
            </w:r>
            <w:r w:rsidRPr="00C91A50">
              <w:rPr>
                <w:rFonts w:ascii="Cambria" w:eastAsia="Calibri" w:hAnsi="Cambria"/>
                <w:sz w:val="20"/>
                <w:szCs w:val="24"/>
                <w:lang w:val="en-CA"/>
              </w:rPr>
              <w:t>for YCgCo (when BitDepth</w:t>
            </w:r>
            <w:r w:rsidRPr="00C91A50">
              <w:rPr>
                <w:rFonts w:ascii="Cambria" w:eastAsia="Calibri" w:hAnsi="Cambria"/>
                <w:sz w:val="20"/>
                <w:szCs w:val="24"/>
                <w:vertAlign w:val="subscript"/>
                <w:lang w:val="en-CA"/>
              </w:rPr>
              <w:t>C</w:t>
            </w:r>
            <w:r w:rsidRPr="00C91A50">
              <w:rPr>
                <w:rFonts w:ascii="Cambria" w:eastAsia="Calibri" w:hAnsi="Cambria"/>
                <w:sz w:val="20"/>
                <w:szCs w:val="24"/>
                <w:lang w:val="en-CA"/>
              </w:rPr>
              <w:t xml:space="preserve"> is equal to BitDepth</w:t>
            </w:r>
            <w:r w:rsidRPr="00C91A50">
              <w:rPr>
                <w:rFonts w:ascii="Cambria" w:eastAsia="Calibri" w:hAnsi="Cambria"/>
                <w:sz w:val="20"/>
                <w:szCs w:val="24"/>
                <w:vertAlign w:val="subscript"/>
                <w:lang w:val="en-CA"/>
              </w:rPr>
              <w:t>Y</w:t>
            </w:r>
            <w:r w:rsidRPr="00C91A50">
              <w:rPr>
                <w:rFonts w:ascii="Cambria" w:eastAsia="Calibri" w:hAnsi="Cambria"/>
                <w:sz w:val="20"/>
                <w:szCs w:val="24"/>
                <w:lang w:val="en-CA"/>
              </w:rPr>
              <w:t>)</w:t>
            </w:r>
          </w:p>
        </w:tc>
      </w:tr>
      <w:tr w:rsidR="00C91A50" w:rsidRPr="00C91A50" w14:paraId="7BC0C1A5"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14E3E31E"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MS Mincho" w:hAnsi="Cambria"/>
                <w:sz w:val="18"/>
                <w:szCs w:val="18"/>
                <w:lang w:val="en-CA" w:eastAsia="ja-JP"/>
              </w:rPr>
            </w:pPr>
            <w:r w:rsidRPr="00C91A50">
              <w:rPr>
                <w:rFonts w:ascii="Cambria" w:eastAsia="MS Mincho" w:hAnsi="Cambria"/>
                <w:sz w:val="20"/>
                <w:szCs w:val="24"/>
                <w:lang w:val="en-CA"/>
              </w:rPr>
              <w:t>9</w:t>
            </w:r>
          </w:p>
        </w:tc>
        <w:tc>
          <w:tcPr>
            <w:tcW w:w="2512" w:type="dxa"/>
            <w:tcBorders>
              <w:top w:val="single" w:sz="6" w:space="0" w:color="auto"/>
              <w:left w:val="single" w:sz="6" w:space="0" w:color="auto"/>
              <w:bottom w:val="single" w:sz="6" w:space="0" w:color="auto"/>
              <w:right w:val="single" w:sz="6" w:space="0" w:color="auto"/>
            </w:tcBorders>
          </w:tcPr>
          <w:p w14:paraId="058CC481"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CA"/>
              </w:rPr>
            </w:pPr>
            <w:r w:rsidRPr="00C91A50">
              <w:rPr>
                <w:rFonts w:ascii="Cambria" w:eastAsia="MS Mincho" w:hAnsi="Cambria"/>
                <w:sz w:val="20"/>
                <w:szCs w:val="24"/>
                <w:lang w:val="en-CA"/>
              </w:rPr>
              <w:t>K</w:t>
            </w:r>
            <w:r w:rsidRPr="00C91A50">
              <w:rPr>
                <w:rFonts w:ascii="Cambria" w:eastAsia="MS Mincho" w:hAnsi="Cambria"/>
                <w:sz w:val="20"/>
                <w:szCs w:val="24"/>
                <w:vertAlign w:val="subscript"/>
                <w:lang w:val="en-CA"/>
              </w:rPr>
              <w:t>R</w:t>
            </w:r>
            <w:r w:rsidRPr="00C91A50">
              <w:rPr>
                <w:rFonts w:ascii="Cambria" w:eastAsia="MS Mincho" w:hAnsi="Cambria"/>
                <w:sz w:val="20"/>
                <w:szCs w:val="24"/>
                <w:lang w:val="en-CA"/>
              </w:rPr>
              <w:t xml:space="preserve"> = 0.2627; K</w:t>
            </w:r>
            <w:r w:rsidRPr="00C91A50">
              <w:rPr>
                <w:rFonts w:ascii="Cambria" w:eastAsia="MS Mincho" w:hAnsi="Cambria"/>
                <w:sz w:val="20"/>
                <w:szCs w:val="24"/>
                <w:vertAlign w:val="subscript"/>
                <w:lang w:val="en-CA"/>
              </w:rPr>
              <w:t>B</w:t>
            </w:r>
            <w:r w:rsidRPr="00C91A50">
              <w:rPr>
                <w:rFonts w:ascii="Cambria" w:eastAsia="MS Mincho" w:hAnsi="Cambria"/>
                <w:sz w:val="20"/>
                <w:szCs w:val="24"/>
                <w:lang w:val="en-CA"/>
              </w:rPr>
              <w:t xml:space="preserve"> = 0.0593</w:t>
            </w:r>
          </w:p>
        </w:tc>
        <w:tc>
          <w:tcPr>
            <w:tcW w:w="6354" w:type="dxa"/>
            <w:tcBorders>
              <w:top w:val="single" w:sz="6" w:space="0" w:color="auto"/>
              <w:left w:val="single" w:sz="6" w:space="0" w:color="auto"/>
              <w:bottom w:val="single" w:sz="6" w:space="0" w:color="auto"/>
              <w:right w:val="single" w:sz="12" w:space="0" w:color="auto"/>
            </w:tcBorders>
          </w:tcPr>
          <w:p w14:paraId="045B2ABC"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Rec. </w:t>
            </w:r>
            <w:r w:rsidRPr="00C91A50">
              <w:rPr>
                <w:rFonts w:ascii="Cambria" w:eastAsia="Calibri" w:hAnsi="Cambria"/>
                <w:sz w:val="20"/>
                <w:szCs w:val="24"/>
                <w:lang w:val="en-CA"/>
              </w:rPr>
              <w:t>ITU-R</w:t>
            </w:r>
            <w:r w:rsidRPr="00C91A50">
              <w:rPr>
                <w:rFonts w:ascii="Cambria" w:eastAsia="MS Mincho" w:hAnsi="Cambria"/>
                <w:sz w:val="20"/>
                <w:szCs w:val="24"/>
                <w:lang w:val="en-CA"/>
              </w:rPr>
              <w:t> BT.2020-2 (non-constant luminance)</w:t>
            </w:r>
          </w:p>
          <w:p w14:paraId="388325AB"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 xml:space="preserve">Rec. </w:t>
            </w:r>
            <w:r w:rsidRPr="00C91A50">
              <w:rPr>
                <w:rFonts w:ascii="Cambria" w:eastAsia="Calibri" w:hAnsi="Cambria"/>
                <w:sz w:val="20"/>
                <w:szCs w:val="24"/>
                <w:lang w:val="en-CA"/>
              </w:rPr>
              <w:t>ITU-R</w:t>
            </w:r>
            <w:r w:rsidRPr="00C91A50">
              <w:rPr>
                <w:rFonts w:ascii="Cambria" w:eastAsia="MS Mincho" w:hAnsi="Cambria"/>
                <w:sz w:val="20"/>
                <w:szCs w:val="24"/>
                <w:lang w:val="en-CA"/>
              </w:rPr>
              <w:t> BT.2100-2 Y′CbCr</w:t>
            </w:r>
          </w:p>
          <w:p w14:paraId="1A48F3E1" w14:textId="5F83BB3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20"/>
                <w:szCs w:val="22"/>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(4</w:t>
            </w:r>
            <w:r w:rsidR="00602AD1">
              <w:rPr>
                <w:rFonts w:ascii="Cambria" w:eastAsia="Calibri" w:hAnsi="Cambria"/>
                <w:sz w:val="20"/>
                <w:szCs w:val="24"/>
                <w:lang w:val="en-CA"/>
              </w:rPr>
              <w:t>6</w:t>
            </w:r>
            <w:r w:rsidRPr="00C91A50">
              <w:rPr>
                <w:rFonts w:ascii="Cambria" w:eastAsia="Calibri" w:hAnsi="Cambria"/>
                <w:sz w:val="20"/>
                <w:szCs w:val="24"/>
                <w:lang w:val="en-CA"/>
              </w:rPr>
              <w:t>) to (4</w:t>
            </w:r>
            <w:r w:rsidR="00602AD1">
              <w:rPr>
                <w:rFonts w:ascii="Cambria" w:eastAsia="Calibri" w:hAnsi="Cambria"/>
                <w:sz w:val="20"/>
                <w:szCs w:val="24"/>
                <w:lang w:val="en-CA"/>
              </w:rPr>
              <w:t>8</w:t>
            </w:r>
            <w:r w:rsidRPr="00C91A50">
              <w:rPr>
                <w:rFonts w:ascii="Cambria" w:eastAsia="Calibri" w:hAnsi="Cambria"/>
                <w:sz w:val="20"/>
                <w:szCs w:val="24"/>
                <w:lang w:val="en-CA"/>
              </w:rPr>
              <w:t>)</w:t>
            </w:r>
          </w:p>
        </w:tc>
      </w:tr>
      <w:tr w:rsidR="00C91A50" w:rsidRPr="00C91A50" w14:paraId="4C4D2CB9"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2CD1DF03"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MS Mincho" w:hAnsi="Cambria"/>
                <w:sz w:val="18"/>
                <w:szCs w:val="18"/>
                <w:lang w:val="en-CA" w:eastAsia="ja-JP"/>
              </w:rPr>
            </w:pPr>
            <w:r w:rsidRPr="00C91A50">
              <w:rPr>
                <w:rFonts w:ascii="Cambria" w:eastAsia="MS Mincho" w:hAnsi="Cambria"/>
                <w:sz w:val="20"/>
                <w:szCs w:val="24"/>
                <w:lang w:val="en-CA"/>
              </w:rPr>
              <w:t>10</w:t>
            </w:r>
          </w:p>
        </w:tc>
        <w:tc>
          <w:tcPr>
            <w:tcW w:w="2512" w:type="dxa"/>
            <w:tcBorders>
              <w:top w:val="single" w:sz="6" w:space="0" w:color="auto"/>
              <w:left w:val="single" w:sz="6" w:space="0" w:color="auto"/>
              <w:bottom w:val="single" w:sz="6" w:space="0" w:color="auto"/>
              <w:right w:val="single" w:sz="6" w:space="0" w:color="auto"/>
            </w:tcBorders>
          </w:tcPr>
          <w:p w14:paraId="0A654A8A"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CA"/>
              </w:rPr>
            </w:pPr>
            <w:r w:rsidRPr="00C91A50">
              <w:rPr>
                <w:rFonts w:ascii="Cambria" w:eastAsia="MS Mincho" w:hAnsi="Cambria"/>
                <w:sz w:val="20"/>
                <w:szCs w:val="24"/>
                <w:lang w:val="en-CA"/>
              </w:rPr>
              <w:t>K</w:t>
            </w:r>
            <w:r w:rsidRPr="00C91A50">
              <w:rPr>
                <w:rFonts w:ascii="Cambria" w:eastAsia="MS Mincho" w:hAnsi="Cambria"/>
                <w:sz w:val="20"/>
                <w:szCs w:val="24"/>
                <w:vertAlign w:val="subscript"/>
                <w:lang w:val="en-CA"/>
              </w:rPr>
              <w:t>R</w:t>
            </w:r>
            <w:r w:rsidRPr="00C91A50">
              <w:rPr>
                <w:rFonts w:ascii="Cambria" w:eastAsia="MS Mincho" w:hAnsi="Cambria"/>
                <w:sz w:val="20"/>
                <w:szCs w:val="24"/>
                <w:lang w:val="en-CA"/>
              </w:rPr>
              <w:t xml:space="preserve"> = 0.2627; K</w:t>
            </w:r>
            <w:r w:rsidRPr="00C91A50">
              <w:rPr>
                <w:rFonts w:ascii="Cambria" w:eastAsia="MS Mincho" w:hAnsi="Cambria"/>
                <w:sz w:val="20"/>
                <w:szCs w:val="24"/>
                <w:vertAlign w:val="subscript"/>
                <w:lang w:val="en-CA"/>
              </w:rPr>
              <w:t>B</w:t>
            </w:r>
            <w:r w:rsidRPr="00C91A50">
              <w:rPr>
                <w:rFonts w:ascii="Cambria" w:eastAsia="MS Mincho" w:hAnsi="Cambria"/>
                <w:sz w:val="20"/>
                <w:szCs w:val="24"/>
                <w:lang w:val="en-CA"/>
              </w:rPr>
              <w:t xml:space="preserve"> = 0.0593</w:t>
            </w:r>
          </w:p>
        </w:tc>
        <w:tc>
          <w:tcPr>
            <w:tcW w:w="6354" w:type="dxa"/>
            <w:tcBorders>
              <w:top w:val="single" w:sz="6" w:space="0" w:color="auto"/>
              <w:left w:val="single" w:sz="6" w:space="0" w:color="auto"/>
              <w:bottom w:val="single" w:sz="6" w:space="0" w:color="auto"/>
              <w:right w:val="single" w:sz="12" w:space="0" w:color="auto"/>
            </w:tcBorders>
          </w:tcPr>
          <w:p w14:paraId="6AE93871"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Rec. </w:t>
            </w:r>
            <w:r w:rsidRPr="00C91A50">
              <w:rPr>
                <w:rFonts w:ascii="Cambria" w:eastAsia="Calibri" w:hAnsi="Cambria"/>
                <w:sz w:val="20"/>
                <w:szCs w:val="24"/>
                <w:lang w:val="en-CA"/>
              </w:rPr>
              <w:t>ITU-R</w:t>
            </w:r>
            <w:r w:rsidRPr="00C91A50">
              <w:rPr>
                <w:rFonts w:ascii="Cambria" w:eastAsia="MS Mincho" w:hAnsi="Cambria"/>
                <w:sz w:val="20"/>
                <w:szCs w:val="24"/>
                <w:lang w:val="en-CA"/>
              </w:rPr>
              <w:t> BT.2020-2 (constant luminance)</w:t>
            </w:r>
          </w:p>
          <w:p w14:paraId="10273C9E" w14:textId="5DBEB02C"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20"/>
                <w:szCs w:val="22"/>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(6</w:t>
            </w:r>
            <w:r w:rsidR="00602AD1">
              <w:rPr>
                <w:rFonts w:ascii="Cambria" w:eastAsia="Calibri" w:hAnsi="Cambria"/>
                <w:sz w:val="20"/>
                <w:szCs w:val="24"/>
                <w:lang w:val="en-CA"/>
              </w:rPr>
              <w:t>7</w:t>
            </w:r>
            <w:r w:rsidRPr="00C91A50">
              <w:rPr>
                <w:rFonts w:ascii="Cambria" w:eastAsia="Calibri" w:hAnsi="Cambria"/>
                <w:sz w:val="20"/>
                <w:szCs w:val="24"/>
                <w:lang w:val="en-CA"/>
              </w:rPr>
              <w:t>) to (7</w:t>
            </w:r>
            <w:r w:rsidR="00602AD1">
              <w:rPr>
                <w:rFonts w:ascii="Cambria" w:eastAsia="Calibri" w:hAnsi="Cambria"/>
                <w:sz w:val="20"/>
                <w:szCs w:val="24"/>
                <w:lang w:val="en-CA"/>
              </w:rPr>
              <w:t>6</w:t>
            </w:r>
            <w:r w:rsidRPr="00C91A50">
              <w:rPr>
                <w:rFonts w:ascii="Cambria" w:eastAsia="Calibri" w:hAnsi="Cambria"/>
                <w:sz w:val="20"/>
                <w:szCs w:val="24"/>
                <w:lang w:val="en-CA"/>
              </w:rPr>
              <w:t>)</w:t>
            </w:r>
          </w:p>
        </w:tc>
      </w:tr>
      <w:tr w:rsidR="00C91A50" w:rsidRPr="00C91A50" w14:paraId="7D367A90"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47B99F4E"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MS Mincho" w:hAnsi="Cambria"/>
                <w:sz w:val="18"/>
                <w:szCs w:val="18"/>
                <w:lang w:val="en-CA" w:eastAsia="ja-JP"/>
              </w:rPr>
            </w:pPr>
            <w:r w:rsidRPr="00C91A50">
              <w:rPr>
                <w:rFonts w:ascii="Cambria" w:eastAsia="MS Mincho" w:hAnsi="Cambria"/>
                <w:sz w:val="20"/>
                <w:szCs w:val="24"/>
                <w:lang w:val="en-CA"/>
              </w:rPr>
              <w:t>11</w:t>
            </w:r>
          </w:p>
        </w:tc>
        <w:tc>
          <w:tcPr>
            <w:tcW w:w="2512" w:type="dxa"/>
            <w:tcBorders>
              <w:top w:val="single" w:sz="6" w:space="0" w:color="auto"/>
              <w:left w:val="single" w:sz="6" w:space="0" w:color="auto"/>
              <w:bottom w:val="single" w:sz="6" w:space="0" w:color="auto"/>
              <w:right w:val="single" w:sz="6" w:space="0" w:color="auto"/>
            </w:tcBorders>
          </w:tcPr>
          <w:p w14:paraId="372154F8"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iCs/>
                <w:sz w:val="18"/>
                <w:szCs w:val="18"/>
                <w:lang w:val="en-CA"/>
              </w:rPr>
            </w:pPr>
            <w:r w:rsidRPr="00C91A50">
              <w:rPr>
                <w:rFonts w:ascii="Cambria" w:eastAsia="MS Mincho" w:hAnsi="Cambria"/>
                <w:sz w:val="20"/>
                <w:szCs w:val="24"/>
                <w:lang w:val="en-CA"/>
              </w:rPr>
              <w:t>Y′D′</w:t>
            </w:r>
            <w:r w:rsidRPr="00C91A50">
              <w:rPr>
                <w:rFonts w:ascii="Cambria" w:eastAsia="MS Mincho" w:hAnsi="Cambria"/>
                <w:sz w:val="20"/>
                <w:szCs w:val="24"/>
                <w:vertAlign w:val="subscript"/>
                <w:lang w:val="en-CA"/>
              </w:rPr>
              <w:t>Z</w:t>
            </w:r>
            <w:r w:rsidRPr="00C91A50">
              <w:rPr>
                <w:rFonts w:ascii="Cambria" w:eastAsia="MS Mincho" w:hAnsi="Cambria"/>
                <w:sz w:val="20"/>
                <w:szCs w:val="24"/>
                <w:lang w:val="en-CA"/>
              </w:rPr>
              <w:t>D′</w:t>
            </w:r>
            <w:r w:rsidRPr="00C91A50">
              <w:rPr>
                <w:rFonts w:ascii="Cambria" w:eastAsia="MS Mincho" w:hAnsi="Cambria"/>
                <w:sz w:val="20"/>
                <w:szCs w:val="24"/>
                <w:vertAlign w:val="subscript"/>
                <w:lang w:val="en-CA"/>
              </w:rPr>
              <w:t>X</w:t>
            </w:r>
          </w:p>
        </w:tc>
        <w:tc>
          <w:tcPr>
            <w:tcW w:w="6354" w:type="dxa"/>
            <w:tcBorders>
              <w:top w:val="single" w:sz="6" w:space="0" w:color="auto"/>
              <w:left w:val="single" w:sz="6" w:space="0" w:color="auto"/>
              <w:bottom w:val="single" w:sz="6" w:space="0" w:color="auto"/>
              <w:right w:val="single" w:sz="12" w:space="0" w:color="auto"/>
            </w:tcBorders>
          </w:tcPr>
          <w:p w14:paraId="14C57B93" w14:textId="6CD47382"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Society of Motion Picture and Television Engineers ST 2</w:t>
            </w:r>
            <w:del w:id="375" w:author="Gary Sullivan" w:date="2023-03-01T09:53:00Z">
              <w:r w:rsidRPr="00C91A50" w:rsidDel="004A5C8E">
                <w:rPr>
                  <w:rFonts w:ascii="Cambria" w:eastAsia="MS Mincho" w:hAnsi="Cambria"/>
                  <w:sz w:val="20"/>
                  <w:szCs w:val="24"/>
                  <w:lang w:val="en-CA"/>
                </w:rPr>
                <w:delText> </w:delText>
              </w:r>
            </w:del>
            <w:r w:rsidRPr="00C91A50">
              <w:rPr>
                <w:rFonts w:ascii="Cambria" w:eastAsia="MS Mincho" w:hAnsi="Cambria"/>
                <w:sz w:val="20"/>
                <w:szCs w:val="24"/>
                <w:lang w:val="en-CA"/>
              </w:rPr>
              <w:t>085 (2015)</w:t>
            </w:r>
          </w:p>
          <w:p w14:paraId="772262D5" w14:textId="330E5F90"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2"/>
                <w:lang w:val="en-CA" w:eastAsia="ja-JP"/>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(7</w:t>
            </w:r>
            <w:r w:rsidR="00602AD1">
              <w:rPr>
                <w:rFonts w:ascii="Cambria" w:eastAsia="Calibri" w:hAnsi="Cambria"/>
                <w:sz w:val="20"/>
                <w:szCs w:val="24"/>
                <w:lang w:val="en-CA"/>
              </w:rPr>
              <w:t>7</w:t>
            </w:r>
            <w:r w:rsidRPr="00C91A50">
              <w:rPr>
                <w:rFonts w:ascii="Cambria" w:eastAsia="Calibri" w:hAnsi="Cambria"/>
                <w:sz w:val="20"/>
                <w:szCs w:val="24"/>
                <w:lang w:val="en-CA"/>
              </w:rPr>
              <w:t>) to (7</w:t>
            </w:r>
            <w:r w:rsidR="00602AD1">
              <w:rPr>
                <w:rFonts w:ascii="Cambria" w:eastAsia="Calibri" w:hAnsi="Cambria"/>
                <w:sz w:val="20"/>
                <w:szCs w:val="24"/>
                <w:lang w:val="en-CA"/>
              </w:rPr>
              <w:t>9</w:t>
            </w:r>
            <w:r w:rsidRPr="00C91A50">
              <w:rPr>
                <w:rFonts w:ascii="Cambria" w:eastAsia="Calibri" w:hAnsi="Cambria"/>
                <w:sz w:val="20"/>
                <w:szCs w:val="24"/>
                <w:lang w:val="en-CA"/>
              </w:rPr>
              <w:t>)</w:t>
            </w:r>
          </w:p>
        </w:tc>
      </w:tr>
      <w:tr w:rsidR="00C91A50" w:rsidRPr="00C91A50" w14:paraId="63C8F0E6"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2E08E9D0"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MS Mincho" w:hAnsi="Cambria"/>
                <w:sz w:val="18"/>
                <w:szCs w:val="18"/>
                <w:lang w:val="en-CA" w:eastAsia="ja-JP"/>
              </w:rPr>
            </w:pPr>
            <w:r w:rsidRPr="00C91A50">
              <w:rPr>
                <w:rFonts w:ascii="Cambria" w:eastAsia="MS Mincho" w:hAnsi="Cambria"/>
                <w:sz w:val="20"/>
                <w:szCs w:val="24"/>
                <w:lang w:val="en-CA"/>
              </w:rPr>
              <w:t>12</w:t>
            </w:r>
          </w:p>
        </w:tc>
        <w:tc>
          <w:tcPr>
            <w:tcW w:w="2512" w:type="dxa"/>
            <w:tcBorders>
              <w:top w:val="single" w:sz="6" w:space="0" w:color="auto"/>
              <w:left w:val="single" w:sz="6" w:space="0" w:color="auto"/>
              <w:bottom w:val="single" w:sz="6" w:space="0" w:color="auto"/>
              <w:right w:val="single" w:sz="6" w:space="0" w:color="auto"/>
            </w:tcBorders>
          </w:tcPr>
          <w:p w14:paraId="26FEA203" w14:textId="3702D89F"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20"/>
                <w:szCs w:val="22"/>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w:t>
            </w:r>
            <w:r w:rsidR="00602AD1">
              <w:rPr>
                <w:rFonts w:ascii="Cambria" w:eastAsia="Calibri" w:hAnsi="Cambria"/>
                <w:sz w:val="20"/>
                <w:szCs w:val="24"/>
                <w:lang w:val="en-CA"/>
              </w:rPr>
              <w:t>40</w:t>
            </w:r>
            <w:r w:rsidRPr="00C91A50">
              <w:rPr>
                <w:rFonts w:ascii="Cambria" w:eastAsia="Calibri" w:hAnsi="Cambria"/>
                <w:sz w:val="20"/>
                <w:szCs w:val="24"/>
                <w:lang w:val="en-CA"/>
              </w:rPr>
              <w:t>) to (4</w:t>
            </w:r>
            <w:r w:rsidR="00602AD1">
              <w:rPr>
                <w:rFonts w:ascii="Cambria" w:eastAsia="Calibri" w:hAnsi="Cambria"/>
                <w:sz w:val="20"/>
                <w:szCs w:val="24"/>
                <w:lang w:val="en-CA"/>
              </w:rPr>
              <w:t>5</w:t>
            </w:r>
            <w:r w:rsidRPr="00C91A50">
              <w:rPr>
                <w:rFonts w:ascii="Cambria" w:eastAsia="Calibri" w:hAnsi="Cambria"/>
                <w:sz w:val="20"/>
                <w:szCs w:val="24"/>
                <w:lang w:val="en-CA"/>
              </w:rPr>
              <w:t>)</w:t>
            </w:r>
          </w:p>
        </w:tc>
        <w:tc>
          <w:tcPr>
            <w:tcW w:w="6354" w:type="dxa"/>
            <w:tcBorders>
              <w:top w:val="single" w:sz="6" w:space="0" w:color="auto"/>
              <w:left w:val="single" w:sz="6" w:space="0" w:color="auto"/>
              <w:bottom w:val="single" w:sz="6" w:space="0" w:color="auto"/>
              <w:right w:val="single" w:sz="12" w:space="0" w:color="auto"/>
            </w:tcBorders>
          </w:tcPr>
          <w:p w14:paraId="119A1194"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Chromaticity-derived non-constant luminance system</w:t>
            </w:r>
          </w:p>
          <w:p w14:paraId="5EA10EFD" w14:textId="6B70C5A3"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20"/>
                <w:szCs w:val="22"/>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(4</w:t>
            </w:r>
            <w:r w:rsidR="00602AD1">
              <w:rPr>
                <w:rFonts w:ascii="Cambria" w:eastAsia="Calibri" w:hAnsi="Cambria"/>
                <w:sz w:val="20"/>
                <w:szCs w:val="24"/>
                <w:lang w:val="en-CA"/>
              </w:rPr>
              <w:t>6</w:t>
            </w:r>
            <w:r w:rsidRPr="00C91A50">
              <w:rPr>
                <w:rFonts w:ascii="Cambria" w:eastAsia="Calibri" w:hAnsi="Cambria"/>
                <w:sz w:val="20"/>
                <w:szCs w:val="24"/>
                <w:lang w:val="en-CA"/>
              </w:rPr>
              <w:t>) to (4</w:t>
            </w:r>
            <w:r w:rsidR="00602AD1">
              <w:rPr>
                <w:rFonts w:ascii="Cambria" w:eastAsia="Calibri" w:hAnsi="Cambria"/>
                <w:sz w:val="20"/>
                <w:szCs w:val="24"/>
                <w:lang w:val="en-CA"/>
              </w:rPr>
              <w:t>8</w:t>
            </w:r>
            <w:r w:rsidRPr="00C91A50">
              <w:rPr>
                <w:rFonts w:ascii="Cambria" w:eastAsia="Calibri" w:hAnsi="Cambria"/>
                <w:sz w:val="20"/>
                <w:szCs w:val="24"/>
                <w:lang w:val="en-CA"/>
              </w:rPr>
              <w:t>)</w:t>
            </w:r>
          </w:p>
        </w:tc>
      </w:tr>
      <w:tr w:rsidR="00C91A50" w:rsidRPr="00C91A50" w14:paraId="62254DD8"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2ECEA476"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MS Mincho" w:hAnsi="Cambria"/>
                <w:sz w:val="18"/>
                <w:szCs w:val="18"/>
                <w:lang w:val="en-CA" w:eastAsia="ja-JP"/>
              </w:rPr>
            </w:pPr>
            <w:r w:rsidRPr="00C91A50">
              <w:rPr>
                <w:rFonts w:ascii="Cambria" w:eastAsia="MS Mincho" w:hAnsi="Cambria"/>
                <w:sz w:val="20"/>
                <w:szCs w:val="24"/>
                <w:lang w:val="en-CA"/>
              </w:rPr>
              <w:t>13</w:t>
            </w:r>
          </w:p>
        </w:tc>
        <w:tc>
          <w:tcPr>
            <w:tcW w:w="2512" w:type="dxa"/>
            <w:tcBorders>
              <w:top w:val="single" w:sz="6" w:space="0" w:color="auto"/>
              <w:left w:val="single" w:sz="6" w:space="0" w:color="auto"/>
              <w:bottom w:val="single" w:sz="6" w:space="0" w:color="auto"/>
              <w:right w:val="single" w:sz="6" w:space="0" w:color="auto"/>
            </w:tcBorders>
          </w:tcPr>
          <w:p w14:paraId="488814D7" w14:textId="15B1279E"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20"/>
                <w:szCs w:val="22"/>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w:t>
            </w:r>
            <w:r w:rsidR="00602AD1">
              <w:rPr>
                <w:rFonts w:ascii="Cambria" w:eastAsia="Calibri" w:hAnsi="Cambria"/>
                <w:sz w:val="20"/>
                <w:szCs w:val="24"/>
                <w:lang w:val="en-CA"/>
              </w:rPr>
              <w:t>40</w:t>
            </w:r>
            <w:r w:rsidRPr="00C91A50">
              <w:rPr>
                <w:rFonts w:ascii="Cambria" w:eastAsia="Calibri" w:hAnsi="Cambria"/>
                <w:sz w:val="20"/>
                <w:szCs w:val="24"/>
                <w:lang w:val="en-CA"/>
              </w:rPr>
              <w:t>) to (4</w:t>
            </w:r>
            <w:r w:rsidR="00602AD1">
              <w:rPr>
                <w:rFonts w:ascii="Cambria" w:eastAsia="Calibri" w:hAnsi="Cambria"/>
                <w:sz w:val="20"/>
                <w:szCs w:val="24"/>
                <w:lang w:val="en-CA"/>
              </w:rPr>
              <w:t>5</w:t>
            </w:r>
            <w:r w:rsidRPr="00C91A50">
              <w:rPr>
                <w:rFonts w:ascii="Cambria" w:eastAsia="Calibri" w:hAnsi="Cambria"/>
                <w:sz w:val="20"/>
                <w:szCs w:val="24"/>
                <w:lang w:val="en-CA"/>
              </w:rPr>
              <w:t>)</w:t>
            </w:r>
          </w:p>
        </w:tc>
        <w:tc>
          <w:tcPr>
            <w:tcW w:w="6354" w:type="dxa"/>
            <w:tcBorders>
              <w:top w:val="single" w:sz="6" w:space="0" w:color="auto"/>
              <w:left w:val="single" w:sz="6" w:space="0" w:color="auto"/>
              <w:bottom w:val="single" w:sz="6" w:space="0" w:color="auto"/>
              <w:right w:val="single" w:sz="12" w:space="0" w:color="auto"/>
            </w:tcBorders>
          </w:tcPr>
          <w:p w14:paraId="27944B02"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Chromaticity-derived constant luminance system</w:t>
            </w:r>
          </w:p>
          <w:p w14:paraId="7F0E4977" w14:textId="4945CC2E"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20"/>
                <w:szCs w:val="22"/>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(6</w:t>
            </w:r>
            <w:r w:rsidR="00602AD1">
              <w:rPr>
                <w:rFonts w:ascii="Cambria" w:eastAsia="Calibri" w:hAnsi="Cambria"/>
                <w:sz w:val="20"/>
                <w:szCs w:val="24"/>
                <w:lang w:val="en-CA"/>
              </w:rPr>
              <w:t>7</w:t>
            </w:r>
            <w:r w:rsidRPr="00C91A50">
              <w:rPr>
                <w:rFonts w:ascii="Cambria" w:eastAsia="Calibri" w:hAnsi="Cambria"/>
                <w:sz w:val="20"/>
                <w:szCs w:val="24"/>
                <w:lang w:val="en-CA"/>
              </w:rPr>
              <w:t>) to (7</w:t>
            </w:r>
            <w:r w:rsidR="00602AD1">
              <w:rPr>
                <w:rFonts w:ascii="Cambria" w:eastAsia="Calibri" w:hAnsi="Cambria"/>
                <w:sz w:val="20"/>
                <w:szCs w:val="24"/>
                <w:lang w:val="en-CA"/>
              </w:rPr>
              <w:t>6</w:t>
            </w:r>
            <w:r w:rsidRPr="00C91A50">
              <w:rPr>
                <w:rFonts w:ascii="Cambria" w:eastAsia="Calibri" w:hAnsi="Cambria"/>
                <w:sz w:val="20"/>
                <w:szCs w:val="24"/>
                <w:lang w:val="en-CA"/>
              </w:rPr>
              <w:t>)</w:t>
            </w:r>
          </w:p>
        </w:tc>
      </w:tr>
      <w:tr w:rsidR="00C91A50" w:rsidRPr="00C91A50" w14:paraId="0D66360C"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4C283BCC"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MS Mincho" w:hAnsi="Cambria"/>
                <w:sz w:val="18"/>
                <w:szCs w:val="18"/>
                <w:lang w:val="en-CA" w:eastAsia="ja-JP"/>
              </w:rPr>
            </w:pPr>
            <w:r w:rsidRPr="00C91A50">
              <w:rPr>
                <w:rFonts w:ascii="Cambria" w:eastAsia="MS Mincho" w:hAnsi="Cambria"/>
                <w:sz w:val="20"/>
                <w:szCs w:val="24"/>
                <w:lang w:val="en-CA"/>
              </w:rPr>
              <w:t>14</w:t>
            </w:r>
          </w:p>
        </w:tc>
        <w:tc>
          <w:tcPr>
            <w:tcW w:w="2512" w:type="dxa"/>
            <w:tcBorders>
              <w:top w:val="single" w:sz="6" w:space="0" w:color="auto"/>
              <w:left w:val="single" w:sz="6" w:space="0" w:color="auto"/>
              <w:bottom w:val="single" w:sz="6" w:space="0" w:color="auto"/>
              <w:right w:val="single" w:sz="6" w:space="0" w:color="auto"/>
            </w:tcBorders>
          </w:tcPr>
          <w:p w14:paraId="3E8AE344"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CA"/>
              </w:rPr>
            </w:pPr>
            <w:r w:rsidRPr="00C91A50">
              <w:rPr>
                <w:rFonts w:ascii="Cambria" w:eastAsia="MS Mincho" w:hAnsi="Cambria"/>
                <w:sz w:val="20"/>
                <w:szCs w:val="24"/>
                <w:lang w:val="en-CA"/>
              </w:rPr>
              <w:t>IC</w:t>
            </w:r>
            <w:r w:rsidRPr="00C91A50">
              <w:rPr>
                <w:rFonts w:ascii="Cambria" w:eastAsia="MS Mincho" w:hAnsi="Cambria"/>
                <w:sz w:val="20"/>
                <w:szCs w:val="24"/>
                <w:vertAlign w:val="subscript"/>
                <w:lang w:val="en-CA"/>
              </w:rPr>
              <w:t>T</w:t>
            </w:r>
            <w:r w:rsidRPr="00C91A50">
              <w:rPr>
                <w:rFonts w:ascii="Cambria" w:eastAsia="MS Mincho" w:hAnsi="Cambria"/>
                <w:sz w:val="20"/>
                <w:szCs w:val="24"/>
                <w:lang w:val="en-CA"/>
              </w:rPr>
              <w:t>C</w:t>
            </w:r>
            <w:r w:rsidRPr="00C91A50">
              <w:rPr>
                <w:rFonts w:ascii="Cambria" w:eastAsia="MS Mincho" w:hAnsi="Cambria"/>
                <w:sz w:val="20"/>
                <w:szCs w:val="24"/>
                <w:vertAlign w:val="subscript"/>
                <w:lang w:val="en-CA"/>
              </w:rPr>
              <w:t>P</w:t>
            </w:r>
          </w:p>
        </w:tc>
        <w:tc>
          <w:tcPr>
            <w:tcW w:w="6354" w:type="dxa"/>
            <w:tcBorders>
              <w:top w:val="single" w:sz="6" w:space="0" w:color="auto"/>
              <w:left w:val="single" w:sz="6" w:space="0" w:color="auto"/>
              <w:bottom w:val="single" w:sz="6" w:space="0" w:color="auto"/>
              <w:right w:val="single" w:sz="12" w:space="0" w:color="auto"/>
            </w:tcBorders>
          </w:tcPr>
          <w:p w14:paraId="713D7F97"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 xml:space="preserve">Rec. </w:t>
            </w:r>
            <w:r w:rsidRPr="00C91A50">
              <w:rPr>
                <w:rFonts w:ascii="Cambria" w:eastAsia="Calibri" w:hAnsi="Cambria"/>
                <w:sz w:val="20"/>
                <w:szCs w:val="24"/>
                <w:lang w:val="en-CA"/>
              </w:rPr>
              <w:t>ITU-R</w:t>
            </w:r>
            <w:r w:rsidRPr="00C91A50">
              <w:rPr>
                <w:rFonts w:ascii="Cambria" w:eastAsia="MS Mincho" w:hAnsi="Cambria"/>
                <w:sz w:val="20"/>
                <w:szCs w:val="24"/>
                <w:lang w:val="en-CA"/>
              </w:rPr>
              <w:t> BT.2100-2 IC</w:t>
            </w:r>
            <w:r w:rsidRPr="00C91A50">
              <w:rPr>
                <w:rFonts w:ascii="Cambria" w:eastAsia="MS Mincho" w:hAnsi="Cambria"/>
                <w:sz w:val="20"/>
                <w:szCs w:val="24"/>
                <w:vertAlign w:val="subscript"/>
                <w:lang w:val="en-CA"/>
              </w:rPr>
              <w:t>T</w:t>
            </w:r>
            <w:r w:rsidRPr="00C91A50">
              <w:rPr>
                <w:rFonts w:ascii="Cambria" w:eastAsia="MS Mincho" w:hAnsi="Cambria"/>
                <w:sz w:val="20"/>
                <w:szCs w:val="24"/>
                <w:lang w:val="en-CA"/>
              </w:rPr>
              <w:t>C</w:t>
            </w:r>
            <w:r w:rsidRPr="00C91A50">
              <w:rPr>
                <w:rFonts w:ascii="Cambria" w:eastAsia="MS Mincho" w:hAnsi="Cambria"/>
                <w:sz w:val="20"/>
                <w:szCs w:val="24"/>
                <w:vertAlign w:val="subscript"/>
                <w:lang w:val="en-CA"/>
              </w:rPr>
              <w:t>P</w:t>
            </w:r>
          </w:p>
          <w:p w14:paraId="5F54C687" w14:textId="287ECAFC"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w:t>
            </w:r>
            <w:r w:rsidR="00602AD1">
              <w:rPr>
                <w:rFonts w:ascii="Cambria" w:eastAsia="Calibri" w:hAnsi="Cambria"/>
                <w:sz w:val="20"/>
                <w:szCs w:val="24"/>
                <w:lang w:val="en-CA"/>
              </w:rPr>
              <w:t>80</w:t>
            </w:r>
            <w:r w:rsidRPr="00C91A50">
              <w:rPr>
                <w:rFonts w:ascii="Cambria" w:eastAsia="Calibri" w:hAnsi="Cambria"/>
                <w:sz w:val="20"/>
                <w:szCs w:val="24"/>
                <w:lang w:val="en-CA"/>
              </w:rPr>
              <w:t>) to (</w:t>
            </w:r>
            <w:r w:rsidR="00602AD1">
              <w:rPr>
                <w:rFonts w:ascii="Cambria" w:eastAsia="Calibri" w:hAnsi="Cambria"/>
                <w:sz w:val="20"/>
                <w:szCs w:val="24"/>
                <w:lang w:val="en-CA"/>
              </w:rPr>
              <w:t>82</w:t>
            </w:r>
            <w:r w:rsidRPr="00C91A50">
              <w:rPr>
                <w:rFonts w:ascii="Cambria" w:eastAsia="Calibri" w:hAnsi="Cambria"/>
                <w:sz w:val="20"/>
                <w:szCs w:val="24"/>
                <w:lang w:val="en-CA"/>
              </w:rPr>
              <w:t>)</w:t>
            </w:r>
            <w:r w:rsidRPr="00C91A50">
              <w:rPr>
                <w:rFonts w:ascii="Cambria" w:eastAsia="MS Mincho" w:hAnsi="Cambria"/>
                <w:sz w:val="20"/>
                <w:szCs w:val="24"/>
                <w:lang w:val="en-CA"/>
              </w:rPr>
              <w:t xml:space="preserve"> for TransferCharacteristics value 16 (PQ)</w:t>
            </w:r>
          </w:p>
          <w:p w14:paraId="525120DA" w14:textId="67FF86BA"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20"/>
                <w:szCs w:val="22"/>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(8</w:t>
            </w:r>
            <w:r w:rsidR="00602AD1">
              <w:rPr>
                <w:rFonts w:ascii="Cambria" w:eastAsia="Calibri" w:hAnsi="Cambria"/>
                <w:sz w:val="20"/>
                <w:szCs w:val="24"/>
                <w:lang w:val="en-CA"/>
              </w:rPr>
              <w:t>3</w:t>
            </w:r>
            <w:r w:rsidRPr="00C91A50">
              <w:rPr>
                <w:rFonts w:ascii="Cambria" w:eastAsia="Calibri" w:hAnsi="Cambria"/>
                <w:sz w:val="20"/>
                <w:szCs w:val="24"/>
                <w:lang w:val="en-CA"/>
              </w:rPr>
              <w:t>) to (8</w:t>
            </w:r>
            <w:r w:rsidR="00602AD1">
              <w:rPr>
                <w:rFonts w:ascii="Cambria" w:eastAsia="Calibri" w:hAnsi="Cambria"/>
                <w:sz w:val="20"/>
                <w:szCs w:val="24"/>
                <w:lang w:val="en-CA"/>
              </w:rPr>
              <w:t>5</w:t>
            </w:r>
            <w:r w:rsidRPr="00C91A50">
              <w:rPr>
                <w:rFonts w:ascii="Cambria" w:eastAsia="Calibri" w:hAnsi="Cambria"/>
                <w:sz w:val="20"/>
                <w:szCs w:val="24"/>
                <w:lang w:val="en-CA"/>
              </w:rPr>
              <w:t>)</w:t>
            </w:r>
            <w:r w:rsidRPr="00C91A50">
              <w:rPr>
                <w:rFonts w:ascii="Cambria" w:eastAsia="MS Mincho" w:hAnsi="Cambria"/>
                <w:sz w:val="20"/>
                <w:szCs w:val="24"/>
                <w:lang w:val="en-CA"/>
              </w:rPr>
              <w:t xml:space="preserve"> for TransferCharacteristics value 18 (HLG)</w:t>
            </w:r>
          </w:p>
        </w:tc>
      </w:tr>
      <w:tr w:rsidR="00C91A50" w:rsidRPr="00C91A50" w14:paraId="07DE22D0"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25341E96"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MS Mincho" w:hAnsi="Cambria"/>
                <w:sz w:val="20"/>
                <w:szCs w:val="24"/>
                <w:lang w:val="en-CA"/>
              </w:rPr>
            </w:pPr>
            <w:r w:rsidRPr="00C91A50">
              <w:rPr>
                <w:rFonts w:ascii="Cambria" w:eastAsia="MS Mincho" w:hAnsi="Cambria"/>
                <w:sz w:val="20"/>
                <w:szCs w:val="24"/>
                <w:lang w:val="en-CA"/>
              </w:rPr>
              <w:t>15</w:t>
            </w:r>
          </w:p>
        </w:tc>
        <w:tc>
          <w:tcPr>
            <w:tcW w:w="2512" w:type="dxa"/>
            <w:tcBorders>
              <w:top w:val="single" w:sz="6" w:space="0" w:color="auto"/>
              <w:left w:val="single" w:sz="6" w:space="0" w:color="auto"/>
              <w:bottom w:val="single" w:sz="6" w:space="0" w:color="auto"/>
              <w:right w:val="single" w:sz="6" w:space="0" w:color="auto"/>
            </w:tcBorders>
          </w:tcPr>
          <w:p w14:paraId="5B862B1F"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MS Mincho" w:hAnsi="Cambria"/>
                <w:sz w:val="20"/>
                <w:szCs w:val="24"/>
                <w:lang w:val="en-CA"/>
              </w:rPr>
            </w:pPr>
            <w:r w:rsidRPr="00C91A50">
              <w:rPr>
                <w:rFonts w:ascii="Cambria" w:eastAsia="MS Mincho" w:hAnsi="Cambria"/>
                <w:sz w:val="20"/>
                <w:szCs w:val="24"/>
                <w:lang w:val="en-CA"/>
              </w:rPr>
              <w:t>YCgCo-Re</w:t>
            </w:r>
          </w:p>
        </w:tc>
        <w:tc>
          <w:tcPr>
            <w:tcW w:w="6354" w:type="dxa"/>
            <w:tcBorders>
              <w:top w:val="single" w:sz="6" w:space="0" w:color="auto"/>
              <w:left w:val="single" w:sz="6" w:space="0" w:color="auto"/>
              <w:bottom w:val="single" w:sz="6" w:space="0" w:color="auto"/>
              <w:right w:val="single" w:sz="12" w:space="0" w:color="auto"/>
            </w:tcBorders>
          </w:tcPr>
          <w:p w14:paraId="45311ACE" w14:textId="320BCD85"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(5</w:t>
            </w:r>
            <w:r w:rsidR="00602AD1">
              <w:rPr>
                <w:rFonts w:ascii="Cambria" w:eastAsia="Calibri" w:hAnsi="Cambria"/>
                <w:sz w:val="20"/>
                <w:szCs w:val="24"/>
                <w:lang w:val="en-CA"/>
              </w:rPr>
              <w:t>9</w:t>
            </w:r>
            <w:r w:rsidRPr="00C91A50">
              <w:rPr>
                <w:rFonts w:ascii="Cambria" w:eastAsia="Calibri" w:hAnsi="Cambria"/>
                <w:sz w:val="20"/>
                <w:szCs w:val="24"/>
                <w:lang w:val="en-CA"/>
              </w:rPr>
              <w:t>) to (6</w:t>
            </w:r>
            <w:r w:rsidR="00602AD1">
              <w:rPr>
                <w:rFonts w:ascii="Cambria" w:eastAsia="Calibri" w:hAnsi="Cambria"/>
                <w:sz w:val="20"/>
                <w:szCs w:val="24"/>
                <w:lang w:val="en-CA"/>
              </w:rPr>
              <w:t>6</w:t>
            </w:r>
            <w:r w:rsidRPr="00C91A50">
              <w:rPr>
                <w:rFonts w:ascii="Cambria" w:eastAsia="Calibri" w:hAnsi="Cambria"/>
                <w:sz w:val="20"/>
                <w:szCs w:val="24"/>
                <w:lang w:val="en-CA"/>
              </w:rPr>
              <w:t>)</w:t>
            </w:r>
          </w:p>
        </w:tc>
      </w:tr>
      <w:tr w:rsidR="00C91A50" w:rsidRPr="00C91A50" w14:paraId="1C086B32"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6FEA2E19"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MS Mincho" w:hAnsi="Cambria"/>
                <w:sz w:val="20"/>
                <w:szCs w:val="24"/>
                <w:lang w:val="en-CA"/>
              </w:rPr>
            </w:pPr>
            <w:r w:rsidRPr="00C91A50">
              <w:rPr>
                <w:rFonts w:ascii="Cambria" w:eastAsia="MS Mincho" w:hAnsi="Cambria"/>
                <w:sz w:val="20"/>
                <w:szCs w:val="24"/>
                <w:lang w:val="en-CA"/>
              </w:rPr>
              <w:t>16</w:t>
            </w:r>
          </w:p>
        </w:tc>
        <w:tc>
          <w:tcPr>
            <w:tcW w:w="2512" w:type="dxa"/>
            <w:tcBorders>
              <w:top w:val="single" w:sz="6" w:space="0" w:color="auto"/>
              <w:left w:val="single" w:sz="6" w:space="0" w:color="auto"/>
              <w:bottom w:val="single" w:sz="6" w:space="0" w:color="auto"/>
              <w:right w:val="single" w:sz="6" w:space="0" w:color="auto"/>
            </w:tcBorders>
          </w:tcPr>
          <w:p w14:paraId="05F75931"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MS Mincho" w:hAnsi="Cambria"/>
                <w:sz w:val="20"/>
                <w:szCs w:val="24"/>
                <w:lang w:val="en-CA"/>
              </w:rPr>
            </w:pPr>
            <w:r w:rsidRPr="00C91A50">
              <w:rPr>
                <w:rFonts w:ascii="Cambria" w:eastAsia="MS Mincho" w:hAnsi="Cambria"/>
                <w:sz w:val="20"/>
                <w:szCs w:val="24"/>
                <w:lang w:val="en-CA"/>
              </w:rPr>
              <w:t>YCgCo-Ro</w:t>
            </w:r>
          </w:p>
        </w:tc>
        <w:tc>
          <w:tcPr>
            <w:tcW w:w="6354" w:type="dxa"/>
            <w:tcBorders>
              <w:top w:val="single" w:sz="6" w:space="0" w:color="auto"/>
              <w:left w:val="single" w:sz="6" w:space="0" w:color="auto"/>
              <w:bottom w:val="single" w:sz="6" w:space="0" w:color="auto"/>
              <w:right w:val="single" w:sz="12" w:space="0" w:color="auto"/>
            </w:tcBorders>
          </w:tcPr>
          <w:p w14:paraId="7D2553AF" w14:textId="4B3A462C"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C91A50">
              <w:rPr>
                <w:rFonts w:ascii="Cambria" w:eastAsia="MS Mincho" w:hAnsi="Cambria"/>
                <w:sz w:val="20"/>
                <w:szCs w:val="24"/>
                <w:lang w:val="en-CA"/>
              </w:rPr>
              <w:t xml:space="preserve">See </w:t>
            </w:r>
            <w:r w:rsidRPr="00C91A50">
              <w:rPr>
                <w:rFonts w:ascii="Cambria" w:eastAsia="Calibri" w:hAnsi="Cambria"/>
                <w:sz w:val="20"/>
                <w:szCs w:val="24"/>
                <w:lang w:val="en-CA"/>
              </w:rPr>
              <w:t>Formulae (5</w:t>
            </w:r>
            <w:r w:rsidR="00602AD1">
              <w:rPr>
                <w:rFonts w:ascii="Cambria" w:eastAsia="Calibri" w:hAnsi="Cambria"/>
                <w:sz w:val="20"/>
                <w:szCs w:val="24"/>
                <w:lang w:val="en-CA"/>
              </w:rPr>
              <w:t>9</w:t>
            </w:r>
            <w:r w:rsidRPr="00C91A50">
              <w:rPr>
                <w:rFonts w:ascii="Cambria" w:eastAsia="Calibri" w:hAnsi="Cambria"/>
                <w:sz w:val="20"/>
                <w:szCs w:val="24"/>
                <w:lang w:val="en-CA"/>
              </w:rPr>
              <w:t>) to (6</w:t>
            </w:r>
            <w:r w:rsidR="00602AD1">
              <w:rPr>
                <w:rFonts w:ascii="Cambria" w:eastAsia="Calibri" w:hAnsi="Cambria"/>
                <w:sz w:val="20"/>
                <w:szCs w:val="24"/>
                <w:lang w:val="en-CA"/>
              </w:rPr>
              <w:t>6</w:t>
            </w:r>
            <w:r w:rsidRPr="00C91A50">
              <w:rPr>
                <w:rFonts w:ascii="Cambria" w:eastAsia="Calibri" w:hAnsi="Cambria"/>
                <w:sz w:val="20"/>
                <w:szCs w:val="24"/>
                <w:lang w:val="en-CA"/>
              </w:rPr>
              <w:t>)</w:t>
            </w:r>
          </w:p>
        </w:tc>
      </w:tr>
      <w:tr w:rsidR="00277D75" w:rsidRPr="00C91A50" w14:paraId="50444461" w14:textId="77777777" w:rsidTr="007E0E3E">
        <w:trPr>
          <w:cantSplit/>
          <w:jc w:val="center"/>
        </w:trPr>
        <w:tc>
          <w:tcPr>
            <w:tcW w:w="886" w:type="dxa"/>
            <w:tcBorders>
              <w:top w:val="single" w:sz="6" w:space="0" w:color="auto"/>
              <w:left w:val="single" w:sz="12" w:space="0" w:color="auto"/>
              <w:bottom w:val="single" w:sz="6" w:space="0" w:color="auto"/>
              <w:right w:val="single" w:sz="6" w:space="0" w:color="auto"/>
            </w:tcBorders>
          </w:tcPr>
          <w:p w14:paraId="10E329E5" w14:textId="40B00732" w:rsidR="00277D75" w:rsidRPr="00C91A50" w:rsidRDefault="00277D75" w:rsidP="00277D75">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MS Mincho" w:hAnsi="Cambria"/>
                <w:sz w:val="20"/>
                <w:szCs w:val="24"/>
                <w:lang w:val="en-CA"/>
              </w:rPr>
            </w:pPr>
            <w:r>
              <w:rPr>
                <w:rFonts w:ascii="Cambria" w:eastAsia="MS Mincho" w:hAnsi="Cambria"/>
                <w:sz w:val="20"/>
                <w:szCs w:val="24"/>
                <w:lang w:val="en-CA"/>
              </w:rPr>
              <w:t>17</w:t>
            </w:r>
          </w:p>
        </w:tc>
        <w:tc>
          <w:tcPr>
            <w:tcW w:w="2512" w:type="dxa"/>
            <w:tcBorders>
              <w:top w:val="single" w:sz="6" w:space="0" w:color="auto"/>
              <w:left w:val="single" w:sz="6" w:space="0" w:color="auto"/>
              <w:bottom w:val="single" w:sz="6" w:space="0" w:color="auto"/>
              <w:right w:val="single" w:sz="6" w:space="0" w:color="auto"/>
            </w:tcBorders>
          </w:tcPr>
          <w:p w14:paraId="75CAE77E" w14:textId="2D784D0C" w:rsidR="00277D75" w:rsidRPr="00C91A50" w:rsidRDefault="00277D75" w:rsidP="00277D75">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MS Mincho" w:hAnsi="Cambria"/>
                <w:sz w:val="20"/>
                <w:szCs w:val="24"/>
                <w:lang w:val="en-CA"/>
              </w:rPr>
            </w:pPr>
            <w:del w:id="376" w:author="Gary Sullivan" w:date="2023-03-07T11:06:00Z">
              <w:r w:rsidDel="004E496B">
                <w:rPr>
                  <w:rFonts w:ascii="Cambria" w:eastAsia="MS Mincho" w:hAnsi="Cambria"/>
                  <w:sz w:val="20"/>
                  <w:szCs w:val="24"/>
                  <w:lang w:val="en-CA"/>
                </w:rPr>
                <w:delText>ITP</w:delText>
              </w:r>
            </w:del>
            <w:ins w:id="377" w:author="Gary Sullivan" w:date="2023-03-07T11:06:00Z">
              <w:r w:rsidR="004E496B">
                <w:rPr>
                  <w:rFonts w:ascii="Cambria" w:eastAsia="MS Mincho" w:hAnsi="Cambria"/>
                  <w:sz w:val="20"/>
                  <w:szCs w:val="24"/>
                  <w:lang w:val="en-CA"/>
                </w:rPr>
                <w:t>IPT</w:t>
              </w:r>
            </w:ins>
            <w:ins w:id="378" w:author="Gary Sullivan" w:date="2023-03-07T11:24:00Z">
              <w:r w:rsidR="00701422">
                <w:rPr>
                  <w:rFonts w:ascii="Cambria" w:eastAsia="MS Mincho" w:hAnsi="Cambria"/>
                  <w:sz w:val="20"/>
                  <w:szCs w:val="24"/>
                  <w:lang w:val="en-CA"/>
                </w:rPr>
                <w:t>-C2</w:t>
              </w:r>
            </w:ins>
          </w:p>
        </w:tc>
        <w:tc>
          <w:tcPr>
            <w:tcW w:w="6354" w:type="dxa"/>
            <w:tcBorders>
              <w:top w:val="single" w:sz="6" w:space="0" w:color="auto"/>
              <w:left w:val="single" w:sz="6" w:space="0" w:color="auto"/>
              <w:bottom w:val="single" w:sz="6" w:space="0" w:color="auto"/>
              <w:right w:val="single" w:sz="12" w:space="0" w:color="auto"/>
            </w:tcBorders>
          </w:tcPr>
          <w:p w14:paraId="0BB5B9B5" w14:textId="77777777" w:rsidR="00277D75" w:rsidRPr="00864846" w:rsidRDefault="00277D75" w:rsidP="00277D75">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20" w:line="240" w:lineRule="atLeast"/>
              <w:jc w:val="left"/>
              <w:textAlignment w:val="auto"/>
              <w:rPr>
                <w:rFonts w:ascii="Cambria" w:eastAsia="Malgun Gothic" w:hAnsi="Cambria"/>
                <w:sz w:val="20"/>
                <w:lang w:val="en-GB" w:eastAsia="ja-JP"/>
              </w:rPr>
            </w:pPr>
            <w:r w:rsidRPr="00864846">
              <w:rPr>
                <w:rFonts w:ascii="Cambria" w:eastAsia="Malgun Gothic" w:hAnsi="Cambria"/>
                <w:sz w:val="20"/>
                <w:lang w:val="en-GB" w:eastAsia="ja-JP"/>
              </w:rPr>
              <w:t>Society of Motion Picture and Television Engineers ST 2128</w:t>
            </w:r>
          </w:p>
          <w:p w14:paraId="041FBA8C" w14:textId="42E7A024" w:rsidR="00277D75" w:rsidRPr="00C91A50" w:rsidRDefault="00277D75" w:rsidP="00277D75">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MS Mincho" w:hAnsi="Cambria"/>
                <w:sz w:val="20"/>
                <w:szCs w:val="24"/>
                <w:lang w:val="en-CA"/>
              </w:rPr>
            </w:pPr>
            <w:r w:rsidRPr="00864846">
              <w:rPr>
                <w:rFonts w:ascii="Cambria" w:eastAsia="Malgun Gothic" w:hAnsi="Cambria"/>
                <w:sz w:val="20"/>
                <w:lang w:val="en-GB" w:eastAsia="ja-JP"/>
              </w:rPr>
              <w:t xml:space="preserve">See </w:t>
            </w:r>
            <w:r>
              <w:rPr>
                <w:rFonts w:ascii="Cambria" w:eastAsia="Malgun Gothic" w:hAnsi="Cambria"/>
                <w:sz w:val="20"/>
                <w:lang w:val="en-GB" w:eastAsia="ja-JP"/>
              </w:rPr>
              <w:t>Formulae (8</w:t>
            </w:r>
            <w:r w:rsidR="00602AD1">
              <w:rPr>
                <w:rFonts w:ascii="Cambria" w:eastAsia="Malgun Gothic" w:hAnsi="Cambria"/>
                <w:sz w:val="20"/>
                <w:lang w:val="en-GB" w:eastAsia="ja-JP"/>
              </w:rPr>
              <w:t>6</w:t>
            </w:r>
            <w:r>
              <w:rPr>
                <w:rFonts w:ascii="Cambria" w:eastAsia="Malgun Gothic" w:hAnsi="Cambria"/>
                <w:sz w:val="20"/>
                <w:lang w:val="en-GB" w:eastAsia="ja-JP"/>
              </w:rPr>
              <w:t>) to (8</w:t>
            </w:r>
            <w:r w:rsidR="00602AD1">
              <w:rPr>
                <w:rFonts w:ascii="Cambria" w:eastAsia="Malgun Gothic" w:hAnsi="Cambria"/>
                <w:sz w:val="20"/>
                <w:lang w:val="en-GB" w:eastAsia="ja-JP"/>
              </w:rPr>
              <w:t>8</w:t>
            </w:r>
            <w:r>
              <w:rPr>
                <w:rFonts w:ascii="Cambria" w:eastAsia="Malgun Gothic" w:hAnsi="Cambria"/>
                <w:sz w:val="20"/>
                <w:lang w:val="en-GB" w:eastAsia="ja-JP"/>
              </w:rPr>
              <w:t>)</w:t>
            </w:r>
          </w:p>
        </w:tc>
      </w:tr>
      <w:tr w:rsidR="00277D75" w:rsidRPr="00C91A50" w14:paraId="2668F2EF" w14:textId="77777777" w:rsidTr="007E0E3E">
        <w:trPr>
          <w:cantSplit/>
          <w:jc w:val="center"/>
        </w:trPr>
        <w:tc>
          <w:tcPr>
            <w:tcW w:w="886" w:type="dxa"/>
            <w:tcBorders>
              <w:top w:val="single" w:sz="6" w:space="0" w:color="auto"/>
              <w:left w:val="single" w:sz="12" w:space="0" w:color="auto"/>
              <w:bottom w:val="single" w:sz="12" w:space="0" w:color="auto"/>
              <w:right w:val="single" w:sz="6" w:space="0" w:color="auto"/>
            </w:tcBorders>
          </w:tcPr>
          <w:p w14:paraId="0A051224" w14:textId="7A9CBDAC" w:rsidR="00277D75" w:rsidRPr="00C91A50" w:rsidRDefault="00277D75" w:rsidP="00277D75">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center"/>
              <w:textAlignment w:val="auto"/>
              <w:rPr>
                <w:rFonts w:ascii="Cambria" w:eastAsia="Calibri" w:hAnsi="Cambria"/>
                <w:sz w:val="18"/>
                <w:szCs w:val="18"/>
                <w:lang w:val="en-CA"/>
              </w:rPr>
            </w:pPr>
            <w:r w:rsidRPr="00C91A50">
              <w:rPr>
                <w:rFonts w:ascii="Cambria" w:eastAsia="MS Mincho" w:hAnsi="Cambria"/>
                <w:sz w:val="20"/>
                <w:szCs w:val="24"/>
                <w:lang w:val="en-CA"/>
              </w:rPr>
              <w:t>1</w:t>
            </w:r>
            <w:r>
              <w:rPr>
                <w:rFonts w:ascii="Cambria" w:eastAsia="MS Mincho" w:hAnsi="Cambria"/>
                <w:sz w:val="20"/>
                <w:szCs w:val="24"/>
                <w:lang w:val="en-CA"/>
              </w:rPr>
              <w:t>8</w:t>
            </w:r>
            <w:r w:rsidRPr="00C91A50">
              <w:rPr>
                <w:rFonts w:ascii="Cambria" w:eastAsia="MS Mincho" w:hAnsi="Cambria"/>
                <w:sz w:val="20"/>
                <w:szCs w:val="24"/>
                <w:lang w:val="en-CA"/>
              </w:rPr>
              <w:t>–255</w:t>
            </w:r>
          </w:p>
        </w:tc>
        <w:tc>
          <w:tcPr>
            <w:tcW w:w="2512" w:type="dxa"/>
            <w:tcBorders>
              <w:top w:val="single" w:sz="6" w:space="0" w:color="auto"/>
              <w:left w:val="single" w:sz="6" w:space="0" w:color="auto"/>
              <w:bottom w:val="single" w:sz="12" w:space="0" w:color="auto"/>
              <w:right w:val="single" w:sz="6" w:space="0" w:color="auto"/>
            </w:tcBorders>
          </w:tcPr>
          <w:p w14:paraId="7F95B2A9" w14:textId="77777777" w:rsidR="00277D75" w:rsidRPr="00C91A50" w:rsidRDefault="00277D75" w:rsidP="00277D75">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textAlignment w:val="auto"/>
              <w:rPr>
                <w:rFonts w:ascii="Cambria" w:eastAsia="Calibri" w:hAnsi="Cambria"/>
                <w:sz w:val="18"/>
                <w:szCs w:val="18"/>
                <w:lang w:val="en-CA"/>
              </w:rPr>
            </w:pPr>
            <w:r w:rsidRPr="00C91A50">
              <w:rPr>
                <w:rFonts w:ascii="Cambria" w:eastAsia="MS Mincho" w:hAnsi="Cambria"/>
                <w:sz w:val="20"/>
                <w:szCs w:val="24"/>
                <w:lang w:val="en-CA"/>
              </w:rPr>
              <w:t>Reserved</w:t>
            </w:r>
          </w:p>
        </w:tc>
        <w:tc>
          <w:tcPr>
            <w:tcW w:w="6354" w:type="dxa"/>
            <w:tcBorders>
              <w:top w:val="single" w:sz="6" w:space="0" w:color="auto"/>
              <w:left w:val="single" w:sz="6" w:space="0" w:color="auto"/>
              <w:bottom w:val="single" w:sz="12" w:space="0" w:color="auto"/>
              <w:right w:val="single" w:sz="12" w:space="0" w:color="auto"/>
            </w:tcBorders>
          </w:tcPr>
          <w:p w14:paraId="2CF3F774" w14:textId="77777777" w:rsidR="00277D75" w:rsidRPr="00C91A50" w:rsidRDefault="00277D75" w:rsidP="00277D75">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1191"/>
                <w:tab w:val="left" w:pos="1588"/>
                <w:tab w:val="left" w:pos="1985"/>
                <w:tab w:val="left" w:pos="2381"/>
                <w:tab w:val="left" w:pos="2778"/>
                <w:tab w:val="left" w:pos="3175"/>
                <w:tab w:val="left" w:pos="3572"/>
              </w:tabs>
              <w:overflowPunct/>
              <w:spacing w:before="60" w:after="60" w:line="210" w:lineRule="atLeast"/>
              <w:jc w:val="left"/>
              <w:textAlignment w:val="auto"/>
              <w:rPr>
                <w:rFonts w:ascii="Cambria" w:eastAsia="Calibri" w:hAnsi="Cambria"/>
                <w:sz w:val="18"/>
                <w:szCs w:val="18"/>
                <w:lang w:val="en-CA"/>
              </w:rPr>
            </w:pPr>
            <w:r w:rsidRPr="00C91A50">
              <w:rPr>
                <w:rFonts w:ascii="Cambria" w:eastAsia="MS Mincho" w:hAnsi="Cambria"/>
                <w:sz w:val="20"/>
                <w:szCs w:val="24"/>
                <w:lang w:val="en-CA"/>
              </w:rPr>
              <w:t>For future use by ITU-T | ISO/IEC</w:t>
            </w:r>
          </w:p>
        </w:tc>
      </w:tr>
    </w:tbl>
    <w:p w14:paraId="233C93D7" w14:textId="77777777" w:rsidR="00C91A50" w:rsidRPr="00C91A50" w:rsidRDefault="00C91A50" w:rsidP="00C91A50">
      <w:pPr>
        <w:tabs>
          <w:tab w:val="clear" w:pos="360"/>
          <w:tab w:val="clear" w:pos="720"/>
          <w:tab w:val="clear" w:pos="1080"/>
          <w:tab w:val="clear" w:pos="1440"/>
          <w:tab w:val="clear" w:pos="1800"/>
          <w:tab w:val="clear" w:pos="2160"/>
          <w:tab w:val="clear" w:pos="2520"/>
          <w:tab w:val="clear" w:pos="2880"/>
          <w:tab w:val="clear" w:pos="3240"/>
          <w:tab w:val="clear" w:pos="3600"/>
          <w:tab w:val="clear" w:pos="4320"/>
          <w:tab w:val="left" w:pos="397"/>
          <w:tab w:val="left" w:pos="794"/>
          <w:tab w:val="left" w:pos="965"/>
          <w:tab w:val="left" w:pos="1191"/>
          <w:tab w:val="left" w:pos="1588"/>
          <w:tab w:val="left" w:pos="1985"/>
          <w:tab w:val="left" w:pos="2381"/>
          <w:tab w:val="left" w:pos="2778"/>
          <w:tab w:val="left" w:pos="3175"/>
          <w:tab w:val="left" w:pos="3572"/>
        </w:tabs>
        <w:overflowPunct/>
        <w:spacing w:before="0" w:after="240" w:line="220" w:lineRule="atLeast"/>
        <w:textAlignment w:val="auto"/>
        <w:rPr>
          <w:rFonts w:ascii="Cambria" w:eastAsia="MS Mincho" w:hAnsi="Cambria"/>
          <w:sz w:val="20"/>
          <w:szCs w:val="24"/>
          <w:lang w:val="en-CA"/>
        </w:rPr>
      </w:pPr>
      <w:r w:rsidRPr="00C91A50">
        <w:rPr>
          <w:rFonts w:ascii="Cambria" w:eastAsia="MS Mincho" w:hAnsi="Cambria"/>
          <w:sz w:val="20"/>
          <w:szCs w:val="24"/>
          <w:lang w:val="en-CA"/>
        </w:rPr>
        <w:lastRenderedPageBreak/>
        <w:t>NOTE</w:t>
      </w:r>
      <w:r w:rsidRPr="00C91A50">
        <w:rPr>
          <w:rFonts w:ascii="Cambria" w:eastAsia="MS Mincho" w:hAnsi="Cambria"/>
          <w:sz w:val="20"/>
          <w:szCs w:val="24"/>
          <w:lang w:val="en-CA"/>
        </w:rPr>
        <w:tab/>
        <w:t xml:space="preserve">In a previous edition of this document, the </w:t>
      </w:r>
      <w:r w:rsidRPr="00C91A50">
        <w:rPr>
          <w:rFonts w:ascii="Cambria" w:eastAsia="Calibri" w:hAnsi="Cambria"/>
          <w:sz w:val="20"/>
          <w:szCs w:val="24"/>
          <w:lang w:val="en-CA"/>
        </w:rPr>
        <w:t>IEC</w:t>
      </w:r>
      <w:r w:rsidRPr="00C91A50">
        <w:rPr>
          <w:rFonts w:ascii="Cambria" w:eastAsia="MS Mincho" w:hAnsi="Cambria"/>
          <w:sz w:val="20"/>
          <w:szCs w:val="24"/>
          <w:lang w:val="en-CA"/>
        </w:rPr>
        <w:t xml:space="preserve"> 61966-2-1 sYCC representation was identified as corresponding to MatrixCoefficients equal to 1. Closer study later determined that this representation should correspond to MatrixCoefficients equal to 5 instead (which is functionally the same as the value 6). This document was therefore revised to correct the error.</w:t>
      </w:r>
    </w:p>
    <w:p w14:paraId="32EAF635" w14:textId="77777777" w:rsidR="007F1F8B" w:rsidRPr="005B217D" w:rsidRDefault="007F1F8B" w:rsidP="009234A5">
      <w:pPr>
        <w:rPr>
          <w:szCs w:val="22"/>
          <w:lang w:val="en-CA"/>
        </w:rPr>
      </w:pPr>
    </w:p>
    <w:sectPr w:rsidR="007F1F8B" w:rsidRPr="005B217D" w:rsidSect="009D611E">
      <w:footerReference w:type="default" r:id="rId18"/>
      <w:pgSz w:w="12240" w:h="15840" w:code="1"/>
      <w:pgMar w:top="1152" w:right="1152" w:bottom="1152" w:left="1152"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0D1EB" w14:textId="77777777" w:rsidR="00832B6B" w:rsidRDefault="00832B6B">
      <w:r>
        <w:separator/>
      </w:r>
    </w:p>
  </w:endnote>
  <w:endnote w:type="continuationSeparator" w:id="0">
    <w:p w14:paraId="13B81A8B" w14:textId="77777777" w:rsidR="00832B6B" w:rsidRDefault="0083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ZapfDingbats">
    <w:panose1 w:val="00000000000000000000"/>
    <w:charset w:val="02"/>
    <w:family w:val="decorative"/>
    <w:notTrueTyp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39T36Lfz">
    <w:altName w:val="Symbol"/>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atangChe">
    <w:charset w:val="81"/>
    <w:family w:val="modern"/>
    <w:pitch w:val="fixed"/>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MS ??">
    <w:altName w:val="Yu Gothic"/>
    <w:panose1 w:val="00000000000000000000"/>
    <w:charset w:val="80"/>
    <w:family w:val="roman"/>
    <w:notTrueType/>
    <w:pitch w:val="fixed"/>
    <w:sig w:usb0="00000000" w:usb1="08070000" w:usb2="00000010" w:usb3="00000000" w:csb0="00020000"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modern"/>
    <w:pitch w:val="variable"/>
    <w:sig w:usb0="F7FFAFFF" w:usb1="E9DFFFFF" w:usb2="0000003F" w:usb3="00000000" w:csb0="003F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Menlo">
    <w:altName w:val="Times New Roman"/>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r ??’c">
    <w:altName w:val="Yu Gothic"/>
    <w:panose1 w:val="00000000000000000000"/>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439D4" w14:textId="77777777" w:rsidR="009D611E" w:rsidRDefault="009D611E" w:rsidP="00270388">
    <w:pPr>
      <w:pStyle w:val="Footer"/>
    </w:pPr>
  </w:p>
  <w:p w14:paraId="40EB5AAC" w14:textId="77777777" w:rsidR="009D611E" w:rsidRDefault="009D61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76D96950" w:rsidR="000B4FF9" w:rsidRPr="00C00DDE" w:rsidRDefault="000B4FF9"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sidR="00536188">
      <w:rPr>
        <w:rStyle w:val="PageNumber"/>
        <w:noProof/>
      </w:rPr>
      <w:t>2</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ins w:id="379" w:author="Gary Sullivan" w:date="2023-04-21T02:53:00Z">
      <w:r w:rsidR="009D611E">
        <w:rPr>
          <w:rStyle w:val="PageNumber"/>
          <w:noProof/>
        </w:rPr>
        <w:t>2023-03-08</w:t>
      </w:r>
    </w:ins>
    <w:del w:id="380" w:author="Gary Sullivan" w:date="2023-02-28T19:29:00Z">
      <w:r w:rsidR="00AE5021" w:rsidDel="000D1FB9">
        <w:rPr>
          <w:rStyle w:val="PageNumber"/>
          <w:noProof/>
        </w:rPr>
        <w:delText>2023-02-24</w:delText>
      </w:r>
    </w:del>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37842" w14:textId="77777777" w:rsidR="00832B6B" w:rsidRDefault="00832B6B">
      <w:r>
        <w:separator/>
      </w:r>
    </w:p>
  </w:footnote>
  <w:footnote w:type="continuationSeparator" w:id="0">
    <w:p w14:paraId="46D2599B" w14:textId="77777777" w:rsidR="00832B6B" w:rsidRDefault="00832B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BECD8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D2C5496"/>
    <w:lvl w:ilvl="0">
      <w:start w:val="1"/>
      <w:numFmt w:val="decimal"/>
      <w:pStyle w:val="ListNumber5"/>
      <w:lvlText w:val="%1."/>
      <w:lvlJc w:val="left"/>
      <w:pPr>
        <w:tabs>
          <w:tab w:val="num" w:pos="1492"/>
        </w:tabs>
        <w:ind w:left="1492" w:hanging="360"/>
      </w:pPr>
    </w:lvl>
  </w:abstractNum>
  <w:abstractNum w:abstractNumId="2" w15:restartNumberingAfterBreak="0">
    <w:nsid w:val="FFFFFF7D"/>
    <w:multiLevelType w:val="singleLevel"/>
    <w:tmpl w:val="A45CD13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120EFA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5910203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61A574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193C76E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61BE3B8C"/>
    <w:styleLink w:val="AVCBullet11"/>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BEAAE5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BAF2758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0641914"/>
    <w:lvl w:ilvl="0">
      <w:start w:val="1"/>
      <w:numFmt w:val="bullet"/>
      <w:pStyle w:val="AVCBulletlevel2"/>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B88A0226"/>
    <w:lvl w:ilvl="0">
      <w:numFmt w:val="decimal"/>
      <w:lvlText w:val="*"/>
      <w:lvlJc w:val="left"/>
    </w:lvl>
  </w:abstractNum>
  <w:abstractNum w:abstractNumId="12"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pStyle w:val="Annex3"/>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14" w15:restartNumberingAfterBreak="0">
    <w:nsid w:val="0008725F"/>
    <w:multiLevelType w:val="hybridMultilevel"/>
    <w:tmpl w:val="07827846"/>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006F3E3C"/>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07A6EF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0AC6E0B"/>
    <w:multiLevelType w:val="hybridMultilevel"/>
    <w:tmpl w:val="F28A5434"/>
    <w:lvl w:ilvl="0" w:tplc="0409000F">
      <w:start w:val="1"/>
      <w:numFmt w:val="decimal"/>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18" w15:restartNumberingAfterBreak="0">
    <w:nsid w:val="00CB0801"/>
    <w:multiLevelType w:val="hybridMultilevel"/>
    <w:tmpl w:val="7790582E"/>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9" w15:restartNumberingAfterBreak="0">
    <w:nsid w:val="0111089D"/>
    <w:multiLevelType w:val="hybridMultilevel"/>
    <w:tmpl w:val="379816E0"/>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01EC71F0"/>
    <w:multiLevelType w:val="hybridMultilevel"/>
    <w:tmpl w:val="B8A8872A"/>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022D3640"/>
    <w:multiLevelType w:val="hybridMultilevel"/>
    <w:tmpl w:val="9562486A"/>
    <w:lvl w:ilvl="0" w:tplc="9654B406">
      <w:start w:val="1"/>
      <w:numFmt w:val="decimal"/>
      <w:lvlText w:val="%1."/>
      <w:lvlJc w:val="left"/>
      <w:pPr>
        <w:ind w:left="720" w:hanging="360"/>
      </w:pPr>
      <w:rPr>
        <w:rFonts w:cs="Times New Roman"/>
      </w:rPr>
    </w:lvl>
    <w:lvl w:ilvl="1" w:tplc="3D8EFAD4">
      <w:start w:val="1"/>
      <w:numFmt w:val="lowerLetter"/>
      <w:lvlText w:val="%2."/>
      <w:lvlJc w:val="left"/>
      <w:pPr>
        <w:ind w:left="1440" w:hanging="360"/>
      </w:pPr>
      <w:rPr>
        <w:rFonts w:cs="Times New Roman"/>
      </w:rPr>
    </w:lvl>
    <w:lvl w:ilvl="2" w:tplc="E884D1B4">
      <w:start w:val="1"/>
      <w:numFmt w:val="lowerRoman"/>
      <w:lvlText w:val="%3."/>
      <w:lvlJc w:val="right"/>
      <w:pPr>
        <w:ind w:left="2160" w:hanging="180"/>
      </w:pPr>
      <w:rPr>
        <w:rFonts w:cs="Times New Roman"/>
      </w:rPr>
    </w:lvl>
    <w:lvl w:ilvl="3" w:tplc="AA46D8FE">
      <w:start w:val="1"/>
      <w:numFmt w:val="decimal"/>
      <w:lvlText w:val="%4)"/>
      <w:lvlJc w:val="left"/>
      <w:pPr>
        <w:ind w:left="2880" w:hanging="360"/>
      </w:pPr>
      <w:rPr>
        <w:rFonts w:cs="Times New Roman" w:hint="default"/>
        <w:sz w:val="20"/>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024D66C7"/>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02505A3B"/>
    <w:multiLevelType w:val="hybridMultilevel"/>
    <w:tmpl w:val="9CA88ACA"/>
    <w:lvl w:ilvl="0" w:tplc="FFFFFFFF">
      <w:start w:val="1"/>
      <w:numFmt w:val="decimal"/>
      <w:lvlText w:val="%1."/>
      <w:lvlJc w:val="left"/>
      <w:pPr>
        <w:tabs>
          <w:tab w:val="num" w:pos="757"/>
        </w:tabs>
        <w:ind w:left="757" w:hanging="360"/>
      </w:pPr>
    </w:lvl>
    <w:lvl w:ilvl="1" w:tplc="04070019">
      <w:start w:val="1"/>
      <w:numFmt w:val="lowerLetter"/>
      <w:lvlText w:val="%2."/>
      <w:lvlJc w:val="left"/>
      <w:pPr>
        <w:tabs>
          <w:tab w:val="num" w:pos="-323"/>
        </w:tabs>
        <w:ind w:left="-323" w:hanging="360"/>
      </w:pPr>
    </w:lvl>
    <w:lvl w:ilvl="2" w:tplc="0407001B">
      <w:start w:val="1"/>
      <w:numFmt w:val="lowerRoman"/>
      <w:lvlText w:val="%3."/>
      <w:lvlJc w:val="right"/>
      <w:pPr>
        <w:tabs>
          <w:tab w:val="num" w:pos="397"/>
        </w:tabs>
        <w:ind w:left="397" w:hanging="180"/>
      </w:pPr>
    </w:lvl>
    <w:lvl w:ilvl="3" w:tplc="0407000F">
      <w:start w:val="1"/>
      <w:numFmt w:val="decimal"/>
      <w:lvlText w:val="%4."/>
      <w:lvlJc w:val="left"/>
      <w:pPr>
        <w:tabs>
          <w:tab w:val="num" w:pos="1117"/>
        </w:tabs>
        <w:ind w:left="1117" w:hanging="360"/>
      </w:pPr>
    </w:lvl>
    <w:lvl w:ilvl="4" w:tplc="04070019" w:tentative="1">
      <w:start w:val="1"/>
      <w:numFmt w:val="lowerLetter"/>
      <w:lvlText w:val="%5."/>
      <w:lvlJc w:val="left"/>
      <w:pPr>
        <w:tabs>
          <w:tab w:val="num" w:pos="1837"/>
        </w:tabs>
        <w:ind w:left="1837" w:hanging="360"/>
      </w:pPr>
    </w:lvl>
    <w:lvl w:ilvl="5" w:tplc="0407001B" w:tentative="1">
      <w:start w:val="1"/>
      <w:numFmt w:val="lowerRoman"/>
      <w:lvlText w:val="%6."/>
      <w:lvlJc w:val="right"/>
      <w:pPr>
        <w:tabs>
          <w:tab w:val="num" w:pos="2557"/>
        </w:tabs>
        <w:ind w:left="2557" w:hanging="180"/>
      </w:pPr>
    </w:lvl>
    <w:lvl w:ilvl="6" w:tplc="0407000F" w:tentative="1">
      <w:start w:val="1"/>
      <w:numFmt w:val="decimal"/>
      <w:lvlText w:val="%7."/>
      <w:lvlJc w:val="left"/>
      <w:pPr>
        <w:tabs>
          <w:tab w:val="num" w:pos="3277"/>
        </w:tabs>
        <w:ind w:left="3277" w:hanging="360"/>
      </w:pPr>
    </w:lvl>
    <w:lvl w:ilvl="7" w:tplc="04070019" w:tentative="1">
      <w:start w:val="1"/>
      <w:numFmt w:val="lowerLetter"/>
      <w:lvlText w:val="%8."/>
      <w:lvlJc w:val="left"/>
      <w:pPr>
        <w:tabs>
          <w:tab w:val="num" w:pos="3997"/>
        </w:tabs>
        <w:ind w:left="3997" w:hanging="360"/>
      </w:pPr>
    </w:lvl>
    <w:lvl w:ilvl="8" w:tplc="0407001B" w:tentative="1">
      <w:start w:val="1"/>
      <w:numFmt w:val="lowerRoman"/>
      <w:lvlText w:val="%9."/>
      <w:lvlJc w:val="right"/>
      <w:pPr>
        <w:tabs>
          <w:tab w:val="num" w:pos="4717"/>
        </w:tabs>
        <w:ind w:left="4717" w:hanging="180"/>
      </w:pPr>
    </w:lvl>
  </w:abstractNum>
  <w:abstractNum w:abstractNumId="26" w15:restartNumberingAfterBreak="0">
    <w:nsid w:val="028B36F0"/>
    <w:multiLevelType w:val="hybridMultilevel"/>
    <w:tmpl w:val="8BFCB5C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15:restartNumberingAfterBreak="0">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3021E43"/>
    <w:multiLevelType w:val="hybridMultilevel"/>
    <w:tmpl w:val="15104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30335F7"/>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03B67FED"/>
    <w:multiLevelType w:val="hybridMultilevel"/>
    <w:tmpl w:val="F6049EEE"/>
    <w:lvl w:ilvl="0" w:tplc="BBD8EC8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03CF3A01"/>
    <w:multiLevelType w:val="hybridMultilevel"/>
    <w:tmpl w:val="AD10D9CA"/>
    <w:lvl w:ilvl="0" w:tplc="A5E863F4">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43"/>
        </w:tabs>
        <w:ind w:left="1043" w:hanging="360"/>
      </w:pPr>
    </w:lvl>
    <w:lvl w:ilvl="2" w:tplc="0407001B" w:tentative="1">
      <w:start w:val="1"/>
      <w:numFmt w:val="lowerRoman"/>
      <w:lvlText w:val="%3."/>
      <w:lvlJc w:val="right"/>
      <w:pPr>
        <w:tabs>
          <w:tab w:val="num" w:pos="1763"/>
        </w:tabs>
        <w:ind w:left="1763" w:hanging="180"/>
      </w:pPr>
    </w:lvl>
    <w:lvl w:ilvl="3" w:tplc="0407000F" w:tentative="1">
      <w:start w:val="1"/>
      <w:numFmt w:val="decimal"/>
      <w:lvlText w:val="%4."/>
      <w:lvlJc w:val="left"/>
      <w:pPr>
        <w:tabs>
          <w:tab w:val="num" w:pos="2483"/>
        </w:tabs>
        <w:ind w:left="2483" w:hanging="360"/>
      </w:pPr>
    </w:lvl>
    <w:lvl w:ilvl="4" w:tplc="04070019" w:tentative="1">
      <w:start w:val="1"/>
      <w:numFmt w:val="lowerLetter"/>
      <w:lvlText w:val="%5."/>
      <w:lvlJc w:val="left"/>
      <w:pPr>
        <w:tabs>
          <w:tab w:val="num" w:pos="3203"/>
        </w:tabs>
        <w:ind w:left="3203" w:hanging="360"/>
      </w:pPr>
    </w:lvl>
    <w:lvl w:ilvl="5" w:tplc="0407001B" w:tentative="1">
      <w:start w:val="1"/>
      <w:numFmt w:val="lowerRoman"/>
      <w:lvlText w:val="%6."/>
      <w:lvlJc w:val="right"/>
      <w:pPr>
        <w:tabs>
          <w:tab w:val="num" w:pos="3923"/>
        </w:tabs>
        <w:ind w:left="3923" w:hanging="180"/>
      </w:pPr>
    </w:lvl>
    <w:lvl w:ilvl="6" w:tplc="0407000F" w:tentative="1">
      <w:start w:val="1"/>
      <w:numFmt w:val="decimal"/>
      <w:lvlText w:val="%7."/>
      <w:lvlJc w:val="left"/>
      <w:pPr>
        <w:tabs>
          <w:tab w:val="num" w:pos="4643"/>
        </w:tabs>
        <w:ind w:left="4643" w:hanging="360"/>
      </w:pPr>
    </w:lvl>
    <w:lvl w:ilvl="7" w:tplc="04070019" w:tentative="1">
      <w:start w:val="1"/>
      <w:numFmt w:val="lowerLetter"/>
      <w:lvlText w:val="%8."/>
      <w:lvlJc w:val="left"/>
      <w:pPr>
        <w:tabs>
          <w:tab w:val="num" w:pos="5363"/>
        </w:tabs>
        <w:ind w:left="5363" w:hanging="360"/>
      </w:pPr>
    </w:lvl>
    <w:lvl w:ilvl="8" w:tplc="0407001B" w:tentative="1">
      <w:start w:val="1"/>
      <w:numFmt w:val="lowerRoman"/>
      <w:lvlText w:val="%9."/>
      <w:lvlJc w:val="right"/>
      <w:pPr>
        <w:tabs>
          <w:tab w:val="num" w:pos="6083"/>
        </w:tabs>
        <w:ind w:left="6083" w:hanging="180"/>
      </w:pPr>
    </w:lvl>
  </w:abstractNum>
  <w:abstractNum w:abstractNumId="34" w15:restartNumberingAfterBreak="0">
    <w:nsid w:val="03FD22D4"/>
    <w:multiLevelType w:val="hybridMultilevel"/>
    <w:tmpl w:val="3D5C5FF4"/>
    <w:lvl w:ilvl="0" w:tplc="526E9F5A">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1749" w:hanging="360"/>
      </w:pPr>
    </w:lvl>
    <w:lvl w:ilvl="2" w:tplc="0809001B" w:tentative="1">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tentative="1">
      <w:start w:val="1"/>
      <w:numFmt w:val="lowerLetter"/>
      <w:lvlText w:val="%5."/>
      <w:lvlJc w:val="left"/>
      <w:pPr>
        <w:ind w:left="3909" w:hanging="360"/>
      </w:pPr>
    </w:lvl>
    <w:lvl w:ilvl="5" w:tplc="0809001B" w:tentative="1">
      <w:start w:val="1"/>
      <w:numFmt w:val="lowerRoman"/>
      <w:lvlText w:val="%6."/>
      <w:lvlJc w:val="right"/>
      <w:pPr>
        <w:ind w:left="4629" w:hanging="180"/>
      </w:pPr>
    </w:lvl>
    <w:lvl w:ilvl="6" w:tplc="0809000F" w:tentative="1">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35" w15:restartNumberingAfterBreak="0">
    <w:nsid w:val="04027443"/>
    <w:multiLevelType w:val="hybridMultilevel"/>
    <w:tmpl w:val="3B386646"/>
    <w:lvl w:ilvl="0" w:tplc="D348F3F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043C2CA6"/>
    <w:multiLevelType w:val="hybridMultilevel"/>
    <w:tmpl w:val="337A2146"/>
    <w:lvl w:ilvl="0" w:tplc="0407001B">
      <w:start w:val="1"/>
      <w:numFmt w:val="lowerRoman"/>
      <w:lvlText w:val="%1."/>
      <w:lvlJc w:val="right"/>
      <w:pPr>
        <w:tabs>
          <w:tab w:val="num" w:pos="2163"/>
        </w:tabs>
        <w:ind w:left="2163" w:hanging="18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7" w15:restartNumberingAfterBreak="0">
    <w:nsid w:val="04514345"/>
    <w:multiLevelType w:val="hybridMultilevel"/>
    <w:tmpl w:val="EDD80D52"/>
    <w:lvl w:ilvl="0" w:tplc="D55E159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71"/>
        </w:tabs>
        <w:ind w:left="1871" w:hanging="360"/>
      </w:pPr>
    </w:lvl>
    <w:lvl w:ilvl="2" w:tplc="0407001B" w:tentative="1">
      <w:start w:val="1"/>
      <w:numFmt w:val="lowerRoman"/>
      <w:lvlText w:val="%3."/>
      <w:lvlJc w:val="right"/>
      <w:pPr>
        <w:tabs>
          <w:tab w:val="num" w:pos="2591"/>
        </w:tabs>
        <w:ind w:left="2591" w:hanging="180"/>
      </w:pPr>
    </w:lvl>
    <w:lvl w:ilvl="3" w:tplc="0407000F" w:tentative="1">
      <w:start w:val="1"/>
      <w:numFmt w:val="decimal"/>
      <w:lvlText w:val="%4."/>
      <w:lvlJc w:val="left"/>
      <w:pPr>
        <w:tabs>
          <w:tab w:val="num" w:pos="3311"/>
        </w:tabs>
        <w:ind w:left="3311" w:hanging="360"/>
      </w:pPr>
    </w:lvl>
    <w:lvl w:ilvl="4" w:tplc="04070019" w:tentative="1">
      <w:start w:val="1"/>
      <w:numFmt w:val="lowerLetter"/>
      <w:lvlText w:val="%5."/>
      <w:lvlJc w:val="left"/>
      <w:pPr>
        <w:tabs>
          <w:tab w:val="num" w:pos="4031"/>
        </w:tabs>
        <w:ind w:left="4031" w:hanging="360"/>
      </w:pPr>
    </w:lvl>
    <w:lvl w:ilvl="5" w:tplc="0407001B" w:tentative="1">
      <w:start w:val="1"/>
      <w:numFmt w:val="lowerRoman"/>
      <w:lvlText w:val="%6."/>
      <w:lvlJc w:val="right"/>
      <w:pPr>
        <w:tabs>
          <w:tab w:val="num" w:pos="4751"/>
        </w:tabs>
        <w:ind w:left="4751" w:hanging="180"/>
      </w:pPr>
    </w:lvl>
    <w:lvl w:ilvl="6" w:tplc="0407000F" w:tentative="1">
      <w:start w:val="1"/>
      <w:numFmt w:val="decimal"/>
      <w:lvlText w:val="%7."/>
      <w:lvlJc w:val="left"/>
      <w:pPr>
        <w:tabs>
          <w:tab w:val="num" w:pos="5471"/>
        </w:tabs>
        <w:ind w:left="5471" w:hanging="360"/>
      </w:pPr>
    </w:lvl>
    <w:lvl w:ilvl="7" w:tplc="04070019" w:tentative="1">
      <w:start w:val="1"/>
      <w:numFmt w:val="lowerLetter"/>
      <w:lvlText w:val="%8."/>
      <w:lvlJc w:val="left"/>
      <w:pPr>
        <w:tabs>
          <w:tab w:val="num" w:pos="6191"/>
        </w:tabs>
        <w:ind w:left="6191" w:hanging="360"/>
      </w:pPr>
    </w:lvl>
    <w:lvl w:ilvl="8" w:tplc="0407001B" w:tentative="1">
      <w:start w:val="1"/>
      <w:numFmt w:val="lowerRoman"/>
      <w:lvlText w:val="%9."/>
      <w:lvlJc w:val="right"/>
      <w:pPr>
        <w:tabs>
          <w:tab w:val="num" w:pos="6911"/>
        </w:tabs>
        <w:ind w:left="6911" w:hanging="180"/>
      </w:pPr>
    </w:lvl>
  </w:abstractNum>
  <w:abstractNum w:abstractNumId="38" w15:restartNumberingAfterBreak="0">
    <w:nsid w:val="04821DC0"/>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04A14D95"/>
    <w:multiLevelType w:val="hybridMultilevel"/>
    <w:tmpl w:val="282C7A5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1" w15:restartNumberingAfterBreak="0">
    <w:nsid w:val="04C23D40"/>
    <w:multiLevelType w:val="hybridMultilevel"/>
    <w:tmpl w:val="DB54DA06"/>
    <w:lvl w:ilvl="0" w:tplc="64DA8F82">
      <w:start w:val="1"/>
      <w:numFmt w:val="lowerLetter"/>
      <w:lvlText w:val="%1."/>
      <w:lvlJc w:val="left"/>
      <w:pPr>
        <w:tabs>
          <w:tab w:val="num" w:pos="1117"/>
        </w:tabs>
        <w:ind w:left="1117" w:hanging="360"/>
      </w:pPr>
      <w:rPr>
        <w:rFonts w:hint="default"/>
      </w:rPr>
    </w:lvl>
    <w:lvl w:ilvl="1" w:tplc="04070019" w:tentative="1">
      <w:start w:val="1"/>
      <w:numFmt w:val="lowerLetter"/>
      <w:lvlText w:val="%2."/>
      <w:lvlJc w:val="left"/>
      <w:pPr>
        <w:tabs>
          <w:tab w:val="num" w:pos="1114"/>
        </w:tabs>
        <w:ind w:left="1114" w:hanging="360"/>
      </w:pPr>
    </w:lvl>
    <w:lvl w:ilvl="2" w:tplc="0407001B" w:tentative="1">
      <w:start w:val="1"/>
      <w:numFmt w:val="lowerRoman"/>
      <w:lvlText w:val="%3."/>
      <w:lvlJc w:val="right"/>
      <w:pPr>
        <w:tabs>
          <w:tab w:val="num" w:pos="1834"/>
        </w:tabs>
        <w:ind w:left="1834" w:hanging="180"/>
      </w:pPr>
    </w:lvl>
    <w:lvl w:ilvl="3" w:tplc="0407000F" w:tentative="1">
      <w:start w:val="1"/>
      <w:numFmt w:val="decimal"/>
      <w:lvlText w:val="%4."/>
      <w:lvlJc w:val="left"/>
      <w:pPr>
        <w:tabs>
          <w:tab w:val="num" w:pos="2554"/>
        </w:tabs>
        <w:ind w:left="2554" w:hanging="360"/>
      </w:pPr>
    </w:lvl>
    <w:lvl w:ilvl="4" w:tplc="04070019" w:tentative="1">
      <w:start w:val="1"/>
      <w:numFmt w:val="lowerLetter"/>
      <w:lvlText w:val="%5."/>
      <w:lvlJc w:val="left"/>
      <w:pPr>
        <w:tabs>
          <w:tab w:val="num" w:pos="3274"/>
        </w:tabs>
        <w:ind w:left="3274" w:hanging="360"/>
      </w:pPr>
    </w:lvl>
    <w:lvl w:ilvl="5" w:tplc="0407001B" w:tentative="1">
      <w:start w:val="1"/>
      <w:numFmt w:val="lowerRoman"/>
      <w:lvlText w:val="%6."/>
      <w:lvlJc w:val="right"/>
      <w:pPr>
        <w:tabs>
          <w:tab w:val="num" w:pos="3994"/>
        </w:tabs>
        <w:ind w:left="3994" w:hanging="180"/>
      </w:pPr>
    </w:lvl>
    <w:lvl w:ilvl="6" w:tplc="0407000F" w:tentative="1">
      <w:start w:val="1"/>
      <w:numFmt w:val="decimal"/>
      <w:lvlText w:val="%7."/>
      <w:lvlJc w:val="left"/>
      <w:pPr>
        <w:tabs>
          <w:tab w:val="num" w:pos="4714"/>
        </w:tabs>
        <w:ind w:left="4714" w:hanging="360"/>
      </w:pPr>
    </w:lvl>
    <w:lvl w:ilvl="7" w:tplc="04070019" w:tentative="1">
      <w:start w:val="1"/>
      <w:numFmt w:val="lowerLetter"/>
      <w:lvlText w:val="%8."/>
      <w:lvlJc w:val="left"/>
      <w:pPr>
        <w:tabs>
          <w:tab w:val="num" w:pos="5434"/>
        </w:tabs>
        <w:ind w:left="5434" w:hanging="360"/>
      </w:pPr>
    </w:lvl>
    <w:lvl w:ilvl="8" w:tplc="0407001B" w:tentative="1">
      <w:start w:val="1"/>
      <w:numFmt w:val="lowerRoman"/>
      <w:lvlText w:val="%9."/>
      <w:lvlJc w:val="right"/>
      <w:pPr>
        <w:tabs>
          <w:tab w:val="num" w:pos="6154"/>
        </w:tabs>
        <w:ind w:left="6154" w:hanging="180"/>
      </w:pPr>
    </w:lvl>
  </w:abstractNum>
  <w:abstractNum w:abstractNumId="42" w15:restartNumberingAfterBreak="0">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44" w15:restartNumberingAfterBreak="0">
    <w:nsid w:val="04FB34BD"/>
    <w:multiLevelType w:val="hybridMultilevel"/>
    <w:tmpl w:val="A2D2CA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0503628E"/>
    <w:multiLevelType w:val="hybridMultilevel"/>
    <w:tmpl w:val="B056679C"/>
    <w:lvl w:ilvl="0" w:tplc="FFFFFFFF">
      <w:start w:val="1"/>
      <w:numFmt w:val="decimal"/>
      <w:lvlText w:val="%1."/>
      <w:lvlJc w:val="left"/>
      <w:pPr>
        <w:tabs>
          <w:tab w:val="num" w:pos="720"/>
        </w:tabs>
        <w:ind w:left="720" w:hanging="360"/>
      </w:pPr>
      <w:rPr>
        <w:rFonts w:hint="default"/>
      </w:rPr>
    </w:lvl>
    <w:lvl w:ilvl="1" w:tplc="04090019">
      <w:start w:val="1"/>
      <w:numFmt w:val="bullet"/>
      <w:lvlText w:val="o"/>
      <w:lvlJc w:val="left"/>
      <w:pPr>
        <w:tabs>
          <w:tab w:val="num" w:pos="1080"/>
        </w:tabs>
        <w:ind w:left="1080" w:hanging="360"/>
      </w:pPr>
      <w:rPr>
        <w:rFonts w:ascii="Courier New" w:hAnsi="Courier New" w:cs="Courier New" w:hint="default"/>
      </w:rPr>
    </w:lvl>
    <w:lvl w:ilvl="2" w:tplc="0409001B">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05357E41"/>
    <w:multiLevelType w:val="hybridMultilevel"/>
    <w:tmpl w:val="83745734"/>
    <w:lvl w:ilvl="0" w:tplc="9654B406">
      <w:start w:val="1"/>
      <w:numFmt w:val="decimal"/>
      <w:lvlText w:val="%1."/>
      <w:lvlJc w:val="left"/>
      <w:pPr>
        <w:ind w:left="720" w:hanging="360"/>
      </w:pPr>
      <w:rPr>
        <w:rFonts w:cs="Times New Roman"/>
      </w:rPr>
    </w:lvl>
    <w:lvl w:ilvl="1" w:tplc="3D8EFAD4">
      <w:start w:val="1"/>
      <w:numFmt w:val="lowerLetter"/>
      <w:lvlText w:val="%2."/>
      <w:lvlJc w:val="left"/>
      <w:pPr>
        <w:ind w:left="1440" w:hanging="360"/>
      </w:pPr>
      <w:rPr>
        <w:rFonts w:cs="Times New Roman"/>
      </w:rPr>
    </w:lvl>
    <w:lvl w:ilvl="2" w:tplc="E884D1B4">
      <w:start w:val="1"/>
      <w:numFmt w:val="lowerRoman"/>
      <w:lvlText w:val="%3."/>
      <w:lvlJc w:val="right"/>
      <w:pPr>
        <w:ind w:left="2160" w:hanging="180"/>
      </w:pPr>
      <w:rPr>
        <w:rFonts w:cs="Times New Roman"/>
      </w:rPr>
    </w:lvl>
    <w:lvl w:ilvl="3" w:tplc="AA46D8FE">
      <w:start w:val="1"/>
      <w:numFmt w:val="decimal"/>
      <w:lvlText w:val="%4)"/>
      <w:lvlJc w:val="left"/>
      <w:pPr>
        <w:ind w:left="2880" w:hanging="360"/>
      </w:pPr>
      <w:rPr>
        <w:rFonts w:cs="Times New Roman" w:hint="default"/>
        <w:sz w:val="20"/>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15:restartNumberingAfterBreak="0">
    <w:nsid w:val="054A1F73"/>
    <w:multiLevelType w:val="hybridMultilevel"/>
    <w:tmpl w:val="8160C0AA"/>
    <w:lvl w:ilvl="0" w:tplc="04070019">
      <w:start w:val="1"/>
      <w:numFmt w:val="lowerLetter"/>
      <w:lvlText w:val="%1."/>
      <w:lvlJc w:val="left"/>
      <w:pPr>
        <w:tabs>
          <w:tab w:val="num" w:pos="1443"/>
        </w:tabs>
        <w:ind w:left="1443"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8" w15:restartNumberingAfterBreak="0">
    <w:nsid w:val="054B3E69"/>
    <w:multiLevelType w:val="hybridMultilevel"/>
    <w:tmpl w:val="28B89978"/>
    <w:lvl w:ilvl="0" w:tplc="4B6A71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054C64E7"/>
    <w:multiLevelType w:val="hybridMultilevel"/>
    <w:tmpl w:val="970AC748"/>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50" w15:restartNumberingAfterBreak="0">
    <w:nsid w:val="055710CB"/>
    <w:multiLevelType w:val="hybridMultilevel"/>
    <w:tmpl w:val="CE9E2CF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51" w15:restartNumberingAfterBreak="0">
    <w:nsid w:val="058B640C"/>
    <w:multiLevelType w:val="hybridMultilevel"/>
    <w:tmpl w:val="B364AEC8"/>
    <w:lvl w:ilvl="0" w:tplc="0407000F">
      <w:start w:val="1"/>
      <w:numFmt w:val="decimal"/>
      <w:lvlText w:val="%1."/>
      <w:lvlJc w:val="left"/>
      <w:pPr>
        <w:tabs>
          <w:tab w:val="num" w:pos="1004"/>
        </w:tabs>
        <w:ind w:left="1004" w:hanging="360"/>
      </w:pPr>
    </w:lvl>
    <w:lvl w:ilvl="1" w:tplc="04070019" w:tentative="1">
      <w:start w:val="1"/>
      <w:numFmt w:val="lowerLetter"/>
      <w:lvlText w:val="%2."/>
      <w:lvlJc w:val="left"/>
      <w:pPr>
        <w:tabs>
          <w:tab w:val="num" w:pos="1724"/>
        </w:tabs>
        <w:ind w:left="1724" w:hanging="360"/>
      </w:pPr>
    </w:lvl>
    <w:lvl w:ilvl="2" w:tplc="0407001B" w:tentative="1">
      <w:start w:val="1"/>
      <w:numFmt w:val="lowerRoman"/>
      <w:lvlText w:val="%3."/>
      <w:lvlJc w:val="right"/>
      <w:pPr>
        <w:tabs>
          <w:tab w:val="num" w:pos="2444"/>
        </w:tabs>
        <w:ind w:left="2444" w:hanging="180"/>
      </w:pPr>
    </w:lvl>
    <w:lvl w:ilvl="3" w:tplc="0407000F" w:tentative="1">
      <w:start w:val="1"/>
      <w:numFmt w:val="decimal"/>
      <w:lvlText w:val="%4."/>
      <w:lvlJc w:val="left"/>
      <w:pPr>
        <w:tabs>
          <w:tab w:val="num" w:pos="3164"/>
        </w:tabs>
        <w:ind w:left="3164" w:hanging="360"/>
      </w:pPr>
    </w:lvl>
    <w:lvl w:ilvl="4" w:tplc="04070019" w:tentative="1">
      <w:start w:val="1"/>
      <w:numFmt w:val="lowerLetter"/>
      <w:lvlText w:val="%5."/>
      <w:lvlJc w:val="left"/>
      <w:pPr>
        <w:tabs>
          <w:tab w:val="num" w:pos="3884"/>
        </w:tabs>
        <w:ind w:left="3884" w:hanging="360"/>
      </w:pPr>
    </w:lvl>
    <w:lvl w:ilvl="5" w:tplc="0407001B" w:tentative="1">
      <w:start w:val="1"/>
      <w:numFmt w:val="lowerRoman"/>
      <w:lvlText w:val="%6."/>
      <w:lvlJc w:val="right"/>
      <w:pPr>
        <w:tabs>
          <w:tab w:val="num" w:pos="4604"/>
        </w:tabs>
        <w:ind w:left="4604" w:hanging="180"/>
      </w:pPr>
    </w:lvl>
    <w:lvl w:ilvl="6" w:tplc="0407000F" w:tentative="1">
      <w:start w:val="1"/>
      <w:numFmt w:val="decimal"/>
      <w:lvlText w:val="%7."/>
      <w:lvlJc w:val="left"/>
      <w:pPr>
        <w:tabs>
          <w:tab w:val="num" w:pos="5324"/>
        </w:tabs>
        <w:ind w:left="5324" w:hanging="360"/>
      </w:pPr>
    </w:lvl>
    <w:lvl w:ilvl="7" w:tplc="04070019" w:tentative="1">
      <w:start w:val="1"/>
      <w:numFmt w:val="lowerLetter"/>
      <w:lvlText w:val="%8."/>
      <w:lvlJc w:val="left"/>
      <w:pPr>
        <w:tabs>
          <w:tab w:val="num" w:pos="6044"/>
        </w:tabs>
        <w:ind w:left="6044" w:hanging="360"/>
      </w:pPr>
    </w:lvl>
    <w:lvl w:ilvl="8" w:tplc="0407001B" w:tentative="1">
      <w:start w:val="1"/>
      <w:numFmt w:val="lowerRoman"/>
      <w:lvlText w:val="%9."/>
      <w:lvlJc w:val="right"/>
      <w:pPr>
        <w:tabs>
          <w:tab w:val="num" w:pos="6764"/>
        </w:tabs>
        <w:ind w:left="6764" w:hanging="180"/>
      </w:pPr>
    </w:lvl>
  </w:abstractNum>
  <w:abstractNum w:abstractNumId="52" w15:restartNumberingAfterBreak="0">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cs="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cs="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cs="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53" w15:restartNumberingAfterBreak="0">
    <w:nsid w:val="05CD4C34"/>
    <w:multiLevelType w:val="hybridMultilevel"/>
    <w:tmpl w:val="CBA2B996"/>
    <w:lvl w:ilvl="0" w:tplc="FFFFFFFF">
      <w:start w:val="5"/>
      <w:numFmt w:val="bullet"/>
      <w:lvlText w:val="–"/>
      <w:lvlJc w:val="left"/>
      <w:pPr>
        <w:ind w:left="763" w:hanging="360"/>
      </w:pPr>
      <w:rPr>
        <w:rFonts w:ascii="Times New Roman" w:eastAsia="Times New Roman" w:hAnsi="Times New Roman" w:hint="default"/>
      </w:rPr>
    </w:lvl>
    <w:lvl w:ilvl="1" w:tplc="0409000B" w:tentative="1">
      <w:start w:val="1"/>
      <w:numFmt w:val="bullet"/>
      <w:lvlText w:val=""/>
      <w:lvlJc w:val="left"/>
      <w:pPr>
        <w:ind w:left="1243" w:hanging="420"/>
      </w:pPr>
      <w:rPr>
        <w:rFonts w:ascii="Wingdings" w:hAnsi="Wingdings" w:hint="default"/>
      </w:rPr>
    </w:lvl>
    <w:lvl w:ilvl="2" w:tplc="0409000D" w:tentative="1">
      <w:start w:val="1"/>
      <w:numFmt w:val="bullet"/>
      <w:lvlText w:val=""/>
      <w:lvlJc w:val="left"/>
      <w:pPr>
        <w:ind w:left="1663" w:hanging="420"/>
      </w:pPr>
      <w:rPr>
        <w:rFonts w:ascii="Wingdings" w:hAnsi="Wingdings" w:hint="default"/>
      </w:rPr>
    </w:lvl>
    <w:lvl w:ilvl="3" w:tplc="04090001" w:tentative="1">
      <w:start w:val="1"/>
      <w:numFmt w:val="bullet"/>
      <w:lvlText w:val=""/>
      <w:lvlJc w:val="left"/>
      <w:pPr>
        <w:ind w:left="2083" w:hanging="420"/>
      </w:pPr>
      <w:rPr>
        <w:rFonts w:ascii="Wingdings" w:hAnsi="Wingdings" w:hint="default"/>
      </w:rPr>
    </w:lvl>
    <w:lvl w:ilvl="4" w:tplc="0409000B" w:tentative="1">
      <w:start w:val="1"/>
      <w:numFmt w:val="bullet"/>
      <w:lvlText w:val=""/>
      <w:lvlJc w:val="left"/>
      <w:pPr>
        <w:ind w:left="2503" w:hanging="420"/>
      </w:pPr>
      <w:rPr>
        <w:rFonts w:ascii="Wingdings" w:hAnsi="Wingdings" w:hint="default"/>
      </w:rPr>
    </w:lvl>
    <w:lvl w:ilvl="5" w:tplc="0409000D" w:tentative="1">
      <w:start w:val="1"/>
      <w:numFmt w:val="bullet"/>
      <w:lvlText w:val=""/>
      <w:lvlJc w:val="left"/>
      <w:pPr>
        <w:ind w:left="2923" w:hanging="420"/>
      </w:pPr>
      <w:rPr>
        <w:rFonts w:ascii="Wingdings" w:hAnsi="Wingdings" w:hint="default"/>
      </w:rPr>
    </w:lvl>
    <w:lvl w:ilvl="6" w:tplc="04090001" w:tentative="1">
      <w:start w:val="1"/>
      <w:numFmt w:val="bullet"/>
      <w:lvlText w:val=""/>
      <w:lvlJc w:val="left"/>
      <w:pPr>
        <w:ind w:left="3343" w:hanging="420"/>
      </w:pPr>
      <w:rPr>
        <w:rFonts w:ascii="Wingdings" w:hAnsi="Wingdings" w:hint="default"/>
      </w:rPr>
    </w:lvl>
    <w:lvl w:ilvl="7" w:tplc="0409000B" w:tentative="1">
      <w:start w:val="1"/>
      <w:numFmt w:val="bullet"/>
      <w:lvlText w:val=""/>
      <w:lvlJc w:val="left"/>
      <w:pPr>
        <w:ind w:left="3763" w:hanging="420"/>
      </w:pPr>
      <w:rPr>
        <w:rFonts w:ascii="Wingdings" w:hAnsi="Wingdings" w:hint="default"/>
      </w:rPr>
    </w:lvl>
    <w:lvl w:ilvl="8" w:tplc="0409000D" w:tentative="1">
      <w:start w:val="1"/>
      <w:numFmt w:val="bullet"/>
      <w:lvlText w:val=""/>
      <w:lvlJc w:val="left"/>
      <w:pPr>
        <w:ind w:left="4183" w:hanging="420"/>
      </w:pPr>
      <w:rPr>
        <w:rFonts w:ascii="Wingdings" w:hAnsi="Wingdings" w:hint="default"/>
      </w:rPr>
    </w:lvl>
  </w:abstractNum>
  <w:abstractNum w:abstractNumId="54" w15:restartNumberingAfterBreak="0">
    <w:nsid w:val="05F252BD"/>
    <w:multiLevelType w:val="singleLevel"/>
    <w:tmpl w:val="6FC0A710"/>
    <w:lvl w:ilvl="0">
      <w:start w:val="1"/>
      <w:numFmt w:val="decimal"/>
      <w:pStyle w:val="Bibliography1"/>
      <w:lvlText w:val="[%1]"/>
      <w:lvlJc w:val="left"/>
      <w:pPr>
        <w:tabs>
          <w:tab w:val="num" w:pos="360"/>
        </w:tabs>
        <w:ind w:left="360" w:hanging="360"/>
      </w:pPr>
      <w:rPr>
        <w:rFonts w:ascii="Times New Roman" w:hAnsi="Times New Roman" w:cs="Times New Roman" w:hint="default"/>
        <w:i w:val="0"/>
        <w:sz w:val="20"/>
        <w:szCs w:val="20"/>
      </w:rPr>
    </w:lvl>
  </w:abstractNum>
  <w:abstractNum w:abstractNumId="55" w15:restartNumberingAfterBreak="0">
    <w:nsid w:val="062739F2"/>
    <w:multiLevelType w:val="hybridMultilevel"/>
    <w:tmpl w:val="5A62D608"/>
    <w:lvl w:ilvl="0" w:tplc="E1F86ACA">
      <w:start w:val="1"/>
      <w:numFmt w:val="decimal"/>
      <w:lvlText w:val="%1)"/>
      <w:lvlJc w:val="left"/>
      <w:pPr>
        <w:tabs>
          <w:tab w:val="num" w:pos="360"/>
        </w:tabs>
        <w:ind w:left="360" w:hanging="36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56" w15:restartNumberingAfterBreak="0">
    <w:nsid w:val="062D1908"/>
    <w:multiLevelType w:val="hybridMultilevel"/>
    <w:tmpl w:val="E36E7A12"/>
    <w:lvl w:ilvl="0" w:tplc="0407000F">
      <w:start w:val="1"/>
      <w:numFmt w:val="decimal"/>
      <w:lvlText w:val="%1."/>
      <w:lvlJc w:val="left"/>
      <w:pPr>
        <w:tabs>
          <w:tab w:val="num" w:pos="644"/>
        </w:tabs>
        <w:ind w:left="644" w:hanging="360"/>
      </w:p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57" w15:restartNumberingAfterBreak="0">
    <w:nsid w:val="06343387"/>
    <w:multiLevelType w:val="hybridMultilevel"/>
    <w:tmpl w:val="90D487A4"/>
    <w:lvl w:ilvl="0" w:tplc="C054EAC0">
      <w:start w:val="1"/>
      <w:numFmt w:val="decimal"/>
      <w:lvlText w:val="I.3.%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15:restartNumberingAfterBreak="0">
    <w:nsid w:val="063C503B"/>
    <w:multiLevelType w:val="hybridMultilevel"/>
    <w:tmpl w:val="7018D424"/>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9" w15:restartNumberingAfterBreak="0">
    <w:nsid w:val="06BE4626"/>
    <w:multiLevelType w:val="hybridMultilevel"/>
    <w:tmpl w:val="A3800E4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hint="default"/>
      </w:rPr>
    </w:lvl>
    <w:lvl w:ilvl="1">
      <w:start w:val="1"/>
      <w:numFmt w:val="decimal"/>
      <w:lvlText w:val="%2)"/>
      <w:lvlJc w:val="left"/>
      <w:pPr>
        <w:tabs>
          <w:tab w:val="num" w:pos="763"/>
        </w:tabs>
        <w:ind w:left="763" w:hanging="360"/>
      </w:pPr>
      <w:rPr>
        <w:rFonts w:hint="default"/>
      </w:rPr>
    </w:lvl>
    <w:lvl w:ilvl="2">
      <w:start w:val="1"/>
      <w:numFmt w:val="lowerLetter"/>
      <w:pStyle w:val="SVCNumberinglevel3"/>
      <w:lvlText w:val="%3."/>
      <w:lvlJc w:val="left"/>
      <w:pPr>
        <w:tabs>
          <w:tab w:val="num" w:pos="0"/>
        </w:tabs>
        <w:ind w:left="1195" w:hanging="403"/>
      </w:pPr>
      <w:rPr>
        <w:rFonts w:hint="default"/>
      </w:rPr>
    </w:lvl>
    <w:lvl w:ilvl="3">
      <w:start w:val="1"/>
      <w:numFmt w:val="lowerRoman"/>
      <w:pStyle w:val="SVCNumberinglevel4"/>
      <w:lvlText w:val="%4."/>
      <w:lvlJc w:val="left"/>
      <w:pPr>
        <w:tabs>
          <w:tab w:val="num" w:pos="0"/>
        </w:tabs>
        <w:ind w:left="1584" w:hanging="389"/>
      </w:pPr>
      <w:rPr>
        <w:rFonts w:hint="default"/>
      </w:rPr>
    </w:lvl>
    <w:lvl w:ilvl="4">
      <w:start w:val="1"/>
      <w:numFmt w:val="lowerRoman"/>
      <w:pStyle w:val="SVCNumberinglevel5"/>
      <w:lvlText w:val="(%5)"/>
      <w:lvlJc w:val="left"/>
      <w:pPr>
        <w:tabs>
          <w:tab w:val="num" w:pos="0"/>
        </w:tabs>
        <w:ind w:left="1987" w:hanging="403"/>
      </w:pPr>
      <w:rPr>
        <w:rFonts w:hint="default"/>
      </w:rPr>
    </w:lvl>
    <w:lvl w:ilvl="5">
      <w:start w:val="1"/>
      <w:numFmt w:val="lowerRoman"/>
      <w:lvlText w:val="%6."/>
      <w:lvlJc w:val="right"/>
      <w:pPr>
        <w:tabs>
          <w:tab w:val="num" w:pos="7830"/>
        </w:tabs>
        <w:ind w:left="7830" w:hanging="180"/>
      </w:pPr>
      <w:rPr>
        <w:rFonts w:hint="default"/>
      </w:rPr>
    </w:lvl>
    <w:lvl w:ilvl="6">
      <w:start w:val="1"/>
      <w:numFmt w:val="decimal"/>
      <w:lvlText w:val="%7."/>
      <w:lvlJc w:val="left"/>
      <w:pPr>
        <w:tabs>
          <w:tab w:val="num" w:pos="8550"/>
        </w:tabs>
        <w:ind w:left="8550" w:hanging="360"/>
      </w:pPr>
      <w:rPr>
        <w:rFonts w:hint="default"/>
      </w:rPr>
    </w:lvl>
    <w:lvl w:ilvl="7">
      <w:start w:val="1"/>
      <w:numFmt w:val="lowerLetter"/>
      <w:lvlText w:val="%8."/>
      <w:lvlJc w:val="left"/>
      <w:pPr>
        <w:tabs>
          <w:tab w:val="num" w:pos="9270"/>
        </w:tabs>
        <w:ind w:left="9270" w:hanging="360"/>
      </w:pPr>
      <w:rPr>
        <w:rFonts w:hint="default"/>
      </w:rPr>
    </w:lvl>
    <w:lvl w:ilvl="8">
      <w:start w:val="1"/>
      <w:numFmt w:val="lowerRoman"/>
      <w:lvlText w:val="%9."/>
      <w:lvlJc w:val="right"/>
      <w:pPr>
        <w:tabs>
          <w:tab w:val="num" w:pos="9990"/>
        </w:tabs>
        <w:ind w:left="9990" w:hanging="180"/>
      </w:pPr>
      <w:rPr>
        <w:rFonts w:hint="default"/>
      </w:rPr>
    </w:lvl>
  </w:abstractNum>
  <w:abstractNum w:abstractNumId="61" w15:restartNumberingAfterBreak="0">
    <w:nsid w:val="06E3637C"/>
    <w:multiLevelType w:val="hybridMultilevel"/>
    <w:tmpl w:val="A0C41F60"/>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62" w15:restartNumberingAfterBreak="0">
    <w:nsid w:val="06E82972"/>
    <w:multiLevelType w:val="hybridMultilevel"/>
    <w:tmpl w:val="DDF8EDF4"/>
    <w:lvl w:ilvl="0" w:tplc="7B8C3B44">
      <w:start w:val="1"/>
      <w:numFmt w:val="bullet"/>
      <w:lvlText w:val="-"/>
      <w:lvlJc w:val="left"/>
      <w:pPr>
        <w:tabs>
          <w:tab w:val="num" w:pos="800"/>
        </w:tabs>
        <w:ind w:left="800" w:hanging="400"/>
      </w:pPr>
      <w:rPr>
        <w:rFonts w:ascii="Batang" w:eastAsia="Batang" w:hAnsi="Batang"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3" w15:restartNumberingAfterBreak="0">
    <w:nsid w:val="07142F83"/>
    <w:multiLevelType w:val="hybridMultilevel"/>
    <w:tmpl w:val="D41CB546"/>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4" w15:restartNumberingAfterBreak="0">
    <w:nsid w:val="0714445D"/>
    <w:multiLevelType w:val="hybridMultilevel"/>
    <w:tmpl w:val="EF0C5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07740FE5"/>
    <w:multiLevelType w:val="hybridMultilevel"/>
    <w:tmpl w:val="141A9AE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6" w15:restartNumberingAfterBreak="0">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68" w15:restartNumberingAfterBreak="0">
    <w:nsid w:val="07FC6CE8"/>
    <w:multiLevelType w:val="hybridMultilevel"/>
    <w:tmpl w:val="AE50A2F2"/>
    <w:lvl w:ilvl="0" w:tplc="FFFFFFFF">
      <w:start w:val="5"/>
      <w:numFmt w:val="bullet"/>
      <w:lvlText w:val="–"/>
      <w:lvlJc w:val="left"/>
      <w:pPr>
        <w:ind w:left="644" w:hanging="360"/>
      </w:pPr>
      <w:rPr>
        <w:rFonts w:ascii="Times New Roman" w:eastAsia="Times New Roman" w:hAnsi="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69" w15:restartNumberingAfterBreak="0">
    <w:nsid w:val="080275CF"/>
    <w:multiLevelType w:val="hybridMultilevel"/>
    <w:tmpl w:val="9514C6BC"/>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70" w15:restartNumberingAfterBreak="0">
    <w:nsid w:val="08056B9E"/>
    <w:multiLevelType w:val="hybridMultilevel"/>
    <w:tmpl w:val="ABE2719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37"/>
        </w:tabs>
        <w:ind w:left="1437" w:hanging="360"/>
      </w:pPr>
    </w:lvl>
    <w:lvl w:ilvl="2" w:tplc="0407001B" w:tentative="1">
      <w:start w:val="1"/>
      <w:numFmt w:val="lowerRoman"/>
      <w:lvlText w:val="%3."/>
      <w:lvlJc w:val="right"/>
      <w:pPr>
        <w:tabs>
          <w:tab w:val="num" w:pos="2157"/>
        </w:tabs>
        <w:ind w:left="2157" w:hanging="180"/>
      </w:pPr>
    </w:lvl>
    <w:lvl w:ilvl="3" w:tplc="0407000F" w:tentative="1">
      <w:start w:val="1"/>
      <w:numFmt w:val="decimal"/>
      <w:lvlText w:val="%4."/>
      <w:lvlJc w:val="left"/>
      <w:pPr>
        <w:tabs>
          <w:tab w:val="num" w:pos="2877"/>
        </w:tabs>
        <w:ind w:left="2877" w:hanging="360"/>
      </w:pPr>
    </w:lvl>
    <w:lvl w:ilvl="4" w:tplc="04070019" w:tentative="1">
      <w:start w:val="1"/>
      <w:numFmt w:val="lowerLetter"/>
      <w:lvlText w:val="%5."/>
      <w:lvlJc w:val="left"/>
      <w:pPr>
        <w:tabs>
          <w:tab w:val="num" w:pos="3597"/>
        </w:tabs>
        <w:ind w:left="3597" w:hanging="360"/>
      </w:pPr>
    </w:lvl>
    <w:lvl w:ilvl="5" w:tplc="0407001B" w:tentative="1">
      <w:start w:val="1"/>
      <w:numFmt w:val="lowerRoman"/>
      <w:lvlText w:val="%6."/>
      <w:lvlJc w:val="right"/>
      <w:pPr>
        <w:tabs>
          <w:tab w:val="num" w:pos="4317"/>
        </w:tabs>
        <w:ind w:left="4317" w:hanging="180"/>
      </w:pPr>
    </w:lvl>
    <w:lvl w:ilvl="6" w:tplc="0407000F" w:tentative="1">
      <w:start w:val="1"/>
      <w:numFmt w:val="decimal"/>
      <w:lvlText w:val="%7."/>
      <w:lvlJc w:val="left"/>
      <w:pPr>
        <w:tabs>
          <w:tab w:val="num" w:pos="5037"/>
        </w:tabs>
        <w:ind w:left="5037" w:hanging="360"/>
      </w:pPr>
    </w:lvl>
    <w:lvl w:ilvl="7" w:tplc="04070019" w:tentative="1">
      <w:start w:val="1"/>
      <w:numFmt w:val="lowerLetter"/>
      <w:lvlText w:val="%8."/>
      <w:lvlJc w:val="left"/>
      <w:pPr>
        <w:tabs>
          <w:tab w:val="num" w:pos="5757"/>
        </w:tabs>
        <w:ind w:left="5757" w:hanging="360"/>
      </w:pPr>
    </w:lvl>
    <w:lvl w:ilvl="8" w:tplc="0407001B" w:tentative="1">
      <w:start w:val="1"/>
      <w:numFmt w:val="lowerRoman"/>
      <w:lvlText w:val="%9."/>
      <w:lvlJc w:val="right"/>
      <w:pPr>
        <w:tabs>
          <w:tab w:val="num" w:pos="6477"/>
        </w:tabs>
        <w:ind w:left="6477" w:hanging="180"/>
      </w:pPr>
    </w:lvl>
  </w:abstractNum>
  <w:abstractNum w:abstractNumId="71" w15:restartNumberingAfterBreak="0">
    <w:nsid w:val="0813611A"/>
    <w:multiLevelType w:val="hybridMultilevel"/>
    <w:tmpl w:val="B1A8FACE"/>
    <w:lvl w:ilvl="0" w:tplc="B49A0024">
      <w:numFmt w:val="bullet"/>
      <w:lvlText w:val="-"/>
      <w:lvlJc w:val="left"/>
      <w:pPr>
        <w:ind w:left="1123" w:hanging="360"/>
      </w:pPr>
      <w:rPr>
        <w:rFonts w:ascii="Times New Roman" w:eastAsia="Malgun Gothic" w:hAnsi="Times New Roman" w:cs="Times New Roman"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72" w15:restartNumberingAfterBreak="0">
    <w:nsid w:val="081550B2"/>
    <w:multiLevelType w:val="hybridMultilevel"/>
    <w:tmpl w:val="115A1E3E"/>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73" w15:restartNumberingAfterBreak="0">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088578C6"/>
    <w:multiLevelType w:val="hybridMultilevel"/>
    <w:tmpl w:val="3C4E01BA"/>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75"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6" w15:restartNumberingAfterBreak="0">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09187CFF"/>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09471ED0"/>
    <w:multiLevelType w:val="hybridMultilevel"/>
    <w:tmpl w:val="DA348702"/>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80" w15:restartNumberingAfterBreak="0">
    <w:nsid w:val="0974658F"/>
    <w:multiLevelType w:val="hybridMultilevel"/>
    <w:tmpl w:val="F4282A96"/>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1" w15:restartNumberingAfterBreak="0">
    <w:nsid w:val="0985726D"/>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82"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pStyle w:val="Annex2"/>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09B4630E"/>
    <w:multiLevelType w:val="hybridMultilevel"/>
    <w:tmpl w:val="9AFC6012"/>
    <w:lvl w:ilvl="0" w:tplc="0407000F">
      <w:start w:val="1"/>
      <w:numFmt w:val="decimal"/>
      <w:lvlText w:val="%1."/>
      <w:lvlJc w:val="left"/>
      <w:pPr>
        <w:tabs>
          <w:tab w:val="num" w:pos="757"/>
        </w:tabs>
        <w:ind w:left="757" w:hanging="360"/>
      </w:pPr>
      <w:rPr>
        <w:rFonts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09F536DE"/>
    <w:multiLevelType w:val="multilevel"/>
    <w:tmpl w:val="6492B7FC"/>
    <w:lvl w:ilvl="0">
      <w:numFmt w:val="decimal"/>
      <w:lvlText w:val="%1"/>
      <w:lvlJc w:val="left"/>
      <w:pPr>
        <w:tabs>
          <w:tab w:val="num" w:pos="720"/>
        </w:tabs>
        <w:ind w:left="360" w:hanging="360"/>
      </w:pPr>
      <w:rPr>
        <w:rFonts w:hint="default"/>
        <w:vanish w:val="0"/>
      </w:rPr>
    </w:lvl>
    <w:lvl w:ilvl="1">
      <w:start w:val="1"/>
      <w:numFmt w:val="decimal"/>
      <w:lvlText w:val="%1.%2"/>
      <w:lvlJc w:val="left"/>
      <w:pPr>
        <w:tabs>
          <w:tab w:val="num" w:pos="720"/>
        </w:tabs>
      </w:pPr>
      <w:rPr>
        <w:rFonts w:hint="default"/>
      </w:rPr>
    </w:lvl>
    <w:lvl w:ilvl="2">
      <w:start w:val="1"/>
      <w:numFmt w:val="decimal"/>
      <w:lvlText w:val="%1.%2.%3"/>
      <w:lvlJc w:val="left"/>
      <w:pPr>
        <w:tabs>
          <w:tab w:val="num" w:pos="720"/>
        </w:tabs>
        <w:ind w:left="1224" w:hanging="1224"/>
      </w:pPr>
      <w:rPr>
        <w:rFonts w:hint="default"/>
      </w:rPr>
    </w:lvl>
    <w:lvl w:ilvl="3">
      <w:start w:val="1"/>
      <w:numFmt w:val="decimal"/>
      <w:lvlText w:val="%1.%2.%3.%4"/>
      <w:lvlJc w:val="left"/>
      <w:pPr>
        <w:tabs>
          <w:tab w:val="num" w:pos="862"/>
        </w:tabs>
        <w:ind w:left="1870" w:hanging="1728"/>
      </w:pPr>
      <w:rPr>
        <w:rFonts w:hint="default"/>
      </w:rPr>
    </w:lvl>
    <w:lvl w:ilvl="4">
      <w:start w:val="1"/>
      <w:numFmt w:val="decimal"/>
      <w:lvlText w:val="%1.%2.%3.%4.%5"/>
      <w:lvlJc w:val="left"/>
      <w:pPr>
        <w:tabs>
          <w:tab w:val="num" w:pos="792"/>
        </w:tabs>
        <w:ind w:left="2232" w:hanging="2232"/>
      </w:pPr>
      <w:rPr>
        <w:rFonts w:hint="default"/>
      </w:rPr>
    </w:lvl>
    <w:lvl w:ilvl="5">
      <w:start w:val="1"/>
      <w:numFmt w:val="decimal"/>
      <w:lvlText w:val="%1.%2.%3.%4.%5.%6"/>
      <w:lvlJc w:val="left"/>
      <w:pPr>
        <w:tabs>
          <w:tab w:val="num" w:pos="1080"/>
        </w:tabs>
      </w:pPr>
      <w:rPr>
        <w:rFonts w:hint="default"/>
      </w:rPr>
    </w:lvl>
    <w:lvl w:ilvl="6">
      <w:start w:val="1"/>
      <w:numFmt w:val="decimal"/>
      <w:lvlText w:val="%1.%2.%3.%4.%5.%6.%7"/>
      <w:lvlJc w:val="left"/>
      <w:pPr>
        <w:tabs>
          <w:tab w:val="num" w:pos="1080"/>
        </w:tabs>
        <w:ind w:left="3240" w:hanging="3240"/>
      </w:pPr>
      <w:rPr>
        <w:rFonts w:hint="default"/>
      </w:rPr>
    </w:lvl>
    <w:lvl w:ilvl="7">
      <w:start w:val="1"/>
      <w:numFmt w:val="decimal"/>
      <w:lvlText w:val="%1.%2.%3.%4.%5.%6.%7.%8"/>
      <w:lvlJc w:val="left"/>
      <w:pPr>
        <w:tabs>
          <w:tab w:val="num" w:pos="3960"/>
        </w:tabs>
        <w:ind w:left="3744" w:hanging="3744"/>
      </w:pPr>
      <w:rPr>
        <w:rFonts w:hint="default"/>
      </w:rPr>
    </w:lvl>
    <w:lvl w:ilvl="8">
      <w:start w:val="1"/>
      <w:numFmt w:val="decimal"/>
      <w:lvlText w:val="%1.%2.%3.%4.%5.%6.%7.%8.%9"/>
      <w:lvlJc w:val="left"/>
      <w:pPr>
        <w:tabs>
          <w:tab w:val="num" w:pos="4680"/>
        </w:tabs>
        <w:ind w:left="4320" w:hanging="4320"/>
      </w:pPr>
      <w:rPr>
        <w:rFonts w:hint="default"/>
      </w:rPr>
    </w:lvl>
  </w:abstractNum>
  <w:abstractNum w:abstractNumId="85" w15:restartNumberingAfterBreak="0">
    <w:nsid w:val="09F76B16"/>
    <w:multiLevelType w:val="hybridMultilevel"/>
    <w:tmpl w:val="CB26FD2A"/>
    <w:lvl w:ilvl="0" w:tplc="4B86B826">
      <w:start w:val="1"/>
      <w:numFmt w:val="decimal"/>
      <w:lvlText w:val="%1."/>
      <w:lvlJc w:val="left"/>
      <w:pPr>
        <w:tabs>
          <w:tab w:val="num" w:pos="400"/>
        </w:tabs>
        <w:ind w:left="400" w:hanging="400"/>
      </w:pPr>
      <w:rPr>
        <w:rFonts w:cs="Times New Roman" w:hint="eastAsia"/>
      </w:rPr>
    </w:lvl>
    <w:lvl w:ilvl="1" w:tplc="08090017">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09FC2E1E"/>
    <w:multiLevelType w:val="multilevel"/>
    <w:tmpl w:val="8ED85644"/>
    <w:lvl w:ilvl="0">
      <w:start w:val="1"/>
      <w:numFmt w:val="decimal"/>
      <w:lvlText w:val="A%1."/>
      <w:lvlJc w:val="left"/>
      <w:pPr>
        <w:tabs>
          <w:tab w:val="num" w:pos="0"/>
        </w:tabs>
        <w:ind w:hanging="360"/>
      </w:pPr>
      <w:rPr>
        <w:rFonts w:ascii="Helvetica" w:hAnsi="Helvetica" w:cs="Times New Roman" w:hint="default"/>
        <w:b/>
        <w:i w:val="0"/>
        <w:strike w:val="0"/>
        <w:dstrike w:val="0"/>
        <w:vanish w:val="0"/>
        <w:color w:val="auto"/>
        <w:sz w:val="22"/>
        <w:szCs w:val="22"/>
        <w:u w:val="none"/>
        <w:vertAlign w:val="baseline"/>
      </w:rPr>
    </w:lvl>
    <w:lvl w:ilvl="1">
      <w:start w:val="1"/>
      <w:numFmt w:val="decimal"/>
      <w:pStyle w:val="AnnexH1"/>
      <w:lvlText w:val="A.%2"/>
      <w:lvlJc w:val="left"/>
      <w:pPr>
        <w:tabs>
          <w:tab w:val="num" w:pos="432"/>
        </w:tabs>
        <w:ind w:left="432" w:hanging="432"/>
      </w:pPr>
      <w:rPr>
        <w:rFonts w:ascii="Helvetica" w:hAnsi="Helvetica" w:cs="Times New Roman" w:hint="default"/>
        <w:b/>
        <w:bCs w:val="0"/>
        <w:i w:val="0"/>
        <w:iCs w:val="0"/>
        <w:caps w:val="0"/>
        <w:smallCaps w:val="0"/>
        <w:strike w:val="0"/>
        <w:dstrike w:val="0"/>
        <w:vanish w:val="0"/>
        <w:color w:val="auto"/>
        <w:spacing w:val="0"/>
        <w:kern w:val="0"/>
        <w:position w:val="0"/>
        <w:sz w:val="22"/>
        <w:szCs w:val="22"/>
        <w:u w:val="none"/>
        <w:vertAlign w:val="baseline"/>
      </w:rPr>
    </w:lvl>
    <w:lvl w:ilvl="2">
      <w:start w:val="1"/>
      <w:numFmt w:val="decimal"/>
      <w:pStyle w:val="SVCBulletslevel3Char"/>
      <w:lvlText w:val="%1.%2.%3."/>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7" w15:restartNumberingAfterBreak="0">
    <w:nsid w:val="0AA46394"/>
    <w:multiLevelType w:val="hybridMultilevel"/>
    <w:tmpl w:val="BBFEB7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0B0E59F0"/>
    <w:multiLevelType w:val="hybridMultilevel"/>
    <w:tmpl w:val="2B363AEC"/>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0B2A7823"/>
    <w:multiLevelType w:val="hybridMultilevel"/>
    <w:tmpl w:val="2CB0E22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0" w15:restartNumberingAfterBreak="0">
    <w:nsid w:val="0B5438F1"/>
    <w:multiLevelType w:val="hybridMultilevel"/>
    <w:tmpl w:val="7DD25A2A"/>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0B5E3B3D"/>
    <w:multiLevelType w:val="hybridMultilevel"/>
    <w:tmpl w:val="D8DAD2D6"/>
    <w:lvl w:ilvl="0" w:tplc="0409000F">
      <w:start w:val="1"/>
      <w:numFmt w:val="decimal"/>
      <w:lvlText w:val="%1."/>
      <w:lvlJc w:val="left"/>
      <w:pPr>
        <w:tabs>
          <w:tab w:val="num" w:pos="360"/>
        </w:tabs>
        <w:ind w:left="360" w:hanging="360"/>
      </w:pPr>
    </w:lvl>
    <w:lvl w:ilvl="1" w:tplc="69A68DC0">
      <w:start w:val="1"/>
      <w:numFmt w:val="bullet"/>
      <w:lvlText w:val="-"/>
      <w:lvlJc w:val="left"/>
      <w:pPr>
        <w:tabs>
          <w:tab w:val="num" w:pos="1080"/>
        </w:tabs>
        <w:ind w:left="1080" w:hanging="360"/>
      </w:pPr>
      <w:rPr>
        <w:rFonts w:ascii="Times New Roman" w:hAnsi="Times New Roman" w:cs="Times New Roman"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15:restartNumberingAfterBreak="0">
    <w:nsid w:val="0B7117C3"/>
    <w:multiLevelType w:val="hybridMultilevel"/>
    <w:tmpl w:val="425C2E1C"/>
    <w:lvl w:ilvl="0" w:tplc="FB16408A">
      <w:numFmt w:val="bullet"/>
      <w:lvlText w:val="–"/>
      <w:lvlJc w:val="left"/>
      <w:pPr>
        <w:tabs>
          <w:tab w:val="num" w:pos="363"/>
        </w:tabs>
        <w:ind w:left="363" w:hanging="360"/>
      </w:pPr>
      <w:rPr>
        <w:rFonts w:ascii="Times New Roman" w:eastAsia="Times New Roman" w:hAnsi="Times New Roman" w:cs="Times New Roman" w:hint="default"/>
      </w:rPr>
    </w:lvl>
    <w:lvl w:ilvl="1" w:tplc="0409000B" w:tentative="1">
      <w:start w:val="1"/>
      <w:numFmt w:val="bullet"/>
      <w:lvlText w:val=""/>
      <w:lvlJc w:val="left"/>
      <w:pPr>
        <w:tabs>
          <w:tab w:val="num" w:pos="843"/>
        </w:tabs>
        <w:ind w:left="843" w:hanging="420"/>
      </w:pPr>
      <w:rPr>
        <w:rFonts w:ascii="Wingdings" w:hAnsi="Wingdings" w:hint="default"/>
      </w:rPr>
    </w:lvl>
    <w:lvl w:ilvl="2" w:tplc="0409000D" w:tentative="1">
      <w:start w:val="1"/>
      <w:numFmt w:val="bullet"/>
      <w:lvlText w:val=""/>
      <w:lvlJc w:val="left"/>
      <w:pPr>
        <w:tabs>
          <w:tab w:val="num" w:pos="1263"/>
        </w:tabs>
        <w:ind w:left="1263" w:hanging="420"/>
      </w:pPr>
      <w:rPr>
        <w:rFonts w:ascii="Wingdings" w:hAnsi="Wingdings" w:hint="default"/>
      </w:rPr>
    </w:lvl>
    <w:lvl w:ilvl="3" w:tplc="04090001" w:tentative="1">
      <w:start w:val="1"/>
      <w:numFmt w:val="bullet"/>
      <w:lvlText w:val=""/>
      <w:lvlJc w:val="left"/>
      <w:pPr>
        <w:tabs>
          <w:tab w:val="num" w:pos="1683"/>
        </w:tabs>
        <w:ind w:left="1683" w:hanging="420"/>
      </w:pPr>
      <w:rPr>
        <w:rFonts w:ascii="Wingdings" w:hAnsi="Wingdings" w:hint="default"/>
      </w:rPr>
    </w:lvl>
    <w:lvl w:ilvl="4" w:tplc="0409000B" w:tentative="1">
      <w:start w:val="1"/>
      <w:numFmt w:val="bullet"/>
      <w:lvlText w:val=""/>
      <w:lvlJc w:val="left"/>
      <w:pPr>
        <w:tabs>
          <w:tab w:val="num" w:pos="2103"/>
        </w:tabs>
        <w:ind w:left="2103" w:hanging="420"/>
      </w:pPr>
      <w:rPr>
        <w:rFonts w:ascii="Wingdings" w:hAnsi="Wingdings" w:hint="default"/>
      </w:rPr>
    </w:lvl>
    <w:lvl w:ilvl="5" w:tplc="0409000D" w:tentative="1">
      <w:start w:val="1"/>
      <w:numFmt w:val="bullet"/>
      <w:lvlText w:val=""/>
      <w:lvlJc w:val="left"/>
      <w:pPr>
        <w:tabs>
          <w:tab w:val="num" w:pos="2523"/>
        </w:tabs>
        <w:ind w:left="2523" w:hanging="420"/>
      </w:pPr>
      <w:rPr>
        <w:rFonts w:ascii="Wingdings" w:hAnsi="Wingdings" w:hint="default"/>
      </w:rPr>
    </w:lvl>
    <w:lvl w:ilvl="6" w:tplc="04090001" w:tentative="1">
      <w:start w:val="1"/>
      <w:numFmt w:val="bullet"/>
      <w:lvlText w:val=""/>
      <w:lvlJc w:val="left"/>
      <w:pPr>
        <w:tabs>
          <w:tab w:val="num" w:pos="2943"/>
        </w:tabs>
        <w:ind w:left="2943" w:hanging="420"/>
      </w:pPr>
      <w:rPr>
        <w:rFonts w:ascii="Wingdings" w:hAnsi="Wingdings" w:hint="default"/>
      </w:rPr>
    </w:lvl>
    <w:lvl w:ilvl="7" w:tplc="0409000B" w:tentative="1">
      <w:start w:val="1"/>
      <w:numFmt w:val="bullet"/>
      <w:lvlText w:val=""/>
      <w:lvlJc w:val="left"/>
      <w:pPr>
        <w:tabs>
          <w:tab w:val="num" w:pos="3363"/>
        </w:tabs>
        <w:ind w:left="3363" w:hanging="420"/>
      </w:pPr>
      <w:rPr>
        <w:rFonts w:ascii="Wingdings" w:hAnsi="Wingdings" w:hint="default"/>
      </w:rPr>
    </w:lvl>
    <w:lvl w:ilvl="8" w:tplc="0409000D" w:tentative="1">
      <w:start w:val="1"/>
      <w:numFmt w:val="bullet"/>
      <w:lvlText w:val=""/>
      <w:lvlJc w:val="left"/>
      <w:pPr>
        <w:tabs>
          <w:tab w:val="num" w:pos="3783"/>
        </w:tabs>
        <w:ind w:left="3783" w:hanging="420"/>
      </w:pPr>
      <w:rPr>
        <w:rFonts w:ascii="Wingdings" w:hAnsi="Wingdings" w:hint="default"/>
      </w:rPr>
    </w:lvl>
  </w:abstractNum>
  <w:abstractNum w:abstractNumId="93" w15:restartNumberingAfterBreak="0">
    <w:nsid w:val="0B7245EE"/>
    <w:multiLevelType w:val="hybridMultilevel"/>
    <w:tmpl w:val="09B25F68"/>
    <w:lvl w:ilvl="0" w:tplc="305E07CE">
      <w:start w:val="1"/>
      <w:numFmt w:val="decimal"/>
      <w:lvlText w:val="%1."/>
      <w:lvlJc w:val="left"/>
      <w:pPr>
        <w:tabs>
          <w:tab w:val="num" w:pos="491"/>
        </w:tabs>
        <w:ind w:left="491" w:hanging="400"/>
      </w:pPr>
      <w:rPr>
        <w:rFonts w:cs="Times New Roman" w:hint="eastAsia"/>
      </w:rPr>
    </w:lvl>
    <w:lvl w:ilvl="1" w:tplc="08090019" w:tentative="1">
      <w:start w:val="1"/>
      <w:numFmt w:val="lowerLetter"/>
      <w:lvlText w:val="%2."/>
      <w:lvlJc w:val="left"/>
      <w:pPr>
        <w:ind w:left="1531" w:hanging="360"/>
      </w:pPr>
    </w:lvl>
    <w:lvl w:ilvl="2" w:tplc="0809001B" w:tentative="1">
      <w:start w:val="1"/>
      <w:numFmt w:val="lowerRoman"/>
      <w:lvlText w:val="%3."/>
      <w:lvlJc w:val="right"/>
      <w:pPr>
        <w:ind w:left="2251" w:hanging="180"/>
      </w:pPr>
    </w:lvl>
    <w:lvl w:ilvl="3" w:tplc="0809000F" w:tentative="1">
      <w:start w:val="1"/>
      <w:numFmt w:val="decimal"/>
      <w:lvlText w:val="%4."/>
      <w:lvlJc w:val="left"/>
      <w:pPr>
        <w:ind w:left="2971" w:hanging="360"/>
      </w:pPr>
    </w:lvl>
    <w:lvl w:ilvl="4" w:tplc="08090019" w:tentative="1">
      <w:start w:val="1"/>
      <w:numFmt w:val="lowerLetter"/>
      <w:lvlText w:val="%5."/>
      <w:lvlJc w:val="left"/>
      <w:pPr>
        <w:ind w:left="3691" w:hanging="360"/>
      </w:pPr>
    </w:lvl>
    <w:lvl w:ilvl="5" w:tplc="0809001B" w:tentative="1">
      <w:start w:val="1"/>
      <w:numFmt w:val="lowerRoman"/>
      <w:lvlText w:val="%6."/>
      <w:lvlJc w:val="right"/>
      <w:pPr>
        <w:ind w:left="4411" w:hanging="180"/>
      </w:pPr>
    </w:lvl>
    <w:lvl w:ilvl="6" w:tplc="0809000F" w:tentative="1">
      <w:start w:val="1"/>
      <w:numFmt w:val="decimal"/>
      <w:lvlText w:val="%7."/>
      <w:lvlJc w:val="left"/>
      <w:pPr>
        <w:ind w:left="5131" w:hanging="360"/>
      </w:pPr>
    </w:lvl>
    <w:lvl w:ilvl="7" w:tplc="08090019" w:tentative="1">
      <w:start w:val="1"/>
      <w:numFmt w:val="lowerLetter"/>
      <w:lvlText w:val="%8."/>
      <w:lvlJc w:val="left"/>
      <w:pPr>
        <w:ind w:left="5851" w:hanging="360"/>
      </w:pPr>
    </w:lvl>
    <w:lvl w:ilvl="8" w:tplc="0809001B" w:tentative="1">
      <w:start w:val="1"/>
      <w:numFmt w:val="lowerRoman"/>
      <w:lvlText w:val="%9."/>
      <w:lvlJc w:val="right"/>
      <w:pPr>
        <w:ind w:left="6571" w:hanging="180"/>
      </w:pPr>
    </w:lvl>
  </w:abstractNum>
  <w:abstractNum w:abstractNumId="94" w15:restartNumberingAfterBreak="0">
    <w:nsid w:val="0BD04B50"/>
    <w:multiLevelType w:val="hybridMultilevel"/>
    <w:tmpl w:val="7D14EF20"/>
    <w:lvl w:ilvl="0" w:tplc="0F2EDA08">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95" w15:restartNumberingAfterBreak="0">
    <w:nsid w:val="0BF97CC1"/>
    <w:multiLevelType w:val="hybridMultilevel"/>
    <w:tmpl w:val="4D1471D2"/>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6" w15:restartNumberingAfterBreak="0">
    <w:nsid w:val="0C2A527E"/>
    <w:multiLevelType w:val="hybridMultilevel"/>
    <w:tmpl w:val="B2A62FF8"/>
    <w:lvl w:ilvl="0" w:tplc="0407000F">
      <w:start w:val="1"/>
      <w:numFmt w:val="decimal"/>
      <w:lvlText w:val="%1."/>
      <w:lvlJc w:val="left"/>
      <w:pPr>
        <w:tabs>
          <w:tab w:val="num" w:pos="1287"/>
        </w:tabs>
        <w:ind w:left="1287" w:hanging="360"/>
      </w:p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97" w15:restartNumberingAfterBreak="0">
    <w:nsid w:val="0C56043D"/>
    <w:multiLevelType w:val="hybridMultilevel"/>
    <w:tmpl w:val="A52E85A8"/>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98" w15:restartNumberingAfterBreak="0">
    <w:nsid w:val="0C5A1903"/>
    <w:multiLevelType w:val="hybridMultilevel"/>
    <w:tmpl w:val="605AF510"/>
    <w:lvl w:ilvl="0" w:tplc="01D6BD14">
      <w:start w:val="1"/>
      <w:numFmt w:val="bullet"/>
      <w:lvlText w:val="–"/>
      <w:lvlJc w:val="left"/>
      <w:pPr>
        <w:ind w:left="720" w:hanging="360"/>
      </w:pPr>
      <w:rPr>
        <w:rFonts w:ascii="Times New Roman" w:eastAsia="Malgun Gothic"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15:restartNumberingAfterBreak="0">
    <w:nsid w:val="0C7C34F3"/>
    <w:multiLevelType w:val="hybridMultilevel"/>
    <w:tmpl w:val="3954C25E"/>
    <w:lvl w:ilvl="0" w:tplc="0DAAA6A2">
      <w:start w:val="1"/>
      <w:numFmt w:val="decimal"/>
      <w:lvlText w:val="%1."/>
      <w:lvlJc w:val="left"/>
      <w:pPr>
        <w:tabs>
          <w:tab w:val="num" w:pos="757"/>
        </w:tabs>
        <w:ind w:left="757" w:hanging="360"/>
      </w:pPr>
    </w:lvl>
    <w:lvl w:ilvl="1" w:tplc="04070019" w:tentative="1">
      <w:start w:val="1"/>
      <w:numFmt w:val="lowerLetter"/>
      <w:lvlText w:val="%2."/>
      <w:lvlJc w:val="left"/>
      <w:pPr>
        <w:tabs>
          <w:tab w:val="num" w:pos="1474"/>
        </w:tabs>
        <w:ind w:left="1474" w:hanging="360"/>
      </w:pPr>
    </w:lvl>
    <w:lvl w:ilvl="2" w:tplc="0407001B" w:tentative="1">
      <w:start w:val="1"/>
      <w:numFmt w:val="lowerRoman"/>
      <w:lvlText w:val="%3."/>
      <w:lvlJc w:val="right"/>
      <w:pPr>
        <w:tabs>
          <w:tab w:val="num" w:pos="2194"/>
        </w:tabs>
        <w:ind w:left="2194" w:hanging="180"/>
      </w:pPr>
    </w:lvl>
    <w:lvl w:ilvl="3" w:tplc="0407000F" w:tentative="1">
      <w:start w:val="1"/>
      <w:numFmt w:val="decimal"/>
      <w:lvlText w:val="%4."/>
      <w:lvlJc w:val="left"/>
      <w:pPr>
        <w:tabs>
          <w:tab w:val="num" w:pos="2914"/>
        </w:tabs>
        <w:ind w:left="2914" w:hanging="360"/>
      </w:pPr>
    </w:lvl>
    <w:lvl w:ilvl="4" w:tplc="04070019" w:tentative="1">
      <w:start w:val="1"/>
      <w:numFmt w:val="lowerLetter"/>
      <w:lvlText w:val="%5."/>
      <w:lvlJc w:val="left"/>
      <w:pPr>
        <w:tabs>
          <w:tab w:val="num" w:pos="3634"/>
        </w:tabs>
        <w:ind w:left="3634" w:hanging="360"/>
      </w:pPr>
    </w:lvl>
    <w:lvl w:ilvl="5" w:tplc="0407001B" w:tentative="1">
      <w:start w:val="1"/>
      <w:numFmt w:val="lowerRoman"/>
      <w:lvlText w:val="%6."/>
      <w:lvlJc w:val="right"/>
      <w:pPr>
        <w:tabs>
          <w:tab w:val="num" w:pos="4354"/>
        </w:tabs>
        <w:ind w:left="4354" w:hanging="180"/>
      </w:pPr>
    </w:lvl>
    <w:lvl w:ilvl="6" w:tplc="0407000F" w:tentative="1">
      <w:start w:val="1"/>
      <w:numFmt w:val="decimal"/>
      <w:lvlText w:val="%7."/>
      <w:lvlJc w:val="left"/>
      <w:pPr>
        <w:tabs>
          <w:tab w:val="num" w:pos="5074"/>
        </w:tabs>
        <w:ind w:left="5074" w:hanging="360"/>
      </w:pPr>
    </w:lvl>
    <w:lvl w:ilvl="7" w:tplc="04070019" w:tentative="1">
      <w:start w:val="1"/>
      <w:numFmt w:val="lowerLetter"/>
      <w:lvlText w:val="%8."/>
      <w:lvlJc w:val="left"/>
      <w:pPr>
        <w:tabs>
          <w:tab w:val="num" w:pos="5794"/>
        </w:tabs>
        <w:ind w:left="5794" w:hanging="360"/>
      </w:pPr>
    </w:lvl>
    <w:lvl w:ilvl="8" w:tplc="0407001B" w:tentative="1">
      <w:start w:val="1"/>
      <w:numFmt w:val="lowerRoman"/>
      <w:lvlText w:val="%9."/>
      <w:lvlJc w:val="right"/>
      <w:pPr>
        <w:tabs>
          <w:tab w:val="num" w:pos="6514"/>
        </w:tabs>
        <w:ind w:left="6514" w:hanging="180"/>
      </w:pPr>
    </w:lvl>
  </w:abstractNum>
  <w:abstractNum w:abstractNumId="100" w15:restartNumberingAfterBreak="0">
    <w:nsid w:val="0C9F595F"/>
    <w:multiLevelType w:val="hybridMultilevel"/>
    <w:tmpl w:val="AD10D9CA"/>
    <w:lvl w:ilvl="0" w:tplc="A5E863F4">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43"/>
        </w:tabs>
        <w:ind w:left="1043" w:hanging="360"/>
      </w:pPr>
    </w:lvl>
    <w:lvl w:ilvl="2" w:tplc="0407001B" w:tentative="1">
      <w:start w:val="1"/>
      <w:numFmt w:val="lowerRoman"/>
      <w:lvlText w:val="%3."/>
      <w:lvlJc w:val="right"/>
      <w:pPr>
        <w:tabs>
          <w:tab w:val="num" w:pos="1763"/>
        </w:tabs>
        <w:ind w:left="1763" w:hanging="180"/>
      </w:pPr>
    </w:lvl>
    <w:lvl w:ilvl="3" w:tplc="0407000F" w:tentative="1">
      <w:start w:val="1"/>
      <w:numFmt w:val="decimal"/>
      <w:lvlText w:val="%4."/>
      <w:lvlJc w:val="left"/>
      <w:pPr>
        <w:tabs>
          <w:tab w:val="num" w:pos="2483"/>
        </w:tabs>
        <w:ind w:left="2483" w:hanging="360"/>
      </w:pPr>
    </w:lvl>
    <w:lvl w:ilvl="4" w:tplc="04070019" w:tentative="1">
      <w:start w:val="1"/>
      <w:numFmt w:val="lowerLetter"/>
      <w:lvlText w:val="%5."/>
      <w:lvlJc w:val="left"/>
      <w:pPr>
        <w:tabs>
          <w:tab w:val="num" w:pos="3203"/>
        </w:tabs>
        <w:ind w:left="3203" w:hanging="360"/>
      </w:pPr>
    </w:lvl>
    <w:lvl w:ilvl="5" w:tplc="0407001B" w:tentative="1">
      <w:start w:val="1"/>
      <w:numFmt w:val="lowerRoman"/>
      <w:lvlText w:val="%6."/>
      <w:lvlJc w:val="right"/>
      <w:pPr>
        <w:tabs>
          <w:tab w:val="num" w:pos="3923"/>
        </w:tabs>
        <w:ind w:left="3923" w:hanging="180"/>
      </w:pPr>
    </w:lvl>
    <w:lvl w:ilvl="6" w:tplc="0407000F" w:tentative="1">
      <w:start w:val="1"/>
      <w:numFmt w:val="decimal"/>
      <w:lvlText w:val="%7."/>
      <w:lvlJc w:val="left"/>
      <w:pPr>
        <w:tabs>
          <w:tab w:val="num" w:pos="4643"/>
        </w:tabs>
        <w:ind w:left="4643" w:hanging="360"/>
      </w:pPr>
    </w:lvl>
    <w:lvl w:ilvl="7" w:tplc="04070019" w:tentative="1">
      <w:start w:val="1"/>
      <w:numFmt w:val="lowerLetter"/>
      <w:lvlText w:val="%8."/>
      <w:lvlJc w:val="left"/>
      <w:pPr>
        <w:tabs>
          <w:tab w:val="num" w:pos="5363"/>
        </w:tabs>
        <w:ind w:left="5363" w:hanging="360"/>
      </w:pPr>
    </w:lvl>
    <w:lvl w:ilvl="8" w:tplc="0407001B" w:tentative="1">
      <w:start w:val="1"/>
      <w:numFmt w:val="lowerRoman"/>
      <w:lvlText w:val="%9."/>
      <w:lvlJc w:val="right"/>
      <w:pPr>
        <w:tabs>
          <w:tab w:val="num" w:pos="6083"/>
        </w:tabs>
        <w:ind w:left="6083" w:hanging="180"/>
      </w:pPr>
    </w:lvl>
  </w:abstractNum>
  <w:abstractNum w:abstractNumId="101" w15:restartNumberingAfterBreak="0">
    <w:nsid w:val="0CB76D7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2" w15:restartNumberingAfterBreak="0">
    <w:nsid w:val="0CC800CF"/>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0D011ADD"/>
    <w:multiLevelType w:val="hybridMultilevel"/>
    <w:tmpl w:val="71843E22"/>
    <w:lvl w:ilvl="0" w:tplc="FFFFFFFF">
      <w:start w:val="1"/>
      <w:numFmt w:val="decimal"/>
      <w:lvlText w:val="%1."/>
      <w:lvlJc w:val="left"/>
      <w:pPr>
        <w:tabs>
          <w:tab w:val="num" w:pos="360"/>
        </w:tabs>
        <w:ind w:left="360"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04" w15:restartNumberingAfterBreak="0">
    <w:nsid w:val="0D117A04"/>
    <w:multiLevelType w:val="hybridMultilevel"/>
    <w:tmpl w:val="5CEE8976"/>
    <w:lvl w:ilvl="0" w:tplc="0DAAA6A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05" w15:restartNumberingAfterBreak="0">
    <w:nsid w:val="0DBB76BE"/>
    <w:multiLevelType w:val="hybridMultilevel"/>
    <w:tmpl w:val="6A36F1D0"/>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6" w15:restartNumberingAfterBreak="0">
    <w:nsid w:val="0DC444E4"/>
    <w:multiLevelType w:val="hybridMultilevel"/>
    <w:tmpl w:val="477E41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7" w15:restartNumberingAfterBreak="0">
    <w:nsid w:val="0DFD5563"/>
    <w:multiLevelType w:val="hybridMultilevel"/>
    <w:tmpl w:val="1DBAE808"/>
    <w:lvl w:ilvl="0" w:tplc="501469D2">
      <w:start w:val="1"/>
      <w:numFmt w:val="decimal"/>
      <w:pStyle w:val="a4"/>
      <w:lvlText w:val="3.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0E1569B5"/>
    <w:multiLevelType w:val="hybridMultilevel"/>
    <w:tmpl w:val="129E7AB8"/>
    <w:lvl w:ilvl="0" w:tplc="69AA159E">
      <w:start w:val="1"/>
      <w:numFmt w:val="bullet"/>
      <w:lvlText w:val="–"/>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109" w15:restartNumberingAfterBreak="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0"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0E6C036B"/>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15:restartNumberingAfterBreak="0">
    <w:nsid w:val="0E9803D4"/>
    <w:multiLevelType w:val="hybridMultilevel"/>
    <w:tmpl w:val="1374D00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 w15:restartNumberingAfterBreak="0">
    <w:nsid w:val="0EA15A97"/>
    <w:multiLevelType w:val="hybridMultilevel"/>
    <w:tmpl w:val="467EB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0EBA3226"/>
    <w:multiLevelType w:val="hybridMultilevel"/>
    <w:tmpl w:val="A6F6D0BA"/>
    <w:lvl w:ilvl="0" w:tplc="D348F3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0EE47C89"/>
    <w:multiLevelType w:val="hybridMultilevel"/>
    <w:tmpl w:val="EC8A193E"/>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6" w15:restartNumberingAfterBreak="0">
    <w:nsid w:val="0F3F28A6"/>
    <w:multiLevelType w:val="hybridMultilevel"/>
    <w:tmpl w:val="496E61F2"/>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7" w15:restartNumberingAfterBreak="0">
    <w:nsid w:val="0F851E22"/>
    <w:multiLevelType w:val="hybridMultilevel"/>
    <w:tmpl w:val="7ACC82E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18" w15:restartNumberingAfterBreak="0">
    <w:nsid w:val="0FA615A8"/>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119" w15:restartNumberingAfterBreak="0">
    <w:nsid w:val="0FB8459C"/>
    <w:multiLevelType w:val="hybridMultilevel"/>
    <w:tmpl w:val="78061C40"/>
    <w:lvl w:ilvl="0" w:tplc="7848F4E6">
      <w:start w:val="1"/>
      <w:numFmt w:val="bullet"/>
      <w:lvlText w:val="–"/>
      <w:lvlJc w:val="left"/>
      <w:pPr>
        <w:tabs>
          <w:tab w:val="num" w:pos="-389"/>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20" w15:restartNumberingAfterBreak="0">
    <w:nsid w:val="0FF846EF"/>
    <w:multiLevelType w:val="hybridMultilevel"/>
    <w:tmpl w:val="2224093A"/>
    <w:lvl w:ilvl="0" w:tplc="0809000F">
      <w:start w:val="1"/>
      <w:numFmt w:val="decimal"/>
      <w:lvlText w:val="%1."/>
      <w:lvlJc w:val="left"/>
      <w:pPr>
        <w:ind w:left="1160" w:hanging="360"/>
      </w:pPr>
    </w:lvl>
    <w:lvl w:ilvl="1" w:tplc="08090019" w:tentative="1">
      <w:start w:val="1"/>
      <w:numFmt w:val="lowerLetter"/>
      <w:lvlText w:val="%2."/>
      <w:lvlJc w:val="left"/>
      <w:pPr>
        <w:ind w:left="1880" w:hanging="360"/>
      </w:pPr>
    </w:lvl>
    <w:lvl w:ilvl="2" w:tplc="0809001B" w:tentative="1">
      <w:start w:val="1"/>
      <w:numFmt w:val="lowerRoman"/>
      <w:lvlText w:val="%3."/>
      <w:lvlJc w:val="right"/>
      <w:pPr>
        <w:ind w:left="2600" w:hanging="180"/>
      </w:pPr>
    </w:lvl>
    <w:lvl w:ilvl="3" w:tplc="0809000F" w:tentative="1">
      <w:start w:val="1"/>
      <w:numFmt w:val="decimal"/>
      <w:lvlText w:val="%4."/>
      <w:lvlJc w:val="left"/>
      <w:pPr>
        <w:ind w:left="3320" w:hanging="360"/>
      </w:pPr>
    </w:lvl>
    <w:lvl w:ilvl="4" w:tplc="08090019" w:tentative="1">
      <w:start w:val="1"/>
      <w:numFmt w:val="lowerLetter"/>
      <w:lvlText w:val="%5."/>
      <w:lvlJc w:val="left"/>
      <w:pPr>
        <w:ind w:left="4040" w:hanging="360"/>
      </w:pPr>
    </w:lvl>
    <w:lvl w:ilvl="5" w:tplc="0809001B" w:tentative="1">
      <w:start w:val="1"/>
      <w:numFmt w:val="lowerRoman"/>
      <w:lvlText w:val="%6."/>
      <w:lvlJc w:val="right"/>
      <w:pPr>
        <w:ind w:left="4760" w:hanging="180"/>
      </w:pPr>
    </w:lvl>
    <w:lvl w:ilvl="6" w:tplc="0809000F" w:tentative="1">
      <w:start w:val="1"/>
      <w:numFmt w:val="decimal"/>
      <w:lvlText w:val="%7."/>
      <w:lvlJc w:val="left"/>
      <w:pPr>
        <w:ind w:left="5480" w:hanging="360"/>
      </w:pPr>
    </w:lvl>
    <w:lvl w:ilvl="7" w:tplc="08090019" w:tentative="1">
      <w:start w:val="1"/>
      <w:numFmt w:val="lowerLetter"/>
      <w:lvlText w:val="%8."/>
      <w:lvlJc w:val="left"/>
      <w:pPr>
        <w:ind w:left="6200" w:hanging="360"/>
      </w:pPr>
    </w:lvl>
    <w:lvl w:ilvl="8" w:tplc="0809001B" w:tentative="1">
      <w:start w:val="1"/>
      <w:numFmt w:val="lowerRoman"/>
      <w:lvlText w:val="%9."/>
      <w:lvlJc w:val="right"/>
      <w:pPr>
        <w:ind w:left="6920" w:hanging="180"/>
      </w:pPr>
    </w:lvl>
  </w:abstractNum>
  <w:abstractNum w:abstractNumId="121" w15:restartNumberingAfterBreak="0">
    <w:nsid w:val="100C49DD"/>
    <w:multiLevelType w:val="hybridMultilevel"/>
    <w:tmpl w:val="BC4C4220"/>
    <w:lvl w:ilvl="0" w:tplc="B620786A">
      <w:start w:val="1"/>
      <w:numFmt w:val="decimal"/>
      <w:lvlText w:val="%1."/>
      <w:lvlJc w:val="left"/>
      <w:pPr>
        <w:tabs>
          <w:tab w:val="num" w:pos="400"/>
        </w:tabs>
        <w:ind w:left="400" w:hanging="400"/>
      </w:pPr>
      <w:rPr>
        <w:rFonts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109303F3"/>
    <w:multiLevelType w:val="hybridMultilevel"/>
    <w:tmpl w:val="5972F34C"/>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10BA6877"/>
    <w:multiLevelType w:val="hybridMultilevel"/>
    <w:tmpl w:val="F7D0705E"/>
    <w:lvl w:ilvl="0" w:tplc="0809000F">
      <w:start w:val="1"/>
      <w:numFmt w:val="decimal"/>
      <w:lvlText w:val="%1."/>
      <w:lvlJc w:val="left"/>
      <w:pPr>
        <w:ind w:left="1520" w:hanging="360"/>
      </w:pPr>
    </w:lvl>
    <w:lvl w:ilvl="1" w:tplc="08090019">
      <w:start w:val="1"/>
      <w:numFmt w:val="lowerLetter"/>
      <w:lvlText w:val="%2."/>
      <w:lvlJc w:val="left"/>
      <w:pPr>
        <w:ind w:left="2240" w:hanging="360"/>
      </w:pPr>
    </w:lvl>
    <w:lvl w:ilvl="2" w:tplc="0809001B" w:tentative="1">
      <w:start w:val="1"/>
      <w:numFmt w:val="lowerRoman"/>
      <w:lvlText w:val="%3."/>
      <w:lvlJc w:val="right"/>
      <w:pPr>
        <w:ind w:left="2960" w:hanging="180"/>
      </w:pPr>
    </w:lvl>
    <w:lvl w:ilvl="3" w:tplc="0809000F" w:tentative="1">
      <w:start w:val="1"/>
      <w:numFmt w:val="decimal"/>
      <w:lvlText w:val="%4."/>
      <w:lvlJc w:val="left"/>
      <w:pPr>
        <w:ind w:left="3680" w:hanging="360"/>
      </w:pPr>
    </w:lvl>
    <w:lvl w:ilvl="4" w:tplc="08090019" w:tentative="1">
      <w:start w:val="1"/>
      <w:numFmt w:val="lowerLetter"/>
      <w:lvlText w:val="%5."/>
      <w:lvlJc w:val="left"/>
      <w:pPr>
        <w:ind w:left="4400" w:hanging="360"/>
      </w:pPr>
    </w:lvl>
    <w:lvl w:ilvl="5" w:tplc="0809001B" w:tentative="1">
      <w:start w:val="1"/>
      <w:numFmt w:val="lowerRoman"/>
      <w:lvlText w:val="%6."/>
      <w:lvlJc w:val="right"/>
      <w:pPr>
        <w:ind w:left="5120" w:hanging="180"/>
      </w:pPr>
    </w:lvl>
    <w:lvl w:ilvl="6" w:tplc="0809000F" w:tentative="1">
      <w:start w:val="1"/>
      <w:numFmt w:val="decimal"/>
      <w:lvlText w:val="%7."/>
      <w:lvlJc w:val="left"/>
      <w:pPr>
        <w:ind w:left="5840" w:hanging="360"/>
      </w:pPr>
    </w:lvl>
    <w:lvl w:ilvl="7" w:tplc="08090019" w:tentative="1">
      <w:start w:val="1"/>
      <w:numFmt w:val="lowerLetter"/>
      <w:lvlText w:val="%8."/>
      <w:lvlJc w:val="left"/>
      <w:pPr>
        <w:ind w:left="6560" w:hanging="360"/>
      </w:pPr>
    </w:lvl>
    <w:lvl w:ilvl="8" w:tplc="0809001B" w:tentative="1">
      <w:start w:val="1"/>
      <w:numFmt w:val="lowerRoman"/>
      <w:lvlText w:val="%9."/>
      <w:lvlJc w:val="right"/>
      <w:pPr>
        <w:ind w:left="7280" w:hanging="180"/>
      </w:pPr>
    </w:lvl>
  </w:abstractNum>
  <w:abstractNum w:abstractNumId="124" w15:restartNumberingAfterBreak="0">
    <w:nsid w:val="10CF76C7"/>
    <w:multiLevelType w:val="hybridMultilevel"/>
    <w:tmpl w:val="E880039E"/>
    <w:lvl w:ilvl="0" w:tplc="0DAAA6A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25" w15:restartNumberingAfterBreak="0">
    <w:nsid w:val="11397086"/>
    <w:multiLevelType w:val="hybridMultilevel"/>
    <w:tmpl w:val="3B769FD8"/>
    <w:lvl w:ilvl="0" w:tplc="0407000F">
      <w:start w:val="1"/>
      <w:numFmt w:val="decimal"/>
      <w:lvlText w:val="%1."/>
      <w:lvlJc w:val="left"/>
      <w:pPr>
        <w:tabs>
          <w:tab w:val="num" w:pos="460"/>
        </w:tabs>
        <w:ind w:left="460" w:hanging="360"/>
      </w:pPr>
    </w:lvl>
    <w:lvl w:ilvl="1" w:tplc="04070019" w:tentative="1">
      <w:start w:val="1"/>
      <w:numFmt w:val="lowerLetter"/>
      <w:lvlText w:val="%2."/>
      <w:lvlJc w:val="left"/>
      <w:pPr>
        <w:tabs>
          <w:tab w:val="num" w:pos="1180"/>
        </w:tabs>
        <w:ind w:left="1180" w:hanging="360"/>
      </w:pPr>
    </w:lvl>
    <w:lvl w:ilvl="2" w:tplc="0407001B" w:tentative="1">
      <w:start w:val="1"/>
      <w:numFmt w:val="lowerRoman"/>
      <w:lvlText w:val="%3."/>
      <w:lvlJc w:val="right"/>
      <w:pPr>
        <w:tabs>
          <w:tab w:val="num" w:pos="1900"/>
        </w:tabs>
        <w:ind w:left="1900" w:hanging="180"/>
      </w:pPr>
    </w:lvl>
    <w:lvl w:ilvl="3" w:tplc="0407000F" w:tentative="1">
      <w:start w:val="1"/>
      <w:numFmt w:val="decimal"/>
      <w:lvlText w:val="%4."/>
      <w:lvlJc w:val="left"/>
      <w:pPr>
        <w:tabs>
          <w:tab w:val="num" w:pos="2620"/>
        </w:tabs>
        <w:ind w:left="2620" w:hanging="360"/>
      </w:pPr>
    </w:lvl>
    <w:lvl w:ilvl="4" w:tplc="04070019" w:tentative="1">
      <w:start w:val="1"/>
      <w:numFmt w:val="lowerLetter"/>
      <w:lvlText w:val="%5."/>
      <w:lvlJc w:val="left"/>
      <w:pPr>
        <w:tabs>
          <w:tab w:val="num" w:pos="3340"/>
        </w:tabs>
        <w:ind w:left="3340" w:hanging="360"/>
      </w:pPr>
    </w:lvl>
    <w:lvl w:ilvl="5" w:tplc="0407001B" w:tentative="1">
      <w:start w:val="1"/>
      <w:numFmt w:val="lowerRoman"/>
      <w:lvlText w:val="%6."/>
      <w:lvlJc w:val="right"/>
      <w:pPr>
        <w:tabs>
          <w:tab w:val="num" w:pos="4060"/>
        </w:tabs>
        <w:ind w:left="4060" w:hanging="180"/>
      </w:pPr>
    </w:lvl>
    <w:lvl w:ilvl="6" w:tplc="0407000F" w:tentative="1">
      <w:start w:val="1"/>
      <w:numFmt w:val="decimal"/>
      <w:lvlText w:val="%7."/>
      <w:lvlJc w:val="left"/>
      <w:pPr>
        <w:tabs>
          <w:tab w:val="num" w:pos="4780"/>
        </w:tabs>
        <w:ind w:left="4780" w:hanging="360"/>
      </w:pPr>
    </w:lvl>
    <w:lvl w:ilvl="7" w:tplc="04070019" w:tentative="1">
      <w:start w:val="1"/>
      <w:numFmt w:val="lowerLetter"/>
      <w:lvlText w:val="%8."/>
      <w:lvlJc w:val="left"/>
      <w:pPr>
        <w:tabs>
          <w:tab w:val="num" w:pos="5500"/>
        </w:tabs>
        <w:ind w:left="5500" w:hanging="360"/>
      </w:pPr>
    </w:lvl>
    <w:lvl w:ilvl="8" w:tplc="0407001B" w:tentative="1">
      <w:start w:val="1"/>
      <w:numFmt w:val="lowerRoman"/>
      <w:lvlText w:val="%9."/>
      <w:lvlJc w:val="right"/>
      <w:pPr>
        <w:tabs>
          <w:tab w:val="num" w:pos="6220"/>
        </w:tabs>
        <w:ind w:left="6220" w:hanging="180"/>
      </w:pPr>
    </w:lvl>
  </w:abstractNum>
  <w:abstractNum w:abstractNumId="126" w15:restartNumberingAfterBreak="0">
    <w:nsid w:val="11F9335A"/>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7" w15:restartNumberingAfterBreak="0">
    <w:nsid w:val="122C5DFB"/>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8" w15:restartNumberingAfterBreak="0">
    <w:nsid w:val="12545BCF"/>
    <w:multiLevelType w:val="hybridMultilevel"/>
    <w:tmpl w:val="5DC00F08"/>
    <w:lvl w:ilvl="0" w:tplc="D348F3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125D3209"/>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0" w15:restartNumberingAfterBreak="0">
    <w:nsid w:val="12767BCE"/>
    <w:multiLevelType w:val="hybridMultilevel"/>
    <w:tmpl w:val="7F30EF7A"/>
    <w:lvl w:ilvl="0" w:tplc="7D14E382">
      <w:start w:val="1"/>
      <w:numFmt w:val="lowerRoman"/>
      <w:lvlText w:val="%1)"/>
      <w:lvlJc w:val="right"/>
      <w:pPr>
        <w:tabs>
          <w:tab w:val="num" w:pos="1154"/>
        </w:tabs>
        <w:ind w:left="1154" w:hanging="180"/>
      </w:pPr>
      <w:rPr>
        <w:rFonts w:hint="default"/>
      </w:rPr>
    </w:lvl>
    <w:lvl w:ilvl="1" w:tplc="04070019" w:tentative="1">
      <w:start w:val="1"/>
      <w:numFmt w:val="lowerLetter"/>
      <w:lvlText w:val="%2."/>
      <w:lvlJc w:val="left"/>
      <w:pPr>
        <w:tabs>
          <w:tab w:val="num" w:pos="2017"/>
        </w:tabs>
        <w:ind w:left="2017" w:hanging="360"/>
      </w:pPr>
    </w:lvl>
    <w:lvl w:ilvl="2" w:tplc="0407001B" w:tentative="1">
      <w:start w:val="1"/>
      <w:numFmt w:val="lowerRoman"/>
      <w:lvlText w:val="%3."/>
      <w:lvlJc w:val="right"/>
      <w:pPr>
        <w:tabs>
          <w:tab w:val="num" w:pos="2737"/>
        </w:tabs>
        <w:ind w:left="2737" w:hanging="180"/>
      </w:pPr>
    </w:lvl>
    <w:lvl w:ilvl="3" w:tplc="0407000F" w:tentative="1">
      <w:start w:val="1"/>
      <w:numFmt w:val="decimal"/>
      <w:lvlText w:val="%4."/>
      <w:lvlJc w:val="left"/>
      <w:pPr>
        <w:tabs>
          <w:tab w:val="num" w:pos="3457"/>
        </w:tabs>
        <w:ind w:left="3457" w:hanging="360"/>
      </w:pPr>
    </w:lvl>
    <w:lvl w:ilvl="4" w:tplc="04070019" w:tentative="1">
      <w:start w:val="1"/>
      <w:numFmt w:val="lowerLetter"/>
      <w:lvlText w:val="%5."/>
      <w:lvlJc w:val="left"/>
      <w:pPr>
        <w:tabs>
          <w:tab w:val="num" w:pos="4177"/>
        </w:tabs>
        <w:ind w:left="4177" w:hanging="360"/>
      </w:pPr>
    </w:lvl>
    <w:lvl w:ilvl="5" w:tplc="0407001B" w:tentative="1">
      <w:start w:val="1"/>
      <w:numFmt w:val="lowerRoman"/>
      <w:lvlText w:val="%6."/>
      <w:lvlJc w:val="right"/>
      <w:pPr>
        <w:tabs>
          <w:tab w:val="num" w:pos="4897"/>
        </w:tabs>
        <w:ind w:left="4897" w:hanging="180"/>
      </w:pPr>
    </w:lvl>
    <w:lvl w:ilvl="6" w:tplc="0407000F" w:tentative="1">
      <w:start w:val="1"/>
      <w:numFmt w:val="decimal"/>
      <w:lvlText w:val="%7."/>
      <w:lvlJc w:val="left"/>
      <w:pPr>
        <w:tabs>
          <w:tab w:val="num" w:pos="5617"/>
        </w:tabs>
        <w:ind w:left="5617" w:hanging="360"/>
      </w:pPr>
    </w:lvl>
    <w:lvl w:ilvl="7" w:tplc="04070019" w:tentative="1">
      <w:start w:val="1"/>
      <w:numFmt w:val="lowerLetter"/>
      <w:lvlText w:val="%8."/>
      <w:lvlJc w:val="left"/>
      <w:pPr>
        <w:tabs>
          <w:tab w:val="num" w:pos="6337"/>
        </w:tabs>
        <w:ind w:left="6337" w:hanging="360"/>
      </w:pPr>
    </w:lvl>
    <w:lvl w:ilvl="8" w:tplc="0407001B" w:tentative="1">
      <w:start w:val="1"/>
      <w:numFmt w:val="lowerRoman"/>
      <w:lvlText w:val="%9."/>
      <w:lvlJc w:val="right"/>
      <w:pPr>
        <w:tabs>
          <w:tab w:val="num" w:pos="7057"/>
        </w:tabs>
        <w:ind w:left="7057" w:hanging="180"/>
      </w:pPr>
    </w:lvl>
  </w:abstractNum>
  <w:abstractNum w:abstractNumId="131" w15:restartNumberingAfterBreak="0">
    <w:nsid w:val="12881FF5"/>
    <w:multiLevelType w:val="hybridMultilevel"/>
    <w:tmpl w:val="4BEAC3D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32" w15:restartNumberingAfterBreak="0">
    <w:nsid w:val="12E351AA"/>
    <w:multiLevelType w:val="hybridMultilevel"/>
    <w:tmpl w:val="3842A3D8"/>
    <w:lvl w:ilvl="0" w:tplc="FFFFFFFF">
      <w:start w:val="5"/>
      <w:numFmt w:val="bullet"/>
      <w:lvlText w:val="–"/>
      <w:lvlJc w:val="left"/>
      <w:pPr>
        <w:ind w:left="1154" w:hanging="360"/>
      </w:pPr>
      <w:rPr>
        <w:rFonts w:ascii="Times New Roman" w:eastAsia="Times New Roman" w:hAnsi="Times New Roman"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133" w15:restartNumberingAfterBreak="0">
    <w:nsid w:val="12F04764"/>
    <w:multiLevelType w:val="hybridMultilevel"/>
    <w:tmpl w:val="0076F44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4" w15:restartNumberingAfterBreak="0">
    <w:nsid w:val="13124BCC"/>
    <w:multiLevelType w:val="hybridMultilevel"/>
    <w:tmpl w:val="4358FBC0"/>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35" w15:restartNumberingAfterBreak="0">
    <w:nsid w:val="13154205"/>
    <w:multiLevelType w:val="hybridMultilevel"/>
    <w:tmpl w:val="ED509CF2"/>
    <w:lvl w:ilvl="0" w:tplc="FFFFFFFF">
      <w:start w:val="5"/>
      <w:numFmt w:val="bullet"/>
      <w:lvlText w:val="–"/>
      <w:lvlJc w:val="left"/>
      <w:pPr>
        <w:ind w:left="420" w:hanging="42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6" w15:restartNumberingAfterBreak="0">
    <w:nsid w:val="13166DC7"/>
    <w:multiLevelType w:val="hybridMultilevel"/>
    <w:tmpl w:val="8D30F5C8"/>
    <w:lvl w:ilvl="0" w:tplc="DA4C2BB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 w15:restartNumberingAfterBreak="0">
    <w:nsid w:val="132A628D"/>
    <w:multiLevelType w:val="hybridMultilevel"/>
    <w:tmpl w:val="07685F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8" w15:restartNumberingAfterBreak="0">
    <w:nsid w:val="135718DF"/>
    <w:multiLevelType w:val="hybridMultilevel"/>
    <w:tmpl w:val="C18C9B5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9" w15:restartNumberingAfterBreak="0">
    <w:nsid w:val="13AA1DC3"/>
    <w:multiLevelType w:val="hybridMultilevel"/>
    <w:tmpl w:val="EA66F782"/>
    <w:lvl w:ilvl="0" w:tplc="FFFFFFFF">
      <w:start w:val="1"/>
      <w:numFmt w:val="decimal"/>
      <w:lvlText w:val="%1."/>
      <w:lvlJc w:val="left"/>
      <w:pPr>
        <w:tabs>
          <w:tab w:val="num" w:pos="1044"/>
        </w:tabs>
        <w:ind w:left="1044" w:hanging="360"/>
      </w:pPr>
    </w:lvl>
    <w:lvl w:ilvl="1" w:tplc="04070019" w:tentative="1">
      <w:start w:val="1"/>
      <w:numFmt w:val="lowerLetter"/>
      <w:lvlText w:val="%2."/>
      <w:lvlJc w:val="left"/>
      <w:pPr>
        <w:tabs>
          <w:tab w:val="num" w:pos="1724"/>
        </w:tabs>
        <w:ind w:left="1724" w:hanging="360"/>
      </w:pPr>
    </w:lvl>
    <w:lvl w:ilvl="2" w:tplc="0407001B" w:tentative="1">
      <w:start w:val="1"/>
      <w:numFmt w:val="lowerRoman"/>
      <w:lvlText w:val="%3."/>
      <w:lvlJc w:val="right"/>
      <w:pPr>
        <w:tabs>
          <w:tab w:val="num" w:pos="2444"/>
        </w:tabs>
        <w:ind w:left="2444" w:hanging="180"/>
      </w:pPr>
    </w:lvl>
    <w:lvl w:ilvl="3" w:tplc="0407000F" w:tentative="1">
      <w:start w:val="1"/>
      <w:numFmt w:val="decimal"/>
      <w:lvlText w:val="%4."/>
      <w:lvlJc w:val="left"/>
      <w:pPr>
        <w:tabs>
          <w:tab w:val="num" w:pos="3164"/>
        </w:tabs>
        <w:ind w:left="3164" w:hanging="360"/>
      </w:pPr>
    </w:lvl>
    <w:lvl w:ilvl="4" w:tplc="04070019" w:tentative="1">
      <w:start w:val="1"/>
      <w:numFmt w:val="lowerLetter"/>
      <w:lvlText w:val="%5."/>
      <w:lvlJc w:val="left"/>
      <w:pPr>
        <w:tabs>
          <w:tab w:val="num" w:pos="3884"/>
        </w:tabs>
        <w:ind w:left="3884" w:hanging="360"/>
      </w:pPr>
    </w:lvl>
    <w:lvl w:ilvl="5" w:tplc="0407001B" w:tentative="1">
      <w:start w:val="1"/>
      <w:numFmt w:val="lowerRoman"/>
      <w:lvlText w:val="%6."/>
      <w:lvlJc w:val="right"/>
      <w:pPr>
        <w:tabs>
          <w:tab w:val="num" w:pos="4604"/>
        </w:tabs>
        <w:ind w:left="4604" w:hanging="180"/>
      </w:pPr>
    </w:lvl>
    <w:lvl w:ilvl="6" w:tplc="0407000F" w:tentative="1">
      <w:start w:val="1"/>
      <w:numFmt w:val="decimal"/>
      <w:lvlText w:val="%7."/>
      <w:lvlJc w:val="left"/>
      <w:pPr>
        <w:tabs>
          <w:tab w:val="num" w:pos="5324"/>
        </w:tabs>
        <w:ind w:left="5324" w:hanging="360"/>
      </w:pPr>
    </w:lvl>
    <w:lvl w:ilvl="7" w:tplc="04070019" w:tentative="1">
      <w:start w:val="1"/>
      <w:numFmt w:val="lowerLetter"/>
      <w:lvlText w:val="%8."/>
      <w:lvlJc w:val="left"/>
      <w:pPr>
        <w:tabs>
          <w:tab w:val="num" w:pos="6044"/>
        </w:tabs>
        <w:ind w:left="6044" w:hanging="360"/>
      </w:pPr>
    </w:lvl>
    <w:lvl w:ilvl="8" w:tplc="0407001B" w:tentative="1">
      <w:start w:val="1"/>
      <w:numFmt w:val="lowerRoman"/>
      <w:lvlText w:val="%9."/>
      <w:lvlJc w:val="right"/>
      <w:pPr>
        <w:tabs>
          <w:tab w:val="num" w:pos="6764"/>
        </w:tabs>
        <w:ind w:left="6764" w:hanging="180"/>
      </w:pPr>
    </w:lvl>
  </w:abstractNum>
  <w:abstractNum w:abstractNumId="140" w15:restartNumberingAfterBreak="0">
    <w:nsid w:val="1441464E"/>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1" w15:restartNumberingAfterBreak="0">
    <w:nsid w:val="146F1977"/>
    <w:multiLevelType w:val="hybridMultilevel"/>
    <w:tmpl w:val="1B3AF19C"/>
    <w:lvl w:ilvl="0" w:tplc="0DAAA6A2">
      <w:start w:val="1"/>
      <w:numFmt w:val="lowerLetter"/>
      <w:lvlText w:val="%1."/>
      <w:lvlJc w:val="left"/>
      <w:pPr>
        <w:tabs>
          <w:tab w:val="num" w:pos="1494"/>
        </w:tabs>
        <w:ind w:left="1494" w:hanging="360"/>
      </w:pPr>
      <w:rPr>
        <w:rFonts w:hint="default"/>
      </w:rPr>
    </w:lvl>
    <w:lvl w:ilvl="1" w:tplc="04070019" w:tentative="1">
      <w:start w:val="1"/>
      <w:numFmt w:val="lowerLetter"/>
      <w:lvlText w:val="%2."/>
      <w:lvlJc w:val="left"/>
      <w:pPr>
        <w:tabs>
          <w:tab w:val="num" w:pos="2177"/>
        </w:tabs>
        <w:ind w:left="2177" w:hanging="360"/>
      </w:pPr>
    </w:lvl>
    <w:lvl w:ilvl="2" w:tplc="0407001B" w:tentative="1">
      <w:start w:val="1"/>
      <w:numFmt w:val="lowerRoman"/>
      <w:lvlText w:val="%3."/>
      <w:lvlJc w:val="right"/>
      <w:pPr>
        <w:tabs>
          <w:tab w:val="num" w:pos="2897"/>
        </w:tabs>
        <w:ind w:left="2897" w:hanging="180"/>
      </w:pPr>
    </w:lvl>
    <w:lvl w:ilvl="3" w:tplc="0407000F" w:tentative="1">
      <w:start w:val="1"/>
      <w:numFmt w:val="decimal"/>
      <w:lvlText w:val="%4."/>
      <w:lvlJc w:val="left"/>
      <w:pPr>
        <w:tabs>
          <w:tab w:val="num" w:pos="3617"/>
        </w:tabs>
        <w:ind w:left="3617" w:hanging="360"/>
      </w:pPr>
    </w:lvl>
    <w:lvl w:ilvl="4" w:tplc="04070019" w:tentative="1">
      <w:start w:val="1"/>
      <w:numFmt w:val="lowerLetter"/>
      <w:lvlText w:val="%5."/>
      <w:lvlJc w:val="left"/>
      <w:pPr>
        <w:tabs>
          <w:tab w:val="num" w:pos="4337"/>
        </w:tabs>
        <w:ind w:left="4337" w:hanging="360"/>
      </w:pPr>
    </w:lvl>
    <w:lvl w:ilvl="5" w:tplc="0407001B" w:tentative="1">
      <w:start w:val="1"/>
      <w:numFmt w:val="lowerRoman"/>
      <w:lvlText w:val="%6."/>
      <w:lvlJc w:val="right"/>
      <w:pPr>
        <w:tabs>
          <w:tab w:val="num" w:pos="5057"/>
        </w:tabs>
        <w:ind w:left="5057" w:hanging="180"/>
      </w:pPr>
    </w:lvl>
    <w:lvl w:ilvl="6" w:tplc="0407000F" w:tentative="1">
      <w:start w:val="1"/>
      <w:numFmt w:val="decimal"/>
      <w:lvlText w:val="%7."/>
      <w:lvlJc w:val="left"/>
      <w:pPr>
        <w:tabs>
          <w:tab w:val="num" w:pos="5777"/>
        </w:tabs>
        <w:ind w:left="5777" w:hanging="360"/>
      </w:pPr>
    </w:lvl>
    <w:lvl w:ilvl="7" w:tplc="04070019" w:tentative="1">
      <w:start w:val="1"/>
      <w:numFmt w:val="lowerLetter"/>
      <w:lvlText w:val="%8."/>
      <w:lvlJc w:val="left"/>
      <w:pPr>
        <w:tabs>
          <w:tab w:val="num" w:pos="6497"/>
        </w:tabs>
        <w:ind w:left="6497" w:hanging="360"/>
      </w:pPr>
    </w:lvl>
    <w:lvl w:ilvl="8" w:tplc="0407001B" w:tentative="1">
      <w:start w:val="1"/>
      <w:numFmt w:val="lowerRoman"/>
      <w:lvlText w:val="%9."/>
      <w:lvlJc w:val="right"/>
      <w:pPr>
        <w:tabs>
          <w:tab w:val="num" w:pos="7217"/>
        </w:tabs>
        <w:ind w:left="7217" w:hanging="180"/>
      </w:pPr>
    </w:lvl>
  </w:abstractNum>
  <w:abstractNum w:abstractNumId="142" w15:restartNumberingAfterBreak="0">
    <w:nsid w:val="14E536E1"/>
    <w:multiLevelType w:val="hybridMultilevel"/>
    <w:tmpl w:val="049ACFF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43" w15:restartNumberingAfterBreak="0">
    <w:nsid w:val="15103358"/>
    <w:multiLevelType w:val="hybridMultilevel"/>
    <w:tmpl w:val="28B89978"/>
    <w:lvl w:ilvl="0" w:tplc="4B6A71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4" w15:restartNumberingAfterBreak="0">
    <w:nsid w:val="153C58BD"/>
    <w:multiLevelType w:val="hybridMultilevel"/>
    <w:tmpl w:val="8D50AD62"/>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145" w15:restartNumberingAfterBreak="0">
    <w:nsid w:val="15657165"/>
    <w:multiLevelType w:val="hybridMultilevel"/>
    <w:tmpl w:val="0B0045B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6" w15:restartNumberingAfterBreak="0">
    <w:nsid w:val="159C2F99"/>
    <w:multiLevelType w:val="hybridMultilevel"/>
    <w:tmpl w:val="DB5E5CF8"/>
    <w:lvl w:ilvl="0" w:tplc="FFFFFFFF">
      <w:start w:val="1"/>
      <w:numFmt w:val="decimal"/>
      <w:lvlText w:val="%1."/>
      <w:lvlJc w:val="left"/>
      <w:pPr>
        <w:tabs>
          <w:tab w:val="num" w:pos="1157"/>
        </w:tabs>
        <w:ind w:left="11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47" w15:restartNumberingAfterBreak="0">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48" w15:restartNumberingAfterBreak="0">
    <w:nsid w:val="162011A1"/>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149" w15:restartNumberingAfterBreak="0">
    <w:nsid w:val="16822B6F"/>
    <w:multiLevelType w:val="multilevel"/>
    <w:tmpl w:val="038EA0F4"/>
    <w:lvl w:ilvl="0">
      <w:start w:val="8"/>
      <w:numFmt w:val="upperLetter"/>
      <w:pStyle w:val="ListBullet"/>
      <w:suff w:val="nothing"/>
      <w:lvlText w:val="%1"/>
      <w:lvlJc w:val="left"/>
      <w:pPr>
        <w:ind w:left="360" w:hanging="360"/>
      </w:pPr>
      <w:rPr>
        <w:rFonts w:hint="default"/>
        <w:vanish/>
      </w:rPr>
    </w:lvl>
    <w:lvl w:ilvl="1">
      <w:start w:val="1"/>
      <w:numFmt w:val="decimal"/>
      <w:pStyle w:val="ListBullet2"/>
      <w:lvlText w:val="%1.%2"/>
      <w:lvlJc w:val="left"/>
      <w:pPr>
        <w:tabs>
          <w:tab w:val="num" w:pos="1020"/>
        </w:tabs>
        <w:ind w:left="0" w:firstLine="0"/>
      </w:pPr>
      <w:rPr>
        <w:rFonts w:ascii="Times New Roman" w:hAnsi="Times New Roman" w:cs="Times New Roman"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istBullet3"/>
      <w:lvlText w:val="%1.%2.%3"/>
      <w:lvlJc w:val="left"/>
      <w:pPr>
        <w:tabs>
          <w:tab w:val="num" w:pos="720"/>
        </w:tabs>
        <w:ind w:left="1224" w:hanging="1224"/>
      </w:pPr>
      <w:rPr>
        <w:rFonts w:hint="default"/>
      </w:rPr>
    </w:lvl>
    <w:lvl w:ilvl="3">
      <w:start w:val="1"/>
      <w:numFmt w:val="decimal"/>
      <w:pStyle w:val="ListBullet4"/>
      <w:lvlText w:val="%1.%2.%3.%4"/>
      <w:lvlJc w:val="left"/>
      <w:pPr>
        <w:tabs>
          <w:tab w:val="num" w:pos="1120"/>
        </w:tabs>
        <w:ind w:left="2128" w:hanging="212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istBullet5"/>
      <w:lvlText w:val="%1.%2.%3.%4.%5"/>
      <w:lvlJc w:val="left"/>
      <w:pPr>
        <w:tabs>
          <w:tab w:val="num" w:pos="720"/>
        </w:tabs>
        <w:ind w:left="2232" w:hanging="2232"/>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ListContinue"/>
      <w:lvlText w:val="%1.%2.%3.%4.%5.%6"/>
      <w:lvlJc w:val="left"/>
      <w:pPr>
        <w:tabs>
          <w:tab w:val="num" w:pos="1080"/>
        </w:tabs>
        <w:ind w:left="0" w:firstLine="0"/>
      </w:pPr>
      <w:rPr>
        <w:rFonts w:hint="default"/>
      </w:rPr>
    </w:lvl>
    <w:lvl w:ilvl="6">
      <w:start w:val="1"/>
      <w:numFmt w:val="decimal"/>
      <w:lvlText w:val="%1.%2.%3.%4.%5.%6.%7"/>
      <w:lvlJc w:val="left"/>
      <w:pPr>
        <w:tabs>
          <w:tab w:val="num" w:pos="1080"/>
        </w:tabs>
        <w:ind w:left="3240" w:hanging="3240"/>
      </w:pPr>
      <w:rPr>
        <w:rFonts w:hint="default"/>
      </w:rPr>
    </w:lvl>
    <w:lvl w:ilvl="7">
      <w:start w:val="1"/>
      <w:numFmt w:val="decimal"/>
      <w:lvlText w:val="%1.%2.%3.%4.%5.%6.%7.%8"/>
      <w:lvlJc w:val="left"/>
      <w:pPr>
        <w:tabs>
          <w:tab w:val="num" w:pos="3960"/>
        </w:tabs>
        <w:ind w:left="3744" w:hanging="3744"/>
      </w:pPr>
      <w:rPr>
        <w:rFonts w:hint="default"/>
      </w:rPr>
    </w:lvl>
    <w:lvl w:ilvl="8">
      <w:start w:val="1"/>
      <w:numFmt w:val="decimal"/>
      <w:lvlText w:val="%1.%2.%3.%4.%5.%6.%7.%8.%9"/>
      <w:lvlJc w:val="left"/>
      <w:pPr>
        <w:tabs>
          <w:tab w:val="num" w:pos="4680"/>
        </w:tabs>
        <w:ind w:left="4320" w:hanging="4320"/>
      </w:pPr>
      <w:rPr>
        <w:rFonts w:hint="default"/>
      </w:rPr>
    </w:lvl>
  </w:abstractNum>
  <w:abstractNum w:abstractNumId="150" w15:restartNumberingAfterBreak="0">
    <w:nsid w:val="16BD7BA9"/>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1" w15:restartNumberingAfterBreak="0">
    <w:nsid w:val="16F208D0"/>
    <w:multiLevelType w:val="multilevel"/>
    <w:tmpl w:val="04090023"/>
    <w:styleLink w:val="ArticleSection"/>
    <w:lvl w:ilvl="0">
      <w:start w:val="1"/>
      <w:numFmt w:val="upperRoman"/>
      <w:pStyle w:val="AVCBulletlevel3CharCharChar"/>
      <w:lvlText w:val="Article %1."/>
      <w:lvlJc w:val="left"/>
      <w:pPr>
        <w:tabs>
          <w:tab w:val="num" w:pos="1080"/>
        </w:tabs>
      </w:pPr>
      <w:rPr>
        <w:rFonts w:cs="Times New Roman"/>
      </w:rPr>
    </w:lvl>
    <w:lvl w:ilvl="1">
      <w:start w:val="1"/>
      <w:numFmt w:val="decimalZero"/>
      <w:isLgl/>
      <w:lvlText w:val="Section %1.%2"/>
      <w:lvlJc w:val="left"/>
      <w:pPr>
        <w:tabs>
          <w:tab w:val="num" w:pos="72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52" w15:restartNumberingAfterBreak="0">
    <w:nsid w:val="16FE46A6"/>
    <w:multiLevelType w:val="hybridMultilevel"/>
    <w:tmpl w:val="825ED822"/>
    <w:lvl w:ilvl="0" w:tplc="3336F1CA">
      <w:start w:val="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173F7B23"/>
    <w:multiLevelType w:val="hybridMultilevel"/>
    <w:tmpl w:val="8270A662"/>
    <w:lvl w:ilvl="0" w:tplc="0DAAA6A2">
      <w:start w:val="1"/>
      <w:numFmt w:val="decimal"/>
      <w:lvlText w:val="%1."/>
      <w:lvlJc w:val="left"/>
      <w:pPr>
        <w:tabs>
          <w:tab w:val="num" w:pos="726"/>
        </w:tabs>
        <w:ind w:left="726" w:hanging="360"/>
      </w:pPr>
    </w:lvl>
    <w:lvl w:ilvl="1" w:tplc="04070019" w:tentative="1">
      <w:start w:val="1"/>
      <w:numFmt w:val="lowerLetter"/>
      <w:lvlText w:val="%2."/>
      <w:lvlJc w:val="left"/>
      <w:pPr>
        <w:tabs>
          <w:tab w:val="num" w:pos="1446"/>
        </w:tabs>
        <w:ind w:left="1446" w:hanging="360"/>
      </w:pPr>
    </w:lvl>
    <w:lvl w:ilvl="2" w:tplc="0407001B" w:tentative="1">
      <w:start w:val="1"/>
      <w:numFmt w:val="lowerRoman"/>
      <w:lvlText w:val="%3."/>
      <w:lvlJc w:val="right"/>
      <w:pPr>
        <w:tabs>
          <w:tab w:val="num" w:pos="2166"/>
        </w:tabs>
        <w:ind w:left="2166" w:hanging="180"/>
      </w:pPr>
    </w:lvl>
    <w:lvl w:ilvl="3" w:tplc="0407000F" w:tentative="1">
      <w:start w:val="1"/>
      <w:numFmt w:val="decimal"/>
      <w:lvlText w:val="%4."/>
      <w:lvlJc w:val="left"/>
      <w:pPr>
        <w:tabs>
          <w:tab w:val="num" w:pos="2886"/>
        </w:tabs>
        <w:ind w:left="2886" w:hanging="360"/>
      </w:pPr>
    </w:lvl>
    <w:lvl w:ilvl="4" w:tplc="04070019" w:tentative="1">
      <w:start w:val="1"/>
      <w:numFmt w:val="lowerLetter"/>
      <w:lvlText w:val="%5."/>
      <w:lvlJc w:val="left"/>
      <w:pPr>
        <w:tabs>
          <w:tab w:val="num" w:pos="3606"/>
        </w:tabs>
        <w:ind w:left="3606" w:hanging="360"/>
      </w:pPr>
    </w:lvl>
    <w:lvl w:ilvl="5" w:tplc="0407001B" w:tentative="1">
      <w:start w:val="1"/>
      <w:numFmt w:val="lowerRoman"/>
      <w:lvlText w:val="%6."/>
      <w:lvlJc w:val="right"/>
      <w:pPr>
        <w:tabs>
          <w:tab w:val="num" w:pos="4326"/>
        </w:tabs>
        <w:ind w:left="4326" w:hanging="180"/>
      </w:pPr>
    </w:lvl>
    <w:lvl w:ilvl="6" w:tplc="0407000F" w:tentative="1">
      <w:start w:val="1"/>
      <w:numFmt w:val="decimal"/>
      <w:lvlText w:val="%7."/>
      <w:lvlJc w:val="left"/>
      <w:pPr>
        <w:tabs>
          <w:tab w:val="num" w:pos="5046"/>
        </w:tabs>
        <w:ind w:left="5046" w:hanging="360"/>
      </w:pPr>
    </w:lvl>
    <w:lvl w:ilvl="7" w:tplc="04070019" w:tentative="1">
      <w:start w:val="1"/>
      <w:numFmt w:val="lowerLetter"/>
      <w:lvlText w:val="%8."/>
      <w:lvlJc w:val="left"/>
      <w:pPr>
        <w:tabs>
          <w:tab w:val="num" w:pos="5766"/>
        </w:tabs>
        <w:ind w:left="5766" w:hanging="360"/>
      </w:pPr>
    </w:lvl>
    <w:lvl w:ilvl="8" w:tplc="0407001B" w:tentative="1">
      <w:start w:val="1"/>
      <w:numFmt w:val="lowerRoman"/>
      <w:lvlText w:val="%9."/>
      <w:lvlJc w:val="right"/>
      <w:pPr>
        <w:tabs>
          <w:tab w:val="num" w:pos="6486"/>
        </w:tabs>
        <w:ind w:left="6486" w:hanging="180"/>
      </w:pPr>
    </w:lvl>
  </w:abstractNum>
  <w:abstractNum w:abstractNumId="154" w15:restartNumberingAfterBreak="0">
    <w:nsid w:val="173F7FE1"/>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5" w15:restartNumberingAfterBreak="0">
    <w:nsid w:val="17C35849"/>
    <w:multiLevelType w:val="hybridMultilevel"/>
    <w:tmpl w:val="6C6491E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56" w15:restartNumberingAfterBreak="0">
    <w:nsid w:val="18064C0E"/>
    <w:multiLevelType w:val="multilevel"/>
    <w:tmpl w:val="005059CE"/>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7" w15:restartNumberingAfterBreak="0">
    <w:nsid w:val="18227A6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58" w15:restartNumberingAfterBreak="0">
    <w:nsid w:val="184C5B49"/>
    <w:multiLevelType w:val="hybridMultilevel"/>
    <w:tmpl w:val="28B89978"/>
    <w:lvl w:ilvl="0" w:tplc="4B6A71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9" w15:restartNumberingAfterBreak="0">
    <w:nsid w:val="188858B5"/>
    <w:multiLevelType w:val="hybridMultilevel"/>
    <w:tmpl w:val="DE22742E"/>
    <w:lvl w:ilvl="0" w:tplc="35FA28D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0" w15:restartNumberingAfterBreak="0">
    <w:nsid w:val="18A51604"/>
    <w:multiLevelType w:val="hybridMultilevel"/>
    <w:tmpl w:val="BD2E46A0"/>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1" w15:restartNumberingAfterBreak="0">
    <w:nsid w:val="18CB4C58"/>
    <w:multiLevelType w:val="hybridMultilevel"/>
    <w:tmpl w:val="0CEE5ECC"/>
    <w:lvl w:ilvl="0" w:tplc="FFFFFFFF">
      <w:start w:val="1"/>
      <w:numFmt w:val="decimal"/>
      <w:lvlText w:val="%1."/>
      <w:lvlJc w:val="left"/>
      <w:pPr>
        <w:tabs>
          <w:tab w:val="num" w:pos="757"/>
        </w:tabs>
        <w:ind w:left="757" w:hanging="360"/>
      </w:pPr>
    </w:lvl>
    <w:lvl w:ilvl="1" w:tplc="04070019">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62" w15:restartNumberingAfterBreak="0">
    <w:nsid w:val="18CE44F1"/>
    <w:multiLevelType w:val="hybridMultilevel"/>
    <w:tmpl w:val="419A0576"/>
    <w:lvl w:ilvl="0" w:tplc="4336DF7A">
      <w:start w:val="1"/>
      <w:numFmt w:val="decimal"/>
      <w:lvlText w:val="(%1)"/>
      <w:lvlJc w:val="left"/>
      <w:pPr>
        <w:tabs>
          <w:tab w:val="num" w:pos="1911"/>
        </w:tabs>
        <w:ind w:left="1911" w:hanging="360"/>
      </w:pPr>
      <w:rPr>
        <w:rFonts w:hint="default"/>
      </w:rPr>
    </w:lvl>
    <w:lvl w:ilvl="1" w:tplc="04070019" w:tentative="1">
      <w:start w:val="1"/>
      <w:numFmt w:val="lowerLetter"/>
      <w:lvlText w:val="%2."/>
      <w:lvlJc w:val="left"/>
      <w:pPr>
        <w:tabs>
          <w:tab w:val="num" w:pos="1442"/>
        </w:tabs>
        <w:ind w:left="1442" w:hanging="360"/>
      </w:pPr>
    </w:lvl>
    <w:lvl w:ilvl="2" w:tplc="0407001B" w:tentative="1">
      <w:start w:val="1"/>
      <w:numFmt w:val="lowerRoman"/>
      <w:lvlText w:val="%3."/>
      <w:lvlJc w:val="right"/>
      <w:pPr>
        <w:tabs>
          <w:tab w:val="num" w:pos="2162"/>
        </w:tabs>
        <w:ind w:left="2162" w:hanging="180"/>
      </w:pPr>
    </w:lvl>
    <w:lvl w:ilvl="3" w:tplc="0407000F" w:tentative="1">
      <w:start w:val="1"/>
      <w:numFmt w:val="decimal"/>
      <w:lvlText w:val="%4."/>
      <w:lvlJc w:val="left"/>
      <w:pPr>
        <w:tabs>
          <w:tab w:val="num" w:pos="2882"/>
        </w:tabs>
        <w:ind w:left="2882" w:hanging="360"/>
      </w:pPr>
    </w:lvl>
    <w:lvl w:ilvl="4" w:tplc="04070019" w:tentative="1">
      <w:start w:val="1"/>
      <w:numFmt w:val="lowerLetter"/>
      <w:lvlText w:val="%5."/>
      <w:lvlJc w:val="left"/>
      <w:pPr>
        <w:tabs>
          <w:tab w:val="num" w:pos="3602"/>
        </w:tabs>
        <w:ind w:left="3602" w:hanging="360"/>
      </w:pPr>
    </w:lvl>
    <w:lvl w:ilvl="5" w:tplc="0407001B" w:tentative="1">
      <w:start w:val="1"/>
      <w:numFmt w:val="lowerRoman"/>
      <w:lvlText w:val="%6."/>
      <w:lvlJc w:val="right"/>
      <w:pPr>
        <w:tabs>
          <w:tab w:val="num" w:pos="4322"/>
        </w:tabs>
        <w:ind w:left="4322" w:hanging="180"/>
      </w:pPr>
    </w:lvl>
    <w:lvl w:ilvl="6" w:tplc="0407000F" w:tentative="1">
      <w:start w:val="1"/>
      <w:numFmt w:val="decimal"/>
      <w:lvlText w:val="%7."/>
      <w:lvlJc w:val="left"/>
      <w:pPr>
        <w:tabs>
          <w:tab w:val="num" w:pos="5042"/>
        </w:tabs>
        <w:ind w:left="5042" w:hanging="360"/>
      </w:pPr>
    </w:lvl>
    <w:lvl w:ilvl="7" w:tplc="04070019" w:tentative="1">
      <w:start w:val="1"/>
      <w:numFmt w:val="lowerLetter"/>
      <w:lvlText w:val="%8."/>
      <w:lvlJc w:val="left"/>
      <w:pPr>
        <w:tabs>
          <w:tab w:val="num" w:pos="5762"/>
        </w:tabs>
        <w:ind w:left="5762" w:hanging="360"/>
      </w:pPr>
    </w:lvl>
    <w:lvl w:ilvl="8" w:tplc="0407001B" w:tentative="1">
      <w:start w:val="1"/>
      <w:numFmt w:val="lowerRoman"/>
      <w:lvlText w:val="%9."/>
      <w:lvlJc w:val="right"/>
      <w:pPr>
        <w:tabs>
          <w:tab w:val="num" w:pos="6482"/>
        </w:tabs>
        <w:ind w:left="6482" w:hanging="180"/>
      </w:pPr>
    </w:lvl>
  </w:abstractNum>
  <w:abstractNum w:abstractNumId="163" w15:restartNumberingAfterBreak="0">
    <w:nsid w:val="196C07FE"/>
    <w:multiLevelType w:val="hybridMultilevel"/>
    <w:tmpl w:val="9B5CABB6"/>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64" w15:restartNumberingAfterBreak="0">
    <w:nsid w:val="19993FEB"/>
    <w:multiLevelType w:val="hybridMultilevel"/>
    <w:tmpl w:val="AE6E39C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65" w15:restartNumberingAfterBreak="0">
    <w:nsid w:val="19BF5787"/>
    <w:multiLevelType w:val="hybridMultilevel"/>
    <w:tmpl w:val="5BCAF15A"/>
    <w:lvl w:ilvl="0" w:tplc="0407000F">
      <w:start w:val="1"/>
      <w:numFmt w:val="decimal"/>
      <w:lvlText w:val="%1."/>
      <w:lvlJc w:val="left"/>
      <w:pPr>
        <w:tabs>
          <w:tab w:val="num" w:pos="757"/>
        </w:tabs>
        <w:ind w:left="757" w:hanging="360"/>
      </w:pPr>
    </w:lvl>
    <w:lvl w:ilvl="1" w:tplc="04070019">
      <w:start w:val="1"/>
      <w:numFmt w:val="lowerLetter"/>
      <w:lvlText w:val="%2."/>
      <w:lvlJc w:val="left"/>
      <w:pPr>
        <w:tabs>
          <w:tab w:val="num" w:pos="1477"/>
        </w:tabs>
        <w:ind w:left="1477" w:hanging="360"/>
      </w:pPr>
    </w:lvl>
    <w:lvl w:ilvl="2" w:tplc="0407001B">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166" w15:restartNumberingAfterBreak="0">
    <w:nsid w:val="19E1782B"/>
    <w:multiLevelType w:val="hybridMultilevel"/>
    <w:tmpl w:val="D676135A"/>
    <w:lvl w:ilvl="0" w:tplc="0DAAA6A2">
      <w:start w:val="1"/>
      <w:numFmt w:val="lowerLetter"/>
      <w:lvlText w:val="%1."/>
      <w:lvlJc w:val="left"/>
      <w:pPr>
        <w:tabs>
          <w:tab w:val="num" w:pos="760"/>
        </w:tabs>
        <w:ind w:left="760" w:hanging="360"/>
      </w:pPr>
      <w:rPr>
        <w:rFonts w:hint="default"/>
      </w:rPr>
    </w:lvl>
    <w:lvl w:ilvl="1" w:tplc="04070019" w:tentative="1">
      <w:start w:val="1"/>
      <w:numFmt w:val="lowerLetter"/>
      <w:lvlText w:val="%2."/>
      <w:lvlJc w:val="left"/>
      <w:pPr>
        <w:tabs>
          <w:tab w:val="num" w:pos="1443"/>
        </w:tabs>
        <w:ind w:left="1443" w:hanging="360"/>
      </w:pPr>
    </w:lvl>
    <w:lvl w:ilvl="2" w:tplc="0407001B" w:tentative="1">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167" w15:restartNumberingAfterBreak="0">
    <w:nsid w:val="19E516F0"/>
    <w:multiLevelType w:val="hybridMultilevel"/>
    <w:tmpl w:val="70ACE690"/>
    <w:lvl w:ilvl="0" w:tplc="FFFFFFFF">
      <w:start w:val="1"/>
      <w:numFmt w:val="decimal"/>
      <w:lvlText w:val="%1."/>
      <w:lvlJc w:val="left"/>
      <w:pPr>
        <w:tabs>
          <w:tab w:val="num" w:pos="360"/>
        </w:tabs>
        <w:ind w:left="360" w:hanging="360"/>
      </w:pPr>
    </w:lvl>
    <w:lvl w:ilvl="1" w:tplc="04070019" w:tentative="1">
      <w:start w:val="1"/>
      <w:numFmt w:val="lowerLetter"/>
      <w:lvlText w:val="%2."/>
      <w:lvlJc w:val="left"/>
      <w:pPr>
        <w:tabs>
          <w:tab w:val="num" w:pos="1040"/>
        </w:tabs>
        <w:ind w:left="1040" w:hanging="360"/>
      </w:pPr>
    </w:lvl>
    <w:lvl w:ilvl="2" w:tplc="0407001B" w:tentative="1">
      <w:start w:val="1"/>
      <w:numFmt w:val="lowerRoman"/>
      <w:lvlText w:val="%3."/>
      <w:lvlJc w:val="right"/>
      <w:pPr>
        <w:tabs>
          <w:tab w:val="num" w:pos="1760"/>
        </w:tabs>
        <w:ind w:left="1760" w:hanging="180"/>
      </w:pPr>
    </w:lvl>
    <w:lvl w:ilvl="3" w:tplc="0407000F" w:tentative="1">
      <w:start w:val="1"/>
      <w:numFmt w:val="decimal"/>
      <w:lvlText w:val="%4."/>
      <w:lvlJc w:val="left"/>
      <w:pPr>
        <w:tabs>
          <w:tab w:val="num" w:pos="2480"/>
        </w:tabs>
        <w:ind w:left="2480" w:hanging="360"/>
      </w:pPr>
    </w:lvl>
    <w:lvl w:ilvl="4" w:tplc="04070019" w:tentative="1">
      <w:start w:val="1"/>
      <w:numFmt w:val="lowerLetter"/>
      <w:lvlText w:val="%5."/>
      <w:lvlJc w:val="left"/>
      <w:pPr>
        <w:tabs>
          <w:tab w:val="num" w:pos="3200"/>
        </w:tabs>
        <w:ind w:left="3200" w:hanging="360"/>
      </w:pPr>
    </w:lvl>
    <w:lvl w:ilvl="5" w:tplc="0407001B" w:tentative="1">
      <w:start w:val="1"/>
      <w:numFmt w:val="lowerRoman"/>
      <w:lvlText w:val="%6."/>
      <w:lvlJc w:val="right"/>
      <w:pPr>
        <w:tabs>
          <w:tab w:val="num" w:pos="3920"/>
        </w:tabs>
        <w:ind w:left="3920" w:hanging="180"/>
      </w:pPr>
    </w:lvl>
    <w:lvl w:ilvl="6" w:tplc="0407000F" w:tentative="1">
      <w:start w:val="1"/>
      <w:numFmt w:val="decimal"/>
      <w:lvlText w:val="%7."/>
      <w:lvlJc w:val="left"/>
      <w:pPr>
        <w:tabs>
          <w:tab w:val="num" w:pos="4640"/>
        </w:tabs>
        <w:ind w:left="4640" w:hanging="360"/>
      </w:pPr>
    </w:lvl>
    <w:lvl w:ilvl="7" w:tplc="04070019" w:tentative="1">
      <w:start w:val="1"/>
      <w:numFmt w:val="lowerLetter"/>
      <w:lvlText w:val="%8."/>
      <w:lvlJc w:val="left"/>
      <w:pPr>
        <w:tabs>
          <w:tab w:val="num" w:pos="5360"/>
        </w:tabs>
        <w:ind w:left="5360" w:hanging="360"/>
      </w:pPr>
    </w:lvl>
    <w:lvl w:ilvl="8" w:tplc="0407001B" w:tentative="1">
      <w:start w:val="1"/>
      <w:numFmt w:val="lowerRoman"/>
      <w:lvlText w:val="%9."/>
      <w:lvlJc w:val="right"/>
      <w:pPr>
        <w:tabs>
          <w:tab w:val="num" w:pos="6080"/>
        </w:tabs>
        <w:ind w:left="6080" w:hanging="180"/>
      </w:pPr>
    </w:lvl>
  </w:abstractNum>
  <w:abstractNum w:abstractNumId="168" w15:restartNumberingAfterBreak="0">
    <w:nsid w:val="19ED5969"/>
    <w:multiLevelType w:val="hybridMultilevel"/>
    <w:tmpl w:val="C0EA832A"/>
    <w:lvl w:ilvl="0" w:tplc="0DAAA6A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69" w15:restartNumberingAfterBreak="0">
    <w:nsid w:val="19FE48B0"/>
    <w:multiLevelType w:val="hybridMultilevel"/>
    <w:tmpl w:val="7BEA62EE"/>
    <w:lvl w:ilvl="0" w:tplc="5C20CD0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1A527946"/>
    <w:multiLevelType w:val="hybridMultilevel"/>
    <w:tmpl w:val="97B6CCCC"/>
    <w:lvl w:ilvl="0" w:tplc="D55E159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71"/>
        </w:tabs>
        <w:ind w:left="1871" w:hanging="360"/>
      </w:pPr>
    </w:lvl>
    <w:lvl w:ilvl="2" w:tplc="0407001B" w:tentative="1">
      <w:start w:val="1"/>
      <w:numFmt w:val="lowerRoman"/>
      <w:lvlText w:val="%3."/>
      <w:lvlJc w:val="right"/>
      <w:pPr>
        <w:tabs>
          <w:tab w:val="num" w:pos="2591"/>
        </w:tabs>
        <w:ind w:left="2591" w:hanging="180"/>
      </w:pPr>
    </w:lvl>
    <w:lvl w:ilvl="3" w:tplc="0407000F" w:tentative="1">
      <w:start w:val="1"/>
      <w:numFmt w:val="decimal"/>
      <w:lvlText w:val="%4."/>
      <w:lvlJc w:val="left"/>
      <w:pPr>
        <w:tabs>
          <w:tab w:val="num" w:pos="3311"/>
        </w:tabs>
        <w:ind w:left="3311" w:hanging="360"/>
      </w:pPr>
    </w:lvl>
    <w:lvl w:ilvl="4" w:tplc="04070019" w:tentative="1">
      <w:start w:val="1"/>
      <w:numFmt w:val="lowerLetter"/>
      <w:lvlText w:val="%5."/>
      <w:lvlJc w:val="left"/>
      <w:pPr>
        <w:tabs>
          <w:tab w:val="num" w:pos="4031"/>
        </w:tabs>
        <w:ind w:left="4031" w:hanging="360"/>
      </w:pPr>
    </w:lvl>
    <w:lvl w:ilvl="5" w:tplc="0407001B" w:tentative="1">
      <w:start w:val="1"/>
      <w:numFmt w:val="lowerRoman"/>
      <w:lvlText w:val="%6."/>
      <w:lvlJc w:val="right"/>
      <w:pPr>
        <w:tabs>
          <w:tab w:val="num" w:pos="4751"/>
        </w:tabs>
        <w:ind w:left="4751" w:hanging="180"/>
      </w:pPr>
    </w:lvl>
    <w:lvl w:ilvl="6" w:tplc="0407000F" w:tentative="1">
      <w:start w:val="1"/>
      <w:numFmt w:val="decimal"/>
      <w:lvlText w:val="%7."/>
      <w:lvlJc w:val="left"/>
      <w:pPr>
        <w:tabs>
          <w:tab w:val="num" w:pos="5471"/>
        </w:tabs>
        <w:ind w:left="5471" w:hanging="360"/>
      </w:pPr>
    </w:lvl>
    <w:lvl w:ilvl="7" w:tplc="04070019" w:tentative="1">
      <w:start w:val="1"/>
      <w:numFmt w:val="lowerLetter"/>
      <w:lvlText w:val="%8."/>
      <w:lvlJc w:val="left"/>
      <w:pPr>
        <w:tabs>
          <w:tab w:val="num" w:pos="6191"/>
        </w:tabs>
        <w:ind w:left="6191" w:hanging="360"/>
      </w:pPr>
    </w:lvl>
    <w:lvl w:ilvl="8" w:tplc="0407001B" w:tentative="1">
      <w:start w:val="1"/>
      <w:numFmt w:val="lowerRoman"/>
      <w:lvlText w:val="%9."/>
      <w:lvlJc w:val="right"/>
      <w:pPr>
        <w:tabs>
          <w:tab w:val="num" w:pos="6911"/>
        </w:tabs>
        <w:ind w:left="6911" w:hanging="180"/>
      </w:pPr>
    </w:lvl>
  </w:abstractNum>
  <w:abstractNum w:abstractNumId="171" w15:restartNumberingAfterBreak="0">
    <w:nsid w:val="1A80633E"/>
    <w:multiLevelType w:val="hybridMultilevel"/>
    <w:tmpl w:val="203CF6D4"/>
    <w:lvl w:ilvl="0" w:tplc="BACE0766">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15:restartNumberingAfterBreak="0">
    <w:nsid w:val="1AA72520"/>
    <w:multiLevelType w:val="hybridMultilevel"/>
    <w:tmpl w:val="03425C70"/>
    <w:lvl w:ilvl="0" w:tplc="FFFFFFFF">
      <w:start w:val="1"/>
      <w:numFmt w:val="decimal"/>
      <w:lvlText w:val="%1."/>
      <w:lvlJc w:val="left"/>
      <w:pPr>
        <w:tabs>
          <w:tab w:val="num" w:pos="1044"/>
        </w:tabs>
        <w:ind w:left="1044" w:hanging="360"/>
      </w:pPr>
    </w:lvl>
    <w:lvl w:ilvl="1" w:tplc="04070019" w:tentative="1">
      <w:start w:val="1"/>
      <w:numFmt w:val="lowerLetter"/>
      <w:lvlText w:val="%2."/>
      <w:lvlJc w:val="left"/>
      <w:pPr>
        <w:tabs>
          <w:tab w:val="num" w:pos="1727"/>
        </w:tabs>
        <w:ind w:left="1727" w:hanging="360"/>
      </w:pPr>
    </w:lvl>
    <w:lvl w:ilvl="2" w:tplc="0407001B" w:tentative="1">
      <w:start w:val="1"/>
      <w:numFmt w:val="lowerRoman"/>
      <w:lvlText w:val="%3."/>
      <w:lvlJc w:val="right"/>
      <w:pPr>
        <w:tabs>
          <w:tab w:val="num" w:pos="2447"/>
        </w:tabs>
        <w:ind w:left="2447" w:hanging="180"/>
      </w:pPr>
    </w:lvl>
    <w:lvl w:ilvl="3" w:tplc="0407000F" w:tentative="1">
      <w:start w:val="1"/>
      <w:numFmt w:val="decimal"/>
      <w:lvlText w:val="%4."/>
      <w:lvlJc w:val="left"/>
      <w:pPr>
        <w:tabs>
          <w:tab w:val="num" w:pos="3167"/>
        </w:tabs>
        <w:ind w:left="3167" w:hanging="360"/>
      </w:pPr>
    </w:lvl>
    <w:lvl w:ilvl="4" w:tplc="04070019" w:tentative="1">
      <w:start w:val="1"/>
      <w:numFmt w:val="lowerLetter"/>
      <w:lvlText w:val="%5."/>
      <w:lvlJc w:val="left"/>
      <w:pPr>
        <w:tabs>
          <w:tab w:val="num" w:pos="3887"/>
        </w:tabs>
        <w:ind w:left="3887" w:hanging="360"/>
      </w:pPr>
    </w:lvl>
    <w:lvl w:ilvl="5" w:tplc="0407001B" w:tentative="1">
      <w:start w:val="1"/>
      <w:numFmt w:val="lowerRoman"/>
      <w:lvlText w:val="%6."/>
      <w:lvlJc w:val="right"/>
      <w:pPr>
        <w:tabs>
          <w:tab w:val="num" w:pos="4607"/>
        </w:tabs>
        <w:ind w:left="4607" w:hanging="180"/>
      </w:pPr>
    </w:lvl>
    <w:lvl w:ilvl="6" w:tplc="0407000F" w:tentative="1">
      <w:start w:val="1"/>
      <w:numFmt w:val="decimal"/>
      <w:lvlText w:val="%7."/>
      <w:lvlJc w:val="left"/>
      <w:pPr>
        <w:tabs>
          <w:tab w:val="num" w:pos="5327"/>
        </w:tabs>
        <w:ind w:left="5327" w:hanging="360"/>
      </w:pPr>
    </w:lvl>
    <w:lvl w:ilvl="7" w:tplc="04070019" w:tentative="1">
      <w:start w:val="1"/>
      <w:numFmt w:val="lowerLetter"/>
      <w:lvlText w:val="%8."/>
      <w:lvlJc w:val="left"/>
      <w:pPr>
        <w:tabs>
          <w:tab w:val="num" w:pos="6047"/>
        </w:tabs>
        <w:ind w:left="6047" w:hanging="360"/>
      </w:pPr>
    </w:lvl>
    <w:lvl w:ilvl="8" w:tplc="0407001B" w:tentative="1">
      <w:start w:val="1"/>
      <w:numFmt w:val="lowerRoman"/>
      <w:lvlText w:val="%9."/>
      <w:lvlJc w:val="right"/>
      <w:pPr>
        <w:tabs>
          <w:tab w:val="num" w:pos="6767"/>
        </w:tabs>
        <w:ind w:left="6767" w:hanging="180"/>
      </w:pPr>
    </w:lvl>
  </w:abstractNum>
  <w:abstractNum w:abstractNumId="173" w15:restartNumberingAfterBreak="0">
    <w:nsid w:val="1AC83065"/>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4" w15:restartNumberingAfterBreak="0">
    <w:nsid w:val="1AE45BBC"/>
    <w:multiLevelType w:val="hybridMultilevel"/>
    <w:tmpl w:val="1EC01C3E"/>
    <w:lvl w:ilvl="0" w:tplc="69042A08">
      <w:start w:val="1"/>
      <w:numFmt w:val="lowerLetter"/>
      <w:lvlText w:val="%1."/>
      <w:lvlJc w:val="left"/>
      <w:pPr>
        <w:tabs>
          <w:tab w:val="num" w:pos="1117"/>
        </w:tabs>
        <w:ind w:left="1117" w:hanging="360"/>
      </w:pPr>
      <w:rPr>
        <w:rFonts w:hint="default"/>
      </w:rPr>
    </w:lvl>
    <w:lvl w:ilvl="1" w:tplc="04070019" w:tentative="1">
      <w:start w:val="1"/>
      <w:numFmt w:val="lowerLetter"/>
      <w:lvlText w:val="%2."/>
      <w:lvlJc w:val="left"/>
      <w:pPr>
        <w:tabs>
          <w:tab w:val="num" w:pos="1834"/>
        </w:tabs>
        <w:ind w:left="1834" w:hanging="360"/>
      </w:pPr>
    </w:lvl>
    <w:lvl w:ilvl="2" w:tplc="0407001B" w:tentative="1">
      <w:start w:val="1"/>
      <w:numFmt w:val="lowerRoman"/>
      <w:lvlText w:val="%3."/>
      <w:lvlJc w:val="right"/>
      <w:pPr>
        <w:tabs>
          <w:tab w:val="num" w:pos="2554"/>
        </w:tabs>
        <w:ind w:left="2554" w:hanging="180"/>
      </w:pPr>
    </w:lvl>
    <w:lvl w:ilvl="3" w:tplc="0407000F" w:tentative="1">
      <w:start w:val="1"/>
      <w:numFmt w:val="decimal"/>
      <w:lvlText w:val="%4."/>
      <w:lvlJc w:val="left"/>
      <w:pPr>
        <w:tabs>
          <w:tab w:val="num" w:pos="3274"/>
        </w:tabs>
        <w:ind w:left="3274" w:hanging="360"/>
      </w:pPr>
    </w:lvl>
    <w:lvl w:ilvl="4" w:tplc="04070019" w:tentative="1">
      <w:start w:val="1"/>
      <w:numFmt w:val="lowerLetter"/>
      <w:lvlText w:val="%5."/>
      <w:lvlJc w:val="left"/>
      <w:pPr>
        <w:tabs>
          <w:tab w:val="num" w:pos="3994"/>
        </w:tabs>
        <w:ind w:left="3994" w:hanging="360"/>
      </w:pPr>
    </w:lvl>
    <w:lvl w:ilvl="5" w:tplc="0407001B" w:tentative="1">
      <w:start w:val="1"/>
      <w:numFmt w:val="lowerRoman"/>
      <w:lvlText w:val="%6."/>
      <w:lvlJc w:val="right"/>
      <w:pPr>
        <w:tabs>
          <w:tab w:val="num" w:pos="4714"/>
        </w:tabs>
        <w:ind w:left="4714" w:hanging="180"/>
      </w:pPr>
    </w:lvl>
    <w:lvl w:ilvl="6" w:tplc="0407000F" w:tentative="1">
      <w:start w:val="1"/>
      <w:numFmt w:val="decimal"/>
      <w:lvlText w:val="%7."/>
      <w:lvlJc w:val="left"/>
      <w:pPr>
        <w:tabs>
          <w:tab w:val="num" w:pos="5434"/>
        </w:tabs>
        <w:ind w:left="5434" w:hanging="360"/>
      </w:pPr>
    </w:lvl>
    <w:lvl w:ilvl="7" w:tplc="04070019" w:tentative="1">
      <w:start w:val="1"/>
      <w:numFmt w:val="lowerLetter"/>
      <w:lvlText w:val="%8."/>
      <w:lvlJc w:val="left"/>
      <w:pPr>
        <w:tabs>
          <w:tab w:val="num" w:pos="6154"/>
        </w:tabs>
        <w:ind w:left="6154" w:hanging="360"/>
      </w:pPr>
    </w:lvl>
    <w:lvl w:ilvl="8" w:tplc="0407001B" w:tentative="1">
      <w:start w:val="1"/>
      <w:numFmt w:val="lowerRoman"/>
      <w:lvlText w:val="%9."/>
      <w:lvlJc w:val="right"/>
      <w:pPr>
        <w:tabs>
          <w:tab w:val="num" w:pos="6874"/>
        </w:tabs>
        <w:ind w:left="6874" w:hanging="180"/>
      </w:pPr>
    </w:lvl>
  </w:abstractNum>
  <w:abstractNum w:abstractNumId="175"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6" w15:restartNumberingAfterBreak="0">
    <w:nsid w:val="1B0E17F6"/>
    <w:multiLevelType w:val="hybridMultilevel"/>
    <w:tmpl w:val="AAD40C0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7" w15:restartNumberingAfterBreak="0">
    <w:nsid w:val="1B4D1421"/>
    <w:multiLevelType w:val="hybridMultilevel"/>
    <w:tmpl w:val="B7083566"/>
    <w:lvl w:ilvl="0" w:tplc="FFFFFFFF">
      <w:start w:val="1"/>
      <w:numFmt w:val="bullet"/>
      <w:pStyle w:val="AVCBulletlevel6"/>
      <w:lvlText w:val=""/>
      <w:lvlJc w:val="left"/>
      <w:pPr>
        <w:tabs>
          <w:tab w:val="num" w:pos="4690"/>
        </w:tabs>
        <w:ind w:left="4690" w:hanging="2703"/>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pStyle w:val="Annex4"/>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8" w15:restartNumberingAfterBreak="0">
    <w:nsid w:val="1B4D17CA"/>
    <w:multiLevelType w:val="hybridMultilevel"/>
    <w:tmpl w:val="9F48FC10"/>
    <w:lvl w:ilvl="0" w:tplc="07DCC852">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9" w15:restartNumberingAfterBreak="0">
    <w:nsid w:val="1B9266F8"/>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0" w15:restartNumberingAfterBreak="0">
    <w:nsid w:val="1C15129B"/>
    <w:multiLevelType w:val="hybridMultilevel"/>
    <w:tmpl w:val="ED7C360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1" w15:restartNumberingAfterBreak="0">
    <w:nsid w:val="1C1C0397"/>
    <w:multiLevelType w:val="singleLevel"/>
    <w:tmpl w:val="3D9864F2"/>
    <w:lvl w:ilvl="0">
      <w:start w:val="1"/>
      <w:numFmt w:val="bullet"/>
      <w:pStyle w:val="SVCBulletslevel4"/>
      <w:lvlText w:val="-"/>
      <w:lvlJc w:val="left"/>
      <w:pPr>
        <w:tabs>
          <w:tab w:val="num" w:pos="360"/>
        </w:tabs>
        <w:ind w:left="360" w:hanging="360"/>
      </w:pPr>
      <w:rPr>
        <w:rFonts w:ascii="Times New Roman" w:hAnsi="Times New Roman" w:hint="default"/>
        <w:b w:val="0"/>
        <w:i w:val="0"/>
        <w:sz w:val="20"/>
      </w:rPr>
    </w:lvl>
  </w:abstractNum>
  <w:abstractNum w:abstractNumId="182" w15:restartNumberingAfterBreak="0">
    <w:nsid w:val="1C620137"/>
    <w:multiLevelType w:val="hybridMultilevel"/>
    <w:tmpl w:val="A83445E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3" w15:restartNumberingAfterBreak="0">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84" w15:restartNumberingAfterBreak="0">
    <w:nsid w:val="1C8F5FA7"/>
    <w:multiLevelType w:val="hybridMultilevel"/>
    <w:tmpl w:val="6366CF0E"/>
    <w:lvl w:ilvl="0" w:tplc="0809000F">
      <w:start w:val="1"/>
      <w:numFmt w:val="decimal"/>
      <w:lvlText w:val="%1."/>
      <w:lvlJc w:val="left"/>
      <w:pPr>
        <w:tabs>
          <w:tab w:val="num" w:pos="1524"/>
        </w:tabs>
        <w:ind w:left="1524" w:hanging="405"/>
      </w:pPr>
      <w:rPr>
        <w:rFonts w:hint="default"/>
      </w:rPr>
    </w:lvl>
    <w:lvl w:ilvl="1" w:tplc="04090003">
      <w:start w:val="1"/>
      <w:numFmt w:val="bullet"/>
      <w:lvlText w:val=""/>
      <w:lvlJc w:val="left"/>
      <w:pPr>
        <w:tabs>
          <w:tab w:val="num" w:pos="1519"/>
        </w:tabs>
        <w:ind w:left="1519" w:hanging="400"/>
      </w:pPr>
      <w:rPr>
        <w:rFonts w:ascii="Wingdings" w:hAnsi="Wingdings" w:hint="default"/>
      </w:rPr>
    </w:lvl>
    <w:lvl w:ilvl="2" w:tplc="FFFFFFFF">
      <w:start w:val="5"/>
      <w:numFmt w:val="bullet"/>
      <w:lvlText w:val="–"/>
      <w:lvlJc w:val="left"/>
      <w:pPr>
        <w:tabs>
          <w:tab w:val="num" w:pos="1919"/>
        </w:tabs>
        <w:ind w:left="1919" w:hanging="400"/>
      </w:pPr>
      <w:rPr>
        <w:rFonts w:ascii="Times New Roman" w:eastAsia="Times New Roman" w:hAnsi="Times New Roman" w:hint="default"/>
      </w:rPr>
    </w:lvl>
    <w:lvl w:ilvl="3" w:tplc="04090001" w:tentative="1">
      <w:start w:val="1"/>
      <w:numFmt w:val="bullet"/>
      <w:lvlText w:val=""/>
      <w:lvlJc w:val="left"/>
      <w:pPr>
        <w:tabs>
          <w:tab w:val="num" w:pos="2319"/>
        </w:tabs>
        <w:ind w:left="2319" w:hanging="400"/>
      </w:pPr>
      <w:rPr>
        <w:rFonts w:ascii="Wingdings" w:hAnsi="Wingdings" w:hint="default"/>
      </w:rPr>
    </w:lvl>
    <w:lvl w:ilvl="4" w:tplc="04090003" w:tentative="1">
      <w:start w:val="1"/>
      <w:numFmt w:val="bullet"/>
      <w:lvlText w:val=""/>
      <w:lvlJc w:val="left"/>
      <w:pPr>
        <w:tabs>
          <w:tab w:val="num" w:pos="2719"/>
        </w:tabs>
        <w:ind w:left="2719" w:hanging="400"/>
      </w:pPr>
      <w:rPr>
        <w:rFonts w:ascii="Wingdings" w:hAnsi="Wingdings" w:hint="default"/>
      </w:rPr>
    </w:lvl>
    <w:lvl w:ilvl="5" w:tplc="04090005" w:tentative="1">
      <w:start w:val="1"/>
      <w:numFmt w:val="bullet"/>
      <w:lvlText w:val=""/>
      <w:lvlJc w:val="left"/>
      <w:pPr>
        <w:tabs>
          <w:tab w:val="num" w:pos="3119"/>
        </w:tabs>
        <w:ind w:left="3119" w:hanging="400"/>
      </w:pPr>
      <w:rPr>
        <w:rFonts w:ascii="Wingdings" w:hAnsi="Wingdings" w:hint="default"/>
      </w:rPr>
    </w:lvl>
    <w:lvl w:ilvl="6" w:tplc="04090001" w:tentative="1">
      <w:start w:val="1"/>
      <w:numFmt w:val="bullet"/>
      <w:lvlText w:val=""/>
      <w:lvlJc w:val="left"/>
      <w:pPr>
        <w:tabs>
          <w:tab w:val="num" w:pos="3519"/>
        </w:tabs>
        <w:ind w:left="3519" w:hanging="400"/>
      </w:pPr>
      <w:rPr>
        <w:rFonts w:ascii="Wingdings" w:hAnsi="Wingdings" w:hint="default"/>
      </w:rPr>
    </w:lvl>
    <w:lvl w:ilvl="7" w:tplc="04090003" w:tentative="1">
      <w:start w:val="1"/>
      <w:numFmt w:val="bullet"/>
      <w:lvlText w:val=""/>
      <w:lvlJc w:val="left"/>
      <w:pPr>
        <w:tabs>
          <w:tab w:val="num" w:pos="3919"/>
        </w:tabs>
        <w:ind w:left="3919" w:hanging="400"/>
      </w:pPr>
      <w:rPr>
        <w:rFonts w:ascii="Wingdings" w:hAnsi="Wingdings" w:hint="default"/>
      </w:rPr>
    </w:lvl>
    <w:lvl w:ilvl="8" w:tplc="04090005" w:tentative="1">
      <w:start w:val="1"/>
      <w:numFmt w:val="bullet"/>
      <w:lvlText w:val=""/>
      <w:lvlJc w:val="left"/>
      <w:pPr>
        <w:tabs>
          <w:tab w:val="num" w:pos="4319"/>
        </w:tabs>
        <w:ind w:left="4319" w:hanging="400"/>
      </w:pPr>
      <w:rPr>
        <w:rFonts w:ascii="Wingdings" w:hAnsi="Wingdings" w:hint="default"/>
      </w:rPr>
    </w:lvl>
  </w:abstractNum>
  <w:abstractNum w:abstractNumId="185" w15:restartNumberingAfterBreak="0">
    <w:nsid w:val="1CF40349"/>
    <w:multiLevelType w:val="hybridMultilevel"/>
    <w:tmpl w:val="7D629AA4"/>
    <w:lvl w:ilvl="0" w:tplc="5F5CD7C4">
      <w:start w:val="1"/>
      <w:numFmt w:val="lowerRoman"/>
      <w:lvlText w:val="%1."/>
      <w:lvlJc w:val="left"/>
      <w:pPr>
        <w:tabs>
          <w:tab w:val="num" w:pos="1551"/>
        </w:tabs>
        <w:ind w:left="1551" w:hanging="360"/>
      </w:pPr>
      <w:rPr>
        <w:rFonts w:hint="default"/>
      </w:rPr>
    </w:lvl>
    <w:lvl w:ilvl="1" w:tplc="04070019" w:tentative="1">
      <w:start w:val="1"/>
      <w:numFmt w:val="lowerLetter"/>
      <w:lvlText w:val="%2."/>
      <w:lvlJc w:val="left"/>
      <w:pPr>
        <w:tabs>
          <w:tab w:val="num" w:pos="1082"/>
        </w:tabs>
        <w:ind w:left="1082" w:hanging="360"/>
      </w:pPr>
    </w:lvl>
    <w:lvl w:ilvl="2" w:tplc="0407001B" w:tentative="1">
      <w:start w:val="1"/>
      <w:numFmt w:val="lowerRoman"/>
      <w:lvlText w:val="%3."/>
      <w:lvlJc w:val="right"/>
      <w:pPr>
        <w:tabs>
          <w:tab w:val="num" w:pos="1802"/>
        </w:tabs>
        <w:ind w:left="1802" w:hanging="180"/>
      </w:pPr>
    </w:lvl>
    <w:lvl w:ilvl="3" w:tplc="0407000F" w:tentative="1">
      <w:start w:val="1"/>
      <w:numFmt w:val="decimal"/>
      <w:lvlText w:val="%4."/>
      <w:lvlJc w:val="left"/>
      <w:pPr>
        <w:tabs>
          <w:tab w:val="num" w:pos="2522"/>
        </w:tabs>
        <w:ind w:left="2522" w:hanging="360"/>
      </w:pPr>
    </w:lvl>
    <w:lvl w:ilvl="4" w:tplc="04070019" w:tentative="1">
      <w:start w:val="1"/>
      <w:numFmt w:val="lowerLetter"/>
      <w:lvlText w:val="%5."/>
      <w:lvlJc w:val="left"/>
      <w:pPr>
        <w:tabs>
          <w:tab w:val="num" w:pos="3242"/>
        </w:tabs>
        <w:ind w:left="3242" w:hanging="360"/>
      </w:pPr>
    </w:lvl>
    <w:lvl w:ilvl="5" w:tplc="0407001B" w:tentative="1">
      <w:start w:val="1"/>
      <w:numFmt w:val="lowerRoman"/>
      <w:lvlText w:val="%6."/>
      <w:lvlJc w:val="right"/>
      <w:pPr>
        <w:tabs>
          <w:tab w:val="num" w:pos="3962"/>
        </w:tabs>
        <w:ind w:left="3962" w:hanging="180"/>
      </w:pPr>
    </w:lvl>
    <w:lvl w:ilvl="6" w:tplc="0407000F" w:tentative="1">
      <w:start w:val="1"/>
      <w:numFmt w:val="decimal"/>
      <w:lvlText w:val="%7."/>
      <w:lvlJc w:val="left"/>
      <w:pPr>
        <w:tabs>
          <w:tab w:val="num" w:pos="4682"/>
        </w:tabs>
        <w:ind w:left="4682" w:hanging="360"/>
      </w:pPr>
    </w:lvl>
    <w:lvl w:ilvl="7" w:tplc="04070019" w:tentative="1">
      <w:start w:val="1"/>
      <w:numFmt w:val="lowerLetter"/>
      <w:lvlText w:val="%8."/>
      <w:lvlJc w:val="left"/>
      <w:pPr>
        <w:tabs>
          <w:tab w:val="num" w:pos="5402"/>
        </w:tabs>
        <w:ind w:left="5402" w:hanging="360"/>
      </w:pPr>
    </w:lvl>
    <w:lvl w:ilvl="8" w:tplc="0407001B" w:tentative="1">
      <w:start w:val="1"/>
      <w:numFmt w:val="lowerRoman"/>
      <w:lvlText w:val="%9."/>
      <w:lvlJc w:val="right"/>
      <w:pPr>
        <w:tabs>
          <w:tab w:val="num" w:pos="6122"/>
        </w:tabs>
        <w:ind w:left="6122" w:hanging="180"/>
      </w:pPr>
    </w:lvl>
  </w:abstractNum>
  <w:abstractNum w:abstractNumId="186" w15:restartNumberingAfterBreak="0">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1D4D3F25"/>
    <w:multiLevelType w:val="hybridMultilevel"/>
    <w:tmpl w:val="7E7030D0"/>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8" w15:restartNumberingAfterBreak="0">
    <w:nsid w:val="1DAC7EA8"/>
    <w:multiLevelType w:val="hybridMultilevel"/>
    <w:tmpl w:val="AD02A05A"/>
    <w:lvl w:ilvl="0" w:tplc="BE626260">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9" w15:restartNumberingAfterBreak="0">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0" w15:restartNumberingAfterBreak="0">
    <w:nsid w:val="1DEC2852"/>
    <w:multiLevelType w:val="hybridMultilevel"/>
    <w:tmpl w:val="00A41012"/>
    <w:lvl w:ilvl="0" w:tplc="FFFFFFFF">
      <w:start w:val="1"/>
      <w:numFmt w:val="decimal"/>
      <w:lvlText w:val="%1."/>
      <w:lvlJc w:val="left"/>
      <w:pPr>
        <w:tabs>
          <w:tab w:val="num" w:pos="757"/>
        </w:tabs>
        <w:ind w:left="757"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1" w15:restartNumberingAfterBreak="0">
    <w:nsid w:val="1E0B374F"/>
    <w:multiLevelType w:val="hybridMultilevel"/>
    <w:tmpl w:val="0526C96A"/>
    <w:lvl w:ilvl="0" w:tplc="FFFFFFFF">
      <w:start w:val="5"/>
      <w:numFmt w:val="bullet"/>
      <w:lvlText w:val="–"/>
      <w:lvlJc w:val="left"/>
      <w:pPr>
        <w:ind w:left="420" w:hanging="420"/>
      </w:pPr>
      <w:rPr>
        <w:rFonts w:ascii="Times New Roman" w:eastAsia="Times New Roman" w:hAnsi="Times New Roman" w:hint="default"/>
      </w:rPr>
    </w:lvl>
    <w:lvl w:ilvl="1" w:tplc="7B8C3B44">
      <w:start w:val="1"/>
      <w:numFmt w:val="bullet"/>
      <w:lvlText w:val="-"/>
      <w:lvlJc w:val="left"/>
      <w:pPr>
        <w:ind w:left="840" w:hanging="420"/>
      </w:pPr>
      <w:rPr>
        <w:rFonts w:ascii="Batang" w:eastAsia="Batang" w:hAnsi="Batang" w:hint="eastAsia"/>
      </w:rPr>
    </w:lvl>
    <w:lvl w:ilvl="2" w:tplc="7B8C3B44">
      <w:start w:val="1"/>
      <w:numFmt w:val="bullet"/>
      <w:lvlText w:val="-"/>
      <w:lvlJc w:val="left"/>
      <w:pPr>
        <w:ind w:left="1260" w:hanging="420"/>
      </w:pPr>
      <w:rPr>
        <w:rFonts w:ascii="Batang" w:eastAsia="Batang" w:hAnsi="Batang"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2" w15:restartNumberingAfterBreak="0">
    <w:nsid w:val="1E276FF9"/>
    <w:multiLevelType w:val="hybridMultilevel"/>
    <w:tmpl w:val="3828A2F2"/>
    <w:lvl w:ilvl="0" w:tplc="FFFFFFFF">
      <w:start w:val="5"/>
      <w:numFmt w:val="bullet"/>
      <w:lvlText w:val="–"/>
      <w:lvlJc w:val="left"/>
      <w:pPr>
        <w:ind w:left="420" w:hanging="420"/>
      </w:pPr>
      <w:rPr>
        <w:rFonts w:ascii="Times New Roman" w:eastAsia="Times New Roman" w:hAnsi="Times New Roman"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3" w15:restartNumberingAfterBreak="0">
    <w:nsid w:val="1E717BA5"/>
    <w:multiLevelType w:val="hybridMultilevel"/>
    <w:tmpl w:val="8F344AA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4" w15:restartNumberingAfterBreak="0">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5" w15:restartNumberingAfterBreak="0">
    <w:nsid w:val="1E7A5989"/>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6" w15:restartNumberingAfterBreak="0">
    <w:nsid w:val="1E9336A5"/>
    <w:multiLevelType w:val="hybridMultilevel"/>
    <w:tmpl w:val="CD3C2E7E"/>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7" w15:restartNumberingAfterBreak="0">
    <w:nsid w:val="1EB53686"/>
    <w:multiLevelType w:val="hybridMultilevel"/>
    <w:tmpl w:val="FE080DDE"/>
    <w:lvl w:ilvl="0" w:tplc="FFFFFFFF">
      <w:start w:val="1"/>
      <w:numFmt w:val="decimal"/>
      <w:lvlText w:val="%1."/>
      <w:lvlJc w:val="left"/>
      <w:pPr>
        <w:tabs>
          <w:tab w:val="num" w:pos="360"/>
        </w:tabs>
        <w:ind w:left="360" w:hanging="360"/>
      </w:pPr>
    </w:lvl>
    <w:lvl w:ilvl="1" w:tplc="04070019" w:tentative="1">
      <w:start w:val="1"/>
      <w:numFmt w:val="lowerLetter"/>
      <w:lvlText w:val="%2."/>
      <w:lvlJc w:val="left"/>
      <w:pPr>
        <w:tabs>
          <w:tab w:val="num" w:pos="1040"/>
        </w:tabs>
        <w:ind w:left="1040" w:hanging="360"/>
      </w:pPr>
    </w:lvl>
    <w:lvl w:ilvl="2" w:tplc="0407001B" w:tentative="1">
      <w:start w:val="1"/>
      <w:numFmt w:val="lowerRoman"/>
      <w:lvlText w:val="%3."/>
      <w:lvlJc w:val="right"/>
      <w:pPr>
        <w:tabs>
          <w:tab w:val="num" w:pos="1760"/>
        </w:tabs>
        <w:ind w:left="1760" w:hanging="180"/>
      </w:pPr>
    </w:lvl>
    <w:lvl w:ilvl="3" w:tplc="0407000F" w:tentative="1">
      <w:start w:val="1"/>
      <w:numFmt w:val="decimal"/>
      <w:lvlText w:val="%4."/>
      <w:lvlJc w:val="left"/>
      <w:pPr>
        <w:tabs>
          <w:tab w:val="num" w:pos="2480"/>
        </w:tabs>
        <w:ind w:left="2480" w:hanging="360"/>
      </w:pPr>
    </w:lvl>
    <w:lvl w:ilvl="4" w:tplc="04070019" w:tentative="1">
      <w:start w:val="1"/>
      <w:numFmt w:val="lowerLetter"/>
      <w:lvlText w:val="%5."/>
      <w:lvlJc w:val="left"/>
      <w:pPr>
        <w:tabs>
          <w:tab w:val="num" w:pos="3200"/>
        </w:tabs>
        <w:ind w:left="3200" w:hanging="360"/>
      </w:pPr>
    </w:lvl>
    <w:lvl w:ilvl="5" w:tplc="0407001B" w:tentative="1">
      <w:start w:val="1"/>
      <w:numFmt w:val="lowerRoman"/>
      <w:lvlText w:val="%6."/>
      <w:lvlJc w:val="right"/>
      <w:pPr>
        <w:tabs>
          <w:tab w:val="num" w:pos="3920"/>
        </w:tabs>
        <w:ind w:left="3920" w:hanging="180"/>
      </w:pPr>
    </w:lvl>
    <w:lvl w:ilvl="6" w:tplc="0407000F" w:tentative="1">
      <w:start w:val="1"/>
      <w:numFmt w:val="decimal"/>
      <w:lvlText w:val="%7."/>
      <w:lvlJc w:val="left"/>
      <w:pPr>
        <w:tabs>
          <w:tab w:val="num" w:pos="4640"/>
        </w:tabs>
        <w:ind w:left="4640" w:hanging="360"/>
      </w:pPr>
    </w:lvl>
    <w:lvl w:ilvl="7" w:tplc="04070019" w:tentative="1">
      <w:start w:val="1"/>
      <w:numFmt w:val="lowerLetter"/>
      <w:lvlText w:val="%8."/>
      <w:lvlJc w:val="left"/>
      <w:pPr>
        <w:tabs>
          <w:tab w:val="num" w:pos="5360"/>
        </w:tabs>
        <w:ind w:left="5360" w:hanging="360"/>
      </w:pPr>
    </w:lvl>
    <w:lvl w:ilvl="8" w:tplc="0407001B" w:tentative="1">
      <w:start w:val="1"/>
      <w:numFmt w:val="lowerRoman"/>
      <w:lvlText w:val="%9."/>
      <w:lvlJc w:val="right"/>
      <w:pPr>
        <w:tabs>
          <w:tab w:val="num" w:pos="6080"/>
        </w:tabs>
        <w:ind w:left="6080" w:hanging="180"/>
      </w:pPr>
    </w:lvl>
  </w:abstractNum>
  <w:abstractNum w:abstractNumId="198" w15:restartNumberingAfterBreak="0">
    <w:nsid w:val="1ED9179E"/>
    <w:multiLevelType w:val="hybridMultilevel"/>
    <w:tmpl w:val="7CC4FF0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99" w15:restartNumberingAfterBreak="0">
    <w:nsid w:val="1F2B62B1"/>
    <w:multiLevelType w:val="hybridMultilevel"/>
    <w:tmpl w:val="094CEBE6"/>
    <w:lvl w:ilvl="0" w:tplc="0407000F">
      <w:start w:val="1"/>
      <w:numFmt w:val="decimal"/>
      <w:lvlText w:val="%1."/>
      <w:lvlJc w:val="left"/>
      <w:pPr>
        <w:tabs>
          <w:tab w:val="num" w:pos="1146"/>
        </w:tabs>
        <w:ind w:left="1146" w:hanging="360"/>
      </w:pPr>
    </w:lvl>
    <w:lvl w:ilvl="1" w:tplc="04070019" w:tentative="1">
      <w:start w:val="1"/>
      <w:numFmt w:val="lowerLetter"/>
      <w:lvlText w:val="%2."/>
      <w:lvlJc w:val="left"/>
      <w:pPr>
        <w:tabs>
          <w:tab w:val="num" w:pos="1866"/>
        </w:tabs>
        <w:ind w:left="1866" w:hanging="360"/>
      </w:pPr>
    </w:lvl>
    <w:lvl w:ilvl="2" w:tplc="0407001B" w:tentative="1">
      <w:start w:val="1"/>
      <w:numFmt w:val="lowerRoman"/>
      <w:lvlText w:val="%3."/>
      <w:lvlJc w:val="right"/>
      <w:pPr>
        <w:tabs>
          <w:tab w:val="num" w:pos="2586"/>
        </w:tabs>
        <w:ind w:left="2586" w:hanging="180"/>
      </w:pPr>
    </w:lvl>
    <w:lvl w:ilvl="3" w:tplc="0407000F" w:tentative="1">
      <w:start w:val="1"/>
      <w:numFmt w:val="decimal"/>
      <w:lvlText w:val="%4."/>
      <w:lvlJc w:val="left"/>
      <w:pPr>
        <w:tabs>
          <w:tab w:val="num" w:pos="3306"/>
        </w:tabs>
        <w:ind w:left="3306" w:hanging="360"/>
      </w:pPr>
    </w:lvl>
    <w:lvl w:ilvl="4" w:tplc="04070019" w:tentative="1">
      <w:start w:val="1"/>
      <w:numFmt w:val="lowerLetter"/>
      <w:lvlText w:val="%5."/>
      <w:lvlJc w:val="left"/>
      <w:pPr>
        <w:tabs>
          <w:tab w:val="num" w:pos="4026"/>
        </w:tabs>
        <w:ind w:left="4026" w:hanging="360"/>
      </w:pPr>
    </w:lvl>
    <w:lvl w:ilvl="5" w:tplc="0407001B" w:tentative="1">
      <w:start w:val="1"/>
      <w:numFmt w:val="lowerRoman"/>
      <w:lvlText w:val="%6."/>
      <w:lvlJc w:val="right"/>
      <w:pPr>
        <w:tabs>
          <w:tab w:val="num" w:pos="4746"/>
        </w:tabs>
        <w:ind w:left="4746" w:hanging="180"/>
      </w:pPr>
    </w:lvl>
    <w:lvl w:ilvl="6" w:tplc="0407000F" w:tentative="1">
      <w:start w:val="1"/>
      <w:numFmt w:val="decimal"/>
      <w:lvlText w:val="%7."/>
      <w:lvlJc w:val="left"/>
      <w:pPr>
        <w:tabs>
          <w:tab w:val="num" w:pos="5466"/>
        </w:tabs>
        <w:ind w:left="5466" w:hanging="360"/>
      </w:pPr>
    </w:lvl>
    <w:lvl w:ilvl="7" w:tplc="04070019" w:tentative="1">
      <w:start w:val="1"/>
      <w:numFmt w:val="lowerLetter"/>
      <w:lvlText w:val="%8."/>
      <w:lvlJc w:val="left"/>
      <w:pPr>
        <w:tabs>
          <w:tab w:val="num" w:pos="6186"/>
        </w:tabs>
        <w:ind w:left="6186" w:hanging="360"/>
      </w:pPr>
    </w:lvl>
    <w:lvl w:ilvl="8" w:tplc="0407001B" w:tentative="1">
      <w:start w:val="1"/>
      <w:numFmt w:val="lowerRoman"/>
      <w:lvlText w:val="%9."/>
      <w:lvlJc w:val="right"/>
      <w:pPr>
        <w:tabs>
          <w:tab w:val="num" w:pos="6906"/>
        </w:tabs>
        <w:ind w:left="6906" w:hanging="180"/>
      </w:pPr>
    </w:lvl>
  </w:abstractNum>
  <w:abstractNum w:abstractNumId="200" w15:restartNumberingAfterBreak="0">
    <w:nsid w:val="1F5F3F2F"/>
    <w:multiLevelType w:val="hybridMultilevel"/>
    <w:tmpl w:val="2224093A"/>
    <w:lvl w:ilvl="0" w:tplc="0809000F">
      <w:start w:val="1"/>
      <w:numFmt w:val="decimal"/>
      <w:lvlText w:val="%1."/>
      <w:lvlJc w:val="left"/>
      <w:pPr>
        <w:ind w:left="1160" w:hanging="360"/>
      </w:pPr>
    </w:lvl>
    <w:lvl w:ilvl="1" w:tplc="08090019" w:tentative="1">
      <w:start w:val="1"/>
      <w:numFmt w:val="lowerLetter"/>
      <w:lvlText w:val="%2."/>
      <w:lvlJc w:val="left"/>
      <w:pPr>
        <w:ind w:left="1880" w:hanging="360"/>
      </w:pPr>
    </w:lvl>
    <w:lvl w:ilvl="2" w:tplc="0809001B" w:tentative="1">
      <w:start w:val="1"/>
      <w:numFmt w:val="lowerRoman"/>
      <w:lvlText w:val="%3."/>
      <w:lvlJc w:val="right"/>
      <w:pPr>
        <w:ind w:left="2600" w:hanging="180"/>
      </w:pPr>
    </w:lvl>
    <w:lvl w:ilvl="3" w:tplc="0809000F" w:tentative="1">
      <w:start w:val="1"/>
      <w:numFmt w:val="decimal"/>
      <w:lvlText w:val="%4."/>
      <w:lvlJc w:val="left"/>
      <w:pPr>
        <w:ind w:left="3320" w:hanging="360"/>
      </w:pPr>
    </w:lvl>
    <w:lvl w:ilvl="4" w:tplc="08090019" w:tentative="1">
      <w:start w:val="1"/>
      <w:numFmt w:val="lowerLetter"/>
      <w:lvlText w:val="%5."/>
      <w:lvlJc w:val="left"/>
      <w:pPr>
        <w:ind w:left="4040" w:hanging="360"/>
      </w:pPr>
    </w:lvl>
    <w:lvl w:ilvl="5" w:tplc="0809001B" w:tentative="1">
      <w:start w:val="1"/>
      <w:numFmt w:val="lowerRoman"/>
      <w:lvlText w:val="%6."/>
      <w:lvlJc w:val="right"/>
      <w:pPr>
        <w:ind w:left="4760" w:hanging="180"/>
      </w:pPr>
    </w:lvl>
    <w:lvl w:ilvl="6" w:tplc="0809000F" w:tentative="1">
      <w:start w:val="1"/>
      <w:numFmt w:val="decimal"/>
      <w:lvlText w:val="%7."/>
      <w:lvlJc w:val="left"/>
      <w:pPr>
        <w:ind w:left="5480" w:hanging="360"/>
      </w:pPr>
    </w:lvl>
    <w:lvl w:ilvl="7" w:tplc="08090019" w:tentative="1">
      <w:start w:val="1"/>
      <w:numFmt w:val="lowerLetter"/>
      <w:lvlText w:val="%8."/>
      <w:lvlJc w:val="left"/>
      <w:pPr>
        <w:ind w:left="6200" w:hanging="360"/>
      </w:pPr>
    </w:lvl>
    <w:lvl w:ilvl="8" w:tplc="0809001B" w:tentative="1">
      <w:start w:val="1"/>
      <w:numFmt w:val="lowerRoman"/>
      <w:lvlText w:val="%9."/>
      <w:lvlJc w:val="right"/>
      <w:pPr>
        <w:ind w:left="6920" w:hanging="180"/>
      </w:pPr>
    </w:lvl>
  </w:abstractNum>
  <w:abstractNum w:abstractNumId="201" w15:restartNumberingAfterBreak="0">
    <w:nsid w:val="1FAA685A"/>
    <w:multiLevelType w:val="hybridMultilevel"/>
    <w:tmpl w:val="65C01752"/>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2" w15:restartNumberingAfterBreak="0">
    <w:nsid w:val="1FBE66C7"/>
    <w:multiLevelType w:val="hybridMultilevel"/>
    <w:tmpl w:val="63D42E12"/>
    <w:lvl w:ilvl="0" w:tplc="21F06670">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3" w15:restartNumberingAfterBreak="0">
    <w:nsid w:val="1FED0811"/>
    <w:multiLevelType w:val="hybridMultilevel"/>
    <w:tmpl w:val="514055DC"/>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4" w15:restartNumberingAfterBreak="0">
    <w:nsid w:val="2052148E"/>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5" w15:restartNumberingAfterBreak="0">
    <w:nsid w:val="20B31BA1"/>
    <w:multiLevelType w:val="hybridMultilevel"/>
    <w:tmpl w:val="33E2E37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06" w15:restartNumberingAfterBreak="0">
    <w:nsid w:val="20CF5A3A"/>
    <w:multiLevelType w:val="hybridMultilevel"/>
    <w:tmpl w:val="7884052A"/>
    <w:lvl w:ilvl="0" w:tplc="0407000F">
      <w:start w:val="1"/>
      <w:numFmt w:val="decimal"/>
      <w:lvlText w:val="%1."/>
      <w:lvlJc w:val="left"/>
      <w:pPr>
        <w:tabs>
          <w:tab w:val="num" w:pos="757"/>
        </w:tabs>
        <w:ind w:left="757" w:hanging="360"/>
      </w:pPr>
    </w:lvl>
    <w:lvl w:ilvl="1" w:tplc="04070019">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207" w15:restartNumberingAfterBreak="0">
    <w:nsid w:val="20E3592E"/>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8"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21C0007D"/>
    <w:multiLevelType w:val="hybridMultilevel"/>
    <w:tmpl w:val="B1B60F8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0" w15:restartNumberingAfterBreak="0">
    <w:nsid w:val="22345A8A"/>
    <w:multiLevelType w:val="hybridMultilevel"/>
    <w:tmpl w:val="7ACED43E"/>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1" w15:restartNumberingAfterBreak="0">
    <w:nsid w:val="226B0ADA"/>
    <w:multiLevelType w:val="hybridMultilevel"/>
    <w:tmpl w:val="F99C89D6"/>
    <w:lvl w:ilvl="0" w:tplc="D3805F6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2" w15:restartNumberingAfterBreak="0">
    <w:nsid w:val="227A6838"/>
    <w:multiLevelType w:val="hybridMultilevel"/>
    <w:tmpl w:val="D018C48C"/>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213" w15:restartNumberingAfterBreak="0">
    <w:nsid w:val="22A30B95"/>
    <w:multiLevelType w:val="hybridMultilevel"/>
    <w:tmpl w:val="056C7684"/>
    <w:lvl w:ilvl="0" w:tplc="0809000F">
      <w:start w:val="1"/>
      <w:numFmt w:val="decimal"/>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4" w15:restartNumberingAfterBreak="0">
    <w:nsid w:val="22B77716"/>
    <w:multiLevelType w:val="hybridMultilevel"/>
    <w:tmpl w:val="D4A2C95E"/>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5" w15:restartNumberingAfterBreak="0">
    <w:nsid w:val="22CF1681"/>
    <w:multiLevelType w:val="hybridMultilevel"/>
    <w:tmpl w:val="F4D2B63A"/>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16" w15:restartNumberingAfterBreak="0">
    <w:nsid w:val="22D21AE1"/>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7" w15:restartNumberingAfterBreak="0">
    <w:nsid w:val="22E84B3F"/>
    <w:multiLevelType w:val="hybridMultilevel"/>
    <w:tmpl w:val="0384439C"/>
    <w:lvl w:ilvl="0" w:tplc="936E81B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8" w15:restartNumberingAfterBreak="0">
    <w:nsid w:val="231940A4"/>
    <w:multiLevelType w:val="hybridMultilevel"/>
    <w:tmpl w:val="12B0282A"/>
    <w:lvl w:ilvl="0" w:tplc="0DAAA6A2">
      <w:start w:val="1"/>
      <w:numFmt w:val="lowerLetter"/>
      <w:lvlText w:val="%1."/>
      <w:lvlJc w:val="left"/>
      <w:pPr>
        <w:tabs>
          <w:tab w:val="num" w:pos="1260"/>
        </w:tabs>
        <w:ind w:left="1260" w:hanging="360"/>
      </w:pPr>
      <w:rPr>
        <w:rFonts w:hint="default"/>
      </w:rPr>
    </w:lvl>
    <w:lvl w:ilvl="1" w:tplc="04070019" w:tentative="1">
      <w:start w:val="1"/>
      <w:numFmt w:val="lowerLetter"/>
      <w:lvlText w:val="%2."/>
      <w:lvlJc w:val="left"/>
      <w:pPr>
        <w:tabs>
          <w:tab w:val="num" w:pos="1943"/>
        </w:tabs>
        <w:ind w:left="1943" w:hanging="360"/>
      </w:pPr>
    </w:lvl>
    <w:lvl w:ilvl="2" w:tplc="0407001B" w:tentative="1">
      <w:start w:val="1"/>
      <w:numFmt w:val="lowerRoman"/>
      <w:lvlText w:val="%3."/>
      <w:lvlJc w:val="right"/>
      <w:pPr>
        <w:tabs>
          <w:tab w:val="num" w:pos="2663"/>
        </w:tabs>
        <w:ind w:left="2663" w:hanging="180"/>
      </w:pPr>
    </w:lvl>
    <w:lvl w:ilvl="3" w:tplc="0407000F" w:tentative="1">
      <w:start w:val="1"/>
      <w:numFmt w:val="decimal"/>
      <w:lvlText w:val="%4."/>
      <w:lvlJc w:val="left"/>
      <w:pPr>
        <w:tabs>
          <w:tab w:val="num" w:pos="3383"/>
        </w:tabs>
        <w:ind w:left="3383" w:hanging="360"/>
      </w:pPr>
    </w:lvl>
    <w:lvl w:ilvl="4" w:tplc="04070019" w:tentative="1">
      <w:start w:val="1"/>
      <w:numFmt w:val="lowerLetter"/>
      <w:lvlText w:val="%5."/>
      <w:lvlJc w:val="left"/>
      <w:pPr>
        <w:tabs>
          <w:tab w:val="num" w:pos="4103"/>
        </w:tabs>
        <w:ind w:left="4103" w:hanging="360"/>
      </w:pPr>
    </w:lvl>
    <w:lvl w:ilvl="5" w:tplc="0407001B" w:tentative="1">
      <w:start w:val="1"/>
      <w:numFmt w:val="lowerRoman"/>
      <w:lvlText w:val="%6."/>
      <w:lvlJc w:val="right"/>
      <w:pPr>
        <w:tabs>
          <w:tab w:val="num" w:pos="4823"/>
        </w:tabs>
        <w:ind w:left="4823" w:hanging="180"/>
      </w:pPr>
    </w:lvl>
    <w:lvl w:ilvl="6" w:tplc="0407000F" w:tentative="1">
      <w:start w:val="1"/>
      <w:numFmt w:val="decimal"/>
      <w:lvlText w:val="%7."/>
      <w:lvlJc w:val="left"/>
      <w:pPr>
        <w:tabs>
          <w:tab w:val="num" w:pos="5543"/>
        </w:tabs>
        <w:ind w:left="5543" w:hanging="360"/>
      </w:pPr>
    </w:lvl>
    <w:lvl w:ilvl="7" w:tplc="04070019" w:tentative="1">
      <w:start w:val="1"/>
      <w:numFmt w:val="lowerLetter"/>
      <w:lvlText w:val="%8."/>
      <w:lvlJc w:val="left"/>
      <w:pPr>
        <w:tabs>
          <w:tab w:val="num" w:pos="6263"/>
        </w:tabs>
        <w:ind w:left="6263" w:hanging="360"/>
      </w:pPr>
    </w:lvl>
    <w:lvl w:ilvl="8" w:tplc="0407001B" w:tentative="1">
      <w:start w:val="1"/>
      <w:numFmt w:val="lowerRoman"/>
      <w:lvlText w:val="%9."/>
      <w:lvlJc w:val="right"/>
      <w:pPr>
        <w:tabs>
          <w:tab w:val="num" w:pos="6983"/>
        </w:tabs>
        <w:ind w:left="6983" w:hanging="180"/>
      </w:pPr>
    </w:lvl>
  </w:abstractNum>
  <w:abstractNum w:abstractNumId="219" w15:restartNumberingAfterBreak="0">
    <w:nsid w:val="232E60BA"/>
    <w:multiLevelType w:val="hybridMultilevel"/>
    <w:tmpl w:val="0E0AD522"/>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0" w15:restartNumberingAfterBreak="0">
    <w:nsid w:val="235E16BE"/>
    <w:multiLevelType w:val="hybridMultilevel"/>
    <w:tmpl w:val="536814AE"/>
    <w:lvl w:ilvl="0" w:tplc="0DAAA6A2">
      <w:start w:val="1"/>
      <w:numFmt w:val="lowerLetter"/>
      <w:lvlText w:val="%1."/>
      <w:lvlJc w:val="left"/>
      <w:pPr>
        <w:tabs>
          <w:tab w:val="num" w:pos="1494"/>
        </w:tabs>
        <w:ind w:left="1494" w:hanging="360"/>
      </w:pPr>
      <w:rPr>
        <w:rFonts w:hint="default"/>
      </w:rPr>
    </w:lvl>
    <w:lvl w:ilvl="1" w:tplc="04070019" w:tentative="1">
      <w:start w:val="1"/>
      <w:numFmt w:val="lowerLetter"/>
      <w:lvlText w:val="%2."/>
      <w:lvlJc w:val="left"/>
      <w:pPr>
        <w:tabs>
          <w:tab w:val="num" w:pos="2177"/>
        </w:tabs>
        <w:ind w:left="2177" w:hanging="360"/>
      </w:pPr>
    </w:lvl>
    <w:lvl w:ilvl="2" w:tplc="0407001B" w:tentative="1">
      <w:start w:val="1"/>
      <w:numFmt w:val="lowerRoman"/>
      <w:lvlText w:val="%3."/>
      <w:lvlJc w:val="right"/>
      <w:pPr>
        <w:tabs>
          <w:tab w:val="num" w:pos="2897"/>
        </w:tabs>
        <w:ind w:left="2897" w:hanging="180"/>
      </w:pPr>
    </w:lvl>
    <w:lvl w:ilvl="3" w:tplc="0407000F" w:tentative="1">
      <w:start w:val="1"/>
      <w:numFmt w:val="decimal"/>
      <w:lvlText w:val="%4."/>
      <w:lvlJc w:val="left"/>
      <w:pPr>
        <w:tabs>
          <w:tab w:val="num" w:pos="3617"/>
        </w:tabs>
        <w:ind w:left="3617" w:hanging="360"/>
      </w:pPr>
    </w:lvl>
    <w:lvl w:ilvl="4" w:tplc="04070019" w:tentative="1">
      <w:start w:val="1"/>
      <w:numFmt w:val="lowerLetter"/>
      <w:lvlText w:val="%5."/>
      <w:lvlJc w:val="left"/>
      <w:pPr>
        <w:tabs>
          <w:tab w:val="num" w:pos="4337"/>
        </w:tabs>
        <w:ind w:left="4337" w:hanging="360"/>
      </w:pPr>
    </w:lvl>
    <w:lvl w:ilvl="5" w:tplc="0407001B" w:tentative="1">
      <w:start w:val="1"/>
      <w:numFmt w:val="lowerRoman"/>
      <w:lvlText w:val="%6."/>
      <w:lvlJc w:val="right"/>
      <w:pPr>
        <w:tabs>
          <w:tab w:val="num" w:pos="5057"/>
        </w:tabs>
        <w:ind w:left="5057" w:hanging="180"/>
      </w:pPr>
    </w:lvl>
    <w:lvl w:ilvl="6" w:tplc="0407000F" w:tentative="1">
      <w:start w:val="1"/>
      <w:numFmt w:val="decimal"/>
      <w:lvlText w:val="%7."/>
      <w:lvlJc w:val="left"/>
      <w:pPr>
        <w:tabs>
          <w:tab w:val="num" w:pos="5777"/>
        </w:tabs>
        <w:ind w:left="5777" w:hanging="360"/>
      </w:pPr>
    </w:lvl>
    <w:lvl w:ilvl="7" w:tplc="04070019" w:tentative="1">
      <w:start w:val="1"/>
      <w:numFmt w:val="lowerLetter"/>
      <w:lvlText w:val="%8."/>
      <w:lvlJc w:val="left"/>
      <w:pPr>
        <w:tabs>
          <w:tab w:val="num" w:pos="6497"/>
        </w:tabs>
        <w:ind w:left="6497" w:hanging="360"/>
      </w:pPr>
    </w:lvl>
    <w:lvl w:ilvl="8" w:tplc="0407001B" w:tentative="1">
      <w:start w:val="1"/>
      <w:numFmt w:val="lowerRoman"/>
      <w:lvlText w:val="%9."/>
      <w:lvlJc w:val="right"/>
      <w:pPr>
        <w:tabs>
          <w:tab w:val="num" w:pos="7217"/>
        </w:tabs>
        <w:ind w:left="7217" w:hanging="180"/>
      </w:pPr>
    </w:lvl>
  </w:abstractNum>
  <w:abstractNum w:abstractNumId="221" w15:restartNumberingAfterBreak="0">
    <w:nsid w:val="23996F0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2"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223" w15:restartNumberingAfterBreak="0">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4" w15:restartNumberingAfterBreak="0">
    <w:nsid w:val="24C72E56"/>
    <w:multiLevelType w:val="hybridMultilevel"/>
    <w:tmpl w:val="9F34271A"/>
    <w:lvl w:ilvl="0" w:tplc="08090019">
      <w:start w:val="1"/>
      <w:numFmt w:val="lowerLetter"/>
      <w:lvlText w:val="%1."/>
      <w:lvlJc w:val="left"/>
      <w:pPr>
        <w:ind w:left="1565" w:hanging="360"/>
      </w:pPr>
    </w:lvl>
    <w:lvl w:ilvl="1" w:tplc="FFFFFFFF">
      <w:start w:val="5"/>
      <w:numFmt w:val="bullet"/>
      <w:lvlText w:val="–"/>
      <w:lvlJc w:val="left"/>
      <w:pPr>
        <w:ind w:left="2285" w:hanging="360"/>
      </w:pPr>
      <w:rPr>
        <w:rFonts w:ascii="Times New Roman" w:eastAsia="Times New Roman" w:hAnsi="Times New Roman" w:hint="default"/>
      </w:rPr>
    </w:lvl>
    <w:lvl w:ilvl="2" w:tplc="0809001B" w:tentative="1">
      <w:start w:val="1"/>
      <w:numFmt w:val="lowerRoman"/>
      <w:lvlText w:val="%3."/>
      <w:lvlJc w:val="right"/>
      <w:pPr>
        <w:ind w:left="3005" w:hanging="180"/>
      </w:pPr>
    </w:lvl>
    <w:lvl w:ilvl="3" w:tplc="0809000F" w:tentative="1">
      <w:start w:val="1"/>
      <w:numFmt w:val="decimal"/>
      <w:lvlText w:val="%4."/>
      <w:lvlJc w:val="left"/>
      <w:pPr>
        <w:ind w:left="3725" w:hanging="360"/>
      </w:pPr>
    </w:lvl>
    <w:lvl w:ilvl="4" w:tplc="08090019" w:tentative="1">
      <w:start w:val="1"/>
      <w:numFmt w:val="lowerLetter"/>
      <w:lvlText w:val="%5."/>
      <w:lvlJc w:val="left"/>
      <w:pPr>
        <w:ind w:left="4445" w:hanging="360"/>
      </w:pPr>
    </w:lvl>
    <w:lvl w:ilvl="5" w:tplc="0809001B" w:tentative="1">
      <w:start w:val="1"/>
      <w:numFmt w:val="lowerRoman"/>
      <w:lvlText w:val="%6."/>
      <w:lvlJc w:val="right"/>
      <w:pPr>
        <w:ind w:left="5165" w:hanging="180"/>
      </w:pPr>
    </w:lvl>
    <w:lvl w:ilvl="6" w:tplc="0809000F" w:tentative="1">
      <w:start w:val="1"/>
      <w:numFmt w:val="decimal"/>
      <w:lvlText w:val="%7."/>
      <w:lvlJc w:val="left"/>
      <w:pPr>
        <w:ind w:left="5885" w:hanging="360"/>
      </w:pPr>
    </w:lvl>
    <w:lvl w:ilvl="7" w:tplc="08090019" w:tentative="1">
      <w:start w:val="1"/>
      <w:numFmt w:val="lowerLetter"/>
      <w:lvlText w:val="%8."/>
      <w:lvlJc w:val="left"/>
      <w:pPr>
        <w:ind w:left="6605" w:hanging="360"/>
      </w:pPr>
    </w:lvl>
    <w:lvl w:ilvl="8" w:tplc="0809001B" w:tentative="1">
      <w:start w:val="1"/>
      <w:numFmt w:val="lowerRoman"/>
      <w:lvlText w:val="%9."/>
      <w:lvlJc w:val="right"/>
      <w:pPr>
        <w:ind w:left="7325" w:hanging="180"/>
      </w:pPr>
    </w:lvl>
  </w:abstractNum>
  <w:abstractNum w:abstractNumId="225" w15:restartNumberingAfterBreak="0">
    <w:nsid w:val="250F70B2"/>
    <w:multiLevelType w:val="hybridMultilevel"/>
    <w:tmpl w:val="6F20BBF0"/>
    <w:lvl w:ilvl="0" w:tplc="0DAAA6A2">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6" w15:restartNumberingAfterBreak="0">
    <w:nsid w:val="25252D94"/>
    <w:multiLevelType w:val="hybridMultilevel"/>
    <w:tmpl w:val="990E50A2"/>
    <w:lvl w:ilvl="0" w:tplc="BDC2685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7" w15:restartNumberingAfterBreak="0">
    <w:nsid w:val="25346D37"/>
    <w:multiLevelType w:val="hybridMultilevel"/>
    <w:tmpl w:val="65CCDE6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8" w15:restartNumberingAfterBreak="0">
    <w:nsid w:val="25474327"/>
    <w:multiLevelType w:val="hybridMultilevel"/>
    <w:tmpl w:val="E078FF98"/>
    <w:lvl w:ilvl="0" w:tplc="5E9A9D00">
      <w:start w:val="1"/>
      <w:numFmt w:val="lowerLetter"/>
      <w:lvlText w:val="%1."/>
      <w:lvlJc w:val="left"/>
      <w:pPr>
        <w:tabs>
          <w:tab w:val="num" w:pos="1514"/>
        </w:tabs>
        <w:ind w:left="1514" w:hanging="360"/>
      </w:pPr>
      <w:rPr>
        <w:rFonts w:hint="default"/>
      </w:rPr>
    </w:lvl>
    <w:lvl w:ilvl="1" w:tplc="04070019" w:tentative="1">
      <w:start w:val="1"/>
      <w:numFmt w:val="lowerLetter"/>
      <w:lvlText w:val="%2."/>
      <w:lvlJc w:val="left"/>
      <w:pPr>
        <w:tabs>
          <w:tab w:val="num" w:pos="2194"/>
        </w:tabs>
        <w:ind w:left="2194" w:hanging="360"/>
      </w:pPr>
    </w:lvl>
    <w:lvl w:ilvl="2" w:tplc="0407001B" w:tentative="1">
      <w:start w:val="1"/>
      <w:numFmt w:val="lowerRoman"/>
      <w:lvlText w:val="%3."/>
      <w:lvlJc w:val="right"/>
      <w:pPr>
        <w:tabs>
          <w:tab w:val="num" w:pos="2914"/>
        </w:tabs>
        <w:ind w:left="2914" w:hanging="180"/>
      </w:pPr>
    </w:lvl>
    <w:lvl w:ilvl="3" w:tplc="0407000F" w:tentative="1">
      <w:start w:val="1"/>
      <w:numFmt w:val="decimal"/>
      <w:lvlText w:val="%4."/>
      <w:lvlJc w:val="left"/>
      <w:pPr>
        <w:tabs>
          <w:tab w:val="num" w:pos="3634"/>
        </w:tabs>
        <w:ind w:left="3634" w:hanging="360"/>
      </w:pPr>
    </w:lvl>
    <w:lvl w:ilvl="4" w:tplc="04070019" w:tentative="1">
      <w:start w:val="1"/>
      <w:numFmt w:val="lowerLetter"/>
      <w:lvlText w:val="%5."/>
      <w:lvlJc w:val="left"/>
      <w:pPr>
        <w:tabs>
          <w:tab w:val="num" w:pos="4354"/>
        </w:tabs>
        <w:ind w:left="4354" w:hanging="360"/>
      </w:pPr>
    </w:lvl>
    <w:lvl w:ilvl="5" w:tplc="0407001B" w:tentative="1">
      <w:start w:val="1"/>
      <w:numFmt w:val="lowerRoman"/>
      <w:lvlText w:val="%6."/>
      <w:lvlJc w:val="right"/>
      <w:pPr>
        <w:tabs>
          <w:tab w:val="num" w:pos="5074"/>
        </w:tabs>
        <w:ind w:left="5074" w:hanging="180"/>
      </w:pPr>
    </w:lvl>
    <w:lvl w:ilvl="6" w:tplc="0407000F" w:tentative="1">
      <w:start w:val="1"/>
      <w:numFmt w:val="decimal"/>
      <w:lvlText w:val="%7."/>
      <w:lvlJc w:val="left"/>
      <w:pPr>
        <w:tabs>
          <w:tab w:val="num" w:pos="5794"/>
        </w:tabs>
        <w:ind w:left="5794" w:hanging="360"/>
      </w:pPr>
    </w:lvl>
    <w:lvl w:ilvl="7" w:tplc="04070019" w:tentative="1">
      <w:start w:val="1"/>
      <w:numFmt w:val="lowerLetter"/>
      <w:lvlText w:val="%8."/>
      <w:lvlJc w:val="left"/>
      <w:pPr>
        <w:tabs>
          <w:tab w:val="num" w:pos="6514"/>
        </w:tabs>
        <w:ind w:left="6514" w:hanging="360"/>
      </w:pPr>
    </w:lvl>
    <w:lvl w:ilvl="8" w:tplc="0407001B" w:tentative="1">
      <w:start w:val="1"/>
      <w:numFmt w:val="lowerRoman"/>
      <w:lvlText w:val="%9."/>
      <w:lvlJc w:val="right"/>
      <w:pPr>
        <w:tabs>
          <w:tab w:val="num" w:pos="7234"/>
        </w:tabs>
        <w:ind w:left="7234" w:hanging="180"/>
      </w:pPr>
    </w:lvl>
  </w:abstractNum>
  <w:abstractNum w:abstractNumId="229" w15:restartNumberingAfterBreak="0">
    <w:nsid w:val="2567280D"/>
    <w:multiLevelType w:val="hybridMultilevel"/>
    <w:tmpl w:val="93E42CB8"/>
    <w:lvl w:ilvl="0" w:tplc="FFFFFFFF">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0" w15:restartNumberingAfterBreak="0">
    <w:nsid w:val="256836CF"/>
    <w:multiLevelType w:val="hybridMultilevel"/>
    <w:tmpl w:val="BA7233C8"/>
    <w:lvl w:ilvl="0" w:tplc="758C0DAE">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1" w15:restartNumberingAfterBreak="0">
    <w:nsid w:val="25904A15"/>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2" w15:restartNumberingAfterBreak="0">
    <w:nsid w:val="25FA23C0"/>
    <w:multiLevelType w:val="hybridMultilevel"/>
    <w:tmpl w:val="69EE3372"/>
    <w:lvl w:ilvl="0" w:tplc="C01C8F44">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33" w15:restartNumberingAfterBreak="0">
    <w:nsid w:val="26472A4F"/>
    <w:multiLevelType w:val="hybridMultilevel"/>
    <w:tmpl w:val="A9EC66FE"/>
    <w:lvl w:ilvl="0" w:tplc="4168B3A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4" w15:restartNumberingAfterBreak="0">
    <w:nsid w:val="266B191E"/>
    <w:multiLevelType w:val="hybridMultilevel"/>
    <w:tmpl w:val="B85C593C"/>
    <w:lvl w:ilvl="0" w:tplc="04070019">
      <w:start w:val="1"/>
      <w:numFmt w:val="lowerLetter"/>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35" w15:restartNumberingAfterBreak="0">
    <w:nsid w:val="26A83B6C"/>
    <w:multiLevelType w:val="hybridMultilevel"/>
    <w:tmpl w:val="B1D25D42"/>
    <w:lvl w:ilvl="0" w:tplc="FFFFFFFF">
      <w:start w:val="1"/>
      <w:numFmt w:val="decimal"/>
      <w:lvlText w:val="%1."/>
      <w:lvlJc w:val="left"/>
      <w:pPr>
        <w:tabs>
          <w:tab w:val="num" w:pos="760"/>
        </w:tabs>
        <w:ind w:left="760" w:hanging="360"/>
      </w:pPr>
      <w:rPr>
        <w:rFonts w:hint="default"/>
      </w:r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236" w15:restartNumberingAfterBreak="0">
    <w:nsid w:val="26CA3B56"/>
    <w:multiLevelType w:val="hybridMultilevel"/>
    <w:tmpl w:val="167E2D1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7"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8" w15:restartNumberingAfterBreak="0">
    <w:nsid w:val="273B4A2A"/>
    <w:multiLevelType w:val="hybridMultilevel"/>
    <w:tmpl w:val="FB4C346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39" w15:restartNumberingAfterBreak="0">
    <w:nsid w:val="278009E1"/>
    <w:multiLevelType w:val="hybridMultilevel"/>
    <w:tmpl w:val="535C864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0" w15:restartNumberingAfterBreak="0">
    <w:nsid w:val="27A802DB"/>
    <w:multiLevelType w:val="hybridMultilevel"/>
    <w:tmpl w:val="32D45164"/>
    <w:lvl w:ilvl="0" w:tplc="AFFE1ED8">
      <w:start w:val="1"/>
      <w:numFmt w:val="lowerLetter"/>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1"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lvlText w:val="%1.%2.%3.%4"/>
      <w:lvlJc w:val="left"/>
      <w:pPr>
        <w:tabs>
          <w:tab w:val="num" w:pos="1361"/>
        </w:tabs>
        <w:ind w:left="0" w:firstLine="0"/>
      </w:pPr>
      <w:rPr>
        <w:rFonts w:ascii="Times New Roman" w:hAnsi="Times New Roman" w:cs="Times New Roman" w:hint="default"/>
        <w:b/>
        <w:i w:val="0"/>
        <w:sz w:val="20"/>
      </w:rPr>
    </w:lvl>
    <w:lvl w:ilvl="4">
      <w:start w:val="1"/>
      <w:numFmt w:val="decimal"/>
      <w:lvlText w:val="%1.%2.%3.%4.%5"/>
      <w:lvlJc w:val="left"/>
      <w:pPr>
        <w:tabs>
          <w:tab w:val="num" w:pos="936"/>
        </w:tabs>
        <w:ind w:left="0" w:firstLine="0"/>
      </w:pPr>
      <w:rPr>
        <w:rFonts w:ascii="Times New Roman" w:hAnsi="Times New Roman" w:cs="Times New Roman" w:hint="default"/>
        <w:b/>
        <w:i w:val="0"/>
        <w:sz w:val="20"/>
      </w:rPr>
    </w:lvl>
    <w:lvl w:ilvl="5">
      <w:start w:val="1"/>
      <w:numFmt w:val="decimal"/>
      <w:lvlText w:val="%1.%2.%3.%4.%5.%6"/>
      <w:lvlJc w:val="left"/>
      <w:pPr>
        <w:tabs>
          <w:tab w:val="num" w:pos="794"/>
        </w:tabs>
        <w:ind w:left="0" w:firstLine="0"/>
      </w:pPr>
      <w:rPr>
        <w:rFonts w:ascii="Times New Roman" w:hAnsi="Times New Roman" w:cs="Times New Roman" w:hint="default"/>
        <w:b/>
        <w:i w:val="0"/>
      </w:rPr>
    </w:lvl>
    <w:lvl w:ilvl="6">
      <w:start w:val="1"/>
      <w:numFmt w:val="decimal"/>
      <w:lvlText w:val="%1.%2.%3.%4.%5.%6.%7"/>
      <w:lvlJc w:val="left"/>
      <w:pPr>
        <w:tabs>
          <w:tab w:val="num" w:pos="794"/>
        </w:tabs>
        <w:ind w:left="0" w:firstLine="0"/>
      </w:pPr>
      <w:rPr>
        <w:rFonts w:ascii="Times New Roman" w:hAnsi="Times New Roman" w:cs="Times New Roman" w:hint="default"/>
        <w:b/>
        <w:i w:val="0"/>
        <w:sz w:val="20"/>
      </w:rPr>
    </w:lvl>
    <w:lvl w:ilvl="7">
      <w:start w:val="1"/>
      <w:numFmt w:val="decimal"/>
      <w:lvlText w:val="%1.%2.%3.%4.%5.%6.%7.%8"/>
      <w:lvlJc w:val="left"/>
      <w:pPr>
        <w:tabs>
          <w:tab w:val="num" w:pos="794"/>
        </w:tabs>
        <w:ind w:left="0" w:firstLine="0"/>
      </w:pPr>
      <w:rPr>
        <w:rFonts w:ascii="Times New Roman" w:hAnsi="Times New Roman" w:cs="Times New Roman" w:hint="default"/>
        <w:b/>
        <w:i w:val="0"/>
      </w:rPr>
    </w:lvl>
    <w:lvl w:ilvl="8">
      <w:start w:val="1"/>
      <w:numFmt w:val="decimal"/>
      <w:lvlText w:val="%1.%2.%3.%4.%5.%6.%7.%8.%9"/>
      <w:lvlJc w:val="left"/>
      <w:pPr>
        <w:tabs>
          <w:tab w:val="num" w:pos="794"/>
        </w:tabs>
        <w:ind w:left="0" w:firstLine="0"/>
      </w:pPr>
      <w:rPr>
        <w:rFonts w:ascii="Times New Roman" w:hAnsi="Times New Roman" w:cs="Times New Roman" w:hint="default"/>
        <w:b/>
        <w:i w:val="0"/>
        <w:sz w:val="20"/>
      </w:rPr>
    </w:lvl>
  </w:abstractNum>
  <w:abstractNum w:abstractNumId="242" w15:restartNumberingAfterBreak="0">
    <w:nsid w:val="280F7420"/>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3" w15:restartNumberingAfterBreak="0">
    <w:nsid w:val="281B5BA5"/>
    <w:multiLevelType w:val="hybridMultilevel"/>
    <w:tmpl w:val="1C08ACDA"/>
    <w:lvl w:ilvl="0" w:tplc="4336DF7A">
      <w:start w:val="1"/>
      <w:numFmt w:val="decimal"/>
      <w:lvlText w:val="(%1)"/>
      <w:lvlJc w:val="left"/>
      <w:pPr>
        <w:tabs>
          <w:tab w:val="num" w:pos="1911"/>
        </w:tabs>
        <w:ind w:left="1911" w:hanging="360"/>
      </w:pPr>
      <w:rPr>
        <w:rFonts w:hint="default"/>
      </w:r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44" w15:restartNumberingAfterBreak="0">
    <w:nsid w:val="289A573B"/>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5"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246" w15:restartNumberingAfterBreak="0">
    <w:nsid w:val="28FF056F"/>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247" w15:restartNumberingAfterBreak="0">
    <w:nsid w:val="290028B2"/>
    <w:multiLevelType w:val="hybridMultilevel"/>
    <w:tmpl w:val="D66A5E5E"/>
    <w:lvl w:ilvl="0" w:tplc="FFFFFFFF">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FFFFFFFF">
      <w:start w:val="1"/>
      <w:numFmt w:val="bullet"/>
      <w:lvlText w:val="o"/>
      <w:lvlJc w:val="left"/>
      <w:pPr>
        <w:tabs>
          <w:tab w:val="num" w:pos="2232"/>
        </w:tabs>
        <w:ind w:left="2232" w:hanging="360"/>
      </w:pPr>
      <w:rPr>
        <w:rFonts w:ascii="Courier New" w:hAnsi="Courier New" w:cs="Courier New" w:hint="default"/>
      </w:rPr>
    </w:lvl>
    <w:lvl w:ilvl="2" w:tplc="FFFFFFFF" w:tentative="1">
      <w:start w:val="1"/>
      <w:numFmt w:val="bullet"/>
      <w:lvlText w:val=""/>
      <w:lvlJc w:val="left"/>
      <w:pPr>
        <w:tabs>
          <w:tab w:val="num" w:pos="2952"/>
        </w:tabs>
        <w:ind w:left="2952" w:hanging="360"/>
      </w:pPr>
      <w:rPr>
        <w:rFonts w:ascii="Wingdings" w:hAnsi="Wingdings" w:hint="default"/>
      </w:rPr>
    </w:lvl>
    <w:lvl w:ilvl="3" w:tplc="FFFFFFFF" w:tentative="1">
      <w:start w:val="1"/>
      <w:numFmt w:val="bullet"/>
      <w:lvlText w:val=""/>
      <w:lvlJc w:val="left"/>
      <w:pPr>
        <w:tabs>
          <w:tab w:val="num" w:pos="3672"/>
        </w:tabs>
        <w:ind w:left="3672" w:hanging="360"/>
      </w:pPr>
      <w:rPr>
        <w:rFonts w:ascii="Symbol" w:hAnsi="Symbol" w:hint="default"/>
      </w:rPr>
    </w:lvl>
    <w:lvl w:ilvl="4" w:tplc="FFFFFFFF" w:tentative="1">
      <w:start w:val="1"/>
      <w:numFmt w:val="bullet"/>
      <w:lvlText w:val="o"/>
      <w:lvlJc w:val="left"/>
      <w:pPr>
        <w:tabs>
          <w:tab w:val="num" w:pos="4392"/>
        </w:tabs>
        <w:ind w:left="4392" w:hanging="360"/>
      </w:pPr>
      <w:rPr>
        <w:rFonts w:ascii="Courier New" w:hAnsi="Courier New" w:cs="Courier New" w:hint="default"/>
      </w:rPr>
    </w:lvl>
    <w:lvl w:ilvl="5" w:tplc="FFFFFFFF">
      <w:start w:val="1"/>
      <w:numFmt w:val="bullet"/>
      <w:lvlText w:val=""/>
      <w:lvlJc w:val="left"/>
      <w:pPr>
        <w:tabs>
          <w:tab w:val="num" w:pos="5112"/>
        </w:tabs>
        <w:ind w:left="5112" w:hanging="360"/>
      </w:pPr>
      <w:rPr>
        <w:rFonts w:ascii="Wingdings" w:hAnsi="Wingdings" w:hint="default"/>
      </w:rPr>
    </w:lvl>
    <w:lvl w:ilvl="6" w:tplc="FFFFFFFF" w:tentative="1">
      <w:start w:val="1"/>
      <w:numFmt w:val="bullet"/>
      <w:lvlText w:val=""/>
      <w:lvlJc w:val="left"/>
      <w:pPr>
        <w:tabs>
          <w:tab w:val="num" w:pos="5832"/>
        </w:tabs>
        <w:ind w:left="5832" w:hanging="360"/>
      </w:pPr>
      <w:rPr>
        <w:rFonts w:ascii="Symbol" w:hAnsi="Symbol" w:hint="default"/>
      </w:rPr>
    </w:lvl>
    <w:lvl w:ilvl="7" w:tplc="FFFFFFFF" w:tentative="1">
      <w:start w:val="1"/>
      <w:numFmt w:val="bullet"/>
      <w:lvlText w:val="o"/>
      <w:lvlJc w:val="left"/>
      <w:pPr>
        <w:tabs>
          <w:tab w:val="num" w:pos="6552"/>
        </w:tabs>
        <w:ind w:left="6552" w:hanging="360"/>
      </w:pPr>
      <w:rPr>
        <w:rFonts w:ascii="Courier New" w:hAnsi="Courier New" w:cs="Courier New" w:hint="default"/>
      </w:rPr>
    </w:lvl>
    <w:lvl w:ilvl="8" w:tplc="FFFFFFFF" w:tentative="1">
      <w:start w:val="1"/>
      <w:numFmt w:val="bullet"/>
      <w:lvlText w:val=""/>
      <w:lvlJc w:val="left"/>
      <w:pPr>
        <w:tabs>
          <w:tab w:val="num" w:pos="7272"/>
        </w:tabs>
        <w:ind w:left="7272" w:hanging="360"/>
      </w:pPr>
      <w:rPr>
        <w:rFonts w:ascii="Wingdings" w:hAnsi="Wingdings" w:hint="default"/>
      </w:rPr>
    </w:lvl>
  </w:abstractNum>
  <w:abstractNum w:abstractNumId="248" w15:restartNumberingAfterBreak="0">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9" w15:restartNumberingAfterBreak="0">
    <w:nsid w:val="298B736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0" w15:restartNumberingAfterBreak="0">
    <w:nsid w:val="29DE5259"/>
    <w:multiLevelType w:val="hybridMultilevel"/>
    <w:tmpl w:val="C3AC33E0"/>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1" w15:restartNumberingAfterBreak="0">
    <w:nsid w:val="2A18082B"/>
    <w:multiLevelType w:val="hybridMultilevel"/>
    <w:tmpl w:val="FB3CB154"/>
    <w:lvl w:ilvl="0" w:tplc="7B54E1E4">
      <w:start w:val="1"/>
      <w:numFmt w:val="decimal"/>
      <w:lvlText w:val="%1."/>
      <w:lvlJc w:val="left"/>
      <w:pPr>
        <w:tabs>
          <w:tab w:val="num" w:pos="360"/>
        </w:tabs>
        <w:ind w:left="360" w:hanging="360"/>
      </w:pPr>
      <w:rPr>
        <w:rFonts w:hint="default"/>
      </w:rPr>
    </w:lvl>
    <w:lvl w:ilvl="1" w:tplc="70CCE13A">
      <w:start w:val="1"/>
      <w:numFmt w:val="bullet"/>
      <w:lvlText w:val="o"/>
      <w:lvlJc w:val="left"/>
      <w:pPr>
        <w:tabs>
          <w:tab w:val="num" w:pos="1080"/>
        </w:tabs>
        <w:ind w:left="1080" w:hanging="360"/>
      </w:pPr>
      <w:rPr>
        <w:rFonts w:ascii="Courier New" w:hAnsi="Courier New" w:cs="Courier New" w:hint="default"/>
      </w:rPr>
    </w:lvl>
    <w:lvl w:ilvl="2" w:tplc="0D26D47A" w:tentative="1">
      <w:start w:val="1"/>
      <w:numFmt w:val="bullet"/>
      <w:lvlText w:val=""/>
      <w:lvlJc w:val="left"/>
      <w:pPr>
        <w:tabs>
          <w:tab w:val="num" w:pos="1800"/>
        </w:tabs>
        <w:ind w:left="1800" w:hanging="360"/>
      </w:pPr>
      <w:rPr>
        <w:rFonts w:ascii="Wingdings" w:hAnsi="Wingdings" w:hint="default"/>
      </w:rPr>
    </w:lvl>
    <w:lvl w:ilvl="3" w:tplc="D9007434" w:tentative="1">
      <w:start w:val="1"/>
      <w:numFmt w:val="bullet"/>
      <w:lvlText w:val=""/>
      <w:lvlJc w:val="left"/>
      <w:pPr>
        <w:tabs>
          <w:tab w:val="num" w:pos="2520"/>
        </w:tabs>
        <w:ind w:left="2520" w:hanging="360"/>
      </w:pPr>
      <w:rPr>
        <w:rFonts w:ascii="Symbol" w:hAnsi="Symbol" w:hint="default"/>
      </w:rPr>
    </w:lvl>
    <w:lvl w:ilvl="4" w:tplc="8FE25EEE" w:tentative="1">
      <w:start w:val="1"/>
      <w:numFmt w:val="bullet"/>
      <w:lvlText w:val="o"/>
      <w:lvlJc w:val="left"/>
      <w:pPr>
        <w:tabs>
          <w:tab w:val="num" w:pos="3240"/>
        </w:tabs>
        <w:ind w:left="3240" w:hanging="360"/>
      </w:pPr>
      <w:rPr>
        <w:rFonts w:ascii="Courier New" w:hAnsi="Courier New" w:cs="Courier New" w:hint="default"/>
      </w:rPr>
    </w:lvl>
    <w:lvl w:ilvl="5" w:tplc="4594B784" w:tentative="1">
      <w:start w:val="1"/>
      <w:numFmt w:val="bullet"/>
      <w:lvlText w:val=""/>
      <w:lvlJc w:val="left"/>
      <w:pPr>
        <w:tabs>
          <w:tab w:val="num" w:pos="3960"/>
        </w:tabs>
        <w:ind w:left="3960" w:hanging="360"/>
      </w:pPr>
      <w:rPr>
        <w:rFonts w:ascii="Wingdings" w:hAnsi="Wingdings" w:hint="default"/>
      </w:rPr>
    </w:lvl>
    <w:lvl w:ilvl="6" w:tplc="D7D0FA7A" w:tentative="1">
      <w:start w:val="1"/>
      <w:numFmt w:val="bullet"/>
      <w:lvlText w:val=""/>
      <w:lvlJc w:val="left"/>
      <w:pPr>
        <w:tabs>
          <w:tab w:val="num" w:pos="4680"/>
        </w:tabs>
        <w:ind w:left="4680" w:hanging="360"/>
      </w:pPr>
      <w:rPr>
        <w:rFonts w:ascii="Symbol" w:hAnsi="Symbol" w:hint="default"/>
      </w:rPr>
    </w:lvl>
    <w:lvl w:ilvl="7" w:tplc="E4E49278" w:tentative="1">
      <w:start w:val="1"/>
      <w:numFmt w:val="bullet"/>
      <w:lvlText w:val="o"/>
      <w:lvlJc w:val="left"/>
      <w:pPr>
        <w:tabs>
          <w:tab w:val="num" w:pos="5400"/>
        </w:tabs>
        <w:ind w:left="5400" w:hanging="360"/>
      </w:pPr>
      <w:rPr>
        <w:rFonts w:ascii="Courier New" w:hAnsi="Courier New" w:cs="Courier New" w:hint="default"/>
      </w:rPr>
    </w:lvl>
    <w:lvl w:ilvl="8" w:tplc="97483826" w:tentative="1">
      <w:start w:val="1"/>
      <w:numFmt w:val="bullet"/>
      <w:lvlText w:val=""/>
      <w:lvlJc w:val="left"/>
      <w:pPr>
        <w:tabs>
          <w:tab w:val="num" w:pos="6120"/>
        </w:tabs>
        <w:ind w:left="6120" w:hanging="360"/>
      </w:pPr>
      <w:rPr>
        <w:rFonts w:ascii="Wingdings" w:hAnsi="Wingdings" w:hint="default"/>
      </w:rPr>
    </w:lvl>
  </w:abstractNum>
  <w:abstractNum w:abstractNumId="252" w15:restartNumberingAfterBreak="0">
    <w:nsid w:val="2A7B73A0"/>
    <w:multiLevelType w:val="hybridMultilevel"/>
    <w:tmpl w:val="22241B12"/>
    <w:lvl w:ilvl="0" w:tplc="0DAAA6A2">
      <w:start w:val="1"/>
      <w:numFmt w:val="decimal"/>
      <w:lvlText w:val="%1."/>
      <w:lvlJc w:val="left"/>
      <w:pPr>
        <w:tabs>
          <w:tab w:val="num" w:pos="723"/>
        </w:tabs>
        <w:ind w:left="723" w:hanging="360"/>
      </w:pPr>
    </w:lvl>
    <w:lvl w:ilvl="1" w:tplc="04070019" w:tentative="1">
      <w:start w:val="1"/>
      <w:numFmt w:val="lowerLetter"/>
      <w:lvlText w:val="%2."/>
      <w:lvlJc w:val="left"/>
      <w:pPr>
        <w:tabs>
          <w:tab w:val="num" w:pos="1443"/>
        </w:tabs>
        <w:ind w:left="1443" w:hanging="360"/>
      </w:pPr>
    </w:lvl>
    <w:lvl w:ilvl="2" w:tplc="0407001B" w:tentative="1">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253" w15:restartNumberingAfterBreak="0">
    <w:nsid w:val="2AA24558"/>
    <w:multiLevelType w:val="hybridMultilevel"/>
    <w:tmpl w:val="1C60EA2A"/>
    <w:lvl w:ilvl="0" w:tplc="FFFFFFFF">
      <w:start w:val="1"/>
      <w:numFmt w:val="decimal"/>
      <w:lvlText w:val="%1."/>
      <w:lvlJc w:val="left"/>
      <w:pPr>
        <w:tabs>
          <w:tab w:val="num" w:pos="360"/>
        </w:tabs>
        <w:ind w:left="360" w:hanging="360"/>
      </w:pPr>
    </w:lvl>
    <w:lvl w:ilvl="1" w:tplc="04070019" w:tentative="1">
      <w:start w:val="1"/>
      <w:numFmt w:val="lowerLetter"/>
      <w:lvlText w:val="%2."/>
      <w:lvlJc w:val="left"/>
      <w:pPr>
        <w:tabs>
          <w:tab w:val="num" w:pos="1040"/>
        </w:tabs>
        <w:ind w:left="1040" w:hanging="360"/>
      </w:pPr>
    </w:lvl>
    <w:lvl w:ilvl="2" w:tplc="0407001B" w:tentative="1">
      <w:start w:val="1"/>
      <w:numFmt w:val="lowerRoman"/>
      <w:lvlText w:val="%3."/>
      <w:lvlJc w:val="right"/>
      <w:pPr>
        <w:tabs>
          <w:tab w:val="num" w:pos="1760"/>
        </w:tabs>
        <w:ind w:left="1760" w:hanging="180"/>
      </w:pPr>
    </w:lvl>
    <w:lvl w:ilvl="3" w:tplc="0407000F" w:tentative="1">
      <w:start w:val="1"/>
      <w:numFmt w:val="decimal"/>
      <w:lvlText w:val="%4."/>
      <w:lvlJc w:val="left"/>
      <w:pPr>
        <w:tabs>
          <w:tab w:val="num" w:pos="2480"/>
        </w:tabs>
        <w:ind w:left="2480" w:hanging="360"/>
      </w:pPr>
    </w:lvl>
    <w:lvl w:ilvl="4" w:tplc="04070019" w:tentative="1">
      <w:start w:val="1"/>
      <w:numFmt w:val="lowerLetter"/>
      <w:lvlText w:val="%5."/>
      <w:lvlJc w:val="left"/>
      <w:pPr>
        <w:tabs>
          <w:tab w:val="num" w:pos="3200"/>
        </w:tabs>
        <w:ind w:left="3200" w:hanging="360"/>
      </w:pPr>
    </w:lvl>
    <w:lvl w:ilvl="5" w:tplc="0407001B" w:tentative="1">
      <w:start w:val="1"/>
      <w:numFmt w:val="lowerRoman"/>
      <w:lvlText w:val="%6."/>
      <w:lvlJc w:val="right"/>
      <w:pPr>
        <w:tabs>
          <w:tab w:val="num" w:pos="3920"/>
        </w:tabs>
        <w:ind w:left="3920" w:hanging="180"/>
      </w:pPr>
    </w:lvl>
    <w:lvl w:ilvl="6" w:tplc="0407000F" w:tentative="1">
      <w:start w:val="1"/>
      <w:numFmt w:val="decimal"/>
      <w:lvlText w:val="%7."/>
      <w:lvlJc w:val="left"/>
      <w:pPr>
        <w:tabs>
          <w:tab w:val="num" w:pos="4640"/>
        </w:tabs>
        <w:ind w:left="4640" w:hanging="360"/>
      </w:pPr>
    </w:lvl>
    <w:lvl w:ilvl="7" w:tplc="04070019" w:tentative="1">
      <w:start w:val="1"/>
      <w:numFmt w:val="lowerLetter"/>
      <w:lvlText w:val="%8."/>
      <w:lvlJc w:val="left"/>
      <w:pPr>
        <w:tabs>
          <w:tab w:val="num" w:pos="5360"/>
        </w:tabs>
        <w:ind w:left="5360" w:hanging="360"/>
      </w:pPr>
    </w:lvl>
    <w:lvl w:ilvl="8" w:tplc="0407001B" w:tentative="1">
      <w:start w:val="1"/>
      <w:numFmt w:val="lowerRoman"/>
      <w:lvlText w:val="%9."/>
      <w:lvlJc w:val="right"/>
      <w:pPr>
        <w:tabs>
          <w:tab w:val="num" w:pos="6080"/>
        </w:tabs>
        <w:ind w:left="6080" w:hanging="180"/>
      </w:pPr>
    </w:lvl>
  </w:abstractNum>
  <w:abstractNum w:abstractNumId="254" w15:restartNumberingAfterBreak="0">
    <w:nsid w:val="2AD13F3F"/>
    <w:multiLevelType w:val="hybridMultilevel"/>
    <w:tmpl w:val="5EEAD36E"/>
    <w:lvl w:ilvl="0" w:tplc="AAAC1322">
      <w:numFmt w:val="bullet"/>
      <w:lvlText w:val="-"/>
      <w:lvlJc w:val="left"/>
      <w:pPr>
        <w:ind w:left="1569" w:hanging="360"/>
      </w:pPr>
      <w:rPr>
        <w:rFonts w:ascii="Times New Roman" w:eastAsia="Malgun Gothic" w:hAnsi="Times New Roman" w:cs="Times New Roman"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255" w15:restartNumberingAfterBreak="0">
    <w:nsid w:val="2ADE476C"/>
    <w:multiLevelType w:val="hybridMultilevel"/>
    <w:tmpl w:val="E7589952"/>
    <w:lvl w:ilvl="0" w:tplc="1DA491AC">
      <w:start w:val="1"/>
      <w:numFmt w:val="lowerLetter"/>
      <w:lvlText w:val="%1)"/>
      <w:lvlJc w:val="left"/>
      <w:pPr>
        <w:tabs>
          <w:tab w:val="num" w:pos="757"/>
        </w:tabs>
        <w:ind w:left="757" w:hanging="360"/>
      </w:pPr>
      <w:rPr>
        <w:rFonts w:hint="default"/>
      </w:rPr>
    </w:lvl>
    <w:lvl w:ilvl="1" w:tplc="04070019">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56" w15:restartNumberingAfterBreak="0">
    <w:nsid w:val="2AE67CCC"/>
    <w:multiLevelType w:val="hybridMultilevel"/>
    <w:tmpl w:val="FF0AD022"/>
    <w:lvl w:ilvl="0" w:tplc="770C8A10">
      <w:start w:val="5"/>
      <w:numFmt w:val="bullet"/>
      <w:lvlText w:val="–"/>
      <w:lvlJc w:val="left"/>
      <w:pPr>
        <w:tabs>
          <w:tab w:val="num" w:pos="390"/>
        </w:tabs>
        <w:ind w:left="390" w:hanging="390"/>
      </w:pPr>
      <w:rPr>
        <w:rFonts w:ascii="Times New Roman" w:eastAsia="Times New Roman" w:hAnsi="Times New Roman" w:hint="default"/>
      </w:rPr>
    </w:lvl>
    <w:lvl w:ilvl="1" w:tplc="2612E768">
      <w:start w:val="1"/>
      <w:numFmt w:val="bullet"/>
      <w:lvlText w:val="o"/>
      <w:lvlJc w:val="left"/>
      <w:pPr>
        <w:tabs>
          <w:tab w:val="num" w:pos="1440"/>
        </w:tabs>
        <w:ind w:left="1440" w:hanging="360"/>
      </w:pPr>
      <w:rPr>
        <w:rFonts w:ascii="Courier New" w:hAnsi="Courier New" w:cs="Courier New" w:hint="default"/>
      </w:rPr>
    </w:lvl>
    <w:lvl w:ilvl="2" w:tplc="FD8CA8AE" w:tentative="1">
      <w:start w:val="1"/>
      <w:numFmt w:val="bullet"/>
      <w:lvlText w:val=""/>
      <w:lvlJc w:val="left"/>
      <w:pPr>
        <w:tabs>
          <w:tab w:val="num" w:pos="2160"/>
        </w:tabs>
        <w:ind w:left="2160" w:hanging="360"/>
      </w:pPr>
      <w:rPr>
        <w:rFonts w:ascii="Wingdings" w:hAnsi="Wingdings" w:hint="default"/>
      </w:rPr>
    </w:lvl>
    <w:lvl w:ilvl="3" w:tplc="965E4340" w:tentative="1">
      <w:start w:val="1"/>
      <w:numFmt w:val="bullet"/>
      <w:lvlText w:val=""/>
      <w:lvlJc w:val="left"/>
      <w:pPr>
        <w:tabs>
          <w:tab w:val="num" w:pos="2880"/>
        </w:tabs>
        <w:ind w:left="2880" w:hanging="360"/>
      </w:pPr>
      <w:rPr>
        <w:rFonts w:ascii="Symbol" w:hAnsi="Symbol" w:hint="default"/>
      </w:rPr>
    </w:lvl>
    <w:lvl w:ilvl="4" w:tplc="3CC4ABF4" w:tentative="1">
      <w:start w:val="1"/>
      <w:numFmt w:val="bullet"/>
      <w:lvlText w:val="o"/>
      <w:lvlJc w:val="left"/>
      <w:pPr>
        <w:tabs>
          <w:tab w:val="num" w:pos="3600"/>
        </w:tabs>
        <w:ind w:left="3600" w:hanging="360"/>
      </w:pPr>
      <w:rPr>
        <w:rFonts w:ascii="Courier New" w:hAnsi="Courier New" w:cs="Courier New" w:hint="default"/>
      </w:rPr>
    </w:lvl>
    <w:lvl w:ilvl="5" w:tplc="54D6207E" w:tentative="1">
      <w:start w:val="1"/>
      <w:numFmt w:val="bullet"/>
      <w:lvlText w:val=""/>
      <w:lvlJc w:val="left"/>
      <w:pPr>
        <w:tabs>
          <w:tab w:val="num" w:pos="4320"/>
        </w:tabs>
        <w:ind w:left="4320" w:hanging="360"/>
      </w:pPr>
      <w:rPr>
        <w:rFonts w:ascii="Wingdings" w:hAnsi="Wingdings" w:hint="default"/>
      </w:rPr>
    </w:lvl>
    <w:lvl w:ilvl="6" w:tplc="08D4F6DE" w:tentative="1">
      <w:start w:val="1"/>
      <w:numFmt w:val="bullet"/>
      <w:lvlText w:val=""/>
      <w:lvlJc w:val="left"/>
      <w:pPr>
        <w:tabs>
          <w:tab w:val="num" w:pos="5040"/>
        </w:tabs>
        <w:ind w:left="5040" w:hanging="360"/>
      </w:pPr>
      <w:rPr>
        <w:rFonts w:ascii="Symbol" w:hAnsi="Symbol" w:hint="default"/>
      </w:rPr>
    </w:lvl>
    <w:lvl w:ilvl="7" w:tplc="315C0090" w:tentative="1">
      <w:start w:val="1"/>
      <w:numFmt w:val="bullet"/>
      <w:lvlText w:val="o"/>
      <w:lvlJc w:val="left"/>
      <w:pPr>
        <w:tabs>
          <w:tab w:val="num" w:pos="5760"/>
        </w:tabs>
        <w:ind w:left="5760" w:hanging="360"/>
      </w:pPr>
      <w:rPr>
        <w:rFonts w:ascii="Courier New" w:hAnsi="Courier New" w:cs="Courier New" w:hint="default"/>
      </w:rPr>
    </w:lvl>
    <w:lvl w:ilvl="8" w:tplc="00645C26" w:tentative="1">
      <w:start w:val="1"/>
      <w:numFmt w:val="bullet"/>
      <w:lvlText w:val=""/>
      <w:lvlJc w:val="left"/>
      <w:pPr>
        <w:tabs>
          <w:tab w:val="num" w:pos="6480"/>
        </w:tabs>
        <w:ind w:left="6480" w:hanging="360"/>
      </w:pPr>
      <w:rPr>
        <w:rFonts w:ascii="Wingdings" w:hAnsi="Wingdings" w:hint="default"/>
      </w:rPr>
    </w:lvl>
  </w:abstractNum>
  <w:abstractNum w:abstractNumId="257" w15:restartNumberingAfterBreak="0">
    <w:nsid w:val="2B307C24"/>
    <w:multiLevelType w:val="hybridMultilevel"/>
    <w:tmpl w:val="7C32EC1E"/>
    <w:lvl w:ilvl="0" w:tplc="5F5CD7C4">
      <w:start w:val="1"/>
      <w:numFmt w:val="lowerRoman"/>
      <w:lvlText w:val="%1."/>
      <w:lvlJc w:val="left"/>
      <w:pPr>
        <w:tabs>
          <w:tab w:val="num" w:pos="1551"/>
        </w:tabs>
        <w:ind w:left="1551" w:hanging="360"/>
      </w:pPr>
      <w:rPr>
        <w:rFonts w:hint="default"/>
      </w:rPr>
    </w:lvl>
    <w:lvl w:ilvl="1" w:tplc="04070019" w:tentative="1">
      <w:start w:val="1"/>
      <w:numFmt w:val="lowerLetter"/>
      <w:lvlText w:val="%2."/>
      <w:lvlJc w:val="left"/>
      <w:pPr>
        <w:tabs>
          <w:tab w:val="num" w:pos="1082"/>
        </w:tabs>
        <w:ind w:left="1082" w:hanging="360"/>
      </w:pPr>
    </w:lvl>
    <w:lvl w:ilvl="2" w:tplc="0407001B" w:tentative="1">
      <w:start w:val="1"/>
      <w:numFmt w:val="lowerRoman"/>
      <w:lvlText w:val="%3."/>
      <w:lvlJc w:val="right"/>
      <w:pPr>
        <w:tabs>
          <w:tab w:val="num" w:pos="1802"/>
        </w:tabs>
        <w:ind w:left="1802" w:hanging="180"/>
      </w:pPr>
    </w:lvl>
    <w:lvl w:ilvl="3" w:tplc="0407000F" w:tentative="1">
      <w:start w:val="1"/>
      <w:numFmt w:val="decimal"/>
      <w:lvlText w:val="%4."/>
      <w:lvlJc w:val="left"/>
      <w:pPr>
        <w:tabs>
          <w:tab w:val="num" w:pos="2522"/>
        </w:tabs>
        <w:ind w:left="2522" w:hanging="360"/>
      </w:pPr>
    </w:lvl>
    <w:lvl w:ilvl="4" w:tplc="04070019" w:tentative="1">
      <w:start w:val="1"/>
      <w:numFmt w:val="lowerLetter"/>
      <w:lvlText w:val="%5."/>
      <w:lvlJc w:val="left"/>
      <w:pPr>
        <w:tabs>
          <w:tab w:val="num" w:pos="3242"/>
        </w:tabs>
        <w:ind w:left="3242" w:hanging="360"/>
      </w:pPr>
    </w:lvl>
    <w:lvl w:ilvl="5" w:tplc="0407001B" w:tentative="1">
      <w:start w:val="1"/>
      <w:numFmt w:val="lowerRoman"/>
      <w:lvlText w:val="%6."/>
      <w:lvlJc w:val="right"/>
      <w:pPr>
        <w:tabs>
          <w:tab w:val="num" w:pos="3962"/>
        </w:tabs>
        <w:ind w:left="3962" w:hanging="180"/>
      </w:pPr>
    </w:lvl>
    <w:lvl w:ilvl="6" w:tplc="0407000F" w:tentative="1">
      <w:start w:val="1"/>
      <w:numFmt w:val="decimal"/>
      <w:lvlText w:val="%7."/>
      <w:lvlJc w:val="left"/>
      <w:pPr>
        <w:tabs>
          <w:tab w:val="num" w:pos="4682"/>
        </w:tabs>
        <w:ind w:left="4682" w:hanging="360"/>
      </w:pPr>
    </w:lvl>
    <w:lvl w:ilvl="7" w:tplc="04070019" w:tentative="1">
      <w:start w:val="1"/>
      <w:numFmt w:val="lowerLetter"/>
      <w:lvlText w:val="%8."/>
      <w:lvlJc w:val="left"/>
      <w:pPr>
        <w:tabs>
          <w:tab w:val="num" w:pos="5402"/>
        </w:tabs>
        <w:ind w:left="5402" w:hanging="360"/>
      </w:pPr>
    </w:lvl>
    <w:lvl w:ilvl="8" w:tplc="0407001B" w:tentative="1">
      <w:start w:val="1"/>
      <w:numFmt w:val="lowerRoman"/>
      <w:lvlText w:val="%9."/>
      <w:lvlJc w:val="right"/>
      <w:pPr>
        <w:tabs>
          <w:tab w:val="num" w:pos="6122"/>
        </w:tabs>
        <w:ind w:left="6122" w:hanging="180"/>
      </w:pPr>
    </w:lvl>
  </w:abstractNum>
  <w:abstractNum w:abstractNumId="258" w15:restartNumberingAfterBreak="0">
    <w:nsid w:val="2B493E25"/>
    <w:multiLevelType w:val="hybridMultilevel"/>
    <w:tmpl w:val="89C84E18"/>
    <w:lvl w:ilvl="0" w:tplc="0414000F">
      <w:start w:val="1"/>
      <w:numFmt w:val="decimal"/>
      <w:lvlText w:val="%1."/>
      <w:lvlJc w:val="left"/>
      <w:pPr>
        <w:ind w:left="763" w:hanging="360"/>
      </w:pPr>
      <w:rPr>
        <w:rFonts w:hint="eastAsia"/>
      </w:rPr>
    </w:lvl>
    <w:lvl w:ilvl="1" w:tplc="04140003" w:tentative="1">
      <w:start w:val="1"/>
      <w:numFmt w:val="bullet"/>
      <w:lvlText w:val="o"/>
      <w:lvlJc w:val="left"/>
      <w:pPr>
        <w:ind w:left="1483" w:hanging="360"/>
      </w:pPr>
      <w:rPr>
        <w:rFonts w:ascii="Courier New" w:hAnsi="Courier New" w:cs="Courier New" w:hint="default"/>
      </w:rPr>
    </w:lvl>
    <w:lvl w:ilvl="2" w:tplc="04140005" w:tentative="1">
      <w:start w:val="1"/>
      <w:numFmt w:val="bullet"/>
      <w:lvlText w:val=""/>
      <w:lvlJc w:val="left"/>
      <w:pPr>
        <w:ind w:left="2203" w:hanging="360"/>
      </w:pPr>
      <w:rPr>
        <w:rFonts w:ascii="Wingdings" w:hAnsi="Wingdings" w:hint="default"/>
      </w:rPr>
    </w:lvl>
    <w:lvl w:ilvl="3" w:tplc="04140001" w:tentative="1">
      <w:start w:val="1"/>
      <w:numFmt w:val="bullet"/>
      <w:lvlText w:val=""/>
      <w:lvlJc w:val="left"/>
      <w:pPr>
        <w:ind w:left="2923" w:hanging="360"/>
      </w:pPr>
      <w:rPr>
        <w:rFonts w:ascii="Symbol" w:hAnsi="Symbol" w:hint="default"/>
      </w:rPr>
    </w:lvl>
    <w:lvl w:ilvl="4" w:tplc="04140003" w:tentative="1">
      <w:start w:val="1"/>
      <w:numFmt w:val="bullet"/>
      <w:lvlText w:val="o"/>
      <w:lvlJc w:val="left"/>
      <w:pPr>
        <w:ind w:left="3643" w:hanging="360"/>
      </w:pPr>
      <w:rPr>
        <w:rFonts w:ascii="Courier New" w:hAnsi="Courier New" w:cs="Courier New" w:hint="default"/>
      </w:rPr>
    </w:lvl>
    <w:lvl w:ilvl="5" w:tplc="04140005" w:tentative="1">
      <w:start w:val="1"/>
      <w:numFmt w:val="bullet"/>
      <w:lvlText w:val=""/>
      <w:lvlJc w:val="left"/>
      <w:pPr>
        <w:ind w:left="4363" w:hanging="360"/>
      </w:pPr>
      <w:rPr>
        <w:rFonts w:ascii="Wingdings" w:hAnsi="Wingdings" w:hint="default"/>
      </w:rPr>
    </w:lvl>
    <w:lvl w:ilvl="6" w:tplc="04140001" w:tentative="1">
      <w:start w:val="1"/>
      <w:numFmt w:val="bullet"/>
      <w:lvlText w:val=""/>
      <w:lvlJc w:val="left"/>
      <w:pPr>
        <w:ind w:left="5083" w:hanging="360"/>
      </w:pPr>
      <w:rPr>
        <w:rFonts w:ascii="Symbol" w:hAnsi="Symbol" w:hint="default"/>
      </w:rPr>
    </w:lvl>
    <w:lvl w:ilvl="7" w:tplc="04140003" w:tentative="1">
      <w:start w:val="1"/>
      <w:numFmt w:val="bullet"/>
      <w:lvlText w:val="o"/>
      <w:lvlJc w:val="left"/>
      <w:pPr>
        <w:ind w:left="5803" w:hanging="360"/>
      </w:pPr>
      <w:rPr>
        <w:rFonts w:ascii="Courier New" w:hAnsi="Courier New" w:cs="Courier New" w:hint="default"/>
      </w:rPr>
    </w:lvl>
    <w:lvl w:ilvl="8" w:tplc="04140005" w:tentative="1">
      <w:start w:val="1"/>
      <w:numFmt w:val="bullet"/>
      <w:lvlText w:val=""/>
      <w:lvlJc w:val="left"/>
      <w:pPr>
        <w:ind w:left="6523" w:hanging="360"/>
      </w:pPr>
      <w:rPr>
        <w:rFonts w:ascii="Wingdings" w:hAnsi="Wingdings" w:hint="default"/>
      </w:rPr>
    </w:lvl>
  </w:abstractNum>
  <w:abstractNum w:abstractNumId="259" w15:restartNumberingAfterBreak="0">
    <w:nsid w:val="2B6509A7"/>
    <w:multiLevelType w:val="hybridMultilevel"/>
    <w:tmpl w:val="E8466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0" w15:restartNumberingAfterBreak="0">
    <w:nsid w:val="2B8D76EF"/>
    <w:multiLevelType w:val="hybridMultilevel"/>
    <w:tmpl w:val="E73A2F28"/>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1" w15:restartNumberingAfterBreak="0">
    <w:nsid w:val="2C213A8E"/>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2" w15:restartNumberingAfterBreak="0">
    <w:nsid w:val="2C56207C"/>
    <w:multiLevelType w:val="hybridMultilevel"/>
    <w:tmpl w:val="60A044F6"/>
    <w:lvl w:ilvl="0" w:tplc="0809000F">
      <w:start w:val="1"/>
      <w:numFmt w:val="decimal"/>
      <w:lvlText w:val="%1."/>
      <w:lvlJc w:val="left"/>
      <w:pPr>
        <w:ind w:left="720" w:hanging="360"/>
      </w:pPr>
    </w:lvl>
    <w:lvl w:ilvl="1" w:tplc="0409000F">
      <w:start w:val="1"/>
      <w:numFmt w:val="decimal"/>
      <w:lvlText w:val="%2."/>
      <w:lvlJc w:val="left"/>
      <w:pPr>
        <w:ind w:left="1440" w:hanging="360"/>
      </w:pPr>
      <w:rPr>
        <w:rFonts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3" w15:restartNumberingAfterBreak="0">
    <w:nsid w:val="2C69631E"/>
    <w:multiLevelType w:val="hybridMultilevel"/>
    <w:tmpl w:val="BF80273E"/>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4" w15:restartNumberingAfterBreak="0">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5" w15:restartNumberingAfterBreak="0">
    <w:nsid w:val="2CA579DE"/>
    <w:multiLevelType w:val="hybridMultilevel"/>
    <w:tmpl w:val="762C198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6" w15:restartNumberingAfterBreak="0">
    <w:nsid w:val="2D0A0FF3"/>
    <w:multiLevelType w:val="hybridMultilevel"/>
    <w:tmpl w:val="2F2AA9CE"/>
    <w:lvl w:ilvl="0" w:tplc="0407000F">
      <w:start w:val="1"/>
      <w:numFmt w:val="decimal"/>
      <w:lvlText w:val="%1."/>
      <w:lvlJc w:val="left"/>
      <w:pPr>
        <w:tabs>
          <w:tab w:val="num" w:pos="1154"/>
        </w:tabs>
        <w:ind w:left="1154" w:hanging="360"/>
      </w:pPr>
    </w:lvl>
    <w:lvl w:ilvl="1" w:tplc="04070019" w:tentative="1">
      <w:start w:val="1"/>
      <w:numFmt w:val="lowerLetter"/>
      <w:lvlText w:val="%2."/>
      <w:lvlJc w:val="left"/>
      <w:pPr>
        <w:tabs>
          <w:tab w:val="num" w:pos="1874"/>
        </w:tabs>
        <w:ind w:left="1874" w:hanging="360"/>
      </w:pPr>
    </w:lvl>
    <w:lvl w:ilvl="2" w:tplc="0407001B" w:tentative="1">
      <w:start w:val="1"/>
      <w:numFmt w:val="lowerRoman"/>
      <w:lvlText w:val="%3."/>
      <w:lvlJc w:val="right"/>
      <w:pPr>
        <w:tabs>
          <w:tab w:val="num" w:pos="2594"/>
        </w:tabs>
        <w:ind w:left="2594" w:hanging="180"/>
      </w:pPr>
    </w:lvl>
    <w:lvl w:ilvl="3" w:tplc="0407000F" w:tentative="1">
      <w:start w:val="1"/>
      <w:numFmt w:val="decimal"/>
      <w:lvlText w:val="%4."/>
      <w:lvlJc w:val="left"/>
      <w:pPr>
        <w:tabs>
          <w:tab w:val="num" w:pos="3314"/>
        </w:tabs>
        <w:ind w:left="3314" w:hanging="360"/>
      </w:pPr>
    </w:lvl>
    <w:lvl w:ilvl="4" w:tplc="04070019" w:tentative="1">
      <w:start w:val="1"/>
      <w:numFmt w:val="lowerLetter"/>
      <w:lvlText w:val="%5."/>
      <w:lvlJc w:val="left"/>
      <w:pPr>
        <w:tabs>
          <w:tab w:val="num" w:pos="4034"/>
        </w:tabs>
        <w:ind w:left="4034" w:hanging="360"/>
      </w:pPr>
    </w:lvl>
    <w:lvl w:ilvl="5" w:tplc="0407001B" w:tentative="1">
      <w:start w:val="1"/>
      <w:numFmt w:val="lowerRoman"/>
      <w:lvlText w:val="%6."/>
      <w:lvlJc w:val="right"/>
      <w:pPr>
        <w:tabs>
          <w:tab w:val="num" w:pos="4754"/>
        </w:tabs>
        <w:ind w:left="4754" w:hanging="180"/>
      </w:pPr>
    </w:lvl>
    <w:lvl w:ilvl="6" w:tplc="0407000F" w:tentative="1">
      <w:start w:val="1"/>
      <w:numFmt w:val="decimal"/>
      <w:lvlText w:val="%7."/>
      <w:lvlJc w:val="left"/>
      <w:pPr>
        <w:tabs>
          <w:tab w:val="num" w:pos="5474"/>
        </w:tabs>
        <w:ind w:left="5474" w:hanging="360"/>
      </w:pPr>
    </w:lvl>
    <w:lvl w:ilvl="7" w:tplc="04070019" w:tentative="1">
      <w:start w:val="1"/>
      <w:numFmt w:val="lowerLetter"/>
      <w:lvlText w:val="%8."/>
      <w:lvlJc w:val="left"/>
      <w:pPr>
        <w:tabs>
          <w:tab w:val="num" w:pos="6194"/>
        </w:tabs>
        <w:ind w:left="6194" w:hanging="360"/>
      </w:pPr>
    </w:lvl>
    <w:lvl w:ilvl="8" w:tplc="0407001B" w:tentative="1">
      <w:start w:val="1"/>
      <w:numFmt w:val="lowerRoman"/>
      <w:lvlText w:val="%9."/>
      <w:lvlJc w:val="right"/>
      <w:pPr>
        <w:tabs>
          <w:tab w:val="num" w:pos="6914"/>
        </w:tabs>
        <w:ind w:left="6914" w:hanging="180"/>
      </w:pPr>
    </w:lvl>
  </w:abstractNum>
  <w:abstractNum w:abstractNumId="267" w15:restartNumberingAfterBreak="0">
    <w:nsid w:val="2D137E0B"/>
    <w:multiLevelType w:val="hybridMultilevel"/>
    <w:tmpl w:val="9C865D5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68" w15:restartNumberingAfterBreak="0">
    <w:nsid w:val="2D3172E7"/>
    <w:multiLevelType w:val="multilevel"/>
    <w:tmpl w:val="6DE0A65E"/>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9" w15:restartNumberingAfterBreak="0">
    <w:nsid w:val="2D501D45"/>
    <w:multiLevelType w:val="hybridMultilevel"/>
    <w:tmpl w:val="71BE0870"/>
    <w:lvl w:ilvl="0" w:tplc="7D14E382">
      <w:start w:val="1"/>
      <w:numFmt w:val="lowerRoman"/>
      <w:lvlText w:val="%1)"/>
      <w:lvlJc w:val="right"/>
      <w:pPr>
        <w:tabs>
          <w:tab w:val="num" w:pos="1154"/>
        </w:tabs>
        <w:ind w:left="1154" w:hanging="180"/>
      </w:pPr>
      <w:rPr>
        <w:rFonts w:hint="default"/>
      </w:rPr>
    </w:lvl>
    <w:lvl w:ilvl="1" w:tplc="04070019" w:tentative="1">
      <w:start w:val="1"/>
      <w:numFmt w:val="lowerLetter"/>
      <w:lvlText w:val="%2."/>
      <w:lvlJc w:val="left"/>
      <w:pPr>
        <w:tabs>
          <w:tab w:val="num" w:pos="2017"/>
        </w:tabs>
        <w:ind w:left="2017" w:hanging="360"/>
      </w:pPr>
    </w:lvl>
    <w:lvl w:ilvl="2" w:tplc="0407001B" w:tentative="1">
      <w:start w:val="1"/>
      <w:numFmt w:val="lowerRoman"/>
      <w:lvlText w:val="%3."/>
      <w:lvlJc w:val="right"/>
      <w:pPr>
        <w:tabs>
          <w:tab w:val="num" w:pos="2737"/>
        </w:tabs>
        <w:ind w:left="2737" w:hanging="180"/>
      </w:pPr>
    </w:lvl>
    <w:lvl w:ilvl="3" w:tplc="0407000F" w:tentative="1">
      <w:start w:val="1"/>
      <w:numFmt w:val="decimal"/>
      <w:lvlText w:val="%4."/>
      <w:lvlJc w:val="left"/>
      <w:pPr>
        <w:tabs>
          <w:tab w:val="num" w:pos="3457"/>
        </w:tabs>
        <w:ind w:left="3457" w:hanging="360"/>
      </w:pPr>
    </w:lvl>
    <w:lvl w:ilvl="4" w:tplc="04070019" w:tentative="1">
      <w:start w:val="1"/>
      <w:numFmt w:val="lowerLetter"/>
      <w:lvlText w:val="%5."/>
      <w:lvlJc w:val="left"/>
      <w:pPr>
        <w:tabs>
          <w:tab w:val="num" w:pos="4177"/>
        </w:tabs>
        <w:ind w:left="4177" w:hanging="360"/>
      </w:pPr>
    </w:lvl>
    <w:lvl w:ilvl="5" w:tplc="0407001B" w:tentative="1">
      <w:start w:val="1"/>
      <w:numFmt w:val="lowerRoman"/>
      <w:lvlText w:val="%6."/>
      <w:lvlJc w:val="right"/>
      <w:pPr>
        <w:tabs>
          <w:tab w:val="num" w:pos="4897"/>
        </w:tabs>
        <w:ind w:left="4897" w:hanging="180"/>
      </w:pPr>
    </w:lvl>
    <w:lvl w:ilvl="6" w:tplc="0407000F" w:tentative="1">
      <w:start w:val="1"/>
      <w:numFmt w:val="decimal"/>
      <w:lvlText w:val="%7."/>
      <w:lvlJc w:val="left"/>
      <w:pPr>
        <w:tabs>
          <w:tab w:val="num" w:pos="5617"/>
        </w:tabs>
        <w:ind w:left="5617" w:hanging="360"/>
      </w:pPr>
    </w:lvl>
    <w:lvl w:ilvl="7" w:tplc="04070019" w:tentative="1">
      <w:start w:val="1"/>
      <w:numFmt w:val="lowerLetter"/>
      <w:lvlText w:val="%8."/>
      <w:lvlJc w:val="left"/>
      <w:pPr>
        <w:tabs>
          <w:tab w:val="num" w:pos="6337"/>
        </w:tabs>
        <w:ind w:left="6337" w:hanging="360"/>
      </w:pPr>
    </w:lvl>
    <w:lvl w:ilvl="8" w:tplc="0407001B" w:tentative="1">
      <w:start w:val="1"/>
      <w:numFmt w:val="lowerRoman"/>
      <w:lvlText w:val="%9."/>
      <w:lvlJc w:val="right"/>
      <w:pPr>
        <w:tabs>
          <w:tab w:val="num" w:pos="7057"/>
        </w:tabs>
        <w:ind w:left="7057" w:hanging="180"/>
      </w:pPr>
    </w:lvl>
  </w:abstractNum>
  <w:abstractNum w:abstractNumId="270" w15:restartNumberingAfterBreak="0">
    <w:nsid w:val="2D7F136B"/>
    <w:multiLevelType w:val="hybridMultilevel"/>
    <w:tmpl w:val="3E1C41B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71" w15:restartNumberingAfterBreak="0">
    <w:nsid w:val="2D8338B5"/>
    <w:multiLevelType w:val="hybridMultilevel"/>
    <w:tmpl w:val="662C345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2" w15:restartNumberingAfterBreak="0">
    <w:nsid w:val="2D862B86"/>
    <w:multiLevelType w:val="hybridMultilevel"/>
    <w:tmpl w:val="D7C89EF4"/>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273" w15:restartNumberingAfterBreak="0">
    <w:nsid w:val="2DDA2E2D"/>
    <w:multiLevelType w:val="hybridMultilevel"/>
    <w:tmpl w:val="6CAA19BA"/>
    <w:lvl w:ilvl="0" w:tplc="FFFFFFFF">
      <w:start w:val="5"/>
      <w:numFmt w:val="bullet"/>
      <w:lvlText w:val="–"/>
      <w:lvlJc w:val="left"/>
      <w:pPr>
        <w:ind w:left="360" w:hanging="360"/>
      </w:pPr>
      <w:rPr>
        <w:rFonts w:ascii="Times New Roman" w:eastAsia="Times New Roman" w:hAnsi="Times New Roman" w:hint="default"/>
        <w:b w:val="0"/>
        <w:i w:val="0"/>
        <w:sz w:val="20"/>
      </w:rPr>
    </w:lvl>
    <w:lvl w:ilvl="1" w:tplc="FFFFFFFF">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4" w15:restartNumberingAfterBreak="0">
    <w:nsid w:val="2E180756"/>
    <w:multiLevelType w:val="hybridMultilevel"/>
    <w:tmpl w:val="3C9CAE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5" w15:restartNumberingAfterBreak="0">
    <w:nsid w:val="2E3E3006"/>
    <w:multiLevelType w:val="hybridMultilevel"/>
    <w:tmpl w:val="0FFA29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6" w15:restartNumberingAfterBreak="0">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7" w15:restartNumberingAfterBreak="0">
    <w:nsid w:val="2EE657F5"/>
    <w:multiLevelType w:val="hybridMultilevel"/>
    <w:tmpl w:val="1FF4307C"/>
    <w:lvl w:ilvl="0" w:tplc="0407000F">
      <w:start w:val="1"/>
      <w:numFmt w:val="decimal"/>
      <w:lvlText w:val="%1."/>
      <w:lvlJc w:val="left"/>
      <w:pPr>
        <w:tabs>
          <w:tab w:val="num" w:pos="460"/>
        </w:tabs>
        <w:ind w:left="460" w:hanging="360"/>
      </w:pPr>
    </w:lvl>
    <w:lvl w:ilvl="1" w:tplc="04070019" w:tentative="1">
      <w:start w:val="1"/>
      <w:numFmt w:val="lowerLetter"/>
      <w:lvlText w:val="%2."/>
      <w:lvlJc w:val="left"/>
      <w:pPr>
        <w:tabs>
          <w:tab w:val="num" w:pos="1180"/>
        </w:tabs>
        <w:ind w:left="1180" w:hanging="360"/>
      </w:pPr>
    </w:lvl>
    <w:lvl w:ilvl="2" w:tplc="0407001B" w:tentative="1">
      <w:start w:val="1"/>
      <w:numFmt w:val="lowerRoman"/>
      <w:lvlText w:val="%3."/>
      <w:lvlJc w:val="right"/>
      <w:pPr>
        <w:tabs>
          <w:tab w:val="num" w:pos="1900"/>
        </w:tabs>
        <w:ind w:left="1900" w:hanging="180"/>
      </w:pPr>
    </w:lvl>
    <w:lvl w:ilvl="3" w:tplc="0407000F" w:tentative="1">
      <w:start w:val="1"/>
      <w:numFmt w:val="decimal"/>
      <w:lvlText w:val="%4."/>
      <w:lvlJc w:val="left"/>
      <w:pPr>
        <w:tabs>
          <w:tab w:val="num" w:pos="2620"/>
        </w:tabs>
        <w:ind w:left="2620" w:hanging="360"/>
      </w:pPr>
    </w:lvl>
    <w:lvl w:ilvl="4" w:tplc="04070019" w:tentative="1">
      <w:start w:val="1"/>
      <w:numFmt w:val="lowerLetter"/>
      <w:lvlText w:val="%5."/>
      <w:lvlJc w:val="left"/>
      <w:pPr>
        <w:tabs>
          <w:tab w:val="num" w:pos="3340"/>
        </w:tabs>
        <w:ind w:left="3340" w:hanging="360"/>
      </w:pPr>
    </w:lvl>
    <w:lvl w:ilvl="5" w:tplc="0407001B" w:tentative="1">
      <w:start w:val="1"/>
      <w:numFmt w:val="lowerRoman"/>
      <w:lvlText w:val="%6."/>
      <w:lvlJc w:val="right"/>
      <w:pPr>
        <w:tabs>
          <w:tab w:val="num" w:pos="4060"/>
        </w:tabs>
        <w:ind w:left="4060" w:hanging="180"/>
      </w:pPr>
    </w:lvl>
    <w:lvl w:ilvl="6" w:tplc="0407000F" w:tentative="1">
      <w:start w:val="1"/>
      <w:numFmt w:val="decimal"/>
      <w:lvlText w:val="%7."/>
      <w:lvlJc w:val="left"/>
      <w:pPr>
        <w:tabs>
          <w:tab w:val="num" w:pos="4780"/>
        </w:tabs>
        <w:ind w:left="4780" w:hanging="360"/>
      </w:pPr>
    </w:lvl>
    <w:lvl w:ilvl="7" w:tplc="04070019" w:tentative="1">
      <w:start w:val="1"/>
      <w:numFmt w:val="lowerLetter"/>
      <w:lvlText w:val="%8."/>
      <w:lvlJc w:val="left"/>
      <w:pPr>
        <w:tabs>
          <w:tab w:val="num" w:pos="5500"/>
        </w:tabs>
        <w:ind w:left="5500" w:hanging="360"/>
      </w:pPr>
    </w:lvl>
    <w:lvl w:ilvl="8" w:tplc="0407001B" w:tentative="1">
      <w:start w:val="1"/>
      <w:numFmt w:val="lowerRoman"/>
      <w:lvlText w:val="%9."/>
      <w:lvlJc w:val="right"/>
      <w:pPr>
        <w:tabs>
          <w:tab w:val="num" w:pos="6220"/>
        </w:tabs>
        <w:ind w:left="6220" w:hanging="180"/>
      </w:pPr>
    </w:lvl>
  </w:abstractNum>
  <w:abstractNum w:abstractNumId="278" w15:restartNumberingAfterBreak="0">
    <w:nsid w:val="2F230396"/>
    <w:multiLevelType w:val="hybridMultilevel"/>
    <w:tmpl w:val="96941604"/>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9" w15:restartNumberingAfterBreak="0">
    <w:nsid w:val="2F4F1910"/>
    <w:multiLevelType w:val="hybridMultilevel"/>
    <w:tmpl w:val="60FC1BF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80" w15:restartNumberingAfterBreak="0">
    <w:nsid w:val="2F6854F6"/>
    <w:multiLevelType w:val="hybridMultilevel"/>
    <w:tmpl w:val="686C65F6"/>
    <w:lvl w:ilvl="0" w:tplc="FFFFFFFF">
      <w:start w:val="1"/>
      <w:numFmt w:val="decimal"/>
      <w:lvlText w:val="%1."/>
      <w:lvlJc w:val="left"/>
      <w:pPr>
        <w:tabs>
          <w:tab w:val="num" w:pos="760"/>
        </w:tabs>
        <w:ind w:left="760" w:hanging="360"/>
      </w:pPr>
      <w:rPr>
        <w:rFonts w:hint="default"/>
      </w:r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281" w15:restartNumberingAfterBreak="0">
    <w:nsid w:val="2F771A78"/>
    <w:multiLevelType w:val="hybridMultilevel"/>
    <w:tmpl w:val="304C3C1E"/>
    <w:lvl w:ilvl="0" w:tplc="CBCE2C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2" w15:restartNumberingAfterBreak="0">
    <w:nsid w:val="2F7E373C"/>
    <w:multiLevelType w:val="hybridMultilevel"/>
    <w:tmpl w:val="DA52FE42"/>
    <w:lvl w:ilvl="0" w:tplc="FFFFFFFF">
      <w:start w:val="1"/>
      <w:numFmt w:val="decimal"/>
      <w:lvlText w:val="%1."/>
      <w:lvlJc w:val="left"/>
      <w:pPr>
        <w:tabs>
          <w:tab w:val="num" w:pos="1157"/>
        </w:tabs>
        <w:ind w:left="1157" w:hanging="360"/>
      </w:pPr>
      <w:rPr>
        <w:rFonts w:hint="default"/>
      </w:rPr>
    </w:lvl>
    <w:lvl w:ilvl="1" w:tplc="6B2E2A2A">
      <w:start w:val="1"/>
      <w:numFmt w:val="bullet"/>
      <w:lvlText w:val="o"/>
      <w:lvlJc w:val="left"/>
      <w:pPr>
        <w:tabs>
          <w:tab w:val="num" w:pos="1080"/>
        </w:tabs>
        <w:ind w:left="1080" w:hanging="360"/>
      </w:pPr>
      <w:rPr>
        <w:rFonts w:ascii="Courier New" w:hAnsi="Courier New" w:cs="Courier New" w:hint="default"/>
      </w:rPr>
    </w:lvl>
    <w:lvl w:ilvl="2" w:tplc="F8F462DC">
      <w:start w:val="1"/>
      <w:numFmt w:val="bullet"/>
      <w:lvlText w:val=""/>
      <w:lvlJc w:val="left"/>
      <w:pPr>
        <w:tabs>
          <w:tab w:val="num" w:pos="1800"/>
        </w:tabs>
        <w:ind w:left="1800" w:hanging="360"/>
      </w:pPr>
      <w:rPr>
        <w:rFonts w:ascii="Wingdings" w:hAnsi="Wingdings" w:hint="default"/>
      </w:rPr>
    </w:lvl>
    <w:lvl w:ilvl="3" w:tplc="E99CC5EA">
      <w:start w:val="1"/>
      <w:numFmt w:val="bullet"/>
      <w:lvlText w:val=""/>
      <w:lvlJc w:val="left"/>
      <w:pPr>
        <w:tabs>
          <w:tab w:val="num" w:pos="2520"/>
        </w:tabs>
        <w:ind w:left="2520" w:hanging="360"/>
      </w:pPr>
      <w:rPr>
        <w:rFonts w:ascii="Symbol" w:hAnsi="Symbol" w:hint="default"/>
      </w:rPr>
    </w:lvl>
    <w:lvl w:ilvl="4" w:tplc="3446D9EA" w:tentative="1">
      <w:start w:val="1"/>
      <w:numFmt w:val="bullet"/>
      <w:lvlText w:val="o"/>
      <w:lvlJc w:val="left"/>
      <w:pPr>
        <w:tabs>
          <w:tab w:val="num" w:pos="3240"/>
        </w:tabs>
        <w:ind w:left="3240" w:hanging="360"/>
      </w:pPr>
      <w:rPr>
        <w:rFonts w:ascii="Courier New" w:hAnsi="Courier New" w:cs="Courier New" w:hint="default"/>
      </w:rPr>
    </w:lvl>
    <w:lvl w:ilvl="5" w:tplc="6CDE0E20" w:tentative="1">
      <w:start w:val="1"/>
      <w:numFmt w:val="bullet"/>
      <w:lvlText w:val=""/>
      <w:lvlJc w:val="left"/>
      <w:pPr>
        <w:tabs>
          <w:tab w:val="num" w:pos="3960"/>
        </w:tabs>
        <w:ind w:left="3960" w:hanging="360"/>
      </w:pPr>
      <w:rPr>
        <w:rFonts w:ascii="Wingdings" w:hAnsi="Wingdings" w:hint="default"/>
      </w:rPr>
    </w:lvl>
    <w:lvl w:ilvl="6" w:tplc="2D847138" w:tentative="1">
      <w:start w:val="1"/>
      <w:numFmt w:val="bullet"/>
      <w:lvlText w:val=""/>
      <w:lvlJc w:val="left"/>
      <w:pPr>
        <w:tabs>
          <w:tab w:val="num" w:pos="4680"/>
        </w:tabs>
        <w:ind w:left="4680" w:hanging="360"/>
      </w:pPr>
      <w:rPr>
        <w:rFonts w:ascii="Symbol" w:hAnsi="Symbol" w:hint="default"/>
      </w:rPr>
    </w:lvl>
    <w:lvl w:ilvl="7" w:tplc="D556FE74" w:tentative="1">
      <w:start w:val="1"/>
      <w:numFmt w:val="bullet"/>
      <w:lvlText w:val="o"/>
      <w:lvlJc w:val="left"/>
      <w:pPr>
        <w:tabs>
          <w:tab w:val="num" w:pos="5400"/>
        </w:tabs>
        <w:ind w:left="5400" w:hanging="360"/>
      </w:pPr>
      <w:rPr>
        <w:rFonts w:ascii="Courier New" w:hAnsi="Courier New" w:cs="Courier New" w:hint="default"/>
      </w:rPr>
    </w:lvl>
    <w:lvl w:ilvl="8" w:tplc="3FA066F2" w:tentative="1">
      <w:start w:val="1"/>
      <w:numFmt w:val="bullet"/>
      <w:lvlText w:val=""/>
      <w:lvlJc w:val="left"/>
      <w:pPr>
        <w:tabs>
          <w:tab w:val="num" w:pos="6120"/>
        </w:tabs>
        <w:ind w:left="6120" w:hanging="360"/>
      </w:pPr>
      <w:rPr>
        <w:rFonts w:ascii="Wingdings" w:hAnsi="Wingdings" w:hint="default"/>
      </w:rPr>
    </w:lvl>
  </w:abstractNum>
  <w:abstractNum w:abstractNumId="283" w15:restartNumberingAfterBreak="0">
    <w:nsid w:val="2F841CB9"/>
    <w:multiLevelType w:val="hybridMultilevel"/>
    <w:tmpl w:val="5B6A748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4" w15:restartNumberingAfterBreak="0">
    <w:nsid w:val="2F9762CB"/>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5" w15:restartNumberingAfterBreak="0">
    <w:nsid w:val="2FD00E41"/>
    <w:multiLevelType w:val="hybridMultilevel"/>
    <w:tmpl w:val="E522FF44"/>
    <w:lvl w:ilvl="0" w:tplc="FD0C5BB0">
      <w:start w:val="1"/>
      <w:numFmt w:val="lowerLetter"/>
      <w:lvlText w:val="%1."/>
      <w:lvlJc w:val="left"/>
      <w:pPr>
        <w:ind w:left="27" w:hanging="360"/>
      </w:pPr>
      <w:rPr>
        <w:rFonts w:hint="default"/>
      </w:rPr>
    </w:lvl>
    <w:lvl w:ilvl="1" w:tplc="08090019" w:tentative="1">
      <w:start w:val="1"/>
      <w:numFmt w:val="lowerLetter"/>
      <w:lvlText w:val="%2."/>
      <w:lvlJc w:val="left"/>
      <w:pPr>
        <w:ind w:left="747" w:hanging="360"/>
      </w:pPr>
    </w:lvl>
    <w:lvl w:ilvl="2" w:tplc="0809001B" w:tentative="1">
      <w:start w:val="1"/>
      <w:numFmt w:val="lowerRoman"/>
      <w:lvlText w:val="%3."/>
      <w:lvlJc w:val="right"/>
      <w:pPr>
        <w:ind w:left="1467" w:hanging="180"/>
      </w:pPr>
    </w:lvl>
    <w:lvl w:ilvl="3" w:tplc="0809000F" w:tentative="1">
      <w:start w:val="1"/>
      <w:numFmt w:val="decimal"/>
      <w:lvlText w:val="%4."/>
      <w:lvlJc w:val="left"/>
      <w:pPr>
        <w:ind w:left="2187" w:hanging="360"/>
      </w:pPr>
    </w:lvl>
    <w:lvl w:ilvl="4" w:tplc="08090019" w:tentative="1">
      <w:start w:val="1"/>
      <w:numFmt w:val="lowerLetter"/>
      <w:lvlText w:val="%5."/>
      <w:lvlJc w:val="left"/>
      <w:pPr>
        <w:ind w:left="2907" w:hanging="360"/>
      </w:pPr>
    </w:lvl>
    <w:lvl w:ilvl="5" w:tplc="0809001B" w:tentative="1">
      <w:start w:val="1"/>
      <w:numFmt w:val="lowerRoman"/>
      <w:lvlText w:val="%6."/>
      <w:lvlJc w:val="right"/>
      <w:pPr>
        <w:ind w:left="3627" w:hanging="180"/>
      </w:pPr>
    </w:lvl>
    <w:lvl w:ilvl="6" w:tplc="0809000F" w:tentative="1">
      <w:start w:val="1"/>
      <w:numFmt w:val="decimal"/>
      <w:lvlText w:val="%7."/>
      <w:lvlJc w:val="left"/>
      <w:pPr>
        <w:ind w:left="4347" w:hanging="360"/>
      </w:pPr>
    </w:lvl>
    <w:lvl w:ilvl="7" w:tplc="08090019" w:tentative="1">
      <w:start w:val="1"/>
      <w:numFmt w:val="lowerLetter"/>
      <w:lvlText w:val="%8."/>
      <w:lvlJc w:val="left"/>
      <w:pPr>
        <w:ind w:left="5067" w:hanging="360"/>
      </w:pPr>
    </w:lvl>
    <w:lvl w:ilvl="8" w:tplc="0809001B" w:tentative="1">
      <w:start w:val="1"/>
      <w:numFmt w:val="lowerRoman"/>
      <w:lvlText w:val="%9."/>
      <w:lvlJc w:val="right"/>
      <w:pPr>
        <w:ind w:left="5787" w:hanging="180"/>
      </w:pPr>
    </w:lvl>
  </w:abstractNum>
  <w:abstractNum w:abstractNumId="286"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pStyle w:val="3E3"/>
      <w:suff w:val="nothing"/>
      <w:lvlText w:val=""/>
      <w:lvlJc w:val="left"/>
      <w:pPr>
        <w:ind w:left="1071" w:firstLine="0"/>
      </w:pPr>
    </w:lvl>
    <w:lvl w:ilvl="4">
      <w:start w:val="1"/>
      <w:numFmt w:val="none"/>
      <w:pStyle w:val="3E4"/>
      <w:suff w:val="nothing"/>
      <w:lvlText w:val=""/>
      <w:lvlJc w:val="left"/>
      <w:pPr>
        <w:ind w:left="1428" w:firstLine="0"/>
      </w:pPr>
    </w:lvl>
    <w:lvl w:ilvl="5">
      <w:start w:val="1"/>
      <w:numFmt w:val="none"/>
      <w:pStyle w:val="3E5"/>
      <w:suff w:val="nothing"/>
      <w:lvlText w:val=""/>
      <w:lvlJc w:val="left"/>
      <w:pPr>
        <w:ind w:left="1785" w:firstLine="0"/>
      </w:pPr>
    </w:lvl>
    <w:lvl w:ilvl="6">
      <w:start w:val="1"/>
      <w:numFmt w:val="none"/>
      <w:pStyle w:val="3E6"/>
      <w:suff w:val="nothing"/>
      <w:lvlText w:val=""/>
      <w:lvlJc w:val="left"/>
      <w:pPr>
        <w:ind w:left="2142" w:firstLine="0"/>
      </w:pPr>
    </w:lvl>
    <w:lvl w:ilvl="7">
      <w:start w:val="1"/>
      <w:numFmt w:val="none"/>
      <w:pStyle w:val="3E7"/>
      <w:suff w:val="nothing"/>
      <w:lvlText w:val=""/>
      <w:lvlJc w:val="left"/>
      <w:pPr>
        <w:ind w:left="2499" w:firstLine="0"/>
      </w:pPr>
    </w:lvl>
    <w:lvl w:ilvl="8">
      <w:start w:val="1"/>
      <w:numFmt w:val="none"/>
      <w:pStyle w:val="3E8"/>
      <w:suff w:val="nothing"/>
      <w:lvlText w:val=""/>
      <w:lvlJc w:val="left"/>
      <w:pPr>
        <w:ind w:left="2856" w:firstLine="0"/>
      </w:pPr>
    </w:lvl>
  </w:abstractNum>
  <w:abstractNum w:abstractNumId="287" w15:restartNumberingAfterBreak="0">
    <w:nsid w:val="304511FC"/>
    <w:multiLevelType w:val="hybridMultilevel"/>
    <w:tmpl w:val="2216E74E"/>
    <w:lvl w:ilvl="0" w:tplc="410027F0">
      <w:start w:val="1"/>
      <w:numFmt w:val="decimal"/>
      <w:lvlText w:val="%1."/>
      <w:lvlJc w:val="left"/>
      <w:pPr>
        <w:tabs>
          <w:tab w:val="num" w:pos="360"/>
        </w:tabs>
        <w:ind w:left="360" w:hanging="360"/>
      </w:pPr>
    </w:lvl>
    <w:lvl w:ilvl="1" w:tplc="9788BDD6" w:tentative="1">
      <w:start w:val="1"/>
      <w:numFmt w:val="lowerLetter"/>
      <w:lvlText w:val="%2."/>
      <w:lvlJc w:val="left"/>
      <w:pPr>
        <w:tabs>
          <w:tab w:val="num" w:pos="1080"/>
        </w:tabs>
        <w:ind w:left="1080" w:hanging="360"/>
      </w:pPr>
    </w:lvl>
    <w:lvl w:ilvl="2" w:tplc="62DAD1B2" w:tentative="1">
      <w:start w:val="1"/>
      <w:numFmt w:val="lowerRoman"/>
      <w:lvlText w:val="%3."/>
      <w:lvlJc w:val="right"/>
      <w:pPr>
        <w:tabs>
          <w:tab w:val="num" w:pos="1800"/>
        </w:tabs>
        <w:ind w:left="1800" w:hanging="180"/>
      </w:pPr>
    </w:lvl>
    <w:lvl w:ilvl="3" w:tplc="4080FE52">
      <w:start w:val="1"/>
      <w:numFmt w:val="decimal"/>
      <w:lvlText w:val="%4."/>
      <w:lvlJc w:val="left"/>
      <w:pPr>
        <w:tabs>
          <w:tab w:val="num" w:pos="2520"/>
        </w:tabs>
        <w:ind w:left="2520" w:hanging="360"/>
      </w:pPr>
    </w:lvl>
    <w:lvl w:ilvl="4" w:tplc="37981328" w:tentative="1">
      <w:start w:val="1"/>
      <w:numFmt w:val="lowerLetter"/>
      <w:lvlText w:val="%5."/>
      <w:lvlJc w:val="left"/>
      <w:pPr>
        <w:tabs>
          <w:tab w:val="num" w:pos="3240"/>
        </w:tabs>
        <w:ind w:left="3240" w:hanging="360"/>
      </w:pPr>
    </w:lvl>
    <w:lvl w:ilvl="5" w:tplc="4B78BCDA" w:tentative="1">
      <w:start w:val="1"/>
      <w:numFmt w:val="lowerRoman"/>
      <w:lvlText w:val="%6."/>
      <w:lvlJc w:val="right"/>
      <w:pPr>
        <w:tabs>
          <w:tab w:val="num" w:pos="3960"/>
        </w:tabs>
        <w:ind w:left="3960" w:hanging="180"/>
      </w:pPr>
    </w:lvl>
    <w:lvl w:ilvl="6" w:tplc="A0C64FBA" w:tentative="1">
      <w:start w:val="1"/>
      <w:numFmt w:val="decimal"/>
      <w:lvlText w:val="%7."/>
      <w:lvlJc w:val="left"/>
      <w:pPr>
        <w:tabs>
          <w:tab w:val="num" w:pos="4680"/>
        </w:tabs>
        <w:ind w:left="4680" w:hanging="360"/>
      </w:pPr>
    </w:lvl>
    <w:lvl w:ilvl="7" w:tplc="F31C1980" w:tentative="1">
      <w:start w:val="1"/>
      <w:numFmt w:val="lowerLetter"/>
      <w:lvlText w:val="%8."/>
      <w:lvlJc w:val="left"/>
      <w:pPr>
        <w:tabs>
          <w:tab w:val="num" w:pos="5400"/>
        </w:tabs>
        <w:ind w:left="5400" w:hanging="360"/>
      </w:pPr>
    </w:lvl>
    <w:lvl w:ilvl="8" w:tplc="C5ACDDA2" w:tentative="1">
      <w:start w:val="1"/>
      <w:numFmt w:val="lowerRoman"/>
      <w:lvlText w:val="%9."/>
      <w:lvlJc w:val="right"/>
      <w:pPr>
        <w:tabs>
          <w:tab w:val="num" w:pos="6120"/>
        </w:tabs>
        <w:ind w:left="6120" w:hanging="180"/>
      </w:pPr>
    </w:lvl>
  </w:abstractNum>
  <w:abstractNum w:abstractNumId="288" w15:restartNumberingAfterBreak="0">
    <w:nsid w:val="306022A0"/>
    <w:multiLevelType w:val="hybridMultilevel"/>
    <w:tmpl w:val="0A047970"/>
    <w:lvl w:ilvl="0" w:tplc="FFFFFFFF">
      <w:start w:val="1"/>
      <w:numFmt w:val="decimal"/>
      <w:lvlText w:val="%1."/>
      <w:lvlJc w:val="left"/>
      <w:pPr>
        <w:tabs>
          <w:tab w:val="num" w:pos="1154"/>
        </w:tabs>
        <w:ind w:left="1154"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89" w15:restartNumberingAfterBreak="0">
    <w:nsid w:val="306A12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0" w15:restartNumberingAfterBreak="0">
    <w:nsid w:val="30840167"/>
    <w:multiLevelType w:val="hybridMultilevel"/>
    <w:tmpl w:val="C2781FDE"/>
    <w:lvl w:ilvl="0" w:tplc="D55E1592">
      <w:start w:val="1"/>
      <w:numFmt w:val="lowerLetter"/>
      <w:lvlText w:val="%1."/>
      <w:lvlJc w:val="left"/>
      <w:pPr>
        <w:tabs>
          <w:tab w:val="num" w:pos="1154"/>
        </w:tabs>
        <w:ind w:left="1154" w:hanging="360"/>
      </w:pPr>
      <w:rPr>
        <w:rFonts w:hint="default"/>
      </w:rPr>
    </w:lvl>
    <w:lvl w:ilvl="1" w:tplc="04070019">
      <w:start w:val="1"/>
      <w:numFmt w:val="bullet"/>
      <w:lvlText w:val="o"/>
      <w:lvlJc w:val="left"/>
      <w:pPr>
        <w:tabs>
          <w:tab w:val="num" w:pos="1837"/>
        </w:tabs>
        <w:ind w:left="1837" w:hanging="360"/>
      </w:pPr>
      <w:rPr>
        <w:rFonts w:ascii="Courier New" w:hAnsi="Courier New" w:cs="Courier New" w:hint="default"/>
      </w:rPr>
    </w:lvl>
    <w:lvl w:ilvl="2" w:tplc="0407001B">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start w:val="1"/>
      <w:numFmt w:val="bullet"/>
      <w:lvlText w:val="o"/>
      <w:lvlJc w:val="left"/>
      <w:pPr>
        <w:tabs>
          <w:tab w:val="num" w:pos="3997"/>
        </w:tabs>
        <w:ind w:left="3997" w:hanging="360"/>
      </w:pPr>
      <w:rPr>
        <w:rFonts w:ascii="Courier New" w:hAnsi="Courier New" w:cs="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cs="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91" w15:restartNumberingAfterBreak="0">
    <w:nsid w:val="309743E6"/>
    <w:multiLevelType w:val="multilevel"/>
    <w:tmpl w:val="0E460A6E"/>
    <w:lvl w:ilvl="0">
      <w:start w:val="1"/>
      <w:numFmt w:val="decimal"/>
      <w:pStyle w:val="Term"/>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2" w15:restartNumberingAfterBreak="0">
    <w:nsid w:val="30A447AF"/>
    <w:multiLevelType w:val="hybridMultilevel"/>
    <w:tmpl w:val="A6EC5A44"/>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3" w15:restartNumberingAfterBreak="0">
    <w:nsid w:val="30AC721E"/>
    <w:multiLevelType w:val="hybridMultilevel"/>
    <w:tmpl w:val="8B0AA8A2"/>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294" w15:restartNumberingAfterBreak="0">
    <w:nsid w:val="30CE1AFC"/>
    <w:multiLevelType w:val="hybridMultilevel"/>
    <w:tmpl w:val="276E014A"/>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5" w15:restartNumberingAfterBreak="0">
    <w:nsid w:val="314B3877"/>
    <w:multiLevelType w:val="hybridMultilevel"/>
    <w:tmpl w:val="DA9C315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6" w15:restartNumberingAfterBreak="0">
    <w:nsid w:val="31D73747"/>
    <w:multiLevelType w:val="hybridMultilevel"/>
    <w:tmpl w:val="9580FD56"/>
    <w:lvl w:ilvl="0" w:tplc="D6C4A1C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7" w15:restartNumberingAfterBreak="0">
    <w:nsid w:val="31EA0A78"/>
    <w:multiLevelType w:val="hybridMultilevel"/>
    <w:tmpl w:val="97980780"/>
    <w:lvl w:ilvl="0" w:tplc="F5BE0A8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8" w15:restartNumberingAfterBreak="0">
    <w:nsid w:val="320C3CAE"/>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99" w15:restartNumberingAfterBreak="0">
    <w:nsid w:val="3261665A"/>
    <w:multiLevelType w:val="hybridMultilevel"/>
    <w:tmpl w:val="9BFC7C1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0" w15:restartNumberingAfterBreak="0">
    <w:nsid w:val="328F5CB1"/>
    <w:multiLevelType w:val="hybridMultilevel"/>
    <w:tmpl w:val="7B4A2D3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01" w15:restartNumberingAfterBreak="0">
    <w:nsid w:val="32A641B4"/>
    <w:multiLevelType w:val="hybridMultilevel"/>
    <w:tmpl w:val="B436107C"/>
    <w:lvl w:ilvl="0" w:tplc="FFFFFFFF">
      <w:start w:val="5"/>
      <w:numFmt w:val="bullet"/>
      <w:lvlText w:val="–"/>
      <w:lvlJc w:val="left"/>
      <w:pPr>
        <w:ind w:left="1080" w:hanging="360"/>
      </w:pPr>
      <w:rPr>
        <w:rFonts w:ascii="Times New Roman" w:eastAsia="Times New Roman" w:hAnsi="Times New Roman" w:hint="default"/>
      </w:rPr>
    </w:lvl>
    <w:lvl w:ilvl="1" w:tplc="FFFFFFFF">
      <w:start w:val="5"/>
      <w:numFmt w:val="bullet"/>
      <w:lvlText w:val="–"/>
      <w:lvlJc w:val="left"/>
      <w:pPr>
        <w:ind w:left="1800" w:hanging="360"/>
      </w:pPr>
      <w:rPr>
        <w:rFonts w:ascii="Times New Roman" w:eastAsia="Times New Roman" w:hAnsi="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2" w15:restartNumberingAfterBreak="0">
    <w:nsid w:val="33272966"/>
    <w:multiLevelType w:val="hybridMultilevel"/>
    <w:tmpl w:val="0F661342"/>
    <w:lvl w:ilvl="0" w:tplc="0407000F">
      <w:start w:val="1"/>
      <w:numFmt w:val="decimal"/>
      <w:lvlText w:val="%1."/>
      <w:lvlJc w:val="left"/>
      <w:pPr>
        <w:tabs>
          <w:tab w:val="num" w:pos="660"/>
        </w:tabs>
        <w:ind w:left="660" w:hanging="360"/>
      </w:pPr>
      <w:rPr>
        <w:rFonts w:cs="Times New Roman"/>
      </w:rPr>
    </w:lvl>
    <w:lvl w:ilvl="1" w:tplc="04070019" w:tentative="1">
      <w:start w:val="1"/>
      <w:numFmt w:val="lowerLetter"/>
      <w:lvlText w:val="%2."/>
      <w:lvlJc w:val="left"/>
      <w:pPr>
        <w:tabs>
          <w:tab w:val="num" w:pos="1380"/>
        </w:tabs>
        <w:ind w:left="1380" w:hanging="360"/>
      </w:pPr>
      <w:rPr>
        <w:rFonts w:cs="Times New Roman"/>
      </w:rPr>
    </w:lvl>
    <w:lvl w:ilvl="2" w:tplc="0407001B" w:tentative="1">
      <w:start w:val="1"/>
      <w:numFmt w:val="lowerRoman"/>
      <w:lvlText w:val="%3."/>
      <w:lvlJc w:val="right"/>
      <w:pPr>
        <w:tabs>
          <w:tab w:val="num" w:pos="2100"/>
        </w:tabs>
        <w:ind w:left="2100" w:hanging="180"/>
      </w:pPr>
      <w:rPr>
        <w:rFonts w:cs="Times New Roman"/>
      </w:rPr>
    </w:lvl>
    <w:lvl w:ilvl="3" w:tplc="0407000F" w:tentative="1">
      <w:start w:val="1"/>
      <w:numFmt w:val="decimal"/>
      <w:lvlText w:val="%4."/>
      <w:lvlJc w:val="left"/>
      <w:pPr>
        <w:tabs>
          <w:tab w:val="num" w:pos="2820"/>
        </w:tabs>
        <w:ind w:left="2820" w:hanging="360"/>
      </w:pPr>
      <w:rPr>
        <w:rFonts w:cs="Times New Roman"/>
      </w:rPr>
    </w:lvl>
    <w:lvl w:ilvl="4" w:tplc="04070019" w:tentative="1">
      <w:start w:val="1"/>
      <w:numFmt w:val="lowerLetter"/>
      <w:lvlText w:val="%5."/>
      <w:lvlJc w:val="left"/>
      <w:pPr>
        <w:tabs>
          <w:tab w:val="num" w:pos="3540"/>
        </w:tabs>
        <w:ind w:left="3540" w:hanging="360"/>
      </w:pPr>
      <w:rPr>
        <w:rFonts w:cs="Times New Roman"/>
      </w:rPr>
    </w:lvl>
    <w:lvl w:ilvl="5" w:tplc="0407001B" w:tentative="1">
      <w:start w:val="1"/>
      <w:numFmt w:val="lowerRoman"/>
      <w:lvlText w:val="%6."/>
      <w:lvlJc w:val="right"/>
      <w:pPr>
        <w:tabs>
          <w:tab w:val="num" w:pos="4260"/>
        </w:tabs>
        <w:ind w:left="4260" w:hanging="180"/>
      </w:pPr>
      <w:rPr>
        <w:rFonts w:cs="Times New Roman"/>
      </w:rPr>
    </w:lvl>
    <w:lvl w:ilvl="6" w:tplc="0407000F" w:tentative="1">
      <w:start w:val="1"/>
      <w:numFmt w:val="decimal"/>
      <w:lvlText w:val="%7."/>
      <w:lvlJc w:val="left"/>
      <w:pPr>
        <w:tabs>
          <w:tab w:val="num" w:pos="4980"/>
        </w:tabs>
        <w:ind w:left="4980" w:hanging="360"/>
      </w:pPr>
      <w:rPr>
        <w:rFonts w:cs="Times New Roman"/>
      </w:rPr>
    </w:lvl>
    <w:lvl w:ilvl="7" w:tplc="04070019" w:tentative="1">
      <w:start w:val="1"/>
      <w:numFmt w:val="lowerLetter"/>
      <w:lvlText w:val="%8."/>
      <w:lvlJc w:val="left"/>
      <w:pPr>
        <w:tabs>
          <w:tab w:val="num" w:pos="5700"/>
        </w:tabs>
        <w:ind w:left="5700" w:hanging="360"/>
      </w:pPr>
      <w:rPr>
        <w:rFonts w:cs="Times New Roman"/>
      </w:rPr>
    </w:lvl>
    <w:lvl w:ilvl="8" w:tplc="0407001B" w:tentative="1">
      <w:start w:val="1"/>
      <w:numFmt w:val="lowerRoman"/>
      <w:lvlText w:val="%9."/>
      <w:lvlJc w:val="right"/>
      <w:pPr>
        <w:tabs>
          <w:tab w:val="num" w:pos="6420"/>
        </w:tabs>
        <w:ind w:left="6420" w:hanging="180"/>
      </w:pPr>
      <w:rPr>
        <w:rFonts w:cs="Times New Roman"/>
      </w:rPr>
    </w:lvl>
  </w:abstractNum>
  <w:abstractNum w:abstractNumId="303" w15:restartNumberingAfterBreak="0">
    <w:nsid w:val="335F070E"/>
    <w:multiLevelType w:val="hybridMultilevel"/>
    <w:tmpl w:val="BEAEB8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4" w15:restartNumberingAfterBreak="0">
    <w:nsid w:val="33823C77"/>
    <w:multiLevelType w:val="hybridMultilevel"/>
    <w:tmpl w:val="91062568"/>
    <w:lvl w:ilvl="0" w:tplc="89EA3BF8">
      <w:start w:val="1"/>
      <w:numFmt w:val="decimal"/>
      <w:lvlText w:val="%1."/>
      <w:lvlJc w:val="left"/>
      <w:pPr>
        <w:tabs>
          <w:tab w:val="num" w:pos="360"/>
        </w:tabs>
        <w:ind w:left="360" w:hanging="360"/>
      </w:pPr>
    </w:lvl>
    <w:lvl w:ilvl="1" w:tplc="E66C848E">
      <w:start w:val="1"/>
      <w:numFmt w:val="lowerLetter"/>
      <w:lvlText w:val="%2."/>
      <w:lvlJc w:val="left"/>
      <w:pPr>
        <w:tabs>
          <w:tab w:val="num" w:pos="1080"/>
        </w:tabs>
        <w:ind w:left="1080" w:hanging="360"/>
      </w:pPr>
    </w:lvl>
    <w:lvl w:ilvl="2" w:tplc="B1E416DE">
      <w:start w:val="1"/>
      <w:numFmt w:val="lowerRoman"/>
      <w:lvlText w:val="%3."/>
      <w:lvlJc w:val="right"/>
      <w:pPr>
        <w:tabs>
          <w:tab w:val="num" w:pos="1800"/>
        </w:tabs>
        <w:ind w:left="1800" w:hanging="180"/>
      </w:pPr>
    </w:lvl>
    <w:lvl w:ilvl="3" w:tplc="A0D815C0">
      <w:start w:val="1"/>
      <w:numFmt w:val="decimal"/>
      <w:lvlText w:val="%4."/>
      <w:lvlJc w:val="left"/>
      <w:pPr>
        <w:tabs>
          <w:tab w:val="num" w:pos="2520"/>
        </w:tabs>
        <w:ind w:left="2520" w:hanging="360"/>
      </w:pPr>
    </w:lvl>
    <w:lvl w:ilvl="4" w:tplc="DF7E8122">
      <w:start w:val="1"/>
      <w:numFmt w:val="lowerLetter"/>
      <w:lvlText w:val="%5."/>
      <w:lvlJc w:val="left"/>
      <w:pPr>
        <w:tabs>
          <w:tab w:val="num" w:pos="3240"/>
        </w:tabs>
        <w:ind w:left="3240" w:hanging="360"/>
      </w:pPr>
    </w:lvl>
    <w:lvl w:ilvl="5" w:tplc="575E1CC8">
      <w:start w:val="1"/>
      <w:numFmt w:val="lowerRoman"/>
      <w:lvlText w:val="%6."/>
      <w:lvlJc w:val="right"/>
      <w:pPr>
        <w:tabs>
          <w:tab w:val="num" w:pos="3960"/>
        </w:tabs>
        <w:ind w:left="3960" w:hanging="180"/>
      </w:pPr>
    </w:lvl>
    <w:lvl w:ilvl="6" w:tplc="AE4AE9B0">
      <w:start w:val="1"/>
      <w:numFmt w:val="decimal"/>
      <w:lvlText w:val="%7."/>
      <w:lvlJc w:val="left"/>
      <w:pPr>
        <w:tabs>
          <w:tab w:val="num" w:pos="4680"/>
        </w:tabs>
        <w:ind w:left="4680" w:hanging="360"/>
      </w:pPr>
    </w:lvl>
    <w:lvl w:ilvl="7" w:tplc="97E6F8FE">
      <w:start w:val="1"/>
      <w:numFmt w:val="lowerLetter"/>
      <w:lvlText w:val="%8."/>
      <w:lvlJc w:val="left"/>
      <w:pPr>
        <w:tabs>
          <w:tab w:val="num" w:pos="5400"/>
        </w:tabs>
        <w:ind w:left="5400" w:hanging="360"/>
      </w:pPr>
    </w:lvl>
    <w:lvl w:ilvl="8" w:tplc="F0907FB6">
      <w:start w:val="1"/>
      <w:numFmt w:val="lowerRoman"/>
      <w:lvlText w:val="%9."/>
      <w:lvlJc w:val="right"/>
      <w:pPr>
        <w:tabs>
          <w:tab w:val="num" w:pos="6120"/>
        </w:tabs>
        <w:ind w:left="6120" w:hanging="180"/>
      </w:pPr>
    </w:lvl>
  </w:abstractNum>
  <w:abstractNum w:abstractNumId="305" w15:restartNumberingAfterBreak="0">
    <w:nsid w:val="33AC7EB8"/>
    <w:multiLevelType w:val="multilevel"/>
    <w:tmpl w:val="3014D326"/>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879052816"/>
      <w:numFmt w:val="decimal"/>
      <w:lvlText w:val="%1.%2.%3.%4.%5.%6.%7.%8.%9"/>
      <w:lvlJc w:val="left"/>
      <w:pPr>
        <w:tabs>
          <w:tab w:val="num" w:pos="1800"/>
        </w:tabs>
        <w:ind w:left="0" w:firstLine="0"/>
      </w:pPr>
      <w:rPr>
        <w:rFonts w:hint="default"/>
      </w:rPr>
    </w:lvl>
  </w:abstractNum>
  <w:abstractNum w:abstractNumId="306" w15:restartNumberingAfterBreak="0">
    <w:nsid w:val="33B27D9B"/>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7" w15:restartNumberingAfterBreak="0">
    <w:nsid w:val="33B444EC"/>
    <w:multiLevelType w:val="hybridMultilevel"/>
    <w:tmpl w:val="842280AC"/>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308" w15:restartNumberingAfterBreak="0">
    <w:nsid w:val="33DF36C9"/>
    <w:multiLevelType w:val="hybridMultilevel"/>
    <w:tmpl w:val="EB628B98"/>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09" w15:restartNumberingAfterBreak="0">
    <w:nsid w:val="33E91F61"/>
    <w:multiLevelType w:val="hybridMultilevel"/>
    <w:tmpl w:val="12D49000"/>
    <w:lvl w:ilvl="0" w:tplc="FFFFFFFF">
      <w:start w:val="1"/>
      <w:numFmt w:val="decimal"/>
      <w:lvlText w:val="%1."/>
      <w:lvlJc w:val="left"/>
      <w:pPr>
        <w:tabs>
          <w:tab w:val="num" w:pos="757"/>
        </w:tabs>
        <w:ind w:left="757" w:hanging="360"/>
      </w:pPr>
    </w:lvl>
    <w:lvl w:ilvl="1" w:tplc="04070019">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10" w15:restartNumberingAfterBreak="0">
    <w:nsid w:val="33FC1950"/>
    <w:multiLevelType w:val="hybridMultilevel"/>
    <w:tmpl w:val="F438A25E"/>
    <w:lvl w:ilvl="0" w:tplc="9654B406">
      <w:start w:val="1"/>
      <w:numFmt w:val="decimal"/>
      <w:lvlText w:val="%1."/>
      <w:lvlJc w:val="left"/>
      <w:pPr>
        <w:ind w:left="720" w:hanging="360"/>
      </w:pPr>
      <w:rPr>
        <w:rFonts w:cs="Times New Roman"/>
      </w:rPr>
    </w:lvl>
    <w:lvl w:ilvl="1" w:tplc="3D8EFAD4">
      <w:start w:val="1"/>
      <w:numFmt w:val="lowerLetter"/>
      <w:lvlText w:val="%2."/>
      <w:lvlJc w:val="left"/>
      <w:pPr>
        <w:ind w:left="1440" w:hanging="360"/>
      </w:pPr>
      <w:rPr>
        <w:rFonts w:cs="Times New Roman"/>
      </w:rPr>
    </w:lvl>
    <w:lvl w:ilvl="2" w:tplc="E884D1B4">
      <w:start w:val="1"/>
      <w:numFmt w:val="lowerRoman"/>
      <w:lvlText w:val="%3."/>
      <w:lvlJc w:val="right"/>
      <w:pPr>
        <w:ind w:left="2160" w:hanging="180"/>
      </w:pPr>
      <w:rPr>
        <w:rFonts w:cs="Times New Roman"/>
      </w:rPr>
    </w:lvl>
    <w:lvl w:ilvl="3" w:tplc="AA46D8FE">
      <w:start w:val="1"/>
      <w:numFmt w:val="decimal"/>
      <w:lvlText w:val="%4)"/>
      <w:lvlJc w:val="left"/>
      <w:pPr>
        <w:ind w:left="2880" w:hanging="360"/>
      </w:pPr>
      <w:rPr>
        <w:rFonts w:cs="Times New Roman" w:hint="default"/>
        <w:sz w:val="20"/>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1" w15:restartNumberingAfterBreak="0">
    <w:nsid w:val="34142826"/>
    <w:multiLevelType w:val="hybridMultilevel"/>
    <w:tmpl w:val="A4A8667A"/>
    <w:lvl w:ilvl="0" w:tplc="7D14E382">
      <w:start w:val="1"/>
      <w:numFmt w:val="lowerRoman"/>
      <w:lvlText w:val="%1)"/>
      <w:lvlJc w:val="right"/>
      <w:pPr>
        <w:tabs>
          <w:tab w:val="num" w:pos="1154"/>
        </w:tabs>
        <w:ind w:left="1154" w:hanging="180"/>
      </w:pPr>
      <w:rPr>
        <w:rFonts w:hint="default"/>
      </w:rPr>
    </w:lvl>
    <w:lvl w:ilvl="1" w:tplc="04070019" w:tentative="1">
      <w:start w:val="1"/>
      <w:numFmt w:val="lowerLetter"/>
      <w:lvlText w:val="%2."/>
      <w:lvlJc w:val="left"/>
      <w:pPr>
        <w:tabs>
          <w:tab w:val="num" w:pos="2017"/>
        </w:tabs>
        <w:ind w:left="2017" w:hanging="360"/>
      </w:pPr>
    </w:lvl>
    <w:lvl w:ilvl="2" w:tplc="0407001B" w:tentative="1">
      <w:start w:val="1"/>
      <w:numFmt w:val="lowerRoman"/>
      <w:lvlText w:val="%3."/>
      <w:lvlJc w:val="right"/>
      <w:pPr>
        <w:tabs>
          <w:tab w:val="num" w:pos="2737"/>
        </w:tabs>
        <w:ind w:left="2737" w:hanging="180"/>
      </w:pPr>
    </w:lvl>
    <w:lvl w:ilvl="3" w:tplc="0407000F" w:tentative="1">
      <w:start w:val="1"/>
      <w:numFmt w:val="decimal"/>
      <w:lvlText w:val="%4."/>
      <w:lvlJc w:val="left"/>
      <w:pPr>
        <w:tabs>
          <w:tab w:val="num" w:pos="3457"/>
        </w:tabs>
        <w:ind w:left="3457" w:hanging="360"/>
      </w:pPr>
    </w:lvl>
    <w:lvl w:ilvl="4" w:tplc="04070019" w:tentative="1">
      <w:start w:val="1"/>
      <w:numFmt w:val="lowerLetter"/>
      <w:lvlText w:val="%5."/>
      <w:lvlJc w:val="left"/>
      <w:pPr>
        <w:tabs>
          <w:tab w:val="num" w:pos="4177"/>
        </w:tabs>
        <w:ind w:left="4177" w:hanging="360"/>
      </w:pPr>
    </w:lvl>
    <w:lvl w:ilvl="5" w:tplc="0407001B" w:tentative="1">
      <w:start w:val="1"/>
      <w:numFmt w:val="lowerRoman"/>
      <w:lvlText w:val="%6."/>
      <w:lvlJc w:val="right"/>
      <w:pPr>
        <w:tabs>
          <w:tab w:val="num" w:pos="4897"/>
        </w:tabs>
        <w:ind w:left="4897" w:hanging="180"/>
      </w:pPr>
    </w:lvl>
    <w:lvl w:ilvl="6" w:tplc="0407000F" w:tentative="1">
      <w:start w:val="1"/>
      <w:numFmt w:val="decimal"/>
      <w:lvlText w:val="%7."/>
      <w:lvlJc w:val="left"/>
      <w:pPr>
        <w:tabs>
          <w:tab w:val="num" w:pos="5617"/>
        </w:tabs>
        <w:ind w:left="5617" w:hanging="360"/>
      </w:pPr>
    </w:lvl>
    <w:lvl w:ilvl="7" w:tplc="04070019" w:tentative="1">
      <w:start w:val="1"/>
      <w:numFmt w:val="lowerLetter"/>
      <w:lvlText w:val="%8."/>
      <w:lvlJc w:val="left"/>
      <w:pPr>
        <w:tabs>
          <w:tab w:val="num" w:pos="6337"/>
        </w:tabs>
        <w:ind w:left="6337" w:hanging="360"/>
      </w:pPr>
    </w:lvl>
    <w:lvl w:ilvl="8" w:tplc="0407001B" w:tentative="1">
      <w:start w:val="1"/>
      <w:numFmt w:val="lowerRoman"/>
      <w:lvlText w:val="%9."/>
      <w:lvlJc w:val="right"/>
      <w:pPr>
        <w:tabs>
          <w:tab w:val="num" w:pos="7057"/>
        </w:tabs>
        <w:ind w:left="7057" w:hanging="180"/>
      </w:pPr>
    </w:lvl>
  </w:abstractNum>
  <w:abstractNum w:abstractNumId="312" w15:restartNumberingAfterBreak="0">
    <w:nsid w:val="3417030D"/>
    <w:multiLevelType w:val="hybridMultilevel"/>
    <w:tmpl w:val="7D1AAB74"/>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13" w15:restartNumberingAfterBreak="0">
    <w:nsid w:val="34387EF0"/>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4" w15:restartNumberingAfterBreak="0">
    <w:nsid w:val="34420BDE"/>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5" w15:restartNumberingAfterBreak="0">
    <w:nsid w:val="34474640"/>
    <w:multiLevelType w:val="hybridMultilevel"/>
    <w:tmpl w:val="6ECAC9E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6" w15:restartNumberingAfterBreak="0">
    <w:nsid w:val="34653DE5"/>
    <w:multiLevelType w:val="hybridMultilevel"/>
    <w:tmpl w:val="1518B24C"/>
    <w:lvl w:ilvl="0" w:tplc="CF5A2D00">
      <w:start w:val="1"/>
      <w:numFmt w:val="decimal"/>
      <w:lvlText w:val="%1)"/>
      <w:lvlJc w:val="left"/>
      <w:pPr>
        <w:tabs>
          <w:tab w:val="num" w:pos="644"/>
        </w:tabs>
        <w:ind w:left="644" w:hanging="360"/>
      </w:pPr>
      <w:rPr>
        <w:rFonts w:hint="default"/>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317" w15:restartNumberingAfterBreak="0">
    <w:nsid w:val="35511C6C"/>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8" w15:restartNumberingAfterBreak="0">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firstLine="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19" w15:restartNumberingAfterBreak="0">
    <w:nsid w:val="357A42F1"/>
    <w:multiLevelType w:val="hybridMultilevel"/>
    <w:tmpl w:val="C6C27254"/>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0" w15:restartNumberingAfterBreak="0">
    <w:nsid w:val="357B751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1" w15:restartNumberingAfterBreak="0">
    <w:nsid w:val="35D7418E"/>
    <w:multiLevelType w:val="hybridMultilevel"/>
    <w:tmpl w:val="6666D23A"/>
    <w:lvl w:ilvl="0" w:tplc="5F5CD7C4">
      <w:start w:val="1"/>
      <w:numFmt w:val="lowerRoman"/>
      <w:lvlText w:val="%1."/>
      <w:lvlJc w:val="left"/>
      <w:pPr>
        <w:tabs>
          <w:tab w:val="num" w:pos="1551"/>
        </w:tabs>
        <w:ind w:left="1551" w:hanging="360"/>
      </w:pPr>
      <w:rPr>
        <w:rFonts w:hint="default"/>
      </w:rPr>
    </w:lvl>
    <w:lvl w:ilvl="1" w:tplc="04070019" w:tentative="1">
      <w:start w:val="1"/>
      <w:numFmt w:val="lowerLetter"/>
      <w:lvlText w:val="%2."/>
      <w:lvlJc w:val="left"/>
      <w:pPr>
        <w:tabs>
          <w:tab w:val="num" w:pos="1082"/>
        </w:tabs>
        <w:ind w:left="1082" w:hanging="360"/>
      </w:pPr>
    </w:lvl>
    <w:lvl w:ilvl="2" w:tplc="0407001B" w:tentative="1">
      <w:start w:val="1"/>
      <w:numFmt w:val="lowerRoman"/>
      <w:lvlText w:val="%3."/>
      <w:lvlJc w:val="right"/>
      <w:pPr>
        <w:tabs>
          <w:tab w:val="num" w:pos="1802"/>
        </w:tabs>
        <w:ind w:left="1802" w:hanging="180"/>
      </w:pPr>
    </w:lvl>
    <w:lvl w:ilvl="3" w:tplc="0407000F" w:tentative="1">
      <w:start w:val="1"/>
      <w:numFmt w:val="decimal"/>
      <w:lvlText w:val="%4."/>
      <w:lvlJc w:val="left"/>
      <w:pPr>
        <w:tabs>
          <w:tab w:val="num" w:pos="2522"/>
        </w:tabs>
        <w:ind w:left="2522" w:hanging="360"/>
      </w:pPr>
    </w:lvl>
    <w:lvl w:ilvl="4" w:tplc="04070019" w:tentative="1">
      <w:start w:val="1"/>
      <w:numFmt w:val="lowerLetter"/>
      <w:lvlText w:val="%5."/>
      <w:lvlJc w:val="left"/>
      <w:pPr>
        <w:tabs>
          <w:tab w:val="num" w:pos="3242"/>
        </w:tabs>
        <w:ind w:left="3242" w:hanging="360"/>
      </w:pPr>
    </w:lvl>
    <w:lvl w:ilvl="5" w:tplc="0407001B" w:tentative="1">
      <w:start w:val="1"/>
      <w:numFmt w:val="lowerRoman"/>
      <w:lvlText w:val="%6."/>
      <w:lvlJc w:val="right"/>
      <w:pPr>
        <w:tabs>
          <w:tab w:val="num" w:pos="3962"/>
        </w:tabs>
        <w:ind w:left="3962" w:hanging="180"/>
      </w:pPr>
    </w:lvl>
    <w:lvl w:ilvl="6" w:tplc="0407000F" w:tentative="1">
      <w:start w:val="1"/>
      <w:numFmt w:val="decimal"/>
      <w:lvlText w:val="%7."/>
      <w:lvlJc w:val="left"/>
      <w:pPr>
        <w:tabs>
          <w:tab w:val="num" w:pos="4682"/>
        </w:tabs>
        <w:ind w:left="4682" w:hanging="360"/>
      </w:pPr>
    </w:lvl>
    <w:lvl w:ilvl="7" w:tplc="04070019" w:tentative="1">
      <w:start w:val="1"/>
      <w:numFmt w:val="lowerLetter"/>
      <w:lvlText w:val="%8."/>
      <w:lvlJc w:val="left"/>
      <w:pPr>
        <w:tabs>
          <w:tab w:val="num" w:pos="5402"/>
        </w:tabs>
        <w:ind w:left="5402" w:hanging="360"/>
      </w:pPr>
    </w:lvl>
    <w:lvl w:ilvl="8" w:tplc="0407001B" w:tentative="1">
      <w:start w:val="1"/>
      <w:numFmt w:val="lowerRoman"/>
      <w:lvlText w:val="%9."/>
      <w:lvlJc w:val="right"/>
      <w:pPr>
        <w:tabs>
          <w:tab w:val="num" w:pos="6122"/>
        </w:tabs>
        <w:ind w:left="6122" w:hanging="180"/>
      </w:pPr>
    </w:lvl>
  </w:abstractNum>
  <w:abstractNum w:abstractNumId="322" w15:restartNumberingAfterBreak="0">
    <w:nsid w:val="36731230"/>
    <w:multiLevelType w:val="hybridMultilevel"/>
    <w:tmpl w:val="D66EEE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3" w15:restartNumberingAfterBreak="0">
    <w:nsid w:val="36BF7D3E"/>
    <w:multiLevelType w:val="hybridMultilevel"/>
    <w:tmpl w:val="1D78D940"/>
    <w:lvl w:ilvl="0" w:tplc="01D6BD14">
      <w:start w:val="1"/>
      <w:numFmt w:val="bullet"/>
      <w:lvlText w:val="–"/>
      <w:lvlJc w:val="left"/>
      <w:pPr>
        <w:ind w:left="720" w:hanging="360"/>
      </w:pPr>
      <w:rPr>
        <w:rFonts w:ascii="Times New Roman" w:eastAsia="Malgun Gothic"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4" w15:restartNumberingAfterBreak="0">
    <w:nsid w:val="36C84A0D"/>
    <w:multiLevelType w:val="hybridMultilevel"/>
    <w:tmpl w:val="3A3A49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25" w15:restartNumberingAfterBreak="0">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6" w15:restartNumberingAfterBreak="0">
    <w:nsid w:val="37B30956"/>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27"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328" w15:restartNumberingAfterBreak="0">
    <w:nsid w:val="37F274FD"/>
    <w:multiLevelType w:val="hybridMultilevel"/>
    <w:tmpl w:val="9864DAF6"/>
    <w:lvl w:ilvl="0" w:tplc="8CB8E998">
      <w:start w:val="1"/>
      <w:numFmt w:val="decimal"/>
      <w:lvlText w:val="%1."/>
      <w:lvlJc w:val="left"/>
      <w:pPr>
        <w:tabs>
          <w:tab w:val="num" w:pos="360"/>
        </w:tabs>
        <w:ind w:left="360" w:hanging="360"/>
      </w:pPr>
    </w:lvl>
    <w:lvl w:ilvl="1" w:tplc="31AACEBE">
      <w:start w:val="1"/>
      <w:numFmt w:val="bullet"/>
      <w:lvlText w:val=""/>
      <w:lvlJc w:val="left"/>
      <w:pPr>
        <w:tabs>
          <w:tab w:val="num" w:pos="1080"/>
        </w:tabs>
        <w:ind w:left="1080" w:hanging="360"/>
      </w:pPr>
      <w:rPr>
        <w:rFonts w:ascii="Symbol" w:hAnsi="Symbol" w:hint="default"/>
      </w:rPr>
    </w:lvl>
    <w:lvl w:ilvl="2" w:tplc="C520070A" w:tentative="1">
      <w:start w:val="1"/>
      <w:numFmt w:val="lowerRoman"/>
      <w:lvlText w:val="%3."/>
      <w:lvlJc w:val="right"/>
      <w:pPr>
        <w:tabs>
          <w:tab w:val="num" w:pos="1800"/>
        </w:tabs>
        <w:ind w:left="1800" w:hanging="180"/>
      </w:pPr>
    </w:lvl>
    <w:lvl w:ilvl="3" w:tplc="7BA025CA" w:tentative="1">
      <w:start w:val="1"/>
      <w:numFmt w:val="decimal"/>
      <w:lvlText w:val="%4."/>
      <w:lvlJc w:val="left"/>
      <w:pPr>
        <w:tabs>
          <w:tab w:val="num" w:pos="2520"/>
        </w:tabs>
        <w:ind w:left="2520" w:hanging="360"/>
      </w:pPr>
    </w:lvl>
    <w:lvl w:ilvl="4" w:tplc="072A4B7E" w:tentative="1">
      <w:start w:val="1"/>
      <w:numFmt w:val="lowerLetter"/>
      <w:lvlText w:val="%5."/>
      <w:lvlJc w:val="left"/>
      <w:pPr>
        <w:tabs>
          <w:tab w:val="num" w:pos="3240"/>
        </w:tabs>
        <w:ind w:left="3240" w:hanging="360"/>
      </w:pPr>
    </w:lvl>
    <w:lvl w:ilvl="5" w:tplc="8094163C" w:tentative="1">
      <w:start w:val="1"/>
      <w:numFmt w:val="lowerRoman"/>
      <w:lvlText w:val="%6."/>
      <w:lvlJc w:val="right"/>
      <w:pPr>
        <w:tabs>
          <w:tab w:val="num" w:pos="3960"/>
        </w:tabs>
        <w:ind w:left="3960" w:hanging="180"/>
      </w:pPr>
    </w:lvl>
    <w:lvl w:ilvl="6" w:tplc="57A0067A" w:tentative="1">
      <w:start w:val="1"/>
      <w:numFmt w:val="decimal"/>
      <w:lvlText w:val="%7."/>
      <w:lvlJc w:val="left"/>
      <w:pPr>
        <w:tabs>
          <w:tab w:val="num" w:pos="4680"/>
        </w:tabs>
        <w:ind w:left="4680" w:hanging="360"/>
      </w:pPr>
    </w:lvl>
    <w:lvl w:ilvl="7" w:tplc="D86C2442" w:tentative="1">
      <w:start w:val="1"/>
      <w:numFmt w:val="lowerLetter"/>
      <w:lvlText w:val="%8."/>
      <w:lvlJc w:val="left"/>
      <w:pPr>
        <w:tabs>
          <w:tab w:val="num" w:pos="5400"/>
        </w:tabs>
        <w:ind w:left="5400" w:hanging="360"/>
      </w:pPr>
    </w:lvl>
    <w:lvl w:ilvl="8" w:tplc="817287C8" w:tentative="1">
      <w:start w:val="1"/>
      <w:numFmt w:val="lowerRoman"/>
      <w:lvlText w:val="%9."/>
      <w:lvlJc w:val="right"/>
      <w:pPr>
        <w:tabs>
          <w:tab w:val="num" w:pos="6120"/>
        </w:tabs>
        <w:ind w:left="6120" w:hanging="180"/>
      </w:pPr>
    </w:lvl>
  </w:abstractNum>
  <w:abstractNum w:abstractNumId="329"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0" w15:restartNumberingAfterBreak="0">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1" w15:restartNumberingAfterBreak="0">
    <w:nsid w:val="383A43FB"/>
    <w:multiLevelType w:val="hybridMultilevel"/>
    <w:tmpl w:val="66E4B34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2" w15:restartNumberingAfterBreak="0">
    <w:nsid w:val="383E4FFC"/>
    <w:multiLevelType w:val="hybridMultilevel"/>
    <w:tmpl w:val="54F0E174"/>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3" w15:restartNumberingAfterBreak="0">
    <w:nsid w:val="38596CAF"/>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4"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35" w15:restartNumberingAfterBreak="0">
    <w:nsid w:val="387D4433"/>
    <w:multiLevelType w:val="multilevel"/>
    <w:tmpl w:val="EF029DE6"/>
    <w:name w:val="heading"/>
    <w:lvl w:ilvl="0">
      <w:start w:val="1"/>
      <w:numFmt w:val="bullet"/>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36" w15:restartNumberingAfterBreak="0">
    <w:nsid w:val="38BC3375"/>
    <w:multiLevelType w:val="hybridMultilevel"/>
    <w:tmpl w:val="890C0C2A"/>
    <w:lvl w:ilvl="0" w:tplc="FFFFFFFF">
      <w:start w:val="1"/>
      <w:numFmt w:val="decimal"/>
      <w:lvlText w:val="%1."/>
      <w:lvlJc w:val="left"/>
      <w:pPr>
        <w:tabs>
          <w:tab w:val="num" w:pos="1044"/>
        </w:tabs>
        <w:ind w:left="1044" w:hanging="360"/>
      </w:pPr>
    </w:lvl>
    <w:lvl w:ilvl="1" w:tplc="04070019" w:tentative="1">
      <w:start w:val="1"/>
      <w:numFmt w:val="lowerLetter"/>
      <w:lvlText w:val="%2."/>
      <w:lvlJc w:val="left"/>
      <w:pPr>
        <w:tabs>
          <w:tab w:val="num" w:pos="1724"/>
        </w:tabs>
        <w:ind w:left="1724" w:hanging="360"/>
      </w:pPr>
    </w:lvl>
    <w:lvl w:ilvl="2" w:tplc="0407001B" w:tentative="1">
      <w:start w:val="1"/>
      <w:numFmt w:val="lowerRoman"/>
      <w:lvlText w:val="%3."/>
      <w:lvlJc w:val="right"/>
      <w:pPr>
        <w:tabs>
          <w:tab w:val="num" w:pos="2444"/>
        </w:tabs>
        <w:ind w:left="2444" w:hanging="180"/>
      </w:pPr>
    </w:lvl>
    <w:lvl w:ilvl="3" w:tplc="0407000F" w:tentative="1">
      <w:start w:val="1"/>
      <w:numFmt w:val="decimal"/>
      <w:lvlText w:val="%4."/>
      <w:lvlJc w:val="left"/>
      <w:pPr>
        <w:tabs>
          <w:tab w:val="num" w:pos="3164"/>
        </w:tabs>
        <w:ind w:left="3164" w:hanging="360"/>
      </w:pPr>
    </w:lvl>
    <w:lvl w:ilvl="4" w:tplc="04070019" w:tentative="1">
      <w:start w:val="1"/>
      <w:numFmt w:val="lowerLetter"/>
      <w:lvlText w:val="%5."/>
      <w:lvlJc w:val="left"/>
      <w:pPr>
        <w:tabs>
          <w:tab w:val="num" w:pos="3884"/>
        </w:tabs>
        <w:ind w:left="3884" w:hanging="360"/>
      </w:pPr>
    </w:lvl>
    <w:lvl w:ilvl="5" w:tplc="0407001B" w:tentative="1">
      <w:start w:val="1"/>
      <w:numFmt w:val="lowerRoman"/>
      <w:lvlText w:val="%6."/>
      <w:lvlJc w:val="right"/>
      <w:pPr>
        <w:tabs>
          <w:tab w:val="num" w:pos="4604"/>
        </w:tabs>
        <w:ind w:left="4604" w:hanging="180"/>
      </w:pPr>
    </w:lvl>
    <w:lvl w:ilvl="6" w:tplc="0407000F" w:tentative="1">
      <w:start w:val="1"/>
      <w:numFmt w:val="decimal"/>
      <w:lvlText w:val="%7."/>
      <w:lvlJc w:val="left"/>
      <w:pPr>
        <w:tabs>
          <w:tab w:val="num" w:pos="5324"/>
        </w:tabs>
        <w:ind w:left="5324" w:hanging="360"/>
      </w:pPr>
    </w:lvl>
    <w:lvl w:ilvl="7" w:tplc="04070019" w:tentative="1">
      <w:start w:val="1"/>
      <w:numFmt w:val="lowerLetter"/>
      <w:lvlText w:val="%8."/>
      <w:lvlJc w:val="left"/>
      <w:pPr>
        <w:tabs>
          <w:tab w:val="num" w:pos="6044"/>
        </w:tabs>
        <w:ind w:left="6044" w:hanging="360"/>
      </w:pPr>
    </w:lvl>
    <w:lvl w:ilvl="8" w:tplc="0407001B" w:tentative="1">
      <w:start w:val="1"/>
      <w:numFmt w:val="lowerRoman"/>
      <w:lvlText w:val="%9."/>
      <w:lvlJc w:val="right"/>
      <w:pPr>
        <w:tabs>
          <w:tab w:val="num" w:pos="6764"/>
        </w:tabs>
        <w:ind w:left="6764" w:hanging="180"/>
      </w:pPr>
    </w:lvl>
  </w:abstractNum>
  <w:abstractNum w:abstractNumId="337" w15:restartNumberingAfterBreak="0">
    <w:nsid w:val="38F41DEB"/>
    <w:multiLevelType w:val="hybridMultilevel"/>
    <w:tmpl w:val="0B1EEE42"/>
    <w:lvl w:ilvl="0" w:tplc="FFFFFFFF">
      <w:start w:val="1"/>
      <w:numFmt w:val="decimal"/>
      <w:lvlText w:val="%1."/>
      <w:lvlJc w:val="left"/>
      <w:pPr>
        <w:tabs>
          <w:tab w:val="num" w:pos="1154"/>
        </w:tabs>
        <w:ind w:left="1154"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38" w15:restartNumberingAfterBreak="0">
    <w:nsid w:val="391776A0"/>
    <w:multiLevelType w:val="hybridMultilevel"/>
    <w:tmpl w:val="56FED8A4"/>
    <w:lvl w:ilvl="0" w:tplc="0407000F">
      <w:start w:val="1"/>
      <w:numFmt w:val="decimal"/>
      <w:lvlText w:val="%1."/>
      <w:lvlJc w:val="left"/>
      <w:pPr>
        <w:tabs>
          <w:tab w:val="num" w:pos="723"/>
        </w:tabs>
        <w:ind w:left="723" w:hanging="360"/>
      </w:pPr>
    </w:lvl>
    <w:lvl w:ilvl="1" w:tplc="04070019">
      <w:start w:val="1"/>
      <w:numFmt w:val="lowerLetter"/>
      <w:lvlText w:val="%2."/>
      <w:lvlJc w:val="left"/>
      <w:pPr>
        <w:tabs>
          <w:tab w:val="num" w:pos="1443"/>
        </w:tabs>
        <w:ind w:left="1443" w:hanging="360"/>
      </w:pPr>
    </w:lvl>
    <w:lvl w:ilvl="2" w:tplc="0407001B" w:tentative="1">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339" w15:restartNumberingAfterBreak="0">
    <w:nsid w:val="39390DFD"/>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0" w15:restartNumberingAfterBreak="0">
    <w:nsid w:val="39511F4F"/>
    <w:multiLevelType w:val="hybridMultilevel"/>
    <w:tmpl w:val="E07ED7F8"/>
    <w:lvl w:ilvl="0" w:tplc="683EB3D8">
      <w:numFmt w:val="bullet"/>
      <w:lvlText w:val="-"/>
      <w:lvlJc w:val="left"/>
      <w:pPr>
        <w:ind w:left="720" w:hanging="360"/>
      </w:pPr>
      <w:rPr>
        <w:rFonts w:ascii="Calibri" w:eastAsia="SimSu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1" w15:restartNumberingAfterBreak="0">
    <w:nsid w:val="39855638"/>
    <w:multiLevelType w:val="hybridMultilevel"/>
    <w:tmpl w:val="A998DE0C"/>
    <w:lvl w:ilvl="0" w:tplc="FFFFFFFF">
      <w:start w:val="1"/>
      <w:numFmt w:val="decimal"/>
      <w:lvlText w:val="%1."/>
      <w:lvlJc w:val="left"/>
      <w:pPr>
        <w:ind w:left="760" w:hanging="360"/>
      </w:pPr>
    </w:lvl>
    <w:lvl w:ilvl="1" w:tplc="FFFFFFFF">
      <w:start w:val="1"/>
      <w:numFmt w:val="decimal"/>
      <w:lvlText w:val="%2."/>
      <w:lvlJc w:val="left"/>
      <w:pPr>
        <w:ind w:left="1030" w:hanging="360"/>
      </w:pPr>
    </w:lvl>
    <w:lvl w:ilvl="2" w:tplc="0409001B" w:tentative="1">
      <w:start w:val="1"/>
      <w:numFmt w:val="lowerRoman"/>
      <w:lvlText w:val="%3."/>
      <w:lvlJc w:val="right"/>
      <w:pPr>
        <w:ind w:left="1750" w:hanging="180"/>
      </w:pPr>
    </w:lvl>
    <w:lvl w:ilvl="3" w:tplc="0409000F" w:tentative="1">
      <w:start w:val="1"/>
      <w:numFmt w:val="decimal"/>
      <w:lvlText w:val="%4."/>
      <w:lvlJc w:val="left"/>
      <w:pPr>
        <w:ind w:left="2470" w:hanging="360"/>
      </w:pPr>
    </w:lvl>
    <w:lvl w:ilvl="4" w:tplc="04090019" w:tentative="1">
      <w:start w:val="1"/>
      <w:numFmt w:val="lowerLetter"/>
      <w:lvlText w:val="%5."/>
      <w:lvlJc w:val="left"/>
      <w:pPr>
        <w:ind w:left="3190" w:hanging="360"/>
      </w:pPr>
    </w:lvl>
    <w:lvl w:ilvl="5" w:tplc="0409001B" w:tentative="1">
      <w:start w:val="1"/>
      <w:numFmt w:val="lowerRoman"/>
      <w:lvlText w:val="%6."/>
      <w:lvlJc w:val="right"/>
      <w:pPr>
        <w:ind w:left="3910" w:hanging="180"/>
      </w:pPr>
    </w:lvl>
    <w:lvl w:ilvl="6" w:tplc="0409000F" w:tentative="1">
      <w:start w:val="1"/>
      <w:numFmt w:val="decimal"/>
      <w:lvlText w:val="%7."/>
      <w:lvlJc w:val="left"/>
      <w:pPr>
        <w:ind w:left="4630" w:hanging="360"/>
      </w:pPr>
    </w:lvl>
    <w:lvl w:ilvl="7" w:tplc="04090019" w:tentative="1">
      <w:start w:val="1"/>
      <w:numFmt w:val="lowerLetter"/>
      <w:lvlText w:val="%8."/>
      <w:lvlJc w:val="left"/>
      <w:pPr>
        <w:ind w:left="5350" w:hanging="360"/>
      </w:pPr>
    </w:lvl>
    <w:lvl w:ilvl="8" w:tplc="0409001B" w:tentative="1">
      <w:start w:val="1"/>
      <w:numFmt w:val="lowerRoman"/>
      <w:lvlText w:val="%9."/>
      <w:lvlJc w:val="right"/>
      <w:pPr>
        <w:ind w:left="6070" w:hanging="180"/>
      </w:pPr>
    </w:lvl>
  </w:abstractNum>
  <w:abstractNum w:abstractNumId="342" w15:restartNumberingAfterBreak="0">
    <w:nsid w:val="39B5112C"/>
    <w:multiLevelType w:val="hybridMultilevel"/>
    <w:tmpl w:val="F65E3F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3" w15:restartNumberingAfterBreak="0">
    <w:nsid w:val="39C74A9F"/>
    <w:multiLevelType w:val="hybridMultilevel"/>
    <w:tmpl w:val="F1D873B2"/>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344" w15:restartNumberingAfterBreak="0">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5" w15:restartNumberingAfterBreak="0">
    <w:nsid w:val="39FD582C"/>
    <w:multiLevelType w:val="multilevel"/>
    <w:tmpl w:val="3A82E334"/>
    <w:numStyleLink w:val="3DEquation"/>
  </w:abstractNum>
  <w:abstractNum w:abstractNumId="346"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347" w15:restartNumberingAfterBreak="0">
    <w:nsid w:val="3A396342"/>
    <w:multiLevelType w:val="hybridMultilevel"/>
    <w:tmpl w:val="D7C2DCA6"/>
    <w:lvl w:ilvl="0" w:tplc="5838F0EA">
      <w:start w:val="1"/>
      <w:numFmt w:val="decimal"/>
      <w:lvlText w:val="%1."/>
      <w:lvlJc w:val="left"/>
      <w:pPr>
        <w:tabs>
          <w:tab w:val="num" w:pos="400"/>
        </w:tabs>
        <w:ind w:left="400" w:hanging="40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48" w15:restartNumberingAfterBreak="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349" w15:restartNumberingAfterBreak="0">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350" w15:restartNumberingAfterBreak="0">
    <w:nsid w:val="3AA50EE8"/>
    <w:multiLevelType w:val="hybridMultilevel"/>
    <w:tmpl w:val="29F4BC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1" w15:restartNumberingAfterBreak="0">
    <w:nsid w:val="3AA92E81"/>
    <w:multiLevelType w:val="hybridMultilevel"/>
    <w:tmpl w:val="7D28F72E"/>
    <w:lvl w:ilvl="0" w:tplc="84BA585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2" w15:restartNumberingAfterBreak="0">
    <w:nsid w:val="3AC84912"/>
    <w:multiLevelType w:val="hybridMultilevel"/>
    <w:tmpl w:val="17741830"/>
    <w:lvl w:ilvl="0" w:tplc="2BEC8346">
      <w:start w:val="1"/>
      <w:numFmt w:val="bullet"/>
      <w:lvlRestart w:val="0"/>
      <w:lvlText w:val="–"/>
      <w:lvlJc w:val="left"/>
      <w:pPr>
        <w:ind w:left="363" w:hanging="363"/>
      </w:pPr>
      <w:rPr>
        <w:rFonts w:ascii="Times New Roman" w:hAnsi="Times New Roman" w:cs="Times New Roman"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353"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354" w15:restartNumberingAfterBreak="0">
    <w:nsid w:val="3B352CF3"/>
    <w:multiLevelType w:val="hybridMultilevel"/>
    <w:tmpl w:val="3B10218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5" w15:restartNumberingAfterBreak="0">
    <w:nsid w:val="3B4A5882"/>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6" w15:restartNumberingAfterBreak="0">
    <w:nsid w:val="3B4C03E8"/>
    <w:multiLevelType w:val="hybridMultilevel"/>
    <w:tmpl w:val="11A081A6"/>
    <w:lvl w:ilvl="0" w:tplc="F1108FD4">
      <w:start w:val="1"/>
      <w:numFmt w:val="lowerLetter"/>
      <w:lvlText w:val="%1)"/>
      <w:lvlJc w:val="left"/>
      <w:pPr>
        <w:tabs>
          <w:tab w:val="num" w:pos="757"/>
        </w:tabs>
        <w:ind w:left="757" w:hanging="360"/>
      </w:pPr>
    </w:lvl>
    <w:lvl w:ilvl="1" w:tplc="7D14E382">
      <w:start w:val="1"/>
      <w:numFmt w:val="lowerRoman"/>
      <w:lvlText w:val="%2)"/>
      <w:lvlJc w:val="right"/>
      <w:pPr>
        <w:tabs>
          <w:tab w:val="num" w:pos="1297"/>
        </w:tabs>
        <w:ind w:left="1297" w:hanging="180"/>
      </w:pPr>
      <w:rPr>
        <w:rFonts w:hint="default"/>
      </w:r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357" w15:restartNumberingAfterBreak="0">
    <w:nsid w:val="3B8D60F9"/>
    <w:multiLevelType w:val="hybridMultilevel"/>
    <w:tmpl w:val="03343854"/>
    <w:lvl w:ilvl="0" w:tplc="5E9A9D00">
      <w:start w:val="1"/>
      <w:numFmt w:val="lowerLetter"/>
      <w:lvlText w:val="%1."/>
      <w:lvlJc w:val="left"/>
      <w:pPr>
        <w:tabs>
          <w:tab w:val="num" w:pos="1514"/>
        </w:tabs>
        <w:ind w:left="1514" w:hanging="360"/>
      </w:pPr>
      <w:rPr>
        <w:rFonts w:hint="default"/>
      </w:rPr>
    </w:lvl>
    <w:lvl w:ilvl="1" w:tplc="04070019" w:tentative="1">
      <w:start w:val="1"/>
      <w:numFmt w:val="lowerLetter"/>
      <w:lvlText w:val="%2."/>
      <w:lvlJc w:val="left"/>
      <w:pPr>
        <w:tabs>
          <w:tab w:val="num" w:pos="2194"/>
        </w:tabs>
        <w:ind w:left="2194" w:hanging="360"/>
      </w:pPr>
    </w:lvl>
    <w:lvl w:ilvl="2" w:tplc="0407001B" w:tentative="1">
      <w:start w:val="1"/>
      <w:numFmt w:val="lowerRoman"/>
      <w:lvlText w:val="%3."/>
      <w:lvlJc w:val="right"/>
      <w:pPr>
        <w:tabs>
          <w:tab w:val="num" w:pos="2914"/>
        </w:tabs>
        <w:ind w:left="2914" w:hanging="180"/>
      </w:pPr>
    </w:lvl>
    <w:lvl w:ilvl="3" w:tplc="0407000F" w:tentative="1">
      <w:start w:val="1"/>
      <w:numFmt w:val="decimal"/>
      <w:lvlText w:val="%4."/>
      <w:lvlJc w:val="left"/>
      <w:pPr>
        <w:tabs>
          <w:tab w:val="num" w:pos="3634"/>
        </w:tabs>
        <w:ind w:left="3634" w:hanging="360"/>
      </w:pPr>
    </w:lvl>
    <w:lvl w:ilvl="4" w:tplc="04070019" w:tentative="1">
      <w:start w:val="1"/>
      <w:numFmt w:val="lowerLetter"/>
      <w:lvlText w:val="%5."/>
      <w:lvlJc w:val="left"/>
      <w:pPr>
        <w:tabs>
          <w:tab w:val="num" w:pos="4354"/>
        </w:tabs>
        <w:ind w:left="4354" w:hanging="360"/>
      </w:pPr>
    </w:lvl>
    <w:lvl w:ilvl="5" w:tplc="0407001B" w:tentative="1">
      <w:start w:val="1"/>
      <w:numFmt w:val="lowerRoman"/>
      <w:lvlText w:val="%6."/>
      <w:lvlJc w:val="right"/>
      <w:pPr>
        <w:tabs>
          <w:tab w:val="num" w:pos="5074"/>
        </w:tabs>
        <w:ind w:left="5074" w:hanging="180"/>
      </w:pPr>
    </w:lvl>
    <w:lvl w:ilvl="6" w:tplc="0407000F" w:tentative="1">
      <w:start w:val="1"/>
      <w:numFmt w:val="decimal"/>
      <w:lvlText w:val="%7."/>
      <w:lvlJc w:val="left"/>
      <w:pPr>
        <w:tabs>
          <w:tab w:val="num" w:pos="5794"/>
        </w:tabs>
        <w:ind w:left="5794" w:hanging="360"/>
      </w:pPr>
    </w:lvl>
    <w:lvl w:ilvl="7" w:tplc="04070019" w:tentative="1">
      <w:start w:val="1"/>
      <w:numFmt w:val="lowerLetter"/>
      <w:lvlText w:val="%8."/>
      <w:lvlJc w:val="left"/>
      <w:pPr>
        <w:tabs>
          <w:tab w:val="num" w:pos="6514"/>
        </w:tabs>
        <w:ind w:left="6514" w:hanging="360"/>
      </w:pPr>
    </w:lvl>
    <w:lvl w:ilvl="8" w:tplc="0407001B" w:tentative="1">
      <w:start w:val="1"/>
      <w:numFmt w:val="lowerRoman"/>
      <w:lvlText w:val="%9."/>
      <w:lvlJc w:val="right"/>
      <w:pPr>
        <w:tabs>
          <w:tab w:val="num" w:pos="7234"/>
        </w:tabs>
        <w:ind w:left="7234" w:hanging="180"/>
      </w:pPr>
    </w:lvl>
  </w:abstractNum>
  <w:abstractNum w:abstractNumId="358" w15:restartNumberingAfterBreak="0">
    <w:nsid w:val="3BD05BFE"/>
    <w:multiLevelType w:val="hybridMultilevel"/>
    <w:tmpl w:val="F2788F08"/>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9" w15:restartNumberingAfterBreak="0">
    <w:nsid w:val="3BE4504E"/>
    <w:multiLevelType w:val="hybridMultilevel"/>
    <w:tmpl w:val="1576B76C"/>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0" w15:restartNumberingAfterBreak="0">
    <w:nsid w:val="3BEE60DD"/>
    <w:multiLevelType w:val="hybridMultilevel"/>
    <w:tmpl w:val="7E2CDE00"/>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61" w15:restartNumberingAfterBreak="0">
    <w:nsid w:val="3C0D11EF"/>
    <w:multiLevelType w:val="hybridMultilevel"/>
    <w:tmpl w:val="AD10D9CA"/>
    <w:lvl w:ilvl="0" w:tplc="A5E863F4">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43"/>
        </w:tabs>
        <w:ind w:left="1043" w:hanging="360"/>
      </w:pPr>
    </w:lvl>
    <w:lvl w:ilvl="2" w:tplc="0407001B" w:tentative="1">
      <w:start w:val="1"/>
      <w:numFmt w:val="lowerRoman"/>
      <w:lvlText w:val="%3."/>
      <w:lvlJc w:val="right"/>
      <w:pPr>
        <w:tabs>
          <w:tab w:val="num" w:pos="1763"/>
        </w:tabs>
        <w:ind w:left="1763" w:hanging="180"/>
      </w:pPr>
    </w:lvl>
    <w:lvl w:ilvl="3" w:tplc="0407000F" w:tentative="1">
      <w:start w:val="1"/>
      <w:numFmt w:val="decimal"/>
      <w:lvlText w:val="%4."/>
      <w:lvlJc w:val="left"/>
      <w:pPr>
        <w:tabs>
          <w:tab w:val="num" w:pos="2483"/>
        </w:tabs>
        <w:ind w:left="2483" w:hanging="360"/>
      </w:pPr>
    </w:lvl>
    <w:lvl w:ilvl="4" w:tplc="04070019" w:tentative="1">
      <w:start w:val="1"/>
      <w:numFmt w:val="lowerLetter"/>
      <w:lvlText w:val="%5."/>
      <w:lvlJc w:val="left"/>
      <w:pPr>
        <w:tabs>
          <w:tab w:val="num" w:pos="3203"/>
        </w:tabs>
        <w:ind w:left="3203" w:hanging="360"/>
      </w:pPr>
    </w:lvl>
    <w:lvl w:ilvl="5" w:tplc="0407001B" w:tentative="1">
      <w:start w:val="1"/>
      <w:numFmt w:val="lowerRoman"/>
      <w:lvlText w:val="%6."/>
      <w:lvlJc w:val="right"/>
      <w:pPr>
        <w:tabs>
          <w:tab w:val="num" w:pos="3923"/>
        </w:tabs>
        <w:ind w:left="3923" w:hanging="180"/>
      </w:pPr>
    </w:lvl>
    <w:lvl w:ilvl="6" w:tplc="0407000F" w:tentative="1">
      <w:start w:val="1"/>
      <w:numFmt w:val="decimal"/>
      <w:lvlText w:val="%7."/>
      <w:lvlJc w:val="left"/>
      <w:pPr>
        <w:tabs>
          <w:tab w:val="num" w:pos="4643"/>
        </w:tabs>
        <w:ind w:left="4643" w:hanging="360"/>
      </w:pPr>
    </w:lvl>
    <w:lvl w:ilvl="7" w:tplc="04070019" w:tentative="1">
      <w:start w:val="1"/>
      <w:numFmt w:val="lowerLetter"/>
      <w:lvlText w:val="%8."/>
      <w:lvlJc w:val="left"/>
      <w:pPr>
        <w:tabs>
          <w:tab w:val="num" w:pos="5363"/>
        </w:tabs>
        <w:ind w:left="5363" w:hanging="360"/>
      </w:pPr>
    </w:lvl>
    <w:lvl w:ilvl="8" w:tplc="0407001B" w:tentative="1">
      <w:start w:val="1"/>
      <w:numFmt w:val="lowerRoman"/>
      <w:lvlText w:val="%9."/>
      <w:lvlJc w:val="right"/>
      <w:pPr>
        <w:tabs>
          <w:tab w:val="num" w:pos="6083"/>
        </w:tabs>
        <w:ind w:left="6083" w:hanging="180"/>
      </w:pPr>
    </w:lvl>
  </w:abstractNum>
  <w:abstractNum w:abstractNumId="362" w15:restartNumberingAfterBreak="0">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3" w15:restartNumberingAfterBreak="0">
    <w:nsid w:val="3CCF22AF"/>
    <w:multiLevelType w:val="hybridMultilevel"/>
    <w:tmpl w:val="7750AA22"/>
    <w:lvl w:ilvl="0" w:tplc="FFFFFFFF">
      <w:start w:val="5"/>
      <w:numFmt w:val="bullet"/>
      <w:lvlText w:val="–"/>
      <w:lvlJc w:val="left"/>
      <w:pPr>
        <w:ind w:left="1287" w:hanging="360"/>
      </w:pPr>
      <w:rPr>
        <w:rFonts w:ascii="Times New Roman" w:eastAsia="Times New Roman" w:hAnsi="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64" w15:restartNumberingAfterBreak="0">
    <w:nsid w:val="3CD861DA"/>
    <w:multiLevelType w:val="hybridMultilevel"/>
    <w:tmpl w:val="47EE0B3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65" w15:restartNumberingAfterBreak="0">
    <w:nsid w:val="3CF71F78"/>
    <w:multiLevelType w:val="hybridMultilevel"/>
    <w:tmpl w:val="0D06219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66" w15:restartNumberingAfterBreak="0">
    <w:nsid w:val="3D245AA1"/>
    <w:multiLevelType w:val="hybridMultilevel"/>
    <w:tmpl w:val="26E452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7" w15:restartNumberingAfterBreak="0">
    <w:nsid w:val="3D453DAC"/>
    <w:multiLevelType w:val="hybridMultilevel"/>
    <w:tmpl w:val="62E6911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68" w15:restartNumberingAfterBreak="0">
    <w:nsid w:val="3D68783E"/>
    <w:multiLevelType w:val="hybridMultilevel"/>
    <w:tmpl w:val="68AAB35C"/>
    <w:lvl w:ilvl="0" w:tplc="0DAAA6A2">
      <w:start w:val="1"/>
      <w:numFmt w:val="lowerLetter"/>
      <w:lvlText w:val="%1."/>
      <w:lvlJc w:val="left"/>
      <w:pPr>
        <w:tabs>
          <w:tab w:val="num" w:pos="1440"/>
        </w:tabs>
        <w:ind w:left="1440" w:hanging="360"/>
      </w:pPr>
      <w:rPr>
        <w:rFonts w:hint="default"/>
      </w:rPr>
    </w:lvl>
    <w:lvl w:ilvl="1" w:tplc="04070019" w:tentative="1">
      <w:start w:val="1"/>
      <w:numFmt w:val="lowerLetter"/>
      <w:lvlText w:val="%2."/>
      <w:lvlJc w:val="left"/>
      <w:pPr>
        <w:tabs>
          <w:tab w:val="num" w:pos="2123"/>
        </w:tabs>
        <w:ind w:left="2123" w:hanging="360"/>
      </w:pPr>
    </w:lvl>
    <w:lvl w:ilvl="2" w:tplc="0407001B" w:tentative="1">
      <w:start w:val="1"/>
      <w:numFmt w:val="lowerRoman"/>
      <w:lvlText w:val="%3."/>
      <w:lvlJc w:val="right"/>
      <w:pPr>
        <w:tabs>
          <w:tab w:val="num" w:pos="2843"/>
        </w:tabs>
        <w:ind w:left="2843" w:hanging="180"/>
      </w:pPr>
    </w:lvl>
    <w:lvl w:ilvl="3" w:tplc="0407000F" w:tentative="1">
      <w:start w:val="1"/>
      <w:numFmt w:val="decimal"/>
      <w:lvlText w:val="%4."/>
      <w:lvlJc w:val="left"/>
      <w:pPr>
        <w:tabs>
          <w:tab w:val="num" w:pos="3563"/>
        </w:tabs>
        <w:ind w:left="3563" w:hanging="360"/>
      </w:pPr>
    </w:lvl>
    <w:lvl w:ilvl="4" w:tplc="04070019" w:tentative="1">
      <w:start w:val="1"/>
      <w:numFmt w:val="lowerLetter"/>
      <w:lvlText w:val="%5."/>
      <w:lvlJc w:val="left"/>
      <w:pPr>
        <w:tabs>
          <w:tab w:val="num" w:pos="4283"/>
        </w:tabs>
        <w:ind w:left="4283" w:hanging="360"/>
      </w:pPr>
    </w:lvl>
    <w:lvl w:ilvl="5" w:tplc="0407001B" w:tentative="1">
      <w:start w:val="1"/>
      <w:numFmt w:val="lowerRoman"/>
      <w:lvlText w:val="%6."/>
      <w:lvlJc w:val="right"/>
      <w:pPr>
        <w:tabs>
          <w:tab w:val="num" w:pos="5003"/>
        </w:tabs>
        <w:ind w:left="5003" w:hanging="180"/>
      </w:pPr>
    </w:lvl>
    <w:lvl w:ilvl="6" w:tplc="0407000F" w:tentative="1">
      <w:start w:val="1"/>
      <w:numFmt w:val="decimal"/>
      <w:lvlText w:val="%7."/>
      <w:lvlJc w:val="left"/>
      <w:pPr>
        <w:tabs>
          <w:tab w:val="num" w:pos="5723"/>
        </w:tabs>
        <w:ind w:left="5723" w:hanging="360"/>
      </w:pPr>
    </w:lvl>
    <w:lvl w:ilvl="7" w:tplc="04070019" w:tentative="1">
      <w:start w:val="1"/>
      <w:numFmt w:val="lowerLetter"/>
      <w:lvlText w:val="%8."/>
      <w:lvlJc w:val="left"/>
      <w:pPr>
        <w:tabs>
          <w:tab w:val="num" w:pos="6443"/>
        </w:tabs>
        <w:ind w:left="6443" w:hanging="360"/>
      </w:pPr>
    </w:lvl>
    <w:lvl w:ilvl="8" w:tplc="0407001B" w:tentative="1">
      <w:start w:val="1"/>
      <w:numFmt w:val="lowerRoman"/>
      <w:lvlText w:val="%9."/>
      <w:lvlJc w:val="right"/>
      <w:pPr>
        <w:tabs>
          <w:tab w:val="num" w:pos="7163"/>
        </w:tabs>
        <w:ind w:left="7163" w:hanging="180"/>
      </w:pPr>
    </w:lvl>
  </w:abstractNum>
  <w:abstractNum w:abstractNumId="369" w15:restartNumberingAfterBreak="0">
    <w:nsid w:val="3DE94F1A"/>
    <w:multiLevelType w:val="hybridMultilevel"/>
    <w:tmpl w:val="AA3EBE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0" w15:restartNumberingAfterBreak="0">
    <w:nsid w:val="3E1E4CAF"/>
    <w:multiLevelType w:val="hybridMultilevel"/>
    <w:tmpl w:val="3B826BD2"/>
    <w:lvl w:ilvl="0" w:tplc="95BCCEF6">
      <w:start w:val="1"/>
      <w:numFmt w:val="bullet"/>
      <w:pStyle w:val="SVCBulletslevel2CharChar"/>
      <w:lvlText w:val="−"/>
      <w:lvlJc w:val="left"/>
      <w:pPr>
        <w:tabs>
          <w:tab w:val="num" w:pos="1117"/>
        </w:tabs>
        <w:ind w:left="1117" w:hanging="360"/>
      </w:pPr>
      <w:rPr>
        <w:rFonts w:ascii="Times New Roman" w:hAnsi="Times New Roman" w:cs="Times New Roman" w:hint="default"/>
      </w:rPr>
    </w:lvl>
    <w:lvl w:ilvl="1" w:tplc="08090003">
      <w:start w:val="1"/>
      <w:numFmt w:val="bullet"/>
      <w:lvlText w:val="o"/>
      <w:lvlJc w:val="left"/>
      <w:pPr>
        <w:tabs>
          <w:tab w:val="num" w:pos="1837"/>
        </w:tabs>
        <w:ind w:left="1837" w:hanging="360"/>
      </w:pPr>
      <w:rPr>
        <w:rFonts w:ascii="Courier New" w:hAnsi="Courier New" w:cs="Courier New" w:hint="default"/>
      </w:rPr>
    </w:lvl>
    <w:lvl w:ilvl="2" w:tplc="08090005" w:tentative="1">
      <w:start w:val="1"/>
      <w:numFmt w:val="bullet"/>
      <w:lvlText w:val=""/>
      <w:lvlJc w:val="left"/>
      <w:pPr>
        <w:tabs>
          <w:tab w:val="num" w:pos="2557"/>
        </w:tabs>
        <w:ind w:left="2557" w:hanging="360"/>
      </w:pPr>
      <w:rPr>
        <w:rFonts w:ascii="Wingdings" w:hAnsi="Wingdings" w:hint="default"/>
      </w:rPr>
    </w:lvl>
    <w:lvl w:ilvl="3" w:tplc="08090001" w:tentative="1">
      <w:start w:val="1"/>
      <w:numFmt w:val="bullet"/>
      <w:lvlText w:val=""/>
      <w:lvlJc w:val="left"/>
      <w:pPr>
        <w:tabs>
          <w:tab w:val="num" w:pos="3277"/>
        </w:tabs>
        <w:ind w:left="3277" w:hanging="360"/>
      </w:pPr>
      <w:rPr>
        <w:rFonts w:ascii="Symbol" w:hAnsi="Symbol" w:hint="default"/>
      </w:rPr>
    </w:lvl>
    <w:lvl w:ilvl="4" w:tplc="08090003" w:tentative="1">
      <w:start w:val="1"/>
      <w:numFmt w:val="bullet"/>
      <w:lvlText w:val="o"/>
      <w:lvlJc w:val="left"/>
      <w:pPr>
        <w:tabs>
          <w:tab w:val="num" w:pos="3997"/>
        </w:tabs>
        <w:ind w:left="3997" w:hanging="360"/>
      </w:pPr>
      <w:rPr>
        <w:rFonts w:ascii="Courier New" w:hAnsi="Courier New" w:cs="Courier New" w:hint="default"/>
      </w:rPr>
    </w:lvl>
    <w:lvl w:ilvl="5" w:tplc="08090005" w:tentative="1">
      <w:start w:val="1"/>
      <w:numFmt w:val="bullet"/>
      <w:lvlText w:val=""/>
      <w:lvlJc w:val="left"/>
      <w:pPr>
        <w:tabs>
          <w:tab w:val="num" w:pos="4717"/>
        </w:tabs>
        <w:ind w:left="4717" w:hanging="360"/>
      </w:pPr>
      <w:rPr>
        <w:rFonts w:ascii="Wingdings" w:hAnsi="Wingdings" w:hint="default"/>
      </w:rPr>
    </w:lvl>
    <w:lvl w:ilvl="6" w:tplc="08090001" w:tentative="1">
      <w:start w:val="1"/>
      <w:numFmt w:val="bullet"/>
      <w:lvlText w:val=""/>
      <w:lvlJc w:val="left"/>
      <w:pPr>
        <w:tabs>
          <w:tab w:val="num" w:pos="5437"/>
        </w:tabs>
        <w:ind w:left="5437" w:hanging="360"/>
      </w:pPr>
      <w:rPr>
        <w:rFonts w:ascii="Symbol" w:hAnsi="Symbol" w:hint="default"/>
      </w:rPr>
    </w:lvl>
    <w:lvl w:ilvl="7" w:tplc="08090003" w:tentative="1">
      <w:start w:val="1"/>
      <w:numFmt w:val="bullet"/>
      <w:lvlText w:val="o"/>
      <w:lvlJc w:val="left"/>
      <w:pPr>
        <w:tabs>
          <w:tab w:val="num" w:pos="6157"/>
        </w:tabs>
        <w:ind w:left="6157" w:hanging="360"/>
      </w:pPr>
      <w:rPr>
        <w:rFonts w:ascii="Courier New" w:hAnsi="Courier New" w:cs="Courier New" w:hint="default"/>
      </w:rPr>
    </w:lvl>
    <w:lvl w:ilvl="8" w:tplc="08090005" w:tentative="1">
      <w:start w:val="1"/>
      <w:numFmt w:val="bullet"/>
      <w:lvlText w:val=""/>
      <w:lvlJc w:val="left"/>
      <w:pPr>
        <w:tabs>
          <w:tab w:val="num" w:pos="6877"/>
        </w:tabs>
        <w:ind w:left="6877" w:hanging="360"/>
      </w:pPr>
      <w:rPr>
        <w:rFonts w:ascii="Wingdings" w:hAnsi="Wingdings" w:hint="default"/>
      </w:rPr>
    </w:lvl>
  </w:abstractNum>
  <w:abstractNum w:abstractNumId="371" w15:restartNumberingAfterBreak="0">
    <w:nsid w:val="3E632567"/>
    <w:multiLevelType w:val="hybridMultilevel"/>
    <w:tmpl w:val="3618C1F2"/>
    <w:lvl w:ilvl="0" w:tplc="4B6A71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2" w15:restartNumberingAfterBreak="0">
    <w:nsid w:val="3F2A74DF"/>
    <w:multiLevelType w:val="hybridMultilevel"/>
    <w:tmpl w:val="D6C28330"/>
    <w:lvl w:ilvl="0" w:tplc="F5BE0A8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3" w15:restartNumberingAfterBreak="0">
    <w:nsid w:val="3F347283"/>
    <w:multiLevelType w:val="hybridMultilevel"/>
    <w:tmpl w:val="FF8421FA"/>
    <w:lvl w:ilvl="0" w:tplc="49C80EA8">
      <w:start w:val="1"/>
      <w:numFmt w:val="decimal"/>
      <w:lvlText w:val="%1."/>
      <w:lvlJc w:val="left"/>
      <w:pPr>
        <w:tabs>
          <w:tab w:val="num" w:pos="660"/>
        </w:tabs>
        <w:ind w:left="660" w:hanging="360"/>
      </w:pPr>
      <w:rPr>
        <w:rFonts w:ascii="Times New Roman" w:hAnsi="Times New Roman" w:hint="default"/>
        <w:b w:val="0"/>
        <w:i w:val="0"/>
        <w:sz w:val="20"/>
      </w:rPr>
    </w:lvl>
    <w:lvl w:ilvl="1" w:tplc="04070019" w:tentative="1">
      <w:start w:val="1"/>
      <w:numFmt w:val="lowerLetter"/>
      <w:lvlText w:val="%2."/>
      <w:lvlJc w:val="left"/>
      <w:pPr>
        <w:tabs>
          <w:tab w:val="num" w:pos="1343"/>
        </w:tabs>
        <w:ind w:left="1343" w:hanging="360"/>
      </w:pPr>
    </w:lvl>
    <w:lvl w:ilvl="2" w:tplc="0407001B" w:tentative="1">
      <w:start w:val="1"/>
      <w:numFmt w:val="lowerRoman"/>
      <w:lvlText w:val="%3."/>
      <w:lvlJc w:val="right"/>
      <w:pPr>
        <w:tabs>
          <w:tab w:val="num" w:pos="2063"/>
        </w:tabs>
        <w:ind w:left="2063" w:hanging="180"/>
      </w:pPr>
    </w:lvl>
    <w:lvl w:ilvl="3" w:tplc="0407000F" w:tentative="1">
      <w:start w:val="1"/>
      <w:numFmt w:val="decimal"/>
      <w:lvlText w:val="%4."/>
      <w:lvlJc w:val="left"/>
      <w:pPr>
        <w:tabs>
          <w:tab w:val="num" w:pos="2783"/>
        </w:tabs>
        <w:ind w:left="2783" w:hanging="360"/>
      </w:pPr>
    </w:lvl>
    <w:lvl w:ilvl="4" w:tplc="04070019" w:tentative="1">
      <w:start w:val="1"/>
      <w:numFmt w:val="lowerLetter"/>
      <w:lvlText w:val="%5."/>
      <w:lvlJc w:val="left"/>
      <w:pPr>
        <w:tabs>
          <w:tab w:val="num" w:pos="3503"/>
        </w:tabs>
        <w:ind w:left="3503" w:hanging="360"/>
      </w:pPr>
    </w:lvl>
    <w:lvl w:ilvl="5" w:tplc="0407001B" w:tentative="1">
      <w:start w:val="1"/>
      <w:numFmt w:val="lowerRoman"/>
      <w:lvlText w:val="%6."/>
      <w:lvlJc w:val="right"/>
      <w:pPr>
        <w:tabs>
          <w:tab w:val="num" w:pos="4223"/>
        </w:tabs>
        <w:ind w:left="4223" w:hanging="180"/>
      </w:pPr>
    </w:lvl>
    <w:lvl w:ilvl="6" w:tplc="0407000F" w:tentative="1">
      <w:start w:val="1"/>
      <w:numFmt w:val="decimal"/>
      <w:lvlText w:val="%7."/>
      <w:lvlJc w:val="left"/>
      <w:pPr>
        <w:tabs>
          <w:tab w:val="num" w:pos="4943"/>
        </w:tabs>
        <w:ind w:left="4943" w:hanging="360"/>
      </w:pPr>
    </w:lvl>
    <w:lvl w:ilvl="7" w:tplc="04070019" w:tentative="1">
      <w:start w:val="1"/>
      <w:numFmt w:val="lowerLetter"/>
      <w:lvlText w:val="%8."/>
      <w:lvlJc w:val="left"/>
      <w:pPr>
        <w:tabs>
          <w:tab w:val="num" w:pos="5663"/>
        </w:tabs>
        <w:ind w:left="5663" w:hanging="360"/>
      </w:pPr>
    </w:lvl>
    <w:lvl w:ilvl="8" w:tplc="0407001B" w:tentative="1">
      <w:start w:val="1"/>
      <w:numFmt w:val="lowerRoman"/>
      <w:lvlText w:val="%9."/>
      <w:lvlJc w:val="right"/>
      <w:pPr>
        <w:tabs>
          <w:tab w:val="num" w:pos="6383"/>
        </w:tabs>
        <w:ind w:left="6383" w:hanging="180"/>
      </w:pPr>
    </w:lvl>
  </w:abstractNum>
  <w:abstractNum w:abstractNumId="374" w15:restartNumberingAfterBreak="0">
    <w:nsid w:val="3F58442C"/>
    <w:multiLevelType w:val="hybridMultilevel"/>
    <w:tmpl w:val="22C09FC2"/>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03"/>
        </w:tabs>
        <w:ind w:left="1403" w:hanging="360"/>
      </w:pPr>
    </w:lvl>
    <w:lvl w:ilvl="2" w:tplc="0409001B" w:tentative="1">
      <w:start w:val="1"/>
      <w:numFmt w:val="lowerRoman"/>
      <w:lvlText w:val="%3."/>
      <w:lvlJc w:val="right"/>
      <w:pPr>
        <w:tabs>
          <w:tab w:val="num" w:pos="2123"/>
        </w:tabs>
        <w:ind w:left="2123" w:hanging="180"/>
      </w:pPr>
    </w:lvl>
    <w:lvl w:ilvl="3" w:tplc="0409000F" w:tentative="1">
      <w:start w:val="1"/>
      <w:numFmt w:val="decimal"/>
      <w:lvlText w:val="%4."/>
      <w:lvlJc w:val="left"/>
      <w:pPr>
        <w:tabs>
          <w:tab w:val="num" w:pos="2843"/>
        </w:tabs>
        <w:ind w:left="2843" w:hanging="360"/>
      </w:pPr>
    </w:lvl>
    <w:lvl w:ilvl="4" w:tplc="04090019" w:tentative="1">
      <w:start w:val="1"/>
      <w:numFmt w:val="lowerLetter"/>
      <w:lvlText w:val="%5."/>
      <w:lvlJc w:val="left"/>
      <w:pPr>
        <w:tabs>
          <w:tab w:val="num" w:pos="3563"/>
        </w:tabs>
        <w:ind w:left="3563" w:hanging="360"/>
      </w:pPr>
    </w:lvl>
    <w:lvl w:ilvl="5" w:tplc="0409001B" w:tentative="1">
      <w:start w:val="1"/>
      <w:numFmt w:val="lowerRoman"/>
      <w:lvlText w:val="%6."/>
      <w:lvlJc w:val="right"/>
      <w:pPr>
        <w:tabs>
          <w:tab w:val="num" w:pos="4283"/>
        </w:tabs>
        <w:ind w:left="4283" w:hanging="180"/>
      </w:pPr>
    </w:lvl>
    <w:lvl w:ilvl="6" w:tplc="0409000F" w:tentative="1">
      <w:start w:val="1"/>
      <w:numFmt w:val="decimal"/>
      <w:lvlText w:val="%7."/>
      <w:lvlJc w:val="left"/>
      <w:pPr>
        <w:tabs>
          <w:tab w:val="num" w:pos="5003"/>
        </w:tabs>
        <w:ind w:left="5003" w:hanging="360"/>
      </w:pPr>
    </w:lvl>
    <w:lvl w:ilvl="7" w:tplc="04090019" w:tentative="1">
      <w:start w:val="1"/>
      <w:numFmt w:val="lowerLetter"/>
      <w:lvlText w:val="%8."/>
      <w:lvlJc w:val="left"/>
      <w:pPr>
        <w:tabs>
          <w:tab w:val="num" w:pos="5723"/>
        </w:tabs>
        <w:ind w:left="5723" w:hanging="360"/>
      </w:pPr>
    </w:lvl>
    <w:lvl w:ilvl="8" w:tplc="0409001B" w:tentative="1">
      <w:start w:val="1"/>
      <w:numFmt w:val="lowerRoman"/>
      <w:lvlText w:val="%9."/>
      <w:lvlJc w:val="right"/>
      <w:pPr>
        <w:tabs>
          <w:tab w:val="num" w:pos="6443"/>
        </w:tabs>
        <w:ind w:left="6443" w:hanging="180"/>
      </w:pPr>
    </w:lvl>
  </w:abstractNum>
  <w:abstractNum w:abstractNumId="375" w15:restartNumberingAfterBreak="0">
    <w:nsid w:val="3F833F48"/>
    <w:multiLevelType w:val="hybridMultilevel"/>
    <w:tmpl w:val="EECA423E"/>
    <w:lvl w:ilvl="0" w:tplc="BB288C6C">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6" w15:restartNumberingAfterBreak="0">
    <w:nsid w:val="3F8E65E2"/>
    <w:multiLevelType w:val="hybridMultilevel"/>
    <w:tmpl w:val="D53261C0"/>
    <w:lvl w:ilvl="0" w:tplc="7B8C3B44">
      <w:start w:val="1"/>
      <w:numFmt w:val="bullet"/>
      <w:lvlText w:val="-"/>
      <w:lvlJc w:val="left"/>
      <w:pPr>
        <w:tabs>
          <w:tab w:val="num" w:pos="800"/>
        </w:tabs>
        <w:ind w:left="800" w:hanging="400"/>
      </w:pPr>
      <w:rPr>
        <w:rFonts w:ascii="Batang" w:eastAsia="Batang" w:hAnsi="Batang" w:hint="eastAsia"/>
      </w:rPr>
    </w:lvl>
    <w:lvl w:ilvl="1" w:tplc="04090019">
      <w:start w:val="1"/>
      <w:numFmt w:val="upperLetter"/>
      <w:lvlText w:val="%2."/>
      <w:lvlJc w:val="left"/>
      <w:pPr>
        <w:tabs>
          <w:tab w:val="num" w:pos="1200"/>
        </w:tabs>
        <w:ind w:left="1200" w:hanging="400"/>
      </w:pPr>
      <w:rPr>
        <w:rFonts w:cs="Times New Roman"/>
      </w:rPr>
    </w:lvl>
    <w:lvl w:ilvl="2" w:tplc="0409001B">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377" w15:restartNumberingAfterBreak="0">
    <w:nsid w:val="3FAC76C6"/>
    <w:multiLevelType w:val="hybridMultilevel"/>
    <w:tmpl w:val="A7249232"/>
    <w:lvl w:ilvl="0" w:tplc="0407000F">
      <w:start w:val="1"/>
      <w:numFmt w:val="decimal"/>
      <w:lvlText w:val="%1."/>
      <w:lvlJc w:val="left"/>
      <w:pPr>
        <w:tabs>
          <w:tab w:val="num" w:pos="460"/>
        </w:tabs>
        <w:ind w:left="460" w:hanging="360"/>
      </w:pPr>
      <w:rPr>
        <w:rFonts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8" w15:restartNumberingAfterBreak="0">
    <w:nsid w:val="3FDB7C96"/>
    <w:multiLevelType w:val="hybridMultilevel"/>
    <w:tmpl w:val="A446C402"/>
    <w:lvl w:ilvl="0" w:tplc="C6040094">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9" w15:restartNumberingAfterBreak="0">
    <w:nsid w:val="4087340E"/>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0" w15:restartNumberingAfterBreak="0">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1" w15:restartNumberingAfterBreak="0">
    <w:nsid w:val="40FE12FD"/>
    <w:multiLevelType w:val="hybridMultilevel"/>
    <w:tmpl w:val="6D1E7A18"/>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82" w15:restartNumberingAfterBreak="0">
    <w:nsid w:val="4108001C"/>
    <w:multiLevelType w:val="hybridMultilevel"/>
    <w:tmpl w:val="76147BB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3" w15:restartNumberingAfterBreak="0">
    <w:nsid w:val="413604AB"/>
    <w:multiLevelType w:val="hybridMultilevel"/>
    <w:tmpl w:val="9D6CB29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4" w15:restartNumberingAfterBreak="0">
    <w:nsid w:val="41731D3C"/>
    <w:multiLevelType w:val="hybridMultilevel"/>
    <w:tmpl w:val="5B9001BC"/>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85" w15:restartNumberingAfterBreak="0">
    <w:nsid w:val="41940035"/>
    <w:multiLevelType w:val="hybridMultilevel"/>
    <w:tmpl w:val="395628A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6" w15:restartNumberingAfterBreak="0">
    <w:nsid w:val="41994811"/>
    <w:multiLevelType w:val="hybridMultilevel"/>
    <w:tmpl w:val="0CFEED5C"/>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87"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88" w15:restartNumberingAfterBreak="0">
    <w:nsid w:val="41C274CF"/>
    <w:multiLevelType w:val="hybridMultilevel"/>
    <w:tmpl w:val="D7F44D4E"/>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9" w15:restartNumberingAfterBreak="0">
    <w:nsid w:val="41E8354F"/>
    <w:multiLevelType w:val="hybridMultilevel"/>
    <w:tmpl w:val="C9844F68"/>
    <w:lvl w:ilvl="0" w:tplc="D55E1592">
      <w:start w:val="1"/>
      <w:numFmt w:val="lowerLetter"/>
      <w:lvlText w:val="%1."/>
      <w:lvlJc w:val="left"/>
      <w:pPr>
        <w:tabs>
          <w:tab w:val="num" w:pos="1480"/>
        </w:tabs>
        <w:ind w:left="1480" w:hanging="360"/>
      </w:pPr>
      <w:rPr>
        <w:rFonts w:hint="default"/>
      </w:rPr>
    </w:lvl>
    <w:lvl w:ilvl="1" w:tplc="04070019" w:tentative="1">
      <w:start w:val="1"/>
      <w:numFmt w:val="lowerLetter"/>
      <w:lvlText w:val="%2."/>
      <w:lvlJc w:val="left"/>
      <w:pPr>
        <w:tabs>
          <w:tab w:val="num" w:pos="2197"/>
        </w:tabs>
        <w:ind w:left="2197" w:hanging="360"/>
      </w:pPr>
    </w:lvl>
    <w:lvl w:ilvl="2" w:tplc="0407001B" w:tentative="1">
      <w:start w:val="1"/>
      <w:numFmt w:val="lowerRoman"/>
      <w:lvlText w:val="%3."/>
      <w:lvlJc w:val="right"/>
      <w:pPr>
        <w:tabs>
          <w:tab w:val="num" w:pos="2917"/>
        </w:tabs>
        <w:ind w:left="2917" w:hanging="180"/>
      </w:pPr>
    </w:lvl>
    <w:lvl w:ilvl="3" w:tplc="0407000F" w:tentative="1">
      <w:start w:val="1"/>
      <w:numFmt w:val="decimal"/>
      <w:lvlText w:val="%4."/>
      <w:lvlJc w:val="left"/>
      <w:pPr>
        <w:tabs>
          <w:tab w:val="num" w:pos="3637"/>
        </w:tabs>
        <w:ind w:left="3637" w:hanging="360"/>
      </w:pPr>
    </w:lvl>
    <w:lvl w:ilvl="4" w:tplc="04070019" w:tentative="1">
      <w:start w:val="1"/>
      <w:numFmt w:val="lowerLetter"/>
      <w:lvlText w:val="%5."/>
      <w:lvlJc w:val="left"/>
      <w:pPr>
        <w:tabs>
          <w:tab w:val="num" w:pos="4357"/>
        </w:tabs>
        <w:ind w:left="4357" w:hanging="360"/>
      </w:pPr>
    </w:lvl>
    <w:lvl w:ilvl="5" w:tplc="0407001B" w:tentative="1">
      <w:start w:val="1"/>
      <w:numFmt w:val="lowerRoman"/>
      <w:lvlText w:val="%6."/>
      <w:lvlJc w:val="right"/>
      <w:pPr>
        <w:tabs>
          <w:tab w:val="num" w:pos="5077"/>
        </w:tabs>
        <w:ind w:left="5077" w:hanging="180"/>
      </w:pPr>
    </w:lvl>
    <w:lvl w:ilvl="6" w:tplc="0407000F" w:tentative="1">
      <w:start w:val="1"/>
      <w:numFmt w:val="decimal"/>
      <w:lvlText w:val="%7."/>
      <w:lvlJc w:val="left"/>
      <w:pPr>
        <w:tabs>
          <w:tab w:val="num" w:pos="5797"/>
        </w:tabs>
        <w:ind w:left="5797" w:hanging="360"/>
      </w:pPr>
    </w:lvl>
    <w:lvl w:ilvl="7" w:tplc="04070019" w:tentative="1">
      <w:start w:val="1"/>
      <w:numFmt w:val="lowerLetter"/>
      <w:lvlText w:val="%8."/>
      <w:lvlJc w:val="left"/>
      <w:pPr>
        <w:tabs>
          <w:tab w:val="num" w:pos="6517"/>
        </w:tabs>
        <w:ind w:left="6517" w:hanging="360"/>
      </w:pPr>
    </w:lvl>
    <w:lvl w:ilvl="8" w:tplc="0407001B" w:tentative="1">
      <w:start w:val="1"/>
      <w:numFmt w:val="lowerRoman"/>
      <w:lvlText w:val="%9."/>
      <w:lvlJc w:val="right"/>
      <w:pPr>
        <w:tabs>
          <w:tab w:val="num" w:pos="7237"/>
        </w:tabs>
        <w:ind w:left="7237" w:hanging="180"/>
      </w:pPr>
    </w:lvl>
  </w:abstractNum>
  <w:abstractNum w:abstractNumId="390" w15:restartNumberingAfterBreak="0">
    <w:nsid w:val="42003CA9"/>
    <w:multiLevelType w:val="hybridMultilevel"/>
    <w:tmpl w:val="D51C4476"/>
    <w:lvl w:ilvl="0" w:tplc="04070019">
      <w:start w:val="1"/>
      <w:numFmt w:val="lowerLetter"/>
      <w:lvlText w:val="%1."/>
      <w:lvlJc w:val="left"/>
      <w:pPr>
        <w:tabs>
          <w:tab w:val="num" w:pos="1551"/>
        </w:tabs>
        <w:ind w:left="1551" w:hanging="360"/>
      </w:pPr>
    </w:lvl>
    <w:lvl w:ilvl="1" w:tplc="04070019" w:tentative="1">
      <w:start w:val="1"/>
      <w:numFmt w:val="lowerLetter"/>
      <w:lvlText w:val="%2."/>
      <w:lvlJc w:val="left"/>
      <w:pPr>
        <w:tabs>
          <w:tab w:val="num" w:pos="2271"/>
        </w:tabs>
        <w:ind w:left="2271" w:hanging="360"/>
      </w:pPr>
    </w:lvl>
    <w:lvl w:ilvl="2" w:tplc="0407001B" w:tentative="1">
      <w:start w:val="1"/>
      <w:numFmt w:val="lowerRoman"/>
      <w:lvlText w:val="%3."/>
      <w:lvlJc w:val="right"/>
      <w:pPr>
        <w:tabs>
          <w:tab w:val="num" w:pos="2991"/>
        </w:tabs>
        <w:ind w:left="2991" w:hanging="180"/>
      </w:pPr>
    </w:lvl>
    <w:lvl w:ilvl="3" w:tplc="0407000F" w:tentative="1">
      <w:start w:val="1"/>
      <w:numFmt w:val="decimal"/>
      <w:lvlText w:val="%4."/>
      <w:lvlJc w:val="left"/>
      <w:pPr>
        <w:tabs>
          <w:tab w:val="num" w:pos="3711"/>
        </w:tabs>
        <w:ind w:left="3711" w:hanging="360"/>
      </w:pPr>
    </w:lvl>
    <w:lvl w:ilvl="4" w:tplc="04070019" w:tentative="1">
      <w:start w:val="1"/>
      <w:numFmt w:val="lowerLetter"/>
      <w:lvlText w:val="%5."/>
      <w:lvlJc w:val="left"/>
      <w:pPr>
        <w:tabs>
          <w:tab w:val="num" w:pos="4431"/>
        </w:tabs>
        <w:ind w:left="4431" w:hanging="360"/>
      </w:pPr>
    </w:lvl>
    <w:lvl w:ilvl="5" w:tplc="0407001B" w:tentative="1">
      <w:start w:val="1"/>
      <w:numFmt w:val="lowerRoman"/>
      <w:lvlText w:val="%6."/>
      <w:lvlJc w:val="right"/>
      <w:pPr>
        <w:tabs>
          <w:tab w:val="num" w:pos="5151"/>
        </w:tabs>
        <w:ind w:left="5151" w:hanging="180"/>
      </w:pPr>
    </w:lvl>
    <w:lvl w:ilvl="6" w:tplc="0407000F" w:tentative="1">
      <w:start w:val="1"/>
      <w:numFmt w:val="decimal"/>
      <w:lvlText w:val="%7."/>
      <w:lvlJc w:val="left"/>
      <w:pPr>
        <w:tabs>
          <w:tab w:val="num" w:pos="5871"/>
        </w:tabs>
        <w:ind w:left="5871" w:hanging="360"/>
      </w:pPr>
    </w:lvl>
    <w:lvl w:ilvl="7" w:tplc="04070019" w:tentative="1">
      <w:start w:val="1"/>
      <w:numFmt w:val="lowerLetter"/>
      <w:lvlText w:val="%8."/>
      <w:lvlJc w:val="left"/>
      <w:pPr>
        <w:tabs>
          <w:tab w:val="num" w:pos="6591"/>
        </w:tabs>
        <w:ind w:left="6591" w:hanging="360"/>
      </w:pPr>
    </w:lvl>
    <w:lvl w:ilvl="8" w:tplc="0407001B" w:tentative="1">
      <w:start w:val="1"/>
      <w:numFmt w:val="lowerRoman"/>
      <w:lvlText w:val="%9."/>
      <w:lvlJc w:val="right"/>
      <w:pPr>
        <w:tabs>
          <w:tab w:val="num" w:pos="7311"/>
        </w:tabs>
        <w:ind w:left="7311" w:hanging="180"/>
      </w:pPr>
    </w:lvl>
  </w:abstractNum>
  <w:abstractNum w:abstractNumId="391" w15:restartNumberingAfterBreak="0">
    <w:nsid w:val="422537E3"/>
    <w:multiLevelType w:val="hybridMultilevel"/>
    <w:tmpl w:val="797ABD3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2" w15:restartNumberingAfterBreak="0">
    <w:nsid w:val="423D5C71"/>
    <w:multiLevelType w:val="hybridMultilevel"/>
    <w:tmpl w:val="64C081AA"/>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393" w15:restartNumberingAfterBreak="0">
    <w:nsid w:val="427955B0"/>
    <w:multiLevelType w:val="hybridMultilevel"/>
    <w:tmpl w:val="18B431E2"/>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394" w15:restartNumberingAfterBreak="0">
    <w:nsid w:val="42B26EF4"/>
    <w:multiLevelType w:val="hybridMultilevel"/>
    <w:tmpl w:val="A202BB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5" w15:restartNumberingAfterBreak="0">
    <w:nsid w:val="42FA3329"/>
    <w:multiLevelType w:val="hybridMultilevel"/>
    <w:tmpl w:val="6EE2433A"/>
    <w:lvl w:ilvl="0" w:tplc="69A68DC0">
      <w:start w:val="1"/>
      <w:numFmt w:val="bullet"/>
      <w:pStyle w:val="AVCBulletlevel1CharChar"/>
      <w:lvlText w:val=""/>
      <w:lvlJc w:val="left"/>
      <w:pPr>
        <w:tabs>
          <w:tab w:val="num" w:pos="397"/>
        </w:tabs>
        <w:ind w:left="397" w:hanging="397"/>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96" w15:restartNumberingAfterBreak="0">
    <w:nsid w:val="436A0811"/>
    <w:multiLevelType w:val="hybridMultilevel"/>
    <w:tmpl w:val="0158CAAA"/>
    <w:lvl w:ilvl="0" w:tplc="0DAAA6A2">
      <w:start w:val="1"/>
      <w:numFmt w:val="lowerLetter"/>
      <w:lvlText w:val="%1."/>
      <w:lvlJc w:val="left"/>
      <w:pPr>
        <w:tabs>
          <w:tab w:val="num" w:pos="1494"/>
        </w:tabs>
        <w:ind w:left="1494" w:hanging="360"/>
      </w:pPr>
      <w:rPr>
        <w:rFonts w:hint="default"/>
      </w:rPr>
    </w:lvl>
    <w:lvl w:ilvl="1" w:tplc="04070019" w:tentative="1">
      <w:start w:val="1"/>
      <w:numFmt w:val="lowerLetter"/>
      <w:lvlText w:val="%2."/>
      <w:lvlJc w:val="left"/>
      <w:pPr>
        <w:tabs>
          <w:tab w:val="num" w:pos="2177"/>
        </w:tabs>
        <w:ind w:left="2177" w:hanging="360"/>
      </w:pPr>
    </w:lvl>
    <w:lvl w:ilvl="2" w:tplc="0407001B" w:tentative="1">
      <w:start w:val="1"/>
      <w:numFmt w:val="lowerRoman"/>
      <w:lvlText w:val="%3."/>
      <w:lvlJc w:val="right"/>
      <w:pPr>
        <w:tabs>
          <w:tab w:val="num" w:pos="2897"/>
        </w:tabs>
        <w:ind w:left="2897" w:hanging="180"/>
      </w:pPr>
    </w:lvl>
    <w:lvl w:ilvl="3" w:tplc="0407000F" w:tentative="1">
      <w:start w:val="1"/>
      <w:numFmt w:val="decimal"/>
      <w:lvlText w:val="%4."/>
      <w:lvlJc w:val="left"/>
      <w:pPr>
        <w:tabs>
          <w:tab w:val="num" w:pos="3617"/>
        </w:tabs>
        <w:ind w:left="3617" w:hanging="360"/>
      </w:pPr>
    </w:lvl>
    <w:lvl w:ilvl="4" w:tplc="04070019" w:tentative="1">
      <w:start w:val="1"/>
      <w:numFmt w:val="lowerLetter"/>
      <w:lvlText w:val="%5."/>
      <w:lvlJc w:val="left"/>
      <w:pPr>
        <w:tabs>
          <w:tab w:val="num" w:pos="4337"/>
        </w:tabs>
        <w:ind w:left="4337" w:hanging="360"/>
      </w:pPr>
    </w:lvl>
    <w:lvl w:ilvl="5" w:tplc="0407001B" w:tentative="1">
      <w:start w:val="1"/>
      <w:numFmt w:val="lowerRoman"/>
      <w:lvlText w:val="%6."/>
      <w:lvlJc w:val="right"/>
      <w:pPr>
        <w:tabs>
          <w:tab w:val="num" w:pos="5057"/>
        </w:tabs>
        <w:ind w:left="5057" w:hanging="180"/>
      </w:pPr>
    </w:lvl>
    <w:lvl w:ilvl="6" w:tplc="0407000F" w:tentative="1">
      <w:start w:val="1"/>
      <w:numFmt w:val="decimal"/>
      <w:lvlText w:val="%7."/>
      <w:lvlJc w:val="left"/>
      <w:pPr>
        <w:tabs>
          <w:tab w:val="num" w:pos="5777"/>
        </w:tabs>
        <w:ind w:left="5777" w:hanging="360"/>
      </w:pPr>
    </w:lvl>
    <w:lvl w:ilvl="7" w:tplc="04070019" w:tentative="1">
      <w:start w:val="1"/>
      <w:numFmt w:val="lowerLetter"/>
      <w:lvlText w:val="%8."/>
      <w:lvlJc w:val="left"/>
      <w:pPr>
        <w:tabs>
          <w:tab w:val="num" w:pos="6497"/>
        </w:tabs>
        <w:ind w:left="6497" w:hanging="360"/>
      </w:pPr>
    </w:lvl>
    <w:lvl w:ilvl="8" w:tplc="0407001B" w:tentative="1">
      <w:start w:val="1"/>
      <w:numFmt w:val="lowerRoman"/>
      <w:lvlText w:val="%9."/>
      <w:lvlJc w:val="right"/>
      <w:pPr>
        <w:tabs>
          <w:tab w:val="num" w:pos="7217"/>
        </w:tabs>
        <w:ind w:left="7217" w:hanging="180"/>
      </w:pPr>
    </w:lvl>
  </w:abstractNum>
  <w:abstractNum w:abstractNumId="397" w15:restartNumberingAfterBreak="0">
    <w:nsid w:val="437C2986"/>
    <w:multiLevelType w:val="hybridMultilevel"/>
    <w:tmpl w:val="79229FA8"/>
    <w:lvl w:ilvl="0" w:tplc="FFFFFFFF">
      <w:start w:val="1"/>
      <w:numFmt w:val="decimal"/>
      <w:lvlText w:val="%1."/>
      <w:lvlJc w:val="left"/>
      <w:pPr>
        <w:tabs>
          <w:tab w:val="num" w:pos="360"/>
        </w:tabs>
        <w:ind w:left="360" w:hanging="360"/>
      </w:pPr>
    </w:lvl>
    <w:lvl w:ilvl="1" w:tplc="04070019" w:tentative="1">
      <w:start w:val="1"/>
      <w:numFmt w:val="lowerLetter"/>
      <w:lvlText w:val="%2."/>
      <w:lvlJc w:val="left"/>
      <w:pPr>
        <w:tabs>
          <w:tab w:val="num" w:pos="1040"/>
        </w:tabs>
        <w:ind w:left="1040" w:hanging="360"/>
      </w:pPr>
    </w:lvl>
    <w:lvl w:ilvl="2" w:tplc="0407001B" w:tentative="1">
      <w:start w:val="1"/>
      <w:numFmt w:val="lowerRoman"/>
      <w:lvlText w:val="%3."/>
      <w:lvlJc w:val="right"/>
      <w:pPr>
        <w:tabs>
          <w:tab w:val="num" w:pos="1760"/>
        </w:tabs>
        <w:ind w:left="1760" w:hanging="180"/>
      </w:pPr>
    </w:lvl>
    <w:lvl w:ilvl="3" w:tplc="0407000F" w:tentative="1">
      <w:start w:val="1"/>
      <w:numFmt w:val="decimal"/>
      <w:lvlText w:val="%4."/>
      <w:lvlJc w:val="left"/>
      <w:pPr>
        <w:tabs>
          <w:tab w:val="num" w:pos="2480"/>
        </w:tabs>
        <w:ind w:left="2480" w:hanging="360"/>
      </w:pPr>
    </w:lvl>
    <w:lvl w:ilvl="4" w:tplc="04070019" w:tentative="1">
      <w:start w:val="1"/>
      <w:numFmt w:val="lowerLetter"/>
      <w:lvlText w:val="%5."/>
      <w:lvlJc w:val="left"/>
      <w:pPr>
        <w:tabs>
          <w:tab w:val="num" w:pos="3200"/>
        </w:tabs>
        <w:ind w:left="3200" w:hanging="360"/>
      </w:pPr>
    </w:lvl>
    <w:lvl w:ilvl="5" w:tplc="0407001B" w:tentative="1">
      <w:start w:val="1"/>
      <w:numFmt w:val="lowerRoman"/>
      <w:lvlText w:val="%6."/>
      <w:lvlJc w:val="right"/>
      <w:pPr>
        <w:tabs>
          <w:tab w:val="num" w:pos="3920"/>
        </w:tabs>
        <w:ind w:left="3920" w:hanging="180"/>
      </w:pPr>
    </w:lvl>
    <w:lvl w:ilvl="6" w:tplc="0407000F" w:tentative="1">
      <w:start w:val="1"/>
      <w:numFmt w:val="decimal"/>
      <w:lvlText w:val="%7."/>
      <w:lvlJc w:val="left"/>
      <w:pPr>
        <w:tabs>
          <w:tab w:val="num" w:pos="4640"/>
        </w:tabs>
        <w:ind w:left="4640" w:hanging="360"/>
      </w:pPr>
    </w:lvl>
    <w:lvl w:ilvl="7" w:tplc="04070019" w:tentative="1">
      <w:start w:val="1"/>
      <w:numFmt w:val="lowerLetter"/>
      <w:lvlText w:val="%8."/>
      <w:lvlJc w:val="left"/>
      <w:pPr>
        <w:tabs>
          <w:tab w:val="num" w:pos="5360"/>
        </w:tabs>
        <w:ind w:left="5360" w:hanging="360"/>
      </w:pPr>
    </w:lvl>
    <w:lvl w:ilvl="8" w:tplc="0407001B" w:tentative="1">
      <w:start w:val="1"/>
      <w:numFmt w:val="lowerRoman"/>
      <w:lvlText w:val="%9."/>
      <w:lvlJc w:val="right"/>
      <w:pPr>
        <w:tabs>
          <w:tab w:val="num" w:pos="6080"/>
        </w:tabs>
        <w:ind w:left="6080" w:hanging="180"/>
      </w:pPr>
    </w:lvl>
  </w:abstractNum>
  <w:abstractNum w:abstractNumId="398" w15:restartNumberingAfterBreak="0">
    <w:nsid w:val="438D4BD3"/>
    <w:multiLevelType w:val="hybridMultilevel"/>
    <w:tmpl w:val="2D36F5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9" w15:restartNumberingAfterBreak="0">
    <w:nsid w:val="439A2F24"/>
    <w:multiLevelType w:val="hybridMultilevel"/>
    <w:tmpl w:val="06E4B6E4"/>
    <w:lvl w:ilvl="0" w:tplc="9A3EB7CE">
      <w:start w:val="5"/>
      <w:numFmt w:val="bullet"/>
      <w:lvlText w:val="–"/>
      <w:lvlJc w:val="left"/>
      <w:pPr>
        <w:ind w:left="1254" w:hanging="480"/>
      </w:pPr>
      <w:rPr>
        <w:rFonts w:ascii="Times New Roman" w:eastAsia="Times New Roman" w:hAnsi="Times New Roman" w:hint="default"/>
      </w:rPr>
    </w:lvl>
    <w:lvl w:ilvl="1" w:tplc="04090019" w:tentative="1">
      <w:start w:val="1"/>
      <w:numFmt w:val="bullet"/>
      <w:lvlText w:val=""/>
      <w:lvlJc w:val="left"/>
      <w:pPr>
        <w:ind w:left="1734" w:hanging="480"/>
      </w:pPr>
      <w:rPr>
        <w:rFonts w:ascii="Wingdings" w:hAnsi="Wingdings" w:hint="default"/>
      </w:rPr>
    </w:lvl>
    <w:lvl w:ilvl="2" w:tplc="0409001B" w:tentative="1">
      <w:start w:val="1"/>
      <w:numFmt w:val="bullet"/>
      <w:lvlText w:val=""/>
      <w:lvlJc w:val="left"/>
      <w:pPr>
        <w:ind w:left="2214" w:hanging="480"/>
      </w:pPr>
      <w:rPr>
        <w:rFonts w:ascii="Wingdings" w:hAnsi="Wingdings" w:hint="default"/>
      </w:rPr>
    </w:lvl>
    <w:lvl w:ilvl="3" w:tplc="0409000F" w:tentative="1">
      <w:start w:val="1"/>
      <w:numFmt w:val="bullet"/>
      <w:lvlText w:val=""/>
      <w:lvlJc w:val="left"/>
      <w:pPr>
        <w:ind w:left="2694" w:hanging="480"/>
      </w:pPr>
      <w:rPr>
        <w:rFonts w:ascii="Wingdings" w:hAnsi="Wingdings" w:hint="default"/>
      </w:rPr>
    </w:lvl>
    <w:lvl w:ilvl="4" w:tplc="04090019" w:tentative="1">
      <w:start w:val="1"/>
      <w:numFmt w:val="bullet"/>
      <w:lvlText w:val=""/>
      <w:lvlJc w:val="left"/>
      <w:pPr>
        <w:ind w:left="3174" w:hanging="480"/>
      </w:pPr>
      <w:rPr>
        <w:rFonts w:ascii="Wingdings" w:hAnsi="Wingdings" w:hint="default"/>
      </w:rPr>
    </w:lvl>
    <w:lvl w:ilvl="5" w:tplc="0409001B" w:tentative="1">
      <w:start w:val="1"/>
      <w:numFmt w:val="bullet"/>
      <w:lvlText w:val=""/>
      <w:lvlJc w:val="left"/>
      <w:pPr>
        <w:ind w:left="3654" w:hanging="480"/>
      </w:pPr>
      <w:rPr>
        <w:rFonts w:ascii="Wingdings" w:hAnsi="Wingdings" w:hint="default"/>
      </w:rPr>
    </w:lvl>
    <w:lvl w:ilvl="6" w:tplc="0409000F" w:tentative="1">
      <w:start w:val="1"/>
      <w:numFmt w:val="bullet"/>
      <w:lvlText w:val=""/>
      <w:lvlJc w:val="left"/>
      <w:pPr>
        <w:ind w:left="4134" w:hanging="480"/>
      </w:pPr>
      <w:rPr>
        <w:rFonts w:ascii="Wingdings" w:hAnsi="Wingdings" w:hint="default"/>
      </w:rPr>
    </w:lvl>
    <w:lvl w:ilvl="7" w:tplc="04090019" w:tentative="1">
      <w:start w:val="1"/>
      <w:numFmt w:val="bullet"/>
      <w:lvlText w:val=""/>
      <w:lvlJc w:val="left"/>
      <w:pPr>
        <w:ind w:left="4614" w:hanging="480"/>
      </w:pPr>
      <w:rPr>
        <w:rFonts w:ascii="Wingdings" w:hAnsi="Wingdings" w:hint="default"/>
      </w:rPr>
    </w:lvl>
    <w:lvl w:ilvl="8" w:tplc="0409001B" w:tentative="1">
      <w:start w:val="1"/>
      <w:numFmt w:val="bullet"/>
      <w:lvlText w:val=""/>
      <w:lvlJc w:val="left"/>
      <w:pPr>
        <w:ind w:left="5094" w:hanging="480"/>
      </w:pPr>
      <w:rPr>
        <w:rFonts w:ascii="Wingdings" w:hAnsi="Wingdings" w:hint="default"/>
      </w:rPr>
    </w:lvl>
  </w:abstractNum>
  <w:abstractNum w:abstractNumId="400" w15:restartNumberingAfterBreak="0">
    <w:nsid w:val="43A26965"/>
    <w:multiLevelType w:val="hybridMultilevel"/>
    <w:tmpl w:val="16D89E36"/>
    <w:lvl w:ilvl="0" w:tplc="64DA8F8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151"/>
        </w:tabs>
        <w:ind w:left="1151" w:hanging="360"/>
      </w:pPr>
    </w:lvl>
    <w:lvl w:ilvl="2" w:tplc="0407001B" w:tentative="1">
      <w:start w:val="1"/>
      <w:numFmt w:val="lowerRoman"/>
      <w:lvlText w:val="%3."/>
      <w:lvlJc w:val="right"/>
      <w:pPr>
        <w:tabs>
          <w:tab w:val="num" w:pos="1871"/>
        </w:tabs>
        <w:ind w:left="1871" w:hanging="180"/>
      </w:pPr>
    </w:lvl>
    <w:lvl w:ilvl="3" w:tplc="0407000F" w:tentative="1">
      <w:start w:val="1"/>
      <w:numFmt w:val="decimal"/>
      <w:lvlText w:val="%4."/>
      <w:lvlJc w:val="left"/>
      <w:pPr>
        <w:tabs>
          <w:tab w:val="num" w:pos="2591"/>
        </w:tabs>
        <w:ind w:left="2591" w:hanging="360"/>
      </w:pPr>
    </w:lvl>
    <w:lvl w:ilvl="4" w:tplc="04070019" w:tentative="1">
      <w:start w:val="1"/>
      <w:numFmt w:val="lowerLetter"/>
      <w:lvlText w:val="%5."/>
      <w:lvlJc w:val="left"/>
      <w:pPr>
        <w:tabs>
          <w:tab w:val="num" w:pos="3311"/>
        </w:tabs>
        <w:ind w:left="3311" w:hanging="360"/>
      </w:pPr>
    </w:lvl>
    <w:lvl w:ilvl="5" w:tplc="0407001B" w:tentative="1">
      <w:start w:val="1"/>
      <w:numFmt w:val="lowerRoman"/>
      <w:lvlText w:val="%6."/>
      <w:lvlJc w:val="right"/>
      <w:pPr>
        <w:tabs>
          <w:tab w:val="num" w:pos="4031"/>
        </w:tabs>
        <w:ind w:left="4031" w:hanging="180"/>
      </w:pPr>
    </w:lvl>
    <w:lvl w:ilvl="6" w:tplc="0407000F" w:tentative="1">
      <w:start w:val="1"/>
      <w:numFmt w:val="decimal"/>
      <w:lvlText w:val="%7."/>
      <w:lvlJc w:val="left"/>
      <w:pPr>
        <w:tabs>
          <w:tab w:val="num" w:pos="4751"/>
        </w:tabs>
        <w:ind w:left="4751" w:hanging="360"/>
      </w:pPr>
    </w:lvl>
    <w:lvl w:ilvl="7" w:tplc="04070019" w:tentative="1">
      <w:start w:val="1"/>
      <w:numFmt w:val="lowerLetter"/>
      <w:lvlText w:val="%8."/>
      <w:lvlJc w:val="left"/>
      <w:pPr>
        <w:tabs>
          <w:tab w:val="num" w:pos="5471"/>
        </w:tabs>
        <w:ind w:left="5471" w:hanging="360"/>
      </w:pPr>
    </w:lvl>
    <w:lvl w:ilvl="8" w:tplc="0407001B" w:tentative="1">
      <w:start w:val="1"/>
      <w:numFmt w:val="lowerRoman"/>
      <w:lvlText w:val="%9."/>
      <w:lvlJc w:val="right"/>
      <w:pPr>
        <w:tabs>
          <w:tab w:val="num" w:pos="6191"/>
        </w:tabs>
        <w:ind w:left="6191" w:hanging="180"/>
      </w:pPr>
    </w:lvl>
  </w:abstractNum>
  <w:abstractNum w:abstractNumId="401" w15:restartNumberingAfterBreak="0">
    <w:nsid w:val="43BD7D41"/>
    <w:multiLevelType w:val="hybridMultilevel"/>
    <w:tmpl w:val="E438C51C"/>
    <w:lvl w:ilvl="0" w:tplc="F1108FD4">
      <w:start w:val="1"/>
      <w:numFmt w:val="decimal"/>
      <w:lvlText w:val="%1."/>
      <w:lvlJc w:val="left"/>
      <w:pPr>
        <w:tabs>
          <w:tab w:val="num" w:pos="360"/>
        </w:tabs>
        <w:ind w:left="360" w:hanging="360"/>
      </w:pPr>
      <w:rPr>
        <w:rFonts w:cs="Times New Roman"/>
      </w:rPr>
    </w:lvl>
    <w:lvl w:ilvl="1" w:tplc="04090003">
      <w:start w:val="1"/>
      <w:numFmt w:val="lowerLetter"/>
      <w:lvlText w:val="%2."/>
      <w:lvlJc w:val="left"/>
      <w:pPr>
        <w:tabs>
          <w:tab w:val="num" w:pos="1080"/>
        </w:tabs>
        <w:ind w:left="1080" w:hanging="360"/>
      </w:pPr>
      <w:rPr>
        <w:rFonts w:cs="Times New Roman"/>
      </w:rPr>
    </w:lvl>
    <w:lvl w:ilvl="2" w:tplc="04090005">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start w:val="1"/>
      <w:numFmt w:val="lowerLetter"/>
      <w:lvlText w:val="%5."/>
      <w:lvlJc w:val="left"/>
      <w:pPr>
        <w:tabs>
          <w:tab w:val="num" w:pos="3240"/>
        </w:tabs>
        <w:ind w:left="3240" w:hanging="360"/>
      </w:pPr>
      <w:rPr>
        <w:rFonts w:cs="Times New Roman"/>
      </w:rPr>
    </w:lvl>
    <w:lvl w:ilvl="5" w:tplc="04090005">
      <w:start w:val="1"/>
      <w:numFmt w:val="lowerRoman"/>
      <w:lvlText w:val="%6."/>
      <w:lvlJc w:val="right"/>
      <w:pPr>
        <w:tabs>
          <w:tab w:val="num" w:pos="3960"/>
        </w:tabs>
        <w:ind w:left="3960" w:hanging="180"/>
      </w:pPr>
      <w:rPr>
        <w:rFonts w:cs="Times New Roman"/>
      </w:rPr>
    </w:lvl>
    <w:lvl w:ilvl="6" w:tplc="04090001">
      <w:start w:val="1"/>
      <w:numFmt w:val="decimal"/>
      <w:lvlText w:val="%7."/>
      <w:lvlJc w:val="left"/>
      <w:pPr>
        <w:tabs>
          <w:tab w:val="num" w:pos="4680"/>
        </w:tabs>
        <w:ind w:left="4680" w:hanging="360"/>
      </w:pPr>
      <w:rPr>
        <w:rFonts w:cs="Times New Roman"/>
      </w:rPr>
    </w:lvl>
    <w:lvl w:ilvl="7" w:tplc="04090003">
      <w:start w:val="1"/>
      <w:numFmt w:val="lowerLetter"/>
      <w:lvlText w:val="%8."/>
      <w:lvlJc w:val="left"/>
      <w:pPr>
        <w:tabs>
          <w:tab w:val="num" w:pos="5400"/>
        </w:tabs>
        <w:ind w:left="5400" w:hanging="360"/>
      </w:pPr>
      <w:rPr>
        <w:rFonts w:cs="Times New Roman"/>
      </w:rPr>
    </w:lvl>
    <w:lvl w:ilvl="8" w:tplc="04090005">
      <w:start w:val="1"/>
      <w:numFmt w:val="lowerRoman"/>
      <w:lvlText w:val="%9."/>
      <w:lvlJc w:val="right"/>
      <w:pPr>
        <w:tabs>
          <w:tab w:val="num" w:pos="6120"/>
        </w:tabs>
        <w:ind w:left="6120" w:hanging="180"/>
      </w:pPr>
      <w:rPr>
        <w:rFonts w:cs="Times New Roman"/>
      </w:rPr>
    </w:lvl>
  </w:abstractNum>
  <w:abstractNum w:abstractNumId="402" w15:restartNumberingAfterBreak="0">
    <w:nsid w:val="43EA374C"/>
    <w:multiLevelType w:val="hybridMultilevel"/>
    <w:tmpl w:val="3438C4D4"/>
    <w:lvl w:ilvl="0" w:tplc="0407000F">
      <w:start w:val="1"/>
      <w:numFmt w:val="decimal"/>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403" w15:restartNumberingAfterBreak="0">
    <w:nsid w:val="4427459A"/>
    <w:multiLevelType w:val="hybridMultilevel"/>
    <w:tmpl w:val="DD9083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4" w15:restartNumberingAfterBreak="0">
    <w:nsid w:val="44791B5A"/>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05" w15:restartNumberingAfterBreak="0">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06" w15:restartNumberingAfterBreak="0">
    <w:nsid w:val="449D7966"/>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407" w15:restartNumberingAfterBreak="0">
    <w:nsid w:val="456B532A"/>
    <w:multiLevelType w:val="hybridMultilevel"/>
    <w:tmpl w:val="78F26542"/>
    <w:lvl w:ilvl="0" w:tplc="0DAAA6A2">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08" w15:restartNumberingAfterBreak="0">
    <w:nsid w:val="45813153"/>
    <w:multiLevelType w:val="hybridMultilevel"/>
    <w:tmpl w:val="D91A4BA2"/>
    <w:lvl w:ilvl="0" w:tplc="FFFFFFFF">
      <w:start w:val="1"/>
      <w:numFmt w:val="decimal"/>
      <w:lvlText w:val="%1."/>
      <w:lvlJc w:val="left"/>
      <w:pPr>
        <w:tabs>
          <w:tab w:val="num" w:pos="1157"/>
        </w:tabs>
        <w:ind w:left="11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09" w15:restartNumberingAfterBreak="0">
    <w:nsid w:val="458E2994"/>
    <w:multiLevelType w:val="hybridMultilevel"/>
    <w:tmpl w:val="91482138"/>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10" w15:restartNumberingAfterBreak="0">
    <w:nsid w:val="45AB045B"/>
    <w:multiLevelType w:val="hybridMultilevel"/>
    <w:tmpl w:val="C24451DE"/>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11" w15:restartNumberingAfterBreak="0">
    <w:nsid w:val="45BC7887"/>
    <w:multiLevelType w:val="hybridMultilevel"/>
    <w:tmpl w:val="4656BF00"/>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046"/>
        </w:tabs>
        <w:ind w:left="1046" w:hanging="360"/>
      </w:pPr>
    </w:lvl>
    <w:lvl w:ilvl="2" w:tplc="0407001B" w:tentative="1">
      <w:start w:val="1"/>
      <w:numFmt w:val="lowerRoman"/>
      <w:lvlText w:val="%3."/>
      <w:lvlJc w:val="right"/>
      <w:pPr>
        <w:tabs>
          <w:tab w:val="num" w:pos="1766"/>
        </w:tabs>
        <w:ind w:left="1766" w:hanging="180"/>
      </w:pPr>
    </w:lvl>
    <w:lvl w:ilvl="3" w:tplc="0407000F" w:tentative="1">
      <w:start w:val="1"/>
      <w:numFmt w:val="decimal"/>
      <w:lvlText w:val="%4."/>
      <w:lvlJc w:val="left"/>
      <w:pPr>
        <w:tabs>
          <w:tab w:val="num" w:pos="2486"/>
        </w:tabs>
        <w:ind w:left="2486" w:hanging="360"/>
      </w:pPr>
    </w:lvl>
    <w:lvl w:ilvl="4" w:tplc="04070019" w:tentative="1">
      <w:start w:val="1"/>
      <w:numFmt w:val="lowerLetter"/>
      <w:lvlText w:val="%5."/>
      <w:lvlJc w:val="left"/>
      <w:pPr>
        <w:tabs>
          <w:tab w:val="num" w:pos="3206"/>
        </w:tabs>
        <w:ind w:left="3206" w:hanging="360"/>
      </w:pPr>
    </w:lvl>
    <w:lvl w:ilvl="5" w:tplc="0407001B" w:tentative="1">
      <w:start w:val="1"/>
      <w:numFmt w:val="lowerRoman"/>
      <w:lvlText w:val="%6."/>
      <w:lvlJc w:val="right"/>
      <w:pPr>
        <w:tabs>
          <w:tab w:val="num" w:pos="3926"/>
        </w:tabs>
        <w:ind w:left="3926" w:hanging="180"/>
      </w:pPr>
    </w:lvl>
    <w:lvl w:ilvl="6" w:tplc="0407000F" w:tentative="1">
      <w:start w:val="1"/>
      <w:numFmt w:val="decimal"/>
      <w:lvlText w:val="%7."/>
      <w:lvlJc w:val="left"/>
      <w:pPr>
        <w:tabs>
          <w:tab w:val="num" w:pos="4646"/>
        </w:tabs>
        <w:ind w:left="4646" w:hanging="360"/>
      </w:pPr>
    </w:lvl>
    <w:lvl w:ilvl="7" w:tplc="04070019" w:tentative="1">
      <w:start w:val="1"/>
      <w:numFmt w:val="lowerLetter"/>
      <w:lvlText w:val="%8."/>
      <w:lvlJc w:val="left"/>
      <w:pPr>
        <w:tabs>
          <w:tab w:val="num" w:pos="5366"/>
        </w:tabs>
        <w:ind w:left="5366" w:hanging="360"/>
      </w:pPr>
    </w:lvl>
    <w:lvl w:ilvl="8" w:tplc="0407001B" w:tentative="1">
      <w:start w:val="1"/>
      <w:numFmt w:val="lowerRoman"/>
      <w:lvlText w:val="%9."/>
      <w:lvlJc w:val="right"/>
      <w:pPr>
        <w:tabs>
          <w:tab w:val="num" w:pos="6086"/>
        </w:tabs>
        <w:ind w:left="6086" w:hanging="180"/>
      </w:pPr>
    </w:lvl>
  </w:abstractNum>
  <w:abstractNum w:abstractNumId="412" w15:restartNumberingAfterBreak="0">
    <w:nsid w:val="45F6326D"/>
    <w:multiLevelType w:val="multilevel"/>
    <w:tmpl w:val="B7F8323C"/>
    <w:numStyleLink w:val="SVCBullets"/>
  </w:abstractNum>
  <w:abstractNum w:abstractNumId="413" w15:restartNumberingAfterBreak="0">
    <w:nsid w:val="46446348"/>
    <w:multiLevelType w:val="hybridMultilevel"/>
    <w:tmpl w:val="03F66C3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14" w15:restartNumberingAfterBreak="0">
    <w:nsid w:val="464D3F38"/>
    <w:multiLevelType w:val="hybridMultilevel"/>
    <w:tmpl w:val="1E7CE5A0"/>
    <w:lvl w:ilvl="0" w:tplc="0407000F">
      <w:start w:val="1"/>
      <w:numFmt w:val="decimal"/>
      <w:lvlText w:val="%1."/>
      <w:lvlJc w:val="left"/>
      <w:pPr>
        <w:tabs>
          <w:tab w:val="num" w:pos="1154"/>
        </w:tabs>
        <w:ind w:left="1154" w:hanging="360"/>
      </w:pPr>
    </w:lvl>
    <w:lvl w:ilvl="1" w:tplc="04070019" w:tentative="1">
      <w:start w:val="1"/>
      <w:numFmt w:val="lowerLetter"/>
      <w:lvlText w:val="%2."/>
      <w:lvlJc w:val="left"/>
      <w:pPr>
        <w:tabs>
          <w:tab w:val="num" w:pos="1874"/>
        </w:tabs>
        <w:ind w:left="1874" w:hanging="360"/>
      </w:pPr>
    </w:lvl>
    <w:lvl w:ilvl="2" w:tplc="0407001B" w:tentative="1">
      <w:start w:val="1"/>
      <w:numFmt w:val="lowerRoman"/>
      <w:lvlText w:val="%3."/>
      <w:lvlJc w:val="right"/>
      <w:pPr>
        <w:tabs>
          <w:tab w:val="num" w:pos="2594"/>
        </w:tabs>
        <w:ind w:left="2594" w:hanging="180"/>
      </w:pPr>
    </w:lvl>
    <w:lvl w:ilvl="3" w:tplc="0407000F" w:tentative="1">
      <w:start w:val="1"/>
      <w:numFmt w:val="decimal"/>
      <w:lvlText w:val="%4."/>
      <w:lvlJc w:val="left"/>
      <w:pPr>
        <w:tabs>
          <w:tab w:val="num" w:pos="3314"/>
        </w:tabs>
        <w:ind w:left="3314" w:hanging="360"/>
      </w:pPr>
    </w:lvl>
    <w:lvl w:ilvl="4" w:tplc="04070019" w:tentative="1">
      <w:start w:val="1"/>
      <w:numFmt w:val="lowerLetter"/>
      <w:lvlText w:val="%5."/>
      <w:lvlJc w:val="left"/>
      <w:pPr>
        <w:tabs>
          <w:tab w:val="num" w:pos="4034"/>
        </w:tabs>
        <w:ind w:left="4034" w:hanging="360"/>
      </w:pPr>
    </w:lvl>
    <w:lvl w:ilvl="5" w:tplc="0407001B" w:tentative="1">
      <w:start w:val="1"/>
      <w:numFmt w:val="lowerRoman"/>
      <w:lvlText w:val="%6."/>
      <w:lvlJc w:val="right"/>
      <w:pPr>
        <w:tabs>
          <w:tab w:val="num" w:pos="4754"/>
        </w:tabs>
        <w:ind w:left="4754" w:hanging="180"/>
      </w:pPr>
    </w:lvl>
    <w:lvl w:ilvl="6" w:tplc="0407000F" w:tentative="1">
      <w:start w:val="1"/>
      <w:numFmt w:val="decimal"/>
      <w:lvlText w:val="%7."/>
      <w:lvlJc w:val="left"/>
      <w:pPr>
        <w:tabs>
          <w:tab w:val="num" w:pos="5474"/>
        </w:tabs>
        <w:ind w:left="5474" w:hanging="360"/>
      </w:pPr>
    </w:lvl>
    <w:lvl w:ilvl="7" w:tplc="04070019" w:tentative="1">
      <w:start w:val="1"/>
      <w:numFmt w:val="lowerLetter"/>
      <w:lvlText w:val="%8."/>
      <w:lvlJc w:val="left"/>
      <w:pPr>
        <w:tabs>
          <w:tab w:val="num" w:pos="6194"/>
        </w:tabs>
        <w:ind w:left="6194" w:hanging="360"/>
      </w:pPr>
    </w:lvl>
    <w:lvl w:ilvl="8" w:tplc="0407001B" w:tentative="1">
      <w:start w:val="1"/>
      <w:numFmt w:val="lowerRoman"/>
      <w:lvlText w:val="%9."/>
      <w:lvlJc w:val="right"/>
      <w:pPr>
        <w:tabs>
          <w:tab w:val="num" w:pos="6914"/>
        </w:tabs>
        <w:ind w:left="6914" w:hanging="180"/>
      </w:pPr>
    </w:lvl>
  </w:abstractNum>
  <w:abstractNum w:abstractNumId="415" w15:restartNumberingAfterBreak="0">
    <w:nsid w:val="465E4D8E"/>
    <w:multiLevelType w:val="hybridMultilevel"/>
    <w:tmpl w:val="E5F6951A"/>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16" w15:restartNumberingAfterBreak="0">
    <w:nsid w:val="46612DE9"/>
    <w:multiLevelType w:val="hybridMultilevel"/>
    <w:tmpl w:val="F0CC78CE"/>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17" w15:restartNumberingAfterBreak="0">
    <w:nsid w:val="46A604D5"/>
    <w:multiLevelType w:val="hybridMultilevel"/>
    <w:tmpl w:val="3B1E5E04"/>
    <w:lvl w:ilvl="0" w:tplc="04070019">
      <w:start w:val="1"/>
      <w:numFmt w:val="lowerLetter"/>
      <w:lvlText w:val="%1."/>
      <w:lvlJc w:val="left"/>
      <w:pPr>
        <w:tabs>
          <w:tab w:val="num" w:pos="1117"/>
        </w:tabs>
        <w:ind w:left="111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18" w15:restartNumberingAfterBreak="0">
    <w:nsid w:val="46A913E8"/>
    <w:multiLevelType w:val="hybridMultilevel"/>
    <w:tmpl w:val="D416FEE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19" w15:restartNumberingAfterBreak="0">
    <w:nsid w:val="46D05702"/>
    <w:multiLevelType w:val="hybridMultilevel"/>
    <w:tmpl w:val="77487D8E"/>
    <w:lvl w:ilvl="0" w:tplc="2D50A7DE">
      <w:numFmt w:val="bullet"/>
      <w:lvlText w:val="–"/>
      <w:lvlJc w:val="left"/>
      <w:pPr>
        <w:tabs>
          <w:tab w:val="num" w:pos="363"/>
        </w:tabs>
        <w:ind w:left="363" w:hanging="360"/>
      </w:pPr>
      <w:rPr>
        <w:rFonts w:ascii="Times New Roman" w:eastAsia="MS Mincho" w:hAnsi="Times New Roman" w:cs="Times New Roman" w:hint="default"/>
      </w:rPr>
    </w:lvl>
    <w:lvl w:ilvl="1" w:tplc="0409000B" w:tentative="1">
      <w:start w:val="1"/>
      <w:numFmt w:val="bullet"/>
      <w:lvlText w:val=""/>
      <w:lvlJc w:val="left"/>
      <w:pPr>
        <w:tabs>
          <w:tab w:val="num" w:pos="843"/>
        </w:tabs>
        <w:ind w:left="843" w:hanging="420"/>
      </w:pPr>
      <w:rPr>
        <w:rFonts w:ascii="Wingdings" w:hAnsi="Wingdings" w:hint="default"/>
      </w:rPr>
    </w:lvl>
    <w:lvl w:ilvl="2" w:tplc="0409000D" w:tentative="1">
      <w:start w:val="1"/>
      <w:numFmt w:val="bullet"/>
      <w:lvlText w:val=""/>
      <w:lvlJc w:val="left"/>
      <w:pPr>
        <w:tabs>
          <w:tab w:val="num" w:pos="1263"/>
        </w:tabs>
        <w:ind w:left="1263" w:hanging="420"/>
      </w:pPr>
      <w:rPr>
        <w:rFonts w:ascii="Wingdings" w:hAnsi="Wingdings" w:hint="default"/>
      </w:rPr>
    </w:lvl>
    <w:lvl w:ilvl="3" w:tplc="04090001" w:tentative="1">
      <w:start w:val="1"/>
      <w:numFmt w:val="bullet"/>
      <w:lvlText w:val=""/>
      <w:lvlJc w:val="left"/>
      <w:pPr>
        <w:tabs>
          <w:tab w:val="num" w:pos="1683"/>
        </w:tabs>
        <w:ind w:left="1683" w:hanging="420"/>
      </w:pPr>
      <w:rPr>
        <w:rFonts w:ascii="Wingdings" w:hAnsi="Wingdings" w:hint="default"/>
      </w:rPr>
    </w:lvl>
    <w:lvl w:ilvl="4" w:tplc="0409000B" w:tentative="1">
      <w:start w:val="1"/>
      <w:numFmt w:val="bullet"/>
      <w:lvlText w:val=""/>
      <w:lvlJc w:val="left"/>
      <w:pPr>
        <w:tabs>
          <w:tab w:val="num" w:pos="2103"/>
        </w:tabs>
        <w:ind w:left="2103" w:hanging="420"/>
      </w:pPr>
      <w:rPr>
        <w:rFonts w:ascii="Wingdings" w:hAnsi="Wingdings" w:hint="default"/>
      </w:rPr>
    </w:lvl>
    <w:lvl w:ilvl="5" w:tplc="0409000D" w:tentative="1">
      <w:start w:val="1"/>
      <w:numFmt w:val="bullet"/>
      <w:lvlText w:val=""/>
      <w:lvlJc w:val="left"/>
      <w:pPr>
        <w:tabs>
          <w:tab w:val="num" w:pos="2523"/>
        </w:tabs>
        <w:ind w:left="2523" w:hanging="420"/>
      </w:pPr>
      <w:rPr>
        <w:rFonts w:ascii="Wingdings" w:hAnsi="Wingdings" w:hint="default"/>
      </w:rPr>
    </w:lvl>
    <w:lvl w:ilvl="6" w:tplc="04090001" w:tentative="1">
      <w:start w:val="1"/>
      <w:numFmt w:val="bullet"/>
      <w:lvlText w:val=""/>
      <w:lvlJc w:val="left"/>
      <w:pPr>
        <w:tabs>
          <w:tab w:val="num" w:pos="2943"/>
        </w:tabs>
        <w:ind w:left="2943" w:hanging="420"/>
      </w:pPr>
      <w:rPr>
        <w:rFonts w:ascii="Wingdings" w:hAnsi="Wingdings" w:hint="default"/>
      </w:rPr>
    </w:lvl>
    <w:lvl w:ilvl="7" w:tplc="0409000B" w:tentative="1">
      <w:start w:val="1"/>
      <w:numFmt w:val="bullet"/>
      <w:lvlText w:val=""/>
      <w:lvlJc w:val="left"/>
      <w:pPr>
        <w:tabs>
          <w:tab w:val="num" w:pos="3363"/>
        </w:tabs>
        <w:ind w:left="3363" w:hanging="420"/>
      </w:pPr>
      <w:rPr>
        <w:rFonts w:ascii="Wingdings" w:hAnsi="Wingdings" w:hint="default"/>
      </w:rPr>
    </w:lvl>
    <w:lvl w:ilvl="8" w:tplc="0409000D" w:tentative="1">
      <w:start w:val="1"/>
      <w:numFmt w:val="bullet"/>
      <w:lvlText w:val=""/>
      <w:lvlJc w:val="left"/>
      <w:pPr>
        <w:tabs>
          <w:tab w:val="num" w:pos="3783"/>
        </w:tabs>
        <w:ind w:left="3783" w:hanging="420"/>
      </w:pPr>
      <w:rPr>
        <w:rFonts w:ascii="Wingdings" w:hAnsi="Wingdings" w:hint="default"/>
      </w:rPr>
    </w:lvl>
  </w:abstractNum>
  <w:abstractNum w:abstractNumId="420" w15:restartNumberingAfterBreak="0">
    <w:nsid w:val="46D46D97"/>
    <w:multiLevelType w:val="hybridMultilevel"/>
    <w:tmpl w:val="016497E8"/>
    <w:lvl w:ilvl="0" w:tplc="5F5CD7C4">
      <w:start w:val="1"/>
      <w:numFmt w:val="lowerRoman"/>
      <w:lvlText w:val="%1."/>
      <w:lvlJc w:val="left"/>
      <w:pPr>
        <w:tabs>
          <w:tab w:val="num" w:pos="2345"/>
        </w:tabs>
        <w:ind w:left="2345" w:hanging="360"/>
      </w:pPr>
      <w:rPr>
        <w:rFonts w:hint="default"/>
      </w:rPr>
    </w:lvl>
    <w:lvl w:ilvl="1" w:tplc="04070019">
      <w:start w:val="1"/>
      <w:numFmt w:val="lowerLetter"/>
      <w:lvlText w:val="%2."/>
      <w:lvlJc w:val="left"/>
      <w:pPr>
        <w:tabs>
          <w:tab w:val="num" w:pos="1876"/>
        </w:tabs>
        <w:ind w:left="1876" w:hanging="360"/>
      </w:pPr>
    </w:lvl>
    <w:lvl w:ilvl="2" w:tplc="0407001B" w:tentative="1">
      <w:start w:val="1"/>
      <w:numFmt w:val="lowerRoman"/>
      <w:lvlText w:val="%3."/>
      <w:lvlJc w:val="right"/>
      <w:pPr>
        <w:tabs>
          <w:tab w:val="num" w:pos="2596"/>
        </w:tabs>
        <w:ind w:left="2596" w:hanging="180"/>
      </w:pPr>
    </w:lvl>
    <w:lvl w:ilvl="3" w:tplc="0407000F" w:tentative="1">
      <w:start w:val="1"/>
      <w:numFmt w:val="decimal"/>
      <w:lvlText w:val="%4."/>
      <w:lvlJc w:val="left"/>
      <w:pPr>
        <w:tabs>
          <w:tab w:val="num" w:pos="3316"/>
        </w:tabs>
        <w:ind w:left="3316" w:hanging="360"/>
      </w:pPr>
    </w:lvl>
    <w:lvl w:ilvl="4" w:tplc="04070019" w:tentative="1">
      <w:start w:val="1"/>
      <w:numFmt w:val="lowerLetter"/>
      <w:lvlText w:val="%5."/>
      <w:lvlJc w:val="left"/>
      <w:pPr>
        <w:tabs>
          <w:tab w:val="num" w:pos="4036"/>
        </w:tabs>
        <w:ind w:left="4036" w:hanging="360"/>
      </w:pPr>
    </w:lvl>
    <w:lvl w:ilvl="5" w:tplc="0407001B" w:tentative="1">
      <w:start w:val="1"/>
      <w:numFmt w:val="lowerRoman"/>
      <w:lvlText w:val="%6."/>
      <w:lvlJc w:val="right"/>
      <w:pPr>
        <w:tabs>
          <w:tab w:val="num" w:pos="4756"/>
        </w:tabs>
        <w:ind w:left="4756" w:hanging="180"/>
      </w:pPr>
    </w:lvl>
    <w:lvl w:ilvl="6" w:tplc="0407000F" w:tentative="1">
      <w:start w:val="1"/>
      <w:numFmt w:val="decimal"/>
      <w:lvlText w:val="%7."/>
      <w:lvlJc w:val="left"/>
      <w:pPr>
        <w:tabs>
          <w:tab w:val="num" w:pos="5476"/>
        </w:tabs>
        <w:ind w:left="5476" w:hanging="360"/>
      </w:pPr>
    </w:lvl>
    <w:lvl w:ilvl="7" w:tplc="04070019" w:tentative="1">
      <w:start w:val="1"/>
      <w:numFmt w:val="lowerLetter"/>
      <w:lvlText w:val="%8."/>
      <w:lvlJc w:val="left"/>
      <w:pPr>
        <w:tabs>
          <w:tab w:val="num" w:pos="6196"/>
        </w:tabs>
        <w:ind w:left="6196" w:hanging="360"/>
      </w:pPr>
    </w:lvl>
    <w:lvl w:ilvl="8" w:tplc="0407001B" w:tentative="1">
      <w:start w:val="1"/>
      <w:numFmt w:val="lowerRoman"/>
      <w:lvlText w:val="%9."/>
      <w:lvlJc w:val="right"/>
      <w:pPr>
        <w:tabs>
          <w:tab w:val="num" w:pos="6916"/>
        </w:tabs>
        <w:ind w:left="6916" w:hanging="180"/>
      </w:pPr>
    </w:lvl>
  </w:abstractNum>
  <w:abstractNum w:abstractNumId="421" w15:restartNumberingAfterBreak="0">
    <w:nsid w:val="46E804F9"/>
    <w:multiLevelType w:val="hybridMultilevel"/>
    <w:tmpl w:val="D8DC1594"/>
    <w:lvl w:ilvl="0" w:tplc="BE626260">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22" w15:restartNumberingAfterBreak="0">
    <w:nsid w:val="46FE448A"/>
    <w:multiLevelType w:val="hybridMultilevel"/>
    <w:tmpl w:val="4872A6EE"/>
    <w:lvl w:ilvl="0" w:tplc="0407000F">
      <w:start w:val="1"/>
      <w:numFmt w:val="decimal"/>
      <w:lvlText w:val="%1."/>
      <w:lvlJc w:val="left"/>
      <w:pPr>
        <w:tabs>
          <w:tab w:val="num" w:pos="1551"/>
        </w:tabs>
        <w:ind w:left="1551" w:hanging="360"/>
      </w:pPr>
    </w:lvl>
    <w:lvl w:ilvl="1" w:tplc="04070019" w:tentative="1">
      <w:start w:val="1"/>
      <w:numFmt w:val="lowerLetter"/>
      <w:lvlText w:val="%2."/>
      <w:lvlJc w:val="left"/>
      <w:pPr>
        <w:tabs>
          <w:tab w:val="num" w:pos="2271"/>
        </w:tabs>
        <w:ind w:left="2271" w:hanging="360"/>
      </w:pPr>
    </w:lvl>
    <w:lvl w:ilvl="2" w:tplc="0407001B" w:tentative="1">
      <w:start w:val="1"/>
      <w:numFmt w:val="lowerRoman"/>
      <w:lvlText w:val="%3."/>
      <w:lvlJc w:val="right"/>
      <w:pPr>
        <w:tabs>
          <w:tab w:val="num" w:pos="2991"/>
        </w:tabs>
        <w:ind w:left="2991" w:hanging="180"/>
      </w:pPr>
    </w:lvl>
    <w:lvl w:ilvl="3" w:tplc="0407000F" w:tentative="1">
      <w:start w:val="1"/>
      <w:numFmt w:val="decimal"/>
      <w:lvlText w:val="%4."/>
      <w:lvlJc w:val="left"/>
      <w:pPr>
        <w:tabs>
          <w:tab w:val="num" w:pos="3711"/>
        </w:tabs>
        <w:ind w:left="3711" w:hanging="360"/>
      </w:pPr>
    </w:lvl>
    <w:lvl w:ilvl="4" w:tplc="04070019" w:tentative="1">
      <w:start w:val="1"/>
      <w:numFmt w:val="lowerLetter"/>
      <w:lvlText w:val="%5."/>
      <w:lvlJc w:val="left"/>
      <w:pPr>
        <w:tabs>
          <w:tab w:val="num" w:pos="4431"/>
        </w:tabs>
        <w:ind w:left="4431" w:hanging="360"/>
      </w:pPr>
    </w:lvl>
    <w:lvl w:ilvl="5" w:tplc="0407001B" w:tentative="1">
      <w:start w:val="1"/>
      <w:numFmt w:val="lowerRoman"/>
      <w:lvlText w:val="%6."/>
      <w:lvlJc w:val="right"/>
      <w:pPr>
        <w:tabs>
          <w:tab w:val="num" w:pos="5151"/>
        </w:tabs>
        <w:ind w:left="5151" w:hanging="180"/>
      </w:pPr>
    </w:lvl>
    <w:lvl w:ilvl="6" w:tplc="0407000F" w:tentative="1">
      <w:start w:val="1"/>
      <w:numFmt w:val="decimal"/>
      <w:lvlText w:val="%7."/>
      <w:lvlJc w:val="left"/>
      <w:pPr>
        <w:tabs>
          <w:tab w:val="num" w:pos="5871"/>
        </w:tabs>
        <w:ind w:left="5871" w:hanging="360"/>
      </w:pPr>
    </w:lvl>
    <w:lvl w:ilvl="7" w:tplc="04070019" w:tentative="1">
      <w:start w:val="1"/>
      <w:numFmt w:val="lowerLetter"/>
      <w:lvlText w:val="%8."/>
      <w:lvlJc w:val="left"/>
      <w:pPr>
        <w:tabs>
          <w:tab w:val="num" w:pos="6591"/>
        </w:tabs>
        <w:ind w:left="6591" w:hanging="360"/>
      </w:pPr>
    </w:lvl>
    <w:lvl w:ilvl="8" w:tplc="0407001B" w:tentative="1">
      <w:start w:val="1"/>
      <w:numFmt w:val="lowerRoman"/>
      <w:lvlText w:val="%9."/>
      <w:lvlJc w:val="right"/>
      <w:pPr>
        <w:tabs>
          <w:tab w:val="num" w:pos="7311"/>
        </w:tabs>
        <w:ind w:left="7311" w:hanging="180"/>
      </w:pPr>
    </w:lvl>
  </w:abstractNum>
  <w:abstractNum w:abstractNumId="423" w15:restartNumberingAfterBreak="0">
    <w:nsid w:val="47695BF1"/>
    <w:multiLevelType w:val="hybridMultilevel"/>
    <w:tmpl w:val="F81AC290"/>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3"/>
        </w:tabs>
        <w:ind w:left="1443" w:hanging="360"/>
      </w:pPr>
    </w:lvl>
    <w:lvl w:ilvl="2" w:tplc="0407001B" w:tentative="1">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424" w15:restartNumberingAfterBreak="0">
    <w:nsid w:val="4782182A"/>
    <w:multiLevelType w:val="hybridMultilevel"/>
    <w:tmpl w:val="5C64E66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25" w15:restartNumberingAfterBreak="0">
    <w:nsid w:val="47850717"/>
    <w:multiLevelType w:val="hybridMultilevel"/>
    <w:tmpl w:val="13FE4316"/>
    <w:lvl w:ilvl="0" w:tplc="FFFFFFFF">
      <w:start w:val="1"/>
      <w:numFmt w:val="decimal"/>
      <w:lvlText w:val="%1."/>
      <w:lvlJc w:val="left"/>
      <w:pPr>
        <w:tabs>
          <w:tab w:val="num" w:pos="760"/>
        </w:tabs>
        <w:ind w:left="760" w:hanging="360"/>
      </w:pPr>
    </w:lvl>
    <w:lvl w:ilvl="1" w:tplc="64DA8F82">
      <w:start w:val="1"/>
      <w:numFmt w:val="lowerLetter"/>
      <w:lvlText w:val="%2."/>
      <w:lvlJc w:val="left"/>
      <w:pPr>
        <w:tabs>
          <w:tab w:val="num" w:pos="1443"/>
        </w:tabs>
        <w:ind w:left="1443" w:hanging="360"/>
      </w:pPr>
      <w:rPr>
        <w:rFonts w:hint="default"/>
      </w:rPr>
    </w:lvl>
    <w:lvl w:ilvl="2" w:tplc="0407001B">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426" w15:restartNumberingAfterBreak="0">
    <w:nsid w:val="478B6716"/>
    <w:multiLevelType w:val="hybridMultilevel"/>
    <w:tmpl w:val="0C4043E6"/>
    <w:lvl w:ilvl="0" w:tplc="0407000F">
      <w:start w:val="1"/>
      <w:numFmt w:val="decimal"/>
      <w:lvlText w:val="%1."/>
      <w:lvlJc w:val="left"/>
      <w:pPr>
        <w:tabs>
          <w:tab w:val="num" w:pos="460"/>
        </w:tabs>
        <w:ind w:left="460" w:hanging="360"/>
      </w:pPr>
    </w:lvl>
    <w:lvl w:ilvl="1" w:tplc="04070019" w:tentative="1">
      <w:start w:val="1"/>
      <w:numFmt w:val="lowerLetter"/>
      <w:lvlText w:val="%2."/>
      <w:lvlJc w:val="left"/>
      <w:pPr>
        <w:tabs>
          <w:tab w:val="num" w:pos="1180"/>
        </w:tabs>
        <w:ind w:left="1180" w:hanging="360"/>
      </w:pPr>
    </w:lvl>
    <w:lvl w:ilvl="2" w:tplc="0407001B" w:tentative="1">
      <w:start w:val="1"/>
      <w:numFmt w:val="lowerRoman"/>
      <w:lvlText w:val="%3."/>
      <w:lvlJc w:val="right"/>
      <w:pPr>
        <w:tabs>
          <w:tab w:val="num" w:pos="1900"/>
        </w:tabs>
        <w:ind w:left="1900" w:hanging="180"/>
      </w:pPr>
    </w:lvl>
    <w:lvl w:ilvl="3" w:tplc="0407000F" w:tentative="1">
      <w:start w:val="1"/>
      <w:numFmt w:val="decimal"/>
      <w:lvlText w:val="%4."/>
      <w:lvlJc w:val="left"/>
      <w:pPr>
        <w:tabs>
          <w:tab w:val="num" w:pos="2620"/>
        </w:tabs>
        <w:ind w:left="2620" w:hanging="360"/>
      </w:pPr>
    </w:lvl>
    <w:lvl w:ilvl="4" w:tplc="04070019" w:tentative="1">
      <w:start w:val="1"/>
      <w:numFmt w:val="lowerLetter"/>
      <w:lvlText w:val="%5."/>
      <w:lvlJc w:val="left"/>
      <w:pPr>
        <w:tabs>
          <w:tab w:val="num" w:pos="3340"/>
        </w:tabs>
        <w:ind w:left="3340" w:hanging="360"/>
      </w:pPr>
    </w:lvl>
    <w:lvl w:ilvl="5" w:tplc="0407001B" w:tentative="1">
      <w:start w:val="1"/>
      <w:numFmt w:val="lowerRoman"/>
      <w:lvlText w:val="%6."/>
      <w:lvlJc w:val="right"/>
      <w:pPr>
        <w:tabs>
          <w:tab w:val="num" w:pos="4060"/>
        </w:tabs>
        <w:ind w:left="4060" w:hanging="180"/>
      </w:pPr>
    </w:lvl>
    <w:lvl w:ilvl="6" w:tplc="0407000F" w:tentative="1">
      <w:start w:val="1"/>
      <w:numFmt w:val="decimal"/>
      <w:lvlText w:val="%7."/>
      <w:lvlJc w:val="left"/>
      <w:pPr>
        <w:tabs>
          <w:tab w:val="num" w:pos="4780"/>
        </w:tabs>
        <w:ind w:left="4780" w:hanging="360"/>
      </w:pPr>
    </w:lvl>
    <w:lvl w:ilvl="7" w:tplc="04070019" w:tentative="1">
      <w:start w:val="1"/>
      <w:numFmt w:val="lowerLetter"/>
      <w:lvlText w:val="%8."/>
      <w:lvlJc w:val="left"/>
      <w:pPr>
        <w:tabs>
          <w:tab w:val="num" w:pos="5500"/>
        </w:tabs>
        <w:ind w:left="5500" w:hanging="360"/>
      </w:pPr>
    </w:lvl>
    <w:lvl w:ilvl="8" w:tplc="0407001B" w:tentative="1">
      <w:start w:val="1"/>
      <w:numFmt w:val="lowerRoman"/>
      <w:lvlText w:val="%9."/>
      <w:lvlJc w:val="right"/>
      <w:pPr>
        <w:tabs>
          <w:tab w:val="num" w:pos="6220"/>
        </w:tabs>
        <w:ind w:left="6220" w:hanging="180"/>
      </w:pPr>
    </w:lvl>
  </w:abstractNum>
  <w:abstractNum w:abstractNumId="427" w15:restartNumberingAfterBreak="0">
    <w:nsid w:val="478E5FB0"/>
    <w:multiLevelType w:val="hybridMultilevel"/>
    <w:tmpl w:val="65C6DA5C"/>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28" w15:restartNumberingAfterBreak="0">
    <w:nsid w:val="47BC41C5"/>
    <w:multiLevelType w:val="hybridMultilevel"/>
    <w:tmpl w:val="28C45396"/>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29" w15:restartNumberingAfterBreak="0">
    <w:nsid w:val="47C753D3"/>
    <w:multiLevelType w:val="hybridMultilevel"/>
    <w:tmpl w:val="4A1A244C"/>
    <w:lvl w:ilvl="0" w:tplc="0409000F">
      <w:start w:val="1"/>
      <w:numFmt w:val="lowerLetter"/>
      <w:lvlText w:val="%1)"/>
      <w:lvlJc w:val="left"/>
      <w:pPr>
        <w:tabs>
          <w:tab w:val="num" w:pos="720"/>
        </w:tabs>
        <w:ind w:left="720" w:hanging="360"/>
      </w:pPr>
    </w:lvl>
    <w:lvl w:ilvl="1" w:tplc="04090003">
      <w:start w:val="1"/>
      <w:numFmt w:val="bullet"/>
      <w:lvlText w:val="-"/>
      <w:lvlJc w:val="left"/>
      <w:pPr>
        <w:tabs>
          <w:tab w:val="num" w:pos="1440"/>
        </w:tabs>
        <w:ind w:left="1440" w:hanging="360"/>
      </w:pPr>
      <w:rPr>
        <w:rFonts w:ascii="Times New Roman" w:hAnsi="Times New Roman" w:cs="Times New Roman" w:hint="default"/>
      </w:rPr>
    </w:lvl>
    <w:lvl w:ilvl="2" w:tplc="04090005" w:tentative="1">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30" w15:restartNumberingAfterBreak="0">
    <w:nsid w:val="47C815CA"/>
    <w:multiLevelType w:val="hybridMultilevel"/>
    <w:tmpl w:val="65C01752"/>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31" w15:restartNumberingAfterBreak="0">
    <w:nsid w:val="47F701F2"/>
    <w:multiLevelType w:val="hybridMultilevel"/>
    <w:tmpl w:val="9FA6100C"/>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2" w15:restartNumberingAfterBreak="0">
    <w:nsid w:val="480D64D3"/>
    <w:multiLevelType w:val="hybridMultilevel"/>
    <w:tmpl w:val="A1D03CB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3" w15:restartNumberingAfterBreak="0">
    <w:nsid w:val="481A4616"/>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34" w15:restartNumberingAfterBreak="0">
    <w:nsid w:val="48650D2D"/>
    <w:multiLevelType w:val="hybridMultilevel"/>
    <w:tmpl w:val="13305C66"/>
    <w:lvl w:ilvl="0" w:tplc="919ED22E">
      <w:numFmt w:val="bullet"/>
      <w:lvlText w:val="–"/>
      <w:lvlJc w:val="left"/>
      <w:pPr>
        <w:tabs>
          <w:tab w:val="num" w:pos="400"/>
        </w:tabs>
        <w:ind w:left="400" w:hanging="400"/>
      </w:pPr>
      <w:rPr>
        <w:rFonts w:ascii="Times New Roman" w:eastAsia="Batang"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35" w15:restartNumberingAfterBreak="0">
    <w:nsid w:val="48CB5CEF"/>
    <w:multiLevelType w:val="hybridMultilevel"/>
    <w:tmpl w:val="3244B306"/>
    <w:lvl w:ilvl="0" w:tplc="8B6E62E4">
      <w:start w:val="1"/>
      <w:numFmt w:val="bullet"/>
      <w:lvlText w:val="–"/>
      <w:lvlJc w:val="left"/>
      <w:pPr>
        <w:tabs>
          <w:tab w:val="num" w:pos="0"/>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36" w15:restartNumberingAfterBreak="0">
    <w:nsid w:val="48E118FF"/>
    <w:multiLevelType w:val="hybridMultilevel"/>
    <w:tmpl w:val="EDD0F904"/>
    <w:lvl w:ilvl="0" w:tplc="5F5CD7C4">
      <w:start w:val="1"/>
      <w:numFmt w:val="lowerRoman"/>
      <w:lvlText w:val="%1."/>
      <w:lvlJc w:val="left"/>
      <w:pPr>
        <w:tabs>
          <w:tab w:val="num" w:pos="1551"/>
        </w:tabs>
        <w:ind w:left="1551" w:hanging="36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437" w15:restartNumberingAfterBreak="0">
    <w:nsid w:val="49A337C0"/>
    <w:multiLevelType w:val="hybridMultilevel"/>
    <w:tmpl w:val="029C8430"/>
    <w:lvl w:ilvl="0" w:tplc="0DAAA6A2">
      <w:start w:val="1"/>
      <w:numFmt w:val="decimal"/>
      <w:lvlText w:val="%1."/>
      <w:lvlJc w:val="left"/>
      <w:pPr>
        <w:tabs>
          <w:tab w:val="num" w:pos="360"/>
        </w:tabs>
        <w:ind w:left="360" w:hanging="360"/>
      </w:pPr>
      <w:rPr>
        <w:rFonts w:hint="default"/>
      </w:rPr>
    </w:lvl>
    <w:lvl w:ilvl="1" w:tplc="04070019">
      <w:start w:val="1"/>
      <w:numFmt w:val="bullet"/>
      <w:lvlText w:val="o"/>
      <w:lvlJc w:val="left"/>
      <w:pPr>
        <w:tabs>
          <w:tab w:val="num" w:pos="1440"/>
        </w:tabs>
        <w:ind w:left="1440" w:hanging="360"/>
      </w:pPr>
      <w:rPr>
        <w:rFonts w:ascii="Courier New" w:hAnsi="Courier New" w:cs="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38" w15:restartNumberingAfterBreak="0">
    <w:nsid w:val="49D9605E"/>
    <w:multiLevelType w:val="hybridMultilevel"/>
    <w:tmpl w:val="4228450C"/>
    <w:lvl w:ilvl="0" w:tplc="04070017">
      <w:start w:val="1"/>
      <w:numFmt w:val="lowerLetter"/>
      <w:lvlText w:val="%1)"/>
      <w:lvlJc w:val="left"/>
      <w:pPr>
        <w:tabs>
          <w:tab w:val="num" w:pos="757"/>
        </w:tabs>
        <w:ind w:left="757" w:hanging="360"/>
      </w:pPr>
    </w:lvl>
    <w:lvl w:ilvl="1" w:tplc="0407000F">
      <w:start w:val="1"/>
      <w:numFmt w:val="decimal"/>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9" w15:restartNumberingAfterBreak="0">
    <w:nsid w:val="49E765B9"/>
    <w:multiLevelType w:val="hybridMultilevel"/>
    <w:tmpl w:val="7FFA310E"/>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40" w15:restartNumberingAfterBreak="0">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441" w15:restartNumberingAfterBreak="0">
    <w:nsid w:val="4A032654"/>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2" w15:restartNumberingAfterBreak="0">
    <w:nsid w:val="4A142C9C"/>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43" w15:restartNumberingAfterBreak="0">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44" w15:restartNumberingAfterBreak="0">
    <w:nsid w:val="4A5B4E23"/>
    <w:multiLevelType w:val="hybridMultilevel"/>
    <w:tmpl w:val="22C09CA4"/>
    <w:lvl w:ilvl="0" w:tplc="49C80EA8">
      <w:start w:val="1"/>
      <w:numFmt w:val="decimal"/>
      <w:lvlText w:val="%1."/>
      <w:lvlJc w:val="left"/>
      <w:pPr>
        <w:tabs>
          <w:tab w:val="num" w:pos="720"/>
        </w:tabs>
        <w:ind w:left="720" w:hanging="360"/>
      </w:pPr>
      <w:rPr>
        <w:rFonts w:ascii="Times New Roman" w:hAnsi="Times New Roman"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45" w15:restartNumberingAfterBreak="0">
    <w:nsid w:val="4AC94EBF"/>
    <w:multiLevelType w:val="hybridMultilevel"/>
    <w:tmpl w:val="58A8BC9C"/>
    <w:lvl w:ilvl="0" w:tplc="0DAAA6A2">
      <w:start w:val="1"/>
      <w:numFmt w:val="decimal"/>
      <w:lvlText w:val="%1."/>
      <w:lvlJc w:val="left"/>
      <w:pPr>
        <w:tabs>
          <w:tab w:val="num" w:pos="723"/>
        </w:tabs>
        <w:ind w:left="723"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46" w15:restartNumberingAfterBreak="0">
    <w:nsid w:val="4ACB1B8E"/>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47" w15:restartNumberingAfterBreak="0">
    <w:nsid w:val="4AE33696"/>
    <w:multiLevelType w:val="hybridMultilevel"/>
    <w:tmpl w:val="28B89978"/>
    <w:lvl w:ilvl="0" w:tplc="4B6A71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8" w15:restartNumberingAfterBreak="0">
    <w:nsid w:val="4B357245"/>
    <w:multiLevelType w:val="hybridMultilevel"/>
    <w:tmpl w:val="25FC7B3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49" w15:restartNumberingAfterBreak="0">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0" w15:restartNumberingAfterBreak="0">
    <w:nsid w:val="4B747840"/>
    <w:multiLevelType w:val="hybridMultilevel"/>
    <w:tmpl w:val="170810C8"/>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51" w15:restartNumberingAfterBreak="0">
    <w:nsid w:val="4B9E3B6A"/>
    <w:multiLevelType w:val="hybridMultilevel"/>
    <w:tmpl w:val="9CD4F768"/>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452" w15:restartNumberingAfterBreak="0">
    <w:nsid w:val="4BC62C29"/>
    <w:multiLevelType w:val="hybridMultilevel"/>
    <w:tmpl w:val="E684D98E"/>
    <w:lvl w:ilvl="0" w:tplc="8B1063C8">
      <w:start w:val="1"/>
      <w:numFmt w:val="lowerRoman"/>
      <w:lvlText w:val="%1)"/>
      <w:lvlJc w:val="right"/>
      <w:pPr>
        <w:tabs>
          <w:tab w:val="num" w:pos="1371"/>
        </w:tabs>
        <w:ind w:left="1371" w:hanging="18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453" w15:restartNumberingAfterBreak="0">
    <w:nsid w:val="4BE01544"/>
    <w:multiLevelType w:val="hybridMultilevel"/>
    <w:tmpl w:val="22FEB938"/>
    <w:lvl w:ilvl="0" w:tplc="0407000F">
      <w:start w:val="1"/>
      <w:numFmt w:val="decimal"/>
      <w:lvlText w:val="%1."/>
      <w:lvlJc w:val="left"/>
      <w:pPr>
        <w:tabs>
          <w:tab w:val="num" w:pos="757"/>
        </w:tabs>
        <w:ind w:left="757" w:hanging="360"/>
      </w:pPr>
    </w:lvl>
    <w:lvl w:ilvl="1" w:tplc="04070019">
      <w:start w:val="1"/>
      <w:numFmt w:val="lowerLetter"/>
      <w:lvlText w:val="%2."/>
      <w:lvlJc w:val="left"/>
      <w:pPr>
        <w:tabs>
          <w:tab w:val="num" w:pos="1477"/>
        </w:tabs>
        <w:ind w:left="1477" w:hanging="360"/>
      </w:pPr>
    </w:lvl>
    <w:lvl w:ilvl="2" w:tplc="0407001B">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454" w15:restartNumberingAfterBreak="0">
    <w:nsid w:val="4BE252BC"/>
    <w:multiLevelType w:val="hybridMultilevel"/>
    <w:tmpl w:val="598477FE"/>
    <w:lvl w:ilvl="0" w:tplc="04070019">
      <w:start w:val="1"/>
      <w:numFmt w:val="lowerLetter"/>
      <w:lvlText w:val="%1."/>
      <w:lvlJc w:val="left"/>
      <w:pPr>
        <w:tabs>
          <w:tab w:val="num" w:pos="1154"/>
        </w:tabs>
        <w:ind w:left="1154" w:hanging="360"/>
      </w:pPr>
    </w:lvl>
    <w:lvl w:ilvl="1" w:tplc="04070019" w:tentative="1">
      <w:start w:val="1"/>
      <w:numFmt w:val="lowerLetter"/>
      <w:lvlText w:val="%2."/>
      <w:lvlJc w:val="left"/>
      <w:pPr>
        <w:tabs>
          <w:tab w:val="num" w:pos="1874"/>
        </w:tabs>
        <w:ind w:left="1874" w:hanging="360"/>
      </w:pPr>
    </w:lvl>
    <w:lvl w:ilvl="2" w:tplc="0407001B" w:tentative="1">
      <w:start w:val="1"/>
      <w:numFmt w:val="lowerRoman"/>
      <w:lvlText w:val="%3."/>
      <w:lvlJc w:val="right"/>
      <w:pPr>
        <w:tabs>
          <w:tab w:val="num" w:pos="2594"/>
        </w:tabs>
        <w:ind w:left="2594" w:hanging="180"/>
      </w:pPr>
    </w:lvl>
    <w:lvl w:ilvl="3" w:tplc="0407000F" w:tentative="1">
      <w:start w:val="1"/>
      <w:numFmt w:val="decimal"/>
      <w:lvlText w:val="%4."/>
      <w:lvlJc w:val="left"/>
      <w:pPr>
        <w:tabs>
          <w:tab w:val="num" w:pos="3314"/>
        </w:tabs>
        <w:ind w:left="3314" w:hanging="360"/>
      </w:pPr>
    </w:lvl>
    <w:lvl w:ilvl="4" w:tplc="04070019" w:tentative="1">
      <w:start w:val="1"/>
      <w:numFmt w:val="lowerLetter"/>
      <w:lvlText w:val="%5."/>
      <w:lvlJc w:val="left"/>
      <w:pPr>
        <w:tabs>
          <w:tab w:val="num" w:pos="4034"/>
        </w:tabs>
        <w:ind w:left="4034" w:hanging="360"/>
      </w:pPr>
    </w:lvl>
    <w:lvl w:ilvl="5" w:tplc="0407001B" w:tentative="1">
      <w:start w:val="1"/>
      <w:numFmt w:val="lowerRoman"/>
      <w:lvlText w:val="%6."/>
      <w:lvlJc w:val="right"/>
      <w:pPr>
        <w:tabs>
          <w:tab w:val="num" w:pos="4754"/>
        </w:tabs>
        <w:ind w:left="4754" w:hanging="180"/>
      </w:pPr>
    </w:lvl>
    <w:lvl w:ilvl="6" w:tplc="0407000F" w:tentative="1">
      <w:start w:val="1"/>
      <w:numFmt w:val="decimal"/>
      <w:lvlText w:val="%7."/>
      <w:lvlJc w:val="left"/>
      <w:pPr>
        <w:tabs>
          <w:tab w:val="num" w:pos="5474"/>
        </w:tabs>
        <w:ind w:left="5474" w:hanging="360"/>
      </w:pPr>
    </w:lvl>
    <w:lvl w:ilvl="7" w:tplc="04070019" w:tentative="1">
      <w:start w:val="1"/>
      <w:numFmt w:val="lowerLetter"/>
      <w:lvlText w:val="%8."/>
      <w:lvlJc w:val="left"/>
      <w:pPr>
        <w:tabs>
          <w:tab w:val="num" w:pos="6194"/>
        </w:tabs>
        <w:ind w:left="6194" w:hanging="360"/>
      </w:pPr>
    </w:lvl>
    <w:lvl w:ilvl="8" w:tplc="0407001B" w:tentative="1">
      <w:start w:val="1"/>
      <w:numFmt w:val="lowerRoman"/>
      <w:lvlText w:val="%9."/>
      <w:lvlJc w:val="right"/>
      <w:pPr>
        <w:tabs>
          <w:tab w:val="num" w:pos="6914"/>
        </w:tabs>
        <w:ind w:left="6914" w:hanging="180"/>
      </w:pPr>
    </w:lvl>
  </w:abstractNum>
  <w:abstractNum w:abstractNumId="455" w15:restartNumberingAfterBreak="0">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6" w15:restartNumberingAfterBreak="0">
    <w:nsid w:val="4BFB2B5F"/>
    <w:multiLevelType w:val="hybridMultilevel"/>
    <w:tmpl w:val="438EFCE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57" w15:restartNumberingAfterBreak="0">
    <w:nsid w:val="4C077DD3"/>
    <w:multiLevelType w:val="hybridMultilevel"/>
    <w:tmpl w:val="890C0C2A"/>
    <w:lvl w:ilvl="0" w:tplc="FFFFFFFF">
      <w:start w:val="1"/>
      <w:numFmt w:val="decimal"/>
      <w:lvlText w:val="%1."/>
      <w:lvlJc w:val="left"/>
      <w:pPr>
        <w:tabs>
          <w:tab w:val="num" w:pos="1044"/>
        </w:tabs>
        <w:ind w:left="1044" w:hanging="360"/>
      </w:pPr>
    </w:lvl>
    <w:lvl w:ilvl="1" w:tplc="04070019" w:tentative="1">
      <w:start w:val="1"/>
      <w:numFmt w:val="lowerLetter"/>
      <w:lvlText w:val="%2."/>
      <w:lvlJc w:val="left"/>
      <w:pPr>
        <w:tabs>
          <w:tab w:val="num" w:pos="1724"/>
        </w:tabs>
        <w:ind w:left="1724" w:hanging="360"/>
      </w:pPr>
    </w:lvl>
    <w:lvl w:ilvl="2" w:tplc="0407001B" w:tentative="1">
      <w:start w:val="1"/>
      <w:numFmt w:val="lowerRoman"/>
      <w:lvlText w:val="%3."/>
      <w:lvlJc w:val="right"/>
      <w:pPr>
        <w:tabs>
          <w:tab w:val="num" w:pos="2444"/>
        </w:tabs>
        <w:ind w:left="2444" w:hanging="180"/>
      </w:pPr>
    </w:lvl>
    <w:lvl w:ilvl="3" w:tplc="0407000F" w:tentative="1">
      <w:start w:val="1"/>
      <w:numFmt w:val="decimal"/>
      <w:lvlText w:val="%4."/>
      <w:lvlJc w:val="left"/>
      <w:pPr>
        <w:tabs>
          <w:tab w:val="num" w:pos="3164"/>
        </w:tabs>
        <w:ind w:left="3164" w:hanging="360"/>
      </w:pPr>
    </w:lvl>
    <w:lvl w:ilvl="4" w:tplc="04070019" w:tentative="1">
      <w:start w:val="1"/>
      <w:numFmt w:val="lowerLetter"/>
      <w:lvlText w:val="%5."/>
      <w:lvlJc w:val="left"/>
      <w:pPr>
        <w:tabs>
          <w:tab w:val="num" w:pos="3884"/>
        </w:tabs>
        <w:ind w:left="3884" w:hanging="360"/>
      </w:pPr>
    </w:lvl>
    <w:lvl w:ilvl="5" w:tplc="0407001B" w:tentative="1">
      <w:start w:val="1"/>
      <w:numFmt w:val="lowerRoman"/>
      <w:lvlText w:val="%6."/>
      <w:lvlJc w:val="right"/>
      <w:pPr>
        <w:tabs>
          <w:tab w:val="num" w:pos="4604"/>
        </w:tabs>
        <w:ind w:left="4604" w:hanging="180"/>
      </w:pPr>
    </w:lvl>
    <w:lvl w:ilvl="6" w:tplc="0407000F" w:tentative="1">
      <w:start w:val="1"/>
      <w:numFmt w:val="decimal"/>
      <w:lvlText w:val="%7."/>
      <w:lvlJc w:val="left"/>
      <w:pPr>
        <w:tabs>
          <w:tab w:val="num" w:pos="5324"/>
        </w:tabs>
        <w:ind w:left="5324" w:hanging="360"/>
      </w:pPr>
    </w:lvl>
    <w:lvl w:ilvl="7" w:tplc="04070019" w:tentative="1">
      <w:start w:val="1"/>
      <w:numFmt w:val="lowerLetter"/>
      <w:lvlText w:val="%8."/>
      <w:lvlJc w:val="left"/>
      <w:pPr>
        <w:tabs>
          <w:tab w:val="num" w:pos="6044"/>
        </w:tabs>
        <w:ind w:left="6044" w:hanging="360"/>
      </w:pPr>
    </w:lvl>
    <w:lvl w:ilvl="8" w:tplc="0407001B" w:tentative="1">
      <w:start w:val="1"/>
      <w:numFmt w:val="lowerRoman"/>
      <w:lvlText w:val="%9."/>
      <w:lvlJc w:val="right"/>
      <w:pPr>
        <w:tabs>
          <w:tab w:val="num" w:pos="6764"/>
        </w:tabs>
        <w:ind w:left="6764" w:hanging="180"/>
      </w:pPr>
    </w:lvl>
  </w:abstractNum>
  <w:abstractNum w:abstractNumId="458" w15:restartNumberingAfterBreak="0">
    <w:nsid w:val="4C3D0E67"/>
    <w:multiLevelType w:val="hybridMultilevel"/>
    <w:tmpl w:val="7D689B36"/>
    <w:lvl w:ilvl="0" w:tplc="C1E4D68E">
      <w:start w:val="1"/>
      <w:numFmt w:val="decimal"/>
      <w:lvlText w:val="%1."/>
      <w:lvlJc w:val="left"/>
      <w:pPr>
        <w:ind w:left="763" w:hanging="360"/>
      </w:pPr>
      <w:rPr>
        <w:rFonts w:hint="default"/>
      </w:rPr>
    </w:lvl>
    <w:lvl w:ilvl="1" w:tplc="08090019" w:tentative="1">
      <w:start w:val="1"/>
      <w:numFmt w:val="lowerLetter"/>
      <w:lvlText w:val="%2."/>
      <w:lvlJc w:val="left"/>
      <w:pPr>
        <w:ind w:left="1043" w:hanging="360"/>
      </w:pPr>
    </w:lvl>
    <w:lvl w:ilvl="2" w:tplc="0809001B" w:tentative="1">
      <w:start w:val="1"/>
      <w:numFmt w:val="lowerRoman"/>
      <w:lvlText w:val="%3."/>
      <w:lvlJc w:val="right"/>
      <w:pPr>
        <w:ind w:left="1763" w:hanging="180"/>
      </w:pPr>
    </w:lvl>
    <w:lvl w:ilvl="3" w:tplc="0809000F" w:tentative="1">
      <w:start w:val="1"/>
      <w:numFmt w:val="decimal"/>
      <w:lvlText w:val="%4."/>
      <w:lvlJc w:val="left"/>
      <w:pPr>
        <w:ind w:left="2483" w:hanging="360"/>
      </w:pPr>
    </w:lvl>
    <w:lvl w:ilvl="4" w:tplc="08090019" w:tentative="1">
      <w:start w:val="1"/>
      <w:numFmt w:val="lowerLetter"/>
      <w:lvlText w:val="%5."/>
      <w:lvlJc w:val="left"/>
      <w:pPr>
        <w:ind w:left="3203" w:hanging="360"/>
      </w:pPr>
    </w:lvl>
    <w:lvl w:ilvl="5" w:tplc="0809001B" w:tentative="1">
      <w:start w:val="1"/>
      <w:numFmt w:val="lowerRoman"/>
      <w:lvlText w:val="%6."/>
      <w:lvlJc w:val="right"/>
      <w:pPr>
        <w:ind w:left="3923" w:hanging="180"/>
      </w:pPr>
    </w:lvl>
    <w:lvl w:ilvl="6" w:tplc="0809000F" w:tentative="1">
      <w:start w:val="1"/>
      <w:numFmt w:val="decimal"/>
      <w:lvlText w:val="%7."/>
      <w:lvlJc w:val="left"/>
      <w:pPr>
        <w:ind w:left="4643" w:hanging="360"/>
      </w:pPr>
    </w:lvl>
    <w:lvl w:ilvl="7" w:tplc="08090019" w:tentative="1">
      <w:start w:val="1"/>
      <w:numFmt w:val="lowerLetter"/>
      <w:lvlText w:val="%8."/>
      <w:lvlJc w:val="left"/>
      <w:pPr>
        <w:ind w:left="5363" w:hanging="360"/>
      </w:pPr>
    </w:lvl>
    <w:lvl w:ilvl="8" w:tplc="0809001B" w:tentative="1">
      <w:start w:val="1"/>
      <w:numFmt w:val="lowerRoman"/>
      <w:lvlText w:val="%9."/>
      <w:lvlJc w:val="right"/>
      <w:pPr>
        <w:ind w:left="6083" w:hanging="180"/>
      </w:pPr>
    </w:lvl>
  </w:abstractNum>
  <w:abstractNum w:abstractNumId="459" w15:restartNumberingAfterBreak="0">
    <w:nsid w:val="4C42548E"/>
    <w:multiLevelType w:val="hybridMultilevel"/>
    <w:tmpl w:val="3F56279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60" w15:restartNumberingAfterBreak="0">
    <w:nsid w:val="4CDC545D"/>
    <w:multiLevelType w:val="hybridMultilevel"/>
    <w:tmpl w:val="92822560"/>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61" w15:restartNumberingAfterBreak="0">
    <w:nsid w:val="4D061E42"/>
    <w:multiLevelType w:val="hybridMultilevel"/>
    <w:tmpl w:val="16D2F1E6"/>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2" w15:restartNumberingAfterBreak="0">
    <w:nsid w:val="4D476168"/>
    <w:multiLevelType w:val="hybridMultilevel"/>
    <w:tmpl w:val="42784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3" w15:restartNumberingAfterBreak="0">
    <w:nsid w:val="4D917056"/>
    <w:multiLevelType w:val="hybridMultilevel"/>
    <w:tmpl w:val="C1486AA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4" w15:restartNumberingAfterBreak="0">
    <w:nsid w:val="4D9E6B2A"/>
    <w:multiLevelType w:val="hybridMultilevel"/>
    <w:tmpl w:val="10D4F66E"/>
    <w:lvl w:ilvl="0" w:tplc="0407000F">
      <w:start w:val="1"/>
      <w:numFmt w:val="decimal"/>
      <w:lvlText w:val="%1."/>
      <w:lvlJc w:val="left"/>
      <w:pPr>
        <w:tabs>
          <w:tab w:val="num" w:pos="1551"/>
        </w:tabs>
        <w:ind w:left="1551" w:hanging="360"/>
      </w:pPr>
    </w:lvl>
    <w:lvl w:ilvl="1" w:tplc="04070019" w:tentative="1">
      <w:start w:val="1"/>
      <w:numFmt w:val="lowerLetter"/>
      <w:lvlText w:val="%2."/>
      <w:lvlJc w:val="left"/>
      <w:pPr>
        <w:tabs>
          <w:tab w:val="num" w:pos="2271"/>
        </w:tabs>
        <w:ind w:left="2271" w:hanging="360"/>
      </w:pPr>
    </w:lvl>
    <w:lvl w:ilvl="2" w:tplc="0407001B" w:tentative="1">
      <w:start w:val="1"/>
      <w:numFmt w:val="lowerRoman"/>
      <w:lvlText w:val="%3."/>
      <w:lvlJc w:val="right"/>
      <w:pPr>
        <w:tabs>
          <w:tab w:val="num" w:pos="2991"/>
        </w:tabs>
        <w:ind w:left="2991" w:hanging="180"/>
      </w:pPr>
    </w:lvl>
    <w:lvl w:ilvl="3" w:tplc="0407000F" w:tentative="1">
      <w:start w:val="1"/>
      <w:numFmt w:val="decimal"/>
      <w:lvlText w:val="%4."/>
      <w:lvlJc w:val="left"/>
      <w:pPr>
        <w:tabs>
          <w:tab w:val="num" w:pos="3711"/>
        </w:tabs>
        <w:ind w:left="3711" w:hanging="360"/>
      </w:pPr>
    </w:lvl>
    <w:lvl w:ilvl="4" w:tplc="04070019" w:tentative="1">
      <w:start w:val="1"/>
      <w:numFmt w:val="lowerLetter"/>
      <w:lvlText w:val="%5."/>
      <w:lvlJc w:val="left"/>
      <w:pPr>
        <w:tabs>
          <w:tab w:val="num" w:pos="4431"/>
        </w:tabs>
        <w:ind w:left="4431" w:hanging="360"/>
      </w:pPr>
    </w:lvl>
    <w:lvl w:ilvl="5" w:tplc="0407001B" w:tentative="1">
      <w:start w:val="1"/>
      <w:numFmt w:val="lowerRoman"/>
      <w:lvlText w:val="%6."/>
      <w:lvlJc w:val="right"/>
      <w:pPr>
        <w:tabs>
          <w:tab w:val="num" w:pos="5151"/>
        </w:tabs>
        <w:ind w:left="5151" w:hanging="180"/>
      </w:pPr>
    </w:lvl>
    <w:lvl w:ilvl="6" w:tplc="0407000F" w:tentative="1">
      <w:start w:val="1"/>
      <w:numFmt w:val="decimal"/>
      <w:lvlText w:val="%7."/>
      <w:lvlJc w:val="left"/>
      <w:pPr>
        <w:tabs>
          <w:tab w:val="num" w:pos="5871"/>
        </w:tabs>
        <w:ind w:left="5871" w:hanging="360"/>
      </w:pPr>
    </w:lvl>
    <w:lvl w:ilvl="7" w:tplc="04070019" w:tentative="1">
      <w:start w:val="1"/>
      <w:numFmt w:val="lowerLetter"/>
      <w:lvlText w:val="%8."/>
      <w:lvlJc w:val="left"/>
      <w:pPr>
        <w:tabs>
          <w:tab w:val="num" w:pos="6591"/>
        </w:tabs>
        <w:ind w:left="6591" w:hanging="360"/>
      </w:pPr>
    </w:lvl>
    <w:lvl w:ilvl="8" w:tplc="0407001B" w:tentative="1">
      <w:start w:val="1"/>
      <w:numFmt w:val="lowerRoman"/>
      <w:lvlText w:val="%9."/>
      <w:lvlJc w:val="right"/>
      <w:pPr>
        <w:tabs>
          <w:tab w:val="num" w:pos="7311"/>
        </w:tabs>
        <w:ind w:left="7311" w:hanging="180"/>
      </w:pPr>
    </w:lvl>
  </w:abstractNum>
  <w:abstractNum w:abstractNumId="465" w15:restartNumberingAfterBreak="0">
    <w:nsid w:val="4E142CB4"/>
    <w:multiLevelType w:val="hybridMultilevel"/>
    <w:tmpl w:val="429A9F8A"/>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466" w15:restartNumberingAfterBreak="0">
    <w:nsid w:val="4E41582B"/>
    <w:multiLevelType w:val="hybridMultilevel"/>
    <w:tmpl w:val="4A2CDC84"/>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67" w15:restartNumberingAfterBreak="0">
    <w:nsid w:val="4E846E7B"/>
    <w:multiLevelType w:val="hybridMultilevel"/>
    <w:tmpl w:val="44ACF7F0"/>
    <w:lvl w:ilvl="0" w:tplc="0407000F">
      <w:start w:val="1"/>
      <w:numFmt w:val="decimal"/>
      <w:lvlText w:val="%1."/>
      <w:lvlJc w:val="left"/>
      <w:pPr>
        <w:tabs>
          <w:tab w:val="num" w:pos="460"/>
        </w:tabs>
        <w:ind w:left="460" w:hanging="360"/>
      </w:pPr>
      <w:rPr>
        <w:rFonts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68"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9" w15:restartNumberingAfterBreak="0">
    <w:nsid w:val="4F2A51CD"/>
    <w:multiLevelType w:val="hybridMultilevel"/>
    <w:tmpl w:val="28B89978"/>
    <w:lvl w:ilvl="0" w:tplc="4B6A71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0" w15:restartNumberingAfterBreak="0">
    <w:nsid w:val="4F651196"/>
    <w:multiLevelType w:val="hybridMultilevel"/>
    <w:tmpl w:val="A62EA814"/>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71" w15:restartNumberingAfterBreak="0">
    <w:nsid w:val="4FAA661C"/>
    <w:multiLevelType w:val="hybridMultilevel"/>
    <w:tmpl w:val="5C0229FE"/>
    <w:lvl w:ilvl="0" w:tplc="919ED22E">
      <w:numFmt w:val="bullet"/>
      <w:lvlText w:val="–"/>
      <w:lvlJc w:val="left"/>
      <w:pPr>
        <w:tabs>
          <w:tab w:val="num" w:pos="1206"/>
        </w:tabs>
        <w:ind w:left="1206" w:hanging="400"/>
      </w:pPr>
      <w:rPr>
        <w:rFonts w:ascii="Times New Roman" w:eastAsia="Batang" w:hAnsi="Times New Roman" w:hint="default"/>
      </w:rPr>
    </w:lvl>
    <w:lvl w:ilvl="1" w:tplc="04090003">
      <w:start w:val="1"/>
      <w:numFmt w:val="bullet"/>
      <w:lvlText w:val=""/>
      <w:lvlJc w:val="left"/>
      <w:pPr>
        <w:tabs>
          <w:tab w:val="num" w:pos="2006"/>
        </w:tabs>
        <w:ind w:left="2006" w:hanging="400"/>
      </w:pPr>
      <w:rPr>
        <w:rFonts w:ascii="Wingdings" w:hAnsi="Wingdings" w:hint="default"/>
      </w:rPr>
    </w:lvl>
    <w:lvl w:ilvl="2" w:tplc="04090005">
      <w:start w:val="1"/>
      <w:numFmt w:val="bullet"/>
      <w:lvlText w:val=""/>
      <w:lvlJc w:val="left"/>
      <w:pPr>
        <w:tabs>
          <w:tab w:val="num" w:pos="2406"/>
        </w:tabs>
        <w:ind w:left="2406" w:hanging="400"/>
      </w:pPr>
      <w:rPr>
        <w:rFonts w:ascii="Wingdings" w:hAnsi="Wingdings" w:hint="default"/>
      </w:rPr>
    </w:lvl>
    <w:lvl w:ilvl="3" w:tplc="04090001" w:tentative="1">
      <w:start w:val="1"/>
      <w:numFmt w:val="bullet"/>
      <w:lvlText w:val=""/>
      <w:lvlJc w:val="left"/>
      <w:pPr>
        <w:tabs>
          <w:tab w:val="num" w:pos="2806"/>
        </w:tabs>
        <w:ind w:left="2806" w:hanging="400"/>
      </w:pPr>
      <w:rPr>
        <w:rFonts w:ascii="Wingdings" w:hAnsi="Wingdings" w:hint="default"/>
      </w:rPr>
    </w:lvl>
    <w:lvl w:ilvl="4" w:tplc="04090003" w:tentative="1">
      <w:start w:val="1"/>
      <w:numFmt w:val="bullet"/>
      <w:lvlText w:val=""/>
      <w:lvlJc w:val="left"/>
      <w:pPr>
        <w:tabs>
          <w:tab w:val="num" w:pos="3206"/>
        </w:tabs>
        <w:ind w:left="3206" w:hanging="400"/>
      </w:pPr>
      <w:rPr>
        <w:rFonts w:ascii="Wingdings" w:hAnsi="Wingdings" w:hint="default"/>
      </w:rPr>
    </w:lvl>
    <w:lvl w:ilvl="5" w:tplc="04090005" w:tentative="1">
      <w:start w:val="1"/>
      <w:numFmt w:val="bullet"/>
      <w:lvlText w:val=""/>
      <w:lvlJc w:val="left"/>
      <w:pPr>
        <w:tabs>
          <w:tab w:val="num" w:pos="3606"/>
        </w:tabs>
        <w:ind w:left="3606" w:hanging="400"/>
      </w:pPr>
      <w:rPr>
        <w:rFonts w:ascii="Wingdings" w:hAnsi="Wingdings" w:hint="default"/>
      </w:rPr>
    </w:lvl>
    <w:lvl w:ilvl="6" w:tplc="04090001" w:tentative="1">
      <w:start w:val="1"/>
      <w:numFmt w:val="bullet"/>
      <w:lvlText w:val=""/>
      <w:lvlJc w:val="left"/>
      <w:pPr>
        <w:tabs>
          <w:tab w:val="num" w:pos="4006"/>
        </w:tabs>
        <w:ind w:left="4006" w:hanging="400"/>
      </w:pPr>
      <w:rPr>
        <w:rFonts w:ascii="Wingdings" w:hAnsi="Wingdings" w:hint="default"/>
      </w:rPr>
    </w:lvl>
    <w:lvl w:ilvl="7" w:tplc="04090003" w:tentative="1">
      <w:start w:val="1"/>
      <w:numFmt w:val="bullet"/>
      <w:lvlText w:val=""/>
      <w:lvlJc w:val="left"/>
      <w:pPr>
        <w:tabs>
          <w:tab w:val="num" w:pos="4406"/>
        </w:tabs>
        <w:ind w:left="4406" w:hanging="400"/>
      </w:pPr>
      <w:rPr>
        <w:rFonts w:ascii="Wingdings" w:hAnsi="Wingdings" w:hint="default"/>
      </w:rPr>
    </w:lvl>
    <w:lvl w:ilvl="8" w:tplc="04090005" w:tentative="1">
      <w:start w:val="1"/>
      <w:numFmt w:val="bullet"/>
      <w:lvlText w:val=""/>
      <w:lvlJc w:val="left"/>
      <w:pPr>
        <w:tabs>
          <w:tab w:val="num" w:pos="4806"/>
        </w:tabs>
        <w:ind w:left="4806" w:hanging="400"/>
      </w:pPr>
      <w:rPr>
        <w:rFonts w:ascii="Wingdings" w:hAnsi="Wingdings" w:hint="default"/>
      </w:rPr>
    </w:lvl>
  </w:abstractNum>
  <w:abstractNum w:abstractNumId="472" w15:restartNumberingAfterBreak="0">
    <w:nsid w:val="4FD02182"/>
    <w:multiLevelType w:val="hybridMultilevel"/>
    <w:tmpl w:val="21DC3EFC"/>
    <w:lvl w:ilvl="0" w:tplc="0809000F">
      <w:start w:val="1"/>
      <w:numFmt w:val="decimal"/>
      <w:lvlText w:val="%1."/>
      <w:lvlJc w:val="left"/>
      <w:pPr>
        <w:ind w:left="720" w:hanging="360"/>
      </w:pPr>
      <w:rPr>
        <w:rFonts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3" w15:restartNumberingAfterBreak="0">
    <w:nsid w:val="500401B8"/>
    <w:multiLevelType w:val="hybridMultilevel"/>
    <w:tmpl w:val="21865CF8"/>
    <w:lvl w:ilvl="0" w:tplc="8B1063C8">
      <w:start w:val="1"/>
      <w:numFmt w:val="lowerRoman"/>
      <w:lvlText w:val="%1)"/>
      <w:lvlJc w:val="right"/>
      <w:pPr>
        <w:tabs>
          <w:tab w:val="num" w:pos="1371"/>
        </w:tabs>
        <w:ind w:left="1371" w:hanging="18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474"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15:restartNumberingAfterBreak="0">
    <w:nsid w:val="509A5ECB"/>
    <w:multiLevelType w:val="hybridMultilevel"/>
    <w:tmpl w:val="CE563CC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76" w15:restartNumberingAfterBreak="0">
    <w:nsid w:val="50A1070F"/>
    <w:multiLevelType w:val="hybridMultilevel"/>
    <w:tmpl w:val="5C1886EE"/>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77" w15:restartNumberingAfterBreak="0">
    <w:nsid w:val="50D83473"/>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8" w15:restartNumberingAfterBreak="0">
    <w:nsid w:val="50E534FD"/>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9" w15:restartNumberingAfterBreak="0">
    <w:nsid w:val="51254B2C"/>
    <w:multiLevelType w:val="hybridMultilevel"/>
    <w:tmpl w:val="47E47AF2"/>
    <w:lvl w:ilvl="0" w:tplc="FFFFFFFF">
      <w:start w:val="5"/>
      <w:numFmt w:val="bullet"/>
      <w:lvlText w:val="–"/>
      <w:lvlJc w:val="left"/>
      <w:pPr>
        <w:ind w:left="1064" w:hanging="360"/>
      </w:pPr>
      <w:rPr>
        <w:rFonts w:ascii="Times New Roman" w:eastAsia="Times New Roman" w:hAnsi="Times New Roman" w:hint="default"/>
      </w:rPr>
    </w:lvl>
    <w:lvl w:ilvl="1" w:tplc="08090003" w:tentative="1">
      <w:start w:val="1"/>
      <w:numFmt w:val="bullet"/>
      <w:lvlText w:val="o"/>
      <w:lvlJc w:val="left"/>
      <w:pPr>
        <w:ind w:left="1784" w:hanging="360"/>
      </w:pPr>
      <w:rPr>
        <w:rFonts w:ascii="Courier New" w:hAnsi="Courier New" w:cs="Courier New" w:hint="default"/>
      </w:rPr>
    </w:lvl>
    <w:lvl w:ilvl="2" w:tplc="08090005" w:tentative="1">
      <w:start w:val="1"/>
      <w:numFmt w:val="bullet"/>
      <w:lvlText w:val=""/>
      <w:lvlJc w:val="left"/>
      <w:pPr>
        <w:ind w:left="2504" w:hanging="360"/>
      </w:pPr>
      <w:rPr>
        <w:rFonts w:ascii="Wingdings" w:hAnsi="Wingdings" w:hint="default"/>
      </w:rPr>
    </w:lvl>
    <w:lvl w:ilvl="3" w:tplc="08090001" w:tentative="1">
      <w:start w:val="1"/>
      <w:numFmt w:val="bullet"/>
      <w:lvlText w:val=""/>
      <w:lvlJc w:val="left"/>
      <w:pPr>
        <w:ind w:left="3224" w:hanging="360"/>
      </w:pPr>
      <w:rPr>
        <w:rFonts w:ascii="Symbol" w:hAnsi="Symbol" w:hint="default"/>
      </w:rPr>
    </w:lvl>
    <w:lvl w:ilvl="4" w:tplc="08090003" w:tentative="1">
      <w:start w:val="1"/>
      <w:numFmt w:val="bullet"/>
      <w:lvlText w:val="o"/>
      <w:lvlJc w:val="left"/>
      <w:pPr>
        <w:ind w:left="3944" w:hanging="360"/>
      </w:pPr>
      <w:rPr>
        <w:rFonts w:ascii="Courier New" w:hAnsi="Courier New" w:cs="Courier New" w:hint="default"/>
      </w:rPr>
    </w:lvl>
    <w:lvl w:ilvl="5" w:tplc="08090005" w:tentative="1">
      <w:start w:val="1"/>
      <w:numFmt w:val="bullet"/>
      <w:lvlText w:val=""/>
      <w:lvlJc w:val="left"/>
      <w:pPr>
        <w:ind w:left="4664" w:hanging="360"/>
      </w:pPr>
      <w:rPr>
        <w:rFonts w:ascii="Wingdings" w:hAnsi="Wingdings" w:hint="default"/>
      </w:rPr>
    </w:lvl>
    <w:lvl w:ilvl="6" w:tplc="08090001" w:tentative="1">
      <w:start w:val="1"/>
      <w:numFmt w:val="bullet"/>
      <w:lvlText w:val=""/>
      <w:lvlJc w:val="left"/>
      <w:pPr>
        <w:ind w:left="5384" w:hanging="360"/>
      </w:pPr>
      <w:rPr>
        <w:rFonts w:ascii="Symbol" w:hAnsi="Symbol" w:hint="default"/>
      </w:rPr>
    </w:lvl>
    <w:lvl w:ilvl="7" w:tplc="08090003" w:tentative="1">
      <w:start w:val="1"/>
      <w:numFmt w:val="bullet"/>
      <w:lvlText w:val="o"/>
      <w:lvlJc w:val="left"/>
      <w:pPr>
        <w:ind w:left="6104" w:hanging="360"/>
      </w:pPr>
      <w:rPr>
        <w:rFonts w:ascii="Courier New" w:hAnsi="Courier New" w:cs="Courier New" w:hint="default"/>
      </w:rPr>
    </w:lvl>
    <w:lvl w:ilvl="8" w:tplc="08090005" w:tentative="1">
      <w:start w:val="1"/>
      <w:numFmt w:val="bullet"/>
      <w:lvlText w:val=""/>
      <w:lvlJc w:val="left"/>
      <w:pPr>
        <w:ind w:left="6824" w:hanging="360"/>
      </w:pPr>
      <w:rPr>
        <w:rFonts w:ascii="Wingdings" w:hAnsi="Wingdings" w:hint="default"/>
      </w:rPr>
    </w:lvl>
  </w:abstractNum>
  <w:abstractNum w:abstractNumId="480" w15:restartNumberingAfterBreak="0">
    <w:nsid w:val="518C1BBB"/>
    <w:multiLevelType w:val="hybridMultilevel"/>
    <w:tmpl w:val="2FC26FC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81" w15:restartNumberingAfterBreak="0">
    <w:nsid w:val="51C650AB"/>
    <w:multiLevelType w:val="hybridMultilevel"/>
    <w:tmpl w:val="F410A340"/>
    <w:lvl w:ilvl="0" w:tplc="0407000F">
      <w:start w:val="1"/>
      <w:numFmt w:val="decimal"/>
      <w:lvlText w:val="%1."/>
      <w:lvlJc w:val="left"/>
      <w:pPr>
        <w:tabs>
          <w:tab w:val="num" w:pos="460"/>
        </w:tabs>
        <w:ind w:left="460" w:hanging="360"/>
      </w:pPr>
    </w:lvl>
    <w:lvl w:ilvl="1" w:tplc="04070019" w:tentative="1">
      <w:start w:val="1"/>
      <w:numFmt w:val="lowerLetter"/>
      <w:lvlText w:val="%2."/>
      <w:lvlJc w:val="left"/>
      <w:pPr>
        <w:tabs>
          <w:tab w:val="num" w:pos="1180"/>
        </w:tabs>
        <w:ind w:left="1180" w:hanging="360"/>
      </w:pPr>
    </w:lvl>
    <w:lvl w:ilvl="2" w:tplc="0407001B" w:tentative="1">
      <w:start w:val="1"/>
      <w:numFmt w:val="lowerRoman"/>
      <w:lvlText w:val="%3."/>
      <w:lvlJc w:val="right"/>
      <w:pPr>
        <w:tabs>
          <w:tab w:val="num" w:pos="1900"/>
        </w:tabs>
        <w:ind w:left="1900" w:hanging="180"/>
      </w:pPr>
    </w:lvl>
    <w:lvl w:ilvl="3" w:tplc="0407000F" w:tentative="1">
      <w:start w:val="1"/>
      <w:numFmt w:val="decimal"/>
      <w:lvlText w:val="%4."/>
      <w:lvlJc w:val="left"/>
      <w:pPr>
        <w:tabs>
          <w:tab w:val="num" w:pos="2620"/>
        </w:tabs>
        <w:ind w:left="2620" w:hanging="360"/>
      </w:pPr>
    </w:lvl>
    <w:lvl w:ilvl="4" w:tplc="04070019" w:tentative="1">
      <w:start w:val="1"/>
      <w:numFmt w:val="lowerLetter"/>
      <w:lvlText w:val="%5."/>
      <w:lvlJc w:val="left"/>
      <w:pPr>
        <w:tabs>
          <w:tab w:val="num" w:pos="3340"/>
        </w:tabs>
        <w:ind w:left="3340" w:hanging="360"/>
      </w:pPr>
    </w:lvl>
    <w:lvl w:ilvl="5" w:tplc="0407001B" w:tentative="1">
      <w:start w:val="1"/>
      <w:numFmt w:val="lowerRoman"/>
      <w:lvlText w:val="%6."/>
      <w:lvlJc w:val="right"/>
      <w:pPr>
        <w:tabs>
          <w:tab w:val="num" w:pos="4060"/>
        </w:tabs>
        <w:ind w:left="4060" w:hanging="180"/>
      </w:pPr>
    </w:lvl>
    <w:lvl w:ilvl="6" w:tplc="0407000F" w:tentative="1">
      <w:start w:val="1"/>
      <w:numFmt w:val="decimal"/>
      <w:lvlText w:val="%7."/>
      <w:lvlJc w:val="left"/>
      <w:pPr>
        <w:tabs>
          <w:tab w:val="num" w:pos="4780"/>
        </w:tabs>
        <w:ind w:left="4780" w:hanging="360"/>
      </w:pPr>
    </w:lvl>
    <w:lvl w:ilvl="7" w:tplc="04070019" w:tentative="1">
      <w:start w:val="1"/>
      <w:numFmt w:val="lowerLetter"/>
      <w:lvlText w:val="%8."/>
      <w:lvlJc w:val="left"/>
      <w:pPr>
        <w:tabs>
          <w:tab w:val="num" w:pos="5500"/>
        </w:tabs>
        <w:ind w:left="5500" w:hanging="360"/>
      </w:pPr>
    </w:lvl>
    <w:lvl w:ilvl="8" w:tplc="0407001B" w:tentative="1">
      <w:start w:val="1"/>
      <w:numFmt w:val="lowerRoman"/>
      <w:lvlText w:val="%9."/>
      <w:lvlJc w:val="right"/>
      <w:pPr>
        <w:tabs>
          <w:tab w:val="num" w:pos="6220"/>
        </w:tabs>
        <w:ind w:left="6220" w:hanging="180"/>
      </w:pPr>
    </w:lvl>
  </w:abstractNum>
  <w:abstractNum w:abstractNumId="482" w15:restartNumberingAfterBreak="0">
    <w:nsid w:val="521959A3"/>
    <w:multiLevelType w:val="hybridMultilevel"/>
    <w:tmpl w:val="F6FCE4BC"/>
    <w:lvl w:ilvl="0" w:tplc="E9169DB8">
      <w:start w:val="1"/>
      <w:numFmt w:val="decimal"/>
      <w:lvlText w:val="%1."/>
      <w:lvlJc w:val="left"/>
      <w:pPr>
        <w:tabs>
          <w:tab w:val="num" w:pos="709"/>
        </w:tabs>
        <w:ind w:left="709" w:hanging="400"/>
      </w:pPr>
      <w:rPr>
        <w:rFonts w:cs="Times New Roman" w:hint="eastAsia"/>
      </w:rPr>
    </w:lvl>
    <w:lvl w:ilvl="1" w:tplc="08090019">
      <w:start w:val="1"/>
      <w:numFmt w:val="lowerLetter"/>
      <w:lvlText w:val="%2."/>
      <w:lvlJc w:val="left"/>
      <w:pPr>
        <w:ind w:left="1749" w:hanging="360"/>
      </w:pPr>
    </w:lvl>
    <w:lvl w:ilvl="2" w:tplc="0809001B">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tentative="1">
      <w:start w:val="1"/>
      <w:numFmt w:val="lowerLetter"/>
      <w:lvlText w:val="%5."/>
      <w:lvlJc w:val="left"/>
      <w:pPr>
        <w:ind w:left="3909" w:hanging="360"/>
      </w:pPr>
    </w:lvl>
    <w:lvl w:ilvl="5" w:tplc="0809001B" w:tentative="1">
      <w:start w:val="1"/>
      <w:numFmt w:val="lowerRoman"/>
      <w:lvlText w:val="%6."/>
      <w:lvlJc w:val="right"/>
      <w:pPr>
        <w:ind w:left="4629" w:hanging="180"/>
      </w:pPr>
    </w:lvl>
    <w:lvl w:ilvl="6" w:tplc="0809000F" w:tentative="1">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483" w15:restartNumberingAfterBreak="0">
    <w:nsid w:val="52346875"/>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4" w15:restartNumberingAfterBreak="0">
    <w:nsid w:val="52AE3690"/>
    <w:multiLevelType w:val="hybridMultilevel"/>
    <w:tmpl w:val="00785BDE"/>
    <w:lvl w:ilvl="0" w:tplc="49C80EA8">
      <w:start w:val="1"/>
      <w:numFmt w:val="decimal"/>
      <w:lvlText w:val="%1."/>
      <w:lvlJc w:val="left"/>
      <w:pPr>
        <w:tabs>
          <w:tab w:val="num" w:pos="720"/>
        </w:tabs>
        <w:ind w:left="720" w:hanging="360"/>
      </w:pPr>
      <w:rPr>
        <w:rFonts w:ascii="Times New Roman" w:hAnsi="Times New Roman"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85" w15:restartNumberingAfterBreak="0">
    <w:nsid w:val="52B76C5D"/>
    <w:multiLevelType w:val="hybridMultilevel"/>
    <w:tmpl w:val="09AC6E94"/>
    <w:lvl w:ilvl="0" w:tplc="AA6A4368">
      <w:start w:val="1"/>
      <w:numFmt w:val="decimal"/>
      <w:pStyle w:val="11BodyText"/>
      <w:lvlText w:val="%1. "/>
      <w:lvlJc w:val="left"/>
      <w:pPr>
        <w:tabs>
          <w:tab w:val="num" w:pos="720"/>
        </w:tabs>
        <w:ind w:left="720" w:hanging="360"/>
      </w:pPr>
      <w:rPr>
        <w:rFonts w:hint="default"/>
      </w:rPr>
    </w:lvl>
    <w:lvl w:ilvl="1" w:tplc="78BE8E7C" w:tentative="1">
      <w:start w:val="1"/>
      <w:numFmt w:val="lowerLetter"/>
      <w:lvlText w:val="%2."/>
      <w:lvlJc w:val="left"/>
      <w:pPr>
        <w:tabs>
          <w:tab w:val="num" w:pos="1440"/>
        </w:tabs>
        <w:ind w:left="1440" w:hanging="360"/>
      </w:pPr>
    </w:lvl>
    <w:lvl w:ilvl="2" w:tplc="9664E420" w:tentative="1">
      <w:start w:val="1"/>
      <w:numFmt w:val="lowerRoman"/>
      <w:lvlText w:val="%3."/>
      <w:lvlJc w:val="right"/>
      <w:pPr>
        <w:tabs>
          <w:tab w:val="num" w:pos="2160"/>
        </w:tabs>
        <w:ind w:left="2160" w:hanging="180"/>
      </w:pPr>
    </w:lvl>
    <w:lvl w:ilvl="3" w:tplc="1C10E442" w:tentative="1">
      <w:start w:val="1"/>
      <w:numFmt w:val="decimal"/>
      <w:lvlText w:val="%4."/>
      <w:lvlJc w:val="left"/>
      <w:pPr>
        <w:tabs>
          <w:tab w:val="num" w:pos="2880"/>
        </w:tabs>
        <w:ind w:left="2880" w:hanging="360"/>
      </w:pPr>
    </w:lvl>
    <w:lvl w:ilvl="4" w:tplc="71984358" w:tentative="1">
      <w:start w:val="1"/>
      <w:numFmt w:val="lowerLetter"/>
      <w:lvlText w:val="%5."/>
      <w:lvlJc w:val="left"/>
      <w:pPr>
        <w:tabs>
          <w:tab w:val="num" w:pos="3600"/>
        </w:tabs>
        <w:ind w:left="3600" w:hanging="360"/>
      </w:pPr>
    </w:lvl>
    <w:lvl w:ilvl="5" w:tplc="E74CDADC" w:tentative="1">
      <w:start w:val="1"/>
      <w:numFmt w:val="lowerRoman"/>
      <w:lvlText w:val="%6."/>
      <w:lvlJc w:val="right"/>
      <w:pPr>
        <w:tabs>
          <w:tab w:val="num" w:pos="4320"/>
        </w:tabs>
        <w:ind w:left="4320" w:hanging="180"/>
      </w:pPr>
    </w:lvl>
    <w:lvl w:ilvl="6" w:tplc="E9BC6498" w:tentative="1">
      <w:start w:val="1"/>
      <w:numFmt w:val="decimal"/>
      <w:lvlText w:val="%7."/>
      <w:lvlJc w:val="left"/>
      <w:pPr>
        <w:tabs>
          <w:tab w:val="num" w:pos="5040"/>
        </w:tabs>
        <w:ind w:left="5040" w:hanging="360"/>
      </w:pPr>
    </w:lvl>
    <w:lvl w:ilvl="7" w:tplc="A95256D6" w:tentative="1">
      <w:start w:val="1"/>
      <w:numFmt w:val="lowerLetter"/>
      <w:lvlText w:val="%8."/>
      <w:lvlJc w:val="left"/>
      <w:pPr>
        <w:tabs>
          <w:tab w:val="num" w:pos="5760"/>
        </w:tabs>
        <w:ind w:left="5760" w:hanging="360"/>
      </w:pPr>
    </w:lvl>
    <w:lvl w:ilvl="8" w:tplc="E100567C" w:tentative="1">
      <w:start w:val="1"/>
      <w:numFmt w:val="lowerRoman"/>
      <w:lvlText w:val="%9."/>
      <w:lvlJc w:val="right"/>
      <w:pPr>
        <w:tabs>
          <w:tab w:val="num" w:pos="6480"/>
        </w:tabs>
        <w:ind w:left="6480" w:hanging="180"/>
      </w:pPr>
    </w:lvl>
  </w:abstractNum>
  <w:abstractNum w:abstractNumId="486" w15:restartNumberingAfterBreak="0">
    <w:nsid w:val="52BD534A"/>
    <w:multiLevelType w:val="hybridMultilevel"/>
    <w:tmpl w:val="E5103AF0"/>
    <w:lvl w:ilvl="0" w:tplc="33303262">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87" w15:restartNumberingAfterBreak="0">
    <w:nsid w:val="52E14316"/>
    <w:multiLevelType w:val="hybridMultilevel"/>
    <w:tmpl w:val="E5601D4E"/>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88" w15:restartNumberingAfterBreak="0">
    <w:nsid w:val="52E56E56"/>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89" w15:restartNumberingAfterBreak="0">
    <w:nsid w:val="52ED05A2"/>
    <w:multiLevelType w:val="hybridMultilevel"/>
    <w:tmpl w:val="89420DAE"/>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90" w15:restartNumberingAfterBreak="0">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91" w15:restartNumberingAfterBreak="0">
    <w:nsid w:val="533841BD"/>
    <w:multiLevelType w:val="hybridMultilevel"/>
    <w:tmpl w:val="3F089F34"/>
    <w:lvl w:ilvl="0" w:tplc="94A29DD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2"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3" w15:restartNumberingAfterBreak="0">
    <w:nsid w:val="53523E56"/>
    <w:multiLevelType w:val="hybridMultilevel"/>
    <w:tmpl w:val="329E585C"/>
    <w:lvl w:ilvl="0" w:tplc="FFFFFFFF">
      <w:start w:val="1"/>
      <w:numFmt w:val="decimal"/>
      <w:lvlText w:val="%1."/>
      <w:lvlJc w:val="left"/>
      <w:pPr>
        <w:tabs>
          <w:tab w:val="num" w:pos="757"/>
        </w:tabs>
        <w:ind w:left="757" w:hanging="360"/>
      </w:pPr>
      <w:rPr>
        <w:rFonts w:hint="default"/>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94" w15:restartNumberingAfterBreak="0">
    <w:nsid w:val="537B56B7"/>
    <w:multiLevelType w:val="hybridMultilevel"/>
    <w:tmpl w:val="E438C51C"/>
    <w:lvl w:ilvl="0" w:tplc="F1108FD4">
      <w:start w:val="1"/>
      <w:numFmt w:val="decimal"/>
      <w:lvlText w:val="%1."/>
      <w:lvlJc w:val="left"/>
      <w:pPr>
        <w:tabs>
          <w:tab w:val="num" w:pos="360"/>
        </w:tabs>
        <w:ind w:left="360" w:hanging="360"/>
      </w:pPr>
    </w:lvl>
    <w:lvl w:ilvl="1" w:tplc="04090003">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495" w15:restartNumberingAfterBreak="0">
    <w:nsid w:val="53BD3E3F"/>
    <w:multiLevelType w:val="hybridMultilevel"/>
    <w:tmpl w:val="08090001"/>
    <w:styleLink w:val="AVCBullet"/>
    <w:lvl w:ilvl="0" w:tplc="FFFFFFFF">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496" w15:restartNumberingAfterBreak="0">
    <w:nsid w:val="53C85677"/>
    <w:multiLevelType w:val="hybridMultilevel"/>
    <w:tmpl w:val="379816E0"/>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97" w15:restartNumberingAfterBreak="0">
    <w:nsid w:val="53F65B57"/>
    <w:multiLevelType w:val="hybridMultilevel"/>
    <w:tmpl w:val="8668A852"/>
    <w:lvl w:ilvl="0" w:tplc="FFFFFFFF">
      <w:start w:val="5"/>
      <w:numFmt w:val="bullet"/>
      <w:lvlText w:val="–"/>
      <w:lvlJc w:val="left"/>
      <w:pPr>
        <w:ind w:left="360" w:hanging="360"/>
      </w:pPr>
      <w:rPr>
        <w:rFonts w:ascii="Times New Roman" w:eastAsia="Times New Roman" w:hAnsi="Times New Roman"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498" w15:restartNumberingAfterBreak="0">
    <w:nsid w:val="53FB1AF1"/>
    <w:multiLevelType w:val="hybridMultilevel"/>
    <w:tmpl w:val="6EF8AE5E"/>
    <w:lvl w:ilvl="0" w:tplc="C1F2E432">
      <w:start w:val="1"/>
      <w:numFmt w:val="bullet"/>
      <w:pStyle w:val="AVCBulletlevel4"/>
      <w:lvlText w:val=""/>
      <w:lvlJc w:val="left"/>
      <w:pPr>
        <w:tabs>
          <w:tab w:val="num" w:pos="1915"/>
        </w:tabs>
        <w:ind w:left="1915" w:hanging="72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99" w15:restartNumberingAfterBreak="0">
    <w:nsid w:val="54186126"/>
    <w:multiLevelType w:val="hybridMultilevel"/>
    <w:tmpl w:val="59B00D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0" w15:restartNumberingAfterBreak="0">
    <w:nsid w:val="542135E7"/>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01" w15:restartNumberingAfterBreak="0">
    <w:nsid w:val="5423007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02" w15:restartNumberingAfterBreak="0">
    <w:nsid w:val="543A6B7F"/>
    <w:multiLevelType w:val="hybridMultilevel"/>
    <w:tmpl w:val="6D30255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503" w15:restartNumberingAfterBreak="0">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4" w15:restartNumberingAfterBreak="0">
    <w:nsid w:val="54755F52"/>
    <w:multiLevelType w:val="hybridMultilevel"/>
    <w:tmpl w:val="517A2F3A"/>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5" w15:restartNumberingAfterBreak="0">
    <w:nsid w:val="548A7CF0"/>
    <w:multiLevelType w:val="hybridMultilevel"/>
    <w:tmpl w:val="D72A204E"/>
    <w:lvl w:ilvl="0" w:tplc="4CF6DC0A">
      <w:start w:val="1"/>
      <w:numFmt w:val="decimal"/>
      <w:lvlText w:val="J.3.%1"/>
      <w:lvlJc w:val="left"/>
      <w:pPr>
        <w:tabs>
          <w:tab w:val="num" w:pos="4188"/>
        </w:tabs>
        <w:ind w:left="4188" w:hanging="360"/>
      </w:pPr>
      <w:rPr>
        <w:rFonts w:hint="default"/>
        <w:b/>
        <w:i w:val="0"/>
      </w:rPr>
    </w:lvl>
    <w:lvl w:ilvl="1" w:tplc="04090017">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506"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07" w15:restartNumberingAfterBreak="0">
    <w:nsid w:val="54AF7CAD"/>
    <w:multiLevelType w:val="hybridMultilevel"/>
    <w:tmpl w:val="467EB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8" w15:restartNumberingAfterBreak="0">
    <w:nsid w:val="54C37AF8"/>
    <w:multiLevelType w:val="hybridMultilevel"/>
    <w:tmpl w:val="941CA010"/>
    <w:lvl w:ilvl="0" w:tplc="0407000F">
      <w:start w:val="1"/>
      <w:numFmt w:val="decimal"/>
      <w:lvlText w:val="%1."/>
      <w:lvlJc w:val="left"/>
      <w:pPr>
        <w:tabs>
          <w:tab w:val="num" w:pos="460"/>
        </w:tabs>
        <w:ind w:left="460" w:hanging="360"/>
      </w:pPr>
    </w:lvl>
    <w:lvl w:ilvl="1" w:tplc="04070019" w:tentative="1">
      <w:start w:val="1"/>
      <w:numFmt w:val="lowerLetter"/>
      <w:lvlText w:val="%2."/>
      <w:lvlJc w:val="left"/>
      <w:pPr>
        <w:tabs>
          <w:tab w:val="num" w:pos="1180"/>
        </w:tabs>
        <w:ind w:left="1180" w:hanging="360"/>
      </w:pPr>
    </w:lvl>
    <w:lvl w:ilvl="2" w:tplc="0407001B" w:tentative="1">
      <w:start w:val="1"/>
      <w:numFmt w:val="lowerRoman"/>
      <w:lvlText w:val="%3."/>
      <w:lvlJc w:val="right"/>
      <w:pPr>
        <w:tabs>
          <w:tab w:val="num" w:pos="1900"/>
        </w:tabs>
        <w:ind w:left="1900" w:hanging="180"/>
      </w:pPr>
    </w:lvl>
    <w:lvl w:ilvl="3" w:tplc="0407000F" w:tentative="1">
      <w:start w:val="1"/>
      <w:numFmt w:val="decimal"/>
      <w:lvlText w:val="%4."/>
      <w:lvlJc w:val="left"/>
      <w:pPr>
        <w:tabs>
          <w:tab w:val="num" w:pos="2620"/>
        </w:tabs>
        <w:ind w:left="2620" w:hanging="360"/>
      </w:pPr>
    </w:lvl>
    <w:lvl w:ilvl="4" w:tplc="04070019" w:tentative="1">
      <w:start w:val="1"/>
      <w:numFmt w:val="lowerLetter"/>
      <w:lvlText w:val="%5."/>
      <w:lvlJc w:val="left"/>
      <w:pPr>
        <w:tabs>
          <w:tab w:val="num" w:pos="3340"/>
        </w:tabs>
        <w:ind w:left="3340" w:hanging="360"/>
      </w:pPr>
    </w:lvl>
    <w:lvl w:ilvl="5" w:tplc="0407001B" w:tentative="1">
      <w:start w:val="1"/>
      <w:numFmt w:val="lowerRoman"/>
      <w:lvlText w:val="%6."/>
      <w:lvlJc w:val="right"/>
      <w:pPr>
        <w:tabs>
          <w:tab w:val="num" w:pos="4060"/>
        </w:tabs>
        <w:ind w:left="4060" w:hanging="180"/>
      </w:pPr>
    </w:lvl>
    <w:lvl w:ilvl="6" w:tplc="0407000F" w:tentative="1">
      <w:start w:val="1"/>
      <w:numFmt w:val="decimal"/>
      <w:lvlText w:val="%7."/>
      <w:lvlJc w:val="left"/>
      <w:pPr>
        <w:tabs>
          <w:tab w:val="num" w:pos="4780"/>
        </w:tabs>
        <w:ind w:left="4780" w:hanging="360"/>
      </w:pPr>
    </w:lvl>
    <w:lvl w:ilvl="7" w:tplc="04070019" w:tentative="1">
      <w:start w:val="1"/>
      <w:numFmt w:val="lowerLetter"/>
      <w:lvlText w:val="%8."/>
      <w:lvlJc w:val="left"/>
      <w:pPr>
        <w:tabs>
          <w:tab w:val="num" w:pos="5500"/>
        </w:tabs>
        <w:ind w:left="5500" w:hanging="360"/>
      </w:pPr>
    </w:lvl>
    <w:lvl w:ilvl="8" w:tplc="0407001B" w:tentative="1">
      <w:start w:val="1"/>
      <w:numFmt w:val="lowerRoman"/>
      <w:lvlText w:val="%9."/>
      <w:lvlJc w:val="right"/>
      <w:pPr>
        <w:tabs>
          <w:tab w:val="num" w:pos="6220"/>
        </w:tabs>
        <w:ind w:left="6220" w:hanging="180"/>
      </w:pPr>
    </w:lvl>
  </w:abstractNum>
  <w:abstractNum w:abstractNumId="509" w15:restartNumberingAfterBreak="0">
    <w:nsid w:val="54F3362B"/>
    <w:multiLevelType w:val="hybridMultilevel"/>
    <w:tmpl w:val="77742B1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510" w15:restartNumberingAfterBreak="0">
    <w:nsid w:val="54FD4357"/>
    <w:multiLevelType w:val="hybridMultilevel"/>
    <w:tmpl w:val="3DB8374C"/>
    <w:lvl w:ilvl="0" w:tplc="9C4812F6">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1" w15:restartNumberingAfterBreak="0">
    <w:nsid w:val="551958C2"/>
    <w:multiLevelType w:val="hybridMultilevel"/>
    <w:tmpl w:val="864ECAA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2" w15:restartNumberingAfterBreak="0">
    <w:nsid w:val="553772FA"/>
    <w:multiLevelType w:val="hybridMultilevel"/>
    <w:tmpl w:val="E4E82282"/>
    <w:lvl w:ilvl="0" w:tplc="83D4C4D0">
      <w:start w:val="1"/>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513" w15:restartNumberingAfterBreak="0">
    <w:nsid w:val="556660F5"/>
    <w:multiLevelType w:val="multilevel"/>
    <w:tmpl w:val="7D14EF20"/>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14" w15:restartNumberingAfterBreak="0">
    <w:nsid w:val="557A733A"/>
    <w:multiLevelType w:val="hybridMultilevel"/>
    <w:tmpl w:val="92CE5714"/>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15" w15:restartNumberingAfterBreak="0">
    <w:nsid w:val="55833DBA"/>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516" w15:restartNumberingAfterBreak="0">
    <w:nsid w:val="558E7B62"/>
    <w:multiLevelType w:val="hybridMultilevel"/>
    <w:tmpl w:val="8270A662"/>
    <w:lvl w:ilvl="0" w:tplc="0DAAA6A2">
      <w:start w:val="1"/>
      <w:numFmt w:val="decimal"/>
      <w:lvlText w:val="%1."/>
      <w:lvlJc w:val="left"/>
      <w:pPr>
        <w:tabs>
          <w:tab w:val="num" w:pos="726"/>
        </w:tabs>
        <w:ind w:left="726" w:hanging="360"/>
      </w:pPr>
    </w:lvl>
    <w:lvl w:ilvl="1" w:tplc="04070019" w:tentative="1">
      <w:start w:val="1"/>
      <w:numFmt w:val="lowerLetter"/>
      <w:lvlText w:val="%2."/>
      <w:lvlJc w:val="left"/>
      <w:pPr>
        <w:tabs>
          <w:tab w:val="num" w:pos="1446"/>
        </w:tabs>
        <w:ind w:left="1446" w:hanging="360"/>
      </w:pPr>
    </w:lvl>
    <w:lvl w:ilvl="2" w:tplc="0407001B" w:tentative="1">
      <w:start w:val="1"/>
      <w:numFmt w:val="lowerRoman"/>
      <w:lvlText w:val="%3."/>
      <w:lvlJc w:val="right"/>
      <w:pPr>
        <w:tabs>
          <w:tab w:val="num" w:pos="2166"/>
        </w:tabs>
        <w:ind w:left="2166" w:hanging="180"/>
      </w:pPr>
    </w:lvl>
    <w:lvl w:ilvl="3" w:tplc="0407000F" w:tentative="1">
      <w:start w:val="1"/>
      <w:numFmt w:val="decimal"/>
      <w:lvlText w:val="%4."/>
      <w:lvlJc w:val="left"/>
      <w:pPr>
        <w:tabs>
          <w:tab w:val="num" w:pos="2886"/>
        </w:tabs>
        <w:ind w:left="2886" w:hanging="360"/>
      </w:pPr>
    </w:lvl>
    <w:lvl w:ilvl="4" w:tplc="04070019" w:tentative="1">
      <w:start w:val="1"/>
      <w:numFmt w:val="lowerLetter"/>
      <w:lvlText w:val="%5."/>
      <w:lvlJc w:val="left"/>
      <w:pPr>
        <w:tabs>
          <w:tab w:val="num" w:pos="3606"/>
        </w:tabs>
        <w:ind w:left="3606" w:hanging="360"/>
      </w:pPr>
    </w:lvl>
    <w:lvl w:ilvl="5" w:tplc="0407001B" w:tentative="1">
      <w:start w:val="1"/>
      <w:numFmt w:val="lowerRoman"/>
      <w:lvlText w:val="%6."/>
      <w:lvlJc w:val="right"/>
      <w:pPr>
        <w:tabs>
          <w:tab w:val="num" w:pos="4326"/>
        </w:tabs>
        <w:ind w:left="4326" w:hanging="180"/>
      </w:pPr>
    </w:lvl>
    <w:lvl w:ilvl="6" w:tplc="0407000F" w:tentative="1">
      <w:start w:val="1"/>
      <w:numFmt w:val="decimal"/>
      <w:lvlText w:val="%7."/>
      <w:lvlJc w:val="left"/>
      <w:pPr>
        <w:tabs>
          <w:tab w:val="num" w:pos="5046"/>
        </w:tabs>
        <w:ind w:left="5046" w:hanging="360"/>
      </w:pPr>
    </w:lvl>
    <w:lvl w:ilvl="7" w:tplc="04070019" w:tentative="1">
      <w:start w:val="1"/>
      <w:numFmt w:val="lowerLetter"/>
      <w:lvlText w:val="%8."/>
      <w:lvlJc w:val="left"/>
      <w:pPr>
        <w:tabs>
          <w:tab w:val="num" w:pos="5766"/>
        </w:tabs>
        <w:ind w:left="5766" w:hanging="360"/>
      </w:pPr>
    </w:lvl>
    <w:lvl w:ilvl="8" w:tplc="0407001B" w:tentative="1">
      <w:start w:val="1"/>
      <w:numFmt w:val="lowerRoman"/>
      <w:lvlText w:val="%9."/>
      <w:lvlJc w:val="right"/>
      <w:pPr>
        <w:tabs>
          <w:tab w:val="num" w:pos="6486"/>
        </w:tabs>
        <w:ind w:left="6486" w:hanging="180"/>
      </w:pPr>
    </w:lvl>
  </w:abstractNum>
  <w:abstractNum w:abstractNumId="517" w15:restartNumberingAfterBreak="0">
    <w:nsid w:val="55A2005C"/>
    <w:multiLevelType w:val="hybridMultilevel"/>
    <w:tmpl w:val="F186408C"/>
    <w:lvl w:ilvl="0" w:tplc="634E16DA">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18" w15:restartNumberingAfterBreak="0">
    <w:nsid w:val="55CC4808"/>
    <w:multiLevelType w:val="hybridMultilevel"/>
    <w:tmpl w:val="1B8E635C"/>
    <w:lvl w:ilvl="0" w:tplc="D55E1592">
      <w:start w:val="1"/>
      <w:numFmt w:val="lowerLetter"/>
      <w:lvlText w:val="%1."/>
      <w:lvlJc w:val="left"/>
      <w:pPr>
        <w:tabs>
          <w:tab w:val="num" w:pos="1480"/>
        </w:tabs>
        <w:ind w:left="1480" w:hanging="360"/>
      </w:pPr>
      <w:rPr>
        <w:rFonts w:hint="default"/>
      </w:rPr>
    </w:lvl>
    <w:lvl w:ilvl="1" w:tplc="04070019" w:tentative="1">
      <w:start w:val="1"/>
      <w:numFmt w:val="lowerLetter"/>
      <w:lvlText w:val="%2."/>
      <w:lvlJc w:val="left"/>
      <w:pPr>
        <w:tabs>
          <w:tab w:val="num" w:pos="2197"/>
        </w:tabs>
        <w:ind w:left="2197" w:hanging="360"/>
      </w:pPr>
    </w:lvl>
    <w:lvl w:ilvl="2" w:tplc="0407001B">
      <w:start w:val="1"/>
      <w:numFmt w:val="lowerRoman"/>
      <w:lvlText w:val="%3."/>
      <w:lvlJc w:val="right"/>
      <w:pPr>
        <w:tabs>
          <w:tab w:val="num" w:pos="2917"/>
        </w:tabs>
        <w:ind w:left="2917" w:hanging="180"/>
      </w:pPr>
    </w:lvl>
    <w:lvl w:ilvl="3" w:tplc="0407000F" w:tentative="1">
      <w:start w:val="1"/>
      <w:numFmt w:val="decimal"/>
      <w:lvlText w:val="%4."/>
      <w:lvlJc w:val="left"/>
      <w:pPr>
        <w:tabs>
          <w:tab w:val="num" w:pos="3637"/>
        </w:tabs>
        <w:ind w:left="3637" w:hanging="360"/>
      </w:pPr>
    </w:lvl>
    <w:lvl w:ilvl="4" w:tplc="04070019" w:tentative="1">
      <w:start w:val="1"/>
      <w:numFmt w:val="lowerLetter"/>
      <w:lvlText w:val="%5."/>
      <w:lvlJc w:val="left"/>
      <w:pPr>
        <w:tabs>
          <w:tab w:val="num" w:pos="4357"/>
        </w:tabs>
        <w:ind w:left="4357" w:hanging="360"/>
      </w:pPr>
    </w:lvl>
    <w:lvl w:ilvl="5" w:tplc="0407001B" w:tentative="1">
      <w:start w:val="1"/>
      <w:numFmt w:val="lowerRoman"/>
      <w:lvlText w:val="%6."/>
      <w:lvlJc w:val="right"/>
      <w:pPr>
        <w:tabs>
          <w:tab w:val="num" w:pos="5077"/>
        </w:tabs>
        <w:ind w:left="5077" w:hanging="180"/>
      </w:pPr>
    </w:lvl>
    <w:lvl w:ilvl="6" w:tplc="0407000F" w:tentative="1">
      <w:start w:val="1"/>
      <w:numFmt w:val="decimal"/>
      <w:lvlText w:val="%7."/>
      <w:lvlJc w:val="left"/>
      <w:pPr>
        <w:tabs>
          <w:tab w:val="num" w:pos="5797"/>
        </w:tabs>
        <w:ind w:left="5797" w:hanging="360"/>
      </w:pPr>
    </w:lvl>
    <w:lvl w:ilvl="7" w:tplc="04070019" w:tentative="1">
      <w:start w:val="1"/>
      <w:numFmt w:val="lowerLetter"/>
      <w:lvlText w:val="%8."/>
      <w:lvlJc w:val="left"/>
      <w:pPr>
        <w:tabs>
          <w:tab w:val="num" w:pos="6517"/>
        </w:tabs>
        <w:ind w:left="6517" w:hanging="360"/>
      </w:pPr>
    </w:lvl>
    <w:lvl w:ilvl="8" w:tplc="0407001B" w:tentative="1">
      <w:start w:val="1"/>
      <w:numFmt w:val="lowerRoman"/>
      <w:lvlText w:val="%9."/>
      <w:lvlJc w:val="right"/>
      <w:pPr>
        <w:tabs>
          <w:tab w:val="num" w:pos="7237"/>
        </w:tabs>
        <w:ind w:left="7237" w:hanging="180"/>
      </w:pPr>
    </w:lvl>
  </w:abstractNum>
  <w:abstractNum w:abstractNumId="519" w15:restartNumberingAfterBreak="0">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0"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521" w15:restartNumberingAfterBreak="0">
    <w:nsid w:val="568155F0"/>
    <w:multiLevelType w:val="hybridMultilevel"/>
    <w:tmpl w:val="3EE64CA4"/>
    <w:lvl w:ilvl="0" w:tplc="FFFFFFFF">
      <w:start w:val="1"/>
      <w:numFmt w:val="decimal"/>
      <w:lvlText w:val="%1."/>
      <w:lvlJc w:val="left"/>
      <w:pPr>
        <w:tabs>
          <w:tab w:val="num" w:pos="760"/>
        </w:tabs>
        <w:ind w:left="760" w:hanging="360"/>
      </w:pPr>
    </w:lvl>
    <w:lvl w:ilvl="1" w:tplc="04070019">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522" w15:restartNumberingAfterBreak="0">
    <w:nsid w:val="568736D4"/>
    <w:multiLevelType w:val="hybridMultilevel"/>
    <w:tmpl w:val="BFE68478"/>
    <w:lvl w:ilvl="0" w:tplc="33303262">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23" w15:restartNumberingAfterBreak="0">
    <w:nsid w:val="56BE7C8C"/>
    <w:multiLevelType w:val="hybridMultilevel"/>
    <w:tmpl w:val="1AE05584"/>
    <w:lvl w:ilvl="0" w:tplc="07DCC852">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24" w15:restartNumberingAfterBreak="0">
    <w:nsid w:val="575471DA"/>
    <w:multiLevelType w:val="hybridMultilevel"/>
    <w:tmpl w:val="156E9F28"/>
    <w:lvl w:ilvl="0" w:tplc="9552D8F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25" w15:restartNumberingAfterBreak="0">
    <w:nsid w:val="576A43C1"/>
    <w:multiLevelType w:val="hybridMultilevel"/>
    <w:tmpl w:val="D89203D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F">
      <w:start w:val="1"/>
      <w:numFmt w:val="decimal"/>
      <w:lvlText w:val="%3."/>
      <w:lvlJc w:val="left"/>
      <w:pPr>
        <w:tabs>
          <w:tab w:val="num" w:pos="1200"/>
        </w:tabs>
        <w:ind w:left="1200" w:hanging="400"/>
      </w:pPr>
      <w:rPr>
        <w:rFont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526" w15:restartNumberingAfterBreak="0">
    <w:nsid w:val="5771539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7" w15:restartNumberingAfterBreak="0">
    <w:nsid w:val="579D6FED"/>
    <w:multiLevelType w:val="hybridMultilevel"/>
    <w:tmpl w:val="4AA283E8"/>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528" w15:restartNumberingAfterBreak="0">
    <w:nsid w:val="582971D8"/>
    <w:multiLevelType w:val="hybridMultilevel"/>
    <w:tmpl w:val="9C62CFE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29" w15:restartNumberingAfterBreak="0">
    <w:nsid w:val="58EF1A2C"/>
    <w:multiLevelType w:val="hybridMultilevel"/>
    <w:tmpl w:val="834EACA4"/>
    <w:lvl w:ilvl="0" w:tplc="FFFFFFFF">
      <w:start w:val="1"/>
      <w:numFmt w:val="decimal"/>
      <w:lvlText w:val="%1."/>
      <w:lvlJc w:val="left"/>
      <w:pPr>
        <w:tabs>
          <w:tab w:val="num" w:pos="1154"/>
        </w:tabs>
        <w:ind w:left="1154"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530" w15:restartNumberingAfterBreak="0">
    <w:nsid w:val="595309C1"/>
    <w:multiLevelType w:val="hybridMultilevel"/>
    <w:tmpl w:val="D12C31C2"/>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1" w15:restartNumberingAfterBreak="0">
    <w:nsid w:val="597B0721"/>
    <w:multiLevelType w:val="hybridMultilevel"/>
    <w:tmpl w:val="65C01752"/>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32" w15:restartNumberingAfterBreak="0">
    <w:nsid w:val="598C2A70"/>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33" w15:restartNumberingAfterBreak="0">
    <w:nsid w:val="59915E46"/>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534" w15:restartNumberingAfterBreak="0">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5" w15:restartNumberingAfterBreak="0">
    <w:nsid w:val="5A3267FE"/>
    <w:multiLevelType w:val="hybridMultilevel"/>
    <w:tmpl w:val="18501C20"/>
    <w:lvl w:ilvl="0" w:tplc="0409000F">
      <w:start w:val="1"/>
      <w:numFmt w:val="decimal"/>
      <w:lvlText w:val="%1."/>
      <w:lvlJc w:val="left"/>
      <w:pPr>
        <w:tabs>
          <w:tab w:val="num" w:pos="360"/>
        </w:tabs>
        <w:ind w:left="360" w:hanging="360"/>
      </w:pPr>
    </w:lvl>
    <w:lvl w:ilvl="1" w:tplc="0DAAA6A2">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6" w15:restartNumberingAfterBreak="0">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7" w15:restartNumberingAfterBreak="0">
    <w:nsid w:val="5B0A5CA7"/>
    <w:multiLevelType w:val="hybridMultilevel"/>
    <w:tmpl w:val="8AE4D4E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38" w15:restartNumberingAfterBreak="0">
    <w:nsid w:val="5B3C4DAE"/>
    <w:multiLevelType w:val="hybridMultilevel"/>
    <w:tmpl w:val="616836C4"/>
    <w:lvl w:ilvl="0" w:tplc="0409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39" w15:restartNumberingAfterBreak="0">
    <w:nsid w:val="5B592185"/>
    <w:multiLevelType w:val="hybridMultilevel"/>
    <w:tmpl w:val="54AEFD56"/>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40" w15:restartNumberingAfterBreak="0">
    <w:nsid w:val="5B674C06"/>
    <w:multiLevelType w:val="hybridMultilevel"/>
    <w:tmpl w:val="8E8E57F0"/>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541" w15:restartNumberingAfterBreak="0">
    <w:nsid w:val="5B9E789F"/>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42" w15:restartNumberingAfterBreak="0">
    <w:nsid w:val="5BAB7AF4"/>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43" w15:restartNumberingAfterBreak="0">
    <w:nsid w:val="5C045A99"/>
    <w:multiLevelType w:val="hybridMultilevel"/>
    <w:tmpl w:val="F45886DE"/>
    <w:lvl w:ilvl="0" w:tplc="FFFFFFFF">
      <w:start w:val="1"/>
      <w:numFmt w:val="decimal"/>
      <w:lvlText w:val="%1."/>
      <w:lvlJc w:val="left"/>
      <w:pPr>
        <w:tabs>
          <w:tab w:val="num" w:pos="760"/>
        </w:tabs>
        <w:ind w:left="760" w:hanging="360"/>
      </w:pPr>
    </w:lvl>
    <w:lvl w:ilvl="1" w:tplc="04070019">
      <w:start w:val="1"/>
      <w:numFmt w:val="lowerLetter"/>
      <w:lvlText w:val="%2."/>
      <w:lvlJc w:val="left"/>
      <w:pPr>
        <w:tabs>
          <w:tab w:val="num" w:pos="1443"/>
        </w:tabs>
        <w:ind w:left="1443" w:hanging="360"/>
      </w:pPr>
    </w:lvl>
    <w:lvl w:ilvl="2" w:tplc="0407001B">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544" w15:restartNumberingAfterBreak="0">
    <w:nsid w:val="5CA605FA"/>
    <w:multiLevelType w:val="hybridMultilevel"/>
    <w:tmpl w:val="0E38D91C"/>
    <w:lvl w:ilvl="0" w:tplc="EA844A1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5" w15:restartNumberingAfterBreak="0">
    <w:nsid w:val="5CED3AD0"/>
    <w:multiLevelType w:val="hybridMultilevel"/>
    <w:tmpl w:val="DF82FF42"/>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46" w15:restartNumberingAfterBreak="0">
    <w:nsid w:val="5D4623CB"/>
    <w:multiLevelType w:val="hybridMultilevel"/>
    <w:tmpl w:val="A81A5C5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547" w15:restartNumberingAfterBreak="0">
    <w:nsid w:val="5D682B31"/>
    <w:multiLevelType w:val="hybridMultilevel"/>
    <w:tmpl w:val="7C0AEDDE"/>
    <w:lvl w:ilvl="0" w:tplc="08090011">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8" w15:restartNumberingAfterBreak="0">
    <w:nsid w:val="5D733C00"/>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49" w15:restartNumberingAfterBreak="0">
    <w:nsid w:val="5DFA14E3"/>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0" w15:restartNumberingAfterBreak="0">
    <w:nsid w:val="5E10567A"/>
    <w:multiLevelType w:val="hybridMultilevel"/>
    <w:tmpl w:val="84DEDF6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551" w15:restartNumberingAfterBreak="0">
    <w:nsid w:val="5E860EA7"/>
    <w:multiLevelType w:val="multilevel"/>
    <w:tmpl w:val="EE04B4FE"/>
    <w:numStyleLink w:val="3DNumbering"/>
  </w:abstractNum>
  <w:abstractNum w:abstractNumId="552"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553" w15:restartNumberingAfterBreak="0">
    <w:nsid w:val="5ED00D0B"/>
    <w:multiLevelType w:val="hybridMultilevel"/>
    <w:tmpl w:val="3F10B5A0"/>
    <w:lvl w:ilvl="0" w:tplc="EAD6D77E">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4" w15:restartNumberingAfterBreak="0">
    <w:nsid w:val="5EE717E9"/>
    <w:multiLevelType w:val="hybridMultilevel"/>
    <w:tmpl w:val="D5C20EE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555" w15:restartNumberingAfterBreak="0">
    <w:nsid w:val="5EF70699"/>
    <w:multiLevelType w:val="hybridMultilevel"/>
    <w:tmpl w:val="DF6854C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1"/>
      <w:numFmt w:val="bullet"/>
      <w:lvlText w:val="-"/>
      <w:lvlJc w:val="left"/>
      <w:pPr>
        <w:tabs>
          <w:tab w:val="num" w:pos="1080"/>
        </w:tabs>
        <w:ind w:left="1080" w:hanging="360"/>
      </w:pPr>
      <w:rPr>
        <w:rFonts w:ascii="Times New Roman" w:hAnsi="Times New Roman" w:cs="Times New Roman" w:hint="default"/>
      </w:rPr>
    </w:lvl>
    <w:lvl w:ilvl="2" w:tplc="FFFFFFFF">
      <w:start w:val="1"/>
      <w:numFmt w:val="bullet"/>
      <w:lvlText w:val=""/>
      <w:lvlJc w:val="left"/>
      <w:pPr>
        <w:tabs>
          <w:tab w:val="num" w:pos="1800"/>
        </w:tabs>
        <w:ind w:left="1800" w:hanging="360"/>
      </w:pPr>
      <w:rPr>
        <w:rFonts w:ascii="Wingdings" w:hAnsi="Wingdings" w:cs="Wingdings" w:hint="default"/>
      </w:rPr>
    </w:lvl>
    <w:lvl w:ilvl="3" w:tplc="FFFFFFFF">
      <w:start w:val="1"/>
      <w:numFmt w:val="bullet"/>
      <w:lvlText w:val=""/>
      <w:lvlJc w:val="left"/>
      <w:pPr>
        <w:tabs>
          <w:tab w:val="num" w:pos="2520"/>
        </w:tabs>
        <w:ind w:left="2520" w:hanging="360"/>
      </w:pPr>
      <w:rPr>
        <w:rFonts w:ascii="Symbol" w:hAnsi="Symbol" w:cs="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Wingdings" w:hint="default"/>
      </w:rPr>
    </w:lvl>
    <w:lvl w:ilvl="6" w:tplc="FFFFFFFF">
      <w:start w:val="1"/>
      <w:numFmt w:val="bullet"/>
      <w:lvlText w:val=""/>
      <w:lvlJc w:val="left"/>
      <w:pPr>
        <w:tabs>
          <w:tab w:val="num" w:pos="4680"/>
        </w:tabs>
        <w:ind w:left="4680" w:hanging="360"/>
      </w:pPr>
      <w:rPr>
        <w:rFonts w:ascii="Symbol" w:hAnsi="Symbol" w:cs="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Wingdings" w:hint="default"/>
      </w:rPr>
    </w:lvl>
  </w:abstractNum>
  <w:abstractNum w:abstractNumId="556" w15:restartNumberingAfterBreak="0">
    <w:nsid w:val="5F0A3F17"/>
    <w:multiLevelType w:val="hybridMultilevel"/>
    <w:tmpl w:val="4AD66E2E"/>
    <w:lvl w:ilvl="0" w:tplc="E526873E">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557" w15:restartNumberingAfterBreak="0">
    <w:nsid w:val="5F33670E"/>
    <w:multiLevelType w:val="hybridMultilevel"/>
    <w:tmpl w:val="D5B8A0DC"/>
    <w:lvl w:ilvl="0" w:tplc="0414000F">
      <w:start w:val="1"/>
      <w:numFmt w:val="decimal"/>
      <w:lvlText w:val="%1."/>
      <w:lvlJc w:val="left"/>
      <w:pPr>
        <w:ind w:left="720" w:hanging="360"/>
      </w:p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58" w15:restartNumberingAfterBreak="0">
    <w:nsid w:val="5F3A04A6"/>
    <w:multiLevelType w:val="hybridMultilevel"/>
    <w:tmpl w:val="22989C20"/>
    <w:lvl w:ilvl="0" w:tplc="634E16DA">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59" w15:restartNumberingAfterBreak="0">
    <w:nsid w:val="5F6451CE"/>
    <w:multiLevelType w:val="hybridMultilevel"/>
    <w:tmpl w:val="30907D00"/>
    <w:lvl w:ilvl="0" w:tplc="FFFFFFFF">
      <w:start w:val="5"/>
      <w:numFmt w:val="bullet"/>
      <w:lvlText w:val="–"/>
      <w:lvlJc w:val="left"/>
      <w:pPr>
        <w:ind w:left="420" w:hanging="42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60" w15:restartNumberingAfterBreak="0">
    <w:nsid w:val="5F77217A"/>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1" w15:restartNumberingAfterBreak="0">
    <w:nsid w:val="5F7E2B22"/>
    <w:multiLevelType w:val="hybridMultilevel"/>
    <w:tmpl w:val="FD600904"/>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562" w15:restartNumberingAfterBreak="0">
    <w:nsid w:val="5F8C3CD2"/>
    <w:multiLevelType w:val="hybridMultilevel"/>
    <w:tmpl w:val="09B25F68"/>
    <w:lvl w:ilvl="0" w:tplc="305E07C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3" w15:restartNumberingAfterBreak="0">
    <w:nsid w:val="5F946D19"/>
    <w:multiLevelType w:val="hybridMultilevel"/>
    <w:tmpl w:val="3970C7DE"/>
    <w:lvl w:ilvl="0" w:tplc="0407000F">
      <w:start w:val="1"/>
      <w:numFmt w:val="decimal"/>
      <w:lvlText w:val="%1."/>
      <w:lvlJc w:val="left"/>
      <w:pPr>
        <w:tabs>
          <w:tab w:val="num" w:pos="1154"/>
        </w:tabs>
        <w:ind w:left="1154" w:hanging="360"/>
      </w:pPr>
    </w:lvl>
    <w:lvl w:ilvl="1" w:tplc="04070019" w:tentative="1">
      <w:start w:val="1"/>
      <w:numFmt w:val="lowerLetter"/>
      <w:lvlText w:val="%2."/>
      <w:lvlJc w:val="left"/>
      <w:pPr>
        <w:tabs>
          <w:tab w:val="num" w:pos="1874"/>
        </w:tabs>
        <w:ind w:left="1874" w:hanging="360"/>
      </w:pPr>
    </w:lvl>
    <w:lvl w:ilvl="2" w:tplc="0407001B" w:tentative="1">
      <w:start w:val="1"/>
      <w:numFmt w:val="lowerRoman"/>
      <w:lvlText w:val="%3."/>
      <w:lvlJc w:val="right"/>
      <w:pPr>
        <w:tabs>
          <w:tab w:val="num" w:pos="2594"/>
        </w:tabs>
        <w:ind w:left="2594" w:hanging="180"/>
      </w:pPr>
    </w:lvl>
    <w:lvl w:ilvl="3" w:tplc="0407000F" w:tentative="1">
      <w:start w:val="1"/>
      <w:numFmt w:val="decimal"/>
      <w:lvlText w:val="%4."/>
      <w:lvlJc w:val="left"/>
      <w:pPr>
        <w:tabs>
          <w:tab w:val="num" w:pos="3314"/>
        </w:tabs>
        <w:ind w:left="3314" w:hanging="360"/>
      </w:pPr>
    </w:lvl>
    <w:lvl w:ilvl="4" w:tplc="04070019" w:tentative="1">
      <w:start w:val="1"/>
      <w:numFmt w:val="lowerLetter"/>
      <w:lvlText w:val="%5."/>
      <w:lvlJc w:val="left"/>
      <w:pPr>
        <w:tabs>
          <w:tab w:val="num" w:pos="4034"/>
        </w:tabs>
        <w:ind w:left="4034" w:hanging="360"/>
      </w:pPr>
    </w:lvl>
    <w:lvl w:ilvl="5" w:tplc="0407001B" w:tentative="1">
      <w:start w:val="1"/>
      <w:numFmt w:val="lowerRoman"/>
      <w:lvlText w:val="%6."/>
      <w:lvlJc w:val="right"/>
      <w:pPr>
        <w:tabs>
          <w:tab w:val="num" w:pos="4754"/>
        </w:tabs>
        <w:ind w:left="4754" w:hanging="180"/>
      </w:pPr>
    </w:lvl>
    <w:lvl w:ilvl="6" w:tplc="0407000F" w:tentative="1">
      <w:start w:val="1"/>
      <w:numFmt w:val="decimal"/>
      <w:lvlText w:val="%7."/>
      <w:lvlJc w:val="left"/>
      <w:pPr>
        <w:tabs>
          <w:tab w:val="num" w:pos="5474"/>
        </w:tabs>
        <w:ind w:left="5474" w:hanging="360"/>
      </w:pPr>
    </w:lvl>
    <w:lvl w:ilvl="7" w:tplc="04070019" w:tentative="1">
      <w:start w:val="1"/>
      <w:numFmt w:val="lowerLetter"/>
      <w:lvlText w:val="%8."/>
      <w:lvlJc w:val="left"/>
      <w:pPr>
        <w:tabs>
          <w:tab w:val="num" w:pos="6194"/>
        </w:tabs>
        <w:ind w:left="6194" w:hanging="360"/>
      </w:pPr>
    </w:lvl>
    <w:lvl w:ilvl="8" w:tplc="0407001B" w:tentative="1">
      <w:start w:val="1"/>
      <w:numFmt w:val="lowerRoman"/>
      <w:lvlText w:val="%9."/>
      <w:lvlJc w:val="right"/>
      <w:pPr>
        <w:tabs>
          <w:tab w:val="num" w:pos="6914"/>
        </w:tabs>
        <w:ind w:left="6914" w:hanging="180"/>
      </w:pPr>
    </w:lvl>
  </w:abstractNum>
  <w:abstractNum w:abstractNumId="564" w15:restartNumberingAfterBreak="0">
    <w:nsid w:val="5FF6209B"/>
    <w:multiLevelType w:val="hybridMultilevel"/>
    <w:tmpl w:val="48624668"/>
    <w:lvl w:ilvl="0" w:tplc="9BA4828C">
      <w:start w:val="1"/>
      <w:numFmt w:val="decimal"/>
      <w:lvlText w:val="%1."/>
      <w:lvlJc w:val="left"/>
      <w:pPr>
        <w:tabs>
          <w:tab w:val="num" w:pos="360"/>
        </w:tabs>
        <w:ind w:left="360" w:hanging="360"/>
      </w:pPr>
      <w:rPr>
        <w:rFonts w:hint="default"/>
      </w:rPr>
    </w:lvl>
    <w:lvl w:ilvl="1" w:tplc="A22E60D6">
      <w:start w:val="1"/>
      <w:numFmt w:val="bullet"/>
      <w:lvlText w:val="o"/>
      <w:lvlJc w:val="left"/>
      <w:pPr>
        <w:tabs>
          <w:tab w:val="num" w:pos="1080"/>
        </w:tabs>
        <w:ind w:left="1080" w:hanging="360"/>
      </w:pPr>
      <w:rPr>
        <w:rFonts w:ascii="Courier New" w:hAnsi="Courier New" w:cs="Courier New" w:hint="default"/>
      </w:rPr>
    </w:lvl>
    <w:lvl w:ilvl="2" w:tplc="4C1EADCA">
      <w:start w:val="1"/>
      <w:numFmt w:val="bullet"/>
      <w:lvlText w:val=""/>
      <w:lvlJc w:val="left"/>
      <w:pPr>
        <w:tabs>
          <w:tab w:val="num" w:pos="1800"/>
        </w:tabs>
        <w:ind w:left="1800" w:hanging="360"/>
      </w:pPr>
      <w:rPr>
        <w:rFonts w:ascii="Wingdings" w:hAnsi="Wingdings" w:cs="Wingdings" w:hint="default"/>
      </w:rPr>
    </w:lvl>
    <w:lvl w:ilvl="3" w:tplc="A930444A">
      <w:start w:val="1"/>
      <w:numFmt w:val="bullet"/>
      <w:lvlText w:val=""/>
      <w:lvlJc w:val="left"/>
      <w:pPr>
        <w:tabs>
          <w:tab w:val="num" w:pos="2520"/>
        </w:tabs>
        <w:ind w:left="2520" w:hanging="360"/>
      </w:pPr>
      <w:rPr>
        <w:rFonts w:ascii="Symbol" w:hAnsi="Symbol" w:cs="Symbol" w:hint="default"/>
      </w:rPr>
    </w:lvl>
    <w:lvl w:ilvl="4" w:tplc="3E92BD72">
      <w:start w:val="1"/>
      <w:numFmt w:val="bullet"/>
      <w:lvlText w:val="o"/>
      <w:lvlJc w:val="left"/>
      <w:pPr>
        <w:tabs>
          <w:tab w:val="num" w:pos="3240"/>
        </w:tabs>
        <w:ind w:left="3240" w:hanging="360"/>
      </w:pPr>
      <w:rPr>
        <w:rFonts w:ascii="Courier New" w:hAnsi="Courier New" w:cs="Courier New" w:hint="default"/>
      </w:rPr>
    </w:lvl>
    <w:lvl w:ilvl="5" w:tplc="7A00B79E">
      <w:start w:val="1"/>
      <w:numFmt w:val="bullet"/>
      <w:lvlText w:val=""/>
      <w:lvlJc w:val="left"/>
      <w:pPr>
        <w:tabs>
          <w:tab w:val="num" w:pos="3960"/>
        </w:tabs>
        <w:ind w:left="3960" w:hanging="360"/>
      </w:pPr>
      <w:rPr>
        <w:rFonts w:ascii="Wingdings" w:hAnsi="Wingdings" w:cs="Wingdings" w:hint="default"/>
      </w:rPr>
    </w:lvl>
    <w:lvl w:ilvl="6" w:tplc="9CDC49C2">
      <w:start w:val="1"/>
      <w:numFmt w:val="bullet"/>
      <w:lvlText w:val=""/>
      <w:lvlJc w:val="left"/>
      <w:pPr>
        <w:tabs>
          <w:tab w:val="num" w:pos="4680"/>
        </w:tabs>
        <w:ind w:left="4680" w:hanging="360"/>
      </w:pPr>
      <w:rPr>
        <w:rFonts w:ascii="Symbol" w:hAnsi="Symbol" w:cs="Symbol" w:hint="default"/>
      </w:rPr>
    </w:lvl>
    <w:lvl w:ilvl="7" w:tplc="FA0A1B9C">
      <w:start w:val="1"/>
      <w:numFmt w:val="bullet"/>
      <w:lvlText w:val="o"/>
      <w:lvlJc w:val="left"/>
      <w:pPr>
        <w:tabs>
          <w:tab w:val="num" w:pos="5400"/>
        </w:tabs>
        <w:ind w:left="5400" w:hanging="360"/>
      </w:pPr>
      <w:rPr>
        <w:rFonts w:ascii="Courier New" w:hAnsi="Courier New" w:cs="Courier New" w:hint="default"/>
      </w:rPr>
    </w:lvl>
    <w:lvl w:ilvl="8" w:tplc="A0FEAAC6">
      <w:start w:val="1"/>
      <w:numFmt w:val="bullet"/>
      <w:lvlText w:val=""/>
      <w:lvlJc w:val="left"/>
      <w:pPr>
        <w:tabs>
          <w:tab w:val="num" w:pos="6120"/>
        </w:tabs>
        <w:ind w:left="6120" w:hanging="360"/>
      </w:pPr>
      <w:rPr>
        <w:rFonts w:ascii="Wingdings" w:hAnsi="Wingdings" w:cs="Wingdings" w:hint="default"/>
      </w:rPr>
    </w:lvl>
  </w:abstractNum>
  <w:abstractNum w:abstractNumId="565" w15:restartNumberingAfterBreak="0">
    <w:nsid w:val="5FF9161B"/>
    <w:multiLevelType w:val="hybridMultilevel"/>
    <w:tmpl w:val="70DAE33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66" w15:restartNumberingAfterBreak="0">
    <w:nsid w:val="603B72A6"/>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7" w15:restartNumberingAfterBreak="0">
    <w:nsid w:val="60514A16"/>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8" w15:restartNumberingAfterBreak="0">
    <w:nsid w:val="60B66031"/>
    <w:multiLevelType w:val="hybridMultilevel"/>
    <w:tmpl w:val="EDEE63AC"/>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9" w15:restartNumberingAfterBreak="0">
    <w:nsid w:val="613154B9"/>
    <w:multiLevelType w:val="hybridMultilevel"/>
    <w:tmpl w:val="2304D2AC"/>
    <w:lvl w:ilvl="0" w:tplc="A5E863F4">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043"/>
        </w:tabs>
        <w:ind w:left="1043" w:hanging="360"/>
      </w:pPr>
    </w:lvl>
    <w:lvl w:ilvl="2" w:tplc="0407001B" w:tentative="1">
      <w:start w:val="1"/>
      <w:numFmt w:val="lowerRoman"/>
      <w:lvlText w:val="%3."/>
      <w:lvlJc w:val="right"/>
      <w:pPr>
        <w:tabs>
          <w:tab w:val="num" w:pos="1763"/>
        </w:tabs>
        <w:ind w:left="1763" w:hanging="180"/>
      </w:pPr>
    </w:lvl>
    <w:lvl w:ilvl="3" w:tplc="0407000F" w:tentative="1">
      <w:start w:val="1"/>
      <w:numFmt w:val="decimal"/>
      <w:lvlText w:val="%4."/>
      <w:lvlJc w:val="left"/>
      <w:pPr>
        <w:tabs>
          <w:tab w:val="num" w:pos="2483"/>
        </w:tabs>
        <w:ind w:left="2483" w:hanging="360"/>
      </w:pPr>
    </w:lvl>
    <w:lvl w:ilvl="4" w:tplc="04070019" w:tentative="1">
      <w:start w:val="1"/>
      <w:numFmt w:val="lowerLetter"/>
      <w:lvlText w:val="%5."/>
      <w:lvlJc w:val="left"/>
      <w:pPr>
        <w:tabs>
          <w:tab w:val="num" w:pos="3203"/>
        </w:tabs>
        <w:ind w:left="3203" w:hanging="360"/>
      </w:pPr>
    </w:lvl>
    <w:lvl w:ilvl="5" w:tplc="0407001B" w:tentative="1">
      <w:start w:val="1"/>
      <w:numFmt w:val="lowerRoman"/>
      <w:lvlText w:val="%6."/>
      <w:lvlJc w:val="right"/>
      <w:pPr>
        <w:tabs>
          <w:tab w:val="num" w:pos="3923"/>
        </w:tabs>
        <w:ind w:left="3923" w:hanging="180"/>
      </w:pPr>
    </w:lvl>
    <w:lvl w:ilvl="6" w:tplc="0407000F" w:tentative="1">
      <w:start w:val="1"/>
      <w:numFmt w:val="decimal"/>
      <w:lvlText w:val="%7."/>
      <w:lvlJc w:val="left"/>
      <w:pPr>
        <w:tabs>
          <w:tab w:val="num" w:pos="4643"/>
        </w:tabs>
        <w:ind w:left="4643" w:hanging="360"/>
      </w:pPr>
    </w:lvl>
    <w:lvl w:ilvl="7" w:tplc="04070019" w:tentative="1">
      <w:start w:val="1"/>
      <w:numFmt w:val="lowerLetter"/>
      <w:lvlText w:val="%8."/>
      <w:lvlJc w:val="left"/>
      <w:pPr>
        <w:tabs>
          <w:tab w:val="num" w:pos="5363"/>
        </w:tabs>
        <w:ind w:left="5363" w:hanging="360"/>
      </w:pPr>
    </w:lvl>
    <w:lvl w:ilvl="8" w:tplc="0407001B" w:tentative="1">
      <w:start w:val="1"/>
      <w:numFmt w:val="lowerRoman"/>
      <w:lvlText w:val="%9."/>
      <w:lvlJc w:val="right"/>
      <w:pPr>
        <w:tabs>
          <w:tab w:val="num" w:pos="6083"/>
        </w:tabs>
        <w:ind w:left="6083" w:hanging="180"/>
      </w:pPr>
    </w:lvl>
  </w:abstractNum>
  <w:abstractNum w:abstractNumId="570" w15:restartNumberingAfterBreak="0">
    <w:nsid w:val="616400C3"/>
    <w:multiLevelType w:val="hybridMultilevel"/>
    <w:tmpl w:val="B85C1932"/>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571" w15:restartNumberingAfterBreak="0">
    <w:nsid w:val="61CA4541"/>
    <w:multiLevelType w:val="hybridMultilevel"/>
    <w:tmpl w:val="1BEC8AFC"/>
    <w:lvl w:ilvl="0" w:tplc="FFFFFFFF">
      <w:start w:val="1"/>
      <w:numFmt w:val="decimal"/>
      <w:lvlText w:val="%1."/>
      <w:lvlJc w:val="left"/>
      <w:pPr>
        <w:tabs>
          <w:tab w:val="num" w:pos="360"/>
        </w:tabs>
        <w:ind w:left="360" w:hanging="360"/>
      </w:pPr>
    </w:lvl>
    <w:lvl w:ilvl="1" w:tplc="04070019" w:tentative="1">
      <w:start w:val="1"/>
      <w:numFmt w:val="lowerLetter"/>
      <w:lvlText w:val="%2."/>
      <w:lvlJc w:val="left"/>
      <w:pPr>
        <w:tabs>
          <w:tab w:val="num" w:pos="1040"/>
        </w:tabs>
        <w:ind w:left="1040" w:hanging="360"/>
      </w:pPr>
    </w:lvl>
    <w:lvl w:ilvl="2" w:tplc="0407001B" w:tentative="1">
      <w:start w:val="1"/>
      <w:numFmt w:val="lowerRoman"/>
      <w:lvlText w:val="%3."/>
      <w:lvlJc w:val="right"/>
      <w:pPr>
        <w:tabs>
          <w:tab w:val="num" w:pos="1760"/>
        </w:tabs>
        <w:ind w:left="1760" w:hanging="180"/>
      </w:pPr>
    </w:lvl>
    <w:lvl w:ilvl="3" w:tplc="0407000F" w:tentative="1">
      <w:start w:val="1"/>
      <w:numFmt w:val="decimal"/>
      <w:lvlText w:val="%4."/>
      <w:lvlJc w:val="left"/>
      <w:pPr>
        <w:tabs>
          <w:tab w:val="num" w:pos="2480"/>
        </w:tabs>
        <w:ind w:left="2480" w:hanging="360"/>
      </w:pPr>
    </w:lvl>
    <w:lvl w:ilvl="4" w:tplc="04070019" w:tentative="1">
      <w:start w:val="1"/>
      <w:numFmt w:val="lowerLetter"/>
      <w:lvlText w:val="%5."/>
      <w:lvlJc w:val="left"/>
      <w:pPr>
        <w:tabs>
          <w:tab w:val="num" w:pos="3200"/>
        </w:tabs>
        <w:ind w:left="3200" w:hanging="360"/>
      </w:pPr>
    </w:lvl>
    <w:lvl w:ilvl="5" w:tplc="0407001B" w:tentative="1">
      <w:start w:val="1"/>
      <w:numFmt w:val="lowerRoman"/>
      <w:lvlText w:val="%6."/>
      <w:lvlJc w:val="right"/>
      <w:pPr>
        <w:tabs>
          <w:tab w:val="num" w:pos="3920"/>
        </w:tabs>
        <w:ind w:left="3920" w:hanging="180"/>
      </w:pPr>
    </w:lvl>
    <w:lvl w:ilvl="6" w:tplc="0407000F" w:tentative="1">
      <w:start w:val="1"/>
      <w:numFmt w:val="decimal"/>
      <w:lvlText w:val="%7."/>
      <w:lvlJc w:val="left"/>
      <w:pPr>
        <w:tabs>
          <w:tab w:val="num" w:pos="4640"/>
        </w:tabs>
        <w:ind w:left="4640" w:hanging="360"/>
      </w:pPr>
    </w:lvl>
    <w:lvl w:ilvl="7" w:tplc="04070019" w:tentative="1">
      <w:start w:val="1"/>
      <w:numFmt w:val="lowerLetter"/>
      <w:lvlText w:val="%8."/>
      <w:lvlJc w:val="left"/>
      <w:pPr>
        <w:tabs>
          <w:tab w:val="num" w:pos="5360"/>
        </w:tabs>
        <w:ind w:left="5360" w:hanging="360"/>
      </w:pPr>
    </w:lvl>
    <w:lvl w:ilvl="8" w:tplc="0407001B" w:tentative="1">
      <w:start w:val="1"/>
      <w:numFmt w:val="lowerRoman"/>
      <w:lvlText w:val="%9."/>
      <w:lvlJc w:val="right"/>
      <w:pPr>
        <w:tabs>
          <w:tab w:val="num" w:pos="6080"/>
        </w:tabs>
        <w:ind w:left="6080" w:hanging="180"/>
      </w:pPr>
    </w:lvl>
  </w:abstractNum>
  <w:abstractNum w:abstractNumId="572" w15:restartNumberingAfterBreak="0">
    <w:nsid w:val="61EC5DC4"/>
    <w:multiLevelType w:val="hybridMultilevel"/>
    <w:tmpl w:val="BFE68478"/>
    <w:lvl w:ilvl="0" w:tplc="33303262">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73" w15:restartNumberingAfterBreak="0">
    <w:nsid w:val="62257C1D"/>
    <w:multiLevelType w:val="hybridMultilevel"/>
    <w:tmpl w:val="83001296"/>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574" w15:restartNumberingAfterBreak="0">
    <w:nsid w:val="623B2B3F"/>
    <w:multiLevelType w:val="hybridMultilevel"/>
    <w:tmpl w:val="87ECED60"/>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04090005" w:tentative="1">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575" w15:restartNumberingAfterBreak="0">
    <w:nsid w:val="626D29E5"/>
    <w:multiLevelType w:val="hybridMultilevel"/>
    <w:tmpl w:val="01AA3214"/>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76" w15:restartNumberingAfterBreak="0">
    <w:nsid w:val="627B44F7"/>
    <w:multiLevelType w:val="hybridMultilevel"/>
    <w:tmpl w:val="BCD2761C"/>
    <w:lvl w:ilvl="0" w:tplc="BA4C7678">
      <w:start w:val="5"/>
      <w:numFmt w:val="bullet"/>
      <w:lvlText w:val="―"/>
      <w:lvlJc w:val="left"/>
      <w:pPr>
        <w:ind w:left="360" w:hanging="360"/>
      </w:pPr>
      <w:rPr>
        <w:rFonts w:ascii="Times New Roman" w:eastAsia="Times New Roman" w:hAnsi="Times New Roman" w:cs="Times New Roman" w:hint="default"/>
      </w:rPr>
    </w:lvl>
    <w:lvl w:ilvl="1" w:tplc="BA4C7678">
      <w:start w:val="5"/>
      <w:numFmt w:val="bullet"/>
      <w:lvlText w:val="―"/>
      <w:lvlJc w:val="left"/>
      <w:pPr>
        <w:ind w:left="1080" w:hanging="360"/>
      </w:pPr>
      <w:rPr>
        <w:rFonts w:ascii="Times New Roman" w:eastAsia="Times New Roman" w:hAnsi="Times New Roman" w:cs="Times New Roman"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7" w15:restartNumberingAfterBreak="0">
    <w:nsid w:val="62825238"/>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8" w15:restartNumberingAfterBreak="0">
    <w:nsid w:val="62AB0863"/>
    <w:multiLevelType w:val="hybridMultilevel"/>
    <w:tmpl w:val="F0CC78CE"/>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79" w15:restartNumberingAfterBreak="0">
    <w:nsid w:val="63091B36"/>
    <w:multiLevelType w:val="hybridMultilevel"/>
    <w:tmpl w:val="4164ED4A"/>
    <w:lvl w:ilvl="0" w:tplc="8B1063C8">
      <w:start w:val="1"/>
      <w:numFmt w:val="lowerRoman"/>
      <w:lvlText w:val="%1)"/>
      <w:lvlJc w:val="right"/>
      <w:pPr>
        <w:tabs>
          <w:tab w:val="num" w:pos="1371"/>
        </w:tabs>
        <w:ind w:left="1371" w:hanging="18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580" w15:restartNumberingAfterBreak="0">
    <w:nsid w:val="630C7C95"/>
    <w:multiLevelType w:val="hybridMultilevel"/>
    <w:tmpl w:val="1C36A64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581" w15:restartNumberingAfterBreak="0">
    <w:nsid w:val="638C3E5F"/>
    <w:multiLevelType w:val="hybridMultilevel"/>
    <w:tmpl w:val="005059CE"/>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582" w15:restartNumberingAfterBreak="0">
    <w:nsid w:val="639E031C"/>
    <w:multiLevelType w:val="hybridMultilevel"/>
    <w:tmpl w:val="F86C1272"/>
    <w:lvl w:ilvl="0" w:tplc="52E6B9FA">
      <w:start w:val="1"/>
      <w:numFmt w:val="decimal"/>
      <w:lvlText w:val="%1."/>
      <w:lvlJc w:val="left"/>
      <w:pPr>
        <w:tabs>
          <w:tab w:val="num" w:pos="560"/>
        </w:tabs>
        <w:ind w:left="560" w:hanging="360"/>
      </w:pPr>
      <w:rPr>
        <w:rFonts w:cs="Times New Roman" w:hint="eastAsia"/>
      </w:rPr>
    </w:lvl>
    <w:lvl w:ilvl="1" w:tplc="08090019">
      <w:start w:val="1"/>
      <w:numFmt w:val="lowerLetter"/>
      <w:lvlText w:val="%2."/>
      <w:lvlJc w:val="left"/>
      <w:pPr>
        <w:ind w:left="-520" w:hanging="360"/>
      </w:pPr>
    </w:lvl>
    <w:lvl w:ilvl="2" w:tplc="0809001B" w:tentative="1">
      <w:start w:val="1"/>
      <w:numFmt w:val="lowerRoman"/>
      <w:lvlText w:val="%3."/>
      <w:lvlJc w:val="right"/>
      <w:pPr>
        <w:ind w:left="200" w:hanging="180"/>
      </w:pPr>
    </w:lvl>
    <w:lvl w:ilvl="3" w:tplc="0809000F" w:tentative="1">
      <w:start w:val="1"/>
      <w:numFmt w:val="decimal"/>
      <w:lvlText w:val="%4."/>
      <w:lvlJc w:val="left"/>
      <w:pPr>
        <w:ind w:left="920" w:hanging="360"/>
      </w:pPr>
    </w:lvl>
    <w:lvl w:ilvl="4" w:tplc="08090019" w:tentative="1">
      <w:start w:val="1"/>
      <w:numFmt w:val="lowerLetter"/>
      <w:lvlText w:val="%5."/>
      <w:lvlJc w:val="left"/>
      <w:pPr>
        <w:ind w:left="1640" w:hanging="360"/>
      </w:pPr>
    </w:lvl>
    <w:lvl w:ilvl="5" w:tplc="0809001B" w:tentative="1">
      <w:start w:val="1"/>
      <w:numFmt w:val="lowerRoman"/>
      <w:lvlText w:val="%6."/>
      <w:lvlJc w:val="right"/>
      <w:pPr>
        <w:ind w:left="2360" w:hanging="180"/>
      </w:pPr>
    </w:lvl>
    <w:lvl w:ilvl="6" w:tplc="0809000F" w:tentative="1">
      <w:start w:val="1"/>
      <w:numFmt w:val="decimal"/>
      <w:lvlText w:val="%7."/>
      <w:lvlJc w:val="left"/>
      <w:pPr>
        <w:ind w:left="3080" w:hanging="360"/>
      </w:pPr>
    </w:lvl>
    <w:lvl w:ilvl="7" w:tplc="08090019" w:tentative="1">
      <w:start w:val="1"/>
      <w:numFmt w:val="lowerLetter"/>
      <w:lvlText w:val="%8."/>
      <w:lvlJc w:val="left"/>
      <w:pPr>
        <w:ind w:left="3800" w:hanging="360"/>
      </w:pPr>
    </w:lvl>
    <w:lvl w:ilvl="8" w:tplc="0809001B" w:tentative="1">
      <w:start w:val="1"/>
      <w:numFmt w:val="lowerRoman"/>
      <w:lvlText w:val="%9."/>
      <w:lvlJc w:val="right"/>
      <w:pPr>
        <w:ind w:left="4520" w:hanging="180"/>
      </w:pPr>
    </w:lvl>
  </w:abstractNum>
  <w:abstractNum w:abstractNumId="583" w15:restartNumberingAfterBreak="0">
    <w:nsid w:val="63C00E2F"/>
    <w:multiLevelType w:val="hybridMultilevel"/>
    <w:tmpl w:val="95D0B3D6"/>
    <w:lvl w:ilvl="0" w:tplc="F1108FD4">
      <w:start w:val="1"/>
      <w:numFmt w:val="lowerLetter"/>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84" w15:restartNumberingAfterBreak="0">
    <w:nsid w:val="64043103"/>
    <w:multiLevelType w:val="hybridMultilevel"/>
    <w:tmpl w:val="07EEAB34"/>
    <w:lvl w:ilvl="0" w:tplc="0DAAA6A2">
      <w:start w:val="1"/>
      <w:numFmt w:val="lowerLetter"/>
      <w:lvlText w:val="%1."/>
      <w:lvlJc w:val="left"/>
      <w:pPr>
        <w:tabs>
          <w:tab w:val="num" w:pos="1660"/>
        </w:tabs>
        <w:ind w:left="1660" w:hanging="360"/>
      </w:pPr>
      <w:rPr>
        <w:rFonts w:hint="default"/>
      </w:rPr>
    </w:lvl>
    <w:lvl w:ilvl="1" w:tplc="04070019" w:tentative="1">
      <w:start w:val="1"/>
      <w:numFmt w:val="lowerLetter"/>
      <w:lvlText w:val="%2."/>
      <w:lvlJc w:val="left"/>
      <w:pPr>
        <w:tabs>
          <w:tab w:val="num" w:pos="2343"/>
        </w:tabs>
        <w:ind w:left="2343" w:hanging="360"/>
      </w:pPr>
    </w:lvl>
    <w:lvl w:ilvl="2" w:tplc="0407001B" w:tentative="1">
      <w:start w:val="1"/>
      <w:numFmt w:val="lowerRoman"/>
      <w:lvlText w:val="%3."/>
      <w:lvlJc w:val="right"/>
      <w:pPr>
        <w:tabs>
          <w:tab w:val="num" w:pos="3063"/>
        </w:tabs>
        <w:ind w:left="3063" w:hanging="180"/>
      </w:pPr>
    </w:lvl>
    <w:lvl w:ilvl="3" w:tplc="0407000F" w:tentative="1">
      <w:start w:val="1"/>
      <w:numFmt w:val="decimal"/>
      <w:lvlText w:val="%4."/>
      <w:lvlJc w:val="left"/>
      <w:pPr>
        <w:tabs>
          <w:tab w:val="num" w:pos="3783"/>
        </w:tabs>
        <w:ind w:left="3783" w:hanging="360"/>
      </w:pPr>
    </w:lvl>
    <w:lvl w:ilvl="4" w:tplc="04070019" w:tentative="1">
      <w:start w:val="1"/>
      <w:numFmt w:val="lowerLetter"/>
      <w:lvlText w:val="%5."/>
      <w:lvlJc w:val="left"/>
      <w:pPr>
        <w:tabs>
          <w:tab w:val="num" w:pos="4503"/>
        </w:tabs>
        <w:ind w:left="4503" w:hanging="360"/>
      </w:pPr>
    </w:lvl>
    <w:lvl w:ilvl="5" w:tplc="0407001B" w:tentative="1">
      <w:start w:val="1"/>
      <w:numFmt w:val="lowerRoman"/>
      <w:lvlText w:val="%6."/>
      <w:lvlJc w:val="right"/>
      <w:pPr>
        <w:tabs>
          <w:tab w:val="num" w:pos="5223"/>
        </w:tabs>
        <w:ind w:left="5223" w:hanging="180"/>
      </w:pPr>
    </w:lvl>
    <w:lvl w:ilvl="6" w:tplc="0407000F" w:tentative="1">
      <w:start w:val="1"/>
      <w:numFmt w:val="decimal"/>
      <w:lvlText w:val="%7."/>
      <w:lvlJc w:val="left"/>
      <w:pPr>
        <w:tabs>
          <w:tab w:val="num" w:pos="5943"/>
        </w:tabs>
        <w:ind w:left="5943" w:hanging="360"/>
      </w:pPr>
    </w:lvl>
    <w:lvl w:ilvl="7" w:tplc="04070019" w:tentative="1">
      <w:start w:val="1"/>
      <w:numFmt w:val="lowerLetter"/>
      <w:lvlText w:val="%8."/>
      <w:lvlJc w:val="left"/>
      <w:pPr>
        <w:tabs>
          <w:tab w:val="num" w:pos="6663"/>
        </w:tabs>
        <w:ind w:left="6663" w:hanging="360"/>
      </w:pPr>
    </w:lvl>
    <w:lvl w:ilvl="8" w:tplc="0407001B" w:tentative="1">
      <w:start w:val="1"/>
      <w:numFmt w:val="lowerRoman"/>
      <w:lvlText w:val="%9."/>
      <w:lvlJc w:val="right"/>
      <w:pPr>
        <w:tabs>
          <w:tab w:val="num" w:pos="7383"/>
        </w:tabs>
        <w:ind w:left="7383" w:hanging="180"/>
      </w:pPr>
    </w:lvl>
  </w:abstractNum>
  <w:abstractNum w:abstractNumId="585" w15:restartNumberingAfterBreak="0">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86" w15:restartNumberingAfterBreak="0">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587" w15:restartNumberingAfterBreak="0">
    <w:nsid w:val="648C0E88"/>
    <w:multiLevelType w:val="hybridMultilevel"/>
    <w:tmpl w:val="2ED2A270"/>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88" w15:restartNumberingAfterBreak="0">
    <w:nsid w:val="64E85D76"/>
    <w:multiLevelType w:val="hybridMultilevel"/>
    <w:tmpl w:val="0F661342"/>
    <w:lvl w:ilvl="0" w:tplc="0407000F">
      <w:start w:val="1"/>
      <w:numFmt w:val="decimal"/>
      <w:lvlText w:val="%1."/>
      <w:lvlJc w:val="left"/>
      <w:pPr>
        <w:tabs>
          <w:tab w:val="num" w:pos="660"/>
        </w:tabs>
        <w:ind w:left="660" w:hanging="360"/>
      </w:pPr>
    </w:lvl>
    <w:lvl w:ilvl="1" w:tplc="04070019" w:tentative="1">
      <w:start w:val="1"/>
      <w:numFmt w:val="lowerLetter"/>
      <w:lvlText w:val="%2."/>
      <w:lvlJc w:val="left"/>
      <w:pPr>
        <w:tabs>
          <w:tab w:val="num" w:pos="1380"/>
        </w:tabs>
        <w:ind w:left="1380" w:hanging="360"/>
      </w:pPr>
    </w:lvl>
    <w:lvl w:ilvl="2" w:tplc="0407001B" w:tentative="1">
      <w:start w:val="1"/>
      <w:numFmt w:val="lowerRoman"/>
      <w:lvlText w:val="%3."/>
      <w:lvlJc w:val="right"/>
      <w:pPr>
        <w:tabs>
          <w:tab w:val="num" w:pos="2100"/>
        </w:tabs>
        <w:ind w:left="2100" w:hanging="180"/>
      </w:pPr>
    </w:lvl>
    <w:lvl w:ilvl="3" w:tplc="0407000F" w:tentative="1">
      <w:start w:val="1"/>
      <w:numFmt w:val="decimal"/>
      <w:lvlText w:val="%4."/>
      <w:lvlJc w:val="left"/>
      <w:pPr>
        <w:tabs>
          <w:tab w:val="num" w:pos="2820"/>
        </w:tabs>
        <w:ind w:left="2820" w:hanging="360"/>
      </w:pPr>
    </w:lvl>
    <w:lvl w:ilvl="4" w:tplc="04070019" w:tentative="1">
      <w:start w:val="1"/>
      <w:numFmt w:val="lowerLetter"/>
      <w:lvlText w:val="%5."/>
      <w:lvlJc w:val="left"/>
      <w:pPr>
        <w:tabs>
          <w:tab w:val="num" w:pos="3540"/>
        </w:tabs>
        <w:ind w:left="3540" w:hanging="360"/>
      </w:pPr>
    </w:lvl>
    <w:lvl w:ilvl="5" w:tplc="0407001B" w:tentative="1">
      <w:start w:val="1"/>
      <w:numFmt w:val="lowerRoman"/>
      <w:lvlText w:val="%6."/>
      <w:lvlJc w:val="right"/>
      <w:pPr>
        <w:tabs>
          <w:tab w:val="num" w:pos="4260"/>
        </w:tabs>
        <w:ind w:left="4260" w:hanging="180"/>
      </w:pPr>
    </w:lvl>
    <w:lvl w:ilvl="6" w:tplc="0407000F" w:tentative="1">
      <w:start w:val="1"/>
      <w:numFmt w:val="decimal"/>
      <w:lvlText w:val="%7."/>
      <w:lvlJc w:val="left"/>
      <w:pPr>
        <w:tabs>
          <w:tab w:val="num" w:pos="4980"/>
        </w:tabs>
        <w:ind w:left="4980" w:hanging="360"/>
      </w:pPr>
    </w:lvl>
    <w:lvl w:ilvl="7" w:tplc="04070019" w:tentative="1">
      <w:start w:val="1"/>
      <w:numFmt w:val="lowerLetter"/>
      <w:lvlText w:val="%8."/>
      <w:lvlJc w:val="left"/>
      <w:pPr>
        <w:tabs>
          <w:tab w:val="num" w:pos="5700"/>
        </w:tabs>
        <w:ind w:left="5700" w:hanging="360"/>
      </w:pPr>
    </w:lvl>
    <w:lvl w:ilvl="8" w:tplc="0407001B" w:tentative="1">
      <w:start w:val="1"/>
      <w:numFmt w:val="lowerRoman"/>
      <w:lvlText w:val="%9."/>
      <w:lvlJc w:val="right"/>
      <w:pPr>
        <w:tabs>
          <w:tab w:val="num" w:pos="6420"/>
        </w:tabs>
        <w:ind w:left="6420" w:hanging="180"/>
      </w:pPr>
    </w:lvl>
  </w:abstractNum>
  <w:abstractNum w:abstractNumId="589" w15:restartNumberingAfterBreak="0">
    <w:nsid w:val="654841EB"/>
    <w:multiLevelType w:val="hybridMultilevel"/>
    <w:tmpl w:val="5088EDE8"/>
    <w:lvl w:ilvl="0" w:tplc="0DAAA6A2">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03"/>
        </w:tabs>
        <w:ind w:left="1403" w:hanging="360"/>
      </w:pPr>
    </w:lvl>
    <w:lvl w:ilvl="2" w:tplc="0407001B" w:tentative="1">
      <w:start w:val="1"/>
      <w:numFmt w:val="lowerRoman"/>
      <w:lvlText w:val="%3."/>
      <w:lvlJc w:val="right"/>
      <w:pPr>
        <w:tabs>
          <w:tab w:val="num" w:pos="2123"/>
        </w:tabs>
        <w:ind w:left="2123" w:hanging="180"/>
      </w:pPr>
    </w:lvl>
    <w:lvl w:ilvl="3" w:tplc="0407000F" w:tentative="1">
      <w:start w:val="1"/>
      <w:numFmt w:val="decimal"/>
      <w:lvlText w:val="%4."/>
      <w:lvlJc w:val="left"/>
      <w:pPr>
        <w:tabs>
          <w:tab w:val="num" w:pos="2843"/>
        </w:tabs>
        <w:ind w:left="2843" w:hanging="360"/>
      </w:pPr>
    </w:lvl>
    <w:lvl w:ilvl="4" w:tplc="04070019" w:tentative="1">
      <w:start w:val="1"/>
      <w:numFmt w:val="lowerLetter"/>
      <w:lvlText w:val="%5."/>
      <w:lvlJc w:val="left"/>
      <w:pPr>
        <w:tabs>
          <w:tab w:val="num" w:pos="3563"/>
        </w:tabs>
        <w:ind w:left="3563" w:hanging="360"/>
      </w:pPr>
    </w:lvl>
    <w:lvl w:ilvl="5" w:tplc="0407001B" w:tentative="1">
      <w:start w:val="1"/>
      <w:numFmt w:val="lowerRoman"/>
      <w:lvlText w:val="%6."/>
      <w:lvlJc w:val="right"/>
      <w:pPr>
        <w:tabs>
          <w:tab w:val="num" w:pos="4283"/>
        </w:tabs>
        <w:ind w:left="4283" w:hanging="180"/>
      </w:pPr>
    </w:lvl>
    <w:lvl w:ilvl="6" w:tplc="0407000F" w:tentative="1">
      <w:start w:val="1"/>
      <w:numFmt w:val="decimal"/>
      <w:lvlText w:val="%7."/>
      <w:lvlJc w:val="left"/>
      <w:pPr>
        <w:tabs>
          <w:tab w:val="num" w:pos="5003"/>
        </w:tabs>
        <w:ind w:left="5003" w:hanging="360"/>
      </w:pPr>
    </w:lvl>
    <w:lvl w:ilvl="7" w:tplc="04070019" w:tentative="1">
      <w:start w:val="1"/>
      <w:numFmt w:val="lowerLetter"/>
      <w:lvlText w:val="%8."/>
      <w:lvlJc w:val="left"/>
      <w:pPr>
        <w:tabs>
          <w:tab w:val="num" w:pos="5723"/>
        </w:tabs>
        <w:ind w:left="5723" w:hanging="360"/>
      </w:pPr>
    </w:lvl>
    <w:lvl w:ilvl="8" w:tplc="0407001B" w:tentative="1">
      <w:start w:val="1"/>
      <w:numFmt w:val="lowerRoman"/>
      <w:lvlText w:val="%9."/>
      <w:lvlJc w:val="right"/>
      <w:pPr>
        <w:tabs>
          <w:tab w:val="num" w:pos="6443"/>
        </w:tabs>
        <w:ind w:left="6443" w:hanging="180"/>
      </w:pPr>
    </w:lvl>
  </w:abstractNum>
  <w:abstractNum w:abstractNumId="590" w15:restartNumberingAfterBreak="0">
    <w:nsid w:val="6550096A"/>
    <w:multiLevelType w:val="hybridMultilevel"/>
    <w:tmpl w:val="0F908126"/>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591" w15:restartNumberingAfterBreak="0">
    <w:nsid w:val="65827E63"/>
    <w:multiLevelType w:val="hybridMultilevel"/>
    <w:tmpl w:val="37DA2F2E"/>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2" w15:restartNumberingAfterBreak="0">
    <w:nsid w:val="65997A4F"/>
    <w:multiLevelType w:val="hybridMultilevel"/>
    <w:tmpl w:val="FCA4C2DC"/>
    <w:lvl w:ilvl="0" w:tplc="0DAAA6A2">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93" w15:restartNumberingAfterBreak="0">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94" w15:restartNumberingAfterBreak="0">
    <w:nsid w:val="65C50998"/>
    <w:multiLevelType w:val="hybridMultilevel"/>
    <w:tmpl w:val="9C2E1B76"/>
    <w:lvl w:ilvl="0" w:tplc="08090001">
      <w:start w:val="1"/>
      <w:numFmt w:val="bullet"/>
      <w:lvlText w:val=""/>
      <w:lvlJc w:val="left"/>
      <w:pPr>
        <w:ind w:left="1513" w:hanging="360"/>
      </w:pPr>
      <w:rPr>
        <w:rFonts w:ascii="Symbol" w:hAnsi="Symbol" w:hint="default"/>
      </w:rPr>
    </w:lvl>
    <w:lvl w:ilvl="1" w:tplc="08090003" w:tentative="1">
      <w:start w:val="1"/>
      <w:numFmt w:val="bullet"/>
      <w:lvlText w:val="o"/>
      <w:lvlJc w:val="left"/>
      <w:pPr>
        <w:ind w:left="2233" w:hanging="360"/>
      </w:pPr>
      <w:rPr>
        <w:rFonts w:ascii="Courier New" w:hAnsi="Courier New" w:cs="Courier New" w:hint="default"/>
      </w:rPr>
    </w:lvl>
    <w:lvl w:ilvl="2" w:tplc="08090005" w:tentative="1">
      <w:start w:val="1"/>
      <w:numFmt w:val="bullet"/>
      <w:lvlText w:val=""/>
      <w:lvlJc w:val="left"/>
      <w:pPr>
        <w:ind w:left="2953" w:hanging="360"/>
      </w:pPr>
      <w:rPr>
        <w:rFonts w:ascii="Wingdings" w:hAnsi="Wingdings" w:hint="default"/>
      </w:rPr>
    </w:lvl>
    <w:lvl w:ilvl="3" w:tplc="08090001" w:tentative="1">
      <w:start w:val="1"/>
      <w:numFmt w:val="bullet"/>
      <w:lvlText w:val=""/>
      <w:lvlJc w:val="left"/>
      <w:pPr>
        <w:ind w:left="3673" w:hanging="360"/>
      </w:pPr>
      <w:rPr>
        <w:rFonts w:ascii="Symbol" w:hAnsi="Symbol" w:hint="default"/>
      </w:rPr>
    </w:lvl>
    <w:lvl w:ilvl="4" w:tplc="08090003" w:tentative="1">
      <w:start w:val="1"/>
      <w:numFmt w:val="bullet"/>
      <w:lvlText w:val="o"/>
      <w:lvlJc w:val="left"/>
      <w:pPr>
        <w:ind w:left="4393" w:hanging="360"/>
      </w:pPr>
      <w:rPr>
        <w:rFonts w:ascii="Courier New" w:hAnsi="Courier New" w:cs="Courier New" w:hint="default"/>
      </w:rPr>
    </w:lvl>
    <w:lvl w:ilvl="5" w:tplc="08090005" w:tentative="1">
      <w:start w:val="1"/>
      <w:numFmt w:val="bullet"/>
      <w:lvlText w:val=""/>
      <w:lvlJc w:val="left"/>
      <w:pPr>
        <w:ind w:left="5113" w:hanging="360"/>
      </w:pPr>
      <w:rPr>
        <w:rFonts w:ascii="Wingdings" w:hAnsi="Wingdings" w:hint="default"/>
      </w:rPr>
    </w:lvl>
    <w:lvl w:ilvl="6" w:tplc="08090001" w:tentative="1">
      <w:start w:val="1"/>
      <w:numFmt w:val="bullet"/>
      <w:lvlText w:val=""/>
      <w:lvlJc w:val="left"/>
      <w:pPr>
        <w:ind w:left="5833" w:hanging="360"/>
      </w:pPr>
      <w:rPr>
        <w:rFonts w:ascii="Symbol" w:hAnsi="Symbol" w:hint="default"/>
      </w:rPr>
    </w:lvl>
    <w:lvl w:ilvl="7" w:tplc="08090003" w:tentative="1">
      <w:start w:val="1"/>
      <w:numFmt w:val="bullet"/>
      <w:lvlText w:val="o"/>
      <w:lvlJc w:val="left"/>
      <w:pPr>
        <w:ind w:left="6553" w:hanging="360"/>
      </w:pPr>
      <w:rPr>
        <w:rFonts w:ascii="Courier New" w:hAnsi="Courier New" w:cs="Courier New" w:hint="default"/>
      </w:rPr>
    </w:lvl>
    <w:lvl w:ilvl="8" w:tplc="08090005" w:tentative="1">
      <w:start w:val="1"/>
      <w:numFmt w:val="bullet"/>
      <w:lvlText w:val=""/>
      <w:lvlJc w:val="left"/>
      <w:pPr>
        <w:ind w:left="7273" w:hanging="360"/>
      </w:pPr>
      <w:rPr>
        <w:rFonts w:ascii="Wingdings" w:hAnsi="Wingdings" w:hint="default"/>
      </w:rPr>
    </w:lvl>
  </w:abstractNum>
  <w:abstractNum w:abstractNumId="595" w15:restartNumberingAfterBreak="0">
    <w:nsid w:val="65D13FD7"/>
    <w:multiLevelType w:val="hybridMultilevel"/>
    <w:tmpl w:val="D4BCBB94"/>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96" w15:restartNumberingAfterBreak="0">
    <w:nsid w:val="65F0644D"/>
    <w:multiLevelType w:val="hybridMultilevel"/>
    <w:tmpl w:val="2B363AEC"/>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7" w15:restartNumberingAfterBreak="0">
    <w:nsid w:val="65F075DD"/>
    <w:multiLevelType w:val="hybridMultilevel"/>
    <w:tmpl w:val="0026F316"/>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598" w15:restartNumberingAfterBreak="0">
    <w:nsid w:val="66424AB9"/>
    <w:multiLevelType w:val="hybridMultilevel"/>
    <w:tmpl w:val="ACC6B7F6"/>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37"/>
        </w:tabs>
        <w:ind w:left="1437" w:hanging="360"/>
      </w:pPr>
    </w:lvl>
    <w:lvl w:ilvl="2" w:tplc="0407001B" w:tentative="1">
      <w:start w:val="1"/>
      <w:numFmt w:val="lowerRoman"/>
      <w:lvlText w:val="%3."/>
      <w:lvlJc w:val="right"/>
      <w:pPr>
        <w:tabs>
          <w:tab w:val="num" w:pos="2157"/>
        </w:tabs>
        <w:ind w:left="2157" w:hanging="180"/>
      </w:pPr>
    </w:lvl>
    <w:lvl w:ilvl="3" w:tplc="0407000F" w:tentative="1">
      <w:start w:val="1"/>
      <w:numFmt w:val="decimal"/>
      <w:lvlText w:val="%4."/>
      <w:lvlJc w:val="left"/>
      <w:pPr>
        <w:tabs>
          <w:tab w:val="num" w:pos="2877"/>
        </w:tabs>
        <w:ind w:left="2877" w:hanging="360"/>
      </w:pPr>
    </w:lvl>
    <w:lvl w:ilvl="4" w:tplc="04070019" w:tentative="1">
      <w:start w:val="1"/>
      <w:numFmt w:val="lowerLetter"/>
      <w:lvlText w:val="%5."/>
      <w:lvlJc w:val="left"/>
      <w:pPr>
        <w:tabs>
          <w:tab w:val="num" w:pos="3597"/>
        </w:tabs>
        <w:ind w:left="3597" w:hanging="360"/>
      </w:pPr>
    </w:lvl>
    <w:lvl w:ilvl="5" w:tplc="0407001B" w:tentative="1">
      <w:start w:val="1"/>
      <w:numFmt w:val="lowerRoman"/>
      <w:lvlText w:val="%6."/>
      <w:lvlJc w:val="right"/>
      <w:pPr>
        <w:tabs>
          <w:tab w:val="num" w:pos="4317"/>
        </w:tabs>
        <w:ind w:left="4317" w:hanging="180"/>
      </w:pPr>
    </w:lvl>
    <w:lvl w:ilvl="6" w:tplc="0407000F" w:tentative="1">
      <w:start w:val="1"/>
      <w:numFmt w:val="decimal"/>
      <w:lvlText w:val="%7."/>
      <w:lvlJc w:val="left"/>
      <w:pPr>
        <w:tabs>
          <w:tab w:val="num" w:pos="5037"/>
        </w:tabs>
        <w:ind w:left="5037" w:hanging="360"/>
      </w:pPr>
    </w:lvl>
    <w:lvl w:ilvl="7" w:tplc="04070019" w:tentative="1">
      <w:start w:val="1"/>
      <w:numFmt w:val="lowerLetter"/>
      <w:lvlText w:val="%8."/>
      <w:lvlJc w:val="left"/>
      <w:pPr>
        <w:tabs>
          <w:tab w:val="num" w:pos="5757"/>
        </w:tabs>
        <w:ind w:left="5757" w:hanging="360"/>
      </w:pPr>
    </w:lvl>
    <w:lvl w:ilvl="8" w:tplc="0407001B" w:tentative="1">
      <w:start w:val="1"/>
      <w:numFmt w:val="lowerRoman"/>
      <w:lvlText w:val="%9."/>
      <w:lvlJc w:val="right"/>
      <w:pPr>
        <w:tabs>
          <w:tab w:val="num" w:pos="6477"/>
        </w:tabs>
        <w:ind w:left="6477" w:hanging="180"/>
      </w:pPr>
    </w:lvl>
  </w:abstractNum>
  <w:abstractNum w:abstractNumId="599" w15:restartNumberingAfterBreak="0">
    <w:nsid w:val="665228D7"/>
    <w:multiLevelType w:val="hybridMultilevel"/>
    <w:tmpl w:val="DB0271F4"/>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00" w15:restartNumberingAfterBreak="0">
    <w:nsid w:val="66A4736D"/>
    <w:multiLevelType w:val="hybridMultilevel"/>
    <w:tmpl w:val="E0A6E3C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01" w15:restartNumberingAfterBreak="0">
    <w:nsid w:val="66DE18CD"/>
    <w:multiLevelType w:val="hybridMultilevel"/>
    <w:tmpl w:val="27B6FC08"/>
    <w:lvl w:ilvl="0" w:tplc="0DAAA6A2">
      <w:start w:val="1"/>
      <w:numFmt w:val="lowerLetter"/>
      <w:lvlText w:val="%1."/>
      <w:lvlJc w:val="left"/>
      <w:pPr>
        <w:tabs>
          <w:tab w:val="num" w:pos="1494"/>
        </w:tabs>
        <w:ind w:left="1494" w:hanging="360"/>
      </w:pPr>
      <w:rPr>
        <w:rFonts w:hint="default"/>
      </w:rPr>
    </w:lvl>
    <w:lvl w:ilvl="1" w:tplc="04070019" w:tentative="1">
      <w:start w:val="1"/>
      <w:numFmt w:val="lowerLetter"/>
      <w:lvlText w:val="%2."/>
      <w:lvlJc w:val="left"/>
      <w:pPr>
        <w:tabs>
          <w:tab w:val="num" w:pos="2177"/>
        </w:tabs>
        <w:ind w:left="2177" w:hanging="360"/>
      </w:pPr>
    </w:lvl>
    <w:lvl w:ilvl="2" w:tplc="0407001B" w:tentative="1">
      <w:start w:val="1"/>
      <w:numFmt w:val="lowerRoman"/>
      <w:lvlText w:val="%3."/>
      <w:lvlJc w:val="right"/>
      <w:pPr>
        <w:tabs>
          <w:tab w:val="num" w:pos="2897"/>
        </w:tabs>
        <w:ind w:left="2897" w:hanging="180"/>
      </w:pPr>
    </w:lvl>
    <w:lvl w:ilvl="3" w:tplc="0407000F" w:tentative="1">
      <w:start w:val="1"/>
      <w:numFmt w:val="decimal"/>
      <w:lvlText w:val="%4."/>
      <w:lvlJc w:val="left"/>
      <w:pPr>
        <w:tabs>
          <w:tab w:val="num" w:pos="3617"/>
        </w:tabs>
        <w:ind w:left="3617" w:hanging="360"/>
      </w:pPr>
    </w:lvl>
    <w:lvl w:ilvl="4" w:tplc="04070019" w:tentative="1">
      <w:start w:val="1"/>
      <w:numFmt w:val="lowerLetter"/>
      <w:lvlText w:val="%5."/>
      <w:lvlJc w:val="left"/>
      <w:pPr>
        <w:tabs>
          <w:tab w:val="num" w:pos="4337"/>
        </w:tabs>
        <w:ind w:left="4337" w:hanging="360"/>
      </w:pPr>
    </w:lvl>
    <w:lvl w:ilvl="5" w:tplc="0407001B" w:tentative="1">
      <w:start w:val="1"/>
      <w:numFmt w:val="lowerRoman"/>
      <w:lvlText w:val="%6."/>
      <w:lvlJc w:val="right"/>
      <w:pPr>
        <w:tabs>
          <w:tab w:val="num" w:pos="5057"/>
        </w:tabs>
        <w:ind w:left="5057" w:hanging="180"/>
      </w:pPr>
    </w:lvl>
    <w:lvl w:ilvl="6" w:tplc="0407000F" w:tentative="1">
      <w:start w:val="1"/>
      <w:numFmt w:val="decimal"/>
      <w:lvlText w:val="%7."/>
      <w:lvlJc w:val="left"/>
      <w:pPr>
        <w:tabs>
          <w:tab w:val="num" w:pos="5777"/>
        </w:tabs>
        <w:ind w:left="5777" w:hanging="360"/>
      </w:pPr>
    </w:lvl>
    <w:lvl w:ilvl="7" w:tplc="04070019" w:tentative="1">
      <w:start w:val="1"/>
      <w:numFmt w:val="lowerLetter"/>
      <w:lvlText w:val="%8."/>
      <w:lvlJc w:val="left"/>
      <w:pPr>
        <w:tabs>
          <w:tab w:val="num" w:pos="6497"/>
        </w:tabs>
        <w:ind w:left="6497" w:hanging="360"/>
      </w:pPr>
    </w:lvl>
    <w:lvl w:ilvl="8" w:tplc="0407001B" w:tentative="1">
      <w:start w:val="1"/>
      <w:numFmt w:val="lowerRoman"/>
      <w:lvlText w:val="%9."/>
      <w:lvlJc w:val="right"/>
      <w:pPr>
        <w:tabs>
          <w:tab w:val="num" w:pos="7217"/>
        </w:tabs>
        <w:ind w:left="7217" w:hanging="180"/>
      </w:pPr>
    </w:lvl>
  </w:abstractNum>
  <w:abstractNum w:abstractNumId="602" w15:restartNumberingAfterBreak="0">
    <w:nsid w:val="66E073EB"/>
    <w:multiLevelType w:val="hybridMultilevel"/>
    <w:tmpl w:val="B0D68AA8"/>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03" w15:restartNumberingAfterBreak="0">
    <w:nsid w:val="67755279"/>
    <w:multiLevelType w:val="hybridMultilevel"/>
    <w:tmpl w:val="7C6A8468"/>
    <w:lvl w:ilvl="0" w:tplc="FFFFFFFF">
      <w:start w:val="5"/>
      <w:numFmt w:val="bullet"/>
      <w:lvlText w:val="–"/>
      <w:lvlJc w:val="left"/>
      <w:pPr>
        <w:ind w:left="1004" w:hanging="360"/>
      </w:pPr>
      <w:rPr>
        <w:rFonts w:ascii="Times New Roman" w:eastAsia="Times New Roman" w:hAnsi="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04" w15:restartNumberingAfterBreak="0">
    <w:nsid w:val="67765867"/>
    <w:multiLevelType w:val="hybridMultilevel"/>
    <w:tmpl w:val="4B22E98E"/>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605" w15:restartNumberingAfterBreak="0">
    <w:nsid w:val="67F15876"/>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6" w15:restartNumberingAfterBreak="0">
    <w:nsid w:val="687E0411"/>
    <w:multiLevelType w:val="hybridMultilevel"/>
    <w:tmpl w:val="D7009BB6"/>
    <w:lvl w:ilvl="0" w:tplc="385EED58">
      <w:numFmt w:val="bullet"/>
      <w:lvlText w:val="–"/>
      <w:lvlJc w:val="left"/>
      <w:pPr>
        <w:ind w:left="1194" w:hanging="400"/>
      </w:pPr>
      <w:rPr>
        <w:rFonts w:ascii="Times New Roman" w:eastAsia="Times New Roman" w:hAnsi="Times New Roman" w:cs="Times New Roman" w:hint="default"/>
      </w:rPr>
    </w:lvl>
    <w:lvl w:ilvl="1" w:tplc="04090003">
      <w:start w:val="1"/>
      <w:numFmt w:val="bullet"/>
      <w:lvlText w:val="o"/>
      <w:lvlJc w:val="left"/>
      <w:pPr>
        <w:ind w:left="1874" w:hanging="360"/>
      </w:pPr>
      <w:rPr>
        <w:rFonts w:ascii="Courier New" w:hAnsi="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607" w15:restartNumberingAfterBreak="0">
    <w:nsid w:val="69193654"/>
    <w:multiLevelType w:val="hybridMultilevel"/>
    <w:tmpl w:val="DA348702"/>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608" w15:restartNumberingAfterBreak="0">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9" w15:restartNumberingAfterBreak="0">
    <w:nsid w:val="69745B94"/>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0" w15:restartNumberingAfterBreak="0">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1" w15:restartNumberingAfterBreak="0">
    <w:nsid w:val="699F366F"/>
    <w:multiLevelType w:val="hybridMultilevel"/>
    <w:tmpl w:val="EEF24E28"/>
    <w:lvl w:ilvl="0" w:tplc="FFFFFFFF">
      <w:start w:val="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2" w15:restartNumberingAfterBreak="0">
    <w:nsid w:val="69AB02BA"/>
    <w:multiLevelType w:val="hybridMultilevel"/>
    <w:tmpl w:val="9B28CD4E"/>
    <w:lvl w:ilvl="0" w:tplc="0407000F">
      <w:start w:val="1"/>
      <w:numFmt w:val="decimal"/>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613" w15:restartNumberingAfterBreak="0">
    <w:nsid w:val="69B5189F"/>
    <w:multiLevelType w:val="hybridMultilevel"/>
    <w:tmpl w:val="94A4D3C0"/>
    <w:lvl w:ilvl="0" w:tplc="04070019">
      <w:start w:val="1"/>
      <w:numFmt w:val="lowerLetter"/>
      <w:lvlText w:val="%1."/>
      <w:lvlJc w:val="left"/>
      <w:pPr>
        <w:tabs>
          <w:tab w:val="num" w:pos="1514"/>
        </w:tabs>
        <w:ind w:left="1514" w:hanging="360"/>
      </w:pPr>
    </w:lvl>
    <w:lvl w:ilvl="1" w:tplc="04070019">
      <w:start w:val="1"/>
      <w:numFmt w:val="lowerLetter"/>
      <w:lvlText w:val="%2."/>
      <w:lvlJc w:val="left"/>
      <w:pPr>
        <w:tabs>
          <w:tab w:val="num" w:pos="1800"/>
        </w:tabs>
        <w:ind w:left="1800" w:hanging="360"/>
      </w:pPr>
    </w:lvl>
    <w:lvl w:ilvl="2" w:tplc="0407001B">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614" w15:restartNumberingAfterBreak="0">
    <w:nsid w:val="69B523B0"/>
    <w:multiLevelType w:val="hybridMultilevel"/>
    <w:tmpl w:val="17BE1BA4"/>
    <w:lvl w:ilvl="0" w:tplc="EC30742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5" w15:restartNumberingAfterBreak="0">
    <w:nsid w:val="69CC0CF2"/>
    <w:multiLevelType w:val="hybridMultilevel"/>
    <w:tmpl w:val="BD0ADC22"/>
    <w:lvl w:ilvl="0" w:tplc="E6F2579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6" w15:restartNumberingAfterBreak="0">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617" w15:restartNumberingAfterBreak="0">
    <w:nsid w:val="6A6B46D0"/>
    <w:multiLevelType w:val="hybridMultilevel"/>
    <w:tmpl w:val="C28CF59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18" w15:restartNumberingAfterBreak="0">
    <w:nsid w:val="6A742432"/>
    <w:multiLevelType w:val="hybridMultilevel"/>
    <w:tmpl w:val="AF584D60"/>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19" w15:restartNumberingAfterBreak="0">
    <w:nsid w:val="6AA6354C"/>
    <w:multiLevelType w:val="hybridMultilevel"/>
    <w:tmpl w:val="FAEA70A8"/>
    <w:lvl w:ilvl="0" w:tplc="FFFFFFFF">
      <w:start w:val="1"/>
      <w:numFmt w:val="decimal"/>
      <w:lvlText w:val="%1."/>
      <w:lvlJc w:val="left"/>
      <w:pPr>
        <w:tabs>
          <w:tab w:val="num" w:pos="1120"/>
        </w:tabs>
        <w:ind w:left="112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620" w15:restartNumberingAfterBreak="0">
    <w:nsid w:val="6AF17144"/>
    <w:multiLevelType w:val="hybridMultilevel"/>
    <w:tmpl w:val="A998DE0C"/>
    <w:lvl w:ilvl="0" w:tplc="FFFFFFFF">
      <w:start w:val="1"/>
      <w:numFmt w:val="decimal"/>
      <w:lvlText w:val="%1."/>
      <w:lvlJc w:val="left"/>
      <w:pPr>
        <w:ind w:left="760" w:hanging="360"/>
      </w:pPr>
    </w:lvl>
    <w:lvl w:ilvl="1" w:tplc="FFFFFFFF">
      <w:start w:val="1"/>
      <w:numFmt w:val="decimal"/>
      <w:lvlText w:val="%2."/>
      <w:lvlJc w:val="left"/>
      <w:pPr>
        <w:ind w:left="1030" w:hanging="360"/>
      </w:pPr>
    </w:lvl>
    <w:lvl w:ilvl="2" w:tplc="0409001B" w:tentative="1">
      <w:start w:val="1"/>
      <w:numFmt w:val="lowerRoman"/>
      <w:lvlText w:val="%3."/>
      <w:lvlJc w:val="right"/>
      <w:pPr>
        <w:ind w:left="1750" w:hanging="180"/>
      </w:pPr>
    </w:lvl>
    <w:lvl w:ilvl="3" w:tplc="0409000F" w:tentative="1">
      <w:start w:val="1"/>
      <w:numFmt w:val="decimal"/>
      <w:lvlText w:val="%4."/>
      <w:lvlJc w:val="left"/>
      <w:pPr>
        <w:ind w:left="2470" w:hanging="360"/>
      </w:pPr>
    </w:lvl>
    <w:lvl w:ilvl="4" w:tplc="04090019" w:tentative="1">
      <w:start w:val="1"/>
      <w:numFmt w:val="lowerLetter"/>
      <w:lvlText w:val="%5."/>
      <w:lvlJc w:val="left"/>
      <w:pPr>
        <w:ind w:left="3190" w:hanging="360"/>
      </w:pPr>
    </w:lvl>
    <w:lvl w:ilvl="5" w:tplc="0409001B" w:tentative="1">
      <w:start w:val="1"/>
      <w:numFmt w:val="lowerRoman"/>
      <w:lvlText w:val="%6."/>
      <w:lvlJc w:val="right"/>
      <w:pPr>
        <w:ind w:left="3910" w:hanging="180"/>
      </w:pPr>
    </w:lvl>
    <w:lvl w:ilvl="6" w:tplc="0409000F" w:tentative="1">
      <w:start w:val="1"/>
      <w:numFmt w:val="decimal"/>
      <w:lvlText w:val="%7."/>
      <w:lvlJc w:val="left"/>
      <w:pPr>
        <w:ind w:left="4630" w:hanging="360"/>
      </w:pPr>
    </w:lvl>
    <w:lvl w:ilvl="7" w:tplc="04090019" w:tentative="1">
      <w:start w:val="1"/>
      <w:numFmt w:val="lowerLetter"/>
      <w:lvlText w:val="%8."/>
      <w:lvlJc w:val="left"/>
      <w:pPr>
        <w:ind w:left="5350" w:hanging="360"/>
      </w:pPr>
    </w:lvl>
    <w:lvl w:ilvl="8" w:tplc="0409001B" w:tentative="1">
      <w:start w:val="1"/>
      <w:numFmt w:val="lowerRoman"/>
      <w:lvlText w:val="%9."/>
      <w:lvlJc w:val="right"/>
      <w:pPr>
        <w:ind w:left="6070" w:hanging="180"/>
      </w:pPr>
    </w:lvl>
  </w:abstractNum>
  <w:abstractNum w:abstractNumId="621" w15:restartNumberingAfterBreak="0">
    <w:nsid w:val="6B334066"/>
    <w:multiLevelType w:val="hybridMultilevel"/>
    <w:tmpl w:val="712AC032"/>
    <w:lvl w:ilvl="0" w:tplc="0409000F">
      <w:start w:val="1"/>
      <w:numFmt w:val="decimal"/>
      <w:lvlText w:val="%1."/>
      <w:lvlJc w:val="left"/>
      <w:pPr>
        <w:tabs>
          <w:tab w:val="num" w:pos="-1060"/>
        </w:tabs>
        <w:ind w:left="-1060" w:hanging="360"/>
      </w:pPr>
      <w:rPr>
        <w:rFonts w:hint="default"/>
      </w:rPr>
    </w:lvl>
    <w:lvl w:ilvl="1" w:tplc="04090019">
      <w:start w:val="1"/>
      <w:numFmt w:val="bullet"/>
      <w:lvlText w:val="o"/>
      <w:lvlJc w:val="left"/>
      <w:pPr>
        <w:tabs>
          <w:tab w:val="num" w:pos="20"/>
        </w:tabs>
        <w:ind w:left="20" w:hanging="360"/>
      </w:pPr>
      <w:rPr>
        <w:rFonts w:ascii="Courier New" w:hAnsi="Courier New" w:cs="Courier New" w:hint="default"/>
      </w:rPr>
    </w:lvl>
    <w:lvl w:ilvl="2" w:tplc="0409001B">
      <w:start w:val="1"/>
      <w:numFmt w:val="bullet"/>
      <w:lvlText w:val=""/>
      <w:lvlJc w:val="left"/>
      <w:pPr>
        <w:tabs>
          <w:tab w:val="num" w:pos="740"/>
        </w:tabs>
        <w:ind w:left="740" w:hanging="360"/>
      </w:pPr>
      <w:rPr>
        <w:rFonts w:ascii="Symbol" w:hAnsi="Symbol" w:cs="Symbol" w:hint="default"/>
      </w:rPr>
    </w:lvl>
    <w:lvl w:ilvl="3" w:tplc="0409000F">
      <w:start w:val="1"/>
      <w:numFmt w:val="bullet"/>
      <w:lvlText w:val=""/>
      <w:lvlJc w:val="left"/>
      <w:pPr>
        <w:tabs>
          <w:tab w:val="num" w:pos="1460"/>
        </w:tabs>
        <w:ind w:left="1460" w:hanging="360"/>
      </w:pPr>
      <w:rPr>
        <w:rFonts w:ascii="Symbol" w:hAnsi="Symbol" w:cs="Symbol" w:hint="default"/>
      </w:rPr>
    </w:lvl>
    <w:lvl w:ilvl="4" w:tplc="04090019">
      <w:start w:val="1"/>
      <w:numFmt w:val="bullet"/>
      <w:lvlText w:val="o"/>
      <w:lvlJc w:val="left"/>
      <w:pPr>
        <w:tabs>
          <w:tab w:val="num" w:pos="2180"/>
        </w:tabs>
        <w:ind w:left="2180" w:hanging="360"/>
      </w:pPr>
      <w:rPr>
        <w:rFonts w:ascii="Courier New" w:hAnsi="Courier New" w:cs="Courier New" w:hint="default"/>
      </w:rPr>
    </w:lvl>
    <w:lvl w:ilvl="5" w:tplc="0409001B">
      <w:start w:val="1"/>
      <w:numFmt w:val="bullet"/>
      <w:lvlText w:val=""/>
      <w:lvlJc w:val="left"/>
      <w:pPr>
        <w:tabs>
          <w:tab w:val="num" w:pos="2900"/>
        </w:tabs>
        <w:ind w:left="2900" w:hanging="360"/>
      </w:pPr>
      <w:rPr>
        <w:rFonts w:ascii="Wingdings" w:hAnsi="Wingdings" w:cs="Wingdings" w:hint="default"/>
      </w:rPr>
    </w:lvl>
    <w:lvl w:ilvl="6" w:tplc="0409000F">
      <w:start w:val="1"/>
      <w:numFmt w:val="bullet"/>
      <w:lvlText w:val=""/>
      <w:lvlJc w:val="left"/>
      <w:pPr>
        <w:tabs>
          <w:tab w:val="num" w:pos="3620"/>
        </w:tabs>
        <w:ind w:left="3620" w:hanging="360"/>
      </w:pPr>
      <w:rPr>
        <w:rFonts w:ascii="Symbol" w:hAnsi="Symbol" w:cs="Symbol" w:hint="default"/>
      </w:rPr>
    </w:lvl>
    <w:lvl w:ilvl="7" w:tplc="04090019">
      <w:start w:val="1"/>
      <w:numFmt w:val="bullet"/>
      <w:lvlText w:val="o"/>
      <w:lvlJc w:val="left"/>
      <w:pPr>
        <w:tabs>
          <w:tab w:val="num" w:pos="4340"/>
        </w:tabs>
        <w:ind w:left="4340" w:hanging="360"/>
      </w:pPr>
      <w:rPr>
        <w:rFonts w:ascii="Courier New" w:hAnsi="Courier New" w:cs="Courier New" w:hint="default"/>
      </w:rPr>
    </w:lvl>
    <w:lvl w:ilvl="8" w:tplc="0409001B">
      <w:start w:val="1"/>
      <w:numFmt w:val="bullet"/>
      <w:lvlText w:val=""/>
      <w:lvlJc w:val="left"/>
      <w:pPr>
        <w:tabs>
          <w:tab w:val="num" w:pos="5060"/>
        </w:tabs>
        <w:ind w:left="5060" w:hanging="360"/>
      </w:pPr>
      <w:rPr>
        <w:rFonts w:ascii="Wingdings" w:hAnsi="Wingdings" w:cs="Wingdings" w:hint="default"/>
      </w:rPr>
    </w:lvl>
  </w:abstractNum>
  <w:abstractNum w:abstractNumId="622" w15:restartNumberingAfterBreak="0">
    <w:nsid w:val="6B600BD1"/>
    <w:multiLevelType w:val="hybridMultilevel"/>
    <w:tmpl w:val="09066AFA"/>
    <w:lvl w:ilvl="0" w:tplc="4336DF7A">
      <w:start w:val="1"/>
      <w:numFmt w:val="decimal"/>
      <w:lvlText w:val="(%1)"/>
      <w:lvlJc w:val="left"/>
      <w:pPr>
        <w:tabs>
          <w:tab w:val="num" w:pos="2360"/>
        </w:tabs>
        <w:ind w:left="2360" w:hanging="360"/>
      </w:pPr>
      <w:rPr>
        <w:rFonts w:hint="default"/>
      </w:rPr>
    </w:lvl>
    <w:lvl w:ilvl="1" w:tplc="04070019" w:tentative="1">
      <w:start w:val="1"/>
      <w:numFmt w:val="lowerLetter"/>
      <w:lvlText w:val="%2."/>
      <w:lvlJc w:val="left"/>
      <w:pPr>
        <w:tabs>
          <w:tab w:val="num" w:pos="2249"/>
        </w:tabs>
        <w:ind w:left="2249" w:hanging="360"/>
      </w:pPr>
    </w:lvl>
    <w:lvl w:ilvl="2" w:tplc="0407001B" w:tentative="1">
      <w:start w:val="1"/>
      <w:numFmt w:val="lowerRoman"/>
      <w:lvlText w:val="%3."/>
      <w:lvlJc w:val="right"/>
      <w:pPr>
        <w:tabs>
          <w:tab w:val="num" w:pos="2969"/>
        </w:tabs>
        <w:ind w:left="2969" w:hanging="180"/>
      </w:pPr>
    </w:lvl>
    <w:lvl w:ilvl="3" w:tplc="0407000F" w:tentative="1">
      <w:start w:val="1"/>
      <w:numFmt w:val="decimal"/>
      <w:lvlText w:val="%4."/>
      <w:lvlJc w:val="left"/>
      <w:pPr>
        <w:tabs>
          <w:tab w:val="num" w:pos="3689"/>
        </w:tabs>
        <w:ind w:left="3689" w:hanging="360"/>
      </w:pPr>
    </w:lvl>
    <w:lvl w:ilvl="4" w:tplc="04070019" w:tentative="1">
      <w:start w:val="1"/>
      <w:numFmt w:val="lowerLetter"/>
      <w:lvlText w:val="%5."/>
      <w:lvlJc w:val="left"/>
      <w:pPr>
        <w:tabs>
          <w:tab w:val="num" w:pos="4409"/>
        </w:tabs>
        <w:ind w:left="4409" w:hanging="360"/>
      </w:pPr>
    </w:lvl>
    <w:lvl w:ilvl="5" w:tplc="0407001B" w:tentative="1">
      <w:start w:val="1"/>
      <w:numFmt w:val="lowerRoman"/>
      <w:lvlText w:val="%6."/>
      <w:lvlJc w:val="right"/>
      <w:pPr>
        <w:tabs>
          <w:tab w:val="num" w:pos="5129"/>
        </w:tabs>
        <w:ind w:left="5129" w:hanging="180"/>
      </w:pPr>
    </w:lvl>
    <w:lvl w:ilvl="6" w:tplc="0407000F" w:tentative="1">
      <w:start w:val="1"/>
      <w:numFmt w:val="decimal"/>
      <w:lvlText w:val="%7."/>
      <w:lvlJc w:val="left"/>
      <w:pPr>
        <w:tabs>
          <w:tab w:val="num" w:pos="5849"/>
        </w:tabs>
        <w:ind w:left="5849" w:hanging="360"/>
      </w:pPr>
    </w:lvl>
    <w:lvl w:ilvl="7" w:tplc="04070019" w:tentative="1">
      <w:start w:val="1"/>
      <w:numFmt w:val="lowerLetter"/>
      <w:lvlText w:val="%8."/>
      <w:lvlJc w:val="left"/>
      <w:pPr>
        <w:tabs>
          <w:tab w:val="num" w:pos="6569"/>
        </w:tabs>
        <w:ind w:left="6569" w:hanging="360"/>
      </w:pPr>
    </w:lvl>
    <w:lvl w:ilvl="8" w:tplc="0407001B" w:tentative="1">
      <w:start w:val="1"/>
      <w:numFmt w:val="lowerRoman"/>
      <w:lvlText w:val="%9."/>
      <w:lvlJc w:val="right"/>
      <w:pPr>
        <w:tabs>
          <w:tab w:val="num" w:pos="7289"/>
        </w:tabs>
        <w:ind w:left="7289" w:hanging="180"/>
      </w:pPr>
    </w:lvl>
  </w:abstractNum>
  <w:abstractNum w:abstractNumId="623" w15:restartNumberingAfterBreak="0">
    <w:nsid w:val="6B777B12"/>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4" w15:restartNumberingAfterBreak="0">
    <w:nsid w:val="6B7821AC"/>
    <w:multiLevelType w:val="hybridMultilevel"/>
    <w:tmpl w:val="E7986BC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25" w15:restartNumberingAfterBreak="0">
    <w:nsid w:val="6B921713"/>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26" w15:restartNumberingAfterBreak="0">
    <w:nsid w:val="6BE91104"/>
    <w:multiLevelType w:val="hybridMultilevel"/>
    <w:tmpl w:val="708E781C"/>
    <w:lvl w:ilvl="0" w:tplc="04090017">
      <w:start w:val="1"/>
      <w:numFmt w:val="decimal"/>
      <w:lvlText w:val="%1."/>
      <w:lvlJc w:val="left"/>
      <w:pPr>
        <w:tabs>
          <w:tab w:val="num" w:pos="1004"/>
        </w:tabs>
        <w:ind w:left="1004" w:hanging="360"/>
      </w:pPr>
      <w:rPr>
        <w:rFonts w:cs="Times New Roman" w:hint="default"/>
      </w:rPr>
    </w:lvl>
    <w:lvl w:ilvl="1" w:tplc="04090019">
      <w:start w:val="1"/>
      <w:numFmt w:val="bullet"/>
      <w:lvlText w:val="o"/>
      <w:lvlJc w:val="left"/>
      <w:pPr>
        <w:tabs>
          <w:tab w:val="num" w:pos="2084"/>
        </w:tabs>
        <w:ind w:left="2084" w:hanging="360"/>
      </w:pPr>
      <w:rPr>
        <w:rFonts w:ascii="Courier New" w:hAnsi="Courier New" w:hint="default"/>
      </w:rPr>
    </w:lvl>
    <w:lvl w:ilvl="2" w:tplc="0409001B" w:tentative="1">
      <w:start w:val="1"/>
      <w:numFmt w:val="bullet"/>
      <w:lvlText w:val=""/>
      <w:lvlJc w:val="left"/>
      <w:pPr>
        <w:tabs>
          <w:tab w:val="num" w:pos="2804"/>
        </w:tabs>
        <w:ind w:left="2804" w:hanging="360"/>
      </w:pPr>
      <w:rPr>
        <w:rFonts w:ascii="Wingdings" w:hAnsi="Wingdings" w:hint="default"/>
      </w:rPr>
    </w:lvl>
    <w:lvl w:ilvl="3" w:tplc="0409000F" w:tentative="1">
      <w:start w:val="1"/>
      <w:numFmt w:val="bullet"/>
      <w:lvlText w:val=""/>
      <w:lvlJc w:val="left"/>
      <w:pPr>
        <w:tabs>
          <w:tab w:val="num" w:pos="3524"/>
        </w:tabs>
        <w:ind w:left="3524" w:hanging="360"/>
      </w:pPr>
      <w:rPr>
        <w:rFonts w:ascii="Symbol" w:hAnsi="Symbol" w:hint="default"/>
      </w:rPr>
    </w:lvl>
    <w:lvl w:ilvl="4" w:tplc="04090019" w:tentative="1">
      <w:start w:val="1"/>
      <w:numFmt w:val="bullet"/>
      <w:lvlText w:val="o"/>
      <w:lvlJc w:val="left"/>
      <w:pPr>
        <w:tabs>
          <w:tab w:val="num" w:pos="4244"/>
        </w:tabs>
        <w:ind w:left="4244" w:hanging="360"/>
      </w:pPr>
      <w:rPr>
        <w:rFonts w:ascii="Courier New" w:hAnsi="Courier New" w:hint="default"/>
      </w:rPr>
    </w:lvl>
    <w:lvl w:ilvl="5" w:tplc="0409001B" w:tentative="1">
      <w:start w:val="1"/>
      <w:numFmt w:val="bullet"/>
      <w:lvlText w:val=""/>
      <w:lvlJc w:val="left"/>
      <w:pPr>
        <w:tabs>
          <w:tab w:val="num" w:pos="4964"/>
        </w:tabs>
        <w:ind w:left="4964" w:hanging="360"/>
      </w:pPr>
      <w:rPr>
        <w:rFonts w:ascii="Wingdings" w:hAnsi="Wingdings" w:hint="default"/>
      </w:rPr>
    </w:lvl>
    <w:lvl w:ilvl="6" w:tplc="0409000F" w:tentative="1">
      <w:start w:val="1"/>
      <w:numFmt w:val="bullet"/>
      <w:lvlText w:val=""/>
      <w:lvlJc w:val="left"/>
      <w:pPr>
        <w:tabs>
          <w:tab w:val="num" w:pos="5684"/>
        </w:tabs>
        <w:ind w:left="5684" w:hanging="360"/>
      </w:pPr>
      <w:rPr>
        <w:rFonts w:ascii="Symbol" w:hAnsi="Symbol" w:hint="default"/>
      </w:rPr>
    </w:lvl>
    <w:lvl w:ilvl="7" w:tplc="04090019" w:tentative="1">
      <w:start w:val="1"/>
      <w:numFmt w:val="bullet"/>
      <w:lvlText w:val="o"/>
      <w:lvlJc w:val="left"/>
      <w:pPr>
        <w:tabs>
          <w:tab w:val="num" w:pos="6404"/>
        </w:tabs>
        <w:ind w:left="6404" w:hanging="360"/>
      </w:pPr>
      <w:rPr>
        <w:rFonts w:ascii="Courier New" w:hAnsi="Courier New" w:hint="default"/>
      </w:rPr>
    </w:lvl>
    <w:lvl w:ilvl="8" w:tplc="0409001B" w:tentative="1">
      <w:start w:val="1"/>
      <w:numFmt w:val="bullet"/>
      <w:lvlText w:val=""/>
      <w:lvlJc w:val="left"/>
      <w:pPr>
        <w:tabs>
          <w:tab w:val="num" w:pos="7124"/>
        </w:tabs>
        <w:ind w:left="7124" w:hanging="360"/>
      </w:pPr>
      <w:rPr>
        <w:rFonts w:ascii="Wingdings" w:hAnsi="Wingdings" w:hint="default"/>
      </w:rPr>
    </w:lvl>
  </w:abstractNum>
  <w:abstractNum w:abstractNumId="627" w15:restartNumberingAfterBreak="0">
    <w:nsid w:val="6C1945A8"/>
    <w:multiLevelType w:val="hybridMultilevel"/>
    <w:tmpl w:val="0F661342"/>
    <w:lvl w:ilvl="0" w:tplc="0407000F">
      <w:start w:val="1"/>
      <w:numFmt w:val="decimal"/>
      <w:lvlText w:val="%1."/>
      <w:lvlJc w:val="left"/>
      <w:pPr>
        <w:tabs>
          <w:tab w:val="num" w:pos="660"/>
        </w:tabs>
        <w:ind w:left="660" w:hanging="360"/>
      </w:pPr>
    </w:lvl>
    <w:lvl w:ilvl="1" w:tplc="04070019" w:tentative="1">
      <w:start w:val="1"/>
      <w:numFmt w:val="lowerLetter"/>
      <w:lvlText w:val="%2."/>
      <w:lvlJc w:val="left"/>
      <w:pPr>
        <w:tabs>
          <w:tab w:val="num" w:pos="1380"/>
        </w:tabs>
        <w:ind w:left="1380" w:hanging="360"/>
      </w:pPr>
    </w:lvl>
    <w:lvl w:ilvl="2" w:tplc="0407001B" w:tentative="1">
      <w:start w:val="1"/>
      <w:numFmt w:val="lowerRoman"/>
      <w:lvlText w:val="%3."/>
      <w:lvlJc w:val="right"/>
      <w:pPr>
        <w:tabs>
          <w:tab w:val="num" w:pos="2100"/>
        </w:tabs>
        <w:ind w:left="2100" w:hanging="180"/>
      </w:pPr>
    </w:lvl>
    <w:lvl w:ilvl="3" w:tplc="0407000F" w:tentative="1">
      <w:start w:val="1"/>
      <w:numFmt w:val="decimal"/>
      <w:lvlText w:val="%4."/>
      <w:lvlJc w:val="left"/>
      <w:pPr>
        <w:tabs>
          <w:tab w:val="num" w:pos="2820"/>
        </w:tabs>
        <w:ind w:left="2820" w:hanging="360"/>
      </w:pPr>
    </w:lvl>
    <w:lvl w:ilvl="4" w:tplc="04070019" w:tentative="1">
      <w:start w:val="1"/>
      <w:numFmt w:val="lowerLetter"/>
      <w:lvlText w:val="%5."/>
      <w:lvlJc w:val="left"/>
      <w:pPr>
        <w:tabs>
          <w:tab w:val="num" w:pos="3540"/>
        </w:tabs>
        <w:ind w:left="3540" w:hanging="360"/>
      </w:pPr>
    </w:lvl>
    <w:lvl w:ilvl="5" w:tplc="0407001B" w:tentative="1">
      <w:start w:val="1"/>
      <w:numFmt w:val="lowerRoman"/>
      <w:lvlText w:val="%6."/>
      <w:lvlJc w:val="right"/>
      <w:pPr>
        <w:tabs>
          <w:tab w:val="num" w:pos="4260"/>
        </w:tabs>
        <w:ind w:left="4260" w:hanging="180"/>
      </w:pPr>
    </w:lvl>
    <w:lvl w:ilvl="6" w:tplc="0407000F" w:tentative="1">
      <w:start w:val="1"/>
      <w:numFmt w:val="decimal"/>
      <w:lvlText w:val="%7."/>
      <w:lvlJc w:val="left"/>
      <w:pPr>
        <w:tabs>
          <w:tab w:val="num" w:pos="4980"/>
        </w:tabs>
        <w:ind w:left="4980" w:hanging="360"/>
      </w:pPr>
    </w:lvl>
    <w:lvl w:ilvl="7" w:tplc="04070019" w:tentative="1">
      <w:start w:val="1"/>
      <w:numFmt w:val="lowerLetter"/>
      <w:lvlText w:val="%8."/>
      <w:lvlJc w:val="left"/>
      <w:pPr>
        <w:tabs>
          <w:tab w:val="num" w:pos="5700"/>
        </w:tabs>
        <w:ind w:left="5700" w:hanging="360"/>
      </w:pPr>
    </w:lvl>
    <w:lvl w:ilvl="8" w:tplc="0407001B" w:tentative="1">
      <w:start w:val="1"/>
      <w:numFmt w:val="lowerRoman"/>
      <w:lvlText w:val="%9."/>
      <w:lvlJc w:val="right"/>
      <w:pPr>
        <w:tabs>
          <w:tab w:val="num" w:pos="6420"/>
        </w:tabs>
        <w:ind w:left="6420" w:hanging="180"/>
      </w:pPr>
    </w:lvl>
  </w:abstractNum>
  <w:abstractNum w:abstractNumId="628" w15:restartNumberingAfterBreak="0">
    <w:nsid w:val="6C357056"/>
    <w:multiLevelType w:val="hybridMultilevel"/>
    <w:tmpl w:val="E684D98E"/>
    <w:lvl w:ilvl="0" w:tplc="8B1063C8">
      <w:start w:val="1"/>
      <w:numFmt w:val="lowerRoman"/>
      <w:lvlText w:val="%1)"/>
      <w:lvlJc w:val="right"/>
      <w:pPr>
        <w:tabs>
          <w:tab w:val="num" w:pos="1371"/>
        </w:tabs>
        <w:ind w:left="1371" w:hanging="18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629" w15:restartNumberingAfterBreak="0">
    <w:nsid w:val="6C4D0B7D"/>
    <w:multiLevelType w:val="hybridMultilevel"/>
    <w:tmpl w:val="F1805998"/>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30"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631" w15:restartNumberingAfterBreak="0">
    <w:nsid w:val="6C6D541A"/>
    <w:multiLevelType w:val="hybridMultilevel"/>
    <w:tmpl w:val="528EA9E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32" w15:restartNumberingAfterBreak="0">
    <w:nsid w:val="6C7C25EF"/>
    <w:multiLevelType w:val="hybridMultilevel"/>
    <w:tmpl w:val="207462B8"/>
    <w:lvl w:ilvl="0" w:tplc="5F5CD7C4">
      <w:start w:val="1"/>
      <w:numFmt w:val="lowerRoman"/>
      <w:lvlText w:val="%1."/>
      <w:lvlJc w:val="left"/>
      <w:pPr>
        <w:tabs>
          <w:tab w:val="num" w:pos="1948"/>
        </w:tabs>
        <w:ind w:left="1948" w:hanging="360"/>
      </w:pPr>
      <w:rPr>
        <w:rFonts w:hint="default"/>
      </w:rPr>
    </w:lvl>
    <w:lvl w:ilvl="1" w:tplc="04070019">
      <w:start w:val="1"/>
      <w:numFmt w:val="lowerLetter"/>
      <w:lvlText w:val="%2."/>
      <w:lvlJc w:val="left"/>
      <w:pPr>
        <w:tabs>
          <w:tab w:val="num" w:pos="1479"/>
        </w:tabs>
        <w:ind w:left="1479" w:hanging="360"/>
      </w:pPr>
    </w:lvl>
    <w:lvl w:ilvl="2" w:tplc="F2706D26">
      <w:start w:val="1"/>
      <w:numFmt w:val="decimal"/>
      <w:lvlText w:val="(%3)"/>
      <w:lvlJc w:val="left"/>
      <w:pPr>
        <w:tabs>
          <w:tab w:val="num" w:pos="2379"/>
        </w:tabs>
        <w:ind w:left="2379" w:hanging="360"/>
      </w:pPr>
      <w:rPr>
        <w:rFonts w:hint="default"/>
      </w:rPr>
    </w:lvl>
    <w:lvl w:ilvl="3" w:tplc="0407000F">
      <w:start w:val="1"/>
      <w:numFmt w:val="decimal"/>
      <w:lvlText w:val="%4."/>
      <w:lvlJc w:val="left"/>
      <w:pPr>
        <w:tabs>
          <w:tab w:val="num" w:pos="2919"/>
        </w:tabs>
        <w:ind w:left="2919" w:hanging="360"/>
      </w:pPr>
    </w:lvl>
    <w:lvl w:ilvl="4" w:tplc="04070019" w:tentative="1">
      <w:start w:val="1"/>
      <w:numFmt w:val="lowerLetter"/>
      <w:lvlText w:val="%5."/>
      <w:lvlJc w:val="left"/>
      <w:pPr>
        <w:tabs>
          <w:tab w:val="num" w:pos="3639"/>
        </w:tabs>
        <w:ind w:left="3639" w:hanging="360"/>
      </w:pPr>
    </w:lvl>
    <w:lvl w:ilvl="5" w:tplc="0407001B" w:tentative="1">
      <w:start w:val="1"/>
      <w:numFmt w:val="lowerRoman"/>
      <w:lvlText w:val="%6."/>
      <w:lvlJc w:val="right"/>
      <w:pPr>
        <w:tabs>
          <w:tab w:val="num" w:pos="4359"/>
        </w:tabs>
        <w:ind w:left="4359" w:hanging="180"/>
      </w:pPr>
    </w:lvl>
    <w:lvl w:ilvl="6" w:tplc="0407000F" w:tentative="1">
      <w:start w:val="1"/>
      <w:numFmt w:val="decimal"/>
      <w:lvlText w:val="%7."/>
      <w:lvlJc w:val="left"/>
      <w:pPr>
        <w:tabs>
          <w:tab w:val="num" w:pos="5079"/>
        </w:tabs>
        <w:ind w:left="5079" w:hanging="360"/>
      </w:pPr>
    </w:lvl>
    <w:lvl w:ilvl="7" w:tplc="04070019" w:tentative="1">
      <w:start w:val="1"/>
      <w:numFmt w:val="lowerLetter"/>
      <w:lvlText w:val="%8."/>
      <w:lvlJc w:val="left"/>
      <w:pPr>
        <w:tabs>
          <w:tab w:val="num" w:pos="5799"/>
        </w:tabs>
        <w:ind w:left="5799" w:hanging="360"/>
      </w:pPr>
    </w:lvl>
    <w:lvl w:ilvl="8" w:tplc="0407001B" w:tentative="1">
      <w:start w:val="1"/>
      <w:numFmt w:val="lowerRoman"/>
      <w:lvlText w:val="%9."/>
      <w:lvlJc w:val="right"/>
      <w:pPr>
        <w:tabs>
          <w:tab w:val="num" w:pos="6519"/>
        </w:tabs>
        <w:ind w:left="6519" w:hanging="180"/>
      </w:pPr>
    </w:lvl>
  </w:abstractNum>
  <w:abstractNum w:abstractNumId="633" w15:restartNumberingAfterBreak="0">
    <w:nsid w:val="6CCB0355"/>
    <w:multiLevelType w:val="hybridMultilevel"/>
    <w:tmpl w:val="F32678FA"/>
    <w:lvl w:ilvl="0" w:tplc="0DAAA6A2">
      <w:start w:val="1"/>
      <w:numFmt w:val="lowerLetter"/>
      <w:lvlText w:val="%1."/>
      <w:lvlJc w:val="left"/>
      <w:pPr>
        <w:tabs>
          <w:tab w:val="num" w:pos="1551"/>
        </w:tabs>
        <w:ind w:left="1551" w:hanging="36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634" w15:restartNumberingAfterBreak="0">
    <w:nsid w:val="6CEF65AE"/>
    <w:multiLevelType w:val="hybridMultilevel"/>
    <w:tmpl w:val="45AAF0D0"/>
    <w:lvl w:ilvl="0" w:tplc="20748D1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5" w15:restartNumberingAfterBreak="0">
    <w:nsid w:val="6D0E0CE6"/>
    <w:multiLevelType w:val="hybridMultilevel"/>
    <w:tmpl w:val="F736673A"/>
    <w:lvl w:ilvl="0" w:tplc="69A68DC0">
      <w:start w:val="1"/>
      <w:numFmt w:val="decimal"/>
      <w:lvlText w:val="%1."/>
      <w:lvlJc w:val="left"/>
      <w:pPr>
        <w:tabs>
          <w:tab w:val="num" w:pos="1288"/>
        </w:tabs>
        <w:ind w:left="1288" w:hanging="360"/>
      </w:pPr>
    </w:lvl>
    <w:lvl w:ilvl="1" w:tplc="04090003">
      <w:start w:val="1"/>
      <w:numFmt w:val="lowerLetter"/>
      <w:lvlText w:val="%2."/>
      <w:lvlJc w:val="left"/>
      <w:pPr>
        <w:tabs>
          <w:tab w:val="num" w:pos="2008"/>
        </w:tabs>
        <w:ind w:left="2008" w:hanging="360"/>
      </w:pPr>
    </w:lvl>
    <w:lvl w:ilvl="2" w:tplc="04090005">
      <w:start w:val="1"/>
      <w:numFmt w:val="lowerRoman"/>
      <w:lvlText w:val="%3."/>
      <w:lvlJc w:val="right"/>
      <w:pPr>
        <w:tabs>
          <w:tab w:val="num" w:pos="2728"/>
        </w:tabs>
        <w:ind w:left="2728" w:hanging="180"/>
      </w:pPr>
    </w:lvl>
    <w:lvl w:ilvl="3" w:tplc="04090001" w:tentative="1">
      <w:start w:val="1"/>
      <w:numFmt w:val="decimal"/>
      <w:lvlText w:val="%4."/>
      <w:lvlJc w:val="left"/>
      <w:pPr>
        <w:tabs>
          <w:tab w:val="num" w:pos="3448"/>
        </w:tabs>
        <w:ind w:left="3448" w:hanging="360"/>
      </w:pPr>
    </w:lvl>
    <w:lvl w:ilvl="4" w:tplc="04090003" w:tentative="1">
      <w:start w:val="1"/>
      <w:numFmt w:val="lowerLetter"/>
      <w:lvlText w:val="%5."/>
      <w:lvlJc w:val="left"/>
      <w:pPr>
        <w:tabs>
          <w:tab w:val="num" w:pos="4168"/>
        </w:tabs>
        <w:ind w:left="4168" w:hanging="360"/>
      </w:pPr>
    </w:lvl>
    <w:lvl w:ilvl="5" w:tplc="04090005" w:tentative="1">
      <w:start w:val="1"/>
      <w:numFmt w:val="lowerRoman"/>
      <w:lvlText w:val="%6."/>
      <w:lvlJc w:val="right"/>
      <w:pPr>
        <w:tabs>
          <w:tab w:val="num" w:pos="4888"/>
        </w:tabs>
        <w:ind w:left="4888" w:hanging="180"/>
      </w:pPr>
    </w:lvl>
    <w:lvl w:ilvl="6" w:tplc="04090001" w:tentative="1">
      <w:start w:val="1"/>
      <w:numFmt w:val="decimal"/>
      <w:lvlText w:val="%7."/>
      <w:lvlJc w:val="left"/>
      <w:pPr>
        <w:tabs>
          <w:tab w:val="num" w:pos="5608"/>
        </w:tabs>
        <w:ind w:left="5608" w:hanging="360"/>
      </w:pPr>
    </w:lvl>
    <w:lvl w:ilvl="7" w:tplc="04090003" w:tentative="1">
      <w:start w:val="1"/>
      <w:numFmt w:val="lowerLetter"/>
      <w:lvlText w:val="%8."/>
      <w:lvlJc w:val="left"/>
      <w:pPr>
        <w:tabs>
          <w:tab w:val="num" w:pos="6328"/>
        </w:tabs>
        <w:ind w:left="6328" w:hanging="360"/>
      </w:pPr>
    </w:lvl>
    <w:lvl w:ilvl="8" w:tplc="04090005" w:tentative="1">
      <w:start w:val="1"/>
      <w:numFmt w:val="lowerRoman"/>
      <w:lvlText w:val="%9."/>
      <w:lvlJc w:val="right"/>
      <w:pPr>
        <w:tabs>
          <w:tab w:val="num" w:pos="7048"/>
        </w:tabs>
        <w:ind w:left="7048" w:hanging="180"/>
      </w:pPr>
    </w:lvl>
  </w:abstractNum>
  <w:abstractNum w:abstractNumId="636" w15:restartNumberingAfterBreak="0">
    <w:nsid w:val="6D180124"/>
    <w:multiLevelType w:val="hybridMultilevel"/>
    <w:tmpl w:val="BF40A012"/>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37" w15:restartNumberingAfterBreak="0">
    <w:nsid w:val="6D245A59"/>
    <w:multiLevelType w:val="hybridMultilevel"/>
    <w:tmpl w:val="AEE04B96"/>
    <w:lvl w:ilvl="0" w:tplc="0407000F">
      <w:start w:val="1"/>
      <w:numFmt w:val="decimal"/>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638" w15:restartNumberingAfterBreak="0">
    <w:nsid w:val="6D8D1BC3"/>
    <w:multiLevelType w:val="hybridMultilevel"/>
    <w:tmpl w:val="8E4C7478"/>
    <w:lvl w:ilvl="0" w:tplc="04090003">
      <w:start w:val="1"/>
      <w:numFmt w:val="lowerLetter"/>
      <w:lvlText w:val="%1."/>
      <w:lvlJc w:val="left"/>
      <w:pPr>
        <w:tabs>
          <w:tab w:val="num" w:pos="2008"/>
        </w:tabs>
        <w:ind w:left="2008"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39" w15:restartNumberingAfterBreak="0">
    <w:nsid w:val="6D95368E"/>
    <w:multiLevelType w:val="hybridMultilevel"/>
    <w:tmpl w:val="490CC93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40" w15:restartNumberingAfterBreak="0">
    <w:nsid w:val="6DBA5A3C"/>
    <w:multiLevelType w:val="hybridMultilevel"/>
    <w:tmpl w:val="FF70181C"/>
    <w:lvl w:ilvl="0" w:tplc="FD0C5BB0">
      <w:start w:val="1"/>
      <w:numFmt w:val="lowerLetter"/>
      <w:lvlText w:val="%1."/>
      <w:lvlJc w:val="left"/>
      <w:pPr>
        <w:ind w:left="15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1" w15:restartNumberingAfterBreak="0">
    <w:nsid w:val="6DD3001F"/>
    <w:multiLevelType w:val="hybridMultilevel"/>
    <w:tmpl w:val="838053E4"/>
    <w:lvl w:ilvl="0" w:tplc="FFFFFFFF">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2" w15:restartNumberingAfterBreak="0">
    <w:nsid w:val="6E10193D"/>
    <w:multiLevelType w:val="hybridMultilevel"/>
    <w:tmpl w:val="F2265400"/>
    <w:lvl w:ilvl="0" w:tplc="FFFFFFFF">
      <w:start w:val="5"/>
      <w:numFmt w:val="bullet"/>
      <w:lvlText w:val="–"/>
      <w:lvlJc w:val="left"/>
      <w:pPr>
        <w:ind w:left="1029" w:hanging="360"/>
      </w:pPr>
      <w:rPr>
        <w:rFonts w:ascii="Times New Roman" w:eastAsia="Times New Roman" w:hAnsi="Times New Roman" w:hint="default"/>
      </w:rPr>
    </w:lvl>
    <w:lvl w:ilvl="1" w:tplc="08090003" w:tentative="1">
      <w:start w:val="1"/>
      <w:numFmt w:val="bullet"/>
      <w:lvlText w:val="o"/>
      <w:lvlJc w:val="left"/>
      <w:pPr>
        <w:ind w:left="1749" w:hanging="360"/>
      </w:pPr>
      <w:rPr>
        <w:rFonts w:ascii="Courier New" w:hAnsi="Courier New" w:cs="Courier New" w:hint="default"/>
      </w:rPr>
    </w:lvl>
    <w:lvl w:ilvl="2" w:tplc="08090005" w:tentative="1">
      <w:start w:val="1"/>
      <w:numFmt w:val="bullet"/>
      <w:lvlText w:val=""/>
      <w:lvlJc w:val="left"/>
      <w:pPr>
        <w:ind w:left="2469" w:hanging="360"/>
      </w:pPr>
      <w:rPr>
        <w:rFonts w:ascii="Wingdings" w:hAnsi="Wingdings" w:hint="default"/>
      </w:rPr>
    </w:lvl>
    <w:lvl w:ilvl="3" w:tplc="08090001" w:tentative="1">
      <w:start w:val="1"/>
      <w:numFmt w:val="bullet"/>
      <w:lvlText w:val=""/>
      <w:lvlJc w:val="left"/>
      <w:pPr>
        <w:ind w:left="3189" w:hanging="360"/>
      </w:pPr>
      <w:rPr>
        <w:rFonts w:ascii="Symbol" w:hAnsi="Symbol" w:hint="default"/>
      </w:rPr>
    </w:lvl>
    <w:lvl w:ilvl="4" w:tplc="08090003" w:tentative="1">
      <w:start w:val="1"/>
      <w:numFmt w:val="bullet"/>
      <w:lvlText w:val="o"/>
      <w:lvlJc w:val="left"/>
      <w:pPr>
        <w:ind w:left="3909" w:hanging="360"/>
      </w:pPr>
      <w:rPr>
        <w:rFonts w:ascii="Courier New" w:hAnsi="Courier New" w:cs="Courier New" w:hint="default"/>
      </w:rPr>
    </w:lvl>
    <w:lvl w:ilvl="5" w:tplc="08090005" w:tentative="1">
      <w:start w:val="1"/>
      <w:numFmt w:val="bullet"/>
      <w:lvlText w:val=""/>
      <w:lvlJc w:val="left"/>
      <w:pPr>
        <w:ind w:left="4629" w:hanging="360"/>
      </w:pPr>
      <w:rPr>
        <w:rFonts w:ascii="Wingdings" w:hAnsi="Wingdings" w:hint="default"/>
      </w:rPr>
    </w:lvl>
    <w:lvl w:ilvl="6" w:tplc="08090001" w:tentative="1">
      <w:start w:val="1"/>
      <w:numFmt w:val="bullet"/>
      <w:lvlText w:val=""/>
      <w:lvlJc w:val="left"/>
      <w:pPr>
        <w:ind w:left="5349" w:hanging="360"/>
      </w:pPr>
      <w:rPr>
        <w:rFonts w:ascii="Symbol" w:hAnsi="Symbol" w:hint="default"/>
      </w:rPr>
    </w:lvl>
    <w:lvl w:ilvl="7" w:tplc="08090003" w:tentative="1">
      <w:start w:val="1"/>
      <w:numFmt w:val="bullet"/>
      <w:lvlText w:val="o"/>
      <w:lvlJc w:val="left"/>
      <w:pPr>
        <w:ind w:left="6069" w:hanging="360"/>
      </w:pPr>
      <w:rPr>
        <w:rFonts w:ascii="Courier New" w:hAnsi="Courier New" w:cs="Courier New" w:hint="default"/>
      </w:rPr>
    </w:lvl>
    <w:lvl w:ilvl="8" w:tplc="08090005" w:tentative="1">
      <w:start w:val="1"/>
      <w:numFmt w:val="bullet"/>
      <w:lvlText w:val=""/>
      <w:lvlJc w:val="left"/>
      <w:pPr>
        <w:ind w:left="6789" w:hanging="360"/>
      </w:pPr>
      <w:rPr>
        <w:rFonts w:ascii="Wingdings" w:hAnsi="Wingdings" w:hint="default"/>
      </w:rPr>
    </w:lvl>
  </w:abstractNum>
  <w:abstractNum w:abstractNumId="643" w15:restartNumberingAfterBreak="0">
    <w:nsid w:val="6E1E4A0E"/>
    <w:multiLevelType w:val="hybridMultilevel"/>
    <w:tmpl w:val="598EF27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44" w15:restartNumberingAfterBreak="0">
    <w:nsid w:val="6E4C1C3B"/>
    <w:multiLevelType w:val="multilevel"/>
    <w:tmpl w:val="7F44CD1C"/>
    <w:lvl w:ilvl="0">
      <w:start w:val="1"/>
      <w:numFmt w:val="upperLetter"/>
      <w:suff w:val="nothing"/>
      <w:lvlText w:val="%1"/>
      <w:lvlJc w:val="left"/>
      <w:pPr>
        <w:ind w:left="5220" w:hanging="360"/>
      </w:pPr>
      <w:rPr>
        <w:rFonts w:ascii="Times New Roman Bold" w:hAnsi="Times New Roman Bold" w:hint="default"/>
        <w:vanish/>
        <w:color w:val="FFFFFF"/>
      </w:rPr>
    </w:lvl>
    <w:lvl w:ilvl="1">
      <w:start w:val="1"/>
      <w:numFmt w:val="decimal"/>
      <w:lvlText w:val="%1.%2"/>
      <w:lvlJc w:val="left"/>
      <w:pPr>
        <w:tabs>
          <w:tab w:val="num" w:pos="1020"/>
        </w:tabs>
        <w:ind w:left="0" w:firstLine="0"/>
      </w:pPr>
      <w:rPr>
        <w:rFonts w:hint="default"/>
      </w:rPr>
    </w:lvl>
    <w:lvl w:ilvl="2">
      <w:start w:val="1"/>
      <w:numFmt w:val="decimal"/>
      <w:lvlText w:val="%1.%2.%3"/>
      <w:lvlJc w:val="left"/>
      <w:pPr>
        <w:tabs>
          <w:tab w:val="num" w:pos="720"/>
        </w:tabs>
        <w:ind w:left="1224" w:hanging="1224"/>
      </w:pPr>
      <w:rPr>
        <w:rFonts w:hint="default"/>
      </w:rPr>
    </w:lvl>
    <w:lvl w:ilvl="3">
      <w:start w:val="1"/>
      <w:numFmt w:val="decimal"/>
      <w:lvlText w:val="%1.%2.%3.%4"/>
      <w:lvlJc w:val="left"/>
      <w:pPr>
        <w:tabs>
          <w:tab w:val="num" w:pos="720"/>
        </w:tabs>
        <w:ind w:left="1728" w:hanging="1728"/>
      </w:pPr>
      <w:rPr>
        <w:rFonts w:hint="default"/>
      </w:rPr>
    </w:lvl>
    <w:lvl w:ilvl="4">
      <w:start w:val="1"/>
      <w:numFmt w:val="decimal"/>
      <w:lvlText w:val="%1.%2.%3.%4.%5"/>
      <w:lvlJc w:val="left"/>
      <w:pPr>
        <w:tabs>
          <w:tab w:val="num" w:pos="862"/>
        </w:tabs>
        <w:ind w:left="2374" w:hanging="2232"/>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080"/>
        </w:tabs>
        <w:ind w:left="3240" w:hanging="3240"/>
      </w:pPr>
      <w:rPr>
        <w:rFonts w:hint="default"/>
      </w:rPr>
    </w:lvl>
    <w:lvl w:ilvl="7">
      <w:start w:val="1"/>
      <w:numFmt w:val="decimal"/>
      <w:lvlText w:val="%1.%2.%3.%4.%5.%6.%7.%8"/>
      <w:lvlJc w:val="left"/>
      <w:pPr>
        <w:tabs>
          <w:tab w:val="num" w:pos="3960"/>
        </w:tabs>
        <w:ind w:left="3744" w:hanging="3744"/>
      </w:pPr>
      <w:rPr>
        <w:rFonts w:hint="default"/>
      </w:rPr>
    </w:lvl>
    <w:lvl w:ilvl="8">
      <w:start w:val="1"/>
      <w:numFmt w:val="decimal"/>
      <w:lvlText w:val="%1.%2.%3.%4.%5.%6.%7.%8.%9"/>
      <w:lvlJc w:val="left"/>
      <w:pPr>
        <w:tabs>
          <w:tab w:val="num" w:pos="4680"/>
        </w:tabs>
        <w:ind w:left="4320" w:hanging="4320"/>
      </w:pPr>
      <w:rPr>
        <w:rFonts w:hint="default"/>
      </w:rPr>
    </w:lvl>
  </w:abstractNum>
  <w:abstractNum w:abstractNumId="645" w15:restartNumberingAfterBreak="0">
    <w:nsid w:val="6EA87A16"/>
    <w:multiLevelType w:val="hybridMultilevel"/>
    <w:tmpl w:val="D58E3D8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46" w15:restartNumberingAfterBreak="0">
    <w:nsid w:val="6EAB7474"/>
    <w:multiLevelType w:val="hybridMultilevel"/>
    <w:tmpl w:val="94924BFC"/>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647" w15:restartNumberingAfterBreak="0">
    <w:nsid w:val="6ECA04FC"/>
    <w:multiLevelType w:val="hybridMultilevel"/>
    <w:tmpl w:val="C67AB3A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48" w15:restartNumberingAfterBreak="0">
    <w:nsid w:val="6F0439F5"/>
    <w:multiLevelType w:val="hybridMultilevel"/>
    <w:tmpl w:val="4566D646"/>
    <w:lvl w:ilvl="0" w:tplc="A342ADD4">
      <w:start w:val="8"/>
      <w:numFmt w:val="bullet"/>
      <w:lvlText w:val="–"/>
      <w:lvlJc w:val="left"/>
      <w:pPr>
        <w:ind w:left="360" w:hanging="360"/>
      </w:pPr>
      <w:rPr>
        <w:rFonts w:ascii="Times New Roman" w:eastAsia="SimSun" w:hAnsi="Times New Roman" w:hint="default"/>
        <w:sz w:val="22"/>
      </w:rPr>
    </w:lvl>
    <w:lvl w:ilvl="1" w:tplc="A342ADD4">
      <w:start w:val="8"/>
      <w:numFmt w:val="bullet"/>
      <w:lvlText w:val="–"/>
      <w:lvlJc w:val="left"/>
      <w:pPr>
        <w:ind w:left="1080" w:hanging="360"/>
      </w:pPr>
      <w:rPr>
        <w:rFonts w:ascii="Times New Roman" w:eastAsia="SimSun" w:hAnsi="Times New Roman" w:hint="default"/>
        <w:sz w:val="22"/>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9" w15:restartNumberingAfterBreak="0">
    <w:nsid w:val="6F0A22BD"/>
    <w:multiLevelType w:val="hybridMultilevel"/>
    <w:tmpl w:val="BA7A8764"/>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650" w15:restartNumberingAfterBreak="0">
    <w:nsid w:val="6F126154"/>
    <w:multiLevelType w:val="hybridMultilevel"/>
    <w:tmpl w:val="23B0983C"/>
    <w:lvl w:ilvl="0" w:tplc="5F5CD7C4">
      <w:start w:val="1"/>
      <w:numFmt w:val="lowerRoman"/>
      <w:lvlText w:val="%1."/>
      <w:lvlJc w:val="left"/>
      <w:pPr>
        <w:tabs>
          <w:tab w:val="num" w:pos="2345"/>
        </w:tabs>
        <w:ind w:left="2345" w:hanging="360"/>
      </w:pPr>
      <w:rPr>
        <w:rFonts w:hint="default"/>
      </w:rPr>
    </w:lvl>
    <w:lvl w:ilvl="1" w:tplc="04070019">
      <w:start w:val="1"/>
      <w:numFmt w:val="lowerLetter"/>
      <w:lvlText w:val="%2."/>
      <w:lvlJc w:val="left"/>
      <w:pPr>
        <w:tabs>
          <w:tab w:val="num" w:pos="1876"/>
        </w:tabs>
        <w:ind w:left="1876" w:hanging="360"/>
      </w:pPr>
    </w:lvl>
    <w:lvl w:ilvl="2" w:tplc="0407001B" w:tentative="1">
      <w:start w:val="1"/>
      <w:numFmt w:val="lowerRoman"/>
      <w:lvlText w:val="%3."/>
      <w:lvlJc w:val="right"/>
      <w:pPr>
        <w:tabs>
          <w:tab w:val="num" w:pos="2596"/>
        </w:tabs>
        <w:ind w:left="2596" w:hanging="180"/>
      </w:pPr>
    </w:lvl>
    <w:lvl w:ilvl="3" w:tplc="0407000F" w:tentative="1">
      <w:start w:val="1"/>
      <w:numFmt w:val="decimal"/>
      <w:lvlText w:val="%4."/>
      <w:lvlJc w:val="left"/>
      <w:pPr>
        <w:tabs>
          <w:tab w:val="num" w:pos="3316"/>
        </w:tabs>
        <w:ind w:left="3316" w:hanging="360"/>
      </w:pPr>
    </w:lvl>
    <w:lvl w:ilvl="4" w:tplc="04070019" w:tentative="1">
      <w:start w:val="1"/>
      <w:numFmt w:val="lowerLetter"/>
      <w:lvlText w:val="%5."/>
      <w:lvlJc w:val="left"/>
      <w:pPr>
        <w:tabs>
          <w:tab w:val="num" w:pos="4036"/>
        </w:tabs>
        <w:ind w:left="4036" w:hanging="360"/>
      </w:pPr>
    </w:lvl>
    <w:lvl w:ilvl="5" w:tplc="0407001B" w:tentative="1">
      <w:start w:val="1"/>
      <w:numFmt w:val="lowerRoman"/>
      <w:lvlText w:val="%6."/>
      <w:lvlJc w:val="right"/>
      <w:pPr>
        <w:tabs>
          <w:tab w:val="num" w:pos="4756"/>
        </w:tabs>
        <w:ind w:left="4756" w:hanging="180"/>
      </w:pPr>
    </w:lvl>
    <w:lvl w:ilvl="6" w:tplc="0407000F" w:tentative="1">
      <w:start w:val="1"/>
      <w:numFmt w:val="decimal"/>
      <w:lvlText w:val="%7."/>
      <w:lvlJc w:val="left"/>
      <w:pPr>
        <w:tabs>
          <w:tab w:val="num" w:pos="5476"/>
        </w:tabs>
        <w:ind w:left="5476" w:hanging="360"/>
      </w:pPr>
    </w:lvl>
    <w:lvl w:ilvl="7" w:tplc="04070019" w:tentative="1">
      <w:start w:val="1"/>
      <w:numFmt w:val="lowerLetter"/>
      <w:lvlText w:val="%8."/>
      <w:lvlJc w:val="left"/>
      <w:pPr>
        <w:tabs>
          <w:tab w:val="num" w:pos="6196"/>
        </w:tabs>
        <w:ind w:left="6196" w:hanging="360"/>
      </w:pPr>
    </w:lvl>
    <w:lvl w:ilvl="8" w:tplc="0407001B" w:tentative="1">
      <w:start w:val="1"/>
      <w:numFmt w:val="lowerRoman"/>
      <w:lvlText w:val="%9."/>
      <w:lvlJc w:val="right"/>
      <w:pPr>
        <w:tabs>
          <w:tab w:val="num" w:pos="6916"/>
        </w:tabs>
        <w:ind w:left="6916" w:hanging="180"/>
      </w:pPr>
    </w:lvl>
  </w:abstractNum>
  <w:abstractNum w:abstractNumId="651" w15:restartNumberingAfterBreak="0">
    <w:nsid w:val="6F475125"/>
    <w:multiLevelType w:val="hybridMultilevel"/>
    <w:tmpl w:val="7FA422B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652" w15:restartNumberingAfterBreak="0">
    <w:nsid w:val="6F711A9D"/>
    <w:multiLevelType w:val="hybridMultilevel"/>
    <w:tmpl w:val="7F36998A"/>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53" w15:restartNumberingAfterBreak="0">
    <w:nsid w:val="6F833CC1"/>
    <w:multiLevelType w:val="hybridMultilevel"/>
    <w:tmpl w:val="BDC6FE14"/>
    <w:lvl w:ilvl="0" w:tplc="F1528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4" w15:restartNumberingAfterBreak="0">
    <w:nsid w:val="6FC06B35"/>
    <w:multiLevelType w:val="multilevel"/>
    <w:tmpl w:val="3244B306"/>
    <w:lvl w:ilvl="0">
      <w:start w:val="1"/>
      <w:numFmt w:val="bullet"/>
      <w:lvlText w:val="–"/>
      <w:lvlJc w:val="left"/>
      <w:pPr>
        <w:tabs>
          <w:tab w:val="num" w:pos="0"/>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55" w15:restartNumberingAfterBreak="0">
    <w:nsid w:val="6FC10EFF"/>
    <w:multiLevelType w:val="hybridMultilevel"/>
    <w:tmpl w:val="9B06B06E"/>
    <w:lvl w:ilvl="0" w:tplc="D348F3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6" w15:restartNumberingAfterBreak="0">
    <w:nsid w:val="6FC51D2E"/>
    <w:multiLevelType w:val="hybridMultilevel"/>
    <w:tmpl w:val="585E8B8A"/>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3"/>
        </w:tabs>
        <w:ind w:left="1403" w:hanging="360"/>
      </w:pPr>
    </w:lvl>
    <w:lvl w:ilvl="2" w:tplc="0407001B" w:tentative="1">
      <w:start w:val="1"/>
      <w:numFmt w:val="lowerRoman"/>
      <w:lvlText w:val="%3."/>
      <w:lvlJc w:val="right"/>
      <w:pPr>
        <w:tabs>
          <w:tab w:val="num" w:pos="2123"/>
        </w:tabs>
        <w:ind w:left="2123" w:hanging="180"/>
      </w:pPr>
    </w:lvl>
    <w:lvl w:ilvl="3" w:tplc="0407000F" w:tentative="1">
      <w:start w:val="1"/>
      <w:numFmt w:val="decimal"/>
      <w:lvlText w:val="%4."/>
      <w:lvlJc w:val="left"/>
      <w:pPr>
        <w:tabs>
          <w:tab w:val="num" w:pos="2843"/>
        </w:tabs>
        <w:ind w:left="2843" w:hanging="360"/>
      </w:pPr>
    </w:lvl>
    <w:lvl w:ilvl="4" w:tplc="04070019" w:tentative="1">
      <w:start w:val="1"/>
      <w:numFmt w:val="lowerLetter"/>
      <w:lvlText w:val="%5."/>
      <w:lvlJc w:val="left"/>
      <w:pPr>
        <w:tabs>
          <w:tab w:val="num" w:pos="3563"/>
        </w:tabs>
        <w:ind w:left="3563" w:hanging="360"/>
      </w:pPr>
    </w:lvl>
    <w:lvl w:ilvl="5" w:tplc="0407001B" w:tentative="1">
      <w:start w:val="1"/>
      <w:numFmt w:val="lowerRoman"/>
      <w:lvlText w:val="%6."/>
      <w:lvlJc w:val="right"/>
      <w:pPr>
        <w:tabs>
          <w:tab w:val="num" w:pos="4283"/>
        </w:tabs>
        <w:ind w:left="4283" w:hanging="180"/>
      </w:pPr>
    </w:lvl>
    <w:lvl w:ilvl="6" w:tplc="0407000F" w:tentative="1">
      <w:start w:val="1"/>
      <w:numFmt w:val="decimal"/>
      <w:lvlText w:val="%7."/>
      <w:lvlJc w:val="left"/>
      <w:pPr>
        <w:tabs>
          <w:tab w:val="num" w:pos="5003"/>
        </w:tabs>
        <w:ind w:left="5003" w:hanging="360"/>
      </w:pPr>
    </w:lvl>
    <w:lvl w:ilvl="7" w:tplc="04070019" w:tentative="1">
      <w:start w:val="1"/>
      <w:numFmt w:val="lowerLetter"/>
      <w:lvlText w:val="%8."/>
      <w:lvlJc w:val="left"/>
      <w:pPr>
        <w:tabs>
          <w:tab w:val="num" w:pos="5723"/>
        </w:tabs>
        <w:ind w:left="5723" w:hanging="360"/>
      </w:pPr>
    </w:lvl>
    <w:lvl w:ilvl="8" w:tplc="0407001B" w:tentative="1">
      <w:start w:val="1"/>
      <w:numFmt w:val="lowerRoman"/>
      <w:lvlText w:val="%9."/>
      <w:lvlJc w:val="right"/>
      <w:pPr>
        <w:tabs>
          <w:tab w:val="num" w:pos="6443"/>
        </w:tabs>
        <w:ind w:left="6443" w:hanging="180"/>
      </w:pPr>
    </w:lvl>
  </w:abstractNum>
  <w:abstractNum w:abstractNumId="657" w15:restartNumberingAfterBreak="0">
    <w:nsid w:val="6FEF6720"/>
    <w:multiLevelType w:val="hybridMultilevel"/>
    <w:tmpl w:val="4D725C8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8" w15:restartNumberingAfterBreak="0">
    <w:nsid w:val="6FFB4A71"/>
    <w:multiLevelType w:val="hybridMultilevel"/>
    <w:tmpl w:val="17BE1BA4"/>
    <w:lvl w:ilvl="0" w:tplc="EC30742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9" w15:restartNumberingAfterBreak="0">
    <w:nsid w:val="70165B6E"/>
    <w:multiLevelType w:val="hybridMultilevel"/>
    <w:tmpl w:val="967224B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60" w15:restartNumberingAfterBreak="0">
    <w:nsid w:val="703C0970"/>
    <w:multiLevelType w:val="hybridMultilevel"/>
    <w:tmpl w:val="59A472D4"/>
    <w:lvl w:ilvl="0" w:tplc="04070019">
      <w:start w:val="1"/>
      <w:numFmt w:val="lowerLetter"/>
      <w:lvlText w:val="%1."/>
      <w:lvlJc w:val="left"/>
      <w:pPr>
        <w:tabs>
          <w:tab w:val="num" w:pos="1117"/>
        </w:tabs>
        <w:ind w:left="1117" w:hanging="360"/>
      </w:pPr>
    </w:lvl>
    <w:lvl w:ilvl="1" w:tplc="04070019">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61" w15:restartNumberingAfterBreak="0">
    <w:nsid w:val="703C6C19"/>
    <w:multiLevelType w:val="hybridMultilevel"/>
    <w:tmpl w:val="B032F204"/>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62" w15:restartNumberingAfterBreak="0">
    <w:nsid w:val="7092549C"/>
    <w:multiLevelType w:val="hybridMultilevel"/>
    <w:tmpl w:val="552A96F0"/>
    <w:lvl w:ilvl="0" w:tplc="0407000F">
      <w:start w:val="1"/>
      <w:numFmt w:val="decimal"/>
      <w:lvlText w:val="%1."/>
      <w:lvlJc w:val="left"/>
      <w:pPr>
        <w:tabs>
          <w:tab w:val="num" w:pos="1440"/>
        </w:tabs>
        <w:ind w:left="1440" w:hanging="360"/>
      </w:pPr>
    </w:lvl>
    <w:lvl w:ilvl="1" w:tplc="04070019">
      <w:start w:val="1"/>
      <w:numFmt w:val="lowerLetter"/>
      <w:lvlText w:val="%2."/>
      <w:lvlJc w:val="left"/>
      <w:pPr>
        <w:tabs>
          <w:tab w:val="num" w:pos="2160"/>
        </w:tabs>
        <w:ind w:left="2160" w:hanging="360"/>
      </w:pPr>
    </w:lvl>
    <w:lvl w:ilvl="2" w:tplc="0407001B" w:tentative="1">
      <w:start w:val="1"/>
      <w:numFmt w:val="lowerRoman"/>
      <w:lvlText w:val="%3."/>
      <w:lvlJc w:val="right"/>
      <w:pPr>
        <w:tabs>
          <w:tab w:val="num" w:pos="2880"/>
        </w:tabs>
        <w:ind w:left="2880" w:hanging="180"/>
      </w:pPr>
    </w:lvl>
    <w:lvl w:ilvl="3" w:tplc="0407000F" w:tentative="1">
      <w:start w:val="1"/>
      <w:numFmt w:val="decimal"/>
      <w:lvlText w:val="%4."/>
      <w:lvlJc w:val="left"/>
      <w:pPr>
        <w:tabs>
          <w:tab w:val="num" w:pos="3600"/>
        </w:tabs>
        <w:ind w:left="3600" w:hanging="360"/>
      </w:pPr>
    </w:lvl>
    <w:lvl w:ilvl="4" w:tplc="04070019" w:tentative="1">
      <w:start w:val="1"/>
      <w:numFmt w:val="lowerLetter"/>
      <w:lvlText w:val="%5."/>
      <w:lvlJc w:val="left"/>
      <w:pPr>
        <w:tabs>
          <w:tab w:val="num" w:pos="4320"/>
        </w:tabs>
        <w:ind w:left="4320" w:hanging="360"/>
      </w:pPr>
    </w:lvl>
    <w:lvl w:ilvl="5" w:tplc="0407001B" w:tentative="1">
      <w:start w:val="1"/>
      <w:numFmt w:val="lowerRoman"/>
      <w:lvlText w:val="%6."/>
      <w:lvlJc w:val="right"/>
      <w:pPr>
        <w:tabs>
          <w:tab w:val="num" w:pos="5040"/>
        </w:tabs>
        <w:ind w:left="5040" w:hanging="180"/>
      </w:pPr>
    </w:lvl>
    <w:lvl w:ilvl="6" w:tplc="0407000F" w:tentative="1">
      <w:start w:val="1"/>
      <w:numFmt w:val="decimal"/>
      <w:lvlText w:val="%7."/>
      <w:lvlJc w:val="left"/>
      <w:pPr>
        <w:tabs>
          <w:tab w:val="num" w:pos="5760"/>
        </w:tabs>
        <w:ind w:left="5760" w:hanging="360"/>
      </w:pPr>
    </w:lvl>
    <w:lvl w:ilvl="7" w:tplc="04070019" w:tentative="1">
      <w:start w:val="1"/>
      <w:numFmt w:val="lowerLetter"/>
      <w:lvlText w:val="%8."/>
      <w:lvlJc w:val="left"/>
      <w:pPr>
        <w:tabs>
          <w:tab w:val="num" w:pos="6480"/>
        </w:tabs>
        <w:ind w:left="6480" w:hanging="360"/>
      </w:pPr>
    </w:lvl>
    <w:lvl w:ilvl="8" w:tplc="0407001B" w:tentative="1">
      <w:start w:val="1"/>
      <w:numFmt w:val="lowerRoman"/>
      <w:lvlText w:val="%9."/>
      <w:lvlJc w:val="right"/>
      <w:pPr>
        <w:tabs>
          <w:tab w:val="num" w:pos="7200"/>
        </w:tabs>
        <w:ind w:left="7200" w:hanging="180"/>
      </w:pPr>
    </w:lvl>
  </w:abstractNum>
  <w:abstractNum w:abstractNumId="663" w15:restartNumberingAfterBreak="0">
    <w:nsid w:val="70B22506"/>
    <w:multiLevelType w:val="hybridMultilevel"/>
    <w:tmpl w:val="04546CD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37"/>
        </w:tabs>
        <w:ind w:left="1437" w:hanging="360"/>
      </w:pPr>
    </w:lvl>
    <w:lvl w:ilvl="2" w:tplc="0407001B" w:tentative="1">
      <w:start w:val="1"/>
      <w:numFmt w:val="lowerRoman"/>
      <w:lvlText w:val="%3."/>
      <w:lvlJc w:val="right"/>
      <w:pPr>
        <w:tabs>
          <w:tab w:val="num" w:pos="2157"/>
        </w:tabs>
        <w:ind w:left="2157" w:hanging="180"/>
      </w:pPr>
    </w:lvl>
    <w:lvl w:ilvl="3" w:tplc="0407000F" w:tentative="1">
      <w:start w:val="1"/>
      <w:numFmt w:val="decimal"/>
      <w:lvlText w:val="%4."/>
      <w:lvlJc w:val="left"/>
      <w:pPr>
        <w:tabs>
          <w:tab w:val="num" w:pos="2877"/>
        </w:tabs>
        <w:ind w:left="2877" w:hanging="360"/>
      </w:pPr>
    </w:lvl>
    <w:lvl w:ilvl="4" w:tplc="04070019" w:tentative="1">
      <w:start w:val="1"/>
      <w:numFmt w:val="lowerLetter"/>
      <w:lvlText w:val="%5."/>
      <w:lvlJc w:val="left"/>
      <w:pPr>
        <w:tabs>
          <w:tab w:val="num" w:pos="3597"/>
        </w:tabs>
        <w:ind w:left="3597" w:hanging="360"/>
      </w:pPr>
    </w:lvl>
    <w:lvl w:ilvl="5" w:tplc="0407001B" w:tentative="1">
      <w:start w:val="1"/>
      <w:numFmt w:val="lowerRoman"/>
      <w:lvlText w:val="%6."/>
      <w:lvlJc w:val="right"/>
      <w:pPr>
        <w:tabs>
          <w:tab w:val="num" w:pos="4317"/>
        </w:tabs>
        <w:ind w:left="4317" w:hanging="180"/>
      </w:pPr>
    </w:lvl>
    <w:lvl w:ilvl="6" w:tplc="0407000F" w:tentative="1">
      <w:start w:val="1"/>
      <w:numFmt w:val="decimal"/>
      <w:lvlText w:val="%7."/>
      <w:lvlJc w:val="left"/>
      <w:pPr>
        <w:tabs>
          <w:tab w:val="num" w:pos="5037"/>
        </w:tabs>
        <w:ind w:left="5037" w:hanging="360"/>
      </w:pPr>
    </w:lvl>
    <w:lvl w:ilvl="7" w:tplc="04070019" w:tentative="1">
      <w:start w:val="1"/>
      <w:numFmt w:val="lowerLetter"/>
      <w:lvlText w:val="%8."/>
      <w:lvlJc w:val="left"/>
      <w:pPr>
        <w:tabs>
          <w:tab w:val="num" w:pos="5757"/>
        </w:tabs>
        <w:ind w:left="5757" w:hanging="360"/>
      </w:pPr>
    </w:lvl>
    <w:lvl w:ilvl="8" w:tplc="0407001B" w:tentative="1">
      <w:start w:val="1"/>
      <w:numFmt w:val="lowerRoman"/>
      <w:lvlText w:val="%9."/>
      <w:lvlJc w:val="right"/>
      <w:pPr>
        <w:tabs>
          <w:tab w:val="num" w:pos="6477"/>
        </w:tabs>
        <w:ind w:left="6477" w:hanging="180"/>
      </w:pPr>
    </w:lvl>
  </w:abstractNum>
  <w:abstractNum w:abstractNumId="664" w15:restartNumberingAfterBreak="0">
    <w:nsid w:val="70B363D8"/>
    <w:multiLevelType w:val="hybridMultilevel"/>
    <w:tmpl w:val="4F04BB20"/>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665" w15:restartNumberingAfterBreak="0">
    <w:nsid w:val="70B77B69"/>
    <w:multiLevelType w:val="hybridMultilevel"/>
    <w:tmpl w:val="764226F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66" w15:restartNumberingAfterBreak="0">
    <w:nsid w:val="70C163C9"/>
    <w:multiLevelType w:val="hybridMultilevel"/>
    <w:tmpl w:val="22C09CA4"/>
    <w:lvl w:ilvl="0" w:tplc="49C80EA8">
      <w:start w:val="1"/>
      <w:numFmt w:val="decimal"/>
      <w:lvlText w:val="%1."/>
      <w:lvlJc w:val="left"/>
      <w:pPr>
        <w:tabs>
          <w:tab w:val="num" w:pos="1123"/>
        </w:tabs>
        <w:ind w:left="112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843"/>
        </w:tabs>
        <w:ind w:left="1843" w:hanging="360"/>
      </w:pPr>
      <w:rPr>
        <w:rFonts w:cs="Times New Roman"/>
      </w:rPr>
    </w:lvl>
    <w:lvl w:ilvl="2" w:tplc="0407001B" w:tentative="1">
      <w:start w:val="1"/>
      <w:numFmt w:val="lowerRoman"/>
      <w:lvlText w:val="%3."/>
      <w:lvlJc w:val="right"/>
      <w:pPr>
        <w:tabs>
          <w:tab w:val="num" w:pos="2563"/>
        </w:tabs>
        <w:ind w:left="2563" w:hanging="180"/>
      </w:pPr>
      <w:rPr>
        <w:rFonts w:cs="Times New Roman"/>
      </w:rPr>
    </w:lvl>
    <w:lvl w:ilvl="3" w:tplc="0407000F" w:tentative="1">
      <w:start w:val="1"/>
      <w:numFmt w:val="decimal"/>
      <w:lvlText w:val="%4."/>
      <w:lvlJc w:val="left"/>
      <w:pPr>
        <w:tabs>
          <w:tab w:val="num" w:pos="3283"/>
        </w:tabs>
        <w:ind w:left="3283" w:hanging="360"/>
      </w:pPr>
      <w:rPr>
        <w:rFonts w:cs="Times New Roman"/>
      </w:rPr>
    </w:lvl>
    <w:lvl w:ilvl="4" w:tplc="04070019" w:tentative="1">
      <w:start w:val="1"/>
      <w:numFmt w:val="lowerLetter"/>
      <w:lvlText w:val="%5."/>
      <w:lvlJc w:val="left"/>
      <w:pPr>
        <w:tabs>
          <w:tab w:val="num" w:pos="4003"/>
        </w:tabs>
        <w:ind w:left="4003" w:hanging="360"/>
      </w:pPr>
      <w:rPr>
        <w:rFonts w:cs="Times New Roman"/>
      </w:rPr>
    </w:lvl>
    <w:lvl w:ilvl="5" w:tplc="0407001B" w:tentative="1">
      <w:start w:val="1"/>
      <w:numFmt w:val="lowerRoman"/>
      <w:lvlText w:val="%6."/>
      <w:lvlJc w:val="right"/>
      <w:pPr>
        <w:tabs>
          <w:tab w:val="num" w:pos="4723"/>
        </w:tabs>
        <w:ind w:left="4723" w:hanging="180"/>
      </w:pPr>
      <w:rPr>
        <w:rFonts w:cs="Times New Roman"/>
      </w:rPr>
    </w:lvl>
    <w:lvl w:ilvl="6" w:tplc="0407000F" w:tentative="1">
      <w:start w:val="1"/>
      <w:numFmt w:val="decimal"/>
      <w:lvlText w:val="%7."/>
      <w:lvlJc w:val="left"/>
      <w:pPr>
        <w:tabs>
          <w:tab w:val="num" w:pos="5443"/>
        </w:tabs>
        <w:ind w:left="5443" w:hanging="360"/>
      </w:pPr>
      <w:rPr>
        <w:rFonts w:cs="Times New Roman"/>
      </w:rPr>
    </w:lvl>
    <w:lvl w:ilvl="7" w:tplc="04070019" w:tentative="1">
      <w:start w:val="1"/>
      <w:numFmt w:val="lowerLetter"/>
      <w:lvlText w:val="%8."/>
      <w:lvlJc w:val="left"/>
      <w:pPr>
        <w:tabs>
          <w:tab w:val="num" w:pos="6163"/>
        </w:tabs>
        <w:ind w:left="6163" w:hanging="360"/>
      </w:pPr>
      <w:rPr>
        <w:rFonts w:cs="Times New Roman"/>
      </w:rPr>
    </w:lvl>
    <w:lvl w:ilvl="8" w:tplc="0407001B" w:tentative="1">
      <w:start w:val="1"/>
      <w:numFmt w:val="lowerRoman"/>
      <w:lvlText w:val="%9."/>
      <w:lvlJc w:val="right"/>
      <w:pPr>
        <w:tabs>
          <w:tab w:val="num" w:pos="6883"/>
        </w:tabs>
        <w:ind w:left="6883" w:hanging="180"/>
      </w:pPr>
      <w:rPr>
        <w:rFonts w:cs="Times New Roman"/>
      </w:rPr>
    </w:lvl>
  </w:abstractNum>
  <w:abstractNum w:abstractNumId="667" w15:restartNumberingAfterBreak="0">
    <w:nsid w:val="712C705F"/>
    <w:multiLevelType w:val="hybridMultilevel"/>
    <w:tmpl w:val="547CAC16"/>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68" w15:restartNumberingAfterBreak="0">
    <w:nsid w:val="71AD37B2"/>
    <w:multiLevelType w:val="hybridMultilevel"/>
    <w:tmpl w:val="E7BA8F6C"/>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669" w15:restartNumberingAfterBreak="0">
    <w:nsid w:val="71D536A5"/>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70" w15:restartNumberingAfterBreak="0">
    <w:nsid w:val="728705AE"/>
    <w:multiLevelType w:val="hybridMultilevel"/>
    <w:tmpl w:val="472CEDB4"/>
    <w:lvl w:ilvl="0" w:tplc="FFFFFFFF">
      <w:start w:val="1"/>
      <w:numFmt w:val="decimal"/>
      <w:pStyle w:val="BodyTextFirstIndent"/>
      <w:lvlText w:val="%1."/>
      <w:lvlJc w:val="left"/>
      <w:pPr>
        <w:tabs>
          <w:tab w:val="num" w:pos="720"/>
        </w:tabs>
        <w:ind w:left="720" w:hanging="360"/>
      </w:pPr>
    </w:lvl>
    <w:lvl w:ilvl="1" w:tplc="FFFFFFFF">
      <w:start w:val="1"/>
      <w:numFmt w:val="decimal"/>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1" w15:restartNumberingAfterBreak="0">
    <w:nsid w:val="72880A28"/>
    <w:multiLevelType w:val="multilevel"/>
    <w:tmpl w:val="9F5AB1AE"/>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72" w15:restartNumberingAfterBreak="0">
    <w:nsid w:val="729516CB"/>
    <w:multiLevelType w:val="singleLevel"/>
    <w:tmpl w:val="40542064"/>
    <w:lvl w:ilvl="0">
      <w:start w:val="1"/>
      <w:numFmt w:val="decimal"/>
      <w:pStyle w:val="item"/>
      <w:lvlText w:val="%1)"/>
      <w:lvlJc w:val="left"/>
      <w:pPr>
        <w:tabs>
          <w:tab w:val="num" w:pos="360"/>
        </w:tabs>
        <w:ind w:left="360" w:hanging="360"/>
      </w:pPr>
      <w:rPr>
        <w:rFonts w:hint="eastAsia"/>
      </w:rPr>
    </w:lvl>
  </w:abstractNum>
  <w:abstractNum w:abstractNumId="673" w15:restartNumberingAfterBreak="0">
    <w:nsid w:val="72B4453D"/>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4" w15:restartNumberingAfterBreak="0">
    <w:nsid w:val="73067D56"/>
    <w:multiLevelType w:val="hybridMultilevel"/>
    <w:tmpl w:val="32D45164"/>
    <w:lvl w:ilvl="0" w:tplc="AFFE1ED8">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75" w15:restartNumberingAfterBreak="0">
    <w:nsid w:val="73281601"/>
    <w:multiLevelType w:val="multilevel"/>
    <w:tmpl w:val="B7F8323C"/>
    <w:styleLink w:val="SVCBullets"/>
    <w:lvl w:ilvl="0">
      <w:start w:val="1"/>
      <w:numFmt w:val="bullet"/>
      <w:pStyle w:val="SVCBulletslevel1CharCharChar"/>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pStyle w:val="SVCBulletslevel3"/>
      <w:lvlText w:val=""/>
      <w:lvlJc w:val="left"/>
      <w:pPr>
        <w:tabs>
          <w:tab w:val="num" w:pos="-31680"/>
        </w:tabs>
        <w:ind w:left="1195" w:hanging="403"/>
      </w:pPr>
      <w:rPr>
        <w:rFonts w:ascii="Symbol" w:hAnsi="Symbol" w:hint="default"/>
      </w:rPr>
    </w:lvl>
    <w:lvl w:ilvl="3">
      <w:start w:val="1"/>
      <w:numFmt w:val="bullet"/>
      <w:pStyle w:val="SVCBulletslevel4Char"/>
      <w:lvlText w:val=""/>
      <w:lvlJc w:val="left"/>
      <w:pPr>
        <w:tabs>
          <w:tab w:val="num" w:pos="0"/>
        </w:tabs>
        <w:ind w:left="1584" w:hanging="389"/>
      </w:pPr>
      <w:rPr>
        <w:rFonts w:ascii="Symbol" w:hAnsi="Symbol" w:hint="default"/>
      </w:rPr>
    </w:lvl>
    <w:lvl w:ilvl="4">
      <w:start w:val="1"/>
      <w:numFmt w:val="bullet"/>
      <w:pStyle w:val="SVCBulletslevel5"/>
      <w:lvlText w:val=""/>
      <w:lvlJc w:val="left"/>
      <w:pPr>
        <w:tabs>
          <w:tab w:val="num" w:pos="0"/>
        </w:tabs>
        <w:ind w:left="1987" w:hanging="403"/>
      </w:pPr>
      <w:rPr>
        <w:rFonts w:ascii="Symbol" w:hAnsi="Symbol" w:hint="default"/>
      </w:rPr>
    </w:lvl>
    <w:lvl w:ilvl="5">
      <w:start w:val="1"/>
      <w:numFmt w:val="bullet"/>
      <w:pStyle w:val="SVCBulletslevel6"/>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676" w15:restartNumberingAfterBreak="0">
    <w:nsid w:val="738C06C1"/>
    <w:multiLevelType w:val="hybridMultilevel"/>
    <w:tmpl w:val="15104D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7" w15:restartNumberingAfterBreak="0">
    <w:nsid w:val="73FE2897"/>
    <w:multiLevelType w:val="hybridMultilevel"/>
    <w:tmpl w:val="D75C7E0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78" w15:restartNumberingAfterBreak="0">
    <w:nsid w:val="74733ED3"/>
    <w:multiLevelType w:val="hybridMultilevel"/>
    <w:tmpl w:val="4A88C8E2"/>
    <w:lvl w:ilvl="0" w:tplc="0409000F">
      <w:start w:val="1"/>
      <w:numFmt w:val="decimal"/>
      <w:lvlText w:val="%1."/>
      <w:lvlJc w:val="left"/>
      <w:pPr>
        <w:tabs>
          <w:tab w:val="num" w:pos="803"/>
        </w:tabs>
        <w:ind w:left="803" w:hanging="400"/>
      </w:pPr>
    </w:lvl>
    <w:lvl w:ilvl="1" w:tplc="919ED22E">
      <w:numFmt w:val="bullet"/>
      <w:lvlText w:val="–"/>
      <w:lvlJc w:val="left"/>
      <w:pPr>
        <w:tabs>
          <w:tab w:val="num" w:pos="1208"/>
        </w:tabs>
        <w:ind w:left="1208" w:hanging="405"/>
      </w:pPr>
      <w:rPr>
        <w:rFonts w:ascii="Times New Roman" w:eastAsia="Batang" w:hAnsi="Times New Roman" w:hint="default"/>
      </w:rPr>
    </w:lvl>
    <w:lvl w:ilvl="2" w:tplc="0409001B" w:tentative="1">
      <w:start w:val="1"/>
      <w:numFmt w:val="lowerRoman"/>
      <w:lvlText w:val="%3."/>
      <w:lvlJc w:val="right"/>
      <w:pPr>
        <w:tabs>
          <w:tab w:val="num" w:pos="1603"/>
        </w:tabs>
        <w:ind w:left="1603" w:hanging="400"/>
      </w:pPr>
      <w:rPr>
        <w:rFonts w:cs="Times New Roman"/>
      </w:rPr>
    </w:lvl>
    <w:lvl w:ilvl="3" w:tplc="0409000F" w:tentative="1">
      <w:start w:val="1"/>
      <w:numFmt w:val="decimal"/>
      <w:lvlText w:val="%4."/>
      <w:lvlJc w:val="left"/>
      <w:pPr>
        <w:tabs>
          <w:tab w:val="num" w:pos="2003"/>
        </w:tabs>
        <w:ind w:left="2003" w:hanging="400"/>
      </w:pPr>
      <w:rPr>
        <w:rFonts w:cs="Times New Roman"/>
      </w:rPr>
    </w:lvl>
    <w:lvl w:ilvl="4" w:tplc="04090019" w:tentative="1">
      <w:start w:val="1"/>
      <w:numFmt w:val="upperLetter"/>
      <w:lvlText w:val="%5."/>
      <w:lvlJc w:val="left"/>
      <w:pPr>
        <w:tabs>
          <w:tab w:val="num" w:pos="2403"/>
        </w:tabs>
        <w:ind w:left="2403" w:hanging="400"/>
      </w:pPr>
      <w:rPr>
        <w:rFonts w:cs="Times New Roman"/>
      </w:rPr>
    </w:lvl>
    <w:lvl w:ilvl="5" w:tplc="0409001B" w:tentative="1">
      <w:start w:val="1"/>
      <w:numFmt w:val="lowerRoman"/>
      <w:lvlText w:val="%6."/>
      <w:lvlJc w:val="right"/>
      <w:pPr>
        <w:tabs>
          <w:tab w:val="num" w:pos="2803"/>
        </w:tabs>
        <w:ind w:left="2803" w:hanging="400"/>
      </w:pPr>
      <w:rPr>
        <w:rFonts w:cs="Times New Roman"/>
      </w:rPr>
    </w:lvl>
    <w:lvl w:ilvl="6" w:tplc="0409000F" w:tentative="1">
      <w:start w:val="1"/>
      <w:numFmt w:val="decimal"/>
      <w:lvlText w:val="%7."/>
      <w:lvlJc w:val="left"/>
      <w:pPr>
        <w:tabs>
          <w:tab w:val="num" w:pos="3203"/>
        </w:tabs>
        <w:ind w:left="3203" w:hanging="400"/>
      </w:pPr>
      <w:rPr>
        <w:rFonts w:cs="Times New Roman"/>
      </w:rPr>
    </w:lvl>
    <w:lvl w:ilvl="7" w:tplc="04090019" w:tentative="1">
      <w:start w:val="1"/>
      <w:numFmt w:val="upperLetter"/>
      <w:lvlText w:val="%8."/>
      <w:lvlJc w:val="left"/>
      <w:pPr>
        <w:tabs>
          <w:tab w:val="num" w:pos="3603"/>
        </w:tabs>
        <w:ind w:left="3603" w:hanging="400"/>
      </w:pPr>
      <w:rPr>
        <w:rFonts w:cs="Times New Roman"/>
      </w:rPr>
    </w:lvl>
    <w:lvl w:ilvl="8" w:tplc="0409001B" w:tentative="1">
      <w:start w:val="1"/>
      <w:numFmt w:val="lowerRoman"/>
      <w:lvlText w:val="%9."/>
      <w:lvlJc w:val="right"/>
      <w:pPr>
        <w:tabs>
          <w:tab w:val="num" w:pos="4003"/>
        </w:tabs>
        <w:ind w:left="4003" w:hanging="400"/>
      </w:pPr>
      <w:rPr>
        <w:rFonts w:cs="Times New Roman"/>
      </w:rPr>
    </w:lvl>
  </w:abstractNum>
  <w:abstractNum w:abstractNumId="679" w15:restartNumberingAfterBreak="0">
    <w:nsid w:val="7485522D"/>
    <w:multiLevelType w:val="hybridMultilevel"/>
    <w:tmpl w:val="7C809E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0" w15:restartNumberingAfterBreak="0">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81" w15:restartNumberingAfterBreak="0">
    <w:nsid w:val="74DE4869"/>
    <w:multiLevelType w:val="hybridMultilevel"/>
    <w:tmpl w:val="D20EDA04"/>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DAAA6A2">
      <w:start w:val="1"/>
      <w:numFmt w:val="lowerLetter"/>
      <w:lvlText w:val="%2."/>
      <w:lvlJc w:val="left"/>
      <w:pPr>
        <w:tabs>
          <w:tab w:val="num" w:pos="1837"/>
        </w:tabs>
        <w:ind w:left="1837" w:hanging="360"/>
      </w:pPr>
      <w:rPr>
        <w:rFonts w:hint="default"/>
        <w:b w:val="0"/>
        <w:i w:val="0"/>
        <w:sz w:val="20"/>
      </w:rPr>
    </w:lvl>
    <w:lvl w:ilvl="2" w:tplc="5F5CD7C4">
      <w:start w:val="1"/>
      <w:numFmt w:val="lowerRoman"/>
      <w:lvlText w:val="%3."/>
      <w:lvlJc w:val="left"/>
      <w:pPr>
        <w:tabs>
          <w:tab w:val="num" w:pos="2737"/>
        </w:tabs>
        <w:ind w:left="2737" w:hanging="360"/>
      </w:pPr>
      <w:rPr>
        <w:rFonts w:hint="default"/>
        <w:b w:val="0"/>
        <w:i w:val="0"/>
        <w:sz w:val="20"/>
      </w:r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82" w15:restartNumberingAfterBreak="0">
    <w:nsid w:val="75260C2D"/>
    <w:multiLevelType w:val="hybridMultilevel"/>
    <w:tmpl w:val="8E72271C"/>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83" w15:restartNumberingAfterBreak="0">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684" w15:restartNumberingAfterBreak="0">
    <w:nsid w:val="75C433E5"/>
    <w:multiLevelType w:val="hybridMultilevel"/>
    <w:tmpl w:val="E08CE2A0"/>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85" w15:restartNumberingAfterBreak="0">
    <w:nsid w:val="75CE3DE6"/>
    <w:multiLevelType w:val="hybridMultilevel"/>
    <w:tmpl w:val="2B6E8568"/>
    <w:lvl w:ilvl="0" w:tplc="0409000F">
      <w:start w:val="1"/>
      <w:numFmt w:val="decimal"/>
      <w:lvlText w:val="%1."/>
      <w:lvlJc w:val="left"/>
      <w:pPr>
        <w:tabs>
          <w:tab w:val="num" w:pos="709"/>
        </w:tabs>
        <w:ind w:left="709" w:hanging="400"/>
      </w:pPr>
      <w:rPr>
        <w:rFonts w:cs="Times New Roman" w:hint="eastAsia"/>
      </w:rPr>
    </w:lvl>
    <w:lvl w:ilvl="1" w:tplc="919ED22E">
      <w:start w:val="1"/>
      <w:numFmt w:val="lowerLetter"/>
      <w:lvlText w:val="%2."/>
      <w:lvlJc w:val="left"/>
      <w:pPr>
        <w:ind w:left="955" w:hanging="360"/>
      </w:pPr>
    </w:lvl>
    <w:lvl w:ilvl="2" w:tplc="0409001B" w:tentative="1">
      <w:start w:val="1"/>
      <w:numFmt w:val="lowerRoman"/>
      <w:lvlText w:val="%3."/>
      <w:lvlJc w:val="right"/>
      <w:pPr>
        <w:ind w:left="1675" w:hanging="180"/>
      </w:pPr>
    </w:lvl>
    <w:lvl w:ilvl="3" w:tplc="0409000F" w:tentative="1">
      <w:start w:val="1"/>
      <w:numFmt w:val="decimal"/>
      <w:lvlText w:val="%4."/>
      <w:lvlJc w:val="left"/>
      <w:pPr>
        <w:ind w:left="2395" w:hanging="360"/>
      </w:pPr>
    </w:lvl>
    <w:lvl w:ilvl="4" w:tplc="04090019" w:tentative="1">
      <w:start w:val="1"/>
      <w:numFmt w:val="lowerLetter"/>
      <w:lvlText w:val="%5."/>
      <w:lvlJc w:val="left"/>
      <w:pPr>
        <w:ind w:left="3115" w:hanging="360"/>
      </w:pPr>
    </w:lvl>
    <w:lvl w:ilvl="5" w:tplc="0409001B" w:tentative="1">
      <w:start w:val="1"/>
      <w:numFmt w:val="lowerRoman"/>
      <w:lvlText w:val="%6."/>
      <w:lvlJc w:val="right"/>
      <w:pPr>
        <w:ind w:left="3835" w:hanging="180"/>
      </w:pPr>
    </w:lvl>
    <w:lvl w:ilvl="6" w:tplc="0409000F" w:tentative="1">
      <w:start w:val="1"/>
      <w:numFmt w:val="decimal"/>
      <w:lvlText w:val="%7."/>
      <w:lvlJc w:val="left"/>
      <w:pPr>
        <w:ind w:left="4555" w:hanging="360"/>
      </w:pPr>
    </w:lvl>
    <w:lvl w:ilvl="7" w:tplc="04090019" w:tentative="1">
      <w:start w:val="1"/>
      <w:numFmt w:val="lowerLetter"/>
      <w:lvlText w:val="%8."/>
      <w:lvlJc w:val="left"/>
      <w:pPr>
        <w:ind w:left="5275" w:hanging="360"/>
      </w:pPr>
    </w:lvl>
    <w:lvl w:ilvl="8" w:tplc="0409001B" w:tentative="1">
      <w:start w:val="1"/>
      <w:numFmt w:val="lowerRoman"/>
      <w:lvlText w:val="%9."/>
      <w:lvlJc w:val="right"/>
      <w:pPr>
        <w:ind w:left="5995" w:hanging="180"/>
      </w:pPr>
    </w:lvl>
  </w:abstractNum>
  <w:abstractNum w:abstractNumId="686" w15:restartNumberingAfterBreak="0">
    <w:nsid w:val="762A732B"/>
    <w:multiLevelType w:val="hybridMultilevel"/>
    <w:tmpl w:val="D7DC9C18"/>
    <w:lvl w:ilvl="0" w:tplc="0407000F">
      <w:start w:val="1"/>
      <w:numFmt w:val="decimal"/>
      <w:lvlText w:val="%1."/>
      <w:lvlJc w:val="left"/>
      <w:pPr>
        <w:tabs>
          <w:tab w:val="num" w:pos="723"/>
        </w:tabs>
        <w:ind w:left="723" w:hanging="360"/>
      </w:pPr>
    </w:lvl>
    <w:lvl w:ilvl="1" w:tplc="634E16DA">
      <w:start w:val="1"/>
      <w:numFmt w:val="lowerLetter"/>
      <w:lvlText w:val="%2)"/>
      <w:lvlJc w:val="left"/>
      <w:pPr>
        <w:tabs>
          <w:tab w:val="num" w:pos="1443"/>
        </w:tabs>
        <w:ind w:left="1443" w:hanging="360"/>
      </w:pPr>
      <w:rPr>
        <w:rFonts w:hint="default"/>
      </w:rPr>
    </w:lvl>
    <w:lvl w:ilvl="2" w:tplc="0407001B" w:tentative="1">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687" w15:restartNumberingAfterBreak="0">
    <w:nsid w:val="76376353"/>
    <w:multiLevelType w:val="multilevel"/>
    <w:tmpl w:val="4E86E7BA"/>
    <w:styleLink w:val="SVCIndent"/>
    <w:lvl w:ilvl="0">
      <w:start w:val="1"/>
      <w:numFmt w:val="none"/>
      <w:lvlText w:val="%1"/>
      <w:lvlJc w:val="left"/>
      <w:pPr>
        <w:tabs>
          <w:tab w:val="num" w:pos="-31680"/>
        </w:tabs>
        <w:ind w:left="403" w:firstLine="0"/>
      </w:pPr>
      <w:rPr>
        <w:rFonts w:hint="default"/>
      </w:rPr>
    </w:lvl>
    <w:lvl w:ilvl="1">
      <w:start w:val="1"/>
      <w:numFmt w:val="none"/>
      <w:lvlText w:val=""/>
      <w:lvlJc w:val="left"/>
      <w:pPr>
        <w:tabs>
          <w:tab w:val="num" w:pos="-31680"/>
        </w:tabs>
        <w:ind w:left="792" w:firstLine="0"/>
      </w:pPr>
      <w:rPr>
        <w:rFonts w:hint="default"/>
      </w:rPr>
    </w:lvl>
    <w:lvl w:ilvl="2">
      <w:start w:val="1"/>
      <w:numFmt w:val="none"/>
      <w:lvlText w:val=""/>
      <w:lvlJc w:val="left"/>
      <w:pPr>
        <w:tabs>
          <w:tab w:val="num" w:pos="-31680"/>
        </w:tabs>
        <w:ind w:left="1195" w:firstLine="0"/>
      </w:pPr>
      <w:rPr>
        <w:rFonts w:hint="default"/>
      </w:rPr>
    </w:lvl>
    <w:lvl w:ilvl="3">
      <w:start w:val="1"/>
      <w:numFmt w:val="none"/>
      <w:lvlText w:val=""/>
      <w:lvlJc w:val="left"/>
      <w:pPr>
        <w:tabs>
          <w:tab w:val="num" w:pos="-31680"/>
        </w:tabs>
        <w:ind w:left="1584" w:firstLine="0"/>
      </w:pPr>
      <w:rPr>
        <w:rFonts w:hint="default"/>
      </w:rPr>
    </w:lvl>
    <w:lvl w:ilvl="4">
      <w:start w:val="1"/>
      <w:numFmt w:val="none"/>
      <w:lvlText w:val=""/>
      <w:lvlJc w:val="left"/>
      <w:pPr>
        <w:tabs>
          <w:tab w:val="num" w:pos="1584"/>
        </w:tabs>
        <w:ind w:left="1987" w:firstLine="0"/>
      </w:pPr>
      <w:rPr>
        <w:rFonts w:hint="default"/>
      </w:rPr>
    </w:lvl>
    <w:lvl w:ilvl="5">
      <w:start w:val="1"/>
      <w:numFmt w:val="none"/>
      <w:lvlText w:val=""/>
      <w:lvlJc w:val="left"/>
      <w:pPr>
        <w:tabs>
          <w:tab w:val="num" w:pos="1987"/>
        </w:tabs>
        <w:ind w:left="2376" w:firstLine="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88" w15:restartNumberingAfterBreak="0">
    <w:nsid w:val="76C701C7"/>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9" w15:restartNumberingAfterBreak="0">
    <w:nsid w:val="772A4DA5"/>
    <w:multiLevelType w:val="hybridMultilevel"/>
    <w:tmpl w:val="D1D2F9BC"/>
    <w:lvl w:ilvl="0" w:tplc="FFFFFFFF">
      <w:start w:val="1"/>
      <w:numFmt w:val="decimal"/>
      <w:lvlText w:val="%1."/>
      <w:lvlJc w:val="left"/>
      <w:pPr>
        <w:tabs>
          <w:tab w:val="num" w:pos="760"/>
        </w:tabs>
        <w:ind w:left="760" w:hanging="360"/>
      </w:pPr>
    </w:lvl>
    <w:lvl w:ilvl="1" w:tplc="04070019">
      <w:start w:val="1"/>
      <w:numFmt w:val="lowerLetter"/>
      <w:lvlText w:val="%2."/>
      <w:lvlJc w:val="left"/>
      <w:pPr>
        <w:tabs>
          <w:tab w:val="num" w:pos="1443"/>
        </w:tabs>
        <w:ind w:left="1443" w:hanging="360"/>
      </w:pPr>
    </w:lvl>
    <w:lvl w:ilvl="2" w:tplc="0407001B">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690" w15:restartNumberingAfterBreak="0">
    <w:nsid w:val="77960B7A"/>
    <w:multiLevelType w:val="hybridMultilevel"/>
    <w:tmpl w:val="28B89978"/>
    <w:lvl w:ilvl="0" w:tplc="4B6A71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1" w15:restartNumberingAfterBreak="0">
    <w:nsid w:val="77AF4393"/>
    <w:multiLevelType w:val="hybridMultilevel"/>
    <w:tmpl w:val="5D90D2E2"/>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3"/>
        </w:tabs>
        <w:ind w:left="1403" w:hanging="360"/>
      </w:pPr>
    </w:lvl>
    <w:lvl w:ilvl="2" w:tplc="0407001B" w:tentative="1">
      <w:start w:val="1"/>
      <w:numFmt w:val="lowerRoman"/>
      <w:lvlText w:val="%3."/>
      <w:lvlJc w:val="right"/>
      <w:pPr>
        <w:tabs>
          <w:tab w:val="num" w:pos="2123"/>
        </w:tabs>
        <w:ind w:left="2123" w:hanging="180"/>
      </w:pPr>
    </w:lvl>
    <w:lvl w:ilvl="3" w:tplc="0407000F" w:tentative="1">
      <w:start w:val="1"/>
      <w:numFmt w:val="decimal"/>
      <w:lvlText w:val="%4."/>
      <w:lvlJc w:val="left"/>
      <w:pPr>
        <w:tabs>
          <w:tab w:val="num" w:pos="2843"/>
        </w:tabs>
        <w:ind w:left="2843" w:hanging="360"/>
      </w:pPr>
    </w:lvl>
    <w:lvl w:ilvl="4" w:tplc="04070019" w:tentative="1">
      <w:start w:val="1"/>
      <w:numFmt w:val="lowerLetter"/>
      <w:lvlText w:val="%5."/>
      <w:lvlJc w:val="left"/>
      <w:pPr>
        <w:tabs>
          <w:tab w:val="num" w:pos="3563"/>
        </w:tabs>
        <w:ind w:left="3563" w:hanging="360"/>
      </w:pPr>
    </w:lvl>
    <w:lvl w:ilvl="5" w:tplc="0407001B" w:tentative="1">
      <w:start w:val="1"/>
      <w:numFmt w:val="lowerRoman"/>
      <w:lvlText w:val="%6."/>
      <w:lvlJc w:val="right"/>
      <w:pPr>
        <w:tabs>
          <w:tab w:val="num" w:pos="4283"/>
        </w:tabs>
        <w:ind w:left="4283" w:hanging="180"/>
      </w:pPr>
    </w:lvl>
    <w:lvl w:ilvl="6" w:tplc="0407000F" w:tentative="1">
      <w:start w:val="1"/>
      <w:numFmt w:val="decimal"/>
      <w:lvlText w:val="%7."/>
      <w:lvlJc w:val="left"/>
      <w:pPr>
        <w:tabs>
          <w:tab w:val="num" w:pos="5003"/>
        </w:tabs>
        <w:ind w:left="5003" w:hanging="360"/>
      </w:pPr>
    </w:lvl>
    <w:lvl w:ilvl="7" w:tplc="04070019" w:tentative="1">
      <w:start w:val="1"/>
      <w:numFmt w:val="lowerLetter"/>
      <w:lvlText w:val="%8."/>
      <w:lvlJc w:val="left"/>
      <w:pPr>
        <w:tabs>
          <w:tab w:val="num" w:pos="5723"/>
        </w:tabs>
        <w:ind w:left="5723" w:hanging="360"/>
      </w:pPr>
    </w:lvl>
    <w:lvl w:ilvl="8" w:tplc="0407001B" w:tentative="1">
      <w:start w:val="1"/>
      <w:numFmt w:val="lowerRoman"/>
      <w:lvlText w:val="%9."/>
      <w:lvlJc w:val="right"/>
      <w:pPr>
        <w:tabs>
          <w:tab w:val="num" w:pos="6443"/>
        </w:tabs>
        <w:ind w:left="6443" w:hanging="180"/>
      </w:pPr>
    </w:lvl>
  </w:abstractNum>
  <w:abstractNum w:abstractNumId="692" w15:restartNumberingAfterBreak="0">
    <w:nsid w:val="77B05CE8"/>
    <w:multiLevelType w:val="hybridMultilevel"/>
    <w:tmpl w:val="AD10D9CA"/>
    <w:lvl w:ilvl="0" w:tplc="A5E863F4">
      <w:start w:val="1"/>
      <w:numFmt w:val="lowerLetter"/>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43"/>
        </w:tabs>
        <w:ind w:left="1043" w:hanging="360"/>
      </w:pPr>
      <w:rPr>
        <w:rFonts w:cs="Times New Roman"/>
      </w:rPr>
    </w:lvl>
    <w:lvl w:ilvl="2" w:tplc="0407001B" w:tentative="1">
      <w:start w:val="1"/>
      <w:numFmt w:val="lowerRoman"/>
      <w:lvlText w:val="%3."/>
      <w:lvlJc w:val="right"/>
      <w:pPr>
        <w:tabs>
          <w:tab w:val="num" w:pos="1763"/>
        </w:tabs>
        <w:ind w:left="1763" w:hanging="180"/>
      </w:pPr>
      <w:rPr>
        <w:rFonts w:cs="Times New Roman"/>
      </w:rPr>
    </w:lvl>
    <w:lvl w:ilvl="3" w:tplc="0407000F" w:tentative="1">
      <w:start w:val="1"/>
      <w:numFmt w:val="decimal"/>
      <w:lvlText w:val="%4."/>
      <w:lvlJc w:val="left"/>
      <w:pPr>
        <w:tabs>
          <w:tab w:val="num" w:pos="2483"/>
        </w:tabs>
        <w:ind w:left="2483" w:hanging="360"/>
      </w:pPr>
      <w:rPr>
        <w:rFonts w:cs="Times New Roman"/>
      </w:rPr>
    </w:lvl>
    <w:lvl w:ilvl="4" w:tplc="04070019" w:tentative="1">
      <w:start w:val="1"/>
      <w:numFmt w:val="lowerLetter"/>
      <w:lvlText w:val="%5."/>
      <w:lvlJc w:val="left"/>
      <w:pPr>
        <w:tabs>
          <w:tab w:val="num" w:pos="3203"/>
        </w:tabs>
        <w:ind w:left="3203" w:hanging="360"/>
      </w:pPr>
      <w:rPr>
        <w:rFonts w:cs="Times New Roman"/>
      </w:rPr>
    </w:lvl>
    <w:lvl w:ilvl="5" w:tplc="0407001B" w:tentative="1">
      <w:start w:val="1"/>
      <w:numFmt w:val="lowerRoman"/>
      <w:lvlText w:val="%6."/>
      <w:lvlJc w:val="right"/>
      <w:pPr>
        <w:tabs>
          <w:tab w:val="num" w:pos="3923"/>
        </w:tabs>
        <w:ind w:left="3923" w:hanging="180"/>
      </w:pPr>
      <w:rPr>
        <w:rFonts w:cs="Times New Roman"/>
      </w:rPr>
    </w:lvl>
    <w:lvl w:ilvl="6" w:tplc="0407000F" w:tentative="1">
      <w:start w:val="1"/>
      <w:numFmt w:val="decimal"/>
      <w:lvlText w:val="%7."/>
      <w:lvlJc w:val="left"/>
      <w:pPr>
        <w:tabs>
          <w:tab w:val="num" w:pos="4643"/>
        </w:tabs>
        <w:ind w:left="4643" w:hanging="360"/>
      </w:pPr>
      <w:rPr>
        <w:rFonts w:cs="Times New Roman"/>
      </w:rPr>
    </w:lvl>
    <w:lvl w:ilvl="7" w:tplc="04070019" w:tentative="1">
      <w:start w:val="1"/>
      <w:numFmt w:val="lowerLetter"/>
      <w:lvlText w:val="%8."/>
      <w:lvlJc w:val="left"/>
      <w:pPr>
        <w:tabs>
          <w:tab w:val="num" w:pos="5363"/>
        </w:tabs>
        <w:ind w:left="5363" w:hanging="360"/>
      </w:pPr>
      <w:rPr>
        <w:rFonts w:cs="Times New Roman"/>
      </w:rPr>
    </w:lvl>
    <w:lvl w:ilvl="8" w:tplc="0407001B" w:tentative="1">
      <w:start w:val="1"/>
      <w:numFmt w:val="lowerRoman"/>
      <w:lvlText w:val="%9."/>
      <w:lvlJc w:val="right"/>
      <w:pPr>
        <w:tabs>
          <w:tab w:val="num" w:pos="6083"/>
        </w:tabs>
        <w:ind w:left="6083" w:hanging="180"/>
      </w:pPr>
      <w:rPr>
        <w:rFonts w:cs="Times New Roman"/>
      </w:rPr>
    </w:lvl>
  </w:abstractNum>
  <w:abstractNum w:abstractNumId="693" w15:restartNumberingAfterBreak="0">
    <w:nsid w:val="77B11806"/>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4" w15:restartNumberingAfterBreak="0">
    <w:nsid w:val="77BF3940"/>
    <w:multiLevelType w:val="hybridMultilevel"/>
    <w:tmpl w:val="B2E69FA4"/>
    <w:lvl w:ilvl="0" w:tplc="7D14E382">
      <w:start w:val="1"/>
      <w:numFmt w:val="lowerRoman"/>
      <w:lvlText w:val="%1)"/>
      <w:lvlJc w:val="right"/>
      <w:pPr>
        <w:tabs>
          <w:tab w:val="num" w:pos="1154"/>
        </w:tabs>
        <w:ind w:left="1154" w:hanging="180"/>
      </w:pPr>
      <w:rPr>
        <w:rFonts w:hint="default"/>
      </w:rPr>
    </w:lvl>
    <w:lvl w:ilvl="1" w:tplc="04070019" w:tentative="1">
      <w:start w:val="1"/>
      <w:numFmt w:val="lowerLetter"/>
      <w:lvlText w:val="%2."/>
      <w:lvlJc w:val="left"/>
      <w:pPr>
        <w:tabs>
          <w:tab w:val="num" w:pos="2017"/>
        </w:tabs>
        <w:ind w:left="2017" w:hanging="360"/>
      </w:pPr>
    </w:lvl>
    <w:lvl w:ilvl="2" w:tplc="0407001B" w:tentative="1">
      <w:start w:val="1"/>
      <w:numFmt w:val="lowerRoman"/>
      <w:lvlText w:val="%3."/>
      <w:lvlJc w:val="right"/>
      <w:pPr>
        <w:tabs>
          <w:tab w:val="num" w:pos="2737"/>
        </w:tabs>
        <w:ind w:left="2737" w:hanging="180"/>
      </w:pPr>
    </w:lvl>
    <w:lvl w:ilvl="3" w:tplc="0407000F" w:tentative="1">
      <w:start w:val="1"/>
      <w:numFmt w:val="decimal"/>
      <w:lvlText w:val="%4."/>
      <w:lvlJc w:val="left"/>
      <w:pPr>
        <w:tabs>
          <w:tab w:val="num" w:pos="3457"/>
        </w:tabs>
        <w:ind w:left="3457" w:hanging="360"/>
      </w:pPr>
    </w:lvl>
    <w:lvl w:ilvl="4" w:tplc="04070019" w:tentative="1">
      <w:start w:val="1"/>
      <w:numFmt w:val="lowerLetter"/>
      <w:lvlText w:val="%5."/>
      <w:lvlJc w:val="left"/>
      <w:pPr>
        <w:tabs>
          <w:tab w:val="num" w:pos="4177"/>
        </w:tabs>
        <w:ind w:left="4177" w:hanging="360"/>
      </w:pPr>
    </w:lvl>
    <w:lvl w:ilvl="5" w:tplc="0407001B" w:tentative="1">
      <w:start w:val="1"/>
      <w:numFmt w:val="lowerRoman"/>
      <w:lvlText w:val="%6."/>
      <w:lvlJc w:val="right"/>
      <w:pPr>
        <w:tabs>
          <w:tab w:val="num" w:pos="4897"/>
        </w:tabs>
        <w:ind w:left="4897" w:hanging="180"/>
      </w:pPr>
    </w:lvl>
    <w:lvl w:ilvl="6" w:tplc="0407000F" w:tentative="1">
      <w:start w:val="1"/>
      <w:numFmt w:val="decimal"/>
      <w:lvlText w:val="%7."/>
      <w:lvlJc w:val="left"/>
      <w:pPr>
        <w:tabs>
          <w:tab w:val="num" w:pos="5617"/>
        </w:tabs>
        <w:ind w:left="5617" w:hanging="360"/>
      </w:pPr>
    </w:lvl>
    <w:lvl w:ilvl="7" w:tplc="04070019" w:tentative="1">
      <w:start w:val="1"/>
      <w:numFmt w:val="lowerLetter"/>
      <w:lvlText w:val="%8."/>
      <w:lvlJc w:val="left"/>
      <w:pPr>
        <w:tabs>
          <w:tab w:val="num" w:pos="6337"/>
        </w:tabs>
        <w:ind w:left="6337" w:hanging="360"/>
      </w:pPr>
    </w:lvl>
    <w:lvl w:ilvl="8" w:tplc="0407001B" w:tentative="1">
      <w:start w:val="1"/>
      <w:numFmt w:val="lowerRoman"/>
      <w:lvlText w:val="%9."/>
      <w:lvlJc w:val="right"/>
      <w:pPr>
        <w:tabs>
          <w:tab w:val="num" w:pos="7057"/>
        </w:tabs>
        <w:ind w:left="7057" w:hanging="180"/>
      </w:pPr>
    </w:lvl>
  </w:abstractNum>
  <w:abstractNum w:abstractNumId="695" w15:restartNumberingAfterBreak="0">
    <w:nsid w:val="78133DAB"/>
    <w:multiLevelType w:val="hybridMultilevel"/>
    <w:tmpl w:val="FE92ABD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96" w15:restartNumberingAfterBreak="0">
    <w:nsid w:val="78494858"/>
    <w:multiLevelType w:val="hybridMultilevel"/>
    <w:tmpl w:val="522A7E0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97" w15:restartNumberingAfterBreak="0">
    <w:nsid w:val="787C7FFB"/>
    <w:multiLevelType w:val="hybridMultilevel"/>
    <w:tmpl w:val="3DA2E7CA"/>
    <w:lvl w:ilvl="0" w:tplc="FFFFFFFF">
      <w:start w:val="1"/>
      <w:numFmt w:val="decimal"/>
      <w:lvlText w:val="%1."/>
      <w:lvlJc w:val="left"/>
      <w:pPr>
        <w:tabs>
          <w:tab w:val="num" w:pos="1117"/>
        </w:tabs>
        <w:ind w:left="1117"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698" w15:restartNumberingAfterBreak="0">
    <w:nsid w:val="78E65EE7"/>
    <w:multiLevelType w:val="hybridMultilevel"/>
    <w:tmpl w:val="3774B9EC"/>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37"/>
        </w:tabs>
        <w:ind w:left="1437" w:hanging="360"/>
      </w:pPr>
    </w:lvl>
    <w:lvl w:ilvl="2" w:tplc="0407001B" w:tentative="1">
      <w:start w:val="1"/>
      <w:numFmt w:val="lowerRoman"/>
      <w:lvlText w:val="%3."/>
      <w:lvlJc w:val="right"/>
      <w:pPr>
        <w:tabs>
          <w:tab w:val="num" w:pos="2157"/>
        </w:tabs>
        <w:ind w:left="2157" w:hanging="180"/>
      </w:pPr>
    </w:lvl>
    <w:lvl w:ilvl="3" w:tplc="0407000F" w:tentative="1">
      <w:start w:val="1"/>
      <w:numFmt w:val="decimal"/>
      <w:lvlText w:val="%4."/>
      <w:lvlJc w:val="left"/>
      <w:pPr>
        <w:tabs>
          <w:tab w:val="num" w:pos="2877"/>
        </w:tabs>
        <w:ind w:left="2877" w:hanging="360"/>
      </w:pPr>
    </w:lvl>
    <w:lvl w:ilvl="4" w:tplc="04070019" w:tentative="1">
      <w:start w:val="1"/>
      <w:numFmt w:val="lowerLetter"/>
      <w:lvlText w:val="%5."/>
      <w:lvlJc w:val="left"/>
      <w:pPr>
        <w:tabs>
          <w:tab w:val="num" w:pos="3597"/>
        </w:tabs>
        <w:ind w:left="3597" w:hanging="360"/>
      </w:pPr>
    </w:lvl>
    <w:lvl w:ilvl="5" w:tplc="0407001B" w:tentative="1">
      <w:start w:val="1"/>
      <w:numFmt w:val="lowerRoman"/>
      <w:lvlText w:val="%6."/>
      <w:lvlJc w:val="right"/>
      <w:pPr>
        <w:tabs>
          <w:tab w:val="num" w:pos="4317"/>
        </w:tabs>
        <w:ind w:left="4317" w:hanging="180"/>
      </w:pPr>
    </w:lvl>
    <w:lvl w:ilvl="6" w:tplc="0407000F" w:tentative="1">
      <w:start w:val="1"/>
      <w:numFmt w:val="decimal"/>
      <w:lvlText w:val="%7."/>
      <w:lvlJc w:val="left"/>
      <w:pPr>
        <w:tabs>
          <w:tab w:val="num" w:pos="5037"/>
        </w:tabs>
        <w:ind w:left="5037" w:hanging="360"/>
      </w:pPr>
    </w:lvl>
    <w:lvl w:ilvl="7" w:tplc="04070019" w:tentative="1">
      <w:start w:val="1"/>
      <w:numFmt w:val="lowerLetter"/>
      <w:lvlText w:val="%8."/>
      <w:lvlJc w:val="left"/>
      <w:pPr>
        <w:tabs>
          <w:tab w:val="num" w:pos="5757"/>
        </w:tabs>
        <w:ind w:left="5757" w:hanging="360"/>
      </w:pPr>
    </w:lvl>
    <w:lvl w:ilvl="8" w:tplc="0407001B" w:tentative="1">
      <w:start w:val="1"/>
      <w:numFmt w:val="lowerRoman"/>
      <w:lvlText w:val="%9."/>
      <w:lvlJc w:val="right"/>
      <w:pPr>
        <w:tabs>
          <w:tab w:val="num" w:pos="6477"/>
        </w:tabs>
        <w:ind w:left="6477" w:hanging="180"/>
      </w:pPr>
    </w:lvl>
  </w:abstractNum>
  <w:abstractNum w:abstractNumId="699" w15:restartNumberingAfterBreak="0">
    <w:nsid w:val="78F46E51"/>
    <w:multiLevelType w:val="hybridMultilevel"/>
    <w:tmpl w:val="B0B6B42C"/>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700" w15:restartNumberingAfterBreak="0">
    <w:nsid w:val="78FA6670"/>
    <w:multiLevelType w:val="hybridMultilevel"/>
    <w:tmpl w:val="33E65130"/>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701" w15:restartNumberingAfterBreak="0">
    <w:nsid w:val="791614B5"/>
    <w:multiLevelType w:val="hybridMultilevel"/>
    <w:tmpl w:val="3B742886"/>
    <w:lvl w:ilvl="0" w:tplc="4BD24040">
      <w:start w:val="1"/>
      <w:numFmt w:val="bullet"/>
      <w:lvlText w:val="–"/>
      <w:lvlJc w:val="left"/>
      <w:pPr>
        <w:tabs>
          <w:tab w:val="num" w:pos="389"/>
        </w:tabs>
        <w:ind w:left="389" w:firstLine="0"/>
      </w:pPr>
      <w:rPr>
        <w:rFonts w:ascii="Times New Roman" w:hAnsi="Times New Roman" w:cs="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702" w15:restartNumberingAfterBreak="0">
    <w:nsid w:val="792F5B73"/>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3" w15:restartNumberingAfterBreak="0">
    <w:nsid w:val="79772B63"/>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04" w15:restartNumberingAfterBreak="0">
    <w:nsid w:val="79AA4AD3"/>
    <w:multiLevelType w:val="hybridMultilevel"/>
    <w:tmpl w:val="A184E554"/>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705" w15:restartNumberingAfterBreak="0">
    <w:nsid w:val="79B15DB1"/>
    <w:multiLevelType w:val="hybridMultilevel"/>
    <w:tmpl w:val="50C2B62A"/>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06" w15:restartNumberingAfterBreak="0">
    <w:nsid w:val="79E06790"/>
    <w:multiLevelType w:val="hybridMultilevel"/>
    <w:tmpl w:val="B886A18A"/>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07" w15:restartNumberingAfterBreak="0">
    <w:nsid w:val="79F27CCD"/>
    <w:multiLevelType w:val="hybridMultilevel"/>
    <w:tmpl w:val="3F32CB12"/>
    <w:lvl w:ilvl="0" w:tplc="9EA6DF1C">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08" w15:restartNumberingAfterBreak="0">
    <w:nsid w:val="79F7541B"/>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9" w15:restartNumberingAfterBreak="0">
    <w:nsid w:val="7A2E056A"/>
    <w:multiLevelType w:val="hybridMultilevel"/>
    <w:tmpl w:val="B786208A"/>
    <w:lvl w:ilvl="0" w:tplc="69AA159E">
      <w:start w:val="1"/>
      <w:numFmt w:val="bullet"/>
      <w:lvlText w:val="–"/>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10" w15:restartNumberingAfterBreak="0">
    <w:nsid w:val="7A2F1CBE"/>
    <w:multiLevelType w:val="hybridMultilevel"/>
    <w:tmpl w:val="D96ED3B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711" w15:restartNumberingAfterBreak="0">
    <w:nsid w:val="7A394235"/>
    <w:multiLevelType w:val="hybridMultilevel"/>
    <w:tmpl w:val="0F208D92"/>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2" w15:restartNumberingAfterBreak="0">
    <w:nsid w:val="7A434103"/>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3" w15:restartNumberingAfterBreak="0">
    <w:nsid w:val="7A491350"/>
    <w:multiLevelType w:val="hybridMultilevel"/>
    <w:tmpl w:val="44F0303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714" w15:restartNumberingAfterBreak="0">
    <w:nsid w:val="7A6D6866"/>
    <w:multiLevelType w:val="hybridMultilevel"/>
    <w:tmpl w:val="9CCA9438"/>
    <w:lvl w:ilvl="0" w:tplc="5DBC52A4">
      <w:start w:val="1"/>
      <w:numFmt w:val="decimal"/>
      <w:lvlText w:val="G.3.%1"/>
      <w:lvlJc w:val="left"/>
      <w:pPr>
        <w:tabs>
          <w:tab w:val="num" w:pos="720"/>
        </w:tabs>
        <w:ind w:left="720" w:hanging="720"/>
      </w:pPr>
      <w:rPr>
        <w:rFonts w:hint="default"/>
        <w:b/>
        <w:i w:val="0"/>
      </w:rPr>
    </w:lvl>
    <w:lvl w:ilvl="1" w:tplc="C4E63E30">
      <w:start w:val="1"/>
      <w:numFmt w:val="lowerLetter"/>
      <w:lvlText w:val="%2."/>
      <w:lvlJc w:val="left"/>
      <w:pPr>
        <w:tabs>
          <w:tab w:val="num" w:pos="1440"/>
        </w:tabs>
        <w:ind w:left="1440" w:hanging="360"/>
      </w:pPr>
    </w:lvl>
    <w:lvl w:ilvl="2" w:tplc="018CBBEC" w:tentative="1">
      <w:start w:val="1"/>
      <w:numFmt w:val="lowerRoman"/>
      <w:lvlText w:val="%3."/>
      <w:lvlJc w:val="right"/>
      <w:pPr>
        <w:tabs>
          <w:tab w:val="num" w:pos="2160"/>
        </w:tabs>
        <w:ind w:left="2160" w:hanging="180"/>
      </w:pPr>
    </w:lvl>
    <w:lvl w:ilvl="3" w:tplc="FA1CC262" w:tentative="1">
      <w:start w:val="1"/>
      <w:numFmt w:val="decimal"/>
      <w:lvlText w:val="%4."/>
      <w:lvlJc w:val="left"/>
      <w:pPr>
        <w:tabs>
          <w:tab w:val="num" w:pos="2880"/>
        </w:tabs>
        <w:ind w:left="2880" w:hanging="360"/>
      </w:pPr>
    </w:lvl>
    <w:lvl w:ilvl="4" w:tplc="9F02B11E" w:tentative="1">
      <w:start w:val="1"/>
      <w:numFmt w:val="lowerLetter"/>
      <w:lvlText w:val="%5."/>
      <w:lvlJc w:val="left"/>
      <w:pPr>
        <w:tabs>
          <w:tab w:val="num" w:pos="3600"/>
        </w:tabs>
        <w:ind w:left="3600" w:hanging="360"/>
      </w:pPr>
    </w:lvl>
    <w:lvl w:ilvl="5" w:tplc="71F2B706" w:tentative="1">
      <w:start w:val="1"/>
      <w:numFmt w:val="lowerRoman"/>
      <w:lvlText w:val="%6."/>
      <w:lvlJc w:val="right"/>
      <w:pPr>
        <w:tabs>
          <w:tab w:val="num" w:pos="4320"/>
        </w:tabs>
        <w:ind w:left="4320" w:hanging="180"/>
      </w:pPr>
    </w:lvl>
    <w:lvl w:ilvl="6" w:tplc="0A0CB11C" w:tentative="1">
      <w:start w:val="1"/>
      <w:numFmt w:val="decimal"/>
      <w:lvlText w:val="%7."/>
      <w:lvlJc w:val="left"/>
      <w:pPr>
        <w:tabs>
          <w:tab w:val="num" w:pos="5040"/>
        </w:tabs>
        <w:ind w:left="5040" w:hanging="360"/>
      </w:pPr>
    </w:lvl>
    <w:lvl w:ilvl="7" w:tplc="FEB05E72" w:tentative="1">
      <w:start w:val="1"/>
      <w:numFmt w:val="lowerLetter"/>
      <w:lvlText w:val="%8."/>
      <w:lvlJc w:val="left"/>
      <w:pPr>
        <w:tabs>
          <w:tab w:val="num" w:pos="5760"/>
        </w:tabs>
        <w:ind w:left="5760" w:hanging="360"/>
      </w:pPr>
    </w:lvl>
    <w:lvl w:ilvl="8" w:tplc="AB264A3A" w:tentative="1">
      <w:start w:val="1"/>
      <w:numFmt w:val="lowerRoman"/>
      <w:lvlText w:val="%9."/>
      <w:lvlJc w:val="right"/>
      <w:pPr>
        <w:tabs>
          <w:tab w:val="num" w:pos="6480"/>
        </w:tabs>
        <w:ind w:left="6480" w:hanging="180"/>
      </w:pPr>
    </w:lvl>
  </w:abstractNum>
  <w:abstractNum w:abstractNumId="715" w15:restartNumberingAfterBreak="0">
    <w:nsid w:val="7A835141"/>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6" w15:restartNumberingAfterBreak="0">
    <w:nsid w:val="7AB82C81"/>
    <w:multiLevelType w:val="hybridMultilevel"/>
    <w:tmpl w:val="28B89978"/>
    <w:lvl w:ilvl="0" w:tplc="4B6A71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7" w15:restartNumberingAfterBreak="0">
    <w:nsid w:val="7B1530AB"/>
    <w:multiLevelType w:val="hybridMultilevel"/>
    <w:tmpl w:val="BB46EC10"/>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8" w15:restartNumberingAfterBreak="0">
    <w:nsid w:val="7B890784"/>
    <w:multiLevelType w:val="hybridMultilevel"/>
    <w:tmpl w:val="28B85E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19" w15:restartNumberingAfterBreak="0">
    <w:nsid w:val="7BBF2C3D"/>
    <w:multiLevelType w:val="hybridMultilevel"/>
    <w:tmpl w:val="7E4492F0"/>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20" w15:restartNumberingAfterBreak="0">
    <w:nsid w:val="7BC330F5"/>
    <w:multiLevelType w:val="hybridMultilevel"/>
    <w:tmpl w:val="C2769C2A"/>
    <w:lvl w:ilvl="0" w:tplc="FFFFFFF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szCs w:val="20"/>
      </w:rPr>
    </w:lvl>
    <w:lvl w:ilvl="1" w:tplc="FFFFFFFF">
      <w:start w:val="1"/>
      <w:numFmt w:val="bullet"/>
      <w:lvlText w:val="o"/>
      <w:lvlJc w:val="left"/>
      <w:pPr>
        <w:tabs>
          <w:tab w:val="num" w:pos="1440"/>
        </w:tabs>
        <w:ind w:left="1440" w:hanging="360"/>
      </w:pPr>
      <w:rPr>
        <w:rFonts w:ascii="Courier New" w:hAnsi="Courier New" w:cs="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1" w15:restartNumberingAfterBreak="0">
    <w:nsid w:val="7BED0D6C"/>
    <w:multiLevelType w:val="hybridMultilevel"/>
    <w:tmpl w:val="4EC06A30"/>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3"/>
        </w:tabs>
        <w:ind w:left="1403" w:hanging="360"/>
      </w:pPr>
    </w:lvl>
    <w:lvl w:ilvl="2" w:tplc="0407001B" w:tentative="1">
      <w:start w:val="1"/>
      <w:numFmt w:val="lowerRoman"/>
      <w:lvlText w:val="%3."/>
      <w:lvlJc w:val="right"/>
      <w:pPr>
        <w:tabs>
          <w:tab w:val="num" w:pos="2123"/>
        </w:tabs>
        <w:ind w:left="2123" w:hanging="180"/>
      </w:pPr>
    </w:lvl>
    <w:lvl w:ilvl="3" w:tplc="0407000F" w:tentative="1">
      <w:start w:val="1"/>
      <w:numFmt w:val="decimal"/>
      <w:lvlText w:val="%4."/>
      <w:lvlJc w:val="left"/>
      <w:pPr>
        <w:tabs>
          <w:tab w:val="num" w:pos="2843"/>
        </w:tabs>
        <w:ind w:left="2843" w:hanging="360"/>
      </w:pPr>
    </w:lvl>
    <w:lvl w:ilvl="4" w:tplc="04070019" w:tentative="1">
      <w:start w:val="1"/>
      <w:numFmt w:val="lowerLetter"/>
      <w:lvlText w:val="%5."/>
      <w:lvlJc w:val="left"/>
      <w:pPr>
        <w:tabs>
          <w:tab w:val="num" w:pos="3563"/>
        </w:tabs>
        <w:ind w:left="3563" w:hanging="360"/>
      </w:pPr>
    </w:lvl>
    <w:lvl w:ilvl="5" w:tplc="0407001B" w:tentative="1">
      <w:start w:val="1"/>
      <w:numFmt w:val="lowerRoman"/>
      <w:lvlText w:val="%6."/>
      <w:lvlJc w:val="right"/>
      <w:pPr>
        <w:tabs>
          <w:tab w:val="num" w:pos="4283"/>
        </w:tabs>
        <w:ind w:left="4283" w:hanging="180"/>
      </w:pPr>
    </w:lvl>
    <w:lvl w:ilvl="6" w:tplc="0407000F" w:tentative="1">
      <w:start w:val="1"/>
      <w:numFmt w:val="decimal"/>
      <w:lvlText w:val="%7."/>
      <w:lvlJc w:val="left"/>
      <w:pPr>
        <w:tabs>
          <w:tab w:val="num" w:pos="5003"/>
        </w:tabs>
        <w:ind w:left="5003" w:hanging="360"/>
      </w:pPr>
    </w:lvl>
    <w:lvl w:ilvl="7" w:tplc="04070019" w:tentative="1">
      <w:start w:val="1"/>
      <w:numFmt w:val="lowerLetter"/>
      <w:lvlText w:val="%8."/>
      <w:lvlJc w:val="left"/>
      <w:pPr>
        <w:tabs>
          <w:tab w:val="num" w:pos="5723"/>
        </w:tabs>
        <w:ind w:left="5723" w:hanging="360"/>
      </w:pPr>
    </w:lvl>
    <w:lvl w:ilvl="8" w:tplc="0407001B" w:tentative="1">
      <w:start w:val="1"/>
      <w:numFmt w:val="lowerRoman"/>
      <w:lvlText w:val="%9."/>
      <w:lvlJc w:val="right"/>
      <w:pPr>
        <w:tabs>
          <w:tab w:val="num" w:pos="6443"/>
        </w:tabs>
        <w:ind w:left="6443" w:hanging="180"/>
      </w:pPr>
    </w:lvl>
  </w:abstractNum>
  <w:abstractNum w:abstractNumId="722" w15:restartNumberingAfterBreak="0">
    <w:nsid w:val="7C3B46AE"/>
    <w:multiLevelType w:val="hybridMultilevel"/>
    <w:tmpl w:val="9B78B9EA"/>
    <w:lvl w:ilvl="0" w:tplc="0DAAA6A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723" w15:restartNumberingAfterBreak="0">
    <w:nsid w:val="7C447CFF"/>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4" w15:restartNumberingAfterBreak="0">
    <w:nsid w:val="7C6039E8"/>
    <w:multiLevelType w:val="hybridMultilevel"/>
    <w:tmpl w:val="708E781C"/>
    <w:lvl w:ilvl="0" w:tplc="04090017">
      <w:start w:val="1"/>
      <w:numFmt w:val="decimal"/>
      <w:lvlText w:val="%1."/>
      <w:lvlJc w:val="left"/>
      <w:pPr>
        <w:tabs>
          <w:tab w:val="num" w:pos="1004"/>
        </w:tabs>
        <w:ind w:left="1004" w:hanging="360"/>
      </w:pPr>
      <w:rPr>
        <w:rFonts w:hint="default"/>
      </w:rPr>
    </w:lvl>
    <w:lvl w:ilvl="1" w:tplc="04090019">
      <w:start w:val="1"/>
      <w:numFmt w:val="bullet"/>
      <w:lvlText w:val="o"/>
      <w:lvlJc w:val="left"/>
      <w:pPr>
        <w:tabs>
          <w:tab w:val="num" w:pos="2084"/>
        </w:tabs>
        <w:ind w:left="2084" w:hanging="360"/>
      </w:pPr>
      <w:rPr>
        <w:rFonts w:ascii="Courier New" w:hAnsi="Courier New" w:hint="default"/>
      </w:rPr>
    </w:lvl>
    <w:lvl w:ilvl="2" w:tplc="0409001B" w:tentative="1">
      <w:start w:val="1"/>
      <w:numFmt w:val="bullet"/>
      <w:lvlText w:val=""/>
      <w:lvlJc w:val="left"/>
      <w:pPr>
        <w:tabs>
          <w:tab w:val="num" w:pos="2804"/>
        </w:tabs>
        <w:ind w:left="2804" w:hanging="360"/>
      </w:pPr>
      <w:rPr>
        <w:rFonts w:ascii="Wingdings" w:hAnsi="Wingdings" w:hint="default"/>
      </w:rPr>
    </w:lvl>
    <w:lvl w:ilvl="3" w:tplc="0409000F" w:tentative="1">
      <w:start w:val="1"/>
      <w:numFmt w:val="bullet"/>
      <w:lvlText w:val=""/>
      <w:lvlJc w:val="left"/>
      <w:pPr>
        <w:tabs>
          <w:tab w:val="num" w:pos="3524"/>
        </w:tabs>
        <w:ind w:left="3524" w:hanging="360"/>
      </w:pPr>
      <w:rPr>
        <w:rFonts w:ascii="Symbol" w:hAnsi="Symbol" w:hint="default"/>
      </w:rPr>
    </w:lvl>
    <w:lvl w:ilvl="4" w:tplc="04090019" w:tentative="1">
      <w:start w:val="1"/>
      <w:numFmt w:val="bullet"/>
      <w:lvlText w:val="o"/>
      <w:lvlJc w:val="left"/>
      <w:pPr>
        <w:tabs>
          <w:tab w:val="num" w:pos="4244"/>
        </w:tabs>
        <w:ind w:left="4244" w:hanging="360"/>
      </w:pPr>
      <w:rPr>
        <w:rFonts w:ascii="Courier New" w:hAnsi="Courier New" w:hint="default"/>
      </w:rPr>
    </w:lvl>
    <w:lvl w:ilvl="5" w:tplc="0409001B" w:tentative="1">
      <w:start w:val="1"/>
      <w:numFmt w:val="bullet"/>
      <w:lvlText w:val=""/>
      <w:lvlJc w:val="left"/>
      <w:pPr>
        <w:tabs>
          <w:tab w:val="num" w:pos="4964"/>
        </w:tabs>
        <w:ind w:left="4964" w:hanging="360"/>
      </w:pPr>
      <w:rPr>
        <w:rFonts w:ascii="Wingdings" w:hAnsi="Wingdings" w:hint="default"/>
      </w:rPr>
    </w:lvl>
    <w:lvl w:ilvl="6" w:tplc="0409000F" w:tentative="1">
      <w:start w:val="1"/>
      <w:numFmt w:val="bullet"/>
      <w:lvlText w:val=""/>
      <w:lvlJc w:val="left"/>
      <w:pPr>
        <w:tabs>
          <w:tab w:val="num" w:pos="5684"/>
        </w:tabs>
        <w:ind w:left="5684" w:hanging="360"/>
      </w:pPr>
      <w:rPr>
        <w:rFonts w:ascii="Symbol" w:hAnsi="Symbol" w:hint="default"/>
      </w:rPr>
    </w:lvl>
    <w:lvl w:ilvl="7" w:tplc="04090019" w:tentative="1">
      <w:start w:val="1"/>
      <w:numFmt w:val="bullet"/>
      <w:lvlText w:val="o"/>
      <w:lvlJc w:val="left"/>
      <w:pPr>
        <w:tabs>
          <w:tab w:val="num" w:pos="6404"/>
        </w:tabs>
        <w:ind w:left="6404" w:hanging="360"/>
      </w:pPr>
      <w:rPr>
        <w:rFonts w:ascii="Courier New" w:hAnsi="Courier New" w:hint="default"/>
      </w:rPr>
    </w:lvl>
    <w:lvl w:ilvl="8" w:tplc="0409001B" w:tentative="1">
      <w:start w:val="1"/>
      <w:numFmt w:val="bullet"/>
      <w:lvlText w:val=""/>
      <w:lvlJc w:val="left"/>
      <w:pPr>
        <w:tabs>
          <w:tab w:val="num" w:pos="7124"/>
        </w:tabs>
        <w:ind w:left="7124" w:hanging="360"/>
      </w:pPr>
      <w:rPr>
        <w:rFonts w:ascii="Wingdings" w:hAnsi="Wingdings" w:hint="default"/>
      </w:rPr>
    </w:lvl>
  </w:abstractNum>
  <w:abstractNum w:abstractNumId="725" w15:restartNumberingAfterBreak="0">
    <w:nsid w:val="7C727DA4"/>
    <w:multiLevelType w:val="hybridMultilevel"/>
    <w:tmpl w:val="AAD40802"/>
    <w:lvl w:ilvl="0" w:tplc="4336DF7A">
      <w:start w:val="1"/>
      <w:numFmt w:val="decimal"/>
      <w:lvlText w:val="(%1)"/>
      <w:lvlJc w:val="left"/>
      <w:pPr>
        <w:tabs>
          <w:tab w:val="num" w:pos="2345"/>
        </w:tabs>
        <w:ind w:left="2345" w:hanging="36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726" w15:restartNumberingAfterBreak="0">
    <w:nsid w:val="7C8374BD"/>
    <w:multiLevelType w:val="hybridMultilevel"/>
    <w:tmpl w:val="8282186A"/>
    <w:lvl w:ilvl="0" w:tplc="69A68DC0">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727" w15:restartNumberingAfterBreak="0">
    <w:nsid w:val="7CD37B13"/>
    <w:multiLevelType w:val="hybridMultilevel"/>
    <w:tmpl w:val="CFB85160"/>
    <w:lvl w:ilvl="0" w:tplc="08642C36">
      <w:start w:val="1"/>
      <w:numFmt w:val="decimal"/>
      <w:lvlText w:val="%1."/>
      <w:lvlJc w:val="left"/>
      <w:pPr>
        <w:tabs>
          <w:tab w:val="num" w:pos="720"/>
        </w:tabs>
        <w:ind w:left="720" w:hanging="360"/>
      </w:pPr>
      <w:rPr>
        <w:rFonts w:hint="default"/>
      </w:rPr>
    </w:lvl>
    <w:lvl w:ilvl="1" w:tplc="78C46BC2" w:tentative="1">
      <w:start w:val="1"/>
      <w:numFmt w:val="bullet"/>
      <w:lvlText w:val="o"/>
      <w:lvlJc w:val="left"/>
      <w:pPr>
        <w:tabs>
          <w:tab w:val="num" w:pos="1440"/>
        </w:tabs>
        <w:ind w:left="1440" w:hanging="360"/>
      </w:pPr>
      <w:rPr>
        <w:rFonts w:ascii="Courier New" w:hAnsi="Courier New" w:cs="Courier New" w:hint="default"/>
      </w:rPr>
    </w:lvl>
    <w:lvl w:ilvl="2" w:tplc="75604A66" w:tentative="1">
      <w:start w:val="1"/>
      <w:numFmt w:val="bullet"/>
      <w:lvlText w:val=""/>
      <w:lvlJc w:val="left"/>
      <w:pPr>
        <w:tabs>
          <w:tab w:val="num" w:pos="2160"/>
        </w:tabs>
        <w:ind w:left="2160" w:hanging="360"/>
      </w:pPr>
      <w:rPr>
        <w:rFonts w:ascii="Wingdings" w:hAnsi="Wingdings" w:hint="default"/>
      </w:rPr>
    </w:lvl>
    <w:lvl w:ilvl="3" w:tplc="8C482CB6" w:tentative="1">
      <w:start w:val="1"/>
      <w:numFmt w:val="bullet"/>
      <w:lvlText w:val=""/>
      <w:lvlJc w:val="left"/>
      <w:pPr>
        <w:tabs>
          <w:tab w:val="num" w:pos="2880"/>
        </w:tabs>
        <w:ind w:left="2880" w:hanging="360"/>
      </w:pPr>
      <w:rPr>
        <w:rFonts w:ascii="Symbol" w:hAnsi="Symbol" w:hint="default"/>
      </w:rPr>
    </w:lvl>
    <w:lvl w:ilvl="4" w:tplc="A31616F8" w:tentative="1">
      <w:start w:val="1"/>
      <w:numFmt w:val="bullet"/>
      <w:lvlText w:val="o"/>
      <w:lvlJc w:val="left"/>
      <w:pPr>
        <w:tabs>
          <w:tab w:val="num" w:pos="3600"/>
        </w:tabs>
        <w:ind w:left="3600" w:hanging="360"/>
      </w:pPr>
      <w:rPr>
        <w:rFonts w:ascii="Courier New" w:hAnsi="Courier New" w:cs="Courier New" w:hint="default"/>
      </w:rPr>
    </w:lvl>
    <w:lvl w:ilvl="5" w:tplc="A83456B8" w:tentative="1">
      <w:start w:val="1"/>
      <w:numFmt w:val="bullet"/>
      <w:lvlText w:val=""/>
      <w:lvlJc w:val="left"/>
      <w:pPr>
        <w:tabs>
          <w:tab w:val="num" w:pos="4320"/>
        </w:tabs>
        <w:ind w:left="4320" w:hanging="360"/>
      </w:pPr>
      <w:rPr>
        <w:rFonts w:ascii="Wingdings" w:hAnsi="Wingdings" w:hint="default"/>
      </w:rPr>
    </w:lvl>
    <w:lvl w:ilvl="6" w:tplc="67A81204" w:tentative="1">
      <w:start w:val="1"/>
      <w:numFmt w:val="bullet"/>
      <w:lvlText w:val=""/>
      <w:lvlJc w:val="left"/>
      <w:pPr>
        <w:tabs>
          <w:tab w:val="num" w:pos="5040"/>
        </w:tabs>
        <w:ind w:left="5040" w:hanging="360"/>
      </w:pPr>
      <w:rPr>
        <w:rFonts w:ascii="Symbol" w:hAnsi="Symbol" w:hint="default"/>
      </w:rPr>
    </w:lvl>
    <w:lvl w:ilvl="7" w:tplc="7F205BE8" w:tentative="1">
      <w:start w:val="1"/>
      <w:numFmt w:val="bullet"/>
      <w:lvlText w:val="o"/>
      <w:lvlJc w:val="left"/>
      <w:pPr>
        <w:tabs>
          <w:tab w:val="num" w:pos="5760"/>
        </w:tabs>
        <w:ind w:left="5760" w:hanging="360"/>
      </w:pPr>
      <w:rPr>
        <w:rFonts w:ascii="Courier New" w:hAnsi="Courier New" w:cs="Courier New" w:hint="default"/>
      </w:rPr>
    </w:lvl>
    <w:lvl w:ilvl="8" w:tplc="6DE2D540" w:tentative="1">
      <w:start w:val="1"/>
      <w:numFmt w:val="bullet"/>
      <w:lvlText w:val=""/>
      <w:lvlJc w:val="left"/>
      <w:pPr>
        <w:tabs>
          <w:tab w:val="num" w:pos="6480"/>
        </w:tabs>
        <w:ind w:left="6480" w:hanging="360"/>
      </w:pPr>
      <w:rPr>
        <w:rFonts w:ascii="Wingdings" w:hAnsi="Wingdings" w:hint="default"/>
      </w:rPr>
    </w:lvl>
  </w:abstractNum>
  <w:abstractNum w:abstractNumId="728" w15:restartNumberingAfterBreak="0">
    <w:nsid w:val="7CD83741"/>
    <w:multiLevelType w:val="hybridMultilevel"/>
    <w:tmpl w:val="376A3C72"/>
    <w:lvl w:ilvl="0" w:tplc="3C7E327C">
      <w:start w:val="1"/>
      <w:numFmt w:val="decimal"/>
      <w:lvlText w:val="H.3.%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9" w15:restartNumberingAfterBreak="0">
    <w:nsid w:val="7CE93E13"/>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730" w15:restartNumberingAfterBreak="0">
    <w:nsid w:val="7CFA4508"/>
    <w:multiLevelType w:val="hybridMultilevel"/>
    <w:tmpl w:val="A998DE0C"/>
    <w:lvl w:ilvl="0" w:tplc="FFFFFFFF">
      <w:start w:val="1"/>
      <w:numFmt w:val="decimal"/>
      <w:lvlText w:val="%1."/>
      <w:lvlJc w:val="left"/>
      <w:pPr>
        <w:ind w:left="760" w:hanging="360"/>
      </w:pPr>
    </w:lvl>
    <w:lvl w:ilvl="1" w:tplc="FFFFFFFF">
      <w:start w:val="1"/>
      <w:numFmt w:val="decimal"/>
      <w:lvlText w:val="%2."/>
      <w:lvlJc w:val="left"/>
      <w:pPr>
        <w:ind w:left="1030" w:hanging="360"/>
      </w:pPr>
    </w:lvl>
    <w:lvl w:ilvl="2" w:tplc="0409001B" w:tentative="1">
      <w:start w:val="1"/>
      <w:numFmt w:val="lowerRoman"/>
      <w:lvlText w:val="%3."/>
      <w:lvlJc w:val="right"/>
      <w:pPr>
        <w:ind w:left="1750" w:hanging="180"/>
      </w:pPr>
    </w:lvl>
    <w:lvl w:ilvl="3" w:tplc="0409000F" w:tentative="1">
      <w:start w:val="1"/>
      <w:numFmt w:val="decimal"/>
      <w:lvlText w:val="%4."/>
      <w:lvlJc w:val="left"/>
      <w:pPr>
        <w:ind w:left="2470" w:hanging="360"/>
      </w:pPr>
    </w:lvl>
    <w:lvl w:ilvl="4" w:tplc="04090019" w:tentative="1">
      <w:start w:val="1"/>
      <w:numFmt w:val="lowerLetter"/>
      <w:lvlText w:val="%5."/>
      <w:lvlJc w:val="left"/>
      <w:pPr>
        <w:ind w:left="3190" w:hanging="360"/>
      </w:pPr>
    </w:lvl>
    <w:lvl w:ilvl="5" w:tplc="0409001B" w:tentative="1">
      <w:start w:val="1"/>
      <w:numFmt w:val="lowerRoman"/>
      <w:lvlText w:val="%6."/>
      <w:lvlJc w:val="right"/>
      <w:pPr>
        <w:ind w:left="3910" w:hanging="180"/>
      </w:pPr>
    </w:lvl>
    <w:lvl w:ilvl="6" w:tplc="0409000F" w:tentative="1">
      <w:start w:val="1"/>
      <w:numFmt w:val="decimal"/>
      <w:lvlText w:val="%7."/>
      <w:lvlJc w:val="left"/>
      <w:pPr>
        <w:ind w:left="4630" w:hanging="360"/>
      </w:pPr>
    </w:lvl>
    <w:lvl w:ilvl="7" w:tplc="04090019" w:tentative="1">
      <w:start w:val="1"/>
      <w:numFmt w:val="lowerLetter"/>
      <w:lvlText w:val="%8."/>
      <w:lvlJc w:val="left"/>
      <w:pPr>
        <w:ind w:left="5350" w:hanging="360"/>
      </w:pPr>
    </w:lvl>
    <w:lvl w:ilvl="8" w:tplc="0409001B" w:tentative="1">
      <w:start w:val="1"/>
      <w:numFmt w:val="lowerRoman"/>
      <w:lvlText w:val="%9."/>
      <w:lvlJc w:val="right"/>
      <w:pPr>
        <w:ind w:left="6070" w:hanging="180"/>
      </w:pPr>
    </w:lvl>
  </w:abstractNum>
  <w:abstractNum w:abstractNumId="731" w15:restartNumberingAfterBreak="0">
    <w:nsid w:val="7D631187"/>
    <w:multiLevelType w:val="hybridMultilevel"/>
    <w:tmpl w:val="2C74BB2E"/>
    <w:lvl w:ilvl="0" w:tplc="D6E6CE70">
      <w:start w:val="1"/>
      <w:numFmt w:val="bullet"/>
      <w:lvlText w:val="-"/>
      <w:lvlJc w:val="left"/>
      <w:pPr>
        <w:tabs>
          <w:tab w:val="num" w:pos="360"/>
        </w:tabs>
        <w:ind w:left="360" w:hanging="360"/>
      </w:pPr>
      <w:rPr>
        <w:rFonts w:ascii="Times New Roman" w:hAnsi="Times New Roman" w:cs="Times New Roman" w:hint="default"/>
      </w:rPr>
    </w:lvl>
    <w:lvl w:ilvl="1" w:tplc="4954B206">
      <w:start w:val="1"/>
      <w:numFmt w:val="lowerLetter"/>
      <w:lvlText w:val="%2."/>
      <w:lvlJc w:val="left"/>
      <w:pPr>
        <w:tabs>
          <w:tab w:val="num" w:pos="1080"/>
        </w:tabs>
        <w:ind w:left="1080" w:hanging="360"/>
      </w:pPr>
    </w:lvl>
    <w:lvl w:ilvl="2" w:tplc="14AED592">
      <w:start w:val="1"/>
      <w:numFmt w:val="lowerRoman"/>
      <w:lvlText w:val="%3."/>
      <w:lvlJc w:val="right"/>
      <w:pPr>
        <w:tabs>
          <w:tab w:val="num" w:pos="1800"/>
        </w:tabs>
        <w:ind w:left="1800" w:hanging="180"/>
      </w:pPr>
    </w:lvl>
    <w:lvl w:ilvl="3" w:tplc="F4BED5DA">
      <w:start w:val="1"/>
      <w:numFmt w:val="decimal"/>
      <w:lvlText w:val="%4."/>
      <w:lvlJc w:val="left"/>
      <w:pPr>
        <w:tabs>
          <w:tab w:val="num" w:pos="2520"/>
        </w:tabs>
        <w:ind w:left="2520" w:hanging="360"/>
      </w:pPr>
    </w:lvl>
    <w:lvl w:ilvl="4" w:tplc="B7222212">
      <w:start w:val="1"/>
      <w:numFmt w:val="lowerLetter"/>
      <w:lvlText w:val="%5."/>
      <w:lvlJc w:val="left"/>
      <w:pPr>
        <w:tabs>
          <w:tab w:val="num" w:pos="3240"/>
        </w:tabs>
        <w:ind w:left="3240" w:hanging="360"/>
      </w:pPr>
    </w:lvl>
    <w:lvl w:ilvl="5" w:tplc="97C4BBB6">
      <w:start w:val="1"/>
      <w:numFmt w:val="lowerRoman"/>
      <w:lvlText w:val="%6."/>
      <w:lvlJc w:val="right"/>
      <w:pPr>
        <w:tabs>
          <w:tab w:val="num" w:pos="3960"/>
        </w:tabs>
        <w:ind w:left="3960" w:hanging="180"/>
      </w:pPr>
    </w:lvl>
    <w:lvl w:ilvl="6" w:tplc="D2849368">
      <w:start w:val="1"/>
      <w:numFmt w:val="decimal"/>
      <w:lvlText w:val="%7."/>
      <w:lvlJc w:val="left"/>
      <w:pPr>
        <w:tabs>
          <w:tab w:val="num" w:pos="4680"/>
        </w:tabs>
        <w:ind w:left="4680" w:hanging="360"/>
      </w:pPr>
    </w:lvl>
    <w:lvl w:ilvl="7" w:tplc="A0CACE8A">
      <w:start w:val="1"/>
      <w:numFmt w:val="lowerLetter"/>
      <w:lvlText w:val="%8."/>
      <w:lvlJc w:val="left"/>
      <w:pPr>
        <w:tabs>
          <w:tab w:val="num" w:pos="5400"/>
        </w:tabs>
        <w:ind w:left="5400" w:hanging="360"/>
      </w:pPr>
    </w:lvl>
    <w:lvl w:ilvl="8" w:tplc="3028F788">
      <w:start w:val="1"/>
      <w:numFmt w:val="lowerRoman"/>
      <w:lvlText w:val="%9."/>
      <w:lvlJc w:val="right"/>
      <w:pPr>
        <w:tabs>
          <w:tab w:val="num" w:pos="6120"/>
        </w:tabs>
        <w:ind w:left="6120" w:hanging="180"/>
      </w:pPr>
    </w:lvl>
  </w:abstractNum>
  <w:abstractNum w:abstractNumId="732" w15:restartNumberingAfterBreak="0">
    <w:nsid w:val="7DC11B44"/>
    <w:multiLevelType w:val="hybridMultilevel"/>
    <w:tmpl w:val="8E72271C"/>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33" w15:restartNumberingAfterBreak="0">
    <w:nsid w:val="7E042A95"/>
    <w:multiLevelType w:val="hybridMultilevel"/>
    <w:tmpl w:val="9796EAB8"/>
    <w:lvl w:ilvl="0" w:tplc="04070019">
      <w:start w:val="1"/>
      <w:numFmt w:val="lowerLetter"/>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734" w15:restartNumberingAfterBreak="0">
    <w:nsid w:val="7E043918"/>
    <w:multiLevelType w:val="hybridMultilevel"/>
    <w:tmpl w:val="05EA266E"/>
    <w:lvl w:ilvl="0" w:tplc="04070019">
      <w:start w:val="1"/>
      <w:numFmt w:val="lowerLetter"/>
      <w:lvlText w:val="%1."/>
      <w:lvlJc w:val="left"/>
      <w:pPr>
        <w:tabs>
          <w:tab w:val="num" w:pos="1154"/>
        </w:tabs>
        <w:ind w:left="1154" w:hanging="360"/>
      </w:pPr>
    </w:lvl>
    <w:lvl w:ilvl="1" w:tplc="04070019" w:tentative="1">
      <w:start w:val="1"/>
      <w:numFmt w:val="lowerLetter"/>
      <w:lvlText w:val="%2."/>
      <w:lvlJc w:val="left"/>
      <w:pPr>
        <w:tabs>
          <w:tab w:val="num" w:pos="1874"/>
        </w:tabs>
        <w:ind w:left="1874" w:hanging="360"/>
      </w:pPr>
    </w:lvl>
    <w:lvl w:ilvl="2" w:tplc="0407001B" w:tentative="1">
      <w:start w:val="1"/>
      <w:numFmt w:val="lowerRoman"/>
      <w:lvlText w:val="%3."/>
      <w:lvlJc w:val="right"/>
      <w:pPr>
        <w:tabs>
          <w:tab w:val="num" w:pos="2594"/>
        </w:tabs>
        <w:ind w:left="2594" w:hanging="180"/>
      </w:pPr>
    </w:lvl>
    <w:lvl w:ilvl="3" w:tplc="0407000F" w:tentative="1">
      <w:start w:val="1"/>
      <w:numFmt w:val="decimal"/>
      <w:lvlText w:val="%4."/>
      <w:lvlJc w:val="left"/>
      <w:pPr>
        <w:tabs>
          <w:tab w:val="num" w:pos="3314"/>
        </w:tabs>
        <w:ind w:left="3314" w:hanging="360"/>
      </w:pPr>
    </w:lvl>
    <w:lvl w:ilvl="4" w:tplc="04070019" w:tentative="1">
      <w:start w:val="1"/>
      <w:numFmt w:val="lowerLetter"/>
      <w:lvlText w:val="%5."/>
      <w:lvlJc w:val="left"/>
      <w:pPr>
        <w:tabs>
          <w:tab w:val="num" w:pos="4034"/>
        </w:tabs>
        <w:ind w:left="4034" w:hanging="360"/>
      </w:pPr>
    </w:lvl>
    <w:lvl w:ilvl="5" w:tplc="0407001B" w:tentative="1">
      <w:start w:val="1"/>
      <w:numFmt w:val="lowerRoman"/>
      <w:lvlText w:val="%6."/>
      <w:lvlJc w:val="right"/>
      <w:pPr>
        <w:tabs>
          <w:tab w:val="num" w:pos="4754"/>
        </w:tabs>
        <w:ind w:left="4754" w:hanging="180"/>
      </w:pPr>
    </w:lvl>
    <w:lvl w:ilvl="6" w:tplc="0407000F" w:tentative="1">
      <w:start w:val="1"/>
      <w:numFmt w:val="decimal"/>
      <w:lvlText w:val="%7."/>
      <w:lvlJc w:val="left"/>
      <w:pPr>
        <w:tabs>
          <w:tab w:val="num" w:pos="5474"/>
        </w:tabs>
        <w:ind w:left="5474" w:hanging="360"/>
      </w:pPr>
    </w:lvl>
    <w:lvl w:ilvl="7" w:tplc="04070019" w:tentative="1">
      <w:start w:val="1"/>
      <w:numFmt w:val="lowerLetter"/>
      <w:lvlText w:val="%8."/>
      <w:lvlJc w:val="left"/>
      <w:pPr>
        <w:tabs>
          <w:tab w:val="num" w:pos="6194"/>
        </w:tabs>
        <w:ind w:left="6194" w:hanging="360"/>
      </w:pPr>
    </w:lvl>
    <w:lvl w:ilvl="8" w:tplc="0407001B" w:tentative="1">
      <w:start w:val="1"/>
      <w:numFmt w:val="lowerRoman"/>
      <w:lvlText w:val="%9."/>
      <w:lvlJc w:val="right"/>
      <w:pPr>
        <w:tabs>
          <w:tab w:val="num" w:pos="6914"/>
        </w:tabs>
        <w:ind w:left="6914" w:hanging="180"/>
      </w:pPr>
    </w:lvl>
  </w:abstractNum>
  <w:abstractNum w:abstractNumId="735" w15:restartNumberingAfterBreak="0">
    <w:nsid w:val="7E183E88"/>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736" w15:restartNumberingAfterBreak="0">
    <w:nsid w:val="7E4320E4"/>
    <w:multiLevelType w:val="hybridMultilevel"/>
    <w:tmpl w:val="0158E3B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737" w15:restartNumberingAfterBreak="0">
    <w:nsid w:val="7E710CC4"/>
    <w:multiLevelType w:val="hybridMultilevel"/>
    <w:tmpl w:val="CEF4FD1C"/>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738" w15:restartNumberingAfterBreak="0">
    <w:nsid w:val="7EAF5C72"/>
    <w:multiLevelType w:val="hybridMultilevel"/>
    <w:tmpl w:val="7E2C003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9" w15:restartNumberingAfterBreak="0">
    <w:nsid w:val="7ED5172E"/>
    <w:multiLevelType w:val="hybridMultilevel"/>
    <w:tmpl w:val="C88065FC"/>
    <w:lvl w:ilvl="0" w:tplc="FFFFFFFF">
      <w:start w:val="1"/>
      <w:numFmt w:val="decimal"/>
      <w:lvlText w:val="%1."/>
      <w:lvlJc w:val="left"/>
      <w:pPr>
        <w:tabs>
          <w:tab w:val="num" w:pos="1157"/>
        </w:tabs>
        <w:ind w:left="11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740" w15:restartNumberingAfterBreak="0">
    <w:nsid w:val="7EDF10A5"/>
    <w:multiLevelType w:val="hybridMultilevel"/>
    <w:tmpl w:val="7C7884DC"/>
    <w:lvl w:ilvl="0" w:tplc="0407000F">
      <w:start w:val="1"/>
      <w:numFmt w:val="decimal"/>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741" w15:restartNumberingAfterBreak="0">
    <w:nsid w:val="7EE44A9E"/>
    <w:multiLevelType w:val="hybridMultilevel"/>
    <w:tmpl w:val="6806332A"/>
    <w:lvl w:ilvl="0" w:tplc="7B76FA2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2" w15:restartNumberingAfterBreak="0">
    <w:nsid w:val="7F3561AD"/>
    <w:multiLevelType w:val="hybridMultilevel"/>
    <w:tmpl w:val="4164ED4A"/>
    <w:lvl w:ilvl="0" w:tplc="8B1063C8">
      <w:start w:val="1"/>
      <w:numFmt w:val="lowerRoman"/>
      <w:lvlText w:val="%1)"/>
      <w:lvlJc w:val="right"/>
      <w:pPr>
        <w:tabs>
          <w:tab w:val="num" w:pos="1371"/>
        </w:tabs>
        <w:ind w:left="1371" w:hanging="18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743" w15:restartNumberingAfterBreak="0">
    <w:nsid w:val="7F5709DB"/>
    <w:multiLevelType w:val="hybridMultilevel"/>
    <w:tmpl w:val="A48C3DD4"/>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4" w15:restartNumberingAfterBreak="0">
    <w:nsid w:val="7FE70AC2"/>
    <w:multiLevelType w:val="hybridMultilevel"/>
    <w:tmpl w:val="BCFA3994"/>
    <w:lvl w:ilvl="0" w:tplc="F188A47E">
      <w:start w:val="1"/>
      <w:numFmt w:val="decimal"/>
      <w:lvlText w:val="%1."/>
      <w:lvlJc w:val="left"/>
      <w:pPr>
        <w:tabs>
          <w:tab w:val="num" w:pos="808"/>
        </w:tabs>
        <w:ind w:left="808" w:hanging="405"/>
      </w:pPr>
      <w:rPr>
        <w:rFonts w:hint="default"/>
      </w:rPr>
    </w:lvl>
    <w:lvl w:ilvl="1" w:tplc="08090019" w:tentative="1">
      <w:start w:val="1"/>
      <w:numFmt w:val="lowerLetter"/>
      <w:lvlText w:val="%2."/>
      <w:lvlJc w:val="left"/>
      <w:pPr>
        <w:ind w:left="724" w:hanging="360"/>
      </w:pPr>
    </w:lvl>
    <w:lvl w:ilvl="2" w:tplc="0809001B" w:tentative="1">
      <w:start w:val="1"/>
      <w:numFmt w:val="lowerRoman"/>
      <w:lvlText w:val="%3."/>
      <w:lvlJc w:val="right"/>
      <w:pPr>
        <w:ind w:left="1444" w:hanging="180"/>
      </w:pPr>
    </w:lvl>
    <w:lvl w:ilvl="3" w:tplc="0809000F" w:tentative="1">
      <w:start w:val="1"/>
      <w:numFmt w:val="decimal"/>
      <w:lvlText w:val="%4."/>
      <w:lvlJc w:val="left"/>
      <w:pPr>
        <w:ind w:left="2164" w:hanging="360"/>
      </w:pPr>
    </w:lvl>
    <w:lvl w:ilvl="4" w:tplc="08090019" w:tentative="1">
      <w:start w:val="1"/>
      <w:numFmt w:val="lowerLetter"/>
      <w:lvlText w:val="%5."/>
      <w:lvlJc w:val="left"/>
      <w:pPr>
        <w:ind w:left="2884" w:hanging="360"/>
      </w:pPr>
    </w:lvl>
    <w:lvl w:ilvl="5" w:tplc="0809001B" w:tentative="1">
      <w:start w:val="1"/>
      <w:numFmt w:val="lowerRoman"/>
      <w:lvlText w:val="%6."/>
      <w:lvlJc w:val="right"/>
      <w:pPr>
        <w:ind w:left="3604" w:hanging="180"/>
      </w:pPr>
    </w:lvl>
    <w:lvl w:ilvl="6" w:tplc="0809000F" w:tentative="1">
      <w:start w:val="1"/>
      <w:numFmt w:val="decimal"/>
      <w:lvlText w:val="%7."/>
      <w:lvlJc w:val="left"/>
      <w:pPr>
        <w:ind w:left="4324" w:hanging="360"/>
      </w:pPr>
    </w:lvl>
    <w:lvl w:ilvl="7" w:tplc="08090019" w:tentative="1">
      <w:start w:val="1"/>
      <w:numFmt w:val="lowerLetter"/>
      <w:lvlText w:val="%8."/>
      <w:lvlJc w:val="left"/>
      <w:pPr>
        <w:ind w:left="5044" w:hanging="360"/>
      </w:pPr>
    </w:lvl>
    <w:lvl w:ilvl="8" w:tplc="0809001B" w:tentative="1">
      <w:start w:val="1"/>
      <w:numFmt w:val="lowerRoman"/>
      <w:lvlText w:val="%9."/>
      <w:lvlJc w:val="right"/>
      <w:pPr>
        <w:ind w:left="5764" w:hanging="180"/>
      </w:pPr>
    </w:lvl>
  </w:abstractNum>
  <w:abstractNum w:abstractNumId="745" w15:restartNumberingAfterBreak="0">
    <w:nsid w:val="7FFC4186"/>
    <w:multiLevelType w:val="hybridMultilevel"/>
    <w:tmpl w:val="DDD0F0A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37"/>
        </w:tabs>
        <w:ind w:left="1437" w:hanging="360"/>
      </w:pPr>
    </w:lvl>
    <w:lvl w:ilvl="2" w:tplc="0407001B" w:tentative="1">
      <w:start w:val="1"/>
      <w:numFmt w:val="lowerRoman"/>
      <w:lvlText w:val="%3."/>
      <w:lvlJc w:val="right"/>
      <w:pPr>
        <w:tabs>
          <w:tab w:val="num" w:pos="2157"/>
        </w:tabs>
        <w:ind w:left="2157" w:hanging="180"/>
      </w:pPr>
    </w:lvl>
    <w:lvl w:ilvl="3" w:tplc="0407000F" w:tentative="1">
      <w:start w:val="1"/>
      <w:numFmt w:val="decimal"/>
      <w:lvlText w:val="%4."/>
      <w:lvlJc w:val="left"/>
      <w:pPr>
        <w:tabs>
          <w:tab w:val="num" w:pos="2877"/>
        </w:tabs>
        <w:ind w:left="2877" w:hanging="360"/>
      </w:pPr>
    </w:lvl>
    <w:lvl w:ilvl="4" w:tplc="04070019" w:tentative="1">
      <w:start w:val="1"/>
      <w:numFmt w:val="lowerLetter"/>
      <w:lvlText w:val="%5."/>
      <w:lvlJc w:val="left"/>
      <w:pPr>
        <w:tabs>
          <w:tab w:val="num" w:pos="3597"/>
        </w:tabs>
        <w:ind w:left="3597" w:hanging="360"/>
      </w:pPr>
    </w:lvl>
    <w:lvl w:ilvl="5" w:tplc="0407001B" w:tentative="1">
      <w:start w:val="1"/>
      <w:numFmt w:val="lowerRoman"/>
      <w:lvlText w:val="%6."/>
      <w:lvlJc w:val="right"/>
      <w:pPr>
        <w:tabs>
          <w:tab w:val="num" w:pos="4317"/>
        </w:tabs>
        <w:ind w:left="4317" w:hanging="180"/>
      </w:pPr>
    </w:lvl>
    <w:lvl w:ilvl="6" w:tplc="0407000F" w:tentative="1">
      <w:start w:val="1"/>
      <w:numFmt w:val="decimal"/>
      <w:lvlText w:val="%7."/>
      <w:lvlJc w:val="left"/>
      <w:pPr>
        <w:tabs>
          <w:tab w:val="num" w:pos="5037"/>
        </w:tabs>
        <w:ind w:left="5037" w:hanging="360"/>
      </w:pPr>
    </w:lvl>
    <w:lvl w:ilvl="7" w:tplc="04070019" w:tentative="1">
      <w:start w:val="1"/>
      <w:numFmt w:val="lowerLetter"/>
      <w:lvlText w:val="%8."/>
      <w:lvlJc w:val="left"/>
      <w:pPr>
        <w:tabs>
          <w:tab w:val="num" w:pos="5757"/>
        </w:tabs>
        <w:ind w:left="5757" w:hanging="360"/>
      </w:pPr>
    </w:lvl>
    <w:lvl w:ilvl="8" w:tplc="0407001B" w:tentative="1">
      <w:start w:val="1"/>
      <w:numFmt w:val="lowerRoman"/>
      <w:lvlText w:val="%9."/>
      <w:lvlJc w:val="right"/>
      <w:pPr>
        <w:tabs>
          <w:tab w:val="num" w:pos="6477"/>
        </w:tabs>
        <w:ind w:left="6477" w:hanging="180"/>
      </w:pPr>
    </w:lvl>
  </w:abstractNum>
  <w:num w:numId="1" w16cid:durableId="50856678">
    <w:abstractNumId w:val="11"/>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549345220">
    <w:abstractNumId w:val="630"/>
  </w:num>
  <w:num w:numId="3" w16cid:durableId="1266112138">
    <w:abstractNumId w:val="492"/>
  </w:num>
  <w:num w:numId="4" w16cid:durableId="1462726674">
    <w:abstractNumId w:val="468"/>
  </w:num>
  <w:num w:numId="5" w16cid:durableId="44112710">
    <w:abstractNumId w:val="474"/>
  </w:num>
  <w:num w:numId="6" w16cid:durableId="64690433">
    <w:abstractNumId w:val="222"/>
  </w:num>
  <w:num w:numId="7" w16cid:durableId="307783746">
    <w:abstractNumId w:val="329"/>
  </w:num>
  <w:num w:numId="8" w16cid:durableId="598024420">
    <w:abstractNumId w:val="222"/>
  </w:num>
  <w:num w:numId="9" w16cid:durableId="2030719936">
    <w:abstractNumId w:val="28"/>
  </w:num>
  <w:num w:numId="10" w16cid:durableId="744113696">
    <w:abstractNumId w:val="208"/>
  </w:num>
  <w:num w:numId="11" w16cid:durableId="1411002032">
    <w:abstractNumId w:val="110"/>
  </w:num>
  <w:num w:numId="12" w16cid:durableId="756100207">
    <w:abstractNumId w:val="501"/>
  </w:num>
  <w:num w:numId="13" w16cid:durableId="1736732049">
    <w:abstractNumId w:val="606"/>
  </w:num>
  <w:num w:numId="14" w16cid:durableId="505707443">
    <w:abstractNumId w:val="12"/>
  </w:num>
  <w:num w:numId="15" w16cid:durableId="1621377906">
    <w:abstractNumId w:val="54"/>
  </w:num>
  <w:num w:numId="16" w16cid:durableId="637877804">
    <w:abstractNumId w:val="10"/>
  </w:num>
  <w:num w:numId="17" w16cid:durableId="1628662229">
    <w:abstractNumId w:val="335"/>
  </w:num>
  <w:num w:numId="18" w16cid:durableId="1678993516">
    <w:abstractNumId w:val="671"/>
  </w:num>
  <w:num w:numId="19" w16cid:durableId="1026831288">
    <w:abstractNumId w:val="1"/>
  </w:num>
  <w:num w:numId="20" w16cid:durableId="1416784891">
    <w:abstractNumId w:val="75"/>
  </w:num>
  <w:num w:numId="21" w16cid:durableId="1275282124">
    <w:abstractNumId w:val="552"/>
  </w:num>
  <w:num w:numId="22" w16cid:durableId="1593783746">
    <w:abstractNumId w:val="334"/>
  </w:num>
  <w:num w:numId="23" w16cid:durableId="394278389">
    <w:abstractNumId w:val="670"/>
  </w:num>
  <w:num w:numId="24" w16cid:durableId="1117526453">
    <w:abstractNumId w:val="485"/>
  </w:num>
  <w:num w:numId="25" w16cid:durableId="1887063508">
    <w:abstractNumId w:val="735"/>
  </w:num>
  <w:num w:numId="26" w16cid:durableId="1901624937">
    <w:abstractNumId w:val="317"/>
  </w:num>
  <w:num w:numId="27" w16cid:durableId="1342244348">
    <w:abstractNumId w:val="151"/>
  </w:num>
  <w:num w:numId="28" w16cid:durableId="944506783">
    <w:abstractNumId w:val="86"/>
  </w:num>
  <w:num w:numId="29" w16cid:durableId="374625326">
    <w:abstractNumId w:val="181"/>
  </w:num>
  <w:num w:numId="30" w16cid:durableId="754712861">
    <w:abstractNumId w:val="675"/>
  </w:num>
  <w:num w:numId="31" w16cid:durableId="697700815">
    <w:abstractNumId w:val="412"/>
    <w:lvlOverride w:ilvl="0">
      <w:lvl w:ilvl="0">
        <w:numFmt w:val="decimal"/>
        <w:pStyle w:val="SVCBulletslevel1CharCharChar"/>
        <w:lvlText w:val=""/>
        <w:lvlJc w:val="left"/>
      </w:lvl>
    </w:lvlOverride>
  </w:num>
  <w:num w:numId="32" w16cid:durableId="570038643">
    <w:abstractNumId w:val="370"/>
  </w:num>
  <w:num w:numId="33" w16cid:durableId="180708156">
    <w:abstractNumId w:val="495"/>
  </w:num>
  <w:num w:numId="34" w16cid:durableId="1093741303">
    <w:abstractNumId w:val="498"/>
  </w:num>
  <w:num w:numId="35" w16cid:durableId="197088047">
    <w:abstractNumId w:val="82"/>
  </w:num>
  <w:num w:numId="36" w16cid:durableId="100153467">
    <w:abstractNumId w:val="177"/>
  </w:num>
  <w:num w:numId="37" w16cid:durableId="383019904">
    <w:abstractNumId w:val="395"/>
  </w:num>
  <w:num w:numId="38" w16cid:durableId="1343169667">
    <w:abstractNumId w:val="237"/>
  </w:num>
  <w:num w:numId="39" w16cid:durableId="1859004773">
    <w:abstractNumId w:val="247"/>
  </w:num>
  <w:num w:numId="40" w16cid:durableId="914054236">
    <w:abstractNumId w:val="60"/>
  </w:num>
  <w:num w:numId="41" w16cid:durableId="2019917638">
    <w:abstractNumId w:val="687"/>
  </w:num>
  <w:num w:numId="42" w16cid:durableId="1687830682">
    <w:abstractNumId w:val="720"/>
  </w:num>
  <w:num w:numId="43" w16cid:durableId="222298504">
    <w:abstractNumId w:val="348"/>
  </w:num>
  <w:num w:numId="44" w16cid:durableId="1760785587">
    <w:abstractNumId w:val="107"/>
  </w:num>
  <w:num w:numId="45" w16cid:durableId="894706453">
    <w:abstractNumId w:val="149"/>
  </w:num>
  <w:num w:numId="46" w16cid:durableId="535235814">
    <w:abstractNumId w:val="183"/>
  </w:num>
  <w:num w:numId="47" w16cid:durableId="1564636881">
    <w:abstractNumId w:val="304"/>
  </w:num>
  <w:num w:numId="48" w16cid:durableId="1971935141">
    <w:abstractNumId w:val="644"/>
  </w:num>
  <w:num w:numId="49" w16cid:durableId="576092077">
    <w:abstractNumId w:val="84"/>
  </w:num>
  <w:num w:numId="50" w16cid:durableId="1973898060">
    <w:abstractNumId w:val="555"/>
  </w:num>
  <w:num w:numId="51" w16cid:durableId="1666736813">
    <w:abstractNumId w:val="6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68205767">
    <w:abstractNumId w:val="6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386733468">
    <w:abstractNumId w:val="494"/>
  </w:num>
  <w:num w:numId="54" w16cid:durableId="1093093034">
    <w:abstractNumId w:val="564"/>
  </w:num>
  <w:num w:numId="55" w16cid:durableId="911693849">
    <w:abstractNumId w:val="727"/>
  </w:num>
  <w:num w:numId="56" w16cid:durableId="1984700336">
    <w:abstractNumId w:val="635"/>
  </w:num>
  <w:num w:numId="57" w16cid:durableId="1495299760">
    <w:abstractNumId w:val="621"/>
  </w:num>
  <w:num w:numId="58" w16cid:durableId="290408617">
    <w:abstractNumId w:val="328"/>
  </w:num>
  <w:num w:numId="59" w16cid:durableId="1069690682">
    <w:abstractNumId w:val="731"/>
  </w:num>
  <w:num w:numId="60" w16cid:durableId="79179347">
    <w:abstractNumId w:val="429"/>
  </w:num>
  <w:num w:numId="61" w16cid:durableId="1720475638">
    <w:abstractNumId w:val="583"/>
  </w:num>
  <w:num w:numId="62" w16cid:durableId="419184416">
    <w:abstractNumId w:val="287"/>
  </w:num>
  <w:num w:numId="63" w16cid:durableId="1786847064">
    <w:abstractNumId w:val="225"/>
  </w:num>
  <w:num w:numId="64" w16cid:durableId="994070870">
    <w:abstractNumId w:val="90"/>
  </w:num>
  <w:num w:numId="65" w16cid:durableId="152570451">
    <w:abstractNumId w:val="726"/>
  </w:num>
  <w:num w:numId="66" w16cid:durableId="1131443166">
    <w:abstractNumId w:val="538"/>
  </w:num>
  <w:num w:numId="67" w16cid:durableId="918174916">
    <w:abstractNumId w:val="6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18232784">
    <w:abstractNumId w:val="251"/>
  </w:num>
  <w:num w:numId="69" w16cid:durableId="1281381412">
    <w:abstractNumId w:val="256"/>
  </w:num>
  <w:num w:numId="70" w16cid:durableId="577249924">
    <w:abstractNumId w:val="535"/>
  </w:num>
  <w:num w:numId="71" w16cid:durableId="1253585624">
    <w:abstractNumId w:val="91"/>
  </w:num>
  <w:num w:numId="72" w16cid:durableId="1124155973">
    <w:abstractNumId w:val="32"/>
  </w:num>
  <w:num w:numId="73" w16cid:durableId="121730550">
    <w:abstractNumId w:val="724"/>
  </w:num>
  <w:num w:numId="74" w16cid:durableId="887111782">
    <w:abstractNumId w:val="714"/>
  </w:num>
  <w:num w:numId="75" w16cid:durableId="2031225860">
    <w:abstractNumId w:val="412"/>
    <w:lvlOverride w:ilvl="0">
      <w:lvl w:ilvl="0">
        <w:numFmt w:val="decimal"/>
        <w:pStyle w:val="SVCBulletslevel1CharCharChar"/>
        <w:lvlText w:val=""/>
        <w:lvlJc w:val="left"/>
      </w:lvl>
    </w:lvlOverride>
    <w:lvlOverride w:ilvl="1">
      <w:lvl w:ilvl="1">
        <w:numFmt w:val="decimal"/>
        <w:lvlText w:val=""/>
        <w:lvlJc w:val="left"/>
      </w:lvl>
    </w:lvlOverride>
    <w:lvlOverride w:ilvl="2">
      <w:lvl w:ilvl="2">
        <w:start w:val="1"/>
        <w:numFmt w:val="bullet"/>
        <w:pStyle w:val="SVCBulletslevel3"/>
        <w:lvlText w:val=""/>
        <w:lvlJc w:val="left"/>
        <w:pPr>
          <w:tabs>
            <w:tab w:val="num" w:pos="-31680"/>
          </w:tabs>
          <w:ind w:left="1195" w:hanging="403"/>
        </w:pPr>
        <w:rPr>
          <w:rFonts w:ascii="Symbol" w:hAnsi="Symbol" w:hint="default"/>
        </w:rPr>
      </w:lvl>
    </w:lvlOverride>
    <w:lvlOverride w:ilvl="3">
      <w:lvl w:ilvl="3">
        <w:start w:val="1"/>
        <w:numFmt w:val="bullet"/>
        <w:pStyle w:val="SVCBulletslevel4Char"/>
        <w:lvlText w:val=""/>
        <w:lvlJc w:val="left"/>
        <w:pPr>
          <w:tabs>
            <w:tab w:val="num" w:pos="0"/>
          </w:tabs>
          <w:ind w:left="1584" w:hanging="389"/>
        </w:pPr>
        <w:rPr>
          <w:rFonts w:ascii="Symbol" w:hAnsi="Symbol" w:hint="default"/>
        </w:rPr>
      </w:lvl>
    </w:lvlOverride>
    <w:lvlOverride w:ilvl="4">
      <w:lvl w:ilvl="4">
        <w:start w:val="1"/>
        <w:numFmt w:val="bullet"/>
        <w:pStyle w:val="SVCBulletslevel5"/>
        <w:lvlText w:val=""/>
        <w:lvlJc w:val="left"/>
        <w:pPr>
          <w:tabs>
            <w:tab w:val="num" w:pos="0"/>
          </w:tabs>
          <w:ind w:left="1987" w:hanging="403"/>
        </w:pPr>
        <w:rPr>
          <w:rFonts w:ascii="Symbol" w:hAnsi="Symbol" w:hint="default"/>
        </w:rPr>
      </w:lvl>
    </w:lvlOverride>
  </w:num>
  <w:num w:numId="76" w16cid:durableId="34044416">
    <w:abstractNumId w:val="639"/>
  </w:num>
  <w:num w:numId="77" w16cid:durableId="763303637">
    <w:abstractNumId w:val="607"/>
  </w:num>
  <w:num w:numId="78" w16cid:durableId="498081616">
    <w:abstractNumId w:val="307"/>
  </w:num>
  <w:num w:numId="79" w16cid:durableId="7145355">
    <w:abstractNumId w:val="590"/>
  </w:num>
  <w:num w:numId="80" w16cid:durableId="230622293">
    <w:abstractNumId w:val="713"/>
  </w:num>
  <w:num w:numId="81" w16cid:durableId="1921021713">
    <w:abstractNumId w:val="50"/>
  </w:num>
  <w:num w:numId="82" w16cid:durableId="327440288">
    <w:abstractNumId w:val="659"/>
  </w:num>
  <w:num w:numId="83" w16cid:durableId="1542745697">
    <w:abstractNumId w:val="238"/>
  </w:num>
  <w:num w:numId="84" w16cid:durableId="1041394654">
    <w:abstractNumId w:val="550"/>
  </w:num>
  <w:num w:numId="85" w16cid:durableId="1714113439">
    <w:abstractNumId w:val="69"/>
  </w:num>
  <w:num w:numId="86" w16cid:durableId="1463232000">
    <w:abstractNumId w:val="459"/>
  </w:num>
  <w:num w:numId="87" w16cid:durableId="364909030">
    <w:abstractNumId w:val="163"/>
  </w:num>
  <w:num w:numId="88" w16cid:durableId="1517036978">
    <w:abstractNumId w:val="386"/>
  </w:num>
  <w:num w:numId="89" w16cid:durableId="1541549740">
    <w:abstractNumId w:val="205"/>
  </w:num>
  <w:num w:numId="90" w16cid:durableId="793208116">
    <w:abstractNumId w:val="131"/>
  </w:num>
  <w:num w:numId="91" w16cid:durableId="1522163130">
    <w:abstractNumId w:val="309"/>
  </w:num>
  <w:num w:numId="92" w16cid:durableId="4946602">
    <w:abstractNumId w:val="63"/>
  </w:num>
  <w:num w:numId="93" w16cid:durableId="241722506">
    <w:abstractNumId w:val="190"/>
  </w:num>
  <w:num w:numId="94" w16cid:durableId="999890921">
    <w:abstractNumId w:val="364"/>
  </w:num>
  <w:num w:numId="95" w16cid:durableId="1751269545">
    <w:abstractNumId w:val="300"/>
  </w:num>
  <w:num w:numId="96" w16cid:durableId="1193572931">
    <w:abstractNumId w:val="617"/>
  </w:num>
  <w:num w:numId="97" w16cid:durableId="1062095830">
    <w:abstractNumId w:val="645"/>
  </w:num>
  <w:num w:numId="98" w16cid:durableId="683628835">
    <w:abstractNumId w:val="660"/>
  </w:num>
  <w:num w:numId="99" w16cid:durableId="1290165884">
    <w:abstractNumId w:val="117"/>
  </w:num>
  <w:num w:numId="100" w16cid:durableId="266012050">
    <w:abstractNumId w:val="573"/>
  </w:num>
  <w:num w:numId="101" w16cid:durableId="1591423710">
    <w:abstractNumId w:val="456"/>
  </w:num>
  <w:num w:numId="102" w16cid:durableId="941230250">
    <w:abstractNumId w:val="198"/>
  </w:num>
  <w:num w:numId="103" w16cid:durableId="572199323">
    <w:abstractNumId w:val="649"/>
  </w:num>
  <w:num w:numId="104" w16cid:durableId="317005218">
    <w:abstractNumId w:val="699"/>
  </w:num>
  <w:num w:numId="105" w16cid:durableId="178545596">
    <w:abstractNumId w:val="103"/>
  </w:num>
  <w:num w:numId="106" w16cid:durableId="1635673961">
    <w:abstractNumId w:val="546"/>
  </w:num>
  <w:num w:numId="107" w16cid:durableId="2015958054">
    <w:abstractNumId w:val="74"/>
  </w:num>
  <w:num w:numId="108" w16cid:durableId="703601531">
    <w:abstractNumId w:val="356"/>
  </w:num>
  <w:num w:numId="109" w16cid:durableId="1724475280">
    <w:abstractNumId w:val="624"/>
  </w:num>
  <w:num w:numId="110" w16cid:durableId="1433820897">
    <w:abstractNumId w:val="695"/>
  </w:num>
  <w:num w:numId="111" w16cid:durableId="646084382">
    <w:abstractNumId w:val="431"/>
  </w:num>
  <w:num w:numId="112" w16cid:durableId="2046828712">
    <w:abstractNumId w:val="734"/>
  </w:num>
  <w:num w:numId="113" w16cid:durableId="387536549">
    <w:abstractNumId w:val="575"/>
  </w:num>
  <w:num w:numId="114" w16cid:durableId="978536827">
    <w:abstractNumId w:val="40"/>
  </w:num>
  <w:num w:numId="115" w16cid:durableId="1099175157">
    <w:abstractNumId w:val="465"/>
  </w:num>
  <w:num w:numId="116" w16cid:durableId="518667331">
    <w:abstractNumId w:val="161"/>
  </w:num>
  <w:num w:numId="117" w16cid:durableId="660155389">
    <w:abstractNumId w:val="279"/>
  </w:num>
  <w:num w:numId="118" w16cid:durableId="1077896060">
    <w:abstractNumId w:val="587"/>
  </w:num>
  <w:num w:numId="119" w16cid:durableId="1538394473">
    <w:abstractNumId w:val="413"/>
  </w:num>
  <w:num w:numId="120" w16cid:durableId="669337335">
    <w:abstractNumId w:val="432"/>
  </w:num>
  <w:num w:numId="121" w16cid:durableId="1089497963">
    <w:abstractNumId w:val="539"/>
  </w:num>
  <w:num w:numId="122" w16cid:durableId="686444880">
    <w:abstractNumId w:val="448"/>
  </w:num>
  <w:num w:numId="123" w16cid:durableId="739911637">
    <w:abstractNumId w:val="337"/>
  </w:num>
  <w:num w:numId="124" w16cid:durableId="1073117398">
    <w:abstractNumId w:val="288"/>
  </w:num>
  <w:num w:numId="125" w16cid:durableId="1933858776">
    <w:abstractNumId w:val="528"/>
  </w:num>
  <w:num w:numId="126" w16cid:durableId="803161912">
    <w:abstractNumId w:val="236"/>
  </w:num>
  <w:num w:numId="127" w16cid:durableId="1966957730">
    <w:abstractNumId w:val="283"/>
  </w:num>
  <w:num w:numId="128" w16cid:durableId="1552689896">
    <w:abstractNumId w:val="260"/>
  </w:num>
  <w:num w:numId="129" w16cid:durableId="1200624921">
    <w:abstractNumId w:val="470"/>
  </w:num>
  <w:num w:numId="130" w16cid:durableId="139688498">
    <w:abstractNumId w:val="418"/>
  </w:num>
  <w:num w:numId="131" w16cid:durableId="688680925">
    <w:abstractNumId w:val="393"/>
  </w:num>
  <w:num w:numId="132" w16cid:durableId="842862718">
    <w:abstractNumId w:val="133"/>
  </w:num>
  <w:num w:numId="133" w16cid:durableId="1538545312">
    <w:abstractNumId w:val="454"/>
  </w:num>
  <w:num w:numId="134" w16cid:durableId="289750993">
    <w:abstractNumId w:val="527"/>
  </w:num>
  <w:num w:numId="135" w16cid:durableId="2046447712">
    <w:abstractNumId w:val="561"/>
  </w:num>
  <w:num w:numId="136" w16cid:durableId="1217666486">
    <w:abstractNumId w:val="391"/>
  </w:num>
  <w:num w:numId="137" w16cid:durableId="2117940232">
    <w:abstractNumId w:val="385"/>
  </w:num>
  <w:num w:numId="138" w16cid:durableId="1380208506">
    <w:abstractNumId w:val="203"/>
  </w:num>
  <w:num w:numId="139" w16cid:durableId="1217428398">
    <w:abstractNumId w:val="417"/>
  </w:num>
  <w:num w:numId="140" w16cid:durableId="327832906">
    <w:abstractNumId w:val="664"/>
  </w:num>
  <w:num w:numId="141" w16cid:durableId="793063330">
    <w:abstractNumId w:val="691"/>
  </w:num>
  <w:num w:numId="142" w16cid:durableId="428357406">
    <w:abstractNumId w:val="721"/>
  </w:num>
  <w:num w:numId="143" w16cid:durableId="760371332">
    <w:abstractNumId w:val="677"/>
  </w:num>
  <w:num w:numId="144" w16cid:durableId="56899318">
    <w:abstractNumId w:val="182"/>
  </w:num>
  <w:num w:numId="145" w16cid:durableId="1042900257">
    <w:abstractNumId w:val="464"/>
  </w:num>
  <w:num w:numId="146" w16cid:durableId="2043742812">
    <w:abstractNumId w:val="422"/>
  </w:num>
  <w:num w:numId="147" w16cid:durableId="278950227">
    <w:abstractNumId w:val="414"/>
  </w:num>
  <w:num w:numId="148" w16cid:durableId="1181090946">
    <w:abstractNumId w:val="733"/>
  </w:num>
  <w:num w:numId="149" w16cid:durableId="478035197">
    <w:abstractNumId w:val="234"/>
  </w:num>
  <w:num w:numId="150" w16cid:durableId="24528704">
    <w:abstractNumId w:val="656"/>
  </w:num>
  <w:num w:numId="151" w16cid:durableId="485826465">
    <w:abstractNumId w:val="517"/>
  </w:num>
  <w:num w:numId="152" w16cid:durableId="655039346">
    <w:abstractNumId w:val="694"/>
  </w:num>
  <w:num w:numId="153" w16cid:durableId="721365214">
    <w:abstractNumId w:val="269"/>
  </w:num>
  <w:num w:numId="154" w16cid:durableId="2008824014">
    <w:abstractNumId w:val="558"/>
  </w:num>
  <w:num w:numId="155" w16cid:durableId="1986427762">
    <w:abstractNumId w:val="311"/>
  </w:num>
  <w:num w:numId="156" w16cid:durableId="519052927">
    <w:abstractNumId w:val="130"/>
  </w:num>
  <w:num w:numId="157" w16cid:durableId="922490289">
    <w:abstractNumId w:val="686"/>
  </w:num>
  <w:num w:numId="158" w16cid:durableId="1782261089">
    <w:abstractNumId w:val="232"/>
  </w:num>
  <w:num w:numId="159" w16cid:durableId="744424725">
    <w:abstractNumId w:val="421"/>
  </w:num>
  <w:num w:numId="160" w16cid:durableId="363290408">
    <w:abstractNumId w:val="219"/>
  </w:num>
  <w:num w:numId="161" w16cid:durableId="1361861018">
    <w:abstractNumId w:val="529"/>
  </w:num>
  <w:num w:numId="162" w16cid:durableId="757484778">
    <w:abstractNumId w:val="425"/>
  </w:num>
  <w:num w:numId="163" w16cid:durableId="2090492463">
    <w:abstractNumId w:val="400"/>
  </w:num>
  <w:num w:numId="164" w16cid:durableId="1791241362">
    <w:abstractNumId w:val="643"/>
  </w:num>
  <w:num w:numId="165" w16cid:durableId="333338142">
    <w:abstractNumId w:val="41"/>
  </w:num>
  <w:num w:numId="166" w16cid:durableId="207451459">
    <w:abstractNumId w:val="22"/>
  </w:num>
  <w:num w:numId="167" w16cid:durableId="1486169513">
    <w:abstractNumId w:val="628"/>
  </w:num>
  <w:num w:numId="168" w16cid:durableId="89784380">
    <w:abstractNumId w:val="19"/>
  </w:num>
  <w:num w:numId="169" w16cid:durableId="495729498">
    <w:abstractNumId w:val="579"/>
  </w:num>
  <w:num w:numId="170" w16cid:durableId="972830158">
    <w:abstractNumId w:val="473"/>
  </w:num>
  <w:num w:numId="171" w16cid:durableId="1836259325">
    <w:abstractNumId w:val="250"/>
  </w:num>
  <w:num w:numId="172" w16cid:durableId="1865820887">
    <w:abstractNumId w:val="438"/>
  </w:num>
  <w:num w:numId="173" w16cid:durableId="1098021506">
    <w:abstractNumId w:val="697"/>
  </w:num>
  <w:num w:numId="174" w16cid:durableId="407310046">
    <w:abstractNumId w:val="206"/>
  </w:num>
  <w:num w:numId="175" w16cid:durableId="2136677590">
    <w:abstractNumId w:val="612"/>
  </w:num>
  <w:num w:numId="176" w16cid:durableId="76052285">
    <w:abstractNumId w:val="374"/>
  </w:num>
  <w:num w:numId="177" w16cid:durableId="1085765379">
    <w:abstractNumId w:val="80"/>
  </w:num>
  <w:num w:numId="178" w16cid:durableId="2023361099">
    <w:abstractNumId w:val="475"/>
  </w:num>
  <w:num w:numId="179" w16cid:durableId="2127040989">
    <w:abstractNumId w:val="164"/>
  </w:num>
  <w:num w:numId="180" w16cid:durableId="2131120893">
    <w:abstractNumId w:val="480"/>
  </w:num>
  <w:num w:numId="181" w16cid:durableId="1787235141">
    <w:abstractNumId w:val="365"/>
  </w:num>
  <w:num w:numId="182" w16cid:durableId="369065658">
    <w:abstractNumId w:val="737"/>
  </w:num>
  <w:num w:numId="183" w16cid:durableId="30305153">
    <w:abstractNumId w:val="509"/>
  </w:num>
  <w:num w:numId="184" w16cid:durableId="142889821">
    <w:abstractNumId w:val="460"/>
  </w:num>
  <w:num w:numId="185" w16cid:durableId="1753047681">
    <w:abstractNumId w:val="540"/>
  </w:num>
  <w:num w:numId="186" w16cid:durableId="826628891">
    <w:abstractNumId w:val="390"/>
  </w:num>
  <w:num w:numId="187" w16cid:durableId="1917595916">
    <w:abstractNumId w:val="157"/>
  </w:num>
  <w:num w:numId="188" w16cid:durableId="1607427595">
    <w:abstractNumId w:val="142"/>
  </w:num>
  <w:num w:numId="189" w16cid:durableId="1840846352">
    <w:abstractNumId w:val="381"/>
  </w:num>
  <w:num w:numId="190" w16cid:durableId="164830049">
    <w:abstractNumId w:val="696"/>
  </w:num>
  <w:num w:numId="191" w16cid:durableId="224226166">
    <w:abstractNumId w:val="600"/>
  </w:num>
  <w:num w:numId="192" w16cid:durableId="1369452202">
    <w:abstractNumId w:val="367"/>
  </w:num>
  <w:num w:numId="193" w16cid:durableId="1907833588">
    <w:abstractNumId w:val="710"/>
  </w:num>
  <w:num w:numId="194" w16cid:durableId="1740204227">
    <w:abstractNumId w:val="49"/>
  </w:num>
  <w:num w:numId="195" w16cid:durableId="1617175968">
    <w:abstractNumId w:val="409"/>
  </w:num>
  <w:num w:numId="196" w16cid:durableId="733164311">
    <w:abstractNumId w:val="521"/>
  </w:num>
  <w:num w:numId="197" w16cid:durableId="1141382200">
    <w:abstractNumId w:val="155"/>
  </w:num>
  <w:num w:numId="198" w16cid:durableId="1433553461">
    <w:abstractNumId w:val="255"/>
  </w:num>
  <w:num w:numId="199" w16cid:durableId="649362197">
    <w:abstractNumId w:val="235"/>
  </w:num>
  <w:num w:numId="200" w16cid:durableId="423721150">
    <w:abstractNumId w:val="280"/>
  </w:num>
  <w:num w:numId="201" w16cid:durableId="1766807394">
    <w:abstractNumId w:val="493"/>
  </w:num>
  <w:num w:numId="202" w16cid:durableId="444346907">
    <w:abstractNumId w:val="316"/>
  </w:num>
  <w:num w:numId="203" w16cid:durableId="1955669241">
    <w:abstractNumId w:val="722"/>
  </w:num>
  <w:num w:numId="204" w16cid:durableId="776143447">
    <w:abstractNumId w:val="116"/>
  </w:num>
  <w:num w:numId="205" w16cid:durableId="34276480">
    <w:abstractNumId w:val="331"/>
  </w:num>
  <w:num w:numId="206" w16cid:durableId="1448281300">
    <w:abstractNumId w:val="89"/>
  </w:num>
  <w:num w:numId="207" w16cid:durableId="1483305043">
    <w:abstractNumId w:val="689"/>
  </w:num>
  <w:num w:numId="208" w16cid:durableId="14120743">
    <w:abstractNumId w:val="47"/>
  </w:num>
  <w:num w:numId="209" w16cid:durableId="1692490452">
    <w:abstractNumId w:val="36"/>
  </w:num>
  <w:num w:numId="210" w16cid:durableId="1164860287">
    <w:abstractNumId w:val="613"/>
  </w:num>
  <w:num w:numId="211" w16cid:durableId="1845247181">
    <w:abstractNumId w:val="214"/>
  </w:num>
  <w:num w:numId="212" w16cid:durableId="1229000118">
    <w:abstractNumId w:val="665"/>
  </w:num>
  <w:num w:numId="213" w16cid:durableId="692071691">
    <w:abstractNumId w:val="543"/>
  </w:num>
  <w:num w:numId="214" w16cid:durableId="1123424524">
    <w:abstractNumId w:val="338"/>
  </w:num>
  <w:num w:numId="215" w16cid:durableId="615478386">
    <w:abstractNumId w:val="357"/>
  </w:num>
  <w:num w:numId="216" w16cid:durableId="2105149207">
    <w:abstractNumId w:val="420"/>
  </w:num>
  <w:num w:numId="217" w16cid:durableId="728962619">
    <w:abstractNumId w:val="650"/>
  </w:num>
  <w:num w:numId="218" w16cid:durableId="175926385">
    <w:abstractNumId w:val="228"/>
  </w:num>
  <w:num w:numId="219" w16cid:durableId="124396264">
    <w:abstractNumId w:val="632"/>
  </w:num>
  <w:num w:numId="220" w16cid:durableId="1628514007">
    <w:abstractNumId w:val="295"/>
  </w:num>
  <w:num w:numId="221" w16cid:durableId="1306928773">
    <w:abstractNumId w:val="629"/>
  </w:num>
  <w:num w:numId="222" w16cid:durableId="2094231229">
    <w:abstractNumId w:val="636"/>
  </w:num>
  <w:num w:numId="223" w16cid:durableId="215623988">
    <w:abstractNumId w:val="373"/>
  </w:num>
  <w:num w:numId="224" w16cid:durableId="1654604866">
    <w:abstractNumId w:val="563"/>
  </w:num>
  <w:num w:numId="225" w16cid:durableId="1229149978">
    <w:abstractNumId w:val="266"/>
  </w:num>
  <w:num w:numId="226" w16cid:durableId="1497921335">
    <w:abstractNumId w:val="56"/>
  </w:num>
  <w:num w:numId="227" w16cid:durableId="1574925143">
    <w:abstractNumId w:val="444"/>
  </w:num>
  <w:num w:numId="228" w16cid:durableId="537861742">
    <w:abstractNumId w:val="265"/>
  </w:num>
  <w:num w:numId="229" w16cid:durableId="203909911">
    <w:abstractNumId w:val="315"/>
  </w:num>
  <w:num w:numId="230" w16cid:durableId="653267019">
    <w:abstractNumId w:val="209"/>
  </w:num>
  <w:num w:numId="231" w16cid:durableId="1327317085">
    <w:abstractNumId w:val="354"/>
  </w:num>
  <w:num w:numId="232" w16cid:durableId="1810661206">
    <w:abstractNumId w:val="218"/>
  </w:num>
  <w:num w:numId="233" w16cid:durableId="1220164360">
    <w:abstractNumId w:val="388"/>
  </w:num>
  <w:num w:numId="234" w16cid:durableId="1403721168">
    <w:abstractNumId w:val="180"/>
  </w:num>
  <w:num w:numId="235" w16cid:durableId="2045711828">
    <w:abstractNumId w:val="199"/>
  </w:num>
  <w:num w:numId="236" w16cid:durableId="138500968">
    <w:abstractNumId w:val="402"/>
  </w:num>
  <w:num w:numId="237" w16cid:durableId="1764766516">
    <w:abstractNumId w:val="83"/>
  </w:num>
  <w:num w:numId="238" w16cid:durableId="191115565">
    <w:abstractNumId w:val="141"/>
  </w:num>
  <w:num w:numId="239" w16cid:durableId="1463881464">
    <w:abstractNumId w:val="125"/>
  </w:num>
  <w:num w:numId="240" w16cid:durableId="96603255">
    <w:abstractNumId w:val="467"/>
  </w:num>
  <w:num w:numId="241" w16cid:durableId="1667708187">
    <w:abstractNumId w:val="481"/>
  </w:num>
  <w:num w:numId="242" w16cid:durableId="478772301">
    <w:abstractNumId w:val="220"/>
  </w:num>
  <w:num w:numId="243" w16cid:durableId="1800486437">
    <w:abstractNumId w:val="277"/>
  </w:num>
  <w:num w:numId="244" w16cid:durableId="1303267501">
    <w:abstractNumId w:val="426"/>
  </w:num>
  <w:num w:numId="245" w16cid:durableId="1320503284">
    <w:abstractNumId w:val="377"/>
  </w:num>
  <w:num w:numId="246" w16cid:durableId="298538740">
    <w:abstractNumId w:val="601"/>
  </w:num>
  <w:num w:numId="247" w16cid:durableId="478838393">
    <w:abstractNumId w:val="508"/>
  </w:num>
  <w:num w:numId="248" w16cid:durableId="1282036684">
    <w:abstractNumId w:val="396"/>
  </w:num>
  <w:num w:numId="249" w16cid:durableId="1951817161">
    <w:abstractNumId w:val="627"/>
  </w:num>
  <w:num w:numId="250" w16cid:durableId="558513193">
    <w:abstractNumId w:val="51"/>
  </w:num>
  <w:num w:numId="251" w16cid:durableId="984168129">
    <w:abstractNumId w:val="718"/>
  </w:num>
  <w:num w:numId="252" w16cid:durableId="1422407588">
    <w:abstractNumId w:val="631"/>
  </w:num>
  <w:num w:numId="253" w16cid:durableId="1530603425">
    <w:abstractNumId w:val="96"/>
  </w:num>
  <w:num w:numId="254" w16cid:durableId="189421289">
    <w:abstractNumId w:val="463"/>
  </w:num>
  <w:num w:numId="255" w16cid:durableId="1933855534">
    <w:abstractNumId w:val="652"/>
  </w:num>
  <w:num w:numId="256" w16cid:durableId="1795057327">
    <w:abstractNumId w:val="97"/>
  </w:num>
  <w:num w:numId="257" w16cid:durableId="528570538">
    <w:abstractNumId w:val="584"/>
  </w:num>
  <w:num w:numId="258" w16cid:durableId="715197444">
    <w:abstractNumId w:val="597"/>
  </w:num>
  <w:num w:numId="259" w16cid:durableId="896747825">
    <w:abstractNumId w:val="571"/>
  </w:num>
  <w:num w:numId="260" w16cid:durableId="460684158">
    <w:abstractNumId w:val="397"/>
  </w:num>
  <w:num w:numId="261" w16cid:durableId="1709140194">
    <w:abstractNumId w:val="487"/>
  </w:num>
  <w:num w:numId="262" w16cid:durableId="2110617494">
    <w:abstractNumId w:val="45"/>
  </w:num>
  <w:num w:numId="263" w16cid:durableId="347559167">
    <w:abstractNumId w:val="212"/>
  </w:num>
  <w:num w:numId="264" w16cid:durableId="169805182">
    <w:abstractNumId w:val="408"/>
  </w:num>
  <w:num w:numId="265" w16cid:durableId="1543710377">
    <w:abstractNumId w:val="282"/>
  </w:num>
  <w:num w:numId="266" w16cid:durableId="1606035476">
    <w:abstractNumId w:val="146"/>
  </w:num>
  <w:num w:numId="267" w16cid:durableId="825364587">
    <w:abstractNumId w:val="739"/>
  </w:num>
  <w:num w:numId="268" w16cid:durableId="455609549">
    <w:abstractNumId w:val="589"/>
  </w:num>
  <w:num w:numId="269" w16cid:durableId="1094205045">
    <w:abstractNumId w:val="436"/>
  </w:num>
  <w:num w:numId="270" w16cid:durableId="1628008972">
    <w:abstractNumId w:val="257"/>
  </w:num>
  <w:num w:numId="271" w16cid:durableId="31928419">
    <w:abstractNumId w:val="185"/>
  </w:num>
  <w:num w:numId="272" w16cid:durableId="1977681004">
    <w:abstractNumId w:val="321"/>
  </w:num>
  <w:num w:numId="273" w16cid:durableId="1108500867">
    <w:abstractNumId w:val="162"/>
  </w:num>
  <w:num w:numId="274" w16cid:durableId="509222796">
    <w:abstractNumId w:val="725"/>
  </w:num>
  <w:num w:numId="275" w16cid:durableId="2095318260">
    <w:abstractNumId w:val="243"/>
  </w:num>
  <w:num w:numId="276" w16cid:durableId="964196680">
    <w:abstractNumId w:val="197"/>
  </w:num>
  <w:num w:numId="277" w16cid:durableId="470558087">
    <w:abstractNumId w:val="619"/>
  </w:num>
  <w:num w:numId="278" w16cid:durableId="1769960511">
    <w:abstractNumId w:val="253"/>
  </w:num>
  <w:num w:numId="279" w16cid:durableId="1875577168">
    <w:abstractNumId w:val="167"/>
  </w:num>
  <w:num w:numId="280" w16cid:durableId="1726374016">
    <w:abstractNumId w:val="58"/>
  </w:num>
  <w:num w:numId="281" w16cid:durableId="1417748976">
    <w:abstractNumId w:val="661"/>
  </w:num>
  <w:num w:numId="282" w16cid:durableId="1058554671">
    <w:abstractNumId w:val="450"/>
  </w:num>
  <w:num w:numId="283" w16cid:durableId="560556250">
    <w:abstractNumId w:val="410"/>
  </w:num>
  <w:num w:numId="284" w16cid:durableId="987369120">
    <w:abstractNumId w:val="134"/>
  </w:num>
  <w:num w:numId="285" w16cid:durableId="1384478050">
    <w:abstractNumId w:val="61"/>
  </w:num>
  <w:num w:numId="286" w16cid:durableId="156306669">
    <w:abstractNumId w:val="272"/>
  </w:num>
  <w:num w:numId="287" w16cid:durableId="2147115877">
    <w:abstractNumId w:val="427"/>
  </w:num>
  <w:num w:numId="288" w16cid:durableId="1408963366">
    <w:abstractNumId w:val="360"/>
  </w:num>
  <w:num w:numId="289" w16cid:durableId="1347899545">
    <w:abstractNumId w:val="668"/>
  </w:num>
  <w:num w:numId="290" w16cid:durableId="1312826946">
    <w:abstractNumId w:val="384"/>
  </w:num>
  <w:num w:numId="291" w16cid:durableId="1937906327">
    <w:abstractNumId w:val="700"/>
  </w:num>
  <w:num w:numId="292" w16cid:durableId="1139811257">
    <w:abstractNumId w:val="293"/>
  </w:num>
  <w:num w:numId="293" w16cid:durableId="425661173">
    <w:abstractNumId w:val="144"/>
  </w:num>
  <w:num w:numId="294" w16cid:durableId="1939749478">
    <w:abstractNumId w:val="704"/>
  </w:num>
  <w:num w:numId="295" w16cid:durableId="462579521">
    <w:abstractNumId w:val="139"/>
  </w:num>
  <w:num w:numId="296" w16cid:durableId="1987587884">
    <w:abstractNumId w:val="336"/>
  </w:num>
  <w:num w:numId="297" w16cid:durableId="1454599008">
    <w:abstractNumId w:val="294"/>
  </w:num>
  <w:num w:numId="298" w16cid:durableId="163862991">
    <w:abstractNumId w:val="166"/>
  </w:num>
  <w:num w:numId="299" w16cid:durableId="442724718">
    <w:abstractNumId w:val="65"/>
  </w:num>
  <w:num w:numId="300" w16cid:durableId="1441948711">
    <w:abstractNumId w:val="598"/>
  </w:num>
  <w:num w:numId="301" w16cid:durableId="149181869">
    <w:abstractNumId w:val="358"/>
  </w:num>
  <w:num w:numId="302" w16cid:durableId="265037510">
    <w:abstractNumId w:val="95"/>
  </w:num>
  <w:num w:numId="303" w16cid:durableId="1142845383">
    <w:abstractNumId w:val="14"/>
  </w:num>
  <w:num w:numId="304" w16cid:durableId="2128624756">
    <w:abstractNumId w:val="115"/>
  </w:num>
  <w:num w:numId="305" w16cid:durableId="2144425399">
    <w:abstractNumId w:val="439"/>
  </w:num>
  <w:num w:numId="306" w16cid:durableId="672414871">
    <w:abstractNumId w:val="595"/>
  </w:num>
  <w:num w:numId="307" w16cid:durableId="736898499">
    <w:abstractNumId w:val="602"/>
  </w:num>
  <w:num w:numId="308" w16cid:durableId="1201823771">
    <w:abstractNumId w:val="70"/>
  </w:num>
  <w:num w:numId="309" w16cid:durableId="1173832948">
    <w:abstractNumId w:val="138"/>
  </w:num>
  <w:num w:numId="310" w16cid:durableId="394864454">
    <w:abstractNumId w:val="622"/>
  </w:num>
  <w:num w:numId="311" w16cid:durableId="1723363638">
    <w:abstractNumId w:val="239"/>
  </w:num>
  <w:num w:numId="312" w16cid:durableId="53478325">
    <w:abstractNumId w:val="415"/>
  </w:num>
  <w:num w:numId="313" w16cid:durableId="1909456957">
    <w:abstractNumId w:val="466"/>
  </w:num>
  <w:num w:numId="314" w16cid:durableId="1391460731">
    <w:abstractNumId w:val="292"/>
  </w:num>
  <w:num w:numId="315" w16cid:durableId="1987976158">
    <w:abstractNumId w:val="319"/>
  </w:num>
  <w:num w:numId="316" w16cid:durableId="1118991598">
    <w:abstractNumId w:val="476"/>
  </w:num>
  <w:num w:numId="317" w16cid:durableId="226697110">
    <w:abstractNumId w:val="545"/>
  </w:num>
  <w:num w:numId="318" w16cid:durableId="1937974941">
    <w:abstractNumId w:val="187"/>
  </w:num>
  <w:num w:numId="319" w16cid:durableId="146632532">
    <w:abstractNumId w:val="104"/>
  </w:num>
  <w:num w:numId="320" w16cid:durableId="851334256">
    <w:abstractNumId w:val="698"/>
  </w:num>
  <w:num w:numId="321" w16cid:durableId="150487560">
    <w:abstractNumId w:val="160"/>
  </w:num>
  <w:num w:numId="322" w16cid:durableId="1854568435">
    <w:abstractNumId w:val="745"/>
  </w:num>
  <w:num w:numId="323" w16cid:durableId="2062627671">
    <w:abstractNumId w:val="663"/>
  </w:num>
  <w:num w:numId="324" w16cid:durableId="1356998448">
    <w:abstractNumId w:val="168"/>
  </w:num>
  <w:num w:numId="325" w16cid:durableId="678429451">
    <w:abstractNumId w:val="633"/>
  </w:num>
  <w:num w:numId="326" w16cid:durableId="1874225483">
    <w:abstractNumId w:val="124"/>
  </w:num>
  <w:num w:numId="327" w16cid:durableId="851141489">
    <w:abstractNumId w:val="308"/>
  </w:num>
  <w:num w:numId="328" w16cid:durableId="740837667">
    <w:abstractNumId w:val="681"/>
  </w:num>
  <w:num w:numId="329" w16cid:durableId="1990748240">
    <w:abstractNumId w:val="637"/>
  </w:num>
  <w:num w:numId="330" w16cid:durableId="395396002">
    <w:abstractNumId w:val="662"/>
  </w:num>
  <w:num w:numId="331" w16cid:durableId="1619216462">
    <w:abstractNumId w:val="165"/>
  </w:num>
  <w:num w:numId="332" w16cid:durableId="628709022">
    <w:abstractNumId w:val="453"/>
  </w:num>
  <w:num w:numId="333" w16cid:durableId="799227705">
    <w:abstractNumId w:val="312"/>
  </w:num>
  <w:num w:numId="334" w16cid:durableId="694232426">
    <w:abstractNumId w:val="368"/>
  </w:num>
  <w:num w:numId="335" w16cid:durableId="389887653">
    <w:abstractNumId w:val="489"/>
  </w:num>
  <w:num w:numId="336" w16cid:durableId="469253957">
    <w:abstractNumId w:val="682"/>
  </w:num>
  <w:num w:numId="337" w16cid:durableId="2059742792">
    <w:abstractNumId w:val="578"/>
  </w:num>
  <w:num w:numId="338" w16cid:durableId="977490868">
    <w:abstractNumId w:val="514"/>
  </w:num>
  <w:num w:numId="339" w16cid:durableId="1754164125">
    <w:abstractNumId w:val="638"/>
  </w:num>
  <w:num w:numId="340" w16cid:durableId="931741116">
    <w:abstractNumId w:val="278"/>
  </w:num>
  <w:num w:numId="341" w16cid:durableId="77529658">
    <w:abstractNumId w:val="618"/>
  </w:num>
  <w:num w:numId="342" w16cid:durableId="365760382">
    <w:abstractNumId w:val="486"/>
  </w:num>
  <w:num w:numId="343" w16cid:durableId="1959290378">
    <w:abstractNumId w:val="172"/>
  </w:num>
  <w:num w:numId="344" w16cid:durableId="1308164350">
    <w:abstractNumId w:val="64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5" w16cid:durableId="195386574">
    <w:abstractNumId w:val="523"/>
  </w:num>
  <w:num w:numId="346" w16cid:durableId="656962261">
    <w:abstractNumId w:val="178"/>
  </w:num>
  <w:num w:numId="347" w16cid:durableId="624428691">
    <w:abstractNumId w:val="728"/>
  </w:num>
  <w:num w:numId="348" w16cid:durableId="1841702565">
    <w:abstractNumId w:val="711"/>
  </w:num>
  <w:num w:numId="349" w16cid:durableId="900945422">
    <w:abstractNumId w:val="6"/>
  </w:num>
  <w:num w:numId="350" w16cid:durableId="454519881">
    <w:abstractNumId w:val="342"/>
  </w:num>
  <w:num w:numId="351" w16cid:durableId="2045982154">
    <w:abstractNumId w:val="592"/>
  </w:num>
  <w:num w:numId="352" w16cid:durableId="1382247746">
    <w:abstractNumId w:val="516"/>
  </w:num>
  <w:num w:numId="353" w16cid:durableId="1483618500">
    <w:abstractNumId w:val="437"/>
  </w:num>
  <w:num w:numId="354" w16cid:durableId="1701588620">
    <w:abstractNumId w:val="407"/>
  </w:num>
  <w:num w:numId="355" w16cid:durableId="2060206830">
    <w:abstractNumId w:val="252"/>
  </w:num>
  <w:num w:numId="356" w16cid:durableId="1430396183">
    <w:abstractNumId w:val="518"/>
  </w:num>
  <w:num w:numId="357" w16cid:durableId="1019232289">
    <w:abstractNumId w:val="445"/>
  </w:num>
  <w:num w:numId="358" w16cid:durableId="1854413069">
    <w:abstractNumId w:val="389"/>
  </w:num>
  <w:num w:numId="359" w16cid:durableId="868223475">
    <w:abstractNumId w:val="99"/>
  </w:num>
  <w:num w:numId="360" w16cid:durableId="1826698850">
    <w:abstractNumId w:val="290"/>
  </w:num>
  <w:num w:numId="361" w16cid:durableId="350256205">
    <w:abstractNumId w:val="170"/>
  </w:num>
  <w:num w:numId="362" w16cid:durableId="1842811287">
    <w:abstractNumId w:val="37"/>
  </w:num>
  <w:num w:numId="363" w16cid:durableId="1861619732">
    <w:abstractNumId w:val="569"/>
  </w:num>
  <w:num w:numId="364" w16cid:durableId="315574162">
    <w:abstractNumId w:val="484"/>
  </w:num>
  <w:num w:numId="365" w16cid:durableId="1595699276">
    <w:abstractNumId w:val="565"/>
  </w:num>
  <w:num w:numId="366" w16cid:durableId="1924727414">
    <w:abstractNumId w:val="423"/>
  </w:num>
  <w:num w:numId="367" w16cid:durableId="260257746">
    <w:abstractNumId w:val="572"/>
  </w:num>
  <w:num w:numId="368" w16cid:durableId="878127759">
    <w:abstractNumId w:val="411"/>
  </w:num>
  <w:num w:numId="369" w16cid:durableId="1567254519">
    <w:abstractNumId w:val="188"/>
  </w:num>
  <w:num w:numId="370" w16cid:durableId="1060445989">
    <w:abstractNumId w:val="740"/>
  </w:num>
  <w:num w:numId="371" w16cid:durableId="2025665098">
    <w:abstractNumId w:val="108"/>
  </w:num>
  <w:num w:numId="372" w16cid:durableId="149448011">
    <w:abstractNumId w:val="100"/>
  </w:num>
  <w:num w:numId="373" w16cid:durableId="1205405995">
    <w:abstractNumId w:val="674"/>
  </w:num>
  <w:num w:numId="374" w16cid:durableId="1619412608">
    <w:abstractNumId w:val="25"/>
  </w:num>
  <w:num w:numId="375" w16cid:durableId="1681350353">
    <w:abstractNumId w:val="174"/>
  </w:num>
  <w:num w:numId="376" w16cid:durableId="1182281537">
    <w:abstractNumId w:val="658"/>
  </w:num>
  <w:num w:numId="377" w16cid:durableId="2047944346">
    <w:abstractNumId w:val="614"/>
  </w:num>
  <w:num w:numId="378" w16cid:durableId="159783832">
    <w:abstractNumId w:val="457"/>
  </w:num>
  <w:num w:numId="379" w16cid:durableId="1210996952">
    <w:abstractNumId w:val="79"/>
  </w:num>
  <w:num w:numId="380" w16cid:durableId="524175166">
    <w:abstractNumId w:val="452"/>
  </w:num>
  <w:num w:numId="381" w16cid:durableId="1431317200">
    <w:abstractNumId w:val="732"/>
  </w:num>
  <w:num w:numId="382" w16cid:durableId="556935951">
    <w:abstractNumId w:val="496"/>
  </w:num>
  <w:num w:numId="383" w16cid:durableId="525827994">
    <w:abstractNumId w:val="742"/>
  </w:num>
  <w:num w:numId="384" w16cid:durableId="237792428">
    <w:abstractNumId w:val="416"/>
  </w:num>
  <w:num w:numId="385" w16cid:durableId="1494183915">
    <w:abstractNumId w:val="709"/>
  </w:num>
  <w:num w:numId="386" w16cid:durableId="1672634903">
    <w:abstractNumId w:val="522"/>
  </w:num>
  <w:num w:numId="387" w16cid:durableId="1516656513">
    <w:abstractNumId w:val="57"/>
  </w:num>
  <w:num w:numId="388" w16cid:durableId="924876500">
    <w:abstractNumId w:val="92"/>
  </w:num>
  <w:num w:numId="389" w16cid:durableId="1836342056">
    <w:abstractNumId w:val="419"/>
  </w:num>
  <w:num w:numId="390" w16cid:durableId="356586541">
    <w:abstractNumId w:val="5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1" w16cid:durableId="64035849">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2" w16cid:durableId="200436883">
    <w:abstractNumId w:val="6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3" w16cid:durableId="1472017709">
    <w:abstractNumId w:val="7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4" w16cid:durableId="10211095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5" w16cid:durableId="720639519">
    <w:abstractNumId w:val="153"/>
  </w:num>
  <w:num w:numId="396" w16cid:durableId="1798334117">
    <w:abstractNumId w:val="505"/>
  </w:num>
  <w:num w:numId="397" w16cid:durableId="377049349">
    <w:abstractNumId w:val="7"/>
  </w:num>
  <w:num w:numId="398" w16cid:durableId="914627445">
    <w:abstractNumId w:val="564"/>
    <w:lvlOverride w:ilvl="0">
      <w:startOverride w:val="1"/>
    </w:lvlOverride>
    <w:lvlOverride w:ilvl="1"/>
    <w:lvlOverride w:ilvl="2"/>
    <w:lvlOverride w:ilvl="3"/>
    <w:lvlOverride w:ilvl="4"/>
    <w:lvlOverride w:ilvl="5"/>
    <w:lvlOverride w:ilvl="6"/>
    <w:lvlOverride w:ilvl="7"/>
    <w:lvlOverride w:ilvl="8"/>
  </w:num>
  <w:num w:numId="399" w16cid:durableId="412361790">
    <w:abstractNumId w:val="626"/>
  </w:num>
  <w:num w:numId="400" w16cid:durableId="152307006">
    <w:abstractNumId w:val="588"/>
  </w:num>
  <w:num w:numId="401" w16cid:durableId="1353848322">
    <w:abstractNumId w:val="302"/>
  </w:num>
  <w:num w:numId="402" w16cid:durableId="254753972">
    <w:abstractNumId w:val="401"/>
  </w:num>
  <w:num w:numId="403" w16cid:durableId="250356522">
    <w:abstractNumId w:val="730"/>
  </w:num>
  <w:num w:numId="404" w16cid:durableId="863446581">
    <w:abstractNumId w:val="620"/>
  </w:num>
  <w:num w:numId="405" w16cid:durableId="2098167465">
    <w:abstractNumId w:val="341"/>
  </w:num>
  <w:num w:numId="406" w16cid:durableId="2019454699">
    <w:abstractNumId w:val="512"/>
  </w:num>
  <w:num w:numId="407" w16cid:durableId="232081958">
    <w:abstractNumId w:val="240"/>
  </w:num>
  <w:num w:numId="408" w16cid:durableId="1699963840">
    <w:abstractNumId w:val="361"/>
  </w:num>
  <w:num w:numId="409" w16cid:durableId="84883693">
    <w:abstractNumId w:val="648"/>
  </w:num>
  <w:num w:numId="410" w16cid:durableId="496313298">
    <w:abstractNumId w:val="23"/>
  </w:num>
  <w:num w:numId="411" w16cid:durableId="1701852248">
    <w:abstractNumId w:val="128"/>
  </w:num>
  <w:num w:numId="412" w16cid:durableId="1327053034">
    <w:abstractNumId w:val="690"/>
  </w:num>
  <w:num w:numId="413" w16cid:durableId="965505356">
    <w:abstractNumId w:val="35"/>
  </w:num>
  <w:num w:numId="414" w16cid:durableId="972323467">
    <w:abstractNumId w:val="158"/>
  </w:num>
  <w:num w:numId="415" w16cid:durableId="113645060">
    <w:abstractNumId w:val="143"/>
  </w:num>
  <w:num w:numId="416" w16cid:durableId="1274019909">
    <w:abstractNumId w:val="114"/>
  </w:num>
  <w:num w:numId="417" w16cid:durableId="195896031">
    <w:abstractNumId w:val="655"/>
  </w:num>
  <w:num w:numId="418" w16cid:durableId="134690473">
    <w:abstractNumId w:val="371"/>
  </w:num>
  <w:num w:numId="419" w16cid:durableId="506601156">
    <w:abstractNumId w:val="8"/>
  </w:num>
  <w:num w:numId="420" w16cid:durableId="3634004">
    <w:abstractNumId w:val="5"/>
  </w:num>
  <w:num w:numId="421" w16cid:durableId="1056782285">
    <w:abstractNumId w:val="672"/>
  </w:num>
  <w:num w:numId="422" w16cid:durableId="1741057160">
    <w:abstractNumId w:val="46"/>
  </w:num>
  <w:num w:numId="423" w16cid:durableId="1925187101">
    <w:abstractNumId w:val="447"/>
  </w:num>
  <w:num w:numId="424" w16cid:durableId="1233856130">
    <w:abstractNumId w:val="469"/>
  </w:num>
  <w:num w:numId="425" w16cid:durableId="2106413122">
    <w:abstractNumId w:val="310"/>
  </w:num>
  <w:num w:numId="426" w16cid:durableId="727873394">
    <w:abstractNumId w:val="48"/>
  </w:num>
  <w:num w:numId="427" w16cid:durableId="293995641">
    <w:abstractNumId w:val="716"/>
  </w:num>
  <w:num w:numId="428" w16cid:durableId="952638245">
    <w:abstractNumId w:val="692"/>
  </w:num>
  <w:num w:numId="429" w16cid:durableId="224537589">
    <w:abstractNumId w:val="33"/>
  </w:num>
  <w:num w:numId="430" w16cid:durableId="545408495">
    <w:abstractNumId w:val="352"/>
  </w:num>
  <w:num w:numId="431" w16cid:durableId="521822606">
    <w:abstractNumId w:val="122"/>
  </w:num>
  <w:num w:numId="432" w16cid:durableId="1312294065">
    <w:abstractNumId w:val="524"/>
  </w:num>
  <w:num w:numId="433" w16cid:durableId="915358832">
    <w:abstractNumId w:val="506"/>
  </w:num>
  <w:num w:numId="434" w16cid:durableId="1187985957">
    <w:abstractNumId w:val="259"/>
  </w:num>
  <w:num w:numId="435" w16cid:durableId="1442913579">
    <w:abstractNumId w:val="87"/>
  </w:num>
  <w:num w:numId="436" w16cid:durableId="1870947888">
    <w:abstractNumId w:val="9"/>
  </w:num>
  <w:num w:numId="437" w16cid:durableId="2076314392">
    <w:abstractNumId w:val="2"/>
  </w:num>
  <w:num w:numId="438" w16cid:durableId="58481644">
    <w:abstractNumId w:val="64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9" w16cid:durableId="1050425481">
    <w:abstractNumId w:val="610"/>
  </w:num>
  <w:num w:numId="440" w16cid:durableId="689843829">
    <w:abstractNumId w:val="499"/>
  </w:num>
  <w:num w:numId="441" w16cid:durableId="2132429210">
    <w:abstractNumId w:val="179"/>
  </w:num>
  <w:num w:numId="442" w16cid:durableId="1761294982">
    <w:abstractNumId w:val="347"/>
  </w:num>
  <w:num w:numId="443" w16cid:durableId="1804080923">
    <w:abstractNumId w:val="44"/>
  </w:num>
  <w:num w:numId="444" w16cid:durableId="226385099">
    <w:abstractNumId w:val="625"/>
  </w:num>
  <w:num w:numId="445" w16cid:durableId="322659084">
    <w:abstractNumId w:val="380"/>
  </w:num>
  <w:num w:numId="446" w16cid:durableId="75857606">
    <w:abstractNumId w:val="145"/>
  </w:num>
  <w:num w:numId="447" w16cid:durableId="1015232574">
    <w:abstractNumId w:val="404"/>
  </w:num>
  <w:num w:numId="448" w16cid:durableId="1554579517">
    <w:abstractNumId w:val="39"/>
  </w:num>
  <w:num w:numId="449" w16cid:durableId="1586039291">
    <w:abstractNumId w:val="446"/>
  </w:num>
  <w:num w:numId="450" w16cid:durableId="629168243">
    <w:abstractNumId w:val="442"/>
  </w:num>
  <w:num w:numId="451" w16cid:durableId="193730877">
    <w:abstractNumId w:val="488"/>
  </w:num>
  <w:num w:numId="452" w16cid:durableId="19480809">
    <w:abstractNumId w:val="703"/>
  </w:num>
  <w:num w:numId="453" w16cid:durableId="2032608259">
    <w:abstractNumId w:val="532"/>
  </w:num>
  <w:num w:numId="454" w16cid:durableId="930700582">
    <w:abstractNumId w:val="593"/>
  </w:num>
  <w:num w:numId="455" w16cid:durableId="1191263453">
    <w:abstractNumId w:val="326"/>
  </w:num>
  <w:num w:numId="456" w16cid:durableId="546383205">
    <w:abstractNumId w:val="126"/>
  </w:num>
  <w:num w:numId="457" w16cid:durableId="1462966227">
    <w:abstractNumId w:val="683"/>
  </w:num>
  <w:num w:numId="458" w16cid:durableId="974023087">
    <w:abstractNumId w:val="525"/>
  </w:num>
  <w:num w:numId="459" w16cid:durableId="566381589">
    <w:abstractNumId w:val="678"/>
  </w:num>
  <w:num w:numId="460" w16cid:durableId="36325050">
    <w:abstractNumId w:val="471"/>
  </w:num>
  <w:num w:numId="461" w16cid:durableId="79716512">
    <w:abstractNumId w:val="267"/>
  </w:num>
  <w:num w:numId="462" w16cid:durableId="801966224">
    <w:abstractNumId w:val="443"/>
  </w:num>
  <w:num w:numId="463" w16cid:durableId="693577136">
    <w:abstractNumId w:val="605"/>
  </w:num>
  <w:num w:numId="464" w16cid:durableId="434059771">
    <w:abstractNumId w:val="715"/>
  </w:num>
  <w:num w:numId="465" w16cid:durableId="525486257">
    <w:abstractNumId w:val="150"/>
  </w:num>
  <w:num w:numId="466" w16cid:durableId="1744060793">
    <w:abstractNumId w:val="577"/>
  </w:num>
  <w:num w:numId="467" w16cid:durableId="241525576">
    <w:abstractNumId w:val="344"/>
  </w:num>
  <w:num w:numId="468" w16cid:durableId="342561059">
    <w:abstractNumId w:val="31"/>
  </w:num>
  <w:num w:numId="469" w16cid:durableId="313609201">
    <w:abstractNumId w:val="43"/>
  </w:num>
  <w:num w:numId="470" w16cid:durableId="539896726">
    <w:abstractNumId w:val="262"/>
  </w:num>
  <w:num w:numId="471" w16cid:durableId="1246037475">
    <w:abstractNumId w:val="434"/>
  </w:num>
  <w:num w:numId="472" w16cid:durableId="2056732154">
    <w:abstractNumId w:val="273"/>
  </w:num>
  <w:num w:numId="473" w16cid:durableId="1459490730">
    <w:abstractNumId w:val="213"/>
  </w:num>
  <w:num w:numId="474" w16cid:durableId="579946565">
    <w:abstractNumId w:val="196"/>
  </w:num>
  <w:num w:numId="475" w16cid:durableId="1365253549">
    <w:abstractNumId w:val="78"/>
  </w:num>
  <w:num w:numId="476" w16cid:durableId="1023436164">
    <w:abstractNumId w:val="147"/>
  </w:num>
  <w:num w:numId="477" w16cid:durableId="1056396013">
    <w:abstractNumId w:val="248"/>
  </w:num>
  <w:num w:numId="478" w16cid:durableId="446899107">
    <w:abstractNumId w:val="566"/>
  </w:num>
  <w:num w:numId="479" w16cid:durableId="1780102179">
    <w:abstractNumId w:val="284"/>
  </w:num>
  <w:num w:numId="480" w16cid:durableId="1592741175">
    <w:abstractNumId w:val="510"/>
  </w:num>
  <w:num w:numId="481" w16cid:durableId="2030598197">
    <w:abstractNumId w:val="66"/>
  </w:num>
  <w:num w:numId="482" w16cid:durableId="1336180521">
    <w:abstractNumId w:val="314"/>
  </w:num>
  <w:num w:numId="483" w16cid:durableId="215553753">
    <w:abstractNumId w:val="231"/>
  </w:num>
  <w:num w:numId="484" w16cid:durableId="999114589">
    <w:abstractNumId w:val="708"/>
  </w:num>
  <w:num w:numId="485" w16cid:durableId="2109042198">
    <w:abstractNumId w:val="21"/>
  </w:num>
  <w:num w:numId="486" w16cid:durableId="322002842">
    <w:abstractNumId w:val="478"/>
  </w:num>
  <w:num w:numId="487" w16cid:durableId="1873111092">
    <w:abstractNumId w:val="723"/>
  </w:num>
  <w:num w:numId="488" w16cid:durableId="1537112539">
    <w:abstractNumId w:val="582"/>
  </w:num>
  <w:num w:numId="489" w16cid:durableId="617369711">
    <w:abstractNumId w:val="591"/>
  </w:num>
  <w:num w:numId="490" w16cid:durableId="2138838258">
    <w:abstractNumId w:val="719"/>
  </w:num>
  <w:num w:numId="491" w16cid:durableId="720058119">
    <w:abstractNumId w:val="736"/>
  </w:num>
  <w:num w:numId="492" w16cid:durableId="1339382378">
    <w:abstractNumId w:val="576"/>
  </w:num>
  <w:num w:numId="493" w16cid:durableId="1684016551">
    <w:abstractNumId w:val="382"/>
  </w:num>
  <w:num w:numId="494" w16cid:durableId="1839230511">
    <w:abstractNumId w:val="301"/>
  </w:num>
  <w:num w:numId="495" w16cid:durableId="1382901305">
    <w:abstractNumId w:val="544"/>
  </w:num>
  <w:num w:numId="496" w16cid:durableId="1892685998">
    <w:abstractNumId w:val="88"/>
  </w:num>
  <w:num w:numId="497" w16cid:durableId="146290870">
    <w:abstractNumId w:val="136"/>
  </w:num>
  <w:num w:numId="498" w16cid:durableId="1468620154">
    <w:abstractNumId w:val="553"/>
  </w:num>
  <w:num w:numId="499" w16cid:durableId="1259869412">
    <w:abstractNumId w:val="351"/>
  </w:num>
  <w:num w:numId="500" w16cid:durableId="406802018">
    <w:abstractNumId w:val="472"/>
  </w:num>
  <w:num w:numId="501" w16cid:durableId="1147629828">
    <w:abstractNumId w:val="611"/>
  </w:num>
  <w:num w:numId="502" w16cid:durableId="96680321">
    <w:abstractNumId w:val="526"/>
  </w:num>
  <w:num w:numId="503" w16cid:durableId="1355158247">
    <w:abstractNumId w:val="230"/>
  </w:num>
  <w:num w:numId="504" w16cid:durableId="1809786971">
    <w:abstractNumId w:val="350"/>
  </w:num>
  <w:num w:numId="505" w16cid:durableId="1860466585">
    <w:abstractNumId w:val="362"/>
  </w:num>
  <w:num w:numId="506" w16cid:durableId="2122412611">
    <w:abstractNumId w:val="585"/>
  </w:num>
  <w:num w:numId="507" w16cid:durableId="851919431">
    <w:abstractNumId w:val="503"/>
  </w:num>
  <w:num w:numId="508" w16cid:durableId="1848061506">
    <w:abstractNumId w:val="490"/>
  </w:num>
  <w:num w:numId="509" w16cid:durableId="1194422244">
    <w:abstractNumId w:val="194"/>
  </w:num>
  <w:num w:numId="510" w16cid:durableId="1532767458">
    <w:abstractNumId w:val="276"/>
  </w:num>
  <w:num w:numId="511" w16cid:durableId="664822340">
    <w:abstractNumId w:val="349"/>
  </w:num>
  <w:num w:numId="512" w16cid:durableId="601298428">
    <w:abstractNumId w:val="556"/>
  </w:num>
  <w:num w:numId="513" w16cid:durableId="627855921">
    <w:abstractNumId w:val="449"/>
  </w:num>
  <w:num w:numId="514" w16cid:durableId="1918324895">
    <w:abstractNumId w:val="264"/>
  </w:num>
  <w:num w:numId="515" w16cid:durableId="601838247">
    <w:abstractNumId w:val="642"/>
  </w:num>
  <w:num w:numId="516" w16cid:durableId="383023556">
    <w:abstractNumId w:val="189"/>
  </w:num>
  <w:num w:numId="517" w16cid:durableId="383339238">
    <w:abstractNumId w:val="369"/>
  </w:num>
  <w:num w:numId="518" w16cid:durableId="709304475">
    <w:abstractNumId w:val="634"/>
  </w:num>
  <w:num w:numId="519" w16cid:durableId="228998171">
    <w:abstractNumId w:val="562"/>
  </w:num>
  <w:num w:numId="520" w16cid:durableId="680661101">
    <w:abstractNumId w:val="242"/>
  </w:num>
  <w:num w:numId="521" w16cid:durableId="1565482114">
    <w:abstractNumId w:val="680"/>
  </w:num>
  <w:num w:numId="522" w16cid:durableId="901409647">
    <w:abstractNumId w:val="684"/>
  </w:num>
  <w:num w:numId="523" w16cid:durableId="1405487819">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4" w16cid:durableId="28267436">
    <w:abstractNumId w:val="2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5" w16cid:durableId="342171823">
    <w:abstractNumId w:val="406"/>
  </w:num>
  <w:num w:numId="526" w16cid:durableId="60714005">
    <w:abstractNumId w:val="224"/>
  </w:num>
  <w:num w:numId="527" w16cid:durableId="780496735">
    <w:abstractNumId w:val="458"/>
  </w:num>
  <w:num w:numId="528" w16cid:durableId="1907061903">
    <w:abstractNumId w:val="547"/>
  </w:num>
  <w:num w:numId="529" w16cid:durableId="1687175636">
    <w:abstractNumId w:val="113"/>
  </w:num>
  <w:num w:numId="530" w16cid:durableId="430440695">
    <w:abstractNumId w:val="323"/>
  </w:num>
  <w:num w:numId="531" w16cid:durableId="347803741">
    <w:abstractNumId w:val="52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2" w16cid:durableId="921841398">
    <w:abstractNumId w:val="13"/>
  </w:num>
  <w:num w:numId="533" w16cid:durableId="1360426777">
    <w:abstractNumId w:val="129"/>
  </w:num>
  <w:num w:numId="534" w16cid:durableId="1530410202">
    <w:abstractNumId w:val="616"/>
  </w:num>
  <w:num w:numId="535" w16cid:durableId="2032103708">
    <w:abstractNumId w:val="43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6" w16cid:durableId="904805571">
    <w:abstractNumId w:val="261"/>
  </w:num>
  <w:num w:numId="537" w16cid:durableId="1277055672">
    <w:abstractNumId w:val="477"/>
  </w:num>
  <w:num w:numId="538" w16cid:durableId="491140025">
    <w:abstractNumId w:val="263"/>
  </w:num>
  <w:num w:numId="539" w16cid:durableId="2089502464">
    <w:abstractNumId w:val="688"/>
  </w:num>
  <w:num w:numId="540" w16cid:durableId="135493883">
    <w:abstractNumId w:val="570"/>
  </w:num>
  <w:num w:numId="541" w16cid:durableId="91630853">
    <w:abstractNumId w:val="343"/>
  </w:num>
  <w:num w:numId="542" w16cid:durableId="1279797157">
    <w:abstractNumId w:val="392"/>
  </w:num>
  <w:num w:numId="543" w16cid:durableId="506795804">
    <w:abstractNumId w:val="18"/>
  </w:num>
  <w:num w:numId="544" w16cid:durableId="1001852869">
    <w:abstractNumId w:val="482"/>
  </w:num>
  <w:num w:numId="545" w16cid:durableId="738211850">
    <w:abstractNumId w:val="34"/>
  </w:num>
  <w:num w:numId="546" w16cid:durableId="478614361">
    <w:abstractNumId w:val="81"/>
  </w:num>
  <w:num w:numId="547" w16cid:durableId="1707834466">
    <w:abstractNumId w:val="640"/>
  </w:num>
  <w:num w:numId="548" w16cid:durableId="149445997">
    <w:abstractNumId w:val="479"/>
  </w:num>
  <w:num w:numId="549" w16cid:durableId="1973635551">
    <w:abstractNumId w:val="246"/>
  </w:num>
  <w:num w:numId="550" w16cid:durableId="971402932">
    <w:abstractNumId w:val="59"/>
  </w:num>
  <w:num w:numId="551" w16cid:durableId="1088959600">
    <w:abstractNumId w:val="306"/>
  </w:num>
  <w:num w:numId="552" w16cid:durableId="1918399500">
    <w:abstractNumId w:val="285"/>
  </w:num>
  <w:num w:numId="553" w16cid:durableId="1138188151">
    <w:abstractNumId w:val="111"/>
  </w:num>
  <w:num w:numId="554" w16cid:durableId="582227847">
    <w:abstractNumId w:val="693"/>
  </w:num>
  <w:num w:numId="555" w16cid:durableId="1503348723">
    <w:abstractNumId w:val="702"/>
  </w:num>
  <w:num w:numId="556" w16cid:durableId="1739665091">
    <w:abstractNumId w:val="339"/>
  </w:num>
  <w:num w:numId="557" w16cid:durableId="977876537">
    <w:abstractNumId w:val="118"/>
  </w:num>
  <w:num w:numId="558" w16cid:durableId="1955752284">
    <w:abstractNumId w:val="717"/>
  </w:num>
  <w:num w:numId="559" w16cid:durableId="901451070">
    <w:abstractNumId w:val="743"/>
  </w:num>
  <w:num w:numId="560" w16cid:durableId="924609821">
    <w:abstractNumId w:val="712"/>
  </w:num>
  <w:num w:numId="561" w16cid:durableId="1000428451">
    <w:abstractNumId w:val="596"/>
  </w:num>
  <w:num w:numId="562" w16cid:durableId="1824196896">
    <w:abstractNumId w:val="71"/>
  </w:num>
  <w:num w:numId="563" w16cid:durableId="871498369">
    <w:abstractNumId w:val="227"/>
  </w:num>
  <w:num w:numId="564" w16cid:durableId="797645325">
    <w:abstractNumId w:val="647"/>
  </w:num>
  <w:num w:numId="565" w16cid:durableId="572859802">
    <w:abstractNumId w:val="405"/>
  </w:num>
  <w:num w:numId="566" w16cid:durableId="1042249792">
    <w:abstractNumId w:val="604"/>
  </w:num>
  <w:num w:numId="567" w16cid:durableId="1964189533">
    <w:abstractNumId w:val="651"/>
  </w:num>
  <w:num w:numId="568" w16cid:durableId="1592470042">
    <w:abstractNumId w:val="435"/>
  </w:num>
  <w:num w:numId="569" w16cid:durableId="1813788059">
    <w:abstractNumId w:val="318"/>
  </w:num>
  <w:num w:numId="570" w16cid:durableId="1236086834">
    <w:abstractNumId w:val="701"/>
  </w:num>
  <w:num w:numId="571" w16cid:durableId="878125992">
    <w:abstractNumId w:val="654"/>
  </w:num>
  <w:num w:numId="572" w16cid:durableId="409229751">
    <w:abstractNumId w:val="119"/>
  </w:num>
  <w:num w:numId="573" w16cid:durableId="321396515">
    <w:abstractNumId w:val="669"/>
  </w:num>
  <w:num w:numId="574" w16cid:durableId="913514215">
    <w:abstractNumId w:val="94"/>
  </w:num>
  <w:num w:numId="575" w16cid:durableId="1034842265">
    <w:abstractNumId w:val="24"/>
  </w:num>
  <w:num w:numId="576" w16cid:durableId="1560048318">
    <w:abstractNumId w:val="215"/>
  </w:num>
  <w:num w:numId="577" w16cid:durableId="1058167837">
    <w:abstractNumId w:val="513"/>
  </w:num>
  <w:num w:numId="578" w16cid:durableId="63770296">
    <w:abstractNumId w:val="581"/>
  </w:num>
  <w:num w:numId="579" w16cid:durableId="1722560953">
    <w:abstractNumId w:val="156"/>
  </w:num>
  <w:num w:numId="580" w16cid:durableId="862789424">
    <w:abstractNumId w:val="580"/>
  </w:num>
  <w:num w:numId="581" w16cid:durableId="488134814">
    <w:abstractNumId w:val="62"/>
  </w:num>
  <w:num w:numId="582" w16cid:durableId="2106532268">
    <w:abstractNumId w:val="270"/>
  </w:num>
  <w:num w:numId="583" w16cid:durableId="1986467872">
    <w:abstractNumId w:val="515"/>
  </w:num>
  <w:num w:numId="584" w16cid:durableId="1085685857">
    <w:abstractNumId w:val="574"/>
  </w:num>
  <w:num w:numId="585" w16cid:durableId="2076005756">
    <w:abstractNumId w:val="502"/>
  </w:num>
  <w:num w:numId="586" w16cid:durableId="1354191216">
    <w:abstractNumId w:val="428"/>
  </w:num>
  <w:num w:numId="587" w16cid:durableId="1964529949">
    <w:abstractNumId w:val="646"/>
  </w:num>
  <w:num w:numId="588" w16cid:durableId="2111776234">
    <w:abstractNumId w:val="72"/>
  </w:num>
  <w:num w:numId="589" w16cid:durableId="1029918231">
    <w:abstractNumId w:val="376"/>
  </w:num>
  <w:num w:numId="590" w16cid:durableId="442269098">
    <w:abstractNumId w:val="554"/>
  </w:num>
  <w:num w:numId="591" w16cid:durableId="1119884129">
    <w:abstractNumId w:val="184"/>
  </w:num>
  <w:num w:numId="592" w16cid:durableId="817652223">
    <w:abstractNumId w:val="67"/>
  </w:num>
  <w:num w:numId="593" w16cid:durableId="1165318710">
    <w:abstractNumId w:val="195"/>
  </w:num>
  <w:num w:numId="594" w16cid:durableId="579608382">
    <w:abstractNumId w:val="673"/>
  </w:num>
  <w:num w:numId="595" w16cid:durableId="1077441951">
    <w:abstractNumId w:val="73"/>
  </w:num>
  <w:num w:numId="596" w16cid:durableId="435296362">
    <w:abstractNumId w:val="483"/>
  </w:num>
  <w:num w:numId="597" w16cid:durableId="1228690957">
    <w:abstractNumId w:val="169"/>
  </w:num>
  <w:num w:numId="598" w16cid:durableId="1831631764">
    <w:abstractNumId w:val="76"/>
  </w:num>
  <w:num w:numId="599" w16cid:durableId="885146294">
    <w:abstractNumId w:val="52"/>
  </w:num>
  <w:num w:numId="600" w16cid:durableId="120459157">
    <w:abstractNumId w:val="27"/>
  </w:num>
  <w:num w:numId="601" w16cid:durableId="2118020512">
    <w:abstractNumId w:val="375"/>
  </w:num>
  <w:num w:numId="602" w16cid:durableId="1396199492">
    <w:abstractNumId w:val="229"/>
  </w:num>
  <w:num w:numId="603" w16cid:durableId="431632744">
    <w:abstractNumId w:val="159"/>
  </w:num>
  <w:num w:numId="604" w16cid:durableId="479810828">
    <w:abstractNumId w:val="274"/>
  </w:num>
  <w:num w:numId="605" w16cid:durableId="90853587">
    <w:abstractNumId w:val="537"/>
  </w:num>
  <w:num w:numId="606" w16cid:durableId="1730110307">
    <w:abstractNumId w:val="303"/>
  </w:num>
  <w:num w:numId="607" w16cid:durableId="559244076">
    <w:abstractNumId w:val="366"/>
  </w:num>
  <w:num w:numId="608" w16cid:durableId="1392314901">
    <w:abstractNumId w:val="193"/>
  </w:num>
  <w:num w:numId="609" w16cid:durableId="147135043">
    <w:abstractNumId w:val="679"/>
  </w:num>
  <w:num w:numId="610" w16cid:durableId="883835192">
    <w:abstractNumId w:val="707"/>
  </w:num>
  <w:num w:numId="611" w16cid:durableId="1031299970">
    <w:abstractNumId w:val="123"/>
  </w:num>
  <w:num w:numId="612" w16cid:durableId="96289737">
    <w:abstractNumId w:val="262"/>
    <w:lvlOverride w:ilvl="0">
      <w:lvl w:ilvl="0" w:tplc="0809000F">
        <w:start w:val="1"/>
        <w:numFmt w:val="decimal"/>
        <w:lvlText w:val="%1."/>
        <w:lvlJc w:val="left"/>
        <w:pPr>
          <w:ind w:left="1440" w:hanging="360"/>
        </w:pPr>
        <w:rPr>
          <w:rFonts w:cs="Times New Roman" w:hint="default"/>
        </w:rPr>
      </w:lvl>
    </w:lvlOverride>
    <w:lvlOverride w:ilvl="1">
      <w:lvl w:ilvl="1" w:tplc="0409000F">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613" w16cid:durableId="572397607">
    <w:abstractNumId w:val="202"/>
  </w:num>
  <w:num w:numId="614" w16cid:durableId="1468861136">
    <w:abstractNumId w:val="603"/>
  </w:num>
  <w:num w:numId="615" w16cid:durableId="153493485">
    <w:abstractNumId w:val="738"/>
  </w:num>
  <w:num w:numId="616" w16cid:durableId="7417627">
    <w:abstractNumId w:val="217"/>
  </w:num>
  <w:num w:numId="617" w16cid:durableId="1761758106">
    <w:abstractNumId w:val="491"/>
  </w:num>
  <w:num w:numId="618" w16cid:durableId="465513800">
    <w:abstractNumId w:val="615"/>
  </w:num>
  <w:num w:numId="619" w16cid:durableId="1377007346">
    <w:abstractNumId w:val="211"/>
  </w:num>
  <w:num w:numId="620" w16cid:durableId="8917402">
    <w:abstractNumId w:val="441"/>
  </w:num>
  <w:num w:numId="621" w16cid:durableId="36660038">
    <w:abstractNumId w:val="567"/>
  </w:num>
  <w:num w:numId="622" w16cid:durableId="781537353">
    <w:abstractNumId w:val="233"/>
  </w:num>
  <w:num w:numId="623" w16cid:durableId="994071624">
    <w:abstractNumId w:val="296"/>
  </w:num>
  <w:num w:numId="624" w16cid:durableId="661472714">
    <w:abstractNumId w:val="549"/>
  </w:num>
  <w:num w:numId="625" w16cid:durableId="359554220">
    <w:abstractNumId w:val="226"/>
  </w:num>
  <w:num w:numId="626" w16cid:durableId="145435709">
    <w:abstractNumId w:val="568"/>
  </w:num>
  <w:num w:numId="627" w16cid:durableId="731461670">
    <w:abstractNumId w:val="2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8" w16cid:durableId="1650090428">
    <w:abstractNumId w:val="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9" w16cid:durableId="1747679972">
    <w:abstractNumId w:val="399"/>
  </w:num>
  <w:num w:numId="630" w16cid:durableId="1785616067">
    <w:abstractNumId w:val="3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1" w16cid:durableId="1138647512">
    <w:abstractNumId w:val="685"/>
  </w:num>
  <w:num w:numId="632" w16cid:durableId="1781559750">
    <w:abstractNumId w:val="504"/>
  </w:num>
  <w:num w:numId="633" w16cid:durableId="8145600">
    <w:abstractNumId w:val="20"/>
  </w:num>
  <w:num w:numId="634" w16cid:durableId="1619218147">
    <w:abstractNumId w:val="383"/>
  </w:num>
  <w:num w:numId="635" w16cid:durableId="854803035">
    <w:abstractNumId w:val="0"/>
  </w:num>
  <w:num w:numId="636" w16cid:durableId="1764061249">
    <w:abstractNumId w:val="455"/>
  </w:num>
  <w:num w:numId="637" w16cid:durableId="1136145515">
    <w:abstractNumId w:val="511"/>
  </w:num>
  <w:num w:numId="638" w16cid:durableId="536964531">
    <w:abstractNumId w:val="608"/>
  </w:num>
  <w:num w:numId="639" w16cid:durableId="874200560">
    <w:abstractNumId w:val="557"/>
  </w:num>
  <w:num w:numId="640" w16cid:durableId="1889803219">
    <w:abstractNumId w:val="542"/>
  </w:num>
  <w:num w:numId="641" w16cid:durableId="726879052">
    <w:abstractNumId w:val="497"/>
  </w:num>
  <w:num w:numId="642" w16cid:durableId="1920863324">
    <w:abstractNumId w:val="258"/>
  </w:num>
  <w:num w:numId="643" w16cid:durableId="1298800510">
    <w:abstractNumId w:val="500"/>
  </w:num>
  <w:num w:numId="644" w16cid:durableId="1423843466">
    <w:abstractNumId w:val="85"/>
  </w:num>
  <w:num w:numId="645" w16cid:durableId="60521611">
    <w:abstractNumId w:val="403"/>
  </w:num>
  <w:num w:numId="646" w16cid:durableId="1052998910">
    <w:abstractNumId w:val="320"/>
  </w:num>
  <w:num w:numId="647" w16cid:durableId="1624732775">
    <w:abstractNumId w:val="15"/>
  </w:num>
  <w:num w:numId="648" w16cid:durableId="1535188249">
    <w:abstractNumId w:val="324"/>
  </w:num>
  <w:num w:numId="649" w16cid:durableId="1907953389">
    <w:abstractNumId w:val="657"/>
  </w:num>
  <w:num w:numId="650" w16cid:durableId="1271813372">
    <w:abstractNumId w:val="424"/>
  </w:num>
  <w:num w:numId="651" w16cid:durableId="38172673">
    <w:abstractNumId w:val="433"/>
  </w:num>
  <w:num w:numId="652" w16cid:durableId="529345587">
    <w:abstractNumId w:val="666"/>
  </w:num>
  <w:num w:numId="653" w16cid:durableId="1762481432">
    <w:abstractNumId w:val="132"/>
  </w:num>
  <w:num w:numId="654" w16cid:durableId="1237939227">
    <w:abstractNumId w:val="744"/>
  </w:num>
  <w:num w:numId="655" w16cid:durableId="5064293">
    <w:abstractNumId w:val="530"/>
  </w:num>
  <w:num w:numId="656" w16cid:durableId="1309895705">
    <w:abstractNumId w:val="171"/>
  </w:num>
  <w:num w:numId="657" w16cid:durableId="1005205341">
    <w:abstractNumId w:val="560"/>
  </w:num>
  <w:num w:numId="658" w16cid:durableId="669141820">
    <w:abstractNumId w:val="363"/>
  </w:num>
  <w:num w:numId="659" w16cid:durableId="101414596">
    <w:abstractNumId w:val="120"/>
  </w:num>
  <w:num w:numId="660" w16cid:durableId="311327965">
    <w:abstractNumId w:val="200"/>
  </w:num>
  <w:num w:numId="661" w16cid:durableId="1824931477">
    <w:abstractNumId w:val="98"/>
  </w:num>
  <w:num w:numId="662" w16cid:durableId="382216720">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3" w16cid:durableId="1667515081">
    <w:abstractNumId w:val="594"/>
  </w:num>
  <w:num w:numId="664" w16cid:durableId="1817986793">
    <w:abstractNumId w:val="64"/>
  </w:num>
  <w:num w:numId="665" w16cid:durableId="624317014">
    <w:abstractNumId w:val="599"/>
  </w:num>
  <w:num w:numId="666" w16cid:durableId="2047245031">
    <w:abstractNumId w:val="340"/>
  </w:num>
  <w:num w:numId="667" w16cid:durableId="1105268433">
    <w:abstractNumId w:val="127"/>
  </w:num>
  <w:num w:numId="668" w16cid:durableId="629750093">
    <w:abstractNumId w:val="93"/>
  </w:num>
  <w:num w:numId="669" w16cid:durableId="116417385">
    <w:abstractNumId w:val="609"/>
  </w:num>
  <w:num w:numId="670" w16cid:durableId="779573198">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1" w16cid:durableId="684285772">
    <w:abstractNumId w:val="507"/>
  </w:num>
  <w:num w:numId="672" w16cid:durableId="888880901">
    <w:abstractNumId w:val="173"/>
  </w:num>
  <w:num w:numId="673" w16cid:durableId="1711297037">
    <w:abstractNumId w:val="176"/>
  </w:num>
  <w:num w:numId="674" w16cid:durableId="1966347924">
    <w:abstractNumId w:val="378"/>
  </w:num>
  <w:num w:numId="675" w16cid:durableId="1475024609">
    <w:abstractNumId w:val="451"/>
  </w:num>
  <w:num w:numId="676" w16cid:durableId="1735159321">
    <w:abstractNumId w:val="281"/>
  </w:num>
  <w:num w:numId="677" w16cid:durableId="252279736">
    <w:abstractNumId w:val="152"/>
  </w:num>
  <w:num w:numId="678" w16cid:durableId="532574776">
    <w:abstractNumId w:val="216"/>
  </w:num>
  <w:num w:numId="679" w16cid:durableId="462962971">
    <w:abstractNumId w:val="271"/>
  </w:num>
  <w:num w:numId="680" w16cid:durableId="1627588898">
    <w:abstractNumId w:val="112"/>
  </w:num>
  <w:num w:numId="681" w16cid:durableId="416754702">
    <w:abstractNumId w:val="531"/>
  </w:num>
  <w:num w:numId="682" w16cid:durableId="1671593434">
    <w:abstractNumId w:val="121"/>
  </w:num>
  <w:num w:numId="683" w16cid:durableId="1937590211">
    <w:abstractNumId w:val="398"/>
  </w:num>
  <w:num w:numId="684" w16cid:durableId="1127352873">
    <w:abstractNumId w:val="275"/>
  </w:num>
  <w:num w:numId="685" w16cid:durableId="168328775">
    <w:abstractNumId w:val="519"/>
  </w:num>
  <w:num w:numId="686" w16cid:durableId="1081678831">
    <w:abstractNumId w:val="641"/>
  </w:num>
  <w:num w:numId="687" w16cid:durableId="1247229222">
    <w:abstractNumId w:val="297"/>
  </w:num>
  <w:num w:numId="688" w16cid:durableId="1527216077">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9" w16cid:durableId="2103838178">
    <w:abstractNumId w:val="207"/>
  </w:num>
  <w:num w:numId="690" w16cid:durableId="1390689061">
    <w:abstractNumId w:val="372"/>
  </w:num>
  <w:num w:numId="691" w16cid:durableId="1238789033">
    <w:abstractNumId w:val="541"/>
  </w:num>
  <w:num w:numId="692" w16cid:durableId="2053536752">
    <w:abstractNumId w:val="254"/>
  </w:num>
  <w:num w:numId="693" w16cid:durableId="1149253329">
    <w:abstractNumId w:val="52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4" w16cid:durableId="239411975">
    <w:abstractNumId w:val="43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5" w16cid:durableId="1444306602">
    <w:abstractNumId w:val="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6" w16cid:durableId="1110392636">
    <w:abstractNumId w:val="3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7" w16cid:durableId="1256205066">
    <w:abstractNumId w:val="192"/>
  </w:num>
  <w:num w:numId="698" w16cid:durableId="1524591369">
    <w:abstractNumId w:val="191"/>
  </w:num>
  <w:num w:numId="699" w16cid:durableId="224294946">
    <w:abstractNumId w:val="705"/>
  </w:num>
  <w:num w:numId="700" w16cid:durableId="208881752">
    <w:abstractNumId w:val="359"/>
  </w:num>
  <w:num w:numId="701" w16cid:durableId="745154929">
    <w:abstractNumId w:val="175"/>
  </w:num>
  <w:num w:numId="702" w16cid:durableId="382171108">
    <w:abstractNumId w:val="520"/>
  </w:num>
  <w:num w:numId="703" w16cid:durableId="972903105">
    <w:abstractNumId w:val="186"/>
  </w:num>
  <w:num w:numId="704" w16cid:durableId="225461102">
    <w:abstractNumId w:val="42"/>
  </w:num>
  <w:num w:numId="705" w16cid:durableId="592249262">
    <w:abstractNumId w:val="330"/>
  </w:num>
  <w:num w:numId="706" w16cid:durableId="359823901">
    <w:abstractNumId w:val="223"/>
  </w:num>
  <w:num w:numId="707" w16cid:durableId="1868835716">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708" w16cid:durableId="1935822015">
    <w:abstractNumId w:val="327"/>
  </w:num>
  <w:num w:numId="709" w16cid:durableId="77218264">
    <w:abstractNumId w:val="109"/>
  </w:num>
  <w:num w:numId="710" w16cid:durableId="1286690038">
    <w:abstractNumId w:val="586"/>
  </w:num>
  <w:num w:numId="711" w16cid:durableId="890650920">
    <w:abstractNumId w:val="64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2" w16cid:durableId="1304627508">
    <w:abstractNumId w:val="536"/>
  </w:num>
  <w:num w:numId="713" w16cid:durableId="932587480">
    <w:abstractNumId w:val="440"/>
  </w:num>
  <w:num w:numId="714" w16cid:durableId="1511019873">
    <w:abstractNumId w:val="44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5" w16cid:durableId="451679401">
    <w:abstractNumId w:val="64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6" w16cid:durableId="499934022">
    <w:abstractNumId w:val="325"/>
  </w:num>
  <w:num w:numId="717" w16cid:durableId="232081501">
    <w:abstractNumId w:val="64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8" w16cid:durableId="1892691191">
    <w:abstractNumId w:val="44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9" w16cid:durableId="860631842">
    <w:abstractNumId w:val="534"/>
  </w:num>
  <w:num w:numId="720" w16cid:durableId="1475024782">
    <w:abstractNumId w:val="29"/>
  </w:num>
  <w:num w:numId="721" w16cid:durableId="1257134474">
    <w:abstractNumId w:val="676"/>
  </w:num>
  <w:num w:numId="722" w16cid:durableId="1599097747">
    <w:abstractNumId w:val="64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3" w16cid:durableId="537937678">
    <w:abstractNumId w:val="741"/>
  </w:num>
  <w:num w:numId="724" w16cid:durableId="638805405">
    <w:abstractNumId w:val="135"/>
  </w:num>
  <w:num w:numId="725" w16cid:durableId="235668992">
    <w:abstractNumId w:val="706"/>
  </w:num>
  <w:num w:numId="726" w16cid:durableId="1259749433">
    <w:abstractNumId w:val="667"/>
  </w:num>
  <w:num w:numId="727" w16cid:durableId="165560623">
    <w:abstractNumId w:val="53"/>
  </w:num>
  <w:num w:numId="728" w16cid:durableId="1596285892">
    <w:abstractNumId w:val="105"/>
  </w:num>
  <w:num w:numId="729" w16cid:durableId="831531585">
    <w:abstractNumId w:val="332"/>
  </w:num>
  <w:num w:numId="730" w16cid:durableId="760948378">
    <w:abstractNumId w:val="559"/>
  </w:num>
  <w:num w:numId="731" w16cid:durableId="450436917">
    <w:abstractNumId w:val="210"/>
  </w:num>
  <w:num w:numId="732" w16cid:durableId="1624656220">
    <w:abstractNumId w:val="106"/>
  </w:num>
  <w:num w:numId="733" w16cid:durableId="182519088">
    <w:abstractNumId w:val="299"/>
  </w:num>
  <w:num w:numId="734" w16cid:durableId="599685677">
    <w:abstractNumId w:val="462"/>
  </w:num>
  <w:num w:numId="735" w16cid:durableId="1966964255">
    <w:abstractNumId w:val="268"/>
  </w:num>
  <w:num w:numId="736" w16cid:durableId="1288854300">
    <w:abstractNumId w:val="140"/>
  </w:num>
  <w:num w:numId="737" w16cid:durableId="2144688315">
    <w:abstractNumId w:val="379"/>
  </w:num>
  <w:num w:numId="738" w16cid:durableId="1021779625">
    <w:abstractNumId w:val="30"/>
  </w:num>
  <w:num w:numId="739" w16cid:durableId="1184441851">
    <w:abstractNumId w:val="644"/>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0" w16cid:durableId="1244602612">
    <w:abstractNumId w:val="201"/>
  </w:num>
  <w:num w:numId="741" w16cid:durableId="1632053878">
    <w:abstractNumId w:val="729"/>
  </w:num>
  <w:num w:numId="742" w16cid:durableId="1030302386">
    <w:abstractNumId w:val="533"/>
  </w:num>
  <w:num w:numId="743" w16cid:durableId="623122790">
    <w:abstractNumId w:val="430"/>
  </w:num>
  <w:num w:numId="744" w16cid:durableId="343166589">
    <w:abstractNumId w:val="148"/>
  </w:num>
  <w:num w:numId="745" w16cid:durableId="1515803577">
    <w:abstractNumId w:val="77"/>
  </w:num>
  <w:num w:numId="746" w16cid:durableId="432673795">
    <w:abstractNumId w:val="244"/>
  </w:num>
  <w:num w:numId="747" w16cid:durableId="143605687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8" w16cid:durableId="1752652653">
    <w:abstractNumId w:val="6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9" w16cid:durableId="1296520788">
    <w:abstractNumId w:val="2"/>
    <w:lvlOverride w:ilvl="0">
      <w:startOverride w:val="1"/>
    </w:lvlOverride>
  </w:num>
  <w:num w:numId="750" w16cid:durableId="90587997">
    <w:abstractNumId w:val="33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1" w16cid:durableId="296569866">
    <w:abstractNumId w:val="2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2" w16cid:durableId="162210461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3" w16cid:durableId="2128354303">
    <w:abstractNumId w:val="348"/>
    <w:lvlOverride w:ilvl="0">
      <w:startOverride w:val="1"/>
    </w:lvlOverride>
  </w:num>
  <w:num w:numId="754" w16cid:durableId="1429888138">
    <w:abstractNumId w:val="54"/>
    <w:lvlOverride w:ilvl="0">
      <w:startOverride w:val="1"/>
    </w:lvlOverride>
  </w:num>
  <w:num w:numId="755" w16cid:durableId="1936479073">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6" w16cid:durableId="1926724202">
    <w:abstractNumId w:val="24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7" w16cid:durableId="1869902927">
    <w:abstractNumId w:val="387"/>
  </w:num>
  <w:num w:numId="758" w16cid:durableId="540554540">
    <w:abstractNumId w:val="551"/>
    <w:lvlOverride w:ilvl="0">
      <w:lvl w:ilvl="0">
        <w:start w:val="1"/>
        <w:numFmt w:val="decimal"/>
        <w:lvlText w:val="%1."/>
        <w:lvlJc w:val="left"/>
        <w:pPr>
          <w:ind w:left="357" w:hanging="357"/>
        </w:pPr>
      </w:lvl>
    </w:lvlOverride>
    <w:lvlOverride w:ilvl="1">
      <w:lvl w:ilvl="1">
        <w:start w:val="1"/>
        <w:numFmt w:val="decimal"/>
        <w:lvlText w:val="%2."/>
        <w:lvlJc w:val="left"/>
        <w:pPr>
          <w:ind w:left="714"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759" w16cid:durableId="243297913">
    <w:abstractNumId w:val="345"/>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none"/>
        <w:suff w:val="nothing"/>
        <w:lvlText w:val=""/>
        <w:lvlJc w:val="left"/>
        <w:pPr>
          <w:ind w:left="1071" w:firstLine="0"/>
        </w:pPr>
      </w:lvl>
    </w:lvlOverride>
    <w:lvlOverride w:ilvl="4">
      <w:startOverride w:val="1"/>
      <w:lvl w:ilvl="4">
        <w:start w:val="1"/>
        <w:numFmt w:val="none"/>
        <w:suff w:val="nothing"/>
        <w:lvlText w:val=""/>
        <w:lvlJc w:val="left"/>
        <w:pPr>
          <w:ind w:left="1428" w:firstLine="0"/>
        </w:pPr>
        <w:rPr>
          <w:lang w:val="en-GB"/>
        </w:rPr>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760" w16cid:durableId="710616661">
    <w:abstractNumId w:val="551"/>
    <w:lvlOverride w:ilvl="0">
      <w:lvl w:ilvl="0">
        <w:start w:val="1"/>
        <w:numFmt w:val="decimal"/>
        <w:lvlText w:val="%1."/>
        <w:lvlJc w:val="left"/>
        <w:pPr>
          <w:ind w:left="357" w:hanging="357"/>
        </w:pPr>
      </w:lvl>
    </w:lvlOverride>
    <w:lvlOverride w:ilvl="1">
      <w:lvl w:ilvl="1">
        <w:start w:val="1"/>
        <w:numFmt w:val="decimal"/>
        <w:lvlText w:val="%2."/>
        <w:lvlJc w:val="left"/>
        <w:pPr>
          <w:ind w:left="714"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761" w16cid:durableId="201552603">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62" w16cid:durableId="1172837714">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63" w16cid:durableId="1026637025">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64" w16cid:durableId="211162277">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65" w16cid:durableId="149635440">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66" w16cid:durableId="681132696">
    <w:abstractNumId w:val="551"/>
    <w:lvlOverride w:ilvl="0">
      <w:lvl w:ilvl="0">
        <w:start w:val="1"/>
        <w:numFmt w:val="decimal"/>
        <w:lvlText w:val="%1."/>
        <w:lvlJc w:val="left"/>
        <w:pPr>
          <w:ind w:left="357" w:hanging="357"/>
        </w:pPr>
      </w:lvl>
    </w:lvlOverride>
    <w:lvlOverride w:ilvl="1">
      <w:lvl w:ilvl="1">
        <w:start w:val="1"/>
        <w:numFmt w:val="decimal"/>
        <w:lvlText w:val="%2."/>
        <w:lvlJc w:val="left"/>
        <w:pPr>
          <w:ind w:left="714"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767" w16cid:durableId="393044888">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68" w16cid:durableId="1797941900">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69" w16cid:durableId="1071581695">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70" w16cid:durableId="748774801">
    <w:abstractNumId w:val="551"/>
    <w:lvlOverride w:ilvl="0">
      <w:lvl w:ilvl="0">
        <w:start w:val="1"/>
        <w:numFmt w:val="decimal"/>
        <w:lvlText w:val="%1."/>
        <w:lvlJc w:val="left"/>
        <w:pPr>
          <w:ind w:left="357" w:hanging="357"/>
        </w:pPr>
      </w:lvl>
    </w:lvlOverride>
    <w:lvlOverride w:ilvl="1">
      <w:lvl w:ilvl="1">
        <w:start w:val="1"/>
        <w:numFmt w:val="decimal"/>
        <w:lvlText w:val="%2."/>
        <w:lvlJc w:val="left"/>
        <w:pPr>
          <w:ind w:left="714"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771" w16cid:durableId="552543982">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72" w16cid:durableId="1377849808">
    <w:abstractNumId w:val="551"/>
    <w:lvlOverride w:ilvl="0">
      <w:lvl w:ilvl="0">
        <w:start w:val="1"/>
        <w:numFmt w:val="decimal"/>
        <w:lvlText w:val="%1."/>
        <w:lvlJc w:val="left"/>
        <w:pPr>
          <w:ind w:left="357" w:hanging="357"/>
        </w:pPr>
      </w:lvl>
    </w:lvlOverride>
    <w:lvlOverride w:ilvl="1">
      <w:lvl w:ilvl="1">
        <w:start w:val="1"/>
        <w:numFmt w:val="decimal"/>
        <w:lvlText w:val="%2."/>
        <w:lvlJc w:val="left"/>
        <w:pPr>
          <w:ind w:left="714"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773" w16cid:durableId="1336491242">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74" w16cid:durableId="1201820156">
    <w:abstractNumId w:val="551"/>
    <w:lvlOverride w:ilvl="0">
      <w:lvl w:ilvl="0">
        <w:start w:val="1"/>
        <w:numFmt w:val="decimal"/>
        <w:lvlText w:val="%1."/>
        <w:lvlJc w:val="left"/>
        <w:pPr>
          <w:ind w:left="357" w:hanging="357"/>
        </w:pPr>
      </w:lvl>
    </w:lvlOverride>
    <w:lvlOverride w:ilvl="1">
      <w:lvl w:ilvl="1">
        <w:start w:val="1"/>
        <w:numFmt w:val="decimal"/>
        <w:lvlText w:val="%2."/>
        <w:lvlJc w:val="left"/>
        <w:pPr>
          <w:ind w:left="714"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775" w16cid:durableId="973758201">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76" w16cid:durableId="390691331">
    <w:abstractNumId w:val="551"/>
    <w:lvlOverride w:ilvl="0">
      <w:lvl w:ilvl="0">
        <w:start w:val="1"/>
        <w:numFmt w:val="decimal"/>
        <w:lvlText w:val="%1."/>
        <w:lvlJc w:val="left"/>
        <w:pPr>
          <w:ind w:left="357" w:hanging="357"/>
        </w:pPr>
      </w:lvl>
    </w:lvlOverride>
    <w:lvlOverride w:ilvl="1">
      <w:lvl w:ilvl="1">
        <w:start w:val="1"/>
        <w:numFmt w:val="decimal"/>
        <w:lvlText w:val="%2."/>
        <w:lvlJc w:val="left"/>
        <w:pPr>
          <w:ind w:left="714"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777" w16cid:durableId="1741249345">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78" w16cid:durableId="231015424">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79" w16cid:durableId="1263613704">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80" w16cid:durableId="1932077612">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81" w16cid:durableId="1719166220">
    <w:abstractNumId w:val="245"/>
  </w:num>
  <w:num w:numId="782" w16cid:durableId="1178807773">
    <w:abstractNumId w:val="286"/>
  </w:num>
  <w:num w:numId="783" w16cid:durableId="589973969">
    <w:abstractNumId w:val="346"/>
  </w:num>
  <w:num w:numId="784" w16cid:durableId="2103187736">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85" w16cid:durableId="1460607577">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86" w16cid:durableId="262345723">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87" w16cid:durableId="579222036">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88" w16cid:durableId="145711277">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89" w16cid:durableId="867565938">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90" w16cid:durableId="273442637">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91" w16cid:durableId="368381018">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92" w16cid:durableId="644316702">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93" w16cid:durableId="466894683">
    <w:abstractNumId w:val="551"/>
    <w:lvlOverride w:ilvl="0">
      <w:startOverride w:val="1"/>
      <w:lvl w:ilvl="0">
        <w:start w:val="1"/>
        <w:numFmt w:val="decimal"/>
        <w:lvlText w:val="%1."/>
        <w:lvlJc w:val="left"/>
        <w:pPr>
          <w:ind w:left="357" w:hanging="357"/>
        </w:pPr>
      </w:lvl>
    </w:lvlOverride>
    <w:lvlOverride w:ilvl="1">
      <w:startOverride w:val="1"/>
      <w:lvl w:ilvl="1">
        <w:start w:val="1"/>
        <w:numFmt w:val="decimal"/>
        <w:lvlText w:val="%2."/>
        <w:lvlJc w:val="left"/>
        <w:pPr>
          <w:ind w:left="714" w:hanging="357"/>
        </w:pPr>
      </w:lvl>
    </w:lvlOverride>
    <w:lvlOverride w:ilvl="2">
      <w:startOverride w:val="1"/>
      <w:lvl w:ilvl="2">
        <w:start w:val="1"/>
        <w:numFmt w:val="decimal"/>
        <w:lvlText w:val="%3."/>
        <w:lvlJc w:val="left"/>
        <w:pPr>
          <w:ind w:left="1071" w:hanging="357"/>
        </w:pPr>
      </w:lvl>
    </w:lvlOverride>
    <w:lvlOverride w:ilvl="3">
      <w:startOverride w:val="1"/>
      <w:lvl w:ilvl="3">
        <w:start w:val="1"/>
        <w:numFmt w:val="decimal"/>
        <w:lvlText w:val="%4."/>
        <w:lvlJc w:val="left"/>
        <w:pPr>
          <w:ind w:left="1428" w:hanging="357"/>
        </w:pPr>
      </w:lvl>
    </w:lvlOverride>
    <w:lvlOverride w:ilvl="4">
      <w:startOverride w:val="1"/>
      <w:lvl w:ilvl="4">
        <w:start w:val="1"/>
        <w:numFmt w:val="decimal"/>
        <w:lvlText w:val="%5."/>
        <w:lvlJc w:val="left"/>
        <w:pPr>
          <w:ind w:left="1785" w:hanging="357"/>
        </w:pPr>
      </w:lvl>
    </w:lvlOverride>
    <w:lvlOverride w:ilvl="5">
      <w:startOverride w:val="1"/>
      <w:lvl w:ilvl="5">
        <w:start w:val="1"/>
        <w:numFmt w:val="decimal"/>
        <w:lvlText w:val="%6."/>
        <w:lvlJc w:val="left"/>
        <w:pPr>
          <w:ind w:left="2142" w:hanging="357"/>
        </w:pPr>
      </w:lvl>
    </w:lvlOverride>
    <w:lvlOverride w:ilvl="6">
      <w:startOverride w:val="1"/>
      <w:lvl w:ilvl="6">
        <w:start w:val="1"/>
        <w:numFmt w:val="decimal"/>
        <w:lvlText w:val="%7."/>
        <w:lvlJc w:val="left"/>
        <w:pPr>
          <w:ind w:left="2499" w:hanging="357"/>
        </w:pPr>
      </w:lvl>
    </w:lvlOverride>
    <w:lvlOverride w:ilvl="7">
      <w:startOverride w:val="1"/>
      <w:lvl w:ilvl="7">
        <w:start w:val="1"/>
        <w:numFmt w:val="decimal"/>
        <w:lvlText w:val="%8."/>
        <w:lvlJc w:val="left"/>
        <w:pPr>
          <w:ind w:left="2856" w:hanging="357"/>
        </w:pPr>
      </w:lvl>
    </w:lvlOverride>
    <w:lvlOverride w:ilvl="8">
      <w:startOverride w:val="1"/>
      <w:lvl w:ilvl="8">
        <w:start w:val="1"/>
        <w:numFmt w:val="decimal"/>
        <w:lvlText w:val="%9."/>
        <w:lvlJc w:val="left"/>
        <w:pPr>
          <w:ind w:left="3213" w:hanging="357"/>
        </w:pPr>
      </w:lvl>
    </w:lvlOverride>
  </w:num>
  <w:num w:numId="794" w16cid:durableId="1884559527">
    <w:abstractNumId w:val="551"/>
    <w:lvlOverride w:ilvl="0">
      <w:startOverride w:val="5"/>
      <w:lvl w:ilvl="0">
        <w:start w:val="5"/>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95" w16cid:durableId="1503738519">
    <w:abstractNumId w:val="551"/>
    <w:lvlOverride w:ilvl="0">
      <w:startOverride w:val="5"/>
      <w:lvl w:ilvl="0">
        <w:start w:val="5"/>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96" w16cid:durableId="888222116">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97" w16cid:durableId="1556551433">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98" w16cid:durableId="2064985795">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99" w16cid:durableId="1930042216">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800" w16cid:durableId="1336541862">
    <w:abstractNumId w:val="221"/>
  </w:num>
  <w:num w:numId="801" w16cid:durableId="1516849307">
    <w:abstractNumId w:val="623"/>
  </w:num>
  <w:num w:numId="802" w16cid:durableId="900603326">
    <w:abstractNumId w:val="26"/>
  </w:num>
  <w:num w:numId="803" w16cid:durableId="1128820002">
    <w:abstractNumId w:val="204"/>
  </w:num>
  <w:num w:numId="804" w16cid:durableId="1974481466">
    <w:abstractNumId w:val="102"/>
  </w:num>
  <w:num w:numId="805" w16cid:durableId="158009243">
    <w:abstractNumId w:val="38"/>
  </w:num>
  <w:num w:numId="806" w16cid:durableId="2141411044">
    <w:abstractNumId w:val="333"/>
  </w:num>
  <w:num w:numId="807" w16cid:durableId="937444232">
    <w:abstractNumId w:val="548"/>
  </w:num>
  <w:num w:numId="808" w16cid:durableId="1792432006">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09" w16cid:durableId="1589121315">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10" w16cid:durableId="478377655">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11" w16cid:durableId="2137676187">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12" w16cid:durableId="1284384430">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13" w16cid:durableId="1596403082">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14" w16cid:durableId="474373952">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15" w16cid:durableId="1692608387">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16" w16cid:durableId="836190938">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17" w16cid:durableId="1223834622">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18" w16cid:durableId="314997551">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19" w16cid:durableId="930285148">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20" w16cid:durableId="1298878804">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21" w16cid:durableId="1544561998">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22" w16cid:durableId="804546643">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23" w16cid:durableId="391122323">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24" w16cid:durableId="1166241052">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25" w16cid:durableId="1222597985">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26" w16cid:durableId="1192299163">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27" w16cid:durableId="1756315998">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28" w16cid:durableId="1898197636">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29" w16cid:durableId="1473210">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30" w16cid:durableId="1469206582">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31" w16cid:durableId="380255524">
    <w:abstractNumId w:val="322"/>
  </w:num>
  <w:num w:numId="832" w16cid:durableId="1035809161">
    <w:abstractNumId w:val="298"/>
  </w:num>
  <w:num w:numId="833" w16cid:durableId="1483737830">
    <w:abstractNumId w:val="38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4" w16cid:durableId="1733767142">
    <w:abstractNumId w:val="3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5" w16cid:durableId="290866826">
    <w:abstractNumId w:val="4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6" w16cid:durableId="11221350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7" w16cid:durableId="1878006623">
    <w:abstractNumId w:val="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8" w16cid:durableId="334498947">
    <w:abstractNumId w:val="3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9" w16cid:durableId="1680041861">
    <w:abstractNumId w:val="355"/>
  </w:num>
  <w:num w:numId="840" w16cid:durableId="901257316">
    <w:abstractNumId w:val="394"/>
  </w:num>
  <w:num w:numId="841" w16cid:durableId="1794591711">
    <w:abstractNumId w:val="17"/>
  </w:num>
  <w:num w:numId="842" w16cid:durableId="2008246175">
    <w:abstractNumId w:val="4"/>
  </w:num>
  <w:num w:numId="843" w16cid:durableId="2132018740">
    <w:abstractNumId w:val="3"/>
  </w:num>
  <w:num w:numId="844" w16cid:durableId="1544901857">
    <w:abstractNumId w:val="345"/>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none"/>
        <w:suff w:val="nothing"/>
        <w:lvlText w:val=""/>
        <w:lvlJc w:val="left"/>
        <w:pPr>
          <w:ind w:left="1071"/>
        </w:pPr>
        <w:rPr>
          <w:rFonts w:cs="Times New Roman"/>
        </w:rPr>
      </w:lvl>
    </w:lvlOverride>
    <w:lvlOverride w:ilvl="4">
      <w:startOverride w:val="1"/>
      <w:lvl w:ilvl="4">
        <w:start w:val="1"/>
        <w:numFmt w:val="none"/>
        <w:suff w:val="nothing"/>
        <w:lvlText w:val=""/>
        <w:lvlJc w:val="left"/>
        <w:pPr>
          <w:ind w:left="1428"/>
        </w:pPr>
        <w:rPr>
          <w:rFonts w:cs="Times New Roman"/>
        </w:rPr>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45" w16cid:durableId="2122071847">
    <w:abstractNumId w:val="653"/>
  </w:num>
  <w:num w:numId="846" w16cid:durableId="1922834452">
    <w:abstractNumId w:val="305"/>
  </w:num>
  <w:num w:numId="847" w16cid:durableId="1431009234">
    <w:abstractNumId w:val="353"/>
  </w:num>
  <w:num w:numId="848" w16cid:durableId="2006855073">
    <w:abstractNumId w:val="291"/>
  </w:num>
  <w:num w:numId="849" w16cid:durableId="1431461991">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0" w16cid:durableId="1786541371">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1" w16cid:durableId="1581403502">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2" w16cid:durableId="1686981402">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3" w16cid:durableId="1293634461">
    <w:abstractNumId w:val="461"/>
  </w:num>
  <w:num w:numId="854" w16cid:durableId="154424211">
    <w:abstractNumId w:val="137"/>
  </w:num>
  <w:num w:numId="855" w16cid:durableId="1916209668">
    <w:abstractNumId w:val="68"/>
  </w:num>
  <w:num w:numId="856" w16cid:durableId="367487848">
    <w:abstractNumId w:val="154"/>
  </w:num>
  <w:num w:numId="857" w16cid:durableId="1340617818">
    <w:abstractNumId w:val="249"/>
  </w:num>
  <w:num w:numId="858" w16cid:durableId="705174756">
    <w:abstractNumId w:val="289"/>
  </w:num>
  <w:num w:numId="859" w16cid:durableId="302005728">
    <w:abstractNumId w:val="313"/>
  </w:num>
  <w:num w:numId="860" w16cid:durableId="1762332046">
    <w:abstractNumId w:val="101"/>
  </w:num>
  <w:num w:numId="861" w16cid:durableId="793059937">
    <w:abstractNumId w:val="16"/>
  </w:num>
  <w:numIdMacAtCleanup w:val="8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ry Sullivan">
    <w15:presenceInfo w15:providerId="None" w15:userId="Gary Sulliv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390E"/>
    <w:rsid w:val="000308A3"/>
    <w:rsid w:val="0003282D"/>
    <w:rsid w:val="000372C9"/>
    <w:rsid w:val="0004543A"/>
    <w:rsid w:val="000458BC"/>
    <w:rsid w:val="00045C41"/>
    <w:rsid w:val="00046C03"/>
    <w:rsid w:val="00065039"/>
    <w:rsid w:val="0007614F"/>
    <w:rsid w:val="00081398"/>
    <w:rsid w:val="00084393"/>
    <w:rsid w:val="000865E1"/>
    <w:rsid w:val="00092AF4"/>
    <w:rsid w:val="00094479"/>
    <w:rsid w:val="000962AC"/>
    <w:rsid w:val="000B0B62"/>
    <w:rsid w:val="000B0C0F"/>
    <w:rsid w:val="000B106C"/>
    <w:rsid w:val="000B1C6B"/>
    <w:rsid w:val="000B4142"/>
    <w:rsid w:val="000B4FF9"/>
    <w:rsid w:val="000C09AC"/>
    <w:rsid w:val="000C2BAA"/>
    <w:rsid w:val="000D1FB9"/>
    <w:rsid w:val="000E00F3"/>
    <w:rsid w:val="000F158C"/>
    <w:rsid w:val="00102F3D"/>
    <w:rsid w:val="00124E38"/>
    <w:rsid w:val="0012580B"/>
    <w:rsid w:val="00131F90"/>
    <w:rsid w:val="0013458C"/>
    <w:rsid w:val="0013526E"/>
    <w:rsid w:val="00146152"/>
    <w:rsid w:val="00150686"/>
    <w:rsid w:val="00155526"/>
    <w:rsid w:val="00171371"/>
    <w:rsid w:val="00175A24"/>
    <w:rsid w:val="001772C6"/>
    <w:rsid w:val="00187E58"/>
    <w:rsid w:val="001A297E"/>
    <w:rsid w:val="001A368E"/>
    <w:rsid w:val="001A7329"/>
    <w:rsid w:val="001A792F"/>
    <w:rsid w:val="001B4E28"/>
    <w:rsid w:val="001B5AFC"/>
    <w:rsid w:val="001B7AF0"/>
    <w:rsid w:val="001C3525"/>
    <w:rsid w:val="001C3AFB"/>
    <w:rsid w:val="001D07F0"/>
    <w:rsid w:val="001D1BD2"/>
    <w:rsid w:val="001E0248"/>
    <w:rsid w:val="001E02BE"/>
    <w:rsid w:val="001E3B37"/>
    <w:rsid w:val="001F2594"/>
    <w:rsid w:val="001F6A5E"/>
    <w:rsid w:val="002055A6"/>
    <w:rsid w:val="00206460"/>
    <w:rsid w:val="002069B4"/>
    <w:rsid w:val="00215DFC"/>
    <w:rsid w:val="002212DF"/>
    <w:rsid w:val="00222CD4"/>
    <w:rsid w:val="00225016"/>
    <w:rsid w:val="002253CA"/>
    <w:rsid w:val="002264A6"/>
    <w:rsid w:val="00227BA7"/>
    <w:rsid w:val="0023011C"/>
    <w:rsid w:val="002375C1"/>
    <w:rsid w:val="00247E1E"/>
    <w:rsid w:val="002612D7"/>
    <w:rsid w:val="00263398"/>
    <w:rsid w:val="00263B99"/>
    <w:rsid w:val="002647D8"/>
    <w:rsid w:val="00266F06"/>
    <w:rsid w:val="00275BCF"/>
    <w:rsid w:val="00277D75"/>
    <w:rsid w:val="00280613"/>
    <w:rsid w:val="00291E36"/>
    <w:rsid w:val="00292257"/>
    <w:rsid w:val="002A4600"/>
    <w:rsid w:val="002A54E0"/>
    <w:rsid w:val="002B1595"/>
    <w:rsid w:val="002B191D"/>
    <w:rsid w:val="002B2E83"/>
    <w:rsid w:val="002C29DA"/>
    <w:rsid w:val="002D0AF6"/>
    <w:rsid w:val="002F0731"/>
    <w:rsid w:val="002F164D"/>
    <w:rsid w:val="003021BC"/>
    <w:rsid w:val="00306206"/>
    <w:rsid w:val="00317D85"/>
    <w:rsid w:val="00327C56"/>
    <w:rsid w:val="003315A1"/>
    <w:rsid w:val="003373EC"/>
    <w:rsid w:val="00342FF4"/>
    <w:rsid w:val="00344E5A"/>
    <w:rsid w:val="00346148"/>
    <w:rsid w:val="003669EA"/>
    <w:rsid w:val="003706CC"/>
    <w:rsid w:val="00377710"/>
    <w:rsid w:val="003A2D8E"/>
    <w:rsid w:val="003A7CE6"/>
    <w:rsid w:val="003C20E4"/>
    <w:rsid w:val="003D5FC5"/>
    <w:rsid w:val="003D6342"/>
    <w:rsid w:val="003E6F90"/>
    <w:rsid w:val="003E73ED"/>
    <w:rsid w:val="003F5D0F"/>
    <w:rsid w:val="00403952"/>
    <w:rsid w:val="004120F9"/>
    <w:rsid w:val="00414101"/>
    <w:rsid w:val="004219CF"/>
    <w:rsid w:val="004234F0"/>
    <w:rsid w:val="00427EEC"/>
    <w:rsid w:val="00433DDB"/>
    <w:rsid w:val="00435A29"/>
    <w:rsid w:val="00437619"/>
    <w:rsid w:val="00460F55"/>
    <w:rsid w:val="00461EC7"/>
    <w:rsid w:val="00465A1E"/>
    <w:rsid w:val="004875FF"/>
    <w:rsid w:val="0049445A"/>
    <w:rsid w:val="004957D9"/>
    <w:rsid w:val="004A2A63"/>
    <w:rsid w:val="004A5C8E"/>
    <w:rsid w:val="004B210C"/>
    <w:rsid w:val="004B6170"/>
    <w:rsid w:val="004D405F"/>
    <w:rsid w:val="004E496B"/>
    <w:rsid w:val="004E4F4F"/>
    <w:rsid w:val="004E6789"/>
    <w:rsid w:val="004F0CBF"/>
    <w:rsid w:val="004F61E3"/>
    <w:rsid w:val="00502E10"/>
    <w:rsid w:val="0050354E"/>
    <w:rsid w:val="0051015C"/>
    <w:rsid w:val="0051156D"/>
    <w:rsid w:val="00516CF1"/>
    <w:rsid w:val="005277D5"/>
    <w:rsid w:val="00531AE9"/>
    <w:rsid w:val="00535DBB"/>
    <w:rsid w:val="00536188"/>
    <w:rsid w:val="00550A66"/>
    <w:rsid w:val="00564CD3"/>
    <w:rsid w:val="00567EC7"/>
    <w:rsid w:val="00570013"/>
    <w:rsid w:val="005753EC"/>
    <w:rsid w:val="00576516"/>
    <w:rsid w:val="005801A2"/>
    <w:rsid w:val="005952A5"/>
    <w:rsid w:val="005A33A1"/>
    <w:rsid w:val="005B217D"/>
    <w:rsid w:val="005C385F"/>
    <w:rsid w:val="005C7C26"/>
    <w:rsid w:val="005E1AC6"/>
    <w:rsid w:val="005E3F2B"/>
    <w:rsid w:val="005F24C9"/>
    <w:rsid w:val="005F6F1B"/>
    <w:rsid w:val="00602AD1"/>
    <w:rsid w:val="006106B5"/>
    <w:rsid w:val="00615995"/>
    <w:rsid w:val="00616155"/>
    <w:rsid w:val="00620D47"/>
    <w:rsid w:val="00624B33"/>
    <w:rsid w:val="0063041A"/>
    <w:rsid w:val="00630AA2"/>
    <w:rsid w:val="00631D8B"/>
    <w:rsid w:val="0063364E"/>
    <w:rsid w:val="0064029A"/>
    <w:rsid w:val="00646707"/>
    <w:rsid w:val="00657F7E"/>
    <w:rsid w:val="00662E58"/>
    <w:rsid w:val="00663259"/>
    <w:rsid w:val="006637F2"/>
    <w:rsid w:val="006642A5"/>
    <w:rsid w:val="00664DCF"/>
    <w:rsid w:val="006A0E5C"/>
    <w:rsid w:val="006A48E6"/>
    <w:rsid w:val="006C5D39"/>
    <w:rsid w:val="006D6D9B"/>
    <w:rsid w:val="006E2810"/>
    <w:rsid w:val="006E5417"/>
    <w:rsid w:val="006F0794"/>
    <w:rsid w:val="006F7528"/>
    <w:rsid w:val="00701422"/>
    <w:rsid w:val="007023DE"/>
    <w:rsid w:val="00712F60"/>
    <w:rsid w:val="00720E3B"/>
    <w:rsid w:val="0074224D"/>
    <w:rsid w:val="0074393F"/>
    <w:rsid w:val="00745F6B"/>
    <w:rsid w:val="007512FC"/>
    <w:rsid w:val="0075175B"/>
    <w:rsid w:val="0075585E"/>
    <w:rsid w:val="00757151"/>
    <w:rsid w:val="0075727A"/>
    <w:rsid w:val="00770571"/>
    <w:rsid w:val="007768FF"/>
    <w:rsid w:val="00776F12"/>
    <w:rsid w:val="007824D3"/>
    <w:rsid w:val="00796EE3"/>
    <w:rsid w:val="007A7D29"/>
    <w:rsid w:val="007B4AB8"/>
    <w:rsid w:val="007C081C"/>
    <w:rsid w:val="007C4154"/>
    <w:rsid w:val="007D1181"/>
    <w:rsid w:val="007E01A3"/>
    <w:rsid w:val="007F1F8B"/>
    <w:rsid w:val="007F6205"/>
    <w:rsid w:val="007F67A1"/>
    <w:rsid w:val="00801A7B"/>
    <w:rsid w:val="00811C05"/>
    <w:rsid w:val="008206C8"/>
    <w:rsid w:val="0082607E"/>
    <w:rsid w:val="00831252"/>
    <w:rsid w:val="00832B6B"/>
    <w:rsid w:val="0086387C"/>
    <w:rsid w:val="00864846"/>
    <w:rsid w:val="008739F7"/>
    <w:rsid w:val="00874A6C"/>
    <w:rsid w:val="00876C65"/>
    <w:rsid w:val="00882F72"/>
    <w:rsid w:val="00893DC4"/>
    <w:rsid w:val="008A147E"/>
    <w:rsid w:val="008A4B4C"/>
    <w:rsid w:val="008C239F"/>
    <w:rsid w:val="008E480C"/>
    <w:rsid w:val="00907757"/>
    <w:rsid w:val="00910AAD"/>
    <w:rsid w:val="009212B0"/>
    <w:rsid w:val="00921FA1"/>
    <w:rsid w:val="009234A5"/>
    <w:rsid w:val="00933453"/>
    <w:rsid w:val="009336F7"/>
    <w:rsid w:val="0093636C"/>
    <w:rsid w:val="009374A7"/>
    <w:rsid w:val="00937F03"/>
    <w:rsid w:val="00955F6D"/>
    <w:rsid w:val="00977C16"/>
    <w:rsid w:val="0098551D"/>
    <w:rsid w:val="00985DCB"/>
    <w:rsid w:val="00987DA0"/>
    <w:rsid w:val="0099518F"/>
    <w:rsid w:val="009A523D"/>
    <w:rsid w:val="009B02A1"/>
    <w:rsid w:val="009B3361"/>
    <w:rsid w:val="009B4942"/>
    <w:rsid w:val="009B7F3F"/>
    <w:rsid w:val="009C5590"/>
    <w:rsid w:val="009D102D"/>
    <w:rsid w:val="009D611E"/>
    <w:rsid w:val="009D7CE6"/>
    <w:rsid w:val="009E448E"/>
    <w:rsid w:val="009F496B"/>
    <w:rsid w:val="00A01439"/>
    <w:rsid w:val="00A02E61"/>
    <w:rsid w:val="00A05CFF"/>
    <w:rsid w:val="00A13048"/>
    <w:rsid w:val="00A46843"/>
    <w:rsid w:val="00A56B97"/>
    <w:rsid w:val="00A6093D"/>
    <w:rsid w:val="00A703CE"/>
    <w:rsid w:val="00A72017"/>
    <w:rsid w:val="00A767DC"/>
    <w:rsid w:val="00A76A6D"/>
    <w:rsid w:val="00A83253"/>
    <w:rsid w:val="00AA6E84"/>
    <w:rsid w:val="00AB1A1C"/>
    <w:rsid w:val="00AB4721"/>
    <w:rsid w:val="00AB7405"/>
    <w:rsid w:val="00AD05A8"/>
    <w:rsid w:val="00AE1912"/>
    <w:rsid w:val="00AE341B"/>
    <w:rsid w:val="00AE5021"/>
    <w:rsid w:val="00AF000E"/>
    <w:rsid w:val="00AF51C5"/>
    <w:rsid w:val="00B01905"/>
    <w:rsid w:val="00B07CA7"/>
    <w:rsid w:val="00B1279A"/>
    <w:rsid w:val="00B3640F"/>
    <w:rsid w:val="00B4194A"/>
    <w:rsid w:val="00B437E8"/>
    <w:rsid w:val="00B51F2C"/>
    <w:rsid w:val="00B5222E"/>
    <w:rsid w:val="00B53179"/>
    <w:rsid w:val="00B532EA"/>
    <w:rsid w:val="00B57A23"/>
    <w:rsid w:val="00B600CD"/>
    <w:rsid w:val="00B61C96"/>
    <w:rsid w:val="00B73A2A"/>
    <w:rsid w:val="00B74910"/>
    <w:rsid w:val="00B75A51"/>
    <w:rsid w:val="00B827C6"/>
    <w:rsid w:val="00B87BE5"/>
    <w:rsid w:val="00B94B06"/>
    <w:rsid w:val="00B94C28"/>
    <w:rsid w:val="00BC10BA"/>
    <w:rsid w:val="00BC5AFD"/>
    <w:rsid w:val="00C00DDE"/>
    <w:rsid w:val="00C04F43"/>
    <w:rsid w:val="00C05271"/>
    <w:rsid w:val="00C0609D"/>
    <w:rsid w:val="00C115AB"/>
    <w:rsid w:val="00C26CCB"/>
    <w:rsid w:val="00C30249"/>
    <w:rsid w:val="00C35F74"/>
    <w:rsid w:val="00C3723B"/>
    <w:rsid w:val="00C42466"/>
    <w:rsid w:val="00C4365C"/>
    <w:rsid w:val="00C52843"/>
    <w:rsid w:val="00C606C9"/>
    <w:rsid w:val="00C80288"/>
    <w:rsid w:val="00C836F0"/>
    <w:rsid w:val="00C84003"/>
    <w:rsid w:val="00C90650"/>
    <w:rsid w:val="00C91A50"/>
    <w:rsid w:val="00C97D78"/>
    <w:rsid w:val="00CA324B"/>
    <w:rsid w:val="00CC2AAE"/>
    <w:rsid w:val="00CC5A42"/>
    <w:rsid w:val="00CD0EAB"/>
    <w:rsid w:val="00CE5E02"/>
    <w:rsid w:val="00CF2126"/>
    <w:rsid w:val="00CF34DB"/>
    <w:rsid w:val="00CF3917"/>
    <w:rsid w:val="00CF4E8F"/>
    <w:rsid w:val="00CF53D7"/>
    <w:rsid w:val="00CF558F"/>
    <w:rsid w:val="00D010C0"/>
    <w:rsid w:val="00D02370"/>
    <w:rsid w:val="00D06B8B"/>
    <w:rsid w:val="00D073E2"/>
    <w:rsid w:val="00D1555A"/>
    <w:rsid w:val="00D446EC"/>
    <w:rsid w:val="00D51BF0"/>
    <w:rsid w:val="00D531DB"/>
    <w:rsid w:val="00D55942"/>
    <w:rsid w:val="00D807BF"/>
    <w:rsid w:val="00D82FCC"/>
    <w:rsid w:val="00D86832"/>
    <w:rsid w:val="00DA17FC"/>
    <w:rsid w:val="00DA7887"/>
    <w:rsid w:val="00DB2C26"/>
    <w:rsid w:val="00DB45C3"/>
    <w:rsid w:val="00DC146F"/>
    <w:rsid w:val="00DD02F4"/>
    <w:rsid w:val="00DD3506"/>
    <w:rsid w:val="00DD6622"/>
    <w:rsid w:val="00DE1C7C"/>
    <w:rsid w:val="00DE6B43"/>
    <w:rsid w:val="00E11923"/>
    <w:rsid w:val="00E207D8"/>
    <w:rsid w:val="00E262D4"/>
    <w:rsid w:val="00E30837"/>
    <w:rsid w:val="00E36250"/>
    <w:rsid w:val="00E47F2D"/>
    <w:rsid w:val="00E52DD0"/>
    <w:rsid w:val="00E54511"/>
    <w:rsid w:val="00E60EDC"/>
    <w:rsid w:val="00E61DAC"/>
    <w:rsid w:val="00E72302"/>
    <w:rsid w:val="00E72B80"/>
    <w:rsid w:val="00E75FE3"/>
    <w:rsid w:val="00E83801"/>
    <w:rsid w:val="00E86C4C"/>
    <w:rsid w:val="00E907A3"/>
    <w:rsid w:val="00EA5AE0"/>
    <w:rsid w:val="00EB56E1"/>
    <w:rsid w:val="00EB7AB1"/>
    <w:rsid w:val="00EC32BD"/>
    <w:rsid w:val="00EE0F65"/>
    <w:rsid w:val="00EE7CD8"/>
    <w:rsid w:val="00EF37F6"/>
    <w:rsid w:val="00EF48CC"/>
    <w:rsid w:val="00F00801"/>
    <w:rsid w:val="00F2488D"/>
    <w:rsid w:val="00F45D03"/>
    <w:rsid w:val="00F51C80"/>
    <w:rsid w:val="00F601A0"/>
    <w:rsid w:val="00F712E9"/>
    <w:rsid w:val="00F73032"/>
    <w:rsid w:val="00F848FC"/>
    <w:rsid w:val="00F84FD9"/>
    <w:rsid w:val="00F906F6"/>
    <w:rsid w:val="00F9282A"/>
    <w:rsid w:val="00F96BAD"/>
    <w:rsid w:val="00FA139D"/>
    <w:rsid w:val="00FA2AEF"/>
    <w:rsid w:val="00FA438D"/>
    <w:rsid w:val="00FA60F5"/>
    <w:rsid w:val="00FB0E84"/>
    <w:rsid w:val="00FC2405"/>
    <w:rsid w:val="00FD01C2"/>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semiHidden="1" w:uiPriority="35" w:unhideWhenUsed="1" w:qFormat="1"/>
    <w:lsdException w:name="page number" w:uiPriority="0"/>
    <w:lsdException w:name="List Number 2" w:uiPriority="0"/>
    <w:lsdException w:name="List Number 3" w:uiPriority="0"/>
    <w:lsdException w:name="List Number 4" w:uiPriority="0"/>
    <w:lsdException w:name="Title" w:uiPriority="10" w:qFormat="1"/>
    <w:lsdException w:name="Default Paragraph Font" w:uiPriority="0"/>
    <w:lsdException w:name="List Continue 2" w:uiPriority="0"/>
    <w:lsdException w:name="List Continue 3" w:uiPriority="0"/>
    <w:lsdException w:name="List Continue 4" w:uiPriority="0"/>
    <w:lsdException w:name="Subtitle" w:uiPriority="11" w:qFormat="1"/>
    <w:lsdException w:name="Strong" w:uiPriority="22" w:qFormat="1"/>
    <w:lsdException w:name="Emphasis" w:uiPriority="0" w:qFormat="1"/>
    <w:lsdException w:name="HTML Top of Form" w:uiPriority="0"/>
    <w:lsdException w:name="HTML Bottom of Form" w:uiPriority="0"/>
    <w:lsdException w:name="HTML Definition" w:semiHidden="1" w:unhideWhenUsed="1"/>
    <w:lsdException w:name="HTML Preformatted" w:semiHidden="1" w:unhideWhenUsed="1"/>
    <w:lsdException w:name="HTML Variable" w:semiHidden="1" w:unhideWhenUsed="1"/>
    <w:lsdException w:name="Normal Table" w:semiHidden="1" w:uiPriority="0"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aliases w:val="Heading U,H1,H11,Œ©o‚µ 1,뙥,?co??E 1,h1,?c,?co?ƒÊ 1,?,Œ,Œ©,Œ...,Œ©oâµ 1,?co?ÄÊ 1,Î,Î©,Î..."/>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 Char,Heading 4 Char1 Char,Heading 4 Char Char Char,H4,H41,h4,0.1.1.1 Titre 4 + Left:  0&quot;,First line:  0&quot;,0.1.1...,0.1.1.1 Titre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uiPriority w:val="9"/>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uiPriority w:val="9"/>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uiPriority w:val="9"/>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uiPriority w:val="99"/>
    <w:pPr>
      <w:tabs>
        <w:tab w:val="center" w:pos="4320"/>
        <w:tab w:val="right" w:pos="8640"/>
      </w:tabs>
    </w:pPr>
  </w:style>
  <w:style w:type="paragraph" w:styleId="Footer">
    <w:name w:val="footer"/>
    <w:basedOn w:val="Normal"/>
    <w:link w:val="FooterChar"/>
    <w:uiPriority w:val="99"/>
    <w:qFormat/>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link w:val="BalloonTextChar"/>
    <w:uiPriority w:val="99"/>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eastAsia="en-US"/>
    </w:rPr>
  </w:style>
  <w:style w:type="character" w:customStyle="1" w:styleId="Heading3Char">
    <w:name w:val="Heading 3 Char"/>
    <w:aliases w:val="H3 Char,H31 Char,h3 Char"/>
    <w:link w:val="Heading3"/>
    <w:rsid w:val="002B191D"/>
    <w:rPr>
      <w:b/>
      <w:bCs/>
      <w:sz w:val="26"/>
      <w:szCs w:val="26"/>
      <w:lang w:eastAsia="en-US"/>
    </w:rPr>
  </w:style>
  <w:style w:type="character" w:customStyle="1" w:styleId="Heading4Char">
    <w:name w:val="Heading 4 Char"/>
    <w:aliases w:val="Heading 4 Char Char Char2,Heading 4 Char1 Char Char2,Heading 4 Char Char Char Char2,H4 Char,H41 Char,h4 Char,0.1.1.1 Titre 4 + Left:  0&quot; Char,First line:  0&quot; Char,0.1.1... Char,0.1.1.1 Titre 4 Char"/>
    <w:link w:val="Heading4"/>
    <w:rsid w:val="004234F0"/>
    <w:rPr>
      <w:rFonts w:ascii="Times New Roman Bold" w:hAnsi="Times New Roman Bold"/>
      <w:b/>
      <w:bCs/>
      <w:sz w:val="24"/>
      <w:szCs w:val="28"/>
    </w:rPr>
  </w:style>
  <w:style w:type="character" w:customStyle="1" w:styleId="Heading5Char">
    <w:name w:val="Heading 5 Char"/>
    <w:aliases w:val="H5 Char,H51 Char,h5 Char"/>
    <w:link w:val="Heading5"/>
    <w:rsid w:val="004234F0"/>
    <w:rPr>
      <w:b/>
      <w:bCs/>
      <w:i/>
      <w:iCs/>
      <w:sz w:val="24"/>
      <w:szCs w:val="26"/>
    </w:rPr>
  </w:style>
  <w:style w:type="character" w:customStyle="1" w:styleId="Heading6Char">
    <w:name w:val="Heading 6 Char"/>
    <w:aliases w:val="H6 Char,H61 Char,h6 Char"/>
    <w:link w:val="Heading6"/>
    <w:rsid w:val="000E00F3"/>
    <w:rPr>
      <w:b/>
      <w:bCs/>
      <w:sz w:val="22"/>
      <w:szCs w:val="22"/>
      <w:lang w:eastAsia="en-US"/>
    </w:rPr>
  </w:style>
  <w:style w:type="character" w:customStyle="1" w:styleId="Heading7Char">
    <w:name w:val="Heading 7 Char"/>
    <w:link w:val="Heading7"/>
    <w:uiPriority w:val="9"/>
    <w:rsid w:val="004234F0"/>
    <w:rPr>
      <w:sz w:val="22"/>
      <w:szCs w:val="24"/>
    </w:rPr>
  </w:style>
  <w:style w:type="character" w:customStyle="1" w:styleId="Heading8Char">
    <w:name w:val="Heading 8 Char"/>
    <w:link w:val="Heading8"/>
    <w:uiPriority w:val="9"/>
    <w:rsid w:val="004234F0"/>
    <w:rPr>
      <w:i/>
      <w:iCs/>
      <w:sz w:val="22"/>
      <w:szCs w:val="24"/>
    </w:rPr>
  </w:style>
  <w:style w:type="character" w:customStyle="1" w:styleId="Heading9Char">
    <w:name w:val="Heading 9 Char"/>
    <w:link w:val="Heading9"/>
    <w:uiPriority w:val="9"/>
    <w:rsid w:val="000E00F3"/>
    <w:rPr>
      <w:b/>
      <w:sz w:val="22"/>
      <w:szCs w:val="22"/>
      <w:lang w:eastAsia="en-US"/>
    </w:rPr>
  </w:style>
  <w:style w:type="character" w:styleId="FollowedHyperlink">
    <w:name w:val="FollowedHyperlink"/>
    <w:uiPriority w:val="99"/>
    <w:rsid w:val="003373EC"/>
    <w:rPr>
      <w:color w:val="800080"/>
      <w:u w:val="single"/>
    </w:rPr>
  </w:style>
  <w:style w:type="paragraph" w:styleId="DocumentMap">
    <w:name w:val="Document Map"/>
    <w:basedOn w:val="Normal"/>
    <w:link w:val="DocumentMapChar"/>
    <w:uiPriority w:val="99"/>
    <w:rsid w:val="00E11923"/>
    <w:rPr>
      <w:rFonts w:ascii="Tahoma" w:hAnsi="Tahoma" w:cs="Tahoma"/>
      <w:sz w:val="16"/>
      <w:szCs w:val="16"/>
    </w:rPr>
  </w:style>
  <w:style w:type="character" w:customStyle="1" w:styleId="DocumentMapChar">
    <w:name w:val="Document Map Char"/>
    <w:link w:val="DocumentMap"/>
    <w:uiPriority w:val="99"/>
    <w:rsid w:val="00E11923"/>
    <w:rPr>
      <w:rFonts w:ascii="Tahoma" w:hAnsi="Tahoma" w:cs="Tahoma"/>
      <w:sz w:val="16"/>
      <w:szCs w:val="16"/>
      <w:lang w:eastAsia="en-US"/>
    </w:rPr>
  </w:style>
  <w:style w:type="paragraph" w:styleId="Revision">
    <w:name w:val="Revision"/>
    <w:hidden/>
    <w:uiPriority w:val="99"/>
    <w:rsid w:val="004957D9"/>
    <w:rPr>
      <w:sz w:val="22"/>
    </w:rPr>
  </w:style>
  <w:style w:type="character" w:styleId="UnresolvedMention">
    <w:name w:val="Unresolved Mention"/>
    <w:basedOn w:val="DefaultParagraphFont"/>
    <w:uiPriority w:val="99"/>
    <w:semiHidden/>
    <w:unhideWhenUsed/>
    <w:rsid w:val="005277D5"/>
    <w:rPr>
      <w:color w:val="605E5C"/>
      <w:shd w:val="clear" w:color="auto" w:fill="E1DFDD"/>
    </w:rPr>
  </w:style>
  <w:style w:type="numbering" w:customStyle="1" w:styleId="NoList1">
    <w:name w:val="No List1"/>
    <w:next w:val="NoList"/>
    <w:uiPriority w:val="99"/>
    <w:semiHidden/>
    <w:unhideWhenUsed/>
    <w:rsid w:val="002C29DA"/>
  </w:style>
  <w:style w:type="character" w:styleId="CommentReference">
    <w:name w:val="annotation reference"/>
    <w:uiPriority w:val="99"/>
    <w:rsid w:val="005277D5"/>
    <w:rPr>
      <w:sz w:val="16"/>
    </w:rPr>
  </w:style>
  <w:style w:type="paragraph" w:styleId="CommentText">
    <w:name w:val="annotation text"/>
    <w:basedOn w:val="Normal"/>
    <w:link w:val="CommentTextChar1"/>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sz w:val="20"/>
      <w:lang w:val="en-GB"/>
    </w:rPr>
  </w:style>
  <w:style w:type="character" w:customStyle="1" w:styleId="CommentTextChar">
    <w:name w:val="Comment Text Char"/>
    <w:basedOn w:val="DefaultParagraphFont"/>
    <w:uiPriority w:val="99"/>
    <w:rsid w:val="005277D5"/>
  </w:style>
  <w:style w:type="paragraph" w:styleId="TOC8">
    <w:name w:val="toc 8"/>
    <w:basedOn w:val="Normal"/>
    <w:next w:val="Normal"/>
    <w:uiPriority w:val="3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8"/>
        <w:tab w:val="left" w:pos="1195"/>
        <w:tab w:val="left" w:pos="1592"/>
        <w:tab w:val="left" w:pos="1989"/>
        <w:tab w:val="left" w:pos="7715"/>
        <w:tab w:val="right" w:leader="dot" w:pos="9729"/>
      </w:tabs>
      <w:spacing w:before="0"/>
      <w:ind w:left="6350"/>
    </w:pPr>
    <w:rPr>
      <w:sz w:val="20"/>
      <w:lang w:val="en-GB"/>
    </w:rPr>
  </w:style>
  <w:style w:type="paragraph" w:styleId="TOC7">
    <w:name w:val="toc 7"/>
    <w:basedOn w:val="TOC3"/>
    <w:uiPriority w:val="39"/>
    <w:rsid w:val="005277D5"/>
    <w:pPr>
      <w:tabs>
        <w:tab w:val="clear" w:pos="2045"/>
        <w:tab w:val="left" w:pos="6354"/>
        <w:tab w:val="right" w:leader="dot" w:pos="9729"/>
      </w:tabs>
      <w:ind w:left="6350" w:right="652" w:hanging="1247"/>
    </w:pPr>
  </w:style>
  <w:style w:type="paragraph" w:styleId="TOC3">
    <w:name w:val="toc 3"/>
    <w:basedOn w:val="Normal"/>
    <w:next w:val="Normal"/>
    <w:uiPriority w:val="39"/>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045"/>
        <w:tab w:val="right" w:leader="dot" w:pos="9076"/>
        <w:tab w:val="right" w:pos="9729"/>
      </w:tabs>
      <w:spacing w:before="0"/>
      <w:ind w:left="2041" w:right="653" w:hanging="907"/>
    </w:pPr>
    <w:rPr>
      <w:sz w:val="20"/>
      <w:lang w:val="en-GB"/>
    </w:rPr>
  </w:style>
  <w:style w:type="paragraph" w:styleId="TOC6">
    <w:name w:val="toc 6"/>
    <w:basedOn w:val="TOC3"/>
    <w:uiPriority w:val="39"/>
    <w:rsid w:val="005277D5"/>
    <w:pPr>
      <w:tabs>
        <w:tab w:val="clear" w:pos="2045"/>
        <w:tab w:val="left" w:pos="5108"/>
        <w:tab w:val="left" w:leader="dot" w:pos="9076"/>
      </w:tabs>
      <w:ind w:left="5103" w:right="652" w:hanging="1134"/>
    </w:pPr>
  </w:style>
  <w:style w:type="paragraph" w:styleId="TOC5">
    <w:name w:val="toc 5"/>
    <w:basedOn w:val="TOC3"/>
    <w:uiPriority w:val="39"/>
    <w:rsid w:val="005277D5"/>
    <w:pPr>
      <w:tabs>
        <w:tab w:val="clear" w:pos="2045"/>
        <w:tab w:val="left" w:pos="3973"/>
        <w:tab w:val="left" w:leader="dot" w:pos="9076"/>
      </w:tabs>
      <w:ind w:left="3969" w:right="652" w:hanging="1021"/>
    </w:pPr>
  </w:style>
  <w:style w:type="paragraph" w:styleId="TOC4">
    <w:name w:val="toc 4"/>
    <w:basedOn w:val="TOC3"/>
    <w:next w:val="TOC5"/>
    <w:uiPriority w:val="39"/>
    <w:rsid w:val="005277D5"/>
    <w:pPr>
      <w:tabs>
        <w:tab w:val="left" w:pos="2952"/>
      </w:tabs>
      <w:ind w:left="2948"/>
    </w:pPr>
  </w:style>
  <w:style w:type="paragraph" w:styleId="TOC2">
    <w:name w:val="toc 2"/>
    <w:basedOn w:val="TOC1"/>
    <w:next w:val="TOC3"/>
    <w:uiPriority w:val="39"/>
    <w:qFormat/>
    <w:rsid w:val="005277D5"/>
    <w:pPr>
      <w:tabs>
        <w:tab w:val="left" w:pos="1138"/>
      </w:tabs>
      <w:spacing w:before="29"/>
      <w:ind w:left="1134"/>
    </w:pPr>
  </w:style>
  <w:style w:type="paragraph" w:styleId="TOC1">
    <w:name w:val="toc 1"/>
    <w:basedOn w:val="Normal"/>
    <w:next w:val="TOC2"/>
    <w:uiPriority w:val="39"/>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71"/>
        <w:tab w:val="right" w:leader="dot" w:pos="9076"/>
        <w:tab w:val="right" w:pos="9729"/>
      </w:tabs>
      <w:spacing w:before="86"/>
      <w:ind w:left="567" w:right="653" w:hanging="567"/>
    </w:pPr>
    <w:rPr>
      <w:sz w:val="20"/>
      <w:lang w:val="en-GB"/>
    </w:rPr>
  </w:style>
  <w:style w:type="paragraph" w:styleId="Index7">
    <w:name w:val="index 7"/>
    <w:basedOn w:val="Normal"/>
    <w:next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698"/>
    </w:pPr>
    <w:rPr>
      <w:sz w:val="20"/>
      <w:lang w:val="en-GB"/>
    </w:rPr>
  </w:style>
  <w:style w:type="paragraph" w:styleId="Index6">
    <w:name w:val="index 6"/>
    <w:basedOn w:val="Normal"/>
    <w:next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415"/>
    </w:pPr>
    <w:rPr>
      <w:sz w:val="20"/>
      <w:lang w:val="en-GB"/>
    </w:rPr>
  </w:style>
  <w:style w:type="paragraph" w:styleId="Index5">
    <w:name w:val="index 5"/>
    <w:basedOn w:val="Normal"/>
    <w:next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32"/>
    </w:pPr>
    <w:rPr>
      <w:sz w:val="20"/>
      <w:lang w:val="en-GB"/>
    </w:rPr>
  </w:style>
  <w:style w:type="paragraph" w:styleId="Index4">
    <w:name w:val="index 4"/>
    <w:basedOn w:val="Normal"/>
    <w:next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49"/>
    </w:pPr>
    <w:rPr>
      <w:sz w:val="20"/>
      <w:lang w:val="en-GB"/>
    </w:rPr>
  </w:style>
  <w:style w:type="paragraph" w:styleId="Index3">
    <w:name w:val="index 3"/>
    <w:basedOn w:val="Normal"/>
    <w:next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66"/>
    </w:pPr>
    <w:rPr>
      <w:sz w:val="20"/>
      <w:lang w:val="en-GB"/>
    </w:rPr>
  </w:style>
  <w:style w:type="paragraph" w:styleId="Index2">
    <w:name w:val="index 2"/>
    <w:basedOn w:val="Normal"/>
    <w:next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283"/>
    </w:pPr>
    <w:rPr>
      <w:sz w:val="20"/>
      <w:lang w:val="en-GB"/>
    </w:rPr>
  </w:style>
  <w:style w:type="paragraph" w:styleId="Index1">
    <w:name w:val="index 1"/>
    <w:basedOn w:val="Normal"/>
    <w:next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pPr>
    <w:rPr>
      <w:sz w:val="20"/>
      <w:lang w:val="en-GB"/>
    </w:rPr>
  </w:style>
  <w:style w:type="character" w:styleId="LineNumber">
    <w:name w:val="line number"/>
    <w:basedOn w:val="DefaultParagraphFont"/>
    <w:uiPriority w:val="99"/>
    <w:rsid w:val="005277D5"/>
  </w:style>
  <w:style w:type="paragraph" w:styleId="IndexHeading">
    <w:name w:val="index heading"/>
    <w:basedOn w:val="Normal"/>
    <w:next w:val="Index1"/>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851"/>
        <w:tab w:val="left" w:pos="1276"/>
        <w:tab w:val="left" w:pos="1701"/>
        <w:tab w:val="left" w:pos="2127"/>
      </w:tabs>
      <w:spacing w:before="90" w:after="180" w:line="240" w:lineRule="atLeast"/>
      <w:jc w:val="left"/>
    </w:pPr>
    <w:rPr>
      <w:b/>
      <w:lang w:val="en-GB"/>
    </w:rPr>
  </w:style>
  <w:style w:type="character" w:styleId="FootnoteReference">
    <w:name w:val="footnote reference"/>
    <w:uiPriority w:val="99"/>
    <w:rsid w:val="005277D5"/>
    <w:rPr>
      <w:position w:val="6"/>
      <w:sz w:val="16"/>
    </w:rPr>
  </w:style>
  <w:style w:type="paragraph" w:styleId="FootnoteText">
    <w:name w:val="footnote text"/>
    <w:basedOn w:val="Normal"/>
    <w:link w:val="FootnoteText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56"/>
        <w:tab w:val="left" w:pos="794"/>
        <w:tab w:val="left" w:pos="1191"/>
        <w:tab w:val="left" w:pos="1588"/>
        <w:tab w:val="left" w:pos="1985"/>
      </w:tabs>
    </w:pPr>
    <w:rPr>
      <w:sz w:val="18"/>
      <w:lang w:val="en-GB"/>
    </w:rPr>
  </w:style>
  <w:style w:type="character" w:customStyle="1" w:styleId="FootnoteTextChar">
    <w:name w:val="Footnote Text Char"/>
    <w:basedOn w:val="DefaultParagraphFont"/>
    <w:link w:val="FootnoteText"/>
    <w:uiPriority w:val="99"/>
    <w:rsid w:val="005277D5"/>
    <w:rPr>
      <w:sz w:val="18"/>
      <w:lang w:val="en-GB"/>
    </w:rPr>
  </w:style>
  <w:style w:type="paragraph" w:styleId="NormalIndent">
    <w:name w:val="Normal Indent"/>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600"/>
    </w:pPr>
    <w:rPr>
      <w:sz w:val="20"/>
      <w:lang w:val="en-GB"/>
    </w:rPr>
  </w:style>
  <w:style w:type="paragraph" w:customStyle="1" w:styleId="TableLegend">
    <w:name w:val="Table_Legend"/>
    <w:basedOn w:val="Normal"/>
    <w:next w:val="Normal"/>
    <w:uiPriority w:val="99"/>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sz w:val="18"/>
      <w:lang w:val="en-GB"/>
    </w:rPr>
  </w:style>
  <w:style w:type="paragraph" w:customStyle="1" w:styleId="TableTitle">
    <w:name w:val="Table_Title"/>
    <w:basedOn w:val="Normal"/>
    <w:next w:val="Blanc"/>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b/>
      <w:sz w:val="20"/>
      <w:lang w:val="en-GB"/>
    </w:rPr>
  </w:style>
  <w:style w:type="paragraph" w:customStyle="1" w:styleId="Blanc">
    <w:name w:val="Blanc"/>
    <w:basedOn w:val="TableTitle"/>
    <w:next w:val="TableText"/>
    <w:rsid w:val="005277D5"/>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uiPriority w:val="99"/>
    <w:rsid w:val="005277D5"/>
    <w:pPr>
      <w:keepNext w:val="0"/>
      <w:keepLines/>
      <w:tabs>
        <w:tab w:val="clear" w:pos="454"/>
      </w:tabs>
      <w:spacing w:before="100" w:after="100" w:line="190" w:lineRule="exact"/>
    </w:pPr>
  </w:style>
  <w:style w:type="paragraph" w:customStyle="1" w:styleId="enumlev1">
    <w:name w:val="enumlev1"/>
    <w:basedOn w:val="Normal"/>
    <w:link w:val="enumlev1CharCha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Pr>
      <w:sz w:val="20"/>
      <w:lang w:val="en-GB"/>
    </w:rPr>
  </w:style>
  <w:style w:type="paragraph" w:customStyle="1" w:styleId="enumlev2">
    <w:name w:val="enumlev2"/>
    <w:basedOn w:val="enumlev1"/>
    <w:uiPriority w:val="99"/>
    <w:rsid w:val="005277D5"/>
    <w:pPr>
      <w:ind w:left="1588"/>
    </w:pPr>
  </w:style>
  <w:style w:type="paragraph" w:customStyle="1" w:styleId="enumlev3">
    <w:name w:val="enumlev3"/>
    <w:basedOn w:val="enumlev2"/>
    <w:uiPriority w:val="99"/>
    <w:rsid w:val="005277D5"/>
    <w:pPr>
      <w:ind w:left="1985"/>
    </w:pPr>
  </w:style>
  <w:style w:type="paragraph" w:customStyle="1" w:styleId="heading1aftertitle">
    <w:name w:val="heading 1aftertitle"/>
    <w:basedOn w:val="Heading1"/>
    <w:next w:val="Normal"/>
    <w:uiPriority w:val="99"/>
    <w:rsid w:val="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134" w:after="0"/>
      <w:ind w:left="794" w:hanging="794"/>
      <w:jc w:val="left"/>
      <w:outlineLvl w:val="9"/>
    </w:pPr>
    <w:rPr>
      <w:rFonts w:cs="Times New Roman"/>
      <w:bCs w:val="0"/>
      <w:kern w:val="0"/>
      <w:sz w:val="24"/>
      <w:szCs w:val="20"/>
      <w:lang w:val="en-GB" w:eastAsia="zh-CN"/>
    </w:rPr>
  </w:style>
  <w:style w:type="paragraph" w:customStyle="1" w:styleId="Figure">
    <w:name w:val="Figure"/>
    <w:basedOn w:val="Normal"/>
    <w:next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sz w:val="20"/>
      <w:lang w:val="en-GB"/>
    </w:rPr>
  </w:style>
  <w:style w:type="paragraph" w:customStyle="1" w:styleId="FigureLegend">
    <w:name w:val="Figure_Legend"/>
    <w:basedOn w:val="TableLegend"/>
    <w:next w:val="Normal"/>
    <w:uiPriority w:val="99"/>
    <w:rsid w:val="005277D5"/>
  </w:style>
  <w:style w:type="paragraph" w:customStyle="1" w:styleId="Figure0">
    <w:name w:val="Figure_#"/>
    <w:basedOn w:val="Normal"/>
    <w:next w:val="Normal"/>
    <w:uiPriority w:val="99"/>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sz w:val="20"/>
    </w:rPr>
  </w:style>
  <w:style w:type="paragraph" w:customStyle="1" w:styleId="AnnexRef">
    <w:name w:val="Annex_Ref"/>
    <w:basedOn w:val="Normal"/>
    <w:next w:val="AnnexTitle"/>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sz w:val="20"/>
      <w:lang w:val="en-GB"/>
    </w:rPr>
  </w:style>
  <w:style w:type="paragraph" w:customStyle="1" w:styleId="AnnexTitle">
    <w:name w:val="Annex_Title"/>
    <w:basedOn w:val="Normal"/>
    <w:next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b/>
      <w:sz w:val="24"/>
      <w:lang w:val="en-GB"/>
    </w:rPr>
  </w:style>
  <w:style w:type="paragraph" w:customStyle="1" w:styleId="Fig">
    <w:name w:val="Fig"/>
    <w:basedOn w:val="Figure"/>
    <w:next w:val="Fig0"/>
    <w:uiPriority w:val="99"/>
    <w:rsid w:val="005277D5"/>
    <w:pPr>
      <w:spacing w:before="136"/>
    </w:pPr>
    <w:rPr>
      <w:lang w:val="en-US"/>
    </w:rPr>
  </w:style>
  <w:style w:type="paragraph" w:customStyle="1" w:styleId="Fig0">
    <w:name w:val="Fig_#"/>
    <w:basedOn w:val="Fig"/>
    <w:next w:val="Normal"/>
    <w:uiPriority w:val="99"/>
    <w:rsid w:val="005277D5"/>
    <w:pPr>
      <w:jc w:val="left"/>
    </w:pPr>
    <w:rPr>
      <w:color w:val="FF0000"/>
    </w:rPr>
  </w:style>
  <w:style w:type="paragraph" w:customStyle="1" w:styleId="SectionTitle">
    <w:name w:val="Section_Title"/>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hAnsi="Arial"/>
      <w:sz w:val="32"/>
    </w:rPr>
  </w:style>
  <w:style w:type="paragraph" w:customStyle="1" w:styleId="CouvRecTitle">
    <w:name w:val="Couv Rec Title"/>
    <w:basedOn w:val="Normal"/>
    <w:uiPriority w:val="99"/>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hAnsi="Arial"/>
      <w:b/>
      <w:sz w:val="36"/>
    </w:rPr>
  </w:style>
  <w:style w:type="paragraph" w:customStyle="1" w:styleId="CouvRec">
    <w:name w:val="Couv Rec #"/>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hAnsi="Arial"/>
      <w:sz w:val="32"/>
    </w:rPr>
  </w:style>
  <w:style w:type="paragraph" w:customStyle="1" w:styleId="CouvNote">
    <w:name w:val="Couv Note"/>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hAnsi="Arial"/>
      <w:sz w:val="20"/>
    </w:rPr>
  </w:style>
  <w:style w:type="paragraph" w:customStyle="1" w:styleId="Rec">
    <w:name w:val="Rec #"/>
    <w:basedOn w:val="Normal"/>
    <w:next w:val="headfoot"/>
    <w:uiPriority w:val="99"/>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left"/>
    </w:pPr>
    <w:rPr>
      <w:b/>
      <w:sz w:val="20"/>
      <w:lang w:val="en-GB"/>
    </w:rPr>
  </w:style>
  <w:style w:type="paragraph" w:customStyle="1" w:styleId="headfoot">
    <w:name w:val="head_foot"/>
    <w:basedOn w:val="Normal"/>
    <w:next w:val="Rec"/>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color w:val="FF0000"/>
      <w:sz w:val="8"/>
      <w:lang w:val="en-GB"/>
    </w:rPr>
  </w:style>
  <w:style w:type="paragraph" w:customStyle="1" w:styleId="SAP">
    <w:name w:val="SAP"/>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960" w:after="240"/>
      <w:jc w:val="right"/>
    </w:pPr>
    <w:rPr>
      <w:rFonts w:ascii="C39T36Lfz" w:hAnsi="C39T36Lfz"/>
      <w:sz w:val="104"/>
      <w:lang w:val="en-GB"/>
    </w:rPr>
  </w:style>
  <w:style w:type="paragraph" w:customStyle="1" w:styleId="Equation">
    <w:name w:val="Equation"/>
    <w:basedOn w:val="Normal"/>
    <w:link w:val="EquationChar"/>
    <w:uiPriority w:val="99"/>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jc w:val="left"/>
    </w:pPr>
    <w:rPr>
      <w:lang w:val="en-GB"/>
    </w:rPr>
  </w:style>
  <w:style w:type="paragraph" w:customStyle="1" w:styleId="ASN1">
    <w:name w:val="ASN.1"/>
    <w:basedOn w:val="Normal"/>
    <w:next w:val="ASN1Continue"/>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sz w:val="18"/>
      <w:lang w:val="en-GB"/>
    </w:rPr>
  </w:style>
  <w:style w:type="paragraph" w:customStyle="1" w:styleId="ASN1Continue">
    <w:name w:val="ASN.1 Continue"/>
    <w:basedOn w:val="ASN1"/>
    <w:uiPriority w:val="99"/>
    <w:rsid w:val="005277D5"/>
    <w:pPr>
      <w:spacing w:before="0"/>
    </w:pPr>
  </w:style>
  <w:style w:type="paragraph" w:customStyle="1" w:styleId="ASN1Italic">
    <w:name w:val="ASN.1 Italic"/>
    <w:basedOn w:val="ASN1"/>
    <w:uiPriority w:val="99"/>
    <w:rsid w:val="005277D5"/>
    <w:pPr>
      <w:spacing w:before="0"/>
    </w:pPr>
    <w:rPr>
      <w:b w:val="0"/>
      <w:i/>
      <w:sz w:val="20"/>
    </w:rPr>
  </w:style>
  <w:style w:type="paragraph" w:customStyle="1" w:styleId="Note">
    <w:name w:val="Note"/>
    <w:basedOn w:val="Normal"/>
    <w:next w:val="Normal"/>
    <w:link w:val="NoteChar2"/>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spacing w:before="60" w:line="199" w:lineRule="exact"/>
      <w:ind w:firstLine="794"/>
    </w:pPr>
    <w:rPr>
      <w:sz w:val="18"/>
      <w:lang w:val="en-GB"/>
    </w:rPr>
  </w:style>
  <w:style w:type="paragraph" w:customStyle="1" w:styleId="head">
    <w:name w:val="head"/>
    <w:basedOn w:val="headfoot"/>
    <w:next w:val="foot"/>
    <w:uiPriority w:val="99"/>
    <w:rsid w:val="005277D5"/>
    <w:rPr>
      <w:color w:val="FFFFFF"/>
    </w:rPr>
  </w:style>
  <w:style w:type="paragraph" w:customStyle="1" w:styleId="foot">
    <w:name w:val="foot"/>
    <w:basedOn w:val="head"/>
    <w:next w:val="Heading1"/>
    <w:uiPriority w:val="99"/>
    <w:rsid w:val="005277D5"/>
  </w:style>
  <w:style w:type="paragraph" w:customStyle="1" w:styleId="RecISO">
    <w:name w:val="Rec_ISO_#"/>
    <w:basedOn w:val="Rec"/>
    <w:uiPriority w:val="99"/>
    <w:rsid w:val="005277D5"/>
    <w:pPr>
      <w:tabs>
        <w:tab w:val="clear" w:pos="794"/>
        <w:tab w:val="clear" w:pos="1191"/>
        <w:tab w:val="clear" w:pos="1588"/>
        <w:tab w:val="clear" w:pos="1985"/>
      </w:tabs>
    </w:pPr>
  </w:style>
  <w:style w:type="paragraph" w:customStyle="1" w:styleId="RecCCITT">
    <w:name w:val="Rec_CCITT_#"/>
    <w:basedOn w:val="RecISO"/>
    <w:uiPriority w:val="99"/>
    <w:rsid w:val="005277D5"/>
    <w:pPr>
      <w:spacing w:before="0"/>
    </w:pPr>
  </w:style>
  <w:style w:type="paragraph" w:styleId="Title">
    <w:name w:val="Title"/>
    <w:basedOn w:val="Normal"/>
    <w:next w:val="heading1aftertitle"/>
    <w:link w:val="TitleChar"/>
    <w:uiPriority w:val="10"/>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480"/>
      <w:jc w:val="center"/>
    </w:pPr>
    <w:rPr>
      <w:b/>
      <w:sz w:val="24"/>
      <w:lang w:val="en-GB"/>
    </w:rPr>
  </w:style>
  <w:style w:type="character" w:customStyle="1" w:styleId="TitleChar">
    <w:name w:val="Title Char"/>
    <w:basedOn w:val="DefaultParagraphFont"/>
    <w:link w:val="Title"/>
    <w:uiPriority w:val="10"/>
    <w:rsid w:val="005277D5"/>
    <w:rPr>
      <w:b/>
      <w:sz w:val="24"/>
      <w:lang w:val="en-GB"/>
    </w:rPr>
  </w:style>
  <w:style w:type="paragraph" w:customStyle="1" w:styleId="IndexTitle">
    <w:name w:val="Index_Title"/>
    <w:basedOn w:val="AnnexTitle"/>
    <w:uiPriority w:val="99"/>
    <w:rsid w:val="005277D5"/>
  </w:style>
  <w:style w:type="paragraph" w:customStyle="1" w:styleId="Note1">
    <w:name w:val="Note 1"/>
    <w:basedOn w:val="Note"/>
    <w:link w:val="Note1Char"/>
    <w:qFormat/>
    <w:rsid w:val="005277D5"/>
    <w:pPr>
      <w:tabs>
        <w:tab w:val="clear" w:pos="1191"/>
        <w:tab w:val="clear" w:pos="1588"/>
        <w:tab w:val="clear" w:pos="1985"/>
      </w:tabs>
      <w:ind w:left="284" w:firstLine="0"/>
    </w:pPr>
  </w:style>
  <w:style w:type="paragraph" w:customStyle="1" w:styleId="Note2">
    <w:name w:val="Note 2"/>
    <w:basedOn w:val="Normal"/>
    <w:uiPriority w:val="99"/>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1077"/>
    </w:pPr>
    <w:rPr>
      <w:sz w:val="18"/>
      <w:lang w:val="en-GB"/>
    </w:rPr>
  </w:style>
  <w:style w:type="paragraph" w:customStyle="1" w:styleId="Note3">
    <w:name w:val="Note 3"/>
    <w:basedOn w:val="Note1"/>
    <w:uiPriority w:val="99"/>
    <w:rsid w:val="005277D5"/>
    <w:pPr>
      <w:ind w:left="1474"/>
    </w:pPr>
  </w:style>
  <w:style w:type="paragraph" w:customStyle="1" w:styleId="Normalaftertitle">
    <w:name w:val="Normal after title"/>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ascii="Times" w:hAnsi="Times"/>
      <w:sz w:val="20"/>
    </w:rPr>
  </w:style>
  <w:style w:type="paragraph" w:customStyle="1" w:styleId="IndexTitle0">
    <w:name w:val="Index Title"/>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68"/>
      <w:jc w:val="center"/>
    </w:pPr>
    <w:rPr>
      <w:b/>
      <w:sz w:val="24"/>
      <w:lang w:val="en-GB"/>
    </w:rPr>
  </w:style>
  <w:style w:type="paragraph" w:customStyle="1" w:styleId="Cov">
    <w:name w:val="Cov"/>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80" w:after="80"/>
      <w:ind w:left="57"/>
      <w:jc w:val="left"/>
    </w:pPr>
    <w:rPr>
      <w:sz w:val="24"/>
      <w:lang w:val="en-GB"/>
    </w:rPr>
  </w:style>
  <w:style w:type="paragraph" w:customStyle="1" w:styleId="ASN1Cont">
    <w:name w:val="ASN.1 Cont."/>
    <w:basedOn w:val="ASN1"/>
    <w:rsid w:val="005277D5"/>
    <w:pPr>
      <w:spacing w:before="0"/>
    </w:pPr>
  </w:style>
  <w:style w:type="paragraph" w:customStyle="1" w:styleId="ASN1ital">
    <w:name w:val="ASN.1 ital"/>
    <w:basedOn w:val="ASN1"/>
    <w:rsid w:val="005277D5"/>
    <w:pPr>
      <w:spacing w:before="0"/>
      <w:jc w:val="both"/>
    </w:pPr>
    <w:rPr>
      <w:b w:val="0"/>
      <w:i/>
      <w:sz w:val="20"/>
    </w:rPr>
  </w:style>
  <w:style w:type="paragraph" w:styleId="TOC9">
    <w:name w:val="toc 9"/>
    <w:basedOn w:val="Normal"/>
    <w:next w:val="Normal"/>
    <w:uiPriority w:val="3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729"/>
      </w:tabs>
      <w:ind w:left="1600"/>
    </w:pPr>
    <w:rPr>
      <w:sz w:val="20"/>
      <w:lang w:val="en-GB"/>
    </w:rPr>
  </w:style>
  <w:style w:type="character" w:customStyle="1" w:styleId="BalloonTextChar">
    <w:name w:val="Balloon Text Char"/>
    <w:link w:val="BalloonText"/>
    <w:uiPriority w:val="99"/>
    <w:rsid w:val="005277D5"/>
    <w:rPr>
      <w:rFonts w:ascii="Tahoma" w:hAnsi="Tahoma" w:cs="Tahoma"/>
      <w:sz w:val="16"/>
      <w:szCs w:val="16"/>
    </w:rPr>
  </w:style>
  <w:style w:type="character" w:customStyle="1" w:styleId="enumlev1CharChar">
    <w:name w:val="enumlev1 Char Char"/>
    <w:link w:val="enumlev1"/>
    <w:rsid w:val="005277D5"/>
    <w:rPr>
      <w:lang w:val="en-GB"/>
    </w:rPr>
  </w:style>
  <w:style w:type="paragraph" w:customStyle="1" w:styleId="Figuretitle">
    <w:name w:val="Figure title"/>
    <w:basedOn w:val="Normal"/>
    <w:next w:val="Normal"/>
    <w:link w:val="FiguretitleCha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220" w:after="220" w:line="230" w:lineRule="atLeast"/>
      <w:jc w:val="center"/>
      <w:textAlignment w:val="auto"/>
    </w:pPr>
    <w:rPr>
      <w:rFonts w:ascii="Cambria" w:eastAsia="Calibri" w:hAnsi="Cambria"/>
      <w:b/>
      <w:bCs/>
      <w:szCs w:val="22"/>
      <w:lang w:val="en-GB"/>
    </w:rPr>
  </w:style>
  <w:style w:type="paragraph" w:customStyle="1" w:styleId="tableBody">
    <w:name w:val="tableBody"/>
    <w:basedOn w:val="Normal"/>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pPr>
    <w:rPr>
      <w:rFonts w:ascii="Helvetica" w:eastAsia="BatangChe" w:hAnsi="Helvetica"/>
      <w:color w:val="000000"/>
      <w:szCs w:val="24"/>
      <w:lang w:val="en-GB"/>
    </w:rPr>
  </w:style>
  <w:style w:type="paragraph" w:customStyle="1" w:styleId="a2">
    <w:name w:val="a2"/>
    <w:basedOn w:val="Heading2"/>
    <w:next w:val="Normal"/>
    <w:rsid w:val="005277D5"/>
    <w:pPr>
      <w:numPr>
        <w:numId w:val="20"/>
      </w:numPr>
      <w:tabs>
        <w:tab w:val="clear" w:pos="1080"/>
        <w:tab w:val="clear" w:pos="1440"/>
        <w:tab w:val="clear" w:pos="1800"/>
        <w:tab w:val="clear" w:pos="2160"/>
        <w:tab w:val="clear" w:pos="2520"/>
        <w:tab w:val="clear" w:pos="2880"/>
        <w:tab w:val="clear" w:pos="3240"/>
        <w:tab w:val="clear" w:pos="3600"/>
        <w:tab w:val="clear" w:pos="3960"/>
        <w:tab w:val="clear" w:pos="4320"/>
        <w:tab w:val="left" w:pos="500"/>
      </w:tabs>
      <w:suppressAutoHyphens/>
      <w:overflowPunct/>
      <w:autoSpaceDE/>
      <w:autoSpaceDN/>
      <w:adjustRightInd/>
      <w:spacing w:before="270" w:after="160" w:line="270" w:lineRule="exact"/>
      <w:jc w:val="left"/>
      <w:textAlignment w:val="auto"/>
    </w:pPr>
    <w:rPr>
      <w:rFonts w:ascii="Cambria" w:eastAsia="Calibri" w:hAnsi="Cambria"/>
      <w:i w:val="0"/>
      <w:iCs w:val="0"/>
      <w:sz w:val="24"/>
      <w:szCs w:val="24"/>
      <w:lang w:val="en-GB" w:eastAsia="zh-CN"/>
    </w:rPr>
  </w:style>
  <w:style w:type="paragraph" w:customStyle="1" w:styleId="a3">
    <w:name w:val="a3"/>
    <w:basedOn w:val="Heading3"/>
    <w:next w:val="Normal"/>
    <w:rsid w:val="005277D5"/>
    <w:pPr>
      <w:numPr>
        <w:numId w:val="2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640"/>
        <w:tab w:val="left" w:pos="880"/>
      </w:tabs>
      <w:suppressAutoHyphens/>
      <w:overflowPunct/>
      <w:autoSpaceDE/>
      <w:autoSpaceDN/>
      <w:adjustRightInd/>
      <w:spacing w:before="60" w:after="160" w:line="250" w:lineRule="exact"/>
      <w:jc w:val="left"/>
      <w:textAlignment w:val="auto"/>
    </w:pPr>
    <w:rPr>
      <w:rFonts w:ascii="Cambria" w:eastAsia="Calibri" w:hAnsi="Cambria"/>
      <w:sz w:val="22"/>
      <w:szCs w:val="22"/>
      <w:lang w:val="en-GB" w:eastAsia="zh-CN"/>
    </w:rPr>
  </w:style>
  <w:style w:type="paragraph" w:customStyle="1" w:styleId="a4">
    <w:name w:val="a4"/>
    <w:basedOn w:val="Heading4"/>
    <w:next w:val="Normal"/>
    <w:rsid w:val="005277D5"/>
    <w:pPr>
      <w:numPr>
        <w:ilvl w:val="0"/>
        <w:numId w:val="44"/>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880"/>
        <w:tab w:val="num" w:pos="1080"/>
      </w:tabs>
      <w:suppressAutoHyphens/>
      <w:overflowPunct/>
      <w:autoSpaceDE/>
      <w:autoSpaceDN/>
      <w:adjustRightInd/>
      <w:spacing w:before="60" w:after="160" w:line="230" w:lineRule="exact"/>
      <w:ind w:left="0" w:right="0" w:firstLine="0"/>
      <w:jc w:val="left"/>
      <w:textAlignment w:val="auto"/>
    </w:pPr>
    <w:rPr>
      <w:rFonts w:ascii="Cambria" w:eastAsia="Calibri" w:hAnsi="Cambria"/>
      <w:sz w:val="20"/>
      <w:szCs w:val="20"/>
      <w:lang w:val="en-GB" w:eastAsia="zh-CN"/>
    </w:rPr>
  </w:style>
  <w:style w:type="paragraph" w:customStyle="1" w:styleId="a5">
    <w:name w:val="a5"/>
    <w:basedOn w:val="Heading5"/>
    <w:next w:val="Normal"/>
    <w:rsid w:val="005277D5"/>
    <w:pPr>
      <w:numPr>
        <w:numId w:val="20"/>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1140"/>
        <w:tab w:val="left" w:pos="1360"/>
      </w:tabs>
      <w:suppressAutoHyphens/>
      <w:overflowPunct/>
      <w:autoSpaceDE/>
      <w:autoSpaceDN/>
      <w:adjustRightInd/>
      <w:spacing w:before="60" w:after="160" w:line="230" w:lineRule="exact"/>
      <w:jc w:val="left"/>
      <w:textAlignment w:val="auto"/>
    </w:pPr>
    <w:rPr>
      <w:rFonts w:ascii="Cambria" w:eastAsia="Calibri" w:hAnsi="Cambria"/>
      <w:i w:val="0"/>
      <w:iCs w:val="0"/>
      <w:sz w:val="20"/>
      <w:szCs w:val="20"/>
      <w:lang w:val="en-GB" w:eastAsia="zh-CN"/>
    </w:rPr>
  </w:style>
  <w:style w:type="paragraph" w:customStyle="1" w:styleId="a6">
    <w:name w:val="a6"/>
    <w:basedOn w:val="Heading6"/>
    <w:next w:val="Normal"/>
    <w:rsid w:val="005277D5"/>
    <w:pPr>
      <w:numPr>
        <w:numId w:val="20"/>
      </w:num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1140"/>
        <w:tab w:val="left" w:pos="1360"/>
      </w:tabs>
      <w:suppressAutoHyphens/>
      <w:overflowPunct/>
      <w:autoSpaceDE/>
      <w:autoSpaceDN/>
      <w:adjustRightInd/>
      <w:spacing w:before="60" w:after="160" w:line="230" w:lineRule="exact"/>
      <w:jc w:val="left"/>
      <w:textAlignment w:val="auto"/>
    </w:pPr>
    <w:rPr>
      <w:rFonts w:ascii="Cambria" w:eastAsia="Calibri" w:hAnsi="Cambria"/>
      <w:sz w:val="20"/>
      <w:szCs w:val="20"/>
      <w:lang w:val="en-GB" w:eastAsia="zh-CN"/>
    </w:rPr>
  </w:style>
  <w:style w:type="paragraph" w:customStyle="1" w:styleId="ANNEX">
    <w:name w:val="ANNEX"/>
    <w:basedOn w:val="Normal"/>
    <w:next w:val="Normal"/>
    <w:rsid w:val="005277D5"/>
    <w:pPr>
      <w:keepNext/>
      <w:pageBreakBefore/>
      <w:numPr>
        <w:numId w:val="2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60" w:line="310" w:lineRule="exact"/>
      <w:jc w:val="center"/>
      <w:textAlignment w:val="auto"/>
      <w:outlineLvl w:val="0"/>
    </w:pPr>
    <w:rPr>
      <w:rFonts w:ascii="Cambria" w:eastAsia="Calibri" w:hAnsi="Cambria"/>
      <w:b/>
      <w:bCs/>
      <w:sz w:val="28"/>
      <w:szCs w:val="28"/>
      <w:lang w:val="en-GB"/>
    </w:rPr>
  </w:style>
  <w:style w:type="paragraph" w:customStyle="1" w:styleId="ANNEXN">
    <w:name w:val="ANNEXN"/>
    <w:basedOn w:val="ANNEX"/>
    <w:next w:val="Normal"/>
    <w:rsid w:val="005277D5"/>
    <w:pPr>
      <w:numPr>
        <w:numId w:val="22"/>
      </w:numPr>
    </w:pPr>
  </w:style>
  <w:style w:type="paragraph" w:customStyle="1" w:styleId="ANNEXZ">
    <w:name w:val="ANNEXZ"/>
    <w:basedOn w:val="ANNEX"/>
    <w:next w:val="Normal"/>
    <w:rsid w:val="005277D5"/>
    <w:pPr>
      <w:numPr>
        <w:numId w:val="21"/>
      </w:numPr>
    </w:pPr>
  </w:style>
  <w:style w:type="paragraph" w:customStyle="1" w:styleId="Bibliography1">
    <w:name w:val="Bibliography1"/>
    <w:basedOn w:val="Normal"/>
    <w:rsid w:val="005277D5"/>
    <w:pPr>
      <w:numPr>
        <w:numId w:val="1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160" w:line="276" w:lineRule="auto"/>
      <w:textAlignment w:val="auto"/>
    </w:pPr>
    <w:rPr>
      <w:rFonts w:ascii="Cambria" w:eastAsia="Calibri" w:hAnsi="Cambria"/>
      <w:szCs w:val="22"/>
      <w:lang w:val="en-GB"/>
    </w:rPr>
  </w:style>
  <w:style w:type="paragraph" w:styleId="BlockText">
    <w:name w:val="Block Text"/>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20" w:line="230" w:lineRule="atLeast"/>
      <w:ind w:left="1440" w:right="1440"/>
      <w:textAlignment w:val="auto"/>
    </w:pPr>
    <w:rPr>
      <w:rFonts w:ascii="Cambria" w:eastAsia="Calibri" w:hAnsi="Cambria"/>
      <w:szCs w:val="22"/>
      <w:lang w:val="en-GB"/>
    </w:rPr>
  </w:style>
  <w:style w:type="paragraph" w:styleId="BodyText">
    <w:name w:val="Body Text"/>
    <w:aliases w:val="ändrad,AvtalBrödtext,Bodytext,EHPT,Body Text2,AvtalBrodtext,andrad,Body3,compact,paragraph 2,body indent"/>
    <w:basedOn w:val="Normal"/>
    <w:link w:val="BodyText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textAlignment w:val="auto"/>
    </w:pPr>
    <w:rPr>
      <w:rFonts w:ascii="Cambria" w:eastAsia="Calibri" w:hAnsi="Cambria"/>
      <w:sz w:val="18"/>
      <w:szCs w:val="18"/>
      <w:lang w:val="x-none"/>
    </w:rPr>
  </w:style>
  <w:style w:type="character" w:customStyle="1" w:styleId="BodyTextChar">
    <w:name w:val="Body Text Char"/>
    <w:aliases w:val="ändrad Char,AvtalBrödtext Char,Bodytext Char,EHPT Char,Body Text2 Char,AvtalBrodtext Char,andrad Char,Body3 Char,compact Char,paragraph 2 Char,body indent Char"/>
    <w:basedOn w:val="DefaultParagraphFont"/>
    <w:link w:val="BodyText"/>
    <w:uiPriority w:val="99"/>
    <w:rsid w:val="005277D5"/>
    <w:rPr>
      <w:rFonts w:ascii="Cambria" w:eastAsia="Calibri" w:hAnsi="Cambria"/>
      <w:sz w:val="18"/>
      <w:szCs w:val="18"/>
      <w:lang w:val="x-none"/>
    </w:rPr>
  </w:style>
  <w:style w:type="paragraph" w:styleId="BodyText2">
    <w:name w:val="Body Text 2"/>
    <w:basedOn w:val="Normal"/>
    <w:link w:val="BodyText2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190" w:lineRule="atLeast"/>
      <w:textAlignment w:val="auto"/>
    </w:pPr>
    <w:rPr>
      <w:rFonts w:ascii="Cambria" w:eastAsia="Calibri" w:hAnsi="Cambria"/>
      <w:sz w:val="16"/>
      <w:szCs w:val="16"/>
      <w:lang w:val="x-none"/>
    </w:rPr>
  </w:style>
  <w:style w:type="character" w:customStyle="1" w:styleId="BodyText2Char">
    <w:name w:val="Body Text 2 Char"/>
    <w:basedOn w:val="DefaultParagraphFont"/>
    <w:link w:val="BodyText2"/>
    <w:uiPriority w:val="99"/>
    <w:rsid w:val="005277D5"/>
    <w:rPr>
      <w:rFonts w:ascii="Cambria" w:eastAsia="Calibri" w:hAnsi="Cambria"/>
      <w:sz w:val="16"/>
      <w:szCs w:val="16"/>
      <w:lang w:val="x-none"/>
    </w:rPr>
  </w:style>
  <w:style w:type="paragraph" w:styleId="BodyText3">
    <w:name w:val="Body Text 3"/>
    <w:basedOn w:val="Normal"/>
    <w:link w:val="BodyText3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170" w:lineRule="atLeast"/>
      <w:textAlignment w:val="auto"/>
    </w:pPr>
    <w:rPr>
      <w:rFonts w:ascii="Cambria" w:eastAsia="Calibri" w:hAnsi="Cambria"/>
      <w:sz w:val="14"/>
      <w:szCs w:val="14"/>
      <w:lang w:val="x-none"/>
    </w:rPr>
  </w:style>
  <w:style w:type="character" w:customStyle="1" w:styleId="BodyText3Char">
    <w:name w:val="Body Text 3 Char"/>
    <w:basedOn w:val="DefaultParagraphFont"/>
    <w:link w:val="BodyText3"/>
    <w:uiPriority w:val="99"/>
    <w:rsid w:val="005277D5"/>
    <w:rPr>
      <w:rFonts w:ascii="Cambria" w:eastAsia="Calibri" w:hAnsi="Cambria"/>
      <w:sz w:val="14"/>
      <w:szCs w:val="14"/>
      <w:lang w:val="x-none"/>
    </w:rPr>
  </w:style>
  <w:style w:type="paragraph" w:styleId="BodyTextFirstIndent">
    <w:name w:val="Body Text First Indent"/>
    <w:basedOn w:val="BodyText"/>
    <w:link w:val="BodyTextFirstIndentChar"/>
    <w:uiPriority w:val="99"/>
    <w:rsid w:val="005277D5"/>
    <w:pPr>
      <w:numPr>
        <w:numId w:val="23"/>
      </w:numPr>
      <w:tabs>
        <w:tab w:val="clear" w:pos="720"/>
      </w:tabs>
      <w:spacing w:before="0" w:after="120"/>
      <w:ind w:left="0" w:firstLine="210"/>
    </w:pPr>
  </w:style>
  <w:style w:type="character" w:customStyle="1" w:styleId="BodyTextFirstIndentChar">
    <w:name w:val="Body Text First Indent Char"/>
    <w:basedOn w:val="BodyTextChar"/>
    <w:link w:val="BodyTextFirstIndent"/>
    <w:uiPriority w:val="99"/>
    <w:rsid w:val="005277D5"/>
    <w:rPr>
      <w:rFonts w:ascii="Cambria" w:eastAsia="Calibri" w:hAnsi="Cambria"/>
      <w:sz w:val="18"/>
      <w:szCs w:val="18"/>
      <w:lang w:val="x-none"/>
    </w:rPr>
  </w:style>
  <w:style w:type="paragraph" w:styleId="BodyTextIndent">
    <w:name w:val="Body Text Indent"/>
    <w:basedOn w:val="Normal"/>
    <w:link w:val="BodyTextIndent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20" w:line="230" w:lineRule="atLeast"/>
      <w:ind w:left="283"/>
      <w:textAlignment w:val="auto"/>
    </w:pPr>
    <w:rPr>
      <w:rFonts w:ascii="Cambria" w:eastAsia="Calibri" w:hAnsi="Cambria"/>
      <w:szCs w:val="22"/>
      <w:lang w:val="x-none"/>
    </w:rPr>
  </w:style>
  <w:style w:type="character" w:customStyle="1" w:styleId="BodyTextIndentChar">
    <w:name w:val="Body Text Indent Char"/>
    <w:basedOn w:val="DefaultParagraphFont"/>
    <w:link w:val="BodyTextIndent"/>
    <w:uiPriority w:val="99"/>
    <w:rsid w:val="005277D5"/>
    <w:rPr>
      <w:rFonts w:ascii="Cambria" w:eastAsia="Calibri" w:hAnsi="Cambria"/>
      <w:sz w:val="22"/>
      <w:szCs w:val="22"/>
      <w:lang w:val="x-none"/>
    </w:rPr>
  </w:style>
  <w:style w:type="paragraph" w:styleId="BodyTextFirstIndent2">
    <w:name w:val="Body Text First Indent 2"/>
    <w:basedOn w:val="Normal"/>
    <w:link w:val="BodyTextFirstIndent2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firstLine="210"/>
      <w:textAlignment w:val="auto"/>
    </w:pPr>
    <w:rPr>
      <w:rFonts w:ascii="Cambria" w:eastAsia="Calibri" w:hAnsi="Cambria"/>
      <w:szCs w:val="22"/>
      <w:lang w:val="x-none"/>
    </w:rPr>
  </w:style>
  <w:style w:type="character" w:customStyle="1" w:styleId="BodyTextFirstIndent2Char">
    <w:name w:val="Body Text First Indent 2 Char"/>
    <w:basedOn w:val="BodyTextIndentChar"/>
    <w:link w:val="BodyTextFirstIndent2"/>
    <w:uiPriority w:val="99"/>
    <w:rsid w:val="005277D5"/>
    <w:rPr>
      <w:rFonts w:ascii="Cambria" w:eastAsia="Calibri" w:hAnsi="Cambria"/>
      <w:sz w:val="22"/>
      <w:szCs w:val="22"/>
      <w:lang w:val="x-none"/>
    </w:rPr>
  </w:style>
  <w:style w:type="paragraph" w:styleId="BodyTextIndent2">
    <w:name w:val="Body Text Indent 2"/>
    <w:basedOn w:val="Normal"/>
    <w:link w:val="BodyTextIndent2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20" w:line="480" w:lineRule="auto"/>
      <w:ind w:left="283"/>
      <w:textAlignment w:val="auto"/>
    </w:pPr>
    <w:rPr>
      <w:rFonts w:ascii="Cambria" w:eastAsia="Calibri" w:hAnsi="Cambria"/>
      <w:szCs w:val="22"/>
      <w:lang w:val="x-none"/>
    </w:rPr>
  </w:style>
  <w:style w:type="character" w:customStyle="1" w:styleId="BodyTextIndent2Char">
    <w:name w:val="Body Text Indent 2 Char"/>
    <w:basedOn w:val="DefaultParagraphFont"/>
    <w:link w:val="BodyTextIndent2"/>
    <w:uiPriority w:val="99"/>
    <w:rsid w:val="005277D5"/>
    <w:rPr>
      <w:rFonts w:ascii="Cambria" w:eastAsia="Calibri" w:hAnsi="Cambria"/>
      <w:sz w:val="22"/>
      <w:szCs w:val="22"/>
      <w:lang w:val="x-none"/>
    </w:rPr>
  </w:style>
  <w:style w:type="paragraph" w:styleId="BodyTextIndent3">
    <w:name w:val="Body Text Indent 3"/>
    <w:basedOn w:val="Normal"/>
    <w:link w:val="BodyTextIndent3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20" w:line="230" w:lineRule="atLeast"/>
      <w:ind w:left="283"/>
      <w:textAlignment w:val="auto"/>
    </w:pPr>
    <w:rPr>
      <w:rFonts w:ascii="Cambria" w:eastAsia="Calibri" w:hAnsi="Cambria"/>
      <w:sz w:val="16"/>
      <w:szCs w:val="16"/>
      <w:lang w:val="x-none"/>
    </w:rPr>
  </w:style>
  <w:style w:type="character" w:customStyle="1" w:styleId="BodyTextIndent3Char">
    <w:name w:val="Body Text Indent 3 Char"/>
    <w:basedOn w:val="DefaultParagraphFont"/>
    <w:link w:val="BodyTextIndent3"/>
    <w:uiPriority w:val="99"/>
    <w:rsid w:val="005277D5"/>
    <w:rPr>
      <w:rFonts w:ascii="Cambria" w:eastAsia="Calibri" w:hAnsi="Cambria"/>
      <w:sz w:val="16"/>
      <w:szCs w:val="16"/>
      <w:lang w:val="x-none"/>
    </w:rPr>
  </w:style>
  <w:style w:type="paragraph" w:styleId="Caption">
    <w:name w:val="caption"/>
    <w:basedOn w:val="Normal"/>
    <w:next w:val="Normal"/>
    <w:link w:val="CaptionChar1"/>
    <w:uiPriority w:val="35"/>
    <w:qFormat/>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after="120" w:line="276" w:lineRule="auto"/>
      <w:jc w:val="center"/>
      <w:textAlignment w:val="auto"/>
    </w:pPr>
    <w:rPr>
      <w:rFonts w:ascii="Cambria" w:eastAsia="Calibri" w:hAnsi="Cambria"/>
      <w:b/>
      <w:bCs/>
      <w:szCs w:val="22"/>
      <w:lang w:val="en-GB"/>
    </w:rPr>
  </w:style>
  <w:style w:type="paragraph" w:styleId="Closing">
    <w:name w:val="Closing"/>
    <w:basedOn w:val="Normal"/>
    <w:link w:val="Closing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4252"/>
      <w:textAlignment w:val="auto"/>
    </w:pPr>
    <w:rPr>
      <w:rFonts w:ascii="Cambria" w:eastAsia="Calibri" w:hAnsi="Cambria"/>
      <w:szCs w:val="22"/>
      <w:lang w:val="x-none"/>
    </w:rPr>
  </w:style>
  <w:style w:type="character" w:customStyle="1" w:styleId="ClosingChar">
    <w:name w:val="Closing Char"/>
    <w:basedOn w:val="DefaultParagraphFont"/>
    <w:link w:val="Closing"/>
    <w:uiPriority w:val="99"/>
    <w:rsid w:val="005277D5"/>
    <w:rPr>
      <w:rFonts w:ascii="Cambria" w:eastAsia="Calibri" w:hAnsi="Cambria"/>
      <w:sz w:val="22"/>
      <w:szCs w:val="22"/>
      <w:lang w:val="x-none"/>
    </w:rPr>
  </w:style>
  <w:style w:type="paragraph" w:styleId="Date">
    <w:name w:val="Date"/>
    <w:basedOn w:val="Normal"/>
    <w:next w:val="Normal"/>
    <w:link w:val="Date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Cambria" w:eastAsia="Calibri" w:hAnsi="Cambria"/>
      <w:szCs w:val="22"/>
      <w:lang w:val="x-none"/>
    </w:rPr>
  </w:style>
  <w:style w:type="character" w:customStyle="1" w:styleId="DateChar">
    <w:name w:val="Date Char"/>
    <w:basedOn w:val="DefaultParagraphFont"/>
    <w:link w:val="Date"/>
    <w:uiPriority w:val="99"/>
    <w:rsid w:val="005277D5"/>
    <w:rPr>
      <w:rFonts w:ascii="Cambria" w:eastAsia="Calibri" w:hAnsi="Cambria"/>
      <w:sz w:val="22"/>
      <w:szCs w:val="22"/>
      <w:lang w:val="x-none"/>
    </w:rPr>
  </w:style>
  <w:style w:type="paragraph" w:customStyle="1" w:styleId="Definition">
    <w:name w:val="Definition"/>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Cambria" w:eastAsia="Calibri" w:hAnsi="Cambria"/>
      <w:szCs w:val="22"/>
      <w:lang w:val="en-GB"/>
    </w:rPr>
  </w:style>
  <w:style w:type="character" w:customStyle="1" w:styleId="Defterms">
    <w:name w:val="Defterms"/>
    <w:rsid w:val="005277D5"/>
    <w:rPr>
      <w:noProof w:val="0"/>
      <w:color w:val="auto"/>
      <w:lang w:val="fr-FR"/>
    </w:rPr>
  </w:style>
  <w:style w:type="paragraph" w:customStyle="1" w:styleId="dl">
    <w:name w:val="dl"/>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800" w:hanging="400"/>
      <w:textAlignment w:val="auto"/>
    </w:pPr>
    <w:rPr>
      <w:rFonts w:ascii="Cambria" w:eastAsia="Calibri" w:hAnsi="Cambria"/>
      <w:szCs w:val="22"/>
      <w:lang w:val="en-GB"/>
    </w:rPr>
  </w:style>
  <w:style w:type="character" w:styleId="Emphasis">
    <w:name w:val="Emphasis"/>
    <w:qFormat/>
    <w:rsid w:val="005277D5"/>
    <w:rPr>
      <w:i/>
      <w:iCs/>
      <w:noProof w:val="0"/>
      <w:lang w:val="fr-FR"/>
    </w:rPr>
  </w:style>
  <w:style w:type="character" w:styleId="EndnoteReference">
    <w:name w:val="endnote reference"/>
    <w:uiPriority w:val="99"/>
    <w:rsid w:val="005277D5"/>
    <w:rPr>
      <w:noProof w:val="0"/>
      <w:vertAlign w:val="superscript"/>
      <w:lang w:val="fr-FR"/>
    </w:rPr>
  </w:style>
  <w:style w:type="paragraph" w:styleId="EndnoteText">
    <w:name w:val="endnote text"/>
    <w:basedOn w:val="Normal"/>
    <w:link w:val="EndnoteText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Cambria" w:eastAsia="Calibri" w:hAnsi="Cambria"/>
      <w:szCs w:val="22"/>
      <w:lang w:val="x-none"/>
    </w:rPr>
  </w:style>
  <w:style w:type="character" w:customStyle="1" w:styleId="EndnoteTextChar">
    <w:name w:val="Endnote Text Char"/>
    <w:basedOn w:val="DefaultParagraphFont"/>
    <w:link w:val="EndnoteText"/>
    <w:uiPriority w:val="99"/>
    <w:rsid w:val="005277D5"/>
    <w:rPr>
      <w:rFonts w:ascii="Cambria" w:eastAsia="Calibri" w:hAnsi="Cambria"/>
      <w:sz w:val="22"/>
      <w:szCs w:val="22"/>
      <w:lang w:val="x-none"/>
    </w:rPr>
  </w:style>
  <w:style w:type="paragraph" w:styleId="EnvelopeAddress">
    <w:name w:val="envelope address"/>
    <w:basedOn w:val="Normal"/>
    <w:uiPriority w:val="99"/>
    <w:rsid w:val="005277D5"/>
    <w:pPr>
      <w:framePr w:w="7938" w:h="1985" w:hRule="exact" w:hSpace="141" w:wrap="auto" w:hAnchor="page" w:xAlign="center" w:yAlign="bottom"/>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2835"/>
      <w:textAlignment w:val="auto"/>
    </w:pPr>
    <w:rPr>
      <w:rFonts w:ascii="Cambria" w:eastAsia="Calibri" w:hAnsi="Cambria"/>
      <w:sz w:val="24"/>
      <w:szCs w:val="24"/>
      <w:lang w:val="en-GB"/>
    </w:rPr>
  </w:style>
  <w:style w:type="paragraph" w:styleId="EnvelopeReturn">
    <w:name w:val="envelope return"/>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Cambria" w:eastAsia="Calibri" w:hAnsi="Cambria"/>
      <w:szCs w:val="22"/>
      <w:lang w:val="en-GB"/>
    </w:rPr>
  </w:style>
  <w:style w:type="paragraph" w:customStyle="1" w:styleId="Example">
    <w:name w:val="Example"/>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360"/>
      </w:tabs>
      <w:overflowPunct/>
      <w:autoSpaceDE/>
      <w:autoSpaceDN/>
      <w:adjustRightInd/>
      <w:spacing w:before="0" w:after="240" w:line="210" w:lineRule="atLeast"/>
      <w:textAlignment w:val="auto"/>
    </w:pPr>
    <w:rPr>
      <w:rFonts w:ascii="Cambria" w:eastAsia="Calibri" w:hAnsi="Cambria"/>
      <w:sz w:val="18"/>
      <w:szCs w:val="18"/>
      <w:lang w:val="en-GB"/>
    </w:rPr>
  </w:style>
  <w:style w:type="character" w:customStyle="1" w:styleId="ExtXref">
    <w:name w:val="ExtXref"/>
    <w:rsid w:val="005277D5"/>
    <w:rPr>
      <w:noProof w:val="0"/>
      <w:color w:val="auto"/>
      <w:lang w:val="fr-FR"/>
    </w:rPr>
  </w:style>
  <w:style w:type="paragraph" w:customStyle="1" w:styleId="Figurefootnote">
    <w:name w:val="Figure footnote"/>
    <w:basedOn w:val="Normal"/>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40"/>
      </w:tabs>
      <w:overflowPunct/>
      <w:autoSpaceDE/>
      <w:autoSpaceDN/>
      <w:adjustRightInd/>
      <w:spacing w:before="0" w:after="60" w:line="210" w:lineRule="atLeast"/>
      <w:textAlignment w:val="auto"/>
    </w:pPr>
    <w:rPr>
      <w:rFonts w:ascii="Cambria" w:eastAsia="Calibri" w:hAnsi="Cambria"/>
      <w:sz w:val="18"/>
      <w:szCs w:val="18"/>
      <w:lang w:val="en-GB"/>
    </w:rPr>
  </w:style>
  <w:style w:type="paragraph" w:customStyle="1" w:styleId="Foreword">
    <w:name w:val="Foreword"/>
    <w:basedOn w:val="Normal"/>
    <w:next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Cambria" w:eastAsia="Calibri" w:hAnsi="Cambria"/>
      <w:color w:val="0000FF"/>
      <w:szCs w:val="22"/>
      <w:lang w:val="en-GB"/>
    </w:rPr>
  </w:style>
  <w:style w:type="paragraph" w:customStyle="1" w:styleId="Formula">
    <w:name w:val="Formula"/>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52"/>
      </w:tabs>
      <w:overflowPunct/>
      <w:autoSpaceDE/>
      <w:autoSpaceDN/>
      <w:adjustRightInd/>
      <w:spacing w:before="0" w:after="220" w:line="276" w:lineRule="auto"/>
      <w:ind w:left="403"/>
      <w:jc w:val="left"/>
      <w:textAlignment w:val="auto"/>
    </w:pPr>
    <w:rPr>
      <w:rFonts w:ascii="Cambria" w:eastAsia="Calibri" w:hAnsi="Cambria"/>
      <w:szCs w:val="22"/>
      <w:lang w:val="en-GB"/>
    </w:rPr>
  </w:style>
  <w:style w:type="paragraph" w:styleId="Index8">
    <w:name w:val="index 8"/>
    <w:basedOn w:val="Normal"/>
    <w:next w:val="Normal"/>
    <w:autoRedefine/>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20" w:lineRule="atLeast"/>
      <w:ind w:left="1600" w:hanging="200"/>
      <w:textAlignment w:val="auto"/>
    </w:pPr>
    <w:rPr>
      <w:rFonts w:ascii="Cambria" w:eastAsia="Calibri" w:hAnsi="Cambria"/>
      <w:b/>
      <w:bCs/>
      <w:szCs w:val="22"/>
      <w:lang w:val="en-GB"/>
    </w:rPr>
  </w:style>
  <w:style w:type="paragraph" w:styleId="Index9">
    <w:name w:val="index 9"/>
    <w:basedOn w:val="Normal"/>
    <w:next w:val="Normal"/>
    <w:autoRedefine/>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20" w:lineRule="atLeast"/>
      <w:ind w:left="1800" w:hanging="200"/>
      <w:textAlignment w:val="auto"/>
    </w:pPr>
    <w:rPr>
      <w:rFonts w:ascii="Cambria" w:eastAsia="Calibri" w:hAnsi="Cambria"/>
      <w:b/>
      <w:bCs/>
      <w:szCs w:val="22"/>
      <w:lang w:val="en-GB"/>
    </w:rPr>
  </w:style>
  <w:style w:type="paragraph" w:customStyle="1" w:styleId="Introduction">
    <w:name w:val="Introduction"/>
    <w:basedOn w:val="Normal"/>
    <w:next w:val="Normal"/>
    <w:rsid w:val="005277D5"/>
    <w:pPr>
      <w:keepNext/>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suppressAutoHyphens/>
      <w:overflowPunct/>
      <w:autoSpaceDE/>
      <w:autoSpaceDN/>
      <w:adjustRightInd/>
      <w:spacing w:before="960" w:after="310" w:line="310" w:lineRule="exact"/>
      <w:jc w:val="left"/>
      <w:textAlignment w:val="auto"/>
    </w:pPr>
    <w:rPr>
      <w:rFonts w:ascii="Cambria" w:eastAsia="Calibri" w:hAnsi="Cambria"/>
      <w:b/>
      <w:bCs/>
      <w:sz w:val="28"/>
      <w:szCs w:val="28"/>
      <w:lang w:val="en-GB"/>
    </w:rPr>
  </w:style>
  <w:style w:type="paragraph" w:styleId="List">
    <w:name w:val="List"/>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283" w:hanging="283"/>
      <w:textAlignment w:val="auto"/>
    </w:pPr>
    <w:rPr>
      <w:rFonts w:ascii="Cambria" w:eastAsia="Calibri" w:hAnsi="Cambria"/>
      <w:szCs w:val="22"/>
      <w:lang w:val="en-GB"/>
    </w:rPr>
  </w:style>
  <w:style w:type="paragraph" w:styleId="List2">
    <w:name w:val="List 2"/>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566" w:hanging="283"/>
      <w:textAlignment w:val="auto"/>
    </w:pPr>
    <w:rPr>
      <w:rFonts w:ascii="Cambria" w:eastAsia="Calibri" w:hAnsi="Cambria"/>
      <w:szCs w:val="22"/>
      <w:lang w:val="en-GB"/>
    </w:rPr>
  </w:style>
  <w:style w:type="paragraph" w:styleId="List3">
    <w:name w:val="List 3"/>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849" w:hanging="283"/>
      <w:textAlignment w:val="auto"/>
    </w:pPr>
    <w:rPr>
      <w:rFonts w:ascii="Cambria" w:eastAsia="Calibri" w:hAnsi="Cambria"/>
      <w:szCs w:val="22"/>
      <w:lang w:val="en-GB"/>
    </w:rPr>
  </w:style>
  <w:style w:type="paragraph" w:styleId="List4">
    <w:name w:val="List 4"/>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1132" w:hanging="283"/>
      <w:textAlignment w:val="auto"/>
    </w:pPr>
    <w:rPr>
      <w:rFonts w:ascii="Cambria" w:eastAsia="Calibri" w:hAnsi="Cambria"/>
      <w:szCs w:val="22"/>
      <w:lang w:val="en-GB"/>
    </w:rPr>
  </w:style>
  <w:style w:type="paragraph" w:styleId="List5">
    <w:name w:val="List 5"/>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1415" w:hanging="283"/>
      <w:textAlignment w:val="auto"/>
    </w:pPr>
    <w:rPr>
      <w:rFonts w:ascii="Cambria" w:eastAsia="Calibri" w:hAnsi="Cambria"/>
      <w:szCs w:val="22"/>
      <w:lang w:val="en-GB"/>
    </w:rPr>
  </w:style>
  <w:style w:type="paragraph" w:styleId="ListBullet">
    <w:name w:val="List Bullet"/>
    <w:aliases w:val="UL,Liste à puces"/>
    <w:basedOn w:val="Normal"/>
    <w:autoRedefine/>
    <w:uiPriority w:val="99"/>
    <w:rsid w:val="005277D5"/>
    <w:pPr>
      <w:numPr>
        <w:numId w:val="4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s>
      <w:overflowPunct/>
      <w:autoSpaceDE/>
      <w:autoSpaceDN/>
      <w:adjustRightInd/>
      <w:spacing w:before="0" w:after="160" w:line="276" w:lineRule="auto"/>
      <w:textAlignment w:val="auto"/>
    </w:pPr>
    <w:rPr>
      <w:rFonts w:ascii="Cambria" w:eastAsia="Calibri" w:hAnsi="Cambria"/>
      <w:szCs w:val="22"/>
      <w:lang w:val="en-GB"/>
    </w:rPr>
  </w:style>
  <w:style w:type="paragraph" w:styleId="ListBullet2">
    <w:name w:val="List Bullet 2"/>
    <w:basedOn w:val="Normal"/>
    <w:autoRedefine/>
    <w:uiPriority w:val="99"/>
    <w:rsid w:val="005277D5"/>
    <w:pPr>
      <w:numPr>
        <w:ilvl w:val="1"/>
        <w:numId w:val="45"/>
      </w:numPr>
      <w:tabs>
        <w:tab w:val="clear" w:pos="360"/>
        <w:tab w:val="clear" w:pos="720"/>
        <w:tab w:val="clear" w:pos="1020"/>
        <w:tab w:val="clear" w:pos="1080"/>
        <w:tab w:val="clear" w:pos="1440"/>
        <w:tab w:val="clear" w:pos="1800"/>
        <w:tab w:val="clear" w:pos="2160"/>
        <w:tab w:val="clear" w:pos="2520"/>
        <w:tab w:val="clear" w:pos="2880"/>
        <w:tab w:val="clear" w:pos="3240"/>
        <w:tab w:val="clear" w:pos="3600"/>
        <w:tab w:val="clear" w:pos="3960"/>
        <w:tab w:val="clear" w:pos="4320"/>
        <w:tab w:val="num" w:pos="643"/>
      </w:tabs>
      <w:overflowPunct/>
      <w:autoSpaceDE/>
      <w:autoSpaceDN/>
      <w:adjustRightInd/>
      <w:spacing w:before="0" w:after="160" w:line="276" w:lineRule="auto"/>
      <w:ind w:left="643" w:hanging="360"/>
      <w:textAlignment w:val="auto"/>
    </w:pPr>
    <w:rPr>
      <w:rFonts w:ascii="Cambria" w:eastAsia="Calibri" w:hAnsi="Cambria"/>
      <w:szCs w:val="22"/>
      <w:lang w:val="en-GB"/>
    </w:rPr>
  </w:style>
  <w:style w:type="paragraph" w:styleId="ListBullet3">
    <w:name w:val="List Bullet 3"/>
    <w:basedOn w:val="Normal"/>
    <w:autoRedefine/>
    <w:uiPriority w:val="99"/>
    <w:rsid w:val="005277D5"/>
    <w:pPr>
      <w:numPr>
        <w:ilvl w:val="2"/>
        <w:numId w:val="4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926"/>
      </w:tabs>
      <w:overflowPunct/>
      <w:autoSpaceDE/>
      <w:autoSpaceDN/>
      <w:adjustRightInd/>
      <w:spacing w:before="0" w:after="160" w:line="276" w:lineRule="auto"/>
      <w:ind w:left="926" w:hanging="360"/>
      <w:textAlignment w:val="auto"/>
    </w:pPr>
    <w:rPr>
      <w:rFonts w:ascii="Cambria" w:eastAsia="Calibri" w:hAnsi="Cambria"/>
      <w:szCs w:val="22"/>
      <w:lang w:val="en-GB"/>
    </w:rPr>
  </w:style>
  <w:style w:type="paragraph" w:styleId="ListBullet4">
    <w:name w:val="List Bullet 4"/>
    <w:basedOn w:val="Normal"/>
    <w:autoRedefine/>
    <w:uiPriority w:val="99"/>
    <w:rsid w:val="005277D5"/>
    <w:pPr>
      <w:numPr>
        <w:ilvl w:val="3"/>
        <w:numId w:val="45"/>
      </w:numPr>
      <w:tabs>
        <w:tab w:val="clear" w:pos="360"/>
        <w:tab w:val="clear" w:pos="720"/>
        <w:tab w:val="clear" w:pos="1080"/>
        <w:tab w:val="clear" w:pos="1120"/>
        <w:tab w:val="clear" w:pos="1440"/>
        <w:tab w:val="clear" w:pos="1800"/>
        <w:tab w:val="clear" w:pos="2160"/>
        <w:tab w:val="clear" w:pos="2520"/>
        <w:tab w:val="clear" w:pos="2880"/>
        <w:tab w:val="clear" w:pos="3240"/>
        <w:tab w:val="clear" w:pos="3600"/>
        <w:tab w:val="clear" w:pos="3960"/>
        <w:tab w:val="clear" w:pos="4320"/>
        <w:tab w:val="num" w:pos="1209"/>
      </w:tabs>
      <w:overflowPunct/>
      <w:autoSpaceDE/>
      <w:autoSpaceDN/>
      <w:adjustRightInd/>
      <w:spacing w:before="0" w:after="160" w:line="276" w:lineRule="auto"/>
      <w:ind w:left="1209" w:hanging="360"/>
      <w:textAlignment w:val="auto"/>
    </w:pPr>
    <w:rPr>
      <w:rFonts w:ascii="Cambria" w:eastAsia="Calibri" w:hAnsi="Cambria"/>
      <w:szCs w:val="22"/>
      <w:lang w:val="en-GB"/>
    </w:rPr>
  </w:style>
  <w:style w:type="paragraph" w:styleId="ListBullet5">
    <w:name w:val="List Bullet 5"/>
    <w:basedOn w:val="Normal"/>
    <w:autoRedefine/>
    <w:uiPriority w:val="99"/>
    <w:rsid w:val="005277D5"/>
    <w:pPr>
      <w:numPr>
        <w:ilvl w:val="4"/>
        <w:numId w:val="4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1492"/>
      </w:tabs>
      <w:overflowPunct/>
      <w:autoSpaceDE/>
      <w:autoSpaceDN/>
      <w:adjustRightInd/>
      <w:spacing w:before="0" w:after="160" w:line="276" w:lineRule="auto"/>
      <w:ind w:left="1492" w:hanging="360"/>
      <w:textAlignment w:val="auto"/>
    </w:pPr>
    <w:rPr>
      <w:rFonts w:ascii="Cambria" w:eastAsia="Calibri" w:hAnsi="Cambria"/>
      <w:szCs w:val="22"/>
      <w:lang w:val="en-GB"/>
    </w:rPr>
  </w:style>
  <w:style w:type="paragraph" w:styleId="ListContinue">
    <w:name w:val="List Continue"/>
    <w:aliases w:val="list 1,list-1"/>
    <w:basedOn w:val="Normal"/>
    <w:uiPriority w:val="99"/>
    <w:rsid w:val="005277D5"/>
    <w:pPr>
      <w:numPr>
        <w:ilvl w:val="5"/>
        <w:numId w:val="4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160" w:line="276" w:lineRule="auto"/>
      <w:ind w:left="400" w:hanging="400"/>
      <w:textAlignment w:val="auto"/>
    </w:pPr>
    <w:rPr>
      <w:rFonts w:ascii="Cambria" w:eastAsia="Calibri" w:hAnsi="Cambria"/>
      <w:szCs w:val="22"/>
      <w:lang w:val="en-GB"/>
    </w:rPr>
  </w:style>
  <w:style w:type="paragraph" w:styleId="ListContinue2">
    <w:name w:val="List Continue 2"/>
    <w:aliases w:val="list-2"/>
    <w:basedOn w:val="ListContinue"/>
    <w:rsid w:val="005277D5"/>
    <w:pPr>
      <w:numPr>
        <w:ilvl w:val="1"/>
        <w:numId w:val="17"/>
      </w:numPr>
      <w:tabs>
        <w:tab w:val="clear" w:pos="400"/>
        <w:tab w:val="left" w:pos="800"/>
      </w:tabs>
    </w:pPr>
  </w:style>
  <w:style w:type="paragraph" w:styleId="ListContinue3">
    <w:name w:val="List Continue 3"/>
    <w:aliases w:val="list-3"/>
    <w:basedOn w:val="ListContinue"/>
    <w:rsid w:val="005277D5"/>
    <w:pPr>
      <w:numPr>
        <w:ilvl w:val="2"/>
        <w:numId w:val="17"/>
      </w:numPr>
      <w:tabs>
        <w:tab w:val="clear" w:pos="400"/>
        <w:tab w:val="left" w:pos="1200"/>
      </w:tabs>
    </w:pPr>
  </w:style>
  <w:style w:type="paragraph" w:styleId="ListContinue4">
    <w:name w:val="List Continue 4"/>
    <w:aliases w:val="list-4"/>
    <w:basedOn w:val="ListContinue"/>
    <w:rsid w:val="005277D5"/>
    <w:pPr>
      <w:numPr>
        <w:ilvl w:val="3"/>
        <w:numId w:val="17"/>
      </w:numPr>
      <w:tabs>
        <w:tab w:val="clear" w:pos="400"/>
        <w:tab w:val="left" w:pos="1600"/>
      </w:tabs>
    </w:pPr>
  </w:style>
  <w:style w:type="paragraph" w:styleId="ListContinue5">
    <w:name w:val="List Continue 5"/>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20" w:line="230" w:lineRule="atLeast"/>
      <w:ind w:left="1415"/>
      <w:textAlignment w:val="auto"/>
    </w:pPr>
    <w:rPr>
      <w:rFonts w:ascii="Cambria" w:eastAsia="Calibri" w:hAnsi="Cambria"/>
      <w:szCs w:val="22"/>
      <w:lang w:val="en-GB"/>
    </w:rPr>
  </w:style>
  <w:style w:type="paragraph" w:styleId="ListNumber">
    <w:name w:val="List Number"/>
    <w:aliases w:val="OL"/>
    <w:basedOn w:val="Normal"/>
    <w:uiPriority w:val="99"/>
    <w:rsid w:val="005277D5"/>
    <w:pPr>
      <w:numPr>
        <w:numId w:val="1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160" w:line="276" w:lineRule="auto"/>
      <w:textAlignment w:val="auto"/>
    </w:pPr>
    <w:rPr>
      <w:rFonts w:ascii="Cambria" w:eastAsia="Calibri" w:hAnsi="Cambria"/>
      <w:szCs w:val="22"/>
      <w:lang w:val="en-GB"/>
    </w:rPr>
  </w:style>
  <w:style w:type="paragraph" w:styleId="ListNumber2">
    <w:name w:val="List Number 2"/>
    <w:basedOn w:val="Normal"/>
    <w:rsid w:val="005277D5"/>
    <w:pPr>
      <w:numPr>
        <w:ilvl w:val="1"/>
        <w:numId w:val="1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160" w:line="276" w:lineRule="auto"/>
      <w:textAlignment w:val="auto"/>
    </w:pPr>
    <w:rPr>
      <w:rFonts w:ascii="Cambria" w:eastAsia="Calibri" w:hAnsi="Cambria"/>
      <w:szCs w:val="22"/>
      <w:lang w:val="en-GB"/>
    </w:rPr>
  </w:style>
  <w:style w:type="paragraph" w:styleId="ListNumber3">
    <w:name w:val="List Number 3"/>
    <w:basedOn w:val="Normal"/>
    <w:rsid w:val="005277D5"/>
    <w:pPr>
      <w:numPr>
        <w:ilvl w:val="2"/>
        <w:numId w:val="1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200"/>
      </w:tabs>
      <w:overflowPunct/>
      <w:autoSpaceDE/>
      <w:autoSpaceDN/>
      <w:adjustRightInd/>
      <w:spacing w:before="0" w:after="160" w:line="276" w:lineRule="auto"/>
      <w:textAlignment w:val="auto"/>
    </w:pPr>
    <w:rPr>
      <w:rFonts w:ascii="Cambria" w:eastAsia="Calibri" w:hAnsi="Cambria"/>
      <w:szCs w:val="22"/>
      <w:lang w:val="en-GB"/>
    </w:rPr>
  </w:style>
  <w:style w:type="paragraph" w:styleId="ListNumber4">
    <w:name w:val="List Number 4"/>
    <w:basedOn w:val="Normal"/>
    <w:rsid w:val="005277D5"/>
    <w:pPr>
      <w:numPr>
        <w:ilvl w:val="3"/>
        <w:numId w:val="1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600"/>
      </w:tabs>
      <w:overflowPunct/>
      <w:autoSpaceDE/>
      <w:autoSpaceDN/>
      <w:adjustRightInd/>
      <w:spacing w:before="0" w:after="160" w:line="276" w:lineRule="auto"/>
      <w:textAlignment w:val="auto"/>
    </w:pPr>
    <w:rPr>
      <w:rFonts w:ascii="Cambria" w:eastAsia="Calibri" w:hAnsi="Cambria"/>
      <w:szCs w:val="22"/>
      <w:lang w:val="en-GB"/>
    </w:rPr>
  </w:style>
  <w:style w:type="paragraph" w:styleId="ListNumber5">
    <w:name w:val="List Number 5"/>
    <w:basedOn w:val="Normal"/>
    <w:uiPriority w:val="99"/>
    <w:rsid w:val="005277D5"/>
    <w:pPr>
      <w:numPr>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ambria" w:eastAsia="Calibri" w:hAnsi="Cambria"/>
      <w:szCs w:val="22"/>
      <w:lang w:val="en-GB"/>
    </w:rPr>
  </w:style>
  <w:style w:type="paragraph" w:styleId="MacroText">
    <w:name w:val="macro"/>
    <w:link w:val="MacroTextChar"/>
    <w:uiPriority w:val="99"/>
    <w:rsid w:val="005277D5"/>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eastAsia="MS Mincho" w:hAnsi="Courier New" w:cs="Courier New"/>
      <w:lang w:val="en-GB" w:eastAsia="ja-JP"/>
    </w:rPr>
  </w:style>
  <w:style w:type="character" w:customStyle="1" w:styleId="MacroTextChar">
    <w:name w:val="Macro Text Char"/>
    <w:basedOn w:val="DefaultParagraphFont"/>
    <w:link w:val="MacroText"/>
    <w:uiPriority w:val="99"/>
    <w:rsid w:val="005277D5"/>
    <w:rPr>
      <w:rFonts w:ascii="Courier New" w:eastAsia="MS Mincho" w:hAnsi="Courier New" w:cs="Courier New"/>
      <w:lang w:val="en-GB" w:eastAsia="ja-JP"/>
    </w:rPr>
  </w:style>
  <w:style w:type="paragraph" w:styleId="MessageHeader">
    <w:name w:val="Message Header"/>
    <w:basedOn w:val="Normal"/>
    <w:link w:val="MessageHeaderChar"/>
    <w:uiPriority w:val="99"/>
    <w:rsid w:val="005277D5"/>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1134" w:hanging="1134"/>
      <w:textAlignment w:val="auto"/>
    </w:pPr>
    <w:rPr>
      <w:rFonts w:ascii="Cambria" w:eastAsia="Calibri" w:hAnsi="Cambria"/>
      <w:sz w:val="24"/>
      <w:szCs w:val="24"/>
      <w:lang w:val="x-none"/>
    </w:rPr>
  </w:style>
  <w:style w:type="character" w:customStyle="1" w:styleId="MessageHeaderChar">
    <w:name w:val="Message Header Char"/>
    <w:basedOn w:val="DefaultParagraphFont"/>
    <w:link w:val="MessageHeader"/>
    <w:uiPriority w:val="99"/>
    <w:rsid w:val="005277D5"/>
    <w:rPr>
      <w:rFonts w:ascii="Cambria" w:eastAsia="Calibri" w:hAnsi="Cambria"/>
      <w:sz w:val="24"/>
      <w:szCs w:val="24"/>
      <w:shd w:val="pct20" w:color="auto" w:fill="auto"/>
      <w:lang w:val="x-none"/>
    </w:rPr>
  </w:style>
  <w:style w:type="paragraph" w:customStyle="1" w:styleId="MSDNFR">
    <w:name w:val="MSDNFR"/>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20" w:lineRule="atLeast"/>
      <w:textAlignment w:val="auto"/>
    </w:pPr>
    <w:rPr>
      <w:rFonts w:ascii="Cambria" w:eastAsia="Calibri" w:hAnsi="Cambria"/>
      <w:color w:val="0000FF"/>
      <w:szCs w:val="22"/>
      <w:lang w:val="en-GB"/>
    </w:rPr>
  </w:style>
  <w:style w:type="paragraph" w:customStyle="1" w:styleId="na2">
    <w:name w:val="na2"/>
    <w:basedOn w:val="a2"/>
    <w:next w:val="Normal"/>
    <w:rsid w:val="005277D5"/>
    <w:pPr>
      <w:numPr>
        <w:numId w:val="22"/>
      </w:numPr>
    </w:pPr>
  </w:style>
  <w:style w:type="paragraph" w:customStyle="1" w:styleId="na3">
    <w:name w:val="na3"/>
    <w:basedOn w:val="a3"/>
    <w:next w:val="Normal"/>
    <w:rsid w:val="005277D5"/>
    <w:pPr>
      <w:numPr>
        <w:numId w:val="22"/>
      </w:numPr>
    </w:pPr>
  </w:style>
  <w:style w:type="paragraph" w:customStyle="1" w:styleId="na4">
    <w:name w:val="na4"/>
    <w:basedOn w:val="a4"/>
    <w:next w:val="Normal"/>
    <w:rsid w:val="005277D5"/>
    <w:pPr>
      <w:numPr>
        <w:ilvl w:val="3"/>
        <w:numId w:val="22"/>
      </w:numPr>
      <w:tabs>
        <w:tab w:val="left" w:pos="1060"/>
      </w:tabs>
    </w:pPr>
  </w:style>
  <w:style w:type="paragraph" w:customStyle="1" w:styleId="na5">
    <w:name w:val="na5"/>
    <w:basedOn w:val="a5"/>
    <w:next w:val="Normal"/>
    <w:rsid w:val="005277D5"/>
    <w:pPr>
      <w:numPr>
        <w:numId w:val="22"/>
      </w:numPr>
    </w:pPr>
  </w:style>
  <w:style w:type="paragraph" w:customStyle="1" w:styleId="na6">
    <w:name w:val="na6"/>
    <w:basedOn w:val="a6"/>
    <w:next w:val="Normal"/>
    <w:rsid w:val="005277D5"/>
    <w:pPr>
      <w:numPr>
        <w:numId w:val="22"/>
      </w:numPr>
    </w:pPr>
  </w:style>
  <w:style w:type="paragraph" w:styleId="NoteHeading">
    <w:name w:val="Note Heading"/>
    <w:basedOn w:val="Normal"/>
    <w:next w:val="Normal"/>
    <w:link w:val="NoteHeading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ambria" w:eastAsia="Calibri" w:hAnsi="Cambria"/>
      <w:szCs w:val="22"/>
      <w:lang w:val="x-none"/>
    </w:rPr>
  </w:style>
  <w:style w:type="character" w:customStyle="1" w:styleId="NoteHeadingChar">
    <w:name w:val="Note Heading Char"/>
    <w:basedOn w:val="DefaultParagraphFont"/>
    <w:link w:val="NoteHeading"/>
    <w:uiPriority w:val="99"/>
    <w:rsid w:val="005277D5"/>
    <w:rPr>
      <w:rFonts w:ascii="Cambria" w:eastAsia="Calibri" w:hAnsi="Cambria"/>
      <w:sz w:val="22"/>
      <w:szCs w:val="22"/>
      <w:lang w:val="x-none"/>
    </w:rPr>
  </w:style>
  <w:style w:type="paragraph" w:customStyle="1" w:styleId="p2">
    <w:name w:val="p2"/>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60"/>
      </w:tabs>
      <w:overflowPunct/>
      <w:autoSpaceDE/>
      <w:autoSpaceDN/>
      <w:adjustRightInd/>
      <w:spacing w:before="0" w:after="160" w:line="276" w:lineRule="auto"/>
      <w:textAlignment w:val="auto"/>
    </w:pPr>
    <w:rPr>
      <w:rFonts w:ascii="Cambria" w:eastAsia="Calibri" w:hAnsi="Cambria"/>
      <w:szCs w:val="22"/>
      <w:lang w:val="en-GB"/>
    </w:rPr>
  </w:style>
  <w:style w:type="paragraph" w:customStyle="1" w:styleId="p3">
    <w:name w:val="p3"/>
    <w:basedOn w:val="Normal"/>
    <w:next w:val="Normal"/>
    <w:rsid w:val="005277D5"/>
    <w:p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ambria" w:eastAsia="Calibri" w:hAnsi="Cambria"/>
      <w:szCs w:val="22"/>
      <w:lang w:val="en-GB"/>
    </w:rPr>
  </w:style>
  <w:style w:type="paragraph" w:customStyle="1" w:styleId="p4">
    <w:name w:val="p4"/>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00"/>
      </w:tabs>
      <w:overflowPunct/>
      <w:autoSpaceDE/>
      <w:autoSpaceDN/>
      <w:adjustRightInd/>
      <w:spacing w:before="0" w:after="160" w:line="276" w:lineRule="auto"/>
      <w:textAlignment w:val="auto"/>
    </w:pPr>
    <w:rPr>
      <w:rFonts w:ascii="Cambria" w:eastAsia="Calibri" w:hAnsi="Cambria"/>
      <w:szCs w:val="22"/>
      <w:lang w:val="en-GB"/>
    </w:rPr>
  </w:style>
  <w:style w:type="paragraph" w:customStyle="1" w:styleId="p5">
    <w:name w:val="p5"/>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00"/>
      </w:tabs>
      <w:overflowPunct/>
      <w:autoSpaceDE/>
      <w:autoSpaceDN/>
      <w:adjustRightInd/>
      <w:spacing w:before="0" w:after="160" w:line="276" w:lineRule="auto"/>
      <w:textAlignment w:val="auto"/>
    </w:pPr>
    <w:rPr>
      <w:rFonts w:ascii="Cambria" w:eastAsia="Calibri" w:hAnsi="Cambria"/>
      <w:szCs w:val="22"/>
      <w:lang w:val="en-GB"/>
    </w:rPr>
  </w:style>
  <w:style w:type="paragraph" w:customStyle="1" w:styleId="p6">
    <w:name w:val="p6"/>
    <w:basedOn w:val="Normal"/>
    <w:next w:val="Normal"/>
    <w:rsid w:val="005277D5"/>
    <w:pPr>
      <w:tabs>
        <w:tab w:val="clear" w:pos="360"/>
        <w:tab w:val="clear" w:pos="720"/>
        <w:tab w:val="clear" w:pos="108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ambria" w:eastAsia="Calibri" w:hAnsi="Cambria"/>
      <w:szCs w:val="22"/>
      <w:lang w:val="en-GB"/>
    </w:rPr>
  </w:style>
  <w:style w:type="paragraph" w:styleId="PlainText">
    <w:name w:val="Plain Text"/>
    <w:basedOn w:val="Normal"/>
    <w:link w:val="PlainText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ourier New" w:eastAsia="Calibri" w:hAnsi="Courier New"/>
      <w:szCs w:val="22"/>
      <w:lang w:val="x-none"/>
    </w:rPr>
  </w:style>
  <w:style w:type="character" w:customStyle="1" w:styleId="PlainTextChar">
    <w:name w:val="Plain Text Char"/>
    <w:basedOn w:val="DefaultParagraphFont"/>
    <w:link w:val="PlainText"/>
    <w:uiPriority w:val="99"/>
    <w:rsid w:val="005277D5"/>
    <w:rPr>
      <w:rFonts w:ascii="Courier New" w:eastAsia="Calibri" w:hAnsi="Courier New"/>
      <w:sz w:val="22"/>
      <w:szCs w:val="22"/>
      <w:lang w:val="x-none"/>
    </w:rPr>
  </w:style>
  <w:style w:type="paragraph" w:customStyle="1" w:styleId="RefNorm">
    <w:name w:val="RefNorm"/>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ambria" w:eastAsia="Calibri" w:hAnsi="Cambria"/>
      <w:szCs w:val="22"/>
      <w:lang w:val="en-GB"/>
    </w:rPr>
  </w:style>
  <w:style w:type="paragraph" w:styleId="Salutation">
    <w:name w:val="Salutation"/>
    <w:basedOn w:val="Normal"/>
    <w:next w:val="Normal"/>
    <w:link w:val="Salutation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ambria" w:eastAsia="Calibri" w:hAnsi="Cambria"/>
      <w:szCs w:val="22"/>
      <w:lang w:val="x-none"/>
    </w:rPr>
  </w:style>
  <w:style w:type="character" w:customStyle="1" w:styleId="SalutationChar">
    <w:name w:val="Salutation Char"/>
    <w:basedOn w:val="DefaultParagraphFont"/>
    <w:link w:val="Salutation"/>
    <w:uiPriority w:val="99"/>
    <w:rsid w:val="005277D5"/>
    <w:rPr>
      <w:rFonts w:ascii="Cambria" w:eastAsia="Calibri" w:hAnsi="Cambria"/>
      <w:sz w:val="22"/>
      <w:szCs w:val="22"/>
      <w:lang w:val="x-none"/>
    </w:rPr>
  </w:style>
  <w:style w:type="paragraph" w:styleId="Signature">
    <w:name w:val="Signature"/>
    <w:basedOn w:val="Normal"/>
    <w:link w:val="Signature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ind w:left="4252"/>
      <w:textAlignment w:val="auto"/>
    </w:pPr>
    <w:rPr>
      <w:rFonts w:ascii="Cambria" w:eastAsia="Calibri" w:hAnsi="Cambria"/>
      <w:szCs w:val="22"/>
      <w:lang w:val="x-none"/>
    </w:rPr>
  </w:style>
  <w:style w:type="character" w:customStyle="1" w:styleId="SignatureChar">
    <w:name w:val="Signature Char"/>
    <w:basedOn w:val="DefaultParagraphFont"/>
    <w:link w:val="Signature"/>
    <w:uiPriority w:val="99"/>
    <w:rsid w:val="005277D5"/>
    <w:rPr>
      <w:rFonts w:ascii="Cambria" w:eastAsia="Calibri" w:hAnsi="Cambria"/>
      <w:sz w:val="22"/>
      <w:szCs w:val="22"/>
      <w:lang w:val="x-none"/>
    </w:rPr>
  </w:style>
  <w:style w:type="paragraph" w:customStyle="1" w:styleId="Special">
    <w:name w:val="Special"/>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30" w:lineRule="atLeast"/>
      <w:textAlignment w:val="auto"/>
    </w:pPr>
    <w:rPr>
      <w:rFonts w:ascii="Arial" w:eastAsia="Calibri" w:hAnsi="Arial" w:cs="Arial"/>
      <w:sz w:val="20"/>
      <w:lang w:val="en-GB" w:eastAsia="ja-JP"/>
    </w:rPr>
  </w:style>
  <w:style w:type="paragraph" w:styleId="Subtitle">
    <w:name w:val="Subtitle"/>
    <w:basedOn w:val="Normal"/>
    <w:link w:val="SubtitleChar"/>
    <w:uiPriority w:val="11"/>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line="276" w:lineRule="auto"/>
      <w:jc w:val="center"/>
      <w:textAlignment w:val="auto"/>
      <w:outlineLvl w:val="1"/>
    </w:pPr>
    <w:rPr>
      <w:rFonts w:ascii="Cambria" w:eastAsia="Calibri" w:hAnsi="Cambria"/>
      <w:sz w:val="24"/>
      <w:szCs w:val="24"/>
      <w:lang w:val="x-none"/>
    </w:rPr>
  </w:style>
  <w:style w:type="character" w:customStyle="1" w:styleId="SubtitleChar">
    <w:name w:val="Subtitle Char"/>
    <w:basedOn w:val="DefaultParagraphFont"/>
    <w:link w:val="Subtitle"/>
    <w:uiPriority w:val="11"/>
    <w:rsid w:val="005277D5"/>
    <w:rPr>
      <w:rFonts w:ascii="Cambria" w:eastAsia="Calibri" w:hAnsi="Cambria"/>
      <w:sz w:val="24"/>
      <w:szCs w:val="24"/>
      <w:lang w:val="x-none"/>
    </w:rPr>
  </w:style>
  <w:style w:type="paragraph" w:customStyle="1" w:styleId="Tablefootnote">
    <w:name w:val="Table footnote"/>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40"/>
      </w:tabs>
      <w:overflowPunct/>
      <w:autoSpaceDE/>
      <w:autoSpaceDN/>
      <w:adjustRightInd/>
      <w:spacing w:before="60" w:after="60" w:line="190" w:lineRule="atLeast"/>
      <w:textAlignment w:val="auto"/>
    </w:pPr>
    <w:rPr>
      <w:rFonts w:ascii="Cambria" w:eastAsia="Calibri" w:hAnsi="Cambria"/>
      <w:sz w:val="16"/>
      <w:szCs w:val="16"/>
      <w:lang w:val="en-GB"/>
    </w:rPr>
  </w:style>
  <w:style w:type="paragraph" w:styleId="TableofAuthorities">
    <w:name w:val="table of authorities"/>
    <w:basedOn w:val="Normal"/>
    <w:next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ind w:left="200" w:hanging="200"/>
      <w:textAlignment w:val="auto"/>
    </w:pPr>
    <w:rPr>
      <w:rFonts w:ascii="Cambria" w:eastAsia="Calibri" w:hAnsi="Cambria"/>
      <w:szCs w:val="22"/>
      <w:lang w:val="en-GB"/>
    </w:rPr>
  </w:style>
  <w:style w:type="paragraph" w:styleId="TableofFigures">
    <w:name w:val="table of figures"/>
    <w:basedOn w:val="Normal"/>
    <w:next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639"/>
      </w:tabs>
      <w:overflowPunct/>
      <w:autoSpaceDE/>
      <w:autoSpaceDN/>
      <w:adjustRightInd/>
      <w:spacing w:before="120"/>
      <w:jc w:val="left"/>
      <w:textAlignment w:val="auto"/>
    </w:pPr>
    <w:rPr>
      <w:rFonts w:eastAsia="MS Mincho"/>
      <w:sz w:val="20"/>
      <w:szCs w:val="24"/>
      <w:lang w:val="en-GB" w:eastAsia="ja-JP"/>
    </w:rPr>
  </w:style>
  <w:style w:type="character" w:customStyle="1" w:styleId="TableFootNoteXref">
    <w:name w:val="TableFootNoteXref"/>
    <w:rsid w:val="005277D5"/>
    <w:rPr>
      <w:noProof/>
      <w:position w:val="6"/>
      <w:sz w:val="14"/>
      <w:szCs w:val="14"/>
      <w:lang w:val="fr-FR"/>
    </w:rPr>
  </w:style>
  <w:style w:type="paragraph" w:customStyle="1" w:styleId="Terms">
    <w:name w:val="Term(s)"/>
    <w:basedOn w:val="Normal"/>
    <w:next w:val="Definition"/>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0" w:line="276" w:lineRule="auto"/>
      <w:jc w:val="left"/>
      <w:textAlignment w:val="auto"/>
    </w:pPr>
    <w:rPr>
      <w:rFonts w:ascii="Cambria" w:eastAsia="Calibri" w:hAnsi="Cambria"/>
      <w:b/>
      <w:bCs/>
      <w:szCs w:val="22"/>
      <w:lang w:val="en-GB"/>
    </w:rPr>
  </w:style>
  <w:style w:type="paragraph" w:customStyle="1" w:styleId="TermNum">
    <w:name w:val="TermNum"/>
    <w:basedOn w:val="Normal"/>
    <w:next w:val="Terms"/>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line="276" w:lineRule="auto"/>
      <w:textAlignment w:val="auto"/>
    </w:pPr>
    <w:rPr>
      <w:rFonts w:ascii="Cambria" w:eastAsia="Calibri" w:hAnsi="Cambria"/>
      <w:b/>
      <w:bCs/>
      <w:szCs w:val="22"/>
      <w:lang w:val="en-GB"/>
    </w:rPr>
  </w:style>
  <w:style w:type="paragraph" w:styleId="TOAHeading">
    <w:name w:val="toa heading"/>
    <w:basedOn w:val="Normal"/>
    <w:next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after="160" w:line="276" w:lineRule="auto"/>
      <w:textAlignment w:val="auto"/>
    </w:pPr>
    <w:rPr>
      <w:rFonts w:ascii="Cambria" w:eastAsia="Calibri" w:hAnsi="Cambria"/>
      <w:b/>
      <w:bCs/>
      <w:sz w:val="24"/>
      <w:szCs w:val="24"/>
      <w:lang w:val="en-GB"/>
    </w:rPr>
  </w:style>
  <w:style w:type="paragraph" w:customStyle="1" w:styleId="zzBiblio">
    <w:name w:val="zzBiblio"/>
    <w:basedOn w:val="Normal"/>
    <w:next w:val="Bibliography1"/>
    <w:rsid w:val="005277D5"/>
    <w:pPr>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60" w:line="310" w:lineRule="exact"/>
      <w:jc w:val="center"/>
      <w:textAlignment w:val="auto"/>
    </w:pPr>
    <w:rPr>
      <w:rFonts w:ascii="Cambria" w:eastAsia="Calibri" w:hAnsi="Cambria"/>
      <w:b/>
      <w:bCs/>
      <w:sz w:val="28"/>
      <w:szCs w:val="28"/>
      <w:lang w:val="en-GB"/>
    </w:rPr>
  </w:style>
  <w:style w:type="paragraph" w:customStyle="1" w:styleId="zzContents">
    <w:name w:val="zzContents"/>
    <w:basedOn w:val="Introduction"/>
    <w:next w:val="TOC1"/>
    <w:qFormat/>
    <w:rsid w:val="005277D5"/>
    <w:pPr>
      <w:tabs>
        <w:tab w:val="clear" w:pos="400"/>
      </w:tabs>
    </w:pPr>
  </w:style>
  <w:style w:type="paragraph" w:customStyle="1" w:styleId="zzCopyright">
    <w:name w:val="zzCopyright"/>
    <w:basedOn w:val="Normal"/>
    <w:next w:val="Normal"/>
    <w:link w:val="zzCopyrightChar"/>
    <w:qFormat/>
    <w:rsid w:val="005277D5"/>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14"/>
        <w:tab w:val="left" w:pos="9623"/>
      </w:tabs>
      <w:overflowPunct/>
      <w:autoSpaceDE/>
      <w:autoSpaceDN/>
      <w:adjustRightInd/>
      <w:spacing w:before="0" w:after="160" w:line="240" w:lineRule="atLeast"/>
      <w:ind w:left="284" w:right="284"/>
      <w:textAlignment w:val="auto"/>
    </w:pPr>
    <w:rPr>
      <w:rFonts w:ascii="Cambria" w:eastAsia="MS Mincho" w:hAnsi="Cambria"/>
      <w:color w:val="0000FF"/>
      <w:lang w:val="en-GB" w:eastAsia="ja-JP"/>
    </w:rPr>
  </w:style>
  <w:style w:type="paragraph" w:customStyle="1" w:styleId="zzCover">
    <w:name w:val="zzCover"/>
    <w:basedOn w:val="Normal"/>
    <w:link w:val="zzCover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line="276" w:lineRule="auto"/>
      <w:jc w:val="right"/>
      <w:textAlignment w:val="auto"/>
    </w:pPr>
    <w:rPr>
      <w:rFonts w:ascii="Cambria" w:eastAsia="Calibri" w:hAnsi="Cambria"/>
      <w:b/>
      <w:bCs/>
      <w:color w:val="000000"/>
      <w:sz w:val="24"/>
      <w:szCs w:val="24"/>
      <w:lang w:val="en-GB"/>
    </w:rPr>
  </w:style>
  <w:style w:type="paragraph" w:customStyle="1" w:styleId="zzForeword">
    <w:name w:val="zzForeword"/>
    <w:basedOn w:val="Introduction"/>
    <w:next w:val="Normal"/>
    <w:uiPriority w:val="99"/>
    <w:rsid w:val="005277D5"/>
    <w:pPr>
      <w:tabs>
        <w:tab w:val="clear" w:pos="400"/>
      </w:tabs>
    </w:pPr>
    <w:rPr>
      <w:color w:val="0000FF"/>
    </w:rPr>
  </w:style>
  <w:style w:type="paragraph" w:customStyle="1" w:styleId="zzHelp">
    <w:name w:val="zzHelp"/>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ambria" w:eastAsia="Calibri" w:hAnsi="Cambria"/>
      <w:color w:val="008000"/>
      <w:szCs w:val="22"/>
      <w:lang w:val="en-GB"/>
    </w:rPr>
  </w:style>
  <w:style w:type="paragraph" w:customStyle="1" w:styleId="zzIndex">
    <w:name w:val="zzIndex"/>
    <w:basedOn w:val="zzBiblio"/>
    <w:next w:val="IndexHeading"/>
    <w:rsid w:val="005277D5"/>
  </w:style>
  <w:style w:type="paragraph" w:customStyle="1" w:styleId="zzLc5">
    <w:name w:val="zzLc5"/>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jc w:val="left"/>
      <w:textAlignment w:val="auto"/>
    </w:pPr>
    <w:rPr>
      <w:rFonts w:ascii="Cambria" w:eastAsia="Calibri" w:hAnsi="Cambria"/>
      <w:szCs w:val="22"/>
      <w:lang w:val="en-GB"/>
    </w:rPr>
  </w:style>
  <w:style w:type="paragraph" w:customStyle="1" w:styleId="zzLc6">
    <w:name w:val="zzLc6"/>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jc w:val="left"/>
      <w:textAlignment w:val="auto"/>
    </w:pPr>
    <w:rPr>
      <w:rFonts w:ascii="Cambria" w:eastAsia="Calibri" w:hAnsi="Cambria"/>
      <w:szCs w:val="22"/>
      <w:lang w:val="en-GB"/>
    </w:rPr>
  </w:style>
  <w:style w:type="paragraph" w:customStyle="1" w:styleId="zzLn5">
    <w:name w:val="zzLn5"/>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jc w:val="left"/>
      <w:textAlignment w:val="auto"/>
    </w:pPr>
    <w:rPr>
      <w:rFonts w:ascii="Cambria" w:eastAsia="Calibri" w:hAnsi="Cambria"/>
      <w:szCs w:val="22"/>
      <w:lang w:val="en-GB"/>
    </w:rPr>
  </w:style>
  <w:style w:type="paragraph" w:customStyle="1" w:styleId="zzLn6">
    <w:name w:val="zzLn6"/>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jc w:val="left"/>
      <w:textAlignment w:val="auto"/>
    </w:pPr>
    <w:rPr>
      <w:rFonts w:ascii="Cambria" w:eastAsia="Calibri" w:hAnsi="Cambria"/>
      <w:szCs w:val="22"/>
      <w:lang w:val="en-GB"/>
    </w:rPr>
  </w:style>
  <w:style w:type="paragraph" w:customStyle="1" w:styleId="zzSTDTitle">
    <w:name w:val="zzSTDTitle"/>
    <w:basedOn w:val="Normal"/>
    <w:next w:val="Normal"/>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400" w:after="760" w:line="350" w:lineRule="exact"/>
      <w:jc w:val="left"/>
      <w:textAlignment w:val="auto"/>
    </w:pPr>
    <w:rPr>
      <w:rFonts w:ascii="Cambria" w:eastAsia="Calibri" w:hAnsi="Cambria"/>
      <w:b/>
      <w:bCs/>
      <w:color w:val="0000FF"/>
      <w:sz w:val="32"/>
      <w:szCs w:val="32"/>
      <w:lang w:val="en-GB"/>
    </w:rPr>
  </w:style>
  <w:style w:type="paragraph" w:customStyle="1" w:styleId="Default">
    <w:name w:val="Default"/>
    <w:rsid w:val="005277D5"/>
    <w:pPr>
      <w:autoSpaceDE w:val="0"/>
      <w:autoSpaceDN w:val="0"/>
      <w:adjustRightInd w:val="0"/>
    </w:pPr>
    <w:rPr>
      <w:rFonts w:ascii="Arial" w:eastAsia="MS Mincho" w:hAnsi="Arial" w:cs="Arial"/>
      <w:color w:val="000000"/>
      <w:sz w:val="24"/>
      <w:szCs w:val="24"/>
      <w:lang w:val="en-GB" w:eastAsia="ja-JP"/>
    </w:rPr>
  </w:style>
  <w:style w:type="paragraph" w:customStyle="1" w:styleId="Tabletext10">
    <w:name w:val="Table text (10)"/>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76" w:lineRule="auto"/>
      <w:textAlignment w:val="auto"/>
    </w:pPr>
    <w:rPr>
      <w:rFonts w:ascii="Cambria" w:eastAsia="Calibri" w:hAnsi="Cambria"/>
      <w:szCs w:val="22"/>
      <w:lang w:val="en-GB"/>
    </w:rPr>
  </w:style>
  <w:style w:type="paragraph" w:customStyle="1" w:styleId="Tabletext9">
    <w:name w:val="Table text (9)"/>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textAlignment w:val="auto"/>
    </w:pPr>
    <w:rPr>
      <w:rFonts w:ascii="Cambria" w:eastAsia="Calibri" w:hAnsi="Cambria"/>
      <w:sz w:val="18"/>
      <w:szCs w:val="18"/>
      <w:lang w:val="en-GB"/>
    </w:rPr>
  </w:style>
  <w:style w:type="paragraph" w:customStyle="1" w:styleId="Tabletext8">
    <w:name w:val="Table text (8)"/>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190" w:lineRule="atLeast"/>
      <w:textAlignment w:val="auto"/>
    </w:pPr>
    <w:rPr>
      <w:rFonts w:ascii="Cambria" w:eastAsia="Calibri" w:hAnsi="Cambria"/>
      <w:sz w:val="16"/>
      <w:szCs w:val="16"/>
      <w:lang w:val="en-GB"/>
    </w:rPr>
  </w:style>
  <w:style w:type="paragraph" w:customStyle="1" w:styleId="Tabletext7">
    <w:name w:val="Table text (7)"/>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170" w:lineRule="atLeast"/>
      <w:textAlignment w:val="auto"/>
    </w:pPr>
    <w:rPr>
      <w:rFonts w:ascii="Cambria" w:eastAsia="Calibri" w:hAnsi="Cambria"/>
      <w:sz w:val="14"/>
      <w:szCs w:val="14"/>
      <w:lang w:val="en-GB"/>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5277D5"/>
    <w:rPr>
      <w:rFonts w:cs="Arial"/>
      <w:b/>
      <w:bCs/>
      <w:kern w:val="32"/>
      <w:sz w:val="32"/>
      <w:szCs w:val="32"/>
    </w:rPr>
  </w:style>
  <w:style w:type="character" w:customStyle="1" w:styleId="HeaderChar">
    <w:name w:val="Header Char"/>
    <w:aliases w:val="h Char,Header/Footer Char"/>
    <w:link w:val="Header"/>
    <w:uiPriority w:val="99"/>
    <w:rsid w:val="005277D5"/>
    <w:rPr>
      <w:sz w:val="22"/>
    </w:rPr>
  </w:style>
  <w:style w:type="character" w:customStyle="1" w:styleId="FooterChar">
    <w:name w:val="Footer Char"/>
    <w:link w:val="Footer"/>
    <w:uiPriority w:val="99"/>
    <w:qFormat/>
    <w:rsid w:val="005277D5"/>
    <w:rPr>
      <w:sz w:val="22"/>
    </w:rPr>
  </w:style>
  <w:style w:type="paragraph" w:customStyle="1" w:styleId="SDLCode">
    <w:name w:val="SDLCode"/>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overflowPunct/>
      <w:autoSpaceDE/>
      <w:autoSpaceDN/>
      <w:adjustRightInd/>
      <w:spacing w:before="120"/>
      <w:jc w:val="left"/>
      <w:textAlignment w:val="auto"/>
    </w:pPr>
    <w:rPr>
      <w:rFonts w:ascii="Courier New" w:eastAsia="Batang" w:hAnsi="Courier New"/>
      <w:noProof/>
      <w:sz w:val="18"/>
      <w:szCs w:val="24"/>
      <w:lang w:val="en-GB"/>
    </w:rPr>
  </w:style>
  <w:style w:type="paragraph" w:customStyle="1" w:styleId="Atom">
    <w:name w:val="Atom"/>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after="220"/>
      <w:jc w:val="left"/>
      <w:textAlignment w:val="auto"/>
    </w:pPr>
    <w:rPr>
      <w:rFonts w:ascii="Cambria" w:hAnsi="Cambria"/>
      <w:szCs w:val="24"/>
      <w:lang w:val="en-GB"/>
    </w:rPr>
  </w:style>
  <w:style w:type="paragraph" w:customStyle="1" w:styleId="fields">
    <w:name w:val="fields"/>
    <w:basedOn w:val="Normal"/>
    <w:link w:val="fieldsZchn"/>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10"/>
      </w:tabs>
      <w:overflowPunct/>
      <w:autoSpaceDE/>
      <w:autoSpaceDN/>
      <w:adjustRightInd/>
      <w:spacing w:before="120"/>
      <w:ind w:left="720" w:hanging="360"/>
      <w:textAlignment w:val="auto"/>
    </w:pPr>
    <w:rPr>
      <w:rFonts w:eastAsia="Batang"/>
      <w:szCs w:val="24"/>
      <w:lang w:val="x-none" w:eastAsia="ko-KR"/>
    </w:rPr>
  </w:style>
  <w:style w:type="paragraph" w:customStyle="1" w:styleId="lastfield">
    <w:name w:val="lastfield"/>
    <w:basedOn w:val="fields"/>
    <w:link w:val="lastfieldZchn"/>
    <w:rsid w:val="005277D5"/>
    <w:pPr>
      <w:spacing w:after="220"/>
    </w:pPr>
  </w:style>
  <w:style w:type="paragraph" w:customStyle="1" w:styleId="Annex0">
    <w:name w:val="Annex"/>
    <w:basedOn w:val="Heading1"/>
    <w:next w:val="Normal"/>
    <w:rsid w:val="005277D5"/>
    <w:pPr>
      <w:numPr>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1915"/>
      </w:tabs>
      <w:suppressAutoHyphens/>
      <w:overflowPunct/>
      <w:autoSpaceDE/>
      <w:autoSpaceDN/>
      <w:adjustRightInd/>
      <w:spacing w:before="260" w:after="260" w:line="260" w:lineRule="exact"/>
      <w:ind w:left="1915" w:hanging="720"/>
      <w:jc w:val="center"/>
      <w:textAlignment w:val="auto"/>
    </w:pPr>
    <w:rPr>
      <w:rFonts w:ascii="Cambria" w:eastAsia="Batang" w:hAnsi="Cambria" w:cs="Times New Roman"/>
      <w:bCs w:val="0"/>
      <w:color w:val="000000"/>
      <w:kern w:val="0"/>
      <w:sz w:val="26"/>
      <w:szCs w:val="26"/>
      <w:lang w:val="fr-FR" w:eastAsia="ko-KR"/>
    </w:rPr>
  </w:style>
  <w:style w:type="paragraph" w:customStyle="1" w:styleId="Annex2">
    <w:name w:val="Annex 2"/>
    <w:basedOn w:val="Heading2"/>
    <w:next w:val="BodyText"/>
    <w:link w:val="Annex2Char"/>
    <w:uiPriority w:val="99"/>
    <w:qFormat/>
    <w:rsid w:val="005277D5"/>
    <w:pPr>
      <w:numPr>
        <w:numId w:val="35"/>
      </w:numPr>
      <w:tabs>
        <w:tab w:val="clear" w:pos="720"/>
        <w:tab w:val="clear" w:pos="1080"/>
        <w:tab w:val="clear" w:pos="1800"/>
        <w:tab w:val="clear" w:pos="2160"/>
        <w:tab w:val="clear" w:pos="2520"/>
        <w:tab w:val="clear" w:pos="2880"/>
        <w:tab w:val="clear" w:pos="3240"/>
        <w:tab w:val="clear" w:pos="3600"/>
        <w:tab w:val="clear" w:pos="3960"/>
        <w:tab w:val="clear" w:pos="4320"/>
        <w:tab w:val="left" w:pos="794"/>
      </w:tabs>
      <w:suppressAutoHyphens/>
      <w:overflowPunct/>
      <w:autoSpaceDE/>
      <w:autoSpaceDN/>
      <w:adjustRightInd/>
      <w:spacing w:before="0" w:after="160" w:line="240" w:lineRule="exact"/>
      <w:ind w:left="576" w:hanging="576"/>
      <w:jc w:val="left"/>
      <w:textAlignment w:val="auto"/>
    </w:pPr>
    <w:rPr>
      <w:rFonts w:ascii="Cambria" w:eastAsia="Batang" w:hAnsi="Cambria"/>
      <w:bCs w:val="0"/>
      <w:i w:val="0"/>
      <w:iCs w:val="0"/>
      <w:color w:val="000000"/>
      <w:sz w:val="24"/>
      <w:szCs w:val="24"/>
      <w:lang w:val="fr-FR" w:eastAsia="ko-KR"/>
    </w:rPr>
  </w:style>
  <w:style w:type="paragraph" w:customStyle="1" w:styleId="Annex3">
    <w:name w:val="Annex 3"/>
    <w:basedOn w:val="Heading3"/>
    <w:link w:val="Annex3Char2"/>
    <w:uiPriority w:val="99"/>
    <w:qFormat/>
    <w:rsid w:val="005277D5"/>
    <w:pPr>
      <w:numPr>
        <w:numId w:val="1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990"/>
      </w:tabs>
      <w:suppressAutoHyphens/>
      <w:overflowPunct/>
      <w:autoSpaceDE/>
      <w:autoSpaceDN/>
      <w:adjustRightInd/>
      <w:spacing w:before="0" w:after="220" w:line="220" w:lineRule="exact"/>
      <w:jc w:val="left"/>
      <w:textAlignment w:val="auto"/>
    </w:pPr>
    <w:rPr>
      <w:rFonts w:ascii="Cambria" w:eastAsia="Arial" w:hAnsi="Cambria"/>
      <w:bCs w:val="0"/>
      <w:color w:val="000000"/>
      <w:sz w:val="20"/>
      <w:szCs w:val="24"/>
      <w:lang w:val="fr-FR" w:eastAsia="ko-KR"/>
    </w:rPr>
  </w:style>
  <w:style w:type="paragraph" w:customStyle="1" w:styleId="Annex4">
    <w:name w:val="Annex 4"/>
    <w:basedOn w:val="Heading4"/>
    <w:uiPriority w:val="99"/>
    <w:rsid w:val="005277D5"/>
    <w:pPr>
      <w:numPr>
        <w:numId w:val="36"/>
      </w:numPr>
      <w:tabs>
        <w:tab w:val="clear" w:pos="360"/>
        <w:tab w:val="clear" w:pos="720"/>
        <w:tab w:val="clear" w:pos="1080"/>
        <w:tab w:val="clear" w:pos="1440"/>
        <w:tab w:val="clear" w:pos="1800"/>
        <w:tab w:val="clear" w:pos="2160"/>
        <w:tab w:val="clear" w:pos="2520"/>
        <w:tab w:val="clear" w:pos="3240"/>
        <w:tab w:val="clear" w:pos="3600"/>
        <w:tab w:val="clear" w:pos="3960"/>
        <w:tab w:val="clear" w:pos="4320"/>
        <w:tab w:val="left" w:pos="1170"/>
      </w:tabs>
      <w:suppressAutoHyphens/>
      <w:overflowPunct/>
      <w:autoSpaceDE/>
      <w:autoSpaceDN/>
      <w:adjustRightInd/>
      <w:spacing w:before="0" w:after="220" w:line="220" w:lineRule="exact"/>
      <w:ind w:left="864" w:right="0" w:hanging="864"/>
      <w:jc w:val="left"/>
      <w:textAlignment w:val="auto"/>
    </w:pPr>
    <w:rPr>
      <w:rFonts w:ascii="Cambria" w:eastAsia="Arial" w:hAnsi="Cambria"/>
      <w:bCs w:val="0"/>
      <w:color w:val="000000"/>
      <w:sz w:val="20"/>
      <w:szCs w:val="24"/>
      <w:lang w:val="fr-FR" w:eastAsia="ko-KR"/>
    </w:rPr>
  </w:style>
  <w:style w:type="paragraph" w:customStyle="1" w:styleId="Bullet">
    <w:name w:val="Bullet"/>
    <w:basedOn w:val="Normal"/>
    <w:rsid w:val="005277D5"/>
    <w:pPr>
      <w:keepLines/>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40" w:after="60"/>
      <w:ind w:left="360" w:hanging="360"/>
      <w:jc w:val="left"/>
      <w:textAlignment w:val="auto"/>
    </w:pPr>
    <w:rPr>
      <w:rFonts w:eastAsia="BatangChe"/>
      <w:szCs w:val="24"/>
      <w:lang w:val="de-DE"/>
    </w:rPr>
  </w:style>
  <w:style w:type="paragraph" w:styleId="NormalWeb">
    <w:name w:val="Normal (Web)"/>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ascii="Times" w:eastAsia="Times" w:hAnsi="Times"/>
      <w:szCs w:val="24"/>
      <w:lang w:val="en-GB"/>
    </w:rPr>
  </w:style>
  <w:style w:type="paragraph" w:customStyle="1" w:styleId="bullets">
    <w:name w:val="bullets"/>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eastAsia="BatangChe"/>
      <w:sz w:val="24"/>
      <w:szCs w:val="24"/>
      <w:lang w:val="en-GB"/>
    </w:rPr>
  </w:style>
  <w:style w:type="paragraph" w:customStyle="1" w:styleId="11BodyText">
    <w:name w:val="11 BodyText"/>
    <w:aliases w:val="Block_Text,b,np"/>
    <w:basedOn w:val="Normal"/>
    <w:uiPriority w:val="99"/>
    <w:rsid w:val="005277D5"/>
    <w:pPr>
      <w:numPr>
        <w:numId w:val="2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jc w:val="left"/>
      <w:textAlignment w:val="auto"/>
    </w:pPr>
    <w:rPr>
      <w:rFonts w:ascii="Times" w:hAnsi="Times"/>
      <w:sz w:val="24"/>
      <w:szCs w:val="24"/>
      <w:lang w:val="en-GB"/>
    </w:rPr>
  </w:style>
  <w:style w:type="paragraph" w:customStyle="1" w:styleId="ListParagraph4">
    <w:name w:val="List Paragraph4"/>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ind w:left="720"/>
      <w:contextualSpacing/>
      <w:jc w:val="left"/>
      <w:textAlignment w:val="auto"/>
    </w:pPr>
    <w:rPr>
      <w:rFonts w:ascii="Cambria" w:eastAsia="Cambria" w:hAnsi="Cambria"/>
      <w:sz w:val="24"/>
      <w:szCs w:val="24"/>
      <w:lang w:val="en-GB"/>
    </w:rPr>
  </w:style>
  <w:style w:type="paragraph" w:customStyle="1" w:styleId="tablesyntax">
    <w:name w:val="table syntax"/>
    <w:basedOn w:val="Normal"/>
    <w:link w:val="tablesyntaxChar"/>
    <w:rsid w:val="005277D5"/>
    <w:pPr>
      <w:keepNext/>
      <w:keepLines/>
      <w:tabs>
        <w:tab w:val="left" w:pos="4680"/>
        <w:tab w:val="left" w:pos="5040"/>
        <w:tab w:val="left" w:pos="5400"/>
      </w:tabs>
      <w:overflowPunct/>
      <w:autoSpaceDE/>
      <w:autoSpaceDN/>
      <w:adjustRightInd/>
      <w:spacing w:before="0" w:after="60"/>
      <w:ind w:right="104"/>
      <w:textAlignment w:val="auto"/>
    </w:pPr>
    <w:rPr>
      <w:rFonts w:eastAsia="Batang"/>
      <w:szCs w:val="24"/>
      <w:lang w:val="x-none" w:eastAsia="ko-KR"/>
    </w:rPr>
  </w:style>
  <w:style w:type="paragraph" w:customStyle="1" w:styleId="XML">
    <w:name w:val="XML"/>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spacing w:before="0"/>
      <w:jc w:val="left"/>
      <w:textAlignment w:val="auto"/>
    </w:pPr>
    <w:rPr>
      <w:rFonts w:ascii="Consolas" w:eastAsia="MS Mincho" w:hAnsi="Consolas" w:cs="Consolas"/>
      <w:color w:val="0000FF"/>
      <w:sz w:val="14"/>
      <w:szCs w:val="14"/>
      <w:lang w:val="en-GB"/>
    </w:rPr>
  </w:style>
  <w:style w:type="paragraph" w:customStyle="1" w:styleId="DDLUED">
    <w:name w:val="DDL_UED"/>
    <w:basedOn w:val="PlainText"/>
    <w:rsid w:val="005277D5"/>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after="0"/>
      <w:jc w:val="left"/>
    </w:pPr>
    <w:rPr>
      <w:rFonts w:eastAsia="MS ??"/>
      <w:sz w:val="24"/>
      <w:szCs w:val="24"/>
      <w:lang w:val="en-GB"/>
    </w:rPr>
  </w:style>
  <w:style w:type="paragraph" w:customStyle="1" w:styleId="TH">
    <w:name w:val="TH"/>
    <w:basedOn w:val="Normal"/>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after="180"/>
      <w:jc w:val="center"/>
    </w:pPr>
    <w:rPr>
      <w:rFonts w:ascii="Cambria" w:eastAsia="MS Mincho" w:hAnsi="Cambria"/>
      <w:b/>
      <w:sz w:val="24"/>
      <w:szCs w:val="24"/>
      <w:lang w:val="en-GB"/>
    </w:rPr>
  </w:style>
  <w:style w:type="paragraph" w:customStyle="1" w:styleId="TableCell">
    <w:name w:val="Table Cell"/>
    <w:basedOn w:val="Normal"/>
    <w:rsid w:val="005277D5"/>
    <w:pPr>
      <w:tabs>
        <w:tab w:val="clear" w:pos="360"/>
        <w:tab w:val="clear" w:pos="2520"/>
        <w:tab w:val="clear" w:pos="2880"/>
        <w:tab w:val="clear" w:pos="3240"/>
        <w:tab w:val="clear" w:pos="3600"/>
        <w:tab w:val="clear" w:pos="3960"/>
        <w:tab w:val="clear" w:pos="4320"/>
      </w:tabs>
      <w:suppressAutoHyphens/>
      <w:overflowPunct/>
      <w:autoSpaceDE/>
      <w:autoSpaceDN/>
      <w:adjustRightInd/>
      <w:spacing w:before="0" w:after="160"/>
      <w:jc w:val="left"/>
      <w:textAlignment w:val="auto"/>
    </w:pPr>
    <w:rPr>
      <w:rFonts w:ascii="Cambria" w:eastAsia="MS Mincho" w:hAnsi="Cambria"/>
      <w:sz w:val="18"/>
      <w:szCs w:val="22"/>
      <w:lang w:val="en-GB"/>
    </w:rPr>
  </w:style>
  <w:style w:type="character" w:customStyle="1" w:styleId="CharBold">
    <w:name w:val="Char Bold"/>
    <w:rsid w:val="005277D5"/>
    <w:rPr>
      <w:rFonts w:cs="Times New Roman"/>
      <w:b/>
    </w:rPr>
  </w:style>
  <w:style w:type="paragraph" w:customStyle="1" w:styleId="Intro-2">
    <w:name w:val="Intro-2"/>
    <w:basedOn w:val="Normal"/>
    <w:rsid w:val="005277D5"/>
    <w:pPr>
      <w:keepNext/>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s>
      <w:overflowPunct/>
      <w:autoSpaceDE/>
      <w:autoSpaceDN/>
      <w:adjustRightInd/>
      <w:spacing w:before="0"/>
      <w:ind w:left="360" w:hanging="360"/>
      <w:jc w:val="left"/>
      <w:textAlignment w:val="auto"/>
    </w:pPr>
    <w:rPr>
      <w:rFonts w:ascii="Times" w:eastAsia="MS Mincho" w:hAnsi="Times"/>
      <w:b/>
      <w:sz w:val="24"/>
      <w:szCs w:val="24"/>
      <w:lang w:val="en-GB"/>
    </w:rPr>
  </w:style>
  <w:style w:type="paragraph" w:customStyle="1" w:styleId="Annex1">
    <w:name w:val="Annex 1"/>
    <w:basedOn w:val="Heading1"/>
    <w:uiPriority w:val="99"/>
    <w:qFormat/>
    <w:rsid w:val="005277D5"/>
    <w:pPr>
      <w:pageBreakBefore/>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576"/>
        <w:tab w:val="num" w:pos="1440"/>
      </w:tabs>
      <w:overflowPunct/>
      <w:autoSpaceDE/>
      <w:autoSpaceDN/>
      <w:adjustRightInd/>
      <w:ind w:left="0" w:firstLine="0"/>
      <w:jc w:val="left"/>
      <w:textAlignment w:val="auto"/>
    </w:pPr>
    <w:rPr>
      <w:rFonts w:ascii="Helvetica" w:eastAsia="MS Mincho" w:hAnsi="Helvetica" w:cs="Times New Roman"/>
      <w:bCs w:val="0"/>
      <w:kern w:val="28"/>
      <w:sz w:val="28"/>
      <w:szCs w:val="26"/>
      <w:lang w:val="x-none" w:eastAsia="zh-CN"/>
    </w:rPr>
  </w:style>
  <w:style w:type="character" w:customStyle="1" w:styleId="CharSDLcode">
    <w:name w:val="Char SDLcode"/>
    <w:rsid w:val="005277D5"/>
    <w:rPr>
      <w:rFonts w:ascii="Courier New" w:hAnsi="Courier New" w:cs="Times New Roman"/>
      <w:noProof/>
      <w:color w:val="auto"/>
    </w:rPr>
  </w:style>
  <w:style w:type="character" w:customStyle="1" w:styleId="CharProgram">
    <w:name w:val="Char Program"/>
    <w:rsid w:val="005277D5"/>
    <w:rPr>
      <w:rFonts w:ascii="Courier New" w:hAnsi="Courier New" w:cs="Times New Roman"/>
    </w:rPr>
  </w:style>
  <w:style w:type="paragraph" w:customStyle="1" w:styleId="BoxHeading3">
    <w:name w:val="BoxHeading 3"/>
    <w:basedOn w:val="Heading3"/>
    <w:rsid w:val="005277D5"/>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660"/>
        <w:tab w:val="num" w:pos="720"/>
        <w:tab w:val="left" w:pos="880"/>
        <w:tab w:val="num" w:pos="1492"/>
      </w:tabs>
      <w:suppressAutoHyphens/>
      <w:overflowPunct/>
      <w:autoSpaceDE/>
      <w:autoSpaceDN/>
      <w:adjustRightInd/>
      <w:spacing w:before="60" w:after="160" w:line="230" w:lineRule="exact"/>
      <w:ind w:left="0" w:firstLine="0"/>
      <w:jc w:val="left"/>
      <w:textAlignment w:val="auto"/>
    </w:pPr>
    <w:rPr>
      <w:rFonts w:ascii="Cambria" w:eastAsia="MS Mincho" w:hAnsi="Cambria"/>
      <w:bCs w:val="0"/>
      <w:sz w:val="20"/>
      <w:szCs w:val="24"/>
      <w:lang w:val="en-GB" w:eastAsia="zh-CN"/>
    </w:rPr>
  </w:style>
  <w:style w:type="paragraph" w:customStyle="1" w:styleId="EditorsNote">
    <w:name w:val="Editor's Note"/>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ind w:left="400"/>
      <w:textAlignment w:val="auto"/>
    </w:pPr>
    <w:rPr>
      <w:rFonts w:ascii="Cambria" w:eastAsia="MS Mincho" w:hAnsi="Cambria"/>
      <w:color w:val="FF0000"/>
      <w:sz w:val="24"/>
      <w:szCs w:val="24"/>
      <w:lang w:val="en-GB"/>
    </w:rPr>
  </w:style>
  <w:style w:type="paragraph" w:customStyle="1" w:styleId="DefaultParagraphFontParaCharCharChar">
    <w:name w:val="Default Paragraph Font Para Char Char Char"/>
    <w:basedOn w:val="Normal"/>
    <w:semiHidden/>
    <w:rsid w:val="005277D5"/>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num" w:pos="1440"/>
      </w:tabs>
      <w:overflowPunct/>
      <w:autoSpaceDE/>
      <w:autoSpaceDN/>
      <w:adjustRightInd/>
      <w:spacing w:before="0" w:after="160" w:line="240" w:lineRule="exact"/>
      <w:jc w:val="left"/>
      <w:textAlignment w:val="auto"/>
    </w:pPr>
    <w:rPr>
      <w:rFonts w:ascii="Cambria" w:eastAsia="SimSun" w:hAnsi="Cambria"/>
      <w:sz w:val="24"/>
      <w:szCs w:val="22"/>
      <w:lang w:val="en-GB"/>
    </w:rPr>
  </w:style>
  <w:style w:type="paragraph" w:customStyle="1" w:styleId="TF">
    <w:name w:val="TF"/>
    <w:basedOn w:val="TH"/>
    <w:rsid w:val="005277D5"/>
    <w:pPr>
      <w:keepNext w:val="0"/>
      <w:spacing w:before="0" w:after="240"/>
    </w:pPr>
  </w:style>
  <w:style w:type="paragraph" w:customStyle="1" w:styleId="NO">
    <w:name w:val="NO"/>
    <w:basedOn w:val="Normal"/>
    <w:rsid w:val="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180"/>
      <w:ind w:left="1135" w:hanging="851"/>
      <w:jc w:val="left"/>
    </w:pPr>
    <w:rPr>
      <w:rFonts w:eastAsia="MS Mincho"/>
      <w:sz w:val="24"/>
      <w:szCs w:val="24"/>
      <w:lang w:val="en-GB"/>
    </w:rPr>
  </w:style>
  <w:style w:type="paragraph" w:customStyle="1" w:styleId="B1">
    <w:name w:val="B1"/>
    <w:basedOn w:val="List"/>
    <w:rsid w:val="005277D5"/>
    <w:pPr>
      <w:overflowPunct w:val="0"/>
      <w:autoSpaceDE w:val="0"/>
      <w:autoSpaceDN w:val="0"/>
      <w:adjustRightInd w:val="0"/>
      <w:spacing w:after="180" w:line="240" w:lineRule="auto"/>
      <w:ind w:left="568" w:hanging="284"/>
      <w:jc w:val="left"/>
      <w:textAlignment w:val="baseline"/>
    </w:pPr>
    <w:rPr>
      <w:rFonts w:ascii="Times New Roman" w:eastAsia="MS Mincho" w:hAnsi="Times New Roman"/>
      <w:sz w:val="24"/>
      <w:szCs w:val="24"/>
    </w:rPr>
  </w:style>
  <w:style w:type="table" w:styleId="TableGrid">
    <w:name w:val="Table Grid"/>
    <w:basedOn w:val="TableNormal"/>
    <w:uiPriority w:val="59"/>
    <w:rsid w:val="005277D5"/>
    <w:rPr>
      <w:rFonts w:eastAsia="MS Mincho"/>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1">
    <w:name w:val="Heading 3 Char1"/>
    <w:locked/>
    <w:rsid w:val="005277D5"/>
    <w:rPr>
      <w:rFonts w:ascii="Times New Roman" w:hAnsi="Times New Roman"/>
      <w:b/>
      <w:lang w:val="en-GB"/>
    </w:rPr>
  </w:style>
  <w:style w:type="character" w:customStyle="1" w:styleId="Heading4Char1">
    <w:name w:val="Heading 4 Char1"/>
    <w:locked/>
    <w:rsid w:val="005277D5"/>
    <w:rPr>
      <w:rFonts w:ascii="Times New Roman" w:hAnsi="Times New Roman"/>
      <w:b/>
      <w:lang w:val="en-GB"/>
    </w:rPr>
  </w:style>
  <w:style w:type="paragraph" w:styleId="CommentSubject">
    <w:name w:val="annotation subject"/>
    <w:basedOn w:val="CommentText"/>
    <w:next w:val="CommentText"/>
    <w:link w:val="CommentSubjectChar"/>
    <w:uiPriority w:val="99"/>
    <w:unhideWhenUsed/>
    <w:rsid w:val="005277D5"/>
    <w:pPr>
      <w:tabs>
        <w:tab w:val="clear" w:pos="794"/>
        <w:tab w:val="clear" w:pos="1191"/>
        <w:tab w:val="clear" w:pos="1588"/>
        <w:tab w:val="clear" w:pos="1985"/>
      </w:tabs>
      <w:overflowPunct/>
      <w:autoSpaceDE/>
      <w:autoSpaceDN/>
      <w:adjustRightInd/>
      <w:spacing w:before="0" w:after="160"/>
      <w:textAlignment w:val="auto"/>
    </w:pPr>
    <w:rPr>
      <w:rFonts w:ascii="Cambria" w:eastAsia="Calibri" w:hAnsi="Cambria"/>
      <w:b/>
      <w:bCs/>
      <w:sz w:val="22"/>
      <w:szCs w:val="22"/>
    </w:rPr>
  </w:style>
  <w:style w:type="character" w:customStyle="1" w:styleId="CommentSubjectChar">
    <w:name w:val="Comment Subject Char"/>
    <w:basedOn w:val="CommentTextChar"/>
    <w:link w:val="CommentSubject"/>
    <w:uiPriority w:val="99"/>
    <w:rsid w:val="005277D5"/>
    <w:rPr>
      <w:rFonts w:ascii="Cambria" w:eastAsia="Calibri" w:hAnsi="Cambria"/>
      <w:b/>
      <w:bCs/>
      <w:sz w:val="22"/>
      <w:szCs w:val="22"/>
      <w:lang w:val="en-GB"/>
    </w:rPr>
  </w:style>
  <w:style w:type="character" w:customStyle="1" w:styleId="CommentTextChar1">
    <w:name w:val="Comment Text Char1"/>
    <w:link w:val="CommentText"/>
    <w:uiPriority w:val="99"/>
    <w:rsid w:val="005277D5"/>
    <w:rPr>
      <w:lang w:val="en-GB"/>
    </w:rPr>
  </w:style>
  <w:style w:type="paragraph" w:customStyle="1" w:styleId="Texte">
    <w:name w:val="Texte"/>
    <w:rsid w:val="005277D5"/>
    <w:pPr>
      <w:jc w:val="both"/>
    </w:pPr>
    <w:rPr>
      <w:rFonts w:eastAsia="MS Mincho"/>
      <w:sz w:val="22"/>
      <w:szCs w:val="24"/>
      <w:lang w:val="fr-FR" w:eastAsia="fr-FR"/>
    </w:rPr>
  </w:style>
  <w:style w:type="paragraph" w:customStyle="1" w:styleId="Reference">
    <w:name w:val="Reference"/>
    <w:basedOn w:val="ListNumber"/>
    <w:rsid w:val="005277D5"/>
    <w:pPr>
      <w:numPr>
        <w:numId w:val="0"/>
      </w:numPr>
      <w:tabs>
        <w:tab w:val="clear" w:pos="400"/>
        <w:tab w:val="num" w:pos="360"/>
        <w:tab w:val="left" w:pos="709"/>
      </w:tabs>
      <w:suppressAutoHyphens/>
      <w:spacing w:after="120" w:line="240" w:lineRule="auto"/>
      <w:ind w:left="360" w:hanging="360"/>
    </w:pPr>
    <w:rPr>
      <w:rFonts w:ascii="Times New Roman" w:eastAsia="MS Mincho" w:hAnsi="Times New Roman"/>
      <w:sz w:val="24"/>
      <w:szCs w:val="24"/>
    </w:rPr>
  </w:style>
  <w:style w:type="paragraph" w:customStyle="1" w:styleId="FarbigeSchattierung-Akzent31">
    <w:name w:val="Farbige Schattierung - Akzent 31"/>
    <w:basedOn w:val="Normal"/>
    <w:uiPriority w:val="34"/>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20"/>
      <w:ind w:leftChars="400" w:left="800"/>
      <w:textAlignment w:val="auto"/>
    </w:pPr>
    <w:rPr>
      <w:rFonts w:eastAsia="MS Mincho"/>
      <w:sz w:val="24"/>
      <w:szCs w:val="24"/>
      <w:lang w:val="en-GB"/>
    </w:rPr>
  </w:style>
  <w:style w:type="paragraph" w:customStyle="1" w:styleId="Inhaltsverzeichnisberschrift1">
    <w:name w:val="Inhaltsverzeichnisüberschrift1"/>
    <w:basedOn w:val="Heading1"/>
    <w:next w:val="Normal"/>
    <w:uiPriority w:val="39"/>
    <w:semiHidden/>
    <w:qFormat/>
    <w:rsid w:val="005277D5"/>
    <w:pPr>
      <w:keepLines/>
      <w:numPr>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480" w:after="0" w:line="276" w:lineRule="auto"/>
      <w:jc w:val="left"/>
      <w:textAlignment w:val="auto"/>
      <w:outlineLvl w:val="9"/>
    </w:pPr>
    <w:rPr>
      <w:rFonts w:ascii="Malgun Gothic" w:eastAsia="Malgun Gothic" w:hAnsi="Malgun Gothic" w:cs="Times New Roman"/>
      <w:color w:val="365F91"/>
      <w:kern w:val="0"/>
      <w:sz w:val="28"/>
      <w:szCs w:val="28"/>
      <w:lang w:val="x-none" w:eastAsia="ko-KR"/>
    </w:rPr>
  </w:style>
  <w:style w:type="paragraph" w:customStyle="1" w:styleId="CaptionEquation">
    <w:name w:val="Caption Equation"/>
    <w:basedOn w:val="BodyText"/>
    <w:rsid w:val="005277D5"/>
    <w:pPr>
      <w:tabs>
        <w:tab w:val="left" w:pos="709"/>
      </w:tabs>
      <w:suppressAutoHyphens/>
      <w:spacing w:before="120" w:after="120" w:line="240" w:lineRule="auto"/>
      <w:ind w:left="1080" w:right="1080"/>
      <w:jc w:val="center"/>
    </w:pPr>
    <w:rPr>
      <w:rFonts w:eastAsia="MS Mincho"/>
      <w:sz w:val="20"/>
      <w:szCs w:val="24"/>
    </w:rPr>
  </w:style>
  <w:style w:type="paragraph" w:customStyle="1" w:styleId="Code">
    <w:name w:val="Code"/>
    <w:rsid w:val="005277D5"/>
    <w:pPr>
      <w:framePr w:hSpace="187" w:vSpace="187" w:wrap="around" w:vAnchor="text" w:hAnchor="text" w:y="1"/>
      <w:widowControl w:val="0"/>
      <w:overflowPunct w:val="0"/>
      <w:autoSpaceDE w:val="0"/>
      <w:autoSpaceDN w:val="0"/>
      <w:adjustRightInd w:val="0"/>
      <w:spacing w:after="60" w:line="480" w:lineRule="auto"/>
      <w:ind w:firstLine="360"/>
      <w:textAlignment w:val="baseline"/>
    </w:pPr>
    <w:rPr>
      <w:rFonts w:ascii="Arial" w:eastAsia="MS Mincho" w:hAnsi="Arial"/>
      <w:noProof/>
      <w:sz w:val="18"/>
      <w:szCs w:val="22"/>
    </w:rPr>
  </w:style>
  <w:style w:type="paragraph" w:customStyle="1" w:styleId="CodeEnd">
    <w:name w:val="Code End"/>
    <w:basedOn w:val="Code"/>
    <w:rsid w:val="005277D5"/>
    <w:pPr>
      <w:framePr w:hSpace="0" w:vSpace="0" w:wrap="auto" w:vAnchor="margin" w:yAlign="inline"/>
      <w:widowControl/>
      <w:overflowPunct/>
      <w:autoSpaceDE/>
      <w:autoSpaceDN/>
      <w:adjustRightInd/>
      <w:spacing w:after="0" w:line="240" w:lineRule="auto"/>
      <w:ind w:firstLine="0"/>
      <w:jc w:val="both"/>
      <w:textAlignment w:val="auto"/>
    </w:pPr>
    <w:rPr>
      <w:rFonts w:ascii="Tahoma" w:hAnsi="Tahoma" w:cs="Tahoma"/>
      <w:noProof w:val="0"/>
      <w:sz w:val="16"/>
      <w:szCs w:val="16"/>
    </w:rPr>
  </w:style>
  <w:style w:type="paragraph" w:customStyle="1" w:styleId="DiagramCallout">
    <w:name w:val="Diagram Callout"/>
    <w:basedOn w:val="TableCell"/>
    <w:rsid w:val="005277D5"/>
    <w:pPr>
      <w:tabs>
        <w:tab w:val="clear" w:pos="720"/>
        <w:tab w:val="clear" w:pos="1080"/>
        <w:tab w:val="clear" w:pos="1440"/>
        <w:tab w:val="clear" w:pos="1800"/>
        <w:tab w:val="clear" w:pos="2160"/>
      </w:tabs>
    </w:pPr>
  </w:style>
  <w:style w:type="paragraph" w:customStyle="1" w:styleId="TitlePage">
    <w:name w:val="Title Page"/>
    <w:basedOn w:val="Title"/>
    <w:next w:val="Normal"/>
    <w:rsid w:val="005277D5"/>
    <w:pPr>
      <w:tabs>
        <w:tab w:val="clear" w:pos="794"/>
        <w:tab w:val="clear" w:pos="1191"/>
        <w:tab w:val="clear" w:pos="1588"/>
        <w:tab w:val="clear" w:pos="1985"/>
        <w:tab w:val="left" w:pos="709"/>
      </w:tabs>
      <w:suppressAutoHyphens/>
      <w:overflowPunct/>
      <w:autoSpaceDE/>
      <w:autoSpaceDN/>
      <w:adjustRightInd/>
      <w:spacing w:before="0" w:after="240"/>
      <w:jc w:val="left"/>
      <w:textAlignment w:val="auto"/>
    </w:pPr>
    <w:rPr>
      <w:rFonts w:ascii="Cambria" w:eastAsia="MS Mincho" w:hAnsi="Cambria"/>
      <w:bCs/>
      <w:i/>
      <w:iCs/>
      <w:spacing w:val="10"/>
      <w:sz w:val="44"/>
      <w:szCs w:val="60"/>
      <w:lang w:val="x-none"/>
    </w:rPr>
  </w:style>
  <w:style w:type="paragraph" w:customStyle="1" w:styleId="CaptionFigure">
    <w:name w:val="Caption Figure"/>
    <w:basedOn w:val="BodyText"/>
    <w:next w:val="Normal"/>
    <w:rsid w:val="005277D5"/>
    <w:pPr>
      <w:tabs>
        <w:tab w:val="left" w:pos="709"/>
      </w:tabs>
      <w:suppressAutoHyphens/>
      <w:spacing w:before="120" w:after="240" w:line="240" w:lineRule="auto"/>
      <w:ind w:left="1080" w:right="1080"/>
      <w:jc w:val="center"/>
    </w:pPr>
    <w:rPr>
      <w:rFonts w:eastAsia="MS Mincho"/>
      <w:sz w:val="20"/>
      <w:szCs w:val="24"/>
    </w:rPr>
  </w:style>
  <w:style w:type="paragraph" w:customStyle="1" w:styleId="CaptionTable">
    <w:name w:val="Caption Table"/>
    <w:basedOn w:val="BodyText"/>
    <w:next w:val="Normal"/>
    <w:rsid w:val="005277D5"/>
    <w:pPr>
      <w:tabs>
        <w:tab w:val="left" w:pos="709"/>
      </w:tabs>
      <w:suppressAutoHyphens/>
      <w:spacing w:before="240" w:after="120" w:line="240" w:lineRule="auto"/>
      <w:ind w:left="1080" w:right="1080"/>
      <w:jc w:val="center"/>
    </w:pPr>
    <w:rPr>
      <w:rFonts w:eastAsia="MS Mincho"/>
      <w:sz w:val="20"/>
      <w:szCs w:val="24"/>
    </w:rPr>
  </w:style>
  <w:style w:type="paragraph" w:customStyle="1" w:styleId="BodyTextfirstgraph">
    <w:name w:val="Body Text (first graph)"/>
    <w:basedOn w:val="BodyText"/>
    <w:rsid w:val="005277D5"/>
    <w:pPr>
      <w:tabs>
        <w:tab w:val="left" w:pos="709"/>
      </w:tabs>
      <w:suppressAutoHyphens/>
      <w:spacing w:before="30" w:after="30" w:line="240" w:lineRule="auto"/>
      <w:jc w:val="left"/>
    </w:pPr>
    <w:rPr>
      <w:rFonts w:eastAsia="MS Mincho"/>
      <w:sz w:val="20"/>
      <w:szCs w:val="24"/>
    </w:rPr>
  </w:style>
  <w:style w:type="paragraph" w:styleId="HTMLAddress">
    <w:name w:val="HTML Address"/>
    <w:basedOn w:val="BodyText"/>
    <w:link w:val="HTMLAddressChar"/>
    <w:uiPriority w:val="99"/>
    <w:rsid w:val="005277D5"/>
    <w:pPr>
      <w:tabs>
        <w:tab w:val="left" w:pos="709"/>
      </w:tabs>
      <w:suppressAutoHyphens/>
      <w:spacing w:before="30" w:after="30" w:line="240" w:lineRule="auto"/>
      <w:jc w:val="left"/>
    </w:pPr>
    <w:rPr>
      <w:color w:val="0000FF"/>
      <w:sz w:val="20"/>
      <w:szCs w:val="24"/>
      <w:u w:val="single"/>
      <w:lang w:eastAsia="x-none"/>
    </w:rPr>
  </w:style>
  <w:style w:type="character" w:customStyle="1" w:styleId="HTMLAddressChar">
    <w:name w:val="HTML Address Char"/>
    <w:basedOn w:val="DefaultParagraphFont"/>
    <w:link w:val="HTMLAddress"/>
    <w:uiPriority w:val="99"/>
    <w:rsid w:val="005277D5"/>
    <w:rPr>
      <w:rFonts w:ascii="Cambria" w:eastAsia="Calibri" w:hAnsi="Cambria"/>
      <w:color w:val="0000FF"/>
      <w:szCs w:val="24"/>
      <w:u w:val="single"/>
      <w:lang w:val="x-none" w:eastAsia="x-none"/>
    </w:rPr>
  </w:style>
  <w:style w:type="paragraph" w:customStyle="1" w:styleId="TableHeading">
    <w:name w:val="Table Heading"/>
    <w:basedOn w:val="TableCell"/>
    <w:rsid w:val="005277D5"/>
    <w:rPr>
      <w:b/>
    </w:rPr>
  </w:style>
  <w:style w:type="paragraph" w:styleId="E-mailSignature">
    <w:name w:val="E-mail Signature"/>
    <w:basedOn w:val="Normal"/>
    <w:link w:val="E-mailSignature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60"/>
      <w:jc w:val="left"/>
      <w:textAlignment w:val="auto"/>
    </w:pPr>
    <w:rPr>
      <w:rFonts w:ascii="Cambria" w:eastAsia="Calibri" w:hAnsi="Cambria"/>
      <w:sz w:val="24"/>
      <w:szCs w:val="22"/>
      <w:lang w:val="x-none" w:eastAsia="x-none"/>
    </w:rPr>
  </w:style>
  <w:style w:type="character" w:customStyle="1" w:styleId="E-mailSignatureChar">
    <w:name w:val="E-mail Signature Char"/>
    <w:basedOn w:val="DefaultParagraphFont"/>
    <w:link w:val="E-mailSignature"/>
    <w:uiPriority w:val="99"/>
    <w:rsid w:val="005277D5"/>
    <w:rPr>
      <w:rFonts w:ascii="Cambria" w:eastAsia="Calibri" w:hAnsi="Cambria"/>
      <w:sz w:val="24"/>
      <w:szCs w:val="22"/>
      <w:lang w:val="x-none" w:eastAsia="x-none"/>
    </w:rPr>
  </w:style>
  <w:style w:type="character" w:styleId="HTMLAcronym">
    <w:name w:val="HTML Acronym"/>
    <w:uiPriority w:val="99"/>
    <w:rsid w:val="005277D5"/>
    <w:rPr>
      <w:rFonts w:cs="Times New Roman"/>
    </w:rPr>
  </w:style>
  <w:style w:type="character" w:styleId="HTMLCite">
    <w:name w:val="HTML Cite"/>
    <w:uiPriority w:val="99"/>
    <w:rsid w:val="005277D5"/>
    <w:rPr>
      <w:rFonts w:cs="Times New Roman"/>
      <w:i/>
    </w:rPr>
  </w:style>
  <w:style w:type="character" w:styleId="HTMLCode">
    <w:name w:val="HTML Code"/>
    <w:uiPriority w:val="99"/>
    <w:rsid w:val="005277D5"/>
    <w:rPr>
      <w:rFonts w:ascii="Courier New" w:hAnsi="Courier New" w:cs="Times New Roman"/>
      <w:sz w:val="20"/>
    </w:rPr>
  </w:style>
  <w:style w:type="character" w:styleId="HTMLDefinition">
    <w:name w:val="HTML Definition"/>
    <w:uiPriority w:val="99"/>
    <w:rsid w:val="005277D5"/>
    <w:rPr>
      <w:rFonts w:cs="Times New Roman"/>
      <w:i/>
    </w:rPr>
  </w:style>
  <w:style w:type="character" w:styleId="HTMLKeyboard">
    <w:name w:val="HTML Keyboard"/>
    <w:uiPriority w:val="99"/>
    <w:rsid w:val="005277D5"/>
    <w:rPr>
      <w:rFonts w:ascii="Courier New" w:hAnsi="Courier New" w:cs="Times New Roman"/>
      <w:sz w:val="20"/>
    </w:rPr>
  </w:style>
  <w:style w:type="paragraph" w:styleId="HTMLPreformatted">
    <w:name w:val="HTML Preformatted"/>
    <w:basedOn w:val="Normal"/>
    <w:link w:val="HTMLPreformatted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60"/>
      <w:jc w:val="left"/>
      <w:textAlignment w:val="auto"/>
    </w:pPr>
    <w:rPr>
      <w:rFonts w:ascii="Courier New" w:eastAsia="Calibri" w:hAnsi="Courier New"/>
      <w:sz w:val="24"/>
      <w:szCs w:val="22"/>
      <w:lang w:val="x-none" w:eastAsia="x-none"/>
    </w:rPr>
  </w:style>
  <w:style w:type="character" w:customStyle="1" w:styleId="HTMLPreformattedChar">
    <w:name w:val="HTML Preformatted Char"/>
    <w:basedOn w:val="DefaultParagraphFont"/>
    <w:link w:val="HTMLPreformatted"/>
    <w:uiPriority w:val="99"/>
    <w:rsid w:val="005277D5"/>
    <w:rPr>
      <w:rFonts w:ascii="Courier New" w:eastAsia="Calibri" w:hAnsi="Courier New"/>
      <w:sz w:val="24"/>
      <w:szCs w:val="22"/>
      <w:lang w:val="x-none" w:eastAsia="x-none"/>
    </w:rPr>
  </w:style>
  <w:style w:type="character" w:styleId="HTMLSample">
    <w:name w:val="HTML Sample"/>
    <w:uiPriority w:val="99"/>
    <w:rsid w:val="005277D5"/>
    <w:rPr>
      <w:rFonts w:ascii="Courier New" w:hAnsi="Courier New" w:cs="Times New Roman"/>
    </w:rPr>
  </w:style>
  <w:style w:type="character" w:styleId="HTMLTypewriter">
    <w:name w:val="HTML Typewriter"/>
    <w:uiPriority w:val="99"/>
    <w:rsid w:val="005277D5"/>
    <w:rPr>
      <w:rFonts w:ascii="Courier New" w:hAnsi="Courier New" w:cs="Times New Roman"/>
      <w:sz w:val="20"/>
    </w:rPr>
  </w:style>
  <w:style w:type="character" w:styleId="HTMLVariable">
    <w:name w:val="HTML Variable"/>
    <w:uiPriority w:val="99"/>
    <w:rsid w:val="005277D5"/>
    <w:rPr>
      <w:rFonts w:cs="Times New Roman"/>
      <w:i/>
    </w:rPr>
  </w:style>
  <w:style w:type="table" w:styleId="Table3Deffects1">
    <w:name w:val="Table 3D effects 1"/>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color w:val="00008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color w:val="FFFFFF"/>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b/>
      <w:bCs/>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b/>
      <w:bCs/>
      <w:lang w:val="sv-SE" w:eastAsia="sv-SE"/>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b/>
      <w:bCs/>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b/>
      <w:bCs/>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AnnexTitle0">
    <w:name w:val="AnnexTitle"/>
    <w:basedOn w:val="Subtitle"/>
    <w:rsid w:val="005277D5"/>
    <w:pPr>
      <w:tabs>
        <w:tab w:val="left" w:pos="709"/>
      </w:tabs>
      <w:suppressAutoHyphens/>
      <w:spacing w:after="320" w:line="240" w:lineRule="auto"/>
      <w:jc w:val="left"/>
      <w:outlineLvl w:val="0"/>
    </w:pPr>
    <w:rPr>
      <w:rFonts w:eastAsia="MS Mincho"/>
      <w:i/>
      <w:iCs/>
      <w:color w:val="808080"/>
      <w:spacing w:val="10"/>
      <w:sz w:val="20"/>
      <w:szCs w:val="28"/>
    </w:rPr>
  </w:style>
  <w:style w:type="paragraph" w:customStyle="1" w:styleId="AnnexH1">
    <w:name w:val="Annex H1"/>
    <w:basedOn w:val="Heading1"/>
    <w:next w:val="BodyTextfirstgraph"/>
    <w:rsid w:val="005277D5"/>
    <w:pPr>
      <w:numPr>
        <w:ilvl w:val="1"/>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480" w:after="0" w:line="276" w:lineRule="auto"/>
      <w:contextualSpacing/>
      <w:jc w:val="left"/>
      <w:textAlignment w:val="auto"/>
      <w:outlineLvl w:val="1"/>
    </w:pPr>
    <w:rPr>
      <w:rFonts w:ascii="Cambria" w:eastAsia="MS Mincho" w:hAnsi="Cambria" w:cs="Times New Roman"/>
      <w:iCs/>
      <w:kern w:val="0"/>
      <w:sz w:val="26"/>
      <w:szCs w:val="22"/>
      <w:lang w:val="x-none" w:eastAsia="x-none"/>
    </w:rPr>
  </w:style>
  <w:style w:type="paragraph" w:customStyle="1" w:styleId="Paragraph">
    <w:name w:val="Paragraph"/>
    <w:basedOn w:val="BodyTextIndent"/>
    <w:rsid w:val="005277D5"/>
    <w:pPr>
      <w:tabs>
        <w:tab w:val="left" w:pos="709"/>
      </w:tabs>
      <w:suppressAutoHyphens/>
      <w:spacing w:line="240" w:lineRule="auto"/>
      <w:ind w:left="0"/>
      <w:jc w:val="left"/>
    </w:pPr>
    <w:rPr>
      <w:rFonts w:eastAsia="MS Mincho"/>
      <w:sz w:val="24"/>
      <w:lang w:eastAsia="x-none"/>
    </w:rPr>
  </w:style>
  <w:style w:type="character" w:customStyle="1" w:styleId="Strike">
    <w:name w:val="Strike"/>
    <w:rsid w:val="005277D5"/>
    <w:rPr>
      <w:rFonts w:ascii="TimesNewRomanPS" w:hAnsi="TimesNewRomanPS"/>
      <w:strike/>
      <w:color w:val="FF0000"/>
      <w:lang w:val="x-none" w:eastAsia="en-US"/>
    </w:rPr>
  </w:style>
  <w:style w:type="character" w:customStyle="1" w:styleId="Insert">
    <w:name w:val="Insert"/>
    <w:rsid w:val="005277D5"/>
    <w:rPr>
      <w:rFonts w:ascii="TimesNewRomanPS" w:hAnsi="TimesNewRomanPS"/>
      <w:color w:val="0000FF"/>
      <w:u w:val="single"/>
      <w:lang w:val="x-none" w:eastAsia="en-US"/>
    </w:rPr>
  </w:style>
  <w:style w:type="paragraph" w:customStyle="1" w:styleId="KeinLeerraum1">
    <w:name w:val="Kein Leerraum1"/>
    <w:basedOn w:val="Normal"/>
    <w:link w:val="KeinLeerraumZeichen"/>
    <w:uiPriority w:val="1"/>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20"/>
      <w:jc w:val="left"/>
      <w:textAlignment w:val="auto"/>
    </w:pPr>
    <w:rPr>
      <w:rFonts w:ascii="Cambria" w:eastAsia="Calibri" w:hAnsi="Cambria"/>
      <w:sz w:val="24"/>
      <w:szCs w:val="22"/>
      <w:lang w:val="x-none" w:eastAsia="x-none"/>
    </w:rPr>
  </w:style>
  <w:style w:type="character" w:customStyle="1" w:styleId="KeinLeerraumZeichen">
    <w:name w:val="Kein Leerraum Zeichen"/>
    <w:link w:val="KeinLeerraum1"/>
    <w:uiPriority w:val="1"/>
    <w:locked/>
    <w:rsid w:val="005277D5"/>
    <w:rPr>
      <w:rFonts w:ascii="Cambria" w:eastAsia="Calibri" w:hAnsi="Cambria"/>
      <w:sz w:val="24"/>
      <w:szCs w:val="22"/>
      <w:lang w:val="x-none" w:eastAsia="x-none"/>
    </w:rPr>
  </w:style>
  <w:style w:type="paragraph" w:customStyle="1" w:styleId="MittleresRaster1-Akzent21">
    <w:name w:val="Mittleres Raster 1 - Akzent 21"/>
    <w:basedOn w:val="Normal"/>
    <w:uiPriority w:val="34"/>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60"/>
      <w:ind w:left="720"/>
      <w:contextualSpacing/>
      <w:jc w:val="left"/>
      <w:textAlignment w:val="auto"/>
    </w:pPr>
    <w:rPr>
      <w:rFonts w:ascii="Cambria" w:eastAsia="MS Mincho" w:hAnsi="Cambria"/>
      <w:sz w:val="24"/>
      <w:szCs w:val="22"/>
      <w:lang w:val="en-GB"/>
    </w:rPr>
  </w:style>
  <w:style w:type="paragraph" w:customStyle="1" w:styleId="MittleresRaster2-Akzent21">
    <w:name w:val="Mittleres Raster 2 - Akzent 21"/>
    <w:basedOn w:val="Normal"/>
    <w:next w:val="Normal"/>
    <w:link w:val="MediumGrid2-Accent2Char"/>
    <w:uiPriority w:val="29"/>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60"/>
      <w:jc w:val="left"/>
      <w:textAlignment w:val="auto"/>
    </w:pPr>
    <w:rPr>
      <w:rFonts w:ascii="Calibri" w:eastAsia="Calibri" w:hAnsi="Calibri"/>
      <w:color w:val="5A5A5A"/>
      <w:sz w:val="24"/>
      <w:szCs w:val="24"/>
      <w:lang w:val="x-none" w:eastAsia="x-none"/>
    </w:rPr>
  </w:style>
  <w:style w:type="character" w:customStyle="1" w:styleId="MediumGrid2-Accent2Char">
    <w:name w:val="Medium Grid 2 - Accent 2 Char"/>
    <w:link w:val="MittleresRaster2-Akzent21"/>
    <w:uiPriority w:val="29"/>
    <w:locked/>
    <w:rsid w:val="005277D5"/>
    <w:rPr>
      <w:rFonts w:ascii="Calibri" w:eastAsia="Calibri" w:hAnsi="Calibri"/>
      <w:color w:val="5A5A5A"/>
      <w:sz w:val="24"/>
      <w:szCs w:val="24"/>
      <w:lang w:val="x-none" w:eastAsia="x-none"/>
    </w:rPr>
  </w:style>
  <w:style w:type="paragraph" w:customStyle="1" w:styleId="MittleresRaster3-Akzent21">
    <w:name w:val="Mittleres Raster 3 - Akzent 21"/>
    <w:basedOn w:val="Normal"/>
    <w:next w:val="Normal"/>
    <w:link w:val="MediumGrid3-Accent2Char"/>
    <w:uiPriority w:val="30"/>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320" w:after="480"/>
      <w:ind w:left="720" w:right="720"/>
      <w:jc w:val="center"/>
      <w:textAlignment w:val="auto"/>
    </w:pPr>
    <w:rPr>
      <w:rFonts w:ascii="Cambria" w:eastAsia="Calibri" w:hAnsi="Cambria"/>
      <w:i/>
      <w:iCs/>
      <w:sz w:val="24"/>
      <w:szCs w:val="24"/>
      <w:lang w:val="x-none" w:eastAsia="x-none"/>
    </w:rPr>
  </w:style>
  <w:style w:type="character" w:customStyle="1" w:styleId="MediumGrid3-Accent2Char">
    <w:name w:val="Medium Grid 3 - Accent 2 Char"/>
    <w:link w:val="MittleresRaster3-Akzent21"/>
    <w:uiPriority w:val="30"/>
    <w:locked/>
    <w:rsid w:val="005277D5"/>
    <w:rPr>
      <w:rFonts w:ascii="Cambria" w:eastAsia="Calibri" w:hAnsi="Cambria"/>
      <w:i/>
      <w:iCs/>
      <w:sz w:val="24"/>
      <w:szCs w:val="24"/>
      <w:lang w:val="x-none" w:eastAsia="x-none"/>
    </w:rPr>
  </w:style>
  <w:style w:type="character" w:customStyle="1" w:styleId="SchwacheHervorhebung1">
    <w:name w:val="Schwache Hervorhebung1"/>
    <w:uiPriority w:val="19"/>
    <w:qFormat/>
    <w:rsid w:val="005277D5"/>
    <w:rPr>
      <w:i/>
      <w:color w:val="5A5A5A"/>
    </w:rPr>
  </w:style>
  <w:style w:type="character" w:customStyle="1" w:styleId="IntensiveHervorhebung1">
    <w:name w:val="Intensive Hervorhebung1"/>
    <w:uiPriority w:val="21"/>
    <w:qFormat/>
    <w:rsid w:val="005277D5"/>
    <w:rPr>
      <w:b/>
      <w:i/>
      <w:color w:val="auto"/>
      <w:u w:val="single"/>
    </w:rPr>
  </w:style>
  <w:style w:type="character" w:customStyle="1" w:styleId="SchwacherVerweis1">
    <w:name w:val="Schwacher Verweis1"/>
    <w:uiPriority w:val="31"/>
    <w:qFormat/>
    <w:rsid w:val="005277D5"/>
    <w:rPr>
      <w:smallCaps/>
    </w:rPr>
  </w:style>
  <w:style w:type="character" w:customStyle="1" w:styleId="IntensiverVerweis1">
    <w:name w:val="Intensiver Verweis1"/>
    <w:uiPriority w:val="32"/>
    <w:qFormat/>
    <w:rsid w:val="005277D5"/>
    <w:rPr>
      <w:b/>
      <w:smallCaps/>
      <w:color w:val="auto"/>
    </w:rPr>
  </w:style>
  <w:style w:type="character" w:customStyle="1" w:styleId="Buchtitel1">
    <w:name w:val="Buchtitel1"/>
    <w:uiPriority w:val="33"/>
    <w:qFormat/>
    <w:rsid w:val="005277D5"/>
    <w:rPr>
      <w:rFonts w:ascii="Cambria" w:hAnsi="Cambria"/>
      <w:b/>
      <w:smallCaps/>
      <w:color w:val="auto"/>
      <w:u w:val="single"/>
    </w:rPr>
  </w:style>
  <w:style w:type="paragraph" w:customStyle="1" w:styleId="Inhaltsverzeichnisberschrift2">
    <w:name w:val="Inhaltsverzeichnisüberschrift2"/>
    <w:basedOn w:val="Heading1"/>
    <w:next w:val="Normal"/>
    <w:uiPriority w:val="39"/>
    <w:semiHidden/>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480" w:after="0" w:line="276" w:lineRule="auto"/>
      <w:contextualSpacing/>
      <w:jc w:val="left"/>
      <w:textAlignment w:val="auto"/>
      <w:outlineLvl w:val="9"/>
    </w:pPr>
    <w:rPr>
      <w:rFonts w:ascii="Cambria" w:eastAsia="MS Mincho" w:hAnsi="Cambria" w:cs="Times New Roman"/>
      <w:iCs/>
      <w:kern w:val="0"/>
      <w:sz w:val="26"/>
      <w:lang w:val="x-none" w:eastAsia="x-none"/>
    </w:rPr>
  </w:style>
  <w:style w:type="paragraph" w:customStyle="1" w:styleId="DefLabel">
    <w:name w:val="DefLabel"/>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60" w:after="60"/>
      <w:jc w:val="left"/>
      <w:textAlignment w:val="auto"/>
    </w:pPr>
    <w:rPr>
      <w:rFonts w:eastAsia="MS Mincho"/>
      <w:b/>
      <w:sz w:val="18"/>
      <w:szCs w:val="24"/>
      <w:lang w:val="en-GB"/>
    </w:rPr>
  </w:style>
  <w:style w:type="paragraph" w:customStyle="1" w:styleId="DefDesc">
    <w:name w:val="DefDesc"/>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60" w:after="60"/>
      <w:jc w:val="left"/>
      <w:textAlignment w:val="auto"/>
    </w:pPr>
    <w:rPr>
      <w:rFonts w:eastAsia="MS Mincho"/>
      <w:sz w:val="18"/>
      <w:szCs w:val="24"/>
      <w:lang w:val="en-GB"/>
    </w:rPr>
  </w:style>
  <w:style w:type="table" w:customStyle="1" w:styleId="LightList1">
    <w:name w:val="Light List1"/>
    <w:uiPriority w:val="61"/>
    <w:rsid w:val="005277D5"/>
    <w:rPr>
      <w:rFonts w:ascii="Calibri" w:eastAsia="MS Mincho" w:hAnsi="Calibri"/>
      <w:sz w:val="24"/>
      <w:szCs w:val="24"/>
      <w:lang w:val="sv-SE" w:eastAsia="sv-SE"/>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paragraph" w:customStyle="1" w:styleId="NormalBullet">
    <w:name w:val="Normal Bullet"/>
    <w:basedOn w:val="Normal"/>
    <w:rsid w:val="005277D5"/>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 w:val="left" w:pos="709"/>
      </w:tabs>
      <w:suppressAutoHyphens/>
      <w:overflowPunct/>
      <w:autoSpaceDE/>
      <w:autoSpaceDN/>
      <w:adjustRightInd/>
      <w:spacing w:before="0" w:after="60"/>
      <w:ind w:left="360" w:hanging="360"/>
      <w:jc w:val="left"/>
      <w:textAlignment w:val="auto"/>
    </w:pPr>
    <w:rPr>
      <w:rFonts w:eastAsia="MS Mincho"/>
      <w:sz w:val="24"/>
      <w:szCs w:val="24"/>
      <w:lang w:val="en-GB"/>
    </w:rPr>
  </w:style>
  <w:style w:type="paragraph" w:customStyle="1" w:styleId="RefLabel">
    <w:name w:val="RefLabel"/>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60" w:after="60"/>
      <w:jc w:val="left"/>
      <w:textAlignment w:val="auto"/>
    </w:pPr>
    <w:rPr>
      <w:rFonts w:eastAsia="MS Mincho"/>
      <w:b/>
      <w:sz w:val="24"/>
      <w:szCs w:val="24"/>
      <w:lang w:val="en-GB"/>
    </w:rPr>
  </w:style>
  <w:style w:type="paragraph" w:customStyle="1" w:styleId="RefDesc">
    <w:name w:val="RefDesc"/>
    <w:basedOn w:val="RefLabel"/>
    <w:rsid w:val="005277D5"/>
    <w:rPr>
      <w:b w:val="0"/>
      <w:bCs/>
      <w:lang w:val="en-US"/>
    </w:rPr>
  </w:style>
  <w:style w:type="paragraph" w:customStyle="1" w:styleId="CodeAthens">
    <w:name w:val="Code Athens"/>
    <w:basedOn w:val="Normal"/>
    <w:link w:val="CodeAthensChar"/>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spacing w:before="0" w:after="120"/>
      <w:ind w:left="720"/>
      <w:jc w:val="left"/>
      <w:textAlignment w:val="auto"/>
    </w:pPr>
    <w:rPr>
      <w:rFonts w:ascii="Courier" w:eastAsia="Calibri" w:hAnsi="Courier"/>
      <w:szCs w:val="24"/>
      <w:lang w:val="sv-SE" w:eastAsia="x-none"/>
    </w:rPr>
  </w:style>
  <w:style w:type="paragraph" w:customStyle="1" w:styleId="CodeAthensEnd">
    <w:name w:val="Code Athens End"/>
    <w:basedOn w:val="Normal"/>
    <w:link w:val="CodeAthensEndCha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spacing w:before="0" w:after="160"/>
      <w:ind w:left="720"/>
      <w:jc w:val="left"/>
      <w:textAlignment w:val="auto"/>
    </w:pPr>
    <w:rPr>
      <w:rFonts w:ascii="Courier" w:eastAsia="Calibri" w:hAnsi="Courier"/>
      <w:szCs w:val="24"/>
      <w:lang w:val="sv-SE" w:eastAsia="x-none"/>
    </w:rPr>
  </w:style>
  <w:style w:type="character" w:customStyle="1" w:styleId="CodeAthensChar">
    <w:name w:val="Code Athens Char"/>
    <w:link w:val="CodeAthens"/>
    <w:locked/>
    <w:rsid w:val="005277D5"/>
    <w:rPr>
      <w:rFonts w:ascii="Courier" w:eastAsia="Calibri" w:hAnsi="Courier"/>
      <w:sz w:val="22"/>
      <w:szCs w:val="24"/>
      <w:lang w:val="sv-SE" w:eastAsia="x-none"/>
    </w:rPr>
  </w:style>
  <w:style w:type="character" w:customStyle="1" w:styleId="CodeAthensEndChar">
    <w:name w:val="Code Athens End Char"/>
    <w:link w:val="CodeAthensEnd"/>
    <w:locked/>
    <w:rsid w:val="005277D5"/>
    <w:rPr>
      <w:rFonts w:ascii="Courier" w:eastAsia="Calibri" w:hAnsi="Courier"/>
      <w:sz w:val="22"/>
      <w:szCs w:val="24"/>
      <w:lang w:val="sv-SE" w:eastAsia="x-none"/>
    </w:rPr>
  </w:style>
  <w:style w:type="table" w:customStyle="1" w:styleId="LightShading1">
    <w:name w:val="Light Shading1"/>
    <w:uiPriority w:val="60"/>
    <w:rsid w:val="005277D5"/>
    <w:rPr>
      <w:rFonts w:ascii="Calibri" w:eastAsia="MS Mincho" w:hAnsi="Calibri"/>
      <w:color w:val="000000"/>
      <w:sz w:val="24"/>
      <w:szCs w:val="24"/>
      <w:lang w:val="sv-SE" w:eastAsia="sv-SE"/>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MittlereListe2-Akzent21">
    <w:name w:val="Mittlere Liste 2 - Akzent 21"/>
    <w:hidden/>
    <w:uiPriority w:val="99"/>
    <w:semiHidden/>
    <w:rsid w:val="005277D5"/>
    <w:rPr>
      <w:rFonts w:ascii="Calibri" w:eastAsia="MS Mincho" w:hAnsi="Calibri"/>
      <w:sz w:val="24"/>
      <w:szCs w:val="22"/>
    </w:rPr>
  </w:style>
  <w:style w:type="character" w:customStyle="1" w:styleId="Platzhaltertext1">
    <w:name w:val="Platzhaltertext1"/>
    <w:uiPriority w:val="99"/>
    <w:semiHidden/>
    <w:rsid w:val="005277D5"/>
    <w:rPr>
      <w:color w:val="808080"/>
    </w:rPr>
  </w:style>
  <w:style w:type="paragraph" w:customStyle="1" w:styleId="TAL">
    <w:name w:val="TAL"/>
    <w:basedOn w:val="Normal"/>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20"/>
      <w:jc w:val="left"/>
      <w:textAlignment w:val="auto"/>
    </w:pPr>
    <w:rPr>
      <w:rFonts w:ascii="Cambria" w:eastAsia="MS Mincho" w:hAnsi="Cambria"/>
      <w:sz w:val="18"/>
      <w:szCs w:val="18"/>
      <w:lang w:val="en-GB"/>
    </w:rPr>
  </w:style>
  <w:style w:type="paragraph" w:customStyle="1" w:styleId="TAH">
    <w:name w:val="TAH"/>
    <w:basedOn w:val="Normal"/>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20"/>
      <w:jc w:val="center"/>
      <w:textAlignment w:val="auto"/>
    </w:pPr>
    <w:rPr>
      <w:rFonts w:ascii="Cambria" w:eastAsia="MS Mincho" w:hAnsi="Cambria"/>
      <w:b/>
      <w:bCs/>
      <w:sz w:val="18"/>
      <w:szCs w:val="18"/>
      <w:lang w:val="en-GB"/>
    </w:rPr>
  </w:style>
  <w:style w:type="paragraph" w:customStyle="1" w:styleId="FP">
    <w:name w:val="FP"/>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20"/>
      <w:jc w:val="left"/>
      <w:textAlignment w:val="auto"/>
    </w:pPr>
    <w:rPr>
      <w:rFonts w:eastAsia="MS Mincho"/>
      <w:sz w:val="24"/>
      <w:szCs w:val="24"/>
      <w:lang w:val="en-GB"/>
    </w:rPr>
  </w:style>
  <w:style w:type="paragraph" w:customStyle="1" w:styleId="EQ">
    <w:name w:val="EQ"/>
    <w:basedOn w:val="Normal"/>
    <w:next w:val="Normal"/>
    <w:rsid w:val="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 w:val="center" w:pos="4536"/>
        <w:tab w:val="right" w:pos="9072"/>
      </w:tabs>
      <w:suppressAutoHyphens/>
      <w:spacing w:before="0" w:after="180"/>
      <w:jc w:val="left"/>
    </w:pPr>
    <w:rPr>
      <w:rFonts w:eastAsia="MS Mincho"/>
      <w:noProof/>
      <w:sz w:val="24"/>
      <w:szCs w:val="24"/>
      <w:lang w:val="en-GB"/>
    </w:rPr>
  </w:style>
  <w:style w:type="character" w:customStyle="1" w:styleId="ZGSM">
    <w:name w:val="ZGSM"/>
    <w:rsid w:val="005277D5"/>
  </w:style>
  <w:style w:type="paragraph" w:customStyle="1" w:styleId="ZD">
    <w:name w:val="ZD"/>
    <w:rsid w:val="005277D5"/>
    <w:pPr>
      <w:framePr w:wrap="notBeside" w:vAnchor="page" w:hAnchor="margin" w:y="15764"/>
      <w:widowControl w:val="0"/>
      <w:overflowPunct w:val="0"/>
      <w:autoSpaceDE w:val="0"/>
      <w:autoSpaceDN w:val="0"/>
      <w:adjustRightInd w:val="0"/>
      <w:textAlignment w:val="baseline"/>
    </w:pPr>
    <w:rPr>
      <w:rFonts w:ascii="Arial" w:eastAsia="MS Mincho" w:hAnsi="Arial"/>
      <w:noProof/>
      <w:sz w:val="32"/>
      <w:szCs w:val="24"/>
      <w:lang w:val="en-GB"/>
    </w:rPr>
  </w:style>
  <w:style w:type="paragraph" w:customStyle="1" w:styleId="TT">
    <w:name w:val="TT"/>
    <w:basedOn w:val="Heading1"/>
    <w:next w:val="Normal"/>
    <w:rsid w:val="005277D5"/>
    <w:pPr>
      <w:keepLines/>
      <w:numPr>
        <w:numId w:val="0"/>
      </w:numPr>
      <w:pBdr>
        <w:top w:val="single" w:sz="12" w:space="3" w:color="auto"/>
      </w:pBd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spacing w:after="180"/>
      <w:ind w:left="1134" w:hanging="1134"/>
      <w:jc w:val="left"/>
      <w:outlineLvl w:val="9"/>
    </w:pPr>
    <w:rPr>
      <w:rFonts w:ascii="Cambria" w:eastAsia="MS Mincho" w:hAnsi="Cambria" w:cs="Times New Roman"/>
      <w:b w:val="0"/>
      <w:bCs w:val="0"/>
      <w:kern w:val="0"/>
      <w:sz w:val="36"/>
      <w:szCs w:val="26"/>
      <w:lang w:val="en-GB" w:eastAsia="x-none"/>
    </w:rPr>
  </w:style>
  <w:style w:type="paragraph" w:customStyle="1" w:styleId="NF">
    <w:name w:val="NF"/>
    <w:basedOn w:val="NO"/>
    <w:rsid w:val="005277D5"/>
    <w:pPr>
      <w:keepNext/>
      <w:tabs>
        <w:tab w:val="left" w:pos="709"/>
      </w:tabs>
      <w:suppressAutoHyphens/>
      <w:spacing w:after="0"/>
    </w:pPr>
    <w:rPr>
      <w:rFonts w:ascii="Arial" w:hAnsi="Arial"/>
      <w:sz w:val="18"/>
    </w:rPr>
  </w:style>
  <w:style w:type="paragraph" w:customStyle="1" w:styleId="PL">
    <w:name w:val="PL"/>
    <w:rsid w:val="005277D5"/>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MS Mincho" w:hAnsi="Courier New"/>
      <w:noProof/>
      <w:sz w:val="16"/>
      <w:szCs w:val="24"/>
      <w:lang w:val="en-GB"/>
    </w:rPr>
  </w:style>
  <w:style w:type="paragraph" w:customStyle="1" w:styleId="TAR">
    <w:name w:val="TAR"/>
    <w:basedOn w:val="TAL"/>
    <w:rsid w:val="005277D5"/>
    <w:pPr>
      <w:keepLines/>
      <w:overflowPunct w:val="0"/>
      <w:autoSpaceDE w:val="0"/>
      <w:autoSpaceDN w:val="0"/>
      <w:adjustRightInd w:val="0"/>
      <w:jc w:val="right"/>
      <w:textAlignment w:val="baseline"/>
    </w:pPr>
    <w:rPr>
      <w:szCs w:val="20"/>
    </w:rPr>
  </w:style>
  <w:style w:type="paragraph" w:customStyle="1" w:styleId="TAC">
    <w:name w:val="TAC"/>
    <w:basedOn w:val="TAL"/>
    <w:rsid w:val="005277D5"/>
    <w:pPr>
      <w:keepLines/>
      <w:overflowPunct w:val="0"/>
      <w:autoSpaceDE w:val="0"/>
      <w:autoSpaceDN w:val="0"/>
      <w:adjustRightInd w:val="0"/>
      <w:jc w:val="center"/>
      <w:textAlignment w:val="baseline"/>
    </w:pPr>
    <w:rPr>
      <w:szCs w:val="20"/>
    </w:rPr>
  </w:style>
  <w:style w:type="paragraph" w:customStyle="1" w:styleId="LD">
    <w:name w:val="LD"/>
    <w:rsid w:val="005277D5"/>
    <w:pPr>
      <w:keepNext/>
      <w:keepLines/>
      <w:overflowPunct w:val="0"/>
      <w:autoSpaceDE w:val="0"/>
      <w:autoSpaceDN w:val="0"/>
      <w:adjustRightInd w:val="0"/>
      <w:spacing w:line="180" w:lineRule="exact"/>
      <w:textAlignment w:val="baseline"/>
    </w:pPr>
    <w:rPr>
      <w:rFonts w:ascii="Courier New" w:eastAsia="MS Mincho" w:hAnsi="Courier New"/>
      <w:noProof/>
      <w:sz w:val="24"/>
      <w:szCs w:val="24"/>
      <w:lang w:val="en-GB"/>
    </w:rPr>
  </w:style>
  <w:style w:type="paragraph" w:customStyle="1" w:styleId="EX">
    <w:name w:val="EX"/>
    <w:basedOn w:val="Normal"/>
    <w:link w:val="EXChar"/>
    <w:rsid w:val="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spacing w:before="0" w:after="180"/>
      <w:ind w:left="1702" w:hanging="1418"/>
      <w:jc w:val="left"/>
    </w:pPr>
    <w:rPr>
      <w:rFonts w:eastAsia="Calibri"/>
      <w:sz w:val="24"/>
      <w:szCs w:val="24"/>
      <w:lang w:val="en-GB" w:eastAsia="x-none"/>
    </w:rPr>
  </w:style>
  <w:style w:type="paragraph" w:customStyle="1" w:styleId="NW">
    <w:name w:val="NW"/>
    <w:basedOn w:val="NO"/>
    <w:rsid w:val="005277D5"/>
    <w:pPr>
      <w:tabs>
        <w:tab w:val="left" w:pos="709"/>
      </w:tabs>
      <w:suppressAutoHyphens/>
      <w:spacing w:after="0"/>
    </w:pPr>
  </w:style>
  <w:style w:type="paragraph" w:customStyle="1" w:styleId="EW">
    <w:name w:val="EW"/>
    <w:basedOn w:val="EX"/>
    <w:rsid w:val="005277D5"/>
    <w:pPr>
      <w:spacing w:after="0"/>
    </w:pPr>
  </w:style>
  <w:style w:type="paragraph" w:customStyle="1" w:styleId="ZA">
    <w:name w:val="ZA"/>
    <w:rsid w:val="005277D5"/>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MS Mincho" w:hAnsi="Arial"/>
      <w:noProof/>
      <w:sz w:val="40"/>
      <w:szCs w:val="24"/>
      <w:lang w:val="en-GB"/>
    </w:rPr>
  </w:style>
  <w:style w:type="paragraph" w:customStyle="1" w:styleId="ZB">
    <w:name w:val="ZB"/>
    <w:rsid w:val="005277D5"/>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MS Mincho" w:hAnsi="Arial"/>
      <w:i/>
      <w:noProof/>
      <w:sz w:val="24"/>
      <w:szCs w:val="24"/>
      <w:lang w:val="en-GB"/>
    </w:rPr>
  </w:style>
  <w:style w:type="paragraph" w:customStyle="1" w:styleId="ZT">
    <w:name w:val="ZT"/>
    <w:rsid w:val="005277D5"/>
    <w:pPr>
      <w:framePr w:wrap="notBeside" w:hAnchor="margin" w:yAlign="center"/>
      <w:widowControl w:val="0"/>
      <w:overflowPunct w:val="0"/>
      <w:autoSpaceDE w:val="0"/>
      <w:autoSpaceDN w:val="0"/>
      <w:adjustRightInd w:val="0"/>
      <w:spacing w:line="240" w:lineRule="atLeast"/>
      <w:jc w:val="right"/>
      <w:textAlignment w:val="baseline"/>
    </w:pPr>
    <w:rPr>
      <w:rFonts w:ascii="Arial" w:eastAsia="MS Mincho" w:hAnsi="Arial"/>
      <w:b/>
      <w:sz w:val="34"/>
      <w:szCs w:val="24"/>
      <w:lang w:val="en-GB"/>
    </w:rPr>
  </w:style>
  <w:style w:type="paragraph" w:customStyle="1" w:styleId="ZU">
    <w:name w:val="ZU"/>
    <w:rsid w:val="005277D5"/>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MS Mincho" w:hAnsi="Arial"/>
      <w:noProof/>
      <w:sz w:val="24"/>
      <w:szCs w:val="24"/>
      <w:lang w:val="en-GB"/>
    </w:rPr>
  </w:style>
  <w:style w:type="paragraph" w:customStyle="1" w:styleId="TAN">
    <w:name w:val="TAN"/>
    <w:basedOn w:val="TAL"/>
    <w:rsid w:val="005277D5"/>
    <w:pPr>
      <w:keepLines/>
      <w:overflowPunct w:val="0"/>
      <w:autoSpaceDE w:val="0"/>
      <w:autoSpaceDN w:val="0"/>
      <w:adjustRightInd w:val="0"/>
      <w:ind w:left="851" w:hanging="851"/>
      <w:textAlignment w:val="baseline"/>
    </w:pPr>
    <w:rPr>
      <w:szCs w:val="20"/>
    </w:rPr>
  </w:style>
  <w:style w:type="paragraph" w:customStyle="1" w:styleId="ZH">
    <w:name w:val="ZH"/>
    <w:rsid w:val="005277D5"/>
    <w:pPr>
      <w:framePr w:wrap="notBeside" w:vAnchor="page" w:hAnchor="margin" w:xAlign="center" w:y="6805"/>
      <w:widowControl w:val="0"/>
      <w:overflowPunct w:val="0"/>
      <w:autoSpaceDE w:val="0"/>
      <w:autoSpaceDN w:val="0"/>
      <w:adjustRightInd w:val="0"/>
      <w:textAlignment w:val="baseline"/>
    </w:pPr>
    <w:rPr>
      <w:rFonts w:ascii="Arial" w:eastAsia="MS Mincho" w:hAnsi="Arial"/>
      <w:noProof/>
      <w:sz w:val="24"/>
      <w:szCs w:val="24"/>
      <w:lang w:val="en-GB"/>
    </w:rPr>
  </w:style>
  <w:style w:type="paragraph" w:customStyle="1" w:styleId="ZG">
    <w:name w:val="ZG"/>
    <w:rsid w:val="005277D5"/>
    <w:pPr>
      <w:framePr w:wrap="notBeside" w:vAnchor="page" w:hAnchor="margin" w:xAlign="right" w:y="6805"/>
      <w:widowControl w:val="0"/>
      <w:overflowPunct w:val="0"/>
      <w:autoSpaceDE w:val="0"/>
      <w:autoSpaceDN w:val="0"/>
      <w:adjustRightInd w:val="0"/>
      <w:jc w:val="right"/>
      <w:textAlignment w:val="baseline"/>
    </w:pPr>
    <w:rPr>
      <w:rFonts w:ascii="Arial" w:eastAsia="MS Mincho" w:hAnsi="Arial"/>
      <w:noProof/>
      <w:sz w:val="24"/>
      <w:szCs w:val="24"/>
      <w:lang w:val="en-GB"/>
    </w:rPr>
  </w:style>
  <w:style w:type="paragraph" w:customStyle="1" w:styleId="B2">
    <w:name w:val="B2"/>
    <w:basedOn w:val="List2"/>
    <w:rsid w:val="005277D5"/>
    <w:pPr>
      <w:tabs>
        <w:tab w:val="left" w:pos="709"/>
      </w:tabs>
      <w:suppressAutoHyphens/>
      <w:overflowPunct w:val="0"/>
      <w:autoSpaceDE w:val="0"/>
      <w:autoSpaceDN w:val="0"/>
      <w:adjustRightInd w:val="0"/>
      <w:spacing w:after="180" w:line="240" w:lineRule="auto"/>
      <w:ind w:left="851" w:hanging="284"/>
      <w:jc w:val="left"/>
      <w:textAlignment w:val="baseline"/>
    </w:pPr>
    <w:rPr>
      <w:rFonts w:ascii="Times New Roman" w:eastAsia="MS Mincho" w:hAnsi="Times New Roman"/>
      <w:sz w:val="24"/>
      <w:szCs w:val="24"/>
    </w:rPr>
  </w:style>
  <w:style w:type="paragraph" w:customStyle="1" w:styleId="B3">
    <w:name w:val="B3"/>
    <w:basedOn w:val="List3"/>
    <w:rsid w:val="005277D5"/>
    <w:pPr>
      <w:tabs>
        <w:tab w:val="left" w:pos="709"/>
      </w:tabs>
      <w:suppressAutoHyphens/>
      <w:overflowPunct w:val="0"/>
      <w:autoSpaceDE w:val="0"/>
      <w:autoSpaceDN w:val="0"/>
      <w:adjustRightInd w:val="0"/>
      <w:spacing w:after="180" w:line="240" w:lineRule="auto"/>
      <w:ind w:left="1135" w:hanging="284"/>
      <w:jc w:val="left"/>
      <w:textAlignment w:val="baseline"/>
    </w:pPr>
    <w:rPr>
      <w:rFonts w:ascii="Times New Roman" w:eastAsia="MS Mincho" w:hAnsi="Times New Roman"/>
      <w:sz w:val="24"/>
      <w:szCs w:val="24"/>
    </w:rPr>
  </w:style>
  <w:style w:type="paragraph" w:customStyle="1" w:styleId="B4">
    <w:name w:val="B4"/>
    <w:basedOn w:val="List4"/>
    <w:rsid w:val="005277D5"/>
    <w:pPr>
      <w:tabs>
        <w:tab w:val="left" w:pos="709"/>
      </w:tabs>
      <w:suppressAutoHyphens/>
      <w:overflowPunct w:val="0"/>
      <w:autoSpaceDE w:val="0"/>
      <w:autoSpaceDN w:val="0"/>
      <w:adjustRightInd w:val="0"/>
      <w:spacing w:after="180" w:line="240" w:lineRule="auto"/>
      <w:ind w:left="1418" w:hanging="284"/>
      <w:jc w:val="left"/>
      <w:textAlignment w:val="baseline"/>
    </w:pPr>
    <w:rPr>
      <w:rFonts w:ascii="Times New Roman" w:eastAsia="MS Mincho" w:hAnsi="Times New Roman"/>
      <w:sz w:val="24"/>
      <w:szCs w:val="24"/>
    </w:rPr>
  </w:style>
  <w:style w:type="paragraph" w:customStyle="1" w:styleId="B5">
    <w:name w:val="B5"/>
    <w:basedOn w:val="List5"/>
    <w:rsid w:val="005277D5"/>
    <w:pPr>
      <w:tabs>
        <w:tab w:val="left" w:pos="709"/>
      </w:tabs>
      <w:suppressAutoHyphens/>
      <w:overflowPunct w:val="0"/>
      <w:autoSpaceDE w:val="0"/>
      <w:autoSpaceDN w:val="0"/>
      <w:adjustRightInd w:val="0"/>
      <w:spacing w:after="180" w:line="240" w:lineRule="auto"/>
      <w:ind w:left="1702" w:hanging="284"/>
      <w:jc w:val="left"/>
      <w:textAlignment w:val="baseline"/>
    </w:pPr>
    <w:rPr>
      <w:rFonts w:ascii="Times New Roman" w:eastAsia="MS Mincho" w:hAnsi="Times New Roman"/>
      <w:sz w:val="24"/>
      <w:szCs w:val="24"/>
    </w:rPr>
  </w:style>
  <w:style w:type="paragraph" w:customStyle="1" w:styleId="ZTD">
    <w:name w:val="ZTD"/>
    <w:basedOn w:val="ZB"/>
    <w:rsid w:val="005277D5"/>
    <w:pPr>
      <w:framePr w:hRule="auto" w:wrap="notBeside" w:y="852"/>
    </w:pPr>
    <w:rPr>
      <w:i w:val="0"/>
      <w:sz w:val="40"/>
    </w:rPr>
  </w:style>
  <w:style w:type="paragraph" w:customStyle="1" w:styleId="ZV">
    <w:name w:val="ZV"/>
    <w:basedOn w:val="ZU"/>
    <w:rsid w:val="005277D5"/>
    <w:pPr>
      <w:framePr w:wrap="notBeside" w:y="16161"/>
    </w:pPr>
  </w:style>
  <w:style w:type="paragraph" w:customStyle="1" w:styleId="INDENT1">
    <w:name w:val="INDENT1"/>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spacing w:before="0" w:after="180"/>
      <w:ind w:left="851"/>
      <w:jc w:val="left"/>
    </w:pPr>
    <w:rPr>
      <w:rFonts w:eastAsia="MS Mincho"/>
      <w:sz w:val="24"/>
      <w:szCs w:val="24"/>
      <w:lang w:val="en-GB"/>
    </w:rPr>
  </w:style>
  <w:style w:type="paragraph" w:customStyle="1" w:styleId="INDENT2">
    <w:name w:val="INDENT2"/>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spacing w:before="0" w:after="180"/>
      <w:ind w:left="1135" w:hanging="284"/>
      <w:jc w:val="left"/>
    </w:pPr>
    <w:rPr>
      <w:rFonts w:eastAsia="MS Mincho"/>
      <w:sz w:val="24"/>
      <w:szCs w:val="24"/>
      <w:lang w:val="en-GB"/>
    </w:rPr>
  </w:style>
  <w:style w:type="paragraph" w:customStyle="1" w:styleId="INDENT3">
    <w:name w:val="INDENT3"/>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spacing w:before="0" w:after="180"/>
      <w:ind w:left="1701" w:hanging="567"/>
      <w:jc w:val="left"/>
    </w:pPr>
    <w:rPr>
      <w:rFonts w:eastAsia="MS Mincho"/>
      <w:sz w:val="24"/>
      <w:szCs w:val="24"/>
      <w:lang w:val="en-GB"/>
    </w:rPr>
  </w:style>
  <w:style w:type="paragraph" w:customStyle="1" w:styleId="TAJ">
    <w:name w:val="TAJ"/>
    <w:basedOn w:val="TH"/>
    <w:rsid w:val="005277D5"/>
    <w:pPr>
      <w:tabs>
        <w:tab w:val="left" w:pos="709"/>
      </w:tabs>
      <w:suppressAutoHyphens/>
    </w:pPr>
  </w:style>
  <w:style w:type="paragraph" w:customStyle="1" w:styleId="Guidance">
    <w:name w:val="Guidance"/>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spacing w:before="0" w:after="180"/>
      <w:jc w:val="left"/>
    </w:pPr>
    <w:rPr>
      <w:rFonts w:eastAsia="MS Mincho"/>
      <w:i/>
      <w:color w:val="0000FF"/>
      <w:sz w:val="24"/>
      <w:szCs w:val="24"/>
      <w:lang w:val="en-GB"/>
    </w:rPr>
  </w:style>
  <w:style w:type="character" w:customStyle="1" w:styleId="CharChar9">
    <w:name w:val="Char Char9"/>
    <w:rsid w:val="005277D5"/>
    <w:rPr>
      <w:rFonts w:ascii="Arial" w:hAnsi="Arial" w:cs="Times New Roman"/>
      <w:sz w:val="28"/>
      <w:lang w:val="en-GB" w:eastAsia="en-US"/>
    </w:rPr>
  </w:style>
  <w:style w:type="character" w:customStyle="1" w:styleId="CharChar8">
    <w:name w:val="Char Char8"/>
    <w:rsid w:val="005277D5"/>
    <w:rPr>
      <w:rFonts w:ascii="Arial" w:hAnsi="Arial" w:cs="Times New Roman"/>
      <w:sz w:val="24"/>
      <w:lang w:val="en-GB" w:eastAsia="x-none"/>
    </w:rPr>
  </w:style>
  <w:style w:type="character" w:customStyle="1" w:styleId="CharChar22">
    <w:name w:val="Char Char22"/>
    <w:rsid w:val="005277D5"/>
    <w:rPr>
      <w:rFonts w:ascii="Arial" w:hAnsi="Arial" w:cs="Times New Roman"/>
      <w:sz w:val="28"/>
      <w:lang w:val="en-GB" w:eastAsia="en-US"/>
    </w:rPr>
  </w:style>
  <w:style w:type="character" w:customStyle="1" w:styleId="CharChar21">
    <w:name w:val="Char Char21"/>
    <w:rsid w:val="005277D5"/>
    <w:rPr>
      <w:rFonts w:ascii="Arial" w:hAnsi="Arial" w:cs="Times New Roman"/>
      <w:sz w:val="24"/>
      <w:lang w:val="en-GB" w:eastAsia="en-US"/>
    </w:rPr>
  </w:style>
  <w:style w:type="character" w:customStyle="1" w:styleId="CharChar91">
    <w:name w:val="Char Char91"/>
    <w:rsid w:val="005277D5"/>
    <w:rPr>
      <w:rFonts w:ascii="Arial" w:hAnsi="Arial" w:cs="Times New Roman"/>
      <w:sz w:val="28"/>
      <w:lang w:val="en-GB" w:eastAsia="en-US"/>
    </w:rPr>
  </w:style>
  <w:style w:type="character" w:customStyle="1" w:styleId="CharChar81">
    <w:name w:val="Char Char81"/>
    <w:rsid w:val="005277D5"/>
    <w:rPr>
      <w:rFonts w:ascii="Arial" w:hAnsi="Arial" w:cs="Times New Roman"/>
      <w:sz w:val="24"/>
      <w:lang w:val="en-GB" w:eastAsia="x-none"/>
    </w:rPr>
  </w:style>
  <w:style w:type="character" w:customStyle="1" w:styleId="CharChar221">
    <w:name w:val="Char Char221"/>
    <w:rsid w:val="005277D5"/>
    <w:rPr>
      <w:rFonts w:ascii="Arial" w:hAnsi="Arial" w:cs="Times New Roman"/>
      <w:sz w:val="28"/>
      <w:lang w:val="en-GB" w:eastAsia="en-US"/>
    </w:rPr>
  </w:style>
  <w:style w:type="character" w:customStyle="1" w:styleId="CharChar211">
    <w:name w:val="Char Char211"/>
    <w:rsid w:val="005277D5"/>
    <w:rPr>
      <w:rFonts w:ascii="Arial" w:hAnsi="Arial" w:cs="Times New Roman"/>
      <w:sz w:val="24"/>
      <w:lang w:val="en-GB" w:eastAsia="en-US"/>
    </w:rPr>
  </w:style>
  <w:style w:type="character" w:customStyle="1" w:styleId="CharChar24">
    <w:name w:val="Char Char24"/>
    <w:rsid w:val="005277D5"/>
    <w:rPr>
      <w:rFonts w:ascii="Arial" w:hAnsi="Arial" w:cs="Times New Roman"/>
      <w:sz w:val="28"/>
      <w:lang w:val="en-GB" w:eastAsia="en-US"/>
    </w:rPr>
  </w:style>
  <w:style w:type="paragraph" w:customStyle="1" w:styleId="ColorfulList-Accent11">
    <w:name w:val="Colorful List - Accent 11"/>
    <w:basedOn w:val="Normal"/>
    <w:uiPriority w:val="34"/>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80"/>
      <w:ind w:left="720"/>
      <w:contextualSpacing/>
      <w:jc w:val="left"/>
      <w:textAlignment w:val="auto"/>
    </w:pPr>
    <w:rPr>
      <w:rFonts w:eastAsia="MS Mincho"/>
      <w:sz w:val="24"/>
      <w:szCs w:val="24"/>
      <w:lang w:val="en-GB"/>
    </w:rPr>
  </w:style>
  <w:style w:type="paragraph" w:customStyle="1" w:styleId="a1">
    <w:name w:val="a1"/>
    <w:basedOn w:val="Heading3"/>
    <w:rsid w:val="005277D5"/>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660"/>
        <w:tab w:val="num" w:pos="720"/>
        <w:tab w:val="left" w:pos="880"/>
        <w:tab w:val="num" w:pos="1492"/>
      </w:tabs>
      <w:suppressAutoHyphens/>
      <w:overflowPunct/>
      <w:autoSpaceDE/>
      <w:autoSpaceDN/>
      <w:adjustRightInd/>
      <w:spacing w:before="60" w:after="160" w:line="230" w:lineRule="exact"/>
      <w:ind w:left="0" w:firstLine="0"/>
      <w:jc w:val="left"/>
      <w:textAlignment w:val="auto"/>
    </w:pPr>
    <w:rPr>
      <w:rFonts w:ascii="Cambria" w:eastAsia="MS Mincho" w:hAnsi="Cambria"/>
      <w:bCs w:val="0"/>
      <w:sz w:val="20"/>
      <w:szCs w:val="24"/>
      <w:lang w:val="en-GB" w:eastAsia="zh-CN"/>
    </w:rPr>
  </w:style>
  <w:style w:type="paragraph" w:customStyle="1" w:styleId="Revision3">
    <w:name w:val="Revision3"/>
    <w:hidden/>
    <w:rsid w:val="005277D5"/>
    <w:rPr>
      <w:rFonts w:ascii="Arial" w:eastAsia="MS Mincho" w:hAnsi="Arial"/>
      <w:sz w:val="24"/>
      <w:szCs w:val="24"/>
      <w:lang w:val="en-GB" w:eastAsia="ja-JP"/>
    </w:rPr>
  </w:style>
  <w:style w:type="paragraph" w:customStyle="1" w:styleId="DDLExample">
    <w:name w:val="DDL Example"/>
    <w:basedOn w:val="Normal"/>
    <w:rsid w:val="005277D5"/>
    <w:pPr>
      <w:pBdr>
        <w:top w:val="single" w:sz="12" w:space="1" w:color="auto"/>
        <w:left w:val="single" w:sz="12" w:space="4" w:color="auto"/>
        <w:bottom w:val="single" w:sz="12" w:space="1" w:color="auto"/>
        <w:right w:val="single" w:sz="12" w:space="4" w:color="auto"/>
      </w:pBdr>
      <w:shd w:val="pct20" w:color="auto" w:fill="FFFFFF"/>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Courier New" w:eastAsia="MS ??" w:hAnsi="Courier New"/>
      <w:sz w:val="24"/>
      <w:szCs w:val="24"/>
      <w:lang w:val="en-GB"/>
    </w:rPr>
  </w:style>
  <w:style w:type="paragraph" w:customStyle="1" w:styleId="ListParagraph3">
    <w:name w:val="List Paragraph3"/>
    <w:basedOn w:val="Normal"/>
    <w:rsid w:val="005277D5"/>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autoSpaceDN/>
      <w:adjustRightInd/>
      <w:spacing w:before="0" w:after="180"/>
      <w:ind w:left="720"/>
      <w:contextualSpacing/>
      <w:jc w:val="left"/>
    </w:pPr>
    <w:rPr>
      <w:rFonts w:eastAsia="MS Mincho" w:cs="Cambria"/>
      <w:sz w:val="24"/>
      <w:szCs w:val="24"/>
      <w:lang w:val="en-GB" w:eastAsia="ar-SA"/>
    </w:rPr>
  </w:style>
  <w:style w:type="numbering" w:styleId="ArticleSection">
    <w:name w:val="Outline List 3"/>
    <w:basedOn w:val="NoList"/>
    <w:rsid w:val="005277D5"/>
    <w:pPr>
      <w:numPr>
        <w:numId w:val="27"/>
      </w:numPr>
    </w:pPr>
  </w:style>
  <w:style w:type="numbering" w:styleId="1ai">
    <w:name w:val="Outline List 1"/>
    <w:basedOn w:val="NoList"/>
    <w:rsid w:val="005277D5"/>
    <w:pPr>
      <w:numPr>
        <w:numId w:val="26"/>
      </w:numPr>
    </w:pPr>
  </w:style>
  <w:style w:type="numbering" w:styleId="111111">
    <w:name w:val="Outline List 2"/>
    <w:basedOn w:val="NoList"/>
    <w:rsid w:val="005277D5"/>
    <w:pPr>
      <w:numPr>
        <w:numId w:val="25"/>
      </w:numPr>
    </w:pPr>
  </w:style>
  <w:style w:type="paragraph" w:customStyle="1" w:styleId="Note0">
    <w:name w:val="Note:"/>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ambria" w:eastAsia="MS Mincho" w:hAnsi="Cambria"/>
      <w:szCs w:val="24"/>
      <w:lang w:val="en-GB"/>
    </w:rPr>
  </w:style>
  <w:style w:type="paragraph" w:customStyle="1" w:styleId="Revision1">
    <w:name w:val="Revision1"/>
    <w:hidden/>
    <w:rsid w:val="005277D5"/>
    <w:rPr>
      <w:rFonts w:ascii="Arial" w:eastAsia="MS Mincho" w:hAnsi="Arial"/>
      <w:sz w:val="24"/>
      <w:szCs w:val="24"/>
      <w:lang w:val="en-GB" w:eastAsia="ja-JP"/>
    </w:rPr>
  </w:style>
  <w:style w:type="paragraph" w:customStyle="1" w:styleId="ListParagraph1">
    <w:name w:val="List Paragraph1"/>
    <w:basedOn w:val="Normal"/>
    <w:rsid w:val="005277D5"/>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autoSpaceDN/>
      <w:adjustRightInd/>
      <w:spacing w:before="0" w:after="180"/>
      <w:ind w:left="720"/>
      <w:contextualSpacing/>
      <w:jc w:val="left"/>
    </w:pPr>
    <w:rPr>
      <w:rFonts w:eastAsia="MS Mincho" w:cs="Cambria"/>
      <w:sz w:val="24"/>
      <w:szCs w:val="24"/>
      <w:lang w:val="en-GB" w:eastAsia="ar-SA"/>
    </w:rPr>
  </w:style>
  <w:style w:type="paragraph" w:customStyle="1" w:styleId="MediumList2-Accent21">
    <w:name w:val="Medium List 2 - Accent 21"/>
    <w:hidden/>
    <w:rsid w:val="005277D5"/>
    <w:rPr>
      <w:rFonts w:ascii="Arial" w:eastAsia="MS Mincho" w:hAnsi="Arial" w:cs="Arial"/>
      <w:sz w:val="24"/>
      <w:szCs w:val="24"/>
      <w:lang w:eastAsia="ja-JP"/>
    </w:rPr>
  </w:style>
  <w:style w:type="paragraph" w:customStyle="1" w:styleId="-11">
    <w:name w:val="彩色列表 - 强调文字颜色 11"/>
    <w:basedOn w:val="Normal"/>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80"/>
      <w:ind w:left="720"/>
      <w:contextualSpacing/>
      <w:jc w:val="left"/>
      <w:textAlignment w:val="auto"/>
    </w:pPr>
    <w:rPr>
      <w:sz w:val="24"/>
      <w:szCs w:val="24"/>
      <w:lang w:val="en-GB"/>
    </w:rPr>
  </w:style>
  <w:style w:type="paragraph" w:customStyle="1" w:styleId="MediumGrid1-Accent21">
    <w:name w:val="Medium Grid 1 - Accent 21"/>
    <w:basedOn w:val="Normal"/>
    <w:uiPriority w:val="34"/>
    <w:qFormat/>
    <w:rsid w:val="005277D5"/>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autoSpaceDN/>
      <w:adjustRightInd/>
      <w:spacing w:before="0" w:after="180"/>
      <w:ind w:left="720"/>
      <w:contextualSpacing/>
      <w:jc w:val="left"/>
    </w:pPr>
    <w:rPr>
      <w:rFonts w:cs="Cambria"/>
      <w:sz w:val="24"/>
      <w:szCs w:val="24"/>
      <w:lang w:val="en-GB" w:eastAsia="ar-SA"/>
    </w:rPr>
  </w:style>
  <w:style w:type="paragraph" w:customStyle="1" w:styleId="Revision2">
    <w:name w:val="Revision2"/>
    <w:hidden/>
    <w:rsid w:val="005277D5"/>
    <w:rPr>
      <w:rFonts w:ascii="Arial" w:eastAsia="MS Mincho" w:hAnsi="Arial"/>
      <w:sz w:val="24"/>
      <w:szCs w:val="24"/>
      <w:lang w:val="en-GB" w:eastAsia="ja-JP"/>
    </w:rPr>
  </w:style>
  <w:style w:type="paragraph" w:customStyle="1" w:styleId="ListParagraph2">
    <w:name w:val="List Paragraph2"/>
    <w:basedOn w:val="Normal"/>
    <w:rsid w:val="005277D5"/>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autoSpaceDN/>
      <w:adjustRightInd/>
      <w:spacing w:before="0" w:after="180"/>
      <w:ind w:left="720"/>
      <w:contextualSpacing/>
      <w:jc w:val="left"/>
    </w:pPr>
    <w:rPr>
      <w:rFonts w:eastAsia="MS Mincho" w:cs="Cambria"/>
      <w:sz w:val="24"/>
      <w:szCs w:val="24"/>
      <w:lang w:val="en-GB" w:eastAsia="ar-SA"/>
    </w:rPr>
  </w:style>
  <w:style w:type="paragraph" w:customStyle="1" w:styleId="ColorfulShading-Accent11">
    <w:name w:val="Colorful Shading - Accent 11"/>
    <w:hidden/>
    <w:rsid w:val="005277D5"/>
    <w:rPr>
      <w:rFonts w:ascii="Arial" w:eastAsia="MS Mincho" w:hAnsi="Arial" w:cs="Arial"/>
      <w:sz w:val="24"/>
      <w:szCs w:val="24"/>
      <w:lang w:eastAsia="ja-JP"/>
    </w:rPr>
  </w:style>
  <w:style w:type="character" w:customStyle="1" w:styleId="apple-style-span">
    <w:name w:val="apple-style-span"/>
    <w:rsid w:val="005277D5"/>
  </w:style>
  <w:style w:type="paragraph" w:customStyle="1" w:styleId="NOTE4">
    <w:name w:val="NOTE"/>
    <w:basedOn w:val="Paragraph"/>
    <w:rsid w:val="005277D5"/>
    <w:pPr>
      <w:tabs>
        <w:tab w:val="clear" w:pos="709"/>
      </w:tabs>
      <w:suppressAutoHyphens w:val="0"/>
      <w:spacing w:after="100"/>
      <w:jc w:val="both"/>
    </w:pPr>
    <w:rPr>
      <w:rFonts w:eastAsia="Times New Roman" w:cs="Arial"/>
      <w:spacing w:val="8"/>
      <w:sz w:val="16"/>
      <w:szCs w:val="16"/>
      <w:lang w:val="en-GB" w:eastAsia="zh-CN"/>
    </w:rPr>
  </w:style>
  <w:style w:type="paragraph" w:customStyle="1" w:styleId="Listenabsatz1">
    <w:name w:val="Listenabsatz1"/>
    <w:basedOn w:val="Normal"/>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left="720"/>
      <w:contextualSpacing/>
      <w:textAlignment w:val="auto"/>
    </w:pPr>
    <w:rPr>
      <w:rFonts w:eastAsia="MS ??"/>
      <w:sz w:val="24"/>
      <w:szCs w:val="24"/>
      <w:lang w:val="en-GB"/>
    </w:rPr>
  </w:style>
  <w:style w:type="paragraph" w:customStyle="1" w:styleId="Bearbeitung1">
    <w:name w:val="Bearbeitung1"/>
    <w:hidden/>
    <w:uiPriority w:val="99"/>
    <w:semiHidden/>
    <w:rsid w:val="005277D5"/>
    <w:rPr>
      <w:rFonts w:ascii="Arial" w:eastAsia="MS Mincho" w:hAnsi="Arial" w:cs="Arial"/>
      <w:sz w:val="24"/>
      <w:szCs w:val="24"/>
      <w:lang w:eastAsia="ja-JP"/>
    </w:rPr>
  </w:style>
  <w:style w:type="paragraph" w:customStyle="1" w:styleId="ISOChange">
    <w:name w:val="ISO_Change"/>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10" w:line="210" w:lineRule="exact"/>
      <w:jc w:val="left"/>
      <w:textAlignment w:val="auto"/>
    </w:pPr>
    <w:rPr>
      <w:rFonts w:ascii="Cambria" w:eastAsia="MS Mincho" w:hAnsi="Cambria"/>
      <w:sz w:val="18"/>
      <w:szCs w:val="24"/>
      <w:lang w:val="en-GB"/>
    </w:rPr>
  </w:style>
  <w:style w:type="paragraph" w:customStyle="1" w:styleId="code0">
    <w:name w:val="code"/>
    <w:basedOn w:val="Normal"/>
    <w:next w:val="Normal"/>
    <w:link w:val="codeZchn"/>
    <w:rsid w:val="005277D5"/>
    <w:pPr>
      <w:keepLines/>
      <w:overflowPunct/>
      <w:autoSpaceDE/>
      <w:autoSpaceDN/>
      <w:adjustRightInd/>
      <w:spacing w:before="60" w:after="120"/>
      <w:jc w:val="left"/>
      <w:textAlignment w:val="auto"/>
    </w:pPr>
    <w:rPr>
      <w:rFonts w:ascii="Courier" w:hAnsi="Courier"/>
      <w:noProof/>
      <w:szCs w:val="24"/>
      <w:lang w:val="en-GB"/>
    </w:rPr>
  </w:style>
  <w:style w:type="paragraph" w:customStyle="1" w:styleId="BoxHeading4">
    <w:name w:val="BoxHeading 4"/>
    <w:basedOn w:val="Heading4"/>
    <w:rsid w:val="005277D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940"/>
        <w:tab w:val="num" w:pos="1080"/>
        <w:tab w:val="left" w:pos="1140"/>
        <w:tab w:val="left" w:pos="1360"/>
      </w:tabs>
      <w:suppressAutoHyphens/>
      <w:overflowPunct/>
      <w:autoSpaceDE/>
      <w:autoSpaceDN/>
      <w:adjustRightInd/>
      <w:spacing w:before="60" w:after="160" w:line="230" w:lineRule="exact"/>
      <w:ind w:left="0" w:right="0" w:firstLine="0"/>
      <w:jc w:val="left"/>
      <w:textAlignment w:val="auto"/>
    </w:pPr>
    <w:rPr>
      <w:rFonts w:ascii="Cambria" w:eastAsia="MS Mincho" w:hAnsi="Cambria"/>
      <w:bCs w:val="0"/>
      <w:sz w:val="20"/>
      <w:szCs w:val="24"/>
      <w:lang w:val="en-GB" w:eastAsia="zh-CN"/>
    </w:rPr>
  </w:style>
  <w:style w:type="character" w:customStyle="1" w:styleId="fieldsZchn">
    <w:name w:val="fields Zchn"/>
    <w:link w:val="fields"/>
    <w:rsid w:val="005277D5"/>
    <w:rPr>
      <w:rFonts w:eastAsia="Batang"/>
      <w:sz w:val="22"/>
      <w:szCs w:val="24"/>
      <w:lang w:val="x-none" w:eastAsia="ko-KR"/>
    </w:rPr>
  </w:style>
  <w:style w:type="character" w:customStyle="1" w:styleId="codeZchn">
    <w:name w:val="code Zchn"/>
    <w:link w:val="code0"/>
    <w:rsid w:val="005277D5"/>
    <w:rPr>
      <w:rFonts w:ascii="Courier" w:hAnsi="Courier"/>
      <w:noProof/>
      <w:sz w:val="22"/>
      <w:szCs w:val="24"/>
      <w:lang w:val="en-GB"/>
    </w:rPr>
  </w:style>
  <w:style w:type="character" w:customStyle="1" w:styleId="lastfieldZchn">
    <w:name w:val="lastfield Zchn"/>
    <w:link w:val="lastfield"/>
    <w:rsid w:val="005277D5"/>
    <w:rPr>
      <w:rFonts w:eastAsia="Batang"/>
      <w:sz w:val="22"/>
      <w:szCs w:val="24"/>
      <w:lang w:val="x-none" w:eastAsia="ko-KR"/>
    </w:rPr>
  </w:style>
  <w:style w:type="paragraph" w:customStyle="1" w:styleId="arial">
    <w:name w:val="arial"/>
    <w:basedOn w:val="BodyText"/>
    <w:rsid w:val="005277D5"/>
    <w:pPr>
      <w:spacing w:before="0" w:after="220" w:line="240" w:lineRule="auto"/>
    </w:pPr>
    <w:rPr>
      <w:rFonts w:ascii="Helvetica" w:eastAsia="Times New Roman" w:hAnsi="Helvetica"/>
      <w:color w:val="000000"/>
      <w:szCs w:val="24"/>
      <w:lang w:val="en-GB"/>
    </w:rPr>
  </w:style>
  <w:style w:type="paragraph" w:customStyle="1" w:styleId="BlancCharChar">
    <w:name w:val="Blanc Char Char"/>
    <w:basedOn w:val="Normal"/>
    <w:next w:val="TableText"/>
    <w:uiPriority w:val="99"/>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sz w:val="8"/>
      <w:szCs w:val="8"/>
      <w:lang w:val="en-GB"/>
    </w:rPr>
  </w:style>
  <w:style w:type="character" w:customStyle="1" w:styleId="BlancCharCharChar">
    <w:name w:val="Blanc Char Char Char"/>
    <w:uiPriority w:val="99"/>
    <w:rsid w:val="005277D5"/>
    <w:rPr>
      <w:b/>
      <w:bCs/>
      <w:sz w:val="8"/>
      <w:szCs w:val="8"/>
      <w:lang w:val="en-US" w:eastAsia="en-US"/>
    </w:rPr>
  </w:style>
  <w:style w:type="character" w:customStyle="1" w:styleId="NoteChar">
    <w:name w:val="Note Char"/>
    <w:rsid w:val="005277D5"/>
    <w:rPr>
      <w:sz w:val="18"/>
      <w:szCs w:val="18"/>
      <w:lang w:val="en-GB" w:eastAsia="en-US"/>
    </w:rPr>
  </w:style>
  <w:style w:type="paragraph" w:customStyle="1" w:styleId="Note1CharCharCharCharCharChar">
    <w:name w:val="Note 1 Char Char Char Char Char Char"/>
    <w:basedOn w:val="Note"/>
    <w:uiPriority w:val="99"/>
    <w:rsid w:val="005277D5"/>
    <w:pPr>
      <w:tabs>
        <w:tab w:val="clear" w:pos="1191"/>
        <w:tab w:val="clear" w:pos="1588"/>
        <w:tab w:val="clear" w:pos="1985"/>
      </w:tabs>
      <w:ind w:left="284" w:firstLine="0"/>
    </w:pPr>
    <w:rPr>
      <w:szCs w:val="18"/>
    </w:rPr>
  </w:style>
  <w:style w:type="character" w:customStyle="1" w:styleId="Note1CharCharCharCharCharCharChar">
    <w:name w:val="Note 1 Char Char Char Char Char Char Char"/>
    <w:uiPriority w:val="99"/>
    <w:rsid w:val="005277D5"/>
    <w:rPr>
      <w:sz w:val="18"/>
      <w:szCs w:val="18"/>
      <w:lang w:val="en-GB" w:eastAsia="en-US"/>
    </w:rPr>
  </w:style>
  <w:style w:type="paragraph" w:customStyle="1" w:styleId="tableheading0">
    <w:name w:val="table heading"/>
    <w:basedOn w:val="Normal"/>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b/>
      <w:bCs/>
      <w:szCs w:val="24"/>
      <w:lang w:val="en-GB"/>
    </w:rPr>
  </w:style>
  <w:style w:type="paragraph" w:customStyle="1" w:styleId="tablecell0">
    <w:name w:val="table cell"/>
    <w:basedOn w:val="Normal"/>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szCs w:val="24"/>
      <w:lang w:val="en-GB"/>
    </w:rPr>
  </w:style>
  <w:style w:type="paragraph" w:customStyle="1" w:styleId="Sprechblasentext1">
    <w:name w:val="Sprechblasentext1"/>
    <w:basedOn w:val="Normal"/>
    <w:uiPriority w:val="99"/>
    <w:semiHidden/>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ascii="Tahoma" w:hAnsi="Tahoma" w:cs="Tahoma"/>
      <w:sz w:val="16"/>
      <w:szCs w:val="16"/>
      <w:lang w:val="en-GB"/>
    </w:rPr>
  </w:style>
  <w:style w:type="paragraph" w:customStyle="1" w:styleId="CourierText">
    <w:name w:val="Courier Text"/>
    <w:basedOn w:val="Normal"/>
    <w:uiPriority w:val="99"/>
    <w:rsid w:val="005277D5"/>
    <w:pPr>
      <w:numPr>
        <w:ilvl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left"/>
    </w:pPr>
    <w:rPr>
      <w:rFonts w:ascii="Courier" w:hAnsi="Courier" w:cs="Courier"/>
      <w:szCs w:val="22"/>
      <w:lang w:val="en-GB"/>
    </w:rPr>
  </w:style>
  <w:style w:type="paragraph" w:customStyle="1" w:styleId="AppendixHeading2">
    <w:name w:val="Appendix Heading 2"/>
    <w:basedOn w:val="Heading2"/>
    <w:uiPriority w:val="99"/>
    <w:rsid w:val="005277D5"/>
    <w:pPr>
      <w:tabs>
        <w:tab w:val="clear" w:pos="1080"/>
        <w:tab w:val="clear" w:pos="1440"/>
        <w:tab w:val="clear" w:pos="1800"/>
        <w:tab w:val="clear" w:pos="2160"/>
        <w:tab w:val="clear" w:pos="2520"/>
        <w:tab w:val="clear" w:pos="2880"/>
        <w:tab w:val="clear" w:pos="3240"/>
        <w:tab w:val="clear" w:pos="3600"/>
        <w:tab w:val="clear" w:pos="3960"/>
        <w:tab w:val="clear" w:pos="4320"/>
        <w:tab w:val="num" w:pos="360"/>
        <w:tab w:val="num" w:pos="720"/>
      </w:tabs>
      <w:ind w:left="0" w:firstLine="0"/>
      <w:jc w:val="left"/>
    </w:pPr>
    <w:rPr>
      <w:rFonts w:eastAsia="Batang"/>
      <w:i w:val="0"/>
      <w:iCs w:val="0"/>
      <w:sz w:val="24"/>
      <w:szCs w:val="26"/>
      <w:lang w:val="en-GB" w:eastAsia="zh-CN"/>
    </w:rPr>
  </w:style>
  <w:style w:type="paragraph" w:customStyle="1" w:styleId="AppendixHeadingI">
    <w:name w:val="Appendix Heading I"/>
    <w:basedOn w:val="Normal"/>
    <w:uiPriority w:val="99"/>
    <w:rsid w:val="005277D5"/>
    <w:pPr>
      <w:keepNext/>
      <w:tabs>
        <w:tab w:val="clear" w:pos="360"/>
        <w:tab w:val="clear" w:pos="720"/>
        <w:tab w:val="clear" w:pos="1080"/>
        <w:tab w:val="clear" w:pos="1440"/>
        <w:tab w:val="clear" w:pos="2160"/>
        <w:tab w:val="clear" w:pos="2520"/>
        <w:tab w:val="clear" w:pos="2880"/>
        <w:tab w:val="clear" w:pos="3240"/>
        <w:tab w:val="clear" w:pos="3600"/>
        <w:tab w:val="clear" w:pos="3960"/>
        <w:tab w:val="clear" w:pos="4320"/>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5277D5"/>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s>
      <w:ind w:left="0" w:firstLine="0"/>
      <w:jc w:val="left"/>
    </w:pPr>
    <w:rPr>
      <w:rFonts w:eastAsia="Batang"/>
      <w:sz w:val="22"/>
      <w:szCs w:val="22"/>
      <w:lang w:val="nb-NO" w:eastAsia="zh-CN"/>
    </w:rPr>
  </w:style>
  <w:style w:type="paragraph" w:customStyle="1" w:styleId="AppendixHeading4">
    <w:name w:val="Appendix Heading 4"/>
    <w:basedOn w:val="Heading4"/>
    <w:uiPriority w:val="99"/>
    <w:rsid w:val="005277D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num" w:pos="1080"/>
        <w:tab w:val="num" w:pos="2988"/>
      </w:tabs>
      <w:ind w:left="0" w:right="0" w:firstLine="0"/>
      <w:jc w:val="left"/>
    </w:pPr>
    <w:rPr>
      <w:rFonts w:ascii="Times New Roman" w:eastAsia="Batang" w:hAnsi="Times New Roman"/>
      <w:sz w:val="22"/>
      <w:szCs w:val="22"/>
      <w:lang w:val="en-GB" w:eastAsia="zh-CN"/>
    </w:rPr>
  </w:style>
  <w:style w:type="paragraph" w:customStyle="1" w:styleId="AppendixHeading5">
    <w:name w:val="Appendix Heading 5"/>
    <w:basedOn w:val="Heading5"/>
    <w:uiPriority w:val="99"/>
    <w:rsid w:val="005277D5"/>
    <w:pPr>
      <w:keepNext w:val="0"/>
      <w:tabs>
        <w:tab w:val="clear" w:pos="360"/>
        <w:tab w:val="clear" w:pos="720"/>
        <w:tab w:val="clear" w:pos="1440"/>
        <w:tab w:val="clear" w:pos="1800"/>
        <w:tab w:val="clear" w:pos="2160"/>
        <w:tab w:val="clear" w:pos="2520"/>
        <w:tab w:val="clear" w:pos="2880"/>
        <w:tab w:val="clear" w:pos="3240"/>
        <w:tab w:val="clear" w:pos="3600"/>
        <w:tab w:val="clear" w:pos="3960"/>
        <w:tab w:val="clear" w:pos="4320"/>
        <w:tab w:val="num" w:pos="792"/>
        <w:tab w:val="num" w:pos="1080"/>
      </w:tabs>
      <w:ind w:left="0" w:firstLine="0"/>
      <w:jc w:val="left"/>
    </w:pPr>
    <w:rPr>
      <w:rFonts w:eastAsia="Batang"/>
      <w:i w:val="0"/>
      <w:iCs w:val="0"/>
      <w:sz w:val="22"/>
      <w:szCs w:val="22"/>
      <w:lang w:val="en-GB" w:eastAsia="zh-CN"/>
    </w:rPr>
  </w:style>
  <w:style w:type="paragraph" w:customStyle="1" w:styleId="BlancChar">
    <w:name w:val="Blanc Char"/>
    <w:basedOn w:val="Normal"/>
    <w:next w:val="TableText"/>
    <w:uiPriority w:val="99"/>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b/>
      <w:bCs/>
      <w:sz w:val="8"/>
      <w:szCs w:val="8"/>
      <w:lang w:val="en-GB"/>
    </w:rPr>
  </w:style>
  <w:style w:type="paragraph" w:customStyle="1" w:styleId="Kommentarthema1">
    <w:name w:val="Kommentarthema1"/>
    <w:basedOn w:val="CommentText"/>
    <w:next w:val="CommentText"/>
    <w:uiPriority w:val="99"/>
    <w:semiHidden/>
    <w:rsid w:val="005277D5"/>
    <w:rPr>
      <w:b/>
      <w:bCs/>
      <w:sz w:val="22"/>
      <w:szCs w:val="24"/>
    </w:rPr>
  </w:style>
  <w:style w:type="paragraph" w:customStyle="1" w:styleId="figure1">
    <w:name w:val="figure"/>
    <w:basedOn w:val="Normal"/>
    <w:uiPriority w:val="99"/>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hAnsi="Helvetica" w:cs="Helvetica"/>
      <w:color w:val="000000"/>
      <w:szCs w:val="24"/>
      <w:lang w:val="fr-FR"/>
    </w:rPr>
  </w:style>
  <w:style w:type="character" w:customStyle="1" w:styleId="FigureChar">
    <w:name w:val="Figure_# Char"/>
    <w:uiPriority w:val="99"/>
    <w:rsid w:val="005277D5"/>
    <w:rPr>
      <w:lang w:val="en-US" w:eastAsia="en-US"/>
    </w:rPr>
  </w:style>
  <w:style w:type="paragraph" w:customStyle="1" w:styleId="Annex5">
    <w:name w:val="Annex 5"/>
    <w:basedOn w:val="Normal"/>
    <w:next w:val="Normal"/>
    <w:autoRedefine/>
    <w:uiPriority w:val="99"/>
    <w:rsid w:val="005277D5"/>
    <w:pPr>
      <w:keepNext/>
      <w:keepLines/>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964"/>
        <w:tab w:val="left" w:pos="1191"/>
        <w:tab w:val="left" w:pos="1588"/>
        <w:tab w:val="left" w:pos="1985"/>
      </w:tabs>
      <w:spacing w:before="181"/>
      <w:ind w:left="2232" w:hanging="2232"/>
      <w:outlineLvl w:val="4"/>
    </w:pPr>
    <w:rPr>
      <w:b/>
      <w:bCs/>
      <w:szCs w:val="24"/>
      <w:lang w:val="en-GB"/>
    </w:rPr>
  </w:style>
  <w:style w:type="character" w:customStyle="1" w:styleId="CourierTextChar">
    <w:name w:val="Courier Text Char"/>
    <w:uiPriority w:val="99"/>
    <w:rsid w:val="005277D5"/>
    <w:rPr>
      <w:rFonts w:ascii="Courier" w:hAnsi="Courier" w:cs="Courier"/>
      <w:sz w:val="22"/>
      <w:szCs w:val="22"/>
      <w:lang w:val="en-GB" w:eastAsia="en-US"/>
    </w:rPr>
  </w:style>
  <w:style w:type="paragraph" w:customStyle="1" w:styleId="Normal1">
    <w:name w:val="Normal1"/>
    <w:basedOn w:val="TableTitle"/>
    <w:uiPriority w:val="99"/>
    <w:rsid w:val="005277D5"/>
    <w:pPr>
      <w:tabs>
        <w:tab w:val="center" w:pos="4864"/>
      </w:tabs>
      <w:jc w:val="both"/>
    </w:pPr>
    <w:rPr>
      <w:bCs/>
      <w:sz w:val="22"/>
      <w:szCs w:val="24"/>
    </w:rPr>
  </w:style>
  <w:style w:type="paragraph" w:customStyle="1" w:styleId="equation0">
    <w:name w:val="equation"/>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ascii="Arial Unicode MS" w:eastAsia="Arial Unicode MS" w:hAnsi="Arial Unicode MS" w:cs="Arial Unicode MS"/>
      <w:sz w:val="24"/>
      <w:szCs w:val="24"/>
      <w:lang w:val="en-GB"/>
    </w:rPr>
  </w:style>
  <w:style w:type="paragraph" w:customStyle="1" w:styleId="AnnexNotitle">
    <w:name w:val="Annex_No &amp; title"/>
    <w:basedOn w:val="Normal"/>
    <w:next w:val="Normal"/>
    <w:uiPriority w:val="99"/>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b/>
      <w:sz w:val="28"/>
      <w:szCs w:val="24"/>
      <w:lang w:val="en-GB"/>
    </w:rPr>
  </w:style>
  <w:style w:type="paragraph" w:customStyle="1" w:styleId="Headingb">
    <w:name w:val="Heading_b"/>
    <w:basedOn w:val="Normal"/>
    <w:next w:val="Normal"/>
    <w:link w:val="HeadingbChar1"/>
    <w:uiPriority w:val="99"/>
    <w:qFormat/>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60"/>
      <w:jc w:val="left"/>
    </w:pPr>
    <w:rPr>
      <w:b/>
      <w:sz w:val="24"/>
      <w:szCs w:val="24"/>
      <w:lang w:val="en-GB"/>
    </w:rPr>
  </w:style>
  <w:style w:type="paragraph" w:customStyle="1" w:styleId="TableTitleCharChar">
    <w:name w:val="Table_Title Char Char"/>
    <w:basedOn w:val="Normal"/>
    <w:next w:val="BlancCharChar"/>
    <w:uiPriority w:val="99"/>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b/>
      <w:bCs/>
      <w:szCs w:val="24"/>
      <w:lang w:val="en-GB"/>
    </w:rPr>
  </w:style>
  <w:style w:type="character" w:customStyle="1" w:styleId="TableTitleCharCharChar1">
    <w:name w:val="Table_Title Char Char Char1"/>
    <w:uiPriority w:val="99"/>
    <w:rsid w:val="005277D5"/>
    <w:rPr>
      <w:b/>
      <w:bCs/>
      <w:lang w:val="en-GB" w:eastAsia="en-US"/>
    </w:rPr>
  </w:style>
  <w:style w:type="character" w:customStyle="1" w:styleId="TableTitleCharCharChar">
    <w:name w:val="Table_Title Char Char Char"/>
    <w:uiPriority w:val="99"/>
    <w:rsid w:val="005277D5"/>
    <w:rPr>
      <w:b/>
      <w:bCs/>
      <w:lang w:val="en-GB" w:eastAsia="en-US"/>
    </w:rPr>
  </w:style>
  <w:style w:type="character" w:customStyle="1" w:styleId="Annex1Char">
    <w:name w:val="Annex 1 Char"/>
    <w:uiPriority w:val="99"/>
    <w:rsid w:val="005277D5"/>
    <w:rPr>
      <w:b/>
      <w:bCs/>
      <w:sz w:val="24"/>
      <w:szCs w:val="24"/>
      <w:lang w:val="en-GB" w:eastAsia="en-US"/>
    </w:rPr>
  </w:style>
  <w:style w:type="paragraph" w:customStyle="1" w:styleId="TableTitleChar">
    <w:name w:val="Table_Title Char"/>
    <w:basedOn w:val="Normal"/>
    <w:next w:val="Normal"/>
    <w:uiPriority w:val="99"/>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b/>
      <w:bCs/>
      <w:szCs w:val="24"/>
      <w:lang w:val="en-GB"/>
    </w:rPr>
  </w:style>
  <w:style w:type="character" w:customStyle="1" w:styleId="Annex3Char">
    <w:name w:val="Annex 3 Char"/>
    <w:uiPriority w:val="99"/>
    <w:rsid w:val="005277D5"/>
    <w:rPr>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5277D5"/>
    <w:rPr>
      <w:b/>
      <w:bCs/>
      <w:sz w:val="24"/>
      <w:szCs w:val="24"/>
      <w:lang w:val="en-GB" w:eastAsia="en-US"/>
    </w:rPr>
  </w:style>
  <w:style w:type="paragraph" w:customStyle="1" w:styleId="toc0">
    <w:name w:val="toc 0"/>
    <w:basedOn w:val="Normal"/>
    <w:next w:val="TOC1"/>
    <w:uiPriority w:val="99"/>
    <w:rsid w:val="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639"/>
      </w:tabs>
      <w:spacing w:before="120"/>
      <w:jc w:val="left"/>
    </w:pPr>
    <w:rPr>
      <w:b/>
      <w:sz w:val="24"/>
      <w:szCs w:val="24"/>
      <w:lang w:val="en-GB"/>
    </w:rPr>
  </w:style>
  <w:style w:type="paragraph" w:customStyle="1" w:styleId="RecNo">
    <w:name w:val="Rec_No"/>
    <w:basedOn w:val="Normal"/>
    <w:next w:val="Rectitle"/>
    <w:uiPriority w:val="99"/>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left"/>
    </w:pPr>
    <w:rPr>
      <w:b/>
      <w:sz w:val="28"/>
      <w:szCs w:val="24"/>
      <w:lang w:val="en-GB"/>
    </w:rPr>
  </w:style>
  <w:style w:type="paragraph" w:customStyle="1" w:styleId="Rectitle">
    <w:name w:val="Rec_title"/>
    <w:basedOn w:val="Normal"/>
    <w:next w:val="Normal"/>
    <w:uiPriority w:val="99"/>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jc w:val="center"/>
    </w:pPr>
    <w:rPr>
      <w:b/>
      <w:sz w:val="28"/>
      <w:szCs w:val="24"/>
      <w:lang w:val="en-GB"/>
    </w:rPr>
  </w:style>
  <w:style w:type="paragraph" w:customStyle="1" w:styleId="FooterQP">
    <w:name w:val="Footer_QP"/>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07"/>
        <w:tab w:val="right" w:pos="8789"/>
        <w:tab w:val="right" w:pos="9639"/>
      </w:tabs>
      <w:spacing w:before="0"/>
      <w:jc w:val="left"/>
    </w:pPr>
    <w:rPr>
      <w:b/>
      <w:szCs w:val="24"/>
      <w:lang w:val="en-GB"/>
    </w:rPr>
  </w:style>
  <w:style w:type="character" w:customStyle="1" w:styleId="href">
    <w:name w:val="href"/>
    <w:uiPriority w:val="99"/>
    <w:rsid w:val="005277D5"/>
    <w:rPr>
      <w:lang w:val="fr-FR"/>
    </w:rPr>
  </w:style>
  <w:style w:type="character" w:customStyle="1" w:styleId="Head0">
    <w:name w:val="Head"/>
    <w:uiPriority w:val="99"/>
    <w:rsid w:val="005277D5"/>
    <w:rPr>
      <w:b/>
    </w:rPr>
  </w:style>
  <w:style w:type="paragraph" w:customStyle="1" w:styleId="Tablehead">
    <w:name w:val="Table_head"/>
    <w:basedOn w:val="Tabletext0"/>
    <w:next w:val="Tabletext0"/>
    <w:rsid w:val="005277D5"/>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szCs w:val="20"/>
    </w:rPr>
  </w:style>
  <w:style w:type="paragraph" w:customStyle="1" w:styleId="Tabletext0">
    <w:name w:val="Table_text"/>
    <w:basedOn w:val="Normal"/>
    <w:uiPriority w:val="99"/>
    <w:rsid w:val="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pPr>
    <w:rPr>
      <w:sz w:val="18"/>
      <w:szCs w:val="24"/>
      <w:lang w:val="en-GB"/>
    </w:rPr>
  </w:style>
  <w:style w:type="character" w:customStyle="1" w:styleId="tablesyntaxChar">
    <w:name w:val="table syntax Char"/>
    <w:link w:val="tablesyntax"/>
    <w:rsid w:val="005277D5"/>
    <w:rPr>
      <w:rFonts w:eastAsia="Batang"/>
      <w:sz w:val="22"/>
      <w:szCs w:val="24"/>
      <w:lang w:val="x-none" w:eastAsia="ko-KR"/>
    </w:rPr>
  </w:style>
  <w:style w:type="paragraph" w:customStyle="1" w:styleId="StyleHeading1TimesNewRoman12ptBefore24ptAfter0">
    <w:name w:val="Style Heading 1 + Times New Roman 12 pt Before:  24 pt After:  0..."/>
    <w:basedOn w:val="Heading1"/>
    <w:uiPriority w:val="99"/>
    <w:rsid w:val="005277D5"/>
    <w:pPr>
      <w:numPr>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432"/>
      </w:tabs>
      <w:spacing w:before="480" w:after="0"/>
      <w:ind w:left="432" w:hanging="432"/>
    </w:pPr>
    <w:rPr>
      <w:rFonts w:eastAsia="Batang" w:cs="Times New Roman"/>
      <w:kern w:val="0"/>
      <w:sz w:val="26"/>
      <w:szCs w:val="26"/>
      <w:lang w:val="en-GB" w:eastAsia="zh-CN"/>
    </w:rPr>
  </w:style>
  <w:style w:type="paragraph" w:customStyle="1" w:styleId="StyleHeading2TimesNewRoman11ptNotItalicJustifiedBe">
    <w:name w:val="Style Heading 2 + Times New Roman 11 pt Not Italic Justified Be..."/>
    <w:basedOn w:val="Heading2"/>
    <w:uiPriority w:val="99"/>
    <w:rsid w:val="005277D5"/>
    <w:pPr>
      <w:numPr>
        <w:numId w:val="0"/>
      </w:numPr>
      <w:tabs>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313" w:after="0"/>
    </w:pPr>
    <w:rPr>
      <w:rFonts w:eastAsia="Batang"/>
      <w:i w:val="0"/>
      <w:iCs w:val="0"/>
      <w:sz w:val="24"/>
      <w:szCs w:val="24"/>
      <w:lang w:val="en-GB" w:eastAsia="zh-CN"/>
    </w:rPr>
  </w:style>
  <w:style w:type="paragraph" w:customStyle="1" w:styleId="StyleHeading3TimesNewRoman10ptJustifiedBefore905">
    <w:name w:val="Style Heading 3 + Times New Roman 10 pt Justified Before:  9.05 ..."/>
    <w:basedOn w:val="Heading3"/>
    <w:uiPriority w:val="99"/>
    <w:rsid w:val="005277D5"/>
    <w:pPr>
      <w:numPr>
        <w:ilvl w:val="0"/>
        <w:numId w:val="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181" w:after="0"/>
      <w:ind w:left="1224" w:hanging="1224"/>
    </w:pPr>
    <w:rPr>
      <w:rFonts w:eastAsia="Batang"/>
      <w:sz w:val="20"/>
      <w:szCs w:val="24"/>
      <w:lang w:val="en-GB" w:eastAsia="zh-CN"/>
    </w:rPr>
  </w:style>
  <w:style w:type="character" w:customStyle="1" w:styleId="NoteChar1">
    <w:name w:val="Note Char1"/>
    <w:uiPriority w:val="99"/>
    <w:rsid w:val="005277D5"/>
    <w:rPr>
      <w:rFonts w:eastAsia="Batang"/>
      <w:sz w:val="18"/>
      <w:szCs w:val="18"/>
      <w:lang w:val="en-GB" w:eastAsia="en-US" w:bidi="ar-SA"/>
    </w:rPr>
  </w:style>
  <w:style w:type="character" w:customStyle="1" w:styleId="Note1CharCharCharCharCharCharChar1">
    <w:name w:val="Note 1 Char Char Char Char Char Char Char1"/>
    <w:uiPriority w:val="99"/>
    <w:rsid w:val="005277D5"/>
    <w:rPr>
      <w:rFonts w:eastAsia="Batang"/>
      <w:sz w:val="18"/>
      <w:szCs w:val="18"/>
      <w:lang w:val="en-GB" w:eastAsia="en-US" w:bidi="ar-SA"/>
    </w:rPr>
  </w:style>
  <w:style w:type="paragraph" w:customStyle="1" w:styleId="StyletableheadingCentered">
    <w:name w:val="Style table heading + Centered"/>
    <w:basedOn w:val="tableheading0"/>
    <w:uiPriority w:val="99"/>
    <w:rsid w:val="005277D5"/>
    <w:pPr>
      <w:spacing w:before="20" w:after="40"/>
      <w:jc w:val="center"/>
    </w:pPr>
    <w:rPr>
      <w:rFonts w:eastAsia="Batang"/>
    </w:rPr>
  </w:style>
  <w:style w:type="paragraph" w:customStyle="1" w:styleId="Styleenumlev1Left0Hanging03">
    <w:name w:val="Style enumlev1 + Left:  0&quot; Hanging:  0.3&quot;"/>
    <w:basedOn w:val="enumlev1"/>
    <w:uiPriority w:val="99"/>
    <w:rsid w:val="005277D5"/>
    <w:pPr>
      <w:spacing w:before="136"/>
      <w:ind w:left="432" w:hanging="432"/>
    </w:pPr>
    <w:rPr>
      <w:rFonts w:ascii="Cambria" w:eastAsia="Batang" w:hAnsi="Cambria"/>
    </w:rPr>
  </w:style>
  <w:style w:type="paragraph" w:customStyle="1" w:styleId="StyleNote111ptLeft0">
    <w:name w:val="Style Note 1 + 11 pt Left:  0&quot;"/>
    <w:basedOn w:val="Note1"/>
    <w:uiPriority w:val="99"/>
    <w:rsid w:val="005277D5"/>
    <w:pPr>
      <w:spacing w:before="136" w:line="240" w:lineRule="auto"/>
      <w:ind w:left="0"/>
    </w:pPr>
    <w:rPr>
      <w:rFonts w:ascii="Cambria" w:eastAsia="Batang" w:hAnsi="Cambria"/>
      <w:sz w:val="22"/>
    </w:rPr>
  </w:style>
  <w:style w:type="character" w:customStyle="1" w:styleId="Note3Char">
    <w:name w:val="Note 3 Char"/>
    <w:uiPriority w:val="99"/>
    <w:rsid w:val="005277D5"/>
    <w:rPr>
      <w:rFonts w:eastAsia="Batang"/>
      <w:sz w:val="18"/>
      <w:szCs w:val="18"/>
      <w:lang w:val="en-GB" w:eastAsia="en-US" w:bidi="ar-SA"/>
    </w:rPr>
  </w:style>
  <w:style w:type="paragraph" w:customStyle="1" w:styleId="Annex3CharChar">
    <w:name w:val="Annex 3 Char Char"/>
    <w:basedOn w:val="Normal"/>
    <w:next w:val="Normal"/>
    <w:link w:val="Annex3CharCharChar"/>
    <w:uiPriority w:val="99"/>
    <w:rsid w:val="005277D5"/>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81"/>
      <w:ind w:left="1224" w:hanging="1224"/>
      <w:outlineLvl w:val="2"/>
    </w:pPr>
    <w:rPr>
      <w:b/>
      <w:bCs/>
      <w:szCs w:val="24"/>
      <w:lang w:val="en-GB" w:eastAsia="x-none"/>
    </w:rPr>
  </w:style>
  <w:style w:type="paragraph" w:customStyle="1" w:styleId="Annex4CharCharCharChar">
    <w:name w:val="Annex 4 Char Char Char Char"/>
    <w:basedOn w:val="Annex3CharChar"/>
    <w:next w:val="Normal"/>
    <w:link w:val="Annex4CharCharCharCharChar"/>
    <w:uiPriority w:val="99"/>
    <w:rsid w:val="005277D5"/>
    <w:pPr>
      <w:ind w:left="1728" w:hanging="1728"/>
    </w:pPr>
  </w:style>
  <w:style w:type="paragraph" w:customStyle="1" w:styleId="Annex6">
    <w:name w:val="Annex 6"/>
    <w:basedOn w:val="Annex5"/>
    <w:next w:val="Normal"/>
    <w:autoRedefine/>
    <w:uiPriority w:val="99"/>
    <w:rsid w:val="005277D5"/>
    <w:pPr>
      <w:tabs>
        <w:tab w:val="clear" w:pos="720"/>
        <w:tab w:val="clear" w:pos="964"/>
        <w:tab w:val="num" w:pos="108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696"/>
      </w:tabs>
      <w:spacing w:before="200" w:after="160"/>
      <w:ind w:left="794"/>
      <w:jc w:val="left"/>
    </w:pPr>
    <w:rPr>
      <w:szCs w:val="22"/>
      <w:lang w:val="en-GB" w:eastAsia="x-none"/>
    </w:rPr>
  </w:style>
  <w:style w:type="character" w:customStyle="1" w:styleId="AVCEquationlevel1CharCharCharCharChar">
    <w:name w:val="AVC Equation level 1 Char Char Char Char Char"/>
    <w:link w:val="AVCEquationlevel1CharCharCharChar"/>
    <w:uiPriority w:val="99"/>
    <w:rsid w:val="005277D5"/>
    <w:rPr>
      <w:sz w:val="22"/>
      <w:szCs w:val="22"/>
      <w:lang w:val="en-GB" w:eastAsia="x-none"/>
    </w:rPr>
  </w:style>
  <w:style w:type="paragraph" w:customStyle="1" w:styleId="SVCBulletslevel1CharCharChar">
    <w:name w:val="SVC Bullets level 1 Char Char Char"/>
    <w:link w:val="SVCBulletslevel1CharCharCharChar"/>
    <w:uiPriority w:val="99"/>
    <w:rsid w:val="005277D5"/>
    <w:pPr>
      <w:numPr>
        <w:numId w:val="31"/>
      </w:numPr>
      <w:tabs>
        <w:tab w:val="left" w:pos="403"/>
        <w:tab w:val="left" w:pos="792"/>
        <w:tab w:val="left" w:pos="1195"/>
        <w:tab w:val="left" w:pos="1584"/>
        <w:tab w:val="left" w:pos="1987"/>
        <w:tab w:val="left" w:pos="2376"/>
        <w:tab w:val="left" w:pos="2779"/>
        <w:tab w:val="left" w:pos="3168"/>
      </w:tabs>
      <w:spacing w:before="120"/>
      <w:jc w:val="both"/>
    </w:pPr>
    <w:rPr>
      <w:sz w:val="24"/>
      <w:szCs w:val="24"/>
      <w:lang w:val="en-GB"/>
    </w:rPr>
  </w:style>
  <w:style w:type="character" w:customStyle="1" w:styleId="Annex3CharCharChar">
    <w:name w:val="Annex 3 Char Char Char"/>
    <w:link w:val="Annex3CharChar"/>
    <w:uiPriority w:val="99"/>
    <w:rsid w:val="005277D5"/>
    <w:rPr>
      <w:b/>
      <w:bCs/>
      <w:sz w:val="22"/>
      <w:szCs w:val="24"/>
      <w:lang w:val="en-GB" w:eastAsia="x-none"/>
    </w:rPr>
  </w:style>
  <w:style w:type="numbering" w:customStyle="1" w:styleId="SVCBullets">
    <w:name w:val="SVC Bullets"/>
    <w:rsid w:val="005277D5"/>
    <w:pPr>
      <w:numPr>
        <w:numId w:val="30"/>
      </w:numPr>
    </w:pPr>
  </w:style>
  <w:style w:type="character" w:customStyle="1" w:styleId="SVCBulletslevel1CharChar">
    <w:name w:val="SVC Bullets level 1 Char Char"/>
    <w:link w:val="SVCBulletslevel1Char"/>
    <w:uiPriority w:val="99"/>
    <w:rsid w:val="005277D5"/>
    <w:rPr>
      <w:lang w:val="en-GB"/>
    </w:rPr>
  </w:style>
  <w:style w:type="paragraph" w:customStyle="1" w:styleId="SVCBulletslevel3CharChar">
    <w:name w:val="SVC Bullets level 3 Char Char"/>
    <w:basedOn w:val="SVCBulletslevel3"/>
    <w:link w:val="SVCBulletslevel3CharCharChar"/>
    <w:rsid w:val="005277D5"/>
    <w:rPr>
      <w:lang w:eastAsia="x-none"/>
    </w:rPr>
  </w:style>
  <w:style w:type="paragraph" w:customStyle="1" w:styleId="SVCBulletslevel4Char">
    <w:name w:val="SVC Bullets level 4 Char"/>
    <w:basedOn w:val="SVCBulletslevel3CharChar"/>
    <w:link w:val="SVCBulletslevel4CharChar"/>
    <w:rsid w:val="005277D5"/>
    <w:pPr>
      <w:numPr>
        <w:ilvl w:val="3"/>
      </w:numPr>
      <w:tabs>
        <w:tab w:val="clear" w:pos="0"/>
        <w:tab w:val="num" w:pos="360"/>
        <w:tab w:val="num" w:pos="2880"/>
      </w:tabs>
      <w:ind w:left="1195" w:hanging="403"/>
    </w:pPr>
  </w:style>
  <w:style w:type="paragraph" w:customStyle="1" w:styleId="SVCBulletslevel5">
    <w:name w:val="SVC Bullets level 5"/>
    <w:basedOn w:val="SVCBulletslevel4Char"/>
    <w:uiPriority w:val="99"/>
    <w:rsid w:val="005277D5"/>
    <w:pPr>
      <w:numPr>
        <w:ilvl w:val="4"/>
      </w:numPr>
      <w:tabs>
        <w:tab w:val="clear" w:pos="0"/>
        <w:tab w:val="num" w:pos="360"/>
        <w:tab w:val="num" w:pos="1080"/>
        <w:tab w:val="num" w:pos="3600"/>
      </w:tabs>
      <w:ind w:left="3600" w:hanging="360"/>
    </w:pPr>
  </w:style>
  <w:style w:type="paragraph" w:customStyle="1" w:styleId="SVCBulletslevel6">
    <w:name w:val="SVC Bullets level 6"/>
    <w:basedOn w:val="SVCBulletslevel5"/>
    <w:uiPriority w:val="99"/>
    <w:rsid w:val="005277D5"/>
    <w:pPr>
      <w:numPr>
        <w:ilvl w:val="5"/>
      </w:numPr>
      <w:tabs>
        <w:tab w:val="clear" w:pos="-31680"/>
        <w:tab w:val="clear" w:pos="1080"/>
        <w:tab w:val="num" w:pos="360"/>
        <w:tab w:val="num" w:pos="1440"/>
        <w:tab w:val="left" w:pos="2381"/>
        <w:tab w:val="num" w:pos="4320"/>
      </w:tabs>
      <w:ind w:left="4320" w:hanging="391"/>
    </w:pPr>
  </w:style>
  <w:style w:type="character" w:customStyle="1" w:styleId="SVCBulletslevel1CharCharCharChar">
    <w:name w:val="SVC Bullets level 1 Char Char Char Char"/>
    <w:link w:val="SVCBulletslevel1CharCharChar"/>
    <w:uiPriority w:val="99"/>
    <w:rsid w:val="005277D5"/>
    <w:rPr>
      <w:sz w:val="24"/>
      <w:szCs w:val="24"/>
      <w:lang w:val="en-GB"/>
    </w:rPr>
  </w:style>
  <w:style w:type="character" w:customStyle="1" w:styleId="SVCBulletslevel3CharCharChar">
    <w:name w:val="SVC Bullets level 3 Char Char Char"/>
    <w:link w:val="SVCBulletslevel3CharChar"/>
    <w:rsid w:val="005277D5"/>
    <w:rPr>
      <w:sz w:val="22"/>
      <w:szCs w:val="24"/>
      <w:lang w:val="en-GB" w:eastAsia="x-none"/>
    </w:rPr>
  </w:style>
  <w:style w:type="character" w:customStyle="1" w:styleId="SVCBulletslevel4CharChar">
    <w:name w:val="SVC Bullets level 4 Char Char"/>
    <w:link w:val="SVCBulletslevel4Char"/>
    <w:rsid w:val="005277D5"/>
    <w:rPr>
      <w:sz w:val="22"/>
      <w:szCs w:val="24"/>
      <w:lang w:val="en-GB" w:eastAsia="x-none"/>
    </w:rPr>
  </w:style>
  <w:style w:type="paragraph" w:customStyle="1" w:styleId="SVCBulletslevel7">
    <w:name w:val="SVC Bullets level 7"/>
    <w:basedOn w:val="SVCBulletslevel6"/>
    <w:uiPriority w:val="99"/>
    <w:rsid w:val="005277D5"/>
    <w:pPr>
      <w:ind w:left="2772"/>
    </w:pPr>
  </w:style>
  <w:style w:type="paragraph" w:customStyle="1" w:styleId="SVCBulletslevel8">
    <w:name w:val="SVC Bullets level 8"/>
    <w:basedOn w:val="SVCBulletslevel7"/>
    <w:uiPriority w:val="99"/>
    <w:rsid w:val="005277D5"/>
    <w:pPr>
      <w:ind w:left="3168"/>
    </w:pPr>
  </w:style>
  <w:style w:type="paragraph" w:customStyle="1" w:styleId="SVCBulletslevel3">
    <w:name w:val="SVC Bullets level 3"/>
    <w:basedOn w:val="Normal"/>
    <w:uiPriority w:val="99"/>
    <w:rsid w:val="005277D5"/>
    <w:pPr>
      <w:numPr>
        <w:ilvl w:val="2"/>
        <w:numId w:val="3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szCs w:val="24"/>
      <w:lang w:val="en-GB"/>
    </w:rPr>
  </w:style>
  <w:style w:type="paragraph" w:customStyle="1" w:styleId="SVCBulletslevel2CharChar">
    <w:name w:val="SVC Bullets level 2 Char Char"/>
    <w:basedOn w:val="Normal"/>
    <w:link w:val="SVCBulletslevel2CharCharChar"/>
    <w:uiPriority w:val="99"/>
    <w:rsid w:val="005277D5"/>
    <w:pPr>
      <w:numPr>
        <w:numId w:val="3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szCs w:val="24"/>
      <w:lang w:val="en-GB" w:eastAsia="x-none"/>
    </w:rPr>
  </w:style>
  <w:style w:type="character" w:customStyle="1" w:styleId="SVCBulletslevel2CharCharChar">
    <w:name w:val="SVC Bullets level 2 Char Char Char"/>
    <w:link w:val="SVCBulletslevel2CharChar"/>
    <w:uiPriority w:val="99"/>
    <w:rsid w:val="005277D5"/>
    <w:rPr>
      <w:sz w:val="22"/>
      <w:szCs w:val="24"/>
      <w:lang w:val="en-GB" w:eastAsia="x-none"/>
    </w:rPr>
  </w:style>
  <w:style w:type="paragraph" w:customStyle="1" w:styleId="FigureCharChar">
    <w:name w:val="Figure_# Char Char"/>
    <w:basedOn w:val="Normal"/>
    <w:next w:val="Normal"/>
    <w:link w:val="FigureCharCharChar"/>
    <w:uiPriority w:val="99"/>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szCs w:val="24"/>
      <w:lang w:val="x-none" w:eastAsia="x-none"/>
    </w:rPr>
  </w:style>
  <w:style w:type="paragraph" w:customStyle="1" w:styleId="Quote1">
    <w:name w:val="Quote1"/>
    <w:basedOn w:val="Normal"/>
    <w:next w:val="Normal"/>
    <w:uiPriority w:val="2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0" w:after="160"/>
      <w:ind w:left="864" w:right="864"/>
      <w:jc w:val="center"/>
    </w:pPr>
    <w:rPr>
      <w:i/>
      <w:iCs/>
      <w:color w:val="404040"/>
      <w:sz w:val="20"/>
      <w:lang w:val="en-GB"/>
    </w:rPr>
  </w:style>
  <w:style w:type="character" w:customStyle="1" w:styleId="QuoteChar">
    <w:name w:val="Quote Char"/>
    <w:basedOn w:val="DefaultParagraphFont"/>
    <w:link w:val="Quote"/>
    <w:uiPriority w:val="29"/>
    <w:rsid w:val="005277D5"/>
    <w:rPr>
      <w:rFonts w:ascii="Times New Roman" w:hAnsi="Times New Roman"/>
      <w:i/>
      <w:iCs/>
      <w:color w:val="404040"/>
      <w:lang w:val="en-GB" w:eastAsia="en-US"/>
    </w:rPr>
  </w:style>
  <w:style w:type="character" w:customStyle="1" w:styleId="FigureChar2">
    <w:name w:val="Figure_# Char2"/>
    <w:uiPriority w:val="99"/>
    <w:rsid w:val="005277D5"/>
    <w:rPr>
      <w:lang w:val="en-US" w:eastAsia="en-US"/>
    </w:rPr>
  </w:style>
  <w:style w:type="paragraph" w:customStyle="1" w:styleId="AVCIndentlevel2">
    <w:name w:val="AVC Indent level 2"/>
    <w:basedOn w:val="AVCIndentlevel1"/>
    <w:uiPriority w:val="99"/>
    <w:rsid w:val="005277D5"/>
    <w:pPr>
      <w:ind w:left="794"/>
    </w:pPr>
  </w:style>
  <w:style w:type="paragraph" w:customStyle="1" w:styleId="AVCIndentlevel1">
    <w:name w:val="AVC Indent level 1"/>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s>
      <w:ind w:left="397"/>
      <w:textAlignment w:val="auto"/>
    </w:pPr>
    <w:rPr>
      <w:szCs w:val="24"/>
      <w:lang w:val="en-GB"/>
    </w:rPr>
  </w:style>
  <w:style w:type="paragraph" w:customStyle="1" w:styleId="Style1">
    <w:name w:val="Style1"/>
    <w:basedOn w:val="AVCBulletlevel1CharChar"/>
    <w:uiPriority w:val="99"/>
    <w:rsid w:val="005277D5"/>
    <w:pPr>
      <w:ind w:left="2304" w:hanging="403"/>
    </w:pPr>
  </w:style>
  <w:style w:type="paragraph" w:customStyle="1" w:styleId="AVCEquationlevel2">
    <w:name w:val="AVC Equation level 2"/>
    <w:basedOn w:val="AVCEquationlevel1CharCharCharChar"/>
    <w:uiPriority w:val="99"/>
    <w:rsid w:val="005277D5"/>
    <w:pPr>
      <w:tabs>
        <w:tab w:val="left" w:pos="1191"/>
      </w:tabs>
      <w:ind w:left="1191"/>
    </w:pPr>
  </w:style>
  <w:style w:type="paragraph" w:customStyle="1" w:styleId="AVCBulletlevel2CharChar">
    <w:name w:val="AVC Bullet level 2 Char Char"/>
    <w:basedOn w:val="AVCBulletlevel1CharChar"/>
    <w:link w:val="AVCBulletlevel2CharCharChar"/>
    <w:rsid w:val="005277D5"/>
    <w:pPr>
      <w:tabs>
        <w:tab w:val="clear" w:pos="397"/>
        <w:tab w:val="clear" w:pos="792"/>
        <w:tab w:val="num" w:pos="794"/>
      </w:tabs>
      <w:ind w:left="794" w:hanging="391"/>
    </w:pPr>
  </w:style>
  <w:style w:type="paragraph" w:customStyle="1" w:styleId="AVCEquationlevel3">
    <w:name w:val="AVC Equation level 3"/>
    <w:basedOn w:val="AVCEquationlevel2"/>
    <w:uiPriority w:val="99"/>
    <w:rsid w:val="005277D5"/>
    <w:pPr>
      <w:ind w:left="1588"/>
    </w:pPr>
  </w:style>
  <w:style w:type="character" w:customStyle="1" w:styleId="AVCEquationlevel1Char1">
    <w:name w:val="AVC Equation level 1 Char1"/>
    <w:uiPriority w:val="99"/>
    <w:rsid w:val="005277D5"/>
    <w:rPr>
      <w:sz w:val="22"/>
      <w:szCs w:val="22"/>
      <w:lang w:val="en-GB" w:eastAsia="en-US" w:bidi="ar-SA"/>
    </w:rPr>
  </w:style>
  <w:style w:type="paragraph" w:customStyle="1" w:styleId="Figurelegend0">
    <w:name w:val="Figure_legend"/>
    <w:basedOn w:val="TableLegend"/>
    <w:next w:val="Normal"/>
    <w:uiPriority w:val="99"/>
    <w:rsid w:val="005277D5"/>
    <w:pPr>
      <w:jc w:val="left"/>
    </w:pPr>
  </w:style>
  <w:style w:type="paragraph" w:customStyle="1" w:styleId="FigureNoTitle">
    <w:name w:val="Figure_NoTitle"/>
    <w:basedOn w:val="Normal"/>
    <w:next w:val="Normal"/>
    <w:uiPriority w:val="99"/>
    <w:qFormat/>
    <w:rsid w:val="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b/>
      <w:sz w:val="20"/>
      <w:lang w:val="en-GB"/>
    </w:rPr>
  </w:style>
  <w:style w:type="character" w:customStyle="1" w:styleId="FigureCharCharChar">
    <w:name w:val="Figure_# Char Char Char"/>
    <w:link w:val="FigureCharChar"/>
    <w:uiPriority w:val="99"/>
    <w:rsid w:val="005277D5"/>
    <w:rPr>
      <w:sz w:val="22"/>
      <w:szCs w:val="24"/>
      <w:lang w:val="x-none" w:eastAsia="x-none"/>
    </w:rPr>
  </w:style>
  <w:style w:type="paragraph" w:customStyle="1" w:styleId="AVCBulletlevel6">
    <w:name w:val="AVC Bullet level 6"/>
    <w:basedOn w:val="AVCBulletlevel1CharChar"/>
    <w:uiPriority w:val="99"/>
    <w:rsid w:val="005277D5"/>
    <w:pPr>
      <w:numPr>
        <w:numId w:val="36"/>
      </w:numPr>
      <w:tabs>
        <w:tab w:val="clear" w:pos="2376"/>
        <w:tab w:val="clear" w:pos="2779"/>
        <w:tab w:val="clear" w:pos="4690"/>
        <w:tab w:val="num" w:pos="360"/>
        <w:tab w:val="num" w:pos="720"/>
        <w:tab w:val="left" w:pos="2381"/>
        <w:tab w:val="left" w:pos="2778"/>
      </w:tabs>
      <w:ind w:left="720" w:hanging="360"/>
    </w:pPr>
  </w:style>
  <w:style w:type="character" w:customStyle="1" w:styleId="AVCNumberinglevel2Char">
    <w:name w:val="AVC Numbering level 2 Char"/>
    <w:uiPriority w:val="99"/>
    <w:rsid w:val="005277D5"/>
  </w:style>
  <w:style w:type="paragraph" w:customStyle="1" w:styleId="TableTextCentred">
    <w:name w:val="Table_Text_Centred"/>
    <w:basedOn w:val="TableText"/>
    <w:uiPriority w:val="99"/>
    <w:rsid w:val="005277D5"/>
    <w:pPr>
      <w:jc w:val="center"/>
    </w:pPr>
    <w:rPr>
      <w:szCs w:val="18"/>
    </w:rPr>
  </w:style>
  <w:style w:type="paragraph" w:customStyle="1" w:styleId="AVCNumberinglevel2">
    <w:name w:val="AVC Numbering level 2"/>
    <w:basedOn w:val="AVCNumberinglevel1"/>
    <w:uiPriority w:val="99"/>
    <w:rsid w:val="005277D5"/>
    <w:pPr>
      <w:tabs>
        <w:tab w:val="left" w:pos="397"/>
      </w:tabs>
      <w:ind w:left="720" w:hanging="720"/>
    </w:pPr>
  </w:style>
  <w:style w:type="paragraph" w:customStyle="1" w:styleId="AVCIndentlevel3">
    <w:name w:val="AVC Indent level 3"/>
    <w:basedOn w:val="AVCIndentlevel2"/>
    <w:uiPriority w:val="99"/>
    <w:rsid w:val="005277D5"/>
    <w:pPr>
      <w:ind w:left="1191"/>
    </w:pPr>
  </w:style>
  <w:style w:type="paragraph" w:customStyle="1" w:styleId="AVCBulletlevel1CharChar">
    <w:name w:val="AVC Bullet level 1 Char Char"/>
    <w:basedOn w:val="Normal"/>
    <w:link w:val="AVCBulletlevel1CharCharChar"/>
    <w:uiPriority w:val="99"/>
    <w:rsid w:val="005277D5"/>
    <w:pPr>
      <w:numPr>
        <w:numId w:val="3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2"/>
        <w:tab w:val="left" w:pos="1195"/>
        <w:tab w:val="left" w:pos="1588"/>
        <w:tab w:val="left" w:pos="1985"/>
        <w:tab w:val="left" w:pos="2376"/>
        <w:tab w:val="left" w:pos="2779"/>
      </w:tabs>
    </w:pPr>
    <w:rPr>
      <w:szCs w:val="24"/>
      <w:lang w:val="en-GB" w:eastAsia="x-none"/>
    </w:rPr>
  </w:style>
  <w:style w:type="character" w:customStyle="1" w:styleId="EquationChar1">
    <w:name w:val="Equation Char1"/>
    <w:uiPriority w:val="99"/>
    <w:rsid w:val="005277D5"/>
    <w:rPr>
      <w:sz w:val="22"/>
      <w:szCs w:val="22"/>
      <w:lang w:val="en-GB" w:eastAsia="en-US" w:bidi="ar-SA"/>
    </w:rPr>
  </w:style>
  <w:style w:type="character" w:customStyle="1" w:styleId="AVCEquationlevel1Char2">
    <w:name w:val="AVC Equation level 1 Char2"/>
    <w:uiPriority w:val="99"/>
    <w:locked/>
    <w:rsid w:val="005277D5"/>
    <w:rPr>
      <w:sz w:val="22"/>
      <w:szCs w:val="22"/>
      <w:lang w:val="en-GB" w:eastAsia="en-US" w:bidi="ar-SA"/>
    </w:rPr>
  </w:style>
  <w:style w:type="character" w:customStyle="1" w:styleId="AVCEquationlevel2Char">
    <w:name w:val="AVC Equation level 2 Char"/>
    <w:uiPriority w:val="99"/>
    <w:rsid w:val="005277D5"/>
    <w:rPr>
      <w:sz w:val="22"/>
      <w:szCs w:val="22"/>
      <w:lang w:val="en-GB" w:eastAsia="en-US" w:bidi="ar-SA"/>
    </w:rPr>
  </w:style>
  <w:style w:type="paragraph" w:customStyle="1" w:styleId="BalloonText1">
    <w:name w:val="Balloon Text1"/>
    <w:basedOn w:val="Normal"/>
    <w:uiPriority w:val="99"/>
    <w:semiHidden/>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Tahoma" w:hAnsi="Tahoma" w:cs="Tahoma"/>
      <w:sz w:val="16"/>
      <w:szCs w:val="16"/>
      <w:lang w:val="en-GB"/>
    </w:rPr>
  </w:style>
  <w:style w:type="paragraph" w:customStyle="1" w:styleId="CommentSubject1">
    <w:name w:val="Comment Subject1"/>
    <w:basedOn w:val="CommentText"/>
    <w:next w:val="CommentText"/>
    <w:uiPriority w:val="99"/>
    <w:semiHidden/>
    <w:rsid w:val="005277D5"/>
    <w:pPr>
      <w:tabs>
        <w:tab w:val="clear" w:pos="794"/>
        <w:tab w:val="clear" w:pos="1191"/>
        <w:tab w:val="clear" w:pos="1588"/>
        <w:tab w:val="clear" w:pos="1985"/>
      </w:tabs>
      <w:overflowPunct/>
      <w:autoSpaceDE/>
      <w:autoSpaceDN/>
      <w:adjustRightInd/>
      <w:spacing w:before="0"/>
      <w:jc w:val="left"/>
      <w:textAlignment w:val="auto"/>
    </w:pPr>
    <w:rPr>
      <w:b/>
      <w:bCs/>
      <w:sz w:val="22"/>
      <w:szCs w:val="24"/>
    </w:rPr>
  </w:style>
  <w:style w:type="paragraph" w:customStyle="1" w:styleId="AVCBulletlevel4">
    <w:name w:val="AVC Bullet level 4"/>
    <w:basedOn w:val="AVCBulletlevel1CharChar"/>
    <w:uiPriority w:val="99"/>
    <w:rsid w:val="005277D5"/>
    <w:pPr>
      <w:numPr>
        <w:numId w:val="34"/>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5277D5"/>
    <w:pPr>
      <w:numPr>
        <w:numId w:val="35"/>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5277D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5277D5"/>
    <w:pPr>
      <w:numPr>
        <w:numId w:val="0"/>
      </w:numPr>
      <w:tabs>
        <w:tab w:val="clear" w:pos="1191"/>
      </w:tabs>
    </w:pPr>
  </w:style>
  <w:style w:type="paragraph" w:customStyle="1" w:styleId="AVCNumberinglevel1">
    <w:name w:val="AVC Numbering level 1"/>
    <w:basedOn w:val="Normal"/>
    <w:uiPriority w:val="99"/>
    <w:rsid w:val="005277D5"/>
    <w:pPr>
      <w:numPr>
        <w:numId w:val="38"/>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textAlignment w:val="auto"/>
    </w:pPr>
    <w:rPr>
      <w:szCs w:val="24"/>
      <w:lang w:val="en-GB"/>
    </w:rPr>
  </w:style>
  <w:style w:type="paragraph" w:customStyle="1" w:styleId="LegendeFigure">
    <w:name w:val="Legende Figure"/>
    <w:basedOn w:val="Caption"/>
    <w:next w:val="Normal"/>
    <w:uiPriority w:val="99"/>
    <w:rsid w:val="005277D5"/>
    <w:pPr>
      <w:tabs>
        <w:tab w:val="num" w:pos="397"/>
      </w:tabs>
      <w:spacing w:line="240" w:lineRule="auto"/>
      <w:ind w:left="1633" w:hanging="357"/>
    </w:pPr>
    <w:rPr>
      <w:rFonts w:eastAsia="Times New Roman"/>
      <w:b w:val="0"/>
      <w:bCs w:val="0"/>
      <w:i/>
      <w:szCs w:val="24"/>
      <w:lang w:val="fr-FR"/>
    </w:rPr>
  </w:style>
  <w:style w:type="numbering" w:customStyle="1" w:styleId="AVCBullet">
    <w:name w:val="AVC Bullet"/>
    <w:rsid w:val="005277D5"/>
    <w:pPr>
      <w:numPr>
        <w:numId w:val="33"/>
      </w:numPr>
    </w:pPr>
  </w:style>
  <w:style w:type="character" w:customStyle="1" w:styleId="AVCBulletlevel1CharCharChar">
    <w:name w:val="AVC Bullet level 1 Char Char Char"/>
    <w:link w:val="AVCBulletlevel1CharChar"/>
    <w:uiPriority w:val="99"/>
    <w:rsid w:val="005277D5"/>
    <w:rPr>
      <w:sz w:val="22"/>
      <w:szCs w:val="24"/>
      <w:lang w:val="en-GB" w:eastAsia="x-none"/>
    </w:rPr>
  </w:style>
  <w:style w:type="character" w:customStyle="1" w:styleId="AVCBulletlevel3CharCharCharCharChar">
    <w:name w:val="AVC Bullet level 3 Char Char Char Char Char"/>
    <w:link w:val="AVCBulletlevel3CharCharCharChar"/>
    <w:uiPriority w:val="99"/>
    <w:rsid w:val="005277D5"/>
    <w:rPr>
      <w:lang w:val="en-GB" w:eastAsia="ja-JP"/>
    </w:rPr>
  </w:style>
  <w:style w:type="paragraph" w:customStyle="1" w:styleId="AVCBulletlevel3CharCharCharChar">
    <w:name w:val="AVC Bullet level 3 Char Char Char Char"/>
    <w:basedOn w:val="AVCBulletlevel1CharChar"/>
    <w:link w:val="AVCBulletlevel3CharCharCharCharChar"/>
    <w:uiPriority w:val="99"/>
    <w:rsid w:val="005277D5"/>
    <w:pPr>
      <w:numPr>
        <w:numId w:val="39"/>
      </w:numPr>
      <w:tabs>
        <w:tab w:val="clear" w:pos="1182"/>
        <w:tab w:val="clear" w:pos="1985"/>
        <w:tab w:val="num" w:pos="360"/>
        <w:tab w:val="num" w:pos="390"/>
        <w:tab w:val="left" w:pos="1195"/>
      </w:tabs>
      <w:ind w:left="397" w:hanging="397"/>
    </w:pPr>
    <w:rPr>
      <w:sz w:val="20"/>
      <w:szCs w:val="20"/>
      <w:lang w:eastAsia="ja-JP"/>
    </w:rPr>
  </w:style>
  <w:style w:type="character" w:customStyle="1" w:styleId="FigureChar1">
    <w:name w:val="Figure_# Char1"/>
    <w:uiPriority w:val="99"/>
    <w:rsid w:val="005277D5"/>
    <w:rPr>
      <w:lang w:val="en-US" w:eastAsia="en-US" w:bidi="ar-SA"/>
    </w:rPr>
  </w:style>
  <w:style w:type="character" w:customStyle="1" w:styleId="Annex4CharCharCharCharChar">
    <w:name w:val="Annex 4 Char Char Char Char Char"/>
    <w:link w:val="Annex4CharCharCharChar"/>
    <w:uiPriority w:val="99"/>
    <w:rsid w:val="005277D5"/>
    <w:rPr>
      <w:b/>
      <w:bCs/>
      <w:sz w:val="22"/>
      <w:szCs w:val="24"/>
      <w:lang w:val="en-GB" w:eastAsia="x-none"/>
    </w:rPr>
  </w:style>
  <w:style w:type="paragraph" w:customStyle="1" w:styleId="AVCBulletlevel1Char1">
    <w:name w:val="AVC Bullet level 1 Char1"/>
    <w:basedOn w:val="Normal"/>
    <w:uiPriority w:val="99"/>
    <w:rsid w:val="005277D5"/>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397"/>
        <w:tab w:val="num" w:pos="720"/>
        <w:tab w:val="left" w:pos="794"/>
        <w:tab w:val="left" w:pos="1191"/>
        <w:tab w:val="left" w:pos="1588"/>
        <w:tab w:val="left" w:pos="1985"/>
      </w:tabs>
      <w:ind w:left="397" w:hanging="360"/>
    </w:pPr>
    <w:rPr>
      <w:szCs w:val="24"/>
      <w:lang w:val="en-GB"/>
    </w:rPr>
  </w:style>
  <w:style w:type="paragraph" w:customStyle="1" w:styleId="AVCBulletlevel3">
    <w:name w:val="AVC Bullet level 3"/>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num" w:pos="1191"/>
        <w:tab w:val="left" w:pos="1588"/>
        <w:tab w:val="left" w:pos="1985"/>
      </w:tabs>
      <w:ind w:left="1191" w:hanging="397"/>
    </w:pPr>
    <w:rPr>
      <w:szCs w:val="24"/>
      <w:lang w:val="en-GB"/>
    </w:rPr>
  </w:style>
  <w:style w:type="character" w:customStyle="1" w:styleId="SVCBulletslevel2CharCharCharCharChar">
    <w:name w:val="SVC Bullets level 2 Char Char Char Char Char"/>
    <w:uiPriority w:val="99"/>
    <w:rsid w:val="005277D5"/>
    <w:rPr>
      <w:rFonts w:ascii="Times New Roman" w:hAnsi="Times New Roman"/>
      <w:lang w:val="en-GB"/>
    </w:rPr>
  </w:style>
  <w:style w:type="numbering" w:customStyle="1" w:styleId="SVCNumbers">
    <w:name w:val="SVC Numbers"/>
    <w:basedOn w:val="NoList"/>
    <w:rsid w:val="005277D5"/>
    <w:pPr>
      <w:numPr>
        <w:numId w:val="40"/>
      </w:numPr>
    </w:pPr>
  </w:style>
  <w:style w:type="paragraph" w:customStyle="1" w:styleId="SVCNumberinglevel1">
    <w:name w:val="SVC Numbering level 1"/>
    <w:basedOn w:val="SVCBulletslevel1CharCharChar"/>
    <w:uiPriority w:val="99"/>
    <w:rsid w:val="005277D5"/>
    <w:pPr>
      <w:numPr>
        <w:numId w:val="40"/>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5277D5"/>
    <w:pPr>
      <w:numPr>
        <w:numId w:val="0"/>
      </w:numPr>
    </w:pPr>
  </w:style>
  <w:style w:type="paragraph" w:customStyle="1" w:styleId="SVCNumberinglevel3">
    <w:name w:val="SVC Numbering level 3"/>
    <w:basedOn w:val="SVCNumberinglevel2"/>
    <w:uiPriority w:val="99"/>
    <w:rsid w:val="005277D5"/>
    <w:pPr>
      <w:numPr>
        <w:ilvl w:val="2"/>
        <w:numId w:val="40"/>
      </w:numPr>
      <w:tabs>
        <w:tab w:val="clear" w:pos="0"/>
        <w:tab w:val="num" w:pos="360"/>
      </w:tabs>
      <w:ind w:left="0" w:firstLine="0"/>
    </w:pPr>
  </w:style>
  <w:style w:type="paragraph" w:customStyle="1" w:styleId="SVCNumberinglevel4">
    <w:name w:val="SVC Numbering level 4"/>
    <w:basedOn w:val="SVCNumberinglevel3"/>
    <w:uiPriority w:val="99"/>
    <w:rsid w:val="005277D5"/>
    <w:pPr>
      <w:numPr>
        <w:ilvl w:val="3"/>
      </w:numPr>
      <w:tabs>
        <w:tab w:val="clear" w:pos="0"/>
        <w:tab w:val="num" w:pos="360"/>
      </w:tabs>
      <w:ind w:left="0" w:firstLine="0"/>
    </w:pPr>
  </w:style>
  <w:style w:type="paragraph" w:customStyle="1" w:styleId="SVCNumberinglevel5">
    <w:name w:val="SVC Numbering level 5"/>
    <w:basedOn w:val="SVCNumberinglevel4"/>
    <w:uiPriority w:val="99"/>
    <w:rsid w:val="005277D5"/>
    <w:pPr>
      <w:numPr>
        <w:ilvl w:val="4"/>
      </w:numPr>
      <w:tabs>
        <w:tab w:val="clear" w:pos="0"/>
        <w:tab w:val="num" w:pos="360"/>
      </w:tabs>
      <w:ind w:left="0" w:firstLine="0"/>
    </w:pPr>
  </w:style>
  <w:style w:type="paragraph" w:customStyle="1" w:styleId="SVCIndentlevel5">
    <w:name w:val="SVC Indent level 5"/>
    <w:basedOn w:val="SVCIndentlevel4"/>
    <w:uiPriority w:val="99"/>
    <w:rsid w:val="005277D5"/>
    <w:pPr>
      <w:tabs>
        <w:tab w:val="clear" w:pos="1584"/>
      </w:tabs>
      <w:ind w:left="2000"/>
    </w:pPr>
  </w:style>
  <w:style w:type="numbering" w:customStyle="1" w:styleId="SVCIndent">
    <w:name w:val="SVC Indent"/>
    <w:basedOn w:val="SVCBullets"/>
    <w:rsid w:val="005277D5"/>
    <w:pPr>
      <w:numPr>
        <w:numId w:val="41"/>
      </w:numPr>
    </w:pPr>
  </w:style>
  <w:style w:type="paragraph" w:customStyle="1" w:styleId="SVCIndentlevel2">
    <w:name w:val="SVC Indent level 2"/>
    <w:basedOn w:val="SVCIndentlevel1"/>
    <w:uiPriority w:val="99"/>
    <w:rsid w:val="005277D5"/>
    <w:pPr>
      <w:ind w:left="800"/>
    </w:pPr>
  </w:style>
  <w:style w:type="paragraph" w:customStyle="1" w:styleId="SVCIndentlevel3">
    <w:name w:val="SVC Indent level 3"/>
    <w:basedOn w:val="SVCIndentlevel2"/>
    <w:uiPriority w:val="99"/>
    <w:rsid w:val="005277D5"/>
    <w:pPr>
      <w:tabs>
        <w:tab w:val="clear" w:pos="792"/>
      </w:tabs>
      <w:ind w:left="1200"/>
    </w:pPr>
  </w:style>
  <w:style w:type="paragraph" w:customStyle="1" w:styleId="SVCIndentlevel4">
    <w:name w:val="SVC Indent level 4"/>
    <w:basedOn w:val="SVCIndentlevel3"/>
    <w:uiPriority w:val="99"/>
    <w:rsid w:val="005277D5"/>
    <w:pPr>
      <w:tabs>
        <w:tab w:val="clear" w:pos="1195"/>
      </w:tabs>
      <w:ind w:left="1600"/>
    </w:pPr>
  </w:style>
  <w:style w:type="paragraph" w:customStyle="1" w:styleId="SVCIndentlevel1">
    <w:name w:val="SVC Indent level 1"/>
    <w:basedOn w:val="SVCBulletslevel1CharCharChar"/>
    <w:uiPriority w:val="99"/>
    <w:rsid w:val="005277D5"/>
    <w:pPr>
      <w:numPr>
        <w:numId w:val="0"/>
      </w:numPr>
      <w:tabs>
        <w:tab w:val="clear" w:pos="403"/>
      </w:tabs>
      <w:ind w:left="403"/>
    </w:pPr>
  </w:style>
  <w:style w:type="character" w:customStyle="1" w:styleId="AVCBulletlevel1CharCharCharChar">
    <w:name w:val="AVC Bullet level 1 Char Char Char Char"/>
    <w:uiPriority w:val="99"/>
    <w:rsid w:val="005277D5"/>
    <w:rPr>
      <w:lang w:val="en-GB" w:eastAsia="en-US" w:bidi="ar-SA"/>
    </w:rPr>
  </w:style>
  <w:style w:type="character" w:customStyle="1" w:styleId="AVCBulletlevel2CharCharChar">
    <w:name w:val="AVC Bullet level 2 Char Char Char"/>
    <w:link w:val="AVCBulletlevel2CharChar"/>
    <w:rsid w:val="005277D5"/>
    <w:rPr>
      <w:sz w:val="22"/>
      <w:szCs w:val="24"/>
      <w:lang w:val="en-GB" w:eastAsia="x-none"/>
    </w:rPr>
  </w:style>
  <w:style w:type="paragraph" w:customStyle="1" w:styleId="AVCBulletlevel3Char">
    <w:name w:val="AVC Bullet level 3 Char"/>
    <w:basedOn w:val="AVCBulletlevel1CharChar"/>
    <w:uiPriority w:val="99"/>
    <w:rsid w:val="005277D5"/>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szCs w:val="24"/>
      <w:lang w:val="en-GB"/>
    </w:rPr>
  </w:style>
  <w:style w:type="paragraph" w:customStyle="1" w:styleId="AVCEquationlevel1">
    <w:name w:val="AVC Equation level 1"/>
    <w:basedOn w:val="Equation"/>
    <w:uiPriority w:val="99"/>
    <w:rsid w:val="005277D5"/>
    <w:pPr>
      <w:tabs>
        <w:tab w:val="clear" w:pos="4849"/>
      </w:tabs>
      <w:spacing w:before="200" w:after="160"/>
      <w:ind w:left="794"/>
    </w:pPr>
    <w:rPr>
      <w:sz w:val="20"/>
      <w:szCs w:val="22"/>
    </w:rPr>
  </w:style>
  <w:style w:type="paragraph" w:customStyle="1" w:styleId="SVCBulletslevel2">
    <w:name w:val="SVC Bullets level 2"/>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szCs w:val="24"/>
      <w:lang w:val="en-GB" w:eastAsia="ko-KR"/>
    </w:rPr>
  </w:style>
  <w:style w:type="paragraph" w:customStyle="1" w:styleId="Annex4Char">
    <w:name w:val="Annex 4 Char"/>
    <w:basedOn w:val="Annex3CharChar"/>
    <w:next w:val="Normal"/>
    <w:uiPriority w:val="99"/>
    <w:rsid w:val="005277D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5277D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5277D5"/>
    <w:pPr>
      <w:numPr>
        <w:numId w:val="27"/>
      </w:numPr>
      <w:tabs>
        <w:tab w:val="clear" w:pos="1080"/>
        <w:tab w:val="clear" w:pos="1985"/>
        <w:tab w:val="num" w:pos="360"/>
      </w:tabs>
    </w:pPr>
  </w:style>
  <w:style w:type="character" w:customStyle="1" w:styleId="TableTitleChar1">
    <w:name w:val="Table_Title Char1"/>
    <w:uiPriority w:val="99"/>
    <w:rsid w:val="005277D5"/>
    <w:rPr>
      <w:b/>
      <w:bCs/>
      <w:lang w:val="en-GB" w:eastAsia="en-US" w:bidi="ar-SA"/>
    </w:rPr>
  </w:style>
  <w:style w:type="paragraph" w:customStyle="1" w:styleId="AVCBulletlevel1Char">
    <w:name w:val="AVC Bullet level 1 Char"/>
    <w:basedOn w:val="Normal"/>
    <w:link w:val="AVCBulletlevel1CharChar1"/>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szCs w:val="24"/>
      <w:lang w:val="en-GB" w:eastAsia="x-none"/>
    </w:rPr>
  </w:style>
  <w:style w:type="paragraph" w:customStyle="1" w:styleId="AVCEquationlevel1CharChar">
    <w:name w:val="AVC Equation level 1 Char Char"/>
    <w:basedOn w:val="Equation"/>
    <w:uiPriority w:val="99"/>
    <w:rsid w:val="005277D5"/>
    <w:pPr>
      <w:tabs>
        <w:tab w:val="clear" w:pos="4849"/>
      </w:tabs>
      <w:spacing w:before="200" w:after="160"/>
      <w:ind w:left="794"/>
    </w:pPr>
    <w:rPr>
      <w:sz w:val="20"/>
      <w:szCs w:val="22"/>
    </w:rPr>
  </w:style>
  <w:style w:type="paragraph" w:customStyle="1" w:styleId="SVCBulletslevel1">
    <w:name w:val="SVC Bullets level 1"/>
    <w:basedOn w:val="SVCBulletslevel1CharCharChar"/>
    <w:uiPriority w:val="99"/>
    <w:rsid w:val="005277D5"/>
    <w:pPr>
      <w:numPr>
        <w:numId w:val="0"/>
      </w:numPr>
      <w:tabs>
        <w:tab w:val="num" w:pos="360"/>
      </w:tabs>
      <w:ind w:left="360" w:hanging="360"/>
    </w:pPr>
  </w:style>
  <w:style w:type="paragraph" w:customStyle="1" w:styleId="SVCBulletslevel2Char">
    <w:name w:val="SVC Bullets level 2 Char"/>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szCs w:val="24"/>
      <w:lang w:val="en-GB"/>
    </w:rPr>
  </w:style>
  <w:style w:type="paragraph" w:customStyle="1" w:styleId="SVCBulletslevel4">
    <w:name w:val="SVC Bullets level 4"/>
    <w:basedOn w:val="SVCBulletslevel3"/>
    <w:uiPriority w:val="99"/>
    <w:rsid w:val="005277D5"/>
    <w:pPr>
      <w:numPr>
        <w:ilvl w:val="0"/>
        <w:numId w:val="29"/>
      </w:numPr>
    </w:pPr>
  </w:style>
  <w:style w:type="paragraph" w:customStyle="1" w:styleId="SVCBulletslevel1Char">
    <w:name w:val="SVC Bullets level 1 Char"/>
    <w:link w:val="SVCBulletslevel1CharChar"/>
    <w:uiPriority w:val="99"/>
    <w:rsid w:val="005277D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5277D5"/>
    <w:pPr>
      <w:numPr>
        <w:ilvl w:val="0"/>
        <w:numId w:val="0"/>
      </w:numPr>
      <w:tabs>
        <w:tab w:val="num" w:pos="2160"/>
      </w:tabs>
      <w:ind w:left="2160" w:hanging="360"/>
    </w:pPr>
  </w:style>
  <w:style w:type="paragraph" w:customStyle="1" w:styleId="AVCEquationlevel1CharCharChar">
    <w:name w:val="AVC Equation level 1 Char Char Char"/>
    <w:basedOn w:val="Equation"/>
    <w:uiPriority w:val="99"/>
    <w:rsid w:val="005277D5"/>
    <w:pPr>
      <w:tabs>
        <w:tab w:val="clear" w:pos="4849"/>
      </w:tabs>
      <w:spacing w:before="200" w:after="160"/>
      <w:ind w:left="794"/>
    </w:pPr>
    <w:rPr>
      <w:sz w:val="20"/>
      <w:szCs w:val="22"/>
    </w:rPr>
  </w:style>
  <w:style w:type="paragraph" w:customStyle="1" w:styleId="AVCBulletlevel2Char">
    <w:name w:val="AVC Bullet level 2 Char"/>
    <w:basedOn w:val="AVCBulletlevel1CharChar"/>
    <w:uiPriority w:val="99"/>
    <w:rsid w:val="005277D5"/>
    <w:pPr>
      <w:tabs>
        <w:tab w:val="clear" w:pos="792"/>
      </w:tabs>
    </w:pPr>
  </w:style>
  <w:style w:type="paragraph" w:customStyle="1" w:styleId="SVCBulletslevel3Char">
    <w:name w:val="SVC Bullets level 3 Char"/>
    <w:basedOn w:val="SVCBulletslevel3"/>
    <w:uiPriority w:val="99"/>
    <w:rsid w:val="005277D5"/>
    <w:pPr>
      <w:numPr>
        <w:numId w:val="28"/>
      </w:numPr>
    </w:pPr>
  </w:style>
  <w:style w:type="paragraph" w:customStyle="1" w:styleId="00BodyText">
    <w:name w:val="00 BodyText"/>
    <w:basedOn w:val="Normal"/>
    <w:link w:val="00BodyText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left"/>
      <w:textAlignment w:val="auto"/>
    </w:pPr>
    <w:rPr>
      <w:rFonts w:ascii="Cambria" w:eastAsia="Calibri" w:hAnsi="Cambria"/>
      <w:szCs w:val="24"/>
      <w:lang w:val="en-GB"/>
    </w:rPr>
  </w:style>
  <w:style w:type="paragraph" w:customStyle="1" w:styleId="CharCharZchnZchnCharCharCarCar">
    <w:name w:val="Char Char Zchn Zchn Char Char Car Car"/>
    <w:uiPriority w:val="99"/>
    <w:semiHidden/>
    <w:rsid w:val="005277D5"/>
    <w:pPr>
      <w:keepNext/>
      <w:numPr>
        <w:numId w:val="42"/>
      </w:numPr>
      <w:autoSpaceDE w:val="0"/>
      <w:autoSpaceDN w:val="0"/>
      <w:adjustRightInd w:val="0"/>
      <w:spacing w:before="60" w:after="60"/>
      <w:jc w:val="both"/>
    </w:pPr>
    <w:rPr>
      <w:rFonts w:ascii="Arial" w:eastAsia="SimSun" w:hAnsi="Arial" w:cs="Arial"/>
      <w:color w:val="0000FF"/>
      <w:kern w:val="2"/>
      <w:sz w:val="24"/>
      <w:szCs w:val="24"/>
      <w:lang w:eastAsia="zh-CN"/>
    </w:rPr>
  </w:style>
  <w:style w:type="paragraph" w:customStyle="1" w:styleId="Annex7">
    <w:name w:val="Annex 7"/>
    <w:basedOn w:val="Annex6"/>
    <w:next w:val="Normal"/>
    <w:autoRedefine/>
    <w:uiPriority w:val="99"/>
    <w:rsid w:val="005277D5"/>
    <w:pPr>
      <w:tabs>
        <w:tab w:val="clear" w:pos="1080"/>
        <w:tab w:val="clear" w:pos="1191"/>
        <w:tab w:val="num" w:pos="1200"/>
      </w:tabs>
      <w:ind w:left="3240" w:hanging="3240"/>
      <w:outlineLvl w:val="6"/>
    </w:pPr>
  </w:style>
  <w:style w:type="paragraph" w:customStyle="1" w:styleId="NormalITU">
    <w:name w:val="Normal_ITU"/>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120"/>
      <w:jc w:val="left"/>
      <w:textAlignment w:val="auto"/>
    </w:pPr>
    <w:rPr>
      <w:rFonts w:eastAsia="MS Mincho"/>
      <w:sz w:val="24"/>
      <w:szCs w:val="24"/>
      <w:lang w:val="en-GB"/>
    </w:rPr>
  </w:style>
  <w:style w:type="paragraph" w:customStyle="1" w:styleId="XTableEntry">
    <w:name w:val="XTableEntry"/>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jc w:val="left"/>
    </w:pPr>
    <w:rPr>
      <w:szCs w:val="24"/>
      <w:lang w:val="en-GB"/>
    </w:rPr>
  </w:style>
  <w:style w:type="paragraph" w:customStyle="1" w:styleId="XParagraph">
    <w:name w:val="XParagraph"/>
    <w:basedOn w:val="Normal"/>
    <w:link w:val="XParagraph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1191"/>
      </w:tabs>
      <w:spacing w:before="120"/>
      <w:ind w:left="567"/>
    </w:pPr>
    <w:rPr>
      <w:szCs w:val="22"/>
      <w:lang w:val="en-GB" w:eastAsia="x-none"/>
    </w:rPr>
  </w:style>
  <w:style w:type="paragraph" w:customStyle="1" w:styleId="XBullet1">
    <w:name w:val="XBullet1"/>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21972"/>
      </w:tabs>
      <w:spacing w:before="120"/>
      <w:ind w:left="992" w:hanging="425"/>
    </w:pPr>
    <w:rPr>
      <w:szCs w:val="22"/>
      <w:lang w:val="en-GB"/>
    </w:rPr>
  </w:style>
  <w:style w:type="paragraph" w:customStyle="1" w:styleId="XBullet2">
    <w:name w:val="XBullet2"/>
    <w:basedOn w:val="XBullet1"/>
    <w:uiPriority w:val="99"/>
    <w:rsid w:val="005277D5"/>
    <w:pPr>
      <w:ind w:left="1417"/>
    </w:pPr>
  </w:style>
  <w:style w:type="character" w:customStyle="1" w:styleId="XParagraphChar">
    <w:name w:val="XParagraph Char"/>
    <w:link w:val="XParagraph"/>
    <w:uiPriority w:val="99"/>
    <w:rsid w:val="005277D5"/>
    <w:rPr>
      <w:sz w:val="22"/>
      <w:szCs w:val="22"/>
      <w:lang w:val="en-GB" w:eastAsia="x-none"/>
    </w:rPr>
  </w:style>
  <w:style w:type="paragraph" w:customStyle="1" w:styleId="XEquation2">
    <w:name w:val="XEquation2"/>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356"/>
        <w:tab w:val="right" w:pos="9696"/>
      </w:tabs>
      <w:spacing w:before="120" w:after="120"/>
      <w:ind w:left="1701"/>
      <w:jc w:val="left"/>
    </w:pPr>
    <w:rPr>
      <w:szCs w:val="22"/>
      <w:lang w:val="en-GB"/>
    </w:rPr>
  </w:style>
  <w:style w:type="paragraph" w:customStyle="1" w:styleId="note10">
    <w:name w:val="note1"/>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adjustRightInd/>
      <w:spacing w:before="60" w:line="199" w:lineRule="atLeast"/>
      <w:ind w:left="284"/>
      <w:textAlignment w:val="auto"/>
    </w:pPr>
    <w:rPr>
      <w:sz w:val="18"/>
      <w:szCs w:val="18"/>
      <w:lang w:val="en-GB"/>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5277D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4"/>
      <w:szCs w:val="24"/>
      <w:lang w:eastAsia="zh-CN"/>
    </w:rPr>
  </w:style>
  <w:style w:type="paragraph" w:customStyle="1" w:styleId="References">
    <w:name w:val="References"/>
    <w:basedOn w:val="Normal"/>
    <w:uiPriority w:val="99"/>
    <w:rsid w:val="005277D5"/>
    <w:pPr>
      <w:numPr>
        <w:numId w:val="43"/>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pPr>
    <w:rPr>
      <w:rFonts w:eastAsia="MS Mincho"/>
      <w:sz w:val="16"/>
      <w:szCs w:val="24"/>
      <w:lang w:val="en-GB"/>
    </w:rPr>
  </w:style>
  <w:style w:type="character" w:customStyle="1" w:styleId="Annex4CharChar">
    <w:name w:val="Annex 4 Char Char"/>
    <w:uiPriority w:val="99"/>
    <w:rsid w:val="005277D5"/>
    <w:rPr>
      <w:rFonts w:ascii="Arial" w:eastAsia="SimSun" w:hAnsi="Arial" w:cs="Arial"/>
      <w:b/>
      <w:bCs/>
      <w:color w:val="0000FF"/>
      <w:kern w:val="2"/>
      <w:lang w:val="en-US" w:eastAsia="en-US" w:bidi="ar-SA"/>
    </w:rPr>
  </w:style>
  <w:style w:type="character" w:customStyle="1" w:styleId="AVCBulletlevel1CharChar1">
    <w:name w:val="AVC Bullet level 1 Char Char1"/>
    <w:link w:val="AVCBulletlevel1Char"/>
    <w:uiPriority w:val="99"/>
    <w:rsid w:val="005277D5"/>
    <w:rPr>
      <w:sz w:val="22"/>
      <w:szCs w:val="24"/>
      <w:lang w:val="en-GB" w:eastAsia="x-none"/>
    </w:rPr>
  </w:style>
  <w:style w:type="character" w:customStyle="1" w:styleId="Annex3Char1">
    <w:name w:val="Annex 3 Char1"/>
    <w:uiPriority w:val="99"/>
    <w:rsid w:val="005277D5"/>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5277D5"/>
    <w:pPr>
      <w:numPr>
        <w:numId w:val="16"/>
      </w:numPr>
      <w:tabs>
        <w:tab w:val="clear" w:pos="360"/>
        <w:tab w:val="clear" w:pos="792"/>
        <w:tab w:val="num" w:pos="720"/>
        <w:tab w:val="num" w:pos="794"/>
      </w:tabs>
      <w:ind w:left="794" w:hanging="391"/>
    </w:pPr>
  </w:style>
  <w:style w:type="character" w:customStyle="1" w:styleId="00BodyTextChar">
    <w:name w:val="00 BodyText Char"/>
    <w:link w:val="00BodyText"/>
    <w:uiPriority w:val="99"/>
    <w:rsid w:val="005277D5"/>
    <w:rPr>
      <w:rFonts w:ascii="Cambria" w:eastAsia="Calibri" w:hAnsi="Cambria"/>
      <w:sz w:val="22"/>
      <w:szCs w:val="24"/>
      <w:lang w:val="en-GB"/>
    </w:rPr>
  </w:style>
  <w:style w:type="paragraph" w:customStyle="1" w:styleId="CharCharCharCharCharCharChar">
    <w:name w:val="Char Char Char Char Char Char Char"/>
    <w:uiPriority w:val="99"/>
    <w:semiHidden/>
    <w:rsid w:val="005277D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4"/>
      <w:szCs w:val="24"/>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5277D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4"/>
      <w:szCs w:val="24"/>
      <w:lang w:eastAsia="zh-CN"/>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5277D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4"/>
      <w:szCs w:val="24"/>
      <w:lang w:eastAsia="zh-CN"/>
    </w:rPr>
  </w:style>
  <w:style w:type="paragraph" w:customStyle="1" w:styleId="annex4char0">
    <w:name w:val="annex4char"/>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MS Mincho"/>
      <w:sz w:val="24"/>
      <w:szCs w:val="24"/>
      <w:lang w:val="en-GB"/>
    </w:rPr>
  </w:style>
  <w:style w:type="paragraph" w:customStyle="1" w:styleId="Bulletedo2">
    <w:name w:val="Bulleted o 2"/>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ind w:left="2954" w:hanging="357"/>
      <w:jc w:val="left"/>
      <w:textAlignment w:val="auto"/>
    </w:pPr>
    <w:rPr>
      <w:rFonts w:ascii="Cambria" w:hAnsi="Cambria"/>
      <w:szCs w:val="24"/>
      <w:lang w:val="en-GB"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5277D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4"/>
      <w:szCs w:val="24"/>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5277D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4"/>
      <w:szCs w:val="24"/>
      <w:lang w:eastAsia="zh-CN"/>
    </w:rPr>
  </w:style>
  <w:style w:type="paragraph" w:customStyle="1" w:styleId="syntaxBox">
    <w:name w:val="syntaxBox"/>
    <w:basedOn w:val="Normal"/>
    <w:link w:val="syntaxBoxChar"/>
    <w:rsid w:val="005277D5"/>
    <w:pPr>
      <w:keepNext/>
      <w:keepLines/>
      <w:tabs>
        <w:tab w:val="clear" w:pos="1080"/>
        <w:tab w:val="clear" w:pos="3600"/>
        <w:tab w:val="clear" w:pos="3960"/>
        <w:tab w:val="clear" w:pos="4320"/>
        <w:tab w:val="left" w:pos="1077"/>
      </w:tabs>
      <w:spacing w:before="0"/>
      <w:jc w:val="left"/>
    </w:pPr>
    <w:rPr>
      <w:rFonts w:ascii="Helvetica" w:eastAsia="BatangChe" w:hAnsi="Helvetica"/>
      <w:noProof/>
      <w:szCs w:val="24"/>
      <w:lang w:val="en-GB" w:eastAsia="x-none"/>
    </w:rPr>
  </w:style>
  <w:style w:type="paragraph" w:customStyle="1" w:styleId="definition0">
    <w:name w:val="definition"/>
    <w:basedOn w:val="Normal"/>
    <w:link w:val="definitionChar1"/>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ind w:left="2835" w:hanging="2835"/>
      <w:jc w:val="left"/>
      <w:textAlignment w:val="auto"/>
    </w:pPr>
    <w:rPr>
      <w:rFonts w:ascii="Helvetica" w:eastAsia="BatangChe" w:hAnsi="Helvetica"/>
      <w:color w:val="000000"/>
      <w:szCs w:val="24"/>
      <w:lang w:val="x-none" w:eastAsia="x-none"/>
    </w:rPr>
  </w:style>
  <w:style w:type="character" w:customStyle="1" w:styleId="definitionChar1">
    <w:name w:val="definition Char1"/>
    <w:link w:val="definition0"/>
    <w:rsid w:val="005277D5"/>
    <w:rPr>
      <w:rFonts w:ascii="Helvetica" w:eastAsia="BatangChe" w:hAnsi="Helvetica"/>
      <w:color w:val="000000"/>
      <w:sz w:val="22"/>
      <w:szCs w:val="24"/>
      <w:lang w:val="x-none" w:eastAsia="x-none"/>
    </w:rPr>
  </w:style>
  <w:style w:type="character" w:customStyle="1" w:styleId="syntaxBoxChar">
    <w:name w:val="syntaxBox Char"/>
    <w:link w:val="syntaxBox"/>
    <w:rsid w:val="005277D5"/>
    <w:rPr>
      <w:rFonts w:ascii="Helvetica" w:eastAsia="BatangChe" w:hAnsi="Helvetica"/>
      <w:noProof/>
      <w:sz w:val="22"/>
      <w:szCs w:val="24"/>
      <w:lang w:val="en-GB" w:eastAsia="x-none"/>
    </w:rPr>
  </w:style>
  <w:style w:type="paragraph" w:customStyle="1" w:styleId="ColorfulList-Accent12">
    <w:name w:val="Colorful List - Accent 12"/>
    <w:basedOn w:val="Normal"/>
    <w:uiPriority w:val="34"/>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ind w:left="720"/>
      <w:contextualSpacing/>
      <w:jc w:val="left"/>
      <w:textAlignment w:val="auto"/>
    </w:pPr>
    <w:rPr>
      <w:rFonts w:ascii="Cambria" w:eastAsia="Cambria" w:hAnsi="Cambria"/>
      <w:sz w:val="24"/>
      <w:szCs w:val="24"/>
      <w:lang w:val="en-GB"/>
    </w:rPr>
  </w:style>
  <w:style w:type="character" w:customStyle="1" w:styleId="EXChar">
    <w:name w:val="EX Char"/>
    <w:link w:val="EX"/>
    <w:rsid w:val="005277D5"/>
    <w:rPr>
      <w:rFonts w:eastAsia="Calibri"/>
      <w:sz w:val="24"/>
      <w:szCs w:val="24"/>
      <w:lang w:val="en-GB" w:eastAsia="x-none"/>
    </w:rPr>
  </w:style>
  <w:style w:type="paragraph" w:customStyle="1" w:styleId="LightList-Accent31">
    <w:name w:val="Light List - Accent 31"/>
    <w:hidden/>
    <w:uiPriority w:val="99"/>
    <w:semiHidden/>
    <w:rsid w:val="005277D5"/>
    <w:rPr>
      <w:rFonts w:ascii="Arial" w:eastAsia="MS Mincho" w:hAnsi="Arial" w:cs="Arial"/>
      <w:lang w:eastAsia="ja-JP"/>
    </w:rPr>
  </w:style>
  <w:style w:type="paragraph" w:customStyle="1" w:styleId="MediumList2-Accent22">
    <w:name w:val="Medium List 2 - Accent 22"/>
    <w:hidden/>
    <w:uiPriority w:val="71"/>
    <w:rsid w:val="005277D5"/>
    <w:rPr>
      <w:rFonts w:ascii="Arial" w:eastAsia="MS Mincho" w:hAnsi="Arial" w:cs="Arial"/>
      <w:lang w:eastAsia="ja-JP"/>
    </w:rPr>
  </w:style>
  <w:style w:type="paragraph" w:customStyle="1" w:styleId="ColorfulShading-Accent12">
    <w:name w:val="Colorful Shading - Accent 12"/>
    <w:hidden/>
    <w:uiPriority w:val="71"/>
    <w:rsid w:val="005277D5"/>
    <w:rPr>
      <w:rFonts w:ascii="Arial" w:eastAsia="MS Mincho" w:hAnsi="Arial" w:cs="Arial"/>
      <w:lang w:eastAsia="ja-JP"/>
    </w:rPr>
  </w:style>
  <w:style w:type="paragraph" w:customStyle="1" w:styleId="fdcopy">
    <w:name w:val="fdcopy"/>
    <w:basedOn w:val="zzCopyright"/>
    <w:rsid w:val="005277D5"/>
    <w:pPr>
      <w:pBdr>
        <w:top w:val="single" w:sz="6" w:space="1" w:color="auto"/>
        <w:left w:val="single" w:sz="6" w:space="4" w:color="auto"/>
        <w:bottom w:val="single" w:sz="6" w:space="1" w:color="auto"/>
        <w:right w:val="single" w:sz="6" w:space="4" w:color="auto"/>
      </w:pBdr>
      <w:spacing w:after="230" w:line="230" w:lineRule="exact"/>
      <w:ind w:left="100" w:right="100"/>
    </w:pPr>
    <w:rPr>
      <w:rFonts w:eastAsia="Times New Roman"/>
      <w:lang w:eastAsia="en-US"/>
    </w:rPr>
  </w:style>
  <w:style w:type="paragraph" w:customStyle="1" w:styleId="pbcopy">
    <w:name w:val="pbcopy"/>
    <w:basedOn w:val="Foote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 w:val="center" w:pos="4536"/>
        <w:tab w:val="right" w:pos="9072"/>
      </w:tabs>
      <w:overflowPunct/>
      <w:autoSpaceDE/>
      <w:autoSpaceDN/>
      <w:adjustRightInd/>
      <w:spacing w:before="0" w:after="60" w:line="190" w:lineRule="exact"/>
      <w:textAlignment w:val="auto"/>
    </w:pPr>
    <w:rPr>
      <w:rFonts w:ascii="Cambria" w:hAnsi="Cambria"/>
      <w:sz w:val="16"/>
      <w:szCs w:val="22"/>
      <w:lang w:val="en-GB" w:eastAsia="zh-CN"/>
    </w:rPr>
  </w:style>
  <w:style w:type="paragraph" w:customStyle="1" w:styleId="NoParagraphStyle">
    <w:name w:val="[No Paragraph Style]"/>
    <w:rsid w:val="005277D5"/>
    <w:pPr>
      <w:autoSpaceDE w:val="0"/>
      <w:autoSpaceDN w:val="0"/>
      <w:adjustRightInd w:val="0"/>
      <w:spacing w:line="288" w:lineRule="auto"/>
      <w:textAlignment w:val="center"/>
    </w:pPr>
    <w:rPr>
      <w:rFonts w:ascii="Minion Pro" w:eastAsia="Calibri" w:hAnsi="Minion Pro" w:cs="Minion Pro"/>
      <w:color w:val="000000"/>
      <w:sz w:val="24"/>
      <w:szCs w:val="24"/>
      <w:lang w:val="en-GB" w:eastAsia="en-GB"/>
    </w:rPr>
  </w:style>
  <w:style w:type="character" w:styleId="Strong">
    <w:name w:val="Strong"/>
    <w:uiPriority w:val="22"/>
    <w:qFormat/>
    <w:rsid w:val="005277D5"/>
    <w:rPr>
      <w:b/>
      <w:noProof w:val="0"/>
      <w:lang w:val="fr-FR"/>
    </w:rPr>
  </w:style>
  <w:style w:type="table" w:customStyle="1" w:styleId="TableGrid10">
    <w:name w:val="Table Grid1"/>
    <w:basedOn w:val="TableNormal"/>
    <w:next w:val="TableGrid"/>
    <w:uiPriority w:val="99"/>
    <w:rsid w:val="005277D5"/>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1Char">
    <w:name w:val="Note 1 Char"/>
    <w:link w:val="Note1"/>
    <w:locked/>
    <w:rsid w:val="005277D5"/>
    <w:rPr>
      <w:sz w:val="18"/>
      <w:lang w:val="en-GB"/>
    </w:rPr>
  </w:style>
  <w:style w:type="paragraph" w:customStyle="1" w:styleId="Artheading">
    <w:name w:val="Art_heading"/>
    <w:basedOn w:val="Normal"/>
    <w:next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8"/>
      <w:lang w:val="en-GB"/>
    </w:rPr>
  </w:style>
  <w:style w:type="paragraph" w:customStyle="1" w:styleId="TableNoTitle">
    <w:name w:val="Table_NoTitle"/>
    <w:basedOn w:val="Normal"/>
    <w:next w:val="Tablehead"/>
    <w:uiPriority w:val="99"/>
    <w:qFormat/>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pPr>
    <w:rPr>
      <w:b/>
      <w:sz w:val="20"/>
      <w:lang w:val="en-GB"/>
    </w:rPr>
  </w:style>
  <w:style w:type="paragraph" w:customStyle="1" w:styleId="Tablelegend0">
    <w:name w:val="Table_legend"/>
    <w:basedOn w:val="Normal"/>
    <w:next w:val="Normal"/>
    <w:uiPriority w:val="99"/>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jc w:val="left"/>
    </w:pPr>
    <w:rPr>
      <w:sz w:val="18"/>
      <w:lang w:val="en-GB"/>
    </w:rPr>
  </w:style>
  <w:style w:type="character" w:styleId="PlaceholderText">
    <w:name w:val="Placeholder Text"/>
    <w:basedOn w:val="DefaultParagraphFont"/>
    <w:uiPriority w:val="99"/>
    <w:rsid w:val="005277D5"/>
    <w:rPr>
      <w:color w:val="808080"/>
    </w:rPr>
  </w:style>
  <w:style w:type="character" w:customStyle="1" w:styleId="ng-binding">
    <w:name w:val="ng-binding"/>
    <w:basedOn w:val="DefaultParagraphFont"/>
    <w:rsid w:val="005277D5"/>
  </w:style>
  <w:style w:type="character" w:customStyle="1" w:styleId="HeadingbChar1">
    <w:name w:val="Heading_b Char1"/>
    <w:link w:val="Headingb"/>
    <w:qFormat/>
    <w:locked/>
    <w:rsid w:val="005277D5"/>
    <w:rPr>
      <w:b/>
      <w:sz w:val="24"/>
      <w:szCs w:val="24"/>
      <w:lang w:val="en-GB"/>
    </w:rPr>
  </w:style>
  <w:style w:type="paragraph" w:styleId="Quote">
    <w:name w:val="Quote"/>
    <w:basedOn w:val="Normal"/>
    <w:next w:val="Normal"/>
    <w:link w:val="QuoteChar"/>
    <w:uiPriority w:val="29"/>
    <w:qFormat/>
    <w:rsid w:val="005277D5"/>
    <w:pPr>
      <w:spacing w:before="200" w:after="160"/>
      <w:ind w:left="864" w:right="864"/>
      <w:jc w:val="center"/>
    </w:pPr>
    <w:rPr>
      <w:i/>
      <w:iCs/>
      <w:color w:val="404040"/>
      <w:sz w:val="20"/>
      <w:lang w:val="en-GB"/>
    </w:rPr>
  </w:style>
  <w:style w:type="character" w:customStyle="1" w:styleId="QuoteChar1">
    <w:name w:val="Quote Char1"/>
    <w:basedOn w:val="DefaultParagraphFont"/>
    <w:uiPriority w:val="29"/>
    <w:rsid w:val="005277D5"/>
    <w:rPr>
      <w:i/>
      <w:iCs/>
      <w:color w:val="404040" w:themeColor="text1" w:themeTint="BF"/>
      <w:sz w:val="22"/>
    </w:rPr>
  </w:style>
  <w:style w:type="numbering" w:customStyle="1" w:styleId="NoList2">
    <w:name w:val="No List2"/>
    <w:next w:val="NoList"/>
    <w:uiPriority w:val="99"/>
    <w:semiHidden/>
    <w:unhideWhenUsed/>
    <w:rsid w:val="002C29DA"/>
  </w:style>
  <w:style w:type="character" w:customStyle="1" w:styleId="Heading4CharChar1">
    <w:name w:val="Heading 4 Char Char1"/>
    <w:aliases w:val="Heading 4 Char1 Char Char,Heading 4 Char Char Char Char"/>
    <w:basedOn w:val="DefaultParagraphFont"/>
    <w:uiPriority w:val="99"/>
    <w:rsid w:val="002C29DA"/>
    <w:rPr>
      <w:b/>
      <w:bCs/>
      <w:lang w:val="en-GB" w:eastAsia="en-US"/>
    </w:rPr>
  </w:style>
  <w:style w:type="paragraph" w:customStyle="1" w:styleId="FigureTitle0">
    <w:name w:val="Figure_Title"/>
    <w:basedOn w:val="TableTitle"/>
    <w:next w:val="Normal"/>
    <w:uiPriority w:val="99"/>
    <w:rsid w:val="002C29DA"/>
    <w:pPr>
      <w:spacing w:after="720"/>
    </w:pPr>
    <w:rPr>
      <w:rFonts w:eastAsia="MS Mincho"/>
      <w:lang w:eastAsia="zh-TW"/>
    </w:rPr>
  </w:style>
  <w:style w:type="paragraph" w:customStyle="1" w:styleId="FigureTitleChar0">
    <w:name w:val="Figure_Title Char"/>
    <w:basedOn w:val="Normal"/>
    <w:next w:val="Normal"/>
    <w:uiPriority w:val="99"/>
    <w:rsid w:val="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720"/>
      <w:jc w:val="center"/>
    </w:pPr>
    <w:rPr>
      <w:rFonts w:eastAsia="MS Mincho"/>
      <w:b/>
      <w:bCs/>
      <w:sz w:val="20"/>
      <w:lang w:val="en-GB"/>
    </w:rPr>
  </w:style>
  <w:style w:type="paragraph" w:customStyle="1" w:styleId="TableTitleSub">
    <w:name w:val="Table_Title Sub"/>
    <w:basedOn w:val="TableTitle"/>
    <w:rsid w:val="002C29DA"/>
    <w:rPr>
      <w:rFonts w:eastAsia="MS Mincho"/>
      <w:bCs/>
    </w:rPr>
  </w:style>
  <w:style w:type="table" w:customStyle="1" w:styleId="TableGrid20">
    <w:name w:val="Table Grid2"/>
    <w:basedOn w:val="TableNormal"/>
    <w:next w:val="TableGrid"/>
    <w:rsid w:val="002C29DA"/>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eastAsia="MS Mincho"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VCBullets1">
    <w:name w:val="SVC Bullets1"/>
    <w:rsid w:val="002C29DA"/>
  </w:style>
  <w:style w:type="paragraph" w:customStyle="1" w:styleId="FigureCharCharChar0">
    <w:name w:val="Figure Char Char Char"/>
    <w:basedOn w:val="Normal"/>
    <w:next w:val="Normal"/>
    <w:link w:val="FigureCharCharCharChar"/>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480"/>
      <w:jc w:val="center"/>
    </w:pPr>
    <w:rPr>
      <w:rFonts w:eastAsia="MS Mincho"/>
      <w:sz w:val="20"/>
      <w:lang w:val="en-GB"/>
    </w:rPr>
  </w:style>
  <w:style w:type="paragraph" w:customStyle="1" w:styleId="figureCharCharChar1">
    <w:name w:val="figure Char Char Char"/>
    <w:basedOn w:val="Normal"/>
    <w:link w:val="figureCharCharCharChar0"/>
    <w:uiPriority w:val="99"/>
    <w:rsid w:val="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eastAsia="MS Mincho" w:hAnsi="Helvetica" w:cs="Helvetica"/>
      <w:color w:val="000000"/>
      <w:sz w:val="20"/>
      <w:lang w:val="fr-FR"/>
    </w:rPr>
  </w:style>
  <w:style w:type="character" w:customStyle="1" w:styleId="figureCharCharCharChar0">
    <w:name w:val="figure Char Char Char Char"/>
    <w:basedOn w:val="DefaultParagraphFont"/>
    <w:link w:val="figureCharCharChar1"/>
    <w:uiPriority w:val="99"/>
    <w:rsid w:val="002C29DA"/>
    <w:rPr>
      <w:rFonts w:ascii="Helvetica" w:eastAsia="MS Mincho" w:hAnsi="Helvetica" w:cs="Helvetica"/>
      <w:color w:val="000000"/>
      <w:lang w:val="fr-FR"/>
    </w:rPr>
  </w:style>
  <w:style w:type="character" w:customStyle="1" w:styleId="FigureCharCharCharChar">
    <w:name w:val="Figure Char Char Char Char"/>
    <w:basedOn w:val="DefaultParagraphFont"/>
    <w:link w:val="FigureCharCharChar0"/>
    <w:uiPriority w:val="99"/>
    <w:rsid w:val="002C29DA"/>
    <w:rPr>
      <w:rFonts w:eastAsia="MS Mincho"/>
      <w:lang w:val="en-GB"/>
    </w:rPr>
  </w:style>
  <w:style w:type="numbering" w:customStyle="1" w:styleId="AVCBullet1">
    <w:name w:val="AVC Bullet1"/>
    <w:rsid w:val="002C29DA"/>
  </w:style>
  <w:style w:type="numbering" w:customStyle="1" w:styleId="SVCNumbers1">
    <w:name w:val="SVC Numbers1"/>
    <w:basedOn w:val="NoList"/>
    <w:rsid w:val="002C29DA"/>
  </w:style>
  <w:style w:type="numbering" w:customStyle="1" w:styleId="SVCIndent1">
    <w:name w:val="SVC Indent1"/>
    <w:basedOn w:val="SVCBullets"/>
    <w:rsid w:val="002C29DA"/>
    <w:pPr>
      <w:numPr>
        <w:numId w:val="30"/>
      </w:numPr>
    </w:pPr>
  </w:style>
  <w:style w:type="paragraph" w:customStyle="1" w:styleId="Chaptitle">
    <w:name w:val="Chap_title"/>
    <w:basedOn w:val="Normal"/>
    <w:next w:val="Normalaftertitle0"/>
    <w:uiPriority w:val="99"/>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MS Mincho"/>
      <w:b/>
      <w:sz w:val="28"/>
      <w:lang w:val="en-GB"/>
    </w:rPr>
  </w:style>
  <w:style w:type="paragraph" w:customStyle="1" w:styleId="Normalaftertitle0">
    <w:name w:val="Normal_after_title"/>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eastAsia="MS Mincho"/>
      <w:sz w:val="20"/>
      <w:lang w:val="en-GB"/>
    </w:rPr>
  </w:style>
  <w:style w:type="paragraph" w:customStyle="1" w:styleId="AnnexNoTitle0">
    <w:name w:val="Annex_NoTitle"/>
    <w:basedOn w:val="Normal"/>
    <w:next w:val="Normalaftertitle0"/>
    <w:uiPriority w:val="99"/>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center"/>
    </w:pPr>
    <w:rPr>
      <w:rFonts w:eastAsia="MS Mincho"/>
      <w:b/>
      <w:sz w:val="24"/>
      <w:lang w:val="en-GB"/>
    </w:rPr>
  </w:style>
  <w:style w:type="character" w:customStyle="1" w:styleId="Appdef">
    <w:name w:val="App_def"/>
    <w:basedOn w:val="DefaultParagraphFont"/>
    <w:uiPriority w:val="99"/>
    <w:rsid w:val="002C29DA"/>
    <w:rPr>
      <w:rFonts w:ascii="Times New Roman" w:hAnsi="Times New Roman"/>
      <w:b/>
    </w:rPr>
  </w:style>
  <w:style w:type="character" w:customStyle="1" w:styleId="Appref">
    <w:name w:val="App_ref"/>
    <w:basedOn w:val="DefaultParagraphFont"/>
    <w:uiPriority w:val="99"/>
    <w:rsid w:val="002C29DA"/>
  </w:style>
  <w:style w:type="paragraph" w:customStyle="1" w:styleId="AppendixNoTitle">
    <w:name w:val="Appendix_NoTitle"/>
    <w:basedOn w:val="AnnexNoTitle0"/>
    <w:next w:val="Normalaftertitle0"/>
    <w:uiPriority w:val="99"/>
    <w:rsid w:val="002C29DA"/>
  </w:style>
  <w:style w:type="character" w:customStyle="1" w:styleId="Artdef">
    <w:name w:val="Art_def"/>
    <w:basedOn w:val="DefaultParagraphFont"/>
    <w:uiPriority w:val="99"/>
    <w:rsid w:val="002C29DA"/>
    <w:rPr>
      <w:rFonts w:ascii="Times New Roman" w:hAnsi="Times New Roman"/>
      <w:b/>
    </w:rPr>
  </w:style>
  <w:style w:type="paragraph" w:customStyle="1" w:styleId="Reftitle">
    <w:name w:val="Ref_title"/>
    <w:basedOn w:val="Heading1"/>
    <w:next w:val="Reftext"/>
    <w:uiPriority w:val="99"/>
    <w:rsid w:val="002C29DA"/>
    <w:pPr>
      <w:keepLines/>
      <w:numPr>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0"/>
      <w:jc w:val="left"/>
      <w:outlineLvl w:val="9"/>
    </w:pPr>
    <w:rPr>
      <w:rFonts w:eastAsia="MS Mincho" w:cs="Times New Roman"/>
      <w:bCs w:val="0"/>
      <w:kern w:val="0"/>
      <w:sz w:val="24"/>
      <w:szCs w:val="20"/>
      <w:lang w:val="en-GB"/>
    </w:rPr>
  </w:style>
  <w:style w:type="paragraph" w:customStyle="1" w:styleId="Reftext">
    <w:name w:val="Ref_text"/>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S Mincho"/>
      <w:sz w:val="20"/>
      <w:lang w:val="en-GB"/>
    </w:rPr>
  </w:style>
  <w:style w:type="paragraph" w:customStyle="1" w:styleId="ArtNo">
    <w:name w:val="Art_No"/>
    <w:basedOn w:val="Normal"/>
    <w:next w:val="Arttitle"/>
    <w:uiPriority w:val="99"/>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S Mincho"/>
      <w:caps/>
      <w:sz w:val="28"/>
      <w:lang w:val="en-GB"/>
    </w:rPr>
  </w:style>
  <w:style w:type="paragraph" w:customStyle="1" w:styleId="Arttitle">
    <w:name w:val="Art_title"/>
    <w:basedOn w:val="Normal"/>
    <w:next w:val="Normalaftertitle0"/>
    <w:uiPriority w:val="99"/>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MS Mincho"/>
      <w:b/>
      <w:sz w:val="28"/>
      <w:lang w:val="en-GB"/>
    </w:rPr>
  </w:style>
  <w:style w:type="character" w:customStyle="1" w:styleId="Artref">
    <w:name w:val="Art_ref"/>
    <w:basedOn w:val="DefaultParagraphFont"/>
    <w:uiPriority w:val="99"/>
    <w:rsid w:val="002C29DA"/>
  </w:style>
  <w:style w:type="paragraph" w:customStyle="1" w:styleId="Call">
    <w:name w:val="Call"/>
    <w:basedOn w:val="Normal"/>
    <w:next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s>
      <w:spacing w:before="227"/>
      <w:ind w:left="794"/>
      <w:jc w:val="left"/>
    </w:pPr>
    <w:rPr>
      <w:rFonts w:eastAsia="MS Mincho"/>
      <w:i/>
      <w:sz w:val="20"/>
      <w:lang w:val="en-GB"/>
    </w:rPr>
  </w:style>
  <w:style w:type="paragraph" w:customStyle="1" w:styleId="ChapNo">
    <w:name w:val="Chap_No"/>
    <w:basedOn w:val="Normal"/>
    <w:next w:val="Chaptitle"/>
    <w:uiPriority w:val="99"/>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S Mincho"/>
      <w:b/>
      <w:caps/>
      <w:sz w:val="28"/>
      <w:lang w:val="en-GB"/>
    </w:rPr>
  </w:style>
  <w:style w:type="paragraph" w:customStyle="1" w:styleId="Equationlegend">
    <w:name w:val="Equation_legend"/>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1814"/>
        <w:tab w:val="left" w:pos="1985"/>
      </w:tabs>
      <w:spacing w:before="80"/>
      <w:ind w:left="1985" w:hanging="1985"/>
    </w:pPr>
    <w:rPr>
      <w:rFonts w:eastAsia="MS Mincho"/>
      <w:sz w:val="20"/>
      <w:lang w:val="en-GB"/>
    </w:rPr>
  </w:style>
  <w:style w:type="paragraph" w:customStyle="1" w:styleId="Figurewithouttitle">
    <w:name w:val="Figure_without_title"/>
    <w:basedOn w:val="Normal"/>
    <w:next w:val="Normalaftertitle0"/>
    <w:uiPriority w:val="99"/>
    <w:rsid w:val="002C29D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MS Mincho"/>
      <w:sz w:val="20"/>
      <w:lang w:val="en-GB"/>
    </w:rPr>
  </w:style>
  <w:style w:type="paragraph" w:customStyle="1" w:styleId="FirstFooter">
    <w:name w:val="FirstFooter"/>
    <w:basedOn w:val="Footer"/>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907"/>
        <w:tab w:val="right" w:pos="8789"/>
        <w:tab w:val="right" w:pos="9725"/>
      </w:tabs>
      <w:overflowPunct/>
      <w:autoSpaceDE/>
      <w:autoSpaceDN/>
      <w:adjustRightInd/>
      <w:spacing w:before="40"/>
      <w:jc w:val="left"/>
      <w:textAlignment w:val="auto"/>
    </w:pPr>
    <w:rPr>
      <w:rFonts w:eastAsia="MS Mincho"/>
      <w:b/>
      <w:caps/>
      <w:sz w:val="20"/>
      <w:lang w:val="en-GB"/>
    </w:rPr>
  </w:style>
  <w:style w:type="paragraph" w:customStyle="1" w:styleId="Formal">
    <w:name w:val="Formal"/>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eastAsia="MS Mincho" w:hAnsi="Courier New" w:cs="Courier New"/>
      <w:noProof/>
      <w:sz w:val="18"/>
      <w:szCs w:val="18"/>
      <w:lang w:val="en-GB"/>
    </w:rPr>
  </w:style>
  <w:style w:type="paragraph" w:customStyle="1" w:styleId="Headingi">
    <w:name w:val="Heading_i"/>
    <w:basedOn w:val="Heading3"/>
    <w:next w:val="Normal"/>
    <w:uiPriority w:val="99"/>
    <w:rsid w:val="002C29DA"/>
    <w:pPr>
      <w:keepLines/>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after="0"/>
      <w:ind w:left="794" w:hanging="794"/>
    </w:pPr>
    <w:rPr>
      <w:rFonts w:eastAsia="MS Mincho"/>
      <w:b w:val="0"/>
      <w:bCs w:val="0"/>
      <w:i/>
      <w:sz w:val="20"/>
      <w:szCs w:val="20"/>
      <w:lang w:val="en-GB"/>
    </w:rPr>
  </w:style>
  <w:style w:type="paragraph" w:customStyle="1" w:styleId="PartNo">
    <w:name w:val="Part_No"/>
    <w:basedOn w:val="Normal"/>
    <w:next w:val="Partref"/>
    <w:uiPriority w:val="99"/>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MS Mincho"/>
      <w:caps/>
      <w:sz w:val="28"/>
      <w:lang w:val="en-GB"/>
    </w:rPr>
  </w:style>
  <w:style w:type="paragraph" w:customStyle="1" w:styleId="Partref">
    <w:name w:val="Part_ref"/>
    <w:basedOn w:val="Normal"/>
    <w:next w:val="Parttitle"/>
    <w:uiPriority w:val="99"/>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80"/>
      <w:jc w:val="center"/>
    </w:pPr>
    <w:rPr>
      <w:rFonts w:eastAsia="MS Mincho"/>
      <w:sz w:val="20"/>
      <w:lang w:val="en-GB"/>
    </w:rPr>
  </w:style>
  <w:style w:type="paragraph" w:customStyle="1" w:styleId="Parttitle">
    <w:name w:val="Part_title"/>
    <w:basedOn w:val="Normal"/>
    <w:next w:val="Normalaftertitle0"/>
    <w:uiPriority w:val="99"/>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280"/>
      <w:jc w:val="center"/>
    </w:pPr>
    <w:rPr>
      <w:rFonts w:eastAsia="MS Mincho"/>
      <w:b/>
      <w:sz w:val="28"/>
      <w:lang w:val="en-GB"/>
    </w:rPr>
  </w:style>
  <w:style w:type="paragraph" w:customStyle="1" w:styleId="Recdate">
    <w:name w:val="Rec_date"/>
    <w:basedOn w:val="Normal"/>
    <w:next w:val="Normalaftertitle0"/>
    <w:uiPriority w:val="99"/>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right"/>
    </w:pPr>
    <w:rPr>
      <w:rFonts w:eastAsia="MS Mincho"/>
      <w:i/>
      <w:lang w:val="en-GB"/>
    </w:rPr>
  </w:style>
  <w:style w:type="paragraph" w:customStyle="1" w:styleId="Questiondate">
    <w:name w:val="Question_date"/>
    <w:basedOn w:val="Recdate"/>
    <w:next w:val="Normalaftertitle0"/>
    <w:uiPriority w:val="99"/>
    <w:rsid w:val="002C29DA"/>
  </w:style>
  <w:style w:type="paragraph" w:customStyle="1" w:styleId="QuestionNo">
    <w:name w:val="Question_No"/>
    <w:basedOn w:val="RecNo"/>
    <w:next w:val="Questiontitle"/>
    <w:uiPriority w:val="99"/>
    <w:rsid w:val="002C29DA"/>
    <w:rPr>
      <w:rFonts w:ascii="Times New Roman Bold" w:eastAsia="MS Mincho" w:hAnsi="Times New Roman Bold"/>
      <w:sz w:val="20"/>
      <w:szCs w:val="20"/>
    </w:rPr>
  </w:style>
  <w:style w:type="paragraph" w:customStyle="1" w:styleId="Questiontitle">
    <w:name w:val="Question_title"/>
    <w:basedOn w:val="Rectitle"/>
    <w:next w:val="Questionref"/>
    <w:uiPriority w:val="99"/>
    <w:rsid w:val="002C29DA"/>
    <w:pPr>
      <w:spacing w:before="240"/>
    </w:pPr>
    <w:rPr>
      <w:rFonts w:ascii="Times New Roman Bold" w:eastAsia="MS Mincho" w:hAnsi="Times New Roman Bold"/>
      <w:sz w:val="24"/>
      <w:szCs w:val="20"/>
    </w:rPr>
  </w:style>
  <w:style w:type="paragraph" w:customStyle="1" w:styleId="Recref">
    <w:name w:val="Rec_ref"/>
    <w:basedOn w:val="Normal"/>
    <w:next w:val="Heading1"/>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pPr>
    <w:rPr>
      <w:rFonts w:eastAsia="MS Mincho"/>
      <w:i/>
      <w:sz w:val="20"/>
      <w:lang w:val="en-GB"/>
    </w:rPr>
  </w:style>
  <w:style w:type="paragraph" w:customStyle="1" w:styleId="Questionref">
    <w:name w:val="Question_ref"/>
    <w:basedOn w:val="Recref"/>
    <w:next w:val="Questiondate"/>
    <w:uiPriority w:val="99"/>
    <w:rsid w:val="002C29DA"/>
  </w:style>
  <w:style w:type="paragraph" w:customStyle="1" w:styleId="Repdate">
    <w:name w:val="Rep_date"/>
    <w:basedOn w:val="Recdate"/>
    <w:next w:val="Normalaftertitle0"/>
    <w:uiPriority w:val="99"/>
    <w:rsid w:val="002C29DA"/>
  </w:style>
  <w:style w:type="paragraph" w:customStyle="1" w:styleId="RepNo">
    <w:name w:val="Rep_No"/>
    <w:basedOn w:val="RecNo"/>
    <w:next w:val="Reptitle"/>
    <w:uiPriority w:val="99"/>
    <w:rsid w:val="002C29DA"/>
    <w:rPr>
      <w:rFonts w:ascii="Times New Roman Bold" w:eastAsia="MS Mincho" w:hAnsi="Times New Roman Bold"/>
      <w:sz w:val="20"/>
      <w:szCs w:val="20"/>
    </w:rPr>
  </w:style>
  <w:style w:type="paragraph" w:customStyle="1" w:styleId="Reptitle">
    <w:name w:val="Rep_title"/>
    <w:basedOn w:val="Rectitle"/>
    <w:next w:val="Repref"/>
    <w:uiPriority w:val="99"/>
    <w:rsid w:val="002C29DA"/>
    <w:pPr>
      <w:spacing w:before="240"/>
    </w:pPr>
    <w:rPr>
      <w:rFonts w:ascii="Times New Roman Bold" w:eastAsia="MS Mincho" w:hAnsi="Times New Roman Bold"/>
      <w:sz w:val="24"/>
      <w:szCs w:val="20"/>
    </w:rPr>
  </w:style>
  <w:style w:type="paragraph" w:customStyle="1" w:styleId="Repref">
    <w:name w:val="Rep_ref"/>
    <w:basedOn w:val="Recref"/>
    <w:next w:val="Repdate"/>
    <w:uiPriority w:val="99"/>
    <w:rsid w:val="002C29DA"/>
  </w:style>
  <w:style w:type="paragraph" w:customStyle="1" w:styleId="Resdate">
    <w:name w:val="Res_date"/>
    <w:basedOn w:val="Recdate"/>
    <w:next w:val="Normalaftertitle0"/>
    <w:uiPriority w:val="99"/>
    <w:rsid w:val="002C29DA"/>
  </w:style>
  <w:style w:type="character" w:customStyle="1" w:styleId="Resdef">
    <w:name w:val="Res_def"/>
    <w:basedOn w:val="DefaultParagraphFont"/>
    <w:uiPriority w:val="99"/>
    <w:rsid w:val="002C29DA"/>
    <w:rPr>
      <w:rFonts w:ascii="Times New Roman" w:hAnsi="Times New Roman"/>
      <w:b/>
    </w:rPr>
  </w:style>
  <w:style w:type="paragraph" w:customStyle="1" w:styleId="ResNo">
    <w:name w:val="Res_No"/>
    <w:basedOn w:val="RecNo"/>
    <w:next w:val="Restitle"/>
    <w:uiPriority w:val="99"/>
    <w:rsid w:val="002C29DA"/>
    <w:rPr>
      <w:rFonts w:ascii="Times New Roman Bold" w:eastAsia="MS Mincho" w:hAnsi="Times New Roman Bold"/>
      <w:sz w:val="20"/>
      <w:szCs w:val="20"/>
    </w:rPr>
  </w:style>
  <w:style w:type="paragraph" w:customStyle="1" w:styleId="Restitle">
    <w:name w:val="Res_title"/>
    <w:basedOn w:val="Rectitle"/>
    <w:next w:val="Resref"/>
    <w:uiPriority w:val="99"/>
    <w:rsid w:val="002C29DA"/>
    <w:pPr>
      <w:spacing w:before="240"/>
    </w:pPr>
    <w:rPr>
      <w:rFonts w:ascii="Times New Roman Bold" w:eastAsia="MS Mincho" w:hAnsi="Times New Roman Bold"/>
      <w:sz w:val="24"/>
      <w:szCs w:val="20"/>
    </w:rPr>
  </w:style>
  <w:style w:type="paragraph" w:customStyle="1" w:styleId="Resref">
    <w:name w:val="Res_ref"/>
    <w:basedOn w:val="Recref"/>
    <w:next w:val="Resdate"/>
    <w:uiPriority w:val="99"/>
    <w:rsid w:val="002C29DA"/>
  </w:style>
  <w:style w:type="paragraph" w:customStyle="1" w:styleId="Section1">
    <w:name w:val="Section_1"/>
    <w:basedOn w:val="Normal"/>
    <w:next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24"/>
      <w:jc w:val="center"/>
    </w:pPr>
    <w:rPr>
      <w:rFonts w:eastAsia="MS Mincho"/>
      <w:b/>
      <w:sz w:val="20"/>
      <w:lang w:val="en-GB"/>
    </w:rPr>
  </w:style>
  <w:style w:type="paragraph" w:customStyle="1" w:styleId="Section2">
    <w:name w:val="Section_2"/>
    <w:basedOn w:val="Normal"/>
    <w:next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jc w:val="center"/>
    </w:pPr>
    <w:rPr>
      <w:rFonts w:eastAsia="MS Mincho"/>
      <w:i/>
      <w:sz w:val="20"/>
      <w:lang w:val="en-GB"/>
    </w:rPr>
  </w:style>
  <w:style w:type="paragraph" w:customStyle="1" w:styleId="SectionNo">
    <w:name w:val="Section_No"/>
    <w:basedOn w:val="Normal"/>
    <w:next w:val="Sectiontitle0"/>
    <w:uiPriority w:val="99"/>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MS Mincho"/>
      <w:caps/>
      <w:sz w:val="24"/>
      <w:lang w:val="en-GB"/>
    </w:rPr>
  </w:style>
  <w:style w:type="paragraph" w:customStyle="1" w:styleId="Sectiontitle0">
    <w:name w:val="Section_title"/>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MS Mincho" w:hAnsi="Arial"/>
      <w:sz w:val="32"/>
    </w:rPr>
  </w:style>
  <w:style w:type="paragraph" w:customStyle="1" w:styleId="Source">
    <w:name w:val="Source"/>
    <w:basedOn w:val="Normal"/>
    <w:next w:val="Normalaftertitle0"/>
    <w:qFormat/>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200"/>
      <w:jc w:val="center"/>
    </w:pPr>
    <w:rPr>
      <w:rFonts w:eastAsia="MS Mincho"/>
      <w:b/>
      <w:sz w:val="28"/>
      <w:lang w:val="en-GB"/>
    </w:rPr>
  </w:style>
  <w:style w:type="paragraph" w:customStyle="1" w:styleId="SpecialFooter">
    <w:name w:val="Special Footer"/>
    <w:basedOn w:val="Footer"/>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567"/>
        <w:tab w:val="left" w:pos="907"/>
        <w:tab w:val="left" w:pos="1134"/>
        <w:tab w:val="left" w:pos="1701"/>
        <w:tab w:val="left" w:pos="2268"/>
        <w:tab w:val="left" w:pos="2835"/>
        <w:tab w:val="right" w:pos="8789"/>
        <w:tab w:val="right" w:pos="9725"/>
      </w:tabs>
      <w:jc w:val="left"/>
    </w:pPr>
    <w:rPr>
      <w:rFonts w:eastAsia="MS Mincho"/>
      <w:b/>
      <w:caps/>
      <w:sz w:val="20"/>
      <w:lang w:val="en-GB"/>
    </w:rPr>
  </w:style>
  <w:style w:type="character" w:customStyle="1" w:styleId="Tablefreq">
    <w:name w:val="Table_freq"/>
    <w:basedOn w:val="DefaultParagraphFont"/>
    <w:uiPriority w:val="99"/>
    <w:rsid w:val="002C29DA"/>
    <w:rPr>
      <w:b/>
      <w:color w:val="auto"/>
    </w:rPr>
  </w:style>
  <w:style w:type="paragraph" w:customStyle="1" w:styleId="Title1">
    <w:name w:val="Title 1"/>
    <w:basedOn w:val="Source"/>
    <w:next w:val="Title2"/>
    <w:uiPriority w:val="99"/>
    <w:rsid w:val="002C29DA"/>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2C29DA"/>
  </w:style>
  <w:style w:type="paragraph" w:customStyle="1" w:styleId="Title3">
    <w:name w:val="Title 3"/>
    <w:basedOn w:val="Title2"/>
    <w:next w:val="Title4"/>
    <w:uiPriority w:val="99"/>
    <w:rsid w:val="002C29DA"/>
    <w:rPr>
      <w:caps w:val="0"/>
    </w:rPr>
  </w:style>
  <w:style w:type="paragraph" w:customStyle="1" w:styleId="Title4">
    <w:name w:val="Title 4"/>
    <w:basedOn w:val="Title3"/>
    <w:next w:val="Heading1"/>
    <w:uiPriority w:val="99"/>
    <w:rsid w:val="002C29DA"/>
    <w:rPr>
      <w:b/>
    </w:rPr>
  </w:style>
  <w:style w:type="paragraph" w:customStyle="1" w:styleId="Annexref0">
    <w:name w:val="Annex_ref"/>
    <w:basedOn w:val="Normal"/>
    <w:next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rFonts w:eastAsia="MS Mincho"/>
      <w:sz w:val="20"/>
      <w:lang w:val="en-GB"/>
    </w:rPr>
  </w:style>
  <w:style w:type="paragraph" w:customStyle="1" w:styleId="Appendixref">
    <w:name w:val="Appendix_ref"/>
    <w:basedOn w:val="Annexref0"/>
    <w:next w:val="Normalaftertitle0"/>
    <w:uiPriority w:val="99"/>
    <w:rsid w:val="002C29DA"/>
  </w:style>
  <w:style w:type="paragraph" w:customStyle="1" w:styleId="ASN1continue0">
    <w:name w:val="ASN.1_continue"/>
    <w:basedOn w:val="ASN1"/>
    <w:uiPriority w:val="99"/>
    <w:rsid w:val="002C29DA"/>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eastAsia="MS Mincho" w:hAnsi="Courier New" w:cs="Courier New"/>
      <w:bCs/>
      <w:noProof/>
      <w:szCs w:val="18"/>
    </w:rPr>
  </w:style>
  <w:style w:type="paragraph" w:customStyle="1" w:styleId="ASN1italic0">
    <w:name w:val="ASN.1_italic"/>
    <w:basedOn w:val="ASN1"/>
    <w:uiPriority w:val="99"/>
    <w:rsid w:val="002C29DA"/>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eastAsia="MS Mincho" w:hAnsi="Courier New" w:cs="Courier New"/>
      <w:b w:val="0"/>
      <w:bCs/>
      <w:i/>
      <w:noProof/>
      <w:szCs w:val="18"/>
    </w:rPr>
  </w:style>
  <w:style w:type="paragraph" w:customStyle="1" w:styleId="Couvnote0">
    <w:name w:val="Couv_note"/>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MS Mincho" w:hAnsi="Arial"/>
      <w:sz w:val="20"/>
      <w:lang w:val="en-GB"/>
    </w:rPr>
  </w:style>
  <w:style w:type="paragraph" w:customStyle="1" w:styleId="CouvrecNo">
    <w:name w:val="Couv_rec_No"/>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MS Mincho" w:hAnsi="Arial"/>
      <w:sz w:val="32"/>
      <w:lang w:val="en-GB"/>
    </w:rPr>
  </w:style>
  <w:style w:type="paragraph" w:customStyle="1" w:styleId="Couvrectitle0">
    <w:name w:val="Couv_rec_title"/>
    <w:basedOn w:val="Normal"/>
    <w:uiPriority w:val="99"/>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MS Mincho" w:hAnsi="Arial"/>
      <w:b/>
      <w:sz w:val="36"/>
      <w:lang w:val="en-GB"/>
    </w:rPr>
  </w:style>
  <w:style w:type="paragraph" w:customStyle="1" w:styleId="Indextitle1">
    <w:name w:val="Index_title"/>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MS Mincho"/>
      <w:b/>
      <w:sz w:val="24"/>
      <w:lang w:val="en-GB"/>
    </w:rPr>
  </w:style>
  <w:style w:type="paragraph" w:customStyle="1" w:styleId="Tablefin">
    <w:name w:val="Table_fin"/>
    <w:basedOn w:val="Normal"/>
    <w:next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eastAsia="MS Mincho"/>
      <w:sz w:val="12"/>
      <w:lang w:val="en-GB"/>
    </w:rPr>
  </w:style>
  <w:style w:type="paragraph" w:styleId="ListParagraph">
    <w:name w:val="List Paragraph"/>
    <w:basedOn w:val="Normal"/>
    <w:uiPriority w:val="34"/>
    <w:qFormat/>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contextualSpacing/>
    </w:pPr>
    <w:rPr>
      <w:rFonts w:eastAsia="MS Mincho"/>
      <w:sz w:val="20"/>
      <w:lang w:val="en-GB"/>
    </w:rPr>
  </w:style>
  <w:style w:type="paragraph" w:customStyle="1" w:styleId="t">
    <w:name w:val="t"/>
    <w:basedOn w:val="Normal"/>
    <w:rsid w:val="002C29DA"/>
    <w:pPr>
      <w:keepNext/>
      <w:keepLines/>
      <w:tabs>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220"/>
      <w:jc w:val="center"/>
    </w:pPr>
    <w:rPr>
      <w:rFonts w:eastAsia="MS Mincho"/>
      <w:b/>
      <w:kern w:val="2"/>
      <w:sz w:val="20"/>
      <w:lang w:val="en-GB"/>
    </w:rPr>
  </w:style>
  <w:style w:type="paragraph" w:customStyle="1" w:styleId="pdf">
    <w:name w:val="pdf"/>
    <w:basedOn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line="190" w:lineRule="exact"/>
      <w:ind w:left="100" w:right="100"/>
      <w:textAlignment w:val="auto"/>
    </w:pPr>
    <w:rPr>
      <w:rFonts w:ascii="Arial" w:hAnsi="Arial"/>
      <w:sz w:val="16"/>
      <w:lang w:val="en-GB"/>
    </w:rPr>
  </w:style>
  <w:style w:type="paragraph" w:customStyle="1" w:styleId="covernote">
    <w:name w:val="covernote"/>
    <w:basedOn w:val="Normal"/>
    <w:next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30" w:line="230" w:lineRule="exact"/>
      <w:ind w:left="100" w:right="100"/>
      <w:textAlignment w:val="auto"/>
    </w:pPr>
    <w:rPr>
      <w:rFonts w:ascii="Arial" w:hAnsi="Arial"/>
      <w:sz w:val="20"/>
      <w:lang w:val="en-GB"/>
    </w:rPr>
  </w:style>
  <w:style w:type="numbering" w:customStyle="1" w:styleId="AVCBullet11">
    <w:name w:val="AVC Bullet11"/>
    <w:rsid w:val="002C29DA"/>
    <w:pPr>
      <w:numPr>
        <w:numId w:val="397"/>
      </w:numPr>
    </w:pPr>
  </w:style>
  <w:style w:type="paragraph" w:customStyle="1" w:styleId="Bibliography2">
    <w:name w:val="Bibliography2"/>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ind w:left="660" w:hanging="660"/>
      <w:textAlignment w:val="auto"/>
    </w:pPr>
    <w:rPr>
      <w:rFonts w:ascii="Arial" w:eastAsia="MS Mincho" w:hAnsi="Arial" w:cs="Arial"/>
      <w:sz w:val="20"/>
      <w:lang w:eastAsia="ja-JP"/>
    </w:rPr>
  </w:style>
  <w:style w:type="character" w:customStyle="1" w:styleId="BodyTextChar1">
    <w:name w:val="Body Text Char1"/>
    <w:basedOn w:val="DefaultParagraphFont"/>
    <w:uiPriority w:val="99"/>
    <w:rsid w:val="002C29DA"/>
    <w:rPr>
      <w:rFonts w:ascii="Times New Roman" w:eastAsia="Batang" w:hAnsi="Times New Roman"/>
      <w:sz w:val="22"/>
      <w:szCs w:val="22"/>
      <w:lang w:eastAsia="en-US"/>
    </w:rPr>
  </w:style>
  <w:style w:type="character" w:customStyle="1" w:styleId="BodyTextIndentChar1">
    <w:name w:val="Body Text Indent Char1"/>
    <w:basedOn w:val="DefaultParagraphFont"/>
    <w:uiPriority w:val="99"/>
    <w:rsid w:val="002C29DA"/>
    <w:rPr>
      <w:rFonts w:ascii="Times New Roman" w:hAnsi="Times New Roman"/>
      <w:lang w:val="en-GB" w:eastAsia="en-US"/>
    </w:rPr>
  </w:style>
  <w:style w:type="paragraph" w:customStyle="1" w:styleId="Tabletitle0">
    <w:name w:val="Table title"/>
    <w:basedOn w:val="Normal"/>
    <w:next w:val="Normal"/>
    <w:link w:val="TabletitleChar0"/>
    <w:rsid w:val="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120" w:after="120" w:line="230" w:lineRule="exact"/>
      <w:jc w:val="center"/>
      <w:textAlignment w:val="auto"/>
    </w:pPr>
    <w:rPr>
      <w:rFonts w:ascii="Arial" w:eastAsia="MS Mincho" w:hAnsi="Arial" w:cs="Arial"/>
      <w:b/>
      <w:bCs/>
      <w:sz w:val="20"/>
      <w:lang w:eastAsia="ja-JP"/>
    </w:rPr>
  </w:style>
  <w:style w:type="paragraph" w:customStyle="1" w:styleId="CharCharCharCharCharCharCharCharCharCharCharCharCharCharCharCharCharCharCharCharCharCharCharCharCharChar">
    <w:name w:val="Char Char Char Char Char Char Char Char Char Char Char Char Char Char Char Char Char Char Char Char Char (文字) (文字) Char Char Char Char Char"/>
    <w:semiHidden/>
    <w:rsid w:val="002C29D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BalloonText2">
    <w:name w:val="Balloon Text2"/>
    <w:basedOn w:val="Normal"/>
    <w:semiHidden/>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textAlignment w:val="auto"/>
    </w:pPr>
    <w:rPr>
      <w:rFonts w:ascii="Tahoma" w:eastAsia="MS Mincho" w:hAnsi="Tahoma" w:cs="Tahoma"/>
      <w:sz w:val="16"/>
      <w:szCs w:val="16"/>
      <w:lang w:val="en-GB"/>
    </w:rPr>
  </w:style>
  <w:style w:type="paragraph" w:customStyle="1" w:styleId="Table">
    <w:name w:val="Table_#"/>
    <w:basedOn w:val="Normal"/>
    <w:next w:val="TableTitle"/>
    <w:rsid w:val="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567" w:after="113"/>
      <w:jc w:val="center"/>
      <w:textAlignment w:val="auto"/>
    </w:pPr>
    <w:rPr>
      <w:rFonts w:ascii="Tms Rmn" w:eastAsia="MS Mincho" w:hAnsi="Tms Rmn"/>
      <w:sz w:val="20"/>
    </w:rPr>
  </w:style>
  <w:style w:type="paragraph" w:customStyle="1" w:styleId="RecRef0">
    <w:name w:val="Rec Ref"/>
    <w:basedOn w:val="Normal"/>
    <w:next w:val="Heading1"/>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center"/>
      <w:textAlignment w:val="auto"/>
    </w:pPr>
    <w:rPr>
      <w:rFonts w:ascii="Tms Rmn" w:eastAsia="MS Mincho" w:hAnsi="Tms Rmn"/>
      <w:i/>
      <w:sz w:val="20"/>
    </w:rPr>
  </w:style>
  <w:style w:type="paragraph" w:customStyle="1" w:styleId="TableFin0">
    <w:name w:val="Table_Fin"/>
    <w:basedOn w:val="Normal"/>
    <w:next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84"/>
      <w:textAlignment w:val="auto"/>
    </w:pPr>
    <w:rPr>
      <w:rFonts w:ascii="Tms Rmn" w:eastAsia="MS Mincho" w:hAnsi="Tms Rmn"/>
      <w:sz w:val="20"/>
    </w:rPr>
  </w:style>
  <w:style w:type="paragraph" w:customStyle="1" w:styleId="Annex8">
    <w:name w:val="Annex_#"/>
    <w:basedOn w:val="Normal"/>
    <w:next w:val="AnnexTitle"/>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720" w:after="68"/>
      <w:jc w:val="center"/>
      <w:textAlignment w:val="auto"/>
    </w:pPr>
    <w:rPr>
      <w:rFonts w:ascii="Tms Rmn" w:eastAsia="MS Mincho" w:hAnsi="Tms Rmn"/>
      <w:sz w:val="18"/>
    </w:rPr>
  </w:style>
  <w:style w:type="paragraph" w:customStyle="1" w:styleId="AppendixRef0">
    <w:name w:val="Appendix_Ref"/>
    <w:basedOn w:val="AnnexRef"/>
    <w:next w:val="Normalaftertitle"/>
    <w:rsid w:val="002C29DA"/>
    <w:pPr>
      <w:tabs>
        <w:tab w:val="clear" w:pos="794"/>
        <w:tab w:val="clear" w:pos="1191"/>
        <w:tab w:val="clear" w:pos="1588"/>
        <w:tab w:val="clear" w:pos="1985"/>
      </w:tabs>
      <w:overflowPunct/>
      <w:autoSpaceDE/>
      <w:autoSpaceDN/>
      <w:adjustRightInd/>
      <w:spacing w:before="136"/>
      <w:textAlignment w:val="auto"/>
    </w:pPr>
    <w:rPr>
      <w:rFonts w:ascii="Tms Rmn" w:eastAsia="MS Mincho" w:hAnsi="Tms Rmn"/>
      <w:lang w:val="en-US"/>
    </w:rPr>
  </w:style>
  <w:style w:type="paragraph" w:customStyle="1" w:styleId="RecTitle0">
    <w:name w:val="Rec Title"/>
    <w:basedOn w:val="Rec"/>
    <w:next w:val="RecRef0"/>
    <w:rsid w:val="002C29DA"/>
    <w:pPr>
      <w:tabs>
        <w:tab w:val="clear" w:pos="794"/>
        <w:tab w:val="clear" w:pos="1191"/>
        <w:tab w:val="clear" w:pos="1588"/>
        <w:tab w:val="clear" w:pos="1985"/>
      </w:tabs>
      <w:overflowPunct/>
      <w:autoSpaceDE/>
      <w:autoSpaceDN/>
      <w:adjustRightInd/>
      <w:spacing w:before="240"/>
      <w:jc w:val="center"/>
      <w:textAlignment w:val="auto"/>
    </w:pPr>
    <w:rPr>
      <w:rFonts w:ascii="Tms Rmn" w:eastAsia="MS Mincho" w:hAnsi="Tms Rmn"/>
      <w:caps/>
      <w:sz w:val="24"/>
      <w:lang w:val="en-US"/>
    </w:rPr>
  </w:style>
  <w:style w:type="paragraph" w:customStyle="1" w:styleId="call0">
    <w:name w:val="call"/>
    <w:basedOn w:val="Normal"/>
    <w:next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s>
      <w:overflowPunct/>
      <w:autoSpaceDE/>
      <w:autoSpaceDN/>
      <w:adjustRightInd/>
      <w:spacing w:before="227"/>
      <w:jc w:val="left"/>
      <w:textAlignment w:val="auto"/>
    </w:pPr>
    <w:rPr>
      <w:rFonts w:ascii="Tms Rmn" w:eastAsia="MS Mincho" w:hAnsi="Tms Rmn"/>
      <w:i/>
      <w:sz w:val="20"/>
    </w:rPr>
  </w:style>
  <w:style w:type="paragraph" w:customStyle="1" w:styleId="tabletitle1">
    <w:name w:val="table title"/>
    <w:basedOn w:val="Normal"/>
    <w:rsid w:val="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40" w:after="120"/>
      <w:jc w:val="center"/>
      <w:textAlignment w:val="auto"/>
    </w:pPr>
    <w:rPr>
      <w:rFonts w:ascii="Tms Rmn" w:eastAsia="MS Mincho" w:hAnsi="Tms Rmn"/>
      <w:b/>
      <w:sz w:val="20"/>
      <w:lang w:val="en-GB"/>
    </w:rPr>
  </w:style>
  <w:style w:type="paragraph" w:customStyle="1" w:styleId="List1">
    <w:name w:val="List1"/>
    <w:basedOn w:val="Normal"/>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ind w:left="720" w:hanging="720"/>
      <w:textAlignment w:val="auto"/>
    </w:pPr>
    <w:rPr>
      <w:rFonts w:ascii="Tms Rmn" w:eastAsia="MS Mincho" w:hAnsi="Tms Rmn"/>
      <w:sz w:val="20"/>
      <w:lang w:val="en-GB"/>
    </w:rPr>
  </w:style>
  <w:style w:type="paragraph" w:customStyle="1" w:styleId="codefragment">
    <w:name w:val="code fragment"/>
    <w:basedOn w:val="Normal"/>
    <w:rsid w:val="002C29DA"/>
    <w:pPr>
      <w:keepNext/>
      <w:keepLines/>
      <w:tabs>
        <w:tab w:val="clear" w:pos="360"/>
        <w:tab w:val="clear" w:pos="720"/>
        <w:tab w:val="left" w:pos="4680"/>
        <w:tab w:val="left" w:pos="5040"/>
        <w:tab w:val="left" w:pos="5400"/>
        <w:tab w:val="left" w:pos="5760"/>
        <w:tab w:val="left" w:pos="6120"/>
        <w:tab w:val="left" w:pos="6480"/>
        <w:tab w:val="left" w:pos="6840"/>
        <w:tab w:val="left" w:pos="7200"/>
        <w:tab w:val="left" w:pos="7560"/>
        <w:tab w:val="left" w:pos="7920"/>
      </w:tabs>
      <w:overflowPunct/>
      <w:autoSpaceDE/>
      <w:autoSpaceDN/>
      <w:adjustRightInd/>
      <w:ind w:left="720"/>
      <w:textAlignment w:val="auto"/>
    </w:pPr>
    <w:rPr>
      <w:rFonts w:ascii="Tms Rmn" w:eastAsia="MS Mincho" w:hAnsi="Tms Rmn"/>
      <w:sz w:val="20"/>
      <w:lang w:val="en-GB"/>
    </w:rPr>
  </w:style>
  <w:style w:type="paragraph" w:customStyle="1" w:styleId="list10">
    <w:name w:val="list1"/>
    <w:basedOn w:val="List1"/>
    <w:rsid w:val="002C29DA"/>
    <w:pPr>
      <w:ind w:left="1440"/>
    </w:pPr>
  </w:style>
  <w:style w:type="paragraph" w:customStyle="1" w:styleId="KeepWithNext">
    <w:name w:val="KeepWithNext"/>
    <w:basedOn w:val="Normal"/>
    <w:rsid w:val="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textAlignment w:val="auto"/>
    </w:pPr>
    <w:rPr>
      <w:rFonts w:ascii="Tms Rmn" w:eastAsia="MS Mincho" w:hAnsi="Tms Rmn"/>
      <w:sz w:val="20"/>
      <w:lang w:val="en-GB"/>
    </w:rPr>
  </w:style>
  <w:style w:type="paragraph" w:customStyle="1" w:styleId="annextitle1">
    <w:name w:val="annex title"/>
    <w:basedOn w:val="Heading1"/>
    <w:rsid w:val="002C29DA"/>
    <w:pPr>
      <w:keepLines/>
      <w:numPr>
        <w:numId w:val="0"/>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20"/>
      <w:jc w:val="center"/>
      <w:textAlignment w:val="auto"/>
    </w:pPr>
    <w:rPr>
      <w:rFonts w:ascii="Tms Rmn" w:eastAsia="MS Mincho" w:hAnsi="Tms Rmn" w:cs="Times New Roman"/>
      <w:bCs w:val="0"/>
      <w:kern w:val="0"/>
      <w:sz w:val="28"/>
      <w:szCs w:val="20"/>
      <w:lang w:val="en-GB"/>
    </w:rPr>
  </w:style>
  <w:style w:type="paragraph" w:customStyle="1" w:styleId="figuretitle1">
    <w:name w:val="figure title"/>
    <w:basedOn w:val="Normal"/>
    <w:rsid w:val="002C29D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180"/>
      <w:jc w:val="center"/>
      <w:textAlignment w:val="auto"/>
    </w:pPr>
    <w:rPr>
      <w:rFonts w:ascii="Tms Rmn" w:eastAsia="MS Mincho" w:hAnsi="Tms Rmn"/>
      <w:b/>
      <w:sz w:val="20"/>
      <w:lang w:val="en-GB"/>
    </w:rPr>
  </w:style>
  <w:style w:type="paragraph" w:customStyle="1" w:styleId="figureannotation">
    <w:name w:val="figure annotation"/>
    <w:basedOn w:val="Normal"/>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textAlignment w:val="auto"/>
    </w:pPr>
    <w:rPr>
      <w:rFonts w:ascii="Tms Rmn" w:eastAsia="MS Mincho" w:hAnsi="Tms Rmn"/>
      <w:sz w:val="20"/>
      <w:lang w:val="en-GB"/>
    </w:rPr>
  </w:style>
  <w:style w:type="paragraph" w:customStyle="1" w:styleId="list20">
    <w:name w:val="list2"/>
    <w:basedOn w:val="list10"/>
    <w:rsid w:val="002C29DA"/>
    <w:pPr>
      <w:ind w:left="2160"/>
    </w:pPr>
  </w:style>
  <w:style w:type="paragraph" w:customStyle="1" w:styleId="NoNumHeading">
    <w:name w:val="NoNumHeading"/>
    <w:basedOn w:val="Normal"/>
    <w:rsid w:val="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after="60"/>
      <w:textAlignment w:val="auto"/>
    </w:pPr>
    <w:rPr>
      <w:rFonts w:ascii="Tms Rmn" w:eastAsia="MS Mincho" w:hAnsi="Tms Rmn"/>
      <w:b/>
      <w:sz w:val="20"/>
      <w:lang w:val="en-GB"/>
    </w:rPr>
  </w:style>
  <w:style w:type="paragraph" w:customStyle="1" w:styleId="EditorsNote0">
    <w:name w:val="EditorsNote"/>
    <w:basedOn w:val="Normal"/>
    <w:next w:val="Normal"/>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textAlignment w:val="auto"/>
    </w:pPr>
    <w:rPr>
      <w:rFonts w:eastAsia="MS Mincho"/>
      <w:i/>
      <w:sz w:val="20"/>
      <w:lang w:val="en-GB"/>
    </w:rPr>
  </w:style>
  <w:style w:type="paragraph" w:customStyle="1" w:styleId="Comment">
    <w:name w:val="Comment"/>
    <w:basedOn w:val="Normal"/>
    <w:rsid w:val="002C29DA"/>
    <w:pPr>
      <w:suppressLineNumber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textAlignment w:val="auto"/>
    </w:pPr>
    <w:rPr>
      <w:rFonts w:eastAsia="MS Mincho"/>
      <w:lang w:val="en-GB"/>
    </w:rPr>
  </w:style>
  <w:style w:type="paragraph" w:customStyle="1" w:styleId="table0">
    <w:name w:val="table"/>
    <w:basedOn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pPr>
    <w:rPr>
      <w:rFonts w:eastAsia="MS Mincho"/>
      <w:sz w:val="28"/>
      <w:lang w:val="en-GB"/>
    </w:rPr>
  </w:style>
  <w:style w:type="paragraph" w:customStyle="1" w:styleId="TOC91">
    <w:name w:val="TOC 91"/>
    <w:basedOn w:val="Normal"/>
    <w:next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8280"/>
      </w:tabs>
      <w:overflowPunct/>
      <w:autoSpaceDE/>
      <w:autoSpaceDN/>
      <w:adjustRightInd/>
      <w:ind w:left="1400"/>
      <w:jc w:val="left"/>
      <w:textAlignment w:val="auto"/>
    </w:pPr>
    <w:rPr>
      <w:rFonts w:ascii="Tms Rmn" w:eastAsia="MS Mincho" w:hAnsi="Tms Rmn"/>
      <w:sz w:val="18"/>
      <w:lang w:val="en-GB"/>
    </w:rPr>
  </w:style>
  <w:style w:type="paragraph" w:customStyle="1" w:styleId="HeadingContents">
    <w:name w:val="HeadingContents"/>
    <w:basedOn w:val="Heading1"/>
    <w:rsid w:val="002C29DA"/>
    <w:pPr>
      <w:keepLines/>
      <w:numPr>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8280"/>
      </w:tabs>
      <w:overflowPunct/>
      <w:autoSpaceDE/>
      <w:autoSpaceDN/>
      <w:adjustRightInd/>
      <w:spacing w:before="180" w:after="120"/>
      <w:jc w:val="left"/>
      <w:textAlignment w:val="auto"/>
    </w:pPr>
    <w:rPr>
      <w:rFonts w:eastAsia="MS Mincho" w:cs="Times New Roman"/>
      <w:bCs w:val="0"/>
      <w:kern w:val="0"/>
      <w:sz w:val="28"/>
      <w:szCs w:val="20"/>
      <w:lang w:val="en-GB"/>
    </w:rPr>
  </w:style>
  <w:style w:type="paragraph" w:customStyle="1" w:styleId="RecTitle1">
    <w:name w:val="Rec_Title"/>
    <w:basedOn w:val="Normal"/>
    <w:next w:val="Heading1"/>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MS Mincho"/>
      <w:b/>
      <w:caps/>
      <w:sz w:val="24"/>
      <w:lang w:val="en-GB"/>
    </w:rPr>
  </w:style>
  <w:style w:type="paragraph" w:customStyle="1" w:styleId="TableHead0">
    <w:name w:val="Table_Head"/>
    <w:basedOn w:val="TableText"/>
    <w:rsid w:val="002C29DA"/>
    <w:pPr>
      <w:keepNext/>
      <w:keepLines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113" w:after="113" w:line="240" w:lineRule="auto"/>
      <w:jc w:val="center"/>
    </w:pPr>
    <w:rPr>
      <w:rFonts w:eastAsia="MS Mincho"/>
      <w:b/>
      <w:sz w:val="24"/>
    </w:rPr>
  </w:style>
  <w:style w:type="paragraph" w:customStyle="1" w:styleId="Appendix">
    <w:name w:val="Appendix_#"/>
    <w:basedOn w:val="Annex8"/>
    <w:next w:val="AppendixRef0"/>
    <w:rsid w:val="002C29DA"/>
    <w:pPr>
      <w:tabs>
        <w:tab w:val="left" w:pos="794"/>
        <w:tab w:val="left" w:pos="1191"/>
        <w:tab w:val="left" w:pos="1588"/>
        <w:tab w:val="left" w:pos="1985"/>
      </w:tabs>
      <w:overflowPunct w:val="0"/>
      <w:autoSpaceDE w:val="0"/>
      <w:autoSpaceDN w:val="0"/>
      <w:adjustRightInd w:val="0"/>
      <w:spacing w:after="0"/>
      <w:textAlignment w:val="baseline"/>
    </w:pPr>
    <w:rPr>
      <w:rFonts w:ascii="Times New Roman" w:hAnsi="Times New Roman"/>
      <w:caps/>
      <w:sz w:val="24"/>
      <w:lang w:val="en-GB"/>
    </w:rPr>
  </w:style>
  <w:style w:type="paragraph" w:customStyle="1" w:styleId="AppendixTitle">
    <w:name w:val="Appendix_Title"/>
    <w:basedOn w:val="AnnexTitle"/>
    <w:next w:val="Normal"/>
    <w:rsid w:val="002C29DA"/>
    <w:pPr>
      <w:spacing w:before="240" w:after="284"/>
    </w:pPr>
    <w:rPr>
      <w:rFonts w:eastAsia="MS Mincho"/>
    </w:rPr>
  </w:style>
  <w:style w:type="paragraph" w:customStyle="1" w:styleId="RefTitle0">
    <w:name w:val="Ref_Title"/>
    <w:basedOn w:val="Normal"/>
    <w:next w:val="RefText0"/>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S Mincho"/>
      <w:caps/>
      <w:sz w:val="24"/>
      <w:lang w:val="en-GB"/>
    </w:rPr>
  </w:style>
  <w:style w:type="paragraph" w:customStyle="1" w:styleId="RefText0">
    <w:name w:val="Ref_Text"/>
    <w:basedOn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jc w:val="left"/>
    </w:pPr>
    <w:rPr>
      <w:rFonts w:eastAsia="MS Mincho"/>
      <w:sz w:val="24"/>
      <w:lang w:val="en-GB"/>
    </w:rPr>
  </w:style>
  <w:style w:type="paragraph" w:customStyle="1" w:styleId="Rec0">
    <w:name w:val="Rec_#"/>
    <w:basedOn w:val="Normal"/>
    <w:next w:val="RecTitle1"/>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center"/>
    </w:pPr>
    <w:rPr>
      <w:rFonts w:eastAsia="MS Mincho"/>
      <w:caps/>
      <w:sz w:val="24"/>
      <w:lang w:val="en-GB"/>
    </w:rPr>
  </w:style>
  <w:style w:type="paragraph" w:customStyle="1" w:styleId="Infodoc">
    <w:name w:val="Infodoc"/>
    <w:basedOn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418"/>
      </w:tabs>
      <w:ind w:left="1418" w:hanging="1418"/>
      <w:jc w:val="left"/>
    </w:pPr>
    <w:rPr>
      <w:rFonts w:eastAsia="MS Mincho"/>
      <w:sz w:val="24"/>
      <w:lang w:val="en-GB"/>
    </w:rPr>
  </w:style>
  <w:style w:type="paragraph" w:customStyle="1" w:styleId="Part">
    <w:name w:val="Part"/>
    <w:basedOn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276"/>
        <w:tab w:val="left" w:pos="1701"/>
      </w:tabs>
      <w:spacing w:before="199"/>
      <w:ind w:left="1701" w:hanging="1701"/>
      <w:jc w:val="left"/>
    </w:pPr>
    <w:rPr>
      <w:rFonts w:eastAsia="MS Mincho"/>
      <w:caps/>
      <w:sz w:val="24"/>
      <w:lang w:val="en-GB"/>
    </w:rPr>
  </w:style>
  <w:style w:type="paragraph" w:customStyle="1" w:styleId="Address">
    <w:name w:val="Address"/>
    <w:basedOn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820"/>
        <w:tab w:val="left" w:pos="5529"/>
      </w:tabs>
      <w:ind w:left="794"/>
      <w:jc w:val="left"/>
    </w:pPr>
    <w:rPr>
      <w:rFonts w:eastAsia="MS Mincho"/>
      <w:sz w:val="24"/>
      <w:lang w:val="en-GB"/>
    </w:rPr>
  </w:style>
  <w:style w:type="paragraph" w:customStyle="1" w:styleId="Keywords">
    <w:name w:val="Keywords"/>
    <w:basedOn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985"/>
      </w:tabs>
      <w:ind w:left="794" w:hanging="794"/>
      <w:jc w:val="left"/>
    </w:pPr>
    <w:rPr>
      <w:rFonts w:eastAsia="MS Mincho"/>
      <w:sz w:val="24"/>
      <w:lang w:val="en-GB"/>
    </w:rPr>
  </w:style>
  <w:style w:type="paragraph" w:customStyle="1" w:styleId="EquationLegend0">
    <w:name w:val="Equation_Legend"/>
    <w:basedOn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1531"/>
        <w:tab w:val="left" w:pos="1701"/>
      </w:tabs>
      <w:spacing w:before="86"/>
      <w:ind w:left="1701" w:hanging="1701"/>
      <w:jc w:val="left"/>
    </w:pPr>
    <w:rPr>
      <w:rFonts w:eastAsia="MS Mincho"/>
      <w:sz w:val="24"/>
      <w:lang w:val="en-GB"/>
    </w:rPr>
  </w:style>
  <w:style w:type="paragraph" w:customStyle="1" w:styleId="meeting">
    <w:name w:val="meeting"/>
    <w:rsid w:val="002C29DA"/>
    <w:pPr>
      <w:tabs>
        <w:tab w:val="left" w:pos="6663"/>
        <w:tab w:val="left" w:pos="7371"/>
      </w:tabs>
      <w:spacing w:after="567"/>
    </w:pPr>
    <w:rPr>
      <w:rFonts w:ascii="Times" w:eastAsia="MS Mincho" w:hAnsi="Times"/>
      <w:sz w:val="24"/>
      <w:lang w:eastAsia="zh-CN"/>
    </w:rPr>
  </w:style>
  <w:style w:type="paragraph" w:customStyle="1" w:styleId="item">
    <w:name w:val="item"/>
    <w:basedOn w:val="Normal"/>
    <w:rsid w:val="002C29DA"/>
    <w:pPr>
      <w:numPr>
        <w:numId w:val="421"/>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30" w:lineRule="auto"/>
      <w:textAlignment w:val="auto"/>
    </w:pPr>
    <w:rPr>
      <w:rFonts w:ascii="Arial" w:eastAsia="MS Mincho" w:hAnsi="Arial"/>
      <w:sz w:val="20"/>
      <w:lang w:val="en-GB" w:eastAsia="ja-JP"/>
    </w:rPr>
  </w:style>
  <w:style w:type="paragraph" w:customStyle="1" w:styleId="NormalBold">
    <w:name w:val="Normal + Bold"/>
    <w:basedOn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jc w:val="left"/>
      <w:textAlignment w:val="auto"/>
    </w:pPr>
    <w:rPr>
      <w:rFonts w:eastAsia="PMingLiU"/>
      <w:b/>
      <w:sz w:val="24"/>
      <w:lang w:eastAsia="ar-SA"/>
    </w:rPr>
  </w:style>
  <w:style w:type="paragraph" w:customStyle="1" w:styleId="1">
    <w:name w:val="リスト段落1"/>
    <w:basedOn w:val="Normal"/>
    <w:uiPriority w:val="34"/>
    <w:qFormat/>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Chars="400" w:left="840"/>
      <w:jc w:val="left"/>
    </w:pPr>
    <w:rPr>
      <w:rFonts w:eastAsia="MS Mincho"/>
      <w:sz w:val="20"/>
    </w:rPr>
  </w:style>
  <w:style w:type="character" w:customStyle="1" w:styleId="Heading1Char2">
    <w:name w:val="Heading 1 Char2"/>
    <w:uiPriority w:val="99"/>
    <w:rsid w:val="002C29DA"/>
    <w:rPr>
      <w:rFonts w:ascii="Times New Roman" w:hAnsi="Times New Roman"/>
      <w:b/>
      <w:bCs/>
      <w:sz w:val="24"/>
      <w:szCs w:val="24"/>
      <w:lang w:val="en-GB" w:eastAsia="en-US"/>
    </w:rPr>
  </w:style>
  <w:style w:type="character" w:customStyle="1" w:styleId="Heading4Char2">
    <w:name w:val="Heading 4 Char2"/>
    <w:aliases w:val="Heading 4 Char1 Char1,Heading 4 Char Char Char1,Heading 4 Char1 Char Char1,Heading 4 Char Char Char Char1"/>
    <w:uiPriority w:val="99"/>
    <w:rsid w:val="002C29DA"/>
    <w:rPr>
      <w:rFonts w:ascii="Times New Roman" w:hAnsi="Times New Roman"/>
      <w:b/>
      <w:bCs/>
      <w:lang w:val="en-GB" w:eastAsia="en-US"/>
    </w:rPr>
  </w:style>
  <w:style w:type="character" w:customStyle="1" w:styleId="41">
    <w:name w:val="見出し 4 (文字)1"/>
    <w:aliases w:val="Heading 4 Char1 (文字),Heading 4 Char Char (文字)"/>
    <w:semiHidden/>
    <w:rsid w:val="002C29DA"/>
    <w:rPr>
      <w:rFonts w:ascii="Times New Roman" w:eastAsia="SimSun" w:hAnsi="Times New Roman" w:cs="Arial"/>
      <w:b/>
      <w:bCs/>
      <w:color w:val="0000FF"/>
      <w:kern w:val="2"/>
      <w:lang w:val="en-GB" w:eastAsia="en-US" w:bidi="ar-SA"/>
    </w:rPr>
  </w:style>
  <w:style w:type="character" w:customStyle="1" w:styleId="10">
    <w:name w:val="ヘッダー (文字)1"/>
    <w:aliases w:val="h (文字),Header/Footer (文字)"/>
    <w:semiHidden/>
    <w:rsid w:val="002C29DA"/>
    <w:rPr>
      <w:rFonts w:ascii="Arial" w:eastAsia="SimSun" w:hAnsi="Arial" w:cs="Arial"/>
      <w:color w:val="0000FF"/>
      <w:kern w:val="2"/>
      <w:lang w:val="en-GB" w:eastAsia="en-US" w:bidi="ar-SA"/>
    </w:rPr>
  </w:style>
  <w:style w:type="character" w:customStyle="1" w:styleId="CommentSubjectChar1">
    <w:name w:val="Comment Subject Char1"/>
    <w:uiPriority w:val="99"/>
    <w:rsid w:val="002C29DA"/>
    <w:rPr>
      <w:rFonts w:ascii="Times New Roman" w:hAnsi="Times New Roman"/>
      <w:b/>
      <w:bCs/>
      <w:lang w:val="en-GB" w:eastAsia="en-US"/>
    </w:rPr>
  </w:style>
  <w:style w:type="character" w:customStyle="1" w:styleId="BalloonTextChar1">
    <w:name w:val="Balloon Text Char1"/>
    <w:uiPriority w:val="99"/>
    <w:semiHidden/>
    <w:rsid w:val="002C29DA"/>
    <w:rPr>
      <w:rFonts w:ascii="Tahoma" w:hAnsi="Tahoma" w:cs="Tahoma"/>
      <w:sz w:val="16"/>
      <w:szCs w:val="16"/>
      <w:lang w:val="en-GB" w:eastAsia="en-US"/>
    </w:rPr>
  </w:style>
  <w:style w:type="paragraph" w:customStyle="1" w:styleId="11">
    <w:name w:val="変更箇所1"/>
    <w:uiPriority w:val="99"/>
    <w:semiHidden/>
    <w:rsid w:val="002C29DA"/>
    <w:rPr>
      <w:rFonts w:eastAsia="MS Mincho"/>
      <w:lang w:val="en-GB"/>
    </w:rPr>
  </w:style>
  <w:style w:type="paragraph" w:customStyle="1" w:styleId="StyleHeading1Justified">
    <w:name w:val="Style Heading 1 + Justified"/>
    <w:basedOn w:val="Heading1"/>
    <w:rsid w:val="002C29DA"/>
    <w:pPr>
      <w:numPr>
        <w:numId w:val="0"/>
      </w:numPr>
      <w:tabs>
        <w:tab w:val="clear" w:pos="1800"/>
        <w:tab w:val="clear" w:pos="2160"/>
        <w:tab w:val="clear" w:pos="2520"/>
        <w:tab w:val="clear" w:pos="2880"/>
        <w:tab w:val="clear" w:pos="3240"/>
        <w:tab w:val="clear" w:pos="3600"/>
        <w:tab w:val="clear" w:pos="3960"/>
        <w:tab w:val="clear" w:pos="4320"/>
      </w:tabs>
      <w:ind w:left="5220" w:hanging="360"/>
    </w:pPr>
    <w:rPr>
      <w:rFonts w:ascii="Times New Roman Bold" w:eastAsia="MS Mincho" w:hAnsi="Times New Roman Bold" w:cs="Times New Roman"/>
      <w:szCs w:val="20"/>
    </w:rPr>
  </w:style>
  <w:style w:type="table" w:customStyle="1" w:styleId="12">
    <w:name w:val="表 (格子)1"/>
    <w:basedOn w:val="TableNormal"/>
    <w:next w:val="TableGrid"/>
    <w:uiPriority w:val="99"/>
    <w:rsid w:val="002C29DA"/>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eastAsia="MS Mincho"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quationsmallertabs">
    <w:name w:val="Equation smaller tabs"/>
    <w:basedOn w:val="Equation"/>
    <w:qFormat/>
    <w:rsid w:val="002C29DA"/>
    <w:pPr>
      <w:tabs>
        <w:tab w:val="left" w:pos="1170"/>
        <w:tab w:val="left" w:pos="1890"/>
        <w:tab w:val="left" w:pos="2160"/>
        <w:tab w:val="left" w:pos="2430"/>
      </w:tabs>
      <w:spacing w:before="136" w:after="0"/>
      <w:ind w:left="794"/>
    </w:pPr>
    <w:rPr>
      <w:rFonts w:eastAsia="Malgun Gothic"/>
      <w:sz w:val="20"/>
      <w:szCs w:val="22"/>
      <w:lang w:val="en-CA" w:eastAsia="ko-KR"/>
    </w:rPr>
  </w:style>
  <w:style w:type="character" w:customStyle="1" w:styleId="UnresolvedMention1">
    <w:name w:val="Unresolved Mention1"/>
    <w:basedOn w:val="DefaultParagraphFont"/>
    <w:uiPriority w:val="99"/>
    <w:semiHidden/>
    <w:unhideWhenUsed/>
    <w:rsid w:val="002C29DA"/>
    <w:rPr>
      <w:color w:val="605E5C"/>
      <w:shd w:val="clear" w:color="auto" w:fill="E1DFDD"/>
    </w:rPr>
  </w:style>
  <w:style w:type="table" w:customStyle="1" w:styleId="TableGrid30">
    <w:name w:val="Table Grid3"/>
    <w:basedOn w:val="TableNormal"/>
    <w:next w:val="TableGrid"/>
    <w:uiPriority w:val="99"/>
    <w:rsid w:val="002C29DA"/>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eastAsia="Malgun Gothic" w:hAnsi="CG Times"/>
      <w:lang w:val="en-CA"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base">
    <w:name w:val="au_base"/>
    <w:rsid w:val="002C29DA"/>
    <w:rPr>
      <w:rFonts w:ascii="Cambria" w:hAnsi="Cambria"/>
    </w:rPr>
  </w:style>
  <w:style w:type="character" w:customStyle="1" w:styleId="aucollab">
    <w:name w:val="au_collab"/>
    <w:rsid w:val="002C29DA"/>
    <w:rPr>
      <w:rFonts w:ascii="Cambria" w:hAnsi="Cambria"/>
      <w:bdr w:val="none" w:sz="0" w:space="0" w:color="auto"/>
      <w:shd w:val="clear" w:color="auto" w:fill="C0C0C0"/>
    </w:rPr>
  </w:style>
  <w:style w:type="character" w:customStyle="1" w:styleId="CaptionChar1">
    <w:name w:val="Caption Char1"/>
    <w:link w:val="Caption"/>
    <w:locked/>
    <w:rsid w:val="002C29DA"/>
    <w:rPr>
      <w:rFonts w:ascii="Cambria" w:eastAsia="Calibri" w:hAnsi="Cambria"/>
      <w:b/>
      <w:bCs/>
      <w:sz w:val="22"/>
      <w:szCs w:val="22"/>
      <w:lang w:val="en-GB"/>
    </w:rPr>
  </w:style>
  <w:style w:type="numbering" w:customStyle="1" w:styleId="SVCNumbers2">
    <w:name w:val="SVC Numbers2"/>
    <w:rsid w:val="002C29DA"/>
  </w:style>
  <w:style w:type="numbering" w:customStyle="1" w:styleId="AVCBullet2">
    <w:name w:val="AVC Bullet2"/>
    <w:rsid w:val="002C29DA"/>
  </w:style>
  <w:style w:type="numbering" w:customStyle="1" w:styleId="SVCBullets2">
    <w:name w:val="SVC Bullets2"/>
    <w:rsid w:val="002C29DA"/>
  </w:style>
  <w:style w:type="numbering" w:customStyle="1" w:styleId="SVCIndent2">
    <w:name w:val="SVC Indent2"/>
    <w:rsid w:val="002C29DA"/>
  </w:style>
  <w:style w:type="character" w:customStyle="1" w:styleId="CaptionChar">
    <w:name w:val="Caption Char"/>
    <w:aliases w:val="Figure Char"/>
    <w:locked/>
    <w:rsid w:val="002C29DA"/>
    <w:rPr>
      <w:rFonts w:eastAsia="SimSun" w:cs="Times New Roman"/>
      <w:b/>
      <w:bCs/>
    </w:rPr>
  </w:style>
  <w:style w:type="paragraph" w:customStyle="1" w:styleId="Style4ptBefore0pt">
    <w:name w:val="Style 4 pt Before:  0 pt"/>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hAnsi="Cambria"/>
      <w:sz w:val="24"/>
      <w:lang w:val="en-GB" w:eastAsia="ja-JP"/>
    </w:rPr>
  </w:style>
  <w:style w:type="paragraph" w:customStyle="1" w:styleId="MediumGrid1-Accent22">
    <w:name w:val="Medium Grid 1 - Accent 22"/>
    <w:basedOn w:val="Normal"/>
    <w:uiPriority w:val="34"/>
    <w:qFormat/>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720"/>
      <w:textAlignment w:val="auto"/>
    </w:pPr>
    <w:rPr>
      <w:rFonts w:ascii="Cambria" w:eastAsia="MS Mincho" w:hAnsi="Cambria"/>
      <w:lang w:val="en-GB" w:eastAsia="ja-JP"/>
    </w:rPr>
  </w:style>
  <w:style w:type="paragraph" w:customStyle="1" w:styleId="annex-heading3">
    <w:name w:val="annex-heading3"/>
    <w:basedOn w:val="Annex3"/>
    <w:link w:val="annex-heading3Char"/>
    <w:qFormat/>
    <w:rsid w:val="002C29DA"/>
    <w:pPr>
      <w:numPr>
        <w:ilvl w:val="0"/>
        <w:numId w:val="0"/>
      </w:numPr>
      <w:tabs>
        <w:tab w:val="num" w:pos="720"/>
      </w:tabs>
      <w:suppressAutoHyphens w:val="0"/>
      <w:spacing w:before="181" w:after="240" w:line="240" w:lineRule="atLeast"/>
      <w:ind w:left="1224" w:hanging="1224"/>
      <w:jc w:val="both"/>
    </w:pPr>
    <w:rPr>
      <w:rFonts w:eastAsia="MS Mincho"/>
      <w:bCs/>
      <w:color w:val="auto"/>
      <w:sz w:val="22"/>
      <w:szCs w:val="20"/>
      <w:lang w:val="en-GB" w:eastAsia="fr-CH"/>
    </w:rPr>
  </w:style>
  <w:style w:type="character" w:customStyle="1" w:styleId="annex-heading3Char">
    <w:name w:val="annex-heading3 Char"/>
    <w:link w:val="annex-heading3"/>
    <w:rsid w:val="002C29DA"/>
    <w:rPr>
      <w:rFonts w:ascii="Cambria" w:eastAsia="MS Mincho" w:hAnsi="Cambria"/>
      <w:b/>
      <w:bCs/>
      <w:sz w:val="22"/>
      <w:lang w:val="en-GB" w:eastAsia="fr-CH"/>
    </w:rPr>
  </w:style>
  <w:style w:type="paragraph" w:customStyle="1" w:styleId="ColorfulShading-Accent13">
    <w:name w:val="Colorful Shading - Accent 13"/>
    <w:hidden/>
    <w:uiPriority w:val="99"/>
    <w:semiHidden/>
    <w:rsid w:val="002C29DA"/>
    <w:rPr>
      <w:rFonts w:eastAsia="Malgun Gothic"/>
      <w:lang w:val="en-GB"/>
    </w:rPr>
  </w:style>
  <w:style w:type="paragraph" w:customStyle="1" w:styleId="ColorfulList-Accent13">
    <w:name w:val="Colorful List - Accent 13"/>
    <w:basedOn w:val="Normal"/>
    <w:uiPriority w:val="34"/>
    <w:qFormat/>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720"/>
      <w:textAlignment w:val="auto"/>
    </w:pPr>
    <w:rPr>
      <w:rFonts w:ascii="Cambria" w:eastAsia="MS Mincho" w:hAnsi="Cambria"/>
      <w:lang w:val="en-GB" w:eastAsia="ja-JP"/>
    </w:rPr>
  </w:style>
  <w:style w:type="paragraph" w:customStyle="1" w:styleId="3N">
    <w:name w:val="3N"/>
    <w:basedOn w:val="Normal"/>
    <w:link w:val="3NChar"/>
    <w:qFormat/>
    <w:rsid w:val="002C29D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MS Mincho" w:hAnsi="Cambria"/>
      <w:lang w:val="en-GB" w:eastAsia="ja-JP"/>
    </w:rPr>
  </w:style>
  <w:style w:type="character" w:customStyle="1" w:styleId="3NChar">
    <w:name w:val="3N Char"/>
    <w:link w:val="3N"/>
    <w:rsid w:val="002C29DA"/>
    <w:rPr>
      <w:rFonts w:ascii="Cambria" w:eastAsia="MS Mincho" w:hAnsi="Cambria"/>
      <w:sz w:val="22"/>
      <w:lang w:val="en-GB" w:eastAsia="ja-JP"/>
    </w:rPr>
  </w:style>
  <w:style w:type="paragraph" w:customStyle="1" w:styleId="st">
    <w:name w:val="st"/>
    <w:basedOn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400" w:lineRule="exact"/>
      <w:jc w:val="left"/>
      <w:textAlignment w:val="auto"/>
    </w:pPr>
    <w:rPr>
      <w:rFonts w:ascii="Cambria" w:hAnsi="Cambria"/>
      <w:sz w:val="34"/>
      <w:lang w:eastAsia="ja-JP"/>
    </w:rPr>
  </w:style>
  <w:style w:type="table" w:customStyle="1" w:styleId="TableGrid11">
    <w:name w:val="Table Grid11"/>
    <w:basedOn w:val="TableNormal"/>
    <w:next w:val="TableGrid"/>
    <w:uiPriority w:val="99"/>
    <w:rsid w:val="002C29D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val="en-CA"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H5">
    <w:name w:val="3H5"/>
    <w:basedOn w:val="Normal"/>
    <w:link w:val="3H5Char"/>
    <w:uiPriority w:val="99"/>
    <w:qFormat/>
    <w:rsid w:val="002C29DA"/>
    <w:pPr>
      <w:keepNext/>
      <w:keepLines/>
      <w:numPr>
        <w:ilvl w:val="5"/>
        <w:numId w:val="70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81" w:after="240" w:line="240" w:lineRule="atLeast"/>
      <w:textAlignment w:val="auto"/>
      <w:outlineLvl w:val="5"/>
    </w:pPr>
    <w:rPr>
      <w:rFonts w:ascii="Cambria" w:eastAsia="MS Mincho" w:hAnsi="Cambria"/>
      <w:b/>
      <w:lang w:val="en-GB" w:eastAsia="ja-JP"/>
    </w:rPr>
  </w:style>
  <w:style w:type="paragraph" w:customStyle="1" w:styleId="3HAnnex">
    <w:name w:val="3HAnnex"/>
    <w:basedOn w:val="Normal"/>
    <w:uiPriority w:val="99"/>
    <w:qFormat/>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480" w:after="240" w:line="240" w:lineRule="atLeast"/>
      <w:jc w:val="center"/>
      <w:textAlignment w:val="auto"/>
    </w:pPr>
    <w:rPr>
      <w:rFonts w:ascii="Cambria" w:eastAsia="MS Mincho" w:hAnsi="Cambria"/>
      <w:b/>
      <w:sz w:val="24"/>
      <w:lang w:val="en-GB" w:eastAsia="ja-JP"/>
    </w:rPr>
  </w:style>
  <w:style w:type="paragraph" w:customStyle="1" w:styleId="3H6">
    <w:name w:val="3H6"/>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s>
      <w:overflowPunct/>
      <w:autoSpaceDE/>
      <w:autoSpaceDN/>
      <w:adjustRightInd/>
      <w:spacing w:before="0" w:after="240" w:line="240" w:lineRule="atLeast"/>
      <w:textAlignment w:val="auto"/>
    </w:pPr>
    <w:rPr>
      <w:rFonts w:ascii="Cambria" w:eastAsia="MS Mincho" w:hAnsi="Cambria"/>
      <w:lang w:val="en-GB" w:eastAsia="ja-JP"/>
    </w:rPr>
  </w:style>
  <w:style w:type="paragraph" w:customStyle="1" w:styleId="3H7">
    <w:name w:val="3H7"/>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s>
      <w:overflowPunct/>
      <w:autoSpaceDE/>
      <w:autoSpaceDN/>
      <w:adjustRightInd/>
      <w:spacing w:before="0" w:after="240" w:line="240" w:lineRule="atLeast"/>
      <w:textAlignment w:val="auto"/>
    </w:pPr>
    <w:rPr>
      <w:rFonts w:ascii="Cambria" w:eastAsia="MS Mincho" w:hAnsi="Cambria"/>
      <w:lang w:val="en-GB" w:eastAsia="ja-JP"/>
    </w:rPr>
  </w:style>
  <w:style w:type="paragraph" w:customStyle="1" w:styleId="3H9">
    <w:name w:val="3H9"/>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MS Mincho" w:hAnsi="Cambria"/>
      <w:lang w:val="en-GB" w:eastAsia="ja-JP"/>
    </w:rPr>
  </w:style>
  <w:style w:type="character" w:customStyle="1" w:styleId="hps">
    <w:name w:val="hps"/>
    <w:rsid w:val="002C29DA"/>
  </w:style>
  <w:style w:type="paragraph" w:customStyle="1" w:styleId="3HeaderFooter">
    <w:name w:val="3HeaderFooter"/>
    <w:basedOn w:val="3N"/>
    <w:link w:val="3HeaderFooterChar"/>
    <w:qFormat/>
    <w:rsid w:val="002C29DA"/>
    <w:pPr>
      <w:tabs>
        <w:tab w:val="left" w:pos="907"/>
        <w:tab w:val="right" w:pos="8789"/>
        <w:tab w:val="right" w:pos="9696"/>
      </w:tabs>
      <w:jc w:val="left"/>
    </w:pPr>
    <w:rPr>
      <w:rFonts w:eastAsia="Times New Roman"/>
      <w:b/>
      <w:szCs w:val="22"/>
    </w:rPr>
  </w:style>
  <w:style w:type="table" w:customStyle="1" w:styleId="TableGrid21">
    <w:name w:val="Table Grid21"/>
    <w:basedOn w:val="TableNormal"/>
    <w:next w:val="TableGrid"/>
    <w:uiPriority w:val="99"/>
    <w:rsid w:val="002C29D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val="en-CA"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2C29DA"/>
    <w:rPr>
      <w:rFonts w:ascii="Cambria" w:hAnsi="Cambria"/>
      <w:b/>
      <w:sz w:val="22"/>
      <w:szCs w:val="22"/>
      <w:lang w:val="en-GB" w:eastAsia="ja-JP"/>
    </w:rPr>
  </w:style>
  <w:style w:type="paragraph" w:customStyle="1" w:styleId="3L1">
    <w:name w:val="3L1"/>
    <w:basedOn w:val="3H1"/>
    <w:link w:val="3L1Char"/>
    <w:qFormat/>
    <w:rsid w:val="002C29DA"/>
    <w:pPr>
      <w:keepLines w:val="0"/>
      <w:widowControl w:val="0"/>
      <w:outlineLvl w:val="9"/>
    </w:pPr>
    <w:rPr>
      <w:bCs/>
    </w:rPr>
  </w:style>
  <w:style w:type="paragraph" w:customStyle="1" w:styleId="3H0">
    <w:name w:val="3H0"/>
    <w:next w:val="3N"/>
    <w:link w:val="3H0Char"/>
    <w:uiPriority w:val="99"/>
    <w:qFormat/>
    <w:rsid w:val="002C29DA"/>
    <w:pPr>
      <w:keepNext/>
      <w:keepLines/>
      <w:numPr>
        <w:numId w:val="707"/>
      </w:numPr>
      <w:spacing w:before="313"/>
      <w:jc w:val="both"/>
      <w:outlineLvl w:val="1"/>
    </w:pPr>
    <w:rPr>
      <w:rFonts w:eastAsia="Malgun Gothic"/>
      <w:b/>
      <w:sz w:val="22"/>
      <w:lang w:val="en-GB"/>
    </w:rPr>
  </w:style>
  <w:style w:type="character" w:customStyle="1" w:styleId="3L1Char">
    <w:name w:val="3L1 Char"/>
    <w:link w:val="3L1"/>
    <w:rsid w:val="002C29DA"/>
    <w:rPr>
      <w:rFonts w:eastAsia="Malgun Gothic"/>
      <w:b/>
      <w:bCs/>
      <w:lang w:val="en-GB"/>
    </w:rPr>
  </w:style>
  <w:style w:type="paragraph" w:customStyle="1" w:styleId="3H1">
    <w:name w:val="3H1"/>
    <w:basedOn w:val="3H0"/>
    <w:next w:val="3N"/>
    <w:link w:val="3H1Char"/>
    <w:uiPriority w:val="99"/>
    <w:qFormat/>
    <w:rsid w:val="002C29DA"/>
    <w:pPr>
      <w:numPr>
        <w:ilvl w:val="1"/>
      </w:numPr>
      <w:tabs>
        <w:tab w:val="clear" w:pos="794"/>
        <w:tab w:val="num" w:pos="1837"/>
      </w:tabs>
      <w:spacing w:before="181"/>
      <w:ind w:left="1837" w:hanging="360"/>
      <w:outlineLvl w:val="2"/>
    </w:pPr>
    <w:rPr>
      <w:sz w:val="20"/>
    </w:rPr>
  </w:style>
  <w:style w:type="paragraph" w:customStyle="1" w:styleId="3H2">
    <w:name w:val="3H2"/>
    <w:basedOn w:val="3H1"/>
    <w:next w:val="3N"/>
    <w:link w:val="3H2Char"/>
    <w:uiPriority w:val="99"/>
    <w:qFormat/>
    <w:rsid w:val="002C29DA"/>
    <w:pPr>
      <w:numPr>
        <w:ilvl w:val="2"/>
      </w:numPr>
      <w:tabs>
        <w:tab w:val="clear" w:pos="794"/>
        <w:tab w:val="num" w:pos="2557"/>
      </w:tabs>
      <w:ind w:left="2557" w:hanging="180"/>
      <w:outlineLvl w:val="3"/>
    </w:pPr>
  </w:style>
  <w:style w:type="paragraph" w:customStyle="1" w:styleId="3Table">
    <w:name w:val="3Table"/>
    <w:basedOn w:val="tablesyntax"/>
    <w:link w:val="3TableChar"/>
    <w:qFormat/>
    <w:rsid w:val="002C29DA"/>
    <w:pPr>
      <w:tabs>
        <w:tab w:val="clear" w:pos="360"/>
        <w:tab w:val="clear" w:pos="720"/>
        <w:tab w:val="clear" w:pos="1440"/>
        <w:tab w:val="clear" w:pos="1800"/>
        <w:tab w:val="clear" w:pos="2520"/>
        <w:tab w:val="clear" w:pos="2880"/>
        <w:tab w:val="clear" w:pos="3240"/>
        <w:tab w:val="clear" w:pos="3600"/>
        <w:tab w:val="clear" w:pos="3960"/>
        <w:tab w:val="clear" w:pos="4320"/>
        <w:tab w:val="clear" w:pos="4680"/>
        <w:tab w:val="clear" w:pos="5040"/>
        <w:tab w:val="clear" w:pos="5400"/>
        <w:tab w:val="left" w:pos="216"/>
        <w:tab w:val="left" w:pos="432"/>
        <w:tab w:val="left" w:pos="648"/>
        <w:tab w:val="left" w:pos="864"/>
        <w:tab w:val="left" w:pos="1296"/>
        <w:tab w:val="left" w:pos="1512"/>
        <w:tab w:val="left" w:pos="1728"/>
        <w:tab w:val="left" w:pos="1944"/>
      </w:tabs>
      <w:spacing w:line="240" w:lineRule="atLeast"/>
      <w:ind w:right="0"/>
      <w:jc w:val="left"/>
    </w:pPr>
    <w:rPr>
      <w:rFonts w:eastAsia="MS Mincho"/>
      <w:noProof/>
      <w:szCs w:val="20"/>
      <w:lang w:val="en-GB" w:eastAsia="ja-JP"/>
    </w:rPr>
  </w:style>
  <w:style w:type="character" w:customStyle="1" w:styleId="3H1Char">
    <w:name w:val="3H1 Char"/>
    <w:link w:val="3H1"/>
    <w:uiPriority w:val="99"/>
    <w:rsid w:val="002C29DA"/>
    <w:rPr>
      <w:rFonts w:eastAsia="Malgun Gothic"/>
      <w:b/>
      <w:lang w:val="en-GB"/>
    </w:rPr>
  </w:style>
  <w:style w:type="paragraph" w:customStyle="1" w:styleId="3H3">
    <w:name w:val="3H3"/>
    <w:basedOn w:val="3H2"/>
    <w:next w:val="3N"/>
    <w:link w:val="3H3Char"/>
    <w:uiPriority w:val="99"/>
    <w:qFormat/>
    <w:rsid w:val="002C29DA"/>
    <w:pPr>
      <w:numPr>
        <w:ilvl w:val="3"/>
      </w:numPr>
      <w:tabs>
        <w:tab w:val="clear" w:pos="794"/>
        <w:tab w:val="num" w:pos="3277"/>
      </w:tabs>
      <w:ind w:left="3277" w:hanging="360"/>
      <w:outlineLvl w:val="4"/>
    </w:pPr>
  </w:style>
  <w:style w:type="character" w:customStyle="1" w:styleId="3TableChar">
    <w:name w:val="3Table Char"/>
    <w:link w:val="3Table"/>
    <w:rsid w:val="002C29DA"/>
    <w:rPr>
      <w:rFonts w:eastAsia="MS Mincho"/>
      <w:noProof/>
      <w:sz w:val="22"/>
      <w:lang w:val="en-GB" w:eastAsia="ja-JP"/>
    </w:rPr>
  </w:style>
  <w:style w:type="paragraph" w:customStyle="1" w:styleId="3H4">
    <w:name w:val="3H4"/>
    <w:basedOn w:val="3H3"/>
    <w:next w:val="3N"/>
    <w:link w:val="3H4Char"/>
    <w:uiPriority w:val="99"/>
    <w:qFormat/>
    <w:rsid w:val="002C29DA"/>
    <w:pPr>
      <w:numPr>
        <w:ilvl w:val="4"/>
      </w:numPr>
      <w:tabs>
        <w:tab w:val="clear" w:pos="794"/>
        <w:tab w:val="num" w:pos="3997"/>
      </w:tabs>
      <w:ind w:left="3997" w:hanging="360"/>
      <w:outlineLvl w:val="5"/>
    </w:pPr>
  </w:style>
  <w:style w:type="character" w:customStyle="1" w:styleId="3H2Char">
    <w:name w:val="3H2 Char"/>
    <w:link w:val="3H2"/>
    <w:uiPriority w:val="99"/>
    <w:rsid w:val="002C29DA"/>
    <w:rPr>
      <w:rFonts w:eastAsia="Malgun Gothic"/>
      <w:b/>
      <w:lang w:val="en-GB"/>
    </w:rPr>
  </w:style>
  <w:style w:type="paragraph" w:customStyle="1" w:styleId="3L1Note">
    <w:name w:val="3L1Note"/>
    <w:basedOn w:val="3L1"/>
    <w:link w:val="3L1NoteChar"/>
    <w:qFormat/>
    <w:rsid w:val="002C29DA"/>
    <w:pPr>
      <w:numPr>
        <w:ilvl w:val="0"/>
        <w:numId w:val="0"/>
      </w:numPr>
      <w:ind w:left="794"/>
    </w:pPr>
  </w:style>
  <w:style w:type="character" w:customStyle="1" w:styleId="3H3Char">
    <w:name w:val="3H3 Char"/>
    <w:link w:val="3H3"/>
    <w:uiPriority w:val="99"/>
    <w:rsid w:val="002C29DA"/>
    <w:rPr>
      <w:rFonts w:eastAsia="Malgun Gothic"/>
      <w:b/>
      <w:lang w:val="en-GB"/>
    </w:rPr>
  </w:style>
  <w:style w:type="character" w:customStyle="1" w:styleId="3DVCAnnexLevel0Char">
    <w:name w:val="3DVC Annex Level 0 Char"/>
    <w:rsid w:val="002C29DA"/>
    <w:rPr>
      <w:rFonts w:ascii="Times New Roman" w:hAnsi="Times New Roman"/>
      <w:b/>
      <w:bCs/>
      <w:sz w:val="22"/>
      <w:szCs w:val="22"/>
      <w:lang w:val="en-GB" w:eastAsia="en-US"/>
    </w:rPr>
  </w:style>
  <w:style w:type="character" w:customStyle="1" w:styleId="3L1NoteChar">
    <w:name w:val="3L1Note Char"/>
    <w:link w:val="3L1Note"/>
    <w:rsid w:val="002C29DA"/>
    <w:rPr>
      <w:rFonts w:eastAsia="Malgun Gothic"/>
      <w:b/>
      <w:bCs/>
      <w:lang w:val="en-GB"/>
    </w:rPr>
  </w:style>
  <w:style w:type="character" w:customStyle="1" w:styleId="3DVCLevel1Char">
    <w:name w:val="3DVC Level 1 Char"/>
    <w:rsid w:val="002C29DA"/>
    <w:rPr>
      <w:rFonts w:ascii="Times New Roman" w:hAnsi="Times New Roman"/>
      <w:b/>
      <w:bCs/>
      <w:lang w:val="en-GB" w:eastAsia="en-US"/>
    </w:rPr>
  </w:style>
  <w:style w:type="paragraph" w:customStyle="1" w:styleId="3EdNotes">
    <w:name w:val="3EdNotes"/>
    <w:basedOn w:val="Normal"/>
    <w:link w:val="3EdNotesChar"/>
    <w:uiPriority w:val="99"/>
    <w:qFormat/>
    <w:rsid w:val="002C29DA"/>
    <w:pPr>
      <w:numPr>
        <w:numId w:val="70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s>
      <w:overflowPunct/>
      <w:autoSpaceDE/>
      <w:autoSpaceDN/>
      <w:adjustRightInd/>
      <w:spacing w:before="0" w:after="240" w:line="240" w:lineRule="atLeast"/>
      <w:textAlignment w:val="auto"/>
    </w:pPr>
    <w:rPr>
      <w:rFonts w:ascii="Cambria" w:eastAsia="MS Mincho" w:hAnsi="Cambria"/>
      <w:lang w:val="en-GB" w:eastAsia="ja-JP"/>
    </w:rPr>
  </w:style>
  <w:style w:type="character" w:customStyle="1" w:styleId="3H4Char">
    <w:name w:val="3H4 Char"/>
    <w:link w:val="3H4"/>
    <w:uiPriority w:val="99"/>
    <w:rsid w:val="002C29DA"/>
    <w:rPr>
      <w:rFonts w:eastAsia="Malgun Gothic"/>
      <w:b/>
      <w:lang w:val="en-GB"/>
    </w:rPr>
  </w:style>
  <w:style w:type="character" w:customStyle="1" w:styleId="3DVCLevel2Char">
    <w:name w:val="3DVC Level 2 Char"/>
    <w:rsid w:val="002C29DA"/>
    <w:rPr>
      <w:rFonts w:ascii="Times New Roman" w:hAnsi="Times New Roman"/>
      <w:b/>
      <w:lang w:val="en-GB"/>
    </w:rPr>
  </w:style>
  <w:style w:type="numbering" w:customStyle="1" w:styleId="3DHeading">
    <w:name w:val="3D Heading"/>
    <w:uiPriority w:val="99"/>
    <w:rsid w:val="002C29DA"/>
    <w:pPr>
      <w:numPr>
        <w:numId w:val="702"/>
      </w:numPr>
    </w:pPr>
  </w:style>
  <w:style w:type="character" w:customStyle="1" w:styleId="3EdNotesChar">
    <w:name w:val="3EdNotes Char"/>
    <w:link w:val="3EdNotes"/>
    <w:uiPriority w:val="99"/>
    <w:rsid w:val="002C29DA"/>
    <w:rPr>
      <w:rFonts w:ascii="Cambria" w:eastAsia="MS Mincho" w:hAnsi="Cambria"/>
      <w:sz w:val="22"/>
      <w:lang w:val="en-GB" w:eastAsia="ja-JP"/>
    </w:rPr>
  </w:style>
  <w:style w:type="paragraph" w:customStyle="1" w:styleId="3TOCLOFLOT">
    <w:name w:val="3TOCLOFLOT"/>
    <w:basedOn w:val="3N"/>
    <w:link w:val="3TOCLOFLOTChar"/>
    <w:qFormat/>
    <w:rsid w:val="002C29DA"/>
    <w:pPr>
      <w:keepNext/>
      <w:jc w:val="center"/>
      <w:outlineLvl w:val="0"/>
    </w:pPr>
    <w:rPr>
      <w:b/>
      <w:caps/>
      <w:sz w:val="24"/>
      <w:szCs w:val="24"/>
    </w:rPr>
  </w:style>
  <w:style w:type="character" w:customStyle="1" w:styleId="3TOCLOFLOTChar">
    <w:name w:val="3TOCLOFLOT Char"/>
    <w:link w:val="3TOCLOFLOT"/>
    <w:rsid w:val="002C29DA"/>
    <w:rPr>
      <w:rFonts w:ascii="Cambria" w:eastAsia="MS Mincho" w:hAnsi="Cambria"/>
      <w:b/>
      <w:caps/>
      <w:sz w:val="24"/>
      <w:szCs w:val="24"/>
      <w:lang w:val="en-GB" w:eastAsia="ja-JP"/>
    </w:rPr>
  </w:style>
  <w:style w:type="character" w:customStyle="1" w:styleId="3DVCLevel3Char">
    <w:name w:val="3DVC Level 3 Char"/>
    <w:rsid w:val="002C29DA"/>
    <w:rPr>
      <w:rFonts w:ascii="Times New Roman" w:hAnsi="Times New Roman"/>
      <w:b/>
      <w:lang w:val="en-GB"/>
    </w:rPr>
  </w:style>
  <w:style w:type="paragraph" w:customStyle="1" w:styleId="3S0">
    <w:name w:val="3S0"/>
    <w:basedOn w:val="Normal"/>
    <w:link w:val="3S0Char"/>
    <w:uiPriority w:val="99"/>
    <w:qFormat/>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794" w:hanging="794"/>
      <w:textAlignment w:val="auto"/>
    </w:pPr>
    <w:rPr>
      <w:rFonts w:ascii="Cambria" w:eastAsia="MS Mincho" w:hAnsi="Cambria"/>
      <w:lang w:val="en-GB" w:eastAsia="ja-JP"/>
    </w:rPr>
  </w:style>
  <w:style w:type="character" w:customStyle="1" w:styleId="3H0Char">
    <w:name w:val="3H0 Char"/>
    <w:link w:val="3H0"/>
    <w:uiPriority w:val="99"/>
    <w:rsid w:val="002C29DA"/>
    <w:rPr>
      <w:rFonts w:eastAsia="Malgun Gothic"/>
      <w:b/>
      <w:sz w:val="22"/>
      <w:lang w:val="en-GB"/>
    </w:rPr>
  </w:style>
  <w:style w:type="character" w:customStyle="1" w:styleId="3DVCLevel4Char">
    <w:name w:val="3DVC Level 4 Char"/>
    <w:rsid w:val="002C29DA"/>
    <w:rPr>
      <w:rFonts w:ascii="Times New Roman" w:hAnsi="Times New Roman"/>
      <w:b/>
      <w:lang w:val="en-GB"/>
    </w:rPr>
  </w:style>
  <w:style w:type="character" w:customStyle="1" w:styleId="3S0Char">
    <w:name w:val="3S0 Char"/>
    <w:link w:val="3S0"/>
    <w:uiPriority w:val="99"/>
    <w:rsid w:val="002C29DA"/>
    <w:rPr>
      <w:rFonts w:ascii="Cambria" w:eastAsia="MS Mincho" w:hAnsi="Cambria"/>
      <w:sz w:val="22"/>
      <w:lang w:val="en-GB" w:eastAsia="ja-JP"/>
    </w:rPr>
  </w:style>
  <w:style w:type="character" w:customStyle="1" w:styleId="3H5Char">
    <w:name w:val="3H5 Char"/>
    <w:link w:val="3H5"/>
    <w:uiPriority w:val="99"/>
    <w:rsid w:val="002C29DA"/>
    <w:rPr>
      <w:rFonts w:ascii="Cambria" w:eastAsia="MS Mincho" w:hAnsi="Cambria"/>
      <w:b/>
      <w:sz w:val="22"/>
      <w:lang w:val="en-GB" w:eastAsia="ja-JP"/>
    </w:rPr>
  </w:style>
  <w:style w:type="paragraph" w:customStyle="1" w:styleId="4H0">
    <w:name w:val="4H0"/>
    <w:basedOn w:val="3H0"/>
    <w:link w:val="4H0Char"/>
    <w:qFormat/>
    <w:rsid w:val="002C29DA"/>
    <w:pPr>
      <w:numPr>
        <w:numId w:val="708"/>
      </w:numPr>
      <w:tabs>
        <w:tab w:val="left" w:pos="794"/>
      </w:tabs>
    </w:pPr>
  </w:style>
  <w:style w:type="paragraph" w:customStyle="1" w:styleId="4H1">
    <w:name w:val="4H1"/>
    <w:basedOn w:val="3N"/>
    <w:link w:val="4H1Char"/>
    <w:qFormat/>
    <w:rsid w:val="002C29DA"/>
    <w:pPr>
      <w:numPr>
        <w:ilvl w:val="1"/>
        <w:numId w:val="708"/>
      </w:numPr>
    </w:pPr>
    <w:rPr>
      <w:b/>
    </w:rPr>
  </w:style>
  <w:style w:type="character" w:customStyle="1" w:styleId="4H0Char">
    <w:name w:val="4H0 Char"/>
    <w:link w:val="4H0"/>
    <w:rsid w:val="002C29DA"/>
    <w:rPr>
      <w:rFonts w:eastAsia="Malgun Gothic"/>
      <w:b/>
      <w:sz w:val="22"/>
      <w:lang w:val="en-GB"/>
    </w:rPr>
  </w:style>
  <w:style w:type="paragraph" w:customStyle="1" w:styleId="4H2">
    <w:name w:val="4H2"/>
    <w:basedOn w:val="Normal"/>
    <w:rsid w:val="002C29DA"/>
    <w:pPr>
      <w:numPr>
        <w:ilvl w:val="2"/>
        <w:numId w:val="70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MS Mincho" w:hAnsi="Cambria"/>
      <w:lang w:val="en-GB" w:eastAsia="ja-JP"/>
    </w:rPr>
  </w:style>
  <w:style w:type="character" w:customStyle="1" w:styleId="4H1Char">
    <w:name w:val="4H1 Char"/>
    <w:link w:val="4H1"/>
    <w:rsid w:val="002C29DA"/>
    <w:rPr>
      <w:rFonts w:ascii="Cambria" w:eastAsia="MS Mincho" w:hAnsi="Cambria"/>
      <w:b/>
      <w:sz w:val="22"/>
      <w:lang w:val="en-GB" w:eastAsia="ja-JP"/>
    </w:rPr>
  </w:style>
  <w:style w:type="paragraph" w:customStyle="1" w:styleId="Bibliography25">
    <w:name w:val="Bibliography25"/>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character" w:styleId="SubtleReference">
    <w:name w:val="Subtle Reference"/>
    <w:uiPriority w:val="31"/>
    <w:qFormat/>
    <w:rsid w:val="002C29DA"/>
    <w:rPr>
      <w:smallCaps/>
      <w:color w:val="C0504D"/>
      <w:u w:val="single"/>
    </w:rPr>
  </w:style>
  <w:style w:type="paragraph" w:customStyle="1" w:styleId="3N0">
    <w:name w:val="3N0"/>
    <w:basedOn w:val="Normal"/>
    <w:link w:val="3N0Char"/>
    <w:qFormat/>
    <w:rsid w:val="002C29D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MS Mincho" w:hAnsi="Cambria"/>
      <w:lang w:val="en-GB" w:eastAsia="ja-JP"/>
    </w:rPr>
  </w:style>
  <w:style w:type="character" w:customStyle="1" w:styleId="3N0Char">
    <w:name w:val="3N0 Char"/>
    <w:link w:val="3N0"/>
    <w:rsid w:val="002C29DA"/>
    <w:rPr>
      <w:rFonts w:ascii="Cambria" w:eastAsia="MS Mincho" w:hAnsi="Cambria"/>
      <w:sz w:val="22"/>
      <w:lang w:val="en-GB" w:eastAsia="ja-JP"/>
    </w:rPr>
  </w:style>
  <w:style w:type="paragraph" w:styleId="TOCHeading">
    <w:name w:val="TOC Heading"/>
    <w:basedOn w:val="Heading1"/>
    <w:next w:val="Normal"/>
    <w:uiPriority w:val="39"/>
    <w:unhideWhenUsed/>
    <w:qFormat/>
    <w:rsid w:val="002C29DA"/>
    <w:pPr>
      <w:numPr>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560"/>
      </w:tabs>
      <w:suppressAutoHyphens/>
      <w:overflowPunct/>
      <w:autoSpaceDE/>
      <w:autoSpaceDN/>
      <w:adjustRightInd/>
      <w:spacing w:after="240" w:line="276" w:lineRule="auto"/>
      <w:jc w:val="left"/>
      <w:textAlignment w:val="auto"/>
      <w:outlineLvl w:val="9"/>
    </w:pPr>
    <w:rPr>
      <w:rFonts w:ascii="Cambria" w:eastAsia="SimSun" w:hAnsi="Cambria" w:cs="Times New Roman"/>
      <w:bCs w:val="0"/>
      <w:color w:val="365F91"/>
      <w:kern w:val="0"/>
      <w:sz w:val="28"/>
      <w:szCs w:val="28"/>
      <w:lang w:eastAsia="ja-JP"/>
    </w:rPr>
  </w:style>
  <w:style w:type="character" w:customStyle="1" w:styleId="Heading2Char1">
    <w:name w:val="Heading 2 Char1"/>
    <w:aliases w:val="H Char"/>
    <w:uiPriority w:val="99"/>
    <w:rsid w:val="002C29DA"/>
    <w:rPr>
      <w:rFonts w:ascii="Cambria" w:eastAsia="SimSun" w:hAnsi="Cambria" w:cs="Times New Roman"/>
      <w:b/>
      <w:bCs/>
      <w:i/>
      <w:iCs/>
      <w:sz w:val="28"/>
      <w:szCs w:val="28"/>
      <w:lang w:val="en-GB" w:eastAsia="en-US"/>
    </w:rPr>
  </w:style>
  <w:style w:type="character" w:customStyle="1" w:styleId="summary">
    <w:name w:val="summary"/>
    <w:rsid w:val="002C29DA"/>
  </w:style>
  <w:style w:type="paragraph" w:customStyle="1" w:styleId="Bibliography3">
    <w:name w:val="Bibliography3"/>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paragraph" w:customStyle="1" w:styleId="Bibliography4">
    <w:name w:val="Bibliography4"/>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paragraph" w:customStyle="1" w:styleId="Bibliography5">
    <w:name w:val="Bibliography5"/>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noProof/>
      <w:lang w:eastAsia="ja-JP"/>
    </w:rPr>
  </w:style>
  <w:style w:type="paragraph" w:customStyle="1" w:styleId="Bibliography6">
    <w:name w:val="Bibliography6"/>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paragraph" w:customStyle="1" w:styleId="Bibliography7">
    <w:name w:val="Bibliography7"/>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paragraph" w:customStyle="1" w:styleId="ColorfulShading-Accent14">
    <w:name w:val="Colorful Shading - Accent 14"/>
    <w:hidden/>
    <w:uiPriority w:val="99"/>
    <w:semiHidden/>
    <w:rsid w:val="002C29DA"/>
    <w:rPr>
      <w:rFonts w:eastAsia="Malgun Gothic"/>
      <w:lang w:val="en-GB"/>
    </w:rPr>
  </w:style>
  <w:style w:type="paragraph" w:customStyle="1" w:styleId="Bibliography8">
    <w:name w:val="Bibliography8"/>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paragraph" w:customStyle="1" w:styleId="ColorfulList-Accent14">
    <w:name w:val="Colorful List - Accent 14"/>
    <w:basedOn w:val="Normal"/>
    <w:uiPriority w:val="34"/>
    <w:qFormat/>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720" w:hanging="794"/>
      <w:textAlignment w:val="auto"/>
    </w:pPr>
    <w:rPr>
      <w:rFonts w:ascii="Cambria" w:eastAsia="MS Mincho" w:hAnsi="Cambria"/>
      <w:lang w:val="en-GB" w:eastAsia="ja-JP"/>
    </w:rPr>
  </w:style>
  <w:style w:type="paragraph" w:customStyle="1" w:styleId="Bibliography9">
    <w:name w:val="Bibliography9"/>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paragraph" w:customStyle="1" w:styleId="Bibliography10">
    <w:name w:val="Bibliography10"/>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character" w:customStyle="1" w:styleId="HeaderChar1">
    <w:name w:val="Header Char1"/>
    <w:aliases w:val="h Char1,Header/Footer Char1"/>
    <w:uiPriority w:val="99"/>
    <w:semiHidden/>
    <w:rsid w:val="002C29DA"/>
    <w:rPr>
      <w:rFonts w:ascii="Times New Roman" w:hAnsi="Times New Roman"/>
      <w:lang w:val="en-GB"/>
    </w:rPr>
  </w:style>
  <w:style w:type="character" w:customStyle="1" w:styleId="NoteChar2">
    <w:name w:val="Note Char2"/>
    <w:link w:val="Note"/>
    <w:locked/>
    <w:rsid w:val="002C29DA"/>
    <w:rPr>
      <w:sz w:val="18"/>
      <w:lang w:val="en-GB"/>
    </w:rPr>
  </w:style>
  <w:style w:type="character" w:customStyle="1" w:styleId="Annex2Char">
    <w:name w:val="Annex 2 Char"/>
    <w:link w:val="Annex2"/>
    <w:uiPriority w:val="99"/>
    <w:locked/>
    <w:rsid w:val="002C29DA"/>
    <w:rPr>
      <w:rFonts w:ascii="Cambria" w:eastAsia="Batang" w:hAnsi="Cambria"/>
      <w:b/>
      <w:color w:val="000000"/>
      <w:sz w:val="24"/>
      <w:szCs w:val="24"/>
      <w:lang w:val="fr-FR" w:eastAsia="ko-KR"/>
    </w:rPr>
  </w:style>
  <w:style w:type="character" w:customStyle="1" w:styleId="Annex3Char2">
    <w:name w:val="Annex 3 Char2"/>
    <w:link w:val="Annex3"/>
    <w:locked/>
    <w:rsid w:val="002C29DA"/>
    <w:rPr>
      <w:rFonts w:ascii="Cambria" w:eastAsia="Arial" w:hAnsi="Cambria"/>
      <w:b/>
      <w:color w:val="000000"/>
      <w:szCs w:val="24"/>
      <w:lang w:val="fr-FR" w:eastAsia="ko-KR"/>
    </w:rPr>
  </w:style>
  <w:style w:type="paragraph" w:customStyle="1" w:styleId="FigureCaption">
    <w:name w:val="Figure Caption"/>
    <w:basedOn w:val="Normal"/>
    <w:uiPriority w:val="99"/>
    <w:qFormat/>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after="100" w:line="276" w:lineRule="auto"/>
      <w:jc w:val="center"/>
      <w:textAlignment w:val="auto"/>
    </w:pPr>
    <w:rPr>
      <w:rFonts w:ascii="Calibri" w:eastAsia="Calibri" w:hAnsi="Calibri"/>
      <w:b/>
      <w:sz w:val="18"/>
      <w:szCs w:val="22"/>
      <w:lang w:eastAsia="ja-JP"/>
    </w:rPr>
  </w:style>
  <w:style w:type="paragraph" w:customStyle="1" w:styleId="Text">
    <w:name w:val="Text"/>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76" w:lineRule="auto"/>
      <w:textAlignment w:val="auto"/>
    </w:pPr>
    <w:rPr>
      <w:rFonts w:ascii="Cambria" w:eastAsia="MS Mincho" w:hAnsi="Cambria"/>
      <w:sz w:val="24"/>
      <w:szCs w:val="24"/>
      <w:lang w:val="de-AT" w:eastAsia="ja-JP"/>
    </w:rPr>
  </w:style>
  <w:style w:type="character" w:customStyle="1" w:styleId="EquationTabChar">
    <w:name w:val="EquationTab Char"/>
    <w:link w:val="EquationTab"/>
    <w:locked/>
    <w:rsid w:val="002C29DA"/>
    <w:rPr>
      <w:lang w:val="en-GB"/>
    </w:rPr>
  </w:style>
  <w:style w:type="paragraph" w:customStyle="1" w:styleId="EquationTab">
    <w:name w:val="EquationTab"/>
    <w:basedOn w:val="Normal"/>
    <w:link w:val="EquationTabChar"/>
    <w:qFormat/>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sz w:val="20"/>
      <w:lang w:val="en-GB"/>
    </w:rPr>
  </w:style>
  <w:style w:type="paragraph" w:customStyle="1" w:styleId="3H8">
    <w:name w:val="3H8"/>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MS Mincho" w:hAnsi="Cambria"/>
      <w:lang w:val="en-GB" w:eastAsia="ja-JP"/>
    </w:rPr>
  </w:style>
  <w:style w:type="character" w:customStyle="1" w:styleId="3DVCAnnexSem0Char">
    <w:name w:val="3DVC Annex Sem 0 Char"/>
    <w:link w:val="3DVCAnnexSem0"/>
    <w:locked/>
    <w:rsid w:val="002C29DA"/>
    <w:rPr>
      <w:lang w:val="en-GB"/>
    </w:rPr>
  </w:style>
  <w:style w:type="paragraph" w:customStyle="1" w:styleId="3DVCAnnexSem0">
    <w:name w:val="3DVC Annex Sem 0"/>
    <w:basedOn w:val="Normal"/>
    <w:link w:val="3DVCAnnexSem0Char"/>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794" w:hanging="794"/>
      <w:textAlignment w:val="auto"/>
    </w:pPr>
    <w:rPr>
      <w:sz w:val="20"/>
      <w:lang w:val="en-GB"/>
    </w:rPr>
  </w:style>
  <w:style w:type="character" w:customStyle="1" w:styleId="3DVCnormalChar">
    <w:name w:val="3DVC normal Char"/>
    <w:link w:val="3DVCnormal"/>
    <w:locked/>
    <w:rsid w:val="002C29DA"/>
    <w:rPr>
      <w:lang w:val="en-GB"/>
    </w:rPr>
  </w:style>
  <w:style w:type="paragraph" w:customStyle="1" w:styleId="3DVCnormal">
    <w:name w:val="3DVC normal"/>
    <w:basedOn w:val="Normal"/>
    <w:link w:val="3DVCnormalChar"/>
    <w:qFormat/>
    <w:rsid w:val="002C29D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sz w:val="20"/>
      <w:lang w:val="en-GB"/>
    </w:rPr>
  </w:style>
  <w:style w:type="character" w:customStyle="1" w:styleId="3D0Char">
    <w:name w:val="3D0 Char"/>
    <w:link w:val="3D0"/>
    <w:uiPriority w:val="99"/>
    <w:locked/>
    <w:rsid w:val="002C29DA"/>
    <w:rPr>
      <w:lang w:val="en-CA"/>
    </w:rPr>
  </w:style>
  <w:style w:type="paragraph" w:customStyle="1" w:styleId="3D0">
    <w:name w:val="3D0"/>
    <w:basedOn w:val="3N0"/>
    <w:link w:val="3D0Char"/>
    <w:uiPriority w:val="99"/>
    <w:qFormat/>
    <w:rsid w:val="002C29DA"/>
    <w:pPr>
      <w:numPr>
        <w:numId w:val="757"/>
      </w:numPr>
      <w:tabs>
        <w:tab w:val="clear" w:pos="340"/>
        <w:tab w:val="left" w:pos="357"/>
        <w:tab w:val="left" w:pos="794"/>
        <w:tab w:val="left" w:pos="1191"/>
        <w:tab w:val="left" w:pos="1588"/>
        <w:tab w:val="left" w:pos="1985"/>
        <w:tab w:val="left" w:pos="2381"/>
      </w:tabs>
    </w:pPr>
    <w:rPr>
      <w:rFonts w:ascii="Times New Roman" w:eastAsia="Times New Roman" w:hAnsi="Times New Roman"/>
      <w:sz w:val="20"/>
      <w:lang w:val="en-CA" w:eastAsia="en-US"/>
    </w:rPr>
  </w:style>
  <w:style w:type="character" w:customStyle="1" w:styleId="3D1Char">
    <w:name w:val="3D1 Char"/>
    <w:link w:val="3D1"/>
    <w:uiPriority w:val="99"/>
    <w:locked/>
    <w:rsid w:val="002C29DA"/>
    <w:rPr>
      <w:lang w:val="en-CA"/>
    </w:rPr>
  </w:style>
  <w:style w:type="paragraph" w:customStyle="1" w:styleId="3D1">
    <w:name w:val="3D1"/>
    <w:basedOn w:val="3D0"/>
    <w:link w:val="3D1Char"/>
    <w:uiPriority w:val="99"/>
    <w:qFormat/>
    <w:rsid w:val="002C29DA"/>
    <w:pPr>
      <w:numPr>
        <w:ilvl w:val="1"/>
      </w:numPr>
    </w:pPr>
  </w:style>
  <w:style w:type="character" w:customStyle="1" w:styleId="3D2Char">
    <w:name w:val="3D2 Char"/>
    <w:link w:val="3D2"/>
    <w:uiPriority w:val="99"/>
    <w:locked/>
    <w:rsid w:val="002C29DA"/>
    <w:rPr>
      <w:lang w:val="en-CA" w:eastAsia="ko-KR"/>
    </w:rPr>
  </w:style>
  <w:style w:type="paragraph" w:customStyle="1" w:styleId="3D2">
    <w:name w:val="3D2"/>
    <w:basedOn w:val="3D1"/>
    <w:link w:val="3D2Char"/>
    <w:uiPriority w:val="99"/>
    <w:qFormat/>
    <w:rsid w:val="002C29DA"/>
    <w:pPr>
      <w:numPr>
        <w:ilvl w:val="2"/>
      </w:numPr>
      <w:tabs>
        <w:tab w:val="clear" w:pos="794"/>
        <w:tab w:val="left" w:pos="1072"/>
      </w:tabs>
      <w:ind w:left="1071"/>
    </w:pPr>
    <w:rPr>
      <w:lang w:eastAsia="ko-KR"/>
    </w:rPr>
  </w:style>
  <w:style w:type="character" w:customStyle="1" w:styleId="3D3Char">
    <w:name w:val="3D3 Char"/>
    <w:link w:val="3D3"/>
    <w:uiPriority w:val="99"/>
    <w:locked/>
    <w:rsid w:val="002C29DA"/>
    <w:rPr>
      <w:lang w:val="en-CA" w:eastAsia="ko-KR"/>
    </w:rPr>
  </w:style>
  <w:style w:type="paragraph" w:customStyle="1" w:styleId="3D3">
    <w:name w:val="3D3"/>
    <w:basedOn w:val="3D2"/>
    <w:link w:val="3D3Char"/>
    <w:uiPriority w:val="99"/>
    <w:qFormat/>
    <w:rsid w:val="002C29DA"/>
    <w:pPr>
      <w:numPr>
        <w:ilvl w:val="3"/>
      </w:numPr>
      <w:tabs>
        <w:tab w:val="clear" w:pos="1072"/>
        <w:tab w:val="clear" w:pos="1191"/>
      </w:tabs>
    </w:pPr>
  </w:style>
  <w:style w:type="character" w:customStyle="1" w:styleId="3D4Char">
    <w:name w:val="3D4 Char"/>
    <w:link w:val="3D4"/>
    <w:uiPriority w:val="99"/>
    <w:locked/>
    <w:rsid w:val="002C29DA"/>
    <w:rPr>
      <w:lang w:val="en-CA" w:eastAsia="ko-KR"/>
    </w:rPr>
  </w:style>
  <w:style w:type="paragraph" w:customStyle="1" w:styleId="3D4">
    <w:name w:val="3D4"/>
    <w:basedOn w:val="3D3"/>
    <w:link w:val="3D4Char"/>
    <w:uiPriority w:val="99"/>
    <w:qFormat/>
    <w:rsid w:val="002C29DA"/>
    <w:pPr>
      <w:numPr>
        <w:ilvl w:val="4"/>
      </w:numPr>
      <w:tabs>
        <w:tab w:val="clear" w:pos="1588"/>
      </w:tabs>
    </w:pPr>
  </w:style>
  <w:style w:type="character" w:customStyle="1" w:styleId="3D5Char">
    <w:name w:val="3D5 Char"/>
    <w:link w:val="3D5"/>
    <w:uiPriority w:val="99"/>
    <w:locked/>
    <w:rsid w:val="002C29DA"/>
    <w:rPr>
      <w:lang w:val="en-CA" w:eastAsia="ko-KR"/>
    </w:rPr>
  </w:style>
  <w:style w:type="paragraph" w:customStyle="1" w:styleId="3D5">
    <w:name w:val="3D5"/>
    <w:basedOn w:val="3D4"/>
    <w:link w:val="3D5Char"/>
    <w:uiPriority w:val="99"/>
    <w:qFormat/>
    <w:rsid w:val="002C29DA"/>
    <w:pPr>
      <w:numPr>
        <w:ilvl w:val="5"/>
      </w:numPr>
      <w:tabs>
        <w:tab w:val="clear" w:pos="1985"/>
      </w:tabs>
    </w:pPr>
  </w:style>
  <w:style w:type="character" w:customStyle="1" w:styleId="3D6Char">
    <w:name w:val="3D6 Char"/>
    <w:link w:val="3D6"/>
    <w:uiPriority w:val="99"/>
    <w:locked/>
    <w:rsid w:val="002C29DA"/>
    <w:rPr>
      <w:lang w:val="en-CA" w:eastAsia="ko-KR"/>
    </w:rPr>
  </w:style>
  <w:style w:type="paragraph" w:customStyle="1" w:styleId="3D6">
    <w:name w:val="3D6"/>
    <w:basedOn w:val="3D5"/>
    <w:link w:val="3D6Char"/>
    <w:uiPriority w:val="99"/>
    <w:qFormat/>
    <w:rsid w:val="002C29DA"/>
    <w:pPr>
      <w:numPr>
        <w:ilvl w:val="6"/>
      </w:numPr>
      <w:tabs>
        <w:tab w:val="clear" w:pos="2381"/>
      </w:tabs>
    </w:pPr>
  </w:style>
  <w:style w:type="character" w:customStyle="1" w:styleId="3TabsChar">
    <w:name w:val="3 Tabs Char"/>
    <w:link w:val="3Tabs"/>
    <w:locked/>
    <w:rsid w:val="002C29DA"/>
    <w:rPr>
      <w:bCs/>
    </w:rPr>
  </w:style>
  <w:style w:type="paragraph" w:customStyle="1" w:styleId="3Tabs">
    <w:name w:val="3 Tabs"/>
    <w:basedOn w:val="3N0"/>
    <w:link w:val="3TabsChar"/>
    <w:qFormat/>
    <w:rsid w:val="002C29DA"/>
    <w:pPr>
      <w:tabs>
        <w:tab w:val="left" w:pos="357"/>
        <w:tab w:val="left" w:pos="714"/>
        <w:tab w:val="left" w:pos="1071"/>
        <w:tab w:val="left" w:pos="1429"/>
        <w:tab w:val="left" w:pos="1786"/>
        <w:tab w:val="left" w:pos="2143"/>
        <w:tab w:val="left" w:pos="2500"/>
        <w:tab w:val="left" w:pos="2857"/>
        <w:tab w:val="right" w:pos="9729"/>
      </w:tabs>
      <w:spacing w:before="120" w:after="120"/>
      <w:jc w:val="left"/>
    </w:pPr>
    <w:rPr>
      <w:rFonts w:ascii="Times New Roman" w:eastAsia="Times New Roman" w:hAnsi="Times New Roman"/>
      <w:bCs/>
      <w:sz w:val="20"/>
      <w:lang w:val="en-US" w:eastAsia="en-US"/>
    </w:rPr>
  </w:style>
  <w:style w:type="paragraph" w:customStyle="1" w:styleId="3U1">
    <w:name w:val="3U1"/>
    <w:basedOn w:val="3N0"/>
    <w:uiPriority w:val="99"/>
    <w:qFormat/>
    <w:rsid w:val="002C29DA"/>
    <w:pPr>
      <w:numPr>
        <w:ilvl w:val="1"/>
        <w:numId w:val="781"/>
      </w:numPr>
      <w:tabs>
        <w:tab w:val="num" w:pos="360"/>
      </w:tabs>
      <w:ind w:left="0" w:firstLine="0"/>
    </w:pPr>
  </w:style>
  <w:style w:type="paragraph" w:customStyle="1" w:styleId="3U0">
    <w:name w:val="3U0"/>
    <w:basedOn w:val="3N0"/>
    <w:uiPriority w:val="99"/>
    <w:qFormat/>
    <w:rsid w:val="002C29DA"/>
    <w:pPr>
      <w:numPr>
        <w:numId w:val="781"/>
      </w:numPr>
      <w:tabs>
        <w:tab w:val="num" w:pos="360"/>
      </w:tabs>
      <w:ind w:left="0" w:firstLine="0"/>
    </w:pPr>
  </w:style>
  <w:style w:type="paragraph" w:customStyle="1" w:styleId="3U2">
    <w:name w:val="3U2"/>
    <w:basedOn w:val="3U1"/>
    <w:uiPriority w:val="99"/>
    <w:qFormat/>
    <w:rsid w:val="002C29DA"/>
    <w:pPr>
      <w:numPr>
        <w:ilvl w:val="2"/>
      </w:numPr>
      <w:tabs>
        <w:tab w:val="num" w:pos="360"/>
      </w:tabs>
      <w:ind w:left="2520" w:hanging="180"/>
    </w:pPr>
  </w:style>
  <w:style w:type="paragraph" w:customStyle="1" w:styleId="3U3">
    <w:name w:val="3U3"/>
    <w:basedOn w:val="3U2"/>
    <w:uiPriority w:val="99"/>
    <w:qFormat/>
    <w:rsid w:val="002C29DA"/>
    <w:pPr>
      <w:numPr>
        <w:ilvl w:val="3"/>
      </w:numPr>
      <w:tabs>
        <w:tab w:val="num" w:pos="360"/>
      </w:tabs>
      <w:ind w:left="3240" w:hanging="360"/>
    </w:pPr>
  </w:style>
  <w:style w:type="paragraph" w:customStyle="1" w:styleId="3U4">
    <w:name w:val="3U4"/>
    <w:basedOn w:val="3U3"/>
    <w:uiPriority w:val="99"/>
    <w:qFormat/>
    <w:rsid w:val="002C29DA"/>
    <w:pPr>
      <w:numPr>
        <w:ilvl w:val="4"/>
      </w:numPr>
      <w:tabs>
        <w:tab w:val="num" w:pos="360"/>
      </w:tabs>
      <w:ind w:left="3960" w:hanging="360"/>
    </w:pPr>
  </w:style>
  <w:style w:type="paragraph" w:customStyle="1" w:styleId="3U5">
    <w:name w:val="3U5"/>
    <w:basedOn w:val="3U4"/>
    <w:uiPriority w:val="99"/>
    <w:qFormat/>
    <w:rsid w:val="002C29DA"/>
    <w:pPr>
      <w:numPr>
        <w:ilvl w:val="5"/>
      </w:numPr>
      <w:tabs>
        <w:tab w:val="num" w:pos="360"/>
      </w:tabs>
      <w:ind w:left="4680" w:hanging="180"/>
    </w:pPr>
  </w:style>
  <w:style w:type="paragraph" w:customStyle="1" w:styleId="3U6">
    <w:name w:val="3U6"/>
    <w:basedOn w:val="3U5"/>
    <w:uiPriority w:val="99"/>
    <w:qFormat/>
    <w:rsid w:val="002C29DA"/>
    <w:pPr>
      <w:numPr>
        <w:ilvl w:val="6"/>
      </w:numPr>
      <w:tabs>
        <w:tab w:val="num" w:pos="360"/>
      </w:tabs>
      <w:ind w:left="5400" w:hanging="360"/>
    </w:pPr>
  </w:style>
  <w:style w:type="paragraph" w:customStyle="1" w:styleId="3U7">
    <w:name w:val="3U7"/>
    <w:basedOn w:val="Normal"/>
    <w:uiPriority w:val="99"/>
    <w:qFormat/>
    <w:rsid w:val="002C29DA"/>
    <w:pPr>
      <w:numPr>
        <w:ilvl w:val="7"/>
        <w:numId w:val="78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MS Mincho" w:hAnsi="Cambria"/>
      <w:lang w:val="en-GB" w:eastAsia="ja-JP"/>
    </w:rPr>
  </w:style>
  <w:style w:type="paragraph" w:customStyle="1" w:styleId="3U8">
    <w:name w:val="3U8"/>
    <w:basedOn w:val="3U7"/>
    <w:uiPriority w:val="99"/>
    <w:qFormat/>
    <w:rsid w:val="002C29DA"/>
    <w:pPr>
      <w:numPr>
        <w:ilvl w:val="8"/>
      </w:numPr>
    </w:pPr>
  </w:style>
  <w:style w:type="paragraph" w:customStyle="1" w:styleId="3D7">
    <w:name w:val="3D7"/>
    <w:basedOn w:val="Normal"/>
    <w:uiPriority w:val="99"/>
    <w:rsid w:val="002C29DA"/>
    <w:pPr>
      <w:numPr>
        <w:ilvl w:val="7"/>
        <w:numId w:val="75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MS Mincho" w:hAnsi="Cambria"/>
      <w:lang w:val="en-GB" w:eastAsia="ja-JP"/>
    </w:rPr>
  </w:style>
  <w:style w:type="paragraph" w:customStyle="1" w:styleId="3D8">
    <w:name w:val="3D8"/>
    <w:basedOn w:val="Normal"/>
    <w:uiPriority w:val="99"/>
    <w:rsid w:val="002C29DA"/>
    <w:pPr>
      <w:numPr>
        <w:ilvl w:val="8"/>
        <w:numId w:val="75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MS Mincho" w:hAnsi="Cambria"/>
      <w:lang w:val="en-GB" w:eastAsia="ja-JP"/>
    </w:rPr>
  </w:style>
  <w:style w:type="paragraph" w:customStyle="1" w:styleId="3E0">
    <w:name w:val="3E0"/>
    <w:basedOn w:val="3N0"/>
    <w:uiPriority w:val="99"/>
    <w:qFormat/>
    <w:rsid w:val="002C29DA"/>
    <w:pPr>
      <w:numPr>
        <w:numId w:val="782"/>
      </w:numPr>
      <w:tabs>
        <w:tab w:val="num" w:pos="360"/>
        <w:tab w:val="center" w:pos="4865"/>
        <w:tab w:val="right" w:pos="9730"/>
      </w:tabs>
      <w:ind w:left="1080" w:hanging="360"/>
      <w:jc w:val="left"/>
    </w:pPr>
  </w:style>
  <w:style w:type="paragraph" w:customStyle="1" w:styleId="3E1">
    <w:name w:val="3E1"/>
    <w:basedOn w:val="3E0"/>
    <w:uiPriority w:val="99"/>
    <w:qFormat/>
    <w:rsid w:val="002C29DA"/>
    <w:pPr>
      <w:numPr>
        <w:ilvl w:val="1"/>
      </w:numPr>
      <w:tabs>
        <w:tab w:val="num" w:pos="360"/>
      </w:tabs>
      <w:ind w:left="1800" w:hanging="360"/>
    </w:pPr>
  </w:style>
  <w:style w:type="paragraph" w:customStyle="1" w:styleId="3E2">
    <w:name w:val="3E2"/>
    <w:basedOn w:val="3E1"/>
    <w:uiPriority w:val="99"/>
    <w:qFormat/>
    <w:rsid w:val="002C29DA"/>
    <w:pPr>
      <w:numPr>
        <w:ilvl w:val="2"/>
      </w:numPr>
      <w:tabs>
        <w:tab w:val="num" w:pos="360"/>
      </w:tabs>
      <w:ind w:left="2520" w:hanging="180"/>
    </w:pPr>
  </w:style>
  <w:style w:type="paragraph" w:customStyle="1" w:styleId="3E3">
    <w:name w:val="3E3"/>
    <w:basedOn w:val="Normal"/>
    <w:uiPriority w:val="99"/>
    <w:qFormat/>
    <w:rsid w:val="002C29DA"/>
    <w:pPr>
      <w:numPr>
        <w:ilvl w:val="3"/>
        <w:numId w:val="78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overflowPunct/>
      <w:autoSpaceDE/>
      <w:autoSpaceDN/>
      <w:adjustRightInd/>
      <w:spacing w:before="0" w:after="240" w:line="240" w:lineRule="atLeast"/>
      <w:textAlignment w:val="auto"/>
    </w:pPr>
    <w:rPr>
      <w:rFonts w:ascii="Cambria" w:eastAsia="MS Mincho" w:hAnsi="Cambria"/>
      <w:lang w:val="en-GB" w:eastAsia="ja-JP"/>
    </w:rPr>
  </w:style>
  <w:style w:type="paragraph" w:customStyle="1" w:styleId="3E4">
    <w:name w:val="3E4"/>
    <w:basedOn w:val="Normal"/>
    <w:uiPriority w:val="99"/>
    <w:qFormat/>
    <w:rsid w:val="002C29DA"/>
    <w:pPr>
      <w:numPr>
        <w:ilvl w:val="4"/>
        <w:numId w:val="78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overflowPunct/>
      <w:autoSpaceDE/>
      <w:autoSpaceDN/>
      <w:adjustRightInd/>
      <w:spacing w:before="0" w:after="240" w:line="240" w:lineRule="atLeast"/>
      <w:textAlignment w:val="auto"/>
    </w:pPr>
    <w:rPr>
      <w:rFonts w:ascii="Cambria" w:eastAsia="MS Mincho" w:hAnsi="Cambria"/>
      <w:lang w:val="en-GB" w:eastAsia="ja-JP"/>
    </w:rPr>
  </w:style>
  <w:style w:type="paragraph" w:customStyle="1" w:styleId="3E5">
    <w:name w:val="3E5"/>
    <w:basedOn w:val="Normal"/>
    <w:uiPriority w:val="99"/>
    <w:qFormat/>
    <w:rsid w:val="002C29DA"/>
    <w:pPr>
      <w:numPr>
        <w:ilvl w:val="5"/>
        <w:numId w:val="78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overflowPunct/>
      <w:autoSpaceDE/>
      <w:autoSpaceDN/>
      <w:adjustRightInd/>
      <w:spacing w:before="0" w:after="240" w:line="240" w:lineRule="atLeast"/>
      <w:textAlignment w:val="auto"/>
    </w:pPr>
    <w:rPr>
      <w:rFonts w:ascii="Cambria" w:eastAsia="MS Mincho" w:hAnsi="Cambria"/>
      <w:lang w:val="en-GB" w:eastAsia="ja-JP"/>
    </w:rPr>
  </w:style>
  <w:style w:type="paragraph" w:customStyle="1" w:styleId="3E6">
    <w:name w:val="3E6"/>
    <w:basedOn w:val="Normal"/>
    <w:uiPriority w:val="99"/>
    <w:qFormat/>
    <w:rsid w:val="002C29DA"/>
    <w:pPr>
      <w:numPr>
        <w:ilvl w:val="6"/>
        <w:numId w:val="78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overflowPunct/>
      <w:autoSpaceDE/>
      <w:autoSpaceDN/>
      <w:adjustRightInd/>
      <w:spacing w:before="0" w:after="240" w:line="240" w:lineRule="atLeast"/>
      <w:textAlignment w:val="auto"/>
    </w:pPr>
    <w:rPr>
      <w:rFonts w:ascii="Cambria" w:eastAsia="MS Mincho" w:hAnsi="Cambria"/>
      <w:lang w:val="en-GB" w:eastAsia="ja-JP"/>
    </w:rPr>
  </w:style>
  <w:style w:type="paragraph" w:customStyle="1" w:styleId="3E7">
    <w:name w:val="3E7"/>
    <w:basedOn w:val="Normal"/>
    <w:uiPriority w:val="99"/>
    <w:qFormat/>
    <w:rsid w:val="002C29DA"/>
    <w:pPr>
      <w:numPr>
        <w:ilvl w:val="7"/>
        <w:numId w:val="78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overflowPunct/>
      <w:autoSpaceDE/>
      <w:autoSpaceDN/>
      <w:adjustRightInd/>
      <w:spacing w:before="0" w:after="240" w:line="240" w:lineRule="atLeast"/>
      <w:textAlignment w:val="auto"/>
    </w:pPr>
    <w:rPr>
      <w:rFonts w:ascii="Cambria" w:eastAsia="MS Mincho" w:hAnsi="Cambria"/>
      <w:lang w:val="en-GB" w:eastAsia="ja-JP"/>
    </w:rPr>
  </w:style>
  <w:style w:type="paragraph" w:customStyle="1" w:styleId="3E8">
    <w:name w:val="3E8"/>
    <w:basedOn w:val="Normal"/>
    <w:uiPriority w:val="99"/>
    <w:qFormat/>
    <w:rsid w:val="002C29DA"/>
    <w:pPr>
      <w:numPr>
        <w:ilvl w:val="8"/>
        <w:numId w:val="78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overflowPunct/>
      <w:autoSpaceDE/>
      <w:autoSpaceDN/>
      <w:adjustRightInd/>
      <w:spacing w:before="0" w:after="240" w:line="240" w:lineRule="atLeast"/>
      <w:textAlignment w:val="auto"/>
    </w:pPr>
    <w:rPr>
      <w:rFonts w:ascii="Cambria" w:eastAsia="MS Mincho" w:hAnsi="Cambria"/>
      <w:lang w:val="en-GB" w:eastAsia="ja-JP"/>
    </w:rPr>
  </w:style>
  <w:style w:type="character" w:customStyle="1" w:styleId="3N4Char">
    <w:name w:val="3N4 Char"/>
    <w:link w:val="3N4"/>
    <w:locked/>
    <w:rsid w:val="002C29DA"/>
    <w:rPr>
      <w:lang w:val="en-GB"/>
    </w:rPr>
  </w:style>
  <w:style w:type="paragraph" w:customStyle="1" w:styleId="3N4">
    <w:name w:val="3N4"/>
    <w:basedOn w:val="3N0"/>
    <w:link w:val="3N4Char"/>
    <w:qFormat/>
    <w:rsid w:val="002C29DA"/>
    <w:pPr>
      <w:ind w:left="1429"/>
    </w:pPr>
    <w:rPr>
      <w:rFonts w:ascii="Times New Roman" w:eastAsia="Times New Roman" w:hAnsi="Times New Roman"/>
      <w:sz w:val="20"/>
      <w:lang w:eastAsia="en-US"/>
    </w:rPr>
  </w:style>
  <w:style w:type="character" w:customStyle="1" w:styleId="3N3Char">
    <w:name w:val="3N3 Char"/>
    <w:link w:val="3N3"/>
    <w:locked/>
    <w:rsid w:val="002C29DA"/>
    <w:rPr>
      <w:lang w:val="en-GB"/>
    </w:rPr>
  </w:style>
  <w:style w:type="paragraph" w:customStyle="1" w:styleId="3N3">
    <w:name w:val="3N3"/>
    <w:basedOn w:val="3N4"/>
    <w:link w:val="3N3Char"/>
    <w:qFormat/>
    <w:rsid w:val="002C29DA"/>
    <w:pPr>
      <w:ind w:left="1072"/>
    </w:pPr>
  </w:style>
  <w:style w:type="character" w:customStyle="1" w:styleId="3N1Char">
    <w:name w:val="3N1 Char"/>
    <w:link w:val="3N1"/>
    <w:locked/>
    <w:rsid w:val="002C29DA"/>
    <w:rPr>
      <w:lang w:val="en-GB" w:eastAsia="ko-KR"/>
    </w:rPr>
  </w:style>
  <w:style w:type="paragraph" w:customStyle="1" w:styleId="3N1">
    <w:name w:val="3N1"/>
    <w:basedOn w:val="3N0"/>
    <w:link w:val="3N1Char"/>
    <w:qFormat/>
    <w:rsid w:val="002C29DA"/>
    <w:pPr>
      <w:ind w:left="357"/>
    </w:pPr>
    <w:rPr>
      <w:rFonts w:ascii="Times New Roman" w:eastAsia="Times New Roman" w:hAnsi="Times New Roman"/>
      <w:sz w:val="20"/>
      <w:lang w:eastAsia="ko-KR"/>
    </w:rPr>
  </w:style>
  <w:style w:type="character" w:customStyle="1" w:styleId="3N2Char">
    <w:name w:val="3N2 Char"/>
    <w:link w:val="3N2"/>
    <w:locked/>
    <w:rsid w:val="002C29DA"/>
    <w:rPr>
      <w:lang w:val="en-GB" w:eastAsia="ko-KR"/>
    </w:rPr>
  </w:style>
  <w:style w:type="paragraph" w:customStyle="1" w:styleId="3N2">
    <w:name w:val="3N2"/>
    <w:basedOn w:val="3N1"/>
    <w:link w:val="3N2Char"/>
    <w:qFormat/>
    <w:rsid w:val="002C29DA"/>
    <w:pPr>
      <w:ind w:left="714"/>
    </w:pPr>
  </w:style>
  <w:style w:type="character" w:customStyle="1" w:styleId="3N5Char">
    <w:name w:val="3N5 Char"/>
    <w:link w:val="3N5"/>
    <w:locked/>
    <w:rsid w:val="002C29DA"/>
    <w:rPr>
      <w:lang w:val="en-GB"/>
    </w:rPr>
  </w:style>
  <w:style w:type="paragraph" w:customStyle="1" w:styleId="3N5">
    <w:name w:val="3N5"/>
    <w:basedOn w:val="3N4"/>
    <w:link w:val="3N5Char"/>
    <w:qFormat/>
    <w:rsid w:val="002C29DA"/>
    <w:pPr>
      <w:ind w:left="1786"/>
    </w:pPr>
  </w:style>
  <w:style w:type="character" w:customStyle="1" w:styleId="3N6Char">
    <w:name w:val="3N6 Char"/>
    <w:link w:val="3N6"/>
    <w:locked/>
    <w:rsid w:val="002C29DA"/>
    <w:rPr>
      <w:lang w:val="en-GB"/>
    </w:rPr>
  </w:style>
  <w:style w:type="paragraph" w:customStyle="1" w:styleId="3N6">
    <w:name w:val="3N6"/>
    <w:basedOn w:val="3N5"/>
    <w:link w:val="3N6Char"/>
    <w:qFormat/>
    <w:rsid w:val="002C29DA"/>
    <w:pPr>
      <w:ind w:left="2143"/>
    </w:pPr>
  </w:style>
  <w:style w:type="character" w:customStyle="1" w:styleId="3N7Char">
    <w:name w:val="3N7 Char"/>
    <w:link w:val="3N7"/>
    <w:locked/>
    <w:rsid w:val="002C29DA"/>
    <w:rPr>
      <w:lang w:val="en-GB"/>
    </w:rPr>
  </w:style>
  <w:style w:type="paragraph" w:customStyle="1" w:styleId="3N7">
    <w:name w:val="3N7"/>
    <w:basedOn w:val="3N6"/>
    <w:link w:val="3N7Char"/>
    <w:qFormat/>
    <w:rsid w:val="002C29DA"/>
    <w:pPr>
      <w:ind w:left="2500"/>
    </w:pPr>
  </w:style>
  <w:style w:type="character" w:customStyle="1" w:styleId="3N8Char">
    <w:name w:val="3N8 Char"/>
    <w:link w:val="3N8"/>
    <w:locked/>
    <w:rsid w:val="002C29DA"/>
    <w:rPr>
      <w:lang w:val="en-GB"/>
    </w:rPr>
  </w:style>
  <w:style w:type="paragraph" w:customStyle="1" w:styleId="3N8">
    <w:name w:val="3N8"/>
    <w:basedOn w:val="3N7"/>
    <w:link w:val="3N8Char"/>
    <w:qFormat/>
    <w:rsid w:val="002C29DA"/>
    <w:pPr>
      <w:ind w:left="2858"/>
    </w:pPr>
  </w:style>
  <w:style w:type="character" w:customStyle="1" w:styleId="SyntaxChar">
    <w:name w:val="Syntax Char"/>
    <w:link w:val="Syntax"/>
    <w:locked/>
    <w:rsid w:val="002C29DA"/>
    <w:rPr>
      <w:bCs/>
      <w:lang w:val="en-CA"/>
    </w:rPr>
  </w:style>
  <w:style w:type="paragraph" w:customStyle="1" w:styleId="Syntax">
    <w:name w:val="Syntax"/>
    <w:basedOn w:val="Normal"/>
    <w:link w:val="SyntaxChar"/>
    <w:qFormat/>
    <w:rsid w:val="002C29DA"/>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overflowPunct/>
      <w:autoSpaceDE/>
      <w:autoSpaceDN/>
      <w:adjustRightInd/>
      <w:spacing w:before="0" w:after="60" w:line="240" w:lineRule="atLeast"/>
      <w:jc w:val="left"/>
      <w:textAlignment w:val="auto"/>
    </w:pPr>
    <w:rPr>
      <w:bCs/>
      <w:sz w:val="20"/>
      <w:lang w:val="en-CA"/>
    </w:rPr>
  </w:style>
  <w:style w:type="character" w:customStyle="1" w:styleId="3DNoteChar">
    <w:name w:val="3D Note Char"/>
    <w:link w:val="3DNote"/>
    <w:uiPriority w:val="99"/>
    <w:locked/>
    <w:rsid w:val="002C29DA"/>
    <w:rPr>
      <w:rFonts w:ascii="Cambria" w:eastAsia="MS Mincho" w:hAnsi="Cambria"/>
      <w:sz w:val="22"/>
      <w:lang w:eastAsia="fr-CH"/>
    </w:rPr>
  </w:style>
  <w:style w:type="paragraph" w:customStyle="1" w:styleId="3DNote">
    <w:name w:val="3D Note"/>
    <w:basedOn w:val="3EdNotes"/>
    <w:link w:val="3DNoteChar"/>
    <w:uiPriority w:val="99"/>
    <w:qFormat/>
    <w:rsid w:val="002C29DA"/>
    <w:pPr>
      <w:numPr>
        <w:numId w:val="0"/>
      </w:numPr>
      <w:tabs>
        <w:tab w:val="num" w:pos="4690"/>
      </w:tabs>
      <w:ind w:left="4690" w:hanging="2703"/>
    </w:pPr>
    <w:rPr>
      <w:lang w:val="en-US" w:eastAsia="fr-CH"/>
    </w:rPr>
  </w:style>
  <w:style w:type="character" w:customStyle="1" w:styleId="3DEdNoteChar">
    <w:name w:val="3D Ed. Note Char"/>
    <w:link w:val="3DEdNote"/>
    <w:locked/>
    <w:rsid w:val="002C29DA"/>
    <w:rPr>
      <w:sz w:val="18"/>
      <w:szCs w:val="18"/>
      <w:lang w:val="en-GB"/>
    </w:rPr>
  </w:style>
  <w:style w:type="paragraph" w:customStyle="1" w:styleId="3DEdNote">
    <w:name w:val="3D Ed. Note"/>
    <w:basedOn w:val="Note1"/>
    <w:link w:val="3DEdNoteChar"/>
    <w:qFormat/>
    <w:rsid w:val="002C29DA"/>
    <w:pPr>
      <w:tabs>
        <w:tab w:val="left" w:pos="965"/>
      </w:tabs>
      <w:overflowPunct/>
      <w:autoSpaceDE/>
      <w:autoSpaceDN/>
      <w:adjustRightInd/>
      <w:spacing w:before="0" w:after="240" w:line="240" w:lineRule="auto"/>
      <w:ind w:left="288"/>
      <w:textAlignment w:val="auto"/>
    </w:pPr>
    <w:rPr>
      <w:szCs w:val="18"/>
    </w:rPr>
  </w:style>
  <w:style w:type="character" w:customStyle="1" w:styleId="3AmdHeadChar">
    <w:name w:val="3 Amd Head Char"/>
    <w:link w:val="3AmdHead"/>
    <w:locked/>
    <w:rsid w:val="002C29DA"/>
    <w:rPr>
      <w:b/>
      <w:sz w:val="22"/>
      <w:szCs w:val="22"/>
      <w:lang w:val="en-CA"/>
    </w:rPr>
  </w:style>
  <w:style w:type="paragraph" w:customStyle="1" w:styleId="3AmdHead">
    <w:name w:val="3 Amd Head"/>
    <w:basedOn w:val="3N0"/>
    <w:link w:val="3AmdHeadChar"/>
    <w:qFormat/>
    <w:rsid w:val="002C29DA"/>
    <w:rPr>
      <w:rFonts w:ascii="Times New Roman" w:eastAsia="Times New Roman" w:hAnsi="Times New Roman"/>
      <w:b/>
      <w:szCs w:val="22"/>
      <w:lang w:val="en-CA" w:eastAsia="en-US"/>
    </w:rPr>
  </w:style>
  <w:style w:type="numbering" w:customStyle="1" w:styleId="3DNumbering">
    <w:name w:val="3D Numbering"/>
    <w:uiPriority w:val="99"/>
    <w:rsid w:val="002C29DA"/>
    <w:pPr>
      <w:numPr>
        <w:numId w:val="781"/>
      </w:numPr>
    </w:pPr>
  </w:style>
  <w:style w:type="numbering" w:customStyle="1" w:styleId="3DEquation">
    <w:name w:val="3D Equation"/>
    <w:uiPriority w:val="99"/>
    <w:rsid w:val="002C29DA"/>
    <w:pPr>
      <w:numPr>
        <w:numId w:val="782"/>
      </w:numPr>
    </w:pPr>
  </w:style>
  <w:style w:type="numbering" w:customStyle="1" w:styleId="3Dash">
    <w:name w:val="3Dash"/>
    <w:uiPriority w:val="99"/>
    <w:rsid w:val="002C29DA"/>
    <w:pPr>
      <w:numPr>
        <w:numId w:val="783"/>
      </w:numPr>
    </w:pPr>
  </w:style>
  <w:style w:type="character" w:customStyle="1" w:styleId="MTConvertedEquation">
    <w:name w:val="MTConvertedEquation"/>
    <w:basedOn w:val="DefaultParagraphFont"/>
    <w:rsid w:val="002C29DA"/>
  </w:style>
  <w:style w:type="paragraph" w:styleId="Bibliography">
    <w:name w:val="Bibliography"/>
    <w:basedOn w:val="Normal"/>
    <w:next w:val="Normal"/>
    <w:uiPriority w:val="37"/>
    <w:semiHidden/>
    <w:unhideWhenUsed/>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MS Mincho" w:hAnsi="Cambria"/>
      <w:lang w:val="en-GB" w:eastAsia="ja-JP"/>
    </w:rPr>
  </w:style>
  <w:style w:type="paragraph" w:styleId="IntenseQuote">
    <w:name w:val="Intense Quote"/>
    <w:basedOn w:val="Normal"/>
    <w:next w:val="Normal"/>
    <w:link w:val="IntenseQuoteChar"/>
    <w:uiPriority w:val="30"/>
    <w:qFormat/>
    <w:rsid w:val="002C29DA"/>
    <w:pPr>
      <w:pBdr>
        <w:bottom w:val="single" w:sz="4" w:space="4" w:color="4F81BD"/>
      </w:pBd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0" w:after="280" w:line="240" w:lineRule="atLeast"/>
      <w:ind w:left="936" w:right="936"/>
      <w:textAlignment w:val="auto"/>
    </w:pPr>
    <w:rPr>
      <w:rFonts w:ascii="Cambria" w:eastAsia="MS Mincho" w:hAnsi="Cambria"/>
      <w:b/>
      <w:bCs/>
      <w:i/>
      <w:iCs/>
      <w:color w:val="4F81BD"/>
      <w:lang w:val="en-GB" w:eastAsia="ja-JP"/>
    </w:rPr>
  </w:style>
  <w:style w:type="character" w:customStyle="1" w:styleId="IntenseQuoteChar">
    <w:name w:val="Intense Quote Char"/>
    <w:basedOn w:val="DefaultParagraphFont"/>
    <w:link w:val="IntenseQuote"/>
    <w:uiPriority w:val="30"/>
    <w:rsid w:val="002C29DA"/>
    <w:rPr>
      <w:rFonts w:ascii="Cambria" w:eastAsia="MS Mincho" w:hAnsi="Cambria"/>
      <w:b/>
      <w:bCs/>
      <w:i/>
      <w:iCs/>
      <w:color w:val="4F81BD"/>
      <w:sz w:val="22"/>
      <w:lang w:val="en-GB" w:eastAsia="ja-JP"/>
    </w:rPr>
  </w:style>
  <w:style w:type="paragraph" w:styleId="NoSpacing">
    <w:name w:val="No Spacing"/>
    <w:uiPriority w:val="1"/>
    <w:qFormat/>
    <w:rsid w:val="002C29DA"/>
    <w:pPr>
      <w:tabs>
        <w:tab w:val="left" w:pos="794"/>
        <w:tab w:val="left" w:pos="1191"/>
        <w:tab w:val="left" w:pos="1588"/>
        <w:tab w:val="left" w:pos="1985"/>
      </w:tabs>
      <w:overflowPunct w:val="0"/>
      <w:autoSpaceDE w:val="0"/>
      <w:autoSpaceDN w:val="0"/>
      <w:adjustRightInd w:val="0"/>
      <w:jc w:val="both"/>
      <w:textAlignment w:val="baseline"/>
    </w:pPr>
    <w:rPr>
      <w:rFonts w:eastAsia="Malgun Gothic"/>
      <w:lang w:val="en-CA"/>
    </w:rPr>
  </w:style>
  <w:style w:type="character" w:styleId="BookTitle">
    <w:name w:val="Book Title"/>
    <w:uiPriority w:val="33"/>
    <w:qFormat/>
    <w:rsid w:val="002C29DA"/>
    <w:rPr>
      <w:b/>
      <w:bCs/>
      <w:smallCaps/>
      <w:spacing w:val="5"/>
    </w:rPr>
  </w:style>
  <w:style w:type="character" w:styleId="IntenseEmphasis">
    <w:name w:val="Intense Emphasis"/>
    <w:uiPriority w:val="21"/>
    <w:qFormat/>
    <w:rsid w:val="002C29DA"/>
    <w:rPr>
      <w:b/>
      <w:bCs/>
      <w:i/>
      <w:iCs/>
      <w:color w:val="4F81BD"/>
    </w:rPr>
  </w:style>
  <w:style w:type="character" w:styleId="IntenseReference">
    <w:name w:val="Intense Reference"/>
    <w:uiPriority w:val="32"/>
    <w:qFormat/>
    <w:rsid w:val="002C29DA"/>
    <w:rPr>
      <w:b/>
      <w:bCs/>
      <w:smallCaps/>
      <w:color w:val="C0504D"/>
      <w:spacing w:val="5"/>
      <w:u w:val="single"/>
    </w:rPr>
  </w:style>
  <w:style w:type="character" w:styleId="SubtleEmphasis">
    <w:name w:val="Subtle Emphasis"/>
    <w:uiPriority w:val="19"/>
    <w:qFormat/>
    <w:rsid w:val="002C29DA"/>
    <w:rPr>
      <w:i/>
      <w:iCs/>
      <w:color w:val="808080"/>
    </w:rPr>
  </w:style>
  <w:style w:type="paragraph" w:customStyle="1" w:styleId="Bibliography21">
    <w:name w:val="Bibliography21"/>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character" w:customStyle="1" w:styleId="audeg">
    <w:name w:val="au_deg"/>
    <w:rsid w:val="002C29DA"/>
    <w:rPr>
      <w:rFonts w:ascii="Cambria" w:hAnsi="Cambria"/>
      <w:sz w:val="22"/>
      <w:bdr w:val="none" w:sz="0" w:space="0" w:color="auto"/>
      <w:shd w:val="clear" w:color="auto" w:fill="FFFF00"/>
    </w:rPr>
  </w:style>
  <w:style w:type="character" w:customStyle="1" w:styleId="aufname">
    <w:name w:val="au_fname"/>
    <w:rsid w:val="002C29DA"/>
    <w:rPr>
      <w:rFonts w:ascii="Cambria" w:hAnsi="Cambria"/>
      <w:sz w:val="22"/>
      <w:bdr w:val="none" w:sz="0" w:space="0" w:color="auto"/>
      <w:shd w:val="clear" w:color="auto" w:fill="FFFFCC"/>
    </w:rPr>
  </w:style>
  <w:style w:type="character" w:customStyle="1" w:styleId="aurole">
    <w:name w:val="au_role"/>
    <w:rsid w:val="002C29DA"/>
    <w:rPr>
      <w:rFonts w:ascii="Cambria" w:hAnsi="Cambria"/>
      <w:sz w:val="22"/>
      <w:bdr w:val="none" w:sz="0" w:space="0" w:color="auto"/>
      <w:shd w:val="clear" w:color="auto" w:fill="808000"/>
    </w:rPr>
  </w:style>
  <w:style w:type="character" w:customStyle="1" w:styleId="ausuffix">
    <w:name w:val="au_suffix"/>
    <w:rsid w:val="002C29DA"/>
    <w:rPr>
      <w:rFonts w:ascii="Cambria" w:hAnsi="Cambria"/>
      <w:sz w:val="22"/>
      <w:bdr w:val="none" w:sz="0" w:space="0" w:color="auto"/>
      <w:shd w:val="clear" w:color="auto" w:fill="FF00FF"/>
    </w:rPr>
  </w:style>
  <w:style w:type="character" w:customStyle="1" w:styleId="ausurname">
    <w:name w:val="au_surname"/>
    <w:rsid w:val="002C29DA"/>
    <w:rPr>
      <w:rFonts w:ascii="Cambria" w:hAnsi="Cambria"/>
      <w:sz w:val="22"/>
      <w:bdr w:val="none" w:sz="0" w:space="0" w:color="auto"/>
      <w:shd w:val="clear" w:color="auto" w:fill="CCFF99"/>
    </w:rPr>
  </w:style>
  <w:style w:type="character" w:customStyle="1" w:styleId="bibbase">
    <w:name w:val="bib_base"/>
    <w:rsid w:val="002C29DA"/>
    <w:rPr>
      <w:rFonts w:ascii="Cambria" w:hAnsi="Cambria"/>
    </w:rPr>
  </w:style>
  <w:style w:type="character" w:customStyle="1" w:styleId="bibarticle">
    <w:name w:val="bib_article"/>
    <w:rsid w:val="002C29DA"/>
    <w:rPr>
      <w:rFonts w:ascii="Cambria" w:hAnsi="Cambria"/>
      <w:bdr w:val="none" w:sz="0" w:space="0" w:color="auto"/>
      <w:shd w:val="clear" w:color="auto" w:fill="CCFFFF"/>
    </w:rPr>
  </w:style>
  <w:style w:type="character" w:customStyle="1" w:styleId="bibcomment">
    <w:name w:val="bib_comment"/>
    <w:rsid w:val="002C29DA"/>
  </w:style>
  <w:style w:type="character" w:customStyle="1" w:styleId="bibdeg">
    <w:name w:val="bib_deg"/>
    <w:rsid w:val="002C29DA"/>
  </w:style>
  <w:style w:type="character" w:customStyle="1" w:styleId="bibdoi">
    <w:name w:val="bib_doi"/>
    <w:rsid w:val="002C29DA"/>
    <w:rPr>
      <w:rFonts w:ascii="Cambria" w:hAnsi="Cambria"/>
      <w:bdr w:val="none" w:sz="0" w:space="0" w:color="auto"/>
      <w:shd w:val="clear" w:color="auto" w:fill="CCFFCC"/>
    </w:rPr>
  </w:style>
  <w:style w:type="character" w:customStyle="1" w:styleId="bibetal">
    <w:name w:val="bib_etal"/>
    <w:rsid w:val="002C29DA"/>
    <w:rPr>
      <w:rFonts w:ascii="Cambria" w:hAnsi="Cambria"/>
      <w:bdr w:val="none" w:sz="0" w:space="0" w:color="auto"/>
      <w:shd w:val="clear" w:color="auto" w:fill="CCFF99"/>
    </w:rPr>
  </w:style>
  <w:style w:type="character" w:customStyle="1" w:styleId="bibfname">
    <w:name w:val="bib_fname"/>
    <w:rsid w:val="002C29DA"/>
    <w:rPr>
      <w:rFonts w:ascii="Cambria" w:hAnsi="Cambria"/>
      <w:bdr w:val="none" w:sz="0" w:space="0" w:color="auto"/>
      <w:shd w:val="clear" w:color="auto" w:fill="FFFFCC"/>
    </w:rPr>
  </w:style>
  <w:style w:type="character" w:customStyle="1" w:styleId="bibfpage">
    <w:name w:val="bib_fpage"/>
    <w:rsid w:val="002C29DA"/>
    <w:rPr>
      <w:rFonts w:ascii="Cambria" w:hAnsi="Cambria"/>
      <w:bdr w:val="none" w:sz="0" w:space="0" w:color="auto"/>
      <w:shd w:val="clear" w:color="auto" w:fill="E6E6E6"/>
    </w:rPr>
  </w:style>
  <w:style w:type="character" w:customStyle="1" w:styleId="bibissue">
    <w:name w:val="bib_issue"/>
    <w:rsid w:val="002C29DA"/>
    <w:rPr>
      <w:rFonts w:ascii="Cambria" w:hAnsi="Cambria"/>
      <w:bdr w:val="none" w:sz="0" w:space="0" w:color="auto"/>
      <w:shd w:val="clear" w:color="auto" w:fill="FFFFAB"/>
    </w:rPr>
  </w:style>
  <w:style w:type="character" w:customStyle="1" w:styleId="bibjournal">
    <w:name w:val="bib_journal"/>
    <w:rsid w:val="002C29DA"/>
    <w:rPr>
      <w:rFonts w:ascii="Cambria" w:hAnsi="Cambria"/>
      <w:bdr w:val="none" w:sz="0" w:space="0" w:color="auto"/>
      <w:shd w:val="clear" w:color="auto" w:fill="F9DECF"/>
    </w:rPr>
  </w:style>
  <w:style w:type="character" w:customStyle="1" w:styleId="biblpage">
    <w:name w:val="bib_lpage"/>
    <w:rsid w:val="002C29DA"/>
    <w:rPr>
      <w:rFonts w:ascii="Cambria" w:hAnsi="Cambria"/>
      <w:bdr w:val="none" w:sz="0" w:space="0" w:color="auto"/>
      <w:shd w:val="clear" w:color="auto" w:fill="D9D9D9"/>
    </w:rPr>
  </w:style>
  <w:style w:type="character" w:customStyle="1" w:styleId="bibnumber">
    <w:name w:val="bib_number"/>
    <w:rsid w:val="002C29DA"/>
    <w:rPr>
      <w:rFonts w:ascii="Cambria" w:hAnsi="Cambria"/>
      <w:bdr w:val="none" w:sz="0" w:space="0" w:color="auto"/>
      <w:shd w:val="clear" w:color="auto" w:fill="CCCCFF"/>
    </w:rPr>
  </w:style>
  <w:style w:type="character" w:customStyle="1" w:styleId="biborganization">
    <w:name w:val="bib_organization"/>
    <w:rsid w:val="002C29DA"/>
    <w:rPr>
      <w:rFonts w:ascii="Cambria" w:hAnsi="Cambria"/>
      <w:bdr w:val="none" w:sz="0" w:space="0" w:color="auto"/>
      <w:shd w:val="clear" w:color="auto" w:fill="CCFF99"/>
    </w:rPr>
  </w:style>
  <w:style w:type="character" w:customStyle="1" w:styleId="bibsuffix">
    <w:name w:val="bib_suffix"/>
    <w:rsid w:val="002C29DA"/>
  </w:style>
  <w:style w:type="character" w:customStyle="1" w:styleId="bibsuppl">
    <w:name w:val="bib_suppl"/>
    <w:rsid w:val="002C29DA"/>
    <w:rPr>
      <w:rFonts w:ascii="Cambria" w:hAnsi="Cambria"/>
      <w:bdr w:val="none" w:sz="0" w:space="0" w:color="auto"/>
      <w:shd w:val="clear" w:color="auto" w:fill="FFCC66"/>
    </w:rPr>
  </w:style>
  <w:style w:type="character" w:customStyle="1" w:styleId="bibsurname">
    <w:name w:val="bib_surname"/>
    <w:rsid w:val="002C29DA"/>
    <w:rPr>
      <w:rFonts w:ascii="Cambria" w:hAnsi="Cambria"/>
      <w:bdr w:val="none" w:sz="0" w:space="0" w:color="auto"/>
      <w:shd w:val="clear" w:color="auto" w:fill="CCFF99"/>
    </w:rPr>
  </w:style>
  <w:style w:type="character" w:customStyle="1" w:styleId="bibunpubl">
    <w:name w:val="bib_unpubl"/>
    <w:rsid w:val="002C29DA"/>
  </w:style>
  <w:style w:type="character" w:customStyle="1" w:styleId="biburl">
    <w:name w:val="bib_url"/>
    <w:rsid w:val="002C29DA"/>
    <w:rPr>
      <w:rFonts w:ascii="Cambria" w:hAnsi="Cambria"/>
      <w:bdr w:val="none" w:sz="0" w:space="0" w:color="auto"/>
      <w:shd w:val="clear" w:color="auto" w:fill="CCFF66"/>
    </w:rPr>
  </w:style>
  <w:style w:type="character" w:customStyle="1" w:styleId="bibvolume">
    <w:name w:val="bib_volume"/>
    <w:rsid w:val="002C29DA"/>
    <w:rPr>
      <w:rFonts w:ascii="Cambria" w:hAnsi="Cambria"/>
      <w:bdr w:val="none" w:sz="0" w:space="0" w:color="auto"/>
      <w:shd w:val="clear" w:color="auto" w:fill="CCECFF"/>
    </w:rPr>
  </w:style>
  <w:style w:type="character" w:customStyle="1" w:styleId="bibyear">
    <w:name w:val="bib_year"/>
    <w:rsid w:val="002C29DA"/>
    <w:rPr>
      <w:rFonts w:ascii="Cambria" w:hAnsi="Cambria"/>
      <w:bdr w:val="none" w:sz="0" w:space="0" w:color="auto"/>
      <w:shd w:val="clear" w:color="auto" w:fill="FFCCFF"/>
    </w:rPr>
  </w:style>
  <w:style w:type="character" w:customStyle="1" w:styleId="citebase">
    <w:name w:val="cite_base"/>
    <w:rsid w:val="002C29DA"/>
    <w:rPr>
      <w:rFonts w:ascii="Cambria" w:hAnsi="Cambria"/>
    </w:rPr>
  </w:style>
  <w:style w:type="character" w:customStyle="1" w:styleId="citebib">
    <w:name w:val="cite_bib"/>
    <w:rsid w:val="002C29DA"/>
    <w:rPr>
      <w:rFonts w:ascii="Cambria" w:hAnsi="Cambria"/>
      <w:bdr w:val="none" w:sz="0" w:space="0" w:color="auto"/>
      <w:shd w:val="clear" w:color="auto" w:fill="CCFFFF"/>
    </w:rPr>
  </w:style>
  <w:style w:type="character" w:customStyle="1" w:styleId="citebox">
    <w:name w:val="cite_box"/>
    <w:rsid w:val="002C29DA"/>
  </w:style>
  <w:style w:type="character" w:customStyle="1" w:styleId="citeen">
    <w:name w:val="cite_en"/>
    <w:rsid w:val="002C29DA"/>
    <w:rPr>
      <w:rFonts w:ascii="Cambria" w:hAnsi="Cambria"/>
      <w:bdr w:val="none" w:sz="0" w:space="0" w:color="auto"/>
      <w:shd w:val="clear" w:color="auto" w:fill="FFFF99"/>
      <w:vertAlign w:val="superscript"/>
    </w:rPr>
  </w:style>
  <w:style w:type="character" w:customStyle="1" w:styleId="citefig">
    <w:name w:val="cite_fig"/>
    <w:rsid w:val="002C29DA"/>
    <w:rPr>
      <w:rFonts w:ascii="Cambria" w:hAnsi="Cambria"/>
      <w:color w:val="auto"/>
      <w:bdr w:val="none" w:sz="0" w:space="0" w:color="auto"/>
      <w:shd w:val="clear" w:color="auto" w:fill="CCFFCC"/>
    </w:rPr>
  </w:style>
  <w:style w:type="character" w:customStyle="1" w:styleId="citefn">
    <w:name w:val="cite_fn"/>
    <w:rsid w:val="002C29DA"/>
    <w:rPr>
      <w:rFonts w:ascii="Cambria" w:hAnsi="Cambria"/>
      <w:color w:val="auto"/>
      <w:sz w:val="22"/>
      <w:bdr w:val="none" w:sz="0" w:space="0" w:color="auto"/>
      <w:shd w:val="clear" w:color="auto" w:fill="FF99CC"/>
      <w:vertAlign w:val="baseline"/>
    </w:rPr>
  </w:style>
  <w:style w:type="character" w:customStyle="1" w:styleId="citetbl">
    <w:name w:val="cite_tbl"/>
    <w:rsid w:val="002C29DA"/>
    <w:rPr>
      <w:rFonts w:ascii="Cambria" w:hAnsi="Cambria"/>
      <w:color w:val="auto"/>
      <w:bdr w:val="none" w:sz="0" w:space="0" w:color="auto"/>
      <w:shd w:val="clear" w:color="auto" w:fill="FF9999"/>
    </w:rPr>
  </w:style>
  <w:style w:type="character" w:customStyle="1" w:styleId="stdbase">
    <w:name w:val="std_base"/>
    <w:rsid w:val="002C29DA"/>
    <w:rPr>
      <w:rFonts w:ascii="Cambria" w:hAnsi="Cambria"/>
    </w:rPr>
  </w:style>
  <w:style w:type="character" w:customStyle="1" w:styleId="bibextlink">
    <w:name w:val="bib_extlink"/>
    <w:rsid w:val="002C29DA"/>
    <w:rPr>
      <w:rFonts w:ascii="Cambria" w:hAnsi="Cambria"/>
      <w:bdr w:val="none" w:sz="0" w:space="0" w:color="auto"/>
      <w:shd w:val="clear" w:color="auto" w:fill="6CCE9D"/>
    </w:rPr>
  </w:style>
  <w:style w:type="character" w:customStyle="1" w:styleId="citeeq">
    <w:name w:val="cite_eq"/>
    <w:rsid w:val="002C29DA"/>
    <w:rPr>
      <w:rFonts w:ascii="Cambria" w:hAnsi="Cambria"/>
      <w:bdr w:val="none" w:sz="0" w:space="0" w:color="auto"/>
      <w:shd w:val="clear" w:color="auto" w:fill="FFAE37"/>
    </w:rPr>
  </w:style>
  <w:style w:type="character" w:customStyle="1" w:styleId="bibmedline">
    <w:name w:val="bib_medline"/>
    <w:rsid w:val="002C29DA"/>
  </w:style>
  <w:style w:type="character" w:customStyle="1" w:styleId="citetfn">
    <w:name w:val="cite_tfn"/>
    <w:rsid w:val="002C29DA"/>
    <w:rPr>
      <w:rFonts w:ascii="Cambria" w:hAnsi="Cambria"/>
      <w:bdr w:val="none" w:sz="0" w:space="0" w:color="auto"/>
      <w:shd w:val="clear" w:color="auto" w:fill="FBBA79"/>
    </w:rPr>
  </w:style>
  <w:style w:type="character" w:customStyle="1" w:styleId="auprefix">
    <w:name w:val="au_prefix"/>
    <w:rsid w:val="002C29DA"/>
    <w:rPr>
      <w:rFonts w:ascii="Cambria" w:hAnsi="Cambria"/>
      <w:sz w:val="22"/>
      <w:bdr w:val="none" w:sz="0" w:space="0" w:color="auto"/>
      <w:shd w:val="clear" w:color="auto" w:fill="FFCC99"/>
    </w:rPr>
  </w:style>
  <w:style w:type="character" w:customStyle="1" w:styleId="citeapp">
    <w:name w:val="cite_app"/>
    <w:rsid w:val="002C29DA"/>
    <w:rPr>
      <w:rFonts w:ascii="Cambria" w:hAnsi="Cambria"/>
      <w:bdr w:val="none" w:sz="0" w:space="0" w:color="auto"/>
      <w:shd w:val="clear" w:color="auto" w:fill="CCFF33"/>
    </w:rPr>
  </w:style>
  <w:style w:type="character" w:customStyle="1" w:styleId="citesec">
    <w:name w:val="cite_sec"/>
    <w:rsid w:val="002C29DA"/>
    <w:rPr>
      <w:rFonts w:ascii="Cambria" w:hAnsi="Cambria"/>
      <w:bdr w:val="none" w:sz="0" w:space="0" w:color="auto"/>
      <w:shd w:val="clear" w:color="auto" w:fill="FFCCCC"/>
    </w:rPr>
  </w:style>
  <w:style w:type="character" w:customStyle="1" w:styleId="stddocNumber">
    <w:name w:val="std_docNumber"/>
    <w:rsid w:val="002C29DA"/>
    <w:rPr>
      <w:rFonts w:ascii="Cambria" w:hAnsi="Cambria"/>
      <w:bdr w:val="none" w:sz="0" w:space="0" w:color="auto"/>
      <w:shd w:val="clear" w:color="auto" w:fill="F2DBDB"/>
    </w:rPr>
  </w:style>
  <w:style w:type="character" w:customStyle="1" w:styleId="stddocPartNumber">
    <w:name w:val="std_docPartNumber"/>
    <w:rsid w:val="002C29DA"/>
    <w:rPr>
      <w:rFonts w:ascii="Cambria" w:hAnsi="Cambria"/>
      <w:bdr w:val="none" w:sz="0" w:space="0" w:color="auto"/>
      <w:shd w:val="clear" w:color="auto" w:fill="EAF1DD"/>
    </w:rPr>
  </w:style>
  <w:style w:type="character" w:customStyle="1" w:styleId="stddocTitle">
    <w:name w:val="std_docTitle"/>
    <w:rsid w:val="002C29DA"/>
    <w:rPr>
      <w:rFonts w:ascii="Cambria" w:hAnsi="Cambria"/>
      <w:i/>
      <w:bdr w:val="none" w:sz="0" w:space="0" w:color="auto"/>
      <w:shd w:val="clear" w:color="auto" w:fill="FDE9D9"/>
    </w:rPr>
  </w:style>
  <w:style w:type="character" w:customStyle="1" w:styleId="aumember">
    <w:name w:val="au_member"/>
    <w:rsid w:val="002C29DA"/>
    <w:rPr>
      <w:rFonts w:ascii="Cambria" w:hAnsi="Cambria"/>
      <w:sz w:val="22"/>
      <w:bdr w:val="none" w:sz="0" w:space="0" w:color="auto"/>
      <w:shd w:val="clear" w:color="auto" w:fill="FF99CC"/>
    </w:rPr>
  </w:style>
  <w:style w:type="character" w:customStyle="1" w:styleId="stdfootnote">
    <w:name w:val="std_footnote"/>
    <w:rsid w:val="002C29DA"/>
    <w:rPr>
      <w:rFonts w:ascii="Cambria" w:hAnsi="Cambria"/>
      <w:bdr w:val="none" w:sz="0" w:space="0" w:color="auto"/>
      <w:shd w:val="clear" w:color="auto" w:fill="F2F2F2"/>
    </w:rPr>
  </w:style>
  <w:style w:type="character" w:customStyle="1" w:styleId="stdpublisher">
    <w:name w:val="std_publisher"/>
    <w:rsid w:val="002C29DA"/>
    <w:rPr>
      <w:rFonts w:ascii="Cambria" w:hAnsi="Cambria"/>
      <w:bdr w:val="none" w:sz="0" w:space="0" w:color="auto"/>
      <w:shd w:val="clear" w:color="auto" w:fill="C6D9F1"/>
    </w:rPr>
  </w:style>
  <w:style w:type="character" w:customStyle="1" w:styleId="stdsection">
    <w:name w:val="std_section"/>
    <w:rsid w:val="002C29DA"/>
    <w:rPr>
      <w:rFonts w:ascii="Cambria" w:hAnsi="Cambria"/>
      <w:bdr w:val="none" w:sz="0" w:space="0" w:color="auto"/>
      <w:shd w:val="clear" w:color="auto" w:fill="E5DFEC"/>
    </w:rPr>
  </w:style>
  <w:style w:type="character" w:customStyle="1" w:styleId="stdyear">
    <w:name w:val="std_year"/>
    <w:rsid w:val="002C29DA"/>
    <w:rPr>
      <w:rFonts w:ascii="Cambria" w:hAnsi="Cambria"/>
      <w:bdr w:val="none" w:sz="0" w:space="0" w:color="auto"/>
      <w:shd w:val="clear" w:color="auto" w:fill="DAEEF3"/>
    </w:rPr>
  </w:style>
  <w:style w:type="character" w:customStyle="1" w:styleId="stddocumentType">
    <w:name w:val="std_documentType"/>
    <w:rsid w:val="002C29DA"/>
    <w:rPr>
      <w:rFonts w:ascii="Cambria" w:hAnsi="Cambria"/>
      <w:bdr w:val="none" w:sz="0" w:space="0" w:color="auto"/>
      <w:shd w:val="clear" w:color="auto" w:fill="7DE1DF"/>
    </w:rPr>
  </w:style>
  <w:style w:type="character" w:customStyle="1" w:styleId="bibalt-year">
    <w:name w:val="bib_alt-year"/>
    <w:rsid w:val="002C29DA"/>
    <w:rPr>
      <w:rFonts w:ascii="Cambria" w:hAnsi="Cambria"/>
      <w:szCs w:val="24"/>
      <w:bdr w:val="none" w:sz="0" w:space="0" w:color="auto"/>
      <w:shd w:val="clear" w:color="auto" w:fill="CC99FF"/>
    </w:rPr>
  </w:style>
  <w:style w:type="character" w:customStyle="1" w:styleId="bibbook">
    <w:name w:val="bib_book"/>
    <w:rsid w:val="002C29DA"/>
    <w:rPr>
      <w:rFonts w:ascii="Cambria" w:hAnsi="Cambria"/>
      <w:bdr w:val="none" w:sz="0" w:space="0" w:color="auto"/>
      <w:shd w:val="clear" w:color="auto" w:fill="99CCFF"/>
    </w:rPr>
  </w:style>
  <w:style w:type="character" w:customStyle="1" w:styleId="bibchapterno">
    <w:name w:val="bib_chapterno"/>
    <w:rsid w:val="002C29DA"/>
    <w:rPr>
      <w:rFonts w:ascii="Cambria" w:hAnsi="Cambria"/>
      <w:bdr w:val="none" w:sz="0" w:space="0" w:color="auto"/>
      <w:shd w:val="clear" w:color="auto" w:fill="D9D9D9"/>
    </w:rPr>
  </w:style>
  <w:style w:type="character" w:customStyle="1" w:styleId="bibchaptertitle">
    <w:name w:val="bib_chaptertitle"/>
    <w:rsid w:val="002C29DA"/>
    <w:rPr>
      <w:rFonts w:ascii="Cambria" w:hAnsi="Cambria"/>
      <w:bdr w:val="none" w:sz="0" w:space="0" w:color="auto"/>
      <w:shd w:val="clear" w:color="auto" w:fill="FF9D5B"/>
    </w:rPr>
  </w:style>
  <w:style w:type="character" w:customStyle="1" w:styleId="bibed-etal">
    <w:name w:val="bib_ed-etal"/>
    <w:rsid w:val="002C29DA"/>
    <w:rPr>
      <w:rFonts w:ascii="Cambria" w:hAnsi="Cambria"/>
      <w:bdr w:val="none" w:sz="0" w:space="0" w:color="auto"/>
      <w:shd w:val="clear" w:color="auto" w:fill="00F4EE"/>
    </w:rPr>
  </w:style>
  <w:style w:type="character" w:customStyle="1" w:styleId="bibed-fname">
    <w:name w:val="bib_ed-fname"/>
    <w:rsid w:val="002C29DA"/>
    <w:rPr>
      <w:rFonts w:ascii="Cambria" w:hAnsi="Cambria"/>
      <w:bdr w:val="none" w:sz="0" w:space="0" w:color="auto"/>
      <w:shd w:val="clear" w:color="auto" w:fill="FFFFB7"/>
    </w:rPr>
  </w:style>
  <w:style w:type="character" w:customStyle="1" w:styleId="bibeditionno">
    <w:name w:val="bib_editionno"/>
    <w:rsid w:val="002C29DA"/>
    <w:rPr>
      <w:rFonts w:ascii="Cambria" w:hAnsi="Cambria"/>
      <w:bdr w:val="none" w:sz="0" w:space="0" w:color="auto"/>
      <w:shd w:val="clear" w:color="auto" w:fill="FFCC00"/>
    </w:rPr>
  </w:style>
  <w:style w:type="character" w:customStyle="1" w:styleId="bibed-organization">
    <w:name w:val="bib_ed-organization"/>
    <w:rsid w:val="002C29DA"/>
    <w:rPr>
      <w:rFonts w:ascii="Cambria" w:hAnsi="Cambria"/>
      <w:bdr w:val="none" w:sz="0" w:space="0" w:color="auto"/>
      <w:shd w:val="clear" w:color="auto" w:fill="FCAAC3"/>
    </w:rPr>
  </w:style>
  <w:style w:type="character" w:customStyle="1" w:styleId="bibed-suffix">
    <w:name w:val="bib_ed-suffix"/>
    <w:rsid w:val="002C29DA"/>
    <w:rPr>
      <w:rFonts w:ascii="Cambria" w:hAnsi="Cambria"/>
      <w:bdr w:val="none" w:sz="0" w:space="0" w:color="auto"/>
      <w:shd w:val="clear" w:color="auto" w:fill="CCFFCC"/>
    </w:rPr>
  </w:style>
  <w:style w:type="character" w:customStyle="1" w:styleId="bibed-surname">
    <w:name w:val="bib_ed-surname"/>
    <w:rsid w:val="002C29DA"/>
    <w:rPr>
      <w:rFonts w:ascii="Cambria" w:hAnsi="Cambria"/>
      <w:bdr w:val="none" w:sz="0" w:space="0" w:color="auto"/>
      <w:shd w:val="clear" w:color="auto" w:fill="FFFF00"/>
    </w:rPr>
  </w:style>
  <w:style w:type="character" w:customStyle="1" w:styleId="bibinstitution">
    <w:name w:val="bib_institution"/>
    <w:rsid w:val="002C29DA"/>
    <w:rPr>
      <w:rFonts w:ascii="Cambria" w:hAnsi="Cambria"/>
      <w:bdr w:val="none" w:sz="0" w:space="0" w:color="auto"/>
      <w:shd w:val="clear" w:color="auto" w:fill="CCFFCC"/>
    </w:rPr>
  </w:style>
  <w:style w:type="character" w:customStyle="1" w:styleId="bibisbn">
    <w:name w:val="bib_isbn"/>
    <w:rsid w:val="002C29DA"/>
    <w:rPr>
      <w:rFonts w:ascii="Cambria" w:hAnsi="Cambria"/>
      <w:shd w:val="clear" w:color="auto" w:fill="D9D9D9"/>
    </w:rPr>
  </w:style>
  <w:style w:type="character" w:customStyle="1" w:styleId="biblocation">
    <w:name w:val="bib_location"/>
    <w:rsid w:val="002C29DA"/>
    <w:rPr>
      <w:rFonts w:ascii="Cambria" w:hAnsi="Cambria"/>
      <w:bdr w:val="none" w:sz="0" w:space="0" w:color="auto"/>
      <w:shd w:val="clear" w:color="auto" w:fill="FFCCCC"/>
    </w:rPr>
  </w:style>
  <w:style w:type="character" w:customStyle="1" w:styleId="bibpagecount">
    <w:name w:val="bib_pagecount"/>
    <w:rsid w:val="002C29DA"/>
    <w:rPr>
      <w:rFonts w:ascii="Cambria" w:hAnsi="Cambria"/>
      <w:bdr w:val="none" w:sz="0" w:space="0" w:color="auto"/>
      <w:shd w:val="clear" w:color="auto" w:fill="00FF00"/>
    </w:rPr>
  </w:style>
  <w:style w:type="character" w:customStyle="1" w:styleId="bibpatent">
    <w:name w:val="bib_patent"/>
    <w:rsid w:val="002C29DA"/>
    <w:rPr>
      <w:rFonts w:ascii="Cambria" w:hAnsi="Cambria"/>
      <w:bdr w:val="none" w:sz="0" w:space="0" w:color="auto"/>
      <w:shd w:val="clear" w:color="auto" w:fill="66FFCC"/>
    </w:rPr>
  </w:style>
  <w:style w:type="character" w:customStyle="1" w:styleId="bibpublisher">
    <w:name w:val="bib_publisher"/>
    <w:rsid w:val="002C29DA"/>
    <w:rPr>
      <w:rFonts w:ascii="Cambria" w:hAnsi="Cambria"/>
      <w:bdr w:val="none" w:sz="0" w:space="0" w:color="auto"/>
      <w:shd w:val="clear" w:color="auto" w:fill="FF99CC"/>
    </w:rPr>
  </w:style>
  <w:style w:type="character" w:customStyle="1" w:styleId="bibreportnum">
    <w:name w:val="bib_reportnum"/>
    <w:rsid w:val="002C29DA"/>
    <w:rPr>
      <w:rFonts w:ascii="Cambria" w:hAnsi="Cambria"/>
      <w:bdr w:val="none" w:sz="0" w:space="0" w:color="auto"/>
      <w:shd w:val="clear" w:color="auto" w:fill="CCCCFF"/>
    </w:rPr>
  </w:style>
  <w:style w:type="character" w:customStyle="1" w:styleId="bibschool">
    <w:name w:val="bib_school"/>
    <w:rsid w:val="002C29DA"/>
    <w:rPr>
      <w:rFonts w:ascii="Cambria" w:hAnsi="Cambria"/>
      <w:bdr w:val="none" w:sz="0" w:space="0" w:color="auto"/>
      <w:shd w:val="clear" w:color="auto" w:fill="FFCC66"/>
    </w:rPr>
  </w:style>
  <w:style w:type="character" w:customStyle="1" w:styleId="bibseries">
    <w:name w:val="bib_series"/>
    <w:rsid w:val="002C29DA"/>
    <w:rPr>
      <w:rFonts w:ascii="Cambria" w:hAnsi="Cambria"/>
      <w:shd w:val="clear" w:color="auto" w:fill="FFCC99"/>
    </w:rPr>
  </w:style>
  <w:style w:type="character" w:customStyle="1" w:styleId="bibseriesno">
    <w:name w:val="bib_seriesno"/>
    <w:rsid w:val="002C29DA"/>
    <w:rPr>
      <w:rFonts w:ascii="Cambria" w:hAnsi="Cambria"/>
      <w:shd w:val="clear" w:color="auto" w:fill="FFFF99"/>
    </w:rPr>
  </w:style>
  <w:style w:type="character" w:customStyle="1" w:styleId="bibtrans">
    <w:name w:val="bib_trans"/>
    <w:rsid w:val="002C29DA"/>
    <w:rPr>
      <w:rFonts w:ascii="Cambria" w:hAnsi="Cambria"/>
      <w:shd w:val="clear" w:color="auto" w:fill="99CC00"/>
    </w:rPr>
  </w:style>
  <w:style w:type="character" w:customStyle="1" w:styleId="stdsuppl">
    <w:name w:val="std_suppl"/>
    <w:rsid w:val="002C29DA"/>
    <w:rPr>
      <w:rFonts w:ascii="Cambria" w:hAnsi="Cambria"/>
      <w:bdr w:val="none" w:sz="0" w:space="0" w:color="auto"/>
      <w:shd w:val="clear" w:color="auto" w:fill="F6FBB5"/>
    </w:rPr>
  </w:style>
  <w:style w:type="character" w:customStyle="1" w:styleId="citesection">
    <w:name w:val="cite_section"/>
    <w:rsid w:val="002C29DA"/>
    <w:rPr>
      <w:rFonts w:ascii="Cambria" w:hAnsi="Cambria"/>
      <w:bdr w:val="none" w:sz="0" w:space="0" w:color="auto"/>
      <w:shd w:val="clear" w:color="auto" w:fill="FF7C80"/>
    </w:rPr>
  </w:style>
  <w:style w:type="paragraph" w:customStyle="1" w:styleId="BaseHeading">
    <w:name w:val="Base_Heading"/>
    <w:link w:val="BaseHeadingChar"/>
    <w:qFormat/>
    <w:rsid w:val="002C29DA"/>
    <w:pPr>
      <w:spacing w:after="240" w:line="240" w:lineRule="atLeast"/>
      <w:outlineLvl w:val="0"/>
    </w:pPr>
    <w:rPr>
      <w:rFonts w:ascii="Cambria" w:eastAsia="Calibri" w:hAnsi="Cambria"/>
      <w:sz w:val="22"/>
      <w:szCs w:val="22"/>
      <w:lang w:val="en-GB"/>
    </w:rPr>
  </w:style>
  <w:style w:type="paragraph" w:customStyle="1" w:styleId="BaseText">
    <w:name w:val="Base_Text"/>
    <w:link w:val="BaseTextChar"/>
    <w:qFormat/>
    <w:rsid w:val="002C29DA"/>
    <w:pPr>
      <w:spacing w:after="240" w:line="240" w:lineRule="atLeast"/>
      <w:jc w:val="both"/>
    </w:pPr>
    <w:rPr>
      <w:rFonts w:ascii="Cambria" w:eastAsia="Calibri" w:hAnsi="Cambria"/>
      <w:sz w:val="22"/>
      <w:szCs w:val="22"/>
      <w:lang w:val="en-GB"/>
    </w:rPr>
  </w:style>
  <w:style w:type="paragraph" w:customStyle="1" w:styleId="BiblioEntry">
    <w:name w:val="Biblio Entry"/>
    <w:basedOn w:val="BaseText"/>
    <w:link w:val="BiblioEntryChar"/>
    <w:rsid w:val="002C29DA"/>
    <w:pPr>
      <w:ind w:left="662" w:hanging="662"/>
      <w:jc w:val="left"/>
    </w:pPr>
  </w:style>
  <w:style w:type="paragraph" w:customStyle="1" w:styleId="BiblioTitle">
    <w:name w:val="Biblio Title"/>
    <w:basedOn w:val="BaseHeading"/>
    <w:link w:val="BiblioTitleChar"/>
    <w:rsid w:val="002C29DA"/>
    <w:pPr>
      <w:pageBreakBefore/>
      <w:spacing w:after="760" w:line="280" w:lineRule="atLeast"/>
      <w:jc w:val="center"/>
    </w:pPr>
    <w:rPr>
      <w:b/>
      <w:sz w:val="28"/>
    </w:rPr>
  </w:style>
  <w:style w:type="paragraph" w:customStyle="1" w:styleId="BodyText-">
    <w:name w:val="Body Text (-)"/>
    <w:basedOn w:val="BaseText"/>
    <w:rsid w:val="002C29DA"/>
    <w:pPr>
      <w:spacing w:line="220" w:lineRule="atLeast"/>
    </w:pPr>
    <w:rPr>
      <w:sz w:val="18"/>
    </w:rPr>
  </w:style>
  <w:style w:type="paragraph" w:customStyle="1" w:styleId="BodyTextindent1">
    <w:name w:val="Body Text indent 1"/>
    <w:basedOn w:val="BaseText"/>
    <w:rsid w:val="002C29DA"/>
    <w:pPr>
      <w:ind w:left="403"/>
    </w:pPr>
  </w:style>
  <w:style w:type="paragraph" w:customStyle="1" w:styleId="BodyTextindent1-">
    <w:name w:val="Body Text indent 1 (-)"/>
    <w:basedOn w:val="BodyTextindent1"/>
    <w:rsid w:val="002C29DA"/>
    <w:pPr>
      <w:spacing w:line="220" w:lineRule="atLeast"/>
    </w:pPr>
    <w:rPr>
      <w:sz w:val="18"/>
    </w:rPr>
  </w:style>
  <w:style w:type="paragraph" w:customStyle="1" w:styleId="BodyTextIndent21">
    <w:name w:val="Body Text Indent 21"/>
    <w:basedOn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2-">
    <w:name w:val="Body Text indent 2 (-)"/>
    <w:basedOn w:val="BodyTextIndent21"/>
    <w:rsid w:val="002C29DA"/>
    <w:pPr>
      <w:spacing w:line="220" w:lineRule="atLeast"/>
    </w:pPr>
    <w:rPr>
      <w:sz w:val="18"/>
    </w:rPr>
  </w:style>
  <w:style w:type="paragraph" w:customStyle="1" w:styleId="BodyTextIndent31">
    <w:name w:val="Body Text Indent 31"/>
    <w:basedOn w:val="BodyTextIndent21"/>
    <w:rsid w:val="002C29DA"/>
    <w:pPr>
      <w:ind w:left="1202"/>
    </w:pPr>
  </w:style>
  <w:style w:type="paragraph" w:customStyle="1" w:styleId="BodyTextindent3-">
    <w:name w:val="Body Text indent 3 (-)"/>
    <w:basedOn w:val="BodyTextIndent31"/>
    <w:rsid w:val="002C29DA"/>
    <w:pPr>
      <w:spacing w:line="220" w:lineRule="atLeast"/>
    </w:pPr>
    <w:rPr>
      <w:sz w:val="18"/>
    </w:rPr>
  </w:style>
  <w:style w:type="paragraph" w:customStyle="1" w:styleId="BodyTextindent4">
    <w:name w:val="Body Text indent 4"/>
    <w:basedOn w:val="BodyTextIndent31"/>
    <w:rsid w:val="002C29DA"/>
    <w:pPr>
      <w:ind w:left="1605"/>
    </w:pPr>
  </w:style>
  <w:style w:type="paragraph" w:customStyle="1" w:styleId="BodyTextindent4-">
    <w:name w:val="Body Text indent 4 (-)"/>
    <w:basedOn w:val="BodyTextindent4"/>
    <w:rsid w:val="002C29DA"/>
    <w:pPr>
      <w:spacing w:line="220" w:lineRule="atLeast"/>
    </w:pPr>
    <w:rPr>
      <w:sz w:val="18"/>
    </w:rPr>
  </w:style>
  <w:style w:type="paragraph" w:customStyle="1" w:styleId="BodyTextCenter">
    <w:name w:val="Body Text_Center"/>
    <w:basedOn w:val="BaseText"/>
    <w:rsid w:val="002C29DA"/>
    <w:pPr>
      <w:jc w:val="center"/>
    </w:pPr>
  </w:style>
  <w:style w:type="paragraph" w:customStyle="1" w:styleId="Code-">
    <w:name w:val="Code (-)"/>
    <w:basedOn w:val="Code"/>
    <w:rsid w:val="002C29DA"/>
    <w:pPr>
      <w:framePr w:hSpace="0" w:vSpace="0" w:wrap="auto" w:vAnchor="margin" w:yAlign="inline"/>
      <w:widowControl/>
      <w:overflowPunct/>
      <w:autoSpaceDE/>
      <w:autoSpaceDN/>
      <w:adjustRightInd/>
      <w:spacing w:after="0" w:line="220" w:lineRule="atLeast"/>
      <w:ind w:firstLine="0"/>
      <w:textAlignment w:val="auto"/>
    </w:pPr>
    <w:rPr>
      <w:rFonts w:ascii="Courier New" w:eastAsia="Calibri" w:hAnsi="Courier New"/>
      <w:noProof w:val="0"/>
      <w:lang w:val="en-GB"/>
    </w:rPr>
  </w:style>
  <w:style w:type="paragraph" w:customStyle="1" w:styleId="Code--">
    <w:name w:val="Code (--)"/>
    <w:basedOn w:val="Code"/>
    <w:rsid w:val="002C29DA"/>
    <w:pPr>
      <w:framePr w:hSpace="0" w:vSpace="0" w:wrap="auto" w:vAnchor="margin" w:yAlign="inline"/>
      <w:widowControl/>
      <w:overflowPunct/>
      <w:autoSpaceDE/>
      <w:autoSpaceDN/>
      <w:adjustRightInd/>
      <w:spacing w:after="0" w:line="200" w:lineRule="atLeast"/>
      <w:ind w:firstLine="0"/>
      <w:textAlignment w:val="auto"/>
    </w:pPr>
    <w:rPr>
      <w:rFonts w:ascii="Courier New" w:eastAsia="Calibri" w:hAnsi="Courier New"/>
      <w:noProof w:val="0"/>
      <w:sz w:val="16"/>
      <w:lang w:val="en-GB"/>
    </w:rPr>
  </w:style>
  <w:style w:type="paragraph" w:customStyle="1" w:styleId="CoverTitleA1">
    <w:name w:val="Cover Title_A1"/>
    <w:basedOn w:val="BaseHeading"/>
    <w:rsid w:val="002C29DA"/>
    <w:pPr>
      <w:spacing w:line="360" w:lineRule="exact"/>
      <w:outlineLvl w:val="9"/>
    </w:pPr>
    <w:rPr>
      <w:b/>
      <w:sz w:val="32"/>
    </w:rPr>
  </w:style>
  <w:style w:type="paragraph" w:customStyle="1" w:styleId="CoverTitleA2">
    <w:name w:val="Cover Title_A2"/>
    <w:basedOn w:val="CoverTitleA1"/>
    <w:rsid w:val="002C29DA"/>
  </w:style>
  <w:style w:type="paragraph" w:customStyle="1" w:styleId="CoverTitleA3">
    <w:name w:val="Cover Title_A3"/>
    <w:basedOn w:val="CoverTitleA1"/>
    <w:rsid w:val="002C29DA"/>
    <w:rPr>
      <w:b w:val="0"/>
    </w:rPr>
  </w:style>
  <w:style w:type="paragraph" w:customStyle="1" w:styleId="CoverTitleB">
    <w:name w:val="Cover Title_B"/>
    <w:basedOn w:val="BaseHeading"/>
    <w:rsid w:val="002C29DA"/>
    <w:pPr>
      <w:outlineLvl w:val="9"/>
    </w:pPr>
    <w:rPr>
      <w:i/>
      <w:lang w:val="fr-FR"/>
    </w:rPr>
  </w:style>
  <w:style w:type="paragraph" w:customStyle="1" w:styleId="Dimension100">
    <w:name w:val="Dimension_100"/>
    <w:basedOn w:val="BaseText"/>
    <w:rsid w:val="002C29DA"/>
    <w:pPr>
      <w:spacing w:after="60" w:line="220" w:lineRule="atLeast"/>
      <w:jc w:val="right"/>
    </w:pPr>
    <w:rPr>
      <w:sz w:val="20"/>
    </w:rPr>
  </w:style>
  <w:style w:type="paragraph" w:customStyle="1" w:styleId="Dimension50">
    <w:name w:val="Dimension_50"/>
    <w:basedOn w:val="Dimension100"/>
    <w:rsid w:val="002C29DA"/>
    <w:pPr>
      <w:ind w:right="2434"/>
    </w:pPr>
  </w:style>
  <w:style w:type="paragraph" w:customStyle="1" w:styleId="Dimension75">
    <w:name w:val="Dimension_75"/>
    <w:basedOn w:val="Dimension100"/>
    <w:rsid w:val="002C29DA"/>
    <w:pPr>
      <w:ind w:right="1253"/>
    </w:pPr>
  </w:style>
  <w:style w:type="paragraph" w:customStyle="1" w:styleId="Examplecontinued">
    <w:name w:val="Example continued"/>
    <w:basedOn w:val="Example"/>
    <w:rsid w:val="002C29DA"/>
    <w:pPr>
      <w:tabs>
        <w:tab w:val="clear" w:pos="1360"/>
        <w:tab w:val="left" w:pos="1354"/>
      </w:tabs>
      <w:spacing w:line="220" w:lineRule="atLeast"/>
    </w:pPr>
    <w:rPr>
      <w:sz w:val="20"/>
      <w:szCs w:val="22"/>
    </w:rPr>
  </w:style>
  <w:style w:type="paragraph" w:customStyle="1" w:styleId="Exampleindent">
    <w:name w:val="Example indent"/>
    <w:basedOn w:val="Example"/>
    <w:rsid w:val="002C29DA"/>
    <w:pPr>
      <w:tabs>
        <w:tab w:val="clear" w:pos="1360"/>
        <w:tab w:val="left" w:pos="1757"/>
      </w:tabs>
      <w:spacing w:line="220" w:lineRule="atLeast"/>
      <w:ind w:left="403"/>
    </w:pPr>
    <w:rPr>
      <w:sz w:val="20"/>
      <w:szCs w:val="22"/>
    </w:rPr>
  </w:style>
  <w:style w:type="paragraph" w:customStyle="1" w:styleId="Exampleindentcontinued">
    <w:name w:val="Example indent continued"/>
    <w:basedOn w:val="Exampleindent"/>
    <w:rsid w:val="002C29DA"/>
  </w:style>
  <w:style w:type="paragraph" w:customStyle="1" w:styleId="Figureexample">
    <w:name w:val="Figure example"/>
    <w:basedOn w:val="Example"/>
    <w:rsid w:val="002C29DA"/>
    <w:pPr>
      <w:tabs>
        <w:tab w:val="clear" w:pos="1360"/>
        <w:tab w:val="left" w:pos="1354"/>
      </w:tabs>
      <w:spacing w:line="220" w:lineRule="atLeast"/>
    </w:pPr>
    <w:rPr>
      <w:sz w:val="20"/>
      <w:szCs w:val="22"/>
    </w:rPr>
  </w:style>
  <w:style w:type="paragraph" w:customStyle="1" w:styleId="FigureGraphic">
    <w:name w:val="Figure Graphic"/>
    <w:basedOn w:val="BaseText"/>
    <w:rsid w:val="002C29DA"/>
    <w:pPr>
      <w:spacing w:before="240" w:after="120"/>
      <w:jc w:val="center"/>
    </w:pPr>
  </w:style>
  <w:style w:type="paragraph" w:customStyle="1" w:styleId="Figurenote">
    <w:name w:val="Figure note"/>
    <w:basedOn w:val="Note"/>
    <w:rsid w:val="002C29DA"/>
    <w:pPr>
      <w:tabs>
        <w:tab w:val="clear" w:pos="1191"/>
        <w:tab w:val="clear" w:pos="1588"/>
        <w:tab w:val="clear" w:pos="1985"/>
        <w:tab w:val="left" w:pos="965"/>
      </w:tabs>
      <w:overflowPunct/>
      <w:autoSpaceDE/>
      <w:autoSpaceDN/>
      <w:adjustRightInd/>
      <w:spacing w:before="0" w:after="240" w:line="220" w:lineRule="atLeast"/>
      <w:ind w:firstLine="0"/>
      <w:textAlignment w:val="auto"/>
    </w:pPr>
    <w:rPr>
      <w:rFonts w:ascii="Cambria" w:eastAsia="Calibri" w:hAnsi="Cambria"/>
      <w:sz w:val="20"/>
      <w:szCs w:val="22"/>
    </w:rPr>
  </w:style>
  <w:style w:type="paragraph" w:customStyle="1" w:styleId="Figuresubtitle">
    <w:name w:val="Figure subtitle"/>
    <w:basedOn w:val="BaseText"/>
    <w:rsid w:val="002C29DA"/>
    <w:pPr>
      <w:spacing w:before="120" w:after="120"/>
      <w:jc w:val="center"/>
    </w:pPr>
    <w:rPr>
      <w:b/>
    </w:rPr>
  </w:style>
  <w:style w:type="paragraph" w:customStyle="1" w:styleId="ForewordText">
    <w:name w:val="Foreword Text"/>
    <w:basedOn w:val="BaseText"/>
    <w:link w:val="ForewordTextChar"/>
    <w:rsid w:val="002C29DA"/>
  </w:style>
  <w:style w:type="paragraph" w:customStyle="1" w:styleId="ForewordTitle">
    <w:name w:val="Foreword Title"/>
    <w:basedOn w:val="BaseHeading"/>
    <w:rsid w:val="002C29DA"/>
    <w:pPr>
      <w:keepNext/>
      <w:pageBreakBefore/>
      <w:suppressAutoHyphens/>
      <w:spacing w:before="310" w:after="310" w:line="310" w:lineRule="atLeast"/>
    </w:pPr>
    <w:rPr>
      <w:b/>
      <w:sz w:val="28"/>
    </w:rPr>
  </w:style>
  <w:style w:type="paragraph" w:customStyle="1" w:styleId="IntroTitle">
    <w:name w:val="Intro Title"/>
    <w:basedOn w:val="ForewordTitle"/>
    <w:rsid w:val="002C29DA"/>
  </w:style>
  <w:style w:type="paragraph" w:customStyle="1" w:styleId="KeyText">
    <w:name w:val="Key Text"/>
    <w:basedOn w:val="BodyText-"/>
    <w:rsid w:val="002C29DA"/>
    <w:pPr>
      <w:tabs>
        <w:tab w:val="left" w:pos="346"/>
      </w:tabs>
      <w:spacing w:after="60"/>
      <w:ind w:left="346" w:hanging="346"/>
    </w:pPr>
  </w:style>
  <w:style w:type="paragraph" w:customStyle="1" w:styleId="KeyTitle">
    <w:name w:val="Key Title"/>
    <w:basedOn w:val="KeyText"/>
    <w:next w:val="KeyText"/>
    <w:rsid w:val="002C29DA"/>
    <w:pPr>
      <w:jc w:val="left"/>
    </w:pPr>
    <w:rPr>
      <w:b/>
    </w:rPr>
  </w:style>
  <w:style w:type="paragraph" w:customStyle="1" w:styleId="ListContinue1">
    <w:name w:val="List Continue 1"/>
    <w:basedOn w:val="BaseText"/>
    <w:rsid w:val="002C29DA"/>
    <w:pPr>
      <w:ind w:left="403" w:hanging="403"/>
    </w:pPr>
  </w:style>
  <w:style w:type="paragraph" w:customStyle="1" w:styleId="ListContinue1-">
    <w:name w:val="List Continue 1 (-)"/>
    <w:basedOn w:val="ListContinue1"/>
    <w:rsid w:val="002C29DA"/>
    <w:pPr>
      <w:spacing w:line="210" w:lineRule="atLeast"/>
    </w:pPr>
    <w:rPr>
      <w:sz w:val="20"/>
    </w:rPr>
  </w:style>
  <w:style w:type="paragraph" w:customStyle="1" w:styleId="ListContinue2-">
    <w:name w:val="List Continue 2 (-)"/>
    <w:basedOn w:val="ListContinue1-"/>
    <w:rsid w:val="002C29DA"/>
    <w:pPr>
      <w:tabs>
        <w:tab w:val="left" w:pos="806"/>
      </w:tabs>
      <w:spacing w:after="0"/>
      <w:ind w:left="806" w:hanging="806"/>
      <w:jc w:val="left"/>
    </w:pPr>
    <w:rPr>
      <w:rFonts w:ascii="Arial" w:hAnsi="Arial"/>
      <w:sz w:val="18"/>
    </w:rPr>
  </w:style>
  <w:style w:type="paragraph" w:customStyle="1" w:styleId="ListContinue3-">
    <w:name w:val="List Continue 3 (-)"/>
    <w:basedOn w:val="ListContinue1-"/>
    <w:rsid w:val="002C29DA"/>
    <w:pPr>
      <w:ind w:left="1209"/>
    </w:pPr>
  </w:style>
  <w:style w:type="paragraph" w:customStyle="1" w:styleId="ListContinue4-">
    <w:name w:val="List Continue 4 (-)"/>
    <w:basedOn w:val="ListContinue1-"/>
    <w:rsid w:val="002C29DA"/>
    <w:pPr>
      <w:ind w:left="1598"/>
    </w:pPr>
  </w:style>
  <w:style w:type="paragraph" w:customStyle="1" w:styleId="ListNumber1">
    <w:name w:val="List Number 1"/>
    <w:basedOn w:val="BaseText"/>
    <w:rsid w:val="002C29DA"/>
    <w:pPr>
      <w:tabs>
        <w:tab w:val="left" w:pos="403"/>
      </w:tabs>
      <w:ind w:left="403" w:hanging="403"/>
    </w:pPr>
  </w:style>
  <w:style w:type="paragraph" w:customStyle="1" w:styleId="ListNumber1-">
    <w:name w:val="List Number 1 (-)"/>
    <w:basedOn w:val="ListNumber1"/>
    <w:rsid w:val="002C29DA"/>
    <w:pPr>
      <w:spacing w:line="210" w:lineRule="atLeast"/>
    </w:pPr>
    <w:rPr>
      <w:sz w:val="20"/>
    </w:rPr>
  </w:style>
  <w:style w:type="paragraph" w:customStyle="1" w:styleId="ListNumber2-">
    <w:name w:val="List Number 2 (-)"/>
    <w:basedOn w:val="ListNumber1-"/>
    <w:qFormat/>
    <w:rsid w:val="002C29DA"/>
    <w:pPr>
      <w:ind w:left="806"/>
    </w:pPr>
  </w:style>
  <w:style w:type="paragraph" w:customStyle="1" w:styleId="ListNumber3-">
    <w:name w:val="List Number 3 (-)"/>
    <w:basedOn w:val="ListNumber1-"/>
    <w:rsid w:val="002C29DA"/>
    <w:pPr>
      <w:ind w:left="1209"/>
    </w:pPr>
  </w:style>
  <w:style w:type="paragraph" w:customStyle="1" w:styleId="ListNumber4-">
    <w:name w:val="List Number 4 (-)"/>
    <w:basedOn w:val="ListNumber1-"/>
    <w:rsid w:val="002C29DA"/>
    <w:pPr>
      <w:ind w:left="1598"/>
    </w:pPr>
  </w:style>
  <w:style w:type="paragraph" w:customStyle="1" w:styleId="Tablebody0">
    <w:name w:val="Table body"/>
    <w:basedOn w:val="BaseText"/>
    <w:rsid w:val="002C29DA"/>
    <w:pPr>
      <w:spacing w:before="60" w:after="60" w:line="210" w:lineRule="atLeast"/>
      <w:jc w:val="left"/>
    </w:pPr>
    <w:rPr>
      <w:sz w:val="20"/>
    </w:rPr>
  </w:style>
  <w:style w:type="paragraph" w:customStyle="1" w:styleId="Tablebody-">
    <w:name w:val="Table body (-)"/>
    <w:basedOn w:val="Tablebody0"/>
    <w:rsid w:val="002C29DA"/>
    <w:rPr>
      <w:sz w:val="18"/>
    </w:rPr>
  </w:style>
  <w:style w:type="paragraph" w:customStyle="1" w:styleId="Tablebody--">
    <w:name w:val="Table body (--)"/>
    <w:basedOn w:val="Tablebody0"/>
    <w:rsid w:val="002C29DA"/>
    <w:rPr>
      <w:sz w:val="16"/>
    </w:rPr>
  </w:style>
  <w:style w:type="paragraph" w:customStyle="1" w:styleId="Tablebody1">
    <w:name w:val="Table body (+)"/>
    <w:basedOn w:val="Tablebody0"/>
    <w:qFormat/>
    <w:rsid w:val="002C29DA"/>
    <w:pPr>
      <w:spacing w:line="230" w:lineRule="atLeast"/>
    </w:pPr>
    <w:rPr>
      <w:sz w:val="22"/>
    </w:rPr>
  </w:style>
  <w:style w:type="paragraph" w:customStyle="1" w:styleId="Tablefooter">
    <w:name w:val="Table footer"/>
    <w:basedOn w:val="BaseText"/>
    <w:rsid w:val="002C29DA"/>
    <w:pPr>
      <w:tabs>
        <w:tab w:val="left" w:pos="346"/>
      </w:tabs>
      <w:spacing w:before="60" w:after="60" w:line="200" w:lineRule="atLeast"/>
    </w:pPr>
    <w:rPr>
      <w:sz w:val="18"/>
    </w:rPr>
  </w:style>
  <w:style w:type="paragraph" w:customStyle="1" w:styleId="Tableheader">
    <w:name w:val="Table header"/>
    <w:basedOn w:val="Tablebody0"/>
    <w:rsid w:val="002C29DA"/>
  </w:style>
  <w:style w:type="paragraph" w:customStyle="1" w:styleId="Tableheader-">
    <w:name w:val="Table header (-)"/>
    <w:basedOn w:val="Tablebody-"/>
    <w:rsid w:val="002C29DA"/>
  </w:style>
  <w:style w:type="paragraph" w:customStyle="1" w:styleId="Tableheader--">
    <w:name w:val="Table header (--)"/>
    <w:basedOn w:val="Tablebody--"/>
    <w:rsid w:val="002C29DA"/>
  </w:style>
  <w:style w:type="paragraph" w:customStyle="1" w:styleId="Tableheader0">
    <w:name w:val="Table header (+)"/>
    <w:basedOn w:val="Tablebody1"/>
    <w:rsid w:val="002C29DA"/>
  </w:style>
  <w:style w:type="paragraph" w:customStyle="1" w:styleId="Notice">
    <w:name w:val="Notice"/>
    <w:basedOn w:val="BaseText"/>
    <w:rsid w:val="002C29DA"/>
  </w:style>
  <w:style w:type="paragraph" w:customStyle="1" w:styleId="Notecontinued">
    <w:name w:val="Note continued"/>
    <w:basedOn w:val="Note"/>
    <w:rsid w:val="002C29DA"/>
    <w:pPr>
      <w:tabs>
        <w:tab w:val="clear" w:pos="1191"/>
        <w:tab w:val="clear" w:pos="1588"/>
        <w:tab w:val="clear" w:pos="1985"/>
        <w:tab w:val="left" w:pos="965"/>
      </w:tabs>
      <w:overflowPunct/>
      <w:autoSpaceDE/>
      <w:autoSpaceDN/>
      <w:adjustRightInd/>
      <w:spacing w:before="0" w:after="240" w:line="220" w:lineRule="atLeast"/>
      <w:ind w:firstLine="0"/>
      <w:textAlignment w:val="auto"/>
    </w:pPr>
    <w:rPr>
      <w:rFonts w:ascii="Cambria" w:eastAsia="Calibri" w:hAnsi="Cambria"/>
      <w:sz w:val="20"/>
      <w:szCs w:val="22"/>
    </w:rPr>
  </w:style>
  <w:style w:type="paragraph" w:customStyle="1" w:styleId="Noteindent">
    <w:name w:val="Note indent"/>
    <w:basedOn w:val="Note"/>
    <w:rsid w:val="002C29DA"/>
    <w:pPr>
      <w:tabs>
        <w:tab w:val="clear" w:pos="1191"/>
        <w:tab w:val="clear" w:pos="1588"/>
        <w:tab w:val="clear" w:pos="1985"/>
        <w:tab w:val="left" w:pos="1368"/>
      </w:tabs>
      <w:overflowPunct/>
      <w:autoSpaceDE/>
      <w:autoSpaceDN/>
      <w:adjustRightInd/>
      <w:spacing w:before="0" w:after="240" w:line="220" w:lineRule="atLeast"/>
      <w:ind w:left="403" w:firstLine="0"/>
      <w:textAlignment w:val="auto"/>
    </w:pPr>
    <w:rPr>
      <w:rFonts w:ascii="Cambria" w:eastAsia="Calibri" w:hAnsi="Cambria"/>
      <w:sz w:val="20"/>
      <w:szCs w:val="22"/>
    </w:rPr>
  </w:style>
  <w:style w:type="paragraph" w:customStyle="1" w:styleId="Noteindentcontinued">
    <w:name w:val="Note indent continued"/>
    <w:basedOn w:val="Noteindent"/>
    <w:qFormat/>
    <w:rsid w:val="002C29DA"/>
  </w:style>
  <w:style w:type="paragraph" w:customStyle="1" w:styleId="MainTitle1">
    <w:name w:val="Main Title 1"/>
    <w:basedOn w:val="CoverTitleA1"/>
    <w:rsid w:val="002C29DA"/>
    <w:pPr>
      <w:spacing w:before="400"/>
    </w:pPr>
  </w:style>
  <w:style w:type="paragraph" w:customStyle="1" w:styleId="MainTitle2">
    <w:name w:val="Main Title 2"/>
    <w:basedOn w:val="CoverTitleA2"/>
    <w:rsid w:val="002C29DA"/>
    <w:pPr>
      <w:outlineLvl w:val="1"/>
    </w:pPr>
  </w:style>
  <w:style w:type="paragraph" w:customStyle="1" w:styleId="MainTitle3">
    <w:name w:val="Main Title 3"/>
    <w:basedOn w:val="CoverTitleA3"/>
    <w:rsid w:val="002C29DA"/>
    <w:pPr>
      <w:outlineLvl w:val="2"/>
    </w:pPr>
  </w:style>
  <w:style w:type="paragraph" w:customStyle="1" w:styleId="TableGraphic">
    <w:name w:val="Table Graphic"/>
    <w:basedOn w:val="FigureGraphic"/>
    <w:rsid w:val="002C29DA"/>
  </w:style>
  <w:style w:type="character" w:customStyle="1" w:styleId="Courier">
    <w:name w:val="Courier"/>
    <w:rsid w:val="002C29DA"/>
    <w:rPr>
      <w:rFonts w:ascii="Courier New" w:hAnsi="Courier New"/>
    </w:rPr>
  </w:style>
  <w:style w:type="paragraph" w:customStyle="1" w:styleId="BiblioDescription">
    <w:name w:val="Biblio Description"/>
    <w:basedOn w:val="BaseText"/>
    <w:next w:val="BiblioEntry"/>
    <w:rsid w:val="002C29DA"/>
  </w:style>
  <w:style w:type="paragraph" w:customStyle="1" w:styleId="ListNumber5-">
    <w:name w:val="List Number 5 (-)"/>
    <w:basedOn w:val="ListNumber1-"/>
    <w:qFormat/>
    <w:rsid w:val="002C29DA"/>
    <w:pPr>
      <w:ind w:left="1996"/>
    </w:pPr>
  </w:style>
  <w:style w:type="paragraph" w:customStyle="1" w:styleId="ListContinue5-">
    <w:name w:val="List Continue 5 (-)"/>
    <w:basedOn w:val="ListContinue1-"/>
    <w:qFormat/>
    <w:rsid w:val="002C29DA"/>
    <w:pPr>
      <w:ind w:left="1593"/>
    </w:pPr>
  </w:style>
  <w:style w:type="paragraph" w:customStyle="1" w:styleId="BiblioText">
    <w:name w:val="Biblio Text"/>
    <w:basedOn w:val="BaseText"/>
    <w:qFormat/>
    <w:rsid w:val="002C29DA"/>
  </w:style>
  <w:style w:type="paragraph" w:customStyle="1" w:styleId="FigureImage">
    <w:name w:val="Figure Image"/>
    <w:basedOn w:val="FigureGraphic"/>
    <w:rsid w:val="002C29DA"/>
  </w:style>
  <w:style w:type="paragraph" w:customStyle="1" w:styleId="Figuredescription">
    <w:name w:val="Figure description"/>
    <w:basedOn w:val="Figuretitle"/>
    <w:rsid w:val="002C29DA"/>
    <w:pPr>
      <w:shd w:val="pct10" w:color="auto" w:fill="auto"/>
      <w:spacing w:before="240" w:after="360" w:line="240" w:lineRule="atLeast"/>
    </w:pPr>
    <w:rPr>
      <w:bCs w:val="0"/>
      <w:szCs w:val="24"/>
    </w:rPr>
  </w:style>
  <w:style w:type="paragraph" w:customStyle="1" w:styleId="Formuladescription">
    <w:name w:val="Formula description"/>
    <w:basedOn w:val="Formula"/>
    <w:rsid w:val="002C29DA"/>
    <w:pPr>
      <w:shd w:val="pct10" w:color="auto" w:fill="auto"/>
      <w:tabs>
        <w:tab w:val="clear" w:pos="9752"/>
        <w:tab w:val="right" w:pos="9749"/>
      </w:tabs>
      <w:spacing w:line="240" w:lineRule="atLeast"/>
    </w:pPr>
    <w:rPr>
      <w:szCs w:val="24"/>
    </w:rPr>
  </w:style>
  <w:style w:type="paragraph" w:customStyle="1" w:styleId="Tabledescription">
    <w:name w:val="Table description"/>
    <w:basedOn w:val="Tabletitle0"/>
    <w:rsid w:val="002C29DA"/>
    <w:pPr>
      <w:keepNext w:val="0"/>
      <w:shd w:val="pct10" w:color="auto" w:fill="auto"/>
      <w:spacing w:line="240" w:lineRule="atLeast"/>
    </w:pPr>
    <w:rPr>
      <w:rFonts w:ascii="Cambria" w:eastAsia="Calibri" w:hAnsi="Cambria" w:cs="Times New Roman"/>
      <w:bCs w:val="0"/>
      <w:sz w:val="22"/>
      <w:szCs w:val="24"/>
      <w:lang w:val="en-GB" w:eastAsia="en-US"/>
    </w:rPr>
  </w:style>
  <w:style w:type="paragraph" w:customStyle="1" w:styleId="Box-begin">
    <w:name w:val="Box-begin"/>
    <w:basedOn w:val="BaseText"/>
    <w:rsid w:val="002C29DA"/>
    <w:pPr>
      <w:shd w:val="clear" w:color="auto" w:fill="D9D9D9"/>
      <w:jc w:val="left"/>
    </w:pPr>
    <w:rPr>
      <w:szCs w:val="24"/>
    </w:rPr>
  </w:style>
  <w:style w:type="paragraph" w:customStyle="1" w:styleId="Box-end">
    <w:name w:val="Box-end"/>
    <w:basedOn w:val="BaseText"/>
    <w:rsid w:val="002C29DA"/>
    <w:pPr>
      <w:shd w:val="clear" w:color="auto" w:fill="D9D9D9"/>
      <w:jc w:val="left"/>
    </w:pPr>
    <w:rPr>
      <w:szCs w:val="24"/>
    </w:rPr>
  </w:style>
  <w:style w:type="paragraph" w:customStyle="1" w:styleId="Box-title">
    <w:name w:val="Box-title"/>
    <w:basedOn w:val="BaseHeading"/>
    <w:rsid w:val="002C29DA"/>
    <w:pPr>
      <w:shd w:val="clear" w:color="auto" w:fill="E6E6E6"/>
    </w:pPr>
    <w:rPr>
      <w:b/>
      <w:sz w:val="26"/>
      <w:szCs w:val="24"/>
    </w:rPr>
  </w:style>
  <w:style w:type="paragraph" w:customStyle="1" w:styleId="FrontHead">
    <w:name w:val="Front Head"/>
    <w:basedOn w:val="BaseHeading"/>
    <w:next w:val="BodyText"/>
    <w:qFormat/>
    <w:rsid w:val="002C29DA"/>
    <w:pPr>
      <w:keepNext/>
      <w:pageBreakBefore/>
      <w:suppressAutoHyphens/>
      <w:spacing w:before="310" w:after="310" w:line="310" w:lineRule="atLeast"/>
    </w:pPr>
    <w:rPr>
      <w:b/>
      <w:sz w:val="28"/>
    </w:rPr>
  </w:style>
  <w:style w:type="paragraph" w:customStyle="1" w:styleId="IndexHead">
    <w:name w:val="Index Head"/>
    <w:basedOn w:val="BaseHeading"/>
    <w:rsid w:val="002C29DA"/>
    <w:pPr>
      <w:pageBreakBefore/>
      <w:spacing w:after="760" w:line="280" w:lineRule="atLeast"/>
      <w:jc w:val="center"/>
    </w:pPr>
    <w:rPr>
      <w:b/>
      <w:sz w:val="28"/>
      <w:szCs w:val="28"/>
    </w:rPr>
  </w:style>
  <w:style w:type="paragraph" w:customStyle="1" w:styleId="Exampleindent2">
    <w:name w:val="Example indent 2"/>
    <w:basedOn w:val="BaseText"/>
    <w:rsid w:val="002C29DA"/>
    <w:pPr>
      <w:tabs>
        <w:tab w:val="left" w:pos="1758"/>
      </w:tabs>
      <w:spacing w:line="220" w:lineRule="atLeast"/>
      <w:ind w:left="805"/>
    </w:pPr>
    <w:rPr>
      <w:sz w:val="20"/>
    </w:rPr>
  </w:style>
  <w:style w:type="paragraph" w:customStyle="1" w:styleId="Exampleindent2continued">
    <w:name w:val="Example indent 2 continued"/>
    <w:basedOn w:val="BaseText"/>
    <w:rsid w:val="002C29DA"/>
    <w:pPr>
      <w:spacing w:line="220" w:lineRule="atLeast"/>
      <w:ind w:left="805"/>
    </w:pPr>
    <w:rPr>
      <w:sz w:val="20"/>
    </w:rPr>
  </w:style>
  <w:style w:type="paragraph" w:customStyle="1" w:styleId="Noteindent2continued">
    <w:name w:val="Note indent 2 continued"/>
    <w:basedOn w:val="BaseText"/>
    <w:rsid w:val="002C29DA"/>
    <w:pPr>
      <w:spacing w:line="220" w:lineRule="atLeast"/>
      <w:ind w:left="805"/>
    </w:pPr>
    <w:rPr>
      <w:sz w:val="20"/>
    </w:rPr>
  </w:style>
  <w:style w:type="paragraph" w:customStyle="1" w:styleId="Noteindent2">
    <w:name w:val="Note indent 2"/>
    <w:basedOn w:val="BaseText"/>
    <w:rsid w:val="002C29DA"/>
    <w:pPr>
      <w:tabs>
        <w:tab w:val="left" w:pos="1758"/>
      </w:tabs>
      <w:spacing w:line="220" w:lineRule="atLeast"/>
      <w:ind w:left="805"/>
    </w:pPr>
    <w:rPr>
      <w:sz w:val="20"/>
    </w:rPr>
  </w:style>
  <w:style w:type="character" w:customStyle="1" w:styleId="CourierNew">
    <w:name w:val="CourierNew"/>
    <w:uiPriority w:val="1"/>
    <w:qFormat/>
    <w:rsid w:val="002C29DA"/>
    <w:rPr>
      <w:rFonts w:ascii="Courier New" w:hAnsi="Courier New"/>
    </w:rPr>
  </w:style>
  <w:style w:type="paragraph" w:customStyle="1" w:styleId="Bibliography24">
    <w:name w:val="Bibliography24"/>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paragraph" w:customStyle="1" w:styleId="BodyTextIndent211">
    <w:name w:val="Body Text Indent 211"/>
    <w:basedOn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ibliography23">
    <w:name w:val="Bibliography23"/>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paragraph" w:customStyle="1" w:styleId="BodyTextIndent311">
    <w:name w:val="Body Text Indent 311"/>
    <w:basedOn w:val="BodyTextIndent211"/>
    <w:rsid w:val="002C29DA"/>
    <w:pPr>
      <w:ind w:left="1202"/>
    </w:pPr>
  </w:style>
  <w:style w:type="paragraph" w:customStyle="1" w:styleId="Bibliography22">
    <w:name w:val="Bibliography22"/>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paragraph" w:customStyle="1" w:styleId="MTDisplayEquation">
    <w:name w:val="MTDisplayEquation"/>
    <w:basedOn w:val="Equation"/>
    <w:next w:val="Normal"/>
    <w:link w:val="MTDisplayEquationChar"/>
    <w:rsid w:val="002C29DA"/>
    <w:pPr>
      <w:tabs>
        <w:tab w:val="clear" w:pos="794"/>
        <w:tab w:val="clear" w:pos="1588"/>
        <w:tab w:val="clear" w:pos="4849"/>
        <w:tab w:val="clear" w:pos="9696"/>
        <w:tab w:val="center" w:pos="4860"/>
        <w:tab w:val="right" w:pos="9720"/>
      </w:tabs>
      <w:overflowPunct/>
      <w:spacing w:before="0" w:line="240" w:lineRule="atLeast"/>
      <w:textAlignment w:val="auto"/>
    </w:pPr>
    <w:rPr>
      <w:rFonts w:ascii="Cambria" w:eastAsia="MS Mincho" w:hAnsi="Cambria"/>
      <w:position w:val="6"/>
      <w:szCs w:val="24"/>
      <w:lang w:eastAsia="ja-JP"/>
    </w:rPr>
  </w:style>
  <w:style w:type="character" w:customStyle="1" w:styleId="EquationChar">
    <w:name w:val="Equation Char"/>
    <w:link w:val="Equation"/>
    <w:rsid w:val="002C29DA"/>
    <w:rPr>
      <w:sz w:val="22"/>
      <w:lang w:val="en-GB"/>
    </w:rPr>
  </w:style>
  <w:style w:type="character" w:customStyle="1" w:styleId="MTDisplayEquationChar">
    <w:name w:val="MTDisplayEquation Char"/>
    <w:link w:val="MTDisplayEquation"/>
    <w:rsid w:val="002C29DA"/>
    <w:rPr>
      <w:rFonts w:ascii="Cambria" w:eastAsia="MS Mincho" w:hAnsi="Cambria"/>
      <w:position w:val="6"/>
      <w:sz w:val="22"/>
      <w:szCs w:val="24"/>
      <w:lang w:val="en-GB" w:eastAsia="ja-JP"/>
    </w:rPr>
  </w:style>
  <w:style w:type="paragraph" w:customStyle="1" w:styleId="Heding2">
    <w:name w:val="Heding 2"/>
    <w:basedOn w:val="BodyText"/>
    <w:rsid w:val="002C29DA"/>
    <w:pPr>
      <w:keepNext/>
      <w:tabs>
        <w:tab w:val="left" w:pos="540"/>
        <w:tab w:val="left" w:pos="700"/>
      </w:tabs>
      <w:suppressAutoHyphens/>
      <w:autoSpaceDE w:val="0"/>
      <w:autoSpaceDN w:val="0"/>
      <w:adjustRightInd w:val="0"/>
      <w:spacing w:before="0" w:after="240" w:line="250" w:lineRule="exact"/>
      <w:outlineLvl w:val="1"/>
    </w:pPr>
    <w:rPr>
      <w:rFonts w:eastAsia="Malgun Gothic"/>
      <w:sz w:val="22"/>
      <w:szCs w:val="24"/>
      <w:lang w:val="en-GB"/>
    </w:rPr>
  </w:style>
  <w:style w:type="paragraph" w:customStyle="1" w:styleId="Ntoe">
    <w:name w:val="Ntoe"/>
    <w:basedOn w:val="BodyText"/>
    <w:qFormat/>
    <w:rsid w:val="002C29DA"/>
    <w:pPr>
      <w:tabs>
        <w:tab w:val="left" w:pos="794"/>
        <w:tab w:val="left" w:pos="965"/>
        <w:tab w:val="left" w:pos="1191"/>
        <w:tab w:val="left" w:pos="1588"/>
        <w:tab w:val="left" w:pos="1985"/>
      </w:tabs>
      <w:autoSpaceDE w:val="0"/>
      <w:autoSpaceDN w:val="0"/>
      <w:adjustRightInd w:val="0"/>
      <w:spacing w:before="0" w:after="240" w:line="240" w:lineRule="atLeast"/>
    </w:pPr>
    <w:rPr>
      <w:rFonts w:eastAsia="Malgun Gothic"/>
      <w:sz w:val="22"/>
      <w:szCs w:val="24"/>
      <w:lang w:val="en-GB"/>
    </w:rPr>
  </w:style>
  <w:style w:type="paragraph" w:customStyle="1" w:styleId="Heding5">
    <w:name w:val="Heding 5"/>
    <w:basedOn w:val="BodyText"/>
    <w:rsid w:val="002C29DA"/>
    <w:pPr>
      <w:keepNext/>
      <w:tabs>
        <w:tab w:val="left" w:pos="1080"/>
      </w:tabs>
      <w:suppressAutoHyphens/>
      <w:autoSpaceDE w:val="0"/>
      <w:autoSpaceDN w:val="0"/>
      <w:adjustRightInd w:val="0"/>
      <w:spacing w:before="0" w:after="240" w:line="230" w:lineRule="exact"/>
      <w:outlineLvl w:val="4"/>
    </w:pPr>
    <w:rPr>
      <w:rFonts w:eastAsia="Malgun Gothic"/>
      <w:sz w:val="22"/>
      <w:szCs w:val="24"/>
      <w:lang w:val="en-GB"/>
    </w:rPr>
  </w:style>
  <w:style w:type="paragraph" w:customStyle="1" w:styleId="Heding4">
    <w:name w:val="Heding 4"/>
    <w:basedOn w:val="BodyText"/>
    <w:rsid w:val="002C29DA"/>
    <w:pPr>
      <w:keepNext/>
      <w:tabs>
        <w:tab w:val="left" w:pos="940"/>
        <w:tab w:val="left" w:pos="1080"/>
        <w:tab w:val="left" w:pos="1140"/>
        <w:tab w:val="left" w:pos="1360"/>
      </w:tabs>
      <w:suppressAutoHyphens/>
      <w:autoSpaceDE w:val="0"/>
      <w:autoSpaceDN w:val="0"/>
      <w:adjustRightInd w:val="0"/>
      <w:spacing w:before="0" w:after="240" w:line="230" w:lineRule="exact"/>
      <w:outlineLvl w:val="3"/>
    </w:pPr>
    <w:rPr>
      <w:rFonts w:eastAsia="Malgun Gothic"/>
      <w:sz w:val="22"/>
      <w:szCs w:val="24"/>
      <w:lang w:val="en-GB"/>
    </w:rPr>
  </w:style>
  <w:style w:type="paragraph" w:customStyle="1" w:styleId="ListNumber20">
    <w:name w:val="List Number2"/>
    <w:basedOn w:val="ListContinue1"/>
    <w:qFormat/>
    <w:rsid w:val="002C29DA"/>
    <w:pPr>
      <w:tabs>
        <w:tab w:val="left" w:pos="1134"/>
        <w:tab w:val="left" w:pos="1440"/>
        <w:tab w:val="left" w:pos="2977"/>
      </w:tabs>
      <w:autoSpaceDE w:val="0"/>
      <w:autoSpaceDN w:val="0"/>
      <w:adjustRightInd w:val="0"/>
    </w:pPr>
    <w:rPr>
      <w:rFonts w:eastAsia="Malgun Gothic"/>
      <w:szCs w:val="24"/>
    </w:rPr>
  </w:style>
  <w:style w:type="paragraph" w:customStyle="1" w:styleId="Formu">
    <w:name w:val="Formu]"/>
    <w:basedOn w:val="BodyText"/>
    <w:qFormat/>
    <w:rsid w:val="002C29DA"/>
    <w:pPr>
      <w:tabs>
        <w:tab w:val="left" w:pos="1134"/>
        <w:tab w:val="left" w:pos="1191"/>
        <w:tab w:val="left" w:pos="1701"/>
        <w:tab w:val="left" w:pos="1985"/>
        <w:tab w:val="center" w:pos="4849"/>
        <w:tab w:val="right" w:pos="9696"/>
      </w:tabs>
      <w:autoSpaceDE w:val="0"/>
      <w:autoSpaceDN w:val="0"/>
      <w:adjustRightInd w:val="0"/>
      <w:spacing w:before="0" w:after="240" w:line="240" w:lineRule="atLeast"/>
    </w:pPr>
    <w:rPr>
      <w:rFonts w:eastAsia="Malgun Gothic"/>
      <w:sz w:val="22"/>
      <w:szCs w:val="24"/>
      <w:lang w:val="en-GB"/>
    </w:rPr>
  </w:style>
  <w:style w:type="paragraph" w:customStyle="1" w:styleId="Noteindent3">
    <w:name w:val="Note indent 3"/>
    <w:basedOn w:val="Noteindent2"/>
    <w:qFormat/>
    <w:rsid w:val="002C29DA"/>
  </w:style>
  <w:style w:type="paragraph" w:customStyle="1" w:styleId="Formila">
    <w:name w:val="Formila"/>
    <w:basedOn w:val="BodyText"/>
    <w:qFormat/>
    <w:rsid w:val="002C29DA"/>
    <w:pPr>
      <w:tabs>
        <w:tab w:val="left" w:pos="851"/>
        <w:tab w:val="left" w:pos="1134"/>
        <w:tab w:val="left" w:pos="1191"/>
        <w:tab w:val="left" w:pos="1418"/>
        <w:tab w:val="left" w:pos="1985"/>
        <w:tab w:val="center" w:pos="4849"/>
        <w:tab w:val="right" w:pos="9696"/>
      </w:tabs>
      <w:autoSpaceDE w:val="0"/>
      <w:autoSpaceDN w:val="0"/>
      <w:adjustRightInd w:val="0"/>
      <w:spacing w:before="0" w:after="240" w:line="240" w:lineRule="atLeast"/>
    </w:pPr>
    <w:rPr>
      <w:rFonts w:eastAsia="Malgun Gothic"/>
      <w:sz w:val="22"/>
      <w:szCs w:val="24"/>
      <w:lang w:val="en-GB"/>
    </w:rPr>
  </w:style>
  <w:style w:type="paragraph" w:customStyle="1" w:styleId="ListContinue30">
    <w:name w:val="List Continue3"/>
    <w:basedOn w:val="ListContinue1"/>
    <w:qFormat/>
    <w:rsid w:val="002C29DA"/>
    <w:pPr>
      <w:tabs>
        <w:tab w:val="left" w:pos="360"/>
        <w:tab w:val="left" w:pos="720"/>
        <w:tab w:val="left" w:pos="1080"/>
        <w:tab w:val="left" w:pos="1440"/>
        <w:tab w:val="left" w:pos="2977"/>
      </w:tabs>
      <w:autoSpaceDE w:val="0"/>
      <w:autoSpaceDN w:val="0"/>
      <w:adjustRightInd w:val="0"/>
    </w:pPr>
    <w:rPr>
      <w:rFonts w:eastAsia="Malgun Gothic"/>
      <w:szCs w:val="24"/>
    </w:rPr>
  </w:style>
  <w:style w:type="paragraph" w:customStyle="1" w:styleId="Figuretut">
    <w:name w:val="Figure tut"/>
    <w:basedOn w:val="BodyText"/>
    <w:qFormat/>
    <w:rsid w:val="002C29DA"/>
    <w:pPr>
      <w:keepNext/>
      <w:tabs>
        <w:tab w:val="left" w:pos="794"/>
        <w:tab w:val="left" w:pos="1191"/>
        <w:tab w:val="left" w:pos="1588"/>
        <w:tab w:val="left" w:pos="1985"/>
      </w:tabs>
      <w:autoSpaceDE w:val="0"/>
      <w:autoSpaceDN w:val="0"/>
      <w:adjustRightInd w:val="0"/>
      <w:spacing w:before="0" w:after="240" w:line="240" w:lineRule="atLeast"/>
      <w:jc w:val="center"/>
    </w:pPr>
    <w:rPr>
      <w:rFonts w:eastAsia="Malgun Gothic"/>
      <w:sz w:val="22"/>
      <w:szCs w:val="24"/>
      <w:lang w:val="en-GB"/>
    </w:rPr>
  </w:style>
  <w:style w:type="paragraph" w:customStyle="1" w:styleId="Tabn">
    <w:name w:val="Tabn"/>
    <w:basedOn w:val="BodyText"/>
    <w:qFormat/>
    <w:rsid w:val="002C29DA"/>
    <w:pPr>
      <w:keepNext/>
      <w:keepLines/>
      <w:tabs>
        <w:tab w:val="left" w:pos="216"/>
        <w:tab w:val="left" w:pos="432"/>
        <w:tab w:val="left" w:pos="648"/>
        <w:tab w:val="left" w:pos="794"/>
        <w:tab w:val="left" w:pos="864"/>
        <w:tab w:val="left" w:pos="1080"/>
        <w:tab w:val="left" w:pos="1191"/>
        <w:tab w:val="left" w:pos="1296"/>
        <w:tab w:val="left" w:pos="1512"/>
        <w:tab w:val="left" w:pos="1588"/>
        <w:tab w:val="left" w:pos="1728"/>
        <w:tab w:val="left" w:pos="1944"/>
        <w:tab w:val="left" w:pos="1985"/>
        <w:tab w:val="left" w:pos="2160"/>
      </w:tabs>
      <w:autoSpaceDE w:val="0"/>
      <w:autoSpaceDN w:val="0"/>
      <w:adjustRightInd w:val="0"/>
      <w:spacing w:before="0" w:after="240" w:line="240" w:lineRule="atLeast"/>
    </w:pPr>
    <w:rPr>
      <w:sz w:val="22"/>
      <w:szCs w:val="22"/>
      <w:lang w:val="en-GB"/>
    </w:rPr>
  </w:style>
  <w:style w:type="paragraph" w:customStyle="1" w:styleId="Formule">
    <w:name w:val="Formule"/>
    <w:basedOn w:val="BodyText"/>
    <w:qFormat/>
    <w:rsid w:val="002C29DA"/>
    <w:pPr>
      <w:keepLines/>
      <w:tabs>
        <w:tab w:val="left" w:pos="851"/>
        <w:tab w:val="left" w:pos="1134"/>
        <w:tab w:val="left" w:pos="1191"/>
        <w:tab w:val="left" w:pos="1418"/>
        <w:tab w:val="left" w:pos="1985"/>
        <w:tab w:val="center" w:pos="4849"/>
        <w:tab w:val="right" w:pos="9696"/>
      </w:tabs>
      <w:autoSpaceDE w:val="0"/>
      <w:autoSpaceDN w:val="0"/>
      <w:adjustRightInd w:val="0"/>
      <w:spacing w:before="0" w:after="240" w:line="240" w:lineRule="atLeast"/>
    </w:pPr>
    <w:rPr>
      <w:rFonts w:eastAsia="Malgun Gothic"/>
      <w:sz w:val="22"/>
      <w:szCs w:val="24"/>
      <w:lang w:val="en-GB"/>
    </w:rPr>
  </w:style>
  <w:style w:type="paragraph" w:customStyle="1" w:styleId="Noteid">
    <w:name w:val="Note id"/>
    <w:basedOn w:val="Note1"/>
    <w:qFormat/>
    <w:rsid w:val="002C29DA"/>
    <w:pPr>
      <w:numPr>
        <w:ilvl w:val="12"/>
      </w:numPr>
      <w:tabs>
        <w:tab w:val="left" w:pos="794"/>
        <w:tab w:val="left" w:pos="965"/>
        <w:tab w:val="left" w:pos="1191"/>
        <w:tab w:val="left" w:pos="1588"/>
        <w:tab w:val="left" w:pos="1985"/>
      </w:tabs>
      <w:overflowPunct/>
      <w:spacing w:before="0" w:after="240" w:line="240" w:lineRule="auto"/>
      <w:ind w:left="288"/>
      <w:textAlignment w:val="auto"/>
    </w:pPr>
    <w:rPr>
      <w:rFonts w:ascii="Cambria" w:eastAsia="Malgun Gothic" w:hAnsi="Cambria"/>
      <w:sz w:val="20"/>
      <w:szCs w:val="24"/>
    </w:rPr>
  </w:style>
  <w:style w:type="paragraph" w:customStyle="1" w:styleId="Noteimd">
    <w:name w:val="Note imd"/>
    <w:basedOn w:val="BodyText"/>
    <w:qFormat/>
    <w:rsid w:val="002C29DA"/>
    <w:pPr>
      <w:autoSpaceDE w:val="0"/>
      <w:autoSpaceDN w:val="0"/>
      <w:adjustRightInd w:val="0"/>
      <w:spacing w:before="0" w:after="240" w:line="240" w:lineRule="atLeast"/>
    </w:pPr>
    <w:rPr>
      <w:rFonts w:eastAsia="Malgun Gothic"/>
      <w:sz w:val="22"/>
      <w:szCs w:val="24"/>
      <w:lang w:val="en-GB"/>
    </w:rPr>
  </w:style>
  <w:style w:type="paragraph" w:customStyle="1" w:styleId="BodyTextIndent22">
    <w:name w:val="Body Text Indent 22"/>
    <w:basedOn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2">
    <w:name w:val="Body Text Indent 32"/>
    <w:basedOn w:val="BodyTextIndent22"/>
    <w:rsid w:val="002C29DA"/>
    <w:pPr>
      <w:ind w:left="1202"/>
    </w:pPr>
  </w:style>
  <w:style w:type="paragraph" w:customStyle="1" w:styleId="ListNumber10">
    <w:name w:val="List Number1"/>
    <w:basedOn w:val="BodyText"/>
    <w:qFormat/>
    <w:rsid w:val="002C29DA"/>
    <w:pPr>
      <w:tabs>
        <w:tab w:val="left" w:pos="763"/>
      </w:tabs>
      <w:autoSpaceDE w:val="0"/>
      <w:autoSpaceDN w:val="0"/>
      <w:adjustRightInd w:val="0"/>
      <w:spacing w:before="0" w:after="240" w:line="240" w:lineRule="atLeast"/>
    </w:pPr>
    <w:rPr>
      <w:rFonts w:eastAsia="Malgun Gothic"/>
      <w:sz w:val="22"/>
      <w:szCs w:val="24"/>
      <w:lang w:val="en-GB"/>
    </w:rPr>
  </w:style>
  <w:style w:type="paragraph" w:customStyle="1" w:styleId="Noteindent1">
    <w:name w:val="Note indent 1"/>
    <w:basedOn w:val="BodyText"/>
    <w:qFormat/>
    <w:rsid w:val="002C29DA"/>
    <w:pPr>
      <w:autoSpaceDE w:val="0"/>
      <w:autoSpaceDN w:val="0"/>
      <w:adjustRightInd w:val="0"/>
      <w:spacing w:before="0" w:after="240" w:line="240" w:lineRule="atLeast"/>
    </w:pPr>
    <w:rPr>
      <w:rFonts w:eastAsia="Malgun Gothic"/>
      <w:sz w:val="22"/>
      <w:szCs w:val="24"/>
      <w:lang w:val="en-GB"/>
    </w:rPr>
  </w:style>
  <w:style w:type="paragraph" w:customStyle="1" w:styleId="ListContinue6">
    <w:name w:val="List Continue 6"/>
    <w:basedOn w:val="ListContinue1"/>
    <w:qFormat/>
    <w:rsid w:val="002C29DA"/>
    <w:pPr>
      <w:widowControl w:val="0"/>
      <w:tabs>
        <w:tab w:val="left" w:pos="340"/>
        <w:tab w:val="left" w:pos="697"/>
        <w:tab w:val="left" w:pos="794"/>
        <w:tab w:val="left" w:pos="1072"/>
        <w:tab w:val="left" w:pos="1191"/>
        <w:tab w:val="left" w:pos="1411"/>
        <w:tab w:val="left" w:pos="1588"/>
        <w:tab w:val="left" w:pos="1768"/>
        <w:tab w:val="left" w:pos="1985"/>
        <w:tab w:val="left" w:pos="2125"/>
        <w:tab w:val="left" w:pos="2381"/>
      </w:tabs>
      <w:autoSpaceDE w:val="0"/>
      <w:autoSpaceDN w:val="0"/>
      <w:adjustRightInd w:val="0"/>
    </w:pPr>
    <w:rPr>
      <w:szCs w:val="24"/>
    </w:rPr>
  </w:style>
  <w:style w:type="paragraph" w:customStyle="1" w:styleId="BodyTextIndent23">
    <w:name w:val="Body Text Indent 23"/>
    <w:basedOn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3">
    <w:name w:val="Body Text Indent 33"/>
    <w:basedOn w:val="BodyTextIndent23"/>
    <w:rsid w:val="002C29DA"/>
    <w:pPr>
      <w:ind w:left="1202"/>
    </w:pPr>
  </w:style>
  <w:style w:type="paragraph" w:customStyle="1" w:styleId="BodyTextIndent24">
    <w:name w:val="Body Text Indent 24"/>
    <w:basedOn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4">
    <w:name w:val="Body Text Indent 34"/>
    <w:basedOn w:val="BodyTextIndent24"/>
    <w:rsid w:val="002C29DA"/>
    <w:pPr>
      <w:ind w:left="1202"/>
    </w:pPr>
  </w:style>
  <w:style w:type="paragraph" w:customStyle="1" w:styleId="a7">
    <w:name w:val="a7"/>
    <w:basedOn w:val="a6"/>
    <w:next w:val="a6"/>
    <w:qFormat/>
    <w:rsid w:val="002C29DA"/>
    <w:pPr>
      <w:keepNext w:val="0"/>
      <w:numPr>
        <w:ilvl w:val="0"/>
        <w:numId w:val="0"/>
      </w:numPr>
      <w:tabs>
        <w:tab w:val="left" w:pos="794"/>
      </w:tabs>
      <w:suppressAutoHyphens w:val="0"/>
      <w:autoSpaceDE w:val="0"/>
      <w:autoSpaceDN w:val="0"/>
      <w:adjustRightInd w:val="0"/>
      <w:spacing w:before="0" w:after="240" w:line="240" w:lineRule="atLeast"/>
      <w:outlineLvl w:val="0"/>
    </w:pPr>
    <w:rPr>
      <w:rFonts w:eastAsia="Malgun Gothic"/>
      <w:sz w:val="22"/>
      <w:szCs w:val="24"/>
      <w:lang w:eastAsia="en-US"/>
    </w:rPr>
  </w:style>
  <w:style w:type="paragraph" w:customStyle="1" w:styleId="2">
    <w:name w:val="2"/>
    <w:basedOn w:val="ListContinue1"/>
    <w:qFormat/>
    <w:rsid w:val="002C29DA"/>
    <w:pPr>
      <w:tabs>
        <w:tab w:val="left" w:pos="720"/>
      </w:tabs>
      <w:autoSpaceDE w:val="0"/>
      <w:autoSpaceDN w:val="0"/>
      <w:adjustRightInd w:val="0"/>
    </w:pPr>
    <w:rPr>
      <w:rFonts w:eastAsia="Malgun Gothic"/>
      <w:szCs w:val="24"/>
    </w:rPr>
  </w:style>
  <w:style w:type="character" w:customStyle="1" w:styleId="ASN1boldchar">
    <w:name w:val="ASN.1 bold char"/>
    <w:rsid w:val="002C29DA"/>
    <w:rPr>
      <w:rFonts w:ascii="Courier New" w:hAnsi="Courier New"/>
      <w:b/>
      <w:sz w:val="18"/>
    </w:rPr>
  </w:style>
  <w:style w:type="character" w:customStyle="1" w:styleId="ASN1ItalicChar">
    <w:name w:val="ASN.1 Italic Char"/>
    <w:rsid w:val="002C29DA"/>
    <w:rPr>
      <w:rFonts w:ascii="Courier New" w:hAnsi="Courier New"/>
      <w:i/>
      <w:sz w:val="18"/>
    </w:rPr>
  </w:style>
  <w:style w:type="character" w:customStyle="1" w:styleId="3DVCLevel5Char">
    <w:name w:val="3DVC Level 5 Char"/>
    <w:uiPriority w:val="99"/>
    <w:locked/>
    <w:rsid w:val="002C29DA"/>
    <w:rPr>
      <w:rFonts w:ascii="Times New Roman" w:eastAsia="Malgun Gothic" w:hAnsi="Times New Roman"/>
      <w:b/>
      <w:lang w:val="en-GB" w:eastAsia="en-US"/>
    </w:rPr>
  </w:style>
  <w:style w:type="paragraph" w:customStyle="1" w:styleId="Rec1">
    <w:name w:val="Rec"/>
    <w:basedOn w:val="Title"/>
    <w:rsid w:val="002C29DA"/>
    <w:rPr>
      <w:rFonts w:eastAsia="SimSun"/>
    </w:rPr>
  </w:style>
  <w:style w:type="paragraph" w:customStyle="1" w:styleId="LightGrid-Accent31">
    <w:name w:val="Light Grid - Accent 31"/>
    <w:basedOn w:val="Normal"/>
    <w:uiPriority w:val="34"/>
    <w:qFormat/>
    <w:rsid w:val="002C29DA"/>
    <w:pPr>
      <w:tabs>
        <w:tab w:val="clear" w:pos="1800"/>
        <w:tab w:val="clear" w:pos="2160"/>
        <w:tab w:val="clear" w:pos="2520"/>
        <w:tab w:val="clear" w:pos="2880"/>
        <w:tab w:val="clear" w:pos="3240"/>
        <w:tab w:val="clear" w:pos="3600"/>
        <w:tab w:val="clear" w:pos="3960"/>
        <w:tab w:val="clear" w:pos="4320"/>
      </w:tabs>
      <w:ind w:leftChars="400" w:left="840"/>
      <w:jc w:val="left"/>
    </w:pPr>
    <w:rPr>
      <w:rFonts w:eastAsia="MS Mincho"/>
      <w:lang w:val="en-CA"/>
    </w:rPr>
  </w:style>
  <w:style w:type="character" w:customStyle="1" w:styleId="PlainTable51">
    <w:name w:val="Plain Table 51"/>
    <w:uiPriority w:val="31"/>
    <w:qFormat/>
    <w:rsid w:val="002C29DA"/>
    <w:rPr>
      <w:smallCaps/>
      <w:color w:val="C0504D"/>
      <w:u w:val="single"/>
    </w:rPr>
  </w:style>
  <w:style w:type="paragraph" w:customStyle="1" w:styleId="GridTable31">
    <w:name w:val="Grid Table 31"/>
    <w:basedOn w:val="Heading1"/>
    <w:next w:val="Normal"/>
    <w:uiPriority w:val="39"/>
    <w:unhideWhenUsed/>
    <w:qFormat/>
    <w:rsid w:val="002C29DA"/>
    <w:pPr>
      <w:keepLines/>
      <w:numPr>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480" w:after="0" w:line="276" w:lineRule="auto"/>
      <w:jc w:val="left"/>
      <w:textAlignment w:val="auto"/>
      <w:outlineLvl w:val="9"/>
    </w:pPr>
    <w:rPr>
      <w:rFonts w:ascii="Cambria" w:eastAsia="SimSun" w:hAnsi="Cambria" w:cs="Times New Roman"/>
      <w:color w:val="365F91"/>
      <w:kern w:val="0"/>
      <w:sz w:val="28"/>
      <w:szCs w:val="28"/>
      <w:lang w:val="en-CA" w:eastAsia="ja-JP"/>
    </w:rPr>
  </w:style>
  <w:style w:type="character" w:customStyle="1" w:styleId="LightGrid-Accent11">
    <w:name w:val="Light Grid - Accent 11"/>
    <w:uiPriority w:val="99"/>
    <w:rsid w:val="002C29DA"/>
    <w:rPr>
      <w:color w:val="808080"/>
    </w:rPr>
  </w:style>
  <w:style w:type="character" w:customStyle="1" w:styleId="apple-converted-space">
    <w:name w:val="apple-converted-space"/>
    <w:rsid w:val="002C29DA"/>
  </w:style>
  <w:style w:type="table" w:customStyle="1" w:styleId="TableGrid31">
    <w:name w:val="Table Grid31"/>
    <w:basedOn w:val="TableNormal"/>
    <w:next w:val="TableGrid"/>
    <w:rsid w:val="002C29DA"/>
    <w:rPr>
      <w:rFonts w:eastAsia="SimSun"/>
      <w:lang w:val="en-CA"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Menlo" w:eastAsia="MS Mincho" w:hAnsi="Menlo" w:cs="Menlo"/>
      <w:color w:val="000000"/>
      <w:sz w:val="17"/>
      <w:szCs w:val="17"/>
      <w:lang w:val="en-CA"/>
    </w:rPr>
  </w:style>
  <w:style w:type="character" w:customStyle="1" w:styleId="s1">
    <w:name w:val="s1"/>
    <w:rsid w:val="002C29DA"/>
  </w:style>
  <w:style w:type="paragraph" w:customStyle="1" w:styleId="MediumList2-Accent23">
    <w:name w:val="Medium List 2 - Accent 23"/>
    <w:hidden/>
    <w:uiPriority w:val="71"/>
    <w:rsid w:val="002C29DA"/>
    <w:rPr>
      <w:rFonts w:eastAsia="SimSun"/>
      <w:sz w:val="22"/>
    </w:rPr>
  </w:style>
  <w:style w:type="paragraph" w:customStyle="1" w:styleId="ColorfulShading-Accent15">
    <w:name w:val="Colorful Shading - Accent 15"/>
    <w:hidden/>
    <w:uiPriority w:val="62"/>
    <w:rsid w:val="002C29DA"/>
    <w:rPr>
      <w:rFonts w:eastAsia="SimSun"/>
      <w:sz w:val="22"/>
    </w:rPr>
  </w:style>
  <w:style w:type="paragraph" w:customStyle="1" w:styleId="Term">
    <w:name w:val="Term"/>
    <w:basedOn w:val="ColorfulList-Accent11"/>
    <w:autoRedefine/>
    <w:qFormat/>
    <w:rsid w:val="002C29DA"/>
    <w:pPr>
      <w:numPr>
        <w:numId w:val="848"/>
      </w:numPr>
      <w:spacing w:after="0"/>
    </w:pPr>
    <w:rPr>
      <w:rFonts w:ascii="Candara" w:eastAsia="Candara" w:hAnsi="Candara"/>
      <w:b/>
      <w:smallCaps/>
      <w:sz w:val="20"/>
      <w:szCs w:val="20"/>
      <w:lang w:val="en-US"/>
    </w:rPr>
  </w:style>
  <w:style w:type="paragraph" w:customStyle="1" w:styleId="Pa16">
    <w:name w:val="Pa16"/>
    <w:basedOn w:val="Normal"/>
    <w:next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line="221" w:lineRule="atLeast"/>
      <w:jc w:val="left"/>
      <w:textAlignment w:val="auto"/>
    </w:pPr>
    <w:rPr>
      <w:rFonts w:ascii="Cambria" w:eastAsia="Malgun Gothic" w:hAnsi="Cambria"/>
      <w:sz w:val="24"/>
      <w:szCs w:val="24"/>
      <w:lang w:val="en-GB" w:eastAsia="zh-CN"/>
    </w:rPr>
  </w:style>
  <w:style w:type="numbering" w:customStyle="1" w:styleId="NoList3">
    <w:name w:val="No List3"/>
    <w:next w:val="NoList"/>
    <w:uiPriority w:val="99"/>
    <w:semiHidden/>
    <w:unhideWhenUsed/>
    <w:rsid w:val="00C91A50"/>
  </w:style>
  <w:style w:type="character" w:customStyle="1" w:styleId="zzCoverChar">
    <w:name w:val="zzCover Char"/>
    <w:basedOn w:val="DefaultParagraphFont"/>
    <w:link w:val="zzCover"/>
    <w:uiPriority w:val="99"/>
    <w:rsid w:val="00C91A50"/>
    <w:rPr>
      <w:rFonts w:ascii="Cambria" w:eastAsia="Calibri" w:hAnsi="Cambria"/>
      <w:b/>
      <w:bCs/>
      <w:color w:val="000000"/>
      <w:sz w:val="24"/>
      <w:szCs w:val="24"/>
      <w:lang w:val="en-GB"/>
    </w:rPr>
  </w:style>
  <w:style w:type="numbering" w:customStyle="1" w:styleId="ArticleSection1">
    <w:name w:val="Article / Section1"/>
    <w:basedOn w:val="NoList"/>
    <w:next w:val="ArticleSection"/>
    <w:uiPriority w:val="99"/>
    <w:rsid w:val="00C91A50"/>
  </w:style>
  <w:style w:type="numbering" w:customStyle="1" w:styleId="1ai1">
    <w:name w:val="1 / a / i1"/>
    <w:basedOn w:val="NoList"/>
    <w:next w:val="1ai"/>
    <w:uiPriority w:val="99"/>
    <w:rsid w:val="00C91A50"/>
  </w:style>
  <w:style w:type="numbering" w:customStyle="1" w:styleId="1111111">
    <w:name w:val="1 / 1.1 / 1.1.11"/>
    <w:basedOn w:val="NoList"/>
    <w:next w:val="111111"/>
    <w:uiPriority w:val="99"/>
    <w:rsid w:val="00C91A50"/>
  </w:style>
  <w:style w:type="character" w:customStyle="1" w:styleId="BaseTextChar">
    <w:name w:val="Base_Text Char"/>
    <w:basedOn w:val="DefaultParagraphFont"/>
    <w:link w:val="BaseText"/>
    <w:rsid w:val="00C91A50"/>
    <w:rPr>
      <w:rFonts w:ascii="Cambria" w:eastAsia="Calibri" w:hAnsi="Cambria"/>
      <w:sz w:val="22"/>
      <w:szCs w:val="22"/>
      <w:lang w:val="en-GB"/>
    </w:rPr>
  </w:style>
  <w:style w:type="character" w:customStyle="1" w:styleId="BiblioEntryChar">
    <w:name w:val="Biblio Entry Char"/>
    <w:basedOn w:val="BaseTextChar"/>
    <w:link w:val="BiblioEntry"/>
    <w:rsid w:val="00C91A50"/>
    <w:rPr>
      <w:rFonts w:ascii="Cambria" w:eastAsia="Calibri" w:hAnsi="Cambria"/>
      <w:sz w:val="22"/>
      <w:szCs w:val="22"/>
      <w:lang w:val="en-GB"/>
    </w:rPr>
  </w:style>
  <w:style w:type="character" w:customStyle="1" w:styleId="ISOCode">
    <w:name w:val="ISOCode"/>
    <w:basedOn w:val="DefaultParagraphFont"/>
    <w:rsid w:val="00C91A50"/>
    <w:rPr>
      <w:rFonts w:ascii="Courier New" w:hAnsi="Courier New" w:cs="Courier New"/>
      <w:b w:val="0"/>
      <w:i w:val="0"/>
      <w:sz w:val="22"/>
      <w:szCs w:val="24"/>
    </w:rPr>
  </w:style>
  <w:style w:type="character" w:customStyle="1" w:styleId="ISOCodeitalic">
    <w:name w:val="ISOCode_italic"/>
    <w:basedOn w:val="DefaultParagraphFont"/>
    <w:rsid w:val="00C91A50"/>
    <w:rPr>
      <w:rFonts w:ascii="Courier New" w:hAnsi="Courier New" w:cs="Courier New"/>
      <w:b w:val="0"/>
      <w:i/>
      <w:sz w:val="22"/>
      <w:szCs w:val="24"/>
    </w:rPr>
  </w:style>
  <w:style w:type="character" w:customStyle="1" w:styleId="ISOCodebold">
    <w:name w:val="ISOCode_bold"/>
    <w:basedOn w:val="DefaultParagraphFont"/>
    <w:rsid w:val="00C91A50"/>
    <w:rPr>
      <w:rFonts w:ascii="Courier New" w:hAnsi="Courier New" w:cs="Courier New"/>
      <w:b/>
      <w:i w:val="0"/>
      <w:sz w:val="22"/>
      <w:szCs w:val="24"/>
    </w:rPr>
  </w:style>
  <w:style w:type="character" w:customStyle="1" w:styleId="Chinese">
    <w:name w:val="Chinese"/>
    <w:uiPriority w:val="1"/>
    <w:qFormat/>
    <w:rsid w:val="00C91A50"/>
    <w:rPr>
      <w:rFonts w:ascii="MS Gothic" w:hAnsi="MS Gothic"/>
      <w:i w:val="0"/>
      <w:iCs/>
      <w:color w:val="auto"/>
      <w:bdr w:val="none" w:sz="0" w:space="0" w:color="auto"/>
      <w:shd w:val="clear" w:color="auto" w:fill="A8D08D"/>
    </w:rPr>
  </w:style>
  <w:style w:type="paragraph" w:customStyle="1" w:styleId="AMENDTermsHeading">
    <w:name w:val="AMEND Terms Heading"/>
    <w:basedOn w:val="Heading1"/>
    <w:next w:val="BodyText"/>
    <w:qFormat/>
    <w:rsid w:val="00C91A50"/>
    <w:pPr>
      <w:numPr>
        <w:numId w:val="0"/>
      </w:numPr>
      <w:shd w:val="pct15"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400"/>
        <w:tab w:val="left" w:pos="560"/>
      </w:tabs>
      <w:suppressAutoHyphens/>
      <w:overflowPunct/>
      <w:autoSpaceDE/>
      <w:autoSpaceDN/>
      <w:adjustRightInd/>
      <w:spacing w:before="270" w:after="240" w:line="270" w:lineRule="exact"/>
      <w:jc w:val="left"/>
      <w:textAlignment w:val="auto"/>
    </w:pPr>
    <w:rPr>
      <w:rFonts w:ascii="Cambria" w:eastAsia="MS Mincho" w:hAnsi="Cambria" w:cs="Times New Roman"/>
      <w:bCs w:val="0"/>
      <w:kern w:val="0"/>
      <w:sz w:val="26"/>
      <w:szCs w:val="20"/>
      <w:lang w:val="en-GB" w:eastAsia="ja-JP"/>
    </w:rPr>
  </w:style>
  <w:style w:type="paragraph" w:customStyle="1" w:styleId="AMENDHeading1Unnumbered">
    <w:name w:val="AMEND Heading 1 Unnumbered"/>
    <w:basedOn w:val="Heading1"/>
    <w:next w:val="BodyText"/>
    <w:qFormat/>
    <w:rsid w:val="00C91A50"/>
    <w:pPr>
      <w:numPr>
        <w:numId w:val="0"/>
      </w:numPr>
      <w:shd w:val="pct15"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400"/>
        <w:tab w:val="left" w:pos="560"/>
      </w:tabs>
      <w:suppressAutoHyphens/>
      <w:overflowPunct/>
      <w:autoSpaceDE/>
      <w:autoSpaceDN/>
      <w:adjustRightInd/>
      <w:spacing w:before="270" w:after="240" w:line="270" w:lineRule="exact"/>
      <w:jc w:val="left"/>
      <w:textAlignment w:val="auto"/>
    </w:pPr>
    <w:rPr>
      <w:rFonts w:ascii="Cambria" w:eastAsia="MS Mincho" w:hAnsi="Cambria" w:cs="Times New Roman"/>
      <w:bCs w:val="0"/>
      <w:kern w:val="0"/>
      <w:sz w:val="26"/>
      <w:szCs w:val="20"/>
      <w:lang w:val="en-GB" w:eastAsia="ja-JP"/>
    </w:rPr>
  </w:style>
  <w:style w:type="paragraph" w:customStyle="1" w:styleId="AdmittedTerm">
    <w:name w:val="Admitted Term"/>
    <w:basedOn w:val="BaseText"/>
    <w:next w:val="Definition"/>
    <w:qFormat/>
    <w:rsid w:val="00C91A50"/>
    <w:pPr>
      <w:tabs>
        <w:tab w:val="left" w:pos="397"/>
        <w:tab w:val="left" w:pos="794"/>
        <w:tab w:val="left" w:pos="1191"/>
        <w:tab w:val="left" w:pos="1588"/>
        <w:tab w:val="left" w:pos="1985"/>
        <w:tab w:val="left" w:pos="2381"/>
        <w:tab w:val="left" w:pos="2778"/>
        <w:tab w:val="left" w:pos="3175"/>
        <w:tab w:val="left" w:pos="3572"/>
        <w:tab w:val="left" w:pos="3969"/>
      </w:tabs>
      <w:spacing w:after="0"/>
      <w:jc w:val="left"/>
    </w:pPr>
  </w:style>
  <w:style w:type="character" w:customStyle="1" w:styleId="BaseHeadingChar">
    <w:name w:val="Base_Heading Char"/>
    <w:basedOn w:val="DefaultParagraphFont"/>
    <w:link w:val="BaseHeading"/>
    <w:rsid w:val="00C91A50"/>
    <w:rPr>
      <w:rFonts w:ascii="Cambria" w:eastAsia="Calibri" w:hAnsi="Cambria"/>
      <w:sz w:val="22"/>
      <w:szCs w:val="22"/>
      <w:lang w:val="en-GB"/>
    </w:rPr>
  </w:style>
  <w:style w:type="character" w:customStyle="1" w:styleId="FiguretitleChar">
    <w:name w:val="Figure title Char"/>
    <w:basedOn w:val="BaseHeadingChar"/>
    <w:link w:val="Figuretitle"/>
    <w:rsid w:val="00C91A50"/>
    <w:rPr>
      <w:rFonts w:ascii="Cambria" w:eastAsia="Calibri" w:hAnsi="Cambria"/>
      <w:b/>
      <w:bCs/>
      <w:sz w:val="22"/>
      <w:szCs w:val="22"/>
      <w:lang w:val="en-GB"/>
    </w:rPr>
  </w:style>
  <w:style w:type="character" w:customStyle="1" w:styleId="TabletitleChar0">
    <w:name w:val="Table title Char"/>
    <w:basedOn w:val="FiguretitleChar"/>
    <w:link w:val="Tabletitle0"/>
    <w:rsid w:val="00C91A50"/>
    <w:rPr>
      <w:rFonts w:ascii="Arial" w:eastAsia="MS Mincho" w:hAnsi="Arial" w:cs="Arial"/>
      <w:b/>
      <w:bCs/>
      <w:sz w:val="22"/>
      <w:szCs w:val="22"/>
      <w:lang w:val="en-GB" w:eastAsia="ja-JP"/>
    </w:rPr>
  </w:style>
  <w:style w:type="character" w:customStyle="1" w:styleId="BiblioTitleChar">
    <w:name w:val="Biblio Title Char"/>
    <w:basedOn w:val="BaseHeadingChar"/>
    <w:link w:val="BiblioTitle"/>
    <w:rsid w:val="00C91A50"/>
    <w:rPr>
      <w:rFonts w:ascii="Cambria" w:eastAsia="Calibri" w:hAnsi="Cambria"/>
      <w:b/>
      <w:sz w:val="28"/>
      <w:szCs w:val="22"/>
      <w:lang w:val="en-GB"/>
    </w:rPr>
  </w:style>
  <w:style w:type="paragraph" w:customStyle="1" w:styleId="BodyTextIndent25">
    <w:name w:val="Body Text Indent 25"/>
    <w:basedOn w:val="Normal"/>
    <w:rsid w:val="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5">
    <w:name w:val="Body Text Indent 35"/>
    <w:basedOn w:val="BodyTextIndent25"/>
    <w:rsid w:val="00C91A50"/>
    <w:pPr>
      <w:ind w:left="1202"/>
    </w:pPr>
  </w:style>
  <w:style w:type="paragraph" w:customStyle="1" w:styleId="BodyTextIndent26">
    <w:name w:val="Body Text Indent 26"/>
    <w:basedOn w:val="Normal"/>
    <w:rsid w:val="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6">
    <w:name w:val="Body Text Indent 36"/>
    <w:basedOn w:val="BodyTextIndent26"/>
    <w:rsid w:val="00C91A50"/>
    <w:pPr>
      <w:ind w:left="1202"/>
    </w:pPr>
  </w:style>
  <w:style w:type="paragraph" w:customStyle="1" w:styleId="cite">
    <w:name w:val="cite_"/>
    <w:basedOn w:val="ListContinue1"/>
    <w:rsid w:val="00C91A50"/>
    <w:pPr>
      <w:autoSpaceDE w:val="0"/>
      <w:autoSpaceDN w:val="0"/>
      <w:adjustRightInd w:val="0"/>
    </w:pPr>
    <w:rPr>
      <w:rFonts w:eastAsia="MS Mincho"/>
      <w:szCs w:val="24"/>
    </w:rPr>
  </w:style>
  <w:style w:type="paragraph" w:customStyle="1" w:styleId="BodyTextIndent27">
    <w:name w:val="Body Text Indent 27"/>
    <w:basedOn w:val="Normal"/>
    <w:rsid w:val="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7">
    <w:name w:val="Body Text Indent 37"/>
    <w:basedOn w:val="BodyTextIndent27"/>
    <w:rsid w:val="00C91A50"/>
    <w:pPr>
      <w:ind w:left="1202"/>
    </w:pPr>
  </w:style>
  <w:style w:type="paragraph" w:customStyle="1" w:styleId="BodyTextIndent28">
    <w:name w:val="Body Text Indent 28"/>
    <w:basedOn w:val="Normal"/>
    <w:rsid w:val="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8">
    <w:name w:val="Body Text Indent 38"/>
    <w:basedOn w:val="BodyTextIndent28"/>
    <w:rsid w:val="00C91A50"/>
    <w:pPr>
      <w:ind w:left="1202"/>
    </w:pPr>
  </w:style>
  <w:style w:type="paragraph" w:customStyle="1" w:styleId="BodyTextIndent29">
    <w:name w:val="Body Text Indent 29"/>
    <w:basedOn w:val="Normal"/>
    <w:rsid w:val="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9">
    <w:name w:val="Body Text Indent 39"/>
    <w:basedOn w:val="BodyTextIndent29"/>
    <w:rsid w:val="00C91A50"/>
    <w:pPr>
      <w:ind w:left="1202"/>
    </w:pPr>
  </w:style>
  <w:style w:type="paragraph" w:customStyle="1" w:styleId="BodyTextIndent210">
    <w:name w:val="Body Text Indent 210"/>
    <w:basedOn w:val="Normal"/>
    <w:rsid w:val="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10">
    <w:name w:val="Body Text Indent 310"/>
    <w:basedOn w:val="BodyTextIndent210"/>
    <w:rsid w:val="00C91A50"/>
    <w:pPr>
      <w:ind w:left="1202"/>
    </w:pPr>
  </w:style>
  <w:style w:type="table" w:customStyle="1" w:styleId="TableGrid311">
    <w:name w:val="Table Grid311"/>
    <w:basedOn w:val="TableNormal"/>
    <w:next w:val="TableGrid"/>
    <w:rsid w:val="00C91A50"/>
    <w:pPr>
      <w:spacing w:after="240" w:line="230" w:lineRule="atLeast"/>
      <w:jc w:val="both"/>
    </w:pPr>
    <w:rPr>
      <w:rFonts w:eastAsia="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ewordTextChar">
    <w:name w:val="Foreword Text Char"/>
    <w:link w:val="ForewordText"/>
    <w:locked/>
    <w:rsid w:val="00C91A50"/>
    <w:rPr>
      <w:rFonts w:ascii="Cambria" w:eastAsia="Calibri" w:hAnsi="Cambria"/>
      <w:sz w:val="22"/>
      <w:szCs w:val="22"/>
      <w:lang w:val="en-GB"/>
    </w:rPr>
  </w:style>
  <w:style w:type="paragraph" w:customStyle="1" w:styleId="BodyTextIndent212">
    <w:name w:val="Body Text Indent 212"/>
    <w:basedOn w:val="Normal"/>
    <w:rsid w:val="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12">
    <w:name w:val="Body Text Indent 312"/>
    <w:basedOn w:val="BodyTextIndent212"/>
    <w:rsid w:val="00C91A50"/>
    <w:pPr>
      <w:ind w:left="1202"/>
    </w:pPr>
  </w:style>
  <w:style w:type="paragraph" w:customStyle="1" w:styleId="dlnoindent">
    <w:name w:val="dl_no indent"/>
    <w:basedOn w:val="BaseText"/>
    <w:rsid w:val="00C91A50"/>
    <w:pPr>
      <w:tabs>
        <w:tab w:val="left" w:pos="397"/>
        <w:tab w:val="left" w:pos="794"/>
        <w:tab w:val="left" w:pos="1191"/>
        <w:tab w:val="left" w:pos="1588"/>
        <w:tab w:val="left" w:pos="1985"/>
        <w:tab w:val="left" w:pos="2381"/>
        <w:tab w:val="left" w:pos="2778"/>
        <w:tab w:val="left" w:pos="3175"/>
        <w:tab w:val="left" w:pos="3572"/>
        <w:tab w:val="left" w:pos="3969"/>
      </w:tabs>
    </w:pPr>
  </w:style>
  <w:style w:type="paragraph" w:customStyle="1" w:styleId="BodyTextIndent213">
    <w:name w:val="Body Text Indent 213"/>
    <w:basedOn w:val="Normal"/>
    <w:rsid w:val="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13">
    <w:name w:val="Body Text Indent 313"/>
    <w:basedOn w:val="BodyTextIndent213"/>
    <w:rsid w:val="00C91A50"/>
    <w:pPr>
      <w:ind w:left="1202"/>
    </w:pPr>
  </w:style>
  <w:style w:type="paragraph" w:customStyle="1" w:styleId="BodyTextIndent214">
    <w:name w:val="Body Text Indent 214"/>
    <w:basedOn w:val="Normal"/>
    <w:rsid w:val="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14">
    <w:name w:val="Body Text Indent 314"/>
    <w:basedOn w:val="BodyTextIndent214"/>
    <w:rsid w:val="00C91A50"/>
    <w:pPr>
      <w:ind w:left="1202"/>
    </w:pPr>
  </w:style>
  <w:style w:type="character" w:customStyle="1" w:styleId="zzCopyrightChar">
    <w:name w:val="zzCopyright Char"/>
    <w:basedOn w:val="DefaultParagraphFont"/>
    <w:link w:val="zzCopyright"/>
    <w:locked/>
    <w:rsid w:val="00C91A50"/>
    <w:rPr>
      <w:rFonts w:ascii="Cambria" w:eastAsia="MS Mincho" w:hAnsi="Cambria"/>
      <w:color w:val="0000FF"/>
      <w:sz w:val="22"/>
      <w:lang w:val="en-GB" w:eastAsia="ja-JP"/>
    </w:rPr>
  </w:style>
  <w:style w:type="paragraph" w:customStyle="1" w:styleId="BodyTextIndent215">
    <w:name w:val="Body Text Indent 215"/>
    <w:basedOn w:val="Normal"/>
    <w:rsid w:val="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15">
    <w:name w:val="Body Text Indent 315"/>
    <w:basedOn w:val="BodyTextIndent215"/>
    <w:rsid w:val="00C91A50"/>
    <w:pPr>
      <w:ind w:left="1202"/>
    </w:pPr>
  </w:style>
  <w:style w:type="paragraph" w:customStyle="1" w:styleId="BodyTextIndent216">
    <w:name w:val="Body Text Indent 216"/>
    <w:basedOn w:val="Normal"/>
    <w:rsid w:val="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16">
    <w:name w:val="Body Text Indent 316"/>
    <w:basedOn w:val="BodyTextIndent216"/>
    <w:rsid w:val="00C91A50"/>
    <w:pPr>
      <w:ind w:left="120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2.bin"/><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image" Target="media/image4.wmf"/><Relationship Id="rId17"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image" Target="media/image6.wmf"/><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oleObject" Target="embeddings/oleObject3.bin"/><Relationship Id="rId10" Type="http://schemas.openxmlformats.org/officeDocument/2006/relationships/image" Target="media/image3.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515</TotalTime>
  <Pages>23</Pages>
  <Words>9667</Words>
  <Characters>44118</Characters>
  <Application>Microsoft Office Word</Application>
  <DocSecurity>0</DocSecurity>
  <Lines>367</Lines>
  <Paragraphs>107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53678</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44</cp:revision>
  <cp:lastPrinted>1900-01-01T08:00:00Z</cp:lastPrinted>
  <dcterms:created xsi:type="dcterms:W3CDTF">2022-02-08T08:21:00Z</dcterms:created>
  <dcterms:modified xsi:type="dcterms:W3CDTF">2023-04-21T10:00:00Z</dcterms:modified>
</cp:coreProperties>
</file>