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914A6" w14:textId="063CCDB9" w:rsidR="000D6C2A" w:rsidRPr="00C955C7" w:rsidRDefault="000D6C2A" w:rsidP="000D6C2A">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62A5F4F6" wp14:editId="13B36E64">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00A15885" w:rsidRPr="00C955C7">
        <w:rPr>
          <w:rFonts w:ascii="Times New Roman" w:hAnsi="Times New Roman" w:cs="Times New Roman"/>
          <w:w w:val="115"/>
          <w:sz w:val="48"/>
          <w:szCs w:val="48"/>
          <w:u w:val="thick"/>
          <w:lang w:val="en-GB"/>
        </w:rPr>
        <w:t>N</w:t>
      </w:r>
      <w:r w:rsidR="00A15885" w:rsidRPr="00F81A3F">
        <w:rPr>
          <w:rFonts w:ascii="Times New Roman" w:hAnsi="Times New Roman" w:cs="Times New Roman"/>
          <w:spacing w:val="28"/>
          <w:w w:val="115"/>
          <w:sz w:val="48"/>
          <w:szCs w:val="48"/>
          <w:u w:val="thick"/>
          <w:lang w:val="en-GB"/>
        </w:rPr>
        <w:fldChar w:fldCharType="begin"/>
      </w:r>
      <w:r w:rsidR="00A15885" w:rsidRPr="00F81A3F">
        <w:rPr>
          <w:rFonts w:ascii="Times New Roman" w:hAnsi="Times New Roman" w:cs="Times New Roman"/>
          <w:spacing w:val="28"/>
          <w:w w:val="115"/>
          <w:sz w:val="48"/>
          <w:szCs w:val="48"/>
          <w:u w:val="thick"/>
          <w:lang w:val="en-GB"/>
        </w:rPr>
        <w:instrText xml:space="preserve"> DOCPROPERTY "WGNumber" \* MERGEFORMAT </w:instrText>
      </w:r>
      <w:r w:rsidR="00A15885" w:rsidRPr="00F81A3F">
        <w:rPr>
          <w:rFonts w:ascii="Times New Roman" w:hAnsi="Times New Roman" w:cs="Times New Roman"/>
          <w:spacing w:val="28"/>
          <w:w w:val="115"/>
          <w:sz w:val="48"/>
          <w:szCs w:val="48"/>
          <w:u w:val="thick"/>
          <w:lang w:val="en-GB"/>
        </w:rPr>
        <w:fldChar w:fldCharType="separate"/>
      </w:r>
      <w:r w:rsidR="00A15885">
        <w:rPr>
          <w:rFonts w:ascii="Times New Roman" w:hAnsi="Times New Roman" w:cs="Times New Roman"/>
          <w:spacing w:val="28"/>
          <w:w w:val="115"/>
          <w:sz w:val="48"/>
          <w:szCs w:val="48"/>
          <w:u w:val="thick"/>
          <w:lang w:val="en-GB"/>
        </w:rPr>
        <w:t>0</w:t>
      </w:r>
      <w:r w:rsidR="00A15885">
        <w:rPr>
          <w:rFonts w:ascii="Times New Roman" w:hAnsi="Times New Roman" w:cs="Times New Roman"/>
          <w:spacing w:val="28"/>
          <w:w w:val="115"/>
          <w:sz w:val="48"/>
          <w:szCs w:val="48"/>
          <w:u w:val="thick"/>
          <w:lang w:val="en-GB"/>
        </w:rPr>
        <w:t>812</w:t>
      </w:r>
      <w:r w:rsidR="00A15885" w:rsidRPr="00F81A3F">
        <w:rPr>
          <w:rFonts w:ascii="Times New Roman" w:hAnsi="Times New Roman" w:cs="Times New Roman"/>
          <w:spacing w:val="28"/>
          <w:w w:val="115"/>
          <w:sz w:val="48"/>
          <w:szCs w:val="48"/>
          <w:u w:val="thick"/>
          <w:lang w:val="en-GB"/>
        </w:rPr>
        <w:fldChar w:fldCharType="end"/>
      </w:r>
    </w:p>
    <w:p w14:paraId="4719EB1D" w14:textId="77777777" w:rsidR="000D6C2A" w:rsidRPr="00C955C7" w:rsidRDefault="000D6C2A" w:rsidP="000D6C2A">
      <w:pPr>
        <w:rPr>
          <w:b/>
          <w:sz w:val="20"/>
          <w:lang w:val="en-GB"/>
        </w:rPr>
      </w:pPr>
    </w:p>
    <w:p w14:paraId="485D83F6" w14:textId="77777777" w:rsidR="000D6C2A" w:rsidRPr="00C955C7" w:rsidRDefault="000D6C2A" w:rsidP="000D6C2A">
      <w:pPr>
        <w:rPr>
          <w:b/>
          <w:sz w:val="20"/>
          <w:lang w:val="en-GB"/>
        </w:rPr>
      </w:pPr>
    </w:p>
    <w:p w14:paraId="469C58B2" w14:textId="77777777" w:rsidR="000D6C2A" w:rsidRPr="00C955C7" w:rsidRDefault="000D6C2A" w:rsidP="000D6C2A">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659EB0D1" wp14:editId="13F22E8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9EB0D1"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" filled="f" strokeweight=".27094mm">
                <v:textbox inset="0,0,0,0">
                  <w:txbxContent>
                    <w:p w14:paraId="308683BF" w14:textId="77777777" w:rsidR="000D6C2A" w:rsidRPr="00196997" w:rsidRDefault="000D6C2A" w:rsidP="000D6C2A">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70386D1" w14:textId="77777777" w:rsidR="000D6C2A" w:rsidRPr="00C955C7" w:rsidRDefault="000D6C2A" w:rsidP="000D6C2A">
      <w:pPr>
        <w:tabs>
          <w:tab w:val="left" w:pos="3099"/>
        </w:tabs>
        <w:spacing w:before="240"/>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t>Output Document</w:t>
      </w:r>
    </w:p>
    <w:p w14:paraId="5D57FE2E" w14:textId="666C89B1" w:rsidR="000D6C2A" w:rsidRPr="00005691" w:rsidRDefault="000D6C2A" w:rsidP="000D6C2A">
      <w:pPr>
        <w:pStyle w:val="BodyText"/>
        <w:tabs>
          <w:tab w:val="left" w:pos="3099"/>
        </w:tabs>
        <w:spacing w:before="240"/>
        <w:ind w:left="3099" w:right="214" w:hanging="2996"/>
        <w:rPr>
          <w:rFonts w:ascii="Times New Roman" w:hAnsi="Times New Roman"/>
          <w:snapToGrid w:val="0"/>
          <w:sz w:val="24"/>
          <w:szCs w:val="24"/>
        </w:rPr>
      </w:pPr>
      <w:r w:rsidRPr="00005691">
        <w:rPr>
          <w:rFonts w:ascii="Times New Roman" w:hAnsi="Times New Roman"/>
          <w:b/>
          <w:snapToGrid w:val="0"/>
          <w:sz w:val="24"/>
          <w:szCs w:val="24"/>
        </w:rPr>
        <w:t>Title:</w:t>
      </w:r>
      <w:r w:rsidRPr="00005691">
        <w:rPr>
          <w:rFonts w:ascii="Times New Roman" w:hAnsi="Times New Roman"/>
          <w:snapToGrid w:val="0"/>
          <w:sz w:val="24"/>
          <w:szCs w:val="24"/>
        </w:rPr>
        <w:tab/>
      </w:r>
      <w:r w:rsidRPr="00005691">
        <w:rPr>
          <w:rFonts w:ascii="Times New Roman" w:hAnsi="Times New Roman"/>
          <w:snapToGrid w:val="0"/>
          <w:sz w:val="24"/>
          <w:szCs w:val="24"/>
        </w:rPr>
        <w:fldChar w:fldCharType="begin"/>
      </w:r>
      <w:r w:rsidRPr="00005691">
        <w:rPr>
          <w:rFonts w:ascii="Times New Roman" w:hAnsi="Times New Roman"/>
          <w:snapToGrid w:val="0"/>
          <w:sz w:val="24"/>
          <w:szCs w:val="24"/>
        </w:rPr>
        <w:instrText xml:space="preserve"> TITLE  \* MERGEFORMAT </w:instrText>
      </w:r>
      <w:r w:rsidRPr="00005691">
        <w:rPr>
          <w:rFonts w:ascii="Times New Roman" w:hAnsi="Times New Roman"/>
          <w:snapToGrid w:val="0"/>
          <w:sz w:val="24"/>
          <w:szCs w:val="24"/>
        </w:rPr>
        <w:fldChar w:fldCharType="separate"/>
      </w:r>
      <w:r w:rsidR="000977BE" w:rsidRPr="00005691">
        <w:rPr>
          <w:rFonts w:ascii="Times New Roman" w:hAnsi="Times New Roman"/>
          <w:snapToGrid w:val="0"/>
          <w:sz w:val="24"/>
          <w:szCs w:val="24"/>
        </w:rPr>
        <w:t>WD of 14496-12 8th Edition AMD 1 Support for T.35, original sample duration and other improvements</w:t>
      </w:r>
      <w:r w:rsidRPr="00005691">
        <w:rPr>
          <w:rFonts w:ascii="Times New Roman" w:hAnsi="Times New Roman"/>
          <w:snapToGrid w:val="0"/>
          <w:sz w:val="24"/>
          <w:szCs w:val="24"/>
        </w:rPr>
        <w:fldChar w:fldCharType="end"/>
      </w:r>
    </w:p>
    <w:p w14:paraId="13BF071A" w14:textId="77777777" w:rsidR="000D6C2A" w:rsidRPr="00005691" w:rsidRDefault="000D6C2A" w:rsidP="000D6C2A">
      <w:pPr>
        <w:pStyle w:val="BodyText"/>
        <w:tabs>
          <w:tab w:val="left" w:pos="3099"/>
        </w:tabs>
        <w:spacing w:before="240"/>
        <w:ind w:left="3099" w:right="214" w:hanging="2996"/>
        <w:rPr>
          <w:rFonts w:ascii="Times New Roman" w:hAnsi="Times New Roman"/>
          <w:snapToGrid w:val="0"/>
          <w:sz w:val="24"/>
          <w:szCs w:val="24"/>
        </w:rPr>
      </w:pPr>
      <w:r w:rsidRPr="00005691">
        <w:rPr>
          <w:rFonts w:ascii="Times New Roman" w:hAnsi="Times New Roman"/>
          <w:b/>
          <w:snapToGrid w:val="0"/>
          <w:sz w:val="24"/>
          <w:szCs w:val="24"/>
        </w:rPr>
        <w:t>Status:</w:t>
      </w:r>
      <w:r w:rsidRPr="00005691">
        <w:rPr>
          <w:rFonts w:ascii="Times New Roman" w:hAnsi="Times New Roman"/>
          <w:snapToGrid w:val="0"/>
          <w:sz w:val="24"/>
          <w:szCs w:val="24"/>
        </w:rPr>
        <w:tab/>
        <w:t>Approved</w:t>
      </w:r>
    </w:p>
    <w:p w14:paraId="22802280" w14:textId="5B5FA4EE" w:rsidR="000D6C2A" w:rsidRPr="00C955C7" w:rsidRDefault="000D6C2A" w:rsidP="000D6C2A">
      <w:pPr>
        <w:tabs>
          <w:tab w:val="left" w:pos="3099"/>
        </w:tabs>
        <w:spacing w:before="240"/>
        <w:ind w:left="104"/>
        <w:rPr>
          <w:snapToGrid w:val="0"/>
          <w:lang w:val="en-GB"/>
        </w:rPr>
      </w:pPr>
      <w:r w:rsidRPr="00F81A3F">
        <w:rPr>
          <w:b/>
          <w:snapToGrid w:val="0"/>
          <w:lang w:val="en-GB"/>
        </w:rPr>
        <w:t>Date</w:t>
      </w:r>
      <w:r w:rsidRPr="00F81A3F">
        <w:rPr>
          <w:b/>
          <w:snapToGrid w:val="0"/>
          <w:spacing w:val="-16"/>
          <w:lang w:val="en-GB"/>
        </w:rPr>
        <w:t xml:space="preserve"> </w:t>
      </w:r>
      <w:r w:rsidRPr="00F81A3F">
        <w:rPr>
          <w:b/>
          <w:snapToGrid w:val="0"/>
          <w:lang w:val="en-GB"/>
        </w:rPr>
        <w:t>of</w:t>
      </w:r>
      <w:r w:rsidRPr="00F81A3F">
        <w:rPr>
          <w:b/>
          <w:snapToGrid w:val="0"/>
          <w:spacing w:val="-16"/>
          <w:lang w:val="en-GB"/>
        </w:rPr>
        <w:t xml:space="preserve"> </w:t>
      </w:r>
      <w:r w:rsidRPr="00F81A3F">
        <w:rPr>
          <w:b/>
          <w:snapToGrid w:val="0"/>
          <w:lang w:val="en-GB"/>
        </w:rPr>
        <w:t>document:</w:t>
      </w:r>
      <w:r w:rsidRPr="00F81A3F">
        <w:rPr>
          <w:snapToGrid w:val="0"/>
          <w:lang w:val="en-GB"/>
        </w:rPr>
        <w:tab/>
      </w:r>
      <w:r w:rsidRPr="00F81A3F">
        <w:rPr>
          <w:snapToGrid w:val="0"/>
          <w:lang w:val="en-GB"/>
        </w:rPr>
        <w:fldChar w:fldCharType="begin"/>
      </w:r>
      <w:r w:rsidRPr="00F81A3F">
        <w:rPr>
          <w:snapToGrid w:val="0"/>
          <w:lang w:val="en-GB"/>
        </w:rPr>
        <w:instrText xml:space="preserve"> SAVEDATE  \@ "yyyy-MM-dd" </w:instrText>
      </w:r>
      <w:r w:rsidRPr="00F81A3F">
        <w:rPr>
          <w:snapToGrid w:val="0"/>
          <w:lang w:val="en-GB"/>
        </w:rPr>
        <w:fldChar w:fldCharType="separate"/>
      </w:r>
      <w:r w:rsidR="00B57569">
        <w:rPr>
          <w:noProof/>
          <w:snapToGrid w:val="0"/>
          <w:lang w:val="en-GB"/>
        </w:rPr>
        <w:t>202</w:t>
      </w:r>
      <w:r w:rsidR="00F90E96">
        <w:rPr>
          <w:noProof/>
          <w:snapToGrid w:val="0"/>
          <w:lang w:val="en-GB"/>
        </w:rPr>
        <w:t>3</w:t>
      </w:r>
      <w:r w:rsidR="00B57569">
        <w:rPr>
          <w:noProof/>
          <w:snapToGrid w:val="0"/>
          <w:lang w:val="en-GB"/>
        </w:rPr>
        <w:t>-1-30</w:t>
      </w:r>
      <w:r w:rsidRPr="00F81A3F">
        <w:rPr>
          <w:snapToGrid w:val="0"/>
          <w:lang w:val="en-GB"/>
        </w:rPr>
        <w:fldChar w:fldCharType="end"/>
      </w:r>
    </w:p>
    <w:p w14:paraId="28B848DD" w14:textId="77777777" w:rsidR="000D6C2A" w:rsidRPr="00C955C7" w:rsidRDefault="000D6C2A" w:rsidP="000D6C2A">
      <w:pPr>
        <w:tabs>
          <w:tab w:val="left" w:pos="3099"/>
        </w:tabs>
        <w:spacing w:before="240"/>
        <w:ind w:left="104"/>
        <w:rPr>
          <w:snapToGrid w:val="0"/>
          <w:lang w:val="en-GB"/>
        </w:rPr>
      </w:pPr>
      <w:r w:rsidRPr="00C955C7">
        <w:rPr>
          <w:b/>
          <w:snapToGrid w:val="0"/>
          <w:lang w:val="en-GB"/>
        </w:rPr>
        <w:t>Source:</w:t>
      </w:r>
      <w:r w:rsidRPr="00C955C7">
        <w:rPr>
          <w:snapToGrid w:val="0"/>
          <w:lang w:val="en-GB"/>
        </w:rPr>
        <w:tab/>
        <w:t>ISO/IEC JTC 1/SC 29/WG 03</w:t>
      </w:r>
    </w:p>
    <w:p w14:paraId="40D02140" w14:textId="4126C7DD" w:rsidR="000D6C2A" w:rsidRPr="00C955C7" w:rsidRDefault="000D6C2A" w:rsidP="000D6C2A">
      <w:pPr>
        <w:tabs>
          <w:tab w:val="left" w:pos="3099"/>
        </w:tabs>
        <w:spacing w:before="240"/>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r w:rsidR="00F90E96">
        <w:rPr>
          <w:snapToGrid w:val="0"/>
          <w:lang w:val="en-GB"/>
        </w:rPr>
        <w:t>11</w:t>
      </w:r>
      <w:r w:rsidR="00F90E96"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0B985B5C" w14:textId="77777777" w:rsidR="000D6C2A" w:rsidRPr="00C955C7" w:rsidRDefault="000D6C2A" w:rsidP="000D6C2A">
      <w:pPr>
        <w:tabs>
          <w:tab w:val="left" w:pos="3099"/>
        </w:tabs>
        <w:spacing w:before="240"/>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gramStart"/>
      <w:r w:rsidRPr="00C955C7">
        <w:rPr>
          <w:snapToGrid w:val="0"/>
          <w:lang w:val="en-GB"/>
        </w:rPr>
        <w:t>young.L</w:t>
      </w:r>
      <w:proofErr w:type="gramEnd"/>
      <w:r w:rsidRPr="00C955C7">
        <w:rPr>
          <w:snapToGrid w:val="0"/>
          <w:lang w:val="en-GB"/>
        </w:rPr>
        <w:t xml:space="preserve"> @ </w:t>
      </w:r>
      <w:proofErr w:type="spellStart"/>
      <w:r w:rsidRPr="00C955C7">
        <w:rPr>
          <w:snapToGrid w:val="0"/>
          <w:lang w:val="en-GB"/>
        </w:rPr>
        <w:t>samsung</w:t>
      </w:r>
      <w:proofErr w:type="spellEnd"/>
      <w:r w:rsidRPr="00C955C7">
        <w:rPr>
          <w:snapToGrid w:val="0"/>
          <w:lang w:val="en-GB"/>
        </w:rPr>
        <w:t xml:space="preserve"> . com</w:t>
      </w:r>
    </w:p>
    <w:p w14:paraId="6EF59A5B" w14:textId="6C4418FA" w:rsidR="000D6C2A" w:rsidRPr="00C955C7" w:rsidRDefault="000D6C2A" w:rsidP="000D6C2A">
      <w:pPr>
        <w:tabs>
          <w:tab w:val="left" w:pos="3099"/>
        </w:tabs>
        <w:spacing w:before="240"/>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9" w:history="1">
        <w:r w:rsidRPr="00C955C7">
          <w:rPr>
            <w:rStyle w:val="Hyperlink"/>
            <w:snapToGrid w:val="0"/>
            <w:lang w:val="en-GB"/>
          </w:rPr>
          <w:t>https://isotc.iso.org/livelink/livelink/open/jtc1sc29wg3</w:t>
        </w:r>
      </w:hyperlink>
    </w:p>
    <w:p w14:paraId="5F2F8F44" w14:textId="77777777" w:rsidR="000D6C2A" w:rsidRPr="00C955C7" w:rsidRDefault="000D6C2A" w:rsidP="000D6C2A">
      <w:pPr>
        <w:tabs>
          <w:tab w:val="left" w:pos="3099"/>
        </w:tabs>
        <w:ind w:left="104"/>
        <w:rPr>
          <w:color w:val="0000EE"/>
          <w:w w:val="120"/>
          <w:u w:val="single" w:color="0000EE"/>
          <w:lang w:val="en-GB"/>
        </w:rPr>
      </w:pPr>
    </w:p>
    <w:p w14:paraId="3E98076F" w14:textId="77777777" w:rsidR="000D6C2A" w:rsidRPr="00C955C7" w:rsidRDefault="000D6C2A" w:rsidP="000D6C2A">
      <w:pPr>
        <w:tabs>
          <w:tab w:val="left" w:pos="3099"/>
        </w:tabs>
        <w:ind w:left="104"/>
        <w:rPr>
          <w:color w:val="0000EE"/>
          <w:w w:val="120"/>
          <w:u w:val="single" w:color="0000EE"/>
          <w:lang w:val="en-GB"/>
        </w:rPr>
        <w:sectPr w:rsidR="000D6C2A" w:rsidRPr="00C955C7" w:rsidSect="000D6C2A">
          <w:pgSz w:w="11900" w:h="16840"/>
          <w:pgMar w:top="540" w:right="980" w:bottom="280" w:left="1000" w:header="720" w:footer="720" w:gutter="0"/>
          <w:cols w:space="720"/>
        </w:sectPr>
      </w:pPr>
    </w:p>
    <w:p w14:paraId="6961FE18"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lastRenderedPageBreak/>
        <w:t>INTERNATIONAL ORGANIZATION FOR STANDARDIZATION</w:t>
      </w:r>
    </w:p>
    <w:p w14:paraId="6F5DD793"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ORGANISATION INTERNATIONALE DE NORMALISATION</w:t>
      </w:r>
    </w:p>
    <w:p w14:paraId="7E242214" w14:textId="77777777" w:rsidR="000D6C2A" w:rsidRPr="00C955C7" w:rsidRDefault="000D6C2A" w:rsidP="000D6C2A">
      <w:pPr>
        <w:jc w:val="center"/>
        <w:rPr>
          <w:rFonts w:eastAsia="SimSun"/>
          <w:b/>
          <w:sz w:val="28"/>
          <w:lang w:val="en-GB" w:eastAsia="zh-CN"/>
        </w:rPr>
      </w:pPr>
      <w:r w:rsidRPr="00C955C7">
        <w:rPr>
          <w:rFonts w:eastAsia="SimSun"/>
          <w:b/>
          <w:sz w:val="28"/>
          <w:lang w:val="en-GB" w:eastAsia="zh-CN"/>
        </w:rPr>
        <w:t>ISO/IEC JTC 1/SC 29/WG 03 MPEG SYSTEMS</w:t>
      </w:r>
    </w:p>
    <w:p w14:paraId="4B3C46E3" w14:textId="3A5DD572" w:rsidR="000D6C2A" w:rsidRPr="00B80A7B" w:rsidRDefault="000D6C2A" w:rsidP="000D6C2A">
      <w:pPr>
        <w:jc w:val="right"/>
        <w:rPr>
          <w:rFonts w:eastAsia="SimSun"/>
          <w:b/>
          <w:sz w:val="48"/>
          <w:lang w:val="en-GB" w:eastAsia="zh-CN"/>
        </w:rPr>
      </w:pPr>
      <w:r w:rsidRPr="00C955C7">
        <w:rPr>
          <w:rFonts w:eastAsia="SimSun"/>
          <w:b/>
          <w:sz w:val="28"/>
          <w:lang w:val="en-GB" w:eastAsia="zh-CN"/>
        </w:rPr>
        <w:t>ISO/IEC JTC 1/SC 29/WG 0</w:t>
      </w:r>
      <w:r w:rsidRPr="00B80A7B">
        <w:rPr>
          <w:rFonts w:eastAsia="SimSun"/>
          <w:b/>
          <w:sz w:val="28"/>
          <w:lang w:val="en-GB" w:eastAsia="zh-CN"/>
        </w:rPr>
        <w:t xml:space="preserve">3 </w:t>
      </w:r>
      <w:r w:rsidR="00A15885" w:rsidRPr="00B80A7B">
        <w:rPr>
          <w:rFonts w:eastAsia="SimSun"/>
          <w:b/>
          <w:sz w:val="48"/>
          <w:lang w:val="en-GB" w:eastAsia="zh-CN"/>
        </w:rPr>
        <w:t>N</w:t>
      </w:r>
      <w:r w:rsidR="00A15885">
        <w:rPr>
          <w:rFonts w:eastAsia="SimSun"/>
          <w:b/>
          <w:sz w:val="48"/>
          <w:lang w:val="en-GB" w:eastAsia="zh-CN"/>
        </w:rPr>
        <w:t>0812</w:t>
      </w:r>
    </w:p>
    <w:p w14:paraId="62784269" w14:textId="57A65CEE" w:rsidR="000D6C2A" w:rsidRPr="00B80A7B" w:rsidRDefault="00F90E96" w:rsidP="000D6C2A">
      <w:pPr>
        <w:spacing w:after="480"/>
        <w:jc w:val="right"/>
        <w:rPr>
          <w:rFonts w:eastAsia="SimSun"/>
          <w:b/>
          <w:sz w:val="28"/>
          <w:lang w:val="en-GB" w:eastAsia="zh-CN"/>
        </w:rPr>
      </w:pPr>
      <w:r w:rsidRPr="00B80A7B">
        <w:rPr>
          <w:rFonts w:eastAsia="SimSun"/>
          <w:b/>
          <w:sz w:val="28"/>
          <w:lang w:val="en-GB" w:eastAsia="zh-CN"/>
        </w:rPr>
        <w:fldChar w:fldCharType="begin"/>
      </w:r>
      <w:r w:rsidRPr="00B80A7B">
        <w:rPr>
          <w:rFonts w:eastAsia="SimSun"/>
          <w:b/>
          <w:sz w:val="28"/>
          <w:lang w:val="en-GB" w:eastAsia="zh-CN"/>
        </w:rPr>
        <w:instrText xml:space="preserve"> SAVEDATE \@ "MMMM yyyy" \* MERGEFORMAT </w:instrText>
      </w:r>
      <w:r w:rsidRPr="00B80A7B">
        <w:rPr>
          <w:rFonts w:eastAsia="SimSun"/>
          <w:b/>
          <w:sz w:val="28"/>
          <w:lang w:val="en-GB" w:eastAsia="zh-CN"/>
        </w:rPr>
        <w:fldChar w:fldCharType="separate"/>
      </w:r>
      <w:r>
        <w:rPr>
          <w:rFonts w:eastAsia="SimSun"/>
          <w:b/>
          <w:noProof/>
          <w:sz w:val="28"/>
          <w:lang w:val="en-GB" w:eastAsia="zh-CN"/>
        </w:rPr>
        <w:t>January</w:t>
      </w:r>
      <w:r>
        <w:rPr>
          <w:rFonts w:eastAsia="SimSun"/>
          <w:b/>
          <w:noProof/>
          <w:sz w:val="28"/>
          <w:lang w:val="en-GB" w:eastAsia="zh-CN"/>
        </w:rPr>
        <w:t xml:space="preserve"> 202</w:t>
      </w:r>
      <w:r>
        <w:rPr>
          <w:rFonts w:eastAsia="SimSun"/>
          <w:b/>
          <w:noProof/>
          <w:sz w:val="28"/>
          <w:lang w:val="en-GB" w:eastAsia="zh-CN"/>
        </w:rPr>
        <w:t>3</w:t>
      </w:r>
      <w:r w:rsidRPr="00B80A7B">
        <w:rPr>
          <w:rFonts w:eastAsia="SimSun"/>
          <w:b/>
          <w:sz w:val="28"/>
          <w:lang w:val="en-GB" w:eastAsia="zh-CN"/>
        </w:rPr>
        <w:fldChar w:fldCharType="end"/>
      </w:r>
      <w:r w:rsidR="000D6C2A" w:rsidRPr="00B80A7B">
        <w:rPr>
          <w:rFonts w:eastAsia="SimSun"/>
          <w:b/>
          <w:sz w:val="28"/>
          <w:lang w:val="en-GB" w:eastAsia="zh-CN"/>
        </w:rPr>
        <w:t xml:space="preserve">, </w:t>
      </w:r>
      <w:r>
        <w:rPr>
          <w:rFonts w:eastAsia="SimSun"/>
          <w:b/>
          <w:sz w:val="28"/>
          <w:lang w:val="en-GB" w:eastAsia="zh-CN"/>
        </w:rPr>
        <w:t>Online</w:t>
      </w:r>
    </w:p>
    <w:tbl>
      <w:tblPr>
        <w:tblW w:w="10169" w:type="dxa"/>
        <w:tblLook w:val="01E0" w:firstRow="1" w:lastRow="1" w:firstColumn="1" w:lastColumn="1" w:noHBand="0" w:noVBand="0"/>
      </w:tblPr>
      <w:tblGrid>
        <w:gridCol w:w="1890"/>
        <w:gridCol w:w="8279"/>
      </w:tblGrid>
      <w:tr w:rsidR="000D6C2A" w:rsidRPr="00B80A7B" w14:paraId="17144E5C" w14:textId="77777777" w:rsidTr="00B35E17">
        <w:tc>
          <w:tcPr>
            <w:tcW w:w="1890" w:type="dxa"/>
            <w:hideMark/>
          </w:tcPr>
          <w:p w14:paraId="3A98AF14" w14:textId="77777777" w:rsidR="000D6C2A" w:rsidRPr="00B80A7B" w:rsidRDefault="000D6C2A" w:rsidP="00B35E17">
            <w:pPr>
              <w:suppressAutoHyphens/>
              <w:rPr>
                <w:b/>
                <w:lang w:val="en-GB"/>
              </w:rPr>
            </w:pPr>
            <w:r w:rsidRPr="00B80A7B">
              <w:rPr>
                <w:b/>
                <w:lang w:val="en-GB"/>
              </w:rPr>
              <w:t>Title</w:t>
            </w:r>
          </w:p>
        </w:tc>
        <w:tc>
          <w:tcPr>
            <w:tcW w:w="8279" w:type="dxa"/>
            <w:hideMark/>
          </w:tcPr>
          <w:p w14:paraId="0E81728D" w14:textId="714AC06C" w:rsidR="000D6C2A" w:rsidRPr="00B80A7B" w:rsidRDefault="000D6C2A" w:rsidP="00B35E17">
            <w:pPr>
              <w:suppressAutoHyphens/>
              <w:rPr>
                <w:b/>
                <w:lang w:val="en-GB"/>
              </w:rPr>
            </w:pPr>
            <w:r w:rsidRPr="00B80A7B">
              <w:rPr>
                <w:b/>
                <w:lang w:val="en-GB"/>
              </w:rPr>
              <w:fldChar w:fldCharType="begin"/>
            </w:r>
            <w:r w:rsidRPr="00B80A7B">
              <w:rPr>
                <w:b/>
                <w:lang w:val="en-GB"/>
              </w:rPr>
              <w:instrText xml:space="preserve"> TITLE  \* MERGEFORMAT </w:instrText>
            </w:r>
            <w:r w:rsidRPr="00B80A7B">
              <w:rPr>
                <w:b/>
                <w:lang w:val="en-GB"/>
              </w:rPr>
              <w:fldChar w:fldCharType="separate"/>
            </w:r>
            <w:r w:rsidR="000977BE">
              <w:rPr>
                <w:b/>
                <w:lang w:val="en-GB"/>
              </w:rPr>
              <w:t>WD of 14496-12 8th Edition AMD 1 Support for T.35, original sample duration and other improvements</w:t>
            </w:r>
            <w:r w:rsidRPr="00B80A7B">
              <w:rPr>
                <w:b/>
                <w:lang w:val="en-GB"/>
              </w:rPr>
              <w:fldChar w:fldCharType="end"/>
            </w:r>
          </w:p>
        </w:tc>
      </w:tr>
      <w:tr w:rsidR="000D6C2A" w:rsidRPr="00B80A7B" w14:paraId="5D64C779" w14:textId="77777777" w:rsidTr="00B35E17">
        <w:tc>
          <w:tcPr>
            <w:tcW w:w="1890" w:type="dxa"/>
            <w:hideMark/>
          </w:tcPr>
          <w:p w14:paraId="010EEFAD" w14:textId="77777777" w:rsidR="000D6C2A" w:rsidRPr="00B80A7B" w:rsidRDefault="000D6C2A" w:rsidP="00B35E17">
            <w:pPr>
              <w:suppressAutoHyphens/>
              <w:rPr>
                <w:b/>
                <w:lang w:val="en-GB"/>
              </w:rPr>
            </w:pPr>
            <w:r w:rsidRPr="00B80A7B">
              <w:rPr>
                <w:b/>
                <w:lang w:val="en-GB"/>
              </w:rPr>
              <w:t>Source</w:t>
            </w:r>
          </w:p>
        </w:tc>
        <w:tc>
          <w:tcPr>
            <w:tcW w:w="8279" w:type="dxa"/>
            <w:hideMark/>
          </w:tcPr>
          <w:p w14:paraId="350D6191" w14:textId="77777777" w:rsidR="000D6C2A" w:rsidRPr="00B80A7B" w:rsidRDefault="000D6C2A" w:rsidP="00B35E17">
            <w:pPr>
              <w:suppressAutoHyphens/>
              <w:rPr>
                <w:b/>
                <w:lang w:val="en-GB"/>
              </w:rPr>
            </w:pPr>
            <w:r w:rsidRPr="00B80A7B">
              <w:rPr>
                <w:b/>
                <w:lang w:val="en-GB"/>
              </w:rPr>
              <w:t>WG 03, MPEG Systems</w:t>
            </w:r>
          </w:p>
        </w:tc>
      </w:tr>
      <w:tr w:rsidR="000D6C2A" w:rsidRPr="00B80A7B" w14:paraId="31E58671" w14:textId="77777777" w:rsidTr="00B35E17">
        <w:tc>
          <w:tcPr>
            <w:tcW w:w="1890" w:type="dxa"/>
            <w:hideMark/>
          </w:tcPr>
          <w:p w14:paraId="7E456374" w14:textId="77777777" w:rsidR="000D6C2A" w:rsidRPr="00B80A7B" w:rsidRDefault="000D6C2A" w:rsidP="00B35E17">
            <w:pPr>
              <w:suppressAutoHyphens/>
              <w:rPr>
                <w:b/>
                <w:lang w:val="en-GB"/>
              </w:rPr>
            </w:pPr>
            <w:r w:rsidRPr="00B80A7B">
              <w:rPr>
                <w:b/>
                <w:lang w:val="en-GB"/>
              </w:rPr>
              <w:t>Status</w:t>
            </w:r>
          </w:p>
        </w:tc>
        <w:tc>
          <w:tcPr>
            <w:tcW w:w="8279" w:type="dxa"/>
            <w:hideMark/>
          </w:tcPr>
          <w:p w14:paraId="47055047" w14:textId="77777777" w:rsidR="000D6C2A" w:rsidRPr="00B80A7B" w:rsidRDefault="000D6C2A" w:rsidP="00B35E17">
            <w:pPr>
              <w:suppressAutoHyphens/>
              <w:rPr>
                <w:b/>
                <w:lang w:val="en-GB"/>
              </w:rPr>
            </w:pPr>
            <w:r w:rsidRPr="00B80A7B">
              <w:rPr>
                <w:b/>
                <w:lang w:val="en-GB"/>
              </w:rPr>
              <w:t>Approved</w:t>
            </w:r>
          </w:p>
        </w:tc>
      </w:tr>
      <w:tr w:rsidR="000D6C2A" w:rsidRPr="00C955C7" w14:paraId="3E377C4D" w14:textId="77777777" w:rsidTr="00B35E17">
        <w:tc>
          <w:tcPr>
            <w:tcW w:w="1890" w:type="dxa"/>
            <w:hideMark/>
          </w:tcPr>
          <w:p w14:paraId="4D635DF0" w14:textId="77777777" w:rsidR="000D6C2A" w:rsidRPr="00B80A7B" w:rsidRDefault="000D6C2A" w:rsidP="00B35E17">
            <w:pPr>
              <w:suppressAutoHyphens/>
              <w:rPr>
                <w:b/>
                <w:lang w:val="en-GB"/>
              </w:rPr>
            </w:pPr>
            <w:r w:rsidRPr="00B80A7B">
              <w:rPr>
                <w:b/>
                <w:lang w:val="en-GB"/>
              </w:rPr>
              <w:t>Serial Number</w:t>
            </w:r>
          </w:p>
        </w:tc>
        <w:tc>
          <w:tcPr>
            <w:tcW w:w="8279" w:type="dxa"/>
            <w:hideMark/>
          </w:tcPr>
          <w:p w14:paraId="7817A590" w14:textId="3177E49C" w:rsidR="000D6C2A" w:rsidRPr="00C955C7" w:rsidRDefault="00F90E96" w:rsidP="00B35E17">
            <w:pPr>
              <w:suppressAutoHyphens/>
              <w:rPr>
                <w:b/>
                <w:lang w:val="en-GB"/>
              </w:rPr>
            </w:pPr>
            <w:r>
              <w:rPr>
                <w:b/>
                <w:lang w:val="en-GB"/>
              </w:rPr>
              <w:t>22336</w:t>
            </w:r>
          </w:p>
        </w:tc>
      </w:tr>
    </w:tbl>
    <w:p w14:paraId="71A85A88" w14:textId="77777777" w:rsidR="000D6C2A" w:rsidRPr="00C955C7" w:rsidRDefault="000D6C2A" w:rsidP="000D6C2A">
      <w:pPr>
        <w:rPr>
          <w:lang w:val="en-GB"/>
        </w:rPr>
      </w:pPr>
    </w:p>
    <w:p w14:paraId="132D789D" w14:textId="77777777" w:rsidR="00E507CB" w:rsidRPr="00C955C7" w:rsidRDefault="00E507CB" w:rsidP="00E507CB">
      <w:pPr>
        <w:rPr>
          <w:lang w:val="en-GB"/>
        </w:rPr>
      </w:pPr>
    </w:p>
    <w:p w14:paraId="7876B3A9" w14:textId="77777777" w:rsidR="00372D41" w:rsidRDefault="00372D41" w:rsidP="00372D41">
      <w:pPr>
        <w:tabs>
          <w:tab w:val="left" w:pos="2062"/>
        </w:tabs>
        <w:ind w:left="116"/>
        <w:rPr>
          <w:rFonts w:ascii="Arial" w:eastAsia="Arial" w:hAnsi="Arial" w:cs="Arial"/>
          <w:sz w:val="20"/>
          <w:szCs w:val="20"/>
        </w:rPr>
        <w:sectPr w:rsidR="00372D41" w:rsidSect="00777A43">
          <w:type w:val="continuous"/>
          <w:pgSz w:w="11910" w:h="16840"/>
          <w:pgMar w:top="1340" w:right="711" w:bottom="280" w:left="1300" w:header="720" w:footer="720" w:gutter="0"/>
          <w:pgNumType w:start="1"/>
          <w:cols w:space="720"/>
        </w:sectPr>
      </w:pPr>
    </w:p>
    <w:p w14:paraId="0AFB9BBB" w14:textId="7EC38A1E" w:rsidR="004E11B3" w:rsidRDefault="004E11B3" w:rsidP="004E11B3">
      <w:pPr>
        <w:pStyle w:val="Heading1"/>
      </w:pPr>
      <w:bookmarkStart w:id="0" w:name="_Toc536523593"/>
      <w:bookmarkStart w:id="1" w:name="_Toc96427028"/>
      <w:r>
        <w:lastRenderedPageBreak/>
        <w:t>Introduction</w:t>
      </w:r>
      <w:bookmarkEnd w:id="0"/>
      <w:bookmarkEnd w:id="1"/>
    </w:p>
    <w:p w14:paraId="605ACB20" w14:textId="77036D64" w:rsidR="00E60446" w:rsidRDefault="006B2573" w:rsidP="006B2573">
      <w:pPr>
        <w:spacing w:after="0"/>
        <w:jc w:val="left"/>
      </w:pPr>
      <w:r>
        <w:t>This amendment addresses the following topics:</w:t>
      </w:r>
      <w:bookmarkStart w:id="2" w:name="_Toc6578308"/>
      <w:bookmarkStart w:id="3" w:name="_Toc6911845"/>
      <w:bookmarkStart w:id="4" w:name="_Toc6578309"/>
      <w:bookmarkStart w:id="5" w:name="_Toc6911846"/>
      <w:bookmarkStart w:id="6" w:name="_Toc6578310"/>
      <w:bookmarkStart w:id="7" w:name="_Toc6911847"/>
      <w:bookmarkStart w:id="8" w:name="_Toc6578311"/>
      <w:bookmarkStart w:id="9" w:name="_Toc6911848"/>
      <w:bookmarkStart w:id="10" w:name="_Toc6578312"/>
      <w:bookmarkStart w:id="11" w:name="_Toc6911849"/>
      <w:bookmarkStart w:id="12" w:name="_Toc6578313"/>
      <w:bookmarkStart w:id="13" w:name="_Toc6911850"/>
      <w:bookmarkStart w:id="14" w:name="_Toc6578314"/>
      <w:bookmarkStart w:id="15" w:name="_Toc6911851"/>
      <w:bookmarkStart w:id="16" w:name="_Toc6578315"/>
      <w:bookmarkStart w:id="17" w:name="_Toc6911852"/>
      <w:bookmarkStart w:id="18" w:name="_Toc6578316"/>
      <w:bookmarkStart w:id="19" w:name="_Toc6911853"/>
      <w:bookmarkStart w:id="20" w:name="_Toc6578317"/>
      <w:bookmarkStart w:id="21" w:name="_Toc6911854"/>
      <w:bookmarkStart w:id="22" w:name="_Toc6578318"/>
      <w:bookmarkStart w:id="23" w:name="_Toc6911855"/>
      <w:bookmarkStart w:id="24" w:name="_Toc6578319"/>
      <w:bookmarkStart w:id="25" w:name="_Toc6911856"/>
      <w:bookmarkStart w:id="26" w:name="_Toc6578320"/>
      <w:bookmarkStart w:id="27" w:name="_Toc6911857"/>
      <w:bookmarkStart w:id="28" w:name="_Toc6578321"/>
      <w:bookmarkStart w:id="29" w:name="_Toc6911858"/>
      <w:bookmarkStart w:id="30" w:name="_Toc6578322"/>
      <w:bookmarkStart w:id="31" w:name="_Toc6911859"/>
      <w:bookmarkStart w:id="32" w:name="_Toc6578323"/>
      <w:bookmarkStart w:id="33" w:name="_Toc6911860"/>
      <w:bookmarkStart w:id="34" w:name="_Toc6578324"/>
      <w:bookmarkStart w:id="35" w:name="_Toc6911861"/>
      <w:bookmarkStart w:id="36" w:name="_Toc6578325"/>
      <w:bookmarkStart w:id="37" w:name="_Toc6911862"/>
      <w:bookmarkStart w:id="38" w:name="_Toc6578326"/>
      <w:bookmarkStart w:id="39" w:name="_Toc6911863"/>
      <w:bookmarkStart w:id="40" w:name="_Toc6578327"/>
      <w:bookmarkStart w:id="41" w:name="_Toc6911864"/>
      <w:bookmarkStart w:id="42" w:name="_Toc6578328"/>
      <w:bookmarkStart w:id="43" w:name="_Toc6911865"/>
      <w:bookmarkStart w:id="44" w:name="_Toc6578329"/>
      <w:bookmarkStart w:id="45" w:name="_Toc6911866"/>
      <w:bookmarkStart w:id="46" w:name="_Toc6578330"/>
      <w:bookmarkStart w:id="47" w:name="_Toc6911867"/>
      <w:bookmarkStart w:id="48" w:name="_Toc6578331"/>
      <w:bookmarkStart w:id="49" w:name="_Toc6911868"/>
      <w:bookmarkStart w:id="50" w:name="_Toc6578332"/>
      <w:bookmarkStart w:id="51" w:name="_Toc6911869"/>
      <w:bookmarkStart w:id="52" w:name="_Toc6578333"/>
      <w:bookmarkStart w:id="53" w:name="_Toc6911870"/>
      <w:bookmarkStart w:id="54" w:name="_Toc6578334"/>
      <w:bookmarkStart w:id="55" w:name="_Toc6911871"/>
      <w:bookmarkStart w:id="56" w:name="_Toc6578335"/>
      <w:bookmarkStart w:id="57" w:name="_Toc6911872"/>
      <w:bookmarkStart w:id="58" w:name="_Toc6578336"/>
      <w:bookmarkStart w:id="59" w:name="_Toc6911873"/>
      <w:bookmarkStart w:id="60" w:name="_Toc6578337"/>
      <w:bookmarkStart w:id="61" w:name="_Toc6911874"/>
      <w:bookmarkStart w:id="62" w:name="_Toc6578338"/>
      <w:bookmarkStart w:id="63" w:name="_Toc6911875"/>
      <w:bookmarkStart w:id="64" w:name="_Toc6578339"/>
      <w:bookmarkStart w:id="65" w:name="_Toc6911876"/>
      <w:bookmarkStart w:id="66" w:name="_Toc6578340"/>
      <w:bookmarkStart w:id="67" w:name="_Toc6911877"/>
      <w:bookmarkStart w:id="68" w:name="_Toc6578341"/>
      <w:bookmarkStart w:id="69" w:name="_Toc6911878"/>
      <w:bookmarkStart w:id="70" w:name="_Toc6578342"/>
      <w:bookmarkStart w:id="71" w:name="_Toc6911879"/>
      <w:bookmarkStart w:id="72" w:name="_Toc6578343"/>
      <w:bookmarkStart w:id="73" w:name="_Toc6911880"/>
      <w:bookmarkStart w:id="74" w:name="_Toc6578344"/>
      <w:bookmarkStart w:id="75" w:name="_Toc6911881"/>
      <w:bookmarkStart w:id="76" w:name="_Toc6578345"/>
      <w:bookmarkStart w:id="77" w:name="_Toc6911882"/>
      <w:bookmarkStart w:id="78" w:name="_Toc6578346"/>
      <w:bookmarkStart w:id="79" w:name="_Toc6911883"/>
      <w:bookmarkStart w:id="80" w:name="_Toc6578347"/>
      <w:bookmarkStart w:id="81" w:name="_Toc6911884"/>
      <w:bookmarkStart w:id="82" w:name="_Toc6578348"/>
      <w:bookmarkStart w:id="83" w:name="_Toc6911885"/>
      <w:bookmarkStart w:id="84" w:name="_Toc6578349"/>
      <w:bookmarkStart w:id="85" w:name="_Toc6911886"/>
      <w:bookmarkStart w:id="86" w:name="_Toc6578350"/>
      <w:bookmarkStart w:id="87" w:name="_Toc6911887"/>
      <w:bookmarkStart w:id="88" w:name="_Toc6578351"/>
      <w:bookmarkStart w:id="89" w:name="_Toc6911888"/>
      <w:bookmarkStart w:id="90" w:name="_Toc6578352"/>
      <w:bookmarkStart w:id="91" w:name="_Toc6911889"/>
      <w:bookmarkStart w:id="92" w:name="_Toc6578353"/>
      <w:bookmarkStart w:id="93" w:name="_Toc6911890"/>
      <w:bookmarkStart w:id="94" w:name="_Toc6578354"/>
      <w:bookmarkStart w:id="95" w:name="_Toc6911891"/>
      <w:bookmarkStart w:id="96" w:name="_Toc6578355"/>
      <w:bookmarkStart w:id="97" w:name="_Toc6911892"/>
      <w:bookmarkStart w:id="98" w:name="_Toc6578356"/>
      <w:bookmarkStart w:id="99" w:name="_Toc6911893"/>
      <w:bookmarkStart w:id="100" w:name="_Toc6578357"/>
      <w:bookmarkStart w:id="101" w:name="_Toc6911894"/>
      <w:bookmarkStart w:id="102" w:name="_Toc6578358"/>
      <w:bookmarkStart w:id="103" w:name="_Toc6911895"/>
      <w:bookmarkStart w:id="104" w:name="_Toc6578359"/>
      <w:bookmarkStart w:id="105" w:name="_Toc6911896"/>
      <w:bookmarkStart w:id="106" w:name="_Toc6578360"/>
      <w:bookmarkStart w:id="107" w:name="_Toc6911897"/>
      <w:bookmarkStart w:id="108" w:name="_Toc6578361"/>
      <w:bookmarkStart w:id="109" w:name="_Toc6911898"/>
      <w:bookmarkStart w:id="110" w:name="_Toc6578362"/>
      <w:bookmarkStart w:id="111" w:name="_Toc6911899"/>
      <w:bookmarkStart w:id="112" w:name="_Toc6578363"/>
      <w:bookmarkStart w:id="113" w:name="_Toc6911900"/>
      <w:bookmarkStart w:id="114" w:name="_Toc6578364"/>
      <w:bookmarkStart w:id="115" w:name="_Toc6911901"/>
      <w:bookmarkStart w:id="116" w:name="_Toc6578365"/>
      <w:bookmarkStart w:id="117" w:name="_Toc6911902"/>
      <w:bookmarkStart w:id="118" w:name="_Toc6578366"/>
      <w:bookmarkStart w:id="119" w:name="_Toc6911903"/>
      <w:bookmarkStart w:id="120" w:name="_Toc6578367"/>
      <w:bookmarkStart w:id="121" w:name="_Toc6911904"/>
      <w:bookmarkStart w:id="122" w:name="_Toc6578368"/>
      <w:bookmarkStart w:id="123" w:name="_Toc6911905"/>
      <w:bookmarkStart w:id="124" w:name="_Toc6578369"/>
      <w:bookmarkStart w:id="125" w:name="_Toc6911906"/>
      <w:bookmarkStart w:id="126" w:name="_Toc6578370"/>
      <w:bookmarkStart w:id="127" w:name="_Toc6911907"/>
      <w:bookmarkStart w:id="128" w:name="_Toc6578371"/>
      <w:bookmarkStart w:id="129" w:name="_Toc6911908"/>
      <w:bookmarkStart w:id="130" w:name="_Toc6578372"/>
      <w:bookmarkStart w:id="131" w:name="_Toc6911909"/>
      <w:bookmarkStart w:id="132" w:name="_Toc6578373"/>
      <w:bookmarkStart w:id="133" w:name="_Toc6911910"/>
      <w:bookmarkStart w:id="134" w:name="_Toc6578374"/>
      <w:bookmarkStart w:id="135" w:name="_Toc6911911"/>
      <w:bookmarkStart w:id="136" w:name="_Toc6578375"/>
      <w:bookmarkStart w:id="137" w:name="_Toc6911912"/>
      <w:bookmarkStart w:id="138" w:name="_Toc6578376"/>
      <w:bookmarkStart w:id="139" w:name="_Toc6911913"/>
      <w:bookmarkStart w:id="140" w:name="_Toc6578377"/>
      <w:bookmarkStart w:id="141" w:name="_Toc6911914"/>
      <w:bookmarkStart w:id="142" w:name="_Toc6578378"/>
      <w:bookmarkStart w:id="143" w:name="_Toc6911915"/>
      <w:bookmarkStart w:id="144" w:name="_Toc6578379"/>
      <w:bookmarkStart w:id="145" w:name="_Toc6911916"/>
      <w:bookmarkStart w:id="146" w:name="_Toc6578380"/>
      <w:bookmarkStart w:id="147" w:name="_Toc6911917"/>
      <w:bookmarkStart w:id="148" w:name="_Toc6578381"/>
      <w:bookmarkStart w:id="149" w:name="_Toc6911918"/>
      <w:bookmarkStart w:id="150" w:name="_Toc6578382"/>
      <w:bookmarkStart w:id="151" w:name="_Toc6911919"/>
      <w:bookmarkStart w:id="152" w:name="_Toc6578383"/>
      <w:bookmarkStart w:id="153" w:name="_Toc6911920"/>
      <w:bookmarkStart w:id="154" w:name="_Toc6578384"/>
      <w:bookmarkStart w:id="155" w:name="_Toc6911921"/>
      <w:bookmarkStart w:id="156" w:name="_Toc6578385"/>
      <w:bookmarkStart w:id="157" w:name="_Toc6911922"/>
      <w:bookmarkStart w:id="158" w:name="_Toc6578386"/>
      <w:bookmarkStart w:id="159" w:name="_Toc6911923"/>
      <w:bookmarkStart w:id="160" w:name="_Toc6578387"/>
      <w:bookmarkStart w:id="161" w:name="_Toc6911924"/>
      <w:bookmarkStart w:id="162" w:name="_Toc6578388"/>
      <w:bookmarkStart w:id="163" w:name="_Toc6911925"/>
      <w:bookmarkStart w:id="164" w:name="_Toc6578389"/>
      <w:bookmarkStart w:id="165" w:name="_Toc6911926"/>
      <w:bookmarkStart w:id="166" w:name="_Toc6578390"/>
      <w:bookmarkStart w:id="167" w:name="_Toc6911927"/>
      <w:bookmarkStart w:id="168" w:name="_Toc6578391"/>
      <w:bookmarkStart w:id="169" w:name="_Toc6911928"/>
      <w:bookmarkStart w:id="170" w:name="_Toc6578392"/>
      <w:bookmarkStart w:id="171" w:name="_Toc6911929"/>
      <w:bookmarkStart w:id="172" w:name="_Toc6578393"/>
      <w:bookmarkStart w:id="173" w:name="_Toc6911930"/>
      <w:bookmarkStart w:id="174" w:name="_Toc6578394"/>
      <w:bookmarkStart w:id="175" w:name="_Toc6911931"/>
      <w:bookmarkStart w:id="176" w:name="_Toc6578395"/>
      <w:bookmarkStart w:id="177" w:name="_Toc6911932"/>
      <w:bookmarkStart w:id="178" w:name="_Toc6578396"/>
      <w:bookmarkStart w:id="179" w:name="_Toc6911933"/>
      <w:bookmarkStart w:id="180" w:name="_Toc6578397"/>
      <w:bookmarkStart w:id="181" w:name="_Toc6911934"/>
      <w:bookmarkStart w:id="182" w:name="_Toc6578398"/>
      <w:bookmarkStart w:id="183" w:name="_Toc6911935"/>
      <w:bookmarkStart w:id="184" w:name="_Toc6578399"/>
      <w:bookmarkStart w:id="185" w:name="_Toc6911936"/>
      <w:bookmarkStart w:id="186" w:name="_Toc6578400"/>
      <w:bookmarkStart w:id="187" w:name="_Toc6911937"/>
      <w:bookmarkStart w:id="188" w:name="_Toc6578401"/>
      <w:bookmarkStart w:id="189" w:name="_Toc6911938"/>
      <w:bookmarkStart w:id="190" w:name="_Toc6578402"/>
      <w:bookmarkStart w:id="191" w:name="_Toc6911939"/>
      <w:bookmarkStart w:id="192" w:name="_Toc6578403"/>
      <w:bookmarkStart w:id="193" w:name="_Toc6911940"/>
      <w:bookmarkStart w:id="194" w:name="_Toc6578404"/>
      <w:bookmarkStart w:id="195" w:name="_Toc6911941"/>
      <w:bookmarkStart w:id="196" w:name="_Toc6578405"/>
      <w:bookmarkStart w:id="197" w:name="_Toc6911942"/>
      <w:bookmarkStart w:id="198" w:name="_Toc6578406"/>
      <w:bookmarkStart w:id="199" w:name="_Toc6911943"/>
      <w:bookmarkStart w:id="200" w:name="_Toc6578407"/>
      <w:bookmarkStart w:id="201" w:name="_Toc6911944"/>
      <w:bookmarkStart w:id="202" w:name="_Toc6578408"/>
      <w:bookmarkStart w:id="203" w:name="_Toc6911945"/>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6819600D" w14:textId="7A0C146F" w:rsidR="006B2573" w:rsidRPr="00C85080" w:rsidRDefault="006B2573" w:rsidP="006B2573">
      <w:pPr>
        <w:pStyle w:val="ListParagraph"/>
        <w:numPr>
          <w:ilvl w:val="0"/>
          <w:numId w:val="89"/>
        </w:numPr>
        <w:spacing w:after="80"/>
      </w:pPr>
      <w:r w:rsidRPr="00C85080">
        <w:t>T.35</w:t>
      </w:r>
      <w:r>
        <w:t xml:space="preserve"> signaling in ISOBMFF</w:t>
      </w:r>
      <w:r w:rsidRPr="00C85080">
        <w:t xml:space="preserve"> </w:t>
      </w:r>
      <w:hyperlink r:id="rId10">
        <w:r>
          <w:rPr>
            <w:color w:val="0000EE"/>
            <w:u w:val="single"/>
          </w:rPr>
          <w:t>m61234</w:t>
        </w:r>
      </w:hyperlink>
      <w:r>
        <w:t xml:space="preserve">: </w:t>
      </w:r>
      <w:hyperlink r:id="rId11" w:history="1">
        <w:r w:rsidRPr="006B2573">
          <w:rPr>
            <w:rStyle w:val="Hyperlink"/>
          </w:rPr>
          <w:t>GitLab</w:t>
        </w:r>
      </w:hyperlink>
    </w:p>
    <w:p w14:paraId="3086AE23" w14:textId="59C182DB" w:rsidR="006B2573" w:rsidRDefault="006B2573" w:rsidP="006B2573">
      <w:pPr>
        <w:pStyle w:val="ListParagraph"/>
        <w:numPr>
          <w:ilvl w:val="0"/>
          <w:numId w:val="89"/>
        </w:numPr>
        <w:spacing w:after="80"/>
      </w:pPr>
      <w:r>
        <w:t xml:space="preserve">Original Duration signaling </w:t>
      </w:r>
      <w:hyperlink r:id="rId12">
        <w:r>
          <w:rPr>
            <w:color w:val="0000EE"/>
            <w:u w:val="single"/>
          </w:rPr>
          <w:t>m61144</w:t>
        </w:r>
      </w:hyperlink>
      <w:r>
        <w:t xml:space="preserve">: </w:t>
      </w:r>
      <w:hyperlink r:id="rId13" w:history="1">
        <w:r w:rsidRPr="009E428F">
          <w:rPr>
            <w:rStyle w:val="Hyperlink"/>
          </w:rPr>
          <w:t>GitLab</w:t>
        </w:r>
      </w:hyperlink>
    </w:p>
    <w:p w14:paraId="39D33F45" w14:textId="6CEB3A1E" w:rsidR="006B2573" w:rsidRPr="004A68B6" w:rsidRDefault="006B2573" w:rsidP="006B2573">
      <w:pPr>
        <w:pStyle w:val="ListParagraph"/>
        <w:numPr>
          <w:ilvl w:val="0"/>
          <w:numId w:val="89"/>
        </w:numPr>
        <w:spacing w:after="80"/>
        <w:rPr>
          <w:rStyle w:val="Hyperlink"/>
          <w:color w:val="auto"/>
          <w:u w:val="none"/>
        </w:rPr>
      </w:pPr>
      <w:r>
        <w:t xml:space="preserve">Efficient subsample </w:t>
      </w:r>
      <w:hyperlink r:id="rId14">
        <w:r>
          <w:rPr>
            <w:color w:val="0000EE"/>
            <w:u w:val="single"/>
          </w:rPr>
          <w:t>m61170</w:t>
        </w:r>
      </w:hyperlink>
      <w:r>
        <w:t xml:space="preserve">: </w:t>
      </w:r>
      <w:hyperlink r:id="rId15" w:history="1">
        <w:r w:rsidRPr="009E428F">
          <w:rPr>
            <w:rStyle w:val="Hyperlink"/>
          </w:rPr>
          <w:t>GitLab</w:t>
        </w:r>
      </w:hyperlink>
    </w:p>
    <w:p w14:paraId="1721838B" w14:textId="73B7238A" w:rsidR="004A68B6" w:rsidRPr="008E2EDD" w:rsidRDefault="004A68B6" w:rsidP="006B2573">
      <w:pPr>
        <w:pStyle w:val="ListParagraph"/>
        <w:numPr>
          <w:ilvl w:val="0"/>
          <w:numId w:val="89"/>
        </w:numPr>
        <w:spacing w:after="80"/>
      </w:pPr>
      <w:r>
        <w:t xml:space="preserve">Frame rate estimate </w:t>
      </w:r>
      <w:r w:rsidR="00BA61F5">
        <w:t xml:space="preserve"> </w:t>
      </w:r>
      <w:r>
        <w:t xml:space="preserve">in </w:t>
      </w:r>
      <w:proofErr w:type="spellStart"/>
      <w:r>
        <w:t>TrackExtendsBox</w:t>
      </w:r>
      <w:proofErr w:type="spellEnd"/>
      <w:ins w:id="204" w:author="rufael mekuria" w:date="2023-01-26T14:03:00Z">
        <w:r w:rsidR="00A15885">
          <w:t>:</w:t>
        </w:r>
      </w:ins>
      <w:r>
        <w:t xml:space="preserve"> </w:t>
      </w:r>
      <w:hyperlink r:id="rId16" w:anchor="note_69703" w:history="1">
        <w:r w:rsidR="00865CF8" w:rsidRPr="00865CF8">
          <w:rPr>
            <w:rStyle w:val="Hyperlink"/>
          </w:rPr>
          <w:t xml:space="preserve">note on </w:t>
        </w:r>
        <w:proofErr w:type="spellStart"/>
        <w:r w:rsidR="00865CF8" w:rsidRPr="00865CF8">
          <w:rPr>
            <w:rStyle w:val="Hyperlink"/>
          </w:rPr>
          <w:t>gitlab</w:t>
        </w:r>
        <w:proofErr w:type="spellEnd"/>
        <w:r w:rsidR="00865CF8" w:rsidRPr="00865CF8">
          <w:rPr>
            <w:rStyle w:val="Hyperlink"/>
          </w:rPr>
          <w:t xml:space="preserve"> on </w:t>
        </w:r>
        <w:r w:rsidR="00865CF8">
          <w:rPr>
            <w:rStyle w:val="Hyperlink"/>
          </w:rPr>
          <w:t>m</w:t>
        </w:r>
        <w:r w:rsidR="00865CF8" w:rsidRPr="00865CF8">
          <w:rPr>
            <w:rStyle w:val="Hyperlink"/>
          </w:rPr>
          <w:t>69703</w:t>
        </w:r>
      </w:hyperlink>
      <w:r w:rsidR="00865CF8">
        <w:t xml:space="preserve">  </w:t>
      </w:r>
      <w:hyperlink r:id="rId17" w:history="1">
        <w:proofErr w:type="spellStart"/>
        <w:r w:rsidR="00865CF8" w:rsidRPr="00865CF8">
          <w:rPr>
            <w:rStyle w:val="Hyperlink"/>
          </w:rPr>
          <w:t>gitlab</w:t>
        </w:r>
        <w:proofErr w:type="spellEnd"/>
        <w:r w:rsidR="00865CF8" w:rsidRPr="00865CF8">
          <w:rPr>
            <w:rStyle w:val="Hyperlink"/>
          </w:rPr>
          <w:t xml:space="preserve"> m62212</w:t>
        </w:r>
      </w:hyperlink>
    </w:p>
    <w:p w14:paraId="0A9D14ED" w14:textId="2082F92B" w:rsidR="006B2573" w:rsidRDefault="006B2573" w:rsidP="00E60446"/>
    <w:p w14:paraId="5B9DBBE3" w14:textId="7F62B4B0" w:rsidR="006B2573" w:rsidRDefault="006B2573" w:rsidP="006B2573">
      <w:pPr>
        <w:pStyle w:val="Heading1"/>
      </w:pPr>
      <w:r>
        <w:t>Changes to 14496-12</w:t>
      </w:r>
    </w:p>
    <w:p w14:paraId="1EAD65B8" w14:textId="6DF3E2F4" w:rsidR="006B2573" w:rsidRPr="00D14F49" w:rsidRDefault="006B2573" w:rsidP="00E60446">
      <w:pPr>
        <w:rPr>
          <w:b/>
          <w:bCs/>
          <w:i/>
          <w:iCs/>
          <w:color w:val="FF0000"/>
          <w:sz w:val="28"/>
          <w:szCs w:val="28"/>
        </w:rPr>
      </w:pPr>
      <w:r w:rsidRPr="00D14F49">
        <w:rPr>
          <w:b/>
          <w:bCs/>
          <w:i/>
          <w:iCs/>
          <w:color w:val="FF0000"/>
          <w:sz w:val="28"/>
          <w:szCs w:val="28"/>
        </w:rPr>
        <w:t>Add a new Clause 10.13</w:t>
      </w:r>
      <w:r w:rsidR="009E428F">
        <w:rPr>
          <w:b/>
          <w:bCs/>
          <w:i/>
          <w:iCs/>
          <w:color w:val="FF0000"/>
          <w:sz w:val="28"/>
          <w:szCs w:val="28"/>
        </w:rPr>
        <w:t xml:space="preserve"> (T.35 sample group)</w:t>
      </w:r>
    </w:p>
    <w:p w14:paraId="26A387D7" w14:textId="2BAFE7FE" w:rsidR="006B2573" w:rsidRDefault="006B2573" w:rsidP="006B2573">
      <w:pPr>
        <w:pStyle w:val="Heading2"/>
        <w:numPr>
          <w:ilvl w:val="0"/>
          <w:numId w:val="0"/>
        </w:numPr>
      </w:pPr>
      <w:r>
        <w:t xml:space="preserve">10.13 </w:t>
      </w:r>
      <w:r w:rsidR="00D14F49">
        <w:t>T.35 sample group</w:t>
      </w:r>
    </w:p>
    <w:p w14:paraId="6A9F07AA" w14:textId="0D613452" w:rsidR="006B2573" w:rsidRPr="00E56DF8" w:rsidRDefault="006B2573" w:rsidP="006B2573">
      <w:pPr>
        <w:pStyle w:val="Heading3"/>
        <w:numPr>
          <w:ilvl w:val="0"/>
          <w:numId w:val="0"/>
        </w:numPr>
      </w:pPr>
      <w:r w:rsidRPr="00E56DF8">
        <w:t>10.1</w:t>
      </w:r>
      <w:r w:rsidR="00D14F49">
        <w:t>3</w:t>
      </w:r>
      <w:r w:rsidRPr="00E56DF8">
        <w:t>.1 Definition</w:t>
      </w:r>
    </w:p>
    <w:p w14:paraId="3FB479F8" w14:textId="77777777" w:rsidR="00D14F49" w:rsidRDefault="00D14F49" w:rsidP="00D14F49">
      <w:r w:rsidRPr="00AC0F36">
        <w:t xml:space="preserve">Each sample of a track may be associated </w:t>
      </w:r>
      <w:r>
        <w:t>with</w:t>
      </w:r>
      <w:r w:rsidRPr="00AC0F36">
        <w:t xml:space="preserve"> zero or </w:t>
      </w:r>
      <w:r>
        <w:t>more</w:t>
      </w:r>
      <w:r w:rsidRPr="00AC0F36">
        <w:t xml:space="preserve"> sample group descriptions, each of which defines a record of </w:t>
      </w:r>
      <w:r>
        <w:t>T.35</w:t>
      </w:r>
      <w:r w:rsidRPr="00AC0F36">
        <w:t xml:space="preserve"> information</w:t>
      </w:r>
      <w:r>
        <w:t xml:space="preserve"> of different types</w:t>
      </w:r>
      <w:r w:rsidRPr="00AC0F36">
        <w:t>.</w:t>
      </w:r>
      <w:r>
        <w:t xml:space="preserve"> The same T.35 information may apply to different samples.</w:t>
      </w:r>
    </w:p>
    <w:p w14:paraId="09B7F75D" w14:textId="751CC50F" w:rsidR="00D14F49" w:rsidRDefault="00D14F49" w:rsidP="00D14F49">
      <w:r>
        <w:t xml:space="preserve">The </w:t>
      </w:r>
      <w:r w:rsidRPr="00327FA7">
        <w:rPr>
          <w:rStyle w:val="codeZchn"/>
          <w:rFonts w:eastAsia="Calibri"/>
        </w:rPr>
        <w:t>grouping_type</w:t>
      </w:r>
      <w:r>
        <w:rPr>
          <w:rStyle w:val="codeZchn"/>
          <w:rFonts w:eastAsia="Calibri"/>
        </w:rPr>
        <w:t>=</w:t>
      </w:r>
      <w:r w:rsidRPr="00327FA7">
        <w:rPr>
          <w:rStyle w:val="codeZchn"/>
          <w:rFonts w:eastAsia="Calibri"/>
        </w:rPr>
        <w:t>‘</w:t>
      </w:r>
      <w:r w:rsidR="00B743E0">
        <w:rPr>
          <w:rStyle w:val="codeZchn"/>
          <w:rFonts w:eastAsia="Calibri"/>
        </w:rPr>
        <w:t>it</w:t>
      </w:r>
      <w:r w:rsidRPr="00327FA7">
        <w:rPr>
          <w:rStyle w:val="codeZchn"/>
          <w:rFonts w:eastAsia="Calibri"/>
        </w:rPr>
        <w:t>35’</w:t>
      </w:r>
      <w:r>
        <w:t xml:space="preserve"> is defined as a grouping criterion for T.35 metadata. </w:t>
      </w:r>
      <w:r w:rsidRPr="00317129">
        <w:t xml:space="preserve">The </w:t>
      </w:r>
      <w:r w:rsidRPr="00317129">
        <w:rPr>
          <w:rStyle w:val="codeZchn"/>
          <w:rFonts w:eastAsia="Calibri"/>
        </w:rPr>
        <w:t>SampleTableBox</w:t>
      </w:r>
      <w:r w:rsidRPr="00317129">
        <w:t xml:space="preserve"> or </w:t>
      </w:r>
      <w:r w:rsidR="00047539" w:rsidRPr="00317129">
        <w:rPr>
          <w:rStyle w:val="codeZchn"/>
          <w:rFonts w:eastAsia="Calibri"/>
        </w:rPr>
        <w:t>TrackFr</w:t>
      </w:r>
      <w:r w:rsidR="00047539">
        <w:rPr>
          <w:rStyle w:val="codeZchn"/>
          <w:rFonts w:eastAsia="Calibri"/>
        </w:rPr>
        <w:t>a</w:t>
      </w:r>
      <w:r w:rsidR="00047539" w:rsidRPr="00317129">
        <w:rPr>
          <w:rStyle w:val="codeZchn"/>
          <w:rFonts w:eastAsia="Calibri"/>
        </w:rPr>
        <w:t>gmentBox</w:t>
      </w:r>
      <w:r w:rsidR="00047539" w:rsidRPr="00317129">
        <w:t xml:space="preserve"> </w:t>
      </w:r>
      <w:r w:rsidRPr="00317129">
        <w:t xml:space="preserve">of a track can contain zero or more </w:t>
      </w:r>
      <w:r w:rsidRPr="00411C74">
        <w:rPr>
          <w:rStyle w:val="codeZchn"/>
          <w:rFonts w:eastAsia="Calibri"/>
        </w:rPr>
        <w:t>SampleToGroupBox</w:t>
      </w:r>
      <w:r w:rsidRPr="00411C74">
        <w:t xml:space="preserve">es </w:t>
      </w:r>
      <w:r w:rsidRPr="00317129">
        <w:t xml:space="preserve">or </w:t>
      </w:r>
      <w:r w:rsidRPr="00411C74">
        <w:rPr>
          <w:rStyle w:val="codeZchn"/>
          <w:rFonts w:eastAsia="Calibri"/>
        </w:rPr>
        <w:t>CompactSampleToGroupBox</w:t>
      </w:r>
      <w:r w:rsidRPr="00317129">
        <w:t xml:space="preserve">es with the </w:t>
      </w:r>
      <w:r w:rsidRPr="00411C74">
        <w:rPr>
          <w:rStyle w:val="codeZchn"/>
          <w:rFonts w:eastAsia="Calibri"/>
        </w:rPr>
        <w:t>grouping_type='</w:t>
      </w:r>
      <w:r w:rsidR="00B743E0">
        <w:rPr>
          <w:rStyle w:val="codeZchn"/>
          <w:rFonts w:eastAsia="Calibri"/>
        </w:rPr>
        <w:t>it</w:t>
      </w:r>
      <w:r w:rsidRPr="00411C74">
        <w:rPr>
          <w:rStyle w:val="codeZchn"/>
          <w:rFonts w:eastAsia="Calibri"/>
        </w:rPr>
        <w:t>35'</w:t>
      </w:r>
      <w:r w:rsidRPr="00317129">
        <w:t>.</w:t>
      </w:r>
      <w:r>
        <w:t xml:space="preserve"> Each sample group description shall document exactly one 'kind' of T.35 message, </w:t>
      </w:r>
      <w:proofErr w:type="gramStart"/>
      <w:r>
        <w:t>i.e.</w:t>
      </w:r>
      <w:proofErr w:type="gramEnd"/>
      <w:r>
        <w:t xml:space="preserve"> shall map to T.35 sample group entries with at least the same ITU-T T.35 </w:t>
      </w:r>
      <w:r w:rsidRPr="00D5155A">
        <w:rPr>
          <w:i/>
          <w:iCs/>
        </w:rPr>
        <w:t>country code</w:t>
      </w:r>
      <w:r>
        <w:t xml:space="preserve">, </w:t>
      </w:r>
      <w:r w:rsidRPr="00D5155A">
        <w:rPr>
          <w:i/>
          <w:iCs/>
        </w:rPr>
        <w:t>terminal provider code</w:t>
      </w:r>
      <w:r>
        <w:t xml:space="preserve"> and </w:t>
      </w:r>
      <w:r w:rsidRPr="00D5155A">
        <w:rPr>
          <w:i/>
          <w:iCs/>
        </w:rPr>
        <w:t>terminal provider oriented code</w:t>
      </w:r>
      <w:r>
        <w:rPr>
          <w:i/>
          <w:iCs/>
        </w:rPr>
        <w:t>,</w:t>
      </w:r>
      <w:r>
        <w:t xml:space="preserve"> and T.35 type and version (if applicable). The placement of T.35 metadata within the samples is out of scope and should be specified in derived specifications.</w:t>
      </w:r>
    </w:p>
    <w:p w14:paraId="71995D36" w14:textId="77777777" w:rsidR="00D14F49" w:rsidRPr="00561559" w:rsidRDefault="00D14F49" w:rsidP="00D14F49">
      <w:pPr>
        <w:pStyle w:val="Note"/>
        <w:rPr>
          <w:lang w:val="en-US"/>
        </w:rPr>
      </w:pPr>
      <w:r w:rsidRPr="00561559">
        <w:rPr>
          <w:lang w:val="en-US"/>
        </w:rPr>
        <w:t>NOTE 1</w:t>
      </w:r>
      <w:r w:rsidRPr="00561559">
        <w:rPr>
          <w:lang w:val="en-US"/>
        </w:rPr>
        <w:tab/>
        <w:t xml:space="preserve"> both, </w:t>
      </w:r>
      <w:r w:rsidRPr="00561559">
        <w:rPr>
          <w:i/>
          <w:iCs/>
          <w:lang w:val="en-US"/>
        </w:rPr>
        <w:t>terminal provider code</w:t>
      </w:r>
      <w:r w:rsidRPr="00561559">
        <w:rPr>
          <w:lang w:val="en-US"/>
        </w:rPr>
        <w:t xml:space="preserve"> and </w:t>
      </w:r>
      <w:r w:rsidRPr="00561559">
        <w:rPr>
          <w:i/>
          <w:iCs/>
          <w:lang w:val="en-US"/>
        </w:rPr>
        <w:t>terminal provider oriented code</w:t>
      </w:r>
      <w:r w:rsidRPr="00561559">
        <w:rPr>
          <w:lang w:val="en-US"/>
        </w:rPr>
        <w:t xml:space="preserve"> are stored within first bytes of the itu_t_t35_header. Also, the signaling of the T.35 version may appear after </w:t>
      </w:r>
      <w:proofErr w:type="spellStart"/>
      <w:r w:rsidRPr="00561559">
        <w:rPr>
          <w:i/>
          <w:iCs/>
          <w:lang w:val="en-US"/>
        </w:rPr>
        <w:t>terminal_provider_oriented_code</w:t>
      </w:r>
      <w:proofErr w:type="spellEnd"/>
      <w:r w:rsidRPr="00561559">
        <w:rPr>
          <w:lang w:val="en-US"/>
        </w:rPr>
        <w:t>. The number of bytes used to identify the origin and version of the T.35 metadata depends on the country and the entity which defines the syntax of the T.35 message.</w:t>
      </w:r>
    </w:p>
    <w:p w14:paraId="1BC40576" w14:textId="5915F94D" w:rsidR="00DC3555" w:rsidRDefault="00DC3555" w:rsidP="00E60446">
      <w:pPr>
        <w:rPr>
          <w:highlight w:val="yellow"/>
        </w:rPr>
      </w:pPr>
      <w:r w:rsidRPr="00DC3555">
        <w:t xml:space="preserve">Sample group descriptions with </w:t>
      </w:r>
      <w:r w:rsidRPr="00DC3555">
        <w:rPr>
          <w:rStyle w:val="codeZchn"/>
        </w:rPr>
        <w:t>grouping_type='it35'</w:t>
      </w:r>
      <w:r w:rsidRPr="00DC3555">
        <w:t xml:space="preserve"> shall use version 1 or above.</w:t>
      </w:r>
    </w:p>
    <w:p w14:paraId="10C6E58B" w14:textId="007F7248" w:rsidR="006B2573" w:rsidRDefault="002B0299" w:rsidP="00E60446">
      <w:r w:rsidRPr="002B0299">
        <w:rPr>
          <w:highlight w:val="yellow"/>
        </w:rPr>
        <w:t>[Ed</w:t>
      </w:r>
      <w:r w:rsidR="00CA5CE9">
        <w:rPr>
          <w:highlight w:val="yellow"/>
        </w:rPr>
        <w:t xml:space="preserve"> Note:</w:t>
      </w:r>
      <w:r w:rsidRPr="002B0299">
        <w:rPr>
          <w:highlight w:val="yellow"/>
        </w:rPr>
        <w:t xml:space="preserve"> It needs to be clarified how </w:t>
      </w:r>
      <w:r w:rsidR="00637C64">
        <w:rPr>
          <w:highlight w:val="yellow"/>
        </w:rPr>
        <w:t xml:space="preserve">the </w:t>
      </w:r>
      <w:r w:rsidRPr="002B0299">
        <w:rPr>
          <w:highlight w:val="yellow"/>
        </w:rPr>
        <w:t>versions of the sample group description box and the sample to group box are used in different scenarios</w:t>
      </w:r>
      <w:r w:rsidR="00CA5CE9">
        <w:rPr>
          <w:highlight w:val="yellow"/>
        </w:rPr>
        <w:t>. Also</w:t>
      </w:r>
      <w:r w:rsidR="00C70BB9">
        <w:rPr>
          <w:highlight w:val="yellow"/>
        </w:rPr>
        <w:t>,</w:t>
      </w:r>
      <w:r w:rsidR="00CA5CE9">
        <w:rPr>
          <w:highlight w:val="yellow"/>
        </w:rPr>
        <w:t xml:space="preserve"> the </w:t>
      </w:r>
      <w:r w:rsidR="00637C64">
        <w:rPr>
          <w:highlight w:val="yellow"/>
        </w:rPr>
        <w:t>use</w:t>
      </w:r>
      <w:r w:rsidR="00CA5CE9">
        <w:rPr>
          <w:highlight w:val="yellow"/>
        </w:rPr>
        <w:t xml:space="preserve"> of the </w:t>
      </w:r>
      <w:proofErr w:type="spellStart"/>
      <w:r w:rsidR="00CA5CE9">
        <w:rPr>
          <w:highlight w:val="yellow"/>
        </w:rPr>
        <w:t>grouping_type_parameter</w:t>
      </w:r>
      <w:proofErr w:type="spellEnd"/>
      <w:r w:rsidR="00637C64">
        <w:rPr>
          <w:highlight w:val="yellow"/>
        </w:rPr>
        <w:t xml:space="preserve"> </w:t>
      </w:r>
      <w:r w:rsidR="00CA5CE9">
        <w:rPr>
          <w:highlight w:val="yellow"/>
        </w:rPr>
        <w:t>should be clarified</w:t>
      </w:r>
      <w:r w:rsidR="00637C64">
        <w:rPr>
          <w:highlight w:val="yellow"/>
        </w:rPr>
        <w:t xml:space="preserve"> if version 1 is allowed</w:t>
      </w:r>
      <w:r w:rsidR="00CA5CE9">
        <w:rPr>
          <w:highlight w:val="yellow"/>
        </w:rPr>
        <w:t>.</w:t>
      </w:r>
      <w:r w:rsidRPr="002B0299">
        <w:rPr>
          <w:highlight w:val="yellow"/>
        </w:rPr>
        <w:t>]</w:t>
      </w:r>
    </w:p>
    <w:p w14:paraId="6244C8A0" w14:textId="017F633E" w:rsidR="00D14F49" w:rsidRDefault="00D14F49" w:rsidP="00D14F49">
      <w:pPr>
        <w:pStyle w:val="Heading3"/>
        <w:numPr>
          <w:ilvl w:val="0"/>
          <w:numId w:val="0"/>
        </w:numPr>
      </w:pPr>
      <w:r>
        <w:t>10.13.2 Syntax</w:t>
      </w:r>
    </w:p>
    <w:p w14:paraId="4D833F88" w14:textId="5FAF6A0E" w:rsidR="00D14F49" w:rsidRPr="006E35E4" w:rsidRDefault="00D14F49" w:rsidP="00D14F49">
      <w:pPr>
        <w:pStyle w:val="code"/>
      </w:pPr>
      <w:r w:rsidRPr="006346FB">
        <w:t>class T35</w:t>
      </w:r>
      <w:r>
        <w:t>SampleGroupEntry</w:t>
      </w:r>
      <w:r w:rsidRPr="006346FB">
        <w:t xml:space="preserve"> extends </w:t>
      </w:r>
      <w:r>
        <w:t>SampleGroupDescriptionEntry</w:t>
      </w:r>
      <w:r w:rsidRPr="006346FB">
        <w:t>('</w:t>
      </w:r>
      <w:r w:rsidR="00B743E0">
        <w:t>it</w:t>
      </w:r>
      <w:r w:rsidRPr="006346FB">
        <w:t>35') {</w:t>
      </w:r>
      <w:r w:rsidRPr="006346FB">
        <w:br/>
      </w:r>
      <w:r w:rsidRPr="006346FB">
        <w:tab/>
        <w:t>bit(8) itu_t_t35_country_code;</w:t>
      </w:r>
      <w:r w:rsidRPr="006346FB">
        <w:br/>
      </w:r>
      <w:r w:rsidRPr="006346FB">
        <w:tab/>
        <w:t>if(itu_t_t35_country_code == 0xFF)</w:t>
      </w:r>
      <w:r w:rsidRPr="006346FB">
        <w:br/>
      </w:r>
      <w:r w:rsidRPr="006346FB">
        <w:tab/>
        <w:t>{</w:t>
      </w:r>
      <w:r w:rsidRPr="006346FB">
        <w:br/>
      </w:r>
      <w:r w:rsidRPr="006346FB">
        <w:tab/>
      </w:r>
      <w:r w:rsidRPr="006346FB">
        <w:tab/>
        <w:t>bit(8) itu_t_t35_country_code_extension_byte;</w:t>
      </w:r>
      <w:r w:rsidRPr="006346FB">
        <w:br/>
      </w:r>
      <w:r w:rsidRPr="006346FB">
        <w:tab/>
        <w:t>}</w:t>
      </w:r>
      <w:r w:rsidRPr="006346FB">
        <w:br/>
      </w:r>
      <w:r w:rsidRPr="006346FB">
        <w:tab/>
        <w:t>bit(8) itu_t_t35_</w:t>
      </w:r>
      <w:r>
        <w:t>data</w:t>
      </w:r>
      <w:r w:rsidRPr="006346FB">
        <w:t>[];</w:t>
      </w:r>
      <w:r w:rsidRPr="006346FB">
        <w:br/>
        <w:t>}</w:t>
      </w:r>
    </w:p>
    <w:p w14:paraId="34D17365" w14:textId="77777777" w:rsidR="00D14F49" w:rsidRDefault="00D14F49" w:rsidP="00E60446"/>
    <w:p w14:paraId="3C307292" w14:textId="4ACDC5D8" w:rsidR="00D14F49" w:rsidRDefault="00D14F49" w:rsidP="00D14F49">
      <w:pPr>
        <w:pStyle w:val="Heading3"/>
        <w:numPr>
          <w:ilvl w:val="0"/>
          <w:numId w:val="0"/>
        </w:numPr>
      </w:pPr>
      <w:r>
        <w:lastRenderedPageBreak/>
        <w:t>10.13.3 Semantics</w:t>
      </w:r>
    </w:p>
    <w:p w14:paraId="5A45AD8C" w14:textId="77777777" w:rsidR="00D14F49" w:rsidRDefault="00D14F49" w:rsidP="00D14F49">
      <w:pPr>
        <w:ind w:left="720" w:hanging="360"/>
      </w:pPr>
      <w:r w:rsidRPr="00867EDB">
        <w:rPr>
          <w:rStyle w:val="codeZchn"/>
          <w:rFonts w:eastAsia="Calibri"/>
        </w:rPr>
        <w:t xml:space="preserve">itu_t_t35_country_code </w:t>
      </w:r>
      <w:r>
        <w:t>shall be a byte having a value specified as a country code by Rec. ITU-T T.35 Annex A, or the country code extension value 0xFF.</w:t>
      </w:r>
    </w:p>
    <w:p w14:paraId="3E1FA887" w14:textId="77777777" w:rsidR="00D14F49" w:rsidRDefault="00D14F49" w:rsidP="00D14F49">
      <w:pPr>
        <w:ind w:left="720" w:hanging="360"/>
      </w:pPr>
      <w:r w:rsidRPr="00867EDB">
        <w:rPr>
          <w:rStyle w:val="codeZchn"/>
          <w:rFonts w:eastAsia="Calibri"/>
        </w:rPr>
        <w:t>itu_t_t35_country_code_extension_byte</w:t>
      </w:r>
      <w:r>
        <w:t xml:space="preserve"> if present, shall be a byte having a value specified as a country code by Rec. ITU-T T.35 Annex B.</w:t>
      </w:r>
    </w:p>
    <w:p w14:paraId="5F91269F" w14:textId="77777777" w:rsidR="00D14F49" w:rsidRDefault="00D14F49" w:rsidP="00D14F49">
      <w:pPr>
        <w:ind w:left="720" w:hanging="360"/>
      </w:pPr>
      <w:r w:rsidRPr="00867EDB">
        <w:rPr>
          <w:rStyle w:val="codeZchn"/>
          <w:rFonts w:eastAsia="Calibri"/>
        </w:rPr>
        <w:t>itu_t_t35_</w:t>
      </w:r>
      <w:r>
        <w:rPr>
          <w:rStyle w:val="codeZchn"/>
          <w:rFonts w:eastAsia="Calibri"/>
        </w:rPr>
        <w:t>data</w:t>
      </w:r>
      <w:r>
        <w:t xml:space="preserve"> shall be the payload containing data registered as specified in Rec. ITU-T T.35.</w:t>
      </w:r>
    </w:p>
    <w:p w14:paraId="5E838AF6" w14:textId="54969CCA" w:rsidR="00D14F49" w:rsidRDefault="00D14F49" w:rsidP="00D14F49">
      <w:pPr>
        <w:ind w:left="720"/>
      </w:pPr>
      <w:r>
        <w:t xml:space="preserve">The ITU-T T.35 </w:t>
      </w:r>
      <w:r w:rsidRPr="006346FB">
        <w:rPr>
          <w:i/>
          <w:iCs/>
        </w:rPr>
        <w:t>terminal provider code</w:t>
      </w:r>
      <w:r>
        <w:t xml:space="preserve"> and </w:t>
      </w:r>
      <w:r w:rsidRPr="006346FB">
        <w:rPr>
          <w:i/>
          <w:iCs/>
        </w:rPr>
        <w:t>terminal provider oriented code</w:t>
      </w:r>
      <w:r>
        <w:t xml:space="preserve"> shall be contained in the first one or more bytes of the </w:t>
      </w:r>
      <w:r w:rsidRPr="00867EDB">
        <w:rPr>
          <w:rStyle w:val="codeZchn"/>
          <w:rFonts w:eastAsia="Calibri"/>
        </w:rPr>
        <w:t>itu_t_t35_</w:t>
      </w:r>
      <w:r>
        <w:rPr>
          <w:rStyle w:val="codeZchn"/>
          <w:rFonts w:eastAsia="Calibri"/>
        </w:rPr>
        <w:t>header</w:t>
      </w:r>
      <w:r>
        <w:t xml:space="preserve">, in the format specified by the Administration that issued the </w:t>
      </w:r>
      <w:r w:rsidRPr="006346FB">
        <w:rPr>
          <w:rStyle w:val="Emphasis"/>
          <w:bCs/>
        </w:rPr>
        <w:t>terminal provider code</w:t>
      </w:r>
      <w:r>
        <w:t xml:space="preserve">. It should also include a part of the ITU-T T.35 message which specifies the version of the message and may include any remaining data of the ITU-T T.35 message having syntax and semantics as specified by the entity identified by the ITU-T T.35 </w:t>
      </w:r>
      <w:r w:rsidRPr="006346FB">
        <w:rPr>
          <w:i/>
          <w:iCs/>
        </w:rPr>
        <w:t>country code</w:t>
      </w:r>
      <w:r>
        <w:t xml:space="preserve">, </w:t>
      </w:r>
      <w:r w:rsidRPr="006346FB">
        <w:rPr>
          <w:i/>
          <w:iCs/>
        </w:rPr>
        <w:t>terminal provider code</w:t>
      </w:r>
      <w:r>
        <w:t xml:space="preserve"> and </w:t>
      </w:r>
      <w:r w:rsidRPr="006346FB">
        <w:rPr>
          <w:i/>
          <w:iCs/>
        </w:rPr>
        <w:t>terminal provider oriented code</w:t>
      </w:r>
      <w:r>
        <w:t>.</w:t>
      </w:r>
    </w:p>
    <w:p w14:paraId="3109C395" w14:textId="2922DEA2" w:rsidR="006171B1" w:rsidRPr="00385957" w:rsidRDefault="006171B1" w:rsidP="00D14F49">
      <w:pPr>
        <w:ind w:left="720"/>
      </w:pPr>
      <w:r>
        <w:t>T</w:t>
      </w:r>
      <w:r w:rsidRPr="006171B1">
        <w:t xml:space="preserve">he length of this field is the number of bytes </w:t>
      </w:r>
      <w:r>
        <w:t>remaining</w:t>
      </w:r>
      <w:r w:rsidRPr="006171B1">
        <w:t xml:space="preserve"> in the </w:t>
      </w:r>
      <w:r w:rsidRPr="006171B1">
        <w:rPr>
          <w:rStyle w:val="codeZchn"/>
        </w:rPr>
        <w:t>SampleGroupDescriptionEntry</w:t>
      </w:r>
      <w:r w:rsidRPr="006171B1">
        <w:t xml:space="preserve">, </w:t>
      </w:r>
      <w:r>
        <w:t>with</w:t>
      </w:r>
      <w:r w:rsidRPr="006171B1">
        <w:t xml:space="preserve"> </w:t>
      </w:r>
      <w:r>
        <w:t>the</w:t>
      </w:r>
      <w:r w:rsidRPr="006171B1">
        <w:t xml:space="preserve"> size </w:t>
      </w:r>
      <w:r>
        <w:t xml:space="preserve">specified </w:t>
      </w:r>
      <w:r w:rsidRPr="006171B1">
        <w:t xml:space="preserve">in the parent </w:t>
      </w:r>
      <w:r w:rsidRPr="006171B1">
        <w:rPr>
          <w:rStyle w:val="codeZchn"/>
        </w:rPr>
        <w:t>SampleGroupDescriptionBox</w:t>
      </w:r>
      <w:r w:rsidRPr="006171B1">
        <w:t>.</w:t>
      </w:r>
    </w:p>
    <w:p w14:paraId="50148EBB" w14:textId="7DB90534" w:rsidR="00D14F49" w:rsidRDefault="00D14F49" w:rsidP="00E60446"/>
    <w:p w14:paraId="231C90CB" w14:textId="29A0ECE9" w:rsidR="00E3445B" w:rsidRPr="00D14F49" w:rsidRDefault="00E3445B" w:rsidP="00E3445B">
      <w:pPr>
        <w:rPr>
          <w:b/>
          <w:bCs/>
          <w:i/>
          <w:iCs/>
          <w:color w:val="FF0000"/>
          <w:sz w:val="28"/>
          <w:szCs w:val="28"/>
        </w:rPr>
      </w:pPr>
      <w:r w:rsidRPr="00D14F49">
        <w:rPr>
          <w:b/>
          <w:bCs/>
          <w:i/>
          <w:iCs/>
          <w:color w:val="FF0000"/>
          <w:sz w:val="28"/>
          <w:szCs w:val="28"/>
        </w:rPr>
        <w:t xml:space="preserve">Add a new Clause </w:t>
      </w:r>
      <w:r>
        <w:rPr>
          <w:b/>
          <w:bCs/>
          <w:i/>
          <w:iCs/>
          <w:color w:val="FF0000"/>
          <w:sz w:val="28"/>
          <w:szCs w:val="28"/>
        </w:rPr>
        <w:t>8</w:t>
      </w:r>
      <w:r w:rsidRPr="00D14F49">
        <w:rPr>
          <w:b/>
          <w:bCs/>
          <w:i/>
          <w:iCs/>
          <w:color w:val="FF0000"/>
          <w:sz w:val="28"/>
          <w:szCs w:val="28"/>
        </w:rPr>
        <w:t>.</w:t>
      </w:r>
      <w:r>
        <w:rPr>
          <w:b/>
          <w:bCs/>
          <w:i/>
          <w:iCs/>
          <w:color w:val="FF0000"/>
          <w:sz w:val="28"/>
          <w:szCs w:val="28"/>
        </w:rPr>
        <w:t>11.17</w:t>
      </w:r>
      <w:r w:rsidR="009E428F">
        <w:rPr>
          <w:b/>
          <w:bCs/>
          <w:i/>
          <w:iCs/>
          <w:color w:val="FF0000"/>
          <w:sz w:val="28"/>
          <w:szCs w:val="28"/>
        </w:rPr>
        <w:t xml:space="preserve"> (T.35 item)</w:t>
      </w:r>
    </w:p>
    <w:p w14:paraId="1DD9E44B" w14:textId="427149BA" w:rsidR="00E3445B" w:rsidRDefault="00E3445B" w:rsidP="00E3445B">
      <w:pPr>
        <w:keepNext/>
        <w:tabs>
          <w:tab w:val="left" w:pos="660"/>
          <w:tab w:val="left" w:pos="880"/>
        </w:tabs>
        <w:suppressAutoHyphens/>
        <w:spacing w:before="60" w:line="230" w:lineRule="exact"/>
        <w:jc w:val="left"/>
        <w:outlineLvl w:val="2"/>
        <w:rPr>
          <w:b/>
          <w:sz w:val="20"/>
        </w:rPr>
      </w:pPr>
      <w:r>
        <w:rPr>
          <w:b/>
          <w:sz w:val="20"/>
        </w:rPr>
        <w:t>8.11.17 T.35 item</w:t>
      </w:r>
    </w:p>
    <w:p w14:paraId="0F262E9A" w14:textId="7A7F3636" w:rsidR="00E3445B" w:rsidRPr="00A7512A" w:rsidRDefault="00E3445B" w:rsidP="00E3445B">
      <w:pPr>
        <w:keepNext/>
        <w:tabs>
          <w:tab w:val="left" w:pos="940"/>
          <w:tab w:val="left" w:pos="1140"/>
          <w:tab w:val="left" w:pos="1360"/>
        </w:tabs>
        <w:suppressAutoHyphens/>
        <w:spacing w:before="60" w:line="230" w:lineRule="exact"/>
        <w:jc w:val="left"/>
        <w:outlineLvl w:val="3"/>
        <w:rPr>
          <w:b/>
          <w:sz w:val="20"/>
        </w:rPr>
      </w:pPr>
      <w:r w:rsidRPr="00A7512A">
        <w:rPr>
          <w:b/>
          <w:sz w:val="20"/>
        </w:rPr>
        <w:t>8.11.1</w:t>
      </w:r>
      <w:r>
        <w:rPr>
          <w:b/>
          <w:sz w:val="20"/>
        </w:rPr>
        <w:t>7</w:t>
      </w:r>
      <w:r w:rsidRPr="00A7512A">
        <w:rPr>
          <w:b/>
          <w:sz w:val="20"/>
        </w:rPr>
        <w:t>.1</w:t>
      </w:r>
      <w:r w:rsidRPr="00A7512A">
        <w:rPr>
          <w:b/>
          <w:sz w:val="20"/>
        </w:rPr>
        <w:tab/>
        <w:t>Definition</w:t>
      </w:r>
    </w:p>
    <w:p w14:paraId="519CC6C5" w14:textId="113B8115" w:rsidR="00E3445B" w:rsidRPr="00827404" w:rsidRDefault="00E3445B" w:rsidP="00E3445B">
      <w:r>
        <w:t xml:space="preserve">A T.35 </w:t>
      </w:r>
      <w:r w:rsidRPr="00827404">
        <w:t xml:space="preserve">metadata </w:t>
      </w:r>
      <w:r>
        <w:t>item carries an ITU-T T.35 message. When the T.35 metadata is stored as metadata item th</w:t>
      </w:r>
      <w:r w:rsidRPr="00827404">
        <w:t xml:space="preserve">e </w:t>
      </w:r>
      <w:proofErr w:type="spellStart"/>
      <w:r w:rsidRPr="00827404">
        <w:rPr>
          <w:rFonts w:ascii="Courier New" w:hAnsi="Courier New"/>
        </w:rPr>
        <w:t>item_type</w:t>
      </w:r>
      <w:proofErr w:type="spellEnd"/>
      <w:r w:rsidRPr="00827404">
        <w:t xml:space="preserve"> value shall be </w:t>
      </w:r>
      <w:r w:rsidRPr="00867EDB">
        <w:rPr>
          <w:rStyle w:val="codeZchn"/>
          <w:rFonts w:eastAsia="Calibri"/>
        </w:rPr>
        <w:t>'</w:t>
      </w:r>
      <w:r>
        <w:rPr>
          <w:rStyle w:val="codeZchn"/>
          <w:rFonts w:eastAsia="Calibri"/>
        </w:rPr>
        <w:t>it</w:t>
      </w:r>
      <w:r w:rsidRPr="00867EDB">
        <w:rPr>
          <w:rStyle w:val="codeZchn"/>
          <w:rFonts w:eastAsia="Calibri"/>
        </w:rPr>
        <w:t>35'</w:t>
      </w:r>
      <w:r w:rsidRPr="00827404">
        <w:t>.</w:t>
      </w:r>
    </w:p>
    <w:p w14:paraId="40AE157E" w14:textId="7618E9CB" w:rsidR="00E3445B" w:rsidRPr="00A7512A" w:rsidRDefault="00E3445B" w:rsidP="00E3445B">
      <w:pPr>
        <w:keepNext/>
        <w:tabs>
          <w:tab w:val="left" w:pos="940"/>
          <w:tab w:val="left" w:pos="1140"/>
          <w:tab w:val="left" w:pos="1360"/>
        </w:tabs>
        <w:suppressAutoHyphens/>
        <w:spacing w:before="60" w:line="230" w:lineRule="exact"/>
        <w:jc w:val="left"/>
        <w:outlineLvl w:val="3"/>
        <w:rPr>
          <w:b/>
          <w:sz w:val="20"/>
        </w:rPr>
      </w:pPr>
      <w:r w:rsidRPr="00A7512A">
        <w:rPr>
          <w:b/>
          <w:sz w:val="20"/>
        </w:rPr>
        <w:t>8.11.1</w:t>
      </w:r>
      <w:r>
        <w:rPr>
          <w:b/>
          <w:sz w:val="20"/>
        </w:rPr>
        <w:t>7</w:t>
      </w:r>
      <w:r w:rsidRPr="00A7512A">
        <w:rPr>
          <w:b/>
          <w:sz w:val="20"/>
        </w:rPr>
        <w:t>.</w:t>
      </w:r>
      <w:r>
        <w:rPr>
          <w:b/>
          <w:sz w:val="20"/>
        </w:rPr>
        <w:t>2</w:t>
      </w:r>
      <w:r w:rsidRPr="00A7512A">
        <w:rPr>
          <w:b/>
          <w:sz w:val="20"/>
        </w:rPr>
        <w:tab/>
      </w:r>
      <w:r>
        <w:rPr>
          <w:b/>
          <w:sz w:val="20"/>
        </w:rPr>
        <w:t>Syntax</w:t>
      </w:r>
    </w:p>
    <w:p w14:paraId="608F8A78" w14:textId="77777777" w:rsidR="00E3445B" w:rsidRDefault="00E3445B" w:rsidP="00E3445B">
      <w:pPr>
        <w:pStyle w:val="code"/>
      </w:pPr>
      <w:r>
        <w:t>aligned(8) class T35Information {</w:t>
      </w:r>
      <w:r>
        <w:br/>
      </w:r>
      <w:r>
        <w:tab/>
        <w:t>bit(8) itu_t_t35_country_code;</w:t>
      </w:r>
      <w:r>
        <w:br/>
      </w:r>
      <w:r>
        <w:tab/>
        <w:t>if(itu_t_t35_country_code == 0xFF)</w:t>
      </w:r>
      <w:r>
        <w:br/>
      </w:r>
      <w:r>
        <w:tab/>
        <w:t>{</w:t>
      </w:r>
      <w:r>
        <w:br/>
      </w:r>
      <w:r>
        <w:tab/>
      </w:r>
      <w:r>
        <w:tab/>
        <w:t>bit(8) itu_t_t35_country_code_extension_byte;</w:t>
      </w:r>
      <w:r>
        <w:br/>
      </w:r>
      <w:r>
        <w:tab/>
        <w:t>}</w:t>
      </w:r>
      <w:r>
        <w:br/>
      </w:r>
      <w:r>
        <w:tab/>
        <w:t>bit(8) itu_t_t35_payload[];</w:t>
      </w:r>
      <w:r>
        <w:br/>
        <w:t>}</w:t>
      </w:r>
    </w:p>
    <w:p w14:paraId="5D032C62" w14:textId="0C488B20" w:rsidR="00E3445B" w:rsidRPr="00A7512A" w:rsidRDefault="00E3445B" w:rsidP="00E3445B">
      <w:pPr>
        <w:keepNext/>
        <w:tabs>
          <w:tab w:val="left" w:pos="940"/>
          <w:tab w:val="left" w:pos="1140"/>
          <w:tab w:val="left" w:pos="1360"/>
        </w:tabs>
        <w:suppressAutoHyphens/>
        <w:spacing w:before="60" w:line="230" w:lineRule="exact"/>
        <w:jc w:val="left"/>
        <w:outlineLvl w:val="3"/>
        <w:rPr>
          <w:b/>
          <w:sz w:val="20"/>
        </w:rPr>
      </w:pPr>
      <w:r w:rsidRPr="00A7512A">
        <w:rPr>
          <w:b/>
          <w:sz w:val="20"/>
        </w:rPr>
        <w:t>8.11.1</w:t>
      </w:r>
      <w:r>
        <w:rPr>
          <w:b/>
          <w:sz w:val="20"/>
        </w:rPr>
        <w:t>7</w:t>
      </w:r>
      <w:r w:rsidRPr="00A7512A">
        <w:rPr>
          <w:b/>
          <w:sz w:val="20"/>
        </w:rPr>
        <w:t>.</w:t>
      </w:r>
      <w:r>
        <w:rPr>
          <w:b/>
          <w:sz w:val="20"/>
        </w:rPr>
        <w:t>3</w:t>
      </w:r>
      <w:r w:rsidRPr="00A7512A">
        <w:rPr>
          <w:b/>
          <w:sz w:val="20"/>
        </w:rPr>
        <w:tab/>
      </w:r>
      <w:r>
        <w:rPr>
          <w:b/>
          <w:sz w:val="20"/>
        </w:rPr>
        <w:t>Semantics</w:t>
      </w:r>
    </w:p>
    <w:p w14:paraId="4841B6A7" w14:textId="77777777" w:rsidR="00E3445B" w:rsidRDefault="00E3445B" w:rsidP="00E3445B">
      <w:pPr>
        <w:ind w:left="720" w:hanging="360"/>
      </w:pPr>
      <w:r w:rsidRPr="00867EDB">
        <w:rPr>
          <w:rStyle w:val="codeZchn"/>
          <w:rFonts w:eastAsia="Calibri"/>
        </w:rPr>
        <w:t xml:space="preserve">itu_t_t35_country_code </w:t>
      </w:r>
      <w:r>
        <w:t>shall be a byte having a value specified as a country code by Rec. ITU-T T.35 Annex A, or the country code extension value 0xFF.</w:t>
      </w:r>
    </w:p>
    <w:p w14:paraId="1C08F78B" w14:textId="77777777" w:rsidR="00E3445B" w:rsidRDefault="00E3445B" w:rsidP="00E3445B">
      <w:pPr>
        <w:ind w:left="720" w:hanging="360"/>
      </w:pPr>
      <w:r w:rsidRPr="00867EDB">
        <w:rPr>
          <w:rStyle w:val="codeZchn"/>
          <w:rFonts w:eastAsia="Calibri"/>
        </w:rPr>
        <w:t>itu_t_t35_country_code_extension_byte</w:t>
      </w:r>
      <w:r>
        <w:t xml:space="preserve"> if present, shall be a byte having a value specified as a country code by Rec. ITU-T T.35 Annex B.</w:t>
      </w:r>
    </w:p>
    <w:p w14:paraId="1F0D3EEE" w14:textId="77777777" w:rsidR="00E3445B" w:rsidRDefault="00E3445B" w:rsidP="00E3445B">
      <w:pPr>
        <w:ind w:left="720" w:hanging="360"/>
      </w:pPr>
      <w:r w:rsidRPr="00867EDB">
        <w:rPr>
          <w:rStyle w:val="codeZchn"/>
          <w:rFonts w:eastAsia="Calibri"/>
        </w:rPr>
        <w:t>itu_t_t35_payload</w:t>
      </w:r>
      <w:r>
        <w:t xml:space="preserve"> shall be the payload containing data registered as specified in Rec. ITU-T T.35. </w:t>
      </w:r>
    </w:p>
    <w:p w14:paraId="5A33E31C" w14:textId="08B757DF" w:rsidR="00E3445B" w:rsidRDefault="00E3445B" w:rsidP="00E3445B">
      <w:pPr>
        <w:ind w:left="720"/>
      </w:pPr>
      <w:r>
        <w:t xml:space="preserve">The ITU-T T.35 </w:t>
      </w:r>
      <w:r w:rsidRPr="00D5155A">
        <w:rPr>
          <w:i/>
          <w:iCs/>
        </w:rPr>
        <w:t>terminal provider code</w:t>
      </w:r>
      <w:r>
        <w:t xml:space="preserve"> and </w:t>
      </w:r>
      <w:r w:rsidRPr="00D5155A">
        <w:rPr>
          <w:i/>
          <w:iCs/>
        </w:rPr>
        <w:t>terminal provider oriented code</w:t>
      </w:r>
      <w:r>
        <w:t xml:space="preserve"> shall be contained in the first one or more bytes of the </w:t>
      </w:r>
      <w:r w:rsidRPr="00867EDB">
        <w:rPr>
          <w:rStyle w:val="codeZchn"/>
          <w:rFonts w:eastAsia="Calibri"/>
        </w:rPr>
        <w:t>itu_t_t35_payload</w:t>
      </w:r>
      <w:r>
        <w:t xml:space="preserve">, in the format specified by the Administration that issued the </w:t>
      </w:r>
      <w:r w:rsidRPr="00D5155A">
        <w:rPr>
          <w:i/>
          <w:iCs/>
        </w:rPr>
        <w:t>terminal provider code</w:t>
      </w:r>
      <w:r>
        <w:t xml:space="preserve">. Any remaining </w:t>
      </w:r>
      <w:r w:rsidRPr="00867EDB">
        <w:rPr>
          <w:rStyle w:val="codeZchn"/>
          <w:rFonts w:eastAsia="Calibri"/>
        </w:rPr>
        <w:lastRenderedPageBreak/>
        <w:t xml:space="preserve">itu_t_t35_payload </w:t>
      </w:r>
      <w:r>
        <w:t xml:space="preserve">data shall be data having syntax and semantics as specified by the entity identified by the ITU-T T.35 </w:t>
      </w:r>
      <w:r w:rsidRPr="00D5155A">
        <w:rPr>
          <w:i/>
          <w:iCs/>
        </w:rPr>
        <w:t>country code</w:t>
      </w:r>
      <w:r>
        <w:t xml:space="preserve">, </w:t>
      </w:r>
      <w:r w:rsidRPr="00D5155A">
        <w:rPr>
          <w:i/>
          <w:iCs/>
        </w:rPr>
        <w:t>terminal provider code</w:t>
      </w:r>
      <w:r>
        <w:t xml:space="preserve"> and </w:t>
      </w:r>
      <w:r w:rsidRPr="00D5155A">
        <w:rPr>
          <w:i/>
          <w:iCs/>
        </w:rPr>
        <w:t>terminal provider oriented code</w:t>
      </w:r>
      <w:r>
        <w:t>.</w:t>
      </w:r>
    </w:p>
    <w:p w14:paraId="7CB2B43D" w14:textId="7F652DDD" w:rsidR="00BB483A" w:rsidRPr="00867EDB" w:rsidRDefault="00BB483A" w:rsidP="00E3445B">
      <w:pPr>
        <w:ind w:left="720"/>
      </w:pPr>
      <w:r>
        <w:t>The length of this field is the number of bytes remaining in the item.</w:t>
      </w:r>
    </w:p>
    <w:p w14:paraId="46DD8BFC" w14:textId="7DB3D065" w:rsidR="00E3445B" w:rsidRDefault="00E3445B" w:rsidP="00E60446"/>
    <w:p w14:paraId="1DAD7300" w14:textId="75E627A3" w:rsidR="009E428F" w:rsidRDefault="009E428F" w:rsidP="009E428F">
      <w:pPr>
        <w:rPr>
          <w:b/>
          <w:bCs/>
          <w:i/>
          <w:iCs/>
          <w:color w:val="FF0000"/>
          <w:sz w:val="28"/>
          <w:szCs w:val="28"/>
        </w:rPr>
      </w:pPr>
      <w:bookmarkStart w:id="205" w:name="_Hlk82794672"/>
      <w:r w:rsidRPr="00D14F49">
        <w:rPr>
          <w:b/>
          <w:bCs/>
          <w:i/>
          <w:iCs/>
          <w:color w:val="FF0000"/>
          <w:sz w:val="28"/>
          <w:szCs w:val="28"/>
        </w:rPr>
        <w:t xml:space="preserve">Add a new Clause </w:t>
      </w:r>
      <w:r w:rsidR="002F0654">
        <w:rPr>
          <w:b/>
          <w:bCs/>
          <w:i/>
          <w:iCs/>
          <w:color w:val="FF0000"/>
          <w:sz w:val="28"/>
          <w:szCs w:val="28"/>
        </w:rPr>
        <w:t>8.8.18</w:t>
      </w:r>
      <w:r>
        <w:rPr>
          <w:b/>
          <w:bCs/>
          <w:i/>
          <w:iCs/>
          <w:color w:val="FF0000"/>
          <w:sz w:val="28"/>
          <w:szCs w:val="28"/>
        </w:rPr>
        <w:t xml:space="preserve"> (Original timing signaling)</w:t>
      </w:r>
    </w:p>
    <w:p w14:paraId="53C446D8" w14:textId="6A13C01F" w:rsidR="009E428F" w:rsidRPr="00EF3E2B" w:rsidRDefault="002F0654" w:rsidP="002F0654">
      <w:pPr>
        <w:pStyle w:val="Heading2"/>
        <w:numPr>
          <w:ilvl w:val="0"/>
          <w:numId w:val="0"/>
        </w:numPr>
      </w:pPr>
      <w:r>
        <w:t xml:space="preserve">8.8.18 </w:t>
      </w:r>
      <w:r w:rsidR="009E428F">
        <w:t>Redundant</w:t>
      </w:r>
      <w:r w:rsidR="009E428F" w:rsidRPr="00EF3E2B">
        <w:t xml:space="preserve"> Sample</w:t>
      </w:r>
      <w:r w:rsidR="009E428F" w:rsidRPr="00EF3E2B">
        <w:rPr>
          <w:strike/>
        </w:rPr>
        <w:t xml:space="preserve"> </w:t>
      </w:r>
      <w:r w:rsidR="009E428F" w:rsidRPr="00EF3E2B">
        <w:t>Original Timing</w:t>
      </w:r>
    </w:p>
    <w:p w14:paraId="2BDEB718" w14:textId="7F02306F" w:rsidR="009E428F" w:rsidRPr="002F0654" w:rsidRDefault="002F0654" w:rsidP="009E428F">
      <w:pPr>
        <w:rPr>
          <w:b/>
          <w:bCs/>
        </w:rPr>
      </w:pPr>
      <w:r w:rsidRPr="002F0654">
        <w:rPr>
          <w:b/>
          <w:bCs/>
        </w:rPr>
        <w:t>8.8.18</w:t>
      </w:r>
      <w:r w:rsidR="009E428F" w:rsidRPr="002F0654">
        <w:rPr>
          <w:b/>
          <w:bCs/>
        </w:rPr>
        <w:t>.1 Definition</w:t>
      </w:r>
    </w:p>
    <w:p w14:paraId="4D576090" w14:textId="7AA2EF1A" w:rsidR="009E428F" w:rsidRPr="00EF3E2B" w:rsidRDefault="009E428F" w:rsidP="00A2433F">
      <w:pPr>
        <w:jc w:val="left"/>
        <w:rPr>
          <w:sz w:val="20"/>
          <w:szCs w:val="20"/>
        </w:rPr>
      </w:pPr>
      <w:r w:rsidRPr="00EF3E2B">
        <w:rPr>
          <w:rFonts w:ascii="Cambria" w:hAnsi="Cambria"/>
          <w:sz w:val="20"/>
          <w:szCs w:val="20"/>
        </w:rPr>
        <w:t xml:space="preserve">Box Type: </w:t>
      </w:r>
      <w:r w:rsidRPr="00EF3E2B">
        <w:rPr>
          <w:rFonts w:ascii="Courier" w:hAnsi="Courier"/>
          <w:sz w:val="20"/>
          <w:szCs w:val="20"/>
        </w:rPr>
        <w:t>'</w:t>
      </w:r>
      <w:proofErr w:type="spellStart"/>
      <w:r>
        <w:rPr>
          <w:rFonts w:ascii="Courier" w:hAnsi="Courier"/>
          <w:sz w:val="20"/>
          <w:szCs w:val="20"/>
        </w:rPr>
        <w:t>r</w:t>
      </w:r>
      <w:r w:rsidRPr="00EF3E2B">
        <w:rPr>
          <w:rFonts w:ascii="Courier" w:hAnsi="Courier"/>
          <w:sz w:val="20"/>
          <w:szCs w:val="20"/>
        </w:rPr>
        <w:t>sot</w:t>
      </w:r>
      <w:proofErr w:type="spellEnd"/>
      <w:r w:rsidRPr="00EF3E2B">
        <w:rPr>
          <w:rFonts w:ascii="Courier" w:hAnsi="Courier"/>
          <w:sz w:val="20"/>
          <w:szCs w:val="20"/>
        </w:rPr>
        <w:t>'</w:t>
      </w:r>
      <w:r w:rsidRPr="00EF3E2B">
        <w:rPr>
          <w:rFonts w:ascii="Courier" w:hAnsi="Courier"/>
          <w:sz w:val="20"/>
          <w:szCs w:val="20"/>
        </w:rPr>
        <w:br/>
      </w:r>
      <w:r w:rsidRPr="00EF3E2B">
        <w:rPr>
          <w:rFonts w:ascii="Cambria" w:hAnsi="Cambria"/>
          <w:sz w:val="20"/>
          <w:szCs w:val="20"/>
        </w:rPr>
        <w:t xml:space="preserve">Container: </w:t>
      </w:r>
      <w:proofErr w:type="spellStart"/>
      <w:r w:rsidRPr="00EF3E2B">
        <w:rPr>
          <w:rFonts w:ascii="Courier" w:hAnsi="Courier"/>
          <w:sz w:val="20"/>
          <w:szCs w:val="20"/>
        </w:rPr>
        <w:t>TrackFragmentBox</w:t>
      </w:r>
      <w:proofErr w:type="spellEnd"/>
      <w:r w:rsidR="00A2433F">
        <w:rPr>
          <w:rFonts w:ascii="Courier" w:hAnsi="Courier"/>
          <w:sz w:val="20"/>
          <w:szCs w:val="20"/>
        </w:rPr>
        <w:br/>
      </w:r>
      <w:r w:rsidRPr="00EF3E2B">
        <w:rPr>
          <w:rFonts w:ascii="Cambria" w:hAnsi="Cambria"/>
          <w:sz w:val="20"/>
          <w:szCs w:val="20"/>
        </w:rPr>
        <w:t>Mandatory: No</w:t>
      </w:r>
      <w:r w:rsidRPr="00EF3E2B">
        <w:rPr>
          <w:rFonts w:ascii="Cambria" w:hAnsi="Cambria"/>
          <w:sz w:val="20"/>
          <w:szCs w:val="20"/>
        </w:rPr>
        <w:br/>
        <w:t xml:space="preserve">Quantity: Zero or one </w:t>
      </w:r>
    </w:p>
    <w:p w14:paraId="2C2050DA" w14:textId="77777777" w:rsidR="009E428F" w:rsidRPr="00EF3E2B" w:rsidRDefault="009E428F" w:rsidP="009E428F">
      <w:pPr>
        <w:spacing w:before="100" w:beforeAutospacing="1" w:after="100" w:afterAutospacing="1"/>
        <w:rPr>
          <w:rFonts w:ascii="Cambria" w:hAnsi="Cambria"/>
          <w:sz w:val="20"/>
          <w:szCs w:val="20"/>
        </w:rPr>
      </w:pPr>
      <w:r w:rsidRPr="00EF3E2B">
        <w:rPr>
          <w:rFonts w:ascii="Cambria" w:hAnsi="Cambria"/>
          <w:sz w:val="20"/>
          <w:szCs w:val="20"/>
        </w:rPr>
        <w:t xml:space="preserve">The </w:t>
      </w:r>
      <w:proofErr w:type="spellStart"/>
      <w:r>
        <w:rPr>
          <w:rFonts w:ascii="Courier" w:hAnsi="Courier"/>
          <w:sz w:val="20"/>
          <w:szCs w:val="20"/>
        </w:rPr>
        <w:t>Redundant</w:t>
      </w:r>
      <w:r w:rsidRPr="00EF3E2B">
        <w:rPr>
          <w:rFonts w:ascii="Courier" w:hAnsi="Courier"/>
          <w:sz w:val="20"/>
          <w:szCs w:val="20"/>
        </w:rPr>
        <w:t>SampleOriginalTimingBox</w:t>
      </w:r>
      <w:proofErr w:type="spellEnd"/>
      <w:r w:rsidRPr="00EF3E2B">
        <w:rPr>
          <w:rFonts w:ascii="Courier" w:hAnsi="Courier"/>
          <w:sz w:val="20"/>
          <w:szCs w:val="20"/>
        </w:rPr>
        <w:t xml:space="preserve"> </w:t>
      </w:r>
      <w:r w:rsidRPr="00EF3E2B">
        <w:rPr>
          <w:rFonts w:ascii="Cambria" w:hAnsi="Cambria"/>
          <w:sz w:val="20"/>
          <w:szCs w:val="20"/>
        </w:rPr>
        <w:t xml:space="preserve">can be used to document that the first sample of the track fragment is a copy of the previous sample, if any, and that this sample’s original start time was intended to be before its actual sample decode time. This allows rewinding the sample playback time at tune-in but ignoring it in regular playback mode. </w:t>
      </w:r>
    </w:p>
    <w:p w14:paraId="6ECA7B2E" w14:textId="77777777" w:rsidR="009E428F" w:rsidRPr="00EF3E2B" w:rsidRDefault="009E428F" w:rsidP="009E428F">
      <w:pPr>
        <w:spacing w:before="100" w:beforeAutospacing="1" w:after="100" w:afterAutospacing="1"/>
        <w:rPr>
          <w:rFonts w:ascii="Cambria" w:hAnsi="Cambria"/>
          <w:sz w:val="20"/>
          <w:szCs w:val="20"/>
        </w:rPr>
      </w:pPr>
      <w:r w:rsidRPr="00EF3E2B">
        <w:rPr>
          <w:rFonts w:ascii="Cambria" w:hAnsi="Cambria"/>
          <w:sz w:val="20"/>
          <w:szCs w:val="20"/>
        </w:rPr>
        <w:t xml:space="preserve">The </w:t>
      </w:r>
      <w:proofErr w:type="spellStart"/>
      <w:r>
        <w:rPr>
          <w:rFonts w:ascii="Courier" w:hAnsi="Courier"/>
          <w:sz w:val="20"/>
          <w:szCs w:val="20"/>
        </w:rPr>
        <w:t>Redundant</w:t>
      </w:r>
      <w:r w:rsidRPr="00EF3E2B">
        <w:rPr>
          <w:rFonts w:ascii="Courier" w:hAnsi="Courier"/>
          <w:sz w:val="20"/>
          <w:szCs w:val="20"/>
        </w:rPr>
        <w:t>SampleOriginalTimingBox</w:t>
      </w:r>
      <w:proofErr w:type="spellEnd"/>
      <w:r w:rsidRPr="00EF3E2B">
        <w:rPr>
          <w:rFonts w:ascii="Cambria" w:hAnsi="Cambria"/>
          <w:sz w:val="20"/>
          <w:szCs w:val="20"/>
        </w:rPr>
        <w:t xml:space="preserve"> can also be used to document that the duration of the last sample of a fragment was truncated to respect fragmentation constraints, and that the intended duration of the sample is longer than its actual duration in the fragment; this allows exact processing of samples </w:t>
      </w:r>
      <w:r>
        <w:rPr>
          <w:rFonts w:ascii="Cambria" w:hAnsi="Cambria"/>
          <w:sz w:val="20"/>
          <w:szCs w:val="20"/>
        </w:rPr>
        <w:t xml:space="preserve">for which </w:t>
      </w:r>
      <w:r w:rsidRPr="00EF3E2B">
        <w:rPr>
          <w:rFonts w:ascii="Cambria" w:hAnsi="Cambria"/>
          <w:sz w:val="20"/>
          <w:szCs w:val="20"/>
        </w:rPr>
        <w:t xml:space="preserve">internal timing logic </w:t>
      </w:r>
      <w:r>
        <w:rPr>
          <w:rFonts w:ascii="Cambria" w:hAnsi="Cambria"/>
          <w:sz w:val="20"/>
          <w:szCs w:val="20"/>
        </w:rPr>
        <w:t xml:space="preserve">is </w:t>
      </w:r>
      <w:r w:rsidRPr="00EF3E2B">
        <w:rPr>
          <w:rFonts w:ascii="Cambria" w:hAnsi="Cambria"/>
          <w:sz w:val="20"/>
          <w:szCs w:val="20"/>
        </w:rPr>
        <w:t>dependent on the sample duration (such as animations).</w:t>
      </w:r>
    </w:p>
    <w:p w14:paraId="68E4988E" w14:textId="77777777" w:rsidR="009E428F" w:rsidRPr="00EF3E2B" w:rsidRDefault="009E428F" w:rsidP="009E428F">
      <w:pPr>
        <w:spacing w:before="100" w:beforeAutospacing="1" w:after="100" w:afterAutospacing="1"/>
        <w:rPr>
          <w:rFonts w:ascii="Cambria" w:hAnsi="Cambria"/>
          <w:sz w:val="20"/>
          <w:szCs w:val="20"/>
        </w:rPr>
      </w:pPr>
      <w:r w:rsidRPr="00EF3E2B">
        <w:rPr>
          <w:rFonts w:ascii="Cambria" w:hAnsi="Cambria"/>
          <w:sz w:val="20"/>
          <w:szCs w:val="20"/>
        </w:rPr>
        <w:t>The following flags are defined:</w:t>
      </w:r>
    </w:p>
    <w:p w14:paraId="24BD81BD" w14:textId="77777777" w:rsidR="009E428F" w:rsidRPr="00EF3E2B" w:rsidRDefault="009E428F" w:rsidP="009E428F">
      <w:pPr>
        <w:pStyle w:val="ListParagraph"/>
        <w:numPr>
          <w:ilvl w:val="0"/>
          <w:numId w:val="90"/>
        </w:numPr>
        <w:spacing w:before="100" w:beforeAutospacing="1" w:after="100" w:afterAutospacing="1"/>
        <w:rPr>
          <w:rFonts w:ascii="Cambria" w:hAnsi="Cambria"/>
          <w:sz w:val="20"/>
          <w:szCs w:val="20"/>
        </w:rPr>
      </w:pPr>
      <w:r>
        <w:rPr>
          <w:rFonts w:ascii="Cambria" w:hAnsi="Cambria"/>
          <w:sz w:val="20"/>
          <w:szCs w:val="20"/>
        </w:rPr>
        <w:t>R</w:t>
      </w:r>
      <w:r w:rsidRPr="00EF3E2B">
        <w:rPr>
          <w:rFonts w:ascii="Cambria" w:hAnsi="Cambria"/>
          <w:sz w:val="20"/>
          <w:szCs w:val="20"/>
        </w:rPr>
        <w:t>SOT_ORIGINAL_DURATION: flag value is 0x000001. If set, the original duration of the last sample in the track fragment is documented</w:t>
      </w:r>
    </w:p>
    <w:p w14:paraId="1526F6B2" w14:textId="77777777" w:rsidR="009E428F" w:rsidRPr="00EF3E2B" w:rsidRDefault="009E428F" w:rsidP="009E428F">
      <w:pPr>
        <w:pStyle w:val="ListParagraph"/>
        <w:numPr>
          <w:ilvl w:val="0"/>
          <w:numId w:val="90"/>
        </w:numPr>
        <w:spacing w:before="100" w:beforeAutospacing="1" w:after="100" w:afterAutospacing="1"/>
        <w:rPr>
          <w:rFonts w:ascii="Cambria" w:hAnsi="Cambria"/>
          <w:sz w:val="20"/>
          <w:szCs w:val="20"/>
        </w:rPr>
      </w:pPr>
      <w:r>
        <w:rPr>
          <w:rFonts w:ascii="Cambria" w:hAnsi="Cambria"/>
          <w:sz w:val="20"/>
          <w:szCs w:val="20"/>
        </w:rPr>
        <w:t>R</w:t>
      </w:r>
      <w:r w:rsidRPr="00EF3E2B">
        <w:rPr>
          <w:rFonts w:ascii="Cambria" w:hAnsi="Cambria"/>
          <w:sz w:val="20"/>
          <w:szCs w:val="20"/>
        </w:rPr>
        <w:t>SOT_ELAPSED_DURATION: flag value is 0x000002. If set, the elapsed duration of the first sample in the track fragment is documented</w:t>
      </w:r>
    </w:p>
    <w:p w14:paraId="12D2C5A3" w14:textId="77777777" w:rsidR="009E428F" w:rsidRPr="00EF3E2B" w:rsidRDefault="009E428F" w:rsidP="009E428F">
      <w:pPr>
        <w:pStyle w:val="NormalWeb"/>
        <w:jc w:val="both"/>
        <w:rPr>
          <w:rFonts w:ascii="Cambria" w:hAnsi="Cambria"/>
          <w:sz w:val="20"/>
          <w:szCs w:val="20"/>
          <w:lang w:val="en-US"/>
        </w:rPr>
      </w:pPr>
      <w:r w:rsidRPr="00EF3E2B">
        <w:rPr>
          <w:rFonts w:ascii="Cambria" w:hAnsi="Cambria"/>
          <w:sz w:val="20"/>
          <w:szCs w:val="20"/>
          <w:lang w:val="en-US"/>
        </w:rPr>
        <w:t xml:space="preserve">When flag </w:t>
      </w:r>
      <w:r>
        <w:rPr>
          <w:rFonts w:ascii="Cambria" w:hAnsi="Cambria"/>
          <w:sz w:val="20"/>
          <w:szCs w:val="20"/>
          <w:lang w:val="en-US"/>
        </w:rPr>
        <w:t>R</w:t>
      </w:r>
      <w:r w:rsidRPr="00EF3E2B">
        <w:rPr>
          <w:rFonts w:ascii="Cambria" w:hAnsi="Cambria"/>
          <w:sz w:val="20"/>
          <w:szCs w:val="20"/>
          <w:lang w:val="en-US"/>
        </w:rPr>
        <w:t xml:space="preserve">SOT_ORIGINAL_DURATION is set, it indicates that the last sample of the track fragment has a shorter duration than originally authored, and the original duration is signaled. The </w:t>
      </w:r>
      <w:proofErr w:type="spellStart"/>
      <w:r w:rsidRPr="00EF3E2B">
        <w:rPr>
          <w:rFonts w:ascii="Courier" w:hAnsi="Courier"/>
          <w:sz w:val="20"/>
          <w:szCs w:val="20"/>
          <w:lang w:val="en-US"/>
        </w:rPr>
        <w:t>originalDuration</w:t>
      </w:r>
      <w:proofErr w:type="spellEnd"/>
      <w:r w:rsidRPr="00EF3E2B">
        <w:rPr>
          <w:rFonts w:ascii="Cambria" w:hAnsi="Cambria"/>
          <w:sz w:val="20"/>
          <w:szCs w:val="20"/>
          <w:lang w:val="en-US"/>
        </w:rPr>
        <w:t xml:space="preserve"> shall be equal to or greater than the duration of the last sample in the track fragment.</w:t>
      </w:r>
    </w:p>
    <w:p w14:paraId="3AF4AFD1" w14:textId="77777777" w:rsidR="009E428F" w:rsidRPr="00EF3E2B" w:rsidRDefault="009E428F" w:rsidP="009E428F">
      <w:pPr>
        <w:pStyle w:val="NormalWeb"/>
        <w:jc w:val="both"/>
        <w:rPr>
          <w:rFonts w:ascii="Cambria" w:hAnsi="Cambria"/>
          <w:sz w:val="20"/>
          <w:szCs w:val="20"/>
          <w:lang w:val="en-US"/>
        </w:rPr>
      </w:pPr>
      <w:r w:rsidRPr="00EF3E2B">
        <w:rPr>
          <w:rFonts w:ascii="Cambria" w:hAnsi="Cambria"/>
          <w:sz w:val="20"/>
          <w:szCs w:val="20"/>
          <w:lang w:val="en-US"/>
        </w:rPr>
        <w:t xml:space="preserve">When flag </w:t>
      </w:r>
      <w:r>
        <w:rPr>
          <w:rFonts w:ascii="Cambria" w:hAnsi="Cambria"/>
          <w:sz w:val="20"/>
          <w:szCs w:val="20"/>
          <w:lang w:val="en-US"/>
        </w:rPr>
        <w:t>R</w:t>
      </w:r>
      <w:r w:rsidRPr="00EF3E2B">
        <w:rPr>
          <w:rFonts w:ascii="Cambria" w:hAnsi="Cambria"/>
          <w:sz w:val="20"/>
          <w:szCs w:val="20"/>
          <w:lang w:val="en-US"/>
        </w:rPr>
        <w:t xml:space="preserve">SOT_ELAPSED_DURATION is set, the first sample of the track fragment is treated as if its associated </w:t>
      </w:r>
      <w:proofErr w:type="spellStart"/>
      <w:r w:rsidRPr="00EF3E2B">
        <w:rPr>
          <w:rFonts w:ascii="Courier" w:hAnsi="Courier"/>
          <w:sz w:val="20"/>
          <w:szCs w:val="20"/>
          <w:lang w:val="en-US"/>
        </w:rPr>
        <w:t>sample_flags</w:t>
      </w:r>
      <w:proofErr w:type="spellEnd"/>
      <w:r w:rsidRPr="00EF3E2B">
        <w:rPr>
          <w:rFonts w:ascii="Cambria" w:hAnsi="Cambria"/>
          <w:sz w:val="20"/>
          <w:szCs w:val="20"/>
          <w:lang w:val="en-US"/>
        </w:rPr>
        <w:t xml:space="preserve"> value has </w:t>
      </w:r>
      <w:proofErr w:type="spellStart"/>
      <w:r w:rsidRPr="00EF3E2B">
        <w:rPr>
          <w:rFonts w:ascii="Courier" w:hAnsi="Courier"/>
          <w:sz w:val="20"/>
          <w:szCs w:val="20"/>
          <w:lang w:val="en-US"/>
        </w:rPr>
        <w:t>sample_depends_on</w:t>
      </w:r>
      <w:proofErr w:type="spellEnd"/>
      <w:r w:rsidRPr="00EF3E2B">
        <w:rPr>
          <w:rFonts w:ascii="Courier" w:hAnsi="Courier"/>
          <w:sz w:val="20"/>
          <w:szCs w:val="20"/>
          <w:lang w:val="en-US"/>
        </w:rPr>
        <w:t>=2</w:t>
      </w:r>
      <w:r w:rsidRPr="00EF3E2B">
        <w:rPr>
          <w:rFonts w:ascii="Courier" w:eastAsia="Times New Roman" w:hAnsi="Courier"/>
          <w:sz w:val="20"/>
          <w:szCs w:val="20"/>
          <w:lang w:val="en-US"/>
        </w:rPr>
        <w:t xml:space="preserve"> </w:t>
      </w:r>
      <w:r w:rsidRPr="00EF3E2B">
        <w:rPr>
          <w:rFonts w:ascii="Cambria" w:hAnsi="Cambria"/>
          <w:sz w:val="20"/>
          <w:szCs w:val="20"/>
          <w:lang w:val="en-US"/>
        </w:rPr>
        <w:t>and</w:t>
      </w:r>
      <w:r w:rsidRPr="00EF3E2B">
        <w:rPr>
          <w:rFonts w:ascii="Courier" w:eastAsia="Times New Roman" w:hAnsi="Courier"/>
          <w:sz w:val="20"/>
          <w:szCs w:val="20"/>
          <w:lang w:val="en-US"/>
        </w:rPr>
        <w:t xml:space="preserve"> </w:t>
      </w:r>
      <w:proofErr w:type="spellStart"/>
      <w:r w:rsidRPr="00EF3E2B">
        <w:rPr>
          <w:rFonts w:ascii="Courier" w:eastAsia="Times New Roman" w:hAnsi="Courier"/>
          <w:sz w:val="20"/>
          <w:szCs w:val="20"/>
          <w:lang w:val="en-US"/>
        </w:rPr>
        <w:t>sample_has_redundancy</w:t>
      </w:r>
      <w:proofErr w:type="spellEnd"/>
      <w:r w:rsidRPr="00EF3E2B">
        <w:rPr>
          <w:rFonts w:ascii="Cambria" w:hAnsi="Cambria"/>
          <w:sz w:val="20"/>
          <w:szCs w:val="20"/>
          <w:lang w:val="en-US"/>
        </w:rPr>
        <w:t xml:space="preserve">=1, and the flag documents the first sample of the track fragment is a copy of the previously received sample if any. If no previous sample was received for this track (tune in), the first sample is processed at its sample decode time as if it was being presented for the indicated </w:t>
      </w:r>
      <w:proofErr w:type="spellStart"/>
      <w:r w:rsidRPr="00EF3E2B">
        <w:rPr>
          <w:rFonts w:ascii="Courier" w:hAnsi="Courier"/>
          <w:sz w:val="20"/>
          <w:szCs w:val="20"/>
          <w:lang w:val="en-US"/>
        </w:rPr>
        <w:t>elapsedDuration</w:t>
      </w:r>
      <w:proofErr w:type="spellEnd"/>
      <w:r w:rsidRPr="00EF3E2B">
        <w:rPr>
          <w:rFonts w:ascii="Cambria" w:hAnsi="Cambria"/>
          <w:sz w:val="20"/>
          <w:szCs w:val="20"/>
          <w:lang w:val="en-US"/>
        </w:rPr>
        <w:t xml:space="preserve">. Otherwise (a previous sample was already received for this track), the duration of the previous sample is extended by the duration of this first sample and the </w:t>
      </w:r>
      <w:proofErr w:type="spellStart"/>
      <w:r w:rsidRPr="00EF3E2B">
        <w:rPr>
          <w:rFonts w:ascii="Courier" w:hAnsi="Courier"/>
          <w:sz w:val="20"/>
          <w:szCs w:val="20"/>
          <w:lang w:val="en-US"/>
        </w:rPr>
        <w:t>elapsedDuration</w:t>
      </w:r>
      <w:proofErr w:type="spellEnd"/>
      <w:r w:rsidRPr="00EF3E2B">
        <w:rPr>
          <w:rFonts w:ascii="Cambria" w:hAnsi="Cambria"/>
          <w:sz w:val="20"/>
          <w:szCs w:val="20"/>
          <w:lang w:val="en-US"/>
        </w:rPr>
        <w:t xml:space="preserve"> is ignored. If the previous sample had an </w:t>
      </w:r>
      <w:proofErr w:type="spellStart"/>
      <w:r w:rsidRPr="00EF3E2B">
        <w:rPr>
          <w:rFonts w:ascii="Courier" w:hAnsi="Courier"/>
          <w:sz w:val="20"/>
          <w:szCs w:val="20"/>
          <w:lang w:val="en-US"/>
        </w:rPr>
        <w:t>originalDuration</w:t>
      </w:r>
      <w:proofErr w:type="spellEnd"/>
      <w:r w:rsidRPr="00EF3E2B">
        <w:rPr>
          <w:rFonts w:ascii="Courier" w:hAnsi="Courier"/>
          <w:sz w:val="20"/>
          <w:szCs w:val="20"/>
          <w:lang w:val="en-US"/>
        </w:rPr>
        <w:t xml:space="preserve"> </w:t>
      </w:r>
      <w:proofErr w:type="spellStart"/>
      <w:r w:rsidRPr="00EF3E2B">
        <w:rPr>
          <w:rFonts w:ascii="Cambria" w:hAnsi="Cambria"/>
          <w:i/>
          <w:iCs/>
          <w:sz w:val="20"/>
          <w:szCs w:val="20"/>
          <w:lang w:val="en-US"/>
        </w:rPr>
        <w:t>OrigDur</w:t>
      </w:r>
      <w:proofErr w:type="spellEnd"/>
      <w:r w:rsidRPr="00EF3E2B">
        <w:rPr>
          <w:rFonts w:ascii="Cambria" w:hAnsi="Cambria"/>
          <w:sz w:val="20"/>
          <w:szCs w:val="20"/>
          <w:lang w:val="en-US"/>
        </w:rPr>
        <w:t xml:space="preserve"> signaled, the extended duration shall be:</w:t>
      </w:r>
    </w:p>
    <w:p w14:paraId="5809C834" w14:textId="77777777" w:rsidR="009E428F" w:rsidRPr="00EF3E2B" w:rsidRDefault="009E428F" w:rsidP="009E428F">
      <w:pPr>
        <w:pStyle w:val="NormalWeb"/>
        <w:numPr>
          <w:ilvl w:val="0"/>
          <w:numId w:val="90"/>
        </w:numPr>
        <w:jc w:val="both"/>
        <w:rPr>
          <w:rFonts w:ascii="Cambria" w:hAnsi="Cambria"/>
          <w:sz w:val="20"/>
          <w:szCs w:val="20"/>
          <w:lang w:val="en-US"/>
        </w:rPr>
      </w:pPr>
      <w:r w:rsidRPr="00EF3E2B">
        <w:rPr>
          <w:rFonts w:ascii="Cambria" w:hAnsi="Cambria"/>
          <w:sz w:val="20"/>
          <w:szCs w:val="20"/>
          <w:lang w:val="en-US"/>
        </w:rPr>
        <w:t xml:space="preserve">Strictly less than </w:t>
      </w:r>
      <w:proofErr w:type="spellStart"/>
      <w:r w:rsidRPr="00EF3E2B">
        <w:rPr>
          <w:rFonts w:ascii="Cambria" w:hAnsi="Cambria"/>
          <w:i/>
          <w:iCs/>
          <w:sz w:val="20"/>
          <w:szCs w:val="20"/>
          <w:lang w:val="en-US"/>
        </w:rPr>
        <w:t>OrigDur</w:t>
      </w:r>
      <w:proofErr w:type="spellEnd"/>
      <w:r w:rsidRPr="00EF3E2B">
        <w:rPr>
          <w:rFonts w:ascii="Cambria" w:hAnsi="Cambria"/>
          <w:sz w:val="20"/>
          <w:szCs w:val="20"/>
          <w:lang w:val="en-US"/>
        </w:rPr>
        <w:t xml:space="preserve"> if this is the only sample of the track fragment with a </w:t>
      </w:r>
      <w:proofErr w:type="spellStart"/>
      <w:r w:rsidRPr="00EF3E2B">
        <w:rPr>
          <w:rFonts w:ascii="Courier" w:hAnsi="Courier"/>
          <w:sz w:val="20"/>
          <w:szCs w:val="20"/>
          <w:lang w:val="en-US"/>
        </w:rPr>
        <w:t>FragmentedSampleOriginalTimingBox</w:t>
      </w:r>
      <w:proofErr w:type="spellEnd"/>
      <w:r w:rsidRPr="00EF3E2B">
        <w:rPr>
          <w:rFonts w:ascii="Cambria" w:hAnsi="Cambria"/>
          <w:sz w:val="20"/>
          <w:szCs w:val="20"/>
          <w:lang w:val="en-US"/>
        </w:rPr>
        <w:t xml:space="preserve"> present with flag </w:t>
      </w:r>
      <w:r>
        <w:rPr>
          <w:rFonts w:ascii="Cambria" w:hAnsi="Cambria"/>
          <w:sz w:val="20"/>
          <w:szCs w:val="20"/>
          <w:lang w:val="en-US"/>
        </w:rPr>
        <w:t>R</w:t>
      </w:r>
      <w:r w:rsidRPr="00EF3E2B">
        <w:rPr>
          <w:rFonts w:ascii="Cambria" w:hAnsi="Cambria"/>
          <w:sz w:val="20"/>
          <w:szCs w:val="20"/>
          <w:lang w:val="en-US"/>
        </w:rPr>
        <w:t>SOT_ORIGINAL_DURATION set,</w:t>
      </w:r>
    </w:p>
    <w:p w14:paraId="0A526695" w14:textId="77777777" w:rsidR="009E428F" w:rsidRPr="00EF3E2B" w:rsidRDefault="009E428F" w:rsidP="009E428F">
      <w:pPr>
        <w:pStyle w:val="NormalWeb"/>
        <w:numPr>
          <w:ilvl w:val="0"/>
          <w:numId w:val="90"/>
        </w:numPr>
        <w:jc w:val="both"/>
        <w:rPr>
          <w:rFonts w:ascii="Cambria" w:hAnsi="Cambria"/>
          <w:sz w:val="20"/>
          <w:szCs w:val="20"/>
          <w:lang w:val="en-US"/>
        </w:rPr>
      </w:pPr>
      <w:r w:rsidRPr="00EF3E2B">
        <w:rPr>
          <w:rFonts w:ascii="Cambria" w:hAnsi="Cambria"/>
          <w:sz w:val="20"/>
          <w:szCs w:val="20"/>
          <w:lang w:val="en-US"/>
        </w:rPr>
        <w:t xml:space="preserve">Equal to </w:t>
      </w:r>
      <w:proofErr w:type="spellStart"/>
      <w:r w:rsidRPr="00EF3E2B">
        <w:rPr>
          <w:rFonts w:ascii="Cambria" w:hAnsi="Cambria"/>
          <w:i/>
          <w:iCs/>
          <w:sz w:val="20"/>
          <w:szCs w:val="20"/>
          <w:lang w:val="en-US"/>
        </w:rPr>
        <w:t>OrigDur</w:t>
      </w:r>
      <w:proofErr w:type="spellEnd"/>
      <w:r w:rsidRPr="00EF3E2B">
        <w:rPr>
          <w:rFonts w:ascii="Cambria" w:hAnsi="Cambria"/>
          <w:sz w:val="20"/>
          <w:szCs w:val="20"/>
          <w:lang w:val="en-US"/>
        </w:rPr>
        <w:t xml:space="preserve"> otherwise</w:t>
      </w:r>
    </w:p>
    <w:p w14:paraId="163626FE" w14:textId="77777777" w:rsidR="009E428F" w:rsidRPr="00EF3E2B" w:rsidRDefault="009E428F" w:rsidP="009E428F">
      <w:pPr>
        <w:pStyle w:val="NormalWeb"/>
        <w:ind w:left="851"/>
        <w:jc w:val="both"/>
        <w:rPr>
          <w:rFonts w:ascii="Cambria" w:hAnsi="Cambria"/>
          <w:sz w:val="16"/>
          <w:szCs w:val="16"/>
          <w:lang w:val="en-US"/>
        </w:rPr>
      </w:pPr>
      <w:r w:rsidRPr="00EF3E2B">
        <w:rPr>
          <w:rFonts w:ascii="Cambria" w:hAnsi="Cambria"/>
          <w:sz w:val="16"/>
          <w:szCs w:val="16"/>
          <w:lang w:val="en-US"/>
        </w:rPr>
        <w:t xml:space="preserve">NOTE </w:t>
      </w:r>
      <w:r>
        <w:rPr>
          <w:rFonts w:ascii="Cambria" w:hAnsi="Cambria"/>
          <w:sz w:val="16"/>
          <w:szCs w:val="16"/>
          <w:lang w:val="en-US"/>
        </w:rPr>
        <w:t>R</w:t>
      </w:r>
      <w:r w:rsidRPr="00EF3E2B">
        <w:rPr>
          <w:rFonts w:ascii="Cambria" w:hAnsi="Cambria"/>
          <w:sz w:val="16"/>
          <w:szCs w:val="16"/>
          <w:lang w:val="en-US"/>
        </w:rPr>
        <w:t>S</w:t>
      </w:r>
      <w:r>
        <w:rPr>
          <w:rFonts w:ascii="Cambria" w:hAnsi="Cambria"/>
          <w:sz w:val="16"/>
          <w:szCs w:val="16"/>
          <w:lang w:val="en-US"/>
        </w:rPr>
        <w:t>OT</w:t>
      </w:r>
      <w:r w:rsidRPr="00EF3E2B">
        <w:rPr>
          <w:rFonts w:ascii="Cambria" w:hAnsi="Cambria"/>
          <w:sz w:val="16"/>
          <w:szCs w:val="16"/>
          <w:lang w:val="en-US"/>
        </w:rPr>
        <w:t xml:space="preserve">_ORIGINAL_DURATION and </w:t>
      </w:r>
      <w:r>
        <w:rPr>
          <w:rFonts w:ascii="Cambria" w:hAnsi="Cambria"/>
          <w:sz w:val="16"/>
          <w:szCs w:val="16"/>
          <w:lang w:val="en-US"/>
        </w:rPr>
        <w:t>R</w:t>
      </w:r>
      <w:r w:rsidRPr="00EF3E2B">
        <w:rPr>
          <w:rFonts w:ascii="Cambria" w:hAnsi="Cambria"/>
          <w:sz w:val="16"/>
          <w:szCs w:val="16"/>
          <w:lang w:val="en-US"/>
        </w:rPr>
        <w:t>S</w:t>
      </w:r>
      <w:r>
        <w:rPr>
          <w:rFonts w:ascii="Cambria" w:hAnsi="Cambria"/>
          <w:sz w:val="16"/>
          <w:szCs w:val="16"/>
          <w:lang w:val="en-US"/>
        </w:rPr>
        <w:t>OT</w:t>
      </w:r>
      <w:r w:rsidRPr="00EF3E2B">
        <w:rPr>
          <w:rFonts w:ascii="Cambria" w:hAnsi="Cambria"/>
          <w:sz w:val="16"/>
          <w:szCs w:val="16"/>
          <w:lang w:val="en-US"/>
        </w:rPr>
        <w:t>_ELAPSED_DURATION may be set together in a track fragment with multiple samples (describing that first sample is a continuation and last sample is truncated) or with a single sample (describing the only sample is both a continuation and truncated, for example when splitting a sample of 20 second long into three or more fragments).</w:t>
      </w:r>
    </w:p>
    <w:p w14:paraId="36828EFA" w14:textId="4B444A9D" w:rsidR="009E428F" w:rsidRPr="002F0654" w:rsidRDefault="002F0654" w:rsidP="009E428F">
      <w:pPr>
        <w:rPr>
          <w:b/>
          <w:bCs/>
        </w:rPr>
      </w:pPr>
      <w:r w:rsidRPr="002F0654">
        <w:rPr>
          <w:b/>
          <w:bCs/>
        </w:rPr>
        <w:lastRenderedPageBreak/>
        <w:t>8.8.18.</w:t>
      </w:r>
      <w:r w:rsidR="009E428F" w:rsidRPr="002F0654">
        <w:rPr>
          <w:b/>
          <w:bCs/>
        </w:rPr>
        <w:t>2 Syntax</w:t>
      </w:r>
    </w:p>
    <w:p w14:paraId="477537A8" w14:textId="14333977" w:rsidR="009E428F" w:rsidRPr="00EF3E2B" w:rsidRDefault="009E428F" w:rsidP="00A2433F">
      <w:pPr>
        <w:jc w:val="left"/>
        <w:rPr>
          <w:sz w:val="20"/>
          <w:szCs w:val="20"/>
        </w:rPr>
      </w:pPr>
      <w:proofErr w:type="gramStart"/>
      <w:r w:rsidRPr="00EF3E2B">
        <w:rPr>
          <w:rFonts w:ascii="Courier" w:hAnsi="Courier"/>
          <w:sz w:val="20"/>
          <w:szCs w:val="20"/>
        </w:rPr>
        <w:t>aligned(</w:t>
      </w:r>
      <w:proofErr w:type="gramEnd"/>
      <w:r w:rsidRPr="00EF3E2B">
        <w:rPr>
          <w:rFonts w:ascii="Courier" w:hAnsi="Courier"/>
          <w:sz w:val="20"/>
          <w:szCs w:val="20"/>
        </w:rPr>
        <w:t xml:space="preserve">8) class </w:t>
      </w:r>
      <w:proofErr w:type="spellStart"/>
      <w:r>
        <w:rPr>
          <w:rFonts w:ascii="Courier" w:hAnsi="Courier"/>
          <w:sz w:val="20"/>
          <w:szCs w:val="20"/>
        </w:rPr>
        <w:t>Redundant</w:t>
      </w:r>
      <w:r w:rsidRPr="00EF3E2B">
        <w:rPr>
          <w:rFonts w:ascii="Courier" w:hAnsi="Courier"/>
          <w:sz w:val="20"/>
          <w:szCs w:val="20"/>
        </w:rPr>
        <w:t>SampleOriginalTiming</w:t>
      </w:r>
      <w:proofErr w:type="spellEnd"/>
      <w:r w:rsidRPr="00EF3E2B">
        <w:rPr>
          <w:rFonts w:ascii="Courier" w:hAnsi="Courier"/>
          <w:sz w:val="20"/>
          <w:szCs w:val="20"/>
        </w:rPr>
        <w:t xml:space="preserve"> extends </w:t>
      </w:r>
      <w:proofErr w:type="spellStart"/>
      <w:r w:rsidRPr="00EF3E2B">
        <w:rPr>
          <w:rFonts w:ascii="Courier" w:hAnsi="Courier"/>
          <w:sz w:val="20"/>
          <w:szCs w:val="20"/>
        </w:rPr>
        <w:t>FullBox</w:t>
      </w:r>
      <w:proofErr w:type="spellEnd"/>
      <w:r w:rsidRPr="00EF3E2B">
        <w:rPr>
          <w:rFonts w:ascii="Courier" w:hAnsi="Courier"/>
          <w:sz w:val="20"/>
          <w:szCs w:val="20"/>
        </w:rPr>
        <w:t>('</w:t>
      </w:r>
      <w:proofErr w:type="spellStart"/>
      <w:r>
        <w:rPr>
          <w:rFonts w:ascii="Courier" w:hAnsi="Courier"/>
          <w:sz w:val="20"/>
          <w:szCs w:val="20"/>
        </w:rPr>
        <w:t>r</w:t>
      </w:r>
      <w:r w:rsidRPr="00EF3E2B">
        <w:rPr>
          <w:rFonts w:ascii="Courier" w:hAnsi="Courier"/>
          <w:sz w:val="20"/>
          <w:szCs w:val="20"/>
        </w:rPr>
        <w:t>sot</w:t>
      </w:r>
      <w:proofErr w:type="spellEnd"/>
      <w:r w:rsidRPr="00EF3E2B">
        <w:rPr>
          <w:rFonts w:ascii="Courier" w:hAnsi="Courier"/>
          <w:sz w:val="20"/>
          <w:szCs w:val="20"/>
        </w:rPr>
        <w:t>', 0, flags)</w:t>
      </w:r>
      <w:r w:rsidR="00A2433F">
        <w:rPr>
          <w:rFonts w:ascii="Courier" w:hAnsi="Courier"/>
          <w:sz w:val="20"/>
          <w:szCs w:val="20"/>
        </w:rPr>
        <w:br/>
      </w:r>
      <w:r w:rsidRPr="00EF3E2B">
        <w:rPr>
          <w:rFonts w:ascii="Courier" w:hAnsi="Courier"/>
          <w:sz w:val="20"/>
          <w:szCs w:val="20"/>
        </w:rPr>
        <w:t>{</w:t>
      </w:r>
      <w:r w:rsidR="00A2433F">
        <w:rPr>
          <w:rFonts w:ascii="Courier" w:hAnsi="Courier"/>
          <w:sz w:val="20"/>
          <w:szCs w:val="20"/>
        </w:rPr>
        <w:br/>
      </w:r>
      <w:r w:rsidR="002F0654">
        <w:rPr>
          <w:rFonts w:ascii="Courier" w:hAnsi="Courier"/>
          <w:sz w:val="20"/>
          <w:szCs w:val="20"/>
        </w:rPr>
        <w:tab/>
      </w:r>
      <w:r w:rsidRPr="00EF3E2B">
        <w:rPr>
          <w:rFonts w:ascii="Courier" w:hAnsi="Courier"/>
          <w:sz w:val="20"/>
          <w:szCs w:val="20"/>
        </w:rPr>
        <w:t xml:space="preserve">if (flags &amp; </w:t>
      </w:r>
      <w:r w:rsidRPr="002F0654">
        <w:rPr>
          <w:rStyle w:val="codeZchn"/>
          <w:sz w:val="20"/>
          <w:szCs w:val="20"/>
        </w:rPr>
        <w:t>RSOT_ORIGINAL_DURATION</w:t>
      </w:r>
      <w:r w:rsidRPr="00EF3E2B">
        <w:rPr>
          <w:rFonts w:ascii="Courier" w:hAnsi="Courier"/>
          <w:sz w:val="20"/>
          <w:szCs w:val="20"/>
        </w:rPr>
        <w:t>)</w:t>
      </w:r>
      <w:r w:rsidR="00A2433F">
        <w:rPr>
          <w:rFonts w:ascii="Courier" w:hAnsi="Courier"/>
          <w:sz w:val="20"/>
          <w:szCs w:val="20"/>
        </w:rPr>
        <w:br/>
      </w:r>
      <w:r w:rsidR="002F0654">
        <w:rPr>
          <w:rFonts w:ascii="Courier" w:hAnsi="Courier"/>
          <w:sz w:val="20"/>
          <w:szCs w:val="20"/>
        </w:rPr>
        <w:tab/>
      </w:r>
      <w:r w:rsidR="002F0654">
        <w:rPr>
          <w:rFonts w:ascii="Courier" w:hAnsi="Courier"/>
          <w:sz w:val="20"/>
          <w:szCs w:val="20"/>
        </w:rPr>
        <w:tab/>
      </w:r>
      <w:r w:rsidRPr="00EF3E2B">
        <w:rPr>
          <w:rFonts w:ascii="Courier" w:hAnsi="Courier"/>
          <w:sz w:val="20"/>
          <w:szCs w:val="20"/>
        </w:rPr>
        <w:t xml:space="preserve">unsigned int(32) </w:t>
      </w:r>
      <w:proofErr w:type="spellStart"/>
      <w:r w:rsidRPr="00EF3E2B">
        <w:rPr>
          <w:rFonts w:ascii="Courier" w:hAnsi="Courier"/>
          <w:sz w:val="20"/>
          <w:szCs w:val="20"/>
        </w:rPr>
        <w:t>originalDuration</w:t>
      </w:r>
      <w:proofErr w:type="spellEnd"/>
      <w:r w:rsidRPr="00EF3E2B">
        <w:rPr>
          <w:rFonts w:ascii="Courier" w:hAnsi="Courier"/>
          <w:sz w:val="20"/>
          <w:szCs w:val="20"/>
        </w:rPr>
        <w:t>;</w:t>
      </w:r>
      <w:r w:rsidR="00A2433F">
        <w:rPr>
          <w:sz w:val="20"/>
          <w:szCs w:val="20"/>
        </w:rPr>
        <w:br/>
      </w:r>
      <w:r w:rsidRPr="00EF3E2B">
        <w:rPr>
          <w:rFonts w:ascii="Courier" w:hAnsi="Courier"/>
          <w:sz w:val="20"/>
          <w:szCs w:val="20"/>
        </w:rPr>
        <w:tab/>
        <w:t xml:space="preserve">if (flags &amp; </w:t>
      </w:r>
      <w:r w:rsidRPr="002F0654">
        <w:rPr>
          <w:rStyle w:val="codeZchn"/>
          <w:sz w:val="20"/>
          <w:szCs w:val="20"/>
        </w:rPr>
        <w:t>RSOT_ELAPSED_DURATION</w:t>
      </w:r>
      <w:r w:rsidRPr="00EF3E2B">
        <w:rPr>
          <w:rFonts w:ascii="Courier" w:hAnsi="Courier"/>
          <w:sz w:val="20"/>
          <w:szCs w:val="20"/>
        </w:rPr>
        <w:t>)</w:t>
      </w:r>
      <w:r w:rsidR="00A2433F">
        <w:rPr>
          <w:rFonts w:ascii="Courier" w:hAnsi="Courier"/>
          <w:sz w:val="20"/>
          <w:szCs w:val="20"/>
        </w:rPr>
        <w:br/>
      </w:r>
      <w:r w:rsidR="002F0654">
        <w:rPr>
          <w:rFonts w:ascii="Courier" w:hAnsi="Courier"/>
          <w:sz w:val="20"/>
          <w:szCs w:val="20"/>
        </w:rPr>
        <w:tab/>
      </w:r>
      <w:r w:rsidR="002F0654">
        <w:rPr>
          <w:rFonts w:ascii="Courier" w:hAnsi="Courier"/>
          <w:sz w:val="20"/>
          <w:szCs w:val="20"/>
        </w:rPr>
        <w:tab/>
      </w:r>
      <w:r w:rsidRPr="00EF3E2B">
        <w:rPr>
          <w:rFonts w:ascii="Courier" w:hAnsi="Courier"/>
          <w:sz w:val="20"/>
          <w:szCs w:val="20"/>
        </w:rPr>
        <w:t xml:space="preserve">unsigned int(32) </w:t>
      </w:r>
      <w:proofErr w:type="spellStart"/>
      <w:r w:rsidRPr="00EF3E2B">
        <w:rPr>
          <w:rFonts w:ascii="Courier" w:hAnsi="Courier"/>
          <w:sz w:val="20"/>
          <w:szCs w:val="20"/>
        </w:rPr>
        <w:t>elapsedDuration</w:t>
      </w:r>
      <w:proofErr w:type="spellEnd"/>
      <w:r w:rsidRPr="00EF3E2B">
        <w:rPr>
          <w:rFonts w:ascii="Courier" w:hAnsi="Courier"/>
          <w:sz w:val="20"/>
          <w:szCs w:val="20"/>
        </w:rPr>
        <w:t>;</w:t>
      </w:r>
      <w:r w:rsidR="00A2433F">
        <w:rPr>
          <w:sz w:val="20"/>
          <w:szCs w:val="20"/>
        </w:rPr>
        <w:br/>
      </w:r>
      <w:r w:rsidRPr="00EF3E2B">
        <w:rPr>
          <w:rFonts w:ascii="Courier" w:hAnsi="Courier"/>
          <w:sz w:val="20"/>
          <w:szCs w:val="20"/>
        </w:rPr>
        <w:t>}</w:t>
      </w:r>
    </w:p>
    <w:p w14:paraId="76E4F1D5" w14:textId="77777777" w:rsidR="009E428F" w:rsidRPr="00EF3E2B" w:rsidRDefault="009E428F" w:rsidP="009E428F"/>
    <w:p w14:paraId="481E755C" w14:textId="401BA0AF" w:rsidR="009E428F" w:rsidRPr="002F0654" w:rsidRDefault="002F0654" w:rsidP="009E428F">
      <w:pPr>
        <w:rPr>
          <w:b/>
          <w:bCs/>
        </w:rPr>
      </w:pPr>
      <w:r w:rsidRPr="002F0654">
        <w:rPr>
          <w:b/>
          <w:bCs/>
        </w:rPr>
        <w:t>8.8.18.</w:t>
      </w:r>
      <w:r w:rsidR="009E428F" w:rsidRPr="002F0654">
        <w:rPr>
          <w:b/>
          <w:bCs/>
        </w:rPr>
        <w:t>3 Semantics</w:t>
      </w:r>
    </w:p>
    <w:p w14:paraId="4F1E7190" w14:textId="77777777" w:rsidR="009E428F" w:rsidRPr="00EF3E2B" w:rsidRDefault="009E428F" w:rsidP="009E428F">
      <w:pPr>
        <w:rPr>
          <w:rFonts w:ascii="Cambria" w:hAnsi="Cambria"/>
          <w:sz w:val="20"/>
          <w:szCs w:val="20"/>
        </w:rPr>
      </w:pPr>
      <w:proofErr w:type="spellStart"/>
      <w:r w:rsidRPr="00EF3E2B">
        <w:rPr>
          <w:rFonts w:ascii="Courier" w:hAnsi="Courier"/>
          <w:sz w:val="20"/>
          <w:szCs w:val="20"/>
        </w:rPr>
        <w:t>originalDuration</w:t>
      </w:r>
      <w:proofErr w:type="spellEnd"/>
      <w:r w:rsidRPr="00EF3E2B">
        <w:rPr>
          <w:rFonts w:ascii="Cambria" w:hAnsi="Cambria"/>
          <w:sz w:val="20"/>
          <w:szCs w:val="20"/>
        </w:rPr>
        <w:t xml:space="preserve"> gives the original duration of the last sample of the track fragment, in media timescale of this sample. </w:t>
      </w:r>
      <w:r>
        <w:rPr>
          <w:rFonts w:ascii="Cambria" w:hAnsi="Cambria"/>
          <w:sz w:val="20"/>
          <w:szCs w:val="20"/>
        </w:rPr>
        <w:t>Value shall be different from 0.</w:t>
      </w:r>
    </w:p>
    <w:p w14:paraId="5DF785CA" w14:textId="77777777" w:rsidR="009E428F" w:rsidRPr="00EF3E2B" w:rsidRDefault="009E428F" w:rsidP="009E428F">
      <w:pPr>
        <w:rPr>
          <w:rFonts w:ascii="Cambria" w:hAnsi="Cambria"/>
          <w:sz w:val="20"/>
          <w:szCs w:val="20"/>
        </w:rPr>
      </w:pPr>
      <w:proofErr w:type="spellStart"/>
      <w:r w:rsidRPr="00EF3E2B">
        <w:rPr>
          <w:rFonts w:ascii="Courier" w:hAnsi="Courier"/>
          <w:sz w:val="20"/>
          <w:szCs w:val="20"/>
        </w:rPr>
        <w:t>elapsedDuration</w:t>
      </w:r>
      <w:proofErr w:type="spellEnd"/>
      <w:r w:rsidRPr="00EF3E2B">
        <w:rPr>
          <w:rFonts w:ascii="Cambria" w:hAnsi="Cambria"/>
          <w:sz w:val="20"/>
          <w:szCs w:val="20"/>
        </w:rPr>
        <w:t xml:space="preserve"> gives the elapsed duration of the first sample of the track fragment, in media timescale of this sample. </w:t>
      </w:r>
      <w:r>
        <w:rPr>
          <w:rFonts w:ascii="Cambria" w:hAnsi="Cambria"/>
          <w:sz w:val="20"/>
          <w:szCs w:val="20"/>
        </w:rPr>
        <w:t>Value shall be different from 0.</w:t>
      </w:r>
    </w:p>
    <w:bookmarkEnd w:id="205"/>
    <w:p w14:paraId="7F1495D0" w14:textId="77777777" w:rsidR="009E428F" w:rsidRDefault="009E428F" w:rsidP="00E60446"/>
    <w:p w14:paraId="3408186A" w14:textId="5D75B8F9" w:rsidR="009E428F" w:rsidRPr="00D14F49" w:rsidRDefault="009E428F" w:rsidP="009E428F">
      <w:pPr>
        <w:rPr>
          <w:b/>
          <w:bCs/>
          <w:i/>
          <w:iCs/>
          <w:color w:val="FF0000"/>
          <w:sz w:val="28"/>
          <w:szCs w:val="28"/>
        </w:rPr>
      </w:pPr>
      <w:r w:rsidRPr="00D14F49">
        <w:rPr>
          <w:b/>
          <w:bCs/>
          <w:i/>
          <w:iCs/>
          <w:color w:val="FF0000"/>
          <w:sz w:val="28"/>
          <w:szCs w:val="28"/>
        </w:rPr>
        <w:t xml:space="preserve">Add a new Clause </w:t>
      </w:r>
      <w:r>
        <w:rPr>
          <w:b/>
          <w:bCs/>
          <w:i/>
          <w:iCs/>
          <w:color w:val="FF0000"/>
          <w:sz w:val="28"/>
          <w:szCs w:val="28"/>
        </w:rPr>
        <w:t>8.7.</w:t>
      </w:r>
      <w:r w:rsidR="006E5F24">
        <w:rPr>
          <w:b/>
          <w:bCs/>
          <w:i/>
          <w:iCs/>
          <w:color w:val="FF0000"/>
          <w:sz w:val="28"/>
          <w:szCs w:val="28"/>
        </w:rPr>
        <w:t>10</w:t>
      </w:r>
      <w:r>
        <w:rPr>
          <w:b/>
          <w:bCs/>
          <w:i/>
          <w:iCs/>
          <w:color w:val="FF0000"/>
          <w:sz w:val="28"/>
          <w:szCs w:val="28"/>
        </w:rPr>
        <w:t xml:space="preserve"> (Efficient subsample)</w:t>
      </w:r>
    </w:p>
    <w:p w14:paraId="2A0A3504" w14:textId="0576C6B9" w:rsidR="009E428F" w:rsidRPr="006E5F24" w:rsidRDefault="006E5F24" w:rsidP="006E5F24">
      <w:pPr>
        <w:pStyle w:val="Heading2"/>
        <w:numPr>
          <w:ilvl w:val="0"/>
          <w:numId w:val="0"/>
        </w:numPr>
      </w:pPr>
      <w:r>
        <w:t xml:space="preserve">8.7.10 </w:t>
      </w:r>
      <w:r w:rsidR="009E428F" w:rsidRPr="00821418">
        <w:t>Sub-sample Reference Table Box</w:t>
      </w:r>
    </w:p>
    <w:p w14:paraId="64A099EA" w14:textId="4DC6EEA6" w:rsidR="009E428F" w:rsidRPr="00821418" w:rsidRDefault="009E428F" w:rsidP="009E428F">
      <w:pPr>
        <w:rPr>
          <w:b/>
          <w:bCs/>
        </w:rPr>
      </w:pPr>
      <w:r w:rsidRPr="00821418">
        <w:rPr>
          <w:b/>
          <w:bCs/>
        </w:rPr>
        <w:t>8.7.</w:t>
      </w:r>
      <w:r w:rsidR="006E5F24">
        <w:rPr>
          <w:b/>
          <w:bCs/>
        </w:rPr>
        <w:t>10</w:t>
      </w:r>
      <w:r w:rsidRPr="00821418">
        <w:rPr>
          <w:b/>
          <w:bCs/>
        </w:rPr>
        <w:t>.1 Definition</w:t>
      </w:r>
    </w:p>
    <w:p w14:paraId="09C9996F" w14:textId="7F81B73B" w:rsidR="009E428F" w:rsidRPr="00821418" w:rsidRDefault="009E428F" w:rsidP="00C0658E">
      <w:pPr>
        <w:jc w:val="left"/>
      </w:pPr>
      <w:r w:rsidRPr="00821418">
        <w:t xml:space="preserve">Box Type: </w:t>
      </w:r>
      <w:r w:rsidRPr="00821418">
        <w:rPr>
          <w:rStyle w:val="codeChar"/>
        </w:rPr>
        <w:t>'ssrt'</w:t>
      </w:r>
      <w:r w:rsidR="00C0658E">
        <w:br/>
      </w:r>
      <w:r w:rsidRPr="00821418">
        <w:t xml:space="preserve">Container: </w:t>
      </w:r>
      <w:proofErr w:type="spellStart"/>
      <w:r w:rsidRPr="00821418">
        <w:rPr>
          <w:rFonts w:ascii="Courier New" w:hAnsi="Courier New" w:cs="Courier New"/>
        </w:rPr>
        <w:t>SampleTableBox</w:t>
      </w:r>
      <w:proofErr w:type="spellEnd"/>
      <w:r w:rsidRPr="00821418">
        <w:t xml:space="preserve"> or </w:t>
      </w:r>
      <w:proofErr w:type="spellStart"/>
      <w:r w:rsidRPr="00821418">
        <w:rPr>
          <w:rFonts w:ascii="Courier New" w:hAnsi="Courier New" w:cs="Courier New"/>
        </w:rPr>
        <w:t>TrackFragmentBox</w:t>
      </w:r>
      <w:proofErr w:type="spellEnd"/>
      <w:r w:rsidR="00C0658E">
        <w:br/>
      </w:r>
      <w:r w:rsidRPr="00821418">
        <w:t>Mandatory: No</w:t>
      </w:r>
      <w:r w:rsidR="00C0658E">
        <w:br/>
      </w:r>
      <w:r w:rsidRPr="00821418">
        <w:t>Quantity: Zero or one</w:t>
      </w:r>
    </w:p>
    <w:p w14:paraId="160FDA9E" w14:textId="77777777" w:rsidR="009E428F" w:rsidRPr="00821418" w:rsidRDefault="009E428F" w:rsidP="009E428F">
      <w:bookmarkStart w:id="206" w:name="_Hlk116669626"/>
      <w:r w:rsidRPr="00821418">
        <w:t>This box is designed to contain a list of properties of sub-samples that are likely to occur several times</w:t>
      </w:r>
      <w:bookmarkEnd w:id="206"/>
      <w:r w:rsidRPr="00821418">
        <w:t>.</w:t>
      </w:r>
    </w:p>
    <w:p w14:paraId="7942A813" w14:textId="7D793EBE" w:rsidR="009E428F" w:rsidRPr="00821418" w:rsidRDefault="009E428F" w:rsidP="009E428F">
      <w:pPr>
        <w:rPr>
          <w:b/>
          <w:bCs/>
        </w:rPr>
      </w:pPr>
      <w:r w:rsidRPr="00821418">
        <w:rPr>
          <w:b/>
          <w:bCs/>
        </w:rPr>
        <w:t>8.7.</w:t>
      </w:r>
      <w:r w:rsidR="006E5F24">
        <w:rPr>
          <w:b/>
          <w:bCs/>
        </w:rPr>
        <w:t>10</w:t>
      </w:r>
      <w:r w:rsidRPr="00821418">
        <w:rPr>
          <w:b/>
          <w:bCs/>
        </w:rPr>
        <w:t>.2 Syntax</w:t>
      </w:r>
    </w:p>
    <w:p w14:paraId="2C880839" w14:textId="6F818CB9" w:rsidR="009E428F" w:rsidRPr="00821418" w:rsidRDefault="009E428F" w:rsidP="009E428F">
      <w:pPr>
        <w:pStyle w:val="code"/>
      </w:pPr>
      <w:r w:rsidRPr="00821418">
        <w:lastRenderedPageBreak/>
        <w:t xml:space="preserve">aligned(8) class SubSampleReferenceTableBox </w:t>
      </w:r>
      <w:r w:rsidR="00C0658E">
        <w:br/>
      </w:r>
      <w:r w:rsidRPr="00821418">
        <w:tab/>
        <w:t>extends FullBox('ssrt', version = 0, flags) {</w:t>
      </w:r>
      <w:r w:rsidR="00C0658E">
        <w:br/>
      </w:r>
      <w:r w:rsidRPr="00821418">
        <w:tab/>
        <w:t>unsigned int(1) is_short_ref;</w:t>
      </w:r>
      <w:r w:rsidR="00C0658E">
        <w:br/>
      </w:r>
      <w:r w:rsidRPr="00821418">
        <w:tab/>
        <w:t>if (is_short_ref) {</w:t>
      </w:r>
      <w:r w:rsidR="00C0658E">
        <w:br/>
      </w:r>
      <w:r w:rsidRPr="00821418">
        <w:tab/>
      </w:r>
      <w:r w:rsidRPr="00821418">
        <w:tab/>
        <w:t>reference_length = 7;</w:t>
      </w:r>
      <w:r w:rsidR="00C0658E">
        <w:br/>
      </w:r>
      <w:r w:rsidRPr="00821418">
        <w:tab/>
        <w:t>} else {</w:t>
      </w:r>
      <w:r w:rsidR="00C0658E">
        <w:br/>
      </w:r>
      <w:r w:rsidRPr="00821418">
        <w:tab/>
      </w:r>
      <w:r w:rsidRPr="00821418">
        <w:tab/>
        <w:t>reference_length = 15;</w:t>
      </w:r>
      <w:r w:rsidR="00C0658E">
        <w:br/>
      </w:r>
      <w:r w:rsidRPr="00821418">
        <w:tab/>
        <w:t>}</w:t>
      </w:r>
      <w:r w:rsidR="00C0658E">
        <w:br/>
      </w:r>
      <w:r w:rsidRPr="00821418">
        <w:tab/>
        <w:t>unsigned int(reference_length) entry_count;</w:t>
      </w:r>
      <w:bookmarkStart w:id="207" w:name="_Hlk116553844"/>
      <w:r w:rsidR="00C0658E">
        <w:br/>
      </w:r>
      <w:r w:rsidRPr="00821418">
        <w:tab/>
      </w:r>
      <w:bookmarkEnd w:id="207"/>
      <w:r w:rsidRPr="00821418">
        <w:t>for (int i = 0; i &lt; entry_count; i++) {</w:t>
      </w:r>
      <w:r w:rsidR="00C0658E">
        <w:br/>
      </w:r>
      <w:r w:rsidRPr="00821418">
        <w:tab/>
      </w:r>
      <w:r w:rsidRPr="00821418">
        <w:tab/>
        <w:t>unsigned int(1) discardable;</w:t>
      </w:r>
      <w:r w:rsidR="00C0658E">
        <w:br/>
      </w:r>
      <w:r w:rsidRPr="00821418">
        <w:tab/>
      </w:r>
      <w:r w:rsidRPr="00821418">
        <w:tab/>
        <w:t>unsigned int(1) has_subsample_priority;</w:t>
      </w:r>
      <w:r w:rsidR="00C0658E">
        <w:br/>
      </w:r>
      <w:r w:rsidRPr="00821418">
        <w:tab/>
      </w:r>
      <w:r w:rsidRPr="00821418">
        <w:tab/>
        <w:t>unsigned int(1) is_csp_present;</w:t>
      </w:r>
      <w:r w:rsidR="00C0658E">
        <w:br/>
      </w:r>
      <w:r w:rsidRPr="00821418">
        <w:tab/>
      </w:r>
      <w:r w:rsidRPr="00821418">
        <w:tab/>
        <w:t>unsigned int(2) csp_length_minus_1;</w:t>
      </w:r>
      <w:r w:rsidR="00C0658E">
        <w:br/>
      </w:r>
      <w:r w:rsidRPr="00821418">
        <w:tab/>
      </w:r>
      <w:r w:rsidRPr="00821418">
        <w:tab/>
        <w:t>unsigned int(3) reserved;</w:t>
      </w:r>
      <w:r w:rsidR="00C0658E">
        <w:br/>
      </w:r>
      <w:r w:rsidRPr="00821418">
        <w:tab/>
      </w:r>
      <w:r w:rsidRPr="00821418">
        <w:tab/>
        <w:t>if (has_subsample_priority) {</w:t>
      </w:r>
      <w:r w:rsidR="00C0658E">
        <w:br/>
      </w:r>
      <w:r w:rsidRPr="00821418">
        <w:tab/>
      </w:r>
      <w:r w:rsidRPr="00821418">
        <w:tab/>
      </w:r>
      <w:r w:rsidRPr="00821418">
        <w:tab/>
        <w:t>unsigned int(8) subsample_priority;</w:t>
      </w:r>
      <w:r w:rsidR="00C0658E">
        <w:br/>
      </w:r>
      <w:r w:rsidRPr="00821418">
        <w:tab/>
      </w:r>
      <w:r w:rsidRPr="00821418">
        <w:tab/>
        <w:t>}</w:t>
      </w:r>
      <w:r w:rsidR="00C0658E">
        <w:br/>
      </w:r>
      <w:r w:rsidRPr="00821418">
        <w:tab/>
      </w:r>
      <w:r w:rsidRPr="00821418">
        <w:tab/>
        <w:t>if (is_csp_present) {</w:t>
      </w:r>
      <w:r w:rsidR="00C0658E">
        <w:br/>
      </w:r>
      <w:r w:rsidRPr="00821418">
        <w:tab/>
      </w:r>
      <w:r w:rsidRPr="00821418">
        <w:tab/>
      </w:r>
      <w:r w:rsidRPr="00821418">
        <w:tab/>
        <w:t>unsigned int(8*( csp_length_minus_1 + 1))</w:t>
      </w:r>
      <w:r w:rsidR="00C0658E">
        <w:br/>
      </w:r>
      <w:r w:rsidRPr="00821418">
        <w:tab/>
      </w:r>
      <w:r w:rsidRPr="00821418">
        <w:tab/>
      </w:r>
      <w:r w:rsidRPr="00821418">
        <w:tab/>
      </w:r>
      <w:r w:rsidRPr="00821418">
        <w:tab/>
      </w:r>
      <w:r w:rsidRPr="00821418">
        <w:tab/>
      </w:r>
      <w:r w:rsidRPr="00821418">
        <w:tab/>
        <w:t>codec_specific_parameters;</w:t>
      </w:r>
      <w:r w:rsidR="00C0658E">
        <w:br/>
      </w:r>
      <w:r w:rsidRPr="00821418">
        <w:tab/>
      </w:r>
      <w:r w:rsidRPr="00821418">
        <w:tab/>
        <w:t>}</w:t>
      </w:r>
      <w:r w:rsidR="00C0658E">
        <w:br/>
      </w:r>
      <w:r w:rsidRPr="00821418">
        <w:tab/>
        <w:t>}</w:t>
      </w:r>
      <w:r w:rsidR="00C0658E">
        <w:br/>
      </w:r>
      <w:r w:rsidRPr="00821418">
        <w:t>}</w:t>
      </w:r>
    </w:p>
    <w:p w14:paraId="79B04859" w14:textId="64D5F961" w:rsidR="009E428F" w:rsidRPr="006E5F24" w:rsidRDefault="009E428F" w:rsidP="009E428F">
      <w:pPr>
        <w:rPr>
          <w:b/>
          <w:bCs/>
        </w:rPr>
      </w:pPr>
      <w:r w:rsidRPr="006E5F24">
        <w:rPr>
          <w:b/>
          <w:bCs/>
        </w:rPr>
        <w:t>8.7.</w:t>
      </w:r>
      <w:r w:rsidR="006E5F24" w:rsidRPr="006E5F24">
        <w:rPr>
          <w:b/>
          <w:bCs/>
        </w:rPr>
        <w:t>10</w:t>
      </w:r>
      <w:r w:rsidRPr="006E5F24">
        <w:rPr>
          <w:b/>
          <w:bCs/>
        </w:rPr>
        <w:t>.3 Semantics</w:t>
      </w:r>
    </w:p>
    <w:p w14:paraId="7AD46FC5" w14:textId="77777777" w:rsidR="009E428F" w:rsidRPr="00821418" w:rsidRDefault="009E428F" w:rsidP="009E428F">
      <w:pPr>
        <w:pStyle w:val="fields"/>
        <w:rPr>
          <w:lang w:val="en-US"/>
        </w:rPr>
      </w:pPr>
      <w:bookmarkStart w:id="208" w:name="_Hlk116478660"/>
      <w:r w:rsidRPr="00821418">
        <w:rPr>
          <w:rStyle w:val="codeChar"/>
        </w:rPr>
        <w:t>is_short_ref</w:t>
      </w:r>
      <w:r w:rsidRPr="00821418">
        <w:rPr>
          <w:rFonts w:ascii="Courier New" w:hAnsi="Courier New"/>
          <w:noProof/>
        </w:rPr>
        <w:t xml:space="preserve"> </w:t>
      </w:r>
      <w:bookmarkStart w:id="209" w:name="_Hlk116561953"/>
      <w:r w:rsidRPr="00821418">
        <w:rPr>
          <w:lang w:val="en-US"/>
        </w:rPr>
        <w:t xml:space="preserve">equal 1 indicates that there are at most 128 entries comprised in </w:t>
      </w:r>
      <w:r w:rsidRPr="00821418">
        <w:rPr>
          <w:rStyle w:val="codeChar"/>
        </w:rPr>
        <w:t>SubSampleReferenceTableBox</w:t>
      </w:r>
      <w:r w:rsidRPr="00821418">
        <w:rPr>
          <w:lang w:val="en-US"/>
        </w:rPr>
        <w:t>, in which case 7 bits are used to encode the index of an entry in said table. The value 0 indicates at most 32.768 entries are comprised in the reference table, in which case 15 bits are used to encode the index of an entry in said table</w:t>
      </w:r>
      <w:bookmarkEnd w:id="208"/>
      <w:bookmarkEnd w:id="209"/>
      <w:r w:rsidRPr="00821418">
        <w:rPr>
          <w:lang w:val="en-US"/>
        </w:rPr>
        <w:t>.</w:t>
      </w:r>
    </w:p>
    <w:p w14:paraId="42D0D912" w14:textId="77777777" w:rsidR="009E428F" w:rsidRPr="00821418" w:rsidRDefault="009E428F" w:rsidP="009E428F">
      <w:pPr>
        <w:pStyle w:val="fields"/>
      </w:pPr>
      <w:r w:rsidRPr="00821418">
        <w:rPr>
          <w:rStyle w:val="codeChar"/>
        </w:rPr>
        <w:t xml:space="preserve">entry_count </w:t>
      </w:r>
      <w:r w:rsidRPr="00821418">
        <w:t xml:space="preserve">is an integer that gives the number of entries in </w:t>
      </w:r>
      <w:r w:rsidRPr="00821418">
        <w:rPr>
          <w:rStyle w:val="codeChar"/>
        </w:rPr>
        <w:t>SubSampleReferenceTableBox</w:t>
      </w:r>
      <w:r w:rsidRPr="00821418">
        <w:t>.</w:t>
      </w:r>
    </w:p>
    <w:p w14:paraId="61244ECB" w14:textId="77777777" w:rsidR="009E428F" w:rsidRPr="00821418" w:rsidRDefault="009E428F" w:rsidP="009E428F">
      <w:pPr>
        <w:pStyle w:val="fields"/>
        <w:rPr>
          <w:rStyle w:val="codeChar"/>
          <w:rFonts w:ascii="Cambria" w:hAnsi="Cambria"/>
        </w:rPr>
      </w:pPr>
      <w:bookmarkStart w:id="210" w:name="_Hlk116479015"/>
      <w:r w:rsidRPr="00821418">
        <w:rPr>
          <w:rStyle w:val="codeChar"/>
        </w:rPr>
        <w:t>discardable</w:t>
      </w:r>
      <w:r w:rsidRPr="00821418">
        <w:t xml:space="preserve"> equal to 0 indicates that the sub-sample is required to decode the current sample, while equal to 1 indicates the sub-sample is not required to decode the current sample but may be used for enhancements, e.g., the sub-sample consists of supplemental enhancement information (SEI) messages.</w:t>
      </w:r>
    </w:p>
    <w:p w14:paraId="48EFB7FC" w14:textId="77777777" w:rsidR="009E428F" w:rsidRPr="00821418" w:rsidRDefault="009E428F" w:rsidP="009E428F">
      <w:pPr>
        <w:pStyle w:val="fields"/>
        <w:rPr>
          <w:lang w:val="en-US"/>
        </w:rPr>
      </w:pPr>
      <w:bookmarkStart w:id="211" w:name="_Hlk116563338"/>
      <w:bookmarkStart w:id="212" w:name="_Hlk116479091"/>
      <w:bookmarkEnd w:id="210"/>
      <w:r w:rsidRPr="00821418">
        <w:rPr>
          <w:rStyle w:val="codeChar"/>
        </w:rPr>
        <w:t>has_subsample_priority</w:t>
      </w:r>
      <w:r w:rsidRPr="00821418">
        <w:rPr>
          <w:rFonts w:ascii="Courier New" w:hAnsi="Courier New"/>
          <w:noProof/>
        </w:rPr>
        <w:t xml:space="preserve"> </w:t>
      </w:r>
      <w:bookmarkStart w:id="213" w:name="_Hlk116562426"/>
      <w:r w:rsidRPr="00821418">
        <w:rPr>
          <w:lang w:val="en-US"/>
        </w:rPr>
        <w:t xml:space="preserve">equal to 1 indicates that </w:t>
      </w:r>
      <w:r w:rsidRPr="00821418">
        <w:rPr>
          <w:rStyle w:val="codeChar"/>
        </w:rPr>
        <w:t>subsample_priority</w:t>
      </w:r>
      <w:r w:rsidRPr="00821418">
        <w:rPr>
          <w:lang w:val="en-US"/>
        </w:rPr>
        <w:t xml:space="preserve"> value is present. The value equal to 0 indicates that no </w:t>
      </w:r>
      <w:r w:rsidRPr="00821418">
        <w:rPr>
          <w:rStyle w:val="codeChar"/>
        </w:rPr>
        <w:t>subsample_priority</w:t>
      </w:r>
      <w:r w:rsidRPr="00821418">
        <w:rPr>
          <w:lang w:val="en-US"/>
        </w:rPr>
        <w:t xml:space="preserve"> value is present</w:t>
      </w:r>
      <w:bookmarkEnd w:id="211"/>
      <w:bookmarkEnd w:id="212"/>
      <w:bookmarkEnd w:id="213"/>
      <w:r w:rsidRPr="00821418">
        <w:rPr>
          <w:lang w:val="en-US"/>
        </w:rPr>
        <w:t>.</w:t>
      </w:r>
    </w:p>
    <w:p w14:paraId="2F720A27" w14:textId="77777777" w:rsidR="009E428F" w:rsidRPr="00821418" w:rsidRDefault="009E428F" w:rsidP="009E428F">
      <w:pPr>
        <w:pStyle w:val="fields"/>
        <w:rPr>
          <w:lang w:val="en-US"/>
        </w:rPr>
      </w:pPr>
      <w:bookmarkStart w:id="214" w:name="_Hlk116479144"/>
      <w:bookmarkStart w:id="215" w:name="_Hlk116563384"/>
      <w:r w:rsidRPr="00821418">
        <w:rPr>
          <w:rStyle w:val="codeChar"/>
        </w:rPr>
        <w:t>is_csp_present</w:t>
      </w:r>
      <w:r w:rsidRPr="00821418">
        <w:rPr>
          <w:rFonts w:ascii="Courier New" w:hAnsi="Courier New"/>
          <w:noProof/>
        </w:rPr>
        <w:t xml:space="preserve"> </w:t>
      </w:r>
      <w:r w:rsidRPr="00821418">
        <w:rPr>
          <w:lang w:val="en-US"/>
        </w:rPr>
        <w:t xml:space="preserve">equal to 1 indicates that </w:t>
      </w:r>
      <w:r w:rsidRPr="00821418">
        <w:rPr>
          <w:rStyle w:val="codeChar"/>
        </w:rPr>
        <w:t>codec_specific_parameters</w:t>
      </w:r>
      <w:r w:rsidRPr="00821418">
        <w:rPr>
          <w:lang w:val="en-US"/>
        </w:rPr>
        <w:t xml:space="preserve"> is present. The value 0 indicates no </w:t>
      </w:r>
      <w:r w:rsidRPr="00821418">
        <w:rPr>
          <w:rStyle w:val="codeChar"/>
        </w:rPr>
        <w:t>codec_specific_parameters</w:t>
      </w:r>
      <w:r w:rsidRPr="00821418">
        <w:rPr>
          <w:lang w:val="en-US"/>
        </w:rPr>
        <w:t xml:space="preserve"> value </w:t>
      </w:r>
      <w:bookmarkEnd w:id="214"/>
      <w:r w:rsidRPr="00821418">
        <w:rPr>
          <w:lang w:val="en-US"/>
        </w:rPr>
        <w:t>is present.</w:t>
      </w:r>
    </w:p>
    <w:p w14:paraId="44FC3835" w14:textId="77777777" w:rsidR="009E428F" w:rsidRPr="00821418" w:rsidRDefault="009E428F" w:rsidP="009E428F">
      <w:pPr>
        <w:pStyle w:val="fields"/>
        <w:rPr>
          <w:lang w:val="en-US"/>
        </w:rPr>
      </w:pPr>
      <w:bookmarkStart w:id="216" w:name="_Hlk116565411"/>
      <w:bookmarkStart w:id="217" w:name="_Hlk116479250"/>
      <w:bookmarkEnd w:id="215"/>
      <w:r w:rsidRPr="00821418">
        <w:rPr>
          <w:rStyle w:val="codeChar"/>
        </w:rPr>
        <w:t>csp_length_minus_1</w:t>
      </w:r>
      <w:r w:rsidRPr="00821418">
        <w:rPr>
          <w:rFonts w:ascii="Courier New" w:hAnsi="Courier New"/>
          <w:noProof/>
        </w:rPr>
        <w:t xml:space="preserve"> </w:t>
      </w:r>
      <w:bookmarkStart w:id="218" w:name="_Hlk116563411"/>
      <w:r w:rsidRPr="00821418">
        <w:rPr>
          <w:lang w:val="en-US"/>
        </w:rPr>
        <w:t xml:space="preserve">indicates the number of bytes, minus 1, used to encode the </w:t>
      </w:r>
      <w:r w:rsidRPr="00821418">
        <w:rPr>
          <w:rStyle w:val="codeChar"/>
        </w:rPr>
        <w:t>codec_specific_parameters</w:t>
      </w:r>
      <w:r w:rsidRPr="00821418">
        <w:rPr>
          <w:lang w:val="en-US"/>
        </w:rPr>
        <w:t xml:space="preserve"> value</w:t>
      </w:r>
      <w:bookmarkEnd w:id="216"/>
      <w:bookmarkEnd w:id="218"/>
      <w:r w:rsidRPr="00821418">
        <w:rPr>
          <w:lang w:val="en-US"/>
        </w:rPr>
        <w:t>.</w:t>
      </w:r>
    </w:p>
    <w:p w14:paraId="1B053262" w14:textId="77777777" w:rsidR="009E428F" w:rsidRPr="00821418" w:rsidRDefault="009E428F" w:rsidP="009E428F">
      <w:pPr>
        <w:pStyle w:val="fields"/>
      </w:pPr>
      <w:bookmarkStart w:id="219" w:name="_Hlk116479389"/>
      <w:bookmarkStart w:id="220" w:name="_Hlk116563552"/>
      <w:bookmarkEnd w:id="217"/>
      <w:r w:rsidRPr="00821418">
        <w:rPr>
          <w:rStyle w:val="codeChar"/>
        </w:rPr>
        <w:t xml:space="preserve">subsample_priority </w:t>
      </w:r>
      <w:r w:rsidRPr="00821418">
        <w:t xml:space="preserve">is an integer specifying the degradation priority for each sub-sample. Higher values of </w:t>
      </w:r>
      <w:r w:rsidRPr="00821418">
        <w:rPr>
          <w:rStyle w:val="codeChar"/>
        </w:rPr>
        <w:t>subsample_priority</w:t>
      </w:r>
      <w:r w:rsidRPr="00821418">
        <w:t>, indicate sub-samples which are important to, and have a greater impact on, the decoded quality</w:t>
      </w:r>
      <w:bookmarkEnd w:id="219"/>
      <w:r w:rsidRPr="00821418">
        <w:t>. When not present, its value is inferred to 0</w:t>
      </w:r>
      <w:bookmarkEnd w:id="220"/>
      <w:r w:rsidRPr="00821418">
        <w:t>.</w:t>
      </w:r>
    </w:p>
    <w:p w14:paraId="316A8702" w14:textId="77777777" w:rsidR="009E428F" w:rsidRPr="00821418" w:rsidRDefault="009E428F" w:rsidP="009E428F">
      <w:pPr>
        <w:pStyle w:val="fields"/>
      </w:pPr>
      <w:bookmarkStart w:id="221" w:name="_Hlk116479446"/>
      <w:bookmarkStart w:id="222" w:name="_Hlk116563562"/>
      <w:r w:rsidRPr="00821418">
        <w:rPr>
          <w:rStyle w:val="codeChar"/>
        </w:rPr>
        <w:t>codec_specific_parameters</w:t>
      </w:r>
      <w:r w:rsidRPr="00821418">
        <w:t xml:space="preserve"> is defined by the codec in use. If no such definition is available, this field shall be set to 0</w:t>
      </w:r>
      <w:bookmarkEnd w:id="221"/>
      <w:r w:rsidRPr="00821418">
        <w:t xml:space="preserve">. </w:t>
      </w:r>
      <w:bookmarkStart w:id="223" w:name="_Hlk116565712"/>
      <w:r w:rsidRPr="00821418">
        <w:t>When not present, its value is inferred to 0</w:t>
      </w:r>
      <w:bookmarkEnd w:id="222"/>
      <w:bookmarkEnd w:id="223"/>
      <w:r w:rsidRPr="00821418">
        <w:t>.</w:t>
      </w:r>
    </w:p>
    <w:p w14:paraId="39D92143" w14:textId="62B5EBF1" w:rsidR="009E428F" w:rsidRDefault="009E428F" w:rsidP="00E60446"/>
    <w:p w14:paraId="679BACB3" w14:textId="7A2B9843" w:rsidR="009E428F" w:rsidRPr="00D14F49" w:rsidRDefault="009E428F" w:rsidP="009E428F">
      <w:pPr>
        <w:rPr>
          <w:b/>
          <w:bCs/>
          <w:i/>
          <w:iCs/>
          <w:color w:val="FF0000"/>
          <w:sz w:val="28"/>
          <w:szCs w:val="28"/>
        </w:rPr>
      </w:pPr>
      <w:r w:rsidRPr="00D14F49">
        <w:rPr>
          <w:b/>
          <w:bCs/>
          <w:i/>
          <w:iCs/>
          <w:color w:val="FF0000"/>
          <w:sz w:val="28"/>
          <w:szCs w:val="28"/>
        </w:rPr>
        <w:t xml:space="preserve">Add </w:t>
      </w:r>
      <w:r w:rsidR="006E5F24">
        <w:rPr>
          <w:b/>
          <w:bCs/>
          <w:i/>
          <w:iCs/>
          <w:color w:val="FF0000"/>
          <w:sz w:val="28"/>
          <w:szCs w:val="28"/>
        </w:rPr>
        <w:t xml:space="preserve">to </w:t>
      </w:r>
      <w:r w:rsidRPr="00D14F49">
        <w:rPr>
          <w:b/>
          <w:bCs/>
          <w:i/>
          <w:iCs/>
          <w:color w:val="FF0000"/>
          <w:sz w:val="28"/>
          <w:szCs w:val="28"/>
        </w:rPr>
        <w:t xml:space="preserve">Clause </w:t>
      </w:r>
      <w:r w:rsidRPr="009E428F">
        <w:rPr>
          <w:b/>
          <w:bCs/>
          <w:i/>
          <w:iCs/>
          <w:color w:val="FF0000"/>
          <w:sz w:val="28"/>
          <w:szCs w:val="28"/>
        </w:rPr>
        <w:t xml:space="preserve">8.7.7.1 </w:t>
      </w:r>
      <w:r>
        <w:rPr>
          <w:b/>
          <w:bCs/>
          <w:i/>
          <w:iCs/>
          <w:color w:val="FF0000"/>
          <w:sz w:val="28"/>
          <w:szCs w:val="28"/>
        </w:rPr>
        <w:t>(Efficient subsample)</w:t>
      </w:r>
    </w:p>
    <w:p w14:paraId="66F4A46F" w14:textId="77777777" w:rsidR="009E428F" w:rsidRPr="00821418" w:rsidRDefault="009E428F" w:rsidP="009E428F">
      <w:pPr>
        <w:rPr>
          <w:lang w:eastAsia="zh-CN"/>
        </w:rPr>
      </w:pPr>
      <w:r w:rsidRPr="00821418">
        <w:rPr>
          <w:lang w:eastAsia="zh-CN"/>
        </w:rPr>
        <w:t xml:space="preserve">Sub-sample information box provides 2 ways to describe sub-sample information: </w:t>
      </w:r>
    </w:p>
    <w:p w14:paraId="52553075" w14:textId="77777777" w:rsidR="009E428F" w:rsidRPr="00821418" w:rsidRDefault="009E428F" w:rsidP="009E428F">
      <w:pPr>
        <w:pStyle w:val="ListParagraph"/>
        <w:numPr>
          <w:ilvl w:val="0"/>
          <w:numId w:val="91"/>
        </w:numPr>
        <w:spacing w:before="120" w:after="120"/>
        <w:jc w:val="left"/>
        <w:rPr>
          <w:lang w:eastAsia="zh-CN"/>
        </w:rPr>
      </w:pPr>
      <w:bookmarkStart w:id="224" w:name="_Hlk116479586"/>
      <w:r w:rsidRPr="00821418">
        <w:rPr>
          <w:lang w:eastAsia="zh-CN"/>
        </w:rPr>
        <w:t xml:space="preserve">Version 0 and 1 explicitly describe all the properties of each sub-sample; </w:t>
      </w:r>
    </w:p>
    <w:p w14:paraId="2930D531" w14:textId="77777777" w:rsidR="009E428F" w:rsidRPr="00821418" w:rsidRDefault="009E428F" w:rsidP="009E428F">
      <w:pPr>
        <w:pStyle w:val="ListParagraph"/>
        <w:numPr>
          <w:ilvl w:val="0"/>
          <w:numId w:val="91"/>
        </w:numPr>
        <w:spacing w:before="120" w:after="120"/>
        <w:jc w:val="left"/>
        <w:rPr>
          <w:lang w:eastAsia="zh-CN"/>
        </w:rPr>
      </w:pPr>
      <w:r w:rsidRPr="00821418">
        <w:rPr>
          <w:lang w:eastAsia="zh-CN"/>
        </w:rPr>
        <w:lastRenderedPageBreak/>
        <w:t xml:space="preserve">Version 2 enables describing some of the properties for some sub-samples through a reference to a sub-sample description stored in a </w:t>
      </w:r>
      <w:r w:rsidRPr="00821418">
        <w:rPr>
          <w:rStyle w:val="codeChar"/>
          <w:sz w:val="22"/>
          <w:szCs w:val="22"/>
        </w:rPr>
        <w:t>SubSampleReferenceTableBox</w:t>
      </w:r>
      <w:bookmarkEnd w:id="224"/>
      <w:r w:rsidRPr="00821418">
        <w:rPr>
          <w:lang w:eastAsia="zh-CN"/>
        </w:rPr>
        <w:t>.</w:t>
      </w:r>
    </w:p>
    <w:p w14:paraId="78296885" w14:textId="5DB73213" w:rsidR="009E428F" w:rsidRDefault="006E5F24" w:rsidP="00E60446">
      <w:r w:rsidRPr="006A5BFE">
        <w:rPr>
          <w:highlight w:val="yellow"/>
        </w:rPr>
        <w:t xml:space="preserve">[Ed. </w:t>
      </w:r>
      <w:r w:rsidR="00A472ED">
        <w:rPr>
          <w:highlight w:val="yellow"/>
        </w:rPr>
        <w:t>N</w:t>
      </w:r>
      <w:r w:rsidRPr="006A5BFE">
        <w:rPr>
          <w:highlight w:val="yellow"/>
        </w:rPr>
        <w:t>ote:</w:t>
      </w:r>
      <w:r w:rsidR="006A5BFE" w:rsidRPr="006A5BFE">
        <w:rPr>
          <w:highlight w:val="yellow"/>
        </w:rPr>
        <w:t xml:space="preserve"> The versioning aspect needs further investigation. The current definition of the sub</w:t>
      </w:r>
      <w:r w:rsidR="006A5BFE">
        <w:rPr>
          <w:highlight w:val="yellow"/>
        </w:rPr>
        <w:t xml:space="preserve">s </w:t>
      </w:r>
      <w:r w:rsidR="006A5BFE" w:rsidRPr="006A5BFE">
        <w:rPr>
          <w:highlight w:val="yellow"/>
        </w:rPr>
        <w:t>box covers future (undefined) versions which could lead to possible problems in implementations</w:t>
      </w:r>
      <w:r w:rsidRPr="006A5BFE">
        <w:rPr>
          <w:highlight w:val="yellow"/>
        </w:rPr>
        <w:t>.]</w:t>
      </w:r>
    </w:p>
    <w:p w14:paraId="2564E0AB" w14:textId="3A5FA29B" w:rsidR="009E428F" w:rsidRDefault="009E428F" w:rsidP="009E428F">
      <w:pPr>
        <w:rPr>
          <w:b/>
          <w:bCs/>
          <w:i/>
          <w:iCs/>
          <w:color w:val="FF0000"/>
          <w:sz w:val="28"/>
          <w:szCs w:val="28"/>
        </w:rPr>
      </w:pPr>
      <w:r>
        <w:rPr>
          <w:b/>
          <w:bCs/>
          <w:i/>
          <w:iCs/>
          <w:color w:val="FF0000"/>
          <w:sz w:val="28"/>
          <w:szCs w:val="28"/>
        </w:rPr>
        <w:t>Replace</w:t>
      </w:r>
      <w:r w:rsidRPr="00D14F49">
        <w:rPr>
          <w:b/>
          <w:bCs/>
          <w:i/>
          <w:iCs/>
          <w:color w:val="FF0000"/>
          <w:sz w:val="28"/>
          <w:szCs w:val="28"/>
        </w:rPr>
        <w:t xml:space="preserve"> Clause </w:t>
      </w:r>
      <w:r w:rsidRPr="009E428F">
        <w:rPr>
          <w:b/>
          <w:bCs/>
          <w:i/>
          <w:iCs/>
          <w:color w:val="FF0000"/>
          <w:sz w:val="28"/>
          <w:szCs w:val="28"/>
        </w:rPr>
        <w:t>8.7.7.</w:t>
      </w:r>
      <w:r>
        <w:rPr>
          <w:b/>
          <w:bCs/>
          <w:i/>
          <w:iCs/>
          <w:color w:val="FF0000"/>
          <w:sz w:val="28"/>
          <w:szCs w:val="28"/>
        </w:rPr>
        <w:t>2 with</w:t>
      </w:r>
      <w:r w:rsidRPr="009E428F">
        <w:rPr>
          <w:b/>
          <w:bCs/>
          <w:i/>
          <w:iCs/>
          <w:color w:val="FF0000"/>
          <w:sz w:val="28"/>
          <w:szCs w:val="28"/>
        </w:rPr>
        <w:t xml:space="preserve"> </w:t>
      </w:r>
      <w:r>
        <w:rPr>
          <w:b/>
          <w:bCs/>
          <w:i/>
          <w:iCs/>
          <w:color w:val="FF0000"/>
          <w:sz w:val="28"/>
          <w:szCs w:val="28"/>
        </w:rPr>
        <w:t>(Efficient subsample)</w:t>
      </w:r>
    </w:p>
    <w:p w14:paraId="01EDF7BE" w14:textId="2E362BB8" w:rsidR="00BA61F5" w:rsidRDefault="00BA61F5" w:rsidP="009E428F">
      <w:pPr>
        <w:rPr>
          <w:b/>
          <w:bCs/>
          <w:i/>
          <w:iCs/>
          <w:color w:val="FF0000"/>
          <w:sz w:val="28"/>
          <w:szCs w:val="28"/>
        </w:rPr>
      </w:pPr>
    </w:p>
    <w:p w14:paraId="5071148C" w14:textId="77777777" w:rsidR="00BA61F5" w:rsidRPr="00A15885" w:rsidRDefault="00BA61F5" w:rsidP="009E428F">
      <w:pPr>
        <w:rPr>
          <w:b/>
          <w:bCs/>
          <w:i/>
          <w:iCs/>
          <w:color w:val="FF0000"/>
          <w:sz w:val="28"/>
          <w:szCs w:val="28"/>
          <w:lang w:val="en-GB"/>
        </w:rPr>
      </w:pPr>
    </w:p>
    <w:p w14:paraId="5C407173" w14:textId="670FA1A0" w:rsidR="009E428F" w:rsidRPr="00821418" w:rsidRDefault="009E428F" w:rsidP="009E428F">
      <w:pPr>
        <w:pStyle w:val="code"/>
      </w:pPr>
      <w:r w:rsidRPr="00821418">
        <w:lastRenderedPageBreak/>
        <w:t xml:space="preserve">aligned(8) class SubSampleInformationBox </w:t>
      </w:r>
      <w:r w:rsidR="00C0658E">
        <w:br/>
      </w:r>
      <w:r w:rsidRPr="00821418">
        <w:t>extends FullBox('subs', version, flags) {</w:t>
      </w:r>
      <w:r w:rsidR="00C0658E">
        <w:br/>
      </w:r>
      <w:r w:rsidRPr="00821418">
        <w:tab/>
        <w:t>unsigned int(32) entry_count;</w:t>
      </w:r>
      <w:r w:rsidR="00C0658E">
        <w:br/>
      </w:r>
      <w:r w:rsidRPr="00821418">
        <w:tab/>
        <w:t>if (version == 2) {</w:t>
      </w:r>
      <w:r w:rsidR="00C0658E">
        <w:br/>
      </w:r>
      <w:r w:rsidRPr="00821418">
        <w:tab/>
      </w:r>
      <w:r w:rsidRPr="00821418">
        <w:tab/>
        <w:t>unsigned int(1) is_size_16_bits;</w:t>
      </w:r>
      <w:r w:rsidR="00C0658E">
        <w:br/>
      </w:r>
      <w:r w:rsidRPr="00821418">
        <w:tab/>
      </w:r>
      <w:r w:rsidRPr="00821418">
        <w:tab/>
        <w:t>unsigned int(1) is_short_ref;</w:t>
      </w:r>
      <w:r w:rsidR="00C0658E">
        <w:br/>
      </w:r>
      <w:r w:rsidRPr="00821418">
        <w:tab/>
      </w:r>
      <w:r w:rsidRPr="00821418">
        <w:tab/>
        <w:t>if (is_short_ref) {</w:t>
      </w:r>
      <w:r w:rsidR="00C0658E">
        <w:br/>
      </w:r>
      <w:r w:rsidRPr="00821418">
        <w:tab/>
      </w:r>
      <w:r w:rsidRPr="00821418">
        <w:tab/>
      </w:r>
      <w:r w:rsidRPr="00821418">
        <w:tab/>
        <w:t>reference_length = 7;</w:t>
      </w:r>
      <w:r w:rsidR="00C0658E">
        <w:br/>
      </w:r>
      <w:r w:rsidRPr="00821418">
        <w:tab/>
      </w:r>
      <w:r w:rsidRPr="00821418">
        <w:tab/>
        <w:t>} else {</w:t>
      </w:r>
      <w:r w:rsidR="00C0658E">
        <w:br/>
      </w:r>
      <w:r w:rsidRPr="00821418">
        <w:tab/>
      </w:r>
      <w:r w:rsidRPr="00821418">
        <w:tab/>
      </w:r>
      <w:r w:rsidRPr="00821418">
        <w:tab/>
        <w:t>reference_length = 15;</w:t>
      </w:r>
      <w:r w:rsidR="00C0658E">
        <w:br/>
      </w:r>
      <w:r w:rsidRPr="00821418">
        <w:tab/>
      </w:r>
      <w:r w:rsidRPr="00821418">
        <w:tab/>
        <w:t>}</w:t>
      </w:r>
      <w:r w:rsidR="00C0658E">
        <w:br/>
      </w:r>
      <w:r w:rsidRPr="00821418">
        <w:tab/>
      </w:r>
      <w:r w:rsidRPr="00821418">
        <w:tab/>
        <w:t>unsigned int(6) reserved;</w:t>
      </w:r>
      <w:r w:rsidR="00C0658E">
        <w:br/>
      </w:r>
      <w:r w:rsidRPr="00821418">
        <w:tab/>
        <w:t>}</w:t>
      </w:r>
      <w:r w:rsidR="00C0658E">
        <w:br/>
      </w:r>
      <w:r w:rsidRPr="00821418">
        <w:tab/>
        <w:t>for (int i = 0; i &lt; entry_count; i++) {</w:t>
      </w:r>
      <w:r w:rsidR="00C0658E">
        <w:br/>
      </w:r>
      <w:r w:rsidRPr="00821418">
        <w:tab/>
      </w:r>
      <w:r w:rsidRPr="00821418">
        <w:tab/>
        <w:t>unsigned int(32) sample_delta;</w:t>
      </w:r>
      <w:bookmarkStart w:id="225" w:name="_Hlk116564610"/>
      <w:r w:rsidR="00C0658E">
        <w:br/>
      </w:r>
      <w:r w:rsidRPr="00821418">
        <w:tab/>
      </w:r>
      <w:r w:rsidRPr="00821418">
        <w:tab/>
      </w:r>
      <w:bookmarkEnd w:id="225"/>
      <w:r w:rsidRPr="00821418">
        <w:t>unsigned int(16) subsample_count;</w:t>
      </w:r>
      <w:r w:rsidR="00C0658E">
        <w:br/>
      </w:r>
      <w:r w:rsidRPr="00821418">
        <w:tab/>
      </w:r>
      <w:r w:rsidRPr="00821418">
        <w:tab/>
        <w:t>if (subsample_count &gt; 0) {</w:t>
      </w:r>
      <w:r w:rsidR="00C0658E">
        <w:br/>
      </w:r>
      <w:r w:rsidRPr="00821418">
        <w:tab/>
      </w:r>
      <w:r w:rsidRPr="00821418">
        <w:tab/>
      </w:r>
      <w:r w:rsidRPr="00821418">
        <w:tab/>
        <w:t>for (int j = 0; j &lt; subsample_count; j++) {</w:t>
      </w:r>
      <w:r w:rsidR="00C0658E">
        <w:br/>
      </w:r>
      <w:r w:rsidRPr="00821418">
        <w:tab/>
      </w:r>
      <w:r w:rsidRPr="00821418">
        <w:tab/>
      </w:r>
      <w:r w:rsidRPr="00821418">
        <w:tab/>
      </w:r>
      <w:r w:rsidRPr="00821418">
        <w:tab/>
        <w:t>if (version == 2) {</w:t>
      </w:r>
      <w:r w:rsidR="00C0658E">
        <w:br/>
      </w:r>
      <w:r w:rsidRPr="00821418">
        <w:tab/>
      </w:r>
      <w:r w:rsidRPr="00821418">
        <w:tab/>
      </w:r>
      <w:r w:rsidRPr="00821418">
        <w:tab/>
      </w:r>
      <w:r w:rsidRPr="00821418">
        <w:tab/>
      </w:r>
      <w:r w:rsidRPr="00821418">
        <w:tab/>
        <w:t>if (is_size_16_bits) {</w:t>
      </w:r>
      <w:r w:rsidR="00C0658E">
        <w:br/>
      </w:r>
      <w:r w:rsidRPr="00821418">
        <w:tab/>
      </w:r>
      <w:r w:rsidRPr="00821418">
        <w:tab/>
      </w:r>
      <w:r w:rsidRPr="00821418">
        <w:tab/>
      </w:r>
      <w:r w:rsidRPr="00821418">
        <w:tab/>
      </w:r>
      <w:bookmarkStart w:id="226" w:name="_Hlk116564728"/>
      <w:r w:rsidRPr="00821418">
        <w:tab/>
      </w:r>
      <w:bookmarkEnd w:id="226"/>
      <w:r w:rsidRPr="00821418">
        <w:tab/>
        <w:t>unsigned int(16) subsample_size;</w:t>
      </w:r>
      <w:r w:rsidR="00C0658E">
        <w:br/>
      </w:r>
      <w:r w:rsidRPr="00821418">
        <w:tab/>
      </w:r>
      <w:r w:rsidRPr="00821418">
        <w:tab/>
      </w:r>
      <w:r w:rsidRPr="00821418">
        <w:tab/>
      </w:r>
      <w:r w:rsidRPr="00821418">
        <w:tab/>
      </w:r>
      <w:r w:rsidRPr="00821418">
        <w:tab/>
        <w:t xml:space="preserve">} else </w:t>
      </w:r>
      <w:r w:rsidRPr="00821418">
        <w:tab/>
        <w:t>{</w:t>
      </w:r>
      <w:r w:rsidR="00C0658E">
        <w:br/>
      </w:r>
      <w:r w:rsidRPr="00821418">
        <w:tab/>
      </w:r>
      <w:r w:rsidRPr="00821418">
        <w:tab/>
      </w:r>
      <w:r w:rsidRPr="00821418">
        <w:tab/>
      </w:r>
      <w:r w:rsidRPr="00821418">
        <w:tab/>
      </w:r>
      <w:r w:rsidRPr="00821418">
        <w:tab/>
      </w:r>
      <w:r w:rsidRPr="00821418">
        <w:tab/>
        <w:t>unsigned int(32) subsample_size;</w:t>
      </w:r>
      <w:r w:rsidR="00C0658E">
        <w:br/>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t>unsigned int(1) has_reference;</w:t>
      </w:r>
      <w:r w:rsidR="00C0658E">
        <w:br/>
      </w:r>
      <w:r w:rsidRPr="00821418">
        <w:tab/>
      </w:r>
      <w:r w:rsidRPr="00821418">
        <w:tab/>
      </w:r>
      <w:r w:rsidRPr="00821418">
        <w:tab/>
      </w:r>
      <w:r w:rsidRPr="00821418">
        <w:tab/>
      </w:r>
      <w:r w:rsidRPr="00821418">
        <w:tab/>
        <w:t>if (has_reference) {</w:t>
      </w:r>
      <w:r w:rsidR="00C0658E">
        <w:br/>
      </w:r>
      <w:r w:rsidRPr="00821418">
        <w:tab/>
      </w:r>
      <w:r w:rsidRPr="00821418">
        <w:tab/>
      </w:r>
      <w:r w:rsidRPr="00821418">
        <w:tab/>
      </w:r>
      <w:r w:rsidRPr="00821418">
        <w:tab/>
      </w:r>
      <w:r w:rsidRPr="00821418">
        <w:tab/>
      </w:r>
      <w:r w:rsidRPr="00821418">
        <w:tab/>
        <w:t>unsigned int(reference_length) reference_idx;</w:t>
      </w:r>
      <w:r w:rsidR="00C0658E">
        <w:br/>
      </w:r>
      <w:r w:rsidRPr="00821418">
        <w:tab/>
      </w:r>
      <w:r w:rsidRPr="00821418">
        <w:tab/>
      </w:r>
      <w:r w:rsidRPr="00821418">
        <w:tab/>
      </w:r>
      <w:r w:rsidRPr="00821418">
        <w:tab/>
      </w:r>
      <w:r w:rsidRPr="00821418">
        <w:tab/>
        <w:t>} else {</w:t>
      </w:r>
      <w:r w:rsidR="00C0658E">
        <w:br/>
      </w:r>
      <w:r w:rsidRPr="00821418">
        <w:tab/>
      </w:r>
      <w:r w:rsidRPr="00821418">
        <w:tab/>
      </w:r>
      <w:r w:rsidRPr="00821418">
        <w:tab/>
      </w:r>
      <w:r w:rsidRPr="00821418">
        <w:tab/>
      </w:r>
      <w:r w:rsidRPr="00821418">
        <w:tab/>
      </w:r>
      <w:r w:rsidRPr="00821418">
        <w:tab/>
        <w:t>unsigned int(1) discardable;</w:t>
      </w:r>
      <w:r w:rsidR="00C0658E">
        <w:br/>
      </w:r>
      <w:r w:rsidRPr="00821418">
        <w:tab/>
      </w:r>
      <w:r w:rsidRPr="00821418">
        <w:tab/>
      </w:r>
      <w:r w:rsidRPr="00821418">
        <w:tab/>
      </w:r>
      <w:r w:rsidRPr="00821418">
        <w:tab/>
      </w:r>
      <w:r w:rsidRPr="00821418">
        <w:tab/>
      </w:r>
      <w:r w:rsidRPr="00821418">
        <w:tab/>
        <w:t>unsigned int(1) has_subsample_priority;</w:t>
      </w:r>
      <w:r w:rsidR="00C0658E">
        <w:br/>
      </w:r>
      <w:r w:rsidRPr="00821418">
        <w:tab/>
      </w:r>
      <w:r w:rsidRPr="00821418">
        <w:tab/>
      </w:r>
      <w:r w:rsidRPr="00821418">
        <w:tab/>
      </w:r>
      <w:r w:rsidRPr="00821418">
        <w:tab/>
      </w:r>
      <w:r w:rsidRPr="00821418">
        <w:tab/>
      </w:r>
      <w:r w:rsidRPr="00821418">
        <w:tab/>
        <w:t>unsigned int(1) is_csp_present;</w:t>
      </w:r>
      <w:r w:rsidR="00C0658E">
        <w:br/>
      </w:r>
      <w:r w:rsidRPr="00821418">
        <w:tab/>
      </w:r>
      <w:r w:rsidRPr="00821418">
        <w:tab/>
      </w:r>
      <w:r w:rsidRPr="00821418">
        <w:tab/>
      </w:r>
      <w:r w:rsidRPr="00821418">
        <w:tab/>
      </w:r>
      <w:r w:rsidRPr="00821418">
        <w:tab/>
      </w:r>
      <w:r w:rsidRPr="00821418">
        <w:tab/>
        <w:t>unsigned int(2) csp_length_minus_1;</w:t>
      </w:r>
      <w:r w:rsidR="00C0658E">
        <w:br/>
      </w:r>
      <w:r w:rsidRPr="00821418">
        <w:tab/>
      </w:r>
      <w:r w:rsidRPr="00821418">
        <w:tab/>
      </w:r>
      <w:r w:rsidRPr="00821418">
        <w:tab/>
      </w:r>
      <w:r w:rsidRPr="00821418">
        <w:tab/>
      </w:r>
      <w:r w:rsidRPr="00821418">
        <w:tab/>
      </w:r>
      <w:r w:rsidRPr="00821418">
        <w:tab/>
        <w:t>unsigned int(2) reserved;</w:t>
      </w:r>
      <w:r w:rsidR="00C0658E">
        <w:br/>
      </w:r>
      <w:r w:rsidRPr="00821418">
        <w:tab/>
      </w:r>
      <w:r w:rsidRPr="00821418">
        <w:tab/>
      </w:r>
      <w:r w:rsidRPr="00821418">
        <w:tab/>
      </w:r>
      <w:r w:rsidRPr="00821418">
        <w:tab/>
      </w:r>
      <w:r w:rsidRPr="00821418">
        <w:tab/>
      </w:r>
      <w:r w:rsidRPr="00821418">
        <w:tab/>
        <w:t>if (has_subsample_priority) {</w:t>
      </w:r>
      <w:r w:rsidR="00C0658E">
        <w:br/>
      </w:r>
      <w:r w:rsidRPr="00821418">
        <w:tab/>
      </w:r>
      <w:r w:rsidRPr="00821418">
        <w:tab/>
      </w:r>
      <w:r w:rsidRPr="00821418">
        <w:tab/>
      </w:r>
      <w:r w:rsidRPr="00821418">
        <w:tab/>
      </w:r>
      <w:r w:rsidRPr="00821418">
        <w:tab/>
      </w:r>
      <w:r w:rsidRPr="00821418">
        <w:tab/>
      </w:r>
      <w:r w:rsidRPr="00821418">
        <w:tab/>
        <w:t>unsigned int(8) subsample_priority;</w:t>
      </w:r>
      <w:r w:rsidR="00C0658E">
        <w:br/>
      </w:r>
      <w:r w:rsidRPr="00821418">
        <w:tab/>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r>
      <w:r w:rsidRPr="00821418">
        <w:tab/>
        <w:t>if (is_csp_present) {</w:t>
      </w:r>
      <w:r w:rsidR="00C0658E">
        <w:br/>
      </w:r>
      <w:r w:rsidRPr="00821418">
        <w:tab/>
      </w:r>
      <w:r w:rsidRPr="00821418">
        <w:tab/>
      </w:r>
      <w:r w:rsidRPr="00821418">
        <w:tab/>
      </w:r>
      <w:r w:rsidRPr="00821418">
        <w:tab/>
      </w:r>
      <w:r w:rsidRPr="00821418">
        <w:tab/>
      </w:r>
      <w:r w:rsidRPr="00821418">
        <w:tab/>
      </w:r>
      <w:r w:rsidRPr="00821418">
        <w:tab/>
        <w:t>unsigned int(8*(csp_length_minus_1+1))</w:t>
      </w:r>
      <w:r w:rsidR="00C0658E">
        <w:br/>
      </w:r>
      <w:r w:rsidRPr="00821418">
        <w:tab/>
      </w:r>
      <w:r w:rsidRPr="00821418">
        <w:tab/>
      </w:r>
      <w:r w:rsidRPr="00821418">
        <w:tab/>
      </w:r>
      <w:r w:rsidRPr="00821418">
        <w:tab/>
      </w:r>
      <w:r w:rsidRPr="00821418">
        <w:tab/>
      </w:r>
      <w:r w:rsidRPr="00821418">
        <w:tab/>
      </w:r>
      <w:r w:rsidRPr="00821418">
        <w:tab/>
      </w:r>
      <w:r w:rsidRPr="00821418">
        <w:tab/>
      </w:r>
      <w:r w:rsidRPr="00821418">
        <w:tab/>
      </w:r>
      <w:r w:rsidRPr="00821418">
        <w:tab/>
        <w:t>codec_specific_parameters;</w:t>
      </w:r>
      <w:r w:rsidR="00C0658E">
        <w:br/>
      </w:r>
      <w:r w:rsidRPr="00821418">
        <w:tab/>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t>else {</w:t>
      </w:r>
      <w:r w:rsidR="00C0658E">
        <w:br/>
      </w:r>
      <w:r w:rsidRPr="00821418">
        <w:tab/>
      </w:r>
      <w:r w:rsidRPr="00821418">
        <w:tab/>
      </w:r>
      <w:r w:rsidRPr="00821418">
        <w:tab/>
      </w:r>
      <w:r w:rsidRPr="00821418">
        <w:tab/>
      </w:r>
      <w:r w:rsidRPr="00821418">
        <w:tab/>
        <w:t>if (version == 1) {</w:t>
      </w:r>
      <w:r w:rsidR="00C0658E">
        <w:br/>
      </w:r>
      <w:r w:rsidRPr="00821418">
        <w:tab/>
      </w:r>
      <w:r w:rsidRPr="00821418">
        <w:tab/>
      </w:r>
      <w:r w:rsidRPr="00821418">
        <w:tab/>
      </w:r>
      <w:r w:rsidRPr="00821418">
        <w:tab/>
      </w:r>
      <w:r w:rsidRPr="00821418">
        <w:tab/>
      </w:r>
      <w:r w:rsidRPr="00821418">
        <w:tab/>
        <w:t>unsigned int(32) subsample_size;</w:t>
      </w:r>
      <w:r w:rsidR="00C0658E">
        <w:br/>
      </w:r>
      <w:r w:rsidRPr="00821418">
        <w:tab/>
      </w:r>
      <w:r w:rsidRPr="00821418">
        <w:tab/>
      </w:r>
      <w:r w:rsidRPr="00821418">
        <w:tab/>
      </w:r>
      <w:r w:rsidRPr="00821418">
        <w:tab/>
      </w:r>
      <w:r w:rsidRPr="00821418">
        <w:tab/>
        <w:t xml:space="preserve">} else </w:t>
      </w:r>
      <w:r w:rsidRPr="00821418">
        <w:tab/>
        <w:t>{</w:t>
      </w:r>
      <w:r w:rsidR="00C0658E">
        <w:br/>
      </w:r>
      <w:r w:rsidRPr="00821418">
        <w:tab/>
      </w:r>
      <w:r w:rsidRPr="00821418">
        <w:tab/>
      </w:r>
      <w:r w:rsidRPr="00821418">
        <w:tab/>
      </w:r>
      <w:r w:rsidRPr="00821418">
        <w:tab/>
      </w:r>
      <w:r w:rsidRPr="00821418">
        <w:tab/>
      </w:r>
      <w:r w:rsidRPr="00821418">
        <w:tab/>
        <w:t>unsigned int(16) subsample_size;</w:t>
      </w:r>
      <w:r w:rsidR="00C0658E">
        <w:br/>
      </w:r>
      <w:r w:rsidRPr="00821418">
        <w:tab/>
      </w:r>
      <w:r w:rsidRPr="00821418">
        <w:tab/>
      </w:r>
      <w:r w:rsidRPr="00821418">
        <w:tab/>
      </w:r>
      <w:r w:rsidRPr="00821418">
        <w:tab/>
      </w:r>
      <w:r w:rsidRPr="00821418">
        <w:tab/>
        <w:t>}</w:t>
      </w:r>
      <w:r w:rsidR="00C0658E">
        <w:br/>
      </w:r>
      <w:r w:rsidRPr="00821418">
        <w:tab/>
      </w:r>
      <w:r w:rsidRPr="00821418">
        <w:tab/>
      </w:r>
      <w:r w:rsidRPr="00821418">
        <w:tab/>
      </w:r>
      <w:r w:rsidRPr="00821418">
        <w:tab/>
      </w:r>
      <w:r w:rsidRPr="00821418">
        <w:tab/>
        <w:t>unsigned int(8) subsample_priority;</w:t>
      </w:r>
      <w:r w:rsidR="00C0658E">
        <w:br/>
      </w:r>
      <w:r w:rsidRPr="00821418">
        <w:tab/>
      </w:r>
      <w:r w:rsidRPr="00821418">
        <w:tab/>
      </w:r>
      <w:r w:rsidRPr="00821418">
        <w:tab/>
      </w:r>
      <w:r w:rsidRPr="00821418">
        <w:tab/>
      </w:r>
      <w:r w:rsidRPr="00821418">
        <w:tab/>
        <w:t>unsigned int(8) discardable;</w:t>
      </w:r>
      <w:r w:rsidR="00C0658E">
        <w:br/>
      </w:r>
      <w:r w:rsidRPr="00821418">
        <w:tab/>
      </w:r>
      <w:r w:rsidRPr="00821418">
        <w:tab/>
      </w:r>
      <w:r w:rsidRPr="00821418">
        <w:tab/>
      </w:r>
      <w:r w:rsidRPr="00821418">
        <w:tab/>
      </w:r>
      <w:r w:rsidRPr="00821418">
        <w:tab/>
        <w:t>unsigned int(32) codec_specific_parameters;</w:t>
      </w:r>
      <w:r w:rsidR="00C0658E">
        <w:br/>
      </w:r>
      <w:r w:rsidRPr="00821418">
        <w:tab/>
      </w:r>
      <w:r w:rsidRPr="00821418">
        <w:tab/>
      </w:r>
      <w:r w:rsidRPr="00821418">
        <w:tab/>
      </w:r>
      <w:r w:rsidRPr="00821418">
        <w:tab/>
        <w:t>}</w:t>
      </w:r>
      <w:r w:rsidR="00C0658E">
        <w:br/>
      </w:r>
      <w:r w:rsidRPr="00821418">
        <w:tab/>
      </w:r>
      <w:r w:rsidRPr="00821418">
        <w:tab/>
      </w:r>
      <w:r w:rsidRPr="00821418">
        <w:tab/>
        <w:t>}</w:t>
      </w:r>
      <w:r w:rsidR="00C0658E">
        <w:br/>
      </w:r>
      <w:r w:rsidRPr="00821418">
        <w:tab/>
      </w:r>
      <w:r w:rsidRPr="00821418">
        <w:tab/>
        <w:t>}</w:t>
      </w:r>
      <w:r w:rsidR="00C0658E">
        <w:br/>
      </w:r>
      <w:r w:rsidRPr="00821418">
        <w:tab/>
        <w:t>}</w:t>
      </w:r>
      <w:r w:rsidR="00C0658E">
        <w:br/>
      </w:r>
      <w:r w:rsidRPr="00821418">
        <w:t>}</w:t>
      </w:r>
    </w:p>
    <w:p w14:paraId="590EBC91" w14:textId="682161A9" w:rsidR="009E428F" w:rsidRDefault="009E428F" w:rsidP="00E60446"/>
    <w:p w14:paraId="6A3D5CE7" w14:textId="1B7EFD47" w:rsidR="009E428F" w:rsidRPr="00D14F49" w:rsidRDefault="00A472ED" w:rsidP="009E428F">
      <w:pPr>
        <w:rPr>
          <w:b/>
          <w:bCs/>
          <w:i/>
          <w:iCs/>
          <w:color w:val="FF0000"/>
          <w:sz w:val="28"/>
          <w:szCs w:val="28"/>
        </w:rPr>
      </w:pPr>
      <w:r>
        <w:rPr>
          <w:b/>
          <w:bCs/>
          <w:i/>
          <w:iCs/>
          <w:color w:val="FF0000"/>
          <w:sz w:val="28"/>
          <w:szCs w:val="28"/>
        </w:rPr>
        <w:t>Add</w:t>
      </w:r>
      <w:r w:rsidR="009E428F" w:rsidRPr="00D14F49">
        <w:rPr>
          <w:b/>
          <w:bCs/>
          <w:i/>
          <w:iCs/>
          <w:color w:val="FF0000"/>
          <w:sz w:val="28"/>
          <w:szCs w:val="28"/>
        </w:rPr>
        <w:t xml:space="preserve"> </w:t>
      </w:r>
      <w:r w:rsidR="009E428F">
        <w:rPr>
          <w:b/>
          <w:bCs/>
          <w:i/>
          <w:iCs/>
          <w:color w:val="FF0000"/>
          <w:sz w:val="28"/>
          <w:szCs w:val="28"/>
        </w:rPr>
        <w:t>yellow highlighted parts</w:t>
      </w:r>
      <w:r>
        <w:rPr>
          <w:b/>
          <w:bCs/>
          <w:i/>
          <w:iCs/>
          <w:color w:val="FF0000"/>
          <w:sz w:val="28"/>
          <w:szCs w:val="28"/>
        </w:rPr>
        <w:t xml:space="preserve"> to </w:t>
      </w:r>
      <w:r w:rsidRPr="00D14F49">
        <w:rPr>
          <w:b/>
          <w:bCs/>
          <w:i/>
          <w:iCs/>
          <w:color w:val="FF0000"/>
          <w:sz w:val="28"/>
          <w:szCs w:val="28"/>
        </w:rPr>
        <w:t xml:space="preserve">Clause </w:t>
      </w:r>
      <w:r w:rsidRPr="009E428F">
        <w:rPr>
          <w:b/>
          <w:bCs/>
          <w:i/>
          <w:iCs/>
          <w:color w:val="FF0000"/>
          <w:sz w:val="28"/>
          <w:szCs w:val="28"/>
        </w:rPr>
        <w:t>8.7.7.</w:t>
      </w:r>
      <w:r>
        <w:rPr>
          <w:b/>
          <w:bCs/>
          <w:i/>
          <w:iCs/>
          <w:color w:val="FF0000"/>
          <w:sz w:val="28"/>
          <w:szCs w:val="28"/>
        </w:rPr>
        <w:t xml:space="preserve">3 </w:t>
      </w:r>
      <w:r w:rsidR="009E428F">
        <w:rPr>
          <w:b/>
          <w:bCs/>
          <w:i/>
          <w:iCs/>
          <w:color w:val="FF0000"/>
          <w:sz w:val="28"/>
          <w:szCs w:val="28"/>
        </w:rPr>
        <w:t>(Efficient subsample)</w:t>
      </w:r>
    </w:p>
    <w:p w14:paraId="5855E18A" w14:textId="77777777" w:rsidR="009E428F" w:rsidRPr="00821418" w:rsidRDefault="009E428F" w:rsidP="009E428F">
      <w:pPr>
        <w:pStyle w:val="fields"/>
      </w:pPr>
      <w:r w:rsidRPr="00821418">
        <w:rPr>
          <w:rStyle w:val="codeChar"/>
        </w:rPr>
        <w:t xml:space="preserve">version </w:t>
      </w:r>
      <w:r w:rsidRPr="00821418">
        <w:t>is an integer that specifies the version of this box (0, 1 or 2 in this document).</w:t>
      </w:r>
    </w:p>
    <w:p w14:paraId="71BA5647" w14:textId="77777777" w:rsidR="009E428F" w:rsidRPr="00821418" w:rsidRDefault="009E428F" w:rsidP="009E428F">
      <w:pPr>
        <w:pStyle w:val="fields"/>
      </w:pPr>
      <w:r w:rsidRPr="00821418">
        <w:rPr>
          <w:rStyle w:val="codeChar"/>
        </w:rPr>
        <w:lastRenderedPageBreak/>
        <w:t xml:space="preserve">entry_count </w:t>
      </w:r>
      <w:r w:rsidRPr="00821418">
        <w:t>is an integer that gives the number of entries in the following table.</w:t>
      </w:r>
    </w:p>
    <w:p w14:paraId="148CD842" w14:textId="77777777" w:rsidR="009E428F" w:rsidRPr="00A5475A" w:rsidRDefault="009E428F" w:rsidP="009E428F">
      <w:pPr>
        <w:pStyle w:val="fields"/>
        <w:rPr>
          <w:highlight w:val="yellow"/>
        </w:rPr>
      </w:pPr>
      <w:bookmarkStart w:id="227" w:name="_Hlk116892672"/>
      <w:r w:rsidRPr="00A5475A">
        <w:rPr>
          <w:rStyle w:val="codeChar"/>
          <w:highlight w:val="yellow"/>
        </w:rPr>
        <w:t>is_size_16_bits</w:t>
      </w:r>
      <w:r w:rsidRPr="00A5475A">
        <w:rPr>
          <w:highlight w:val="yellow"/>
        </w:rPr>
        <w:t xml:space="preserve"> </w:t>
      </w:r>
      <w:proofErr w:type="gramStart"/>
      <w:r w:rsidRPr="00A5475A">
        <w:rPr>
          <w:highlight w:val="yellow"/>
        </w:rPr>
        <w:t>indicates</w:t>
      </w:r>
      <w:proofErr w:type="gramEnd"/>
      <w:r w:rsidRPr="00A5475A">
        <w:rPr>
          <w:highlight w:val="yellow"/>
        </w:rPr>
        <w:t xml:space="preserve">, in </w:t>
      </w:r>
      <w:r w:rsidRPr="00A5475A">
        <w:rPr>
          <w:rStyle w:val="codeChar"/>
          <w:highlight w:val="yellow"/>
        </w:rPr>
        <w:t>version</w:t>
      </w:r>
      <w:r w:rsidRPr="00A5475A">
        <w:rPr>
          <w:highlight w:val="yellow"/>
        </w:rPr>
        <w:t xml:space="preserve"> 2 of this box, whether </w:t>
      </w:r>
      <w:r w:rsidRPr="00A5475A">
        <w:rPr>
          <w:rFonts w:ascii="Courier New" w:hAnsi="Courier New"/>
          <w:noProof/>
          <w:highlight w:val="yellow"/>
        </w:rPr>
        <w:t>subsample_size</w:t>
      </w:r>
      <w:r w:rsidRPr="00A5475A">
        <w:rPr>
          <w:highlight w:val="yellow"/>
        </w:rPr>
        <w:t xml:space="preserve"> is encoded on 16 or 32 bits. When equal to 1, </w:t>
      </w:r>
      <w:r w:rsidRPr="00A5475A">
        <w:rPr>
          <w:rFonts w:ascii="Courier New" w:hAnsi="Courier New"/>
          <w:noProof/>
          <w:highlight w:val="yellow"/>
        </w:rPr>
        <w:t>subsample_size</w:t>
      </w:r>
      <w:r w:rsidRPr="00A5475A">
        <w:rPr>
          <w:highlight w:val="yellow"/>
        </w:rPr>
        <w:t xml:space="preserve"> is coded on 16 bits. When equal to 0, </w:t>
      </w:r>
      <w:r w:rsidRPr="00A5475A">
        <w:rPr>
          <w:rFonts w:ascii="Courier New" w:hAnsi="Courier New"/>
          <w:noProof/>
          <w:highlight w:val="yellow"/>
        </w:rPr>
        <w:t>subsample_size</w:t>
      </w:r>
      <w:r w:rsidRPr="00A5475A">
        <w:rPr>
          <w:highlight w:val="yellow"/>
        </w:rPr>
        <w:t xml:space="preserve"> is coded on 32 bits</w:t>
      </w:r>
      <w:bookmarkEnd w:id="227"/>
      <w:r w:rsidRPr="00A5475A">
        <w:rPr>
          <w:highlight w:val="yellow"/>
        </w:rPr>
        <w:t>.</w:t>
      </w:r>
    </w:p>
    <w:p w14:paraId="7A511631" w14:textId="77777777" w:rsidR="009E428F" w:rsidRPr="00821418" w:rsidRDefault="009E428F" w:rsidP="009E428F">
      <w:pPr>
        <w:pStyle w:val="fields"/>
        <w:rPr>
          <w:lang w:val="en-US"/>
        </w:rPr>
      </w:pPr>
      <w:bookmarkStart w:id="228" w:name="_Hlk116479907"/>
      <w:r w:rsidRPr="00A5475A">
        <w:rPr>
          <w:rStyle w:val="codeChar"/>
          <w:highlight w:val="yellow"/>
        </w:rPr>
        <w:t>is_short_ref</w:t>
      </w:r>
      <w:r w:rsidRPr="00A5475A">
        <w:rPr>
          <w:rFonts w:ascii="Courier New" w:hAnsi="Courier New"/>
          <w:noProof/>
          <w:highlight w:val="yellow"/>
        </w:rPr>
        <w:t xml:space="preserve"> </w:t>
      </w:r>
      <w:r w:rsidRPr="00A5475A">
        <w:rPr>
          <w:highlight w:val="yellow"/>
          <w:lang w:val="en-US"/>
        </w:rPr>
        <w:t xml:space="preserve">equals 1 indicates that there are at most 128 entries in </w:t>
      </w:r>
      <w:r w:rsidRPr="00A5475A">
        <w:rPr>
          <w:rStyle w:val="codeChar"/>
          <w:highlight w:val="yellow"/>
        </w:rPr>
        <w:t>SubSampleReferenceTableBox</w:t>
      </w:r>
      <w:r w:rsidRPr="00A5475A">
        <w:rPr>
          <w:highlight w:val="yellow"/>
          <w:lang w:val="en-US"/>
        </w:rPr>
        <w:t>, in which case 7 bits are used to encode the index of an entry in said table. The value 0 indicates at most 32.768 entries are comprised in the reference table, in which case 15 bits are used to encode the index of an entry in said table</w:t>
      </w:r>
      <w:r w:rsidRPr="00821418">
        <w:rPr>
          <w:lang w:val="en-US"/>
        </w:rPr>
        <w:t>.</w:t>
      </w:r>
      <w:bookmarkEnd w:id="228"/>
    </w:p>
    <w:p w14:paraId="13CD5B2D" w14:textId="77777777" w:rsidR="009E428F" w:rsidRPr="00821418" w:rsidRDefault="009E428F" w:rsidP="009E428F">
      <w:pPr>
        <w:pStyle w:val="fields"/>
      </w:pPr>
      <w:r w:rsidRPr="00821418">
        <w:rPr>
          <w:rStyle w:val="codeChar"/>
        </w:rPr>
        <w:t>sample_delta</w:t>
      </w:r>
      <w:r w:rsidRPr="00821418">
        <w:rPr>
          <w:rFonts w:cs="Courier"/>
          <w:lang w:eastAsia="fr-FR"/>
        </w:rPr>
        <w:t xml:space="preserve"> </w:t>
      </w:r>
      <w:r w:rsidRPr="00821418">
        <w:rPr>
          <w:rFonts w:cs="Cambria"/>
          <w:lang w:eastAsia="fr-FR"/>
        </w:rPr>
        <w:t xml:space="preserve">is an integer that indicates the sample having sub‐sample structure. It is coded as the difference, in decoding order, between the desired sample number, and the sample number indicated in the previous entry. If the current entry is the first entry in the track, the value indicates the sample number of the first sample having sub-sample information, that is, the value is the difference between the sample number and zero (0). If the current entry is the first entry in a track fragment with preceding non-empty track fragments, the value indicates the difference between the sample number of the first sample having sub-sample information and the sample number of the last sample in the previous track fragment. If the current entry is the first entry in a track fragment without any preceding track fragments, the value indicates the sample number of the first sample having sub-sample information, that is, the value is the difference between the sample number and zero (0). This implies that the </w:t>
      </w:r>
      <w:r w:rsidRPr="00821418">
        <w:rPr>
          <w:rStyle w:val="codeChar"/>
        </w:rPr>
        <w:t>sample_delta</w:t>
      </w:r>
      <w:r w:rsidRPr="00821418">
        <w:rPr>
          <w:rFonts w:cs="Cambria"/>
          <w:lang w:eastAsia="fr-FR"/>
        </w:rPr>
        <w:t xml:space="preserve"> for the first entry describing the first sample in the track or in the track fragment is always 1.</w:t>
      </w:r>
    </w:p>
    <w:p w14:paraId="482F8D1D" w14:textId="77777777" w:rsidR="009E428F" w:rsidRPr="00821418" w:rsidRDefault="009E428F" w:rsidP="009E428F">
      <w:pPr>
        <w:pStyle w:val="fields"/>
      </w:pPr>
      <w:r w:rsidRPr="00821418">
        <w:rPr>
          <w:rStyle w:val="codeChar"/>
        </w:rPr>
        <w:t xml:space="preserve">subsample_count </w:t>
      </w:r>
      <w:r w:rsidRPr="00821418">
        <w:t>is an integer that specifies the number of sub-</w:t>
      </w:r>
      <w:proofErr w:type="gramStart"/>
      <w:r w:rsidRPr="00821418">
        <w:t>sample</w:t>
      </w:r>
      <w:proofErr w:type="gramEnd"/>
      <w:r w:rsidRPr="00821418">
        <w:t xml:space="preserve"> for the current sample. If there is no sub-sample structure, then this field takes the value 0.</w:t>
      </w:r>
    </w:p>
    <w:p w14:paraId="63455B1D" w14:textId="77777777" w:rsidR="009E428F" w:rsidRPr="00821418" w:rsidRDefault="009E428F" w:rsidP="009E428F">
      <w:pPr>
        <w:pStyle w:val="fields"/>
      </w:pPr>
      <w:r w:rsidRPr="00821418">
        <w:rPr>
          <w:rStyle w:val="codeChar"/>
        </w:rPr>
        <w:t xml:space="preserve">subsample_size </w:t>
      </w:r>
      <w:r w:rsidRPr="00821418">
        <w:t>is an integer that specifies the size, in bytes, of the current sub-sample.</w:t>
      </w:r>
    </w:p>
    <w:p w14:paraId="76C54F9C" w14:textId="77777777" w:rsidR="009E428F" w:rsidRPr="00821418" w:rsidRDefault="009E428F" w:rsidP="009E428F">
      <w:pPr>
        <w:pStyle w:val="fields"/>
        <w:rPr>
          <w:lang w:val="en-US"/>
        </w:rPr>
      </w:pPr>
      <w:bookmarkStart w:id="229" w:name="_Hlk116565268"/>
      <w:bookmarkStart w:id="230" w:name="_Hlk116479982"/>
      <w:r w:rsidRPr="00A5475A">
        <w:rPr>
          <w:rStyle w:val="codeChar"/>
          <w:highlight w:val="yellow"/>
        </w:rPr>
        <w:t>has_reference</w:t>
      </w:r>
      <w:r w:rsidRPr="00A5475A">
        <w:rPr>
          <w:rFonts w:ascii="Courier New" w:hAnsi="Courier New"/>
          <w:noProof/>
          <w:highlight w:val="yellow"/>
        </w:rPr>
        <w:t xml:space="preserve"> </w:t>
      </w:r>
      <w:r w:rsidRPr="00A5475A">
        <w:rPr>
          <w:highlight w:val="yellow"/>
          <w:lang w:val="en-US"/>
        </w:rPr>
        <w:t xml:space="preserve">equal to 1 indicates that the values of these properties are identical to the properties in the </w:t>
      </w:r>
      <w:r w:rsidRPr="00A5475A">
        <w:rPr>
          <w:rStyle w:val="codeChar"/>
          <w:highlight w:val="yellow"/>
        </w:rPr>
        <w:t>reference_idx</w:t>
      </w:r>
      <w:r w:rsidRPr="00A5475A">
        <w:rPr>
          <w:highlight w:val="yellow"/>
          <w:lang w:val="en-US"/>
        </w:rPr>
        <w:t>-</w:t>
      </w:r>
      <w:proofErr w:type="spellStart"/>
      <w:r w:rsidRPr="00A5475A">
        <w:rPr>
          <w:highlight w:val="yellow"/>
          <w:lang w:val="en-US"/>
        </w:rPr>
        <w:t>th</w:t>
      </w:r>
      <w:proofErr w:type="spellEnd"/>
      <w:r w:rsidRPr="00A5475A">
        <w:rPr>
          <w:highlight w:val="yellow"/>
          <w:lang w:val="en-US"/>
        </w:rPr>
        <w:t xml:space="preserve"> entry of </w:t>
      </w:r>
      <w:r w:rsidRPr="00A5475A">
        <w:rPr>
          <w:rStyle w:val="codeChar"/>
          <w:highlight w:val="yellow"/>
        </w:rPr>
        <w:t>SubSampleReferenceTableBox</w:t>
      </w:r>
      <w:r w:rsidRPr="00A5475A">
        <w:rPr>
          <w:highlight w:val="yellow"/>
          <w:lang w:val="en-US"/>
        </w:rPr>
        <w:t xml:space="preserve">. When equal to 0, it indicates that </w:t>
      </w:r>
      <w:proofErr w:type="spellStart"/>
      <w:r w:rsidRPr="00A5475A">
        <w:rPr>
          <w:rFonts w:ascii="Courier New" w:hAnsi="Courier New" w:cs="Courier New"/>
          <w:highlight w:val="yellow"/>
          <w:lang w:val="en-US"/>
        </w:rPr>
        <w:t>subsample_priority</w:t>
      </w:r>
      <w:proofErr w:type="spellEnd"/>
      <w:r w:rsidRPr="00A5475A">
        <w:rPr>
          <w:highlight w:val="yellow"/>
          <w:lang w:val="en-US"/>
        </w:rPr>
        <w:t xml:space="preserve">, </w:t>
      </w:r>
      <w:r w:rsidRPr="00A5475A">
        <w:rPr>
          <w:rFonts w:ascii="Courier New" w:hAnsi="Courier New" w:cs="Courier New"/>
          <w:highlight w:val="yellow"/>
          <w:lang w:val="en-US"/>
        </w:rPr>
        <w:t>discardable</w:t>
      </w:r>
      <w:r w:rsidRPr="00A5475A">
        <w:rPr>
          <w:highlight w:val="yellow"/>
          <w:lang w:val="en-US"/>
        </w:rPr>
        <w:t xml:space="preserve"> and </w:t>
      </w:r>
      <w:proofErr w:type="spellStart"/>
      <w:r w:rsidRPr="00A5475A">
        <w:rPr>
          <w:rFonts w:ascii="Courier New" w:hAnsi="Courier New" w:cs="Courier New"/>
          <w:highlight w:val="yellow"/>
          <w:lang w:val="en-US"/>
        </w:rPr>
        <w:t>codec_specific_parameters</w:t>
      </w:r>
      <w:proofErr w:type="spellEnd"/>
      <w:r w:rsidRPr="00A5475A">
        <w:rPr>
          <w:highlight w:val="yellow"/>
          <w:lang w:val="en-US"/>
        </w:rPr>
        <w:t xml:space="preserve"> are explicitly indicated for the sub-sample. In this case, the number of bits </w:t>
      </w:r>
      <w:r w:rsidRPr="00A5475A">
        <w:rPr>
          <w:rStyle w:val="codeChar"/>
          <w:highlight w:val="yellow"/>
        </w:rPr>
        <w:t>reference_length</w:t>
      </w:r>
      <w:r w:rsidRPr="00A5475A">
        <w:rPr>
          <w:highlight w:val="yellow"/>
          <w:lang w:val="en-US"/>
        </w:rPr>
        <w:t xml:space="preserve"> that is used to indicate a reference is determined based on the value of </w:t>
      </w:r>
      <w:r w:rsidRPr="00A5475A">
        <w:rPr>
          <w:rStyle w:val="codeChar"/>
          <w:highlight w:val="yellow"/>
        </w:rPr>
        <w:t>is_short_ref</w:t>
      </w:r>
      <w:bookmarkEnd w:id="229"/>
      <w:r w:rsidRPr="00821418">
        <w:rPr>
          <w:lang w:val="en-US"/>
        </w:rPr>
        <w:t>.</w:t>
      </w:r>
      <w:bookmarkEnd w:id="230"/>
    </w:p>
    <w:p w14:paraId="0A8BF8FA" w14:textId="77777777" w:rsidR="009E428F" w:rsidRPr="00A5475A" w:rsidRDefault="009E428F" w:rsidP="009E428F">
      <w:pPr>
        <w:pStyle w:val="fields"/>
        <w:rPr>
          <w:highlight w:val="yellow"/>
          <w:lang w:val="en-US"/>
        </w:rPr>
      </w:pPr>
      <w:bookmarkStart w:id="231" w:name="_Hlk116480330"/>
      <w:r w:rsidRPr="00A5475A">
        <w:rPr>
          <w:rStyle w:val="codeChar"/>
          <w:highlight w:val="yellow"/>
        </w:rPr>
        <w:t>reference_idx</w:t>
      </w:r>
      <w:r w:rsidRPr="00A5475A">
        <w:rPr>
          <w:rFonts w:ascii="Courier New" w:hAnsi="Courier New"/>
          <w:noProof/>
          <w:highlight w:val="yellow"/>
        </w:rPr>
        <w:t xml:space="preserve"> </w:t>
      </w:r>
      <w:r w:rsidRPr="00A5475A">
        <w:rPr>
          <w:highlight w:val="yellow"/>
          <w:lang w:val="en-US"/>
        </w:rPr>
        <w:t xml:space="preserve">is an integer that specifies the index of an entry in the associated </w:t>
      </w:r>
      <w:r w:rsidRPr="00A5475A">
        <w:rPr>
          <w:rStyle w:val="codeChar"/>
          <w:highlight w:val="yellow"/>
        </w:rPr>
        <w:t>SubSampleReferenceTableBox</w:t>
      </w:r>
      <w:r w:rsidRPr="00A5475A">
        <w:rPr>
          <w:highlight w:val="yellow"/>
          <w:lang w:val="en-US"/>
        </w:rPr>
        <w:t xml:space="preserve">.  </w:t>
      </w:r>
      <w:r w:rsidRPr="00A5475A">
        <w:rPr>
          <w:rStyle w:val="codeChar"/>
          <w:highlight w:val="yellow"/>
        </w:rPr>
        <w:t xml:space="preserve">reference_idx </w:t>
      </w:r>
      <w:r w:rsidRPr="00A5475A">
        <w:rPr>
          <w:highlight w:val="yellow"/>
          <w:lang w:val="en-US"/>
        </w:rPr>
        <w:t xml:space="preserve">is a 0-based index whose value shall be lower than the number of entries in </w:t>
      </w:r>
      <w:r w:rsidRPr="00A5475A">
        <w:rPr>
          <w:rStyle w:val="codeChar"/>
          <w:highlight w:val="yellow"/>
        </w:rPr>
        <w:t>SubSampleReferenceTableBox</w:t>
      </w:r>
      <w:bookmarkEnd w:id="231"/>
      <w:r w:rsidRPr="00A5475A">
        <w:rPr>
          <w:highlight w:val="yellow"/>
          <w:lang w:val="en-US"/>
        </w:rPr>
        <w:t xml:space="preserve">. </w:t>
      </w:r>
    </w:p>
    <w:p w14:paraId="36DB587A" w14:textId="77777777" w:rsidR="009E428F" w:rsidRPr="00A5475A" w:rsidRDefault="009E428F" w:rsidP="009E428F">
      <w:pPr>
        <w:pStyle w:val="fields"/>
        <w:rPr>
          <w:highlight w:val="yellow"/>
          <w:lang w:val="en-US"/>
        </w:rPr>
      </w:pPr>
      <w:bookmarkStart w:id="232" w:name="_Hlk116565371"/>
      <w:r w:rsidRPr="00A5475A">
        <w:rPr>
          <w:rStyle w:val="codeChar"/>
          <w:highlight w:val="yellow"/>
        </w:rPr>
        <w:t>has_subsample_priority</w:t>
      </w:r>
      <w:r w:rsidRPr="00A5475A">
        <w:rPr>
          <w:rFonts w:ascii="Courier New" w:hAnsi="Courier New"/>
          <w:noProof/>
          <w:highlight w:val="yellow"/>
        </w:rPr>
        <w:t xml:space="preserve"> </w:t>
      </w:r>
      <w:r w:rsidRPr="00A5475A">
        <w:rPr>
          <w:highlight w:val="yellow"/>
          <w:lang w:val="en-US"/>
        </w:rPr>
        <w:t xml:space="preserve">equal to 1 indicates that </w:t>
      </w:r>
      <w:r w:rsidRPr="00A5475A">
        <w:rPr>
          <w:rStyle w:val="codeChar"/>
          <w:highlight w:val="yellow"/>
        </w:rPr>
        <w:t>subsample_priority</w:t>
      </w:r>
      <w:r w:rsidRPr="00A5475A">
        <w:rPr>
          <w:highlight w:val="yellow"/>
          <w:lang w:val="en-US"/>
        </w:rPr>
        <w:t xml:space="preserve"> value is present. The value equal to 0 indicates that no </w:t>
      </w:r>
      <w:r w:rsidRPr="00A5475A">
        <w:rPr>
          <w:rStyle w:val="codeChar"/>
          <w:highlight w:val="yellow"/>
        </w:rPr>
        <w:t>subsample_priority</w:t>
      </w:r>
      <w:r w:rsidRPr="00A5475A">
        <w:rPr>
          <w:highlight w:val="yellow"/>
          <w:lang w:val="en-US"/>
        </w:rPr>
        <w:t xml:space="preserve"> value is present</w:t>
      </w:r>
      <w:bookmarkEnd w:id="232"/>
      <w:r w:rsidRPr="00A5475A">
        <w:rPr>
          <w:highlight w:val="yellow"/>
          <w:lang w:val="en-US"/>
        </w:rPr>
        <w:t xml:space="preserve">. </w:t>
      </w:r>
    </w:p>
    <w:p w14:paraId="17DE0901" w14:textId="77777777" w:rsidR="009E428F" w:rsidRPr="00A5475A" w:rsidRDefault="009E428F" w:rsidP="009E428F">
      <w:pPr>
        <w:pStyle w:val="fields"/>
        <w:rPr>
          <w:highlight w:val="yellow"/>
          <w:lang w:val="en-US"/>
        </w:rPr>
      </w:pPr>
      <w:bookmarkStart w:id="233" w:name="_Hlk116565357"/>
      <w:r w:rsidRPr="00A5475A">
        <w:rPr>
          <w:rStyle w:val="codeChar"/>
          <w:highlight w:val="yellow"/>
        </w:rPr>
        <w:t>is_csp_present</w:t>
      </w:r>
      <w:r w:rsidRPr="00A5475A">
        <w:rPr>
          <w:rFonts w:ascii="Courier New" w:hAnsi="Courier New"/>
          <w:noProof/>
          <w:highlight w:val="yellow"/>
        </w:rPr>
        <w:t xml:space="preserve"> </w:t>
      </w:r>
      <w:r w:rsidRPr="00A5475A">
        <w:rPr>
          <w:highlight w:val="yellow"/>
          <w:lang w:val="en-US"/>
        </w:rPr>
        <w:t xml:space="preserve">equal to 1 indicates that </w:t>
      </w:r>
      <w:r w:rsidRPr="00A5475A">
        <w:rPr>
          <w:rStyle w:val="codeChar"/>
          <w:highlight w:val="yellow"/>
        </w:rPr>
        <w:t>codec_specific_parameters</w:t>
      </w:r>
      <w:r w:rsidRPr="00A5475A">
        <w:rPr>
          <w:highlight w:val="yellow"/>
          <w:lang w:val="en-US"/>
        </w:rPr>
        <w:t xml:space="preserve"> is present. The value 0 indicates no </w:t>
      </w:r>
      <w:r w:rsidRPr="00A5475A">
        <w:rPr>
          <w:rStyle w:val="codeChar"/>
          <w:highlight w:val="yellow"/>
        </w:rPr>
        <w:t>codec_specific_parameters</w:t>
      </w:r>
      <w:r w:rsidRPr="00A5475A">
        <w:rPr>
          <w:highlight w:val="yellow"/>
          <w:lang w:val="en-US"/>
        </w:rPr>
        <w:t xml:space="preserve"> value is present</w:t>
      </w:r>
      <w:bookmarkEnd w:id="233"/>
      <w:r w:rsidRPr="00A5475A">
        <w:rPr>
          <w:highlight w:val="yellow"/>
          <w:lang w:val="en-US"/>
        </w:rPr>
        <w:t>.</w:t>
      </w:r>
    </w:p>
    <w:p w14:paraId="3C0C262F" w14:textId="77777777" w:rsidR="009E428F" w:rsidRPr="00821418" w:rsidRDefault="009E428F" w:rsidP="009E428F">
      <w:pPr>
        <w:pStyle w:val="fields"/>
        <w:rPr>
          <w:lang w:val="en-US"/>
        </w:rPr>
      </w:pPr>
      <w:r w:rsidRPr="00A5475A">
        <w:rPr>
          <w:rStyle w:val="codeChar"/>
          <w:highlight w:val="yellow"/>
        </w:rPr>
        <w:t>csp_length_minus_1</w:t>
      </w:r>
      <w:r w:rsidRPr="00A5475A">
        <w:rPr>
          <w:rFonts w:ascii="Courier New" w:hAnsi="Courier New"/>
          <w:noProof/>
          <w:highlight w:val="yellow"/>
        </w:rPr>
        <w:t xml:space="preserve"> </w:t>
      </w:r>
      <w:r w:rsidRPr="00A5475A">
        <w:rPr>
          <w:highlight w:val="yellow"/>
          <w:lang w:val="en-US"/>
        </w:rPr>
        <w:t xml:space="preserve">indicates the number of bytes, minus 1, used to encode the </w:t>
      </w:r>
      <w:r w:rsidRPr="00A5475A">
        <w:rPr>
          <w:rStyle w:val="codeChar"/>
          <w:highlight w:val="yellow"/>
        </w:rPr>
        <w:t>codec_specific_parameters</w:t>
      </w:r>
      <w:r w:rsidRPr="00A5475A">
        <w:rPr>
          <w:highlight w:val="yellow"/>
          <w:lang w:val="en-US"/>
        </w:rPr>
        <w:t xml:space="preserve"> value</w:t>
      </w:r>
      <w:r w:rsidRPr="00821418">
        <w:rPr>
          <w:lang w:val="en-US"/>
        </w:rPr>
        <w:t>.</w:t>
      </w:r>
    </w:p>
    <w:p w14:paraId="3921A31B" w14:textId="77777777" w:rsidR="009E428F" w:rsidRPr="00821418" w:rsidRDefault="009E428F" w:rsidP="009E428F">
      <w:pPr>
        <w:pStyle w:val="fields"/>
      </w:pPr>
      <w:r w:rsidRPr="00821418">
        <w:rPr>
          <w:rStyle w:val="codeChar"/>
        </w:rPr>
        <w:t xml:space="preserve">subsample_priority </w:t>
      </w:r>
      <w:r w:rsidRPr="00821418">
        <w:t xml:space="preserve">is an integer specifying the degradation priority for each sub-sample. Higher values of </w:t>
      </w:r>
      <w:r w:rsidRPr="00821418">
        <w:rPr>
          <w:rStyle w:val="codeChar"/>
        </w:rPr>
        <w:t>subsample_priority</w:t>
      </w:r>
      <w:r w:rsidRPr="00821418">
        <w:t>, indicate sub-samples which are important to, and have a greater impact on, the decoded quality. When not present, its value is inferred to 0.</w:t>
      </w:r>
    </w:p>
    <w:p w14:paraId="5A7B07F7" w14:textId="77777777" w:rsidR="009E428F" w:rsidRPr="00821418" w:rsidRDefault="009E428F" w:rsidP="009E428F">
      <w:pPr>
        <w:pStyle w:val="fields"/>
      </w:pPr>
      <w:r w:rsidRPr="00821418">
        <w:rPr>
          <w:rStyle w:val="codeChar"/>
        </w:rPr>
        <w:t>discardable</w:t>
      </w:r>
      <w:r w:rsidRPr="00821418">
        <w:t xml:space="preserve"> equal to 0 means that the sub-sample is required to decode the current sample, while equal to 1 means the sub-sample is not required to decode the current sample but may be used for enhancements, e.g., the sub-sample consists of supplemental enhancement information (SEI) messages.</w:t>
      </w:r>
    </w:p>
    <w:p w14:paraId="3CED81AC" w14:textId="77777777" w:rsidR="009E428F" w:rsidRPr="00821418" w:rsidRDefault="009E428F" w:rsidP="009E428F">
      <w:pPr>
        <w:pStyle w:val="fields"/>
      </w:pPr>
      <w:r w:rsidRPr="00821418">
        <w:rPr>
          <w:rStyle w:val="codeChar"/>
        </w:rPr>
        <w:t>codec_specific_parameters</w:t>
      </w:r>
      <w:r w:rsidRPr="00821418">
        <w:t xml:space="preserve"> is defined by the codec in use. If no such definition is available, this field shall be set to 0. When not present, its value is inferred to 0.</w:t>
      </w:r>
    </w:p>
    <w:p w14:paraId="63AC7625" w14:textId="77777777" w:rsidR="009E428F" w:rsidRDefault="009E428F" w:rsidP="00E60446"/>
    <w:p w14:paraId="68EB6839" w14:textId="74BE1EB8" w:rsidR="009E428F" w:rsidRDefault="009E428F" w:rsidP="00E60446"/>
    <w:p w14:paraId="3CAD81BD" w14:textId="5399D271" w:rsidR="00BA61F5" w:rsidRDefault="00BA61F5" w:rsidP="00E60446"/>
    <w:p w14:paraId="7C0B795F" w14:textId="4FCCBF94" w:rsidR="00BA61F5" w:rsidRDefault="00BA61F5" w:rsidP="00BA61F5">
      <w:pPr>
        <w:rPr>
          <w:b/>
          <w:bCs/>
          <w:i/>
          <w:iCs/>
          <w:color w:val="FF0000"/>
          <w:sz w:val="28"/>
          <w:szCs w:val="28"/>
        </w:rPr>
      </w:pPr>
      <w:r>
        <w:rPr>
          <w:b/>
          <w:bCs/>
          <w:i/>
          <w:iCs/>
          <w:color w:val="FF0000"/>
          <w:sz w:val="28"/>
          <w:szCs w:val="28"/>
        </w:rPr>
        <w:lastRenderedPageBreak/>
        <w:t>Replace</w:t>
      </w:r>
      <w:r w:rsidRPr="00D14F49">
        <w:rPr>
          <w:b/>
          <w:bCs/>
          <w:i/>
          <w:iCs/>
          <w:color w:val="FF0000"/>
          <w:sz w:val="28"/>
          <w:szCs w:val="28"/>
        </w:rPr>
        <w:t xml:space="preserve"> Clause </w:t>
      </w:r>
      <w:r w:rsidRPr="009E428F">
        <w:rPr>
          <w:b/>
          <w:bCs/>
          <w:i/>
          <w:iCs/>
          <w:color w:val="FF0000"/>
          <w:sz w:val="28"/>
          <w:szCs w:val="28"/>
        </w:rPr>
        <w:t>8.</w:t>
      </w:r>
      <w:r>
        <w:rPr>
          <w:b/>
          <w:bCs/>
          <w:i/>
          <w:iCs/>
          <w:color w:val="FF0000"/>
          <w:sz w:val="28"/>
          <w:szCs w:val="28"/>
        </w:rPr>
        <w:t>8</w:t>
      </w:r>
      <w:r w:rsidRPr="009E428F">
        <w:rPr>
          <w:b/>
          <w:bCs/>
          <w:i/>
          <w:iCs/>
          <w:color w:val="FF0000"/>
          <w:sz w:val="28"/>
          <w:szCs w:val="28"/>
        </w:rPr>
        <w:t>.</w:t>
      </w:r>
      <w:r>
        <w:rPr>
          <w:b/>
          <w:bCs/>
          <w:i/>
          <w:iCs/>
          <w:color w:val="FF0000"/>
          <w:sz w:val="28"/>
          <w:szCs w:val="28"/>
        </w:rPr>
        <w:t>3</w:t>
      </w:r>
      <w:r w:rsidRPr="009E428F">
        <w:rPr>
          <w:b/>
          <w:bCs/>
          <w:i/>
          <w:iCs/>
          <w:color w:val="FF0000"/>
          <w:sz w:val="28"/>
          <w:szCs w:val="28"/>
        </w:rPr>
        <w:t>.</w:t>
      </w:r>
      <w:r>
        <w:rPr>
          <w:b/>
          <w:bCs/>
          <w:i/>
          <w:iCs/>
          <w:color w:val="FF0000"/>
          <w:sz w:val="28"/>
          <w:szCs w:val="28"/>
        </w:rPr>
        <w:t>2 with</w:t>
      </w:r>
      <w:r w:rsidRPr="009E428F">
        <w:rPr>
          <w:b/>
          <w:bCs/>
          <w:i/>
          <w:iCs/>
          <w:color w:val="FF0000"/>
          <w:sz w:val="28"/>
          <w:szCs w:val="28"/>
        </w:rPr>
        <w:t xml:space="preserve"> </w:t>
      </w:r>
      <w:r>
        <w:rPr>
          <w:b/>
          <w:bCs/>
          <w:i/>
          <w:iCs/>
          <w:color w:val="FF0000"/>
          <w:sz w:val="28"/>
          <w:szCs w:val="28"/>
        </w:rPr>
        <w:t>(</w:t>
      </w:r>
      <w:proofErr w:type="spellStart"/>
      <w:r>
        <w:rPr>
          <w:b/>
          <w:bCs/>
          <w:i/>
          <w:iCs/>
          <w:color w:val="FF0000"/>
          <w:sz w:val="28"/>
          <w:szCs w:val="28"/>
        </w:rPr>
        <w:t>tx_flag</w:t>
      </w:r>
      <w:proofErr w:type="spellEnd"/>
      <w:r>
        <w:rPr>
          <w:b/>
          <w:bCs/>
          <w:i/>
          <w:iCs/>
          <w:color w:val="FF0000"/>
          <w:sz w:val="28"/>
          <w:szCs w:val="28"/>
        </w:rPr>
        <w:t>)</w:t>
      </w:r>
    </w:p>
    <w:p w14:paraId="42D77D70" w14:textId="77777777" w:rsidR="00BA61F5" w:rsidRPr="00BA61F5" w:rsidRDefault="00BA61F5" w:rsidP="00BA61F5">
      <w:pPr>
        <w:rPr>
          <w:b/>
          <w:bCs/>
        </w:rPr>
      </w:pPr>
      <w:r w:rsidRPr="00BA61F5">
        <w:rPr>
          <w:b/>
          <w:bCs/>
        </w:rPr>
        <w:t>8.8.3.2 Syntax</w:t>
      </w:r>
    </w:p>
    <w:p w14:paraId="5FF403BB" w14:textId="77777777" w:rsidR="00BA61F5" w:rsidRPr="00BA61F5" w:rsidRDefault="00BA61F5" w:rsidP="00BA61F5">
      <w:proofErr w:type="gramStart"/>
      <w:r w:rsidRPr="00BA61F5">
        <w:t>aligned(</w:t>
      </w:r>
      <w:proofErr w:type="gramEnd"/>
      <w:r w:rsidRPr="00BA61F5">
        <w:t xml:space="preserve">8) class </w:t>
      </w:r>
      <w:proofErr w:type="spellStart"/>
      <w:r w:rsidRPr="00BA61F5">
        <w:t>TrackExtendsBox</w:t>
      </w:r>
      <w:proofErr w:type="spellEnd"/>
      <w:r w:rsidRPr="00BA61F5">
        <w:t xml:space="preserve"> extends </w:t>
      </w:r>
      <w:proofErr w:type="spellStart"/>
      <w:r w:rsidRPr="00BA61F5">
        <w:t>FullBox</w:t>
      </w:r>
      <w:proofErr w:type="spellEnd"/>
      <w:r w:rsidRPr="00BA61F5">
        <w:t>('</w:t>
      </w:r>
      <w:proofErr w:type="spellStart"/>
      <w:r w:rsidRPr="00BA61F5">
        <w:t>trex</w:t>
      </w:r>
      <w:proofErr w:type="spellEnd"/>
      <w:r w:rsidRPr="00BA61F5">
        <w:t xml:space="preserve">', 0, </w:t>
      </w:r>
      <w:proofErr w:type="spellStart"/>
      <w:r w:rsidRPr="00BA61F5">
        <w:rPr>
          <w:lang w:val="en-GB"/>
        </w:rPr>
        <w:t>tx_flags</w:t>
      </w:r>
      <w:proofErr w:type="spellEnd"/>
      <w:r w:rsidRPr="00BA61F5">
        <w:t>){</w:t>
      </w:r>
    </w:p>
    <w:p w14:paraId="2F40192B" w14:textId="77777777" w:rsidR="00BA61F5" w:rsidRPr="00BA61F5" w:rsidRDefault="00BA61F5" w:rsidP="00BA61F5">
      <w:r w:rsidRPr="00BA61F5">
        <w:t xml:space="preserve">unsigned </w:t>
      </w:r>
      <w:proofErr w:type="gramStart"/>
      <w:r w:rsidRPr="00BA61F5">
        <w:t>int(</w:t>
      </w:r>
      <w:proofErr w:type="gramEnd"/>
      <w:r w:rsidRPr="00BA61F5">
        <w:t xml:space="preserve">32) </w:t>
      </w:r>
      <w:proofErr w:type="spellStart"/>
      <w:r w:rsidRPr="00BA61F5">
        <w:t>track_ID</w:t>
      </w:r>
      <w:proofErr w:type="spellEnd"/>
      <w:r w:rsidRPr="00BA61F5">
        <w:t>;</w:t>
      </w:r>
    </w:p>
    <w:p w14:paraId="4912403E" w14:textId="77777777" w:rsidR="00BA61F5" w:rsidRPr="00BA61F5" w:rsidRDefault="00BA61F5" w:rsidP="00BA61F5">
      <w:r w:rsidRPr="00BA61F5">
        <w:t xml:space="preserve">unsigned </w:t>
      </w:r>
      <w:proofErr w:type="gramStart"/>
      <w:r w:rsidRPr="00BA61F5">
        <w:t>int(</w:t>
      </w:r>
      <w:proofErr w:type="gramEnd"/>
      <w:r w:rsidRPr="00BA61F5">
        <w:t xml:space="preserve">32) </w:t>
      </w:r>
      <w:proofErr w:type="spellStart"/>
      <w:r w:rsidRPr="00BA61F5">
        <w:t>default_sample_description_index</w:t>
      </w:r>
      <w:proofErr w:type="spellEnd"/>
      <w:r w:rsidRPr="00BA61F5">
        <w:t>;</w:t>
      </w:r>
    </w:p>
    <w:p w14:paraId="5C375826" w14:textId="77777777" w:rsidR="00BA61F5" w:rsidRPr="00BA61F5" w:rsidRDefault="00BA61F5" w:rsidP="00BA61F5">
      <w:r w:rsidRPr="00BA61F5">
        <w:t xml:space="preserve">unsigned </w:t>
      </w:r>
      <w:proofErr w:type="gramStart"/>
      <w:r w:rsidRPr="00BA61F5">
        <w:t>int(</w:t>
      </w:r>
      <w:proofErr w:type="gramEnd"/>
      <w:r w:rsidRPr="00BA61F5">
        <w:t xml:space="preserve">32) </w:t>
      </w:r>
      <w:proofErr w:type="spellStart"/>
      <w:r w:rsidRPr="00BA61F5">
        <w:t>default_sample_duration</w:t>
      </w:r>
      <w:proofErr w:type="spellEnd"/>
      <w:r w:rsidRPr="00BA61F5">
        <w:t>;</w:t>
      </w:r>
    </w:p>
    <w:p w14:paraId="523D8A89" w14:textId="77777777" w:rsidR="00BA61F5" w:rsidRPr="00BA61F5" w:rsidRDefault="00BA61F5" w:rsidP="00BA61F5">
      <w:r w:rsidRPr="00BA61F5">
        <w:t xml:space="preserve">unsigned int(32) </w:t>
      </w:r>
      <w:proofErr w:type="spellStart"/>
      <w:r w:rsidRPr="00BA61F5">
        <w:t>default_sample_size</w:t>
      </w:r>
      <w:proofErr w:type="spellEnd"/>
      <w:r w:rsidRPr="00BA61F5">
        <w:t>;</w:t>
      </w:r>
    </w:p>
    <w:p w14:paraId="1DF896B8" w14:textId="77777777" w:rsidR="00BA61F5" w:rsidRPr="00BA61F5" w:rsidRDefault="00BA61F5" w:rsidP="00BA61F5">
      <w:r w:rsidRPr="00BA61F5">
        <w:t xml:space="preserve">unsigned </w:t>
      </w:r>
      <w:proofErr w:type="gramStart"/>
      <w:r w:rsidRPr="00BA61F5">
        <w:t>int(</w:t>
      </w:r>
      <w:proofErr w:type="gramEnd"/>
      <w:r w:rsidRPr="00BA61F5">
        <w:t xml:space="preserve">32) </w:t>
      </w:r>
      <w:proofErr w:type="spellStart"/>
      <w:r w:rsidRPr="00BA61F5">
        <w:t>default_sample_flags</w:t>
      </w:r>
      <w:proofErr w:type="spellEnd"/>
      <w:r w:rsidRPr="00BA61F5">
        <w:t>;</w:t>
      </w:r>
    </w:p>
    <w:p w14:paraId="70E2FD72" w14:textId="65C3BE3A" w:rsidR="00BA61F5" w:rsidRPr="00A15885" w:rsidRDefault="00BA61F5" w:rsidP="00BA61F5">
      <w:pPr>
        <w:rPr>
          <w:b/>
          <w:bCs/>
          <w:i/>
          <w:iCs/>
          <w:color w:val="FF0000"/>
          <w:sz w:val="28"/>
          <w:szCs w:val="28"/>
        </w:rPr>
      </w:pPr>
      <w:r>
        <w:rPr>
          <w:b/>
          <w:bCs/>
          <w:i/>
          <w:iCs/>
          <w:color w:val="FF0000"/>
          <w:sz w:val="28"/>
          <w:szCs w:val="28"/>
        </w:rPr>
        <w:t>Add the following text to</w:t>
      </w:r>
      <w:r w:rsidRPr="00D14F49">
        <w:rPr>
          <w:b/>
          <w:bCs/>
          <w:i/>
          <w:iCs/>
          <w:color w:val="FF0000"/>
          <w:sz w:val="28"/>
          <w:szCs w:val="28"/>
        </w:rPr>
        <w:t xml:space="preserve"> </w:t>
      </w:r>
      <w:r w:rsidR="00024789">
        <w:rPr>
          <w:b/>
          <w:bCs/>
          <w:i/>
          <w:iCs/>
          <w:color w:val="FF0000"/>
          <w:sz w:val="28"/>
          <w:szCs w:val="28"/>
        </w:rPr>
        <w:t xml:space="preserve">beginning of </w:t>
      </w:r>
      <w:r w:rsidRPr="00D14F49">
        <w:rPr>
          <w:b/>
          <w:bCs/>
          <w:i/>
          <w:iCs/>
          <w:color w:val="FF0000"/>
          <w:sz w:val="28"/>
          <w:szCs w:val="28"/>
        </w:rPr>
        <w:t xml:space="preserve">Clause </w:t>
      </w:r>
      <w:r w:rsidRPr="009E428F">
        <w:rPr>
          <w:b/>
          <w:bCs/>
          <w:i/>
          <w:iCs/>
          <w:color w:val="FF0000"/>
          <w:sz w:val="28"/>
          <w:szCs w:val="28"/>
        </w:rPr>
        <w:t>8.</w:t>
      </w:r>
      <w:r>
        <w:rPr>
          <w:b/>
          <w:bCs/>
          <w:i/>
          <w:iCs/>
          <w:color w:val="FF0000"/>
          <w:sz w:val="28"/>
          <w:szCs w:val="28"/>
        </w:rPr>
        <w:t>8</w:t>
      </w:r>
      <w:r w:rsidRPr="009E428F">
        <w:rPr>
          <w:b/>
          <w:bCs/>
          <w:i/>
          <w:iCs/>
          <w:color w:val="FF0000"/>
          <w:sz w:val="28"/>
          <w:szCs w:val="28"/>
        </w:rPr>
        <w:t>.</w:t>
      </w:r>
      <w:r>
        <w:rPr>
          <w:b/>
          <w:bCs/>
          <w:i/>
          <w:iCs/>
          <w:color w:val="FF0000"/>
          <w:sz w:val="28"/>
          <w:szCs w:val="28"/>
        </w:rPr>
        <w:t>3</w:t>
      </w:r>
      <w:r w:rsidRPr="009E428F">
        <w:rPr>
          <w:b/>
          <w:bCs/>
          <w:i/>
          <w:iCs/>
          <w:color w:val="FF0000"/>
          <w:sz w:val="28"/>
          <w:szCs w:val="28"/>
        </w:rPr>
        <w:t>.</w:t>
      </w:r>
      <w:r>
        <w:rPr>
          <w:b/>
          <w:bCs/>
          <w:i/>
          <w:iCs/>
          <w:color w:val="FF0000"/>
          <w:sz w:val="28"/>
          <w:szCs w:val="28"/>
        </w:rPr>
        <w:t>3</w:t>
      </w:r>
      <w:r>
        <w:rPr>
          <w:b/>
          <w:bCs/>
          <w:i/>
          <w:iCs/>
          <w:color w:val="FF0000"/>
          <w:sz w:val="28"/>
          <w:szCs w:val="28"/>
        </w:rPr>
        <w:t xml:space="preserve"> with</w:t>
      </w:r>
      <w:r w:rsidRPr="009E428F">
        <w:rPr>
          <w:b/>
          <w:bCs/>
          <w:i/>
          <w:iCs/>
          <w:color w:val="FF0000"/>
          <w:sz w:val="28"/>
          <w:szCs w:val="28"/>
        </w:rPr>
        <w:t xml:space="preserve"> </w:t>
      </w:r>
      <w:r>
        <w:rPr>
          <w:b/>
          <w:bCs/>
          <w:i/>
          <w:iCs/>
          <w:color w:val="FF0000"/>
          <w:sz w:val="28"/>
          <w:szCs w:val="28"/>
        </w:rPr>
        <w:t>(</w:t>
      </w:r>
      <w:proofErr w:type="spellStart"/>
      <w:r>
        <w:rPr>
          <w:b/>
          <w:bCs/>
          <w:i/>
          <w:iCs/>
          <w:color w:val="FF0000"/>
          <w:sz w:val="28"/>
          <w:szCs w:val="28"/>
        </w:rPr>
        <w:t>tx_flag</w:t>
      </w:r>
      <w:proofErr w:type="spellEnd"/>
      <w:r>
        <w:rPr>
          <w:b/>
          <w:bCs/>
          <w:i/>
          <w:iCs/>
          <w:color w:val="FF0000"/>
          <w:sz w:val="28"/>
          <w:szCs w:val="28"/>
        </w:rPr>
        <w:t>)</w:t>
      </w:r>
    </w:p>
    <w:p w14:paraId="6CA5887A" w14:textId="5E1EF79D" w:rsidR="00BA61F5" w:rsidRPr="00A15885" w:rsidRDefault="00BA61F5" w:rsidP="00BA61F5">
      <w:pPr>
        <w:rPr>
          <w:highlight w:val="yellow"/>
        </w:rPr>
      </w:pPr>
      <w:r w:rsidRPr="00A15885">
        <w:rPr>
          <w:highlight w:val="yellow"/>
        </w:rPr>
        <w:t>The following flags are defined in the t</w:t>
      </w:r>
      <w:r w:rsidRPr="00A15885">
        <w:rPr>
          <w:highlight w:val="yellow"/>
          <w:lang w:val="en-GB"/>
        </w:rPr>
        <w:t>x</w:t>
      </w:r>
      <w:r w:rsidRPr="00A15885">
        <w:rPr>
          <w:highlight w:val="yellow"/>
        </w:rPr>
        <w:t>_flags:</w:t>
      </w:r>
    </w:p>
    <w:p w14:paraId="2571915B" w14:textId="7453AD5B" w:rsidR="00BA61F5" w:rsidRPr="00A15885" w:rsidRDefault="00BA61F5" w:rsidP="00BA61F5">
      <w:pPr>
        <w:rPr>
          <w:highlight w:val="yellow"/>
          <w:lang w:val="en-GB"/>
        </w:rPr>
      </w:pPr>
      <w:r w:rsidRPr="00A15885">
        <w:rPr>
          <w:highlight w:val="yellow"/>
        </w:rPr>
        <w:t xml:space="preserve">0x000001 </w:t>
      </w:r>
      <w:r w:rsidRPr="00A15885">
        <w:rPr>
          <w:highlight w:val="yellow"/>
          <w:lang w:val="en-GB"/>
        </w:rPr>
        <w:t>is-framerate-estimate</w:t>
      </w:r>
      <w:r w:rsidRPr="00A15885">
        <w:rPr>
          <w:highlight w:val="yellow"/>
        </w:rPr>
        <w:t xml:space="preserve">: indicates </w:t>
      </w:r>
      <w:proofErr w:type="spellStart"/>
      <w:r w:rsidRPr="00A15885">
        <w:rPr>
          <w:highlight w:val="yellow"/>
        </w:rPr>
        <w:t>th</w:t>
      </w:r>
      <w:proofErr w:type="spellEnd"/>
      <w:r w:rsidRPr="00A15885">
        <w:rPr>
          <w:highlight w:val="yellow"/>
          <w:lang w:val="en-GB"/>
        </w:rPr>
        <w:t xml:space="preserve">at the </w:t>
      </w:r>
      <w:proofErr w:type="spellStart"/>
      <w:r w:rsidRPr="00A15885">
        <w:rPr>
          <w:highlight w:val="yellow"/>
          <w:lang w:val="en-GB"/>
        </w:rPr>
        <w:t>default_sample_duration</w:t>
      </w:r>
      <w:proofErr w:type="spellEnd"/>
      <w:r w:rsidRPr="00A15885">
        <w:rPr>
          <w:highlight w:val="yellow"/>
          <w:lang w:val="en-GB"/>
        </w:rPr>
        <w:t xml:space="preserve"> was set such that it may be used to estimate the intended/estimated framerate of the track</w:t>
      </w:r>
      <w:r w:rsidRPr="00A15885">
        <w:rPr>
          <w:highlight w:val="yellow"/>
        </w:rPr>
        <w:t xml:space="preserve">. This provides an explicit </w:t>
      </w:r>
      <w:r w:rsidRPr="00A15885">
        <w:rPr>
          <w:highlight w:val="yellow"/>
          <w:lang w:val="en-GB"/>
        </w:rPr>
        <w:t>method for a reader to derive the intended/estimated framerate of the track</w:t>
      </w:r>
      <w:r w:rsidRPr="00A15885">
        <w:rPr>
          <w:highlight w:val="yellow"/>
        </w:rPr>
        <w:t>.</w:t>
      </w:r>
      <w:r w:rsidRPr="00A15885">
        <w:rPr>
          <w:highlight w:val="yellow"/>
          <w:lang w:val="en-GB"/>
        </w:rPr>
        <w:t xml:space="preserve"> The estimated framerate is calculated as follows:  </w:t>
      </w:r>
      <w:proofErr w:type="spellStart"/>
      <w:r w:rsidRPr="00A15885">
        <w:rPr>
          <w:rFonts w:ascii="Courier New" w:hAnsi="Courier New" w:cs="Courier New"/>
          <w:sz w:val="20"/>
          <w:szCs w:val="20"/>
          <w:highlight w:val="yellow"/>
          <w:lang w:val="en-GB"/>
        </w:rPr>
        <w:t>MediaHeaderBox</w:t>
      </w:r>
      <w:r w:rsidRPr="00A15885">
        <w:rPr>
          <w:highlight w:val="yellow"/>
          <w:lang w:val="en-GB"/>
        </w:rPr>
        <w:t>.timescale</w:t>
      </w:r>
      <w:proofErr w:type="spellEnd"/>
      <w:r w:rsidRPr="00A15885">
        <w:rPr>
          <w:highlight w:val="yellow"/>
          <w:lang w:val="en-GB"/>
        </w:rPr>
        <w:t xml:space="preserve"> in the same </w:t>
      </w:r>
      <w:proofErr w:type="spellStart"/>
      <w:r w:rsidRPr="00A15885">
        <w:rPr>
          <w:rFonts w:ascii="Courier New" w:hAnsi="Courier New" w:cs="Courier New"/>
          <w:sz w:val="20"/>
          <w:szCs w:val="20"/>
          <w:highlight w:val="yellow"/>
          <w:lang w:val="en-GB"/>
        </w:rPr>
        <w:t>TrackBox</w:t>
      </w:r>
      <w:proofErr w:type="spellEnd"/>
      <w:r w:rsidRPr="00A15885">
        <w:rPr>
          <w:highlight w:val="yellow"/>
          <w:lang w:val="en-GB"/>
        </w:rPr>
        <w:t xml:space="preserve"> divided by </w:t>
      </w:r>
      <w:proofErr w:type="spellStart"/>
      <w:r w:rsidRPr="00A15885">
        <w:rPr>
          <w:highlight w:val="yellow"/>
          <w:lang w:val="en-GB"/>
        </w:rPr>
        <w:t>default_sample_duration</w:t>
      </w:r>
      <w:proofErr w:type="spellEnd"/>
      <w:r w:rsidRPr="00A15885">
        <w:rPr>
          <w:highlight w:val="yellow"/>
          <w:lang w:val="en-GB"/>
        </w:rPr>
        <w:t>.</w:t>
      </w:r>
      <w:r w:rsidRPr="00A15885">
        <w:rPr>
          <w:highlight w:val="yellow"/>
          <w:lang w:val="en-GB"/>
        </w:rPr>
        <w:t xml:space="preserve"> When this flag is set, the </w:t>
      </w:r>
      <w:proofErr w:type="spellStart"/>
      <w:r w:rsidRPr="00A15885">
        <w:rPr>
          <w:highlight w:val="yellow"/>
          <w:lang w:val="en-GB"/>
        </w:rPr>
        <w:t>default_sample_duration</w:t>
      </w:r>
      <w:proofErr w:type="spellEnd"/>
      <w:r w:rsidRPr="00A15885">
        <w:rPr>
          <w:highlight w:val="yellow"/>
          <w:lang w:val="en-GB"/>
        </w:rPr>
        <w:t xml:space="preserve"> shall not be set to zero.</w:t>
      </w:r>
      <w:r w:rsidR="00024789">
        <w:rPr>
          <w:highlight w:val="yellow"/>
          <w:lang w:val="en-GB"/>
        </w:rPr>
        <w:t xml:space="preserve"> For non-visual tracks, the estimate may also be used to estimate the expected number of ISO BMFF samples per second.</w:t>
      </w:r>
    </w:p>
    <w:p w14:paraId="10E20C3B" w14:textId="38D78638" w:rsidR="00BA61F5" w:rsidRPr="00BA61F5" w:rsidRDefault="00BA61F5" w:rsidP="00BA61F5">
      <w:pPr>
        <w:rPr>
          <w:lang w:val="en-GB"/>
        </w:rPr>
      </w:pPr>
      <w:r w:rsidRPr="00A15885">
        <w:rPr>
          <w:highlight w:val="yellow"/>
          <w:lang w:val="en-GB"/>
        </w:rPr>
        <w:t>The estimated framerate</w:t>
      </w:r>
      <w:r w:rsidRPr="00A15885">
        <w:rPr>
          <w:highlight w:val="yellow"/>
          <w:lang w:val="en-GB"/>
        </w:rPr>
        <w:t xml:space="preserve"> is </w:t>
      </w:r>
      <w:r w:rsidRPr="00A15885">
        <w:rPr>
          <w:highlight w:val="yellow"/>
          <w:lang w:val="en-GB"/>
        </w:rPr>
        <w:t>only</w:t>
      </w:r>
      <w:r w:rsidRPr="00A15885">
        <w:rPr>
          <w:highlight w:val="yellow"/>
          <w:lang w:val="en-GB"/>
        </w:rPr>
        <w:t xml:space="preserve"> intended to</w:t>
      </w:r>
      <w:r w:rsidRPr="00A15885">
        <w:rPr>
          <w:highlight w:val="yellow"/>
          <w:lang w:val="en-GB"/>
        </w:rPr>
        <w:t xml:space="preserve"> be used as supplementary information</w:t>
      </w:r>
      <w:r w:rsidRPr="00A15885">
        <w:rPr>
          <w:highlight w:val="yellow"/>
          <w:lang w:val="en-GB"/>
        </w:rPr>
        <w:t>.</w:t>
      </w:r>
      <w:r w:rsidRPr="00A15885">
        <w:rPr>
          <w:highlight w:val="yellow"/>
          <w:lang w:val="en-GB"/>
        </w:rPr>
        <w:t xml:space="preserve"> </w:t>
      </w:r>
      <w:r w:rsidRPr="00A15885">
        <w:rPr>
          <w:highlight w:val="yellow"/>
          <w:lang w:val="en-GB"/>
        </w:rPr>
        <w:t>A</w:t>
      </w:r>
      <w:r w:rsidRPr="00A15885">
        <w:rPr>
          <w:highlight w:val="yellow"/>
          <w:lang w:val="en-GB"/>
        </w:rPr>
        <w:t xml:space="preserve">ctual framerates and playback </w:t>
      </w:r>
      <w:r w:rsidR="00A15885">
        <w:rPr>
          <w:highlight w:val="yellow"/>
          <w:lang w:val="en-GB"/>
        </w:rPr>
        <w:t xml:space="preserve">rates </w:t>
      </w:r>
      <w:r w:rsidRPr="00A15885">
        <w:rPr>
          <w:highlight w:val="yellow"/>
          <w:lang w:val="en-GB"/>
        </w:rPr>
        <w:t xml:space="preserve">may vary and are </w:t>
      </w:r>
      <w:r w:rsidRPr="00A15885">
        <w:rPr>
          <w:highlight w:val="yellow"/>
          <w:lang w:val="en-GB"/>
        </w:rPr>
        <w:t>always based on the derived presentation times of the media timeline</w:t>
      </w:r>
      <w:r w:rsidR="00024789">
        <w:rPr>
          <w:highlight w:val="yellow"/>
          <w:lang w:val="en-GB"/>
        </w:rPr>
        <w:t>.</w:t>
      </w:r>
      <w:r w:rsidRPr="00A15885">
        <w:rPr>
          <w:highlight w:val="yellow"/>
          <w:lang w:val="en-GB"/>
        </w:rPr>
        <w:t xml:space="preserve">  Therefore, the </w:t>
      </w:r>
      <w:r w:rsidRPr="00A15885">
        <w:rPr>
          <w:highlight w:val="yellow"/>
          <w:lang w:val="en-GB"/>
        </w:rPr>
        <w:t>actual instantaneous framerate may be different than the intended/estimated framerate</w:t>
      </w:r>
      <w:r w:rsidRPr="00A15885">
        <w:rPr>
          <w:highlight w:val="yellow"/>
          <w:lang w:val="en-GB"/>
        </w:rPr>
        <w:t xml:space="preserve"> by the calculation proposed in this clause</w:t>
      </w:r>
      <w:r w:rsidRPr="00A15885">
        <w:rPr>
          <w:highlight w:val="yellow"/>
          <w:lang w:val="en-GB"/>
        </w:rPr>
        <w:t>.  Nevertheless, some workflows/readers may rely on this framerate</w:t>
      </w:r>
      <w:r w:rsidR="000317C6">
        <w:rPr>
          <w:highlight w:val="yellow"/>
          <w:lang w:val="en-GB"/>
        </w:rPr>
        <w:t xml:space="preserve"> estimate</w:t>
      </w:r>
      <w:r w:rsidRPr="00A15885">
        <w:rPr>
          <w:highlight w:val="yellow"/>
          <w:lang w:val="en-GB"/>
        </w:rPr>
        <w:t>.</w:t>
      </w:r>
    </w:p>
    <w:p w14:paraId="04C95E39" w14:textId="77777777" w:rsidR="00D14F49" w:rsidRPr="00B74202" w:rsidRDefault="00D14F49" w:rsidP="00E60446"/>
    <w:sectPr w:rsidR="00D14F49" w:rsidRPr="00B74202">
      <w:headerReference w:type="default" r:id="rId18"/>
      <w:footerReference w:type="default" r:id="rId1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D71190" w14:textId="77777777" w:rsidR="00C47C13" w:rsidRDefault="00C47C13">
      <w:r>
        <w:separator/>
      </w:r>
    </w:p>
  </w:endnote>
  <w:endnote w:type="continuationSeparator" w:id="0">
    <w:p w14:paraId="64EB0006" w14:textId="77777777" w:rsidR="00C47C13" w:rsidRDefault="00C47C13">
      <w:r>
        <w:continuationSeparator/>
      </w:r>
    </w:p>
  </w:endnote>
  <w:endnote w:type="continuationNotice" w:id="1">
    <w:p w14:paraId="3825CDED" w14:textId="77777777" w:rsidR="00C47C13" w:rsidRDefault="00C47C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36944" w14:textId="77777777" w:rsidR="00847FFE" w:rsidRDefault="00847F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A1994" w14:textId="77777777" w:rsidR="00C47C13" w:rsidRDefault="00C47C13">
      <w:r>
        <w:separator/>
      </w:r>
    </w:p>
  </w:footnote>
  <w:footnote w:type="continuationSeparator" w:id="0">
    <w:p w14:paraId="7DE084A7" w14:textId="77777777" w:rsidR="00C47C13" w:rsidRDefault="00C47C13">
      <w:r>
        <w:continuationSeparator/>
      </w:r>
    </w:p>
  </w:footnote>
  <w:footnote w:type="continuationNotice" w:id="1">
    <w:p w14:paraId="2CD52ED5" w14:textId="77777777" w:rsidR="00C47C13" w:rsidRDefault="00C47C1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2E9D" w14:textId="77777777" w:rsidR="00847FFE" w:rsidRDefault="00847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53090BC"/>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13037D8"/>
    <w:multiLevelType w:val="hybridMultilevel"/>
    <w:tmpl w:val="4F142A60"/>
    <w:lvl w:ilvl="0" w:tplc="70EEE8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375BCA"/>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3E8145A"/>
    <w:multiLevelType w:val="hybridMultilevel"/>
    <w:tmpl w:val="D0F86478"/>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F54E1"/>
    <w:multiLevelType w:val="multilevel"/>
    <w:tmpl w:val="082CEFD0"/>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056B7B40"/>
    <w:multiLevelType w:val="hybridMultilevel"/>
    <w:tmpl w:val="29843466"/>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D57593"/>
    <w:multiLevelType w:val="hybridMultilevel"/>
    <w:tmpl w:val="D7D47D70"/>
    <w:lvl w:ilvl="0" w:tplc="A6767AC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5FC3392"/>
    <w:multiLevelType w:val="hybridMultilevel"/>
    <w:tmpl w:val="689C82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6550DBA"/>
    <w:multiLevelType w:val="hybridMultilevel"/>
    <w:tmpl w:val="7666C5C2"/>
    <w:lvl w:ilvl="0" w:tplc="B512FA88">
      <w:start w:val="3"/>
      <w:numFmt w:val="bullet"/>
      <w:lvlText w:val="-"/>
      <w:lvlJc w:val="left"/>
      <w:pPr>
        <w:ind w:left="720" w:hanging="360"/>
      </w:pPr>
      <w:rPr>
        <w:rFonts w:ascii="Arial" w:eastAsia="MS Mincho" w:hAnsi="Arial" w:cs="Time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A55008"/>
    <w:multiLevelType w:val="multilevel"/>
    <w:tmpl w:val="1A9C4E26"/>
    <w:lvl w:ilvl="0">
      <w:start w:val="1"/>
      <w:numFmt w:val="upperLetter"/>
      <w:suff w:val="nothing"/>
      <w:lvlText w:val="Annex %1"/>
      <w:lvlJc w:val="left"/>
      <w:pPr>
        <w:ind w:left="0" w:firstLine="0"/>
      </w:pPr>
      <w:rPr>
        <w:rFonts w:ascii="Arial" w:hAnsi="Arial" w:hint="default"/>
        <w:b/>
        <w:i w:val="0"/>
        <w:sz w:val="28"/>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8E5766D"/>
    <w:multiLevelType w:val="multilevel"/>
    <w:tmpl w:val="2FB6C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9855395"/>
    <w:multiLevelType w:val="hybridMultilevel"/>
    <w:tmpl w:val="A3BAA3A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A8E0E72"/>
    <w:multiLevelType w:val="hybridMultilevel"/>
    <w:tmpl w:val="E33E7BAC"/>
    <w:lvl w:ilvl="0" w:tplc="040C0001">
      <w:start w:val="1"/>
      <w:numFmt w:val="bullet"/>
      <w:lvlText w:val=""/>
      <w:lvlJc w:val="left"/>
      <w:pPr>
        <w:ind w:left="720" w:hanging="360"/>
      </w:pPr>
      <w:rPr>
        <w:rFonts w:ascii="Symbol" w:hAnsi="Symbol" w:hint="default"/>
      </w:rPr>
    </w:lvl>
    <w:lvl w:ilvl="1" w:tplc="D5128F38">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7D192A"/>
    <w:multiLevelType w:val="multilevel"/>
    <w:tmpl w:val="14C89D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D9E1F03"/>
    <w:multiLevelType w:val="multilevel"/>
    <w:tmpl w:val="E65E3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01F3142"/>
    <w:multiLevelType w:val="hybridMultilevel"/>
    <w:tmpl w:val="D21AD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2C30522"/>
    <w:multiLevelType w:val="hybridMultilevel"/>
    <w:tmpl w:val="2DEE9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8BB6640"/>
    <w:multiLevelType w:val="hybridMultilevel"/>
    <w:tmpl w:val="35627A0E"/>
    <w:lvl w:ilvl="0" w:tplc="3816FCB4">
      <w:start w:val="6"/>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180B67"/>
    <w:multiLevelType w:val="hybridMultilevel"/>
    <w:tmpl w:val="449A4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4725FB"/>
    <w:multiLevelType w:val="hybridMultilevel"/>
    <w:tmpl w:val="C1208E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957B7F"/>
    <w:multiLevelType w:val="hybridMultilevel"/>
    <w:tmpl w:val="0C6E598C"/>
    <w:lvl w:ilvl="0" w:tplc="1E1212F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06B5957"/>
    <w:multiLevelType w:val="hybridMultilevel"/>
    <w:tmpl w:val="37729F5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06B6E57"/>
    <w:multiLevelType w:val="hybridMultilevel"/>
    <w:tmpl w:val="46A0CC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2F96013"/>
    <w:multiLevelType w:val="hybridMultilevel"/>
    <w:tmpl w:val="1D36FB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508652F"/>
    <w:multiLevelType w:val="hybridMultilevel"/>
    <w:tmpl w:val="FA509022"/>
    <w:lvl w:ilvl="0" w:tplc="04090003">
      <w:start w:val="1"/>
      <w:numFmt w:val="bullet"/>
      <w:lvlText w:val="o"/>
      <w:lvlJc w:val="left"/>
      <w:pPr>
        <w:ind w:left="1493" w:hanging="360"/>
      </w:pPr>
      <w:rPr>
        <w:rFonts w:ascii="Courier New" w:hAnsi="Courier New" w:cs="Courier New" w:hint="default"/>
      </w:rPr>
    </w:lvl>
    <w:lvl w:ilvl="1" w:tplc="04090003" w:tentative="1">
      <w:start w:val="1"/>
      <w:numFmt w:val="bullet"/>
      <w:lvlText w:val="o"/>
      <w:lvlJc w:val="left"/>
      <w:pPr>
        <w:ind w:left="2213" w:hanging="360"/>
      </w:pPr>
      <w:rPr>
        <w:rFonts w:ascii="Courier New" w:hAnsi="Courier New" w:cs="Courier New" w:hint="default"/>
      </w:rPr>
    </w:lvl>
    <w:lvl w:ilvl="2" w:tplc="04090005" w:tentative="1">
      <w:start w:val="1"/>
      <w:numFmt w:val="bullet"/>
      <w:lvlText w:val=""/>
      <w:lvlJc w:val="left"/>
      <w:pPr>
        <w:ind w:left="2933" w:hanging="360"/>
      </w:pPr>
      <w:rPr>
        <w:rFonts w:ascii="Wingdings" w:hAnsi="Wingdings" w:hint="default"/>
      </w:rPr>
    </w:lvl>
    <w:lvl w:ilvl="3" w:tplc="04090001" w:tentative="1">
      <w:start w:val="1"/>
      <w:numFmt w:val="bullet"/>
      <w:lvlText w:val=""/>
      <w:lvlJc w:val="left"/>
      <w:pPr>
        <w:ind w:left="3653" w:hanging="360"/>
      </w:pPr>
      <w:rPr>
        <w:rFonts w:ascii="Symbol" w:hAnsi="Symbol" w:hint="default"/>
      </w:rPr>
    </w:lvl>
    <w:lvl w:ilvl="4" w:tplc="04090003" w:tentative="1">
      <w:start w:val="1"/>
      <w:numFmt w:val="bullet"/>
      <w:lvlText w:val="o"/>
      <w:lvlJc w:val="left"/>
      <w:pPr>
        <w:ind w:left="4373" w:hanging="360"/>
      </w:pPr>
      <w:rPr>
        <w:rFonts w:ascii="Courier New" w:hAnsi="Courier New" w:cs="Courier New" w:hint="default"/>
      </w:rPr>
    </w:lvl>
    <w:lvl w:ilvl="5" w:tplc="04090005" w:tentative="1">
      <w:start w:val="1"/>
      <w:numFmt w:val="bullet"/>
      <w:lvlText w:val=""/>
      <w:lvlJc w:val="left"/>
      <w:pPr>
        <w:ind w:left="5093" w:hanging="360"/>
      </w:pPr>
      <w:rPr>
        <w:rFonts w:ascii="Wingdings" w:hAnsi="Wingdings" w:hint="default"/>
      </w:rPr>
    </w:lvl>
    <w:lvl w:ilvl="6" w:tplc="04090001" w:tentative="1">
      <w:start w:val="1"/>
      <w:numFmt w:val="bullet"/>
      <w:lvlText w:val=""/>
      <w:lvlJc w:val="left"/>
      <w:pPr>
        <w:ind w:left="5813" w:hanging="360"/>
      </w:pPr>
      <w:rPr>
        <w:rFonts w:ascii="Symbol" w:hAnsi="Symbol" w:hint="default"/>
      </w:rPr>
    </w:lvl>
    <w:lvl w:ilvl="7" w:tplc="04090003" w:tentative="1">
      <w:start w:val="1"/>
      <w:numFmt w:val="bullet"/>
      <w:lvlText w:val="o"/>
      <w:lvlJc w:val="left"/>
      <w:pPr>
        <w:ind w:left="6533" w:hanging="360"/>
      </w:pPr>
      <w:rPr>
        <w:rFonts w:ascii="Courier New" w:hAnsi="Courier New" w:cs="Courier New" w:hint="default"/>
      </w:rPr>
    </w:lvl>
    <w:lvl w:ilvl="8" w:tplc="04090005" w:tentative="1">
      <w:start w:val="1"/>
      <w:numFmt w:val="bullet"/>
      <w:lvlText w:val=""/>
      <w:lvlJc w:val="left"/>
      <w:pPr>
        <w:ind w:left="7253" w:hanging="360"/>
      </w:pPr>
      <w:rPr>
        <w:rFonts w:ascii="Wingdings" w:hAnsi="Wingdings" w:hint="default"/>
      </w:rPr>
    </w:lvl>
  </w:abstractNum>
  <w:abstractNum w:abstractNumId="25" w15:restartNumberingAfterBreak="0">
    <w:nsid w:val="25F43ADB"/>
    <w:multiLevelType w:val="hybridMultilevel"/>
    <w:tmpl w:val="EFCAAFC6"/>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A356928"/>
    <w:multiLevelType w:val="hybridMultilevel"/>
    <w:tmpl w:val="E70EBF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C1E3109"/>
    <w:multiLevelType w:val="hybridMultilevel"/>
    <w:tmpl w:val="3D9632A6"/>
    <w:lvl w:ilvl="0" w:tplc="040C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D206A04"/>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D252151"/>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D2E0BC7"/>
    <w:multiLevelType w:val="hybridMultilevel"/>
    <w:tmpl w:val="238E7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577D14"/>
    <w:multiLevelType w:val="hybridMultilevel"/>
    <w:tmpl w:val="82B6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F0F0BA5"/>
    <w:multiLevelType w:val="multilevel"/>
    <w:tmpl w:val="BA747C0E"/>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33AC7EB8"/>
    <w:multiLevelType w:val="multilevel"/>
    <w:tmpl w:val="975087F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34" w15:restartNumberingAfterBreak="0">
    <w:nsid w:val="3E93604A"/>
    <w:multiLevelType w:val="hybridMultilevel"/>
    <w:tmpl w:val="B8E014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2240FA1"/>
    <w:multiLevelType w:val="hybridMultilevel"/>
    <w:tmpl w:val="1A20BA40"/>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36" w15:restartNumberingAfterBreak="0">
    <w:nsid w:val="440B222B"/>
    <w:multiLevelType w:val="hybridMultilevel"/>
    <w:tmpl w:val="13F28B6A"/>
    <w:lvl w:ilvl="0" w:tplc="B512FA88">
      <w:start w:val="3"/>
      <w:numFmt w:val="bullet"/>
      <w:lvlText w:val="-"/>
      <w:lvlJc w:val="left"/>
      <w:pPr>
        <w:ind w:left="360" w:hanging="360"/>
      </w:pPr>
      <w:rPr>
        <w:rFonts w:ascii="Arial" w:eastAsia="MS Mincho" w:hAnsi="Arial" w:cs="Time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441E7C40"/>
    <w:multiLevelType w:val="hybridMultilevel"/>
    <w:tmpl w:val="0082B502"/>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452E4448"/>
    <w:multiLevelType w:val="hybridMultilevel"/>
    <w:tmpl w:val="C6CCF422"/>
    <w:lvl w:ilvl="0" w:tplc="D1343A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B46936"/>
    <w:multiLevelType w:val="multilevel"/>
    <w:tmpl w:val="2A9E66F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lowerLetter"/>
      <w:lvlText w:val="%4)"/>
      <w:lvlJc w:val="left"/>
      <w:pPr>
        <w:tabs>
          <w:tab w:val="num" w:pos="360"/>
        </w:tabs>
        <w:ind w:left="360" w:hanging="360"/>
      </w:pPr>
    </w:lvl>
    <w:lvl w:ilvl="4">
      <w:start w:val="1"/>
      <w:numFmt w:val="decimal"/>
      <w:lvlText w:val="%4).%5"/>
      <w:legacy w:legacy="1" w:legacySpace="144" w:legacyIndent="0"/>
      <w:lvlJc w:val="left"/>
    </w:lvl>
    <w:lvl w:ilvl="5">
      <w:start w:val="1"/>
      <w:numFmt w:val="decimal"/>
      <w:lvlText w:val="%4).%5.%6"/>
      <w:legacy w:legacy="1" w:legacySpace="144" w:legacyIndent="0"/>
      <w:lvlJc w:val="left"/>
    </w:lvl>
    <w:lvl w:ilvl="6">
      <w:start w:val="1"/>
      <w:numFmt w:val="decimal"/>
      <w:lvlText w:val="%4).%5.%6.%7"/>
      <w:legacy w:legacy="1" w:legacySpace="144" w:legacyIndent="0"/>
      <w:lvlJc w:val="left"/>
    </w:lvl>
    <w:lvl w:ilvl="7">
      <w:start w:val="1"/>
      <w:numFmt w:val="decimal"/>
      <w:lvlText w:val="%4).%5.%6.%7.%8"/>
      <w:legacy w:legacy="1" w:legacySpace="144" w:legacyIndent="0"/>
      <w:lvlJc w:val="left"/>
    </w:lvl>
    <w:lvl w:ilvl="8">
      <w:start w:val="1"/>
      <w:numFmt w:val="decimal"/>
      <w:lvlText w:val="%4).%5.%6.%7.%8.%9"/>
      <w:legacy w:legacy="1" w:legacySpace="144" w:legacyIndent="0"/>
      <w:lvlJc w:val="left"/>
    </w:lvl>
  </w:abstractNum>
  <w:abstractNum w:abstractNumId="40" w15:restartNumberingAfterBreak="0">
    <w:nsid w:val="48C157CC"/>
    <w:multiLevelType w:val="hybridMultilevel"/>
    <w:tmpl w:val="0FCE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8D66AE"/>
    <w:multiLevelType w:val="multilevel"/>
    <w:tmpl w:val="FCC807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4B856361"/>
    <w:multiLevelType w:val="hybridMultilevel"/>
    <w:tmpl w:val="A3346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6D0640"/>
    <w:multiLevelType w:val="hybridMultilevel"/>
    <w:tmpl w:val="081431DE"/>
    <w:lvl w:ilvl="0" w:tplc="6506FE8C">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F577A84"/>
    <w:multiLevelType w:val="hybridMultilevel"/>
    <w:tmpl w:val="D8328BC2"/>
    <w:lvl w:ilvl="0" w:tplc="9F76E4EC">
      <w:start w:val="1"/>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E5287E"/>
    <w:multiLevelType w:val="multilevel"/>
    <w:tmpl w:val="29D8B7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52607AEC"/>
    <w:multiLevelType w:val="hybridMultilevel"/>
    <w:tmpl w:val="1592040E"/>
    <w:lvl w:ilvl="0" w:tplc="FB50E580">
      <w:start w:val="22"/>
      <w:numFmt w:val="bullet"/>
      <w:lvlText w:val=""/>
      <w:lvlJc w:val="left"/>
      <w:pPr>
        <w:ind w:left="720" w:hanging="360"/>
      </w:pPr>
      <w:rPr>
        <w:rFonts w:ascii="Symbol" w:eastAsia="MS Mincho"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84E6AFE"/>
    <w:multiLevelType w:val="hybridMultilevel"/>
    <w:tmpl w:val="EDB870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8FF69CD"/>
    <w:multiLevelType w:val="hybridMultilevel"/>
    <w:tmpl w:val="23BA228C"/>
    <w:lvl w:ilvl="0" w:tplc="7FC66AEA">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AD55C66"/>
    <w:multiLevelType w:val="hybridMultilevel"/>
    <w:tmpl w:val="18E8D396"/>
    <w:lvl w:ilvl="0" w:tplc="04090001">
      <w:start w:val="1"/>
      <w:numFmt w:val="bullet"/>
      <w:lvlText w:val=""/>
      <w:lvlJc w:val="left"/>
      <w:pPr>
        <w:ind w:left="1133" w:hanging="360"/>
      </w:pPr>
      <w:rPr>
        <w:rFonts w:ascii="Symbol" w:hAnsi="Symbol" w:hint="default"/>
      </w:rPr>
    </w:lvl>
    <w:lvl w:ilvl="1" w:tplc="04090003" w:tentative="1">
      <w:start w:val="1"/>
      <w:numFmt w:val="bullet"/>
      <w:lvlText w:val="o"/>
      <w:lvlJc w:val="left"/>
      <w:pPr>
        <w:ind w:left="1853" w:hanging="360"/>
      </w:pPr>
      <w:rPr>
        <w:rFonts w:ascii="Courier New" w:hAnsi="Courier New" w:cs="Courier New" w:hint="default"/>
      </w:rPr>
    </w:lvl>
    <w:lvl w:ilvl="2" w:tplc="04090005" w:tentative="1">
      <w:start w:val="1"/>
      <w:numFmt w:val="bullet"/>
      <w:lvlText w:val=""/>
      <w:lvlJc w:val="left"/>
      <w:pPr>
        <w:ind w:left="2573" w:hanging="360"/>
      </w:pPr>
      <w:rPr>
        <w:rFonts w:ascii="Wingdings" w:hAnsi="Wingdings" w:hint="default"/>
      </w:rPr>
    </w:lvl>
    <w:lvl w:ilvl="3" w:tplc="04090001" w:tentative="1">
      <w:start w:val="1"/>
      <w:numFmt w:val="bullet"/>
      <w:lvlText w:val=""/>
      <w:lvlJc w:val="left"/>
      <w:pPr>
        <w:ind w:left="3293" w:hanging="360"/>
      </w:pPr>
      <w:rPr>
        <w:rFonts w:ascii="Symbol" w:hAnsi="Symbol" w:hint="default"/>
      </w:rPr>
    </w:lvl>
    <w:lvl w:ilvl="4" w:tplc="04090003" w:tentative="1">
      <w:start w:val="1"/>
      <w:numFmt w:val="bullet"/>
      <w:lvlText w:val="o"/>
      <w:lvlJc w:val="left"/>
      <w:pPr>
        <w:ind w:left="4013" w:hanging="360"/>
      </w:pPr>
      <w:rPr>
        <w:rFonts w:ascii="Courier New" w:hAnsi="Courier New" w:cs="Courier New" w:hint="default"/>
      </w:rPr>
    </w:lvl>
    <w:lvl w:ilvl="5" w:tplc="04090005" w:tentative="1">
      <w:start w:val="1"/>
      <w:numFmt w:val="bullet"/>
      <w:lvlText w:val=""/>
      <w:lvlJc w:val="left"/>
      <w:pPr>
        <w:ind w:left="4733" w:hanging="360"/>
      </w:pPr>
      <w:rPr>
        <w:rFonts w:ascii="Wingdings" w:hAnsi="Wingdings" w:hint="default"/>
      </w:rPr>
    </w:lvl>
    <w:lvl w:ilvl="6" w:tplc="04090001" w:tentative="1">
      <w:start w:val="1"/>
      <w:numFmt w:val="bullet"/>
      <w:lvlText w:val=""/>
      <w:lvlJc w:val="left"/>
      <w:pPr>
        <w:ind w:left="5453" w:hanging="360"/>
      </w:pPr>
      <w:rPr>
        <w:rFonts w:ascii="Symbol" w:hAnsi="Symbol" w:hint="default"/>
      </w:rPr>
    </w:lvl>
    <w:lvl w:ilvl="7" w:tplc="04090003" w:tentative="1">
      <w:start w:val="1"/>
      <w:numFmt w:val="bullet"/>
      <w:lvlText w:val="o"/>
      <w:lvlJc w:val="left"/>
      <w:pPr>
        <w:ind w:left="6173" w:hanging="360"/>
      </w:pPr>
      <w:rPr>
        <w:rFonts w:ascii="Courier New" w:hAnsi="Courier New" w:cs="Courier New" w:hint="default"/>
      </w:rPr>
    </w:lvl>
    <w:lvl w:ilvl="8" w:tplc="04090005" w:tentative="1">
      <w:start w:val="1"/>
      <w:numFmt w:val="bullet"/>
      <w:lvlText w:val=""/>
      <w:lvlJc w:val="left"/>
      <w:pPr>
        <w:ind w:left="6893" w:hanging="360"/>
      </w:pPr>
      <w:rPr>
        <w:rFonts w:ascii="Wingdings" w:hAnsi="Wingdings" w:hint="default"/>
      </w:rPr>
    </w:lvl>
  </w:abstractNum>
  <w:abstractNum w:abstractNumId="50" w15:restartNumberingAfterBreak="0">
    <w:nsid w:val="5BFD3EDA"/>
    <w:multiLevelType w:val="hybridMultilevel"/>
    <w:tmpl w:val="5176B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0D23484"/>
    <w:multiLevelType w:val="hybridMultilevel"/>
    <w:tmpl w:val="17D48F32"/>
    <w:lvl w:ilvl="0" w:tplc="8DB4B834">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0F3248F"/>
    <w:multiLevelType w:val="multilevel"/>
    <w:tmpl w:val="6076F0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61013553"/>
    <w:multiLevelType w:val="hybridMultilevel"/>
    <w:tmpl w:val="EFF2BC6E"/>
    <w:lvl w:ilvl="0" w:tplc="38E040CC">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17D39FD"/>
    <w:multiLevelType w:val="hybridMultilevel"/>
    <w:tmpl w:val="527AAC7E"/>
    <w:lvl w:ilvl="0" w:tplc="7750BD94">
      <w:start w:val="4"/>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2825EFE"/>
    <w:multiLevelType w:val="hybridMultilevel"/>
    <w:tmpl w:val="DB84FE6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6309280E"/>
    <w:multiLevelType w:val="hybridMultilevel"/>
    <w:tmpl w:val="0486D7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638E1CB1"/>
    <w:multiLevelType w:val="multilevel"/>
    <w:tmpl w:val="9A205844"/>
    <w:lvl w:ilvl="0">
      <w:start w:val="12"/>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0E12E5"/>
    <w:multiLevelType w:val="hybridMultilevel"/>
    <w:tmpl w:val="4F54A6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CF1B0D"/>
    <w:multiLevelType w:val="hybridMultilevel"/>
    <w:tmpl w:val="FBEAF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D702595"/>
    <w:multiLevelType w:val="multilevel"/>
    <w:tmpl w:val="1EF892A2"/>
    <w:lvl w:ilvl="0">
      <w:start w:val="1"/>
      <w:numFmt w:val="decimal"/>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6F696230"/>
    <w:multiLevelType w:val="hybridMultilevel"/>
    <w:tmpl w:val="07F6BD50"/>
    <w:lvl w:ilvl="0" w:tplc="2EE2EBD0">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FB55185"/>
    <w:multiLevelType w:val="hybridMultilevel"/>
    <w:tmpl w:val="5212DF1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2463680"/>
    <w:multiLevelType w:val="hybridMultilevel"/>
    <w:tmpl w:val="74881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6"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75AA573F"/>
    <w:multiLevelType w:val="hybridMultilevel"/>
    <w:tmpl w:val="BA32A5EE"/>
    <w:lvl w:ilvl="0" w:tplc="040C0001">
      <w:start w:val="1"/>
      <w:numFmt w:val="bullet"/>
      <w:lvlText w:val=""/>
      <w:lvlJc w:val="left"/>
      <w:pPr>
        <w:ind w:left="720" w:hanging="360"/>
      </w:pPr>
      <w:rPr>
        <w:rFonts w:ascii="Symbol" w:hAnsi="Symbol" w:hint="default"/>
      </w:rPr>
    </w:lvl>
    <w:lvl w:ilvl="1" w:tplc="3B742752">
      <w:numFmt w:val="bullet"/>
      <w:lvlText w:val="-"/>
      <w:lvlJc w:val="left"/>
      <w:pPr>
        <w:ind w:left="1440" w:hanging="360"/>
      </w:pPr>
      <w:rPr>
        <w:rFonts w:ascii="Times New Roman" w:eastAsia="MS Mincho"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5F61D23"/>
    <w:multiLevelType w:val="hybridMultilevel"/>
    <w:tmpl w:val="0CB26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82459CA"/>
    <w:multiLevelType w:val="hybridMultilevel"/>
    <w:tmpl w:val="C92AE5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8AF22B9"/>
    <w:multiLevelType w:val="hybridMultilevel"/>
    <w:tmpl w:val="B4E8C3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71" w15:restartNumberingAfterBreak="0">
    <w:nsid w:val="790A5040"/>
    <w:multiLevelType w:val="hybridMultilevel"/>
    <w:tmpl w:val="D80265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D06156A"/>
    <w:multiLevelType w:val="hybridMultilevel"/>
    <w:tmpl w:val="805006DE"/>
    <w:lvl w:ilvl="0" w:tplc="729669A6">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E612B93"/>
    <w:multiLevelType w:val="hybridMultilevel"/>
    <w:tmpl w:val="BD6C63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E926AEF"/>
    <w:multiLevelType w:val="hybridMultilevel"/>
    <w:tmpl w:val="46BE36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6" w15:restartNumberingAfterBreak="0">
    <w:nsid w:val="7F720324"/>
    <w:multiLevelType w:val="hybridMultilevel"/>
    <w:tmpl w:val="4F5833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588920">
    <w:abstractNumId w:val="65"/>
  </w:num>
  <w:num w:numId="2" w16cid:durableId="163134700">
    <w:abstractNumId w:val="23"/>
  </w:num>
  <w:num w:numId="3" w16cid:durableId="1496804154">
    <w:abstractNumId w:val="25"/>
  </w:num>
  <w:num w:numId="4" w16cid:durableId="141704911">
    <w:abstractNumId w:val="67"/>
  </w:num>
  <w:num w:numId="5" w16cid:durableId="187526974">
    <w:abstractNumId w:val="74"/>
  </w:num>
  <w:num w:numId="6" w16cid:durableId="1148281482">
    <w:abstractNumId w:val="21"/>
  </w:num>
  <w:num w:numId="7" w16cid:durableId="641274446">
    <w:abstractNumId w:val="18"/>
  </w:num>
  <w:num w:numId="8" w16cid:durableId="978075383">
    <w:abstractNumId w:val="59"/>
  </w:num>
  <w:num w:numId="9" w16cid:durableId="56129122">
    <w:abstractNumId w:val="72"/>
  </w:num>
  <w:num w:numId="10" w16cid:durableId="20590728">
    <w:abstractNumId w:val="6"/>
  </w:num>
  <w:num w:numId="11" w16cid:durableId="1431316764">
    <w:abstractNumId w:val="19"/>
  </w:num>
  <w:num w:numId="12" w16cid:durableId="1834447439">
    <w:abstractNumId w:val="43"/>
  </w:num>
  <w:num w:numId="13" w16cid:durableId="604924403">
    <w:abstractNumId w:val="32"/>
  </w:num>
  <w:num w:numId="14" w16cid:durableId="1391151222">
    <w:abstractNumId w:val="2"/>
  </w:num>
  <w:num w:numId="15" w16cid:durableId="554462968">
    <w:abstractNumId w:val="66"/>
  </w:num>
  <w:num w:numId="16" w16cid:durableId="2005428089">
    <w:abstractNumId w:val="63"/>
  </w:num>
  <w:num w:numId="17" w16cid:durableId="1535728199">
    <w:abstractNumId w:val="49"/>
  </w:num>
  <w:num w:numId="18" w16cid:durableId="283075155">
    <w:abstractNumId w:val="24"/>
  </w:num>
  <w:num w:numId="19" w16cid:durableId="45183456">
    <w:abstractNumId w:val="76"/>
  </w:num>
  <w:num w:numId="20" w16cid:durableId="1893541236">
    <w:abstractNumId w:val="11"/>
  </w:num>
  <w:num w:numId="21" w16cid:durableId="123616980">
    <w:abstractNumId w:val="20"/>
  </w:num>
  <w:num w:numId="22" w16cid:durableId="2075159015">
    <w:abstractNumId w:val="57"/>
  </w:num>
  <w:num w:numId="23" w16cid:durableId="449983252">
    <w:abstractNumId w:val="3"/>
  </w:num>
  <w:num w:numId="24" w16cid:durableId="1083069655">
    <w:abstractNumId w:val="9"/>
  </w:num>
  <w:num w:numId="25" w16cid:durableId="2136870196">
    <w:abstractNumId w:val="71"/>
  </w:num>
  <w:num w:numId="26" w16cid:durableId="136841220">
    <w:abstractNumId w:val="47"/>
  </w:num>
  <w:num w:numId="27" w16cid:durableId="526261470">
    <w:abstractNumId w:val="42"/>
  </w:num>
  <w:num w:numId="28" w16cid:durableId="1762799070">
    <w:abstractNumId w:val="34"/>
  </w:num>
  <w:num w:numId="29" w16cid:durableId="510805329">
    <w:abstractNumId w:val="64"/>
  </w:num>
  <w:num w:numId="30" w16cid:durableId="1606767467">
    <w:abstractNumId w:val="39"/>
  </w:num>
  <w:num w:numId="31" w16cid:durableId="485976714">
    <w:abstractNumId w:val="7"/>
  </w:num>
  <w:num w:numId="32" w16cid:durableId="2113435792">
    <w:abstractNumId w:val="54"/>
  </w:num>
  <w:num w:numId="33" w16cid:durableId="623119812">
    <w:abstractNumId w:val="30"/>
  </w:num>
  <w:num w:numId="34" w16cid:durableId="221446292">
    <w:abstractNumId w:val="65"/>
  </w:num>
  <w:num w:numId="35" w16cid:durableId="1117991666">
    <w:abstractNumId w:val="28"/>
  </w:num>
  <w:num w:numId="36" w16cid:durableId="1385330864">
    <w:abstractNumId w:val="15"/>
  </w:num>
  <w:num w:numId="37" w16cid:durableId="998196652">
    <w:abstractNumId w:val="40"/>
  </w:num>
  <w:num w:numId="38" w16cid:durableId="1449474754">
    <w:abstractNumId w:val="12"/>
  </w:num>
  <w:num w:numId="39" w16cid:durableId="14432193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6304718">
    <w:abstractNumId w:val="69"/>
  </w:num>
  <w:num w:numId="41" w16cid:durableId="1573656218">
    <w:abstractNumId w:val="16"/>
  </w:num>
  <w:num w:numId="42" w16cid:durableId="1211502238">
    <w:abstractNumId w:val="8"/>
  </w:num>
  <w:num w:numId="43" w16cid:durableId="391462449">
    <w:abstractNumId w:val="36"/>
  </w:num>
  <w:num w:numId="44" w16cid:durableId="1630430555">
    <w:abstractNumId w:val="50"/>
  </w:num>
  <w:num w:numId="45" w16cid:durableId="991450257">
    <w:abstractNumId w:val="65"/>
  </w:num>
  <w:num w:numId="46" w16cid:durableId="1538929329">
    <w:abstractNumId w:val="65"/>
  </w:num>
  <w:num w:numId="47" w16cid:durableId="903372421">
    <w:abstractNumId w:val="65"/>
  </w:num>
  <w:num w:numId="48" w16cid:durableId="1599286221">
    <w:abstractNumId w:val="65"/>
  </w:num>
  <w:num w:numId="49" w16cid:durableId="1533418928">
    <w:abstractNumId w:val="65"/>
  </w:num>
  <w:num w:numId="50" w16cid:durableId="635379636">
    <w:abstractNumId w:val="65"/>
  </w:num>
  <w:num w:numId="51" w16cid:durableId="1658997813">
    <w:abstractNumId w:val="65"/>
  </w:num>
  <w:num w:numId="52" w16cid:durableId="79956311">
    <w:abstractNumId w:val="65"/>
  </w:num>
  <w:num w:numId="53" w16cid:durableId="233973100">
    <w:abstractNumId w:val="65"/>
  </w:num>
  <w:num w:numId="54" w16cid:durableId="1231499648">
    <w:abstractNumId w:val="65"/>
  </w:num>
  <w:num w:numId="55" w16cid:durableId="1252424164">
    <w:abstractNumId w:val="65"/>
  </w:num>
  <w:num w:numId="56" w16cid:durableId="1691250014">
    <w:abstractNumId w:val="26"/>
  </w:num>
  <w:num w:numId="57" w16cid:durableId="1146051074">
    <w:abstractNumId w:val="37"/>
  </w:num>
  <w:num w:numId="58" w16cid:durableId="1011839081">
    <w:abstractNumId w:val="27"/>
  </w:num>
  <w:num w:numId="59" w16cid:durableId="616913638">
    <w:abstractNumId w:val="29"/>
  </w:num>
  <w:num w:numId="60" w16cid:durableId="573010539">
    <w:abstractNumId w:val="65"/>
  </w:num>
  <w:num w:numId="61" w16cid:durableId="1515224495">
    <w:abstractNumId w:val="70"/>
  </w:num>
  <w:num w:numId="62" w16cid:durableId="1452751214">
    <w:abstractNumId w:val="35"/>
  </w:num>
  <w:num w:numId="63" w16cid:durableId="137698196">
    <w:abstractNumId w:val="17"/>
  </w:num>
  <w:num w:numId="64" w16cid:durableId="1420249654">
    <w:abstractNumId w:val="44"/>
  </w:num>
  <w:num w:numId="65" w16cid:durableId="1685747442">
    <w:abstractNumId w:val="1"/>
  </w:num>
  <w:num w:numId="66" w16cid:durableId="449474754">
    <w:abstractNumId w:val="58"/>
  </w:num>
  <w:num w:numId="67" w16cid:durableId="428545178">
    <w:abstractNumId w:val="55"/>
  </w:num>
  <w:num w:numId="68" w16cid:durableId="2039161420">
    <w:abstractNumId w:val="33"/>
  </w:num>
  <w:num w:numId="69" w16cid:durableId="298845932">
    <w:abstractNumId w:val="75"/>
  </w:num>
  <w:num w:numId="70" w16cid:durableId="1067998780">
    <w:abstractNumId w:val="61"/>
  </w:num>
  <w:num w:numId="71" w16cid:durableId="269120392">
    <w:abstractNumId w:val="38"/>
  </w:num>
  <w:num w:numId="72" w16cid:durableId="1665890238">
    <w:abstractNumId w:val="68"/>
  </w:num>
  <w:num w:numId="73" w16cid:durableId="1600866647">
    <w:abstractNumId w:val="5"/>
  </w:num>
  <w:num w:numId="74" w16cid:durableId="386999823">
    <w:abstractNumId w:val="31"/>
  </w:num>
  <w:num w:numId="75" w16cid:durableId="2128961300">
    <w:abstractNumId w:val="73"/>
  </w:num>
  <w:num w:numId="76" w16cid:durableId="738134359">
    <w:abstractNumId w:val="22"/>
  </w:num>
  <w:num w:numId="77" w16cid:durableId="136339929">
    <w:abstractNumId w:val="53"/>
  </w:num>
  <w:num w:numId="78" w16cid:durableId="1011562591">
    <w:abstractNumId w:val="56"/>
  </w:num>
  <w:num w:numId="79" w16cid:durableId="1466239344">
    <w:abstractNumId w:val="60"/>
  </w:num>
  <w:num w:numId="80" w16cid:durableId="376010665">
    <w:abstractNumId w:val="4"/>
  </w:num>
  <w:num w:numId="81" w16cid:durableId="1535920297">
    <w:abstractNumId w:val="45"/>
  </w:num>
  <w:num w:numId="82" w16cid:durableId="1076241988">
    <w:abstractNumId w:val="52"/>
  </w:num>
  <w:num w:numId="83" w16cid:durableId="167141217">
    <w:abstractNumId w:val="13"/>
  </w:num>
  <w:num w:numId="84" w16cid:durableId="274949609">
    <w:abstractNumId w:val="41"/>
  </w:num>
  <w:num w:numId="85" w16cid:durableId="1248492561">
    <w:abstractNumId w:val="14"/>
  </w:num>
  <w:num w:numId="86" w16cid:durableId="158280038">
    <w:abstractNumId w:val="10"/>
  </w:num>
  <w:num w:numId="87" w16cid:durableId="52197991">
    <w:abstractNumId w:val="0"/>
  </w:num>
  <w:num w:numId="88" w16cid:durableId="861405514">
    <w:abstractNumId w:val="62"/>
  </w:num>
  <w:num w:numId="89" w16cid:durableId="1894002577">
    <w:abstractNumId w:val="46"/>
  </w:num>
  <w:num w:numId="90" w16cid:durableId="1464931783">
    <w:abstractNumId w:val="48"/>
  </w:num>
  <w:num w:numId="91" w16cid:durableId="1099184215">
    <w:abstractNumId w:val="51"/>
  </w:num>
  <w:numIdMacAtCleanup w:val="8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ufael mekuria">
    <w15:presenceInfo w15:providerId="Windows Live" w15:userId="5c2d6dfb7fd0a8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945"/>
    <w:rsid w:val="00000749"/>
    <w:rsid w:val="00005691"/>
    <w:rsid w:val="00010457"/>
    <w:rsid w:val="00010C07"/>
    <w:rsid w:val="0002353F"/>
    <w:rsid w:val="00024789"/>
    <w:rsid w:val="00024E0E"/>
    <w:rsid w:val="000317C6"/>
    <w:rsid w:val="000361CB"/>
    <w:rsid w:val="00037A61"/>
    <w:rsid w:val="00040E7A"/>
    <w:rsid w:val="00047539"/>
    <w:rsid w:val="00047B0B"/>
    <w:rsid w:val="00050CF6"/>
    <w:rsid w:val="000555B1"/>
    <w:rsid w:val="00056B9E"/>
    <w:rsid w:val="00062AD2"/>
    <w:rsid w:val="00072883"/>
    <w:rsid w:val="00073F96"/>
    <w:rsid w:val="000762C8"/>
    <w:rsid w:val="00094783"/>
    <w:rsid w:val="00094A29"/>
    <w:rsid w:val="00094CA9"/>
    <w:rsid w:val="000977BE"/>
    <w:rsid w:val="000A0AF4"/>
    <w:rsid w:val="000A2F9D"/>
    <w:rsid w:val="000A563D"/>
    <w:rsid w:val="000A72D0"/>
    <w:rsid w:val="000B4134"/>
    <w:rsid w:val="000C23FC"/>
    <w:rsid w:val="000D57E8"/>
    <w:rsid w:val="000D6002"/>
    <w:rsid w:val="000D6C2A"/>
    <w:rsid w:val="000E01D2"/>
    <w:rsid w:val="000E119F"/>
    <w:rsid w:val="000F365A"/>
    <w:rsid w:val="00100A23"/>
    <w:rsid w:val="00100EEE"/>
    <w:rsid w:val="00102CA2"/>
    <w:rsid w:val="00103219"/>
    <w:rsid w:val="00113776"/>
    <w:rsid w:val="00116BE5"/>
    <w:rsid w:val="001176B4"/>
    <w:rsid w:val="001244BA"/>
    <w:rsid w:val="00134633"/>
    <w:rsid w:val="001368B7"/>
    <w:rsid w:val="00137ECC"/>
    <w:rsid w:val="00142478"/>
    <w:rsid w:val="001516E6"/>
    <w:rsid w:val="0015361D"/>
    <w:rsid w:val="00156A51"/>
    <w:rsid w:val="00170647"/>
    <w:rsid w:val="001819A9"/>
    <w:rsid w:val="00184C45"/>
    <w:rsid w:val="00184EFF"/>
    <w:rsid w:val="00193C7F"/>
    <w:rsid w:val="001B0C3D"/>
    <w:rsid w:val="001B1461"/>
    <w:rsid w:val="001B1F02"/>
    <w:rsid w:val="001B299E"/>
    <w:rsid w:val="001D08C3"/>
    <w:rsid w:val="001D0F52"/>
    <w:rsid w:val="001E0AE8"/>
    <w:rsid w:val="001F3BCE"/>
    <w:rsid w:val="001F3C11"/>
    <w:rsid w:val="001F7498"/>
    <w:rsid w:val="002005AB"/>
    <w:rsid w:val="00204C3A"/>
    <w:rsid w:val="002116D4"/>
    <w:rsid w:val="00212634"/>
    <w:rsid w:val="00226545"/>
    <w:rsid w:val="00250F12"/>
    <w:rsid w:val="0025114A"/>
    <w:rsid w:val="002575E9"/>
    <w:rsid w:val="00286907"/>
    <w:rsid w:val="00291B43"/>
    <w:rsid w:val="002958EE"/>
    <w:rsid w:val="002A1B75"/>
    <w:rsid w:val="002A1D9B"/>
    <w:rsid w:val="002B0299"/>
    <w:rsid w:val="002B51DF"/>
    <w:rsid w:val="002B66D5"/>
    <w:rsid w:val="002E3305"/>
    <w:rsid w:val="002F0654"/>
    <w:rsid w:val="002F0DE8"/>
    <w:rsid w:val="002F529E"/>
    <w:rsid w:val="003001D5"/>
    <w:rsid w:val="00300918"/>
    <w:rsid w:val="003061A1"/>
    <w:rsid w:val="0032464A"/>
    <w:rsid w:val="00324B42"/>
    <w:rsid w:val="00333596"/>
    <w:rsid w:val="0034355B"/>
    <w:rsid w:val="00352013"/>
    <w:rsid w:val="00353D19"/>
    <w:rsid w:val="00354C94"/>
    <w:rsid w:val="00356FE3"/>
    <w:rsid w:val="00367DCD"/>
    <w:rsid w:val="00371963"/>
    <w:rsid w:val="00372D41"/>
    <w:rsid w:val="00387F29"/>
    <w:rsid w:val="003A66FF"/>
    <w:rsid w:val="003C590B"/>
    <w:rsid w:val="003D578E"/>
    <w:rsid w:val="003D5A80"/>
    <w:rsid w:val="003F67EA"/>
    <w:rsid w:val="0040269B"/>
    <w:rsid w:val="00402B38"/>
    <w:rsid w:val="00403C9F"/>
    <w:rsid w:val="00410619"/>
    <w:rsid w:val="00410BA8"/>
    <w:rsid w:val="00413099"/>
    <w:rsid w:val="004164F5"/>
    <w:rsid w:val="00416866"/>
    <w:rsid w:val="00417C66"/>
    <w:rsid w:val="00420897"/>
    <w:rsid w:val="004516CA"/>
    <w:rsid w:val="0046695D"/>
    <w:rsid w:val="00482DD6"/>
    <w:rsid w:val="004875B5"/>
    <w:rsid w:val="00490F50"/>
    <w:rsid w:val="004917CA"/>
    <w:rsid w:val="00492849"/>
    <w:rsid w:val="00494B91"/>
    <w:rsid w:val="00494C4D"/>
    <w:rsid w:val="004A5BA8"/>
    <w:rsid w:val="004A64F8"/>
    <w:rsid w:val="004A68B6"/>
    <w:rsid w:val="004A6AA9"/>
    <w:rsid w:val="004B4AF1"/>
    <w:rsid w:val="004D4A97"/>
    <w:rsid w:val="004E11B3"/>
    <w:rsid w:val="004E1E33"/>
    <w:rsid w:val="004E3DBE"/>
    <w:rsid w:val="004E5C0A"/>
    <w:rsid w:val="00502522"/>
    <w:rsid w:val="00502666"/>
    <w:rsid w:val="00507D9F"/>
    <w:rsid w:val="00521078"/>
    <w:rsid w:val="00525B26"/>
    <w:rsid w:val="00530EF2"/>
    <w:rsid w:val="005349E3"/>
    <w:rsid w:val="005400FC"/>
    <w:rsid w:val="00544634"/>
    <w:rsid w:val="00550E78"/>
    <w:rsid w:val="00551613"/>
    <w:rsid w:val="0055288C"/>
    <w:rsid w:val="005529D8"/>
    <w:rsid w:val="00557CA1"/>
    <w:rsid w:val="00563557"/>
    <w:rsid w:val="00571877"/>
    <w:rsid w:val="00572E19"/>
    <w:rsid w:val="00573F74"/>
    <w:rsid w:val="00574F72"/>
    <w:rsid w:val="00584195"/>
    <w:rsid w:val="00587D57"/>
    <w:rsid w:val="0059492D"/>
    <w:rsid w:val="00595685"/>
    <w:rsid w:val="005A4EE8"/>
    <w:rsid w:val="005A6DE8"/>
    <w:rsid w:val="005C1AA2"/>
    <w:rsid w:val="005C5EE3"/>
    <w:rsid w:val="005E1669"/>
    <w:rsid w:val="005E33BF"/>
    <w:rsid w:val="005E62DE"/>
    <w:rsid w:val="005E7929"/>
    <w:rsid w:val="005E7A5D"/>
    <w:rsid w:val="005F04AA"/>
    <w:rsid w:val="005F6935"/>
    <w:rsid w:val="00606ACC"/>
    <w:rsid w:val="00607A4E"/>
    <w:rsid w:val="00611488"/>
    <w:rsid w:val="00612329"/>
    <w:rsid w:val="006171B1"/>
    <w:rsid w:val="00637C64"/>
    <w:rsid w:val="00644BF7"/>
    <w:rsid w:val="0065293B"/>
    <w:rsid w:val="00652C09"/>
    <w:rsid w:val="006575E8"/>
    <w:rsid w:val="00661281"/>
    <w:rsid w:val="0066513B"/>
    <w:rsid w:val="00670AA8"/>
    <w:rsid w:val="006723DF"/>
    <w:rsid w:val="00676596"/>
    <w:rsid w:val="006910ED"/>
    <w:rsid w:val="0069661A"/>
    <w:rsid w:val="00696EC8"/>
    <w:rsid w:val="0069761D"/>
    <w:rsid w:val="006A1BA1"/>
    <w:rsid w:val="006A5BFE"/>
    <w:rsid w:val="006B2573"/>
    <w:rsid w:val="006B7D3E"/>
    <w:rsid w:val="006C35F0"/>
    <w:rsid w:val="006C503A"/>
    <w:rsid w:val="006E2A30"/>
    <w:rsid w:val="006E5F24"/>
    <w:rsid w:val="006F1F64"/>
    <w:rsid w:val="006F7105"/>
    <w:rsid w:val="00701B95"/>
    <w:rsid w:val="007110F7"/>
    <w:rsid w:val="00732D40"/>
    <w:rsid w:val="00740630"/>
    <w:rsid w:val="00743118"/>
    <w:rsid w:val="00754371"/>
    <w:rsid w:val="00755A97"/>
    <w:rsid w:val="00763FB4"/>
    <w:rsid w:val="00777A43"/>
    <w:rsid w:val="00777D36"/>
    <w:rsid w:val="007801DD"/>
    <w:rsid w:val="007836B2"/>
    <w:rsid w:val="007858B7"/>
    <w:rsid w:val="00792EEB"/>
    <w:rsid w:val="0079750C"/>
    <w:rsid w:val="007A69E2"/>
    <w:rsid w:val="007B5223"/>
    <w:rsid w:val="007C364F"/>
    <w:rsid w:val="007D140B"/>
    <w:rsid w:val="007D53AA"/>
    <w:rsid w:val="007E2611"/>
    <w:rsid w:val="007E4358"/>
    <w:rsid w:val="007F69E9"/>
    <w:rsid w:val="0080044F"/>
    <w:rsid w:val="00803D62"/>
    <w:rsid w:val="00807E0A"/>
    <w:rsid w:val="00812C35"/>
    <w:rsid w:val="008152C5"/>
    <w:rsid w:val="008167CC"/>
    <w:rsid w:val="00820FD9"/>
    <w:rsid w:val="00824B50"/>
    <w:rsid w:val="008279CE"/>
    <w:rsid w:val="0083094A"/>
    <w:rsid w:val="00833871"/>
    <w:rsid w:val="008346BE"/>
    <w:rsid w:val="00843813"/>
    <w:rsid w:val="008461EC"/>
    <w:rsid w:val="00847FFE"/>
    <w:rsid w:val="0086454D"/>
    <w:rsid w:val="00865CF8"/>
    <w:rsid w:val="00871B99"/>
    <w:rsid w:val="00874AE2"/>
    <w:rsid w:val="00875054"/>
    <w:rsid w:val="00877E88"/>
    <w:rsid w:val="00880B13"/>
    <w:rsid w:val="008865C0"/>
    <w:rsid w:val="008929AD"/>
    <w:rsid w:val="008A1312"/>
    <w:rsid w:val="008D006F"/>
    <w:rsid w:val="008D2331"/>
    <w:rsid w:val="008F012F"/>
    <w:rsid w:val="0090109F"/>
    <w:rsid w:val="00901176"/>
    <w:rsid w:val="0090553E"/>
    <w:rsid w:val="00907884"/>
    <w:rsid w:val="009078D5"/>
    <w:rsid w:val="00907945"/>
    <w:rsid w:val="00913B43"/>
    <w:rsid w:val="00913C90"/>
    <w:rsid w:val="00917BCD"/>
    <w:rsid w:val="00930757"/>
    <w:rsid w:val="00931F6E"/>
    <w:rsid w:val="00935E1F"/>
    <w:rsid w:val="00941D7E"/>
    <w:rsid w:val="00942B18"/>
    <w:rsid w:val="0095067A"/>
    <w:rsid w:val="009518AD"/>
    <w:rsid w:val="00952DA9"/>
    <w:rsid w:val="00954FAB"/>
    <w:rsid w:val="00970E30"/>
    <w:rsid w:val="009A3465"/>
    <w:rsid w:val="009A4A35"/>
    <w:rsid w:val="009A4AA6"/>
    <w:rsid w:val="009B18AD"/>
    <w:rsid w:val="009B20D9"/>
    <w:rsid w:val="009C1178"/>
    <w:rsid w:val="009C2D14"/>
    <w:rsid w:val="009D6CA0"/>
    <w:rsid w:val="009E12E0"/>
    <w:rsid w:val="009E3A2A"/>
    <w:rsid w:val="009E428F"/>
    <w:rsid w:val="00A0250D"/>
    <w:rsid w:val="00A04A8B"/>
    <w:rsid w:val="00A05F07"/>
    <w:rsid w:val="00A1538B"/>
    <w:rsid w:val="00A15885"/>
    <w:rsid w:val="00A17E6E"/>
    <w:rsid w:val="00A2433F"/>
    <w:rsid w:val="00A2647C"/>
    <w:rsid w:val="00A37028"/>
    <w:rsid w:val="00A472ED"/>
    <w:rsid w:val="00A50D2E"/>
    <w:rsid w:val="00A523B6"/>
    <w:rsid w:val="00A548CC"/>
    <w:rsid w:val="00A6172C"/>
    <w:rsid w:val="00A629A1"/>
    <w:rsid w:val="00A63469"/>
    <w:rsid w:val="00A640A0"/>
    <w:rsid w:val="00A73EB6"/>
    <w:rsid w:val="00A82D0D"/>
    <w:rsid w:val="00A83581"/>
    <w:rsid w:val="00A93771"/>
    <w:rsid w:val="00A94202"/>
    <w:rsid w:val="00AA0611"/>
    <w:rsid w:val="00AA6BAB"/>
    <w:rsid w:val="00AB0D6A"/>
    <w:rsid w:val="00AB1A05"/>
    <w:rsid w:val="00AB2BB8"/>
    <w:rsid w:val="00AB49BF"/>
    <w:rsid w:val="00AC20B6"/>
    <w:rsid w:val="00AC4857"/>
    <w:rsid w:val="00AC5462"/>
    <w:rsid w:val="00AD27C3"/>
    <w:rsid w:val="00AD7970"/>
    <w:rsid w:val="00AE7E7F"/>
    <w:rsid w:val="00AF08B9"/>
    <w:rsid w:val="00AF1583"/>
    <w:rsid w:val="00B02685"/>
    <w:rsid w:val="00B07818"/>
    <w:rsid w:val="00B141C8"/>
    <w:rsid w:val="00B16D6E"/>
    <w:rsid w:val="00B171B9"/>
    <w:rsid w:val="00B2266B"/>
    <w:rsid w:val="00B2532C"/>
    <w:rsid w:val="00B310B7"/>
    <w:rsid w:val="00B5637D"/>
    <w:rsid w:val="00B57569"/>
    <w:rsid w:val="00B61EC1"/>
    <w:rsid w:val="00B66865"/>
    <w:rsid w:val="00B67F63"/>
    <w:rsid w:val="00B70EC5"/>
    <w:rsid w:val="00B74202"/>
    <w:rsid w:val="00B743E0"/>
    <w:rsid w:val="00B80A7B"/>
    <w:rsid w:val="00B80C0E"/>
    <w:rsid w:val="00B975D9"/>
    <w:rsid w:val="00BA3E2B"/>
    <w:rsid w:val="00BA61F5"/>
    <w:rsid w:val="00BB2D93"/>
    <w:rsid w:val="00BB483A"/>
    <w:rsid w:val="00BB6AD8"/>
    <w:rsid w:val="00BC0DC9"/>
    <w:rsid w:val="00BC1260"/>
    <w:rsid w:val="00BC5CE2"/>
    <w:rsid w:val="00BC6FC1"/>
    <w:rsid w:val="00BD135E"/>
    <w:rsid w:val="00BD5EBE"/>
    <w:rsid w:val="00BE5363"/>
    <w:rsid w:val="00BF27F6"/>
    <w:rsid w:val="00BF3835"/>
    <w:rsid w:val="00C0658E"/>
    <w:rsid w:val="00C06C29"/>
    <w:rsid w:val="00C11F89"/>
    <w:rsid w:val="00C12501"/>
    <w:rsid w:val="00C14FE1"/>
    <w:rsid w:val="00C21713"/>
    <w:rsid w:val="00C21AD2"/>
    <w:rsid w:val="00C27327"/>
    <w:rsid w:val="00C32817"/>
    <w:rsid w:val="00C40885"/>
    <w:rsid w:val="00C40B8B"/>
    <w:rsid w:val="00C43BB2"/>
    <w:rsid w:val="00C43D7B"/>
    <w:rsid w:val="00C44EF6"/>
    <w:rsid w:val="00C47C13"/>
    <w:rsid w:val="00C64730"/>
    <w:rsid w:val="00C70BB9"/>
    <w:rsid w:val="00C90F70"/>
    <w:rsid w:val="00CA0365"/>
    <w:rsid w:val="00CA2A1D"/>
    <w:rsid w:val="00CA5CE9"/>
    <w:rsid w:val="00CA7C54"/>
    <w:rsid w:val="00CB0003"/>
    <w:rsid w:val="00CB0DCB"/>
    <w:rsid w:val="00CC2FE6"/>
    <w:rsid w:val="00CC4274"/>
    <w:rsid w:val="00CC467A"/>
    <w:rsid w:val="00CD3158"/>
    <w:rsid w:val="00CE0395"/>
    <w:rsid w:val="00CE2779"/>
    <w:rsid w:val="00CE4911"/>
    <w:rsid w:val="00D00769"/>
    <w:rsid w:val="00D07545"/>
    <w:rsid w:val="00D11E33"/>
    <w:rsid w:val="00D135A1"/>
    <w:rsid w:val="00D14B1E"/>
    <w:rsid w:val="00D14F49"/>
    <w:rsid w:val="00D239AC"/>
    <w:rsid w:val="00D245B5"/>
    <w:rsid w:val="00D26D8B"/>
    <w:rsid w:val="00D323F0"/>
    <w:rsid w:val="00D566FC"/>
    <w:rsid w:val="00D610A6"/>
    <w:rsid w:val="00D623A8"/>
    <w:rsid w:val="00D736D6"/>
    <w:rsid w:val="00D83469"/>
    <w:rsid w:val="00D92373"/>
    <w:rsid w:val="00D949A2"/>
    <w:rsid w:val="00DA23AE"/>
    <w:rsid w:val="00DA3EFB"/>
    <w:rsid w:val="00DA7E86"/>
    <w:rsid w:val="00DC0D5E"/>
    <w:rsid w:val="00DC2358"/>
    <w:rsid w:val="00DC3555"/>
    <w:rsid w:val="00DC4814"/>
    <w:rsid w:val="00DC5A9C"/>
    <w:rsid w:val="00DD47B6"/>
    <w:rsid w:val="00DF1EBA"/>
    <w:rsid w:val="00DF4294"/>
    <w:rsid w:val="00E111DE"/>
    <w:rsid w:val="00E12FA8"/>
    <w:rsid w:val="00E3445B"/>
    <w:rsid w:val="00E34B21"/>
    <w:rsid w:val="00E36D96"/>
    <w:rsid w:val="00E4096D"/>
    <w:rsid w:val="00E43878"/>
    <w:rsid w:val="00E507CB"/>
    <w:rsid w:val="00E5240A"/>
    <w:rsid w:val="00E53401"/>
    <w:rsid w:val="00E60446"/>
    <w:rsid w:val="00E623D0"/>
    <w:rsid w:val="00E84F15"/>
    <w:rsid w:val="00E84F1A"/>
    <w:rsid w:val="00E93962"/>
    <w:rsid w:val="00E97AD3"/>
    <w:rsid w:val="00EA289D"/>
    <w:rsid w:val="00EA637E"/>
    <w:rsid w:val="00EA655B"/>
    <w:rsid w:val="00EA6818"/>
    <w:rsid w:val="00EA6C47"/>
    <w:rsid w:val="00EC0703"/>
    <w:rsid w:val="00EC4EC6"/>
    <w:rsid w:val="00EC6D86"/>
    <w:rsid w:val="00ED0852"/>
    <w:rsid w:val="00ED2B43"/>
    <w:rsid w:val="00ED7B27"/>
    <w:rsid w:val="00EE0755"/>
    <w:rsid w:val="00EE209B"/>
    <w:rsid w:val="00EE7671"/>
    <w:rsid w:val="00EF294B"/>
    <w:rsid w:val="00EF3360"/>
    <w:rsid w:val="00EF6557"/>
    <w:rsid w:val="00F01829"/>
    <w:rsid w:val="00F0206E"/>
    <w:rsid w:val="00F05901"/>
    <w:rsid w:val="00F05E3A"/>
    <w:rsid w:val="00F06937"/>
    <w:rsid w:val="00F071EB"/>
    <w:rsid w:val="00F1703D"/>
    <w:rsid w:val="00F20C95"/>
    <w:rsid w:val="00F31EAD"/>
    <w:rsid w:val="00F35204"/>
    <w:rsid w:val="00F559F8"/>
    <w:rsid w:val="00F715C8"/>
    <w:rsid w:val="00F73975"/>
    <w:rsid w:val="00F766D5"/>
    <w:rsid w:val="00F76FAC"/>
    <w:rsid w:val="00F80EBB"/>
    <w:rsid w:val="00F81A3F"/>
    <w:rsid w:val="00F81F57"/>
    <w:rsid w:val="00F90E96"/>
    <w:rsid w:val="00F95BA5"/>
    <w:rsid w:val="00FA3486"/>
    <w:rsid w:val="00FC511C"/>
    <w:rsid w:val="00FE4EDE"/>
    <w:rsid w:val="00FE7514"/>
    <w:rsid w:val="00FF6C7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0D6F3D3"/>
  <w15:docId w15:val="{AD9B9325-8051-C14D-B7AF-E1194BC5B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61F5"/>
    <w:pPr>
      <w:spacing w:after="160"/>
      <w:jc w:val="both"/>
    </w:pPr>
    <w:rPr>
      <w:sz w:val="24"/>
      <w:szCs w:val="24"/>
      <w:lang w:val="en-US" w:eastAsia="en-US"/>
    </w:rPr>
  </w:style>
  <w:style w:type="paragraph" w:styleId="Heading1">
    <w:name w:val="heading 1"/>
    <w:aliases w:val="H1,h1,Heading U,H11,Œ©_o‚µ 1,?c_o??E 1,Œ,Œ©,Œ©o‚µ 1,?co??E 1,뙥,?co?ƒÊ 1,?,Titre Partie,o‚µ 1,Heading,?co?ƒ  1,título 1,DO NOT USE_h1,Titre 1,...,app heading 1,l1,Huvudrubrik,h11,h12,h13,h14,h15,h16,Heading 1_a,Heading 1 (NN),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Titre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Titre 3,Title3,3,GS_3,0H,bullet,b,3 bullet,SECOND,Bullet,Second,l3,kopregel 3,EIVIS Title 3,Titre C,Guide 3,heading 3,Sec II,h31,H32,h32,H33,h33,H34,h34,H35,h35,BLANK2,second,3bullet,dot,ob,bbullet,3 Ggbullet,3 dbullet"/>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re 4,Title4,GS_4,ASSET_heading4,EIVIS Title 4,DesignT4,Heading4,h41,h42,H42,h43,H43,h44,H44,h45,H45,dash,d,4 dash,T4,heading 4,Titre 4 Char,heading 41,heading 42,H411,bl"/>
    <w:basedOn w:val="Normal"/>
    <w:next w:val="Normal"/>
    <w:link w:val="Heading4Char"/>
    <w:uiPriority w:val="9"/>
    <w:qFormat/>
    <w:rsid w:val="00847FFE"/>
    <w:pPr>
      <w:keepNext/>
      <w:numPr>
        <w:ilvl w:val="3"/>
        <w:numId w:val="1"/>
      </w:numPr>
      <w:spacing w:before="240" w:after="60"/>
      <w:outlineLvl w:val="3"/>
    </w:pPr>
    <w:rPr>
      <w:rFonts w:ascii="Cambria" w:eastAsia="Times New Roman" w:hAnsi="Cambria"/>
      <w:b/>
      <w:bCs/>
      <w:szCs w:val="28"/>
    </w:rPr>
  </w:style>
  <w:style w:type="paragraph" w:styleId="Heading5">
    <w:name w:val="heading 5"/>
    <w:aliases w:val="h5,H5,H51,DO NOT USE_h5,Appendix A to X,Heading 5   Appendix A to X,5 sub-bullet,sb,4,Indent,Titre 5,Heading5,h51,heading 51,Heading51,h52,h53,Alt+5,Alt+51,Alt+52,Alt+53,Alt+511,Alt+521,Alt+54,Alt+512,Alt+522,Alt+55,Alt+513,Alt+523,Alt+531"/>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SDL title,h7,Annex level 1,st,Alt+7,Alt+71,Alt+72,Alt+73,Alt+74,Alt+75,Alt+76,Alt+77,Alt+78,Alt+79,Alt+710,Alt+711,Alt+712,Alt+713"/>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s,Annex level 2,Alt+8,Alt+81,Alt+82,Alt+83,Alt+84,Alt+85,Alt+86,Alt+87,Alt+88,Alt+89,Alt+810,Alt+811,Alt+812,Alt+813,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lt+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Pr>
      <w:rFonts w:ascii="Calibri" w:eastAsia="Times New Roman" w:hAnsi="Calibri"/>
      <w:b/>
      <w:bCs/>
      <w:kern w:val="32"/>
      <w:sz w:val="32"/>
      <w:szCs w:val="32"/>
      <w:lang w:val="en-US" w:eastAsia="en-US"/>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Pr>
      <w:rFonts w:ascii="Calibri" w:eastAsia="Times New Roman" w:hAnsi="Calibri"/>
      <w:b/>
      <w:bCs/>
      <w:i/>
      <w:iCs/>
      <w:sz w:val="28"/>
      <w:szCs w:val="28"/>
      <w:lang w:val="en-US" w:eastAsia="en-US"/>
    </w:rPr>
  </w:style>
  <w:style w:type="character" w:customStyle="1" w:styleId="Heading3Char">
    <w:name w:val="Heading 3 Char"/>
    <w:aliases w:val="h3 Char,H3 Char,H31 Char,Org Heading 1 Char,Titre 3 Char,Title3 Char,3 Char,GS_3 Char,0H Char,bullet Char,b Char,3 bullet Char,SECOND Char,Bullet Char,Second Char,l3 Char,kopregel 3 Char,EIVIS Title 3 Char,Titre C Char,Guide 3 Char"/>
    <w:link w:val="Heading3"/>
    <w:uiPriority w:val="9"/>
    <w:rPr>
      <w:rFonts w:ascii="Calibri" w:eastAsia="Times New Roman" w:hAnsi="Calibri"/>
      <w:b/>
      <w:bCs/>
      <w:sz w:val="26"/>
      <w:szCs w:val="26"/>
      <w:lang w:val="en-US" w:eastAsia="en-US"/>
    </w:rPr>
  </w:style>
  <w:style w:type="character" w:customStyle="1" w:styleId="Heading4Char">
    <w:name w:val="Heading 4 Char"/>
    <w:aliases w:val="h4 Char,H4 Char,H41 Char,Org Heading 2 Char,Heading 4 Char1 Char Char,Heading 4 Char Char Char Char,Titre 4 Char1,Title4 Char,GS_4 Char,ASSET_heading4 Char,EIVIS Title 4 Char,DesignT4 Char,Heading4 Char,h41 Char,h42 Char,H42 Char,h43 Char"/>
    <w:link w:val="Heading4"/>
    <w:uiPriority w:val="9"/>
    <w:rsid w:val="00847FFE"/>
    <w:rPr>
      <w:rFonts w:ascii="Cambria" w:eastAsia="Times New Roman" w:hAnsi="Cambria"/>
      <w:b/>
      <w:bCs/>
      <w:sz w:val="24"/>
      <w:szCs w:val="28"/>
      <w:lang w:val="en-US" w:eastAsia="en-US"/>
    </w:rPr>
  </w:style>
  <w:style w:type="character" w:customStyle="1" w:styleId="Heading5Char">
    <w:name w:val="Heading 5 Char"/>
    <w:aliases w:val="h5 Char,H5 Char,H51 Char,DO NOT USE_h5 Char,Appendix A to X Char,Heading 5   Appendix A to X Char,5 sub-bullet Char,sb Char,4 Char,Indent Char,Titre 5 Char,Heading5 Char,h51 Char,heading 51 Char,Heading51 Char,h52 Char,h53 Char,Alt+5 Char"/>
    <w:link w:val="Heading5"/>
    <w:uiPriority w:val="9"/>
    <w:rPr>
      <w:rFonts w:ascii="Cambria" w:eastAsia="Times New Roman" w:hAnsi="Cambria"/>
      <w:b/>
      <w:bCs/>
      <w:i/>
      <w:iCs/>
      <w:sz w:val="26"/>
      <w:szCs w:val="26"/>
      <w:lang w:val="en-US" w:eastAsia="en-US"/>
    </w:rPr>
  </w:style>
  <w:style w:type="character" w:customStyle="1" w:styleId="Heading6Char">
    <w:name w:val="Heading 6 Char"/>
    <w:aliases w:val="h6 Char,H6 Char,H61 Char,TOC header Char,Bullet list Char,sub-dash Char,sd Char,5 Char,Appendix Char,T1 Char,Titre 6 Char,Heading6 Char,h61 Char,h62 Char,Alt+6 Char"/>
    <w:link w:val="Heading6"/>
    <w:uiPriority w:val="9"/>
    <w:rPr>
      <w:rFonts w:ascii="Cambria" w:eastAsia="Times New Roman" w:hAnsi="Cambria"/>
      <w:b/>
      <w:bCs/>
      <w:sz w:val="22"/>
      <w:szCs w:val="22"/>
      <w:lang w:val="en-US" w:eastAsia="en-US"/>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Pr>
      <w:rFonts w:ascii="Cambria" w:eastAsia="Times New Roman" w:hAnsi="Cambria"/>
      <w:sz w:val="24"/>
      <w:szCs w:val="24"/>
      <w:lang w:val="en-US" w:eastAsia="en-US"/>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Pr>
      <w:rFonts w:ascii="Cambria" w:eastAsia="Times New Roman" w:hAnsi="Cambria"/>
      <w:i/>
      <w:iCs/>
      <w:sz w:val="24"/>
      <w:szCs w:val="24"/>
      <w:lang w:val="en-US" w:eastAsia="en-US"/>
    </w:rPr>
  </w:style>
  <w:style w:type="character" w:customStyle="1" w:styleId="Heading9Char">
    <w:name w:val="Heading 9 Char"/>
    <w:aliases w:val="Figure Heading Char,FH Char,Titre 10 Char,tt Char,ft Char,HF Char,Figures Char,Alt+9 Char"/>
    <w:link w:val="Heading9"/>
    <w:uiPriority w:val="9"/>
    <w:rPr>
      <w:rFonts w:ascii="Calibri" w:eastAsia="Times New Roman" w:hAnsi="Calibri"/>
      <w:sz w:val="22"/>
      <w:szCs w:val="22"/>
      <w:lang w:val="en-US" w:eastAsia="en-US"/>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basedOn w:val="DefaultParagraphFont"/>
    <w:uiPriority w:val="99"/>
    <w:unhideWhenUsed/>
    <w:qFormat/>
    <w:rsid w:val="004E11B3"/>
    <w:rPr>
      <w:sz w:val="16"/>
      <w:szCs w:val="16"/>
    </w:rPr>
  </w:style>
  <w:style w:type="paragraph" w:styleId="CommentText">
    <w:name w:val="annotation text"/>
    <w:basedOn w:val="Normal"/>
    <w:link w:val="CommentTextChar"/>
    <w:uiPriority w:val="99"/>
    <w:unhideWhenUsed/>
    <w:qFormat/>
    <w:rsid w:val="004E11B3"/>
    <w:rPr>
      <w:sz w:val="20"/>
      <w:szCs w:val="20"/>
    </w:rPr>
  </w:style>
  <w:style w:type="character" w:customStyle="1" w:styleId="CommentTextChar">
    <w:name w:val="Comment Text Char"/>
    <w:basedOn w:val="DefaultParagraphFont"/>
    <w:link w:val="CommentText"/>
    <w:uiPriority w:val="99"/>
    <w:rsid w:val="004E11B3"/>
    <w:rPr>
      <w:lang w:val="en-US" w:eastAsia="en-US"/>
    </w:rPr>
  </w:style>
  <w:style w:type="paragraph" w:styleId="CommentSubject">
    <w:name w:val="annotation subject"/>
    <w:basedOn w:val="CommentText"/>
    <w:next w:val="CommentText"/>
    <w:link w:val="CommentSubjectChar"/>
    <w:uiPriority w:val="99"/>
    <w:semiHidden/>
    <w:unhideWhenUsed/>
    <w:rsid w:val="004E11B3"/>
    <w:rPr>
      <w:b/>
      <w:bCs/>
    </w:rPr>
  </w:style>
  <w:style w:type="character" w:customStyle="1" w:styleId="CommentSubjectChar">
    <w:name w:val="Comment Subject Char"/>
    <w:basedOn w:val="CommentTextChar"/>
    <w:link w:val="CommentSubject"/>
    <w:uiPriority w:val="99"/>
    <w:semiHidden/>
    <w:rsid w:val="004E11B3"/>
    <w:rPr>
      <w:b/>
      <w:bCs/>
      <w:lang w:val="en-US" w:eastAsia="en-US"/>
    </w:rPr>
  </w:style>
  <w:style w:type="paragraph" w:styleId="BalloonText">
    <w:name w:val="Balloon Text"/>
    <w:basedOn w:val="Normal"/>
    <w:link w:val="BalloonTextChar"/>
    <w:uiPriority w:val="99"/>
    <w:semiHidden/>
    <w:unhideWhenUsed/>
    <w:rsid w:val="004E11B3"/>
    <w:rPr>
      <w:rFonts w:ascii="Tahoma" w:hAnsi="Tahoma" w:cs="Tahoma"/>
      <w:sz w:val="16"/>
      <w:szCs w:val="16"/>
    </w:rPr>
  </w:style>
  <w:style w:type="character" w:customStyle="1" w:styleId="BalloonTextChar">
    <w:name w:val="Balloon Text Char"/>
    <w:basedOn w:val="DefaultParagraphFont"/>
    <w:link w:val="BalloonText"/>
    <w:uiPriority w:val="99"/>
    <w:semiHidden/>
    <w:rsid w:val="004E11B3"/>
    <w:rPr>
      <w:rFonts w:ascii="Tahoma" w:hAnsi="Tahoma" w:cs="Tahoma"/>
      <w:sz w:val="16"/>
      <w:szCs w:val="16"/>
      <w:lang w:val="en-US" w:eastAsia="en-US"/>
    </w:rPr>
  </w:style>
  <w:style w:type="paragraph" w:styleId="ListParagraph">
    <w:name w:val="List Paragraph"/>
    <w:basedOn w:val="Normal"/>
    <w:link w:val="ListParagraphChar"/>
    <w:uiPriority w:val="34"/>
    <w:qFormat/>
    <w:rsid w:val="00954FAB"/>
    <w:pPr>
      <w:ind w:left="720"/>
      <w:contextualSpacing/>
    </w:pPr>
  </w:style>
  <w:style w:type="paragraph" w:styleId="Revision">
    <w:name w:val="Revision"/>
    <w:hidden/>
    <w:uiPriority w:val="99"/>
    <w:semiHidden/>
    <w:rsid w:val="00E34B21"/>
    <w:rPr>
      <w:sz w:val="24"/>
      <w:szCs w:val="24"/>
      <w:lang w:val="en-US" w:eastAsia="en-US"/>
    </w:rPr>
  </w:style>
  <w:style w:type="paragraph" w:customStyle="1" w:styleId="Default">
    <w:name w:val="Default"/>
    <w:rsid w:val="0066513B"/>
    <w:pPr>
      <w:autoSpaceDE w:val="0"/>
      <w:autoSpaceDN w:val="0"/>
      <w:adjustRightInd w:val="0"/>
    </w:pPr>
    <w:rPr>
      <w:rFonts w:ascii="Cambria" w:hAnsi="Cambria" w:cs="Cambria"/>
      <w:color w:val="000000"/>
      <w:sz w:val="24"/>
      <w:szCs w:val="24"/>
    </w:rPr>
  </w:style>
  <w:style w:type="paragraph" w:customStyle="1" w:styleId="lastfield">
    <w:name w:val="lastfield"/>
    <w:basedOn w:val="Normal"/>
    <w:link w:val="lastfieldZchn"/>
    <w:rsid w:val="000A563D"/>
    <w:pPr>
      <w:tabs>
        <w:tab w:val="left" w:pos="1440"/>
        <w:tab w:val="left" w:pos="8010"/>
      </w:tabs>
      <w:spacing w:after="220"/>
      <w:ind w:left="720" w:hanging="360"/>
    </w:pPr>
    <w:rPr>
      <w:rFonts w:ascii="Arial" w:eastAsia="Batang" w:hAnsi="Arial"/>
      <w:sz w:val="20"/>
      <w:szCs w:val="20"/>
      <w:lang w:val="x-none" w:eastAsia="ko-KR"/>
    </w:rPr>
  </w:style>
  <w:style w:type="character" w:customStyle="1" w:styleId="lastfieldZchn">
    <w:name w:val="lastfield Zchn"/>
    <w:link w:val="lastfield"/>
    <w:rsid w:val="000A563D"/>
    <w:rPr>
      <w:rFonts w:ascii="Arial" w:eastAsia="Batang" w:hAnsi="Arial"/>
      <w:lang w:val="x-none" w:eastAsia="ko-KR"/>
    </w:rPr>
  </w:style>
  <w:style w:type="paragraph" w:styleId="BodyText">
    <w:name w:val="Body Text"/>
    <w:aliases w:val="Body Text Char1 Char,Body Text Char Char Char,Body Text Char1,Body Text Char Char"/>
    <w:basedOn w:val="Normal"/>
    <w:link w:val="BodyTextChar"/>
    <w:uiPriority w:val="99"/>
    <w:rsid w:val="00AF1583"/>
    <w:pPr>
      <w:spacing w:before="60" w:after="60" w:line="210" w:lineRule="atLeast"/>
    </w:pPr>
    <w:rPr>
      <w:rFonts w:ascii="Cambria" w:eastAsia="Calibri" w:hAnsi="Cambria"/>
      <w:sz w:val="18"/>
      <w:szCs w:val="22"/>
      <w:lang w:val="en-GB"/>
    </w:rPr>
  </w:style>
  <w:style w:type="character" w:customStyle="1" w:styleId="BodyTextChar">
    <w:name w:val="Body Text Char"/>
    <w:aliases w:val="Body Text Char1 Char Char,Body Text Char Char Char Char,Body Text Char1 Char1,Body Text Char Char Char1"/>
    <w:basedOn w:val="DefaultParagraphFont"/>
    <w:link w:val="BodyText"/>
    <w:uiPriority w:val="99"/>
    <w:rsid w:val="00AF1583"/>
    <w:rPr>
      <w:rFonts w:ascii="Cambria" w:eastAsia="Calibri" w:hAnsi="Cambria"/>
      <w:sz w:val="18"/>
      <w:szCs w:val="22"/>
      <w:lang w:val="en-GB" w:eastAsia="en-US"/>
    </w:rPr>
  </w:style>
  <w:style w:type="paragraph" w:customStyle="1" w:styleId="code">
    <w:name w:val="code"/>
    <w:basedOn w:val="Normal"/>
    <w:next w:val="Normal"/>
    <w:link w:val="codeZchn"/>
    <w:qFormat/>
    <w:rsid w:val="00763FB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30" w:lineRule="atLeast"/>
      <w:jc w:val="left"/>
    </w:pPr>
    <w:rPr>
      <w:rFonts w:ascii="Courier" w:hAnsi="Courier"/>
      <w:noProof/>
      <w:sz w:val="20"/>
      <w:szCs w:val="20"/>
      <w:lang w:val="en-GB" w:eastAsia="ja-JP"/>
    </w:rPr>
  </w:style>
  <w:style w:type="character" w:customStyle="1" w:styleId="codeZchn">
    <w:name w:val="code Zchn"/>
    <w:link w:val="code"/>
    <w:rsid w:val="00763FB4"/>
    <w:rPr>
      <w:rFonts w:ascii="Courier" w:hAnsi="Courier"/>
      <w:noProof/>
      <w:lang w:val="en-GB" w:eastAsia="ja-JP"/>
    </w:rPr>
  </w:style>
  <w:style w:type="paragraph" w:customStyle="1" w:styleId="Note">
    <w:name w:val="Note"/>
    <w:basedOn w:val="Normal"/>
    <w:next w:val="Normal"/>
    <w:link w:val="NoteZchn"/>
    <w:qFormat/>
    <w:rsid w:val="00F05E3A"/>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F05E3A"/>
    <w:rPr>
      <w:rFonts w:ascii="Cambria" w:eastAsia="Calibri" w:hAnsi="Cambria"/>
      <w:sz w:val="18"/>
      <w:szCs w:val="22"/>
      <w:lang w:val="en-GB" w:eastAsia="en-US"/>
    </w:rPr>
  </w:style>
  <w:style w:type="paragraph" w:customStyle="1" w:styleId="Atom">
    <w:name w:val="Atom"/>
    <w:basedOn w:val="Normal"/>
    <w:rsid w:val="00ED2B43"/>
    <w:pPr>
      <w:keepLines/>
      <w:spacing w:after="220" w:line="230" w:lineRule="atLeast"/>
      <w:jc w:val="left"/>
    </w:pPr>
    <w:rPr>
      <w:rFonts w:ascii="Arial" w:hAnsi="Arial"/>
      <w:sz w:val="20"/>
      <w:szCs w:val="20"/>
      <w:lang w:val="en-GB" w:eastAsia="ja-JP"/>
    </w:rPr>
  </w:style>
  <w:style w:type="paragraph" w:customStyle="1" w:styleId="fields">
    <w:name w:val="fields"/>
    <w:basedOn w:val="Normal"/>
    <w:link w:val="fieldsZchn"/>
    <w:rsid w:val="00807E0A"/>
    <w:pPr>
      <w:tabs>
        <w:tab w:val="left" w:pos="8010"/>
      </w:tabs>
      <w:spacing w:line="230" w:lineRule="atLeast"/>
      <w:ind w:left="720" w:hanging="360"/>
    </w:pPr>
    <w:rPr>
      <w:rFonts w:eastAsia="Batang"/>
      <w:sz w:val="20"/>
      <w:szCs w:val="20"/>
      <w:lang w:val="x-none" w:eastAsia="ko-KR"/>
    </w:rPr>
  </w:style>
  <w:style w:type="character" w:customStyle="1" w:styleId="fieldsZchn">
    <w:name w:val="fields Zchn"/>
    <w:link w:val="fields"/>
    <w:rsid w:val="00807E0A"/>
    <w:rPr>
      <w:rFonts w:eastAsia="Batang"/>
      <w:lang w:val="x-none" w:eastAsia="ko-KR"/>
    </w:rPr>
  </w:style>
  <w:style w:type="paragraph" w:customStyle="1" w:styleId="RefNorm">
    <w:name w:val="RefNorm"/>
    <w:basedOn w:val="Normal"/>
    <w:next w:val="Normal"/>
    <w:rsid w:val="00807E0A"/>
    <w:pPr>
      <w:spacing w:after="240" w:line="276" w:lineRule="auto"/>
    </w:pPr>
    <w:rPr>
      <w:rFonts w:ascii="Cambria" w:eastAsia="Calibri" w:hAnsi="Cambria"/>
      <w:sz w:val="22"/>
      <w:szCs w:val="22"/>
      <w:lang w:val="en-GB"/>
    </w:rPr>
  </w:style>
  <w:style w:type="character" w:customStyle="1" w:styleId="CharSDLcode">
    <w:name w:val="Char SDLcode"/>
    <w:rsid w:val="00807E0A"/>
    <w:rPr>
      <w:rFonts w:ascii="Courier" w:hAnsi="Courier"/>
      <w:color w:val="auto"/>
    </w:rPr>
  </w:style>
  <w:style w:type="paragraph" w:styleId="TOC1">
    <w:name w:val="toc 1"/>
    <w:basedOn w:val="Normal"/>
    <w:next w:val="Normal"/>
    <w:autoRedefine/>
    <w:uiPriority w:val="39"/>
    <w:rsid w:val="00010C07"/>
    <w:pPr>
      <w:spacing w:before="120" w:after="120"/>
      <w:jc w:val="left"/>
    </w:pPr>
    <w:rPr>
      <w:rFonts w:asciiTheme="minorHAnsi" w:hAnsiTheme="minorHAnsi" w:cstheme="minorHAnsi"/>
      <w:b/>
      <w:bCs/>
      <w:caps/>
      <w:sz w:val="20"/>
    </w:rPr>
  </w:style>
  <w:style w:type="paragraph" w:styleId="TOC2">
    <w:name w:val="toc 2"/>
    <w:basedOn w:val="TOC1"/>
    <w:next w:val="Normal"/>
    <w:uiPriority w:val="39"/>
    <w:rsid w:val="00010C07"/>
    <w:pPr>
      <w:spacing w:before="0" w:after="0"/>
      <w:ind w:left="240"/>
    </w:pPr>
    <w:rPr>
      <w:b w:val="0"/>
      <w:bCs w:val="0"/>
      <w:caps w:val="0"/>
      <w:smallCaps/>
    </w:rPr>
  </w:style>
  <w:style w:type="paragraph" w:styleId="TOC3">
    <w:name w:val="toc 3"/>
    <w:basedOn w:val="TOC2"/>
    <w:next w:val="Normal"/>
    <w:uiPriority w:val="39"/>
    <w:rsid w:val="00010C07"/>
    <w:pPr>
      <w:ind w:left="480"/>
    </w:pPr>
    <w:rPr>
      <w:i/>
      <w:iCs/>
      <w:smallCaps w:val="0"/>
    </w:rPr>
  </w:style>
  <w:style w:type="paragraph" w:customStyle="1" w:styleId="ISOComments">
    <w:name w:val="ISO_Comments"/>
    <w:basedOn w:val="Normal"/>
    <w:rsid w:val="00193C7F"/>
    <w:pPr>
      <w:spacing w:before="210" w:line="210" w:lineRule="exact"/>
      <w:jc w:val="left"/>
    </w:pPr>
    <w:rPr>
      <w:rFonts w:ascii="Arial" w:eastAsia="Times New Roman" w:hAnsi="Arial"/>
      <w:sz w:val="18"/>
      <w:szCs w:val="20"/>
      <w:lang w:val="en-GB"/>
    </w:rPr>
  </w:style>
  <w:style w:type="paragraph" w:customStyle="1" w:styleId="ISOChange">
    <w:name w:val="ISO_Change"/>
    <w:basedOn w:val="Normal"/>
    <w:rsid w:val="00193C7F"/>
    <w:pPr>
      <w:spacing w:before="210" w:line="210" w:lineRule="exact"/>
      <w:jc w:val="left"/>
    </w:pPr>
    <w:rPr>
      <w:rFonts w:ascii="Arial" w:eastAsia="Times New Roman" w:hAnsi="Arial"/>
      <w:sz w:val="18"/>
      <w:szCs w:val="20"/>
      <w:lang w:val="en-GB"/>
    </w:rPr>
  </w:style>
  <w:style w:type="paragraph" w:styleId="DocumentMap">
    <w:name w:val="Document Map"/>
    <w:basedOn w:val="Normal"/>
    <w:link w:val="DocumentMapChar"/>
    <w:uiPriority w:val="99"/>
    <w:semiHidden/>
    <w:unhideWhenUsed/>
    <w:rsid w:val="00AA6BAB"/>
  </w:style>
  <w:style w:type="character" w:customStyle="1" w:styleId="DocumentMapChar">
    <w:name w:val="Document Map Char"/>
    <w:basedOn w:val="DefaultParagraphFont"/>
    <w:link w:val="DocumentMap"/>
    <w:uiPriority w:val="99"/>
    <w:semiHidden/>
    <w:rsid w:val="00AA6BAB"/>
    <w:rPr>
      <w:sz w:val="24"/>
      <w:szCs w:val="24"/>
      <w:lang w:val="en-US" w:eastAsia="en-US"/>
    </w:rPr>
  </w:style>
  <w:style w:type="character" w:styleId="Hyperlink">
    <w:name w:val="Hyperlink"/>
    <w:basedOn w:val="DefaultParagraphFont"/>
    <w:uiPriority w:val="99"/>
    <w:unhideWhenUsed/>
    <w:rsid w:val="00EE0755"/>
    <w:rPr>
      <w:color w:val="0000FF" w:themeColor="hyperlink"/>
      <w:u w:val="single"/>
    </w:rPr>
  </w:style>
  <w:style w:type="paragraph" w:styleId="HTMLPreformatted">
    <w:name w:val="HTML Preformatted"/>
    <w:basedOn w:val="Normal"/>
    <w:link w:val="HTMLPreformattedChar"/>
    <w:uiPriority w:val="99"/>
    <w:unhideWhenUsed/>
    <w:rsid w:val="00EE07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EE0755"/>
    <w:rPr>
      <w:rFonts w:ascii="Courier New" w:eastAsia="Times New Roman" w:hAnsi="Courier New" w:cs="Courier New"/>
    </w:rPr>
  </w:style>
  <w:style w:type="character" w:styleId="Emphasis">
    <w:name w:val="Emphasis"/>
    <w:uiPriority w:val="20"/>
    <w:qFormat/>
    <w:rsid w:val="00D736D6"/>
    <w:rPr>
      <w:i/>
      <w:iCs/>
    </w:rPr>
  </w:style>
  <w:style w:type="paragraph" w:customStyle="1" w:styleId="BodyTextfirstgraph">
    <w:name w:val="Body Text (first graph)"/>
    <w:basedOn w:val="BodyText"/>
    <w:rsid w:val="00CE4911"/>
    <w:pPr>
      <w:tabs>
        <w:tab w:val="left" w:pos="709"/>
      </w:tabs>
      <w:suppressAutoHyphens/>
      <w:spacing w:before="30" w:after="30" w:line="240" w:lineRule="auto"/>
      <w:jc w:val="left"/>
    </w:pPr>
    <w:rPr>
      <w:rFonts w:ascii="Arial" w:eastAsia="MS Mincho" w:hAnsi="Arial"/>
      <w:sz w:val="20"/>
      <w:szCs w:val="24"/>
      <w:lang w:val="x-none"/>
    </w:rPr>
  </w:style>
  <w:style w:type="paragraph" w:styleId="Caption">
    <w:name w:val="caption"/>
    <w:basedOn w:val="Normal"/>
    <w:next w:val="Normal"/>
    <w:link w:val="CaptionChar"/>
    <w:qFormat/>
    <w:rsid w:val="00E93962"/>
    <w:pPr>
      <w:spacing w:before="120" w:after="120" w:line="230" w:lineRule="atLeast"/>
    </w:pPr>
    <w:rPr>
      <w:rFonts w:ascii="Cambria" w:hAnsi="Cambria"/>
      <w:b/>
      <w:sz w:val="22"/>
      <w:szCs w:val="20"/>
      <w:lang w:val="de-DE" w:eastAsia="ja-JP"/>
    </w:rPr>
  </w:style>
  <w:style w:type="character" w:customStyle="1" w:styleId="CaptionChar">
    <w:name w:val="Caption Char"/>
    <w:link w:val="Caption"/>
    <w:rsid w:val="00E93962"/>
    <w:rPr>
      <w:rFonts w:ascii="Cambria" w:hAnsi="Cambria"/>
      <w:b/>
      <w:sz w:val="22"/>
      <w:lang w:val="de-DE" w:eastAsia="ja-JP"/>
    </w:rPr>
  </w:style>
  <w:style w:type="paragraph" w:styleId="TOC4">
    <w:name w:val="toc 4"/>
    <w:basedOn w:val="Normal"/>
    <w:next w:val="Normal"/>
    <w:autoRedefine/>
    <w:uiPriority w:val="39"/>
    <w:unhideWhenUsed/>
    <w:rsid w:val="00D14B1E"/>
    <w:pPr>
      <w:spacing w:after="0"/>
      <w:ind w:left="720"/>
      <w:jc w:val="left"/>
    </w:pPr>
    <w:rPr>
      <w:rFonts w:asciiTheme="minorHAnsi" w:hAnsiTheme="minorHAnsi" w:cstheme="minorHAnsi"/>
      <w:sz w:val="18"/>
      <w:szCs w:val="21"/>
    </w:rPr>
  </w:style>
  <w:style w:type="paragraph" w:styleId="TOC5">
    <w:name w:val="toc 5"/>
    <w:basedOn w:val="Normal"/>
    <w:next w:val="Normal"/>
    <w:autoRedefine/>
    <w:uiPriority w:val="39"/>
    <w:unhideWhenUsed/>
    <w:rsid w:val="00D14B1E"/>
    <w:pPr>
      <w:spacing w:after="0"/>
      <w:ind w:left="960"/>
      <w:jc w:val="left"/>
    </w:pPr>
    <w:rPr>
      <w:rFonts w:asciiTheme="minorHAnsi" w:hAnsiTheme="minorHAnsi" w:cstheme="minorHAnsi"/>
      <w:sz w:val="18"/>
      <w:szCs w:val="21"/>
    </w:rPr>
  </w:style>
  <w:style w:type="paragraph" w:styleId="TOC6">
    <w:name w:val="toc 6"/>
    <w:basedOn w:val="Normal"/>
    <w:next w:val="Normal"/>
    <w:autoRedefine/>
    <w:uiPriority w:val="39"/>
    <w:unhideWhenUsed/>
    <w:rsid w:val="00D14B1E"/>
    <w:pPr>
      <w:spacing w:after="0"/>
      <w:ind w:left="1200"/>
      <w:jc w:val="left"/>
    </w:pPr>
    <w:rPr>
      <w:rFonts w:asciiTheme="minorHAnsi" w:hAnsiTheme="minorHAnsi" w:cstheme="minorHAnsi"/>
      <w:sz w:val="18"/>
      <w:szCs w:val="21"/>
    </w:rPr>
  </w:style>
  <w:style w:type="paragraph" w:styleId="TOC7">
    <w:name w:val="toc 7"/>
    <w:basedOn w:val="Normal"/>
    <w:next w:val="Normal"/>
    <w:autoRedefine/>
    <w:uiPriority w:val="39"/>
    <w:unhideWhenUsed/>
    <w:rsid w:val="00D14B1E"/>
    <w:pPr>
      <w:spacing w:after="0"/>
      <w:ind w:left="1440"/>
      <w:jc w:val="left"/>
    </w:pPr>
    <w:rPr>
      <w:rFonts w:asciiTheme="minorHAnsi" w:hAnsiTheme="minorHAnsi" w:cstheme="minorHAnsi"/>
      <w:sz w:val="18"/>
      <w:szCs w:val="21"/>
    </w:rPr>
  </w:style>
  <w:style w:type="paragraph" w:styleId="TOC8">
    <w:name w:val="toc 8"/>
    <w:basedOn w:val="Normal"/>
    <w:next w:val="Normal"/>
    <w:autoRedefine/>
    <w:uiPriority w:val="39"/>
    <w:unhideWhenUsed/>
    <w:rsid w:val="00D14B1E"/>
    <w:pPr>
      <w:spacing w:after="0"/>
      <w:ind w:left="1680"/>
      <w:jc w:val="left"/>
    </w:pPr>
    <w:rPr>
      <w:rFonts w:asciiTheme="minorHAnsi" w:hAnsiTheme="minorHAnsi" w:cstheme="minorHAnsi"/>
      <w:sz w:val="18"/>
      <w:szCs w:val="21"/>
    </w:rPr>
  </w:style>
  <w:style w:type="paragraph" w:styleId="TOC9">
    <w:name w:val="toc 9"/>
    <w:basedOn w:val="Normal"/>
    <w:next w:val="Normal"/>
    <w:autoRedefine/>
    <w:uiPriority w:val="39"/>
    <w:unhideWhenUsed/>
    <w:rsid w:val="00D14B1E"/>
    <w:pPr>
      <w:spacing w:after="0"/>
      <w:ind w:left="1920"/>
      <w:jc w:val="left"/>
    </w:pPr>
    <w:rPr>
      <w:rFonts w:asciiTheme="minorHAnsi" w:hAnsiTheme="minorHAnsi" w:cstheme="minorHAnsi"/>
      <w:sz w:val="18"/>
      <w:szCs w:val="21"/>
    </w:rPr>
  </w:style>
  <w:style w:type="character" w:customStyle="1" w:styleId="codeChar">
    <w:name w:val="code Char"/>
    <w:qFormat/>
    <w:rsid w:val="008167CC"/>
    <w:rPr>
      <w:rFonts w:ascii="Courier New" w:hAnsi="Courier New"/>
      <w:noProof/>
      <w:lang w:val="en-GB" w:eastAsia="ja-JP" w:bidi="ar-SA"/>
    </w:rPr>
  </w:style>
  <w:style w:type="paragraph" w:styleId="NormalWeb">
    <w:name w:val="Normal (Web)"/>
    <w:basedOn w:val="Normal"/>
    <w:uiPriority w:val="99"/>
    <w:unhideWhenUsed/>
    <w:rsid w:val="00595685"/>
    <w:pPr>
      <w:spacing w:before="100" w:beforeAutospacing="1" w:after="100" w:afterAutospacing="1"/>
      <w:jc w:val="left"/>
    </w:pPr>
    <w:rPr>
      <w:rFonts w:eastAsiaTheme="minorEastAsia"/>
      <w:lang w:val="fr-FR" w:eastAsia="fr-FR"/>
    </w:rPr>
  </w:style>
  <w:style w:type="character" w:styleId="FollowedHyperlink">
    <w:name w:val="FollowedHyperlink"/>
    <w:basedOn w:val="DefaultParagraphFont"/>
    <w:uiPriority w:val="99"/>
    <w:semiHidden/>
    <w:unhideWhenUsed/>
    <w:rsid w:val="000555B1"/>
    <w:rPr>
      <w:color w:val="800080" w:themeColor="followedHyperlink"/>
      <w:u w:val="single"/>
    </w:rPr>
  </w:style>
  <w:style w:type="character" w:styleId="UnresolvedMention">
    <w:name w:val="Unresolved Mention"/>
    <w:basedOn w:val="DefaultParagraphFont"/>
    <w:uiPriority w:val="99"/>
    <w:semiHidden/>
    <w:unhideWhenUsed/>
    <w:rsid w:val="00607A4E"/>
    <w:rPr>
      <w:color w:val="605E5C"/>
      <w:shd w:val="clear" w:color="auto" w:fill="E1DFDD"/>
    </w:rPr>
  </w:style>
  <w:style w:type="paragraph" w:customStyle="1" w:styleId="BoxHeading4">
    <w:name w:val="BoxHeading 4"/>
    <w:basedOn w:val="Heading4"/>
    <w:rsid w:val="00935E1F"/>
    <w:pPr>
      <w:numPr>
        <w:ilvl w:val="0"/>
        <w:numId w:val="0"/>
      </w:numPr>
      <w:tabs>
        <w:tab w:val="left" w:pos="940"/>
        <w:tab w:val="left" w:pos="1140"/>
        <w:tab w:val="left" w:pos="1360"/>
        <w:tab w:val="num" w:pos="3080"/>
      </w:tabs>
      <w:suppressAutoHyphens/>
      <w:spacing w:before="60" w:after="240" w:line="230" w:lineRule="exact"/>
      <w:ind w:left="864" w:hanging="864"/>
      <w:jc w:val="left"/>
    </w:pPr>
    <w:rPr>
      <w:rFonts w:eastAsia="MS Mincho"/>
      <w:bCs w:val="0"/>
      <w:sz w:val="20"/>
      <w:szCs w:val="20"/>
      <w:lang w:val="en-GB"/>
    </w:rPr>
  </w:style>
  <w:style w:type="paragraph" w:styleId="Title">
    <w:name w:val="Title"/>
    <w:basedOn w:val="Normal"/>
    <w:link w:val="TitleChar"/>
    <w:uiPriority w:val="10"/>
    <w:qFormat/>
    <w:rsid w:val="00502522"/>
    <w:pPr>
      <w:widowControl w:val="0"/>
      <w:autoSpaceDE w:val="0"/>
      <w:autoSpaceDN w:val="0"/>
      <w:spacing w:before="90" w:after="0"/>
      <w:ind w:left="1194"/>
      <w:jc w:val="left"/>
    </w:pPr>
    <w:rPr>
      <w:rFonts w:ascii="Arial" w:eastAsia="Arial" w:hAnsi="Arial" w:cs="Arial"/>
      <w:b/>
      <w:bCs/>
      <w:sz w:val="29"/>
      <w:szCs w:val="29"/>
      <w:u w:val="single" w:color="000000"/>
    </w:rPr>
  </w:style>
  <w:style w:type="character" w:customStyle="1" w:styleId="TitleChar">
    <w:name w:val="Title Char"/>
    <w:basedOn w:val="DefaultParagraphFont"/>
    <w:link w:val="Title"/>
    <w:uiPriority w:val="10"/>
    <w:rsid w:val="00502522"/>
    <w:rPr>
      <w:rFonts w:ascii="Arial" w:eastAsia="Arial" w:hAnsi="Arial" w:cs="Arial"/>
      <w:b/>
      <w:bCs/>
      <w:sz w:val="29"/>
      <w:szCs w:val="29"/>
      <w:u w:val="single" w:color="000000"/>
      <w:lang w:val="en-US" w:eastAsia="en-US"/>
    </w:rPr>
  </w:style>
  <w:style w:type="paragraph" w:styleId="ListBullet2">
    <w:name w:val="List Bullet 2"/>
    <w:basedOn w:val="Normal"/>
    <w:autoRedefine/>
    <w:rsid w:val="00847FFE"/>
    <w:pPr>
      <w:numPr>
        <w:numId w:val="87"/>
      </w:numPr>
      <w:spacing w:after="240" w:line="230" w:lineRule="atLeast"/>
    </w:pPr>
    <w:rPr>
      <w:rFonts w:ascii="Arial" w:hAnsi="Arial" w:cs="Arial"/>
      <w:sz w:val="20"/>
      <w:szCs w:val="20"/>
      <w:lang w:eastAsia="ja-JP"/>
    </w:rPr>
  </w:style>
  <w:style w:type="paragraph" w:customStyle="1" w:styleId="LightGrid-Accent31">
    <w:name w:val="Light Grid - Accent 31"/>
    <w:basedOn w:val="Normal"/>
    <w:uiPriority w:val="34"/>
    <w:qFormat/>
    <w:rsid w:val="00847FFE"/>
    <w:pPr>
      <w:spacing w:after="240" w:line="230" w:lineRule="atLeast"/>
      <w:ind w:left="720"/>
      <w:contextualSpacing/>
    </w:pPr>
    <w:rPr>
      <w:rFonts w:ascii="Cambria" w:hAnsi="Cambria" w:cs="Cambria"/>
      <w:sz w:val="22"/>
      <w:szCs w:val="20"/>
      <w:lang w:val="en-GB" w:eastAsia="fr-FR"/>
    </w:rPr>
  </w:style>
  <w:style w:type="character" w:customStyle="1" w:styleId="CommentTextChar1">
    <w:name w:val="Comment Text Char1"/>
    <w:uiPriority w:val="99"/>
    <w:rsid w:val="006B2573"/>
    <w:rPr>
      <w:rFonts w:ascii="Cambria" w:hAnsi="Cambria"/>
      <w:sz w:val="22"/>
      <w:lang w:val="de-DE" w:eastAsia="ja-JP"/>
    </w:rPr>
  </w:style>
  <w:style w:type="character" w:customStyle="1" w:styleId="ListParagraphChar">
    <w:name w:val="List Paragraph Char"/>
    <w:link w:val="ListParagraph"/>
    <w:uiPriority w:val="34"/>
    <w:qFormat/>
    <w:locked/>
    <w:rsid w:val="009E428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20246">
      <w:bodyDiv w:val="1"/>
      <w:marLeft w:val="0"/>
      <w:marRight w:val="0"/>
      <w:marTop w:val="0"/>
      <w:marBottom w:val="0"/>
      <w:divBdr>
        <w:top w:val="none" w:sz="0" w:space="0" w:color="auto"/>
        <w:left w:val="none" w:sz="0" w:space="0" w:color="auto"/>
        <w:bottom w:val="none" w:sz="0" w:space="0" w:color="auto"/>
        <w:right w:val="none" w:sz="0" w:space="0" w:color="auto"/>
      </w:divBdr>
    </w:div>
    <w:div w:id="395007620">
      <w:bodyDiv w:val="1"/>
      <w:marLeft w:val="0"/>
      <w:marRight w:val="0"/>
      <w:marTop w:val="0"/>
      <w:marBottom w:val="0"/>
      <w:divBdr>
        <w:top w:val="none" w:sz="0" w:space="0" w:color="auto"/>
        <w:left w:val="none" w:sz="0" w:space="0" w:color="auto"/>
        <w:bottom w:val="none" w:sz="0" w:space="0" w:color="auto"/>
        <w:right w:val="none" w:sz="0" w:space="0" w:color="auto"/>
      </w:divBdr>
    </w:div>
    <w:div w:id="411467100">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512114346">
      <w:bodyDiv w:val="1"/>
      <w:marLeft w:val="0"/>
      <w:marRight w:val="0"/>
      <w:marTop w:val="0"/>
      <w:marBottom w:val="0"/>
      <w:divBdr>
        <w:top w:val="none" w:sz="0" w:space="0" w:color="auto"/>
        <w:left w:val="none" w:sz="0" w:space="0" w:color="auto"/>
        <w:bottom w:val="none" w:sz="0" w:space="0" w:color="auto"/>
        <w:right w:val="none" w:sz="0" w:space="0" w:color="auto"/>
      </w:divBdr>
    </w:div>
    <w:div w:id="557131637">
      <w:bodyDiv w:val="1"/>
      <w:marLeft w:val="0"/>
      <w:marRight w:val="0"/>
      <w:marTop w:val="0"/>
      <w:marBottom w:val="0"/>
      <w:divBdr>
        <w:top w:val="none" w:sz="0" w:space="0" w:color="auto"/>
        <w:left w:val="none" w:sz="0" w:space="0" w:color="auto"/>
        <w:bottom w:val="none" w:sz="0" w:space="0" w:color="auto"/>
        <w:right w:val="none" w:sz="0" w:space="0" w:color="auto"/>
      </w:divBdr>
    </w:div>
    <w:div w:id="657265446">
      <w:bodyDiv w:val="1"/>
      <w:marLeft w:val="0"/>
      <w:marRight w:val="0"/>
      <w:marTop w:val="0"/>
      <w:marBottom w:val="0"/>
      <w:divBdr>
        <w:top w:val="none" w:sz="0" w:space="0" w:color="auto"/>
        <w:left w:val="none" w:sz="0" w:space="0" w:color="auto"/>
        <w:bottom w:val="none" w:sz="0" w:space="0" w:color="auto"/>
        <w:right w:val="none" w:sz="0" w:space="0" w:color="auto"/>
      </w:divBdr>
    </w:div>
    <w:div w:id="843938224">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058094685">
      <w:bodyDiv w:val="1"/>
      <w:marLeft w:val="0"/>
      <w:marRight w:val="0"/>
      <w:marTop w:val="0"/>
      <w:marBottom w:val="0"/>
      <w:divBdr>
        <w:top w:val="none" w:sz="0" w:space="0" w:color="auto"/>
        <w:left w:val="none" w:sz="0" w:space="0" w:color="auto"/>
        <w:bottom w:val="none" w:sz="0" w:space="0" w:color="auto"/>
        <w:right w:val="none" w:sz="0" w:space="0" w:color="auto"/>
      </w:divBdr>
    </w:div>
    <w:div w:id="1082993910">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676572109">
      <w:bodyDiv w:val="1"/>
      <w:marLeft w:val="0"/>
      <w:marRight w:val="0"/>
      <w:marTop w:val="0"/>
      <w:marBottom w:val="0"/>
      <w:divBdr>
        <w:top w:val="none" w:sz="0" w:space="0" w:color="auto"/>
        <w:left w:val="none" w:sz="0" w:space="0" w:color="auto"/>
        <w:bottom w:val="none" w:sz="0" w:space="0" w:color="auto"/>
        <w:right w:val="none" w:sz="0" w:space="0" w:color="auto"/>
      </w:divBdr>
    </w:div>
    <w:div w:id="1900439488">
      <w:bodyDiv w:val="1"/>
      <w:marLeft w:val="0"/>
      <w:marRight w:val="0"/>
      <w:marTop w:val="0"/>
      <w:marBottom w:val="0"/>
      <w:divBdr>
        <w:top w:val="none" w:sz="0" w:space="0" w:color="auto"/>
        <w:left w:val="none" w:sz="0" w:space="0" w:color="auto"/>
        <w:bottom w:val="none" w:sz="0" w:space="0" w:color="auto"/>
        <w:right w:val="none" w:sz="0" w:space="0" w:color="auto"/>
      </w:divBdr>
    </w:div>
    <w:div w:id="1910993042">
      <w:bodyDiv w:val="1"/>
      <w:marLeft w:val="0"/>
      <w:marRight w:val="0"/>
      <w:marTop w:val="0"/>
      <w:marBottom w:val="0"/>
      <w:divBdr>
        <w:top w:val="none" w:sz="0" w:space="0" w:color="auto"/>
        <w:left w:val="none" w:sz="0" w:space="0" w:color="auto"/>
        <w:bottom w:val="none" w:sz="0" w:space="0" w:color="auto"/>
        <w:right w:val="none" w:sz="0" w:space="0" w:color="auto"/>
      </w:divBdr>
    </w:div>
    <w:div w:id="211609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isobmff/-/issues/149"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dms.mpeg.expert/doc_end_user/current_document.php?id=84639" TargetMode="External"/><Relationship Id="rId17" Type="http://schemas.openxmlformats.org/officeDocument/2006/relationships/hyperlink" Target="http://mpegx.int-evry.fr/software/MPEG/Systems/FileFormat/isobmff/-/issues/171" TargetMode="External"/><Relationship Id="rId2" Type="http://schemas.openxmlformats.org/officeDocument/2006/relationships/numbering" Target="numbering.xml"/><Relationship Id="rId16" Type="http://schemas.openxmlformats.org/officeDocument/2006/relationships/hyperlink" Target="http://mpegx.int-evry.fr/software/MPEG/Systems/FileFormat/isobmff/-/issues/17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isobmff/-/issues/154" TargetMode="External"/><Relationship Id="rId5" Type="http://schemas.openxmlformats.org/officeDocument/2006/relationships/webSettings" Target="webSettings.xml"/><Relationship Id="rId15" Type="http://schemas.openxmlformats.org/officeDocument/2006/relationships/hyperlink" Target="http://mpegx.int-evry.fr/software/MPEG/Systems/FileFormat/isobmff/-/issues/151" TargetMode="External"/><Relationship Id="rId10" Type="http://schemas.openxmlformats.org/officeDocument/2006/relationships/hyperlink" Target="https://dms.mpeg.expert/doc_end_user/current_document.php?id=8472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dms.mpeg.expert/doc_end_user/current_document.php?id=84665"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yril\Downloads\wxxxx.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937FB-16E4-EE49-B174-87C8E55CE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wxxxx.dot</Template>
  <TotalTime>9</TotalTime>
  <Pages>11</Pages>
  <Words>2975</Words>
  <Characters>16963</Characters>
  <Application>Microsoft Office Word</Application>
  <DocSecurity>0</DocSecurity>
  <Lines>141</Lines>
  <Paragraphs>39</Paragraphs>
  <ScaleCrop>false</ScaleCrop>
  <HeadingPairs>
    <vt:vector size="6" baseType="variant">
      <vt:variant>
        <vt:lpstr>Title</vt:lpstr>
      </vt:variant>
      <vt:variant>
        <vt:i4>1</vt:i4>
      </vt:variant>
      <vt:variant>
        <vt:lpstr>Titre</vt:lpstr>
      </vt:variant>
      <vt:variant>
        <vt:i4>1</vt:i4>
      </vt:variant>
      <vt:variant>
        <vt:lpstr>タイトル</vt:lpstr>
      </vt:variant>
      <vt:variant>
        <vt:i4>1</vt:i4>
      </vt:variant>
    </vt:vector>
  </HeadingPairs>
  <TitlesOfParts>
    <vt:vector size="3" baseType="lpstr">
      <vt:lpstr>Preliminary WD of 14496-12 8th Edition AMD 1 Support for T.35, original sample duration and other improvements</vt:lpstr>
      <vt:lpstr>INTERNATIONAL ORGANISATION FOR STANDARDISATION</vt:lpstr>
      <vt:lpstr>INTERNATIONAL ORGANISATION FOR STANDARDISATION</vt:lpstr>
    </vt:vector>
  </TitlesOfParts>
  <Manager/>
  <Company>ITSCJ</Company>
  <LinksUpToDate>false</LinksUpToDate>
  <CharactersWithSpaces>19899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WD of 14496-12 8th Edition AMD 1 Support for T.35, original sample duration and other improvements</dc:title>
  <dc:subject/>
  <dc:creator>Dimitri Podborski, Jean Le Feuvre (Telecom ParisTech), Cyril Concolato (Netflix)</dc:creator>
  <cp:keywords/>
  <dc:description/>
  <cp:lastModifiedBy>rufael mekuria</cp:lastModifiedBy>
  <cp:revision>6</cp:revision>
  <cp:lastPrinted>1901-01-01T07:58:00Z</cp:lastPrinted>
  <dcterms:created xsi:type="dcterms:W3CDTF">2023-01-26T12:58:00Z</dcterms:created>
  <dcterms:modified xsi:type="dcterms:W3CDTF">2023-01-26T13:06:00Z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0747</vt:lpwstr>
  </property>
  <property fmtid="{D5CDD505-2E9C-101B-9397-08002B2CF9AE}" pid="3" name="MDMSNumber">
    <vt:lpwstr>22074</vt:lpwstr>
  </property>
</Properties>
</file>