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CD0EA" w14:textId="3E3CCC18" w:rsidR="008174FE" w:rsidRDefault="008174FE" w:rsidP="008174FE">
      <w:pPr>
        <w:pStyle w:val="Title"/>
        <w:tabs>
          <w:tab w:val="left" w:pos="4589"/>
        </w:tabs>
        <w:jc w:val="right"/>
        <w:rPr>
          <w:rFonts w:ascii="Times New Roman" w:hAnsi="Times New Roman"/>
          <w:sz w:val="28"/>
          <w:szCs w:val="28"/>
        </w:rPr>
      </w:pPr>
      <w:bookmarkStart w:id="0" w:name="_Toc54196194"/>
      <w:bookmarkStart w:id="1" w:name="_Toc54196454"/>
      <w:bookmarkStart w:id="2" w:name="_Toc54206270"/>
      <w:bookmarkStart w:id="3" w:name="_Toc55166890"/>
      <w:bookmarkStart w:id="4" w:name="_Toc87377904"/>
      <w:bookmarkStart w:id="5" w:name="_Toc109206396"/>
      <w:r>
        <w:rPr>
          <w:noProof/>
          <w:sz w:val="29"/>
          <w:szCs w:val="29"/>
        </w:rPr>
        <w:drawing>
          <wp:anchor distT="0" distB="0" distL="114300" distR="114300" simplePos="0" relativeHeight="251657216" behindDoc="0" locked="0" layoutInCell="1" allowOverlap="1" wp14:anchorId="18492D0A" wp14:editId="2BA6F4AD">
            <wp:simplePos x="0" y="0"/>
            <wp:positionH relativeFrom="page">
              <wp:posOffset>632460</wp:posOffset>
            </wp:positionH>
            <wp:positionV relativeFrom="paragraph">
              <wp:posOffset>59690</wp:posOffset>
            </wp:positionV>
            <wp:extent cx="1239520" cy="537845"/>
            <wp:effectExtent l="0" t="0" r="0" b="0"/>
            <wp:wrapNone/>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pic:spPr>
                </pic:pic>
              </a:graphicData>
            </a:graphic>
            <wp14:sizeRelH relativeFrom="page">
              <wp14:pctWidth>0</wp14:pctWidth>
            </wp14:sizeRelH>
            <wp14:sizeRelV relativeFrom="page">
              <wp14:pctHeight>0</wp14:pctHeight>
            </wp14:sizeRelV>
          </wp:anchor>
        </w:drawing>
      </w:r>
      <w:r w:rsidR="005137A0">
        <w:rPr>
          <w:rFonts w:ascii="Times New Roman"/>
          <w:b w:val="0"/>
        </w:rPr>
        <w:t>aa</w:t>
      </w:r>
      <w:r>
        <w:rPr>
          <w:rFonts w:ascii="Times New Roman"/>
          <w:b w:val="0"/>
        </w:rPr>
        <w:t xml:space="preserve">             </w:t>
      </w:r>
      <w:r>
        <w:rPr>
          <w:rFonts w:ascii="Times New Roman"/>
          <w:b w:val="0"/>
          <w:u w:val="thick"/>
        </w:rPr>
        <w:t xml:space="preserve">                           </w:t>
      </w:r>
      <w:r>
        <w:rPr>
          <w:rFonts w:ascii="Times New Roman" w:hAnsi="Times New Roman"/>
          <w:w w:val="115"/>
          <w:sz w:val="28"/>
          <w:szCs w:val="28"/>
          <w:u w:val="thick"/>
        </w:rPr>
        <w:t>ISO/IEC JTC 1/SC</w:t>
      </w:r>
      <w:r>
        <w:rPr>
          <w:rFonts w:ascii="Times New Roman" w:hAnsi="Times New Roman"/>
          <w:spacing w:val="-25"/>
          <w:w w:val="115"/>
          <w:sz w:val="28"/>
          <w:szCs w:val="28"/>
          <w:u w:val="thick"/>
        </w:rPr>
        <w:t xml:space="preserve"> </w:t>
      </w:r>
      <w:r>
        <w:rPr>
          <w:rFonts w:ascii="Times New Roman" w:hAnsi="Times New Roman"/>
          <w:w w:val="115"/>
          <w:sz w:val="28"/>
          <w:szCs w:val="28"/>
          <w:u w:val="thick"/>
        </w:rPr>
        <w:t xml:space="preserve">29/WG 03 </w:t>
      </w:r>
      <w:bookmarkEnd w:id="0"/>
      <w:bookmarkEnd w:id="1"/>
      <w:bookmarkEnd w:id="2"/>
      <w:bookmarkEnd w:id="3"/>
      <w:bookmarkEnd w:id="4"/>
      <w:bookmarkEnd w:id="5"/>
      <w:r w:rsidR="00E24D17">
        <w:rPr>
          <w:rFonts w:ascii="Times New Roman" w:hAnsi="Times New Roman"/>
          <w:w w:val="115"/>
          <w:sz w:val="48"/>
          <w:szCs w:val="48"/>
          <w:u w:val="thick"/>
        </w:rPr>
        <w:t>N</w:t>
      </w:r>
      <w:r w:rsidR="00E24D17">
        <w:rPr>
          <w:rFonts w:ascii="Times New Roman" w:hAnsi="Times New Roman"/>
          <w:spacing w:val="28"/>
          <w:w w:val="115"/>
          <w:sz w:val="48"/>
          <w:szCs w:val="48"/>
          <w:u w:val="thick"/>
        </w:rPr>
        <w:t>0</w:t>
      </w:r>
      <w:r w:rsidR="00BB5976">
        <w:rPr>
          <w:rFonts w:ascii="Times New Roman" w:hAnsi="Times New Roman"/>
          <w:spacing w:val="28"/>
          <w:w w:val="115"/>
          <w:sz w:val="48"/>
          <w:szCs w:val="48"/>
          <w:u w:val="thick"/>
        </w:rPr>
        <w:t>810</w:t>
      </w:r>
      <w:r w:rsidR="00E24D17" w:rsidRPr="0049424C">
        <w:rPr>
          <w:rFonts w:ascii="Times New Roman" w:hAnsi="Times New Roman"/>
          <w:spacing w:val="28"/>
          <w:w w:val="115"/>
          <w:sz w:val="48"/>
          <w:szCs w:val="48"/>
          <w:u w:val="thick"/>
        </w:rPr>
        <w:t xml:space="preserve">  </w:t>
      </w:r>
    </w:p>
    <w:p w14:paraId="1C97748E" w14:textId="77777777" w:rsidR="008174FE" w:rsidRDefault="008174FE" w:rsidP="008174FE">
      <w:pPr>
        <w:rPr>
          <w:rFonts w:ascii="Arial" w:hAnsi="Arial" w:cs="Arial"/>
          <w:b/>
          <w:sz w:val="20"/>
          <w:szCs w:val="22"/>
        </w:rPr>
      </w:pPr>
    </w:p>
    <w:p w14:paraId="795F335D" w14:textId="77777777" w:rsidR="008174FE" w:rsidRDefault="008174FE" w:rsidP="008174FE">
      <w:pPr>
        <w:rPr>
          <w:b/>
          <w:sz w:val="20"/>
        </w:rPr>
      </w:pPr>
    </w:p>
    <w:p w14:paraId="5C707F45" w14:textId="4DF30112" w:rsidR="00780DB1" w:rsidRDefault="008174FE" w:rsidP="008174FE">
      <w:pPr>
        <w:spacing w:before="3"/>
        <w:rPr>
          <w:b/>
          <w:sz w:val="23"/>
        </w:rPr>
      </w:pPr>
      <w:r>
        <w:rPr>
          <w:noProof/>
          <w:sz w:val="22"/>
        </w:rPr>
        <mc:AlternateContent>
          <mc:Choice Requires="wps">
            <w:drawing>
              <wp:anchor distT="0" distB="0" distL="0" distR="0" simplePos="0" relativeHeight="251658240" behindDoc="1" locked="0" layoutInCell="1" allowOverlap="1" wp14:anchorId="4A519C84" wp14:editId="4CB82F2A">
                <wp:simplePos x="0" y="0"/>
                <wp:positionH relativeFrom="page">
                  <wp:posOffset>704850</wp:posOffset>
                </wp:positionH>
                <wp:positionV relativeFrom="paragraph">
                  <wp:posOffset>201930</wp:posOffset>
                </wp:positionV>
                <wp:extent cx="6155055" cy="971550"/>
                <wp:effectExtent l="0" t="0" r="17145" b="19050"/>
                <wp:wrapTopAndBottom/>
                <wp:docPr id="164"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7EE6386" w14:textId="77777777" w:rsidR="008174FE" w:rsidRDefault="008174FE" w:rsidP="008174FE">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519C84" id="_x0000_t202" coordsize="21600,21600" o:spt="202" path="m,l,21600r21600,l21600,xe">
                <v:stroke joinstyle="miter"/>
                <v:path gradientshapeok="t" o:connecttype="rect"/>
              </v:shapetype>
              <v:shape id="Text Box 164"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37EE6386" w14:textId="77777777" w:rsidR="008174FE" w:rsidRDefault="008174FE" w:rsidP="008174FE">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v:textbox>
                <w10:wrap type="topAndBottom" anchorx="page"/>
              </v:shape>
            </w:pict>
          </mc:Fallback>
        </mc:AlternateContent>
      </w:r>
    </w:p>
    <w:p w14:paraId="1298C0C2" w14:textId="15EE6F01" w:rsidR="00A4408C" w:rsidRPr="00A4408C" w:rsidRDefault="00A4408C" w:rsidP="00A4408C">
      <w:pPr>
        <w:widowControl w:val="0"/>
        <w:tabs>
          <w:tab w:val="left" w:pos="3099"/>
        </w:tabs>
        <w:autoSpaceDE w:val="0"/>
        <w:autoSpaceDN w:val="0"/>
        <w:spacing w:before="103"/>
        <w:ind w:left="104"/>
        <w:rPr>
          <w:rFonts w:eastAsia="Arial"/>
          <w:snapToGrid w:val="0"/>
        </w:rPr>
      </w:pPr>
      <w:r w:rsidRPr="00A4408C">
        <w:rPr>
          <w:rFonts w:eastAsia="Arial"/>
          <w:b/>
          <w:snapToGrid w:val="0"/>
        </w:rPr>
        <w:t>Document</w:t>
      </w:r>
      <w:r w:rsidRPr="00A4408C">
        <w:rPr>
          <w:rFonts w:eastAsia="Arial"/>
          <w:b/>
          <w:snapToGrid w:val="0"/>
          <w:spacing w:val="14"/>
        </w:rPr>
        <w:t xml:space="preserve"> </w:t>
      </w:r>
      <w:r w:rsidRPr="00A4408C">
        <w:rPr>
          <w:rFonts w:eastAsia="Arial"/>
          <w:b/>
          <w:snapToGrid w:val="0"/>
        </w:rPr>
        <w:t>type:</w:t>
      </w:r>
      <w:r w:rsidRPr="00A4408C">
        <w:rPr>
          <w:rFonts w:eastAsia="Arial"/>
          <w:snapToGrid w:val="0"/>
        </w:rPr>
        <w:tab/>
        <w:t>Output Document</w:t>
      </w:r>
    </w:p>
    <w:p w14:paraId="0927995D" w14:textId="77777777" w:rsidR="00A4408C" w:rsidRPr="00A4408C" w:rsidRDefault="00A4408C" w:rsidP="00A4408C">
      <w:pPr>
        <w:widowControl w:val="0"/>
        <w:autoSpaceDE w:val="0"/>
        <w:autoSpaceDN w:val="0"/>
        <w:spacing w:before="1"/>
        <w:rPr>
          <w:rFonts w:eastAsia="Arial"/>
          <w:snapToGrid w:val="0"/>
        </w:rPr>
      </w:pPr>
    </w:p>
    <w:p w14:paraId="4F3331D1" w14:textId="60FEC845" w:rsidR="00A4408C" w:rsidRPr="00A4408C" w:rsidRDefault="00A4408C" w:rsidP="00A4408C">
      <w:pPr>
        <w:widowControl w:val="0"/>
        <w:tabs>
          <w:tab w:val="left" w:pos="3099"/>
        </w:tabs>
        <w:autoSpaceDE w:val="0"/>
        <w:autoSpaceDN w:val="0"/>
        <w:spacing w:before="1" w:line="254" w:lineRule="auto"/>
        <w:ind w:left="3099" w:right="214" w:hanging="2996"/>
        <w:rPr>
          <w:rFonts w:eastAsia="Arial"/>
          <w:snapToGrid w:val="0"/>
        </w:rPr>
      </w:pPr>
      <w:r w:rsidRPr="00A4408C">
        <w:rPr>
          <w:rFonts w:eastAsia="Arial"/>
          <w:b/>
          <w:snapToGrid w:val="0"/>
        </w:rPr>
        <w:t>Title:</w:t>
      </w:r>
      <w:r w:rsidRPr="00A4408C">
        <w:rPr>
          <w:rFonts w:eastAsia="Arial"/>
          <w:snapToGrid w:val="0"/>
        </w:rPr>
        <w:tab/>
      </w:r>
      <w:r w:rsidR="00EB296E" w:rsidRPr="00EB296E">
        <w:rPr>
          <w:rFonts w:eastAsia="Arial"/>
          <w:snapToGrid w:val="0"/>
        </w:rPr>
        <w:t>Technologies under Consideration for Network Based Media Processing</w:t>
      </w:r>
    </w:p>
    <w:p w14:paraId="7A0AFF21" w14:textId="77777777" w:rsidR="00A4408C" w:rsidRPr="00A4408C" w:rsidRDefault="00A4408C" w:rsidP="00A4408C">
      <w:pPr>
        <w:widowControl w:val="0"/>
        <w:autoSpaceDE w:val="0"/>
        <w:autoSpaceDN w:val="0"/>
        <w:spacing w:before="6"/>
        <w:rPr>
          <w:rFonts w:eastAsia="Arial"/>
          <w:snapToGrid w:val="0"/>
        </w:rPr>
      </w:pPr>
    </w:p>
    <w:p w14:paraId="12EA9DE3" w14:textId="77777777" w:rsidR="00A4408C" w:rsidRPr="00A4408C" w:rsidRDefault="00A4408C" w:rsidP="00A4408C">
      <w:pPr>
        <w:widowControl w:val="0"/>
        <w:tabs>
          <w:tab w:val="left" w:pos="3099"/>
        </w:tabs>
        <w:autoSpaceDE w:val="0"/>
        <w:autoSpaceDN w:val="0"/>
        <w:spacing w:before="1" w:line="254" w:lineRule="auto"/>
        <w:ind w:left="3099" w:right="214" w:hanging="2996"/>
        <w:rPr>
          <w:rFonts w:eastAsia="Arial"/>
          <w:snapToGrid w:val="0"/>
        </w:rPr>
      </w:pPr>
      <w:r w:rsidRPr="00A4408C">
        <w:rPr>
          <w:rFonts w:eastAsia="Arial"/>
          <w:b/>
          <w:snapToGrid w:val="0"/>
        </w:rPr>
        <w:t>Status:</w:t>
      </w:r>
      <w:r w:rsidRPr="00A4408C">
        <w:rPr>
          <w:rFonts w:eastAsia="Arial"/>
          <w:snapToGrid w:val="0"/>
        </w:rPr>
        <w:tab/>
        <w:t>Approved</w:t>
      </w:r>
    </w:p>
    <w:p w14:paraId="4DB7BB8C" w14:textId="77777777" w:rsidR="00A4408C" w:rsidRPr="00A4408C" w:rsidRDefault="00A4408C" w:rsidP="00A4408C">
      <w:pPr>
        <w:widowControl w:val="0"/>
        <w:tabs>
          <w:tab w:val="left" w:pos="3099"/>
        </w:tabs>
        <w:autoSpaceDE w:val="0"/>
        <w:autoSpaceDN w:val="0"/>
        <w:ind w:left="104"/>
        <w:rPr>
          <w:rFonts w:eastAsia="Arial"/>
          <w:snapToGrid w:val="0"/>
        </w:rPr>
      </w:pPr>
    </w:p>
    <w:p w14:paraId="1CA2B889" w14:textId="2FB2128E"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Date</w:t>
      </w:r>
      <w:r w:rsidRPr="00A4408C">
        <w:rPr>
          <w:rFonts w:eastAsia="Arial"/>
          <w:b/>
          <w:snapToGrid w:val="0"/>
          <w:spacing w:val="-16"/>
        </w:rPr>
        <w:t xml:space="preserve"> </w:t>
      </w:r>
      <w:r w:rsidRPr="00A4408C">
        <w:rPr>
          <w:rFonts w:eastAsia="Arial"/>
          <w:b/>
          <w:snapToGrid w:val="0"/>
        </w:rPr>
        <w:t>of</w:t>
      </w:r>
      <w:r w:rsidRPr="00A4408C">
        <w:rPr>
          <w:rFonts w:eastAsia="Arial"/>
          <w:b/>
          <w:snapToGrid w:val="0"/>
          <w:spacing w:val="-16"/>
        </w:rPr>
        <w:t xml:space="preserve"> </w:t>
      </w:r>
      <w:r w:rsidRPr="00A4408C">
        <w:rPr>
          <w:rFonts w:eastAsia="Arial"/>
          <w:b/>
          <w:snapToGrid w:val="0"/>
        </w:rPr>
        <w:t>document:</w:t>
      </w:r>
      <w:r w:rsidRPr="00A4408C">
        <w:rPr>
          <w:rFonts w:eastAsia="Arial"/>
          <w:snapToGrid w:val="0"/>
        </w:rPr>
        <w:tab/>
      </w:r>
      <w:r w:rsidR="00E24D17" w:rsidRPr="00A4408C">
        <w:rPr>
          <w:rFonts w:eastAsia="Arial"/>
          <w:snapToGrid w:val="0"/>
        </w:rPr>
        <w:t>202</w:t>
      </w:r>
      <w:r w:rsidR="00E24D17">
        <w:rPr>
          <w:rFonts w:eastAsia="Arial"/>
          <w:snapToGrid w:val="0"/>
        </w:rPr>
        <w:t>3</w:t>
      </w:r>
      <w:r w:rsidRPr="00A4408C">
        <w:rPr>
          <w:rFonts w:eastAsia="Arial"/>
          <w:snapToGrid w:val="0"/>
        </w:rPr>
        <w:t>-</w:t>
      </w:r>
      <w:r w:rsidR="00E24D17">
        <w:rPr>
          <w:rFonts w:eastAsia="Arial"/>
          <w:snapToGrid w:val="0"/>
        </w:rPr>
        <w:t>01</w:t>
      </w:r>
      <w:r w:rsidRPr="00A4408C">
        <w:rPr>
          <w:rFonts w:eastAsia="Arial"/>
          <w:snapToGrid w:val="0"/>
        </w:rPr>
        <w:t>-</w:t>
      </w:r>
      <w:r w:rsidR="00E24D17">
        <w:rPr>
          <w:rFonts w:eastAsia="Arial"/>
          <w:snapToGrid w:val="0"/>
        </w:rPr>
        <w:t>20</w:t>
      </w:r>
    </w:p>
    <w:p w14:paraId="298E2EF8" w14:textId="77777777" w:rsidR="00A4408C" w:rsidRPr="00A4408C" w:rsidRDefault="00A4408C" w:rsidP="00A4408C">
      <w:pPr>
        <w:widowControl w:val="0"/>
        <w:autoSpaceDE w:val="0"/>
        <w:autoSpaceDN w:val="0"/>
        <w:spacing w:before="1"/>
        <w:rPr>
          <w:rFonts w:eastAsia="Arial"/>
          <w:snapToGrid w:val="0"/>
        </w:rPr>
      </w:pPr>
    </w:p>
    <w:p w14:paraId="4EACB9B5" w14:textId="77777777"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Source:</w:t>
      </w:r>
      <w:r w:rsidRPr="00A4408C">
        <w:rPr>
          <w:rFonts w:eastAsia="Arial"/>
          <w:snapToGrid w:val="0"/>
        </w:rPr>
        <w:tab/>
        <w:t>ISO/IEC JTC 1/SC 29/WG 03</w:t>
      </w:r>
    </w:p>
    <w:p w14:paraId="535D37E2" w14:textId="77777777" w:rsidR="00A4408C" w:rsidRPr="00A4408C" w:rsidRDefault="00A4408C" w:rsidP="00A4408C">
      <w:pPr>
        <w:widowControl w:val="0"/>
        <w:autoSpaceDE w:val="0"/>
        <w:autoSpaceDN w:val="0"/>
        <w:spacing w:before="1"/>
        <w:rPr>
          <w:rFonts w:eastAsia="Arial"/>
          <w:snapToGrid w:val="0"/>
        </w:rPr>
      </w:pPr>
    </w:p>
    <w:p w14:paraId="4DB0201F" w14:textId="66225786"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No.</w:t>
      </w:r>
      <w:r w:rsidRPr="00A4408C">
        <w:rPr>
          <w:rFonts w:eastAsia="Arial"/>
          <w:b/>
          <w:snapToGrid w:val="0"/>
          <w:spacing w:val="5"/>
        </w:rPr>
        <w:t xml:space="preserve"> </w:t>
      </w:r>
      <w:r w:rsidRPr="00A4408C">
        <w:rPr>
          <w:rFonts w:eastAsia="Arial"/>
          <w:b/>
          <w:snapToGrid w:val="0"/>
        </w:rPr>
        <w:t>of</w:t>
      </w:r>
      <w:r w:rsidRPr="00A4408C">
        <w:rPr>
          <w:rFonts w:eastAsia="Arial"/>
          <w:b/>
          <w:snapToGrid w:val="0"/>
          <w:spacing w:val="6"/>
        </w:rPr>
        <w:t xml:space="preserve"> </w:t>
      </w:r>
      <w:r w:rsidRPr="00A4408C">
        <w:rPr>
          <w:rFonts w:eastAsia="Arial"/>
          <w:b/>
          <w:snapToGrid w:val="0"/>
        </w:rPr>
        <w:t>pages:</w:t>
      </w:r>
      <w:r w:rsidRPr="00A4408C">
        <w:rPr>
          <w:rFonts w:eastAsia="Arial"/>
          <w:snapToGrid w:val="0"/>
        </w:rPr>
        <w:tab/>
      </w:r>
      <w:r w:rsidR="004F0750">
        <w:rPr>
          <w:rFonts w:eastAsia="Arial"/>
          <w:snapToGrid w:val="0"/>
        </w:rPr>
        <w:t>22</w:t>
      </w:r>
      <w:r w:rsidR="004F0750" w:rsidRPr="00A4408C">
        <w:rPr>
          <w:rFonts w:eastAsia="Arial"/>
          <w:snapToGrid w:val="0"/>
        </w:rPr>
        <w:t xml:space="preserve"> </w:t>
      </w:r>
      <w:r w:rsidRPr="00A4408C">
        <w:rPr>
          <w:rFonts w:eastAsia="Arial"/>
          <w:snapToGrid w:val="0"/>
        </w:rPr>
        <w:t>(with cover</w:t>
      </w:r>
      <w:r w:rsidRPr="00A4408C">
        <w:rPr>
          <w:rFonts w:eastAsia="Arial"/>
          <w:snapToGrid w:val="0"/>
          <w:spacing w:val="-10"/>
        </w:rPr>
        <w:t xml:space="preserve"> </w:t>
      </w:r>
      <w:r w:rsidRPr="00A4408C">
        <w:rPr>
          <w:rFonts w:eastAsia="Arial"/>
          <w:snapToGrid w:val="0"/>
        </w:rPr>
        <w:t>page)</w:t>
      </w:r>
    </w:p>
    <w:p w14:paraId="78CD283D" w14:textId="77777777" w:rsidR="00A4408C" w:rsidRPr="00A4408C" w:rsidRDefault="00A4408C" w:rsidP="00A4408C">
      <w:pPr>
        <w:widowControl w:val="0"/>
        <w:autoSpaceDE w:val="0"/>
        <w:autoSpaceDN w:val="0"/>
        <w:spacing w:before="1"/>
        <w:rPr>
          <w:rFonts w:eastAsia="Arial"/>
          <w:snapToGrid w:val="0"/>
        </w:rPr>
      </w:pPr>
    </w:p>
    <w:p w14:paraId="718DAA56" w14:textId="77777777"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Email</w:t>
      </w:r>
      <w:r w:rsidRPr="00A4408C">
        <w:rPr>
          <w:rFonts w:eastAsia="Arial"/>
          <w:b/>
          <w:snapToGrid w:val="0"/>
          <w:spacing w:val="5"/>
        </w:rPr>
        <w:t xml:space="preserve"> </w:t>
      </w:r>
      <w:r w:rsidRPr="00A4408C">
        <w:rPr>
          <w:rFonts w:eastAsia="Arial"/>
          <w:b/>
          <w:snapToGrid w:val="0"/>
        </w:rPr>
        <w:t>of</w:t>
      </w:r>
      <w:r w:rsidRPr="00A4408C">
        <w:rPr>
          <w:rFonts w:eastAsia="Arial"/>
          <w:b/>
          <w:snapToGrid w:val="0"/>
          <w:spacing w:val="6"/>
        </w:rPr>
        <w:t xml:space="preserve"> </w:t>
      </w:r>
      <w:r w:rsidRPr="00A4408C">
        <w:rPr>
          <w:rFonts w:eastAsia="Arial"/>
          <w:b/>
          <w:snapToGrid w:val="0"/>
        </w:rPr>
        <w:t>Convenor:</w:t>
      </w:r>
      <w:r w:rsidRPr="00A4408C">
        <w:rPr>
          <w:rFonts w:eastAsia="Arial"/>
          <w:snapToGrid w:val="0"/>
        </w:rPr>
        <w:tab/>
      </w:r>
      <w:proofErr w:type="gramStart"/>
      <w:r w:rsidRPr="00A4408C">
        <w:rPr>
          <w:rFonts w:eastAsia="Arial"/>
          <w:snapToGrid w:val="0"/>
        </w:rPr>
        <w:t>young.L</w:t>
      </w:r>
      <w:proofErr w:type="gramEnd"/>
      <w:r w:rsidRPr="00A4408C">
        <w:rPr>
          <w:rFonts w:eastAsia="Arial"/>
          <w:snapToGrid w:val="0"/>
        </w:rPr>
        <w:t xml:space="preserve"> @ </w:t>
      </w:r>
      <w:proofErr w:type="spellStart"/>
      <w:r w:rsidRPr="00A4408C">
        <w:rPr>
          <w:rFonts w:eastAsia="Arial"/>
          <w:snapToGrid w:val="0"/>
        </w:rPr>
        <w:t>samsung</w:t>
      </w:r>
      <w:proofErr w:type="spellEnd"/>
      <w:r w:rsidRPr="00A4408C">
        <w:rPr>
          <w:rFonts w:eastAsia="Arial"/>
          <w:snapToGrid w:val="0"/>
        </w:rPr>
        <w:t xml:space="preserve"> . com</w:t>
      </w:r>
    </w:p>
    <w:p w14:paraId="62CCA0F2" w14:textId="77777777" w:rsidR="00A4408C" w:rsidRPr="00A4408C" w:rsidRDefault="00A4408C" w:rsidP="00A4408C">
      <w:pPr>
        <w:widowControl w:val="0"/>
        <w:autoSpaceDE w:val="0"/>
        <w:autoSpaceDN w:val="0"/>
        <w:spacing w:before="1"/>
        <w:rPr>
          <w:rFonts w:eastAsia="Arial"/>
          <w:snapToGrid w:val="0"/>
        </w:rPr>
      </w:pPr>
    </w:p>
    <w:p w14:paraId="5F475FEB" w14:textId="77777777" w:rsidR="00A4408C" w:rsidRPr="00A4408C" w:rsidRDefault="00A4408C" w:rsidP="00A4408C">
      <w:pPr>
        <w:widowControl w:val="0"/>
        <w:tabs>
          <w:tab w:val="left" w:pos="3099"/>
        </w:tabs>
        <w:autoSpaceDE w:val="0"/>
        <w:autoSpaceDN w:val="0"/>
        <w:ind w:left="104"/>
        <w:rPr>
          <w:rFonts w:eastAsia="Arial"/>
          <w:snapToGrid w:val="0"/>
          <w:color w:val="0000EE"/>
          <w:u w:color="0000EE"/>
        </w:rPr>
      </w:pPr>
      <w:r w:rsidRPr="00A4408C">
        <w:rPr>
          <w:rFonts w:eastAsia="Arial"/>
          <w:b/>
          <w:snapToGrid w:val="0"/>
        </w:rPr>
        <w:t>Committee</w:t>
      </w:r>
      <w:r w:rsidRPr="00A4408C">
        <w:rPr>
          <w:rFonts w:eastAsia="Arial"/>
          <w:b/>
          <w:snapToGrid w:val="0"/>
          <w:spacing w:val="-6"/>
        </w:rPr>
        <w:t xml:space="preserve"> </w:t>
      </w:r>
      <w:r w:rsidRPr="00A4408C">
        <w:rPr>
          <w:rFonts w:eastAsia="Arial"/>
          <w:b/>
          <w:snapToGrid w:val="0"/>
        </w:rPr>
        <w:t>URL:</w:t>
      </w:r>
      <w:r w:rsidRPr="00A4408C">
        <w:rPr>
          <w:rFonts w:eastAsia="Arial"/>
          <w:snapToGrid w:val="0"/>
        </w:rPr>
        <w:tab/>
      </w:r>
      <w:hyperlink r:id="rId9" w:history="1">
        <w:r w:rsidRPr="00A4408C">
          <w:rPr>
            <w:rFonts w:eastAsia="Arial"/>
            <w:snapToGrid w:val="0"/>
            <w:color w:val="0000FF"/>
            <w:u w:val="single"/>
          </w:rPr>
          <w:t>https://isotc.iso.org/livelink/livelink/open/jtc1sc29wg3</w:t>
        </w:r>
      </w:hyperlink>
    </w:p>
    <w:p w14:paraId="0D6FC838" w14:textId="77777777" w:rsidR="008174FE" w:rsidRDefault="008174FE" w:rsidP="008174FE">
      <w:pPr>
        <w:rPr>
          <w:color w:val="0000EE"/>
          <w:w w:val="120"/>
          <w:u w:val="single" w:color="0000EE"/>
        </w:rPr>
        <w:sectPr w:rsidR="008174FE">
          <w:pgSz w:w="11900" w:h="16840"/>
          <w:pgMar w:top="540" w:right="980" w:bottom="280" w:left="1000" w:header="720" w:footer="720" w:gutter="0"/>
          <w:cols w:space="720"/>
        </w:sectPr>
      </w:pPr>
    </w:p>
    <w:p w14:paraId="1460B7A8" w14:textId="77777777" w:rsidR="008174FE" w:rsidRDefault="008174FE" w:rsidP="008174FE">
      <w:pPr>
        <w:jc w:val="center"/>
        <w:rPr>
          <w:rFonts w:eastAsia="SimSun"/>
          <w:b/>
          <w:sz w:val="28"/>
          <w:lang w:val="en-GB" w:eastAsia="zh-CN"/>
        </w:rPr>
      </w:pPr>
      <w:r>
        <w:rPr>
          <w:rFonts w:eastAsia="SimSun"/>
          <w:b/>
          <w:sz w:val="28"/>
          <w:lang w:val="en-GB" w:eastAsia="zh-CN"/>
        </w:rPr>
        <w:lastRenderedPageBreak/>
        <w:t>INTERNATIONAL ORGANIZATION FOR STANDARDIZATION</w:t>
      </w:r>
    </w:p>
    <w:p w14:paraId="5D72720F" w14:textId="77777777" w:rsidR="008174FE" w:rsidRDefault="008174FE" w:rsidP="008174FE">
      <w:pPr>
        <w:jc w:val="center"/>
        <w:rPr>
          <w:rFonts w:eastAsia="SimSun"/>
          <w:b/>
          <w:sz w:val="28"/>
          <w:lang w:val="en-GB" w:eastAsia="zh-CN"/>
        </w:rPr>
      </w:pPr>
      <w:r>
        <w:rPr>
          <w:rFonts w:eastAsia="SimSun"/>
          <w:b/>
          <w:sz w:val="28"/>
          <w:lang w:val="en-GB" w:eastAsia="zh-CN"/>
        </w:rPr>
        <w:t>ORGANISATION INTERNATIONALE DE NORMALISATION</w:t>
      </w:r>
    </w:p>
    <w:p w14:paraId="0A8E94FA" w14:textId="77777777" w:rsidR="008174FE" w:rsidRDefault="008174FE" w:rsidP="008174FE">
      <w:pPr>
        <w:jc w:val="center"/>
        <w:rPr>
          <w:rFonts w:eastAsia="SimSun"/>
          <w:b/>
          <w:sz w:val="28"/>
          <w:lang w:val="en-GB" w:eastAsia="zh-CN"/>
        </w:rPr>
      </w:pPr>
      <w:r>
        <w:rPr>
          <w:rFonts w:eastAsia="SimSun"/>
          <w:b/>
          <w:sz w:val="28"/>
          <w:lang w:val="en-GB" w:eastAsia="zh-CN"/>
        </w:rPr>
        <w:t>ISO/IEC JTC 1/SC 29/WG 03 MPEG SYSTEMS</w:t>
      </w:r>
    </w:p>
    <w:p w14:paraId="1AF5E109" w14:textId="77777777" w:rsidR="008174FE" w:rsidRDefault="008174FE" w:rsidP="008174FE">
      <w:pPr>
        <w:rPr>
          <w:rFonts w:eastAsia="Arial"/>
          <w:sz w:val="22"/>
          <w:szCs w:val="22"/>
          <w:lang w:val="en-GB"/>
        </w:rPr>
      </w:pPr>
    </w:p>
    <w:p w14:paraId="65C6E22B" w14:textId="11E5B666" w:rsidR="008174FE" w:rsidRDefault="008174FE" w:rsidP="008174FE">
      <w:pPr>
        <w:jc w:val="right"/>
        <w:rPr>
          <w:rFonts w:eastAsia="SimSun"/>
          <w:b/>
          <w:sz w:val="48"/>
          <w:lang w:val="en-GB" w:eastAsia="zh-CN"/>
        </w:rPr>
      </w:pPr>
      <w:r>
        <w:rPr>
          <w:rFonts w:eastAsia="SimSun"/>
          <w:b/>
          <w:sz w:val="28"/>
          <w:lang w:val="en-GB" w:eastAsia="zh-CN"/>
        </w:rPr>
        <w:t xml:space="preserve">ISO/IEC JTC 1/SC 29/WG 03 </w:t>
      </w:r>
      <w:r w:rsidR="004F0750">
        <w:rPr>
          <w:rFonts w:eastAsia="SimSun"/>
          <w:b/>
          <w:sz w:val="48"/>
          <w:lang w:val="en-GB" w:eastAsia="zh-CN"/>
        </w:rPr>
        <w:t>N0</w:t>
      </w:r>
      <w:r w:rsidR="00BB5976">
        <w:rPr>
          <w:rFonts w:eastAsia="SimSun"/>
          <w:b/>
          <w:sz w:val="48"/>
          <w:lang w:val="en-GB" w:eastAsia="zh-CN"/>
        </w:rPr>
        <w:t>810</w:t>
      </w:r>
    </w:p>
    <w:p w14:paraId="19DF8BE7" w14:textId="5E12B4E3" w:rsidR="008174FE" w:rsidRDefault="004F0750" w:rsidP="008174FE">
      <w:pPr>
        <w:jc w:val="right"/>
        <w:rPr>
          <w:rFonts w:eastAsia="SimSun"/>
          <w:b/>
          <w:sz w:val="28"/>
          <w:lang w:val="en-GB" w:eastAsia="zh-CN"/>
        </w:rPr>
      </w:pPr>
      <w:r>
        <w:rPr>
          <w:rFonts w:eastAsia="SimSun"/>
          <w:b/>
          <w:sz w:val="28"/>
          <w:lang w:val="en-GB" w:eastAsia="zh-CN"/>
        </w:rPr>
        <w:t xml:space="preserve">January </w:t>
      </w:r>
      <w:r w:rsidR="008174FE">
        <w:rPr>
          <w:rFonts w:eastAsia="SimSun"/>
          <w:b/>
          <w:sz w:val="28"/>
          <w:lang w:val="en-GB" w:eastAsia="zh-CN"/>
        </w:rPr>
        <w:t>202</w:t>
      </w:r>
      <w:r w:rsidR="0050330C">
        <w:rPr>
          <w:rFonts w:eastAsia="SimSun"/>
          <w:b/>
          <w:sz w:val="28"/>
          <w:lang w:val="en-GB" w:eastAsia="zh-CN"/>
        </w:rPr>
        <w:t>2</w:t>
      </w:r>
      <w:r w:rsidR="008174FE">
        <w:rPr>
          <w:rFonts w:eastAsia="SimSun"/>
          <w:b/>
          <w:sz w:val="28"/>
          <w:lang w:val="en-GB" w:eastAsia="zh-CN"/>
        </w:rPr>
        <w:t xml:space="preserve">, </w:t>
      </w:r>
      <w:r>
        <w:rPr>
          <w:rFonts w:eastAsia="SimSun"/>
          <w:b/>
          <w:sz w:val="28"/>
          <w:lang w:val="en-GB" w:eastAsia="zh-CN"/>
        </w:rPr>
        <w:t>Online</w:t>
      </w:r>
    </w:p>
    <w:p w14:paraId="3006CF32" w14:textId="77777777" w:rsidR="008174FE" w:rsidRDefault="008174FE" w:rsidP="008174FE">
      <w:pPr>
        <w:jc w:val="right"/>
        <w:rPr>
          <w:rFonts w:eastAsia="SimSun"/>
          <w:b/>
          <w:sz w:val="28"/>
          <w:lang w:val="en-GB" w:eastAsia="zh-CN"/>
        </w:rPr>
      </w:pPr>
    </w:p>
    <w:p w14:paraId="10478670" w14:textId="77777777" w:rsidR="008174FE" w:rsidRDefault="008174FE" w:rsidP="008174FE">
      <w:pPr>
        <w:jc w:val="right"/>
        <w:rPr>
          <w:rFonts w:eastAsia="SimSun"/>
          <w:b/>
          <w:sz w:val="28"/>
          <w:lang w:val="en-GB" w:eastAsia="zh-CN"/>
        </w:rPr>
      </w:pPr>
    </w:p>
    <w:tbl>
      <w:tblPr>
        <w:tblW w:w="0" w:type="auto"/>
        <w:tblLook w:val="01E0" w:firstRow="1" w:lastRow="1" w:firstColumn="1" w:lastColumn="1" w:noHBand="0" w:noVBand="0"/>
      </w:tblPr>
      <w:tblGrid>
        <w:gridCol w:w="2070"/>
        <w:gridCol w:w="7285"/>
      </w:tblGrid>
      <w:tr w:rsidR="00A4408C" w:rsidRPr="00C91B15" w14:paraId="4BFC9568" w14:textId="77777777" w:rsidTr="00877BF0">
        <w:trPr>
          <w:trHeight w:val="432"/>
        </w:trPr>
        <w:tc>
          <w:tcPr>
            <w:tcW w:w="2070" w:type="dxa"/>
          </w:tcPr>
          <w:p w14:paraId="5409DC45" w14:textId="01A8C646" w:rsidR="00A4408C" w:rsidRPr="005D34B8" w:rsidRDefault="00A4408C" w:rsidP="00A4408C">
            <w:pPr>
              <w:suppressAutoHyphens/>
              <w:rPr>
                <w:b/>
              </w:rPr>
            </w:pPr>
            <w:r w:rsidRPr="00C91B15">
              <w:rPr>
                <w:b/>
              </w:rPr>
              <w:t>Title</w:t>
            </w:r>
          </w:p>
        </w:tc>
        <w:tc>
          <w:tcPr>
            <w:tcW w:w="7285" w:type="dxa"/>
          </w:tcPr>
          <w:p w14:paraId="1954242D" w14:textId="42CB2AD2" w:rsidR="00A4408C" w:rsidRPr="00C91B15" w:rsidRDefault="00A4408C" w:rsidP="00A4408C">
            <w:pPr>
              <w:suppressAutoHyphens/>
              <w:rPr>
                <w:b/>
              </w:rPr>
            </w:pPr>
            <w:r w:rsidRPr="00C91B15">
              <w:rPr>
                <w:b/>
              </w:rPr>
              <w:t xml:space="preserve">Technologies under Consideration for </w:t>
            </w:r>
            <w:r>
              <w:rPr>
                <w:b/>
              </w:rPr>
              <w:t>Network Based Media Processing</w:t>
            </w:r>
          </w:p>
        </w:tc>
      </w:tr>
      <w:tr w:rsidR="00A4408C" w:rsidRPr="00C91B15" w14:paraId="5EEA3900" w14:textId="77777777" w:rsidTr="00877BF0">
        <w:trPr>
          <w:trHeight w:val="432"/>
        </w:trPr>
        <w:tc>
          <w:tcPr>
            <w:tcW w:w="2070" w:type="dxa"/>
          </w:tcPr>
          <w:p w14:paraId="5C54E8EA" w14:textId="77777777" w:rsidR="00A4408C" w:rsidRPr="005D34B8" w:rsidRDefault="00A4408C" w:rsidP="00A4408C">
            <w:pPr>
              <w:suppressAutoHyphens/>
              <w:rPr>
                <w:b/>
              </w:rPr>
            </w:pPr>
            <w:r w:rsidRPr="005D34B8">
              <w:rPr>
                <w:b/>
              </w:rPr>
              <w:t>Source</w:t>
            </w:r>
          </w:p>
        </w:tc>
        <w:tc>
          <w:tcPr>
            <w:tcW w:w="7285" w:type="dxa"/>
          </w:tcPr>
          <w:p w14:paraId="40783731" w14:textId="79A67F38" w:rsidR="00A4408C" w:rsidRPr="00C91B15" w:rsidRDefault="00A4408C" w:rsidP="00A4408C">
            <w:pPr>
              <w:suppressAutoHyphens/>
              <w:rPr>
                <w:b/>
              </w:rPr>
            </w:pPr>
            <w:r>
              <w:rPr>
                <w:b/>
                <w:lang w:val="fr-FR"/>
              </w:rPr>
              <w:t xml:space="preserve">WG 03, </w:t>
            </w:r>
            <w:r>
              <w:rPr>
                <w:b/>
              </w:rPr>
              <w:t>MPEG Systems</w:t>
            </w:r>
          </w:p>
        </w:tc>
      </w:tr>
      <w:tr w:rsidR="00A4408C" w:rsidRPr="00C91B15" w14:paraId="3EFBEC43" w14:textId="77777777" w:rsidTr="00877BF0">
        <w:trPr>
          <w:trHeight w:val="432"/>
        </w:trPr>
        <w:tc>
          <w:tcPr>
            <w:tcW w:w="2070" w:type="dxa"/>
          </w:tcPr>
          <w:p w14:paraId="5A99ABE9" w14:textId="77777777" w:rsidR="00A4408C" w:rsidRPr="00C91B15" w:rsidRDefault="00A4408C" w:rsidP="00A4408C">
            <w:pPr>
              <w:suppressAutoHyphens/>
              <w:rPr>
                <w:b/>
              </w:rPr>
            </w:pPr>
            <w:r w:rsidRPr="00C91B15">
              <w:rPr>
                <w:b/>
              </w:rPr>
              <w:t>Status</w:t>
            </w:r>
          </w:p>
        </w:tc>
        <w:tc>
          <w:tcPr>
            <w:tcW w:w="7285" w:type="dxa"/>
          </w:tcPr>
          <w:p w14:paraId="5464ED99" w14:textId="24F81216" w:rsidR="00A4408C" w:rsidRPr="00C91B15" w:rsidRDefault="00A4408C" w:rsidP="00A4408C">
            <w:pPr>
              <w:suppressAutoHyphens/>
              <w:rPr>
                <w:b/>
              </w:rPr>
            </w:pPr>
            <w:r>
              <w:rPr>
                <w:b/>
              </w:rPr>
              <w:t>Approved</w:t>
            </w:r>
          </w:p>
        </w:tc>
      </w:tr>
      <w:tr w:rsidR="00A4408C" w:rsidRPr="00C91B15" w14:paraId="4ECAAB85" w14:textId="77777777" w:rsidTr="00877BF0">
        <w:trPr>
          <w:trHeight w:val="432"/>
        </w:trPr>
        <w:tc>
          <w:tcPr>
            <w:tcW w:w="2070" w:type="dxa"/>
          </w:tcPr>
          <w:p w14:paraId="72AB0DC6" w14:textId="3113C64B" w:rsidR="00A4408C" w:rsidRPr="00C91B15" w:rsidRDefault="00A4408C" w:rsidP="00A4408C">
            <w:pPr>
              <w:suppressAutoHyphens/>
              <w:rPr>
                <w:b/>
              </w:rPr>
            </w:pPr>
            <w:r>
              <w:rPr>
                <w:b/>
              </w:rPr>
              <w:t>Serial Number</w:t>
            </w:r>
          </w:p>
        </w:tc>
        <w:tc>
          <w:tcPr>
            <w:tcW w:w="7285" w:type="dxa"/>
          </w:tcPr>
          <w:p w14:paraId="273C4909" w14:textId="3767B393" w:rsidR="00A4408C" w:rsidRDefault="00BB5976" w:rsidP="00A4408C">
            <w:pPr>
              <w:suppressAutoHyphens/>
              <w:rPr>
                <w:b/>
              </w:rPr>
            </w:pPr>
            <w:r>
              <w:rPr>
                <w:b/>
                <w:bCs/>
              </w:rPr>
              <w:t>22334</w:t>
            </w:r>
          </w:p>
        </w:tc>
      </w:tr>
      <w:tr w:rsidR="00A4408C" w:rsidRPr="0078707B" w14:paraId="17AE4B33" w14:textId="77777777" w:rsidTr="00877BF0">
        <w:trPr>
          <w:trHeight w:val="432"/>
        </w:trPr>
        <w:tc>
          <w:tcPr>
            <w:tcW w:w="2070" w:type="dxa"/>
          </w:tcPr>
          <w:p w14:paraId="5E06E72B" w14:textId="77777777" w:rsidR="00A4408C" w:rsidRPr="00C91B15" w:rsidRDefault="00A4408C" w:rsidP="00A4408C">
            <w:pPr>
              <w:rPr>
                <w:b/>
              </w:rPr>
            </w:pPr>
            <w:r w:rsidRPr="00C91B15">
              <w:rPr>
                <w:b/>
              </w:rPr>
              <w:t>Editor</w:t>
            </w:r>
          </w:p>
        </w:tc>
        <w:tc>
          <w:tcPr>
            <w:tcW w:w="7285" w:type="dxa"/>
          </w:tcPr>
          <w:p w14:paraId="49DF5435" w14:textId="7AD7ABB4" w:rsidR="00A4408C" w:rsidRPr="006F49CB" w:rsidRDefault="00A4408C" w:rsidP="00A4408C">
            <w:pPr>
              <w:rPr>
                <w:b/>
                <w:lang w:val="de-DE" w:eastAsia="ja-JP"/>
              </w:rPr>
            </w:pPr>
            <w:r>
              <w:rPr>
                <w:b/>
                <w:lang w:val="de-DE" w:eastAsia="ja-JP"/>
              </w:rPr>
              <w:t>Iraj Sodagar</w:t>
            </w:r>
          </w:p>
        </w:tc>
      </w:tr>
    </w:tbl>
    <w:p w14:paraId="1487A41E" w14:textId="13AD27B0" w:rsidR="00EA0D3C" w:rsidRPr="006F49CB" w:rsidRDefault="00EA0D3C" w:rsidP="00FC5170">
      <w:pPr>
        <w:tabs>
          <w:tab w:val="left" w:pos="2273"/>
        </w:tabs>
        <w:rPr>
          <w:lang w:val="de-DE"/>
        </w:rPr>
      </w:pPr>
    </w:p>
    <w:p w14:paraId="32AFDC67" w14:textId="155B1A47" w:rsidR="00025090" w:rsidRDefault="008608F1" w:rsidP="00C44B33">
      <w:pPr>
        <w:rPr>
          <w:lang w:eastAsia="ko-KR"/>
        </w:rPr>
      </w:pPr>
      <w:r w:rsidRPr="005D34B8">
        <w:rPr>
          <w:lang w:eastAsia="ko-KR"/>
        </w:rPr>
        <w:t xml:space="preserve">This Technology under Consideration document collects candidate technologies for inclusion into </w:t>
      </w:r>
      <w:r w:rsidRPr="00C91B15">
        <w:rPr>
          <w:lang w:eastAsia="ko-KR"/>
        </w:rPr>
        <w:t>ISO/IEC 230</w:t>
      </w:r>
      <w:r w:rsidR="00590EDD">
        <w:rPr>
          <w:lang w:eastAsia="ko-KR"/>
        </w:rPr>
        <w:t>90-8</w:t>
      </w:r>
      <w:r w:rsidRPr="00C91B15">
        <w:rPr>
          <w:lang w:eastAsia="ko-KR"/>
        </w:rPr>
        <w:t xml:space="preserve"> </w:t>
      </w:r>
      <w:r w:rsidR="00590EDD">
        <w:rPr>
          <w:lang w:eastAsia="ko-KR"/>
        </w:rPr>
        <w:t>Network Based Media Processing</w:t>
      </w:r>
      <w:r w:rsidR="00847FF7">
        <w:rPr>
          <w:lang w:eastAsia="ko-KR"/>
        </w:rPr>
        <w:t xml:space="preserve"> Standard</w:t>
      </w:r>
      <w:r w:rsidRPr="00C91B15">
        <w:rPr>
          <w:lang w:eastAsia="ko-KR"/>
        </w:rPr>
        <w:t>.</w:t>
      </w:r>
    </w:p>
    <w:p w14:paraId="630BC00D" w14:textId="54D39DA5" w:rsidR="00460553" w:rsidRDefault="00460553" w:rsidP="00C44B33">
      <w:pPr>
        <w:rPr>
          <w:lang w:eastAsia="ko-KR"/>
        </w:rPr>
      </w:pPr>
    </w:p>
    <w:p w14:paraId="5553A47F" w14:textId="5F2D3E41" w:rsidR="00460553" w:rsidRPr="00C91B15" w:rsidRDefault="00120E06" w:rsidP="00C44B33">
      <w:pPr>
        <w:rPr>
          <w:lang w:eastAsia="ko-KR"/>
        </w:rPr>
      </w:pPr>
      <w:r>
        <w:rPr>
          <w:lang w:eastAsia="ko-KR"/>
        </w:rPr>
        <w:t>Additionally</w:t>
      </w:r>
      <w:r w:rsidR="00460553">
        <w:rPr>
          <w:lang w:eastAsia="ko-KR"/>
        </w:rPr>
        <w:t>, this document capture</w:t>
      </w:r>
      <w:r>
        <w:rPr>
          <w:lang w:eastAsia="ko-KR"/>
        </w:rPr>
        <w:t>s</w:t>
      </w:r>
      <w:r w:rsidR="00460553">
        <w:rPr>
          <w:lang w:eastAsia="ko-KR"/>
        </w:rPr>
        <w:t xml:space="preserve"> the possible defects of the current specification.</w:t>
      </w:r>
    </w:p>
    <w:sdt>
      <w:sdtPr>
        <w:rPr>
          <w:rFonts w:ascii="Times New Roman" w:eastAsia="MS Mincho" w:hAnsi="Times New Roman"/>
          <w:b w:val="0"/>
          <w:bCs w:val="0"/>
          <w:kern w:val="0"/>
          <w:sz w:val="24"/>
          <w:szCs w:val="24"/>
          <w:lang w:eastAsia="en-US"/>
        </w:rPr>
        <w:id w:val="1584182418"/>
        <w:docPartObj>
          <w:docPartGallery w:val="Table of Contents"/>
          <w:docPartUnique/>
        </w:docPartObj>
      </w:sdtPr>
      <w:sdtEndPr>
        <w:rPr>
          <w:rFonts w:eastAsia="Times New Roman"/>
        </w:rPr>
      </w:sdtEndPr>
      <w:sdtContent>
        <w:p w14:paraId="7E61F3FF" w14:textId="60094F3F" w:rsidR="004033EA" w:rsidRDefault="004F40DC" w:rsidP="004033EA">
          <w:pPr>
            <w:pStyle w:val="TOCHeading"/>
            <w:numPr>
              <w:ilvl w:val="0"/>
              <w:numId w:val="0"/>
            </w:numPr>
            <w:ind w:left="360" w:hanging="360"/>
            <w:rPr>
              <w:rFonts w:asciiTheme="minorHAnsi" w:eastAsiaTheme="minorEastAsia" w:hAnsiTheme="minorHAnsi" w:cstheme="minorBidi"/>
              <w:noProof/>
              <w:sz w:val="22"/>
              <w:szCs w:val="22"/>
            </w:rPr>
          </w:pPr>
          <w:r w:rsidRPr="005D34B8">
            <w:rPr>
              <w:rFonts w:ascii="Calibri" w:hAnsi="Calibri"/>
              <w:lang w:eastAsia="en-US"/>
            </w:rPr>
            <w:t>Contents</w:t>
          </w:r>
          <w:r w:rsidRPr="001D00F7">
            <w:rPr>
              <w:b w:val="0"/>
              <w:bCs w:val="0"/>
            </w:rPr>
            <w:fldChar w:fldCharType="begin"/>
          </w:r>
          <w:r w:rsidRPr="00C91B15">
            <w:instrText xml:space="preserve"> TOC \o "1-3" \h \z \u </w:instrText>
          </w:r>
          <w:r w:rsidRPr="001D00F7">
            <w:rPr>
              <w:b w:val="0"/>
              <w:bCs w:val="0"/>
            </w:rPr>
            <w:fldChar w:fldCharType="separate"/>
          </w:r>
          <w:hyperlink w:anchor="_Toc109206396" w:history="1">
            <w:r w:rsidR="004033EA" w:rsidRPr="002E07C8">
              <w:rPr>
                <w:rStyle w:val="Hyperlink"/>
                <w:rFonts w:ascii="Times New Roman"/>
                <w:noProof/>
              </w:rPr>
              <w:t xml:space="preserve">                                   </w:t>
            </w:r>
          </w:hyperlink>
        </w:p>
        <w:p w14:paraId="41A20087" w14:textId="373641AF" w:rsidR="004033EA" w:rsidRDefault="00000000">
          <w:pPr>
            <w:pStyle w:val="TOC1"/>
            <w:rPr>
              <w:rFonts w:asciiTheme="minorHAnsi" w:eastAsiaTheme="minorEastAsia" w:hAnsiTheme="minorHAnsi" w:cstheme="minorBidi"/>
              <w:noProof/>
              <w:sz w:val="22"/>
              <w:szCs w:val="22"/>
            </w:rPr>
          </w:pPr>
          <w:hyperlink w:anchor="_Toc109206399" w:history="1">
            <w:r w:rsidR="004033EA" w:rsidRPr="002E07C8">
              <w:rPr>
                <w:rStyle w:val="Hyperlink"/>
                <w:noProof/>
              </w:rPr>
              <w:t>1</w:t>
            </w:r>
            <w:r w:rsidR="004033EA">
              <w:rPr>
                <w:rFonts w:asciiTheme="minorHAnsi" w:eastAsiaTheme="minorEastAsia" w:hAnsiTheme="minorHAnsi" w:cstheme="minorBidi"/>
                <w:noProof/>
                <w:sz w:val="22"/>
                <w:szCs w:val="22"/>
              </w:rPr>
              <w:tab/>
            </w:r>
            <w:r w:rsidR="004033EA" w:rsidRPr="002E07C8">
              <w:rPr>
                <w:rStyle w:val="Hyperlink"/>
                <w:noProof/>
              </w:rPr>
              <w:t>Improvement of Security descriptor (proposed in m50768)</w:t>
            </w:r>
            <w:r w:rsidR="004033EA">
              <w:rPr>
                <w:noProof/>
                <w:webHidden/>
              </w:rPr>
              <w:tab/>
            </w:r>
            <w:r w:rsidR="004033EA">
              <w:rPr>
                <w:noProof/>
                <w:webHidden/>
              </w:rPr>
              <w:fldChar w:fldCharType="begin"/>
            </w:r>
            <w:r w:rsidR="004033EA">
              <w:rPr>
                <w:noProof/>
                <w:webHidden/>
              </w:rPr>
              <w:instrText xml:space="preserve"> PAGEREF _Toc109206399 \h </w:instrText>
            </w:r>
            <w:r w:rsidR="004033EA">
              <w:rPr>
                <w:noProof/>
                <w:webHidden/>
              </w:rPr>
            </w:r>
            <w:r w:rsidR="004033EA">
              <w:rPr>
                <w:noProof/>
                <w:webHidden/>
              </w:rPr>
              <w:fldChar w:fldCharType="separate"/>
            </w:r>
            <w:r w:rsidR="004033EA">
              <w:rPr>
                <w:noProof/>
                <w:webHidden/>
              </w:rPr>
              <w:t>4</w:t>
            </w:r>
            <w:r w:rsidR="004033EA">
              <w:rPr>
                <w:noProof/>
                <w:webHidden/>
              </w:rPr>
              <w:fldChar w:fldCharType="end"/>
            </w:r>
          </w:hyperlink>
        </w:p>
        <w:p w14:paraId="7EFB0598" w14:textId="60E2126E" w:rsidR="004033EA" w:rsidRDefault="00000000">
          <w:pPr>
            <w:pStyle w:val="TOC2"/>
            <w:tabs>
              <w:tab w:val="left" w:pos="880"/>
              <w:tab w:val="right" w:leader="dot" w:pos="9345"/>
            </w:tabs>
            <w:rPr>
              <w:rFonts w:asciiTheme="minorHAnsi" w:eastAsiaTheme="minorEastAsia" w:hAnsiTheme="minorHAnsi" w:cstheme="minorBidi"/>
              <w:noProof/>
              <w:sz w:val="22"/>
              <w:szCs w:val="22"/>
            </w:rPr>
          </w:pPr>
          <w:hyperlink w:anchor="_Toc109206400" w:history="1">
            <w:r w:rsidR="004033EA" w:rsidRPr="002E07C8">
              <w:rPr>
                <w:rStyle w:val="Hyperlink"/>
                <w:noProof/>
              </w:rPr>
              <w:t>1.1</w:t>
            </w:r>
            <w:r w:rsidR="004033EA">
              <w:rPr>
                <w:rFonts w:asciiTheme="minorHAnsi" w:eastAsiaTheme="minorEastAsia" w:hAnsiTheme="minorHAnsi" w:cstheme="minorBidi"/>
                <w:noProof/>
                <w:sz w:val="22"/>
                <w:szCs w:val="22"/>
              </w:rPr>
              <w:tab/>
            </w:r>
            <w:r w:rsidR="004033EA" w:rsidRPr="002E07C8">
              <w:rPr>
                <w:rStyle w:val="Hyperlink"/>
                <w:noProof/>
              </w:rPr>
              <w:t>Introduction</w:t>
            </w:r>
            <w:r w:rsidR="004033EA">
              <w:rPr>
                <w:noProof/>
                <w:webHidden/>
              </w:rPr>
              <w:tab/>
            </w:r>
            <w:r w:rsidR="004033EA">
              <w:rPr>
                <w:noProof/>
                <w:webHidden/>
              </w:rPr>
              <w:fldChar w:fldCharType="begin"/>
            </w:r>
            <w:r w:rsidR="004033EA">
              <w:rPr>
                <w:noProof/>
                <w:webHidden/>
              </w:rPr>
              <w:instrText xml:space="preserve"> PAGEREF _Toc109206400 \h </w:instrText>
            </w:r>
            <w:r w:rsidR="004033EA">
              <w:rPr>
                <w:noProof/>
                <w:webHidden/>
              </w:rPr>
            </w:r>
            <w:r w:rsidR="004033EA">
              <w:rPr>
                <w:noProof/>
                <w:webHidden/>
              </w:rPr>
              <w:fldChar w:fldCharType="separate"/>
            </w:r>
            <w:r w:rsidR="004033EA">
              <w:rPr>
                <w:noProof/>
                <w:webHidden/>
              </w:rPr>
              <w:t>4</w:t>
            </w:r>
            <w:r w:rsidR="004033EA">
              <w:rPr>
                <w:noProof/>
                <w:webHidden/>
              </w:rPr>
              <w:fldChar w:fldCharType="end"/>
            </w:r>
          </w:hyperlink>
        </w:p>
        <w:p w14:paraId="7F128E27" w14:textId="6E946462" w:rsidR="004033EA" w:rsidRDefault="00000000">
          <w:pPr>
            <w:pStyle w:val="TOC2"/>
            <w:tabs>
              <w:tab w:val="left" w:pos="880"/>
              <w:tab w:val="right" w:leader="dot" w:pos="9345"/>
            </w:tabs>
            <w:rPr>
              <w:rFonts w:asciiTheme="minorHAnsi" w:eastAsiaTheme="minorEastAsia" w:hAnsiTheme="minorHAnsi" w:cstheme="minorBidi"/>
              <w:noProof/>
              <w:sz w:val="22"/>
              <w:szCs w:val="22"/>
            </w:rPr>
          </w:pPr>
          <w:hyperlink w:anchor="_Toc109206401" w:history="1">
            <w:r w:rsidR="004033EA" w:rsidRPr="002E07C8">
              <w:rPr>
                <w:rStyle w:val="Hyperlink"/>
                <w:noProof/>
              </w:rPr>
              <w:t>1.2</w:t>
            </w:r>
            <w:r w:rsidR="004033EA">
              <w:rPr>
                <w:rFonts w:asciiTheme="minorHAnsi" w:eastAsiaTheme="minorEastAsia" w:hAnsiTheme="minorHAnsi" w:cstheme="minorBidi"/>
                <w:noProof/>
                <w:sz w:val="22"/>
                <w:szCs w:val="22"/>
              </w:rPr>
              <w:tab/>
            </w:r>
            <w:r w:rsidR="004033EA" w:rsidRPr="002E07C8">
              <w:rPr>
                <w:rStyle w:val="Hyperlink"/>
                <w:rFonts w:eastAsia="Malgun Gothic"/>
                <w:noProof/>
                <w:lang w:eastAsia="ko-KR"/>
              </w:rPr>
              <w:t>Previous contribution for supporting protected function usecase</w:t>
            </w:r>
            <w:r w:rsidR="004033EA">
              <w:rPr>
                <w:noProof/>
                <w:webHidden/>
              </w:rPr>
              <w:tab/>
            </w:r>
            <w:r w:rsidR="004033EA">
              <w:rPr>
                <w:noProof/>
                <w:webHidden/>
              </w:rPr>
              <w:fldChar w:fldCharType="begin"/>
            </w:r>
            <w:r w:rsidR="004033EA">
              <w:rPr>
                <w:noProof/>
                <w:webHidden/>
              </w:rPr>
              <w:instrText xml:space="preserve"> PAGEREF _Toc109206401 \h </w:instrText>
            </w:r>
            <w:r w:rsidR="004033EA">
              <w:rPr>
                <w:noProof/>
                <w:webHidden/>
              </w:rPr>
            </w:r>
            <w:r w:rsidR="004033EA">
              <w:rPr>
                <w:noProof/>
                <w:webHidden/>
              </w:rPr>
              <w:fldChar w:fldCharType="separate"/>
            </w:r>
            <w:r w:rsidR="004033EA">
              <w:rPr>
                <w:noProof/>
                <w:webHidden/>
              </w:rPr>
              <w:t>4</w:t>
            </w:r>
            <w:r w:rsidR="004033EA">
              <w:rPr>
                <w:noProof/>
                <w:webHidden/>
              </w:rPr>
              <w:fldChar w:fldCharType="end"/>
            </w:r>
          </w:hyperlink>
        </w:p>
        <w:p w14:paraId="05E46AC7" w14:textId="06F70888" w:rsidR="004033EA" w:rsidRDefault="00000000">
          <w:pPr>
            <w:pStyle w:val="TOC2"/>
            <w:tabs>
              <w:tab w:val="left" w:pos="880"/>
              <w:tab w:val="right" w:leader="dot" w:pos="9345"/>
            </w:tabs>
            <w:rPr>
              <w:rFonts w:asciiTheme="minorHAnsi" w:eastAsiaTheme="minorEastAsia" w:hAnsiTheme="minorHAnsi" w:cstheme="minorBidi"/>
              <w:noProof/>
              <w:sz w:val="22"/>
              <w:szCs w:val="22"/>
            </w:rPr>
          </w:pPr>
          <w:hyperlink w:anchor="_Toc109206402" w:history="1">
            <w:r w:rsidR="004033EA" w:rsidRPr="002E07C8">
              <w:rPr>
                <w:rStyle w:val="Hyperlink"/>
                <w:noProof/>
              </w:rPr>
              <w:t>1.3</w:t>
            </w:r>
            <w:r w:rsidR="004033EA">
              <w:rPr>
                <w:rFonts w:asciiTheme="minorHAnsi" w:eastAsiaTheme="minorEastAsia" w:hAnsiTheme="minorHAnsi" w:cstheme="minorBidi"/>
                <w:noProof/>
                <w:sz w:val="22"/>
                <w:szCs w:val="22"/>
              </w:rPr>
              <w:tab/>
            </w:r>
            <w:r w:rsidR="004033EA" w:rsidRPr="002E07C8">
              <w:rPr>
                <w:rStyle w:val="Hyperlink"/>
                <w:noProof/>
              </w:rPr>
              <w:t>Authorization for the protected resource</w:t>
            </w:r>
            <w:r w:rsidR="004033EA">
              <w:rPr>
                <w:noProof/>
                <w:webHidden/>
              </w:rPr>
              <w:tab/>
            </w:r>
            <w:r w:rsidR="004033EA">
              <w:rPr>
                <w:noProof/>
                <w:webHidden/>
              </w:rPr>
              <w:fldChar w:fldCharType="begin"/>
            </w:r>
            <w:r w:rsidR="004033EA">
              <w:rPr>
                <w:noProof/>
                <w:webHidden/>
              </w:rPr>
              <w:instrText xml:space="preserve"> PAGEREF _Toc109206402 \h </w:instrText>
            </w:r>
            <w:r w:rsidR="004033EA">
              <w:rPr>
                <w:noProof/>
                <w:webHidden/>
              </w:rPr>
            </w:r>
            <w:r w:rsidR="004033EA">
              <w:rPr>
                <w:noProof/>
                <w:webHidden/>
              </w:rPr>
              <w:fldChar w:fldCharType="separate"/>
            </w:r>
            <w:r w:rsidR="004033EA">
              <w:rPr>
                <w:noProof/>
                <w:webHidden/>
              </w:rPr>
              <w:t>4</w:t>
            </w:r>
            <w:r w:rsidR="004033EA">
              <w:rPr>
                <w:noProof/>
                <w:webHidden/>
              </w:rPr>
              <w:fldChar w:fldCharType="end"/>
            </w:r>
          </w:hyperlink>
        </w:p>
        <w:p w14:paraId="26E10A78" w14:textId="6D569C07" w:rsidR="004033EA" w:rsidRDefault="00000000">
          <w:pPr>
            <w:pStyle w:val="TOC3"/>
            <w:tabs>
              <w:tab w:val="left" w:pos="1320"/>
              <w:tab w:val="right" w:leader="dot" w:pos="9345"/>
            </w:tabs>
            <w:rPr>
              <w:rFonts w:asciiTheme="minorHAnsi" w:eastAsiaTheme="minorEastAsia" w:hAnsiTheme="minorHAnsi" w:cstheme="minorBidi"/>
              <w:noProof/>
              <w:sz w:val="22"/>
              <w:szCs w:val="22"/>
            </w:rPr>
          </w:pPr>
          <w:hyperlink w:anchor="_Toc109206403" w:history="1">
            <w:r w:rsidR="004033EA" w:rsidRPr="002E07C8">
              <w:rPr>
                <w:rStyle w:val="Hyperlink"/>
                <w:noProof/>
              </w:rPr>
              <w:t>1.3.1</w:t>
            </w:r>
            <w:r w:rsidR="004033EA">
              <w:rPr>
                <w:rFonts w:asciiTheme="minorHAnsi" w:eastAsiaTheme="minorEastAsia" w:hAnsiTheme="minorHAnsi" w:cstheme="minorBidi"/>
                <w:noProof/>
                <w:sz w:val="22"/>
                <w:szCs w:val="22"/>
              </w:rPr>
              <w:tab/>
            </w:r>
            <w:r w:rsidR="004033EA" w:rsidRPr="002E07C8">
              <w:rPr>
                <w:rStyle w:val="Hyperlink"/>
                <w:noProof/>
              </w:rPr>
              <w:t>Authorization done by NBMP source</w:t>
            </w:r>
            <w:r w:rsidR="004033EA">
              <w:rPr>
                <w:noProof/>
                <w:webHidden/>
              </w:rPr>
              <w:tab/>
            </w:r>
            <w:r w:rsidR="004033EA">
              <w:rPr>
                <w:noProof/>
                <w:webHidden/>
              </w:rPr>
              <w:fldChar w:fldCharType="begin"/>
            </w:r>
            <w:r w:rsidR="004033EA">
              <w:rPr>
                <w:noProof/>
                <w:webHidden/>
              </w:rPr>
              <w:instrText xml:space="preserve"> PAGEREF _Toc109206403 \h </w:instrText>
            </w:r>
            <w:r w:rsidR="004033EA">
              <w:rPr>
                <w:noProof/>
                <w:webHidden/>
              </w:rPr>
            </w:r>
            <w:r w:rsidR="004033EA">
              <w:rPr>
                <w:noProof/>
                <w:webHidden/>
              </w:rPr>
              <w:fldChar w:fldCharType="separate"/>
            </w:r>
            <w:r w:rsidR="004033EA">
              <w:rPr>
                <w:noProof/>
                <w:webHidden/>
              </w:rPr>
              <w:t>4</w:t>
            </w:r>
            <w:r w:rsidR="004033EA">
              <w:rPr>
                <w:noProof/>
                <w:webHidden/>
              </w:rPr>
              <w:fldChar w:fldCharType="end"/>
            </w:r>
          </w:hyperlink>
        </w:p>
        <w:p w14:paraId="225B5D96" w14:textId="3016DCEC" w:rsidR="004033EA" w:rsidRDefault="00000000">
          <w:pPr>
            <w:pStyle w:val="TOC3"/>
            <w:tabs>
              <w:tab w:val="left" w:pos="1320"/>
              <w:tab w:val="right" w:leader="dot" w:pos="9345"/>
            </w:tabs>
            <w:rPr>
              <w:rFonts w:asciiTheme="minorHAnsi" w:eastAsiaTheme="minorEastAsia" w:hAnsiTheme="minorHAnsi" w:cstheme="minorBidi"/>
              <w:noProof/>
              <w:sz w:val="22"/>
              <w:szCs w:val="22"/>
            </w:rPr>
          </w:pPr>
          <w:hyperlink w:anchor="_Toc109206404" w:history="1">
            <w:r w:rsidR="004033EA" w:rsidRPr="002E07C8">
              <w:rPr>
                <w:rStyle w:val="Hyperlink"/>
                <w:noProof/>
              </w:rPr>
              <w:t>1.3.2</w:t>
            </w:r>
            <w:r w:rsidR="004033EA">
              <w:rPr>
                <w:rFonts w:asciiTheme="minorHAnsi" w:eastAsiaTheme="minorEastAsia" w:hAnsiTheme="minorHAnsi" w:cstheme="minorBidi"/>
                <w:noProof/>
                <w:sz w:val="22"/>
                <w:szCs w:val="22"/>
              </w:rPr>
              <w:tab/>
            </w:r>
            <w:r w:rsidR="004033EA" w:rsidRPr="002E07C8">
              <w:rPr>
                <w:rStyle w:val="Hyperlink"/>
                <w:noProof/>
              </w:rPr>
              <w:t>Authorization done by NBMP Workflow Manager</w:t>
            </w:r>
            <w:r w:rsidR="004033EA">
              <w:rPr>
                <w:noProof/>
                <w:webHidden/>
              </w:rPr>
              <w:tab/>
            </w:r>
            <w:r w:rsidR="004033EA">
              <w:rPr>
                <w:noProof/>
                <w:webHidden/>
              </w:rPr>
              <w:fldChar w:fldCharType="begin"/>
            </w:r>
            <w:r w:rsidR="004033EA">
              <w:rPr>
                <w:noProof/>
                <w:webHidden/>
              </w:rPr>
              <w:instrText xml:space="preserve"> PAGEREF _Toc109206404 \h </w:instrText>
            </w:r>
            <w:r w:rsidR="004033EA">
              <w:rPr>
                <w:noProof/>
                <w:webHidden/>
              </w:rPr>
            </w:r>
            <w:r w:rsidR="004033EA">
              <w:rPr>
                <w:noProof/>
                <w:webHidden/>
              </w:rPr>
              <w:fldChar w:fldCharType="separate"/>
            </w:r>
            <w:r w:rsidR="004033EA">
              <w:rPr>
                <w:noProof/>
                <w:webHidden/>
              </w:rPr>
              <w:t>4</w:t>
            </w:r>
            <w:r w:rsidR="004033EA">
              <w:rPr>
                <w:noProof/>
                <w:webHidden/>
              </w:rPr>
              <w:fldChar w:fldCharType="end"/>
            </w:r>
          </w:hyperlink>
        </w:p>
        <w:p w14:paraId="2621FB9E" w14:textId="483D6E42" w:rsidR="004033EA" w:rsidRDefault="00000000">
          <w:pPr>
            <w:pStyle w:val="TOC2"/>
            <w:tabs>
              <w:tab w:val="left" w:pos="880"/>
              <w:tab w:val="right" w:leader="dot" w:pos="9345"/>
            </w:tabs>
            <w:rPr>
              <w:rFonts w:asciiTheme="minorHAnsi" w:eastAsiaTheme="minorEastAsia" w:hAnsiTheme="minorHAnsi" w:cstheme="minorBidi"/>
              <w:noProof/>
              <w:sz w:val="22"/>
              <w:szCs w:val="22"/>
            </w:rPr>
          </w:pPr>
          <w:hyperlink w:anchor="_Toc109206405" w:history="1">
            <w:r w:rsidR="004033EA" w:rsidRPr="002E07C8">
              <w:rPr>
                <w:rStyle w:val="Hyperlink"/>
                <w:rFonts w:eastAsia="Malgun Gothic"/>
                <w:noProof/>
                <w:lang w:eastAsia="ko-KR"/>
              </w:rPr>
              <w:t>1.4</w:t>
            </w:r>
            <w:r w:rsidR="004033EA">
              <w:rPr>
                <w:rFonts w:asciiTheme="minorHAnsi" w:eastAsiaTheme="minorEastAsia" w:hAnsiTheme="minorHAnsi" w:cstheme="minorBidi"/>
                <w:noProof/>
                <w:sz w:val="22"/>
                <w:szCs w:val="22"/>
              </w:rPr>
              <w:tab/>
            </w:r>
            <w:r w:rsidR="004033EA" w:rsidRPr="002E07C8">
              <w:rPr>
                <w:rStyle w:val="Hyperlink"/>
                <w:rFonts w:eastAsia="Malgun Gothic"/>
                <w:noProof/>
                <w:lang w:eastAsia="ko-KR"/>
              </w:rPr>
              <w:t>Proposed update for supporting private function usage</w:t>
            </w:r>
            <w:r w:rsidR="004033EA">
              <w:rPr>
                <w:noProof/>
                <w:webHidden/>
              </w:rPr>
              <w:tab/>
            </w:r>
            <w:r w:rsidR="004033EA">
              <w:rPr>
                <w:noProof/>
                <w:webHidden/>
              </w:rPr>
              <w:fldChar w:fldCharType="begin"/>
            </w:r>
            <w:r w:rsidR="004033EA">
              <w:rPr>
                <w:noProof/>
                <w:webHidden/>
              </w:rPr>
              <w:instrText xml:space="preserve"> PAGEREF _Toc109206405 \h </w:instrText>
            </w:r>
            <w:r w:rsidR="004033EA">
              <w:rPr>
                <w:noProof/>
                <w:webHidden/>
              </w:rPr>
            </w:r>
            <w:r w:rsidR="004033EA">
              <w:rPr>
                <w:noProof/>
                <w:webHidden/>
              </w:rPr>
              <w:fldChar w:fldCharType="separate"/>
            </w:r>
            <w:r w:rsidR="004033EA">
              <w:rPr>
                <w:noProof/>
                <w:webHidden/>
              </w:rPr>
              <w:t>5</w:t>
            </w:r>
            <w:r w:rsidR="004033EA">
              <w:rPr>
                <w:noProof/>
                <w:webHidden/>
              </w:rPr>
              <w:fldChar w:fldCharType="end"/>
            </w:r>
          </w:hyperlink>
        </w:p>
        <w:p w14:paraId="00BE91C0" w14:textId="5BC95571" w:rsidR="004033EA" w:rsidRDefault="00000000">
          <w:pPr>
            <w:pStyle w:val="TOC3"/>
            <w:tabs>
              <w:tab w:val="left" w:pos="1320"/>
              <w:tab w:val="right" w:leader="dot" w:pos="9345"/>
            </w:tabs>
            <w:rPr>
              <w:rFonts w:asciiTheme="minorHAnsi" w:eastAsiaTheme="minorEastAsia" w:hAnsiTheme="minorHAnsi" w:cstheme="minorBidi"/>
              <w:noProof/>
              <w:sz w:val="22"/>
              <w:szCs w:val="22"/>
            </w:rPr>
          </w:pPr>
          <w:hyperlink w:anchor="_Toc109206406" w:history="1">
            <w:r w:rsidR="004033EA" w:rsidRPr="002E07C8">
              <w:rPr>
                <w:rStyle w:val="Hyperlink"/>
                <w:rFonts w:eastAsia="Malgun Gothic"/>
                <w:noProof/>
                <w:lang w:eastAsia="ko-KR"/>
              </w:rPr>
              <w:t>1.4.1</w:t>
            </w:r>
            <w:r w:rsidR="004033EA">
              <w:rPr>
                <w:rFonts w:asciiTheme="minorHAnsi" w:eastAsiaTheme="minorEastAsia" w:hAnsiTheme="minorHAnsi" w:cstheme="minorBidi"/>
                <w:noProof/>
                <w:sz w:val="22"/>
                <w:szCs w:val="22"/>
              </w:rPr>
              <w:tab/>
            </w:r>
            <w:r w:rsidR="004033EA" w:rsidRPr="002E07C8">
              <w:rPr>
                <w:rStyle w:val="Hyperlink"/>
                <w:rFonts w:eastAsia="Malgun Gothic"/>
                <w:noProof/>
                <w:lang w:eastAsia="ko-KR"/>
              </w:rPr>
              <w:t>Proposed Usecase</w:t>
            </w:r>
            <w:r w:rsidR="004033EA">
              <w:rPr>
                <w:noProof/>
                <w:webHidden/>
              </w:rPr>
              <w:tab/>
            </w:r>
            <w:r w:rsidR="004033EA">
              <w:rPr>
                <w:noProof/>
                <w:webHidden/>
              </w:rPr>
              <w:fldChar w:fldCharType="begin"/>
            </w:r>
            <w:r w:rsidR="004033EA">
              <w:rPr>
                <w:noProof/>
                <w:webHidden/>
              </w:rPr>
              <w:instrText xml:space="preserve"> PAGEREF _Toc109206406 \h </w:instrText>
            </w:r>
            <w:r w:rsidR="004033EA">
              <w:rPr>
                <w:noProof/>
                <w:webHidden/>
              </w:rPr>
            </w:r>
            <w:r w:rsidR="004033EA">
              <w:rPr>
                <w:noProof/>
                <w:webHidden/>
              </w:rPr>
              <w:fldChar w:fldCharType="separate"/>
            </w:r>
            <w:r w:rsidR="004033EA">
              <w:rPr>
                <w:noProof/>
                <w:webHidden/>
              </w:rPr>
              <w:t>5</w:t>
            </w:r>
            <w:r w:rsidR="004033EA">
              <w:rPr>
                <w:noProof/>
                <w:webHidden/>
              </w:rPr>
              <w:fldChar w:fldCharType="end"/>
            </w:r>
          </w:hyperlink>
        </w:p>
        <w:p w14:paraId="29EA32D1" w14:textId="6DA1BB3B" w:rsidR="004033EA" w:rsidRDefault="00000000">
          <w:pPr>
            <w:pStyle w:val="TOC3"/>
            <w:tabs>
              <w:tab w:val="left" w:pos="1320"/>
              <w:tab w:val="right" w:leader="dot" w:pos="9345"/>
            </w:tabs>
            <w:rPr>
              <w:rFonts w:asciiTheme="minorHAnsi" w:eastAsiaTheme="minorEastAsia" w:hAnsiTheme="minorHAnsi" w:cstheme="minorBidi"/>
              <w:noProof/>
              <w:sz w:val="22"/>
              <w:szCs w:val="22"/>
            </w:rPr>
          </w:pPr>
          <w:hyperlink w:anchor="_Toc109206407" w:history="1">
            <w:r w:rsidR="004033EA" w:rsidRPr="002E07C8">
              <w:rPr>
                <w:rStyle w:val="Hyperlink"/>
                <w:rFonts w:eastAsia="Malgun Gothic"/>
                <w:noProof/>
                <w:lang w:eastAsia="ko-KR"/>
              </w:rPr>
              <w:t>1.4.2</w:t>
            </w:r>
            <w:r w:rsidR="004033EA">
              <w:rPr>
                <w:rFonts w:asciiTheme="minorHAnsi" w:eastAsiaTheme="minorEastAsia" w:hAnsiTheme="minorHAnsi" w:cstheme="minorBidi"/>
                <w:noProof/>
                <w:sz w:val="22"/>
                <w:szCs w:val="22"/>
              </w:rPr>
              <w:tab/>
            </w:r>
            <w:r w:rsidR="004033EA" w:rsidRPr="002E07C8">
              <w:rPr>
                <w:rStyle w:val="Hyperlink"/>
                <w:rFonts w:eastAsia="Malgun Gothic"/>
                <w:noProof/>
              </w:rPr>
              <w:t>Proposal</w:t>
            </w:r>
            <w:r w:rsidR="004033EA" w:rsidRPr="002E07C8">
              <w:rPr>
                <w:rStyle w:val="Hyperlink"/>
                <w:rFonts w:eastAsia="Malgun Gothic"/>
                <w:noProof/>
                <w:lang w:eastAsia="ko-KR"/>
              </w:rPr>
              <w:t xml:space="preserve"> for update current security parameter</w:t>
            </w:r>
            <w:r w:rsidR="004033EA">
              <w:rPr>
                <w:noProof/>
                <w:webHidden/>
              </w:rPr>
              <w:tab/>
            </w:r>
            <w:r w:rsidR="004033EA">
              <w:rPr>
                <w:noProof/>
                <w:webHidden/>
              </w:rPr>
              <w:fldChar w:fldCharType="begin"/>
            </w:r>
            <w:r w:rsidR="004033EA">
              <w:rPr>
                <w:noProof/>
                <w:webHidden/>
              </w:rPr>
              <w:instrText xml:space="preserve"> PAGEREF _Toc109206407 \h </w:instrText>
            </w:r>
            <w:r w:rsidR="004033EA">
              <w:rPr>
                <w:noProof/>
                <w:webHidden/>
              </w:rPr>
            </w:r>
            <w:r w:rsidR="004033EA">
              <w:rPr>
                <w:noProof/>
                <w:webHidden/>
              </w:rPr>
              <w:fldChar w:fldCharType="separate"/>
            </w:r>
            <w:r w:rsidR="004033EA">
              <w:rPr>
                <w:noProof/>
                <w:webHidden/>
              </w:rPr>
              <w:t>5</w:t>
            </w:r>
            <w:r w:rsidR="004033EA">
              <w:rPr>
                <w:noProof/>
                <w:webHidden/>
              </w:rPr>
              <w:fldChar w:fldCharType="end"/>
            </w:r>
          </w:hyperlink>
        </w:p>
        <w:p w14:paraId="18AC3B05" w14:textId="336FFFE7" w:rsidR="004033EA" w:rsidRDefault="00000000">
          <w:pPr>
            <w:pStyle w:val="TOC2"/>
            <w:tabs>
              <w:tab w:val="left" w:pos="1320"/>
              <w:tab w:val="right" w:leader="dot" w:pos="9345"/>
            </w:tabs>
            <w:rPr>
              <w:rFonts w:asciiTheme="minorHAnsi" w:eastAsiaTheme="minorEastAsia" w:hAnsiTheme="minorHAnsi" w:cstheme="minorBidi"/>
              <w:noProof/>
              <w:sz w:val="22"/>
              <w:szCs w:val="22"/>
            </w:rPr>
          </w:pPr>
          <w:hyperlink w:anchor="_Toc109206408" w:history="1">
            <w:r w:rsidR="004033EA" w:rsidRPr="002E07C8">
              <w:rPr>
                <w:rStyle w:val="Hyperlink"/>
                <w:noProof/>
              </w:rPr>
              <w:t>9.6.1.13</w:t>
            </w:r>
            <w:r w:rsidR="004033EA">
              <w:rPr>
                <w:rFonts w:asciiTheme="minorHAnsi" w:eastAsiaTheme="minorEastAsia" w:hAnsiTheme="minorHAnsi" w:cstheme="minorBidi"/>
                <w:noProof/>
                <w:sz w:val="22"/>
                <w:szCs w:val="22"/>
              </w:rPr>
              <w:tab/>
            </w:r>
            <w:r w:rsidR="004033EA" w:rsidRPr="002E07C8">
              <w:rPr>
                <w:rStyle w:val="Hyperlink"/>
                <w:noProof/>
              </w:rPr>
              <w:t>Security parameters</w:t>
            </w:r>
            <w:r w:rsidR="004033EA">
              <w:rPr>
                <w:noProof/>
                <w:webHidden/>
              </w:rPr>
              <w:tab/>
            </w:r>
            <w:r w:rsidR="004033EA">
              <w:rPr>
                <w:noProof/>
                <w:webHidden/>
              </w:rPr>
              <w:fldChar w:fldCharType="begin"/>
            </w:r>
            <w:r w:rsidR="004033EA">
              <w:rPr>
                <w:noProof/>
                <w:webHidden/>
              </w:rPr>
              <w:instrText xml:space="preserve"> PAGEREF _Toc109206408 \h </w:instrText>
            </w:r>
            <w:r w:rsidR="004033EA">
              <w:rPr>
                <w:noProof/>
                <w:webHidden/>
              </w:rPr>
            </w:r>
            <w:r w:rsidR="004033EA">
              <w:rPr>
                <w:noProof/>
                <w:webHidden/>
              </w:rPr>
              <w:fldChar w:fldCharType="separate"/>
            </w:r>
            <w:r w:rsidR="004033EA">
              <w:rPr>
                <w:noProof/>
                <w:webHidden/>
              </w:rPr>
              <w:t>6</w:t>
            </w:r>
            <w:r w:rsidR="004033EA">
              <w:rPr>
                <w:noProof/>
                <w:webHidden/>
              </w:rPr>
              <w:fldChar w:fldCharType="end"/>
            </w:r>
          </w:hyperlink>
        </w:p>
        <w:p w14:paraId="2260EB8C" w14:textId="011F074E" w:rsidR="004033EA" w:rsidRDefault="00000000">
          <w:pPr>
            <w:pStyle w:val="TOC1"/>
            <w:rPr>
              <w:rFonts w:asciiTheme="minorHAnsi" w:eastAsiaTheme="minorEastAsia" w:hAnsiTheme="minorHAnsi" w:cstheme="minorBidi"/>
              <w:noProof/>
              <w:sz w:val="22"/>
              <w:szCs w:val="22"/>
            </w:rPr>
          </w:pPr>
          <w:hyperlink w:anchor="_Toc109206409" w:history="1">
            <w:r w:rsidR="004033EA" w:rsidRPr="002E07C8">
              <w:rPr>
                <w:rStyle w:val="Hyperlink"/>
                <w:noProof/>
              </w:rPr>
              <w:t>2</w:t>
            </w:r>
            <w:r w:rsidR="004033EA">
              <w:rPr>
                <w:rFonts w:asciiTheme="minorHAnsi" w:eastAsiaTheme="minorEastAsia" w:hAnsiTheme="minorHAnsi" w:cstheme="minorBidi"/>
                <w:noProof/>
                <w:sz w:val="22"/>
                <w:szCs w:val="22"/>
              </w:rPr>
              <w:tab/>
            </w:r>
            <w:r w:rsidR="004033EA" w:rsidRPr="002E07C8">
              <w:rPr>
                <w:rStyle w:val="Hyperlink"/>
                <w:noProof/>
              </w:rPr>
              <w:t>Update of Dynamic resource update on NBMP</w:t>
            </w:r>
            <w:r w:rsidR="004033EA">
              <w:rPr>
                <w:noProof/>
                <w:webHidden/>
              </w:rPr>
              <w:tab/>
            </w:r>
            <w:r w:rsidR="004033EA">
              <w:rPr>
                <w:noProof/>
                <w:webHidden/>
              </w:rPr>
              <w:fldChar w:fldCharType="begin"/>
            </w:r>
            <w:r w:rsidR="004033EA">
              <w:rPr>
                <w:noProof/>
                <w:webHidden/>
              </w:rPr>
              <w:instrText xml:space="preserve"> PAGEREF _Toc109206409 \h </w:instrText>
            </w:r>
            <w:r w:rsidR="004033EA">
              <w:rPr>
                <w:noProof/>
                <w:webHidden/>
              </w:rPr>
            </w:r>
            <w:r w:rsidR="004033EA">
              <w:rPr>
                <w:noProof/>
                <w:webHidden/>
              </w:rPr>
              <w:fldChar w:fldCharType="separate"/>
            </w:r>
            <w:r w:rsidR="004033EA">
              <w:rPr>
                <w:noProof/>
                <w:webHidden/>
              </w:rPr>
              <w:t>8</w:t>
            </w:r>
            <w:r w:rsidR="004033EA">
              <w:rPr>
                <w:noProof/>
                <w:webHidden/>
              </w:rPr>
              <w:fldChar w:fldCharType="end"/>
            </w:r>
          </w:hyperlink>
        </w:p>
        <w:p w14:paraId="7B3928F1" w14:textId="318FB648" w:rsidR="004033EA" w:rsidRDefault="00000000">
          <w:pPr>
            <w:pStyle w:val="TOC2"/>
            <w:tabs>
              <w:tab w:val="left" w:pos="880"/>
              <w:tab w:val="right" w:leader="dot" w:pos="9345"/>
            </w:tabs>
            <w:rPr>
              <w:rFonts w:asciiTheme="minorHAnsi" w:eastAsiaTheme="minorEastAsia" w:hAnsiTheme="minorHAnsi" w:cstheme="minorBidi"/>
              <w:noProof/>
              <w:sz w:val="22"/>
              <w:szCs w:val="22"/>
            </w:rPr>
          </w:pPr>
          <w:hyperlink w:anchor="_Toc109206410" w:history="1">
            <w:r w:rsidR="004033EA" w:rsidRPr="002E07C8">
              <w:rPr>
                <w:rStyle w:val="Hyperlink"/>
                <w:noProof/>
              </w:rPr>
              <w:t>2.1</w:t>
            </w:r>
            <w:r w:rsidR="004033EA">
              <w:rPr>
                <w:rFonts w:asciiTheme="minorHAnsi" w:eastAsiaTheme="minorEastAsia" w:hAnsiTheme="minorHAnsi" w:cstheme="minorBidi"/>
                <w:noProof/>
                <w:sz w:val="22"/>
                <w:szCs w:val="22"/>
              </w:rPr>
              <w:tab/>
            </w:r>
            <w:r w:rsidR="004033EA" w:rsidRPr="002E07C8">
              <w:rPr>
                <w:rStyle w:val="Hyperlink"/>
                <w:noProof/>
              </w:rPr>
              <w:t>NBMP Workflow and task Scheduling</w:t>
            </w:r>
            <w:r w:rsidR="004033EA">
              <w:rPr>
                <w:noProof/>
                <w:webHidden/>
              </w:rPr>
              <w:tab/>
            </w:r>
            <w:r w:rsidR="004033EA">
              <w:rPr>
                <w:noProof/>
                <w:webHidden/>
              </w:rPr>
              <w:fldChar w:fldCharType="begin"/>
            </w:r>
            <w:r w:rsidR="004033EA">
              <w:rPr>
                <w:noProof/>
                <w:webHidden/>
              </w:rPr>
              <w:instrText xml:space="preserve"> PAGEREF _Toc109206410 \h </w:instrText>
            </w:r>
            <w:r w:rsidR="004033EA">
              <w:rPr>
                <w:noProof/>
                <w:webHidden/>
              </w:rPr>
            </w:r>
            <w:r w:rsidR="004033EA">
              <w:rPr>
                <w:noProof/>
                <w:webHidden/>
              </w:rPr>
              <w:fldChar w:fldCharType="separate"/>
            </w:r>
            <w:r w:rsidR="004033EA">
              <w:rPr>
                <w:noProof/>
                <w:webHidden/>
              </w:rPr>
              <w:t>8</w:t>
            </w:r>
            <w:r w:rsidR="004033EA">
              <w:rPr>
                <w:noProof/>
                <w:webHidden/>
              </w:rPr>
              <w:fldChar w:fldCharType="end"/>
            </w:r>
          </w:hyperlink>
        </w:p>
        <w:p w14:paraId="5AE4AE42" w14:textId="3DFD4CAF" w:rsidR="004033EA" w:rsidRDefault="00000000">
          <w:pPr>
            <w:pStyle w:val="TOC3"/>
            <w:tabs>
              <w:tab w:val="left" w:pos="1320"/>
              <w:tab w:val="right" w:leader="dot" w:pos="9345"/>
            </w:tabs>
            <w:rPr>
              <w:rFonts w:asciiTheme="minorHAnsi" w:eastAsiaTheme="minorEastAsia" w:hAnsiTheme="minorHAnsi" w:cstheme="minorBidi"/>
              <w:noProof/>
              <w:sz w:val="22"/>
              <w:szCs w:val="22"/>
            </w:rPr>
          </w:pPr>
          <w:hyperlink w:anchor="_Toc109206411" w:history="1">
            <w:r w:rsidR="004033EA" w:rsidRPr="002E07C8">
              <w:rPr>
                <w:rStyle w:val="Hyperlink"/>
                <w:noProof/>
              </w:rPr>
              <w:t>2.1.1</w:t>
            </w:r>
            <w:r w:rsidR="004033EA">
              <w:rPr>
                <w:rFonts w:asciiTheme="minorHAnsi" w:eastAsiaTheme="minorEastAsia" w:hAnsiTheme="minorHAnsi" w:cstheme="minorBidi"/>
                <w:noProof/>
                <w:sz w:val="22"/>
                <w:szCs w:val="22"/>
              </w:rPr>
              <w:tab/>
            </w:r>
            <w:r w:rsidR="004033EA" w:rsidRPr="002E07C8">
              <w:rPr>
                <w:rStyle w:val="Hyperlink"/>
                <w:noProof/>
              </w:rPr>
              <w:t>Scheduled-time (m56729)</w:t>
            </w:r>
            <w:r w:rsidR="004033EA">
              <w:rPr>
                <w:noProof/>
                <w:webHidden/>
              </w:rPr>
              <w:tab/>
            </w:r>
            <w:r w:rsidR="004033EA">
              <w:rPr>
                <w:noProof/>
                <w:webHidden/>
              </w:rPr>
              <w:fldChar w:fldCharType="begin"/>
            </w:r>
            <w:r w:rsidR="004033EA">
              <w:rPr>
                <w:noProof/>
                <w:webHidden/>
              </w:rPr>
              <w:instrText xml:space="preserve"> PAGEREF _Toc109206411 \h </w:instrText>
            </w:r>
            <w:r w:rsidR="004033EA">
              <w:rPr>
                <w:noProof/>
                <w:webHidden/>
              </w:rPr>
            </w:r>
            <w:r w:rsidR="004033EA">
              <w:rPr>
                <w:noProof/>
                <w:webHidden/>
              </w:rPr>
              <w:fldChar w:fldCharType="separate"/>
            </w:r>
            <w:r w:rsidR="004033EA">
              <w:rPr>
                <w:noProof/>
                <w:webHidden/>
              </w:rPr>
              <w:t>8</w:t>
            </w:r>
            <w:r w:rsidR="004033EA">
              <w:rPr>
                <w:noProof/>
                <w:webHidden/>
              </w:rPr>
              <w:fldChar w:fldCharType="end"/>
            </w:r>
          </w:hyperlink>
        </w:p>
        <w:p w14:paraId="11FDF039" w14:textId="491B3974" w:rsidR="004033EA" w:rsidRDefault="00000000">
          <w:pPr>
            <w:pStyle w:val="TOC3"/>
            <w:tabs>
              <w:tab w:val="left" w:pos="1320"/>
              <w:tab w:val="right" w:leader="dot" w:pos="9345"/>
            </w:tabs>
            <w:rPr>
              <w:rFonts w:asciiTheme="minorHAnsi" w:eastAsiaTheme="minorEastAsia" w:hAnsiTheme="minorHAnsi" w:cstheme="minorBidi"/>
              <w:noProof/>
              <w:sz w:val="22"/>
              <w:szCs w:val="22"/>
            </w:rPr>
          </w:pPr>
          <w:hyperlink w:anchor="_Toc109206412" w:history="1">
            <w:r w:rsidR="004033EA" w:rsidRPr="002E07C8">
              <w:rPr>
                <w:rStyle w:val="Hyperlink"/>
                <w:rFonts w:eastAsia="Arial"/>
                <w:noProof/>
              </w:rPr>
              <w:t>2.1.2</w:t>
            </w:r>
            <w:r w:rsidR="004033EA">
              <w:rPr>
                <w:rFonts w:asciiTheme="minorHAnsi" w:eastAsiaTheme="minorEastAsia" w:hAnsiTheme="minorHAnsi" w:cstheme="minorBidi"/>
                <w:noProof/>
                <w:sz w:val="22"/>
                <w:szCs w:val="22"/>
              </w:rPr>
              <w:tab/>
            </w:r>
            <w:r w:rsidR="004033EA" w:rsidRPr="002E07C8">
              <w:rPr>
                <w:rStyle w:val="Hyperlink"/>
                <w:noProof/>
              </w:rPr>
              <w:t>Task Group</w:t>
            </w:r>
            <w:r w:rsidR="004033EA">
              <w:rPr>
                <w:noProof/>
                <w:webHidden/>
              </w:rPr>
              <w:tab/>
            </w:r>
            <w:r w:rsidR="004033EA">
              <w:rPr>
                <w:noProof/>
                <w:webHidden/>
              </w:rPr>
              <w:fldChar w:fldCharType="begin"/>
            </w:r>
            <w:r w:rsidR="004033EA">
              <w:rPr>
                <w:noProof/>
                <w:webHidden/>
              </w:rPr>
              <w:instrText xml:space="preserve"> PAGEREF _Toc109206412 \h </w:instrText>
            </w:r>
            <w:r w:rsidR="004033EA">
              <w:rPr>
                <w:noProof/>
                <w:webHidden/>
              </w:rPr>
            </w:r>
            <w:r w:rsidR="004033EA">
              <w:rPr>
                <w:noProof/>
                <w:webHidden/>
              </w:rPr>
              <w:fldChar w:fldCharType="separate"/>
            </w:r>
            <w:r w:rsidR="004033EA">
              <w:rPr>
                <w:noProof/>
                <w:webHidden/>
              </w:rPr>
              <w:t>11</w:t>
            </w:r>
            <w:r w:rsidR="004033EA">
              <w:rPr>
                <w:noProof/>
                <w:webHidden/>
              </w:rPr>
              <w:fldChar w:fldCharType="end"/>
            </w:r>
          </w:hyperlink>
        </w:p>
        <w:p w14:paraId="55F570CE" w14:textId="0D8DD010" w:rsidR="004033EA" w:rsidRDefault="00000000">
          <w:pPr>
            <w:pStyle w:val="TOC1"/>
            <w:rPr>
              <w:rFonts w:asciiTheme="minorHAnsi" w:eastAsiaTheme="minorEastAsia" w:hAnsiTheme="minorHAnsi" w:cstheme="minorBidi"/>
              <w:noProof/>
              <w:sz w:val="22"/>
              <w:szCs w:val="22"/>
            </w:rPr>
          </w:pPr>
          <w:hyperlink w:anchor="_Toc109206413" w:history="1">
            <w:r w:rsidR="004033EA" w:rsidRPr="002E07C8">
              <w:rPr>
                <w:rStyle w:val="Hyperlink"/>
                <w:noProof/>
                <w:lang w:val="en-GB"/>
              </w:rPr>
              <w:t>3</w:t>
            </w:r>
            <w:r w:rsidR="004033EA">
              <w:rPr>
                <w:rFonts w:asciiTheme="minorHAnsi" w:eastAsiaTheme="minorEastAsia" w:hAnsiTheme="minorHAnsi" w:cstheme="minorBidi"/>
                <w:noProof/>
                <w:sz w:val="22"/>
                <w:szCs w:val="22"/>
              </w:rPr>
              <w:tab/>
            </w:r>
            <w:r w:rsidR="004033EA" w:rsidRPr="002E07C8">
              <w:rPr>
                <w:rStyle w:val="Hyperlink"/>
                <w:noProof/>
              </w:rPr>
              <w:t>Synchronized</w:t>
            </w:r>
            <w:r w:rsidR="004033EA" w:rsidRPr="002E07C8">
              <w:rPr>
                <w:rStyle w:val="Hyperlink"/>
                <w:noProof/>
                <w:lang w:val="en-GB"/>
              </w:rPr>
              <w:t xml:space="preserve"> metadata handling (</w:t>
            </w:r>
            <w:r w:rsidR="004033EA" w:rsidRPr="002E07C8">
              <w:rPr>
                <w:rStyle w:val="Hyperlink"/>
                <w:noProof/>
                <w:lang w:val="en-GB" w:eastAsia="zh-CN"/>
              </w:rPr>
              <w:t>m 56728</w:t>
            </w:r>
            <w:r w:rsidR="004033EA" w:rsidRPr="002E07C8">
              <w:rPr>
                <w:rStyle w:val="Hyperlink"/>
                <w:noProof/>
                <w:lang w:val="en-GB"/>
              </w:rPr>
              <w:t>)</w:t>
            </w:r>
            <w:r w:rsidR="004033EA">
              <w:rPr>
                <w:noProof/>
                <w:webHidden/>
              </w:rPr>
              <w:tab/>
            </w:r>
            <w:r w:rsidR="004033EA">
              <w:rPr>
                <w:noProof/>
                <w:webHidden/>
              </w:rPr>
              <w:fldChar w:fldCharType="begin"/>
            </w:r>
            <w:r w:rsidR="004033EA">
              <w:rPr>
                <w:noProof/>
                <w:webHidden/>
              </w:rPr>
              <w:instrText xml:space="preserve"> PAGEREF _Toc109206413 \h </w:instrText>
            </w:r>
            <w:r w:rsidR="004033EA">
              <w:rPr>
                <w:noProof/>
                <w:webHidden/>
              </w:rPr>
            </w:r>
            <w:r w:rsidR="004033EA">
              <w:rPr>
                <w:noProof/>
                <w:webHidden/>
              </w:rPr>
              <w:fldChar w:fldCharType="separate"/>
            </w:r>
            <w:r w:rsidR="004033EA">
              <w:rPr>
                <w:noProof/>
                <w:webHidden/>
              </w:rPr>
              <w:t>12</w:t>
            </w:r>
            <w:r w:rsidR="004033EA">
              <w:rPr>
                <w:noProof/>
                <w:webHidden/>
              </w:rPr>
              <w:fldChar w:fldCharType="end"/>
            </w:r>
          </w:hyperlink>
        </w:p>
        <w:p w14:paraId="43F56E38" w14:textId="4A9431AF" w:rsidR="004033EA" w:rsidRDefault="00000000">
          <w:pPr>
            <w:pStyle w:val="TOC2"/>
            <w:tabs>
              <w:tab w:val="left" w:pos="880"/>
              <w:tab w:val="right" w:leader="dot" w:pos="9345"/>
            </w:tabs>
            <w:rPr>
              <w:rFonts w:asciiTheme="minorHAnsi" w:eastAsiaTheme="minorEastAsia" w:hAnsiTheme="minorHAnsi" w:cstheme="minorBidi"/>
              <w:noProof/>
              <w:sz w:val="22"/>
              <w:szCs w:val="22"/>
            </w:rPr>
          </w:pPr>
          <w:hyperlink w:anchor="_Toc109206414" w:history="1">
            <w:r w:rsidR="004033EA" w:rsidRPr="002E07C8">
              <w:rPr>
                <w:rStyle w:val="Hyperlink"/>
                <w:noProof/>
                <w:lang w:val="en-GB" w:eastAsia="ja-JP"/>
              </w:rPr>
              <w:t>3.1</w:t>
            </w:r>
            <w:r w:rsidR="004033EA">
              <w:rPr>
                <w:rFonts w:asciiTheme="minorHAnsi" w:eastAsiaTheme="minorEastAsia" w:hAnsiTheme="minorHAnsi" w:cstheme="minorBidi"/>
                <w:noProof/>
                <w:sz w:val="22"/>
                <w:szCs w:val="22"/>
              </w:rPr>
              <w:tab/>
            </w:r>
            <w:r w:rsidR="004033EA" w:rsidRPr="002E07C8">
              <w:rPr>
                <w:rStyle w:val="Hyperlink"/>
                <w:noProof/>
                <w:lang w:eastAsia="zh-CN"/>
              </w:rPr>
              <w:t>Introduction</w:t>
            </w:r>
            <w:r w:rsidR="004033EA">
              <w:rPr>
                <w:noProof/>
                <w:webHidden/>
              </w:rPr>
              <w:tab/>
            </w:r>
            <w:r w:rsidR="004033EA">
              <w:rPr>
                <w:noProof/>
                <w:webHidden/>
              </w:rPr>
              <w:fldChar w:fldCharType="begin"/>
            </w:r>
            <w:r w:rsidR="004033EA">
              <w:rPr>
                <w:noProof/>
                <w:webHidden/>
              </w:rPr>
              <w:instrText xml:space="preserve"> PAGEREF _Toc109206414 \h </w:instrText>
            </w:r>
            <w:r w:rsidR="004033EA">
              <w:rPr>
                <w:noProof/>
                <w:webHidden/>
              </w:rPr>
            </w:r>
            <w:r w:rsidR="004033EA">
              <w:rPr>
                <w:noProof/>
                <w:webHidden/>
              </w:rPr>
              <w:fldChar w:fldCharType="separate"/>
            </w:r>
            <w:r w:rsidR="004033EA">
              <w:rPr>
                <w:noProof/>
                <w:webHidden/>
              </w:rPr>
              <w:t>12</w:t>
            </w:r>
            <w:r w:rsidR="004033EA">
              <w:rPr>
                <w:noProof/>
                <w:webHidden/>
              </w:rPr>
              <w:fldChar w:fldCharType="end"/>
            </w:r>
          </w:hyperlink>
        </w:p>
        <w:p w14:paraId="39923CF3" w14:textId="671D2F78" w:rsidR="004033EA" w:rsidRDefault="00000000">
          <w:pPr>
            <w:pStyle w:val="TOC2"/>
            <w:tabs>
              <w:tab w:val="left" w:pos="880"/>
              <w:tab w:val="right" w:leader="dot" w:pos="9345"/>
            </w:tabs>
            <w:rPr>
              <w:rFonts w:asciiTheme="minorHAnsi" w:eastAsiaTheme="minorEastAsia" w:hAnsiTheme="minorHAnsi" w:cstheme="minorBidi"/>
              <w:noProof/>
              <w:sz w:val="22"/>
              <w:szCs w:val="22"/>
            </w:rPr>
          </w:pPr>
          <w:hyperlink w:anchor="_Toc109206415" w:history="1">
            <w:r w:rsidR="004033EA" w:rsidRPr="002E07C8">
              <w:rPr>
                <w:rStyle w:val="Hyperlink"/>
                <w:noProof/>
              </w:rPr>
              <w:t>3.2</w:t>
            </w:r>
            <w:r w:rsidR="004033EA">
              <w:rPr>
                <w:rFonts w:asciiTheme="minorHAnsi" w:eastAsiaTheme="minorEastAsia" w:hAnsiTheme="minorHAnsi" w:cstheme="minorBidi"/>
                <w:noProof/>
                <w:sz w:val="22"/>
                <w:szCs w:val="22"/>
              </w:rPr>
              <w:tab/>
            </w:r>
            <w:r w:rsidR="004033EA" w:rsidRPr="002E07C8">
              <w:rPr>
                <w:rStyle w:val="Hyperlink"/>
                <w:noProof/>
              </w:rPr>
              <w:t>Proposed design</w:t>
            </w:r>
            <w:r w:rsidR="004033EA">
              <w:rPr>
                <w:noProof/>
                <w:webHidden/>
              </w:rPr>
              <w:tab/>
            </w:r>
            <w:r w:rsidR="004033EA">
              <w:rPr>
                <w:noProof/>
                <w:webHidden/>
              </w:rPr>
              <w:fldChar w:fldCharType="begin"/>
            </w:r>
            <w:r w:rsidR="004033EA">
              <w:rPr>
                <w:noProof/>
                <w:webHidden/>
              </w:rPr>
              <w:instrText xml:space="preserve"> PAGEREF _Toc109206415 \h </w:instrText>
            </w:r>
            <w:r w:rsidR="004033EA">
              <w:rPr>
                <w:noProof/>
                <w:webHidden/>
              </w:rPr>
            </w:r>
            <w:r w:rsidR="004033EA">
              <w:rPr>
                <w:noProof/>
                <w:webHidden/>
              </w:rPr>
              <w:fldChar w:fldCharType="separate"/>
            </w:r>
            <w:r w:rsidR="004033EA">
              <w:rPr>
                <w:noProof/>
                <w:webHidden/>
              </w:rPr>
              <w:t>13</w:t>
            </w:r>
            <w:r w:rsidR="004033EA">
              <w:rPr>
                <w:noProof/>
                <w:webHidden/>
              </w:rPr>
              <w:fldChar w:fldCharType="end"/>
            </w:r>
          </w:hyperlink>
        </w:p>
        <w:p w14:paraId="3A39119E" w14:textId="25D9FD5B" w:rsidR="004033EA" w:rsidRDefault="00000000">
          <w:pPr>
            <w:pStyle w:val="TOC2"/>
            <w:tabs>
              <w:tab w:val="left" w:pos="880"/>
              <w:tab w:val="right" w:leader="dot" w:pos="9345"/>
            </w:tabs>
            <w:rPr>
              <w:rFonts w:asciiTheme="minorHAnsi" w:eastAsiaTheme="minorEastAsia" w:hAnsiTheme="minorHAnsi" w:cstheme="minorBidi"/>
              <w:noProof/>
              <w:sz w:val="22"/>
              <w:szCs w:val="22"/>
            </w:rPr>
          </w:pPr>
          <w:hyperlink w:anchor="_Toc109206416" w:history="1">
            <w:r w:rsidR="004033EA" w:rsidRPr="002E07C8">
              <w:rPr>
                <w:rStyle w:val="Hyperlink"/>
                <w:noProof/>
              </w:rPr>
              <w:t>3.3</w:t>
            </w:r>
            <w:r w:rsidR="004033EA">
              <w:rPr>
                <w:rFonts w:asciiTheme="minorHAnsi" w:eastAsiaTheme="minorEastAsia" w:hAnsiTheme="minorHAnsi" w:cstheme="minorBidi"/>
                <w:noProof/>
                <w:sz w:val="22"/>
                <w:szCs w:val="22"/>
              </w:rPr>
              <w:tab/>
            </w:r>
            <w:r w:rsidR="004033EA" w:rsidRPr="002E07C8">
              <w:rPr>
                <w:rStyle w:val="Hyperlink"/>
                <w:noProof/>
              </w:rPr>
              <w:t>Discussion at MPEG#134</w:t>
            </w:r>
            <w:r w:rsidR="004033EA">
              <w:rPr>
                <w:noProof/>
                <w:webHidden/>
              </w:rPr>
              <w:tab/>
            </w:r>
            <w:r w:rsidR="004033EA">
              <w:rPr>
                <w:noProof/>
                <w:webHidden/>
              </w:rPr>
              <w:fldChar w:fldCharType="begin"/>
            </w:r>
            <w:r w:rsidR="004033EA">
              <w:rPr>
                <w:noProof/>
                <w:webHidden/>
              </w:rPr>
              <w:instrText xml:space="preserve"> PAGEREF _Toc109206416 \h </w:instrText>
            </w:r>
            <w:r w:rsidR="004033EA">
              <w:rPr>
                <w:noProof/>
                <w:webHidden/>
              </w:rPr>
            </w:r>
            <w:r w:rsidR="004033EA">
              <w:rPr>
                <w:noProof/>
                <w:webHidden/>
              </w:rPr>
              <w:fldChar w:fldCharType="separate"/>
            </w:r>
            <w:r w:rsidR="004033EA">
              <w:rPr>
                <w:noProof/>
                <w:webHidden/>
              </w:rPr>
              <w:t>14</w:t>
            </w:r>
            <w:r w:rsidR="004033EA">
              <w:rPr>
                <w:noProof/>
                <w:webHidden/>
              </w:rPr>
              <w:fldChar w:fldCharType="end"/>
            </w:r>
          </w:hyperlink>
        </w:p>
        <w:p w14:paraId="3A659DFC" w14:textId="2F3141F6" w:rsidR="004033EA" w:rsidRDefault="00000000">
          <w:pPr>
            <w:pStyle w:val="TOC1"/>
            <w:rPr>
              <w:rFonts w:asciiTheme="minorHAnsi" w:eastAsiaTheme="minorEastAsia" w:hAnsiTheme="minorHAnsi" w:cstheme="minorBidi"/>
              <w:noProof/>
              <w:sz w:val="22"/>
              <w:szCs w:val="22"/>
            </w:rPr>
          </w:pPr>
          <w:hyperlink w:anchor="_Toc109206417" w:history="1">
            <w:r w:rsidR="004033EA" w:rsidRPr="002E07C8">
              <w:rPr>
                <w:rStyle w:val="Hyperlink"/>
                <w:noProof/>
              </w:rPr>
              <w:t>4</w:t>
            </w:r>
            <w:r w:rsidR="004033EA">
              <w:rPr>
                <w:rFonts w:asciiTheme="minorHAnsi" w:eastAsiaTheme="minorEastAsia" w:hAnsiTheme="minorHAnsi" w:cstheme="minorBidi"/>
                <w:noProof/>
                <w:sz w:val="22"/>
                <w:szCs w:val="22"/>
              </w:rPr>
              <w:tab/>
            </w:r>
            <w:r w:rsidR="004033EA" w:rsidRPr="002E07C8">
              <w:rPr>
                <w:rStyle w:val="Hyperlink"/>
                <w:noProof/>
              </w:rPr>
              <w:t>Defects under investigation</w:t>
            </w:r>
            <w:r w:rsidR="004033EA">
              <w:rPr>
                <w:noProof/>
                <w:webHidden/>
              </w:rPr>
              <w:tab/>
            </w:r>
            <w:r w:rsidR="004033EA">
              <w:rPr>
                <w:noProof/>
                <w:webHidden/>
              </w:rPr>
              <w:fldChar w:fldCharType="begin"/>
            </w:r>
            <w:r w:rsidR="004033EA">
              <w:rPr>
                <w:noProof/>
                <w:webHidden/>
              </w:rPr>
              <w:instrText xml:space="preserve"> PAGEREF _Toc109206417 \h </w:instrText>
            </w:r>
            <w:r w:rsidR="004033EA">
              <w:rPr>
                <w:noProof/>
                <w:webHidden/>
              </w:rPr>
            </w:r>
            <w:r w:rsidR="004033EA">
              <w:rPr>
                <w:noProof/>
                <w:webHidden/>
              </w:rPr>
              <w:fldChar w:fldCharType="separate"/>
            </w:r>
            <w:r w:rsidR="004033EA">
              <w:rPr>
                <w:noProof/>
                <w:webHidden/>
              </w:rPr>
              <w:t>15</w:t>
            </w:r>
            <w:r w:rsidR="004033EA">
              <w:rPr>
                <w:noProof/>
                <w:webHidden/>
              </w:rPr>
              <w:fldChar w:fldCharType="end"/>
            </w:r>
          </w:hyperlink>
        </w:p>
        <w:p w14:paraId="676AA03D" w14:textId="03FB752A" w:rsidR="004033EA" w:rsidRDefault="00000000">
          <w:pPr>
            <w:pStyle w:val="TOC2"/>
            <w:tabs>
              <w:tab w:val="left" w:pos="880"/>
              <w:tab w:val="right" w:leader="dot" w:pos="9345"/>
            </w:tabs>
            <w:rPr>
              <w:rFonts w:asciiTheme="minorHAnsi" w:eastAsiaTheme="minorEastAsia" w:hAnsiTheme="minorHAnsi" w:cstheme="minorBidi"/>
              <w:noProof/>
              <w:sz w:val="22"/>
              <w:szCs w:val="22"/>
            </w:rPr>
          </w:pPr>
          <w:hyperlink w:anchor="_Toc109206418" w:history="1">
            <w:r w:rsidR="004033EA" w:rsidRPr="002E07C8">
              <w:rPr>
                <w:rStyle w:val="Hyperlink"/>
                <w:noProof/>
              </w:rPr>
              <w:t>4.1</w:t>
            </w:r>
            <w:r w:rsidR="004033EA">
              <w:rPr>
                <w:rFonts w:asciiTheme="minorHAnsi" w:eastAsiaTheme="minorEastAsia" w:hAnsiTheme="minorHAnsi" w:cstheme="minorBidi"/>
                <w:noProof/>
                <w:sz w:val="22"/>
                <w:szCs w:val="22"/>
              </w:rPr>
              <w:tab/>
            </w:r>
            <w:r w:rsidR="004033EA" w:rsidRPr="002E07C8">
              <w:rPr>
                <w:rStyle w:val="Hyperlink"/>
                <w:noProof/>
              </w:rPr>
              <w:t>Port mapping</w:t>
            </w:r>
            <w:r w:rsidR="004033EA">
              <w:rPr>
                <w:noProof/>
                <w:webHidden/>
              </w:rPr>
              <w:tab/>
            </w:r>
            <w:r w:rsidR="004033EA">
              <w:rPr>
                <w:noProof/>
                <w:webHidden/>
              </w:rPr>
              <w:fldChar w:fldCharType="begin"/>
            </w:r>
            <w:r w:rsidR="004033EA">
              <w:rPr>
                <w:noProof/>
                <w:webHidden/>
              </w:rPr>
              <w:instrText xml:space="preserve"> PAGEREF _Toc109206418 \h </w:instrText>
            </w:r>
            <w:r w:rsidR="004033EA">
              <w:rPr>
                <w:noProof/>
                <w:webHidden/>
              </w:rPr>
            </w:r>
            <w:r w:rsidR="004033EA">
              <w:rPr>
                <w:noProof/>
                <w:webHidden/>
              </w:rPr>
              <w:fldChar w:fldCharType="separate"/>
            </w:r>
            <w:r w:rsidR="004033EA">
              <w:rPr>
                <w:noProof/>
                <w:webHidden/>
              </w:rPr>
              <w:t>15</w:t>
            </w:r>
            <w:r w:rsidR="004033EA">
              <w:rPr>
                <w:noProof/>
                <w:webHidden/>
              </w:rPr>
              <w:fldChar w:fldCharType="end"/>
            </w:r>
          </w:hyperlink>
        </w:p>
        <w:p w14:paraId="0092403F" w14:textId="46A05B6B" w:rsidR="004033EA" w:rsidRDefault="00000000">
          <w:pPr>
            <w:pStyle w:val="TOC3"/>
            <w:tabs>
              <w:tab w:val="left" w:pos="1320"/>
              <w:tab w:val="right" w:leader="dot" w:pos="9345"/>
            </w:tabs>
            <w:rPr>
              <w:rFonts w:asciiTheme="minorHAnsi" w:eastAsiaTheme="minorEastAsia" w:hAnsiTheme="minorHAnsi" w:cstheme="minorBidi"/>
              <w:noProof/>
              <w:sz w:val="22"/>
              <w:szCs w:val="22"/>
            </w:rPr>
          </w:pPr>
          <w:hyperlink w:anchor="_Toc109206419" w:history="1">
            <w:r w:rsidR="004033EA" w:rsidRPr="002E07C8">
              <w:rPr>
                <w:rStyle w:val="Hyperlink"/>
                <w:noProof/>
              </w:rPr>
              <w:t>4.1.1</w:t>
            </w:r>
            <w:r w:rsidR="004033EA">
              <w:rPr>
                <w:rFonts w:asciiTheme="minorHAnsi" w:eastAsiaTheme="minorEastAsia" w:hAnsiTheme="minorHAnsi" w:cstheme="minorBidi"/>
                <w:noProof/>
                <w:sz w:val="22"/>
                <w:szCs w:val="22"/>
              </w:rPr>
              <w:tab/>
            </w:r>
            <w:r w:rsidR="004033EA" w:rsidRPr="002E07C8">
              <w:rPr>
                <w:rStyle w:val="Hyperlink"/>
                <w:noProof/>
              </w:rPr>
              <w:t>Problem</w:t>
            </w:r>
            <w:r w:rsidR="004033EA">
              <w:rPr>
                <w:noProof/>
                <w:webHidden/>
              </w:rPr>
              <w:tab/>
            </w:r>
            <w:r w:rsidR="004033EA">
              <w:rPr>
                <w:noProof/>
                <w:webHidden/>
              </w:rPr>
              <w:fldChar w:fldCharType="begin"/>
            </w:r>
            <w:r w:rsidR="004033EA">
              <w:rPr>
                <w:noProof/>
                <w:webHidden/>
              </w:rPr>
              <w:instrText xml:space="preserve"> PAGEREF _Toc109206419 \h </w:instrText>
            </w:r>
            <w:r w:rsidR="004033EA">
              <w:rPr>
                <w:noProof/>
                <w:webHidden/>
              </w:rPr>
            </w:r>
            <w:r w:rsidR="004033EA">
              <w:rPr>
                <w:noProof/>
                <w:webHidden/>
              </w:rPr>
              <w:fldChar w:fldCharType="separate"/>
            </w:r>
            <w:r w:rsidR="004033EA">
              <w:rPr>
                <w:noProof/>
                <w:webHidden/>
              </w:rPr>
              <w:t>15</w:t>
            </w:r>
            <w:r w:rsidR="004033EA">
              <w:rPr>
                <w:noProof/>
                <w:webHidden/>
              </w:rPr>
              <w:fldChar w:fldCharType="end"/>
            </w:r>
          </w:hyperlink>
        </w:p>
        <w:p w14:paraId="05B75C93" w14:textId="23E68012" w:rsidR="004033EA" w:rsidRDefault="00000000">
          <w:pPr>
            <w:pStyle w:val="TOC3"/>
            <w:tabs>
              <w:tab w:val="left" w:pos="1320"/>
              <w:tab w:val="right" w:leader="dot" w:pos="9345"/>
            </w:tabs>
            <w:rPr>
              <w:rFonts w:asciiTheme="minorHAnsi" w:eastAsiaTheme="minorEastAsia" w:hAnsiTheme="minorHAnsi" w:cstheme="minorBidi"/>
              <w:noProof/>
              <w:sz w:val="22"/>
              <w:szCs w:val="22"/>
            </w:rPr>
          </w:pPr>
          <w:hyperlink w:anchor="_Toc109206420" w:history="1">
            <w:r w:rsidR="004033EA" w:rsidRPr="002E07C8">
              <w:rPr>
                <w:rStyle w:val="Hyperlink"/>
                <w:noProof/>
              </w:rPr>
              <w:t>4.1.2</w:t>
            </w:r>
            <w:r w:rsidR="004033EA">
              <w:rPr>
                <w:rFonts w:asciiTheme="minorHAnsi" w:eastAsiaTheme="minorEastAsia" w:hAnsiTheme="minorHAnsi" w:cstheme="minorBidi"/>
                <w:noProof/>
                <w:sz w:val="22"/>
                <w:szCs w:val="22"/>
              </w:rPr>
              <w:tab/>
            </w:r>
            <w:r w:rsidR="004033EA" w:rsidRPr="002E07C8">
              <w:rPr>
                <w:rStyle w:val="Hyperlink"/>
                <w:noProof/>
              </w:rPr>
              <w:t>Possible solutions discussion at MPEF#139</w:t>
            </w:r>
            <w:r w:rsidR="004033EA">
              <w:rPr>
                <w:noProof/>
                <w:webHidden/>
              </w:rPr>
              <w:tab/>
            </w:r>
            <w:r w:rsidR="004033EA">
              <w:rPr>
                <w:noProof/>
                <w:webHidden/>
              </w:rPr>
              <w:fldChar w:fldCharType="begin"/>
            </w:r>
            <w:r w:rsidR="004033EA">
              <w:rPr>
                <w:noProof/>
                <w:webHidden/>
              </w:rPr>
              <w:instrText xml:space="preserve"> PAGEREF _Toc109206420 \h </w:instrText>
            </w:r>
            <w:r w:rsidR="004033EA">
              <w:rPr>
                <w:noProof/>
                <w:webHidden/>
              </w:rPr>
            </w:r>
            <w:r w:rsidR="004033EA">
              <w:rPr>
                <w:noProof/>
                <w:webHidden/>
              </w:rPr>
              <w:fldChar w:fldCharType="separate"/>
            </w:r>
            <w:r w:rsidR="004033EA">
              <w:rPr>
                <w:noProof/>
                <w:webHidden/>
              </w:rPr>
              <w:t>15</w:t>
            </w:r>
            <w:r w:rsidR="004033EA">
              <w:rPr>
                <w:noProof/>
                <w:webHidden/>
              </w:rPr>
              <w:fldChar w:fldCharType="end"/>
            </w:r>
          </w:hyperlink>
        </w:p>
        <w:p w14:paraId="5081ED8D" w14:textId="666722E8" w:rsidR="004F40DC" w:rsidRPr="005D34B8" w:rsidRDefault="004F40DC">
          <w:r w:rsidRPr="001D00F7">
            <w:rPr>
              <w:b/>
              <w:bCs/>
            </w:rPr>
            <w:fldChar w:fldCharType="end"/>
          </w:r>
        </w:p>
      </w:sdtContent>
    </w:sdt>
    <w:p w14:paraId="7BD4BDC8" w14:textId="181535B5" w:rsidR="004C6155" w:rsidRDefault="00F32102" w:rsidP="00F32102">
      <w:pPr>
        <w:pStyle w:val="Heading1"/>
      </w:pPr>
      <w:bookmarkStart w:id="6" w:name="_Toc109206399"/>
      <w:r>
        <w:lastRenderedPageBreak/>
        <w:t>Improvement of Security descriptor (</w:t>
      </w:r>
      <w:r w:rsidR="00905057">
        <w:t>proposed in m50768)</w:t>
      </w:r>
      <w:bookmarkEnd w:id="6"/>
    </w:p>
    <w:p w14:paraId="01252BAC" w14:textId="77777777" w:rsidR="00F468C0" w:rsidRDefault="00F468C0" w:rsidP="00F468C0">
      <w:pPr>
        <w:pStyle w:val="Heading2"/>
        <w:rPr>
          <w:sz w:val="32"/>
          <w:szCs w:val="32"/>
        </w:rPr>
      </w:pPr>
      <w:bookmarkStart w:id="7" w:name="_Toc109206400"/>
      <w:r>
        <w:t>Introduction</w:t>
      </w:r>
      <w:bookmarkEnd w:id="7"/>
    </w:p>
    <w:p w14:paraId="0A090688" w14:textId="75357EAE" w:rsidR="00F468C0" w:rsidRDefault="00F468C0" w:rsidP="00F468C0">
      <w:r>
        <w:t>The current NBMP DIS</w:t>
      </w:r>
      <w:r w:rsidR="00C9634E">
        <w:t xml:space="preserve"> </w:t>
      </w:r>
      <w:r>
        <w:t>describes a security descriptor and its parameters that are applicable to NBMP Function/Task/Workflow. At the last Geneva meeting, we discussed about the authorization for using protected function</w:t>
      </w:r>
      <w:r w:rsidR="00C9634E">
        <w:t xml:space="preserve">. </w:t>
      </w:r>
      <w:r>
        <w:t xml:space="preserve">It was agreed to consider the use case for using the security descriptor.  However, it is not fully supported in current NBMP DIS. This contribution proposes to add the description about the usage of the security descriptors for supporting the protected function </w:t>
      </w:r>
      <w:proofErr w:type="spellStart"/>
      <w:r>
        <w:t>usecase</w:t>
      </w:r>
      <w:proofErr w:type="spellEnd"/>
      <w:r>
        <w:t>.</w:t>
      </w:r>
    </w:p>
    <w:p w14:paraId="174C46DB" w14:textId="77777777" w:rsidR="00F468C0" w:rsidRDefault="00F468C0" w:rsidP="00F468C0">
      <w:pPr>
        <w:pStyle w:val="Heading2"/>
      </w:pPr>
      <w:bookmarkStart w:id="8" w:name="_Toc109206401"/>
      <w:r>
        <w:rPr>
          <w:rFonts w:eastAsia="Malgun Gothic"/>
          <w:lang w:eastAsia="ko-KR"/>
        </w:rPr>
        <w:t xml:space="preserve">Previous contribution for supporting protected function </w:t>
      </w:r>
      <w:proofErr w:type="spellStart"/>
      <w:r>
        <w:rPr>
          <w:rFonts w:eastAsia="Malgun Gothic"/>
          <w:lang w:eastAsia="ko-KR"/>
        </w:rPr>
        <w:t>usecase</w:t>
      </w:r>
      <w:bookmarkEnd w:id="8"/>
      <w:proofErr w:type="spellEnd"/>
    </w:p>
    <w:p w14:paraId="64470E6B" w14:textId="77777777" w:rsidR="00F468C0" w:rsidRDefault="00F468C0" w:rsidP="00F468C0">
      <w:r>
        <w:t>For accessing the protected resource of NBMP services, authorization mechanisms have to be considered in the NBMP system. This section describes the NBMP system that needs to be authorized and provides mechanisms to do so. If the 3</w:t>
      </w:r>
      <w:r>
        <w:rPr>
          <w:vertAlign w:val="superscript"/>
        </w:rPr>
        <w:t>rd</w:t>
      </w:r>
      <w:r>
        <w:t xml:space="preserve"> party function provider provides specific NBMP functions and the use of these functions require authorization, the NBMP source or NBMP workflow manager can do the authorization by using client information or client grants.</w:t>
      </w:r>
    </w:p>
    <w:p w14:paraId="150112AD" w14:textId="77777777" w:rsidR="00F468C0" w:rsidRDefault="00F468C0" w:rsidP="00F468C0">
      <w:pPr>
        <w:pStyle w:val="Heading2"/>
      </w:pPr>
      <w:bookmarkStart w:id="9" w:name="_Toc109206402"/>
      <w:r>
        <w:t>Authorization for the protected resource</w:t>
      </w:r>
      <w:bookmarkEnd w:id="9"/>
      <w:r>
        <w:t xml:space="preserve"> </w:t>
      </w:r>
    </w:p>
    <w:p w14:paraId="653632F0" w14:textId="3BAF7BE5" w:rsidR="00F468C0" w:rsidRDefault="00F468C0" w:rsidP="00F468C0">
      <w:pPr>
        <w:pStyle w:val="Heading3"/>
      </w:pPr>
      <w:bookmarkStart w:id="10" w:name="_Toc109206403"/>
      <w:r>
        <w:t>Authorization done by NBMP source</w:t>
      </w:r>
      <w:bookmarkEnd w:id="10"/>
      <w:r>
        <w:t xml:space="preserve"> </w:t>
      </w:r>
    </w:p>
    <w:p w14:paraId="6B4D14F3" w14:textId="3CFBEA7A" w:rsidR="00F468C0" w:rsidRDefault="00F468C0" w:rsidP="00F468C0">
      <w:r>
        <w:rPr>
          <w:rFonts w:eastAsia="Malgun Gothic"/>
          <w:lang w:eastAsia="ko-KR"/>
        </w:rPr>
        <w:t xml:space="preserve">The NBMP source initiates the NBMP service based on the workflow description. If the NBMP source wants to use the specific function which needs authorization from the function provider, it can be done using authorization based on the </w:t>
      </w:r>
      <w:r>
        <w:t xml:space="preserve">client information or client grants. After finishing the authorization for accessing the protected function, the NBMP </w:t>
      </w:r>
      <w:del w:id="11" w:author="Iraj Sodagar" w:date="2022-10-18T16:07:00Z">
        <w:r w:rsidDel="004F1497">
          <w:delText xml:space="preserve">source </w:delText>
        </w:r>
      </w:del>
      <w:ins w:id="12" w:author="Iraj Sodagar" w:date="2022-10-18T16:07:00Z">
        <w:r w:rsidR="004F1497">
          <w:t xml:space="preserve">Client </w:t>
        </w:r>
      </w:ins>
      <w:r>
        <w:t xml:space="preserve">can send its authorization information, such as an access token, to the NBMP workflow manager through the Authorization descriptor in the workflow description. The NBMP workflow manager can create the workflow which contains the protected resource (NBMP function) by using this access token. </w:t>
      </w:r>
    </w:p>
    <w:p w14:paraId="0729A079" w14:textId="47CA3770" w:rsidR="00F468C0" w:rsidRDefault="00F468C0" w:rsidP="00F468C0">
      <w:pPr>
        <w:pStyle w:val="Heading3"/>
      </w:pPr>
      <w:bookmarkStart w:id="13" w:name="_Toc109206404"/>
      <w:r w:rsidRPr="00F468C0">
        <w:t>Authorization</w:t>
      </w:r>
      <w:r>
        <w:t xml:space="preserve"> done by NBMP Workflow Manager</w:t>
      </w:r>
      <w:bookmarkEnd w:id="13"/>
      <w:r>
        <w:t xml:space="preserve">   </w:t>
      </w:r>
    </w:p>
    <w:p w14:paraId="62FDEE8A" w14:textId="77777777" w:rsidR="00F468C0" w:rsidRDefault="00F468C0" w:rsidP="00F468C0">
      <w:pPr>
        <w:rPr>
          <w:rFonts w:eastAsia="Malgun Gothic"/>
          <w:lang w:eastAsia="ko-KR"/>
        </w:rPr>
      </w:pPr>
      <w:r>
        <w:t xml:space="preserve">If the NBMP source wants to use the </w:t>
      </w:r>
      <w:r>
        <w:rPr>
          <w:rFonts w:eastAsia="Malgun Gothic"/>
          <w:lang w:eastAsia="ko-KR"/>
        </w:rPr>
        <w:t>specific function which needs authorization from the function provider, the NBMP source sends the client information or client grants for authorization by using the authorization descriptor. After receiving the workflow description, the NBMP workflow manager recognizes that a protected resource/function is needed for creating the workflow. The NBMP workflow manager can do the authorization for accessing the protected resource or function based on client information or client grants.</w:t>
      </w:r>
    </w:p>
    <w:p w14:paraId="42B500E5" w14:textId="77777777" w:rsidR="00F468C0" w:rsidRDefault="00F468C0" w:rsidP="00F468C0">
      <w:pPr>
        <w:rPr>
          <w:rFonts w:eastAsia="Malgun Gothic"/>
          <w:lang w:eastAsia="ko-KR"/>
        </w:rPr>
      </w:pPr>
      <w:r>
        <w:rPr>
          <w:rFonts w:eastAsia="Malgun Gothic"/>
          <w:lang w:eastAsia="ko-KR"/>
        </w:rPr>
        <w:t>This descriptor provides details about the underlying resource (e.g., workflow, task) in which this is included. Following are the list of parameters in this descriptor.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5395"/>
        <w:gridCol w:w="2042"/>
      </w:tblGrid>
      <w:tr w:rsidR="00F468C0" w14:paraId="7E67A572" w14:textId="77777777" w:rsidTr="00F468C0">
        <w:trPr>
          <w:trHeight w:val="480"/>
        </w:trPr>
        <w:tc>
          <w:tcPr>
            <w:tcW w:w="1950" w:type="dxa"/>
            <w:vMerge w:val="restart"/>
            <w:tcBorders>
              <w:top w:val="single" w:sz="4" w:space="0" w:color="auto"/>
              <w:left w:val="single" w:sz="4" w:space="0" w:color="auto"/>
              <w:bottom w:val="single" w:sz="4" w:space="0" w:color="auto"/>
              <w:right w:val="single" w:sz="4" w:space="0" w:color="auto"/>
            </w:tcBorders>
            <w:vAlign w:val="center"/>
            <w:hideMark/>
          </w:tcPr>
          <w:p w14:paraId="34F02616" w14:textId="77777777" w:rsidR="00F468C0" w:rsidRDefault="00F468C0">
            <w:pPr>
              <w:jc w:val="center"/>
              <w:rPr>
                <w:b/>
                <w:sz w:val="20"/>
                <w:szCs w:val="20"/>
                <w:lang w:eastAsia="ja-JP"/>
              </w:rPr>
            </w:pPr>
            <w:r>
              <w:rPr>
                <w:b/>
                <w:sz w:val="20"/>
                <w:szCs w:val="20"/>
                <w:lang w:eastAsia="ja-JP"/>
              </w:rPr>
              <w:t>Parameter Name</w:t>
            </w:r>
          </w:p>
        </w:tc>
        <w:tc>
          <w:tcPr>
            <w:tcW w:w="5671" w:type="dxa"/>
            <w:vMerge w:val="restart"/>
            <w:tcBorders>
              <w:top w:val="single" w:sz="4" w:space="0" w:color="auto"/>
              <w:left w:val="single" w:sz="4" w:space="0" w:color="auto"/>
              <w:bottom w:val="single" w:sz="4" w:space="0" w:color="auto"/>
              <w:right w:val="single" w:sz="4" w:space="0" w:color="auto"/>
            </w:tcBorders>
            <w:vAlign w:val="center"/>
            <w:hideMark/>
          </w:tcPr>
          <w:p w14:paraId="7BF1EC1C" w14:textId="77777777" w:rsidR="00F468C0" w:rsidRDefault="00F468C0">
            <w:pPr>
              <w:jc w:val="center"/>
              <w:rPr>
                <w:b/>
                <w:sz w:val="20"/>
                <w:szCs w:val="20"/>
                <w:lang w:eastAsia="ja-JP"/>
              </w:rPr>
            </w:pPr>
            <w:r>
              <w:rPr>
                <w:b/>
                <w:sz w:val="20"/>
                <w:szCs w:val="20"/>
                <w:lang w:eastAsia="ja-JP"/>
              </w:rPr>
              <w:t>Description</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14:paraId="0AFBF160" w14:textId="77777777" w:rsidR="00F468C0" w:rsidRDefault="00F468C0">
            <w:pPr>
              <w:jc w:val="center"/>
              <w:rPr>
                <w:b/>
                <w:sz w:val="20"/>
                <w:szCs w:val="20"/>
                <w:lang w:eastAsia="ja-JP"/>
              </w:rPr>
            </w:pPr>
            <w:r>
              <w:rPr>
                <w:b/>
                <w:sz w:val="20"/>
                <w:szCs w:val="20"/>
                <w:lang w:eastAsia="ja-JP"/>
              </w:rPr>
              <w:t>Data Type</w:t>
            </w:r>
          </w:p>
        </w:tc>
      </w:tr>
      <w:tr w:rsidR="00F468C0" w14:paraId="240E434A" w14:textId="77777777" w:rsidTr="00F468C0">
        <w:trPr>
          <w:trHeight w:val="4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4301BE" w14:textId="77777777" w:rsidR="00F468C0" w:rsidRDefault="00F468C0">
            <w:pPr>
              <w:rPr>
                <w:b/>
                <w:sz w:val="20"/>
                <w:szCs w:val="20"/>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A6D5A0" w14:textId="77777777" w:rsidR="00F468C0" w:rsidRDefault="00F468C0">
            <w:pPr>
              <w:rPr>
                <w:b/>
                <w:sz w:val="20"/>
                <w:szCs w:val="20"/>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5E41C6" w14:textId="77777777" w:rsidR="00F468C0" w:rsidRDefault="00F468C0">
            <w:pPr>
              <w:rPr>
                <w:b/>
                <w:sz w:val="20"/>
                <w:szCs w:val="20"/>
                <w:lang w:eastAsia="ja-JP"/>
              </w:rPr>
            </w:pPr>
          </w:p>
        </w:tc>
      </w:tr>
      <w:tr w:rsidR="00F468C0" w14:paraId="32F562E1" w14:textId="77777777" w:rsidTr="00F468C0">
        <w:tc>
          <w:tcPr>
            <w:tcW w:w="1950" w:type="dxa"/>
            <w:tcBorders>
              <w:top w:val="single" w:sz="4" w:space="0" w:color="auto"/>
              <w:left w:val="single" w:sz="4" w:space="0" w:color="auto"/>
              <w:bottom w:val="single" w:sz="4" w:space="0" w:color="auto"/>
              <w:right w:val="single" w:sz="4" w:space="0" w:color="auto"/>
            </w:tcBorders>
            <w:vAlign w:val="center"/>
            <w:hideMark/>
          </w:tcPr>
          <w:p w14:paraId="5238392F" w14:textId="77777777" w:rsidR="00F468C0" w:rsidRDefault="00F468C0">
            <w:pPr>
              <w:jc w:val="center"/>
              <w:rPr>
                <w:sz w:val="20"/>
                <w:szCs w:val="20"/>
                <w:lang w:eastAsia="ja-JP"/>
              </w:rPr>
            </w:pPr>
            <w:r>
              <w:rPr>
                <w:sz w:val="20"/>
                <w:szCs w:val="20"/>
                <w:lang w:eastAsia="ja-JP"/>
              </w:rPr>
              <w:t>Authorization flag</w:t>
            </w:r>
          </w:p>
        </w:tc>
        <w:tc>
          <w:tcPr>
            <w:tcW w:w="5671" w:type="dxa"/>
            <w:tcBorders>
              <w:top w:val="single" w:sz="4" w:space="0" w:color="auto"/>
              <w:left w:val="single" w:sz="4" w:space="0" w:color="auto"/>
              <w:bottom w:val="single" w:sz="4" w:space="0" w:color="auto"/>
              <w:right w:val="single" w:sz="4" w:space="0" w:color="auto"/>
            </w:tcBorders>
            <w:hideMark/>
          </w:tcPr>
          <w:p w14:paraId="51F6AEF8" w14:textId="77777777" w:rsidR="00F468C0" w:rsidRDefault="00F468C0">
            <w:pPr>
              <w:rPr>
                <w:color w:val="000000"/>
                <w:sz w:val="20"/>
                <w:szCs w:val="20"/>
                <w:lang w:eastAsia="ja-JP"/>
              </w:rPr>
            </w:pPr>
            <w:r>
              <w:rPr>
                <w:color w:val="000000"/>
                <w:sz w:val="20"/>
                <w:szCs w:val="20"/>
                <w:lang w:eastAsia="ja-JP"/>
              </w:rPr>
              <w:t xml:space="preserve">Indicates whether the resource requires/supports authorization for accessing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FA33356" w14:textId="77777777" w:rsidR="00F468C0" w:rsidRDefault="00F468C0">
            <w:pPr>
              <w:jc w:val="center"/>
              <w:rPr>
                <w:color w:val="000000"/>
                <w:sz w:val="20"/>
                <w:szCs w:val="20"/>
                <w:lang w:eastAsia="ja-JP"/>
              </w:rPr>
            </w:pPr>
            <w:r>
              <w:rPr>
                <w:color w:val="000000"/>
                <w:sz w:val="20"/>
                <w:szCs w:val="20"/>
                <w:lang w:eastAsia="ja-JP"/>
              </w:rPr>
              <w:t>Boolean</w:t>
            </w:r>
          </w:p>
        </w:tc>
      </w:tr>
      <w:tr w:rsidR="00F468C0" w14:paraId="18E7BBE8" w14:textId="77777777" w:rsidTr="00F468C0">
        <w:tc>
          <w:tcPr>
            <w:tcW w:w="1950" w:type="dxa"/>
            <w:tcBorders>
              <w:top w:val="single" w:sz="4" w:space="0" w:color="auto"/>
              <w:left w:val="single" w:sz="4" w:space="0" w:color="auto"/>
              <w:bottom w:val="single" w:sz="4" w:space="0" w:color="auto"/>
              <w:right w:val="single" w:sz="4" w:space="0" w:color="auto"/>
            </w:tcBorders>
            <w:vAlign w:val="center"/>
            <w:hideMark/>
          </w:tcPr>
          <w:p w14:paraId="0ADF164D" w14:textId="77777777" w:rsidR="00F468C0" w:rsidRDefault="00F468C0">
            <w:pPr>
              <w:jc w:val="center"/>
              <w:rPr>
                <w:sz w:val="20"/>
                <w:szCs w:val="20"/>
                <w:lang w:eastAsia="ja-JP"/>
              </w:rPr>
            </w:pPr>
            <w:r>
              <w:rPr>
                <w:sz w:val="20"/>
                <w:szCs w:val="20"/>
                <w:lang w:eastAsia="ja-JP"/>
              </w:rPr>
              <w:t>Authorization protocol type</w:t>
            </w:r>
          </w:p>
        </w:tc>
        <w:tc>
          <w:tcPr>
            <w:tcW w:w="5671" w:type="dxa"/>
            <w:tcBorders>
              <w:top w:val="single" w:sz="4" w:space="0" w:color="auto"/>
              <w:left w:val="single" w:sz="4" w:space="0" w:color="auto"/>
              <w:bottom w:val="single" w:sz="4" w:space="0" w:color="auto"/>
              <w:right w:val="single" w:sz="4" w:space="0" w:color="auto"/>
            </w:tcBorders>
            <w:hideMark/>
          </w:tcPr>
          <w:p w14:paraId="2B67432B" w14:textId="77777777" w:rsidR="00F468C0" w:rsidRDefault="00F468C0">
            <w:pPr>
              <w:rPr>
                <w:color w:val="000000"/>
                <w:sz w:val="20"/>
                <w:szCs w:val="20"/>
                <w:lang w:eastAsia="ja-JP"/>
              </w:rPr>
            </w:pPr>
            <w:r>
              <w:rPr>
                <w:color w:val="000000"/>
                <w:sz w:val="20"/>
                <w:szCs w:val="20"/>
                <w:lang w:eastAsia="ja-JP"/>
              </w:rPr>
              <w:t>Provides authorization protocol type (</w:t>
            </w:r>
            <w:proofErr w:type="spellStart"/>
            <w:r>
              <w:rPr>
                <w:color w:val="000000"/>
                <w:sz w:val="20"/>
                <w:szCs w:val="20"/>
                <w:lang w:eastAsia="ja-JP"/>
              </w:rPr>
              <w:t>i.e</w:t>
            </w:r>
            <w:proofErr w:type="spellEnd"/>
            <w:r>
              <w:rPr>
                <w:color w:val="000000"/>
                <w:sz w:val="20"/>
                <w:szCs w:val="20"/>
                <w:lang w:eastAsia="ja-JP"/>
              </w:rPr>
              <w:t xml:space="preserve"> SAML 1.0/2.0, </w:t>
            </w:r>
            <w:proofErr w:type="spellStart"/>
            <w:r>
              <w:rPr>
                <w:color w:val="000000"/>
                <w:sz w:val="20"/>
                <w:szCs w:val="20"/>
                <w:lang w:eastAsia="ja-JP"/>
              </w:rPr>
              <w:t>Oauth</w:t>
            </w:r>
            <w:proofErr w:type="spellEnd"/>
            <w:r>
              <w:rPr>
                <w:color w:val="000000"/>
                <w:sz w:val="20"/>
                <w:szCs w:val="20"/>
                <w:lang w:eastAsia="ja-JP"/>
              </w:rPr>
              <w:t xml:space="preserve"> 1.0/2.0) for the resource</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3888F21" w14:textId="77777777" w:rsidR="00F468C0" w:rsidRDefault="00F468C0">
            <w:pPr>
              <w:jc w:val="center"/>
              <w:rPr>
                <w:color w:val="000000"/>
                <w:sz w:val="20"/>
                <w:szCs w:val="20"/>
                <w:lang w:eastAsia="ja-JP"/>
              </w:rPr>
            </w:pPr>
            <w:r>
              <w:rPr>
                <w:color w:val="000000"/>
                <w:sz w:val="20"/>
                <w:szCs w:val="20"/>
                <w:lang w:eastAsia="ja-JP"/>
              </w:rPr>
              <w:t>String</w:t>
            </w:r>
          </w:p>
        </w:tc>
      </w:tr>
      <w:tr w:rsidR="00F468C0" w14:paraId="554D9662" w14:textId="77777777" w:rsidTr="00F468C0">
        <w:tc>
          <w:tcPr>
            <w:tcW w:w="1950" w:type="dxa"/>
            <w:tcBorders>
              <w:top w:val="single" w:sz="4" w:space="0" w:color="auto"/>
              <w:left w:val="single" w:sz="4" w:space="0" w:color="auto"/>
              <w:bottom w:val="single" w:sz="4" w:space="0" w:color="auto"/>
              <w:right w:val="single" w:sz="4" w:space="0" w:color="auto"/>
            </w:tcBorders>
            <w:vAlign w:val="center"/>
            <w:hideMark/>
          </w:tcPr>
          <w:p w14:paraId="0D2081BC" w14:textId="77777777" w:rsidR="00F468C0" w:rsidRDefault="00F468C0">
            <w:pPr>
              <w:jc w:val="center"/>
              <w:rPr>
                <w:sz w:val="20"/>
                <w:szCs w:val="20"/>
                <w:lang w:eastAsia="ja-JP"/>
              </w:rPr>
            </w:pPr>
            <w:r>
              <w:rPr>
                <w:sz w:val="20"/>
                <w:szCs w:val="20"/>
                <w:lang w:eastAsia="ja-JP"/>
              </w:rPr>
              <w:t>protected resource</w:t>
            </w:r>
          </w:p>
        </w:tc>
        <w:tc>
          <w:tcPr>
            <w:tcW w:w="5671" w:type="dxa"/>
            <w:tcBorders>
              <w:top w:val="single" w:sz="4" w:space="0" w:color="auto"/>
              <w:left w:val="single" w:sz="4" w:space="0" w:color="auto"/>
              <w:bottom w:val="single" w:sz="4" w:space="0" w:color="auto"/>
              <w:right w:val="single" w:sz="4" w:space="0" w:color="auto"/>
            </w:tcBorders>
            <w:hideMark/>
          </w:tcPr>
          <w:p w14:paraId="331DC398" w14:textId="77777777" w:rsidR="00F468C0" w:rsidRDefault="00F468C0">
            <w:pPr>
              <w:rPr>
                <w:color w:val="000000"/>
                <w:sz w:val="20"/>
                <w:szCs w:val="20"/>
                <w:lang w:eastAsia="ja-JP"/>
              </w:rPr>
            </w:pPr>
            <w:r>
              <w:rPr>
                <w:color w:val="000000"/>
                <w:sz w:val="20"/>
                <w:szCs w:val="20"/>
                <w:lang w:eastAsia="ja-JP"/>
              </w:rPr>
              <w:t xml:space="preserve">Provides protected resource (NBMP service or NBMP Function) information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7E55DD6" w14:textId="77777777" w:rsidR="00F468C0" w:rsidRDefault="00F468C0">
            <w:pPr>
              <w:jc w:val="center"/>
              <w:rPr>
                <w:color w:val="000000"/>
                <w:sz w:val="20"/>
                <w:szCs w:val="20"/>
                <w:lang w:eastAsia="ja-JP"/>
              </w:rPr>
            </w:pPr>
            <w:r>
              <w:rPr>
                <w:color w:val="000000"/>
                <w:sz w:val="20"/>
                <w:szCs w:val="20"/>
                <w:lang w:eastAsia="ja-JP"/>
              </w:rPr>
              <w:t>String</w:t>
            </w:r>
          </w:p>
        </w:tc>
      </w:tr>
      <w:tr w:rsidR="00F468C0" w14:paraId="6EE13C9F" w14:textId="77777777" w:rsidTr="00F468C0">
        <w:tc>
          <w:tcPr>
            <w:tcW w:w="1950" w:type="dxa"/>
            <w:tcBorders>
              <w:top w:val="single" w:sz="4" w:space="0" w:color="auto"/>
              <w:left w:val="single" w:sz="4" w:space="0" w:color="auto"/>
              <w:bottom w:val="single" w:sz="4" w:space="0" w:color="auto"/>
              <w:right w:val="single" w:sz="4" w:space="0" w:color="auto"/>
            </w:tcBorders>
            <w:vAlign w:val="center"/>
            <w:hideMark/>
          </w:tcPr>
          <w:p w14:paraId="1C8F1DEC" w14:textId="77777777" w:rsidR="00F468C0" w:rsidRDefault="00F468C0">
            <w:pPr>
              <w:jc w:val="center"/>
              <w:rPr>
                <w:sz w:val="20"/>
                <w:szCs w:val="20"/>
                <w:lang w:eastAsia="ja-JP"/>
              </w:rPr>
            </w:pPr>
            <w:r>
              <w:rPr>
                <w:sz w:val="20"/>
                <w:szCs w:val="20"/>
                <w:lang w:eastAsia="ja-JP"/>
              </w:rPr>
              <w:t>Authorization Configuration</w:t>
            </w:r>
          </w:p>
        </w:tc>
        <w:tc>
          <w:tcPr>
            <w:tcW w:w="5671" w:type="dxa"/>
            <w:tcBorders>
              <w:top w:val="single" w:sz="4" w:space="0" w:color="auto"/>
              <w:left w:val="single" w:sz="4" w:space="0" w:color="auto"/>
              <w:bottom w:val="single" w:sz="4" w:space="0" w:color="auto"/>
              <w:right w:val="single" w:sz="4" w:space="0" w:color="auto"/>
            </w:tcBorders>
            <w:hideMark/>
          </w:tcPr>
          <w:p w14:paraId="397BA4ED" w14:textId="77777777" w:rsidR="00F468C0" w:rsidRDefault="00F468C0">
            <w:pPr>
              <w:rPr>
                <w:color w:val="000000"/>
                <w:sz w:val="20"/>
                <w:szCs w:val="20"/>
                <w:lang w:eastAsia="ja-JP"/>
              </w:rPr>
            </w:pPr>
            <w:r>
              <w:rPr>
                <w:color w:val="000000"/>
                <w:sz w:val="20"/>
                <w:szCs w:val="20"/>
                <w:lang w:eastAsia="ja-JP"/>
              </w:rPr>
              <w:t xml:space="preserve">Configuration details of </w:t>
            </w:r>
            <w:r>
              <w:rPr>
                <w:sz w:val="20"/>
                <w:szCs w:val="20"/>
                <w:lang w:eastAsia="ja-JP"/>
              </w:rPr>
              <w:t xml:space="preserve">Authorization parameter </w:t>
            </w:r>
            <w:r>
              <w:rPr>
                <w:color w:val="000000"/>
                <w:sz w:val="20"/>
                <w:szCs w:val="20"/>
                <w:lang w:eastAsia="ja-JP"/>
              </w:rPr>
              <w:t xml:space="preserve">required for resource </w:t>
            </w:r>
          </w:p>
          <w:p w14:paraId="5772E8CB" w14:textId="77777777" w:rsidR="00F468C0" w:rsidRDefault="00F468C0">
            <w:pPr>
              <w:rPr>
                <w:color w:val="000000"/>
                <w:sz w:val="20"/>
                <w:szCs w:val="20"/>
                <w:lang w:eastAsia="ja-JP"/>
              </w:rPr>
            </w:pPr>
            <w:r>
              <w:rPr>
                <w:color w:val="000000"/>
                <w:sz w:val="20"/>
                <w:szCs w:val="20"/>
                <w:lang w:eastAsia="ja-JP"/>
              </w:rPr>
              <w:t xml:space="preserve"> . Access token</w:t>
            </w:r>
          </w:p>
          <w:p w14:paraId="6E59A5A2" w14:textId="77777777" w:rsidR="00F468C0" w:rsidRDefault="00F468C0">
            <w:pPr>
              <w:rPr>
                <w:rFonts w:eastAsia="Malgun Gothic"/>
                <w:color w:val="000000"/>
                <w:sz w:val="20"/>
                <w:szCs w:val="20"/>
                <w:lang w:eastAsia="ko-KR"/>
              </w:rPr>
            </w:pPr>
            <w:r>
              <w:rPr>
                <w:color w:val="000000"/>
                <w:sz w:val="20"/>
                <w:szCs w:val="20"/>
                <w:lang w:eastAsia="ja-JP"/>
              </w:rPr>
              <w:lastRenderedPageBreak/>
              <w:t xml:space="preserve"> . Client grants</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0343BA8" w14:textId="77777777" w:rsidR="00F468C0" w:rsidRDefault="00F468C0">
            <w:pPr>
              <w:jc w:val="center"/>
              <w:rPr>
                <w:rFonts w:eastAsia="Malgun Gothic"/>
                <w:color w:val="000000"/>
                <w:sz w:val="20"/>
                <w:szCs w:val="20"/>
                <w:lang w:eastAsia="ko-KR"/>
              </w:rPr>
            </w:pPr>
            <w:r>
              <w:rPr>
                <w:rFonts w:eastAsia="Malgun Gothic"/>
                <w:color w:val="000000"/>
                <w:sz w:val="20"/>
                <w:szCs w:val="20"/>
                <w:lang w:eastAsia="ko-KR"/>
              </w:rPr>
              <w:lastRenderedPageBreak/>
              <w:t>Array</w:t>
            </w:r>
          </w:p>
        </w:tc>
      </w:tr>
    </w:tbl>
    <w:p w14:paraId="51DFA07D" w14:textId="77777777" w:rsidR="00F468C0" w:rsidRDefault="00F468C0" w:rsidP="00F468C0">
      <w:pPr>
        <w:rPr>
          <w:rFonts w:eastAsia="Malgun Gothic"/>
          <w:sz w:val="22"/>
          <w:lang w:eastAsia="ko-KR"/>
        </w:rPr>
      </w:pPr>
    </w:p>
    <w:p w14:paraId="69E04D36" w14:textId="77777777" w:rsidR="00F468C0" w:rsidRDefault="00F468C0" w:rsidP="0095048C">
      <w:pPr>
        <w:pStyle w:val="Heading2"/>
        <w:rPr>
          <w:rFonts w:eastAsia="Malgun Gothic"/>
          <w:lang w:eastAsia="ko-KR"/>
        </w:rPr>
      </w:pPr>
      <w:bookmarkStart w:id="14" w:name="_Toc109206405"/>
      <w:r>
        <w:rPr>
          <w:rFonts w:eastAsia="Malgun Gothic"/>
          <w:lang w:eastAsia="ko-KR"/>
        </w:rPr>
        <w:t>Proposed update for supporting private function usage</w:t>
      </w:r>
      <w:bookmarkEnd w:id="14"/>
      <w:r>
        <w:rPr>
          <w:rFonts w:eastAsia="Malgun Gothic"/>
          <w:lang w:eastAsia="ko-KR"/>
        </w:rPr>
        <w:t xml:space="preserve"> </w:t>
      </w:r>
    </w:p>
    <w:p w14:paraId="5CFEEFD9" w14:textId="77777777" w:rsidR="00F468C0" w:rsidRPr="0095048C" w:rsidRDefault="00F468C0" w:rsidP="00956111">
      <w:pPr>
        <w:pStyle w:val="Heading3"/>
        <w:numPr>
          <w:ilvl w:val="2"/>
          <w:numId w:val="5"/>
        </w:numPr>
        <w:rPr>
          <w:rFonts w:eastAsia="Malgun Gothic"/>
          <w:lang w:eastAsia="ko-KR"/>
        </w:rPr>
      </w:pPr>
      <w:bookmarkStart w:id="15" w:name="_Toc109206406"/>
      <w:r w:rsidRPr="0095048C">
        <w:rPr>
          <w:rFonts w:eastAsia="Malgun Gothic"/>
          <w:lang w:eastAsia="ko-KR"/>
        </w:rPr>
        <w:t xml:space="preserve">Proposed </w:t>
      </w:r>
      <w:proofErr w:type="spellStart"/>
      <w:r w:rsidRPr="0095048C">
        <w:rPr>
          <w:rFonts w:eastAsia="Malgun Gothic"/>
          <w:lang w:eastAsia="ko-KR"/>
        </w:rPr>
        <w:t>Usecase</w:t>
      </w:r>
      <w:bookmarkEnd w:id="15"/>
      <w:proofErr w:type="spellEnd"/>
    </w:p>
    <w:p w14:paraId="3B4452DD" w14:textId="77777777" w:rsidR="00F468C0" w:rsidRDefault="00F468C0" w:rsidP="00F468C0">
      <w:pPr>
        <w:rPr>
          <w:rFonts w:eastAsia="Malgun Gothic"/>
          <w:lang w:eastAsia="ko-KR"/>
        </w:rPr>
      </w:pPr>
      <w:r>
        <w:rPr>
          <w:rFonts w:eastAsia="Malgun Gothic"/>
          <w:lang w:eastAsia="ko-KR"/>
        </w:rPr>
        <w:t xml:space="preserve">Below figure shows the detailed usage of the </w:t>
      </w:r>
      <w:proofErr w:type="spellStart"/>
      <w:r>
        <w:rPr>
          <w:rFonts w:eastAsia="Malgun Gothic"/>
          <w:lang w:eastAsia="ko-KR"/>
        </w:rPr>
        <w:t>private_function_flag</w:t>
      </w:r>
      <w:proofErr w:type="spellEnd"/>
      <w:r>
        <w:rPr>
          <w:rFonts w:eastAsia="Malgun Gothic"/>
          <w:lang w:eastAsia="ko-KR"/>
        </w:rPr>
        <w:t xml:space="preserve"> for supporting the restricted resources during creating the workflow. </w:t>
      </w:r>
    </w:p>
    <w:p w14:paraId="472BCBDD" w14:textId="22B4B1D9" w:rsidR="00F468C0" w:rsidRDefault="00F468C0" w:rsidP="00F468C0">
      <w:pPr>
        <w:rPr>
          <w:rFonts w:eastAsia="Malgun Gothic"/>
          <w:lang w:eastAsia="ko-KR"/>
        </w:rPr>
      </w:pPr>
      <w:r>
        <w:rPr>
          <w:rFonts w:eastAsia="Malgun Gothic"/>
          <w:noProof/>
          <w:lang w:eastAsia="ko-KR"/>
        </w:rPr>
        <w:drawing>
          <wp:inline distT="0" distB="0" distL="0" distR="0" wp14:anchorId="09CC6401" wp14:editId="50E956D3">
            <wp:extent cx="5920105" cy="2828925"/>
            <wp:effectExtent l="0" t="0" r="444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20105" cy="2828925"/>
                    </a:xfrm>
                    <a:prstGeom prst="rect">
                      <a:avLst/>
                    </a:prstGeom>
                    <a:noFill/>
                    <a:ln>
                      <a:noFill/>
                    </a:ln>
                  </pic:spPr>
                </pic:pic>
              </a:graphicData>
            </a:graphic>
          </wp:inline>
        </w:drawing>
      </w:r>
    </w:p>
    <w:p w14:paraId="7638C67B" w14:textId="77777777" w:rsidR="00F468C0" w:rsidRDefault="00F468C0" w:rsidP="004B7388">
      <w:pPr>
        <w:pStyle w:val="ListParagraph"/>
        <w:numPr>
          <w:ilvl w:val="0"/>
          <w:numId w:val="6"/>
        </w:numPr>
        <w:rPr>
          <w:rFonts w:eastAsia="Malgun Gothic"/>
          <w:lang w:eastAsia="ko-KR"/>
        </w:rPr>
      </w:pPr>
      <w:r>
        <w:rPr>
          <w:rFonts w:eastAsia="Malgun Gothic"/>
          <w:lang w:eastAsia="ko-KR"/>
        </w:rPr>
        <w:t>NBMP client requests an NBMP media service to the service provider/NBMP source.</w:t>
      </w:r>
    </w:p>
    <w:p w14:paraId="7B235DC8" w14:textId="77777777" w:rsidR="00F468C0" w:rsidRDefault="00F468C0" w:rsidP="004B7388">
      <w:pPr>
        <w:pStyle w:val="ListParagraph"/>
        <w:numPr>
          <w:ilvl w:val="0"/>
          <w:numId w:val="6"/>
        </w:numPr>
        <w:rPr>
          <w:rFonts w:eastAsia="Malgun Gothic"/>
          <w:lang w:eastAsia="ko-KR"/>
        </w:rPr>
      </w:pPr>
      <w:r>
        <w:rPr>
          <w:rFonts w:eastAsia="Malgun Gothic"/>
          <w:lang w:eastAsia="ko-KR"/>
        </w:rPr>
        <w:t xml:space="preserve">The NBMP source receives the request for a creation of the workflow from the NBMP client and sends it to the WM using WDD. If the NBMP client requests the creation of a NBMP workflow which includes at least one specific function (Private function), then it requires qualified information for accessing the restricted function (Private function). </w:t>
      </w:r>
    </w:p>
    <w:p w14:paraId="16D1C0AA" w14:textId="77777777" w:rsidR="00F468C0" w:rsidRDefault="00F468C0" w:rsidP="004B7388">
      <w:pPr>
        <w:pStyle w:val="ListParagraph"/>
        <w:numPr>
          <w:ilvl w:val="0"/>
          <w:numId w:val="6"/>
        </w:numPr>
        <w:rPr>
          <w:rFonts w:eastAsia="Malgun Gothic"/>
          <w:lang w:eastAsia="ko-KR"/>
        </w:rPr>
      </w:pPr>
      <w:r>
        <w:rPr>
          <w:rFonts w:eastAsia="Malgun Gothic"/>
          <w:lang w:eastAsia="ko-KR"/>
        </w:rPr>
        <w:t xml:space="preserve">If the NBMP source has access to such qualified </w:t>
      </w:r>
      <w:proofErr w:type="gramStart"/>
      <w:r>
        <w:rPr>
          <w:rFonts w:eastAsia="Malgun Gothic"/>
          <w:lang w:eastAsia="ko-KR"/>
        </w:rPr>
        <w:t>information, and</w:t>
      </w:r>
      <w:proofErr w:type="gramEnd"/>
      <w:r>
        <w:rPr>
          <w:rFonts w:eastAsia="Malgun Gothic"/>
          <w:lang w:eastAsia="ko-KR"/>
        </w:rPr>
        <w:t xml:space="preserve"> can do the authentication process via an obtained Auth-token, then the NBMP source creates a WDD which includes the </w:t>
      </w:r>
      <w:proofErr w:type="spellStart"/>
      <w:r>
        <w:rPr>
          <w:rFonts w:eastAsia="Malgun Gothic"/>
          <w:lang w:eastAsia="ko-KR"/>
        </w:rPr>
        <w:t>private_function_flag</w:t>
      </w:r>
      <w:proofErr w:type="spellEnd"/>
      <w:r>
        <w:rPr>
          <w:rFonts w:eastAsia="Malgun Gothic"/>
          <w:lang w:eastAsia="ko-KR"/>
        </w:rPr>
        <w:t xml:space="preserve"> set to ‘0’ in the processing descriptor for the associated function. That means that this request of the workflow creation contains a private </w:t>
      </w:r>
      <w:proofErr w:type="gramStart"/>
      <w:r>
        <w:rPr>
          <w:rFonts w:eastAsia="Malgun Gothic"/>
          <w:lang w:eastAsia="ko-KR"/>
        </w:rPr>
        <w:t>function</w:t>
      </w:r>
      <w:proofErr w:type="gramEnd"/>
      <w:r>
        <w:rPr>
          <w:rFonts w:eastAsia="Malgun Gothic"/>
          <w:lang w:eastAsia="ko-KR"/>
        </w:rPr>
        <w:t xml:space="preserve"> and its associated auth-token is contained in the WDD.</w:t>
      </w:r>
    </w:p>
    <w:p w14:paraId="07D8E8BE" w14:textId="77777777" w:rsidR="00F468C0" w:rsidRDefault="00F468C0" w:rsidP="00F468C0">
      <w:pPr>
        <w:pStyle w:val="ListParagraph"/>
        <w:ind w:left="760"/>
        <w:rPr>
          <w:rFonts w:eastAsia="Malgun Gothic"/>
          <w:lang w:eastAsia="ko-KR"/>
        </w:rPr>
      </w:pPr>
      <w:r>
        <w:rPr>
          <w:rFonts w:eastAsia="Malgun Gothic"/>
          <w:lang w:eastAsia="ko-KR"/>
        </w:rPr>
        <w:t xml:space="preserve">If the NBMP source does not have access to such qualified information (and only knows that it is a restricted resource) for the authentication process, then the NBMP source sets the </w:t>
      </w:r>
      <w:proofErr w:type="spellStart"/>
      <w:r>
        <w:rPr>
          <w:rFonts w:eastAsia="Malgun Gothic"/>
          <w:lang w:eastAsia="ko-KR"/>
        </w:rPr>
        <w:t>private_function_flag</w:t>
      </w:r>
      <w:proofErr w:type="spellEnd"/>
      <w:r>
        <w:rPr>
          <w:rFonts w:eastAsia="Malgun Gothic"/>
          <w:lang w:eastAsia="ko-KR"/>
        </w:rPr>
        <w:t xml:space="preserve"> to ‘1’ in the processing descriptor for the associated function and sends the WDD it to WM. This implies that this request of the workflow creation contains a private function and that the WM should do the authentication process for accessing the restricted function.</w:t>
      </w:r>
    </w:p>
    <w:p w14:paraId="2765703B" w14:textId="77777777" w:rsidR="00F468C0" w:rsidRDefault="00F468C0" w:rsidP="004B7388">
      <w:pPr>
        <w:pStyle w:val="ListParagraph"/>
        <w:numPr>
          <w:ilvl w:val="0"/>
          <w:numId w:val="6"/>
        </w:numPr>
        <w:rPr>
          <w:rFonts w:eastAsia="Malgun Gothic"/>
          <w:lang w:eastAsia="ko-KR"/>
        </w:rPr>
      </w:pPr>
      <w:r>
        <w:rPr>
          <w:rFonts w:eastAsia="Malgun Gothic"/>
          <w:lang w:eastAsia="ko-KR"/>
        </w:rPr>
        <w:t xml:space="preserve">WM can perform the authentication process for gaining the </w:t>
      </w:r>
      <w:proofErr w:type="spellStart"/>
      <w:r>
        <w:rPr>
          <w:rFonts w:eastAsia="Malgun Gothic"/>
          <w:lang w:eastAsia="ko-KR"/>
        </w:rPr>
        <w:t>qualited</w:t>
      </w:r>
      <w:proofErr w:type="spellEnd"/>
      <w:r>
        <w:rPr>
          <w:rFonts w:eastAsia="Malgun Gothic"/>
          <w:lang w:eastAsia="ko-KR"/>
        </w:rPr>
        <w:t xml:space="preserve"> information for accessing the restricted function, if the </w:t>
      </w:r>
      <w:proofErr w:type="spellStart"/>
      <w:r>
        <w:rPr>
          <w:rFonts w:eastAsia="Malgun Gothic"/>
          <w:lang w:eastAsia="ko-KR"/>
        </w:rPr>
        <w:t>private_function_flag</w:t>
      </w:r>
      <w:proofErr w:type="spellEnd"/>
      <w:r>
        <w:rPr>
          <w:rFonts w:eastAsia="Malgun Gothic"/>
          <w:lang w:eastAsia="ko-KR"/>
        </w:rPr>
        <w:t xml:space="preserve"> in WDD for a requested function is set to ‘1’.</w:t>
      </w:r>
    </w:p>
    <w:p w14:paraId="798F4B8A" w14:textId="77777777" w:rsidR="00F468C0" w:rsidRDefault="00F468C0" w:rsidP="004B7388">
      <w:pPr>
        <w:pStyle w:val="ListParagraph"/>
        <w:numPr>
          <w:ilvl w:val="0"/>
          <w:numId w:val="6"/>
        </w:numPr>
        <w:rPr>
          <w:rFonts w:eastAsia="Malgun Gothic"/>
          <w:lang w:eastAsia="ko-KR"/>
        </w:rPr>
      </w:pPr>
      <w:r>
        <w:rPr>
          <w:rFonts w:eastAsia="Malgun Gothic"/>
          <w:lang w:eastAsia="ko-KR"/>
        </w:rPr>
        <w:t>WM requests the NBMP functions and creates the NBMP workflow.</w:t>
      </w:r>
    </w:p>
    <w:p w14:paraId="0951F19C" w14:textId="77777777" w:rsidR="00F468C0" w:rsidRDefault="00F468C0" w:rsidP="004B7388">
      <w:pPr>
        <w:pStyle w:val="ListParagraph"/>
        <w:numPr>
          <w:ilvl w:val="0"/>
          <w:numId w:val="6"/>
        </w:numPr>
        <w:rPr>
          <w:rFonts w:eastAsia="Malgun Gothic"/>
          <w:lang w:eastAsia="ko-KR"/>
        </w:rPr>
      </w:pPr>
      <w:r>
        <w:rPr>
          <w:rFonts w:eastAsia="Malgun Gothic"/>
          <w:lang w:eastAsia="ko-KR"/>
        </w:rPr>
        <w:t>WM instantiates the functions which includes the private function(s) obtained by using the auth-token (gained in step 4) and completes the creation of the workflow.</w:t>
      </w:r>
    </w:p>
    <w:p w14:paraId="27AEA68B" w14:textId="77777777" w:rsidR="00F468C0" w:rsidRPr="0095048C" w:rsidRDefault="00F468C0" w:rsidP="00956111">
      <w:pPr>
        <w:pStyle w:val="Heading3"/>
        <w:numPr>
          <w:ilvl w:val="2"/>
          <w:numId w:val="5"/>
        </w:numPr>
        <w:rPr>
          <w:rFonts w:eastAsia="Malgun Gothic"/>
          <w:lang w:eastAsia="ko-KR"/>
        </w:rPr>
      </w:pPr>
      <w:bookmarkStart w:id="16" w:name="_Toc109206407"/>
      <w:r w:rsidRPr="0095048C">
        <w:rPr>
          <w:rFonts w:eastAsia="Malgun Gothic"/>
        </w:rPr>
        <w:t>Proposal</w:t>
      </w:r>
      <w:r w:rsidRPr="0095048C">
        <w:rPr>
          <w:rFonts w:eastAsia="Malgun Gothic"/>
          <w:lang w:eastAsia="ko-KR"/>
        </w:rPr>
        <w:t xml:space="preserve"> for update current security parameter</w:t>
      </w:r>
      <w:bookmarkEnd w:id="16"/>
    </w:p>
    <w:p w14:paraId="7237F72A" w14:textId="77777777" w:rsidR="00F468C0" w:rsidRDefault="00F468C0" w:rsidP="00F468C0">
      <w:pPr>
        <w:rPr>
          <w:rFonts w:eastAsia="Malgun Gothic"/>
          <w:lang w:eastAsia="ko-KR"/>
        </w:rPr>
      </w:pPr>
      <w:r>
        <w:rPr>
          <w:rFonts w:eastAsia="Malgun Gothic"/>
          <w:lang w:eastAsia="ko-KR"/>
        </w:rPr>
        <w:t>Please update current processing descriptor for supporting the private function usage.</w:t>
      </w:r>
    </w:p>
    <w:p w14:paraId="6811E9D6" w14:textId="77777777" w:rsidR="00F468C0" w:rsidRDefault="00F468C0" w:rsidP="00F468C0">
      <w:pPr>
        <w:pStyle w:val="Heading2"/>
        <w:numPr>
          <w:ilvl w:val="0"/>
          <w:numId w:val="0"/>
        </w:numPr>
        <w:tabs>
          <w:tab w:val="left" w:pos="540"/>
          <w:tab w:val="left" w:pos="700"/>
        </w:tabs>
        <w:suppressAutoHyphens/>
        <w:spacing w:before="60" w:after="240" w:line="250" w:lineRule="atLeast"/>
        <w:ind w:leftChars="50" w:left="120" w:firstLineChars="50" w:firstLine="140"/>
      </w:pPr>
      <w:bookmarkStart w:id="17" w:name="_Toc109206408"/>
      <w:r>
        <w:rPr>
          <w:b w:val="0"/>
          <w:bCs w:val="0"/>
        </w:rPr>
        <w:lastRenderedPageBreak/>
        <w:t>9.6.1.13</w:t>
      </w:r>
      <w:r>
        <w:rPr>
          <w:b w:val="0"/>
          <w:bCs w:val="0"/>
        </w:rPr>
        <w:tab/>
        <w:t>Security parameters</w:t>
      </w:r>
      <w:bookmarkEnd w:id="17"/>
    </w:p>
    <w:p w14:paraId="1244A005" w14:textId="77777777" w:rsidR="00F468C0" w:rsidRDefault="00F468C0" w:rsidP="00F468C0">
      <w:pPr>
        <w:spacing w:line="240" w:lineRule="exact"/>
      </w:pPr>
      <w:r>
        <w:fldChar w:fldCharType="begin"/>
      </w:r>
      <w:r>
        <w:instrText xml:space="preserve"> REF _Ref7934120 \h </w:instrText>
      </w:r>
      <w:r>
        <w:fldChar w:fldCharType="separate"/>
      </w:r>
      <w:r>
        <w:rPr>
          <w:rFonts w:cstheme="minorBidi"/>
        </w:rPr>
        <w:t xml:space="preserve">Table </w:t>
      </w:r>
      <w:r>
        <w:rPr>
          <w:rFonts w:cstheme="minorBidi"/>
          <w:noProof/>
        </w:rPr>
        <w:t>73</w:t>
      </w:r>
      <w:r>
        <w:fldChar w:fldCharType="end"/>
      </w:r>
      <w:r>
        <w:t xml:space="preserve"> defines the parameters used in </w:t>
      </w:r>
      <w:r>
        <w:rPr>
          <w:rFonts w:ascii="Cambria" w:hAnsi="Cambria" w:cstheme="minorBidi"/>
          <w:color w:val="FF0000"/>
          <w:szCs w:val="22"/>
        </w:rPr>
        <w:t xml:space="preserve">Security </w:t>
      </w:r>
      <w:r>
        <w:t>Descriptor.</w:t>
      </w:r>
    </w:p>
    <w:p w14:paraId="6DBB9B28" w14:textId="77777777" w:rsidR="00F468C0" w:rsidRDefault="00F468C0" w:rsidP="00F468C0">
      <w:pPr>
        <w:pStyle w:val="Caption"/>
        <w:jc w:val="center"/>
        <w:rPr>
          <w:rFonts w:ascii="Cambria" w:hAnsi="Cambria" w:cstheme="minorBidi"/>
          <w:sz w:val="22"/>
          <w:szCs w:val="22"/>
        </w:rPr>
      </w:pPr>
      <w:r>
        <w:rPr>
          <w:rFonts w:ascii="Cambria" w:hAnsi="Cambria" w:cstheme="minorBidi"/>
          <w:sz w:val="22"/>
          <w:szCs w:val="22"/>
        </w:rPr>
        <w:t xml:space="preserve">Table </w:t>
      </w:r>
      <w:r>
        <w:rPr>
          <w:rFonts w:ascii="Cambria" w:hAnsi="Cambria" w:cstheme="minorBidi"/>
          <w:sz w:val="22"/>
          <w:szCs w:val="22"/>
        </w:rPr>
        <w:fldChar w:fldCharType="begin"/>
      </w:r>
      <w:r>
        <w:rPr>
          <w:rFonts w:ascii="Cambria" w:hAnsi="Cambria" w:cstheme="minorBidi"/>
          <w:sz w:val="22"/>
          <w:szCs w:val="22"/>
        </w:rPr>
        <w:instrText xml:space="preserve"> SEQ Table \* ARABIC </w:instrText>
      </w:r>
      <w:r>
        <w:rPr>
          <w:rFonts w:ascii="Cambria" w:hAnsi="Cambria" w:cstheme="minorBidi"/>
          <w:sz w:val="22"/>
          <w:szCs w:val="22"/>
        </w:rPr>
        <w:fldChar w:fldCharType="separate"/>
      </w:r>
      <w:r>
        <w:rPr>
          <w:rFonts w:ascii="Cambria" w:hAnsi="Cambria" w:cstheme="minorBidi"/>
          <w:noProof/>
          <w:sz w:val="22"/>
          <w:szCs w:val="22"/>
        </w:rPr>
        <w:t>73</w:t>
      </w:r>
      <w:r>
        <w:rPr>
          <w:rFonts w:ascii="Cambria" w:hAnsi="Cambria" w:cstheme="minorBidi"/>
          <w:sz w:val="22"/>
          <w:szCs w:val="22"/>
        </w:rPr>
        <w:fldChar w:fldCharType="end"/>
      </w:r>
      <w:r>
        <w:rPr>
          <w:rFonts w:ascii="Cambria" w:hAnsi="Cambria" w:cstheme="minorBidi"/>
          <w:sz w:val="22"/>
          <w:szCs w:val="22"/>
        </w:rPr>
        <w:t xml:space="preserve">  — Security parameters</w:t>
      </w:r>
    </w:p>
    <w:tbl>
      <w:tblPr>
        <w:tblStyle w:val="TableGrid"/>
        <w:tblW w:w="9870" w:type="dxa"/>
        <w:tblLayout w:type="fixed"/>
        <w:tblLook w:val="04A0" w:firstRow="1" w:lastRow="0" w:firstColumn="1" w:lastColumn="0" w:noHBand="0" w:noVBand="1"/>
      </w:tblPr>
      <w:tblGrid>
        <w:gridCol w:w="2017"/>
        <w:gridCol w:w="3746"/>
        <w:gridCol w:w="1441"/>
        <w:gridCol w:w="1009"/>
        <w:gridCol w:w="1657"/>
      </w:tblGrid>
      <w:tr w:rsidR="00F468C0" w14:paraId="16EC0229" w14:textId="77777777" w:rsidTr="00F468C0">
        <w:tc>
          <w:tcPr>
            <w:tcW w:w="2016" w:type="dxa"/>
            <w:tcBorders>
              <w:top w:val="single" w:sz="4" w:space="0" w:color="auto"/>
              <w:left w:val="single" w:sz="4" w:space="0" w:color="auto"/>
              <w:bottom w:val="single" w:sz="4" w:space="0" w:color="auto"/>
              <w:right w:val="single" w:sz="4" w:space="0" w:color="auto"/>
            </w:tcBorders>
            <w:hideMark/>
          </w:tcPr>
          <w:p w14:paraId="513C4857" w14:textId="77777777" w:rsidR="00F468C0" w:rsidRDefault="00F468C0">
            <w:pPr>
              <w:jc w:val="center"/>
              <w:rPr>
                <w:b/>
                <w:sz w:val="22"/>
                <w:lang w:eastAsia="ja-JP"/>
              </w:rPr>
            </w:pPr>
            <w:r>
              <w:rPr>
                <w:b/>
                <w:lang w:eastAsia="ja-JP"/>
              </w:rPr>
              <w:t>Name</w:t>
            </w:r>
          </w:p>
        </w:tc>
        <w:tc>
          <w:tcPr>
            <w:tcW w:w="3744" w:type="dxa"/>
            <w:tcBorders>
              <w:top w:val="single" w:sz="4" w:space="0" w:color="auto"/>
              <w:left w:val="single" w:sz="4" w:space="0" w:color="auto"/>
              <w:bottom w:val="single" w:sz="4" w:space="0" w:color="auto"/>
              <w:right w:val="single" w:sz="4" w:space="0" w:color="auto"/>
            </w:tcBorders>
            <w:hideMark/>
          </w:tcPr>
          <w:p w14:paraId="10B0005C" w14:textId="77777777" w:rsidR="00F468C0" w:rsidRDefault="00F468C0">
            <w:pPr>
              <w:jc w:val="center"/>
              <w:rPr>
                <w:b/>
                <w:lang w:eastAsia="ja-JP"/>
              </w:rPr>
            </w:pPr>
            <w:r>
              <w:rPr>
                <w:b/>
                <w:lang w:eastAsia="ja-JP"/>
              </w:rPr>
              <w:t>Definition</w:t>
            </w:r>
          </w:p>
        </w:tc>
        <w:tc>
          <w:tcPr>
            <w:tcW w:w="1440" w:type="dxa"/>
            <w:tcBorders>
              <w:top w:val="single" w:sz="4" w:space="0" w:color="auto"/>
              <w:left w:val="single" w:sz="4" w:space="0" w:color="auto"/>
              <w:bottom w:val="single" w:sz="4" w:space="0" w:color="auto"/>
              <w:right w:val="single" w:sz="4" w:space="0" w:color="auto"/>
            </w:tcBorders>
            <w:hideMark/>
          </w:tcPr>
          <w:p w14:paraId="4B0A793A" w14:textId="77777777" w:rsidR="00F468C0" w:rsidRDefault="00F468C0">
            <w:pPr>
              <w:jc w:val="center"/>
              <w:rPr>
                <w:b/>
                <w:lang w:eastAsia="ja-JP"/>
              </w:rPr>
            </w:pPr>
            <w:r>
              <w:rPr>
                <w:b/>
                <w:lang w:eastAsia="ja-JP"/>
              </w:rPr>
              <w:t>Unit</w:t>
            </w:r>
          </w:p>
        </w:tc>
        <w:tc>
          <w:tcPr>
            <w:tcW w:w="1008" w:type="dxa"/>
            <w:tcBorders>
              <w:top w:val="single" w:sz="4" w:space="0" w:color="auto"/>
              <w:left w:val="single" w:sz="4" w:space="0" w:color="auto"/>
              <w:bottom w:val="single" w:sz="4" w:space="0" w:color="auto"/>
              <w:right w:val="single" w:sz="4" w:space="0" w:color="auto"/>
            </w:tcBorders>
            <w:hideMark/>
          </w:tcPr>
          <w:p w14:paraId="6BD97B90" w14:textId="77777777" w:rsidR="00F468C0" w:rsidRDefault="00F468C0">
            <w:pPr>
              <w:jc w:val="center"/>
              <w:rPr>
                <w:b/>
                <w:lang w:eastAsia="ja-JP"/>
              </w:rPr>
            </w:pPr>
            <w:r>
              <w:rPr>
                <w:b/>
                <w:lang w:eastAsia="ja-JP"/>
              </w:rPr>
              <w:t>Type</w:t>
            </w:r>
          </w:p>
        </w:tc>
        <w:tc>
          <w:tcPr>
            <w:tcW w:w="1656" w:type="dxa"/>
            <w:tcBorders>
              <w:top w:val="single" w:sz="4" w:space="0" w:color="auto"/>
              <w:left w:val="single" w:sz="4" w:space="0" w:color="auto"/>
              <w:bottom w:val="single" w:sz="4" w:space="0" w:color="auto"/>
              <w:right w:val="single" w:sz="4" w:space="0" w:color="auto"/>
            </w:tcBorders>
            <w:hideMark/>
          </w:tcPr>
          <w:p w14:paraId="116626D2" w14:textId="77777777" w:rsidR="00F468C0" w:rsidRDefault="00F468C0">
            <w:pPr>
              <w:jc w:val="center"/>
              <w:rPr>
                <w:b/>
                <w:lang w:eastAsia="ja-JP"/>
              </w:rPr>
            </w:pPr>
            <w:r>
              <w:rPr>
                <w:b/>
                <w:lang w:eastAsia="ja-JP"/>
              </w:rPr>
              <w:t>Valid range</w:t>
            </w:r>
          </w:p>
        </w:tc>
      </w:tr>
      <w:tr w:rsidR="00F468C0" w14:paraId="614877C7"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771B9763" w14:textId="77777777" w:rsidR="00F468C0" w:rsidRDefault="00F468C0">
            <w:pPr>
              <w:jc w:val="center"/>
              <w:rPr>
                <w:lang w:eastAsia="ja-JP"/>
              </w:rPr>
            </w:pPr>
            <w:r>
              <w:rPr>
                <w:lang w:eastAsia="ja-JP"/>
              </w:rPr>
              <w:t>name</w:t>
            </w:r>
          </w:p>
        </w:tc>
        <w:tc>
          <w:tcPr>
            <w:tcW w:w="3744" w:type="dxa"/>
            <w:tcBorders>
              <w:top w:val="single" w:sz="4" w:space="0" w:color="auto"/>
              <w:left w:val="single" w:sz="4" w:space="0" w:color="auto"/>
              <w:bottom w:val="single" w:sz="4" w:space="0" w:color="auto"/>
              <w:right w:val="single" w:sz="4" w:space="0" w:color="auto"/>
            </w:tcBorders>
            <w:vAlign w:val="center"/>
            <w:hideMark/>
          </w:tcPr>
          <w:p w14:paraId="788BAF84" w14:textId="77777777" w:rsidR="00F468C0" w:rsidRDefault="00F468C0">
            <w:pPr>
              <w:rPr>
                <w:lang w:eastAsia="ja-JP"/>
              </w:rPr>
            </w:pPr>
            <w:r>
              <w:rPr>
                <w:lang w:eastAsia="ja-JP"/>
              </w:rPr>
              <w:t>Identifier used by Input, Output, Processing descriptors</w:t>
            </w:r>
          </w:p>
        </w:tc>
        <w:tc>
          <w:tcPr>
            <w:tcW w:w="1440" w:type="dxa"/>
            <w:tcBorders>
              <w:top w:val="single" w:sz="4" w:space="0" w:color="auto"/>
              <w:left w:val="single" w:sz="4" w:space="0" w:color="auto"/>
              <w:bottom w:val="single" w:sz="4" w:space="0" w:color="auto"/>
              <w:right w:val="single" w:sz="4" w:space="0" w:color="auto"/>
            </w:tcBorders>
            <w:vAlign w:val="center"/>
            <w:hideMark/>
          </w:tcPr>
          <w:p w14:paraId="21D95337"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295A2CFD"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037CAEBF" w14:textId="77777777" w:rsidR="00F468C0" w:rsidRDefault="00F468C0">
            <w:pPr>
              <w:jc w:val="center"/>
              <w:rPr>
                <w:lang w:eastAsia="ja-JP"/>
              </w:rPr>
            </w:pPr>
            <w:r>
              <w:rPr>
                <w:lang w:eastAsia="ja-JP"/>
              </w:rPr>
              <w:t>N/A</w:t>
            </w:r>
          </w:p>
        </w:tc>
      </w:tr>
      <w:tr w:rsidR="00F468C0" w14:paraId="3371D29D"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3427F572" w14:textId="77777777" w:rsidR="00F468C0" w:rsidRDefault="00F468C0">
            <w:pPr>
              <w:jc w:val="center"/>
              <w:rPr>
                <w:lang w:eastAsia="ja-JP"/>
              </w:rPr>
            </w:pPr>
            <w:r>
              <w:rPr>
                <w:lang w:eastAsia="ja-JP"/>
              </w:rPr>
              <w:t>scope</w:t>
            </w:r>
          </w:p>
        </w:tc>
        <w:tc>
          <w:tcPr>
            <w:tcW w:w="3744" w:type="dxa"/>
            <w:tcBorders>
              <w:top w:val="single" w:sz="4" w:space="0" w:color="auto"/>
              <w:left w:val="single" w:sz="4" w:space="0" w:color="auto"/>
              <w:bottom w:val="single" w:sz="4" w:space="0" w:color="auto"/>
              <w:right w:val="single" w:sz="4" w:space="0" w:color="auto"/>
            </w:tcBorders>
            <w:vAlign w:val="center"/>
            <w:hideMark/>
          </w:tcPr>
          <w:p w14:paraId="7BFFDC52" w14:textId="77777777" w:rsidR="00F468C0" w:rsidRDefault="00F468C0">
            <w:pPr>
              <w:rPr>
                <w:lang w:eastAsia="ja-JP"/>
              </w:rPr>
            </w:pPr>
            <w:r>
              <w:rPr>
                <w:lang w:eastAsia="ja-JP"/>
              </w:rPr>
              <w:t xml:space="preserve">The scope of the authentication, </w:t>
            </w:r>
            <w:proofErr w:type="gramStart"/>
            <w:r>
              <w:rPr>
                <w:lang w:eastAsia="ja-JP"/>
              </w:rPr>
              <w:t>authorization</w:t>
            </w:r>
            <w:proofErr w:type="gramEnd"/>
            <w:r>
              <w:rPr>
                <w:lang w:eastAsia="ja-JP"/>
              </w:rPr>
              <w:t xml:space="preserve"> and encryption on different resources. The values for example, </w:t>
            </w:r>
            <w:proofErr w:type="gramStart"/>
            <w:r>
              <w:rPr>
                <w:lang w:eastAsia="ja-JP"/>
              </w:rPr>
              <w:t>are:</w:t>
            </w:r>
            <w:proofErr w:type="gramEnd"/>
            <w:r>
              <w:rPr>
                <w:lang w:eastAsia="ja-JP"/>
              </w:rPr>
              <w:t xml:space="preserve"> Data, Function  </w:t>
            </w:r>
          </w:p>
        </w:tc>
        <w:tc>
          <w:tcPr>
            <w:tcW w:w="1440" w:type="dxa"/>
            <w:tcBorders>
              <w:top w:val="single" w:sz="4" w:space="0" w:color="auto"/>
              <w:left w:val="single" w:sz="4" w:space="0" w:color="auto"/>
              <w:bottom w:val="single" w:sz="4" w:space="0" w:color="auto"/>
              <w:right w:val="single" w:sz="4" w:space="0" w:color="auto"/>
            </w:tcBorders>
            <w:vAlign w:val="center"/>
            <w:hideMark/>
          </w:tcPr>
          <w:p w14:paraId="21B421B0"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167D25FF"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5A275EEF" w14:textId="77777777" w:rsidR="00F468C0" w:rsidRDefault="00F468C0">
            <w:pPr>
              <w:jc w:val="center"/>
              <w:rPr>
                <w:lang w:eastAsia="ja-JP"/>
              </w:rPr>
            </w:pPr>
            <w:r>
              <w:rPr>
                <w:lang w:eastAsia="ja-JP"/>
              </w:rPr>
              <w:t>N/A</w:t>
            </w:r>
          </w:p>
        </w:tc>
      </w:tr>
      <w:tr w:rsidR="00F468C0" w14:paraId="66E0B192"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30A99812" w14:textId="77777777" w:rsidR="00F468C0" w:rsidRDefault="00F468C0">
            <w:pPr>
              <w:jc w:val="center"/>
              <w:rPr>
                <w:lang w:eastAsia="ja-JP"/>
              </w:rPr>
            </w:pPr>
            <w:proofErr w:type="spellStart"/>
            <w:r>
              <w:rPr>
                <w:lang w:eastAsia="ja-JP"/>
              </w:rPr>
              <w:t>authentification</w:t>
            </w:r>
            <w:proofErr w:type="spellEnd"/>
            <w:r>
              <w:rPr>
                <w:lang w:eastAsia="ja-JP"/>
              </w:rPr>
              <w:t>-method</w:t>
            </w:r>
          </w:p>
        </w:tc>
        <w:tc>
          <w:tcPr>
            <w:tcW w:w="3744" w:type="dxa"/>
            <w:tcBorders>
              <w:top w:val="single" w:sz="4" w:space="0" w:color="auto"/>
              <w:left w:val="single" w:sz="4" w:space="0" w:color="auto"/>
              <w:bottom w:val="single" w:sz="4" w:space="0" w:color="auto"/>
              <w:right w:val="single" w:sz="4" w:space="0" w:color="auto"/>
            </w:tcBorders>
            <w:vAlign w:val="center"/>
            <w:hideMark/>
          </w:tcPr>
          <w:p w14:paraId="753BA581" w14:textId="77777777" w:rsidR="00F468C0" w:rsidRDefault="00F468C0">
            <w:pPr>
              <w:rPr>
                <w:lang w:eastAsia="ja-JP"/>
              </w:rPr>
            </w:pPr>
            <w:r>
              <w:rPr>
                <w:lang w:eastAsia="ja-JP"/>
              </w:rPr>
              <w:t>Suggested authentication, authorization and encryption methods or protocols by names. Multiple methods or protocols can be used with specific parameters</w:t>
            </w:r>
          </w:p>
          <w:p w14:paraId="0C494432" w14:textId="77777777" w:rsidR="00F468C0" w:rsidRDefault="00F468C0">
            <w:pPr>
              <w:rPr>
                <w:lang w:eastAsia="ja-JP"/>
              </w:rPr>
            </w:pPr>
            <w:r>
              <w:rPr>
                <w:lang w:eastAsia="ja-JP"/>
              </w:rPr>
              <w:t>Sample methods are Access Token, JSON Web Token (JWT), Single-Sign-On (SSO) like OAuth1/2, SAML1/2, Client Certificate, Server Certificate</w:t>
            </w:r>
          </w:p>
        </w:tc>
        <w:tc>
          <w:tcPr>
            <w:tcW w:w="1440" w:type="dxa"/>
            <w:tcBorders>
              <w:top w:val="single" w:sz="4" w:space="0" w:color="auto"/>
              <w:left w:val="single" w:sz="4" w:space="0" w:color="auto"/>
              <w:bottom w:val="single" w:sz="4" w:space="0" w:color="auto"/>
              <w:right w:val="single" w:sz="4" w:space="0" w:color="auto"/>
            </w:tcBorders>
            <w:vAlign w:val="center"/>
            <w:hideMark/>
          </w:tcPr>
          <w:p w14:paraId="71C9EF3A"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6AEB85B2"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6874E0CB" w14:textId="77777777" w:rsidR="00F468C0" w:rsidRDefault="00F468C0">
            <w:pPr>
              <w:jc w:val="center"/>
              <w:rPr>
                <w:lang w:eastAsia="ja-JP"/>
              </w:rPr>
            </w:pPr>
            <w:r>
              <w:rPr>
                <w:lang w:eastAsia="ja-JP"/>
              </w:rPr>
              <w:t>N/A</w:t>
            </w:r>
          </w:p>
        </w:tc>
      </w:tr>
      <w:tr w:rsidR="00F468C0" w14:paraId="3A360C7A"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55092879" w14:textId="77777777" w:rsidR="00F468C0" w:rsidRDefault="00F468C0">
            <w:pPr>
              <w:jc w:val="center"/>
              <w:rPr>
                <w:lang w:eastAsia="ja-JP"/>
              </w:rPr>
            </w:pPr>
            <w:r>
              <w:rPr>
                <w:lang w:eastAsia="ja-JP"/>
              </w:rPr>
              <w:t>authority-</w:t>
            </w:r>
            <w:proofErr w:type="spellStart"/>
            <w:r>
              <w:rPr>
                <w:lang w:eastAsia="ja-JP"/>
              </w:rPr>
              <w:t>url</w:t>
            </w:r>
            <w:proofErr w:type="spellEnd"/>
          </w:p>
        </w:tc>
        <w:tc>
          <w:tcPr>
            <w:tcW w:w="3744" w:type="dxa"/>
            <w:tcBorders>
              <w:top w:val="single" w:sz="4" w:space="0" w:color="auto"/>
              <w:left w:val="single" w:sz="4" w:space="0" w:color="auto"/>
              <w:bottom w:val="single" w:sz="4" w:space="0" w:color="auto"/>
              <w:right w:val="single" w:sz="4" w:space="0" w:color="auto"/>
            </w:tcBorders>
            <w:vAlign w:val="center"/>
            <w:hideMark/>
          </w:tcPr>
          <w:p w14:paraId="5B627C27" w14:textId="77777777" w:rsidR="00F468C0" w:rsidRDefault="00F468C0">
            <w:pPr>
              <w:rPr>
                <w:lang w:eastAsia="ja-JP"/>
              </w:rPr>
            </w:pPr>
            <w:r>
              <w:rPr>
                <w:lang w:eastAsia="ja-JP"/>
              </w:rPr>
              <w:t>Authority URL for authentication and authorization, if provided</w:t>
            </w:r>
          </w:p>
        </w:tc>
        <w:tc>
          <w:tcPr>
            <w:tcW w:w="1440" w:type="dxa"/>
            <w:tcBorders>
              <w:top w:val="single" w:sz="4" w:space="0" w:color="auto"/>
              <w:left w:val="single" w:sz="4" w:space="0" w:color="auto"/>
              <w:bottom w:val="single" w:sz="4" w:space="0" w:color="auto"/>
              <w:right w:val="single" w:sz="4" w:space="0" w:color="auto"/>
            </w:tcBorders>
            <w:vAlign w:val="center"/>
            <w:hideMark/>
          </w:tcPr>
          <w:p w14:paraId="6C41C7F8"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32A17333"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76CD39F9" w14:textId="77777777" w:rsidR="00F468C0" w:rsidRDefault="00F468C0">
            <w:pPr>
              <w:jc w:val="center"/>
              <w:rPr>
                <w:lang w:eastAsia="ja-JP"/>
              </w:rPr>
            </w:pPr>
            <w:r>
              <w:rPr>
                <w:lang w:eastAsia="ja-JP"/>
              </w:rPr>
              <w:t>N/A</w:t>
            </w:r>
          </w:p>
        </w:tc>
      </w:tr>
      <w:tr w:rsidR="00F468C0" w14:paraId="2DACB99F"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46898A73" w14:textId="77777777" w:rsidR="00F468C0" w:rsidRDefault="00F468C0">
            <w:pPr>
              <w:jc w:val="center"/>
              <w:rPr>
                <w:lang w:eastAsia="ja-JP"/>
              </w:rPr>
            </w:pPr>
            <w:r>
              <w:rPr>
                <w:lang w:eastAsia="ja-JP"/>
              </w:rPr>
              <w:t>certificate</w:t>
            </w:r>
          </w:p>
        </w:tc>
        <w:tc>
          <w:tcPr>
            <w:tcW w:w="3744" w:type="dxa"/>
            <w:tcBorders>
              <w:top w:val="single" w:sz="4" w:space="0" w:color="auto"/>
              <w:left w:val="single" w:sz="4" w:space="0" w:color="auto"/>
              <w:bottom w:val="single" w:sz="4" w:space="0" w:color="auto"/>
              <w:right w:val="single" w:sz="4" w:space="0" w:color="auto"/>
            </w:tcBorders>
            <w:vAlign w:val="center"/>
            <w:hideMark/>
          </w:tcPr>
          <w:p w14:paraId="2591275C" w14:textId="77777777" w:rsidR="00F468C0" w:rsidRDefault="00F468C0">
            <w:pPr>
              <w:rPr>
                <w:lang w:eastAsia="ja-JP"/>
              </w:rPr>
            </w:pPr>
            <w:r>
              <w:rPr>
                <w:lang w:eastAsia="ja-JP"/>
              </w:rPr>
              <w:t>trusted certificate, X.509 certificate, if certificate method is specified</w:t>
            </w:r>
          </w:p>
        </w:tc>
        <w:tc>
          <w:tcPr>
            <w:tcW w:w="1440" w:type="dxa"/>
            <w:tcBorders>
              <w:top w:val="single" w:sz="4" w:space="0" w:color="auto"/>
              <w:left w:val="single" w:sz="4" w:space="0" w:color="auto"/>
              <w:bottom w:val="single" w:sz="4" w:space="0" w:color="auto"/>
              <w:right w:val="single" w:sz="4" w:space="0" w:color="auto"/>
            </w:tcBorders>
            <w:vAlign w:val="center"/>
            <w:hideMark/>
          </w:tcPr>
          <w:p w14:paraId="4C9FB622"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261B1BA8"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7900C5AF" w14:textId="77777777" w:rsidR="00F468C0" w:rsidRDefault="00F468C0">
            <w:pPr>
              <w:jc w:val="center"/>
              <w:rPr>
                <w:lang w:eastAsia="ja-JP"/>
              </w:rPr>
            </w:pPr>
            <w:r>
              <w:rPr>
                <w:lang w:eastAsia="ja-JP"/>
              </w:rPr>
              <w:t>N/A</w:t>
            </w:r>
          </w:p>
        </w:tc>
      </w:tr>
      <w:tr w:rsidR="00F468C0" w14:paraId="6B142832"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5659C3BB" w14:textId="77777777" w:rsidR="00F468C0" w:rsidRDefault="00F468C0">
            <w:pPr>
              <w:jc w:val="center"/>
              <w:rPr>
                <w:lang w:eastAsia="ja-JP"/>
              </w:rPr>
            </w:pPr>
            <w:r>
              <w:rPr>
                <w:lang w:eastAsia="ja-JP"/>
              </w:rPr>
              <w:t>auth-token</w:t>
            </w:r>
          </w:p>
        </w:tc>
        <w:tc>
          <w:tcPr>
            <w:tcW w:w="3744" w:type="dxa"/>
            <w:tcBorders>
              <w:top w:val="single" w:sz="4" w:space="0" w:color="auto"/>
              <w:left w:val="single" w:sz="4" w:space="0" w:color="auto"/>
              <w:bottom w:val="single" w:sz="4" w:space="0" w:color="auto"/>
              <w:right w:val="single" w:sz="4" w:space="0" w:color="auto"/>
            </w:tcBorders>
            <w:vAlign w:val="center"/>
            <w:hideMark/>
          </w:tcPr>
          <w:p w14:paraId="4CB6B4E6" w14:textId="77777777" w:rsidR="00F468C0" w:rsidRDefault="00F468C0">
            <w:pPr>
              <w:rPr>
                <w:lang w:eastAsia="ja-JP"/>
              </w:rPr>
            </w:pPr>
            <w:r>
              <w:rPr>
                <w:lang w:eastAsia="ja-JP"/>
              </w:rPr>
              <w:t xml:space="preserve">Access token like </w:t>
            </w:r>
            <w:proofErr w:type="gramStart"/>
            <w:r>
              <w:rPr>
                <w:lang w:eastAsia="ja-JP"/>
              </w:rPr>
              <w:t>HMAC,  key</w:t>
            </w:r>
            <w:proofErr w:type="gramEnd"/>
            <w:r>
              <w:rPr>
                <w:lang w:eastAsia="ja-JP"/>
              </w:rPr>
              <w:t xml:space="preserve"> wrapped</w:t>
            </w:r>
            <w:r>
              <w:rPr>
                <w:lang w:eastAsia="ja-JP"/>
              </w:rPr>
              <w:endnoteReference w:id="2"/>
            </w:r>
            <w:r>
              <w:rPr>
                <w:lang w:eastAsia="ja-JP"/>
              </w:rPr>
              <w:t xml:space="preserve"> key, or security key to a KMS (key management system), if token based method is specified.</w:t>
            </w:r>
          </w:p>
        </w:tc>
        <w:tc>
          <w:tcPr>
            <w:tcW w:w="1440" w:type="dxa"/>
            <w:tcBorders>
              <w:top w:val="single" w:sz="4" w:space="0" w:color="auto"/>
              <w:left w:val="single" w:sz="4" w:space="0" w:color="auto"/>
              <w:bottom w:val="single" w:sz="4" w:space="0" w:color="auto"/>
              <w:right w:val="single" w:sz="4" w:space="0" w:color="auto"/>
            </w:tcBorders>
            <w:vAlign w:val="center"/>
            <w:hideMark/>
          </w:tcPr>
          <w:p w14:paraId="1846BED6"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6D13E511"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2F47A866" w14:textId="77777777" w:rsidR="00F468C0" w:rsidRDefault="00F468C0">
            <w:pPr>
              <w:jc w:val="center"/>
              <w:rPr>
                <w:lang w:eastAsia="ja-JP"/>
              </w:rPr>
            </w:pPr>
            <w:r>
              <w:rPr>
                <w:lang w:eastAsia="ja-JP"/>
              </w:rPr>
              <w:t>N/A</w:t>
            </w:r>
          </w:p>
        </w:tc>
      </w:tr>
      <w:tr w:rsidR="00F468C0" w14:paraId="0A4141FE"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7F56E984" w14:textId="77777777" w:rsidR="00F468C0" w:rsidRDefault="00F468C0">
            <w:pPr>
              <w:jc w:val="center"/>
              <w:rPr>
                <w:lang w:eastAsia="ja-JP"/>
              </w:rPr>
            </w:pPr>
            <w:r>
              <w:rPr>
                <w:lang w:eastAsia="ja-JP"/>
              </w:rPr>
              <w:t>client-grant</w:t>
            </w:r>
          </w:p>
        </w:tc>
        <w:tc>
          <w:tcPr>
            <w:tcW w:w="3744" w:type="dxa"/>
            <w:tcBorders>
              <w:top w:val="single" w:sz="4" w:space="0" w:color="auto"/>
              <w:left w:val="single" w:sz="4" w:space="0" w:color="auto"/>
              <w:bottom w:val="single" w:sz="4" w:space="0" w:color="auto"/>
              <w:right w:val="single" w:sz="4" w:space="0" w:color="auto"/>
            </w:tcBorders>
            <w:vAlign w:val="center"/>
            <w:hideMark/>
          </w:tcPr>
          <w:p w14:paraId="444967C3" w14:textId="77777777" w:rsidR="00F468C0" w:rsidRDefault="00F468C0">
            <w:pPr>
              <w:rPr>
                <w:lang w:eastAsia="ja-JP"/>
              </w:rPr>
            </w:pPr>
            <w:r>
              <w:rPr>
                <w:lang w:eastAsia="ja-JP"/>
              </w:rPr>
              <w:t>Client grants if token-based method is specified</w:t>
            </w:r>
          </w:p>
        </w:tc>
        <w:tc>
          <w:tcPr>
            <w:tcW w:w="1440" w:type="dxa"/>
            <w:tcBorders>
              <w:top w:val="single" w:sz="4" w:space="0" w:color="auto"/>
              <w:left w:val="single" w:sz="4" w:space="0" w:color="auto"/>
              <w:bottom w:val="single" w:sz="4" w:space="0" w:color="auto"/>
              <w:right w:val="single" w:sz="4" w:space="0" w:color="auto"/>
            </w:tcBorders>
            <w:vAlign w:val="center"/>
            <w:hideMark/>
          </w:tcPr>
          <w:p w14:paraId="4F1E7297"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5E1EE106"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61AB78AC" w14:textId="77777777" w:rsidR="00F468C0" w:rsidRDefault="00F468C0">
            <w:pPr>
              <w:jc w:val="center"/>
              <w:rPr>
                <w:lang w:eastAsia="ja-JP"/>
              </w:rPr>
            </w:pPr>
            <w:r>
              <w:rPr>
                <w:lang w:eastAsia="ja-JP"/>
              </w:rPr>
              <w:t>N/A</w:t>
            </w:r>
          </w:p>
        </w:tc>
      </w:tr>
      <w:tr w:rsidR="00F468C0" w14:paraId="1688CC47"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048D6925" w14:textId="77777777" w:rsidR="00F468C0" w:rsidRDefault="00F468C0">
            <w:pPr>
              <w:jc w:val="center"/>
              <w:rPr>
                <w:lang w:eastAsia="ja-JP"/>
              </w:rPr>
            </w:pPr>
            <w:r>
              <w:rPr>
                <w:lang w:eastAsia="ja-JP"/>
              </w:rPr>
              <w:t>auth-token-expires</w:t>
            </w:r>
          </w:p>
        </w:tc>
        <w:tc>
          <w:tcPr>
            <w:tcW w:w="3744" w:type="dxa"/>
            <w:tcBorders>
              <w:top w:val="single" w:sz="4" w:space="0" w:color="auto"/>
              <w:left w:val="single" w:sz="4" w:space="0" w:color="auto"/>
              <w:bottom w:val="single" w:sz="4" w:space="0" w:color="auto"/>
              <w:right w:val="single" w:sz="4" w:space="0" w:color="auto"/>
            </w:tcBorders>
            <w:vAlign w:val="center"/>
            <w:hideMark/>
          </w:tcPr>
          <w:p w14:paraId="400768F0" w14:textId="77777777" w:rsidR="00F468C0" w:rsidRDefault="00F468C0">
            <w:pPr>
              <w:rPr>
                <w:lang w:eastAsia="ja-JP"/>
              </w:rPr>
            </w:pPr>
            <w:proofErr w:type="spellStart"/>
            <w:r>
              <w:rPr>
                <w:lang w:eastAsia="ja-JP"/>
              </w:rPr>
              <w:t>Pptional</w:t>
            </w:r>
            <w:proofErr w:type="spellEnd"/>
            <w:r>
              <w:rPr>
                <w:lang w:eastAsia="ja-JP"/>
              </w:rPr>
              <w:t xml:space="preserve"> period of Media Source for which the authentication token is applicable. It can be ISO 8601 format </w:t>
            </w:r>
          </w:p>
        </w:tc>
        <w:tc>
          <w:tcPr>
            <w:tcW w:w="1440" w:type="dxa"/>
            <w:tcBorders>
              <w:top w:val="single" w:sz="4" w:space="0" w:color="auto"/>
              <w:left w:val="single" w:sz="4" w:space="0" w:color="auto"/>
              <w:bottom w:val="single" w:sz="4" w:space="0" w:color="auto"/>
              <w:right w:val="single" w:sz="4" w:space="0" w:color="auto"/>
            </w:tcBorders>
            <w:vAlign w:val="center"/>
            <w:hideMark/>
          </w:tcPr>
          <w:p w14:paraId="77519760"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10293610"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180BC4C7" w14:textId="77777777" w:rsidR="00F468C0" w:rsidRDefault="00F468C0">
            <w:pPr>
              <w:jc w:val="center"/>
              <w:rPr>
                <w:lang w:eastAsia="ja-JP"/>
              </w:rPr>
            </w:pPr>
            <w:r>
              <w:rPr>
                <w:lang w:eastAsia="ja-JP"/>
              </w:rPr>
              <w:t>N/A</w:t>
            </w:r>
          </w:p>
        </w:tc>
      </w:tr>
      <w:tr w:rsidR="00F468C0" w14:paraId="367BA2A3"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19118C4C" w14:textId="77777777" w:rsidR="00F468C0" w:rsidRDefault="00F468C0">
            <w:pPr>
              <w:jc w:val="center"/>
              <w:rPr>
                <w:lang w:eastAsia="ja-JP"/>
              </w:rPr>
            </w:pPr>
            <w:r>
              <w:rPr>
                <w:lang w:eastAsia="ja-JP"/>
              </w:rPr>
              <w:t>auth-token-renew</w:t>
            </w:r>
          </w:p>
        </w:tc>
        <w:tc>
          <w:tcPr>
            <w:tcW w:w="3744" w:type="dxa"/>
            <w:tcBorders>
              <w:top w:val="single" w:sz="4" w:space="0" w:color="auto"/>
              <w:left w:val="single" w:sz="4" w:space="0" w:color="auto"/>
              <w:bottom w:val="single" w:sz="4" w:space="0" w:color="auto"/>
              <w:right w:val="single" w:sz="4" w:space="0" w:color="auto"/>
            </w:tcBorders>
            <w:vAlign w:val="center"/>
            <w:hideMark/>
          </w:tcPr>
          <w:p w14:paraId="5140048B" w14:textId="77777777" w:rsidR="00F468C0" w:rsidRDefault="00F468C0">
            <w:pPr>
              <w:rPr>
                <w:lang w:eastAsia="ja-JP"/>
              </w:rPr>
            </w:pPr>
            <w:r>
              <w:rPr>
                <w:lang w:eastAsia="ja-JP"/>
              </w:rPr>
              <w:t>Optional token to renew the auth-token after it is expired</w:t>
            </w:r>
          </w:p>
        </w:tc>
        <w:tc>
          <w:tcPr>
            <w:tcW w:w="1440" w:type="dxa"/>
            <w:tcBorders>
              <w:top w:val="single" w:sz="4" w:space="0" w:color="auto"/>
              <w:left w:val="single" w:sz="4" w:space="0" w:color="auto"/>
              <w:bottom w:val="single" w:sz="4" w:space="0" w:color="auto"/>
              <w:right w:val="single" w:sz="4" w:space="0" w:color="auto"/>
            </w:tcBorders>
            <w:vAlign w:val="center"/>
            <w:hideMark/>
          </w:tcPr>
          <w:p w14:paraId="1FFB2689"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010207AD"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45ED2A46" w14:textId="77777777" w:rsidR="00F468C0" w:rsidRDefault="00F468C0">
            <w:pPr>
              <w:jc w:val="center"/>
              <w:rPr>
                <w:lang w:eastAsia="ja-JP"/>
              </w:rPr>
            </w:pPr>
            <w:r>
              <w:rPr>
                <w:lang w:eastAsia="ja-JP"/>
              </w:rPr>
              <w:t>N/A</w:t>
            </w:r>
          </w:p>
        </w:tc>
      </w:tr>
      <w:tr w:rsidR="00F468C0" w14:paraId="6585DFF9"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401B1909" w14:textId="77777777" w:rsidR="00F468C0" w:rsidRDefault="00F468C0">
            <w:pPr>
              <w:jc w:val="center"/>
              <w:rPr>
                <w:lang w:eastAsia="ja-JP"/>
              </w:rPr>
            </w:pPr>
            <w:r>
              <w:rPr>
                <w:lang w:eastAsia="ja-JP"/>
              </w:rPr>
              <w:t>auth-token-rotation</w:t>
            </w:r>
          </w:p>
        </w:tc>
        <w:tc>
          <w:tcPr>
            <w:tcW w:w="3744" w:type="dxa"/>
            <w:tcBorders>
              <w:top w:val="single" w:sz="4" w:space="0" w:color="auto"/>
              <w:left w:val="single" w:sz="4" w:space="0" w:color="auto"/>
              <w:bottom w:val="single" w:sz="4" w:space="0" w:color="auto"/>
              <w:right w:val="single" w:sz="4" w:space="0" w:color="auto"/>
            </w:tcBorders>
            <w:vAlign w:val="center"/>
            <w:hideMark/>
          </w:tcPr>
          <w:p w14:paraId="6A9C5598" w14:textId="77777777" w:rsidR="00F468C0" w:rsidRDefault="00F468C0">
            <w:pPr>
              <w:rPr>
                <w:lang w:eastAsia="ja-JP"/>
              </w:rPr>
            </w:pPr>
            <w:r>
              <w:rPr>
                <w:lang w:eastAsia="ja-JP"/>
              </w:rPr>
              <w:t xml:space="preserve">Optional flag </w:t>
            </w:r>
            <w:proofErr w:type="gramStart"/>
            <w:r>
              <w:rPr>
                <w:lang w:eastAsia="ja-JP"/>
              </w:rPr>
              <w:t>whether or not</w:t>
            </w:r>
            <w:proofErr w:type="gramEnd"/>
            <w:r>
              <w:rPr>
                <w:lang w:eastAsia="ja-JP"/>
              </w:rPr>
              <w:t xml:space="preserve"> an auth-token gets rotated and renewed</w:t>
            </w:r>
          </w:p>
        </w:tc>
        <w:tc>
          <w:tcPr>
            <w:tcW w:w="1440" w:type="dxa"/>
            <w:tcBorders>
              <w:top w:val="single" w:sz="4" w:space="0" w:color="auto"/>
              <w:left w:val="single" w:sz="4" w:space="0" w:color="auto"/>
              <w:bottom w:val="single" w:sz="4" w:space="0" w:color="auto"/>
              <w:right w:val="single" w:sz="4" w:space="0" w:color="auto"/>
            </w:tcBorders>
            <w:vAlign w:val="center"/>
            <w:hideMark/>
          </w:tcPr>
          <w:p w14:paraId="0A8C9492"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4E2C4B2D" w14:textId="77777777" w:rsidR="00F468C0" w:rsidRDefault="00F468C0">
            <w:pPr>
              <w:jc w:val="center"/>
              <w:rPr>
                <w:lang w:eastAsia="ja-JP"/>
              </w:rPr>
            </w:pPr>
            <w:proofErr w:type="spellStart"/>
            <w:r>
              <w:rPr>
                <w:lang w:eastAsia="ja-JP"/>
              </w:rPr>
              <w:t>boolean</w:t>
            </w:r>
            <w:proofErr w:type="spellEnd"/>
          </w:p>
        </w:tc>
        <w:tc>
          <w:tcPr>
            <w:tcW w:w="1656" w:type="dxa"/>
            <w:tcBorders>
              <w:top w:val="single" w:sz="4" w:space="0" w:color="auto"/>
              <w:left w:val="single" w:sz="4" w:space="0" w:color="auto"/>
              <w:bottom w:val="single" w:sz="4" w:space="0" w:color="auto"/>
              <w:right w:val="single" w:sz="4" w:space="0" w:color="auto"/>
            </w:tcBorders>
            <w:vAlign w:val="center"/>
            <w:hideMark/>
          </w:tcPr>
          <w:p w14:paraId="144CE8A6" w14:textId="77777777" w:rsidR="00F468C0" w:rsidRDefault="00F468C0">
            <w:pPr>
              <w:jc w:val="center"/>
              <w:rPr>
                <w:lang w:eastAsia="ja-JP"/>
              </w:rPr>
            </w:pPr>
            <w:r>
              <w:rPr>
                <w:lang w:eastAsia="ja-JP"/>
              </w:rPr>
              <w:t>N/A</w:t>
            </w:r>
          </w:p>
        </w:tc>
      </w:tr>
      <w:tr w:rsidR="00F468C0" w14:paraId="53EA0793" w14:textId="77777777" w:rsidTr="0095048C">
        <w:tc>
          <w:tcPr>
            <w:tcW w:w="2016"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5BEE5216" w14:textId="77777777" w:rsidR="00F468C0" w:rsidRDefault="00F468C0">
            <w:pPr>
              <w:jc w:val="center"/>
              <w:rPr>
                <w:lang w:eastAsia="ja-JP"/>
              </w:rPr>
            </w:pPr>
            <w:proofErr w:type="spellStart"/>
            <w:r>
              <w:rPr>
                <w:rFonts w:eastAsia="Malgun Gothic"/>
                <w:color w:val="FF0000"/>
                <w:lang w:eastAsia="ko-KR"/>
              </w:rPr>
              <w:t>private_function_flag</w:t>
            </w:r>
            <w:proofErr w:type="spellEnd"/>
          </w:p>
        </w:tc>
        <w:tc>
          <w:tcPr>
            <w:tcW w:w="3744"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60CFEEC8" w14:textId="77777777" w:rsidR="00F468C0" w:rsidRDefault="00F468C0">
            <w:pPr>
              <w:rPr>
                <w:lang w:eastAsia="ja-JP"/>
              </w:rPr>
            </w:pPr>
            <w:r>
              <w:rPr>
                <w:rFonts w:eastAsia="Malgun Gothic"/>
                <w:color w:val="FF0000"/>
                <w:lang w:eastAsia="ko-KR"/>
              </w:rPr>
              <w:t xml:space="preserve">Optional flag indicating </w:t>
            </w:r>
            <w:proofErr w:type="gramStart"/>
            <w:r>
              <w:rPr>
                <w:rFonts w:eastAsia="Malgun Gothic"/>
                <w:color w:val="FF0000"/>
                <w:lang w:eastAsia="ko-KR"/>
              </w:rPr>
              <w:t>whether or not</w:t>
            </w:r>
            <w:proofErr w:type="gramEnd"/>
            <w:r>
              <w:rPr>
                <w:rFonts w:eastAsia="Malgun Gothic"/>
                <w:color w:val="FF0000"/>
                <w:lang w:eastAsia="ko-KR"/>
              </w:rPr>
              <w:t xml:space="preserve"> qualified information for accessing a restricted resource exists, such as an auth-token, in the WDD. When the flag is ‘0’, a restricted resource is required for the workflow, and an auth-token exists in the WDD. If the flag is ‘1’, a restricted resource is required but the WM should get the qualified </w:t>
            </w:r>
            <w:r>
              <w:rPr>
                <w:rFonts w:eastAsia="Malgun Gothic"/>
                <w:color w:val="FF0000"/>
                <w:lang w:eastAsia="ko-KR"/>
              </w:rPr>
              <w:lastRenderedPageBreak/>
              <w:t>information for accessing the restricted resource using some other means (</w:t>
            </w:r>
            <w:proofErr w:type="gramStart"/>
            <w:r>
              <w:rPr>
                <w:rFonts w:eastAsia="Malgun Gothic"/>
                <w:color w:val="FF0000"/>
                <w:lang w:eastAsia="ko-KR"/>
              </w:rPr>
              <w:t>e.g.</w:t>
            </w:r>
            <w:proofErr w:type="gramEnd"/>
            <w:r>
              <w:rPr>
                <w:rFonts w:eastAsia="Malgun Gothic"/>
                <w:color w:val="FF0000"/>
                <w:lang w:eastAsia="ko-KR"/>
              </w:rPr>
              <w:t xml:space="preserve"> the </w:t>
            </w:r>
            <w:r>
              <w:rPr>
                <w:lang w:eastAsia="ja-JP"/>
              </w:rPr>
              <w:t>source-assistance-information in the client-assistance descriptor.)</w:t>
            </w:r>
          </w:p>
        </w:tc>
        <w:tc>
          <w:tcPr>
            <w:tcW w:w="1440"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240851DD" w14:textId="77777777" w:rsidR="00F468C0" w:rsidRDefault="00F468C0">
            <w:pPr>
              <w:jc w:val="center"/>
              <w:rPr>
                <w:lang w:eastAsia="ja-JP"/>
              </w:rPr>
            </w:pPr>
            <w:r>
              <w:rPr>
                <w:color w:val="FF0000"/>
                <w:lang w:eastAsia="ja-JP"/>
              </w:rPr>
              <w:lastRenderedPageBreak/>
              <w:t>N/A</w:t>
            </w:r>
          </w:p>
        </w:tc>
        <w:tc>
          <w:tcPr>
            <w:tcW w:w="1008"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6E3951A4" w14:textId="77777777" w:rsidR="00F468C0" w:rsidRDefault="00F468C0">
            <w:pPr>
              <w:jc w:val="center"/>
              <w:rPr>
                <w:lang w:eastAsia="ja-JP"/>
              </w:rPr>
            </w:pPr>
            <w:proofErr w:type="spellStart"/>
            <w:r>
              <w:rPr>
                <w:color w:val="FF0000"/>
                <w:lang w:eastAsia="ja-JP"/>
              </w:rPr>
              <w:t>boolean</w:t>
            </w:r>
            <w:proofErr w:type="spellEnd"/>
          </w:p>
        </w:tc>
        <w:tc>
          <w:tcPr>
            <w:tcW w:w="1656"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27FDEFEC" w14:textId="77777777" w:rsidR="00F468C0" w:rsidRDefault="00F468C0">
            <w:pPr>
              <w:jc w:val="center"/>
              <w:rPr>
                <w:lang w:eastAsia="ja-JP"/>
              </w:rPr>
            </w:pPr>
            <w:r>
              <w:rPr>
                <w:color w:val="FF0000"/>
                <w:lang w:eastAsia="ja-JP"/>
              </w:rPr>
              <w:t>N/A</w:t>
            </w:r>
          </w:p>
        </w:tc>
      </w:tr>
      <w:tr w:rsidR="00F468C0" w14:paraId="0A11D5AB" w14:textId="77777777" w:rsidTr="00F468C0">
        <w:tc>
          <w:tcPr>
            <w:tcW w:w="9864" w:type="dxa"/>
            <w:gridSpan w:val="5"/>
            <w:tcBorders>
              <w:top w:val="single" w:sz="4" w:space="0" w:color="auto"/>
              <w:left w:val="single" w:sz="4" w:space="0" w:color="auto"/>
              <w:bottom w:val="single" w:sz="4" w:space="0" w:color="auto"/>
              <w:right w:val="single" w:sz="4" w:space="0" w:color="auto"/>
            </w:tcBorders>
            <w:vAlign w:val="center"/>
            <w:hideMark/>
          </w:tcPr>
          <w:p w14:paraId="5431803F" w14:textId="77777777" w:rsidR="00F468C0" w:rsidRDefault="00F468C0">
            <w:pPr>
              <w:rPr>
                <w:sz w:val="20"/>
                <w:szCs w:val="20"/>
                <w:lang w:eastAsia="ja-JP"/>
              </w:rPr>
            </w:pPr>
            <w:r>
              <w:rPr>
                <w:sz w:val="20"/>
                <w:szCs w:val="20"/>
                <w:lang w:eastAsia="ja-JP"/>
              </w:rPr>
              <w:t>unsigned integer = [0, (2*53)-1]</w:t>
            </w:r>
          </w:p>
        </w:tc>
      </w:tr>
    </w:tbl>
    <w:p w14:paraId="693EC05C" w14:textId="77777777" w:rsidR="00F468C0" w:rsidRDefault="00F468C0" w:rsidP="00F468C0">
      <w:pPr>
        <w:rPr>
          <w:sz w:val="22"/>
        </w:rPr>
      </w:pPr>
    </w:p>
    <w:p w14:paraId="115B2970" w14:textId="77777777" w:rsidR="00795A46" w:rsidRDefault="00795A46" w:rsidP="00795A46">
      <w:pPr>
        <w:rPr>
          <w:rFonts w:ascii="Arial" w:eastAsia="Arial" w:hAnsi="Arial" w:cs="Arial"/>
          <w:sz w:val="22"/>
          <w:szCs w:val="22"/>
          <w:lang w:eastAsia="zh-CN"/>
        </w:rPr>
      </w:pPr>
    </w:p>
    <w:p w14:paraId="426AAFFA" w14:textId="77777777" w:rsidR="0085237B" w:rsidRPr="0085237B" w:rsidRDefault="0085237B" w:rsidP="0085237B"/>
    <w:p w14:paraId="4F017A07" w14:textId="06B34653" w:rsidR="0051146D" w:rsidRDefault="00C80128" w:rsidP="00C80128">
      <w:pPr>
        <w:pStyle w:val="Heading1"/>
      </w:pPr>
      <w:bookmarkStart w:id="18" w:name="_Toc109206409"/>
      <w:r>
        <w:lastRenderedPageBreak/>
        <w:t>Update of Dynamic resource update on NBMP</w:t>
      </w:r>
      <w:bookmarkEnd w:id="18"/>
      <w:r>
        <w:t xml:space="preserve"> </w:t>
      </w:r>
    </w:p>
    <w:p w14:paraId="269D8138" w14:textId="2BF4D117" w:rsidR="0051146D" w:rsidRPr="0051146D" w:rsidRDefault="0051146D" w:rsidP="0051146D">
      <w:r>
        <w:t>In this section, few proposals are included on the dynamic resource allocation and update.</w:t>
      </w:r>
    </w:p>
    <w:p w14:paraId="2686A1E0" w14:textId="77D2AF33" w:rsidR="00595C42" w:rsidRDefault="00BF4F8B" w:rsidP="00FC3BC1">
      <w:pPr>
        <w:pStyle w:val="Heading2"/>
      </w:pPr>
      <w:bookmarkStart w:id="19" w:name="_Toc109206410"/>
      <w:r>
        <w:t xml:space="preserve">NBMP </w:t>
      </w:r>
      <w:r w:rsidR="00595C42">
        <w:t xml:space="preserve">Workflow </w:t>
      </w:r>
      <w:r>
        <w:t xml:space="preserve">and task </w:t>
      </w:r>
      <w:r w:rsidR="00595C42">
        <w:t>Scheduling</w:t>
      </w:r>
      <w:bookmarkEnd w:id="19"/>
    </w:p>
    <w:p w14:paraId="3B4D7C3F" w14:textId="5DA88F19" w:rsidR="005F6958" w:rsidRDefault="00FC3BC1" w:rsidP="00595C42">
      <w:pPr>
        <w:pStyle w:val="Heading3"/>
      </w:pPr>
      <w:bookmarkStart w:id="20" w:name="_Toc109206411"/>
      <w:proofErr w:type="gramStart"/>
      <w:r>
        <w:t>Schedule</w:t>
      </w:r>
      <w:r w:rsidR="00CF2613">
        <w:t>d-time</w:t>
      </w:r>
      <w:proofErr w:type="gramEnd"/>
      <w:r w:rsidR="00CF2613">
        <w:t xml:space="preserve"> (</w:t>
      </w:r>
      <w:r w:rsidR="009B4842">
        <w:t>m</w:t>
      </w:r>
      <w:r w:rsidR="009B4842" w:rsidRPr="009B4842">
        <w:t>56729</w:t>
      </w:r>
      <w:r w:rsidR="009B4842">
        <w:t>)</w:t>
      </w:r>
      <w:bookmarkEnd w:id="20"/>
    </w:p>
    <w:p w14:paraId="11B20E93" w14:textId="0F7E4505" w:rsidR="0063629B" w:rsidRPr="0063629B" w:rsidRDefault="0063629B" w:rsidP="00595C42">
      <w:pPr>
        <w:pStyle w:val="Heading4"/>
        <w:rPr>
          <w:sz w:val="24"/>
          <w:szCs w:val="24"/>
        </w:rPr>
      </w:pPr>
      <w:r>
        <w:t>Introduction</w:t>
      </w:r>
    </w:p>
    <w:p w14:paraId="76E5E52E" w14:textId="77777777" w:rsidR="0063629B" w:rsidRDefault="0063629B" w:rsidP="0063629B">
      <w:pPr>
        <w:jc w:val="both"/>
      </w:pPr>
      <w:r>
        <w:t xml:space="preserve">A Task Group is a collection of tasks or function instances that are expected to run on the same cloud node/cluster. When a set of tasks are grouped, it means that they are closer to each other than other tasks, </w:t>
      </w:r>
      <w:proofErr w:type="gramStart"/>
      <w:r>
        <w:t>i.e.</w:t>
      </w:r>
      <w:proofErr w:type="gramEnd"/>
      <w:r>
        <w:t xml:space="preserve"> they have a smaller distance. It is a coarser way of defining the proximity of tasks together compared to the distance parameter.</w:t>
      </w:r>
    </w:p>
    <w:p w14:paraId="6C96165C" w14:textId="77777777" w:rsidR="0063629B" w:rsidRDefault="0063629B" w:rsidP="0063629B">
      <w:pPr>
        <w:jc w:val="both"/>
      </w:pPr>
    </w:p>
    <w:p w14:paraId="54E4C2FA" w14:textId="77777777" w:rsidR="0063629B" w:rsidRDefault="0063629B" w:rsidP="0063629B">
      <w:pPr>
        <w:jc w:val="both"/>
      </w:pPr>
      <w:r>
        <w:t>The NBMP Client may define the task groups or even the distance parameters based on the characteristics of the workflow. For example, two tasks in a workflow should be run closer since the two tasks working together is beneficial (e.g., in terms of efficiency or performance) for the workflow execution compared to the execution of the other tasks in the workflow. The use of task groups is optional, if an NBMP Client has no idea about grouping tasks.</w:t>
      </w:r>
    </w:p>
    <w:p w14:paraId="402BA426" w14:textId="77777777" w:rsidR="0063629B" w:rsidRDefault="0063629B" w:rsidP="00595C42">
      <w:pPr>
        <w:pStyle w:val="Heading4"/>
      </w:pPr>
      <w:r>
        <w:t>Motivation for new design</w:t>
      </w:r>
    </w:p>
    <w:p w14:paraId="65451F0B" w14:textId="77777777" w:rsidR="0063629B" w:rsidRDefault="0063629B" w:rsidP="0063629B">
      <w:pPr>
        <w:jc w:val="both"/>
      </w:pPr>
      <w:r>
        <w:t>When scheduling a workflow, NBMP workflow manager estimates the total computing resources (</w:t>
      </w:r>
      <w:proofErr w:type="gramStart"/>
      <w:r>
        <w:t>e.g.</w:t>
      </w:r>
      <w:proofErr w:type="gramEnd"/>
      <w:r>
        <w:t xml:space="preserve"> CPUs, GPUs, memories </w:t>
      </w:r>
      <w:proofErr w:type="spellStart"/>
      <w:r>
        <w:t>etc</w:t>
      </w:r>
      <w:proofErr w:type="spellEnd"/>
      <w:r>
        <w:t>) and creates necessary MPEs (Media Processing Entities) from the infrastructure provider, i.e. typically the Cloud control entity, or orchestrator. The process of MPE creation is part of the known process called cloud resource provisioning. Typically, under-provisioning should be avoided to minimize any potential risks and delays caused by insufficient resources when deploying a workflow. it is common to allow some over-provisioning in practice to provide or request extra capacities in terms of resources like CPUs, memory, and storage. Such normal provisioning or over-provisioning scenarios for the whole workflow may not use the resources cost-efficiently, if NBMP can allow any delayed resource allocation; or use the available resources for partial workflows (certain tasks at certain time of period). We believe task groups are one such design option for flexible resource planning and utilization.</w:t>
      </w:r>
    </w:p>
    <w:p w14:paraId="07DC4034" w14:textId="77777777" w:rsidR="0063629B" w:rsidRDefault="0063629B" w:rsidP="00595C42">
      <w:pPr>
        <w:pStyle w:val="Heading4"/>
      </w:pPr>
      <w:r>
        <w:t>Proposed new design for task groups</w:t>
      </w:r>
    </w:p>
    <w:p w14:paraId="2797CC74" w14:textId="77777777" w:rsidR="0063629B" w:rsidRDefault="0063629B" w:rsidP="0063629B">
      <w:pPr>
        <w:jc w:val="both"/>
      </w:pPr>
      <w:r>
        <w:t>The proposed new design of task groups enables new possible executions of workflow and its sub-workflows. Like the stepwise execution of individual tasks specified by the Step Descriptors, a workflow with task groups can benefit from stepwise execution or batch execution for delayed sub-workflows, plus other parallel execution modes. The enhancement can make NBMP workflow more cost-effective, as groups of tasks can be scheduled individually and the MPE resource could be used more efficiently. Over-provisioning issue as described above, could then be avoided.</w:t>
      </w:r>
    </w:p>
    <w:p w14:paraId="058B5583" w14:textId="77777777" w:rsidR="0063629B" w:rsidRDefault="0063629B" w:rsidP="0063629B">
      <w:pPr>
        <w:jc w:val="both"/>
      </w:pPr>
    </w:p>
    <w:p w14:paraId="4D5C2E1F" w14:textId="77777777" w:rsidR="0063629B" w:rsidRDefault="0063629B" w:rsidP="0063629B">
      <w:pPr>
        <w:jc w:val="both"/>
        <w:rPr>
          <w:rFonts w:eastAsia="Malgun Gothic"/>
          <w:lang w:eastAsia="ko-KR"/>
        </w:rPr>
      </w:pPr>
      <w:r>
        <w:t xml:space="preserve">In addition, NBMP </w:t>
      </w:r>
      <w:proofErr w:type="spellStart"/>
      <w:r>
        <w:t>TuC</w:t>
      </w:r>
      <w:proofErr w:type="spellEnd"/>
      <w:r>
        <w:t xml:space="preserve"> </w:t>
      </w:r>
      <w:r>
        <w:fldChar w:fldCharType="begin"/>
      </w:r>
      <w:r>
        <w:instrText xml:space="preserve"> REF _Ref67386534 \r \h </w:instrText>
      </w:r>
      <w:r>
        <w:fldChar w:fldCharType="separate"/>
      </w:r>
      <w:r>
        <w:t>[2]</w:t>
      </w:r>
      <w:r>
        <w:fldChar w:fldCharType="end"/>
      </w:r>
      <w:r>
        <w:t xml:space="preserve"> includes one technical design about dynamic resource update on NBMP workflow (Section 2.2 “Dynamic resource update during NBMP services”</w:t>
      </w:r>
      <w:proofErr w:type="gramStart"/>
      <w:r>
        <w:t>) .</w:t>
      </w:r>
      <w:proofErr w:type="gramEnd"/>
      <w:r>
        <w:t xml:space="preserve"> It states that “</w:t>
      </w:r>
      <w:r>
        <w:rPr>
          <w:rFonts w:eastAsia="Malgun Gothic"/>
          <w:lang w:eastAsia="ko-KR"/>
        </w:rPr>
        <w:t>If the number of service users are increased or if there is a need to support an extension of the current service, (the) creation of another workflow is needed</w:t>
      </w:r>
      <w:r>
        <w:t>”. Without interrupting the existing workflow for “a seamless media service”, we would use the concept of task groups to allow another simple but effective parallel feature to support the increased load (</w:t>
      </w:r>
      <w:r>
        <w:rPr>
          <w:rFonts w:eastAsia="Malgun Gothic"/>
          <w:lang w:eastAsia="ko-KR"/>
        </w:rPr>
        <w:t>the number of service users are increased</w:t>
      </w:r>
      <w:r>
        <w:t xml:space="preserve">) and increased processing capability by </w:t>
      </w:r>
      <w:r>
        <w:rPr>
          <w:rFonts w:eastAsia="Malgun Gothic"/>
          <w:lang w:eastAsia="ko-KR"/>
        </w:rPr>
        <w:t xml:space="preserve">the increased number of service users. </w:t>
      </w:r>
    </w:p>
    <w:p w14:paraId="6462498E" w14:textId="77777777" w:rsidR="0063629B" w:rsidRDefault="0063629B" w:rsidP="0063629B">
      <w:pPr>
        <w:jc w:val="both"/>
        <w:rPr>
          <w:rFonts w:eastAsia="Malgun Gothic"/>
          <w:lang w:eastAsia="ko-KR"/>
        </w:rPr>
      </w:pPr>
    </w:p>
    <w:p w14:paraId="29ACB4D0" w14:textId="77777777" w:rsidR="0063629B" w:rsidRDefault="0063629B" w:rsidP="0063629B">
      <w:pPr>
        <w:jc w:val="both"/>
        <w:rPr>
          <w:rFonts w:eastAsia="Arial"/>
        </w:rPr>
      </w:pPr>
      <w:r>
        <w:rPr>
          <w:rFonts w:eastAsia="Malgun Gothic"/>
          <w:lang w:eastAsia="ko-KR"/>
        </w:rPr>
        <w:lastRenderedPageBreak/>
        <w:t xml:space="preserve">The new design can be called as task group replication. A task group can be instructed by the Workflow Manager at run-time to increase the instance number of same task group. The instances share the same input and output characteristics of the task group. It is particularly useful for the task group at the end of a workflow that provide externally facing output interfaces, </w:t>
      </w:r>
      <w:proofErr w:type="gramStart"/>
      <w:r>
        <w:rPr>
          <w:rFonts w:eastAsia="Malgun Gothic"/>
          <w:lang w:eastAsia="ko-KR"/>
        </w:rPr>
        <w:t>e.g.</w:t>
      </w:r>
      <w:proofErr w:type="gramEnd"/>
      <w:r>
        <w:rPr>
          <w:rFonts w:eastAsia="Malgun Gothic"/>
          <w:lang w:eastAsia="ko-KR"/>
        </w:rPr>
        <w:t xml:space="preserve"> “caching-server-</w:t>
      </w:r>
      <w:proofErr w:type="spellStart"/>
      <w:r>
        <w:rPr>
          <w:rFonts w:eastAsia="Malgun Gothic"/>
          <w:lang w:eastAsia="ko-KR"/>
        </w:rPr>
        <w:t>url</w:t>
      </w:r>
      <w:proofErr w:type="spellEnd"/>
      <w:r>
        <w:rPr>
          <w:rFonts w:eastAsia="Malgun Gothic"/>
          <w:lang w:eastAsia="ko-KR"/>
        </w:rPr>
        <w:t>” for media pulling from consumers, e.g. NBMP media sinks.</w:t>
      </w:r>
    </w:p>
    <w:p w14:paraId="49A4CAA9" w14:textId="77777777" w:rsidR="0063629B" w:rsidRDefault="0063629B" w:rsidP="00595C42">
      <w:pPr>
        <w:pStyle w:val="Heading4"/>
      </w:pPr>
      <w:r>
        <w:t>Task Group Descriptor Design</w:t>
      </w:r>
    </w:p>
    <w:p w14:paraId="543241F3" w14:textId="77777777" w:rsidR="0063629B" w:rsidRDefault="0063629B" w:rsidP="0063629B">
      <w:r>
        <w:t>The Task Group Descriptor (TGD) can be supported and defined in the workflow description document (WDD). When the TGD is initialized by the Workflow manager, based on proximity, for example, NBMP Source can get the TGD as part of WDD from the workflow manager. Alternatively, a TGD can be defined according to the connection conditions between tasks. In a workflow graph, the DAG edges (in the “connection-map” object) can provide hints for the boundary of the task groups. For instance, the parameter “</w:t>
      </w:r>
      <w:r>
        <w:rPr>
          <w:i/>
          <w:iCs/>
        </w:rPr>
        <w:t>breakable</w:t>
      </w:r>
      <w:r>
        <w:t xml:space="preserve">” determines </w:t>
      </w:r>
      <w:proofErr w:type="gramStart"/>
      <w:r>
        <w:t>whether or not</w:t>
      </w:r>
      <w:proofErr w:type="gramEnd"/>
      <w:r>
        <w:t xml:space="preserve"> the connected tasks can be splitable into different task groups.</w:t>
      </w:r>
    </w:p>
    <w:p w14:paraId="03B72896" w14:textId="77777777" w:rsidR="0063629B" w:rsidRDefault="0063629B" w:rsidP="0063629B">
      <w:r>
        <w:t xml:space="preserve">Task groups in different MPEs should follow the working modes of MPEs. In WD of NBMP AMD2, MPEs can have different dynamic capabilities and tasks can be re-grouped to different MPEs.  It is useful to indicate the different execution modes per task groups. Without further fragmenting or conflicting the workflow state, we can simply have 2 modes: synchronous and asynchronous. Synchronous mode is the default and tacit one if not specified. The whole tasks or task groups are scheduled, and resource planned, and executed together. Asynchronous mode enables task groups to be scheduled for execution differently. This means that the resource allocation for the task groups can be very flexible. </w:t>
      </w:r>
    </w:p>
    <w:p w14:paraId="2C84AB2E" w14:textId="77777777" w:rsidR="0063629B" w:rsidRDefault="0063629B" w:rsidP="0063629B">
      <w:r>
        <w:t>To support parallelism and horizontal scalability</w:t>
      </w:r>
      <w:r>
        <w:rPr>
          <w:rStyle w:val="FootnoteReference"/>
          <w:b w:val="0"/>
          <w:bCs/>
        </w:rPr>
        <w:footnoteReference w:id="2"/>
      </w:r>
      <w:r>
        <w:t xml:space="preserve"> on the task group level, it can be specified as a new pair of parameters:</w:t>
      </w:r>
    </w:p>
    <w:p w14:paraId="78A7C5B8" w14:textId="77777777" w:rsidR="0063629B" w:rsidRDefault="0063629B" w:rsidP="0063629B">
      <w:pPr>
        <w:ind w:left="720"/>
      </w:pPr>
      <w:r>
        <w:rPr>
          <w:i/>
          <w:iCs/>
        </w:rPr>
        <w:t>replicable</w:t>
      </w:r>
      <w:r>
        <w:t xml:space="preserve">: indicates the replicable capability of a task group. </w:t>
      </w:r>
    </w:p>
    <w:p w14:paraId="57592505" w14:textId="77777777" w:rsidR="0063629B" w:rsidRDefault="0063629B" w:rsidP="0063629B">
      <w:pPr>
        <w:ind w:left="720"/>
        <w:rPr>
          <w:rFonts w:asciiTheme="minorHAnsi" w:eastAsiaTheme="minorEastAsia" w:hAnsiTheme="minorHAnsi" w:cstheme="minorBidi"/>
        </w:rPr>
      </w:pPr>
      <w:proofErr w:type="gramStart"/>
      <w:r>
        <w:rPr>
          <w:i/>
          <w:iCs/>
        </w:rPr>
        <w:t>replicable-number</w:t>
      </w:r>
      <w:proofErr w:type="gramEnd"/>
      <w:r>
        <w:t>: Indicates the number of instances a task group can be replicated.</w:t>
      </w:r>
    </w:p>
    <w:p w14:paraId="11EE105A" w14:textId="77777777" w:rsidR="0063629B" w:rsidRDefault="0063629B" w:rsidP="0063629B">
      <w:pPr>
        <w:rPr>
          <w:rFonts w:eastAsia="Arial"/>
        </w:rPr>
      </w:pPr>
    </w:p>
    <w:p w14:paraId="74F616DF" w14:textId="77777777" w:rsidR="0063629B" w:rsidRDefault="0063629B" w:rsidP="0063629B">
      <w:r>
        <w:t xml:space="preserve">The replication feature can be seen as a clone of some tasks together as a group, especially when they are in one single MPE. After cloning the tasks, the newly created tasks can be added to the same task group. </w:t>
      </w:r>
      <w:proofErr w:type="gramStart"/>
      <w:r>
        <w:t>In order to</w:t>
      </w:r>
      <w:proofErr w:type="gramEnd"/>
      <w:r>
        <w:t xml:space="preserve"> trace those newly created tasks from existing ones, their function ID or function instance IDs need to be kept in the Descriptor with the flag to indicate they are “cloned” instances. When the task group needs to scale in from, for example, the “replicable-number” 2 down to 1, those tasks which are marked as “replicated” can be stopped and removed. </w:t>
      </w:r>
    </w:p>
    <w:p w14:paraId="1FD86279" w14:textId="77777777" w:rsidR="0063629B" w:rsidRDefault="0063629B" w:rsidP="0063629B">
      <w:pPr>
        <w:rPr>
          <w:bCs/>
        </w:rPr>
      </w:pPr>
    </w:p>
    <w:p w14:paraId="4B46805E" w14:textId="1E1AE4EE" w:rsidR="0063629B" w:rsidRDefault="0063629B" w:rsidP="0063629B">
      <w:pPr>
        <w:rPr>
          <w:bCs/>
        </w:rPr>
      </w:pPr>
      <w:r>
        <w:rPr>
          <w:bCs/>
        </w:rPr>
        <w:t xml:space="preserve">We propose to change the “task/function instance id list” in the WD </w:t>
      </w:r>
      <w:r>
        <w:rPr>
          <w:bCs/>
        </w:rPr>
        <w:fldChar w:fldCharType="begin"/>
      </w:r>
      <w:r>
        <w:rPr>
          <w:bCs/>
        </w:rPr>
        <w:instrText xml:space="preserve"> REF _Ref69378142 \w \h  \* MERGEFORMAT </w:instrText>
      </w:r>
      <w:r>
        <w:rPr>
          <w:bCs/>
        </w:rPr>
      </w:r>
      <w:r>
        <w:rPr>
          <w:bCs/>
        </w:rPr>
        <w:fldChar w:fldCharType="separate"/>
      </w:r>
      <w:r>
        <w:rPr>
          <w:bCs/>
        </w:rPr>
        <w:t>[4]</w:t>
      </w:r>
      <w:r>
        <w:rPr>
          <w:bCs/>
        </w:rPr>
        <w:fldChar w:fldCharType="end"/>
      </w:r>
      <w:r>
        <w:rPr>
          <w:bCs/>
        </w:rPr>
        <w:t xml:space="preserve"> to a new structure where task IDs contains a property named “replicated”. Those tasks whose “replicated” parameters are true can be stopped and released when the task group scales in (</w:t>
      </w:r>
      <w:proofErr w:type="gramStart"/>
      <w:r>
        <w:rPr>
          <w:bCs/>
        </w:rPr>
        <w:t>e.g.</w:t>
      </w:r>
      <w:proofErr w:type="gramEnd"/>
      <w:r>
        <w:rPr>
          <w:bCs/>
        </w:rPr>
        <w:t xml:space="preserve"> the replica number decreases). Another property “replicated-from” can help to trace its original task ID.</w:t>
      </w:r>
    </w:p>
    <w:p w14:paraId="6AB769C4" w14:textId="77777777" w:rsidR="0063629B" w:rsidRDefault="0063629B" w:rsidP="0063629B">
      <w:pPr>
        <w:rPr>
          <w:bCs/>
        </w:rPr>
      </w:pPr>
    </w:p>
    <w:p w14:paraId="19617952" w14:textId="77777777" w:rsidR="0063629B" w:rsidRDefault="0063629B" w:rsidP="0063629B">
      <w:pPr>
        <w:rPr>
          <w:bCs/>
        </w:rPr>
      </w:pPr>
      <w:r>
        <w:rPr>
          <w:bCs/>
        </w:rPr>
        <w:t xml:space="preserve">NBMP Source can update the “replicable-number”. The workflow manager can then create or remove tasks and update the workflow’s “connection-map” accordingly. </w:t>
      </w:r>
    </w:p>
    <w:p w14:paraId="530912B6" w14:textId="77777777" w:rsidR="0063629B" w:rsidRDefault="0063629B" w:rsidP="0063629B">
      <w:pPr>
        <w:rPr>
          <w:bCs/>
        </w:rPr>
      </w:pPr>
    </w:p>
    <w:p w14:paraId="1E1FB3A0" w14:textId="61B66493" w:rsidR="0063629B" w:rsidRDefault="0063629B" w:rsidP="0063629B">
      <w:pPr>
        <w:rPr>
          <w:bCs/>
        </w:rPr>
      </w:pPr>
      <w:r>
        <w:rPr>
          <w:bCs/>
          <w:noProof/>
        </w:rPr>
        <w:lastRenderedPageBreak/>
        <w:drawing>
          <wp:inline distT="0" distB="0" distL="0" distR="0" wp14:anchorId="55CFC685" wp14:editId="3CBAB4C9">
            <wp:extent cx="5721350" cy="2051050"/>
            <wp:effectExtent l="0" t="0" r="0" b="635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21350" cy="2051050"/>
                    </a:xfrm>
                    <a:prstGeom prst="rect">
                      <a:avLst/>
                    </a:prstGeom>
                    <a:noFill/>
                    <a:ln>
                      <a:noFill/>
                    </a:ln>
                  </pic:spPr>
                </pic:pic>
              </a:graphicData>
            </a:graphic>
          </wp:inline>
        </w:drawing>
      </w:r>
    </w:p>
    <w:p w14:paraId="413ABCFE" w14:textId="77777777" w:rsidR="0063629B" w:rsidRDefault="0063629B" w:rsidP="0063629B">
      <w:pPr>
        <w:rPr>
          <w:bCs/>
        </w:rPr>
      </w:pPr>
      <w:r>
        <w:t xml:space="preserve">Figure </w:t>
      </w:r>
      <w:fldSimple w:instr=" SEQ Figure \* ARABIC ">
        <w:r>
          <w:rPr>
            <w:noProof/>
          </w:rPr>
          <w:t>1</w:t>
        </w:r>
      </w:fldSimple>
      <w:r>
        <w:t xml:space="preserve"> Task group before scaling</w:t>
      </w:r>
    </w:p>
    <w:p w14:paraId="05713B23" w14:textId="77777777" w:rsidR="0063629B" w:rsidRDefault="0063629B" w:rsidP="0063629B">
      <w:pPr>
        <w:rPr>
          <w:bCs/>
        </w:rPr>
      </w:pPr>
    </w:p>
    <w:p w14:paraId="63F65F8A" w14:textId="30CC3CFF" w:rsidR="0063629B" w:rsidRDefault="0063629B" w:rsidP="0063629B">
      <w:pPr>
        <w:rPr>
          <w:bCs/>
        </w:rPr>
      </w:pPr>
      <w:r>
        <w:rPr>
          <w:bCs/>
          <w:noProof/>
          <w:sz w:val="22"/>
          <w:szCs w:val="22"/>
        </w:rPr>
        <w:t xml:space="preserve"> </w:t>
      </w:r>
      <w:r>
        <w:rPr>
          <w:bCs/>
          <w:noProof/>
        </w:rPr>
        <w:drawing>
          <wp:inline distT="0" distB="0" distL="0" distR="0" wp14:anchorId="1EFFCBE3" wp14:editId="0D848AC4">
            <wp:extent cx="5721350" cy="23114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21350" cy="2311400"/>
                    </a:xfrm>
                    <a:prstGeom prst="rect">
                      <a:avLst/>
                    </a:prstGeom>
                    <a:noFill/>
                    <a:ln>
                      <a:noFill/>
                    </a:ln>
                  </pic:spPr>
                </pic:pic>
              </a:graphicData>
            </a:graphic>
          </wp:inline>
        </w:drawing>
      </w:r>
    </w:p>
    <w:p w14:paraId="7DBC2950" w14:textId="77777777" w:rsidR="0063629B" w:rsidRDefault="0063629B" w:rsidP="0063629B">
      <w:pPr>
        <w:rPr>
          <w:bCs/>
        </w:rPr>
      </w:pPr>
      <w:r>
        <w:t xml:space="preserve">Figure </w:t>
      </w:r>
      <w:fldSimple w:instr=" SEQ Figure \* ARABIC ">
        <w:r>
          <w:rPr>
            <w:noProof/>
          </w:rPr>
          <w:t>2</w:t>
        </w:r>
      </w:fldSimple>
      <w:r>
        <w:rPr>
          <w:noProof/>
        </w:rPr>
        <w:t xml:space="preserve"> Scale out </w:t>
      </w:r>
      <w:r>
        <w:t>Task group by task cloning via replication</w:t>
      </w:r>
    </w:p>
    <w:p w14:paraId="3689EFC1" w14:textId="77777777" w:rsidR="0063629B" w:rsidRDefault="0063629B" w:rsidP="0063629B">
      <w:pPr>
        <w:rPr>
          <w:bCs/>
        </w:rPr>
      </w:pPr>
    </w:p>
    <w:p w14:paraId="64BF852B" w14:textId="77777777" w:rsidR="0063629B" w:rsidRDefault="0063629B" w:rsidP="0063629B">
      <w:pPr>
        <w:rPr>
          <w:bCs/>
        </w:rPr>
      </w:pPr>
      <w:r>
        <w:rPr>
          <w:bCs/>
        </w:rPr>
        <w:t>When a workflow can have multiple logical sub-flows like task groups, late or delayed allocation can bring benefits like utilizing resources with different charging/pricing modes in peak times (with respect to different pricing models). In another example, it is very common in multimedia processing to utilize HW-acceleration like GPU, in particular, in machine/deep learning related tasks (e.g. the neural network training and inferencing tasks). MPEs with GPU requirements are relatively expensive. It would be good if a workflow with GPU requirements can finish the tasks as fast as possible. A workflow supporting live ingestion may, however, would be in running state for a long time.  But not all tasks in the workflow require GPU-powered MPEs. It would be economically efficient to group tasks and delay the execution of some tasks by groups. When task groups can be scheduled independently, those associated GPU-powered MPEs could be scheduled at the right time when the input data for the relevant task groups becomes available, without pre-occupying those expensive resources during the whole life cycle of the workflow. We suggest using task groups to represent the sub-workflows and to allow flexible scheduling and execution like we can do with individual tasks. This would enable leveraging the step mode workflows (which is already supported) in a more efficient manner with task groups. We propose to add datetime parameters to postpone certain task groups from execution.</w:t>
      </w:r>
    </w:p>
    <w:p w14:paraId="2264BC75" w14:textId="77777777" w:rsidR="0063629B" w:rsidRDefault="0063629B" w:rsidP="0063629B">
      <w:pPr>
        <w:rPr>
          <w:bCs/>
        </w:rPr>
      </w:pPr>
    </w:p>
    <w:p w14:paraId="17D322D7" w14:textId="653E21F0" w:rsidR="0063629B" w:rsidRDefault="0063629B" w:rsidP="00595C42">
      <w:pPr>
        <w:pStyle w:val="Heading4"/>
      </w:pPr>
      <w:r>
        <w:t>Proposed changes</w:t>
      </w:r>
    </w:p>
    <w:p w14:paraId="1772BF99" w14:textId="6BF9FC83" w:rsidR="0063629B" w:rsidRDefault="0063629B" w:rsidP="0063629B">
      <w:pPr>
        <w:jc w:val="both"/>
      </w:pPr>
      <w:r>
        <w:t xml:space="preserve">The WD of NBMP AMD2 </w:t>
      </w:r>
      <w:r>
        <w:fldChar w:fldCharType="begin"/>
      </w:r>
      <w:r>
        <w:instrText xml:space="preserve"> REF _Ref69378142 \w \h </w:instrText>
      </w:r>
      <w:r>
        <w:fldChar w:fldCharType="separate"/>
      </w:r>
      <w:r>
        <w:t>[4]</w:t>
      </w:r>
      <w:r>
        <w:fldChar w:fldCharType="end"/>
      </w:r>
      <w:r>
        <w:t xml:space="preserve"> defines the Task Group as follows. The existing text in the WD are </w:t>
      </w:r>
      <w:r>
        <w:rPr>
          <w:rFonts w:asciiTheme="majorHAnsi" w:eastAsiaTheme="majorEastAsia" w:hAnsiTheme="majorHAnsi" w:cstheme="majorBidi"/>
          <w:color w:val="808080" w:themeColor="background1" w:themeShade="80"/>
        </w:rPr>
        <w:t>greyed</w:t>
      </w:r>
      <w:r>
        <w:t xml:space="preserve"> and the other texts in black color to show the proposed changes. </w:t>
      </w:r>
    </w:p>
    <w:p w14:paraId="282D0F4C" w14:textId="77777777" w:rsidR="0063629B" w:rsidRDefault="0063629B" w:rsidP="0063629B">
      <w:pPr>
        <w:pStyle w:val="Heading3"/>
        <w:rPr>
          <w:rFonts w:eastAsia="Arial"/>
          <w:color w:val="808080" w:themeColor="background1" w:themeShade="80"/>
        </w:rPr>
      </w:pPr>
      <w:bookmarkStart w:id="21" w:name="_Toc109206412"/>
      <w:r>
        <w:rPr>
          <w:color w:val="808080" w:themeColor="background1" w:themeShade="80"/>
        </w:rPr>
        <w:lastRenderedPageBreak/>
        <w:t>Task Group</w:t>
      </w:r>
      <w:bookmarkEnd w:id="21"/>
      <w:r>
        <w:rPr>
          <w:color w:val="808080" w:themeColor="background1" w:themeShade="80"/>
        </w:rPr>
        <w:t xml:space="preserve"> </w:t>
      </w:r>
    </w:p>
    <w:p w14:paraId="63B0B1B8" w14:textId="77777777" w:rsidR="0063629B" w:rsidRDefault="0063629B" w:rsidP="0063629B">
      <w:pPr>
        <w:rPr>
          <w:rFonts w:eastAsia="Arial"/>
          <w:color w:val="808080" w:themeColor="background1" w:themeShade="80"/>
        </w:rPr>
      </w:pPr>
      <w:r>
        <w:rPr>
          <w:color w:val="808080" w:themeColor="background1" w:themeShade="80"/>
        </w:rPr>
        <w:t>A Task Group is a logical group of tasks that are expected to be deployed on the MPEs as close as possible, possibly on the same MPE.</w:t>
      </w:r>
    </w:p>
    <w:p w14:paraId="0C9EDB41" w14:textId="77777777" w:rsidR="0063629B" w:rsidRDefault="0063629B" w:rsidP="0063629B">
      <w:pPr>
        <w:rPr>
          <w:color w:val="808080" w:themeColor="background1" w:themeShade="80"/>
        </w:rPr>
      </w:pPr>
    </w:p>
    <w:p w14:paraId="454E064F" w14:textId="77777777" w:rsidR="0063629B" w:rsidRDefault="0063629B" w:rsidP="0063629B">
      <w:pPr>
        <w:rPr>
          <w:color w:val="808080" w:themeColor="background1" w:themeShade="80"/>
        </w:rPr>
      </w:pPr>
      <w:r>
        <w:rPr>
          <w:color w:val="808080" w:themeColor="background1" w:themeShade="80"/>
        </w:rPr>
        <w:t>A Workflow Description with a collection of tasks may assign different subsets of tasks to one or more Task Groups as shown in Table X.</w:t>
      </w:r>
    </w:p>
    <w:p w14:paraId="5D54D94B" w14:textId="77777777" w:rsidR="0063629B" w:rsidRDefault="0063629B" w:rsidP="0063629B">
      <w:pPr>
        <w:pStyle w:val="Caption"/>
        <w:jc w:val="center"/>
        <w:rPr>
          <w:rFonts w:cstheme="minorBidi"/>
          <w:color w:val="000000" w:themeColor="text1"/>
          <w:szCs w:val="22"/>
        </w:rPr>
      </w:pPr>
      <w:r>
        <w:rPr>
          <w:rFonts w:cstheme="minorBidi"/>
          <w:color w:val="000000" w:themeColor="text1"/>
          <w:szCs w:val="22"/>
        </w:rPr>
        <w:t>Table X — Relationship of Task/Function instance IDs and task group IDs</w:t>
      </w:r>
    </w:p>
    <w:tbl>
      <w:tblPr>
        <w:tblStyle w:val="TableGrid"/>
        <w:tblW w:w="6385" w:type="dxa"/>
        <w:jc w:val="center"/>
        <w:tblLook w:val="04A0" w:firstRow="1" w:lastRow="0" w:firstColumn="1" w:lastColumn="0" w:noHBand="0" w:noVBand="1"/>
      </w:tblPr>
      <w:tblGrid>
        <w:gridCol w:w="1708"/>
        <w:gridCol w:w="4677"/>
      </w:tblGrid>
      <w:tr w:rsidR="0063629B" w14:paraId="73917619" w14:textId="77777777" w:rsidTr="0063629B">
        <w:trPr>
          <w:trHeight w:val="512"/>
          <w:jc w:val="center"/>
        </w:trPr>
        <w:tc>
          <w:tcPr>
            <w:tcW w:w="1708" w:type="dxa"/>
            <w:tcBorders>
              <w:top w:val="single" w:sz="4" w:space="0" w:color="auto"/>
              <w:left w:val="single" w:sz="4" w:space="0" w:color="auto"/>
              <w:bottom w:val="single" w:sz="4" w:space="0" w:color="auto"/>
              <w:right w:val="single" w:sz="4" w:space="0" w:color="auto"/>
            </w:tcBorders>
            <w:hideMark/>
          </w:tcPr>
          <w:p w14:paraId="1B20EEDC" w14:textId="77777777" w:rsidR="0063629B" w:rsidRDefault="0063629B">
            <w:pPr>
              <w:rPr>
                <w:rFonts w:cs="Arial"/>
                <w:color w:val="808080" w:themeColor="background1" w:themeShade="80"/>
                <w:sz w:val="20"/>
                <w:szCs w:val="20"/>
              </w:rPr>
            </w:pPr>
            <w:r>
              <w:rPr>
                <w:color w:val="808080" w:themeColor="background1" w:themeShade="80"/>
                <w:sz w:val="20"/>
                <w:szCs w:val="20"/>
              </w:rPr>
              <w:t>Task Group Ids</w:t>
            </w:r>
          </w:p>
        </w:tc>
        <w:tc>
          <w:tcPr>
            <w:tcW w:w="4677" w:type="dxa"/>
            <w:tcBorders>
              <w:top w:val="single" w:sz="4" w:space="0" w:color="auto"/>
              <w:left w:val="single" w:sz="4" w:space="0" w:color="auto"/>
              <w:bottom w:val="single" w:sz="4" w:space="0" w:color="auto"/>
              <w:right w:val="single" w:sz="4" w:space="0" w:color="auto"/>
            </w:tcBorders>
            <w:hideMark/>
          </w:tcPr>
          <w:p w14:paraId="597834E1" w14:textId="77777777" w:rsidR="0063629B" w:rsidRDefault="0063629B">
            <w:pPr>
              <w:rPr>
                <w:color w:val="808080" w:themeColor="background1" w:themeShade="80"/>
                <w:sz w:val="16"/>
                <w:szCs w:val="16"/>
              </w:rPr>
            </w:pPr>
            <w:r>
              <w:rPr>
                <w:color w:val="808080" w:themeColor="background1" w:themeShade="80"/>
                <w:sz w:val="16"/>
                <w:szCs w:val="16"/>
              </w:rPr>
              <w:t>Task/Function Instance Id list</w:t>
            </w:r>
          </w:p>
        </w:tc>
      </w:tr>
      <w:tr w:rsidR="0063629B" w14:paraId="2BF538C8" w14:textId="77777777" w:rsidTr="0063629B">
        <w:trPr>
          <w:jc w:val="center"/>
        </w:trPr>
        <w:tc>
          <w:tcPr>
            <w:tcW w:w="1708" w:type="dxa"/>
            <w:tcBorders>
              <w:top w:val="single" w:sz="4" w:space="0" w:color="auto"/>
              <w:left w:val="single" w:sz="4" w:space="0" w:color="auto"/>
              <w:bottom w:val="single" w:sz="4" w:space="0" w:color="auto"/>
              <w:right w:val="single" w:sz="4" w:space="0" w:color="auto"/>
            </w:tcBorders>
            <w:hideMark/>
          </w:tcPr>
          <w:p w14:paraId="2E6C9F89" w14:textId="77777777" w:rsidR="0063629B" w:rsidRDefault="0063629B">
            <w:pPr>
              <w:rPr>
                <w:color w:val="808080" w:themeColor="background1" w:themeShade="80"/>
                <w:sz w:val="20"/>
                <w:szCs w:val="20"/>
              </w:rPr>
            </w:pPr>
            <w:r>
              <w:rPr>
                <w:color w:val="808080" w:themeColor="background1" w:themeShade="80"/>
                <w:sz w:val="20"/>
                <w:szCs w:val="20"/>
              </w:rPr>
              <w:t>G</w:t>
            </w:r>
            <w:r>
              <w:rPr>
                <w:color w:val="808080" w:themeColor="background1" w:themeShade="80"/>
                <w:sz w:val="20"/>
                <w:szCs w:val="20"/>
                <w:vertAlign w:val="subscript"/>
              </w:rPr>
              <w:t>0</w:t>
            </w:r>
          </w:p>
        </w:tc>
        <w:tc>
          <w:tcPr>
            <w:tcW w:w="4677" w:type="dxa"/>
            <w:tcBorders>
              <w:top w:val="single" w:sz="4" w:space="0" w:color="auto"/>
              <w:left w:val="single" w:sz="4" w:space="0" w:color="auto"/>
              <w:bottom w:val="single" w:sz="4" w:space="0" w:color="auto"/>
              <w:right w:val="single" w:sz="4" w:space="0" w:color="auto"/>
            </w:tcBorders>
            <w:hideMark/>
          </w:tcPr>
          <w:p w14:paraId="18310764" w14:textId="77777777" w:rsidR="0063629B" w:rsidRDefault="0063629B">
            <w:pPr>
              <w:rPr>
                <w:color w:val="808080" w:themeColor="background1" w:themeShade="80"/>
                <w:sz w:val="20"/>
                <w:szCs w:val="20"/>
              </w:rPr>
            </w:pPr>
            <w:r>
              <w:rPr>
                <w:color w:val="808080" w:themeColor="background1" w:themeShade="80"/>
                <w:sz w:val="20"/>
                <w:szCs w:val="20"/>
              </w:rPr>
              <w:t>Id</w:t>
            </w:r>
            <w:r>
              <w:rPr>
                <w:color w:val="808080" w:themeColor="background1" w:themeShade="80"/>
                <w:sz w:val="20"/>
                <w:szCs w:val="20"/>
                <w:vertAlign w:val="subscript"/>
              </w:rPr>
              <w:t>00</w:t>
            </w:r>
            <w:r>
              <w:rPr>
                <w:color w:val="808080" w:themeColor="background1" w:themeShade="80"/>
                <w:sz w:val="20"/>
                <w:szCs w:val="20"/>
              </w:rPr>
              <w:t>, Id</w:t>
            </w:r>
            <w:r>
              <w:rPr>
                <w:color w:val="808080" w:themeColor="background1" w:themeShade="80"/>
                <w:sz w:val="20"/>
                <w:szCs w:val="20"/>
                <w:vertAlign w:val="subscript"/>
              </w:rPr>
              <w:t>01</w:t>
            </w:r>
            <w:r>
              <w:rPr>
                <w:color w:val="808080" w:themeColor="background1" w:themeShade="80"/>
                <w:sz w:val="20"/>
                <w:szCs w:val="20"/>
              </w:rPr>
              <w:t>, ..., Id</w:t>
            </w:r>
            <w:r>
              <w:rPr>
                <w:color w:val="808080" w:themeColor="background1" w:themeShade="80"/>
                <w:sz w:val="20"/>
                <w:szCs w:val="20"/>
                <w:vertAlign w:val="subscript"/>
              </w:rPr>
              <w:t>0m0</w:t>
            </w:r>
          </w:p>
        </w:tc>
      </w:tr>
      <w:tr w:rsidR="0063629B" w14:paraId="0EA5DC4D" w14:textId="77777777" w:rsidTr="0063629B">
        <w:trPr>
          <w:jc w:val="center"/>
        </w:trPr>
        <w:tc>
          <w:tcPr>
            <w:tcW w:w="1708" w:type="dxa"/>
            <w:tcBorders>
              <w:top w:val="single" w:sz="4" w:space="0" w:color="auto"/>
              <w:left w:val="single" w:sz="4" w:space="0" w:color="auto"/>
              <w:bottom w:val="single" w:sz="4" w:space="0" w:color="auto"/>
              <w:right w:val="single" w:sz="4" w:space="0" w:color="auto"/>
            </w:tcBorders>
            <w:hideMark/>
          </w:tcPr>
          <w:p w14:paraId="799025FF" w14:textId="77777777" w:rsidR="0063629B" w:rsidRDefault="0063629B">
            <w:pPr>
              <w:rPr>
                <w:color w:val="808080" w:themeColor="background1" w:themeShade="80"/>
                <w:sz w:val="20"/>
                <w:szCs w:val="20"/>
              </w:rPr>
            </w:pPr>
            <w:r>
              <w:rPr>
                <w:color w:val="808080" w:themeColor="background1" w:themeShade="80"/>
                <w:sz w:val="20"/>
                <w:szCs w:val="20"/>
              </w:rPr>
              <w:t>G</w:t>
            </w:r>
            <w:r>
              <w:rPr>
                <w:color w:val="808080" w:themeColor="background1" w:themeShade="80"/>
                <w:sz w:val="20"/>
                <w:szCs w:val="20"/>
                <w:vertAlign w:val="subscript"/>
              </w:rPr>
              <w:t>1</w:t>
            </w:r>
          </w:p>
        </w:tc>
        <w:tc>
          <w:tcPr>
            <w:tcW w:w="4677" w:type="dxa"/>
            <w:tcBorders>
              <w:top w:val="single" w:sz="4" w:space="0" w:color="auto"/>
              <w:left w:val="single" w:sz="4" w:space="0" w:color="auto"/>
              <w:bottom w:val="single" w:sz="4" w:space="0" w:color="auto"/>
              <w:right w:val="single" w:sz="4" w:space="0" w:color="auto"/>
            </w:tcBorders>
            <w:hideMark/>
          </w:tcPr>
          <w:p w14:paraId="2A0EA392" w14:textId="77777777" w:rsidR="0063629B" w:rsidRDefault="0063629B">
            <w:pPr>
              <w:rPr>
                <w:color w:val="808080" w:themeColor="background1" w:themeShade="80"/>
                <w:sz w:val="20"/>
                <w:szCs w:val="20"/>
              </w:rPr>
            </w:pPr>
            <w:r>
              <w:rPr>
                <w:color w:val="808080" w:themeColor="background1" w:themeShade="80"/>
                <w:sz w:val="20"/>
                <w:szCs w:val="20"/>
              </w:rPr>
              <w:t>Id</w:t>
            </w:r>
            <w:r>
              <w:rPr>
                <w:color w:val="808080" w:themeColor="background1" w:themeShade="80"/>
                <w:sz w:val="20"/>
                <w:szCs w:val="20"/>
                <w:vertAlign w:val="subscript"/>
              </w:rPr>
              <w:t>10</w:t>
            </w:r>
            <w:r>
              <w:rPr>
                <w:color w:val="808080" w:themeColor="background1" w:themeShade="80"/>
                <w:sz w:val="20"/>
                <w:szCs w:val="20"/>
              </w:rPr>
              <w:t>, Id</w:t>
            </w:r>
            <w:r>
              <w:rPr>
                <w:color w:val="808080" w:themeColor="background1" w:themeShade="80"/>
                <w:sz w:val="20"/>
                <w:szCs w:val="20"/>
                <w:vertAlign w:val="subscript"/>
              </w:rPr>
              <w:t>11</w:t>
            </w:r>
            <w:r>
              <w:rPr>
                <w:color w:val="808080" w:themeColor="background1" w:themeShade="80"/>
                <w:sz w:val="20"/>
                <w:szCs w:val="20"/>
              </w:rPr>
              <w:t>, ..., Id</w:t>
            </w:r>
            <w:r>
              <w:rPr>
                <w:color w:val="808080" w:themeColor="background1" w:themeShade="80"/>
                <w:sz w:val="20"/>
                <w:szCs w:val="20"/>
                <w:vertAlign w:val="subscript"/>
              </w:rPr>
              <w:t>1m1</w:t>
            </w:r>
          </w:p>
        </w:tc>
      </w:tr>
      <w:tr w:rsidR="0063629B" w14:paraId="76FB8298" w14:textId="77777777" w:rsidTr="0063629B">
        <w:trPr>
          <w:jc w:val="center"/>
        </w:trPr>
        <w:tc>
          <w:tcPr>
            <w:tcW w:w="1708" w:type="dxa"/>
            <w:tcBorders>
              <w:top w:val="single" w:sz="4" w:space="0" w:color="auto"/>
              <w:left w:val="single" w:sz="4" w:space="0" w:color="auto"/>
              <w:bottom w:val="single" w:sz="4" w:space="0" w:color="auto"/>
              <w:right w:val="single" w:sz="4" w:space="0" w:color="auto"/>
            </w:tcBorders>
            <w:hideMark/>
          </w:tcPr>
          <w:p w14:paraId="0C013BA9" w14:textId="77777777" w:rsidR="0063629B" w:rsidRDefault="0063629B">
            <w:pPr>
              <w:rPr>
                <w:color w:val="808080" w:themeColor="background1" w:themeShade="80"/>
                <w:sz w:val="20"/>
                <w:szCs w:val="20"/>
              </w:rPr>
            </w:pPr>
            <w:r>
              <w:rPr>
                <w:color w:val="808080" w:themeColor="background1" w:themeShade="80"/>
                <w:sz w:val="20"/>
                <w:szCs w:val="20"/>
              </w:rPr>
              <w:t>…</w:t>
            </w:r>
          </w:p>
        </w:tc>
        <w:tc>
          <w:tcPr>
            <w:tcW w:w="4677" w:type="dxa"/>
            <w:tcBorders>
              <w:top w:val="single" w:sz="4" w:space="0" w:color="auto"/>
              <w:left w:val="single" w:sz="4" w:space="0" w:color="auto"/>
              <w:bottom w:val="single" w:sz="4" w:space="0" w:color="auto"/>
              <w:right w:val="single" w:sz="4" w:space="0" w:color="auto"/>
            </w:tcBorders>
            <w:hideMark/>
          </w:tcPr>
          <w:p w14:paraId="265A7306" w14:textId="77777777" w:rsidR="0063629B" w:rsidRDefault="0063629B">
            <w:pPr>
              <w:rPr>
                <w:color w:val="808080" w:themeColor="background1" w:themeShade="80"/>
                <w:sz w:val="20"/>
                <w:szCs w:val="20"/>
              </w:rPr>
            </w:pPr>
            <w:r>
              <w:rPr>
                <w:color w:val="808080" w:themeColor="background1" w:themeShade="80"/>
                <w:sz w:val="20"/>
                <w:szCs w:val="20"/>
              </w:rPr>
              <w:t>…</w:t>
            </w:r>
          </w:p>
        </w:tc>
      </w:tr>
      <w:tr w:rsidR="0063629B" w14:paraId="6D1E2A9A" w14:textId="77777777" w:rsidTr="0063629B">
        <w:trPr>
          <w:jc w:val="center"/>
        </w:trPr>
        <w:tc>
          <w:tcPr>
            <w:tcW w:w="1708" w:type="dxa"/>
            <w:tcBorders>
              <w:top w:val="single" w:sz="4" w:space="0" w:color="auto"/>
              <w:left w:val="single" w:sz="4" w:space="0" w:color="auto"/>
              <w:bottom w:val="single" w:sz="4" w:space="0" w:color="auto"/>
              <w:right w:val="single" w:sz="4" w:space="0" w:color="auto"/>
            </w:tcBorders>
            <w:hideMark/>
          </w:tcPr>
          <w:p w14:paraId="29CE041F" w14:textId="77777777" w:rsidR="0063629B" w:rsidRDefault="0063629B">
            <w:pPr>
              <w:rPr>
                <w:color w:val="808080" w:themeColor="background1" w:themeShade="80"/>
                <w:sz w:val="20"/>
                <w:szCs w:val="20"/>
              </w:rPr>
            </w:pPr>
            <w:r>
              <w:rPr>
                <w:color w:val="808080" w:themeColor="background1" w:themeShade="80"/>
                <w:sz w:val="20"/>
                <w:szCs w:val="20"/>
              </w:rPr>
              <w:t>G</w:t>
            </w:r>
            <w:r>
              <w:rPr>
                <w:color w:val="808080" w:themeColor="background1" w:themeShade="80"/>
                <w:sz w:val="20"/>
                <w:szCs w:val="20"/>
                <w:vertAlign w:val="subscript"/>
              </w:rPr>
              <w:t>(k-1)</w:t>
            </w:r>
          </w:p>
        </w:tc>
        <w:tc>
          <w:tcPr>
            <w:tcW w:w="4677" w:type="dxa"/>
            <w:tcBorders>
              <w:top w:val="single" w:sz="4" w:space="0" w:color="auto"/>
              <w:left w:val="single" w:sz="4" w:space="0" w:color="auto"/>
              <w:bottom w:val="single" w:sz="4" w:space="0" w:color="auto"/>
              <w:right w:val="single" w:sz="4" w:space="0" w:color="auto"/>
            </w:tcBorders>
            <w:hideMark/>
          </w:tcPr>
          <w:p w14:paraId="5F80D953" w14:textId="77777777" w:rsidR="0063629B" w:rsidRDefault="0063629B">
            <w:pPr>
              <w:rPr>
                <w:color w:val="808080" w:themeColor="background1" w:themeShade="80"/>
                <w:sz w:val="20"/>
                <w:szCs w:val="20"/>
              </w:rPr>
            </w:pPr>
            <w:r>
              <w:rPr>
                <w:color w:val="808080" w:themeColor="background1" w:themeShade="80"/>
                <w:sz w:val="20"/>
                <w:szCs w:val="20"/>
              </w:rPr>
              <w:t>Id</w:t>
            </w:r>
            <w:r>
              <w:rPr>
                <w:color w:val="808080" w:themeColor="background1" w:themeShade="80"/>
                <w:sz w:val="20"/>
                <w:szCs w:val="20"/>
                <w:vertAlign w:val="subscript"/>
              </w:rPr>
              <w:t>(k-1)0</w:t>
            </w:r>
            <w:r>
              <w:rPr>
                <w:color w:val="808080" w:themeColor="background1" w:themeShade="80"/>
                <w:sz w:val="20"/>
                <w:szCs w:val="20"/>
              </w:rPr>
              <w:t>, Id</w:t>
            </w:r>
            <w:r>
              <w:rPr>
                <w:color w:val="808080" w:themeColor="background1" w:themeShade="80"/>
                <w:sz w:val="20"/>
                <w:szCs w:val="20"/>
                <w:vertAlign w:val="subscript"/>
              </w:rPr>
              <w:t>(k-1)1</w:t>
            </w:r>
            <w:r>
              <w:rPr>
                <w:color w:val="808080" w:themeColor="background1" w:themeShade="80"/>
                <w:sz w:val="20"/>
                <w:szCs w:val="20"/>
              </w:rPr>
              <w:t>, …, Id</w:t>
            </w:r>
            <w:r>
              <w:rPr>
                <w:color w:val="808080" w:themeColor="background1" w:themeShade="80"/>
                <w:sz w:val="20"/>
                <w:szCs w:val="20"/>
                <w:vertAlign w:val="subscript"/>
              </w:rPr>
              <w:t>(k-1)m(k-1)</w:t>
            </w:r>
          </w:p>
        </w:tc>
      </w:tr>
    </w:tbl>
    <w:p w14:paraId="395553E7" w14:textId="77777777" w:rsidR="0063629B" w:rsidRDefault="0063629B" w:rsidP="0063629B">
      <w:pPr>
        <w:rPr>
          <w:rFonts w:ascii="Arial" w:eastAsia="Arial" w:hAnsi="Arial" w:cs="Arial"/>
          <w:color w:val="808080" w:themeColor="background1" w:themeShade="80"/>
          <w:sz w:val="22"/>
          <w:szCs w:val="22"/>
        </w:rPr>
      </w:pPr>
    </w:p>
    <w:p w14:paraId="1980856F" w14:textId="77777777" w:rsidR="0063629B" w:rsidRDefault="0063629B" w:rsidP="0063629B">
      <w:pPr>
        <w:rPr>
          <w:color w:val="808080" w:themeColor="background1" w:themeShade="80"/>
        </w:rPr>
      </w:pPr>
      <w:r>
        <w:rPr>
          <w:color w:val="808080" w:themeColor="background1" w:themeShade="80"/>
        </w:rPr>
        <w:t>In the above table:</w:t>
      </w:r>
    </w:p>
    <w:p w14:paraId="728BB5DC" w14:textId="77777777" w:rsidR="0063629B" w:rsidRDefault="0063629B" w:rsidP="004B7388">
      <w:pPr>
        <w:pStyle w:val="ListParagraph"/>
        <w:numPr>
          <w:ilvl w:val="0"/>
          <w:numId w:val="18"/>
        </w:numPr>
        <w:autoSpaceDN w:val="0"/>
        <w:spacing w:after="240" w:line="230" w:lineRule="atLeast"/>
        <w:jc w:val="both"/>
        <w:rPr>
          <w:color w:val="808080" w:themeColor="background1" w:themeShade="80"/>
        </w:rPr>
      </w:pPr>
      <w:r>
        <w:rPr>
          <w:color w:val="808080" w:themeColor="background1" w:themeShade="80"/>
        </w:rPr>
        <w:t xml:space="preserve">K is the number of Task </w:t>
      </w:r>
      <w:proofErr w:type="gramStart"/>
      <w:r>
        <w:rPr>
          <w:color w:val="808080" w:themeColor="background1" w:themeShade="80"/>
        </w:rPr>
        <w:t>Groups;</w:t>
      </w:r>
      <w:proofErr w:type="gramEnd"/>
    </w:p>
    <w:p w14:paraId="74CC9E26" w14:textId="77777777" w:rsidR="0063629B" w:rsidRDefault="0063629B" w:rsidP="004B7388">
      <w:pPr>
        <w:pStyle w:val="ListParagraph"/>
        <w:numPr>
          <w:ilvl w:val="0"/>
          <w:numId w:val="18"/>
        </w:numPr>
        <w:autoSpaceDN w:val="0"/>
        <w:spacing w:line="230" w:lineRule="atLeast"/>
        <w:jc w:val="both"/>
        <w:rPr>
          <w:color w:val="808080" w:themeColor="background1" w:themeShade="80"/>
        </w:rPr>
      </w:pPr>
      <w:r>
        <w:rPr>
          <w:color w:val="808080" w:themeColor="background1" w:themeShade="80"/>
        </w:rPr>
        <w:t>m</w:t>
      </w:r>
      <w:r>
        <w:rPr>
          <w:color w:val="808080" w:themeColor="background1" w:themeShade="80"/>
          <w:vertAlign w:val="subscript"/>
        </w:rPr>
        <w:t xml:space="preserve">i </w:t>
      </w:r>
      <w:r>
        <w:rPr>
          <w:color w:val="808080" w:themeColor="background1" w:themeShade="80"/>
        </w:rPr>
        <w:t xml:space="preserve">is the number of Tasks in Group </w:t>
      </w:r>
      <w:proofErr w:type="gramStart"/>
      <w:r>
        <w:rPr>
          <w:color w:val="808080" w:themeColor="background1" w:themeShade="80"/>
        </w:rPr>
        <w:t>G</w:t>
      </w:r>
      <w:r>
        <w:rPr>
          <w:color w:val="808080" w:themeColor="background1" w:themeShade="80"/>
          <w:vertAlign w:val="subscript"/>
        </w:rPr>
        <w:t>i</w:t>
      </w:r>
      <w:r>
        <w:rPr>
          <w:color w:val="808080" w:themeColor="background1" w:themeShade="80"/>
        </w:rPr>
        <w:t>;</w:t>
      </w:r>
      <w:proofErr w:type="gramEnd"/>
    </w:p>
    <w:p w14:paraId="68DC00ED" w14:textId="77777777" w:rsidR="0063629B" w:rsidRDefault="0063629B" w:rsidP="004B7388">
      <w:pPr>
        <w:pStyle w:val="ListParagraph"/>
        <w:numPr>
          <w:ilvl w:val="0"/>
          <w:numId w:val="18"/>
        </w:numPr>
        <w:autoSpaceDN w:val="0"/>
        <w:spacing w:line="230" w:lineRule="atLeast"/>
        <w:jc w:val="both"/>
        <w:rPr>
          <w:color w:val="808080" w:themeColor="background1" w:themeShade="80"/>
        </w:rPr>
      </w:pPr>
      <w:r>
        <w:rPr>
          <w:color w:val="808080" w:themeColor="background1" w:themeShade="80"/>
        </w:rPr>
        <w:t>G</w:t>
      </w:r>
      <w:r>
        <w:rPr>
          <w:color w:val="808080" w:themeColor="background1" w:themeShade="80"/>
          <w:vertAlign w:val="subscript"/>
        </w:rPr>
        <w:t xml:space="preserve">i </w:t>
      </w:r>
      <w:r>
        <w:rPr>
          <w:color w:val="808080" w:themeColor="background1" w:themeShade="80"/>
        </w:rPr>
        <w:t xml:space="preserve">is the id of the Task Group </w:t>
      </w:r>
      <w:proofErr w:type="spellStart"/>
      <w:r>
        <w:rPr>
          <w:color w:val="808080" w:themeColor="background1" w:themeShade="80"/>
        </w:rPr>
        <w:t>i</w:t>
      </w:r>
      <w:proofErr w:type="spellEnd"/>
      <w:r>
        <w:rPr>
          <w:color w:val="808080" w:themeColor="background1" w:themeShade="80"/>
        </w:rPr>
        <w:t>, and</w:t>
      </w:r>
    </w:p>
    <w:p w14:paraId="5B1C7E4E" w14:textId="77777777" w:rsidR="0063629B" w:rsidRDefault="0063629B" w:rsidP="004B7388">
      <w:pPr>
        <w:pStyle w:val="ListParagraph"/>
        <w:numPr>
          <w:ilvl w:val="0"/>
          <w:numId w:val="18"/>
        </w:numPr>
        <w:autoSpaceDN w:val="0"/>
        <w:spacing w:line="230" w:lineRule="atLeast"/>
        <w:jc w:val="both"/>
        <w:rPr>
          <w:color w:val="808080" w:themeColor="background1" w:themeShade="80"/>
        </w:rPr>
      </w:pPr>
      <w:proofErr w:type="spellStart"/>
      <w:r>
        <w:rPr>
          <w:color w:val="808080" w:themeColor="background1" w:themeShade="80"/>
        </w:rPr>
        <w:t>Id</w:t>
      </w:r>
      <w:r>
        <w:rPr>
          <w:color w:val="808080" w:themeColor="background1" w:themeShade="80"/>
          <w:vertAlign w:val="subscript"/>
        </w:rPr>
        <w:t>ij</w:t>
      </w:r>
      <w:proofErr w:type="spellEnd"/>
      <w:r>
        <w:rPr>
          <w:color w:val="808080" w:themeColor="background1" w:themeShade="80"/>
          <w:vertAlign w:val="subscript"/>
        </w:rPr>
        <w:t xml:space="preserve"> </w:t>
      </w:r>
      <w:r>
        <w:rPr>
          <w:color w:val="808080" w:themeColor="background1" w:themeShade="80"/>
        </w:rPr>
        <w:t xml:space="preserve">is the id of Task or Function instance j in Task Group </w:t>
      </w:r>
      <w:proofErr w:type="spellStart"/>
      <w:r>
        <w:rPr>
          <w:color w:val="808080" w:themeColor="background1" w:themeShade="80"/>
        </w:rPr>
        <w:t>i</w:t>
      </w:r>
      <w:proofErr w:type="spellEnd"/>
      <w:r>
        <w:rPr>
          <w:color w:val="808080" w:themeColor="background1" w:themeShade="80"/>
        </w:rPr>
        <w:t>.</w:t>
      </w:r>
    </w:p>
    <w:p w14:paraId="6F2659FD" w14:textId="77777777" w:rsidR="0063629B" w:rsidRDefault="0063629B" w:rsidP="0063629B">
      <w:pPr>
        <w:jc w:val="both"/>
        <w:rPr>
          <w:color w:val="808080" w:themeColor="background1" w:themeShade="80"/>
        </w:rPr>
      </w:pPr>
      <w:r>
        <w:rPr>
          <w:color w:val="808080" w:themeColor="background1" w:themeShade="80"/>
        </w:rPr>
        <w:t xml:space="preserve">A Task Group is identified with a unique identifier that is unique between Task Groups and Tasks </w:t>
      </w:r>
      <w:r>
        <w:rPr>
          <w:color w:val="000000" w:themeColor="text1"/>
        </w:rPr>
        <w:t>and Function instances IDs in WDD and FDD. When defined in WDD, the list contains the task IDs with the property “replicated” to indicate whether or not the task is replicated from another task</w:t>
      </w:r>
      <w:r>
        <w:rPr>
          <w:color w:val="808080" w:themeColor="background1" w:themeShade="80"/>
        </w:rPr>
        <w:t xml:space="preserve">; and the property “replicated-from” to indicate the source ID of the newly replicated task ID. </w:t>
      </w:r>
    </w:p>
    <w:p w14:paraId="2D572F14" w14:textId="77777777" w:rsidR="0063629B" w:rsidRDefault="0063629B" w:rsidP="0063629B">
      <w:pPr>
        <w:rPr>
          <w:color w:val="808080" w:themeColor="background1" w:themeShade="80"/>
        </w:rPr>
      </w:pPr>
    </w:p>
    <w:p w14:paraId="04B5E8F6" w14:textId="77777777" w:rsidR="0063629B" w:rsidRDefault="0063629B" w:rsidP="0063629B">
      <w:pPr>
        <w:rPr>
          <w:color w:val="000000" w:themeColor="text1"/>
        </w:rPr>
      </w:pPr>
      <w:r>
        <w:rPr>
          <w:color w:val="000000" w:themeColor="text1"/>
        </w:rPr>
        <w:t xml:space="preserve">Task Group Descriptor describes task groups in more detail. </w:t>
      </w:r>
    </w:p>
    <w:p w14:paraId="51B6DEE9" w14:textId="77777777" w:rsidR="0063629B" w:rsidRDefault="0063629B" w:rsidP="0063629B">
      <w:pPr>
        <w:rPr>
          <w:color w:val="000000" w:themeColor="text1"/>
        </w:rPr>
      </w:pPr>
    </w:p>
    <w:p w14:paraId="6F927DAA" w14:textId="77777777" w:rsidR="0063629B" w:rsidRDefault="0063629B" w:rsidP="0063629B">
      <w:pPr>
        <w:rPr>
          <w:color w:val="000000" w:themeColor="text1"/>
        </w:rPr>
      </w:pPr>
      <w:r>
        <w:rPr>
          <w:color w:val="000000" w:themeColor="text1"/>
        </w:rPr>
        <w:t>8. NBMP Descriptors</w:t>
      </w:r>
    </w:p>
    <w:p w14:paraId="61EBC79C" w14:textId="77777777" w:rsidR="0063629B" w:rsidRDefault="0063629B" w:rsidP="0063629B">
      <w:pPr>
        <w:rPr>
          <w:color w:val="000000" w:themeColor="text1"/>
        </w:rPr>
      </w:pPr>
    </w:p>
    <w:p w14:paraId="2D559865" w14:textId="77777777" w:rsidR="0063629B" w:rsidRDefault="0063629B" w:rsidP="0063629B">
      <w:pPr>
        <w:rPr>
          <w:color w:val="000000" w:themeColor="text1"/>
        </w:rPr>
      </w:pPr>
      <w:r>
        <w:rPr>
          <w:color w:val="000000" w:themeColor="text1"/>
        </w:rPr>
        <w:t>8.22 Task Group Descriptor</w:t>
      </w:r>
    </w:p>
    <w:p w14:paraId="47C423AC" w14:textId="77777777" w:rsidR="0063629B" w:rsidRDefault="0063629B" w:rsidP="0063629B">
      <w:pPr>
        <w:rPr>
          <w:color w:val="000000" w:themeColor="text1"/>
        </w:rPr>
      </w:pPr>
      <w:r>
        <w:rPr>
          <w:color w:val="000000" w:themeColor="text1"/>
        </w:rPr>
        <w:t>This descriptor provides high-level details about the group-based task processing of a workflow. Table XX defines the parameters used in this descriptor:</w:t>
      </w:r>
    </w:p>
    <w:p w14:paraId="4A99542D" w14:textId="77777777" w:rsidR="0063629B" w:rsidRDefault="0063629B" w:rsidP="0063629B">
      <w:pPr>
        <w:rPr>
          <w:color w:val="000000" w:themeColor="text1"/>
        </w:rPr>
      </w:pPr>
    </w:p>
    <w:p w14:paraId="773F2241" w14:textId="77777777" w:rsidR="0063629B" w:rsidRDefault="0063629B" w:rsidP="0063629B">
      <w:pPr>
        <w:rPr>
          <w:color w:val="000000" w:themeColor="text1"/>
        </w:rPr>
      </w:pPr>
      <w:r>
        <w:rPr>
          <w:color w:val="000000" w:themeColor="text1"/>
        </w:rPr>
        <w:t>(Note: this table contains the parameter descriptions following the structure in NBMP Section 9: NBMP Parameters. We can provide correct structure for Section 8 NBMP Descriptors)</w:t>
      </w:r>
    </w:p>
    <w:p w14:paraId="4C1204A2" w14:textId="77777777" w:rsidR="0063629B" w:rsidRDefault="0063629B" w:rsidP="0063629B">
      <w:pPr>
        <w:rPr>
          <w:color w:val="000000" w:themeColor="text1"/>
        </w:rPr>
      </w:pPr>
    </w:p>
    <w:p w14:paraId="6A489FC7" w14:textId="77777777" w:rsidR="0063629B" w:rsidRDefault="0063629B" w:rsidP="0063629B">
      <w:pPr>
        <w:pStyle w:val="Caption"/>
        <w:keepNext/>
        <w:jc w:val="center"/>
      </w:pPr>
      <w:r>
        <w:t>Table XX Task group object</w:t>
      </w:r>
    </w:p>
    <w:tbl>
      <w:tblPr>
        <w:tblStyle w:val="TableGrid"/>
        <w:tblW w:w="0" w:type="auto"/>
        <w:tblInd w:w="360" w:type="dxa"/>
        <w:tblLook w:val="04A0" w:firstRow="1" w:lastRow="0" w:firstColumn="1" w:lastColumn="0" w:noHBand="0" w:noVBand="1"/>
      </w:tblPr>
      <w:tblGrid>
        <w:gridCol w:w="1413"/>
        <w:gridCol w:w="3911"/>
        <w:gridCol w:w="1245"/>
        <w:gridCol w:w="2081"/>
      </w:tblGrid>
      <w:tr w:rsidR="0063629B" w14:paraId="7CF9C4AA"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045C30AB" w14:textId="77777777" w:rsidR="0063629B" w:rsidRDefault="0063629B">
            <w:pPr>
              <w:rPr>
                <w:b/>
                <w:bCs/>
                <w:color w:val="000000" w:themeColor="text1"/>
                <w:sz w:val="20"/>
              </w:rPr>
            </w:pPr>
            <w:r>
              <w:rPr>
                <w:b/>
                <w:bCs/>
                <w:color w:val="000000" w:themeColor="text1"/>
                <w:sz w:val="20"/>
              </w:rPr>
              <w:t>Name</w:t>
            </w:r>
          </w:p>
        </w:tc>
        <w:tc>
          <w:tcPr>
            <w:tcW w:w="3911" w:type="dxa"/>
            <w:tcBorders>
              <w:top w:val="single" w:sz="4" w:space="0" w:color="auto"/>
              <w:left w:val="single" w:sz="4" w:space="0" w:color="auto"/>
              <w:bottom w:val="single" w:sz="4" w:space="0" w:color="auto"/>
              <w:right w:val="single" w:sz="4" w:space="0" w:color="auto"/>
            </w:tcBorders>
            <w:hideMark/>
          </w:tcPr>
          <w:p w14:paraId="5FC3C924" w14:textId="77777777" w:rsidR="0063629B" w:rsidRDefault="0063629B">
            <w:pPr>
              <w:rPr>
                <w:b/>
                <w:bCs/>
                <w:color w:val="000000" w:themeColor="text1"/>
                <w:sz w:val="20"/>
              </w:rPr>
            </w:pPr>
            <w:r>
              <w:rPr>
                <w:b/>
                <w:bCs/>
                <w:color w:val="000000" w:themeColor="text1"/>
                <w:sz w:val="20"/>
              </w:rPr>
              <w:t>Description</w:t>
            </w:r>
          </w:p>
        </w:tc>
        <w:tc>
          <w:tcPr>
            <w:tcW w:w="1245" w:type="dxa"/>
            <w:tcBorders>
              <w:top w:val="single" w:sz="4" w:space="0" w:color="auto"/>
              <w:left w:val="single" w:sz="4" w:space="0" w:color="auto"/>
              <w:bottom w:val="single" w:sz="4" w:space="0" w:color="auto"/>
              <w:right w:val="single" w:sz="4" w:space="0" w:color="auto"/>
            </w:tcBorders>
            <w:hideMark/>
          </w:tcPr>
          <w:p w14:paraId="75084CAE" w14:textId="77777777" w:rsidR="0063629B" w:rsidRDefault="0063629B">
            <w:pPr>
              <w:rPr>
                <w:b/>
                <w:bCs/>
                <w:color w:val="000000" w:themeColor="text1"/>
                <w:sz w:val="20"/>
              </w:rPr>
            </w:pPr>
            <w:r>
              <w:rPr>
                <w:b/>
                <w:bCs/>
                <w:color w:val="000000" w:themeColor="text1"/>
                <w:sz w:val="20"/>
              </w:rPr>
              <w:t>Unit</w:t>
            </w:r>
          </w:p>
        </w:tc>
        <w:tc>
          <w:tcPr>
            <w:tcW w:w="2081" w:type="dxa"/>
            <w:tcBorders>
              <w:top w:val="single" w:sz="4" w:space="0" w:color="auto"/>
              <w:left w:val="single" w:sz="4" w:space="0" w:color="auto"/>
              <w:bottom w:val="single" w:sz="4" w:space="0" w:color="auto"/>
              <w:right w:val="single" w:sz="4" w:space="0" w:color="auto"/>
            </w:tcBorders>
            <w:hideMark/>
          </w:tcPr>
          <w:p w14:paraId="5A72B0E9" w14:textId="77777777" w:rsidR="0063629B" w:rsidRDefault="0063629B">
            <w:pPr>
              <w:rPr>
                <w:b/>
                <w:bCs/>
                <w:color w:val="000000" w:themeColor="text1"/>
                <w:sz w:val="20"/>
              </w:rPr>
            </w:pPr>
            <w:r>
              <w:rPr>
                <w:b/>
                <w:bCs/>
                <w:color w:val="000000" w:themeColor="text1"/>
                <w:sz w:val="20"/>
              </w:rPr>
              <w:t>Type</w:t>
            </w:r>
          </w:p>
        </w:tc>
      </w:tr>
      <w:tr w:rsidR="0063629B" w14:paraId="3641EFBE"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14FAAECA" w14:textId="77777777" w:rsidR="0063629B" w:rsidRDefault="0063629B">
            <w:pPr>
              <w:rPr>
                <w:color w:val="000000" w:themeColor="text1"/>
                <w:sz w:val="20"/>
                <w:szCs w:val="20"/>
              </w:rPr>
            </w:pPr>
            <w:r>
              <w:rPr>
                <w:color w:val="000000" w:themeColor="text1"/>
                <w:sz w:val="20"/>
                <w:szCs w:val="20"/>
              </w:rPr>
              <w:t>Id</w:t>
            </w:r>
          </w:p>
        </w:tc>
        <w:tc>
          <w:tcPr>
            <w:tcW w:w="3911" w:type="dxa"/>
            <w:tcBorders>
              <w:top w:val="single" w:sz="4" w:space="0" w:color="auto"/>
              <w:left w:val="single" w:sz="4" w:space="0" w:color="auto"/>
              <w:bottom w:val="single" w:sz="4" w:space="0" w:color="auto"/>
              <w:right w:val="single" w:sz="4" w:space="0" w:color="auto"/>
            </w:tcBorders>
            <w:hideMark/>
          </w:tcPr>
          <w:p w14:paraId="701026C4" w14:textId="77777777" w:rsidR="0063629B" w:rsidRDefault="0063629B">
            <w:pPr>
              <w:rPr>
                <w:color w:val="000000" w:themeColor="text1"/>
                <w:sz w:val="20"/>
                <w:szCs w:val="20"/>
              </w:rPr>
            </w:pPr>
            <w:r>
              <w:rPr>
                <w:color w:val="000000" w:themeColor="text1"/>
                <w:sz w:val="20"/>
                <w:szCs w:val="20"/>
              </w:rPr>
              <w:t>Group id</w:t>
            </w:r>
          </w:p>
        </w:tc>
        <w:tc>
          <w:tcPr>
            <w:tcW w:w="1245" w:type="dxa"/>
            <w:tcBorders>
              <w:top w:val="single" w:sz="4" w:space="0" w:color="auto"/>
              <w:left w:val="single" w:sz="4" w:space="0" w:color="auto"/>
              <w:bottom w:val="single" w:sz="4" w:space="0" w:color="auto"/>
              <w:right w:val="single" w:sz="4" w:space="0" w:color="auto"/>
            </w:tcBorders>
            <w:hideMark/>
          </w:tcPr>
          <w:p w14:paraId="36AC0D90" w14:textId="77777777" w:rsidR="0063629B" w:rsidRDefault="0063629B">
            <w:pPr>
              <w:rPr>
                <w:color w:val="000000" w:themeColor="text1"/>
                <w:sz w:val="20"/>
                <w:szCs w:val="20"/>
              </w:rPr>
            </w:pPr>
            <w:r>
              <w:rPr>
                <w:color w:val="000000" w:themeColor="text1"/>
                <w:sz w:val="20"/>
                <w:szCs w:val="20"/>
              </w:rPr>
              <w:t>identifier</w:t>
            </w:r>
          </w:p>
        </w:tc>
        <w:tc>
          <w:tcPr>
            <w:tcW w:w="2081" w:type="dxa"/>
            <w:tcBorders>
              <w:top w:val="single" w:sz="4" w:space="0" w:color="auto"/>
              <w:left w:val="single" w:sz="4" w:space="0" w:color="auto"/>
              <w:bottom w:val="single" w:sz="4" w:space="0" w:color="auto"/>
              <w:right w:val="single" w:sz="4" w:space="0" w:color="auto"/>
            </w:tcBorders>
            <w:hideMark/>
          </w:tcPr>
          <w:p w14:paraId="01911792" w14:textId="77777777" w:rsidR="0063629B" w:rsidRDefault="0063629B">
            <w:pPr>
              <w:rPr>
                <w:color w:val="000000" w:themeColor="text1"/>
                <w:sz w:val="20"/>
                <w:szCs w:val="20"/>
              </w:rPr>
            </w:pPr>
            <w:r>
              <w:rPr>
                <w:color w:val="000000" w:themeColor="text1"/>
                <w:sz w:val="20"/>
                <w:szCs w:val="20"/>
              </w:rPr>
              <w:t>String</w:t>
            </w:r>
          </w:p>
        </w:tc>
      </w:tr>
      <w:tr w:rsidR="0063629B" w14:paraId="25D259F4"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1A970C3E" w14:textId="77777777" w:rsidR="0063629B" w:rsidRDefault="0063629B">
            <w:pPr>
              <w:rPr>
                <w:color w:val="000000" w:themeColor="text1"/>
                <w:sz w:val="20"/>
                <w:szCs w:val="20"/>
              </w:rPr>
            </w:pPr>
            <w:r>
              <w:rPr>
                <w:color w:val="000000" w:themeColor="text1"/>
                <w:sz w:val="20"/>
                <w:szCs w:val="20"/>
              </w:rPr>
              <w:t>Tasks</w:t>
            </w:r>
          </w:p>
        </w:tc>
        <w:tc>
          <w:tcPr>
            <w:tcW w:w="3911" w:type="dxa"/>
            <w:tcBorders>
              <w:top w:val="single" w:sz="4" w:space="0" w:color="auto"/>
              <w:left w:val="single" w:sz="4" w:space="0" w:color="auto"/>
              <w:bottom w:val="single" w:sz="4" w:space="0" w:color="auto"/>
              <w:right w:val="single" w:sz="4" w:space="0" w:color="auto"/>
            </w:tcBorders>
            <w:hideMark/>
          </w:tcPr>
          <w:p w14:paraId="2FBD58A7" w14:textId="77777777" w:rsidR="0063629B" w:rsidRDefault="0063629B">
            <w:pPr>
              <w:rPr>
                <w:color w:val="000000" w:themeColor="text1"/>
                <w:sz w:val="20"/>
                <w:szCs w:val="20"/>
              </w:rPr>
            </w:pPr>
            <w:r>
              <w:rPr>
                <w:color w:val="000000" w:themeColor="text1"/>
                <w:sz w:val="20"/>
                <w:szCs w:val="20"/>
              </w:rPr>
              <w:t>(</w:t>
            </w:r>
            <w:proofErr w:type="gramStart"/>
            <w:r>
              <w:rPr>
                <w:color w:val="000000" w:themeColor="text1"/>
                <w:sz w:val="20"/>
                <w:szCs w:val="20"/>
              </w:rPr>
              <w:t>see</w:t>
            </w:r>
            <w:proofErr w:type="gramEnd"/>
            <w:r>
              <w:rPr>
                <w:color w:val="000000" w:themeColor="text1"/>
                <w:sz w:val="20"/>
                <w:szCs w:val="20"/>
              </w:rPr>
              <w:t xml:space="preserve"> previous Table X)</w:t>
            </w:r>
          </w:p>
        </w:tc>
        <w:tc>
          <w:tcPr>
            <w:tcW w:w="1245" w:type="dxa"/>
            <w:tcBorders>
              <w:top w:val="single" w:sz="4" w:space="0" w:color="auto"/>
              <w:left w:val="single" w:sz="4" w:space="0" w:color="auto"/>
              <w:bottom w:val="single" w:sz="4" w:space="0" w:color="auto"/>
              <w:right w:val="single" w:sz="4" w:space="0" w:color="auto"/>
            </w:tcBorders>
            <w:hideMark/>
          </w:tcPr>
          <w:p w14:paraId="0DFEC601" w14:textId="77777777" w:rsidR="0063629B" w:rsidRDefault="0063629B">
            <w:pPr>
              <w:rPr>
                <w:color w:val="000000" w:themeColor="text1"/>
                <w:sz w:val="20"/>
                <w:szCs w:val="20"/>
              </w:rPr>
            </w:pPr>
            <w:r>
              <w:rPr>
                <w:color w:val="000000" w:themeColor="text1"/>
                <w:sz w:val="20"/>
                <w:szCs w:val="20"/>
              </w:rPr>
              <w:t>Task identifier</w:t>
            </w:r>
          </w:p>
        </w:tc>
        <w:tc>
          <w:tcPr>
            <w:tcW w:w="2081" w:type="dxa"/>
            <w:tcBorders>
              <w:top w:val="single" w:sz="4" w:space="0" w:color="auto"/>
              <w:left w:val="single" w:sz="4" w:space="0" w:color="auto"/>
              <w:bottom w:val="single" w:sz="4" w:space="0" w:color="auto"/>
              <w:right w:val="single" w:sz="4" w:space="0" w:color="auto"/>
            </w:tcBorders>
            <w:hideMark/>
          </w:tcPr>
          <w:p w14:paraId="01FEC4D9" w14:textId="77777777" w:rsidR="0063629B" w:rsidRDefault="0063629B">
            <w:pPr>
              <w:rPr>
                <w:color w:val="000000" w:themeColor="text1"/>
                <w:sz w:val="20"/>
                <w:szCs w:val="20"/>
              </w:rPr>
            </w:pPr>
            <w:r>
              <w:rPr>
                <w:color w:val="000000" w:themeColor="text1"/>
                <w:sz w:val="20"/>
                <w:szCs w:val="20"/>
              </w:rPr>
              <w:t>Array of String</w:t>
            </w:r>
          </w:p>
        </w:tc>
      </w:tr>
      <w:tr w:rsidR="0063629B" w14:paraId="400C6450"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11D1A410" w14:textId="77777777" w:rsidR="0063629B" w:rsidRDefault="0063629B">
            <w:pPr>
              <w:rPr>
                <w:color w:val="000000" w:themeColor="text1"/>
                <w:sz w:val="20"/>
                <w:szCs w:val="20"/>
              </w:rPr>
            </w:pPr>
            <w:r>
              <w:rPr>
                <w:color w:val="000000" w:themeColor="text1"/>
                <w:sz w:val="20"/>
                <w:szCs w:val="20"/>
              </w:rPr>
              <w:t>Mode</w:t>
            </w:r>
          </w:p>
        </w:tc>
        <w:tc>
          <w:tcPr>
            <w:tcW w:w="3911" w:type="dxa"/>
            <w:tcBorders>
              <w:top w:val="single" w:sz="4" w:space="0" w:color="auto"/>
              <w:left w:val="single" w:sz="4" w:space="0" w:color="auto"/>
              <w:bottom w:val="single" w:sz="4" w:space="0" w:color="auto"/>
              <w:right w:val="single" w:sz="4" w:space="0" w:color="auto"/>
            </w:tcBorders>
            <w:hideMark/>
          </w:tcPr>
          <w:p w14:paraId="328FA9B1" w14:textId="77777777" w:rsidR="0063629B" w:rsidRDefault="0063629B">
            <w:pPr>
              <w:rPr>
                <w:color w:val="000000" w:themeColor="text1"/>
                <w:sz w:val="20"/>
                <w:szCs w:val="20"/>
              </w:rPr>
            </w:pPr>
            <w:r>
              <w:rPr>
                <w:color w:val="000000" w:themeColor="text1"/>
                <w:sz w:val="20"/>
                <w:szCs w:val="20"/>
              </w:rPr>
              <w:t xml:space="preserve">Specifies task group mode. There are 2 modes: 1) synchronous mode; 2) asynchronous mode for flexible task group-based execution and scheduling. The default is synchronous mode. </w:t>
            </w:r>
          </w:p>
        </w:tc>
        <w:tc>
          <w:tcPr>
            <w:tcW w:w="1245" w:type="dxa"/>
            <w:tcBorders>
              <w:top w:val="single" w:sz="4" w:space="0" w:color="auto"/>
              <w:left w:val="single" w:sz="4" w:space="0" w:color="auto"/>
              <w:bottom w:val="single" w:sz="4" w:space="0" w:color="auto"/>
              <w:right w:val="single" w:sz="4" w:space="0" w:color="auto"/>
            </w:tcBorders>
            <w:hideMark/>
          </w:tcPr>
          <w:p w14:paraId="4C6DC7C3" w14:textId="77777777" w:rsidR="0063629B" w:rsidRDefault="0063629B">
            <w:pPr>
              <w:rPr>
                <w:color w:val="000000" w:themeColor="text1"/>
                <w:sz w:val="20"/>
                <w:szCs w:val="20"/>
              </w:rPr>
            </w:pPr>
            <w:r>
              <w:rPr>
                <w:color w:val="000000" w:themeColor="text1"/>
                <w:sz w:val="20"/>
                <w:szCs w:val="20"/>
              </w:rPr>
              <w:t>N/A</w:t>
            </w:r>
          </w:p>
        </w:tc>
        <w:tc>
          <w:tcPr>
            <w:tcW w:w="2081" w:type="dxa"/>
            <w:tcBorders>
              <w:top w:val="single" w:sz="4" w:space="0" w:color="auto"/>
              <w:left w:val="single" w:sz="4" w:space="0" w:color="auto"/>
              <w:bottom w:val="single" w:sz="4" w:space="0" w:color="auto"/>
              <w:right w:val="single" w:sz="4" w:space="0" w:color="auto"/>
            </w:tcBorders>
            <w:hideMark/>
          </w:tcPr>
          <w:p w14:paraId="2A95633A" w14:textId="77777777" w:rsidR="0063629B" w:rsidRDefault="0063629B">
            <w:pPr>
              <w:rPr>
                <w:color w:val="000000" w:themeColor="text1"/>
                <w:sz w:val="20"/>
                <w:szCs w:val="20"/>
              </w:rPr>
            </w:pPr>
            <w:r>
              <w:rPr>
                <w:color w:val="000000" w:themeColor="text1"/>
                <w:sz w:val="20"/>
                <w:szCs w:val="20"/>
              </w:rPr>
              <w:t>String</w:t>
            </w:r>
          </w:p>
        </w:tc>
      </w:tr>
      <w:tr w:rsidR="0063629B" w14:paraId="17EC19AC"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36712C67" w14:textId="77777777" w:rsidR="0063629B" w:rsidRDefault="0063629B">
            <w:pPr>
              <w:rPr>
                <w:color w:val="000000" w:themeColor="text1"/>
                <w:sz w:val="20"/>
                <w:szCs w:val="20"/>
              </w:rPr>
            </w:pPr>
            <w:r>
              <w:rPr>
                <w:color w:val="000000" w:themeColor="text1"/>
                <w:sz w:val="20"/>
                <w:szCs w:val="20"/>
              </w:rPr>
              <w:t>Replicable</w:t>
            </w:r>
          </w:p>
        </w:tc>
        <w:tc>
          <w:tcPr>
            <w:tcW w:w="3911" w:type="dxa"/>
            <w:tcBorders>
              <w:top w:val="single" w:sz="4" w:space="0" w:color="auto"/>
              <w:left w:val="single" w:sz="4" w:space="0" w:color="auto"/>
              <w:bottom w:val="single" w:sz="4" w:space="0" w:color="auto"/>
              <w:right w:val="single" w:sz="4" w:space="0" w:color="auto"/>
            </w:tcBorders>
            <w:hideMark/>
          </w:tcPr>
          <w:p w14:paraId="2EC12F01" w14:textId="77777777" w:rsidR="0063629B" w:rsidRDefault="0063629B">
            <w:pPr>
              <w:rPr>
                <w:color w:val="000000" w:themeColor="text1"/>
                <w:sz w:val="20"/>
                <w:szCs w:val="20"/>
              </w:rPr>
            </w:pPr>
            <w:r>
              <w:rPr>
                <w:color w:val="000000" w:themeColor="text1"/>
                <w:sz w:val="20"/>
                <w:szCs w:val="20"/>
              </w:rPr>
              <w:t>Specifies the scaling capability applicable to asynchronous mode task group only. Default value is False.</w:t>
            </w:r>
          </w:p>
        </w:tc>
        <w:tc>
          <w:tcPr>
            <w:tcW w:w="1245" w:type="dxa"/>
            <w:tcBorders>
              <w:top w:val="single" w:sz="4" w:space="0" w:color="auto"/>
              <w:left w:val="single" w:sz="4" w:space="0" w:color="auto"/>
              <w:bottom w:val="single" w:sz="4" w:space="0" w:color="auto"/>
              <w:right w:val="single" w:sz="4" w:space="0" w:color="auto"/>
            </w:tcBorders>
            <w:hideMark/>
          </w:tcPr>
          <w:p w14:paraId="44350D0F" w14:textId="77777777" w:rsidR="0063629B" w:rsidRDefault="0063629B">
            <w:pPr>
              <w:rPr>
                <w:color w:val="000000" w:themeColor="text1"/>
                <w:sz w:val="20"/>
                <w:szCs w:val="20"/>
              </w:rPr>
            </w:pPr>
            <w:r>
              <w:rPr>
                <w:color w:val="000000" w:themeColor="text1"/>
                <w:sz w:val="20"/>
                <w:szCs w:val="20"/>
              </w:rPr>
              <w:t>N/A</w:t>
            </w:r>
          </w:p>
        </w:tc>
        <w:tc>
          <w:tcPr>
            <w:tcW w:w="2081" w:type="dxa"/>
            <w:tcBorders>
              <w:top w:val="single" w:sz="4" w:space="0" w:color="auto"/>
              <w:left w:val="single" w:sz="4" w:space="0" w:color="auto"/>
              <w:bottom w:val="single" w:sz="4" w:space="0" w:color="auto"/>
              <w:right w:val="single" w:sz="4" w:space="0" w:color="auto"/>
            </w:tcBorders>
            <w:hideMark/>
          </w:tcPr>
          <w:p w14:paraId="4242CE2B" w14:textId="77777777" w:rsidR="0063629B" w:rsidRDefault="0063629B">
            <w:pPr>
              <w:rPr>
                <w:color w:val="000000" w:themeColor="text1"/>
                <w:sz w:val="20"/>
                <w:szCs w:val="20"/>
              </w:rPr>
            </w:pPr>
            <w:r>
              <w:rPr>
                <w:color w:val="000000" w:themeColor="text1"/>
                <w:sz w:val="20"/>
                <w:szCs w:val="20"/>
              </w:rPr>
              <w:t>Boolean</w:t>
            </w:r>
          </w:p>
        </w:tc>
      </w:tr>
      <w:tr w:rsidR="0063629B" w14:paraId="363268FA"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57A18AFD" w14:textId="77777777" w:rsidR="0063629B" w:rsidRDefault="0063629B">
            <w:pPr>
              <w:rPr>
                <w:sz w:val="20"/>
                <w:szCs w:val="20"/>
                <w:lang w:eastAsia="zh-CN"/>
              </w:rPr>
            </w:pPr>
            <w:proofErr w:type="gramStart"/>
            <w:r>
              <w:rPr>
                <w:color w:val="222222"/>
                <w:sz w:val="20"/>
                <w:szCs w:val="20"/>
                <w:shd w:val="clear" w:color="auto" w:fill="FFFFFF"/>
              </w:rPr>
              <w:t>Replicable</w:t>
            </w:r>
            <w:r>
              <w:rPr>
                <w:color w:val="000000" w:themeColor="text1"/>
                <w:sz w:val="20"/>
                <w:szCs w:val="20"/>
              </w:rPr>
              <w:t>-number</w:t>
            </w:r>
            <w:proofErr w:type="gramEnd"/>
          </w:p>
        </w:tc>
        <w:tc>
          <w:tcPr>
            <w:tcW w:w="3911" w:type="dxa"/>
            <w:tcBorders>
              <w:top w:val="single" w:sz="4" w:space="0" w:color="auto"/>
              <w:left w:val="single" w:sz="4" w:space="0" w:color="auto"/>
              <w:bottom w:val="single" w:sz="4" w:space="0" w:color="auto"/>
              <w:right w:val="single" w:sz="4" w:space="0" w:color="auto"/>
            </w:tcBorders>
            <w:hideMark/>
          </w:tcPr>
          <w:p w14:paraId="6B5DEBE4" w14:textId="77777777" w:rsidR="0063629B" w:rsidRDefault="0063629B">
            <w:pPr>
              <w:rPr>
                <w:color w:val="000000" w:themeColor="text1"/>
                <w:sz w:val="20"/>
                <w:szCs w:val="20"/>
                <w:lang w:eastAsia="en-GB"/>
              </w:rPr>
            </w:pPr>
            <w:r>
              <w:rPr>
                <w:color w:val="000000" w:themeColor="text1"/>
                <w:sz w:val="20"/>
                <w:szCs w:val="20"/>
              </w:rPr>
              <w:t xml:space="preserve">Specifies the number of replicas that can be run </w:t>
            </w:r>
            <w:proofErr w:type="gramStart"/>
            <w:r>
              <w:rPr>
                <w:color w:val="000000" w:themeColor="text1"/>
                <w:sz w:val="20"/>
                <w:szCs w:val="20"/>
              </w:rPr>
              <w:t>concurrently, when</w:t>
            </w:r>
            <w:proofErr w:type="gramEnd"/>
            <w:r>
              <w:rPr>
                <w:color w:val="000000" w:themeColor="text1"/>
                <w:sz w:val="20"/>
                <w:szCs w:val="20"/>
              </w:rPr>
              <w:t xml:space="preserve"> the replicable parameter is True. Default value is 0</w:t>
            </w:r>
          </w:p>
        </w:tc>
        <w:tc>
          <w:tcPr>
            <w:tcW w:w="1245" w:type="dxa"/>
            <w:tcBorders>
              <w:top w:val="single" w:sz="4" w:space="0" w:color="auto"/>
              <w:left w:val="single" w:sz="4" w:space="0" w:color="auto"/>
              <w:bottom w:val="single" w:sz="4" w:space="0" w:color="auto"/>
              <w:right w:val="single" w:sz="4" w:space="0" w:color="auto"/>
            </w:tcBorders>
            <w:hideMark/>
          </w:tcPr>
          <w:p w14:paraId="0D2F7DD2" w14:textId="77777777" w:rsidR="0063629B" w:rsidRDefault="0063629B">
            <w:pPr>
              <w:rPr>
                <w:color w:val="000000" w:themeColor="text1"/>
                <w:sz w:val="20"/>
                <w:szCs w:val="20"/>
              </w:rPr>
            </w:pPr>
            <w:r>
              <w:rPr>
                <w:color w:val="000000" w:themeColor="text1"/>
                <w:sz w:val="20"/>
                <w:szCs w:val="20"/>
              </w:rPr>
              <w:t>Number of replicas</w:t>
            </w:r>
          </w:p>
        </w:tc>
        <w:tc>
          <w:tcPr>
            <w:tcW w:w="2081" w:type="dxa"/>
            <w:tcBorders>
              <w:top w:val="single" w:sz="4" w:space="0" w:color="auto"/>
              <w:left w:val="single" w:sz="4" w:space="0" w:color="auto"/>
              <w:bottom w:val="single" w:sz="4" w:space="0" w:color="auto"/>
              <w:right w:val="single" w:sz="4" w:space="0" w:color="auto"/>
            </w:tcBorders>
            <w:hideMark/>
          </w:tcPr>
          <w:p w14:paraId="71FA9BA8" w14:textId="77777777" w:rsidR="0063629B" w:rsidRDefault="0063629B">
            <w:pPr>
              <w:rPr>
                <w:color w:val="000000" w:themeColor="text1"/>
                <w:sz w:val="20"/>
                <w:szCs w:val="20"/>
              </w:rPr>
            </w:pPr>
            <w:r>
              <w:rPr>
                <w:color w:val="000000" w:themeColor="text1"/>
                <w:sz w:val="20"/>
                <w:szCs w:val="20"/>
              </w:rPr>
              <w:t>Number</w:t>
            </w:r>
          </w:p>
        </w:tc>
      </w:tr>
      <w:tr w:rsidR="0063629B" w14:paraId="57D58839"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46F21CDB" w14:textId="77777777" w:rsidR="0063629B" w:rsidRDefault="0063629B">
            <w:pPr>
              <w:rPr>
                <w:color w:val="000000" w:themeColor="text1"/>
                <w:sz w:val="20"/>
                <w:szCs w:val="20"/>
              </w:rPr>
            </w:pPr>
            <w:proofErr w:type="gramStart"/>
            <w:r>
              <w:rPr>
                <w:color w:val="000000" w:themeColor="text1"/>
                <w:sz w:val="20"/>
                <w:szCs w:val="20"/>
              </w:rPr>
              <w:lastRenderedPageBreak/>
              <w:t>Scheduled-time</w:t>
            </w:r>
            <w:proofErr w:type="gramEnd"/>
          </w:p>
        </w:tc>
        <w:tc>
          <w:tcPr>
            <w:tcW w:w="3911" w:type="dxa"/>
            <w:tcBorders>
              <w:top w:val="single" w:sz="4" w:space="0" w:color="auto"/>
              <w:left w:val="single" w:sz="4" w:space="0" w:color="auto"/>
              <w:bottom w:val="single" w:sz="4" w:space="0" w:color="auto"/>
              <w:right w:val="single" w:sz="4" w:space="0" w:color="auto"/>
            </w:tcBorders>
            <w:hideMark/>
          </w:tcPr>
          <w:p w14:paraId="5149D5D3" w14:textId="77777777" w:rsidR="0063629B" w:rsidRDefault="0063629B">
            <w:pPr>
              <w:rPr>
                <w:color w:val="000000" w:themeColor="text1"/>
                <w:sz w:val="20"/>
                <w:szCs w:val="20"/>
              </w:rPr>
            </w:pPr>
            <w:r>
              <w:rPr>
                <w:color w:val="000000" w:themeColor="text1"/>
                <w:sz w:val="20"/>
                <w:szCs w:val="20"/>
              </w:rPr>
              <w:t>Specifies exact scheduled execution time of the task group. When the upstream tasks or task groups fail or does not complete by the scheduled time, this task group shall not run and report the error.</w:t>
            </w:r>
          </w:p>
        </w:tc>
        <w:tc>
          <w:tcPr>
            <w:tcW w:w="1245" w:type="dxa"/>
            <w:tcBorders>
              <w:top w:val="single" w:sz="4" w:space="0" w:color="auto"/>
              <w:left w:val="single" w:sz="4" w:space="0" w:color="auto"/>
              <w:bottom w:val="single" w:sz="4" w:space="0" w:color="auto"/>
              <w:right w:val="single" w:sz="4" w:space="0" w:color="auto"/>
            </w:tcBorders>
          </w:tcPr>
          <w:p w14:paraId="189CD872" w14:textId="77777777" w:rsidR="0063629B" w:rsidRDefault="0063629B">
            <w:pPr>
              <w:rPr>
                <w:color w:val="000000" w:themeColor="text1"/>
                <w:sz w:val="20"/>
                <w:szCs w:val="20"/>
              </w:rPr>
            </w:pPr>
            <w:r>
              <w:rPr>
                <w:color w:val="000000" w:themeColor="text1"/>
                <w:sz w:val="20"/>
                <w:szCs w:val="20"/>
              </w:rPr>
              <w:t>As defined by ISO 8601 (</w:t>
            </w:r>
            <w:proofErr w:type="gramStart"/>
            <w:r>
              <w:rPr>
                <w:color w:val="000000" w:themeColor="text1"/>
                <w:sz w:val="20"/>
                <w:szCs w:val="20"/>
              </w:rPr>
              <w:t>e.g.</w:t>
            </w:r>
            <w:proofErr w:type="gramEnd"/>
            <w:r>
              <w:rPr>
                <w:color w:val="000000" w:themeColor="text1"/>
                <w:sz w:val="20"/>
                <w:szCs w:val="20"/>
              </w:rPr>
              <w:t xml:space="preserve"> 2021-03-24)</w:t>
            </w:r>
          </w:p>
          <w:p w14:paraId="54284A41" w14:textId="77777777" w:rsidR="0063629B" w:rsidRDefault="0063629B">
            <w:pPr>
              <w:rPr>
                <w:color w:val="000000" w:themeColor="text1"/>
                <w:sz w:val="20"/>
                <w:szCs w:val="20"/>
              </w:rPr>
            </w:pPr>
          </w:p>
        </w:tc>
        <w:tc>
          <w:tcPr>
            <w:tcW w:w="2081" w:type="dxa"/>
            <w:tcBorders>
              <w:top w:val="single" w:sz="4" w:space="0" w:color="auto"/>
              <w:left w:val="single" w:sz="4" w:space="0" w:color="auto"/>
              <w:bottom w:val="single" w:sz="4" w:space="0" w:color="auto"/>
              <w:right w:val="single" w:sz="4" w:space="0" w:color="auto"/>
            </w:tcBorders>
            <w:hideMark/>
          </w:tcPr>
          <w:p w14:paraId="28B58C56" w14:textId="77777777" w:rsidR="0063629B" w:rsidRDefault="0063629B">
            <w:pPr>
              <w:rPr>
                <w:color w:val="000000" w:themeColor="text1"/>
                <w:sz w:val="20"/>
                <w:szCs w:val="20"/>
              </w:rPr>
            </w:pPr>
            <w:r>
              <w:rPr>
                <w:color w:val="000000" w:themeColor="text1"/>
                <w:sz w:val="20"/>
                <w:szCs w:val="20"/>
              </w:rPr>
              <w:t>String</w:t>
            </w:r>
          </w:p>
        </w:tc>
      </w:tr>
      <w:tr w:rsidR="0063629B" w14:paraId="49EB4B7F"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35D7C966" w14:textId="77777777" w:rsidR="0063629B" w:rsidRDefault="0063629B">
            <w:pPr>
              <w:rPr>
                <w:color w:val="000000" w:themeColor="text1"/>
                <w:sz w:val="20"/>
                <w:szCs w:val="20"/>
              </w:rPr>
            </w:pPr>
            <w:proofErr w:type="gramStart"/>
            <w:r>
              <w:rPr>
                <w:color w:val="000000" w:themeColor="text1"/>
                <w:sz w:val="20"/>
                <w:szCs w:val="20"/>
              </w:rPr>
              <w:t>Delayed-time</w:t>
            </w:r>
            <w:proofErr w:type="gramEnd"/>
          </w:p>
        </w:tc>
        <w:tc>
          <w:tcPr>
            <w:tcW w:w="3911" w:type="dxa"/>
            <w:tcBorders>
              <w:top w:val="single" w:sz="4" w:space="0" w:color="auto"/>
              <w:left w:val="single" w:sz="4" w:space="0" w:color="auto"/>
              <w:bottom w:val="single" w:sz="4" w:space="0" w:color="auto"/>
              <w:right w:val="single" w:sz="4" w:space="0" w:color="auto"/>
            </w:tcBorders>
            <w:hideMark/>
          </w:tcPr>
          <w:p w14:paraId="32562DF7" w14:textId="77777777" w:rsidR="0063629B" w:rsidRDefault="0063629B">
            <w:pPr>
              <w:rPr>
                <w:color w:val="000000" w:themeColor="text1"/>
                <w:sz w:val="20"/>
                <w:szCs w:val="20"/>
              </w:rPr>
            </w:pPr>
            <w:r>
              <w:rPr>
                <w:color w:val="000000" w:themeColor="text1"/>
                <w:sz w:val="20"/>
                <w:szCs w:val="20"/>
              </w:rPr>
              <w:t>Specifies the relative execution time to outputs from upstream tasks or task groups in batch/stepwise execution mode.</w:t>
            </w:r>
          </w:p>
        </w:tc>
        <w:tc>
          <w:tcPr>
            <w:tcW w:w="1245" w:type="dxa"/>
            <w:tcBorders>
              <w:top w:val="single" w:sz="4" w:space="0" w:color="auto"/>
              <w:left w:val="single" w:sz="4" w:space="0" w:color="auto"/>
              <w:bottom w:val="single" w:sz="4" w:space="0" w:color="auto"/>
              <w:right w:val="single" w:sz="4" w:space="0" w:color="auto"/>
            </w:tcBorders>
            <w:hideMark/>
          </w:tcPr>
          <w:p w14:paraId="2F2E2364" w14:textId="77777777" w:rsidR="0063629B" w:rsidRDefault="0063629B">
            <w:pPr>
              <w:rPr>
                <w:color w:val="000000" w:themeColor="text1"/>
                <w:sz w:val="20"/>
                <w:szCs w:val="20"/>
              </w:rPr>
            </w:pPr>
            <w:r>
              <w:rPr>
                <w:color w:val="000000" w:themeColor="text1"/>
                <w:sz w:val="20"/>
                <w:szCs w:val="20"/>
              </w:rPr>
              <w:t>seconds</w:t>
            </w:r>
          </w:p>
        </w:tc>
        <w:tc>
          <w:tcPr>
            <w:tcW w:w="2081" w:type="dxa"/>
            <w:tcBorders>
              <w:top w:val="single" w:sz="4" w:space="0" w:color="auto"/>
              <w:left w:val="single" w:sz="4" w:space="0" w:color="auto"/>
              <w:bottom w:val="single" w:sz="4" w:space="0" w:color="auto"/>
              <w:right w:val="single" w:sz="4" w:space="0" w:color="auto"/>
            </w:tcBorders>
            <w:hideMark/>
          </w:tcPr>
          <w:p w14:paraId="181071D2" w14:textId="77777777" w:rsidR="0063629B" w:rsidRDefault="0063629B">
            <w:pPr>
              <w:rPr>
                <w:color w:val="000000" w:themeColor="text1"/>
                <w:sz w:val="20"/>
                <w:szCs w:val="20"/>
              </w:rPr>
            </w:pPr>
            <w:r>
              <w:rPr>
                <w:color w:val="000000" w:themeColor="text1"/>
                <w:sz w:val="20"/>
                <w:szCs w:val="20"/>
              </w:rPr>
              <w:t>Number</w:t>
            </w:r>
          </w:p>
        </w:tc>
      </w:tr>
    </w:tbl>
    <w:p w14:paraId="2E32DE3B" w14:textId="0D93C0CD" w:rsidR="004B767B" w:rsidRPr="004B767B" w:rsidRDefault="004B767B" w:rsidP="00EC4DCE">
      <w:pPr>
        <w:pStyle w:val="NormalWeb"/>
      </w:pPr>
      <w:bookmarkStart w:id="22" w:name="_jd439jcgs39n"/>
      <w:bookmarkEnd w:id="22"/>
    </w:p>
    <w:p w14:paraId="381755EE" w14:textId="77777777" w:rsidR="007823DC" w:rsidRDefault="00901C5F" w:rsidP="007823DC">
      <w:pPr>
        <w:pStyle w:val="Header1"/>
        <w:rPr>
          <w:lang w:val="en-GB"/>
        </w:rPr>
      </w:pPr>
      <w:bookmarkStart w:id="23" w:name="_Toc109206413"/>
      <w:r>
        <w:t>S</w:t>
      </w:r>
      <w:r w:rsidRPr="00901C5F">
        <w:t>ynchronized</w:t>
      </w:r>
      <w:r>
        <w:rPr>
          <w:lang w:val="en-GB"/>
        </w:rPr>
        <w:t xml:space="preserve"> metadata handling (</w:t>
      </w:r>
      <w:r w:rsidR="007F7C9E" w:rsidRPr="007F7C9E">
        <w:rPr>
          <w:lang w:val="en-GB" w:eastAsia="zh-CN"/>
        </w:rPr>
        <w:t>m 56728</w:t>
      </w:r>
      <w:r>
        <w:rPr>
          <w:lang w:val="en-GB"/>
        </w:rPr>
        <w:t>)</w:t>
      </w:r>
      <w:bookmarkEnd w:id="23"/>
    </w:p>
    <w:p w14:paraId="4EBE682A" w14:textId="15D70FD7" w:rsidR="007823DC" w:rsidRPr="007823DC" w:rsidRDefault="007823DC" w:rsidP="007823DC">
      <w:pPr>
        <w:pStyle w:val="Heading2"/>
        <w:rPr>
          <w:sz w:val="32"/>
          <w:szCs w:val="32"/>
          <w:lang w:val="en-GB" w:eastAsia="ja-JP"/>
        </w:rPr>
      </w:pPr>
      <w:bookmarkStart w:id="24" w:name="_Toc109206414"/>
      <w:r>
        <w:rPr>
          <w:lang w:eastAsia="zh-CN"/>
        </w:rPr>
        <w:t>Introduction</w:t>
      </w:r>
      <w:bookmarkEnd w:id="24"/>
    </w:p>
    <w:p w14:paraId="79AEE6BA" w14:textId="77777777" w:rsidR="007823DC" w:rsidRDefault="007823DC" w:rsidP="007823DC">
      <w:pPr>
        <w:jc w:val="both"/>
      </w:pPr>
      <w:r>
        <w:t xml:space="preserve">NBMP allows two ways of passing parameters to tasks for making any changes at runtime when a workflow has been configured and started: 1) “reconfiguration of the task parameters” defined in the NBMP architecture; and 2) “metadata-parameters” in Input and Output Descriptors. The task reconfiguration can allow passing parameters from any sources (internal and external) through the Workflow Manager, for example, NBMP Source, or other NBMP tasks via event notifications. Timed metadata as the I/O allows a more frequent and deterministic way for tasks to consume the metadata together with the media I/O. Fig. 1 illustrates the 2 situations where dynamically generated metadata are delivered in the out-of-band approach. </w:t>
      </w:r>
    </w:p>
    <w:p w14:paraId="45D654BF" w14:textId="77777777" w:rsidR="007823DC" w:rsidRDefault="007823DC" w:rsidP="007823DC"/>
    <w:p w14:paraId="4A7E01DF" w14:textId="5030AD01" w:rsidR="007823DC" w:rsidRDefault="007823DC" w:rsidP="007823DC">
      <w:r>
        <w:rPr>
          <w:noProof/>
        </w:rPr>
        <w:drawing>
          <wp:inline distT="0" distB="0" distL="0" distR="0" wp14:anchorId="3CF70F7B" wp14:editId="4BDF4A42">
            <wp:extent cx="5727700" cy="1651000"/>
            <wp:effectExtent l="0" t="0" r="0" b="6350"/>
            <wp:docPr id="25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27700" cy="1651000"/>
                    </a:xfrm>
                    <a:prstGeom prst="rect">
                      <a:avLst/>
                    </a:prstGeom>
                    <a:noFill/>
                    <a:ln>
                      <a:noFill/>
                    </a:ln>
                  </pic:spPr>
                </pic:pic>
              </a:graphicData>
            </a:graphic>
          </wp:inline>
        </w:drawing>
      </w:r>
    </w:p>
    <w:p w14:paraId="5F1AA3B9" w14:textId="77777777" w:rsidR="007823DC" w:rsidRDefault="007823DC" w:rsidP="007823DC"/>
    <w:p w14:paraId="1C07D6A3" w14:textId="77777777" w:rsidR="007823DC" w:rsidRPr="007823DC" w:rsidRDefault="007823DC" w:rsidP="007823DC">
      <w:pPr>
        <w:rPr>
          <w:b/>
          <w:bCs/>
        </w:rPr>
      </w:pPr>
      <w:r w:rsidRPr="007823DC">
        <w:rPr>
          <w:b/>
          <w:bCs/>
        </w:rPr>
        <w:t xml:space="preserve">FIG. 1. Out-of-band parameter passing as metadata via task reconfiguration and metadata </w:t>
      </w:r>
    </w:p>
    <w:p w14:paraId="73C1EA4D" w14:textId="77777777" w:rsidR="007823DC" w:rsidRDefault="007823DC" w:rsidP="007823DC"/>
    <w:p w14:paraId="714689ED" w14:textId="77777777" w:rsidR="007823DC" w:rsidRDefault="007823DC" w:rsidP="007823DC">
      <w:pPr>
        <w:jc w:val="both"/>
      </w:pPr>
      <w:r>
        <w:t xml:space="preserve">As media and metadata may be sent in different </w:t>
      </w:r>
      <w:proofErr w:type="gramStart"/>
      <w:r>
        <w:t>rates, or</w:t>
      </w:r>
      <w:proofErr w:type="gramEnd"/>
      <w:r>
        <w:t xml:space="preserve"> arrive to the task at different times even while corresponding to the same temporal intervals, the transport protocols (especially over the network) introduce differences in their arrival. When a metadata is generated dynamically by an upstream task, e.g. object detection with its bunding boxes, and transmitted to the downstream tasks for post-processing, the timestamps the metadata carries corresponding to the media (e.g. video frames) can sometimes cause relatively large </w:t>
      </w:r>
      <w:proofErr w:type="gramStart"/>
      <w:r>
        <w:t>delay  in</w:t>
      </w:r>
      <w:proofErr w:type="gramEnd"/>
      <w:r>
        <w:t xml:space="preserve"> the out-of-band approach (e.g. via task reconfiguration through the Workflow Manager. The metadata is sent first to the workflow manager and then relay to all relevant tasks) when the post-processing requires  accurate timing to couple with the metadata (object bounding boxes) and video frames. FIG 2 is an example illustrating the case where media rate (e.g. frame rates) and object detection rate is different. </w:t>
      </w:r>
    </w:p>
    <w:p w14:paraId="3A262FFA" w14:textId="77777777" w:rsidR="007823DC" w:rsidRDefault="007823DC" w:rsidP="007823DC"/>
    <w:p w14:paraId="660B4C6E" w14:textId="77777777" w:rsidR="007823DC" w:rsidRDefault="007823DC" w:rsidP="007823DC"/>
    <w:p w14:paraId="5A800428" w14:textId="52163C1E" w:rsidR="007823DC" w:rsidRDefault="007823DC" w:rsidP="007823DC">
      <w:pPr>
        <w:jc w:val="center"/>
      </w:pPr>
      <w:r>
        <w:rPr>
          <w:noProof/>
        </w:rPr>
        <w:lastRenderedPageBreak/>
        <w:drawing>
          <wp:inline distT="0" distB="0" distL="0" distR="0" wp14:anchorId="6D19AA70" wp14:editId="1A51E04A">
            <wp:extent cx="5410200" cy="25146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10200" cy="2514600"/>
                    </a:xfrm>
                    <a:prstGeom prst="rect">
                      <a:avLst/>
                    </a:prstGeom>
                    <a:noFill/>
                    <a:ln>
                      <a:noFill/>
                    </a:ln>
                  </pic:spPr>
                </pic:pic>
              </a:graphicData>
            </a:graphic>
          </wp:inline>
        </w:drawing>
      </w:r>
    </w:p>
    <w:p w14:paraId="7C2C5775" w14:textId="518F6E96" w:rsidR="007823DC" w:rsidRPr="007823DC" w:rsidRDefault="007823DC" w:rsidP="007823DC">
      <w:pPr>
        <w:jc w:val="center"/>
        <w:rPr>
          <w:b/>
          <w:bCs/>
        </w:rPr>
      </w:pPr>
      <w:r w:rsidRPr="007823DC">
        <w:rPr>
          <w:b/>
          <w:bCs/>
        </w:rPr>
        <w:t>FIG. 2 Different metadata and media rates</w:t>
      </w:r>
    </w:p>
    <w:p w14:paraId="4C24170B" w14:textId="77777777" w:rsidR="007823DC" w:rsidRDefault="007823DC" w:rsidP="007823DC">
      <w:pPr>
        <w:jc w:val="both"/>
      </w:pPr>
    </w:p>
    <w:p w14:paraId="282237A7" w14:textId="3326662D" w:rsidR="007823DC" w:rsidRDefault="007823DC" w:rsidP="007823DC">
      <w:pPr>
        <w:rPr>
          <w:lang w:eastAsia="zh-CN"/>
        </w:rPr>
      </w:pPr>
      <w:r>
        <w:t>The metadata may be carried either in-band, meaning that they are delivered within the media format (e.g. a container) or multiplexed with the media stream, or out-of-band, meaning that they are delivered externally to the media stream.</w:t>
      </w:r>
      <w:r>
        <w:rPr>
          <w:lang w:eastAsia="zh-CN"/>
        </w:rPr>
        <w:t xml:space="preserve"> We believe a new transmission mode that supports in-band parameter (timed metadata) delivery can benefit NBMP and allow accurate and synchronized processing of dynamically generated parameters as timed metadata. This contribution proposes the new features to support the in-band carriage of the media and metadata in a new compound mode. The actual implementation can be specific to the transport protocols or media formats as auxiliary data, or the carriage of timed metadata as metadata tracks (ISO/IEC 23001-10), for example.</w:t>
      </w:r>
    </w:p>
    <w:p w14:paraId="43BDBB83" w14:textId="77777777" w:rsidR="007823DC" w:rsidRDefault="007823DC" w:rsidP="007823DC">
      <w:pPr>
        <w:pStyle w:val="Heading2"/>
      </w:pPr>
      <w:bookmarkStart w:id="25" w:name="_Toc109206415"/>
      <w:r>
        <w:t>Proposed design</w:t>
      </w:r>
      <w:bookmarkEnd w:id="25"/>
    </w:p>
    <w:p w14:paraId="118040A2" w14:textId="77777777" w:rsidR="007823DC" w:rsidRDefault="007823DC" w:rsidP="007823DC">
      <w:pPr>
        <w:jc w:val="both"/>
        <w:rPr>
          <w:lang w:val="en-GB"/>
        </w:rPr>
      </w:pPr>
      <w:r>
        <w:rPr>
          <w:lang w:val="en-GB"/>
        </w:rPr>
        <w:t xml:space="preserve">According to the NBMP FDIS specification </w:t>
      </w:r>
      <w:r>
        <w:rPr>
          <w:lang w:val="en-GB"/>
        </w:rPr>
        <w:fldChar w:fldCharType="begin"/>
      </w:r>
      <w:r>
        <w:rPr>
          <w:lang w:val="en-GB"/>
        </w:rPr>
        <w:instrText xml:space="preserve"> REF _Ref51589729 \r \h </w:instrText>
      </w:r>
      <w:r>
        <w:rPr>
          <w:lang w:val="en-GB"/>
        </w:rPr>
      </w:r>
      <w:r>
        <w:rPr>
          <w:lang w:val="en-GB"/>
        </w:rPr>
        <w:fldChar w:fldCharType="separate"/>
      </w:r>
      <w:r>
        <w:rPr>
          <w:lang w:val="en-GB"/>
        </w:rPr>
        <w:t>[1]</w:t>
      </w:r>
      <w:r>
        <w:rPr>
          <w:lang w:val="en-GB"/>
        </w:rPr>
        <w:fldChar w:fldCharType="end"/>
      </w:r>
      <w:r>
        <w:rPr>
          <w:lang w:val="en-GB"/>
        </w:rPr>
        <w:t>, there are “</w:t>
      </w:r>
      <w:r>
        <w:rPr>
          <w:i/>
          <w:iCs/>
          <w:lang w:val="en-GB"/>
        </w:rPr>
        <w:t>media-parameters</w:t>
      </w:r>
      <w:r>
        <w:rPr>
          <w:lang w:val="en-GB"/>
        </w:rPr>
        <w:t>” and “</w:t>
      </w:r>
      <w:r>
        <w:rPr>
          <w:i/>
          <w:iCs/>
          <w:lang w:val="en-GB"/>
        </w:rPr>
        <w:t>metadata-parameters</w:t>
      </w:r>
      <w:r>
        <w:rPr>
          <w:lang w:val="en-GB"/>
        </w:rPr>
        <w:t>” defined in the Input and Output Descriptors. The “input-ports” and “output-ports” specifies the logical endpoints for the connection map object to define the data flows from upstream functions/tasks to downstream functions/tasks. By default, the media and metadata streams are delivered using the transport protocols defined in the I/O descriptors.</w:t>
      </w:r>
    </w:p>
    <w:p w14:paraId="003C4E90" w14:textId="77777777" w:rsidR="007823DC" w:rsidRDefault="007823DC" w:rsidP="007823DC">
      <w:pPr>
        <w:jc w:val="both"/>
        <w:rPr>
          <w:lang w:val="en-GB"/>
        </w:rPr>
      </w:pPr>
    </w:p>
    <w:p w14:paraId="731E0B4E" w14:textId="18CE61F2" w:rsidR="007823DC" w:rsidRPr="007823DC" w:rsidRDefault="007823DC" w:rsidP="007823DC">
      <w:pPr>
        <w:jc w:val="both"/>
        <w:rPr>
          <w:lang w:val="en-GB"/>
        </w:rPr>
      </w:pPr>
      <w:r>
        <w:rPr>
          <w:lang w:val="en-GB"/>
        </w:rPr>
        <w:t>It is understood that media and metadata can be sent in the out-of-band way when the parameters such as “stream-id”, “protocol” and “caching-server-</w:t>
      </w:r>
      <w:proofErr w:type="spellStart"/>
      <w:r>
        <w:rPr>
          <w:lang w:val="en-GB"/>
        </w:rPr>
        <w:t>url</w:t>
      </w:r>
      <w:proofErr w:type="spellEnd"/>
      <w:r>
        <w:rPr>
          <w:lang w:val="en-GB"/>
        </w:rPr>
        <w:t>”, which makes the metadata stream different from the correspondent I/O media streams. It is required, in order to support in-band approach, those parameters should have the same value of the correspondent I/O media stream. Additionally, few new parameters are proposed in NBMP descriptors to indicate the in-band carriage of the metadata stream with the media streams over the same protocol used by the media streams.</w:t>
      </w:r>
    </w:p>
    <w:p w14:paraId="62A4A45F" w14:textId="77777777" w:rsidR="007823DC" w:rsidRDefault="007823DC" w:rsidP="007823DC">
      <w:pPr>
        <w:jc w:val="both"/>
      </w:pPr>
      <w:r>
        <w:t>A new parameter “</w:t>
      </w:r>
      <w:r>
        <w:rPr>
          <w:i/>
        </w:rPr>
        <w:t>compound-mode</w:t>
      </w:r>
      <w:r>
        <w:t>” is specified in the “connection-map” object where the connection between input and output ports (or external NBMP media source and sink). Another new parameter “</w:t>
      </w:r>
      <w:r>
        <w:rPr>
          <w:i/>
        </w:rPr>
        <w:t>synchronized-mode</w:t>
      </w:r>
      <w:r>
        <w:t xml:space="preserve">” is used to indicate that the two streams (media and metadata) need to be synchronized even when they have different data rates. Different tasks may have different requirements to the level of synchronization. In the example of real-time viewport-dependent streaming, for instance, it is essential to associate the viewport information with correct 360 video frames along the workflow pipeline whenever the viewport change occurs. In some steps, the processing demands both data (the video frame and metadata data) to be bundled together to be send to, for example, the OpenGL rendering context for shader-based fragment processing. </w:t>
      </w:r>
      <w:r>
        <w:lastRenderedPageBreak/>
        <w:t>In other scenarios, such strict synchronization may not be required or at least can be handled without any instructions.</w:t>
      </w:r>
    </w:p>
    <w:p w14:paraId="6142C639" w14:textId="77777777" w:rsidR="007823DC" w:rsidRDefault="007823DC" w:rsidP="007823DC"/>
    <w:p w14:paraId="04689EDE" w14:textId="353E40D2" w:rsidR="007823DC" w:rsidRPr="007823DC" w:rsidRDefault="007823DC" w:rsidP="007823DC">
      <w:pPr>
        <w:jc w:val="center"/>
        <w:rPr>
          <w:b/>
          <w:bCs/>
        </w:rPr>
      </w:pPr>
      <w:r w:rsidRPr="007823DC">
        <w:rPr>
          <w:b/>
          <w:bCs/>
        </w:rPr>
        <w:t xml:space="preserve">Table </w:t>
      </w:r>
      <w:r w:rsidRPr="007823DC">
        <w:rPr>
          <w:b/>
          <w:bCs/>
        </w:rPr>
        <w:fldChar w:fldCharType="begin"/>
      </w:r>
      <w:r w:rsidRPr="007823DC">
        <w:rPr>
          <w:b/>
          <w:bCs/>
        </w:rPr>
        <w:instrText xml:space="preserve"> SEQ Table \* ARABIC </w:instrText>
      </w:r>
      <w:r w:rsidRPr="007823DC">
        <w:rPr>
          <w:b/>
          <w:bCs/>
        </w:rPr>
        <w:fldChar w:fldCharType="separate"/>
      </w:r>
      <w:r w:rsidRPr="007823DC">
        <w:rPr>
          <w:b/>
          <w:bCs/>
          <w:noProof/>
        </w:rPr>
        <w:t>1</w:t>
      </w:r>
      <w:r w:rsidRPr="007823DC">
        <w:rPr>
          <w:b/>
          <w:bCs/>
        </w:rPr>
        <w:fldChar w:fldCharType="end"/>
      </w:r>
      <w:r w:rsidRPr="007823DC">
        <w:rPr>
          <w:b/>
          <w:bCs/>
        </w:rPr>
        <w:t xml:space="preserve"> New parameters to connection-map object</w:t>
      </w:r>
    </w:p>
    <w:tbl>
      <w:tblPr>
        <w:tblStyle w:val="TableGrid"/>
        <w:tblW w:w="0" w:type="auto"/>
        <w:tblLook w:val="04A0" w:firstRow="1" w:lastRow="0" w:firstColumn="1" w:lastColumn="0" w:noHBand="0" w:noVBand="1"/>
      </w:tblPr>
      <w:tblGrid>
        <w:gridCol w:w="1810"/>
        <w:gridCol w:w="4139"/>
        <w:gridCol w:w="912"/>
        <w:gridCol w:w="1350"/>
      </w:tblGrid>
      <w:tr w:rsidR="007823DC" w14:paraId="10C13430" w14:textId="77777777" w:rsidTr="007823DC">
        <w:tc>
          <w:tcPr>
            <w:tcW w:w="1810" w:type="dxa"/>
            <w:tcBorders>
              <w:top w:val="single" w:sz="4" w:space="0" w:color="auto"/>
              <w:left w:val="single" w:sz="4" w:space="0" w:color="auto"/>
              <w:bottom w:val="single" w:sz="4" w:space="0" w:color="auto"/>
              <w:right w:val="single" w:sz="4" w:space="0" w:color="auto"/>
            </w:tcBorders>
            <w:hideMark/>
          </w:tcPr>
          <w:p w14:paraId="3CA36ACA" w14:textId="77777777" w:rsidR="007823DC" w:rsidRDefault="007823DC" w:rsidP="007823DC">
            <w:pPr>
              <w:jc w:val="center"/>
            </w:pPr>
            <w:r>
              <w:t>Name</w:t>
            </w:r>
          </w:p>
        </w:tc>
        <w:tc>
          <w:tcPr>
            <w:tcW w:w="4139" w:type="dxa"/>
            <w:tcBorders>
              <w:top w:val="single" w:sz="4" w:space="0" w:color="auto"/>
              <w:left w:val="single" w:sz="4" w:space="0" w:color="auto"/>
              <w:bottom w:val="single" w:sz="4" w:space="0" w:color="auto"/>
              <w:right w:val="single" w:sz="4" w:space="0" w:color="auto"/>
            </w:tcBorders>
            <w:hideMark/>
          </w:tcPr>
          <w:p w14:paraId="64448D70" w14:textId="77777777" w:rsidR="007823DC" w:rsidRDefault="007823DC" w:rsidP="007823DC">
            <w:pPr>
              <w:jc w:val="center"/>
            </w:pPr>
            <w:r>
              <w:t>Description</w:t>
            </w:r>
          </w:p>
        </w:tc>
        <w:tc>
          <w:tcPr>
            <w:tcW w:w="912" w:type="dxa"/>
            <w:tcBorders>
              <w:top w:val="single" w:sz="4" w:space="0" w:color="auto"/>
              <w:left w:val="single" w:sz="4" w:space="0" w:color="auto"/>
              <w:bottom w:val="single" w:sz="4" w:space="0" w:color="auto"/>
              <w:right w:val="single" w:sz="4" w:space="0" w:color="auto"/>
            </w:tcBorders>
            <w:hideMark/>
          </w:tcPr>
          <w:p w14:paraId="34F2FB86" w14:textId="77777777" w:rsidR="007823DC" w:rsidRDefault="007823DC" w:rsidP="007823DC">
            <w:pPr>
              <w:jc w:val="center"/>
            </w:pPr>
            <w:r>
              <w:t>Type</w:t>
            </w:r>
          </w:p>
        </w:tc>
        <w:tc>
          <w:tcPr>
            <w:tcW w:w="1350" w:type="dxa"/>
            <w:tcBorders>
              <w:top w:val="single" w:sz="4" w:space="0" w:color="auto"/>
              <w:left w:val="single" w:sz="4" w:space="0" w:color="auto"/>
              <w:bottom w:val="single" w:sz="4" w:space="0" w:color="auto"/>
              <w:right w:val="single" w:sz="4" w:space="0" w:color="auto"/>
            </w:tcBorders>
            <w:hideMark/>
          </w:tcPr>
          <w:p w14:paraId="68A8047E" w14:textId="77777777" w:rsidR="007823DC" w:rsidRDefault="007823DC" w:rsidP="007823DC">
            <w:pPr>
              <w:jc w:val="center"/>
            </w:pPr>
            <w:r>
              <w:t>Cardinality</w:t>
            </w:r>
          </w:p>
        </w:tc>
      </w:tr>
      <w:tr w:rsidR="007823DC" w14:paraId="39432697" w14:textId="77777777" w:rsidTr="007823DC">
        <w:tc>
          <w:tcPr>
            <w:tcW w:w="1810" w:type="dxa"/>
            <w:tcBorders>
              <w:top w:val="single" w:sz="4" w:space="0" w:color="auto"/>
              <w:left w:val="single" w:sz="4" w:space="0" w:color="auto"/>
              <w:bottom w:val="single" w:sz="4" w:space="0" w:color="auto"/>
              <w:right w:val="single" w:sz="4" w:space="0" w:color="auto"/>
            </w:tcBorders>
            <w:hideMark/>
          </w:tcPr>
          <w:p w14:paraId="5EFBC3D1" w14:textId="77777777" w:rsidR="007823DC" w:rsidRDefault="007823DC" w:rsidP="007823DC">
            <w:pPr>
              <w:jc w:val="center"/>
              <w:rPr>
                <w:sz w:val="20"/>
                <w:szCs w:val="20"/>
              </w:rPr>
            </w:pPr>
            <w:r>
              <w:rPr>
                <w:sz w:val="20"/>
                <w:szCs w:val="20"/>
              </w:rPr>
              <w:t>compound-mode</w:t>
            </w:r>
          </w:p>
        </w:tc>
        <w:tc>
          <w:tcPr>
            <w:tcW w:w="4139" w:type="dxa"/>
            <w:tcBorders>
              <w:top w:val="single" w:sz="4" w:space="0" w:color="auto"/>
              <w:left w:val="single" w:sz="4" w:space="0" w:color="auto"/>
              <w:bottom w:val="single" w:sz="4" w:space="0" w:color="auto"/>
              <w:right w:val="single" w:sz="4" w:space="0" w:color="auto"/>
            </w:tcBorders>
            <w:hideMark/>
          </w:tcPr>
          <w:p w14:paraId="7B941378" w14:textId="77777777" w:rsidR="007823DC" w:rsidRDefault="007823DC" w:rsidP="007823DC">
            <w:pPr>
              <w:jc w:val="center"/>
              <w:rPr>
                <w:sz w:val="20"/>
                <w:szCs w:val="20"/>
              </w:rPr>
            </w:pPr>
            <w:r>
              <w:rPr>
                <w:sz w:val="20"/>
                <w:szCs w:val="20"/>
              </w:rPr>
              <w:t>Specifies the in-band delivery mode of metadata and media data. When the mode is true, media and metadata streams are combined or multiplexed into one medium transferred using the same transport protocol. Default value is false</w:t>
            </w:r>
          </w:p>
        </w:tc>
        <w:tc>
          <w:tcPr>
            <w:tcW w:w="912" w:type="dxa"/>
            <w:tcBorders>
              <w:top w:val="single" w:sz="4" w:space="0" w:color="auto"/>
              <w:left w:val="single" w:sz="4" w:space="0" w:color="auto"/>
              <w:bottom w:val="single" w:sz="4" w:space="0" w:color="auto"/>
              <w:right w:val="single" w:sz="4" w:space="0" w:color="auto"/>
            </w:tcBorders>
            <w:hideMark/>
          </w:tcPr>
          <w:p w14:paraId="7ABBEE08" w14:textId="77777777" w:rsidR="007823DC" w:rsidRDefault="007823DC" w:rsidP="007823DC">
            <w:pPr>
              <w:jc w:val="center"/>
              <w:rPr>
                <w:sz w:val="20"/>
                <w:szCs w:val="20"/>
              </w:rPr>
            </w:pPr>
            <w:r>
              <w:rPr>
                <w:sz w:val="20"/>
                <w:szCs w:val="20"/>
              </w:rPr>
              <w:t>Boolean</w:t>
            </w:r>
          </w:p>
        </w:tc>
        <w:tc>
          <w:tcPr>
            <w:tcW w:w="1350" w:type="dxa"/>
            <w:tcBorders>
              <w:top w:val="single" w:sz="4" w:space="0" w:color="auto"/>
              <w:left w:val="single" w:sz="4" w:space="0" w:color="auto"/>
              <w:bottom w:val="single" w:sz="4" w:space="0" w:color="auto"/>
              <w:right w:val="single" w:sz="4" w:space="0" w:color="auto"/>
            </w:tcBorders>
            <w:hideMark/>
          </w:tcPr>
          <w:p w14:paraId="16A7AA76" w14:textId="77777777" w:rsidR="007823DC" w:rsidRDefault="007823DC" w:rsidP="007823DC">
            <w:pPr>
              <w:jc w:val="center"/>
              <w:rPr>
                <w:sz w:val="20"/>
                <w:szCs w:val="20"/>
              </w:rPr>
            </w:pPr>
            <w:r>
              <w:rPr>
                <w:sz w:val="20"/>
                <w:szCs w:val="20"/>
              </w:rPr>
              <w:t>0-1</w:t>
            </w:r>
          </w:p>
        </w:tc>
      </w:tr>
      <w:tr w:rsidR="007823DC" w14:paraId="370111AB" w14:textId="77777777" w:rsidTr="007823DC">
        <w:tc>
          <w:tcPr>
            <w:tcW w:w="1810" w:type="dxa"/>
            <w:tcBorders>
              <w:top w:val="single" w:sz="4" w:space="0" w:color="auto"/>
              <w:left w:val="single" w:sz="4" w:space="0" w:color="auto"/>
              <w:bottom w:val="single" w:sz="4" w:space="0" w:color="auto"/>
              <w:right w:val="single" w:sz="4" w:space="0" w:color="auto"/>
            </w:tcBorders>
            <w:hideMark/>
          </w:tcPr>
          <w:p w14:paraId="602C51C2" w14:textId="77777777" w:rsidR="007823DC" w:rsidRDefault="007823DC" w:rsidP="007823DC">
            <w:pPr>
              <w:jc w:val="center"/>
              <w:rPr>
                <w:sz w:val="20"/>
                <w:szCs w:val="20"/>
              </w:rPr>
            </w:pPr>
            <w:proofErr w:type="gramStart"/>
            <w:r>
              <w:rPr>
                <w:sz w:val="20"/>
                <w:szCs w:val="20"/>
              </w:rPr>
              <w:t>synchronized-mode</w:t>
            </w:r>
            <w:proofErr w:type="gramEnd"/>
          </w:p>
        </w:tc>
        <w:tc>
          <w:tcPr>
            <w:tcW w:w="4139" w:type="dxa"/>
            <w:tcBorders>
              <w:top w:val="single" w:sz="4" w:space="0" w:color="auto"/>
              <w:left w:val="single" w:sz="4" w:space="0" w:color="auto"/>
              <w:bottom w:val="single" w:sz="4" w:space="0" w:color="auto"/>
              <w:right w:val="single" w:sz="4" w:space="0" w:color="auto"/>
            </w:tcBorders>
            <w:hideMark/>
          </w:tcPr>
          <w:p w14:paraId="1F4976B1" w14:textId="77777777" w:rsidR="007823DC" w:rsidRDefault="007823DC" w:rsidP="007823DC">
            <w:pPr>
              <w:jc w:val="center"/>
              <w:rPr>
                <w:sz w:val="20"/>
                <w:szCs w:val="20"/>
              </w:rPr>
            </w:pPr>
            <w:r>
              <w:rPr>
                <w:sz w:val="20"/>
                <w:szCs w:val="20"/>
              </w:rPr>
              <w:t xml:space="preserve">Specifies the synchronous delivery of metadata and media </w:t>
            </w:r>
            <w:proofErr w:type="gramStart"/>
            <w:r>
              <w:rPr>
                <w:sz w:val="20"/>
                <w:szCs w:val="20"/>
              </w:rPr>
              <w:t>data, when</w:t>
            </w:r>
            <w:proofErr w:type="gramEnd"/>
            <w:r>
              <w:rPr>
                <w:sz w:val="20"/>
                <w:szCs w:val="20"/>
              </w:rPr>
              <w:t xml:space="preserve"> compound-mode is false. Default value is false.</w:t>
            </w:r>
          </w:p>
        </w:tc>
        <w:tc>
          <w:tcPr>
            <w:tcW w:w="912" w:type="dxa"/>
            <w:tcBorders>
              <w:top w:val="single" w:sz="4" w:space="0" w:color="auto"/>
              <w:left w:val="single" w:sz="4" w:space="0" w:color="auto"/>
              <w:bottom w:val="single" w:sz="4" w:space="0" w:color="auto"/>
              <w:right w:val="single" w:sz="4" w:space="0" w:color="auto"/>
            </w:tcBorders>
            <w:hideMark/>
          </w:tcPr>
          <w:p w14:paraId="605B1766" w14:textId="77777777" w:rsidR="007823DC" w:rsidRDefault="007823DC" w:rsidP="007823DC">
            <w:pPr>
              <w:jc w:val="center"/>
              <w:rPr>
                <w:sz w:val="20"/>
                <w:szCs w:val="20"/>
              </w:rPr>
            </w:pPr>
            <w:r>
              <w:rPr>
                <w:sz w:val="20"/>
                <w:szCs w:val="20"/>
              </w:rPr>
              <w:t>Boolean</w:t>
            </w:r>
          </w:p>
        </w:tc>
        <w:tc>
          <w:tcPr>
            <w:tcW w:w="1350" w:type="dxa"/>
            <w:tcBorders>
              <w:top w:val="single" w:sz="4" w:space="0" w:color="auto"/>
              <w:left w:val="single" w:sz="4" w:space="0" w:color="auto"/>
              <w:bottom w:val="single" w:sz="4" w:space="0" w:color="auto"/>
              <w:right w:val="single" w:sz="4" w:space="0" w:color="auto"/>
            </w:tcBorders>
            <w:hideMark/>
          </w:tcPr>
          <w:p w14:paraId="219D9F9D" w14:textId="77777777" w:rsidR="007823DC" w:rsidRDefault="007823DC" w:rsidP="007823DC">
            <w:pPr>
              <w:jc w:val="center"/>
              <w:rPr>
                <w:sz w:val="20"/>
                <w:szCs w:val="20"/>
              </w:rPr>
            </w:pPr>
            <w:r>
              <w:rPr>
                <w:sz w:val="20"/>
                <w:szCs w:val="20"/>
              </w:rPr>
              <w:t>0-1</w:t>
            </w:r>
          </w:p>
        </w:tc>
      </w:tr>
    </w:tbl>
    <w:p w14:paraId="3F0F9979" w14:textId="77777777" w:rsidR="007823DC" w:rsidRDefault="007823DC" w:rsidP="007823DC">
      <w:pPr>
        <w:jc w:val="center"/>
        <w:rPr>
          <w:rFonts w:ascii="Arial" w:eastAsia="Arial" w:hAnsi="Arial" w:cs="Arial"/>
        </w:rPr>
      </w:pPr>
    </w:p>
    <w:p w14:paraId="547F9451" w14:textId="77777777" w:rsidR="007823DC" w:rsidRDefault="007823DC" w:rsidP="007823DC">
      <w:pPr>
        <w:jc w:val="both"/>
        <w:rPr>
          <w:sz w:val="22"/>
          <w:szCs w:val="22"/>
        </w:rPr>
      </w:pPr>
      <w:r>
        <w:t>The “synchronized-mode” addresses the scenario whether or not the media data and metadata need be strictly synchronized when the “compound-mode” is false by default. When the “synchronized-mode” is disabled (false), it would potentially lower the end-to-end latency in rea-time cases without buffering or any other synchronization techniques.</w:t>
      </w:r>
    </w:p>
    <w:p w14:paraId="3D69CDB4" w14:textId="77777777" w:rsidR="007823DC" w:rsidRDefault="007823DC" w:rsidP="007823DC"/>
    <w:p w14:paraId="1F0549E9" w14:textId="77777777" w:rsidR="007823DC" w:rsidRDefault="007823DC" w:rsidP="007823DC">
      <w:pPr>
        <w:jc w:val="both"/>
      </w:pPr>
      <w:r>
        <w:t>The “synchronized-mode” parameter can be conditionally enabled when the “compound-mode” is false. When the “compound-mode” is activated or true, the carriage of the metadata together with media data enables good data synchronization by default. The media and metadata are implicitly synchronized when the “compound-mode” is activated (true).</w:t>
      </w:r>
    </w:p>
    <w:p w14:paraId="28F1291E" w14:textId="77777777" w:rsidR="007823DC" w:rsidRDefault="007823DC" w:rsidP="007823DC"/>
    <w:p w14:paraId="46C32396" w14:textId="77777777" w:rsidR="007823DC" w:rsidRDefault="007823DC" w:rsidP="007823DC">
      <w:pPr>
        <w:jc w:val="both"/>
      </w:pPr>
      <w:r>
        <w:t>The compound mode can be supported by the transport protocols with mutually agreeable data format (specified by the workflow description), or by the function implementation natively. In the latter case, the sending function needs to indicate the compound delivery capability; and likewise, the receiving function need to indicate the capability of parsing the compound data comprising metadata and media data. The following Table 2 defines the new parameter in the General Descriptor.</w:t>
      </w:r>
    </w:p>
    <w:p w14:paraId="74B9336D" w14:textId="4E11761B" w:rsidR="007823DC" w:rsidRPr="007823DC" w:rsidRDefault="007823DC" w:rsidP="007823DC">
      <w:pPr>
        <w:pStyle w:val="Caption"/>
        <w:jc w:val="center"/>
        <w:rPr>
          <w:rFonts w:ascii="Arial" w:hAnsi="Arial" w:cs="Arial"/>
          <w:sz w:val="28"/>
          <w:szCs w:val="28"/>
        </w:rPr>
      </w:pPr>
      <w:r>
        <w:rPr>
          <w:rFonts w:ascii="Arial" w:hAnsi="Arial" w:cs="Arial"/>
          <w:sz w:val="22"/>
          <w:szCs w:val="22"/>
        </w:rPr>
        <w:t xml:space="preserve">Table </w:t>
      </w:r>
      <w:r>
        <w:rPr>
          <w:rFonts w:ascii="Arial" w:hAnsi="Arial" w:cs="Arial"/>
          <w:sz w:val="22"/>
          <w:szCs w:val="22"/>
        </w:rPr>
        <w:fldChar w:fldCharType="begin"/>
      </w:r>
      <w:r>
        <w:instrText xml:space="preserve"> SEQ Table \* ARABIC </w:instrText>
      </w:r>
      <w:r>
        <w:rPr>
          <w:rFonts w:ascii="Arial" w:hAnsi="Arial" w:cs="Arial"/>
          <w:sz w:val="22"/>
          <w:szCs w:val="22"/>
        </w:rPr>
        <w:fldChar w:fldCharType="separate"/>
      </w:r>
      <w:r>
        <w:rPr>
          <w:noProof/>
        </w:rPr>
        <w:t>2</w:t>
      </w:r>
      <w:r>
        <w:rPr>
          <w:rFonts w:ascii="Arial" w:hAnsi="Arial" w:cs="Arial"/>
          <w:sz w:val="22"/>
          <w:szCs w:val="22"/>
        </w:rPr>
        <w:fldChar w:fldCharType="end"/>
      </w:r>
      <w:r>
        <w:rPr>
          <w:rFonts w:ascii="Arial" w:hAnsi="Arial" w:cs="Arial"/>
          <w:sz w:val="22"/>
          <w:szCs w:val="22"/>
        </w:rPr>
        <w:t xml:space="preserve"> New parameter for General Descriptor</w:t>
      </w:r>
    </w:p>
    <w:tbl>
      <w:tblPr>
        <w:tblStyle w:val="TableGrid"/>
        <w:tblW w:w="0" w:type="auto"/>
        <w:tblLook w:val="04A0" w:firstRow="1" w:lastRow="0" w:firstColumn="1" w:lastColumn="0" w:noHBand="0" w:noVBand="1"/>
      </w:tblPr>
      <w:tblGrid>
        <w:gridCol w:w="1805"/>
        <w:gridCol w:w="4106"/>
        <w:gridCol w:w="950"/>
        <w:gridCol w:w="1350"/>
      </w:tblGrid>
      <w:tr w:rsidR="007823DC" w14:paraId="28B58CD8" w14:textId="77777777" w:rsidTr="007823DC">
        <w:tc>
          <w:tcPr>
            <w:tcW w:w="1805" w:type="dxa"/>
            <w:tcBorders>
              <w:top w:val="single" w:sz="4" w:space="0" w:color="auto"/>
              <w:left w:val="single" w:sz="4" w:space="0" w:color="auto"/>
              <w:bottom w:val="single" w:sz="4" w:space="0" w:color="auto"/>
              <w:right w:val="single" w:sz="4" w:space="0" w:color="auto"/>
            </w:tcBorders>
            <w:hideMark/>
          </w:tcPr>
          <w:p w14:paraId="7FF6C186" w14:textId="77777777" w:rsidR="007823DC" w:rsidRDefault="007823DC" w:rsidP="007823DC">
            <w:pPr>
              <w:jc w:val="center"/>
            </w:pPr>
            <w:r>
              <w:t>Name</w:t>
            </w:r>
          </w:p>
        </w:tc>
        <w:tc>
          <w:tcPr>
            <w:tcW w:w="4106" w:type="dxa"/>
            <w:tcBorders>
              <w:top w:val="single" w:sz="4" w:space="0" w:color="auto"/>
              <w:left w:val="single" w:sz="4" w:space="0" w:color="auto"/>
              <w:bottom w:val="single" w:sz="4" w:space="0" w:color="auto"/>
              <w:right w:val="single" w:sz="4" w:space="0" w:color="auto"/>
            </w:tcBorders>
            <w:hideMark/>
          </w:tcPr>
          <w:p w14:paraId="386B254B" w14:textId="77777777" w:rsidR="007823DC" w:rsidRDefault="007823DC" w:rsidP="007823DC">
            <w:pPr>
              <w:jc w:val="center"/>
            </w:pPr>
            <w:r>
              <w:t>Description</w:t>
            </w:r>
          </w:p>
        </w:tc>
        <w:tc>
          <w:tcPr>
            <w:tcW w:w="950" w:type="dxa"/>
            <w:tcBorders>
              <w:top w:val="single" w:sz="4" w:space="0" w:color="auto"/>
              <w:left w:val="single" w:sz="4" w:space="0" w:color="auto"/>
              <w:bottom w:val="single" w:sz="4" w:space="0" w:color="auto"/>
              <w:right w:val="single" w:sz="4" w:space="0" w:color="auto"/>
            </w:tcBorders>
            <w:hideMark/>
          </w:tcPr>
          <w:p w14:paraId="01829294" w14:textId="77777777" w:rsidR="007823DC" w:rsidRDefault="007823DC" w:rsidP="007823DC">
            <w:pPr>
              <w:jc w:val="center"/>
            </w:pPr>
            <w:r>
              <w:t>Type</w:t>
            </w:r>
          </w:p>
        </w:tc>
        <w:tc>
          <w:tcPr>
            <w:tcW w:w="1350" w:type="dxa"/>
            <w:tcBorders>
              <w:top w:val="single" w:sz="4" w:space="0" w:color="auto"/>
              <w:left w:val="single" w:sz="4" w:space="0" w:color="auto"/>
              <w:bottom w:val="single" w:sz="4" w:space="0" w:color="auto"/>
              <w:right w:val="single" w:sz="4" w:space="0" w:color="auto"/>
            </w:tcBorders>
            <w:hideMark/>
          </w:tcPr>
          <w:p w14:paraId="093DF390" w14:textId="77777777" w:rsidR="007823DC" w:rsidRDefault="007823DC" w:rsidP="007823DC">
            <w:pPr>
              <w:jc w:val="center"/>
            </w:pPr>
            <w:r>
              <w:t>Cardinality</w:t>
            </w:r>
          </w:p>
        </w:tc>
      </w:tr>
      <w:tr w:rsidR="007823DC" w14:paraId="0FCB0A9C" w14:textId="77777777" w:rsidTr="007823DC">
        <w:tc>
          <w:tcPr>
            <w:tcW w:w="1805" w:type="dxa"/>
            <w:tcBorders>
              <w:top w:val="single" w:sz="4" w:space="0" w:color="auto"/>
              <w:left w:val="single" w:sz="4" w:space="0" w:color="auto"/>
              <w:bottom w:val="single" w:sz="4" w:space="0" w:color="auto"/>
              <w:right w:val="single" w:sz="4" w:space="0" w:color="auto"/>
            </w:tcBorders>
            <w:hideMark/>
          </w:tcPr>
          <w:p w14:paraId="57E8FBEB" w14:textId="77777777" w:rsidR="007823DC" w:rsidRDefault="007823DC" w:rsidP="007823DC">
            <w:pPr>
              <w:jc w:val="center"/>
              <w:rPr>
                <w:sz w:val="20"/>
                <w:szCs w:val="20"/>
              </w:rPr>
            </w:pPr>
            <w:r>
              <w:rPr>
                <w:sz w:val="20"/>
                <w:szCs w:val="20"/>
              </w:rPr>
              <w:t>compound-mode-support</w:t>
            </w:r>
          </w:p>
        </w:tc>
        <w:tc>
          <w:tcPr>
            <w:tcW w:w="4106" w:type="dxa"/>
            <w:tcBorders>
              <w:top w:val="single" w:sz="4" w:space="0" w:color="auto"/>
              <w:left w:val="single" w:sz="4" w:space="0" w:color="auto"/>
              <w:bottom w:val="single" w:sz="4" w:space="0" w:color="auto"/>
              <w:right w:val="single" w:sz="4" w:space="0" w:color="auto"/>
            </w:tcBorders>
            <w:hideMark/>
          </w:tcPr>
          <w:p w14:paraId="20154678" w14:textId="77777777" w:rsidR="007823DC" w:rsidRDefault="007823DC" w:rsidP="007823DC">
            <w:pPr>
              <w:jc w:val="center"/>
              <w:rPr>
                <w:sz w:val="20"/>
                <w:szCs w:val="20"/>
              </w:rPr>
            </w:pPr>
            <w:r>
              <w:rPr>
                <w:sz w:val="20"/>
                <w:szCs w:val="20"/>
              </w:rPr>
              <w:t>Specifies the capability of packing and unpacking of combined media and metadata streams. It is implementation-specific and independent to the transport protocols used by media and metadata streams. Default value is false</w:t>
            </w:r>
          </w:p>
        </w:tc>
        <w:tc>
          <w:tcPr>
            <w:tcW w:w="950" w:type="dxa"/>
            <w:tcBorders>
              <w:top w:val="single" w:sz="4" w:space="0" w:color="auto"/>
              <w:left w:val="single" w:sz="4" w:space="0" w:color="auto"/>
              <w:bottom w:val="single" w:sz="4" w:space="0" w:color="auto"/>
              <w:right w:val="single" w:sz="4" w:space="0" w:color="auto"/>
            </w:tcBorders>
            <w:hideMark/>
          </w:tcPr>
          <w:p w14:paraId="6B3D2E87" w14:textId="77777777" w:rsidR="007823DC" w:rsidRDefault="007823DC" w:rsidP="007823DC">
            <w:pPr>
              <w:jc w:val="center"/>
              <w:rPr>
                <w:sz w:val="20"/>
                <w:szCs w:val="20"/>
              </w:rPr>
            </w:pPr>
            <w:r>
              <w:rPr>
                <w:sz w:val="20"/>
                <w:szCs w:val="20"/>
              </w:rPr>
              <w:t>Boolean</w:t>
            </w:r>
          </w:p>
        </w:tc>
        <w:tc>
          <w:tcPr>
            <w:tcW w:w="1350" w:type="dxa"/>
            <w:tcBorders>
              <w:top w:val="single" w:sz="4" w:space="0" w:color="auto"/>
              <w:left w:val="single" w:sz="4" w:space="0" w:color="auto"/>
              <w:bottom w:val="single" w:sz="4" w:space="0" w:color="auto"/>
              <w:right w:val="single" w:sz="4" w:space="0" w:color="auto"/>
            </w:tcBorders>
            <w:hideMark/>
          </w:tcPr>
          <w:p w14:paraId="252ECF14" w14:textId="77777777" w:rsidR="007823DC" w:rsidRDefault="007823DC" w:rsidP="007823DC">
            <w:pPr>
              <w:jc w:val="center"/>
              <w:rPr>
                <w:sz w:val="20"/>
                <w:szCs w:val="20"/>
              </w:rPr>
            </w:pPr>
            <w:r>
              <w:rPr>
                <w:sz w:val="20"/>
                <w:szCs w:val="20"/>
              </w:rPr>
              <w:t>0-1</w:t>
            </w:r>
          </w:p>
        </w:tc>
      </w:tr>
    </w:tbl>
    <w:p w14:paraId="7B62BC10" w14:textId="77777777" w:rsidR="007823DC" w:rsidRDefault="007823DC" w:rsidP="007823DC">
      <w:pPr>
        <w:rPr>
          <w:rFonts w:ascii="Arial" w:eastAsia="Arial" w:hAnsi="Arial" w:cs="Arial"/>
        </w:rPr>
      </w:pPr>
    </w:p>
    <w:p w14:paraId="4AA1C947" w14:textId="409034C4" w:rsidR="007F7C9E" w:rsidRDefault="007823DC" w:rsidP="007823DC">
      <w:r>
        <w:t xml:space="preserve">We believe that NBMP Implementation Guideline (IG) could further provide recommendations to the </w:t>
      </w:r>
      <w:r>
        <w:rPr>
          <w:lang w:eastAsia="zh-CN"/>
        </w:rPr>
        <w:t>transport protocols and/or the carriage format of timed metadata, for example, using MPEG standards like ISO/IEC 23001-10.</w:t>
      </w:r>
      <w:r>
        <w:t xml:space="preserve"> </w:t>
      </w:r>
    </w:p>
    <w:p w14:paraId="7745115A" w14:textId="698F1155" w:rsidR="007823DC" w:rsidRDefault="007823DC" w:rsidP="007823DC">
      <w:pPr>
        <w:pStyle w:val="Heading2"/>
      </w:pPr>
      <w:bookmarkStart w:id="26" w:name="_Toc109206416"/>
      <w:r>
        <w:t>Discussion at MPEG#134</w:t>
      </w:r>
      <w:bookmarkEnd w:id="26"/>
    </w:p>
    <w:p w14:paraId="3098E0F1" w14:textId="17CBA741" w:rsidR="00ED1F9F" w:rsidRDefault="00000000" w:rsidP="00ED1F9F">
      <w:hyperlink r:id="rId15" w:history="1">
        <w:r w:rsidR="00EC4DCE" w:rsidRPr="008005AE">
          <w:rPr>
            <w:rStyle w:val="Hyperlink"/>
          </w:rPr>
          <w:t>http://mpegx.int-evry.fr/software/MPEG/Systems/NBMP/Spec-Development/-/issues/73</w:t>
        </w:r>
      </w:hyperlink>
    </w:p>
    <w:p w14:paraId="40FB80A6" w14:textId="77777777" w:rsidR="00EC4DCE" w:rsidRPr="00ED1F9F" w:rsidRDefault="00EC4DCE" w:rsidP="00ED1F9F"/>
    <w:p w14:paraId="0699AEB5" w14:textId="38284315" w:rsidR="007823DC" w:rsidRDefault="0019694D" w:rsidP="007823DC">
      <w:r>
        <w:t xml:space="preserve">We add a use-case, signaling mux media/metadata use case to </w:t>
      </w:r>
      <w:proofErr w:type="spellStart"/>
      <w:r>
        <w:t>TuC</w:t>
      </w:r>
      <w:proofErr w:type="spellEnd"/>
      <w:r>
        <w:t xml:space="preserve"> and we work on how we can improve the input/output descriptor to truly describe the mux format. A generalized input/output descriptor with mixed parameters of media and metadata may provide a more general approach </w:t>
      </w:r>
      <w:r w:rsidR="000A2B7E">
        <w:t>for defining the</w:t>
      </w:r>
      <w:r>
        <w:t xml:space="preserve"> </w:t>
      </w:r>
      <w:proofErr w:type="spellStart"/>
      <w:r>
        <w:t>muxed</w:t>
      </w:r>
      <w:proofErr w:type="spellEnd"/>
      <w:r>
        <w:t xml:space="preserve"> input/output</w:t>
      </w:r>
      <w:r w:rsidR="000A2B7E">
        <w:t xml:space="preserve"> </w:t>
      </w:r>
      <w:r w:rsidR="00EC4DCE">
        <w:t>characteristics</w:t>
      </w:r>
      <w:r w:rsidR="00460553">
        <w:t>.</w:t>
      </w:r>
    </w:p>
    <w:p w14:paraId="7BA25BEF" w14:textId="1EADE1D4" w:rsidR="00460553" w:rsidRDefault="00460553" w:rsidP="007823DC"/>
    <w:p w14:paraId="72A9BEC6" w14:textId="77777777" w:rsidR="00460553" w:rsidRDefault="00460553" w:rsidP="00460553">
      <w:pPr>
        <w:pStyle w:val="Heading1"/>
      </w:pPr>
      <w:bookmarkStart w:id="27" w:name="_Toc109206417"/>
      <w:r>
        <w:lastRenderedPageBreak/>
        <w:t>Defects under investigation</w:t>
      </w:r>
      <w:bookmarkEnd w:id="27"/>
    </w:p>
    <w:p w14:paraId="0FBD3B30" w14:textId="412787A3" w:rsidR="00460553" w:rsidRDefault="00460553" w:rsidP="00460553">
      <w:pPr>
        <w:pStyle w:val="Heading2"/>
      </w:pPr>
      <w:bookmarkStart w:id="28" w:name="_Toc109206418"/>
      <w:r>
        <w:t>Port mapping</w:t>
      </w:r>
      <w:bookmarkEnd w:id="28"/>
    </w:p>
    <w:p w14:paraId="248B56ED" w14:textId="45658C33" w:rsidR="00460553" w:rsidRPr="00460553" w:rsidRDefault="00460553" w:rsidP="00120E06">
      <w:pPr>
        <w:pStyle w:val="Heading3"/>
      </w:pPr>
      <w:bookmarkStart w:id="29" w:name="_Toc109206419"/>
      <w:r>
        <w:t>Problem</w:t>
      </w:r>
      <w:bookmarkEnd w:id="29"/>
    </w:p>
    <w:p w14:paraId="7FA0081C" w14:textId="39641953" w:rsidR="00460553" w:rsidRDefault="00460553" w:rsidP="00460553"/>
    <w:p w14:paraId="502C686F" w14:textId="61C45091" w:rsidR="00460553" w:rsidRDefault="00460553" w:rsidP="00460553">
      <w:r>
        <w:t>The mapping of the port names to the input and output descriptors are not clear. The current issues are:</w:t>
      </w:r>
    </w:p>
    <w:p w14:paraId="4353B154" w14:textId="2E8BB83A" w:rsidR="00460553" w:rsidRDefault="00460553" w:rsidP="00460553">
      <w:r>
        <w:t>1. The term “port-mapping” is defined but not used.</w:t>
      </w:r>
    </w:p>
    <w:p w14:paraId="41274337" w14:textId="1DEE56CD" w:rsidR="00460553" w:rsidRDefault="00460553" w:rsidP="00460553">
      <w:r>
        <w:t xml:space="preserve">2. The bind object has two items: </w:t>
      </w:r>
      <w:proofErr w:type="spellStart"/>
      <w:r>
        <w:t>stream_id</w:t>
      </w:r>
      <w:proofErr w:type="spellEnd"/>
      <w:r>
        <w:t xml:space="preserve"> and name, both required. It is not clear why name is required.</w:t>
      </w:r>
    </w:p>
    <w:p w14:paraId="481868F6" w14:textId="51C2865D" w:rsidR="00460553" w:rsidRDefault="00460553" w:rsidP="00460553">
      <w:r>
        <w:t>3. It seems th</w:t>
      </w:r>
      <w:r w:rsidR="00903EEC">
        <w:t>a</w:t>
      </w:r>
      <w:r>
        <w:t>t “</w:t>
      </w:r>
      <w:proofErr w:type="spellStart"/>
      <w:r>
        <w:t>stre</w:t>
      </w:r>
      <w:r w:rsidR="005137A0">
        <w:t>a</w:t>
      </w:r>
      <w:r>
        <w:t>m_id</w:t>
      </w:r>
      <w:proofErr w:type="spellEnd"/>
      <w:r>
        <w:t>” is used to bind a port-name to an input/output. But the text is not clear. Moreover, T</w:t>
      </w:r>
      <w:r w:rsidR="005137A0">
        <w:t>a</w:t>
      </w:r>
      <w:r>
        <w:t xml:space="preserve">ble 1 prohibits the use of </w:t>
      </w:r>
      <w:proofErr w:type="spellStart"/>
      <w:r>
        <w:t>stream_id</w:t>
      </w:r>
      <w:proofErr w:type="spellEnd"/>
      <w:r>
        <w:t xml:space="preserve"> in a FD. </w:t>
      </w:r>
      <w:proofErr w:type="gramStart"/>
      <w:r>
        <w:t>So</w:t>
      </w:r>
      <w:proofErr w:type="gramEnd"/>
      <w:r>
        <w:t xml:space="preserve"> it is not clear how in FD, the ports are bind to input/output descriptor. Note that in the </w:t>
      </w:r>
      <w:proofErr w:type="spellStart"/>
      <w:r>
        <w:t>stream_id</w:t>
      </w:r>
      <w:proofErr w:type="spellEnd"/>
      <w:r>
        <w:t>, the use of this parameter for Function is allowed and mentioned.</w:t>
      </w:r>
    </w:p>
    <w:p w14:paraId="0A66099A" w14:textId="078B08FA" w:rsidR="00460553" w:rsidRDefault="00460553" w:rsidP="00460553"/>
    <w:p w14:paraId="7BE422DA" w14:textId="4768C9AF" w:rsidR="00460553" w:rsidRDefault="00460553" w:rsidP="00120E06">
      <w:pPr>
        <w:pStyle w:val="Heading3"/>
      </w:pPr>
      <w:bookmarkStart w:id="30" w:name="_Toc109206420"/>
      <w:r>
        <w:t>Possible solutions discussion at MPEF#139</w:t>
      </w:r>
      <w:bookmarkEnd w:id="30"/>
    </w:p>
    <w:p w14:paraId="311A02F6" w14:textId="13157371" w:rsidR="00460553" w:rsidRDefault="00460553" w:rsidP="00460553">
      <w:pPr>
        <w:numPr>
          <w:ilvl w:val="0"/>
          <w:numId w:val="37"/>
        </w:numPr>
        <w:spacing w:before="100" w:beforeAutospacing="1" w:after="100" w:afterAutospacing="1"/>
      </w:pPr>
      <w:r>
        <w:t xml:space="preserve">For tasks and workflows, </w:t>
      </w:r>
      <w:proofErr w:type="spellStart"/>
      <w:r>
        <w:t>stream_id</w:t>
      </w:r>
      <w:proofErr w:type="spellEnd"/>
      <w:r>
        <w:t xml:space="preserve"> is used to bind the port-name to input/output</w:t>
      </w:r>
      <w:ins w:id="31" w:author="Iraj Sodagar [2]" w:date="2023-01-11T11:10:00Z">
        <w:r w:rsidR="00FF5AAF">
          <w:t>.</w:t>
        </w:r>
      </w:ins>
    </w:p>
    <w:p w14:paraId="4DF06C8F" w14:textId="3E521BED" w:rsidR="00460553" w:rsidRDefault="00460553" w:rsidP="00460553">
      <w:pPr>
        <w:numPr>
          <w:ilvl w:val="0"/>
          <w:numId w:val="37"/>
        </w:numPr>
        <w:spacing w:before="100" w:beforeAutospacing="1" w:after="100" w:afterAutospacing="1"/>
      </w:pPr>
      <w:r>
        <w:t xml:space="preserve">The name item in bind is optional and carries a logical name for the input/output </w:t>
      </w:r>
      <w:del w:id="32" w:author="Iraj Sodagar [2]" w:date="2023-01-11T11:10:00Z">
        <w:r w:rsidDel="00FF5AAF">
          <w:delText>discriptor</w:delText>
        </w:r>
      </w:del>
      <w:ins w:id="33" w:author="Iraj Sodagar [2]" w:date="2023-01-11T11:10:00Z">
        <w:r w:rsidR="00FF5AAF">
          <w:t>descriptor</w:t>
        </w:r>
      </w:ins>
      <w:r>
        <w:t>.</w:t>
      </w:r>
    </w:p>
    <w:p w14:paraId="1B8197F2" w14:textId="4F3EB1D8" w:rsidR="00460553" w:rsidRDefault="00460553" w:rsidP="00460553">
      <w:pPr>
        <w:numPr>
          <w:ilvl w:val="0"/>
          <w:numId w:val="37"/>
        </w:numPr>
        <w:spacing w:before="100" w:beforeAutospacing="1" w:after="100" w:afterAutospacing="1"/>
      </w:pPr>
      <w:r>
        <w:t xml:space="preserve">The input or output descriptor does not have the actual ports in a function </w:t>
      </w:r>
      <w:del w:id="34" w:author="Iraj Sodagar [2]" w:date="2023-01-11T11:11:00Z">
        <w:r w:rsidDel="00FF5AAF">
          <w:delText>descriptor</w:delText>
        </w:r>
      </w:del>
      <w:ins w:id="35" w:author="Iraj Sodagar [2]" w:date="2023-01-11T11:11:00Z">
        <w:r w:rsidR="00FF5AAF">
          <w:t>descriptor,</w:t>
        </w:r>
      </w:ins>
      <w:r>
        <w:t xml:space="preserve"> and they are filled when a task is instantiated.</w:t>
      </w:r>
    </w:p>
    <w:p w14:paraId="30C386C1" w14:textId="77777777" w:rsidR="00460553" w:rsidRDefault="00460553" w:rsidP="00460553">
      <w:pPr>
        <w:numPr>
          <w:ilvl w:val="0"/>
          <w:numId w:val="37"/>
        </w:numPr>
        <w:spacing w:before="100" w:beforeAutospacing="1" w:after="100" w:afterAutospacing="1"/>
      </w:pPr>
      <w:r>
        <w:t xml:space="preserve">We don't have agreement on how port names are mapped to the input/out descriptors in functions. Two different options: </w:t>
      </w:r>
    </w:p>
    <w:p w14:paraId="2E284B84" w14:textId="5AE5DD58" w:rsidR="00460553" w:rsidRDefault="00460553" w:rsidP="00460553">
      <w:pPr>
        <w:spacing w:before="100" w:beforeAutospacing="1" w:after="100" w:afterAutospacing="1"/>
        <w:ind w:left="1440"/>
      </w:pPr>
      <w:r>
        <w:t xml:space="preserve">a. use stream-id as it is used in tasks. If accepted, remove the stream-id expectation from TABLE 1. </w:t>
      </w:r>
    </w:p>
    <w:p w14:paraId="55AEEB44" w14:textId="7E9B7D71" w:rsidR="00460553" w:rsidRDefault="00460553" w:rsidP="00120E06">
      <w:pPr>
        <w:spacing w:before="100" w:beforeAutospacing="1" w:after="100" w:afterAutospacing="1"/>
        <w:ind w:left="1440"/>
      </w:pPr>
      <w:r>
        <w:t>b. use "name" but make it unique for only function description</w:t>
      </w:r>
    </w:p>
    <w:p w14:paraId="32FA6547" w14:textId="010623C5" w:rsidR="00460553" w:rsidRDefault="00460553" w:rsidP="00A1534C">
      <w:pPr>
        <w:numPr>
          <w:ilvl w:val="0"/>
          <w:numId w:val="37"/>
        </w:numPr>
        <w:spacing w:before="100" w:beforeAutospacing="1" w:after="100" w:afterAutospacing="1"/>
        <w:rPr>
          <w:ins w:id="36" w:author="Iraj Sodagar" w:date="2022-10-18T16:10:00Z"/>
        </w:rPr>
      </w:pPr>
      <w:r>
        <w:t>"</w:t>
      </w:r>
      <w:proofErr w:type="gramStart"/>
      <w:r>
        <w:t>port</w:t>
      </w:r>
      <w:proofErr w:type="gramEnd"/>
      <w:r>
        <w:t>-mapping" either needs to be used or removed as definition.</w:t>
      </w:r>
    </w:p>
    <w:p w14:paraId="41D07746" w14:textId="01DF437E" w:rsidR="00BE48BE" w:rsidRDefault="00BE48BE" w:rsidP="00BE48BE">
      <w:pPr>
        <w:pStyle w:val="Heading4"/>
      </w:pPr>
      <w:r>
        <w:t>Proposed changes</w:t>
      </w:r>
    </w:p>
    <w:p w14:paraId="6DACD93A" w14:textId="77777777" w:rsidR="00BE48BE" w:rsidRDefault="00BE48BE" w:rsidP="00BE48BE"/>
    <w:p w14:paraId="25E7DD5C" w14:textId="058F0781" w:rsidR="00A268BE" w:rsidDel="00A268BE" w:rsidRDefault="00A268BE" w:rsidP="00A268BE">
      <w:pPr>
        <w:pStyle w:val="Definition"/>
        <w:spacing w:after="120" w:line="240" w:lineRule="auto"/>
        <w:jc w:val="left"/>
        <w:rPr>
          <w:del w:id="37" w:author="Iraj Sodagar" w:date="2022-10-18T16:24:00Z"/>
          <w:lang w:eastAsia="ko-KR"/>
        </w:rPr>
      </w:pPr>
      <w:del w:id="38" w:author="Iraj Sodagar" w:date="2022-10-18T16:24:00Z">
        <w:r w:rsidRPr="008B0554" w:rsidDel="00A268BE">
          <w:rPr>
            <w:b/>
            <w:bCs/>
            <w:lang w:eastAsia="ko-KR"/>
          </w:rPr>
          <w:delText>3.1.</w:delText>
        </w:r>
        <w:r w:rsidDel="00A268BE">
          <w:rPr>
            <w:b/>
            <w:bCs/>
            <w:lang w:eastAsia="ko-KR"/>
          </w:rPr>
          <w:delText>21</w:delText>
        </w:r>
        <w:r w:rsidDel="00A268BE">
          <w:rPr>
            <w:lang w:eastAsia="ko-KR"/>
          </w:rPr>
          <w:br/>
        </w:r>
        <w:r w:rsidDel="00A268BE">
          <w:rPr>
            <w:b/>
            <w:bCs/>
            <w:lang w:eastAsia="ko-KR"/>
          </w:rPr>
          <w:delText>p</w:delText>
        </w:r>
        <w:r w:rsidRPr="008B0554" w:rsidDel="00A268BE">
          <w:rPr>
            <w:b/>
            <w:bCs/>
            <w:lang w:eastAsia="ko-KR"/>
          </w:rPr>
          <w:delText>ort mapping</w:delText>
        </w:r>
        <w:r w:rsidDel="00A268BE">
          <w:rPr>
            <w:lang w:eastAsia="ko-KR"/>
          </w:rPr>
          <w:br/>
        </w:r>
        <w:r w:rsidRPr="008B0554" w:rsidDel="00A268BE">
          <w:rPr>
            <w:b/>
            <w:bCs/>
            <w:lang w:eastAsia="ko-KR"/>
          </w:rPr>
          <w:delText>PM</w:delText>
        </w:r>
        <w:r w:rsidDel="00A268BE">
          <w:rPr>
            <w:lang w:eastAsia="ko-KR"/>
          </w:rPr>
          <w:br/>
          <w:delText>d</w:delText>
        </w:r>
        <w:r w:rsidRPr="00261E63" w:rsidDel="00A268BE">
          <w:rPr>
            <w:lang w:eastAsia="ko-KR"/>
          </w:rPr>
          <w:delText xml:space="preserve">ata structure used to make references for NBMP </w:delText>
        </w:r>
        <w:r w:rsidDel="00A268BE">
          <w:rPr>
            <w:lang w:eastAsia="ko-KR"/>
          </w:rPr>
          <w:delText>f</w:delText>
        </w:r>
        <w:r w:rsidRPr="00261E63" w:rsidDel="00A268BE">
          <w:rPr>
            <w:lang w:eastAsia="ko-KR"/>
          </w:rPr>
          <w:delText xml:space="preserve">unction </w:delText>
        </w:r>
        <w:r w:rsidDel="00A268BE">
          <w:rPr>
            <w:lang w:eastAsia="ko-KR"/>
          </w:rPr>
          <w:delText>p</w:delText>
        </w:r>
        <w:r w:rsidRPr="00261E63" w:rsidDel="00A268BE">
          <w:rPr>
            <w:lang w:eastAsia="ko-KR"/>
          </w:rPr>
          <w:delText>orts to the workflow input and output streams, especially to dynamic inputs and outputs</w:delText>
        </w:r>
      </w:del>
    </w:p>
    <w:p w14:paraId="47052163" w14:textId="77777777" w:rsidR="00BE48BE" w:rsidRPr="00BE48BE" w:rsidRDefault="00BE48BE" w:rsidP="00BE48BE"/>
    <w:p w14:paraId="3F5BF52A" w14:textId="77777777" w:rsidR="00C2226D" w:rsidRPr="00E34925" w:rsidRDefault="00C2226D" w:rsidP="00C2226D">
      <w:pPr>
        <w:pStyle w:val="Caption"/>
        <w:jc w:val="center"/>
      </w:pPr>
      <w:bookmarkStart w:id="39" w:name="_Ref78987540"/>
      <w:bookmarkStart w:id="40" w:name="_Ref535347222"/>
      <w:bookmarkStart w:id="41" w:name="_Ref535347217"/>
      <w:r w:rsidRPr="00826557">
        <w:t xml:space="preserve">Table </w:t>
      </w:r>
      <w:r>
        <w:fldChar w:fldCharType="begin"/>
      </w:r>
      <w:r>
        <w:instrText>SEQ Table \* ARABIC</w:instrText>
      </w:r>
      <w:r>
        <w:fldChar w:fldCharType="separate"/>
      </w:r>
      <w:r>
        <w:rPr>
          <w:noProof/>
        </w:rPr>
        <w:t>1</w:t>
      </w:r>
      <w:r>
        <w:fldChar w:fldCharType="end"/>
      </w:r>
      <w:bookmarkEnd w:id="39"/>
      <w:bookmarkEnd w:id="40"/>
      <w:r w:rsidRPr="00826557">
        <w:t xml:space="preserve"> </w:t>
      </w:r>
      <w:r w:rsidRPr="00E34925">
        <w:t xml:space="preserve">— </w:t>
      </w:r>
      <w:bookmarkEnd w:id="41"/>
      <w:r w:rsidRPr="00E34925">
        <w:t xml:space="preserve">Function </w:t>
      </w:r>
      <w:r w:rsidRPr="00F243FF">
        <w:t>description</w:t>
      </w:r>
      <w:r w:rsidRPr="00E34925">
        <w:t xml:space="preserve"> (FD)</w:t>
      </w:r>
    </w:p>
    <w:tbl>
      <w:tblPr>
        <w:tblStyle w:val="TableGrid"/>
        <w:tblW w:w="9715" w:type="dxa"/>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110"/>
        <w:gridCol w:w="6202"/>
        <w:gridCol w:w="1403"/>
      </w:tblGrid>
      <w:tr w:rsidR="00C2226D" w:rsidRPr="00C45DE8" w14:paraId="2A7375F1" w14:textId="77777777" w:rsidTr="00F76117">
        <w:trPr>
          <w:tblHeader/>
          <w:jc w:val="center"/>
        </w:trPr>
        <w:tc>
          <w:tcPr>
            <w:tcW w:w="2110" w:type="dxa"/>
            <w:tcBorders>
              <w:top w:val="single" w:sz="12" w:space="0" w:color="auto"/>
              <w:bottom w:val="single" w:sz="12" w:space="0" w:color="auto"/>
            </w:tcBorders>
            <w:vAlign w:val="center"/>
          </w:tcPr>
          <w:p w14:paraId="45D92785" w14:textId="77777777" w:rsidR="00C2226D" w:rsidRPr="00E34925" w:rsidRDefault="00C2226D" w:rsidP="00F76117">
            <w:pPr>
              <w:jc w:val="center"/>
              <w:rPr>
                <w:b/>
                <w:sz w:val="20"/>
              </w:rPr>
            </w:pPr>
            <w:r w:rsidRPr="00E34925">
              <w:rPr>
                <w:b/>
                <w:sz w:val="20"/>
              </w:rPr>
              <w:t>Descriptor</w:t>
            </w:r>
          </w:p>
        </w:tc>
        <w:tc>
          <w:tcPr>
            <w:tcW w:w="6202" w:type="dxa"/>
            <w:tcBorders>
              <w:top w:val="single" w:sz="12" w:space="0" w:color="auto"/>
              <w:bottom w:val="single" w:sz="12" w:space="0" w:color="auto"/>
            </w:tcBorders>
            <w:vAlign w:val="center"/>
          </w:tcPr>
          <w:p w14:paraId="36CDFC4C" w14:textId="77777777" w:rsidR="00C2226D" w:rsidRPr="00E34925" w:rsidRDefault="00C2226D" w:rsidP="00F76117">
            <w:pPr>
              <w:jc w:val="center"/>
              <w:rPr>
                <w:b/>
                <w:sz w:val="20"/>
              </w:rPr>
            </w:pPr>
            <w:r w:rsidRPr="00E34925">
              <w:rPr>
                <w:b/>
                <w:sz w:val="20"/>
              </w:rPr>
              <w:t>Additional constraints</w:t>
            </w:r>
          </w:p>
        </w:tc>
        <w:tc>
          <w:tcPr>
            <w:tcW w:w="1403" w:type="dxa"/>
            <w:tcBorders>
              <w:top w:val="single" w:sz="12" w:space="0" w:color="auto"/>
              <w:bottom w:val="single" w:sz="12" w:space="0" w:color="auto"/>
            </w:tcBorders>
          </w:tcPr>
          <w:p w14:paraId="1754C76E" w14:textId="77777777" w:rsidR="00C2226D" w:rsidRPr="00E34925" w:rsidRDefault="00C2226D" w:rsidP="00F76117">
            <w:pPr>
              <w:jc w:val="center"/>
              <w:rPr>
                <w:b/>
                <w:sz w:val="20"/>
              </w:rPr>
            </w:pPr>
            <w:r w:rsidRPr="00E34925">
              <w:rPr>
                <w:b/>
                <w:sz w:val="20"/>
              </w:rPr>
              <w:t>Cardinality</w:t>
            </w:r>
          </w:p>
        </w:tc>
      </w:tr>
      <w:tr w:rsidR="00C2226D" w14:paraId="372BD9FF" w14:textId="77777777" w:rsidTr="00F76117">
        <w:trPr>
          <w:jc w:val="center"/>
        </w:trPr>
        <w:tc>
          <w:tcPr>
            <w:tcW w:w="2110" w:type="dxa"/>
            <w:tcBorders>
              <w:top w:val="single" w:sz="12" w:space="0" w:color="auto"/>
            </w:tcBorders>
            <w:vAlign w:val="center"/>
          </w:tcPr>
          <w:p w14:paraId="2A80741F" w14:textId="77777777" w:rsidR="00C2226D" w:rsidRPr="00E34925" w:rsidRDefault="00C2226D" w:rsidP="00F76117">
            <w:pPr>
              <w:jc w:val="center"/>
              <w:rPr>
                <w:sz w:val="20"/>
              </w:rPr>
            </w:pPr>
            <w:r w:rsidRPr="00E34925">
              <w:rPr>
                <w:sz w:val="20"/>
              </w:rPr>
              <w:t>Scheme</w:t>
            </w:r>
          </w:p>
        </w:tc>
        <w:tc>
          <w:tcPr>
            <w:tcW w:w="6202" w:type="dxa"/>
            <w:tcBorders>
              <w:top w:val="single" w:sz="12" w:space="0" w:color="auto"/>
            </w:tcBorders>
            <w:vAlign w:val="center"/>
          </w:tcPr>
          <w:p w14:paraId="1CF38D60" w14:textId="77777777" w:rsidR="00C2226D" w:rsidRPr="00E34925" w:rsidDel="003629A9" w:rsidRDefault="00C2226D" w:rsidP="00F76117">
            <w:pPr>
              <w:rPr>
                <w:sz w:val="20"/>
              </w:rPr>
            </w:pPr>
            <w:r w:rsidRPr="00E34925">
              <w:rPr>
                <w:sz w:val="20"/>
              </w:rPr>
              <w:t>None</w:t>
            </w:r>
          </w:p>
        </w:tc>
        <w:tc>
          <w:tcPr>
            <w:tcW w:w="1403" w:type="dxa"/>
            <w:tcBorders>
              <w:top w:val="single" w:sz="12" w:space="0" w:color="auto"/>
            </w:tcBorders>
            <w:vAlign w:val="center"/>
          </w:tcPr>
          <w:p w14:paraId="4683539F" w14:textId="77777777" w:rsidR="00C2226D" w:rsidRPr="00E34925" w:rsidRDefault="00C2226D" w:rsidP="00F76117">
            <w:pPr>
              <w:jc w:val="center"/>
              <w:rPr>
                <w:sz w:val="20"/>
              </w:rPr>
            </w:pPr>
            <w:r w:rsidRPr="00E34925">
              <w:rPr>
                <w:sz w:val="20"/>
              </w:rPr>
              <w:t>0-1</w:t>
            </w:r>
          </w:p>
        </w:tc>
      </w:tr>
      <w:tr w:rsidR="00C2226D" w14:paraId="214E7653" w14:textId="77777777" w:rsidTr="00F76117">
        <w:trPr>
          <w:jc w:val="center"/>
        </w:trPr>
        <w:tc>
          <w:tcPr>
            <w:tcW w:w="2110" w:type="dxa"/>
            <w:vAlign w:val="center"/>
          </w:tcPr>
          <w:p w14:paraId="2856E04F" w14:textId="77777777" w:rsidR="00C2226D" w:rsidRPr="00E34925" w:rsidRDefault="00C2226D" w:rsidP="00F76117">
            <w:pPr>
              <w:jc w:val="center"/>
              <w:rPr>
                <w:sz w:val="20"/>
              </w:rPr>
            </w:pPr>
            <w:r w:rsidRPr="00E34925">
              <w:rPr>
                <w:sz w:val="20"/>
              </w:rPr>
              <w:t xml:space="preserve">General </w:t>
            </w:r>
          </w:p>
        </w:tc>
        <w:tc>
          <w:tcPr>
            <w:tcW w:w="6202" w:type="dxa"/>
            <w:vAlign w:val="center"/>
          </w:tcPr>
          <w:p w14:paraId="27E7F3EB" w14:textId="77777777" w:rsidR="00C2226D" w:rsidRPr="00E34925" w:rsidRDefault="00C2226D" w:rsidP="00F76117">
            <w:pPr>
              <w:spacing w:after="120"/>
              <w:rPr>
                <w:sz w:val="20"/>
              </w:rPr>
            </w:pPr>
            <w:r w:rsidRPr="00E34925">
              <w:rPr>
                <w:sz w:val="20"/>
              </w:rPr>
              <w:t xml:space="preserve">Following parameters shall not be present: </w:t>
            </w:r>
          </w:p>
          <w:p w14:paraId="08854136" w14:textId="77777777" w:rsidR="00C2226D" w:rsidRDefault="00C2226D" w:rsidP="00C2226D">
            <w:pPr>
              <w:pStyle w:val="ListParagraph"/>
              <w:numPr>
                <w:ilvl w:val="0"/>
                <w:numId w:val="44"/>
              </w:numPr>
              <w:tabs>
                <w:tab w:val="left" w:pos="403"/>
              </w:tabs>
              <w:spacing w:line="240" w:lineRule="atLeast"/>
              <w:contextualSpacing w:val="0"/>
              <w:rPr>
                <w:sz w:val="20"/>
              </w:rPr>
            </w:pPr>
            <w:proofErr w:type="gramStart"/>
            <w:r w:rsidRPr="00E34925">
              <w:rPr>
                <w:sz w:val="20"/>
              </w:rPr>
              <w:t>priority</w:t>
            </w:r>
            <w:r>
              <w:rPr>
                <w:sz w:val="20"/>
              </w:rPr>
              <w:t>;</w:t>
            </w:r>
            <w:proofErr w:type="gramEnd"/>
          </w:p>
          <w:p w14:paraId="7B2368FD" w14:textId="77777777" w:rsidR="00C2226D" w:rsidRDefault="00C2226D" w:rsidP="00C2226D">
            <w:pPr>
              <w:pStyle w:val="ListParagraph"/>
              <w:numPr>
                <w:ilvl w:val="0"/>
                <w:numId w:val="44"/>
              </w:numPr>
              <w:tabs>
                <w:tab w:val="left" w:pos="403"/>
              </w:tabs>
              <w:spacing w:line="240" w:lineRule="atLeast"/>
              <w:contextualSpacing w:val="0"/>
              <w:jc w:val="both"/>
              <w:rPr>
                <w:sz w:val="20"/>
              </w:rPr>
            </w:pPr>
            <w:proofErr w:type="gramStart"/>
            <w:r w:rsidRPr="00410E32">
              <w:rPr>
                <w:sz w:val="20"/>
              </w:rPr>
              <w:t>nonessential</w:t>
            </w:r>
            <w:r>
              <w:rPr>
                <w:sz w:val="20"/>
              </w:rPr>
              <w:t>;</w:t>
            </w:r>
            <w:proofErr w:type="gramEnd"/>
          </w:p>
          <w:p w14:paraId="187FB0D7" w14:textId="77777777" w:rsidR="00C2226D" w:rsidRDefault="00C2226D" w:rsidP="00C2226D">
            <w:pPr>
              <w:pStyle w:val="ListParagraph"/>
              <w:numPr>
                <w:ilvl w:val="0"/>
                <w:numId w:val="44"/>
              </w:numPr>
              <w:tabs>
                <w:tab w:val="left" w:pos="403"/>
              </w:tabs>
              <w:spacing w:line="240" w:lineRule="atLeast"/>
              <w:contextualSpacing w:val="0"/>
              <w:jc w:val="both"/>
              <w:rPr>
                <w:sz w:val="20"/>
              </w:rPr>
            </w:pPr>
            <w:proofErr w:type="gramStart"/>
            <w:r>
              <w:rPr>
                <w:sz w:val="20"/>
              </w:rPr>
              <w:t>location;</w:t>
            </w:r>
            <w:proofErr w:type="gramEnd"/>
          </w:p>
          <w:p w14:paraId="75AFF68D" w14:textId="77777777" w:rsidR="00C2226D" w:rsidRDefault="00C2226D" w:rsidP="00C2226D">
            <w:pPr>
              <w:pStyle w:val="ListParagraph"/>
              <w:numPr>
                <w:ilvl w:val="0"/>
                <w:numId w:val="44"/>
              </w:numPr>
              <w:tabs>
                <w:tab w:val="left" w:pos="403"/>
              </w:tabs>
              <w:spacing w:line="240" w:lineRule="atLeast"/>
              <w:contextualSpacing w:val="0"/>
              <w:jc w:val="both"/>
              <w:rPr>
                <w:ins w:id="42" w:author="Iraj Sodagar" w:date="2022-10-18T16:37:00Z"/>
                <w:sz w:val="20"/>
              </w:rPr>
            </w:pPr>
            <w:r>
              <w:rPr>
                <w:sz w:val="20"/>
              </w:rPr>
              <w:lastRenderedPageBreak/>
              <w:t>task-group.</w:t>
            </w:r>
          </w:p>
          <w:p w14:paraId="71AE484A" w14:textId="31D65067" w:rsidR="009A2A0E" w:rsidRPr="0038454B" w:rsidRDefault="005032F6" w:rsidP="00C2226D">
            <w:pPr>
              <w:pStyle w:val="ListParagraph"/>
              <w:numPr>
                <w:ilvl w:val="0"/>
                <w:numId w:val="44"/>
              </w:numPr>
              <w:tabs>
                <w:tab w:val="left" w:pos="403"/>
              </w:tabs>
              <w:spacing w:line="240" w:lineRule="atLeast"/>
              <w:contextualSpacing w:val="0"/>
              <w:jc w:val="both"/>
              <w:rPr>
                <w:sz w:val="20"/>
              </w:rPr>
            </w:pPr>
            <w:ins w:id="43" w:author="Iraj Sodagar" w:date="2022-10-18T16:38:00Z">
              <w:r>
                <w:rPr>
                  <w:sz w:val="20"/>
                </w:rPr>
                <w:t xml:space="preserve">bind parameters: </w:t>
              </w:r>
              <w:r w:rsidR="00B10501">
                <w:rPr>
                  <w:sz w:val="20"/>
                </w:rPr>
                <w:t>stream-id and name</w:t>
              </w:r>
            </w:ins>
          </w:p>
          <w:p w14:paraId="7A92863D" w14:textId="77777777" w:rsidR="00C2226D" w:rsidRPr="00E34925" w:rsidRDefault="00C2226D" w:rsidP="00F76117">
            <w:pPr>
              <w:spacing w:before="120" w:after="120"/>
              <w:rPr>
                <w:sz w:val="20"/>
              </w:rPr>
            </w:pPr>
            <w:r w:rsidRPr="00E34925">
              <w:rPr>
                <w:sz w:val="20"/>
              </w:rPr>
              <w:t>The parameter id shall be a valid URI according to ETF RFC 3986.</w:t>
            </w:r>
          </w:p>
        </w:tc>
        <w:tc>
          <w:tcPr>
            <w:tcW w:w="1403" w:type="dxa"/>
            <w:vAlign w:val="center"/>
          </w:tcPr>
          <w:p w14:paraId="6234DEA6" w14:textId="77777777" w:rsidR="00C2226D" w:rsidRPr="00E34925" w:rsidRDefault="00C2226D" w:rsidP="00F76117">
            <w:pPr>
              <w:jc w:val="center"/>
              <w:rPr>
                <w:sz w:val="20"/>
              </w:rPr>
            </w:pPr>
            <w:r w:rsidRPr="00E34925">
              <w:rPr>
                <w:sz w:val="20"/>
              </w:rPr>
              <w:lastRenderedPageBreak/>
              <w:t>1</w:t>
            </w:r>
          </w:p>
        </w:tc>
      </w:tr>
      <w:tr w:rsidR="00C2226D" w14:paraId="59CFC094" w14:textId="77777777" w:rsidTr="00F76117">
        <w:trPr>
          <w:jc w:val="center"/>
        </w:trPr>
        <w:tc>
          <w:tcPr>
            <w:tcW w:w="2110" w:type="dxa"/>
            <w:vAlign w:val="center"/>
          </w:tcPr>
          <w:p w14:paraId="5A1E16D5" w14:textId="77777777" w:rsidR="00C2226D" w:rsidRPr="00E34925" w:rsidRDefault="00C2226D" w:rsidP="00F76117">
            <w:pPr>
              <w:jc w:val="center"/>
              <w:rPr>
                <w:sz w:val="20"/>
              </w:rPr>
            </w:pPr>
            <w:r w:rsidRPr="00E34925">
              <w:rPr>
                <w:sz w:val="20"/>
              </w:rPr>
              <w:t xml:space="preserve">Input </w:t>
            </w:r>
          </w:p>
        </w:tc>
        <w:tc>
          <w:tcPr>
            <w:tcW w:w="6202" w:type="dxa"/>
            <w:vAlign w:val="center"/>
          </w:tcPr>
          <w:p w14:paraId="4F5ECA8F" w14:textId="77777777" w:rsidR="00C2226D" w:rsidRPr="00E34925" w:rsidRDefault="00C2226D" w:rsidP="00F76117">
            <w:pPr>
              <w:pStyle w:val="BodyText"/>
              <w:suppressAutoHyphens/>
              <w:autoSpaceDE w:val="0"/>
              <w:spacing w:line="254" w:lineRule="auto"/>
              <w:rPr>
                <w:sz w:val="20"/>
              </w:rPr>
            </w:pPr>
            <w:r w:rsidRPr="00E34925">
              <w:rPr>
                <w:sz w:val="20"/>
              </w:rPr>
              <w:t xml:space="preserve"> Following parameters shall not be present:</w:t>
            </w:r>
          </w:p>
          <w:p w14:paraId="028DC059" w14:textId="77777777" w:rsidR="00C2226D" w:rsidRDefault="00C2226D" w:rsidP="00C2226D">
            <w:pPr>
              <w:pStyle w:val="ListParagraph"/>
              <w:numPr>
                <w:ilvl w:val="0"/>
                <w:numId w:val="44"/>
              </w:numPr>
              <w:tabs>
                <w:tab w:val="left" w:pos="403"/>
              </w:tabs>
              <w:spacing w:line="240" w:lineRule="atLeast"/>
              <w:contextualSpacing w:val="0"/>
              <w:rPr>
                <w:sz w:val="20"/>
              </w:rPr>
            </w:pPr>
            <w:r w:rsidRPr="00E34925">
              <w:rPr>
                <w:sz w:val="20"/>
              </w:rPr>
              <w:t>stream-</w:t>
            </w:r>
            <w:proofErr w:type="gramStart"/>
            <w:r w:rsidRPr="00E34925">
              <w:rPr>
                <w:sz w:val="20"/>
              </w:rPr>
              <w:t>id</w:t>
            </w:r>
            <w:r>
              <w:rPr>
                <w:sz w:val="20"/>
              </w:rPr>
              <w:t>;</w:t>
            </w:r>
            <w:proofErr w:type="gramEnd"/>
          </w:p>
          <w:p w14:paraId="1318B521" w14:textId="77777777" w:rsidR="00C2226D" w:rsidRPr="0038454B" w:rsidRDefault="00C2226D" w:rsidP="00C2226D">
            <w:pPr>
              <w:pStyle w:val="ListParagraph"/>
              <w:numPr>
                <w:ilvl w:val="0"/>
                <w:numId w:val="44"/>
              </w:numPr>
              <w:tabs>
                <w:tab w:val="left" w:pos="403"/>
              </w:tabs>
              <w:spacing w:after="240" w:line="240" w:lineRule="atLeast"/>
              <w:contextualSpacing w:val="0"/>
              <w:jc w:val="both"/>
              <w:rPr>
                <w:sz w:val="20"/>
              </w:rPr>
            </w:pPr>
            <w:r>
              <w:rPr>
                <w:sz w:val="20"/>
              </w:rPr>
              <w:t>timeout</w:t>
            </w:r>
            <w:r w:rsidRPr="0038454B">
              <w:rPr>
                <w:sz w:val="20"/>
              </w:rPr>
              <w:t>.</w:t>
            </w:r>
          </w:p>
        </w:tc>
        <w:tc>
          <w:tcPr>
            <w:tcW w:w="1403" w:type="dxa"/>
            <w:vAlign w:val="center"/>
          </w:tcPr>
          <w:p w14:paraId="35E97F91" w14:textId="77777777" w:rsidR="00C2226D" w:rsidRPr="00E34925" w:rsidRDefault="00C2226D" w:rsidP="00F76117">
            <w:pPr>
              <w:jc w:val="center"/>
              <w:rPr>
                <w:sz w:val="20"/>
              </w:rPr>
            </w:pPr>
            <w:r w:rsidRPr="00E34925">
              <w:rPr>
                <w:sz w:val="20"/>
              </w:rPr>
              <w:t>1</w:t>
            </w:r>
          </w:p>
        </w:tc>
      </w:tr>
      <w:tr w:rsidR="00C2226D" w14:paraId="057B69E4" w14:textId="77777777" w:rsidTr="00F76117">
        <w:trPr>
          <w:jc w:val="center"/>
        </w:trPr>
        <w:tc>
          <w:tcPr>
            <w:tcW w:w="2110" w:type="dxa"/>
            <w:vAlign w:val="center"/>
          </w:tcPr>
          <w:p w14:paraId="121BE4FB" w14:textId="77777777" w:rsidR="00C2226D" w:rsidRPr="00E34925" w:rsidRDefault="00C2226D" w:rsidP="00F76117">
            <w:pPr>
              <w:jc w:val="center"/>
              <w:rPr>
                <w:sz w:val="20"/>
              </w:rPr>
            </w:pPr>
            <w:r w:rsidRPr="00E34925">
              <w:rPr>
                <w:sz w:val="20"/>
              </w:rPr>
              <w:t xml:space="preserve">Output </w:t>
            </w:r>
          </w:p>
        </w:tc>
        <w:tc>
          <w:tcPr>
            <w:tcW w:w="6202" w:type="dxa"/>
            <w:vAlign w:val="center"/>
          </w:tcPr>
          <w:p w14:paraId="532C2449" w14:textId="77777777" w:rsidR="00C2226D" w:rsidRPr="00E34925" w:rsidRDefault="00C2226D" w:rsidP="00F76117">
            <w:pPr>
              <w:pStyle w:val="BodyText"/>
              <w:suppressAutoHyphens/>
              <w:autoSpaceDE w:val="0"/>
              <w:spacing w:line="254" w:lineRule="auto"/>
              <w:rPr>
                <w:sz w:val="20"/>
              </w:rPr>
            </w:pPr>
            <w:r w:rsidRPr="00E34925">
              <w:rPr>
                <w:sz w:val="20"/>
              </w:rPr>
              <w:t>Following parameters shall not be present:</w:t>
            </w:r>
          </w:p>
          <w:p w14:paraId="5F78D9B6" w14:textId="77777777" w:rsidR="00C2226D" w:rsidRPr="00E34925" w:rsidRDefault="00C2226D" w:rsidP="00C2226D">
            <w:pPr>
              <w:pStyle w:val="ListParagraph"/>
              <w:numPr>
                <w:ilvl w:val="0"/>
                <w:numId w:val="46"/>
              </w:numPr>
              <w:contextualSpacing w:val="0"/>
              <w:jc w:val="both"/>
              <w:rPr>
                <w:sz w:val="20"/>
              </w:rPr>
            </w:pPr>
            <w:r w:rsidRPr="00E34925">
              <w:rPr>
                <w:sz w:val="20"/>
              </w:rPr>
              <w:t>stream-id.</w:t>
            </w:r>
          </w:p>
        </w:tc>
        <w:tc>
          <w:tcPr>
            <w:tcW w:w="1403" w:type="dxa"/>
            <w:vAlign w:val="center"/>
          </w:tcPr>
          <w:p w14:paraId="3A45091D" w14:textId="77777777" w:rsidR="00C2226D" w:rsidRPr="00E34925" w:rsidRDefault="00C2226D" w:rsidP="00F76117">
            <w:pPr>
              <w:jc w:val="center"/>
              <w:rPr>
                <w:sz w:val="20"/>
              </w:rPr>
            </w:pPr>
            <w:r w:rsidRPr="00E34925">
              <w:rPr>
                <w:sz w:val="20"/>
              </w:rPr>
              <w:t>1</w:t>
            </w:r>
          </w:p>
        </w:tc>
      </w:tr>
      <w:tr w:rsidR="00C2226D" w14:paraId="1E286C04" w14:textId="77777777" w:rsidTr="00F76117">
        <w:trPr>
          <w:jc w:val="center"/>
        </w:trPr>
        <w:tc>
          <w:tcPr>
            <w:tcW w:w="2110" w:type="dxa"/>
            <w:vAlign w:val="center"/>
          </w:tcPr>
          <w:p w14:paraId="6A9A06D3" w14:textId="77777777" w:rsidR="00C2226D" w:rsidRPr="00E34925" w:rsidRDefault="00C2226D" w:rsidP="00F76117">
            <w:pPr>
              <w:jc w:val="center"/>
              <w:rPr>
                <w:sz w:val="20"/>
              </w:rPr>
            </w:pPr>
            <w:r w:rsidRPr="00E34925">
              <w:rPr>
                <w:sz w:val="20"/>
              </w:rPr>
              <w:t xml:space="preserve">Processing </w:t>
            </w:r>
          </w:p>
        </w:tc>
        <w:tc>
          <w:tcPr>
            <w:tcW w:w="6202" w:type="dxa"/>
            <w:vAlign w:val="center"/>
          </w:tcPr>
          <w:p w14:paraId="3204B2EE" w14:textId="77777777" w:rsidR="00C2226D" w:rsidRPr="00E34925" w:rsidRDefault="00C2226D" w:rsidP="00F76117">
            <w:pPr>
              <w:rPr>
                <w:sz w:val="20"/>
              </w:rPr>
            </w:pPr>
            <w:r w:rsidRPr="00E34925">
              <w:rPr>
                <w:sz w:val="20"/>
              </w:rPr>
              <w:t xml:space="preserve">If the </w:t>
            </w:r>
            <w:r w:rsidRPr="00F243FF">
              <w:rPr>
                <w:sz w:val="20"/>
                <w:szCs w:val="20"/>
              </w:rPr>
              <w:t>function</w:t>
            </w:r>
            <w:r w:rsidRPr="00E34925">
              <w:rPr>
                <w:sz w:val="20"/>
              </w:rPr>
              <w:t xml:space="preserve"> is a </w:t>
            </w:r>
            <w:r w:rsidRPr="00F243FF">
              <w:rPr>
                <w:sz w:val="20"/>
                <w:szCs w:val="20"/>
              </w:rPr>
              <w:t>function group</w:t>
            </w:r>
            <w:r w:rsidRPr="00E34925">
              <w:rPr>
                <w:sz w:val="20"/>
              </w:rPr>
              <w:t xml:space="preserve">, this descriptor shall contain a connection-map object. </w:t>
            </w:r>
          </w:p>
          <w:p w14:paraId="79512BF9" w14:textId="77777777" w:rsidR="00C2226D" w:rsidRPr="00E34925" w:rsidRDefault="00C2226D" w:rsidP="00F76117">
            <w:pPr>
              <w:spacing w:after="120"/>
              <w:rPr>
                <w:sz w:val="20"/>
              </w:rPr>
            </w:pPr>
            <w:r w:rsidRPr="00E34925">
              <w:rPr>
                <w:sz w:val="20"/>
              </w:rPr>
              <w:t xml:space="preserve">Following parameters shall not be present: </w:t>
            </w:r>
          </w:p>
          <w:p w14:paraId="3A10F5A7" w14:textId="77777777" w:rsidR="00C2226D" w:rsidRDefault="00C2226D" w:rsidP="00C2226D">
            <w:pPr>
              <w:pStyle w:val="ListParagraph"/>
              <w:numPr>
                <w:ilvl w:val="0"/>
                <w:numId w:val="45"/>
              </w:numPr>
              <w:tabs>
                <w:tab w:val="left" w:pos="403"/>
              </w:tabs>
              <w:spacing w:line="240" w:lineRule="atLeast"/>
              <w:contextualSpacing w:val="0"/>
              <w:rPr>
                <w:sz w:val="20"/>
              </w:rPr>
            </w:pPr>
            <w:r w:rsidRPr="00E34925">
              <w:rPr>
                <w:sz w:val="20"/>
              </w:rPr>
              <w:t>start-</w:t>
            </w:r>
            <w:proofErr w:type="gramStart"/>
            <w:r w:rsidRPr="00E34925">
              <w:rPr>
                <w:sz w:val="20"/>
              </w:rPr>
              <w:t>time</w:t>
            </w:r>
            <w:r>
              <w:rPr>
                <w:sz w:val="20"/>
              </w:rPr>
              <w:t>;</w:t>
            </w:r>
            <w:proofErr w:type="gramEnd"/>
          </w:p>
          <w:p w14:paraId="37ACEDCC" w14:textId="77777777" w:rsidR="00C2226D" w:rsidRPr="00E34925" w:rsidRDefault="00C2226D" w:rsidP="00C2226D">
            <w:pPr>
              <w:pStyle w:val="ListParagraph"/>
              <w:numPr>
                <w:ilvl w:val="0"/>
                <w:numId w:val="45"/>
              </w:numPr>
              <w:tabs>
                <w:tab w:val="left" w:pos="403"/>
              </w:tabs>
              <w:spacing w:line="240" w:lineRule="atLeast"/>
              <w:contextualSpacing w:val="0"/>
              <w:rPr>
                <w:sz w:val="20"/>
              </w:rPr>
            </w:pPr>
            <w:r w:rsidRPr="00E34925">
              <w:rPr>
                <w:sz w:val="20"/>
              </w:rPr>
              <w:t>connection-map.</w:t>
            </w:r>
          </w:p>
        </w:tc>
        <w:tc>
          <w:tcPr>
            <w:tcW w:w="1403" w:type="dxa"/>
            <w:vAlign w:val="center"/>
          </w:tcPr>
          <w:p w14:paraId="002B74B1" w14:textId="77777777" w:rsidR="00C2226D" w:rsidRPr="00F243FF" w:rsidRDefault="00C2226D" w:rsidP="00F76117">
            <w:pPr>
              <w:ind w:firstLineChars="200" w:firstLine="400"/>
              <w:rPr>
                <w:color w:val="000000"/>
                <w:sz w:val="20"/>
                <w:szCs w:val="20"/>
              </w:rPr>
            </w:pPr>
            <w:r w:rsidRPr="00E34925">
              <w:rPr>
                <w:sz w:val="20"/>
              </w:rPr>
              <w:t>0-1</w:t>
            </w:r>
          </w:p>
        </w:tc>
      </w:tr>
      <w:tr w:rsidR="00C2226D" w14:paraId="0C3F51D3" w14:textId="77777777" w:rsidTr="00F76117">
        <w:trPr>
          <w:jc w:val="center"/>
        </w:trPr>
        <w:tc>
          <w:tcPr>
            <w:tcW w:w="2110" w:type="dxa"/>
            <w:vAlign w:val="center"/>
          </w:tcPr>
          <w:p w14:paraId="0FC49466" w14:textId="77777777" w:rsidR="00C2226D" w:rsidRPr="00E34925" w:rsidRDefault="00C2226D" w:rsidP="00F76117">
            <w:pPr>
              <w:jc w:val="center"/>
              <w:rPr>
                <w:sz w:val="20"/>
              </w:rPr>
            </w:pPr>
            <w:r w:rsidRPr="00E34925">
              <w:rPr>
                <w:sz w:val="20"/>
              </w:rPr>
              <w:t>Requirements</w:t>
            </w:r>
          </w:p>
        </w:tc>
        <w:tc>
          <w:tcPr>
            <w:tcW w:w="6202" w:type="dxa"/>
            <w:vAlign w:val="center"/>
          </w:tcPr>
          <w:p w14:paraId="037DBEBC" w14:textId="77777777" w:rsidR="00C2226D" w:rsidRPr="00F76117" w:rsidRDefault="00C2226D" w:rsidP="00F76117">
            <w:pPr>
              <w:rPr>
                <w:sz w:val="20"/>
                <w:szCs w:val="20"/>
              </w:rPr>
            </w:pPr>
            <w:r w:rsidRPr="00F76117">
              <w:rPr>
                <w:sz w:val="20"/>
                <w:szCs w:val="20"/>
              </w:rPr>
              <w:t xml:space="preserve">Following parameters shall not be present: </w:t>
            </w:r>
          </w:p>
          <w:p w14:paraId="0A0AF62F" w14:textId="77777777" w:rsidR="00C2226D" w:rsidRPr="00F76117" w:rsidRDefault="00C2226D" w:rsidP="00C2226D">
            <w:pPr>
              <w:pStyle w:val="ListParagraph"/>
              <w:numPr>
                <w:ilvl w:val="0"/>
                <w:numId w:val="44"/>
              </w:numPr>
              <w:tabs>
                <w:tab w:val="left" w:pos="403"/>
              </w:tabs>
              <w:autoSpaceDE w:val="0"/>
              <w:spacing w:line="240" w:lineRule="atLeast"/>
              <w:rPr>
                <w:sz w:val="20"/>
                <w:szCs w:val="20"/>
              </w:rPr>
            </w:pPr>
            <w:proofErr w:type="gramStart"/>
            <w:r w:rsidRPr="00F76117">
              <w:rPr>
                <w:sz w:val="20"/>
                <w:szCs w:val="20"/>
              </w:rPr>
              <w:t>proximity</w:t>
            </w:r>
            <w:r>
              <w:rPr>
                <w:sz w:val="20"/>
                <w:szCs w:val="20"/>
              </w:rPr>
              <w:t>;</w:t>
            </w:r>
            <w:proofErr w:type="gramEnd"/>
          </w:p>
          <w:p w14:paraId="61933247" w14:textId="77777777" w:rsidR="00C2226D" w:rsidRPr="00F76117" w:rsidRDefault="00C2226D" w:rsidP="00C2226D">
            <w:pPr>
              <w:pStyle w:val="ListParagraph"/>
              <w:numPr>
                <w:ilvl w:val="0"/>
                <w:numId w:val="44"/>
              </w:numPr>
              <w:tabs>
                <w:tab w:val="left" w:pos="403"/>
              </w:tabs>
              <w:autoSpaceDE w:val="0"/>
              <w:spacing w:line="240" w:lineRule="atLeast"/>
              <w:rPr>
                <w:sz w:val="20"/>
                <w:szCs w:val="20"/>
              </w:rPr>
            </w:pPr>
            <w:r w:rsidRPr="00F76117">
              <w:rPr>
                <w:sz w:val="20"/>
                <w:szCs w:val="20"/>
              </w:rPr>
              <w:t>proximity-</w:t>
            </w:r>
            <w:proofErr w:type="gramStart"/>
            <w:r w:rsidRPr="00F76117">
              <w:rPr>
                <w:sz w:val="20"/>
                <w:szCs w:val="20"/>
              </w:rPr>
              <w:t>equation</w:t>
            </w:r>
            <w:r>
              <w:rPr>
                <w:sz w:val="20"/>
                <w:szCs w:val="20"/>
              </w:rPr>
              <w:t>;</w:t>
            </w:r>
            <w:proofErr w:type="gramEnd"/>
          </w:p>
          <w:p w14:paraId="66FCB963" w14:textId="77777777" w:rsidR="00C2226D" w:rsidRPr="00F76117" w:rsidRDefault="00C2226D" w:rsidP="00C2226D">
            <w:pPr>
              <w:pStyle w:val="ListParagraph"/>
              <w:numPr>
                <w:ilvl w:val="0"/>
                <w:numId w:val="44"/>
              </w:numPr>
              <w:tabs>
                <w:tab w:val="left" w:pos="403"/>
              </w:tabs>
              <w:autoSpaceDE w:val="0"/>
              <w:spacing w:line="240" w:lineRule="atLeast"/>
              <w:rPr>
                <w:sz w:val="20"/>
                <w:szCs w:val="20"/>
              </w:rPr>
            </w:pPr>
            <w:r w:rsidRPr="00F76117">
              <w:rPr>
                <w:sz w:val="20"/>
                <w:szCs w:val="20"/>
              </w:rPr>
              <w:t>split-efficiency</w:t>
            </w:r>
            <w:r>
              <w:rPr>
                <w:sz w:val="20"/>
                <w:szCs w:val="20"/>
              </w:rPr>
              <w:t>.</w:t>
            </w:r>
            <w:r w:rsidRPr="00F76117">
              <w:rPr>
                <w:sz w:val="20"/>
                <w:szCs w:val="20"/>
              </w:rPr>
              <w:t xml:space="preserve"> </w:t>
            </w:r>
          </w:p>
          <w:p w14:paraId="086104E0" w14:textId="77777777" w:rsidR="00C2226D" w:rsidRPr="00E34925" w:rsidRDefault="00C2226D" w:rsidP="00F76117">
            <w:pPr>
              <w:spacing w:before="240"/>
              <w:rPr>
                <w:sz w:val="20"/>
              </w:rPr>
            </w:pPr>
            <w:r w:rsidRPr="00E34925">
              <w:rPr>
                <w:sz w:val="20"/>
              </w:rPr>
              <w:t xml:space="preserve">In </w:t>
            </w:r>
            <w:r w:rsidRPr="00F243FF">
              <w:rPr>
                <w:sz w:val="20"/>
                <w:szCs w:val="20"/>
              </w:rPr>
              <w:t>function description</w:t>
            </w:r>
            <w:r w:rsidRPr="00E34925">
              <w:rPr>
                <w:sz w:val="20"/>
              </w:rPr>
              <w:t>, only maximum or minimum values should be specified.</w:t>
            </w:r>
          </w:p>
        </w:tc>
        <w:tc>
          <w:tcPr>
            <w:tcW w:w="1403" w:type="dxa"/>
            <w:vAlign w:val="center"/>
          </w:tcPr>
          <w:p w14:paraId="0D04CD29" w14:textId="77777777" w:rsidR="00C2226D" w:rsidRPr="00E34925" w:rsidRDefault="00C2226D" w:rsidP="00F76117">
            <w:pPr>
              <w:jc w:val="center"/>
              <w:rPr>
                <w:sz w:val="20"/>
              </w:rPr>
            </w:pPr>
            <w:r w:rsidRPr="00E34925">
              <w:rPr>
                <w:sz w:val="20"/>
              </w:rPr>
              <w:t>0-1</w:t>
            </w:r>
          </w:p>
        </w:tc>
      </w:tr>
      <w:tr w:rsidR="00C2226D" w14:paraId="04EAE258" w14:textId="77777777" w:rsidTr="00F76117">
        <w:trPr>
          <w:jc w:val="center"/>
        </w:trPr>
        <w:tc>
          <w:tcPr>
            <w:tcW w:w="2110" w:type="dxa"/>
            <w:vAlign w:val="center"/>
          </w:tcPr>
          <w:p w14:paraId="7432BA68" w14:textId="77777777" w:rsidR="00C2226D" w:rsidRPr="00E34925" w:rsidRDefault="00C2226D" w:rsidP="00F76117">
            <w:pPr>
              <w:jc w:val="center"/>
              <w:rPr>
                <w:sz w:val="20"/>
              </w:rPr>
            </w:pPr>
            <w:r w:rsidRPr="00E34925">
              <w:rPr>
                <w:sz w:val="20"/>
              </w:rPr>
              <w:t xml:space="preserve">Configuration </w:t>
            </w:r>
          </w:p>
        </w:tc>
        <w:tc>
          <w:tcPr>
            <w:tcW w:w="6202" w:type="dxa"/>
            <w:vAlign w:val="center"/>
          </w:tcPr>
          <w:p w14:paraId="59260ECE" w14:textId="77777777" w:rsidR="00C2226D" w:rsidRPr="00E34925" w:rsidRDefault="00C2226D" w:rsidP="00F76117">
            <w:pPr>
              <w:rPr>
                <w:sz w:val="20"/>
              </w:rPr>
            </w:pPr>
            <w:r w:rsidRPr="00E34925">
              <w:rPr>
                <w:sz w:val="20"/>
              </w:rPr>
              <w:t>None</w:t>
            </w:r>
          </w:p>
        </w:tc>
        <w:tc>
          <w:tcPr>
            <w:tcW w:w="1403" w:type="dxa"/>
            <w:vAlign w:val="center"/>
          </w:tcPr>
          <w:p w14:paraId="2412EBC0" w14:textId="77777777" w:rsidR="00C2226D" w:rsidRPr="00E34925" w:rsidRDefault="00C2226D" w:rsidP="00F76117">
            <w:pPr>
              <w:jc w:val="center"/>
              <w:rPr>
                <w:sz w:val="20"/>
              </w:rPr>
            </w:pPr>
            <w:r w:rsidRPr="00E34925">
              <w:rPr>
                <w:sz w:val="20"/>
              </w:rPr>
              <w:t>0-1</w:t>
            </w:r>
          </w:p>
        </w:tc>
      </w:tr>
      <w:tr w:rsidR="00C2226D" w14:paraId="3754DFAF" w14:textId="77777777" w:rsidTr="00F76117">
        <w:trPr>
          <w:jc w:val="center"/>
        </w:trPr>
        <w:tc>
          <w:tcPr>
            <w:tcW w:w="2110" w:type="dxa"/>
            <w:vAlign w:val="center"/>
          </w:tcPr>
          <w:p w14:paraId="41FA0949" w14:textId="77777777" w:rsidR="00C2226D" w:rsidRPr="000F5AA8" w:rsidRDefault="00C2226D" w:rsidP="00F76117">
            <w:pPr>
              <w:jc w:val="center"/>
              <w:rPr>
                <w:sz w:val="20"/>
                <w:szCs w:val="20"/>
              </w:rPr>
            </w:pPr>
            <w:r w:rsidRPr="0038454B">
              <w:rPr>
                <w:sz w:val="20"/>
                <w:szCs w:val="20"/>
              </w:rPr>
              <w:t>Step</w:t>
            </w:r>
          </w:p>
        </w:tc>
        <w:tc>
          <w:tcPr>
            <w:tcW w:w="6202" w:type="dxa"/>
            <w:vAlign w:val="center"/>
          </w:tcPr>
          <w:p w14:paraId="3042FBA7" w14:textId="77777777" w:rsidR="00C2226D" w:rsidRPr="0038454B" w:rsidRDefault="00C2226D" w:rsidP="00F76117">
            <w:pPr>
              <w:rPr>
                <w:sz w:val="20"/>
                <w:szCs w:val="20"/>
              </w:rPr>
            </w:pPr>
            <w:r w:rsidRPr="0038454B">
              <w:rPr>
                <w:sz w:val="20"/>
                <w:szCs w:val="20"/>
              </w:rPr>
              <w:t xml:space="preserve">If this descriptor is used, the function can be run in step operation. </w:t>
            </w:r>
          </w:p>
          <w:p w14:paraId="14BD101C" w14:textId="77777777" w:rsidR="00C2226D" w:rsidRPr="0038454B" w:rsidRDefault="00C2226D" w:rsidP="00F76117">
            <w:pPr>
              <w:rPr>
                <w:sz w:val="20"/>
                <w:szCs w:val="20"/>
              </w:rPr>
            </w:pPr>
            <w:r w:rsidRPr="0038454B">
              <w:rPr>
                <w:sz w:val="20"/>
                <w:szCs w:val="20"/>
              </w:rPr>
              <w:t xml:space="preserve">If the case of stateless support, the </w:t>
            </w:r>
            <w:r>
              <w:rPr>
                <w:sz w:val="20"/>
                <w:szCs w:val="20"/>
              </w:rPr>
              <w:t>i</w:t>
            </w:r>
            <w:r w:rsidRPr="0038454B">
              <w:rPr>
                <w:sz w:val="20"/>
                <w:szCs w:val="20"/>
              </w:rPr>
              <w:t xml:space="preserve">nput and </w:t>
            </w:r>
            <w:r>
              <w:rPr>
                <w:sz w:val="20"/>
                <w:szCs w:val="20"/>
              </w:rPr>
              <w:t>o</w:t>
            </w:r>
            <w:r w:rsidRPr="0038454B">
              <w:rPr>
                <w:sz w:val="20"/>
                <w:szCs w:val="20"/>
              </w:rPr>
              <w:t xml:space="preserve">utput </w:t>
            </w:r>
            <w:r>
              <w:rPr>
                <w:sz w:val="20"/>
                <w:szCs w:val="20"/>
              </w:rPr>
              <w:t>d</w:t>
            </w:r>
            <w:r w:rsidRPr="0038454B">
              <w:rPr>
                <w:sz w:val="20"/>
                <w:szCs w:val="20"/>
              </w:rPr>
              <w:t>escriptors shall contain the sequence-number/start/duration metadata inputs and outputs for the corresponding input/outputs</w:t>
            </w:r>
          </w:p>
          <w:p w14:paraId="341FBEDD" w14:textId="77777777" w:rsidR="00C2226D" w:rsidRDefault="00C2226D" w:rsidP="00F76117">
            <w:pPr>
              <w:rPr>
                <w:sz w:val="20"/>
                <w:szCs w:val="20"/>
              </w:rPr>
            </w:pPr>
            <w:r w:rsidRPr="0038454B">
              <w:rPr>
                <w:sz w:val="20"/>
                <w:szCs w:val="20"/>
              </w:rPr>
              <w:t xml:space="preserve">Following parameter </w:t>
            </w:r>
            <w:r>
              <w:rPr>
                <w:sz w:val="20"/>
                <w:szCs w:val="20"/>
              </w:rPr>
              <w:t xml:space="preserve">shall not </w:t>
            </w:r>
            <w:r w:rsidRPr="0038454B">
              <w:rPr>
                <w:sz w:val="20"/>
                <w:szCs w:val="20"/>
              </w:rPr>
              <w:t xml:space="preserve">be present: </w:t>
            </w:r>
          </w:p>
          <w:p w14:paraId="40EA0312" w14:textId="77777777" w:rsidR="00C2226D" w:rsidRDefault="00C2226D" w:rsidP="00C2226D">
            <w:pPr>
              <w:pStyle w:val="ListParagraph"/>
              <w:numPr>
                <w:ilvl w:val="0"/>
                <w:numId w:val="47"/>
              </w:numPr>
              <w:tabs>
                <w:tab w:val="left" w:pos="403"/>
              </w:tabs>
              <w:spacing w:line="240" w:lineRule="atLeast"/>
              <w:contextualSpacing w:val="0"/>
              <w:jc w:val="both"/>
              <w:rPr>
                <w:sz w:val="20"/>
              </w:rPr>
            </w:pPr>
            <w:r w:rsidRPr="00B11DB9">
              <w:rPr>
                <w:sz w:val="20"/>
                <w:szCs w:val="20"/>
              </w:rPr>
              <w:t>operating-units</w:t>
            </w:r>
            <w:r>
              <w:rPr>
                <w:sz w:val="20"/>
              </w:rPr>
              <w:t>.</w:t>
            </w:r>
          </w:p>
          <w:p w14:paraId="6C849AC2" w14:textId="77777777" w:rsidR="00C2226D" w:rsidRPr="00BD5CA1" w:rsidRDefault="00C2226D" w:rsidP="00F76117">
            <w:pPr>
              <w:rPr>
                <w:sz w:val="20"/>
              </w:rPr>
            </w:pPr>
          </w:p>
        </w:tc>
        <w:tc>
          <w:tcPr>
            <w:tcW w:w="1403" w:type="dxa"/>
            <w:vAlign w:val="center"/>
          </w:tcPr>
          <w:p w14:paraId="363200C9" w14:textId="77777777" w:rsidR="00C2226D" w:rsidRPr="000F5AA8" w:rsidRDefault="00C2226D" w:rsidP="00F76117">
            <w:pPr>
              <w:jc w:val="center"/>
              <w:rPr>
                <w:sz w:val="20"/>
                <w:szCs w:val="20"/>
              </w:rPr>
            </w:pPr>
            <w:r w:rsidRPr="0038454B">
              <w:rPr>
                <w:sz w:val="20"/>
                <w:szCs w:val="20"/>
              </w:rPr>
              <w:t>0-1</w:t>
            </w:r>
          </w:p>
        </w:tc>
      </w:tr>
      <w:tr w:rsidR="00C2226D" w14:paraId="2C61E1FC" w14:textId="77777777" w:rsidTr="00F76117">
        <w:trPr>
          <w:jc w:val="center"/>
        </w:trPr>
        <w:tc>
          <w:tcPr>
            <w:tcW w:w="2110" w:type="dxa"/>
            <w:vAlign w:val="center"/>
          </w:tcPr>
          <w:p w14:paraId="4E160D0C" w14:textId="77777777" w:rsidR="00C2226D" w:rsidRPr="00E34925" w:rsidRDefault="00C2226D" w:rsidP="00F76117">
            <w:pPr>
              <w:jc w:val="center"/>
              <w:rPr>
                <w:sz w:val="20"/>
              </w:rPr>
            </w:pPr>
            <w:r w:rsidRPr="00E34925">
              <w:rPr>
                <w:sz w:val="20"/>
              </w:rPr>
              <w:t xml:space="preserve">Client-Assistance </w:t>
            </w:r>
          </w:p>
        </w:tc>
        <w:tc>
          <w:tcPr>
            <w:tcW w:w="6202" w:type="dxa"/>
            <w:vAlign w:val="center"/>
          </w:tcPr>
          <w:p w14:paraId="3EFF6259" w14:textId="77777777" w:rsidR="00C2226D" w:rsidRPr="00E34925" w:rsidRDefault="00C2226D" w:rsidP="00F76117">
            <w:pPr>
              <w:spacing w:after="120"/>
              <w:rPr>
                <w:sz w:val="20"/>
              </w:rPr>
            </w:pPr>
            <w:r w:rsidRPr="00E34925">
              <w:rPr>
                <w:sz w:val="20"/>
              </w:rPr>
              <w:t xml:space="preserve">Following parameters shall not be present: </w:t>
            </w:r>
          </w:p>
          <w:p w14:paraId="666CB3C4" w14:textId="77777777" w:rsidR="00C2226D" w:rsidRPr="00E34925" w:rsidRDefault="00C2226D" w:rsidP="00C2226D">
            <w:pPr>
              <w:pStyle w:val="ListParagraph"/>
              <w:numPr>
                <w:ilvl w:val="0"/>
                <w:numId w:val="47"/>
              </w:numPr>
              <w:tabs>
                <w:tab w:val="left" w:pos="403"/>
              </w:tabs>
              <w:spacing w:line="240" w:lineRule="atLeast"/>
              <w:contextualSpacing w:val="0"/>
              <w:jc w:val="both"/>
              <w:rPr>
                <w:sz w:val="20"/>
              </w:rPr>
            </w:pPr>
            <w:r>
              <w:rPr>
                <w:sz w:val="20"/>
              </w:rPr>
              <w:t>m</w:t>
            </w:r>
            <w:r w:rsidRPr="00E34925">
              <w:rPr>
                <w:sz w:val="20"/>
              </w:rPr>
              <w:t>easurement-collection-</w:t>
            </w:r>
            <w:proofErr w:type="gramStart"/>
            <w:r w:rsidRPr="00E34925">
              <w:rPr>
                <w:sz w:val="20"/>
              </w:rPr>
              <w:t>list;</w:t>
            </w:r>
            <w:proofErr w:type="gramEnd"/>
          </w:p>
          <w:p w14:paraId="73395252" w14:textId="77777777" w:rsidR="00C2226D" w:rsidRPr="00E34925" w:rsidRDefault="00C2226D" w:rsidP="00C2226D">
            <w:pPr>
              <w:pStyle w:val="ListParagraph"/>
              <w:numPr>
                <w:ilvl w:val="0"/>
                <w:numId w:val="47"/>
              </w:numPr>
              <w:tabs>
                <w:tab w:val="left" w:pos="403"/>
              </w:tabs>
              <w:spacing w:after="240" w:line="240" w:lineRule="atLeast"/>
              <w:contextualSpacing w:val="0"/>
              <w:jc w:val="both"/>
              <w:rPr>
                <w:sz w:val="20"/>
              </w:rPr>
            </w:pPr>
            <w:r>
              <w:rPr>
                <w:sz w:val="20"/>
              </w:rPr>
              <w:t>s</w:t>
            </w:r>
            <w:r w:rsidRPr="00E34925">
              <w:rPr>
                <w:sz w:val="20"/>
              </w:rPr>
              <w:t>ource-assistance-information.</w:t>
            </w:r>
          </w:p>
        </w:tc>
        <w:tc>
          <w:tcPr>
            <w:tcW w:w="1403" w:type="dxa"/>
            <w:vAlign w:val="center"/>
          </w:tcPr>
          <w:p w14:paraId="7918181C" w14:textId="77777777" w:rsidR="00C2226D" w:rsidRPr="00E34925" w:rsidRDefault="00C2226D" w:rsidP="00F76117">
            <w:pPr>
              <w:jc w:val="center"/>
              <w:rPr>
                <w:sz w:val="20"/>
              </w:rPr>
            </w:pPr>
            <w:r w:rsidRPr="00E34925">
              <w:rPr>
                <w:sz w:val="20"/>
              </w:rPr>
              <w:t>0-1</w:t>
            </w:r>
          </w:p>
        </w:tc>
      </w:tr>
      <w:tr w:rsidR="00C2226D" w14:paraId="5A7F5E06" w14:textId="77777777" w:rsidTr="00F76117">
        <w:trPr>
          <w:jc w:val="center"/>
        </w:trPr>
        <w:tc>
          <w:tcPr>
            <w:tcW w:w="2110" w:type="dxa"/>
            <w:vAlign w:val="center"/>
          </w:tcPr>
          <w:p w14:paraId="4227451B" w14:textId="77777777" w:rsidR="00C2226D" w:rsidRPr="00E34925" w:rsidRDefault="00C2226D" w:rsidP="00F76117">
            <w:pPr>
              <w:jc w:val="center"/>
              <w:rPr>
                <w:sz w:val="20"/>
              </w:rPr>
            </w:pPr>
            <w:r w:rsidRPr="00E34925">
              <w:rPr>
                <w:sz w:val="20"/>
              </w:rPr>
              <w:t xml:space="preserve">Assertion </w:t>
            </w:r>
          </w:p>
        </w:tc>
        <w:tc>
          <w:tcPr>
            <w:tcW w:w="6202" w:type="dxa"/>
            <w:vAlign w:val="center"/>
          </w:tcPr>
          <w:p w14:paraId="7792FE5D" w14:textId="77777777" w:rsidR="00C2226D" w:rsidRPr="00E34925" w:rsidRDefault="00C2226D" w:rsidP="00F76117">
            <w:pPr>
              <w:rPr>
                <w:sz w:val="20"/>
              </w:rPr>
            </w:pPr>
            <w:r w:rsidRPr="00E34925">
              <w:rPr>
                <w:sz w:val="20"/>
              </w:rPr>
              <w:t>None</w:t>
            </w:r>
          </w:p>
        </w:tc>
        <w:tc>
          <w:tcPr>
            <w:tcW w:w="1403" w:type="dxa"/>
            <w:vAlign w:val="center"/>
          </w:tcPr>
          <w:p w14:paraId="5D3522A8" w14:textId="77777777" w:rsidR="00C2226D" w:rsidRPr="00E34925" w:rsidRDefault="00C2226D" w:rsidP="00F76117">
            <w:pPr>
              <w:jc w:val="center"/>
              <w:rPr>
                <w:sz w:val="20"/>
              </w:rPr>
            </w:pPr>
            <w:r w:rsidRPr="00E34925">
              <w:rPr>
                <w:sz w:val="20"/>
              </w:rPr>
              <w:t>0-1</w:t>
            </w:r>
          </w:p>
        </w:tc>
      </w:tr>
      <w:tr w:rsidR="00C2226D" w14:paraId="67D07915" w14:textId="77777777" w:rsidTr="00F76117">
        <w:trPr>
          <w:jc w:val="center"/>
        </w:trPr>
        <w:tc>
          <w:tcPr>
            <w:tcW w:w="2110" w:type="dxa"/>
            <w:vAlign w:val="center"/>
          </w:tcPr>
          <w:p w14:paraId="6346E199" w14:textId="77777777" w:rsidR="00C2226D" w:rsidRPr="00E34925" w:rsidRDefault="00C2226D" w:rsidP="00F76117">
            <w:pPr>
              <w:jc w:val="center"/>
              <w:rPr>
                <w:sz w:val="20"/>
              </w:rPr>
            </w:pPr>
            <w:r w:rsidRPr="00E34925">
              <w:rPr>
                <w:sz w:val="20"/>
              </w:rPr>
              <w:t>Variables</w:t>
            </w:r>
          </w:p>
        </w:tc>
        <w:tc>
          <w:tcPr>
            <w:tcW w:w="6202" w:type="dxa"/>
            <w:vAlign w:val="center"/>
          </w:tcPr>
          <w:p w14:paraId="3149871F" w14:textId="77777777" w:rsidR="00C2226D" w:rsidRPr="00E34925" w:rsidRDefault="00C2226D" w:rsidP="00F76117">
            <w:pPr>
              <w:spacing w:after="120"/>
              <w:rPr>
                <w:sz w:val="20"/>
              </w:rPr>
            </w:pPr>
            <w:r w:rsidRPr="00D36061">
              <w:rPr>
                <w:sz w:val="20"/>
              </w:rPr>
              <w:t>The parameters shall not have the following item:</w:t>
            </w:r>
          </w:p>
          <w:p w14:paraId="6CD17040" w14:textId="77777777" w:rsidR="00C2226D" w:rsidRPr="0038454B" w:rsidRDefault="00C2226D" w:rsidP="00C2226D">
            <w:pPr>
              <w:pStyle w:val="ListParagraph"/>
              <w:numPr>
                <w:ilvl w:val="0"/>
                <w:numId w:val="47"/>
              </w:numPr>
              <w:tabs>
                <w:tab w:val="left" w:pos="403"/>
              </w:tabs>
              <w:spacing w:line="240" w:lineRule="atLeast"/>
              <w:contextualSpacing w:val="0"/>
              <w:jc w:val="both"/>
              <w:rPr>
                <w:sz w:val="20"/>
              </w:rPr>
            </w:pPr>
            <w:r w:rsidRPr="00D36061">
              <w:rPr>
                <w:sz w:val="20"/>
              </w:rPr>
              <w:t>value.</w:t>
            </w:r>
          </w:p>
        </w:tc>
        <w:tc>
          <w:tcPr>
            <w:tcW w:w="1403" w:type="dxa"/>
            <w:vAlign w:val="center"/>
          </w:tcPr>
          <w:p w14:paraId="39CC25BC" w14:textId="77777777" w:rsidR="00C2226D" w:rsidRPr="00E34925" w:rsidRDefault="00C2226D" w:rsidP="00F76117">
            <w:pPr>
              <w:jc w:val="center"/>
              <w:rPr>
                <w:sz w:val="20"/>
              </w:rPr>
            </w:pPr>
            <w:r w:rsidRPr="00E34925">
              <w:rPr>
                <w:sz w:val="20"/>
              </w:rPr>
              <w:t>0-1</w:t>
            </w:r>
          </w:p>
        </w:tc>
      </w:tr>
      <w:tr w:rsidR="00C2226D" w14:paraId="2BAA86DE" w14:textId="77777777" w:rsidTr="00F76117">
        <w:trPr>
          <w:jc w:val="center"/>
        </w:trPr>
        <w:tc>
          <w:tcPr>
            <w:tcW w:w="2110" w:type="dxa"/>
            <w:vAlign w:val="center"/>
          </w:tcPr>
          <w:p w14:paraId="43C20806" w14:textId="77777777" w:rsidR="00C2226D" w:rsidRPr="00E34925" w:rsidRDefault="00C2226D" w:rsidP="00F76117">
            <w:pPr>
              <w:jc w:val="center"/>
              <w:rPr>
                <w:sz w:val="20"/>
              </w:rPr>
            </w:pPr>
            <w:r w:rsidRPr="00E34925">
              <w:rPr>
                <w:sz w:val="20"/>
              </w:rPr>
              <w:t xml:space="preserve">Events </w:t>
            </w:r>
          </w:p>
        </w:tc>
        <w:tc>
          <w:tcPr>
            <w:tcW w:w="6202" w:type="dxa"/>
            <w:vAlign w:val="center"/>
          </w:tcPr>
          <w:p w14:paraId="05BAAF84" w14:textId="77777777" w:rsidR="00C2226D" w:rsidRPr="00E34925" w:rsidRDefault="00C2226D" w:rsidP="00F76117">
            <w:pPr>
              <w:rPr>
                <w:sz w:val="20"/>
              </w:rPr>
            </w:pPr>
            <w:r w:rsidRPr="00E34925">
              <w:rPr>
                <w:sz w:val="20"/>
              </w:rPr>
              <w:t>None</w:t>
            </w:r>
          </w:p>
        </w:tc>
        <w:tc>
          <w:tcPr>
            <w:tcW w:w="1403" w:type="dxa"/>
            <w:vAlign w:val="center"/>
          </w:tcPr>
          <w:p w14:paraId="65EC0C8E" w14:textId="77777777" w:rsidR="00C2226D" w:rsidRPr="00E34925" w:rsidRDefault="00C2226D" w:rsidP="00F76117">
            <w:pPr>
              <w:jc w:val="center"/>
              <w:rPr>
                <w:sz w:val="20"/>
              </w:rPr>
            </w:pPr>
            <w:r w:rsidRPr="00E34925">
              <w:rPr>
                <w:sz w:val="20"/>
              </w:rPr>
              <w:t>0-1</w:t>
            </w:r>
          </w:p>
        </w:tc>
      </w:tr>
      <w:tr w:rsidR="00C2226D" w14:paraId="3E459054" w14:textId="77777777" w:rsidTr="00F76117">
        <w:trPr>
          <w:jc w:val="center"/>
        </w:trPr>
        <w:tc>
          <w:tcPr>
            <w:tcW w:w="2110" w:type="dxa"/>
            <w:vAlign w:val="center"/>
          </w:tcPr>
          <w:p w14:paraId="4804BFF9" w14:textId="77777777" w:rsidR="00C2226D" w:rsidRPr="00E34925" w:rsidRDefault="00C2226D" w:rsidP="00F76117">
            <w:pPr>
              <w:jc w:val="center"/>
              <w:rPr>
                <w:sz w:val="20"/>
              </w:rPr>
            </w:pPr>
            <w:r w:rsidRPr="00E34925">
              <w:rPr>
                <w:sz w:val="20"/>
              </w:rPr>
              <w:t>Security</w:t>
            </w:r>
          </w:p>
        </w:tc>
        <w:tc>
          <w:tcPr>
            <w:tcW w:w="6202" w:type="dxa"/>
            <w:vAlign w:val="center"/>
          </w:tcPr>
          <w:p w14:paraId="79459EAD" w14:textId="77777777" w:rsidR="00C2226D" w:rsidRPr="00E34925" w:rsidRDefault="00C2226D" w:rsidP="00F76117">
            <w:pPr>
              <w:rPr>
                <w:sz w:val="20"/>
              </w:rPr>
            </w:pPr>
            <w:r w:rsidRPr="00E34925">
              <w:rPr>
                <w:sz w:val="20"/>
              </w:rPr>
              <w:t xml:space="preserve">None </w:t>
            </w:r>
          </w:p>
        </w:tc>
        <w:tc>
          <w:tcPr>
            <w:tcW w:w="1403" w:type="dxa"/>
            <w:vAlign w:val="center"/>
          </w:tcPr>
          <w:p w14:paraId="7EE55046" w14:textId="77777777" w:rsidR="00C2226D" w:rsidRPr="00E34925" w:rsidRDefault="00C2226D" w:rsidP="00F76117">
            <w:pPr>
              <w:jc w:val="center"/>
              <w:rPr>
                <w:sz w:val="20"/>
              </w:rPr>
            </w:pPr>
            <w:r w:rsidRPr="00E34925">
              <w:rPr>
                <w:sz w:val="20"/>
              </w:rPr>
              <w:t>0-1</w:t>
            </w:r>
          </w:p>
        </w:tc>
      </w:tr>
    </w:tbl>
    <w:p w14:paraId="79FD5E24" w14:textId="77777777" w:rsidR="00343BEA" w:rsidRDefault="00343BEA" w:rsidP="00DA58B9">
      <w:pPr>
        <w:spacing w:before="100" w:beforeAutospacing="1" w:after="100" w:afterAutospacing="1"/>
      </w:pPr>
    </w:p>
    <w:p w14:paraId="472173C7" w14:textId="77777777" w:rsidR="00DA58B9" w:rsidRDefault="00DA58B9" w:rsidP="00DA58B9">
      <w:pPr>
        <w:spacing w:before="100" w:beforeAutospacing="1" w:after="100" w:afterAutospacing="1"/>
      </w:pPr>
    </w:p>
    <w:p w14:paraId="2647BC68" w14:textId="77777777" w:rsidR="00DA58B9" w:rsidRDefault="00DA58B9" w:rsidP="00DA58B9">
      <w:pPr>
        <w:spacing w:before="100" w:beforeAutospacing="1" w:after="100" w:afterAutospacing="1"/>
      </w:pPr>
    </w:p>
    <w:p w14:paraId="0BCDF2FD" w14:textId="77777777" w:rsidR="00DA58B9" w:rsidRPr="00E677F2" w:rsidRDefault="00DA58B9" w:rsidP="00DA58B9">
      <w:pPr>
        <w:pStyle w:val="Caption"/>
        <w:jc w:val="center"/>
      </w:pPr>
      <w:bookmarkStart w:id="44" w:name="_Ref78813148"/>
      <w:r>
        <w:t xml:space="preserve">Table </w:t>
      </w:r>
      <w:r>
        <w:fldChar w:fldCharType="begin"/>
      </w:r>
      <w:r>
        <w:instrText>SEQ Table \* ARABIC</w:instrText>
      </w:r>
      <w:r>
        <w:fldChar w:fldCharType="separate"/>
      </w:r>
      <w:r>
        <w:rPr>
          <w:noProof/>
        </w:rPr>
        <w:t>18</w:t>
      </w:r>
      <w:r>
        <w:fldChar w:fldCharType="end"/>
      </w:r>
      <w:bookmarkEnd w:id="44"/>
      <w:r w:rsidRPr="00E677F2">
        <w:t>— input-port and output-port object</w:t>
      </w:r>
    </w:p>
    <w:tbl>
      <w:tblPr>
        <w:tblW w:w="907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456"/>
        <w:gridCol w:w="2160"/>
        <w:gridCol w:w="2457"/>
      </w:tblGrid>
      <w:tr w:rsidR="00DA58B9" w:rsidRPr="00FB342B" w14:paraId="66EFEE8A" w14:textId="77777777" w:rsidTr="00F76117">
        <w:trPr>
          <w:trHeight w:val="399"/>
          <w:jc w:val="center"/>
        </w:trPr>
        <w:tc>
          <w:tcPr>
            <w:tcW w:w="4456" w:type="dxa"/>
            <w:shd w:val="clear" w:color="auto" w:fill="auto"/>
            <w:vAlign w:val="center"/>
          </w:tcPr>
          <w:p w14:paraId="76EF83C9" w14:textId="77777777" w:rsidR="00DA58B9" w:rsidRPr="00E34925" w:rsidRDefault="00DA58B9" w:rsidP="00F76117">
            <w:pPr>
              <w:jc w:val="center"/>
              <w:rPr>
                <w:b/>
                <w:sz w:val="20"/>
              </w:rPr>
            </w:pPr>
            <w:r w:rsidRPr="00E34925">
              <w:rPr>
                <w:b/>
                <w:sz w:val="20"/>
              </w:rPr>
              <w:t xml:space="preserve">Parameter </w:t>
            </w:r>
            <w:r w:rsidRPr="00FB342B">
              <w:rPr>
                <w:b/>
                <w:sz w:val="20"/>
                <w:szCs w:val="20"/>
              </w:rPr>
              <w:t>name</w:t>
            </w:r>
          </w:p>
        </w:tc>
        <w:tc>
          <w:tcPr>
            <w:tcW w:w="2160" w:type="dxa"/>
            <w:vAlign w:val="center"/>
          </w:tcPr>
          <w:p w14:paraId="5D9FB8D8" w14:textId="77777777" w:rsidR="00DA58B9" w:rsidRPr="00E34925" w:rsidRDefault="00DA58B9" w:rsidP="00F76117">
            <w:pPr>
              <w:jc w:val="center"/>
              <w:rPr>
                <w:b/>
                <w:sz w:val="20"/>
              </w:rPr>
            </w:pPr>
            <w:r w:rsidRPr="00E34925">
              <w:rPr>
                <w:b/>
                <w:sz w:val="20"/>
              </w:rPr>
              <w:t>Type</w:t>
            </w:r>
          </w:p>
        </w:tc>
        <w:tc>
          <w:tcPr>
            <w:tcW w:w="2457" w:type="dxa"/>
            <w:vAlign w:val="center"/>
          </w:tcPr>
          <w:p w14:paraId="53831600" w14:textId="77777777" w:rsidR="00DA58B9" w:rsidRPr="00E34925" w:rsidRDefault="00DA58B9" w:rsidP="00F76117">
            <w:pPr>
              <w:jc w:val="center"/>
              <w:rPr>
                <w:b/>
                <w:sz w:val="20"/>
              </w:rPr>
            </w:pPr>
            <w:r w:rsidRPr="00E34925">
              <w:rPr>
                <w:b/>
                <w:sz w:val="20"/>
              </w:rPr>
              <w:t>Cardinality</w:t>
            </w:r>
          </w:p>
        </w:tc>
      </w:tr>
      <w:tr w:rsidR="00DA58B9" w:rsidRPr="00FB342B" w14:paraId="10B9EF1C" w14:textId="77777777" w:rsidTr="00F76117">
        <w:trPr>
          <w:jc w:val="center"/>
        </w:trPr>
        <w:tc>
          <w:tcPr>
            <w:tcW w:w="4456" w:type="dxa"/>
            <w:shd w:val="clear" w:color="auto" w:fill="auto"/>
            <w:vAlign w:val="center"/>
          </w:tcPr>
          <w:p w14:paraId="1D9F1D98" w14:textId="77777777" w:rsidR="00DA58B9" w:rsidRPr="00E34925" w:rsidRDefault="00DA58B9" w:rsidP="00F76117">
            <w:pPr>
              <w:jc w:val="center"/>
              <w:rPr>
                <w:sz w:val="20"/>
              </w:rPr>
            </w:pPr>
            <w:r w:rsidRPr="00E34925">
              <w:rPr>
                <w:sz w:val="20"/>
              </w:rPr>
              <w:t>port-name</w:t>
            </w:r>
          </w:p>
        </w:tc>
        <w:tc>
          <w:tcPr>
            <w:tcW w:w="2160" w:type="dxa"/>
          </w:tcPr>
          <w:p w14:paraId="7C3F148D" w14:textId="77777777" w:rsidR="00DA58B9" w:rsidRPr="00E34925" w:rsidRDefault="00DA58B9" w:rsidP="00F76117">
            <w:pPr>
              <w:jc w:val="center"/>
              <w:rPr>
                <w:sz w:val="20"/>
              </w:rPr>
            </w:pPr>
            <w:r w:rsidRPr="00E34925">
              <w:rPr>
                <w:sz w:val="20"/>
              </w:rPr>
              <w:t>P</w:t>
            </w:r>
          </w:p>
        </w:tc>
        <w:tc>
          <w:tcPr>
            <w:tcW w:w="2457" w:type="dxa"/>
            <w:vAlign w:val="center"/>
          </w:tcPr>
          <w:p w14:paraId="1B04583D" w14:textId="77777777" w:rsidR="00DA58B9" w:rsidRPr="00E34925" w:rsidRDefault="00DA58B9" w:rsidP="00F76117">
            <w:pPr>
              <w:jc w:val="center"/>
              <w:rPr>
                <w:sz w:val="20"/>
              </w:rPr>
            </w:pPr>
            <w:r w:rsidRPr="00E34925">
              <w:rPr>
                <w:sz w:val="20"/>
              </w:rPr>
              <w:t>1</w:t>
            </w:r>
          </w:p>
        </w:tc>
      </w:tr>
      <w:tr w:rsidR="00DA58B9" w:rsidRPr="00FB342B" w14:paraId="7852BEBF" w14:textId="77777777" w:rsidTr="00F76117">
        <w:trPr>
          <w:jc w:val="center"/>
        </w:trPr>
        <w:tc>
          <w:tcPr>
            <w:tcW w:w="4456" w:type="dxa"/>
            <w:shd w:val="clear" w:color="auto" w:fill="auto"/>
            <w:vAlign w:val="center"/>
          </w:tcPr>
          <w:p w14:paraId="4816BB92" w14:textId="77777777" w:rsidR="00DA58B9" w:rsidRPr="00E34925" w:rsidRDefault="00DA58B9" w:rsidP="00F76117">
            <w:pPr>
              <w:jc w:val="center"/>
              <w:rPr>
                <w:sz w:val="20"/>
              </w:rPr>
            </w:pPr>
            <w:r w:rsidRPr="00E34925">
              <w:rPr>
                <w:sz w:val="20"/>
              </w:rPr>
              <w:t>bind</w:t>
            </w:r>
          </w:p>
        </w:tc>
        <w:tc>
          <w:tcPr>
            <w:tcW w:w="2160" w:type="dxa"/>
          </w:tcPr>
          <w:p w14:paraId="2B26A4EF" w14:textId="77777777" w:rsidR="00DA58B9" w:rsidRPr="00E34925" w:rsidRDefault="00DA58B9" w:rsidP="00F76117">
            <w:pPr>
              <w:jc w:val="center"/>
              <w:rPr>
                <w:sz w:val="20"/>
              </w:rPr>
            </w:pPr>
            <w:r w:rsidRPr="00E34925">
              <w:rPr>
                <w:sz w:val="20"/>
              </w:rPr>
              <w:t>O</w:t>
            </w:r>
          </w:p>
        </w:tc>
        <w:tc>
          <w:tcPr>
            <w:tcW w:w="2457" w:type="dxa"/>
            <w:vAlign w:val="center"/>
          </w:tcPr>
          <w:p w14:paraId="049236F3" w14:textId="76AC07BE" w:rsidR="00DA58B9" w:rsidRPr="00E34925" w:rsidRDefault="00DA58B9" w:rsidP="00F76117">
            <w:pPr>
              <w:jc w:val="center"/>
              <w:rPr>
                <w:sz w:val="20"/>
              </w:rPr>
            </w:pPr>
            <w:ins w:id="45" w:author="Iraj Sodagar" w:date="2022-10-18T16:41:00Z">
              <w:r>
                <w:rPr>
                  <w:sz w:val="20"/>
                </w:rPr>
                <w:t>0-</w:t>
              </w:r>
            </w:ins>
            <w:r w:rsidRPr="00E34925">
              <w:rPr>
                <w:sz w:val="20"/>
              </w:rPr>
              <w:t>1</w:t>
            </w:r>
            <w:ins w:id="46" w:author="Iraj Sodagar" w:date="2022-10-18T16:41:00Z">
              <w:r w:rsidR="007C7276">
                <w:rPr>
                  <w:sz w:val="20"/>
                </w:rPr>
                <w:t>*</w:t>
              </w:r>
            </w:ins>
          </w:p>
        </w:tc>
      </w:tr>
    </w:tbl>
    <w:p w14:paraId="71DB796B" w14:textId="77777777" w:rsidR="00DA58B9" w:rsidRDefault="00DA58B9" w:rsidP="00343BEA">
      <w:pPr>
        <w:spacing w:before="100" w:beforeAutospacing="1" w:after="100" w:afterAutospacing="1"/>
        <w:rPr>
          <w:ins w:id="47" w:author="Iraj Sodagar" w:date="2022-10-18T16:10:00Z"/>
        </w:rPr>
      </w:pPr>
    </w:p>
    <w:p w14:paraId="4DDC6E0F" w14:textId="667F4185" w:rsidR="00D70AC2" w:rsidRPr="00064F2D" w:rsidRDefault="00D70AC2" w:rsidP="00D70AC2">
      <w:pPr>
        <w:spacing w:before="240"/>
        <w:jc w:val="both"/>
        <w:rPr>
          <w:lang w:eastAsia="ko-KR"/>
        </w:rPr>
      </w:pPr>
      <w:r w:rsidRPr="00064F2D">
        <w:rPr>
          <w:lang w:eastAsia="ko-KR"/>
        </w:rPr>
        <w:t xml:space="preserve">The </w:t>
      </w:r>
      <w:r w:rsidRPr="00E677F2">
        <w:t>bind</w:t>
      </w:r>
      <w:r w:rsidRPr="00064F2D">
        <w:rPr>
          <w:lang w:eastAsia="ko-KR"/>
        </w:rPr>
        <w:t xml:space="preserve"> object specifies how to associate a port name to a stream, either input or output. For NBMP functions, they provide static information about the port names</w:t>
      </w:r>
      <w:del w:id="48" w:author="Iraj Sodagar" w:date="2022-10-18T16:42:00Z">
        <w:r w:rsidRPr="00064F2D" w:rsidDel="00D70AC2">
          <w:rPr>
            <w:lang w:eastAsia="ko-KR"/>
          </w:rPr>
          <w:delText xml:space="preserve"> and their binding data </w:delText>
        </w:r>
        <w:r w:rsidRPr="00D12BD5" w:rsidDel="00D70AC2">
          <w:rPr>
            <w:lang w:val="en-GB" w:eastAsia="ko-KR"/>
          </w:rPr>
          <w:delText>formats and protocols</w:delText>
        </w:r>
      </w:del>
      <w:r w:rsidRPr="00D12BD5">
        <w:rPr>
          <w:lang w:val="en-GB" w:eastAsia="ko-KR"/>
        </w:rPr>
        <w:t xml:space="preserve">. </w:t>
      </w:r>
      <w:ins w:id="49" w:author="Iraj Sodagar" w:date="2022-10-18T16:42:00Z">
        <w:r>
          <w:rPr>
            <w:lang w:val="en-GB" w:eastAsia="ko-KR"/>
          </w:rPr>
          <w:t xml:space="preserve">The binding is not included in the functions. </w:t>
        </w:r>
      </w:ins>
      <w:r w:rsidRPr="00D12BD5">
        <w:rPr>
          <w:lang w:val="en-GB" w:eastAsia="ko-KR"/>
        </w:rPr>
        <w:t>For NBMP</w:t>
      </w:r>
      <w:ins w:id="50" w:author="Iraj Sodagar" w:date="2022-10-18T16:42:00Z">
        <w:r w:rsidR="00892878">
          <w:rPr>
            <w:lang w:val="en-GB" w:eastAsia="ko-KR"/>
          </w:rPr>
          <w:t xml:space="preserve"> Workflow</w:t>
        </w:r>
      </w:ins>
      <w:ins w:id="51" w:author="Iraj Sodagar" w:date="2022-10-18T16:43:00Z">
        <w:r w:rsidR="00892878">
          <w:rPr>
            <w:lang w:val="en-GB" w:eastAsia="ko-KR"/>
          </w:rPr>
          <w:t>s and</w:t>
        </w:r>
      </w:ins>
      <w:r w:rsidRPr="00D12BD5">
        <w:rPr>
          <w:lang w:val="en-GB" w:eastAsia="ko-KR"/>
        </w:rPr>
        <w:t xml:space="preserve"> tasks, they provide information about the needs for connect</w:t>
      </w:r>
      <w:r>
        <w:rPr>
          <w:lang w:val="en-GB" w:eastAsia="ko-KR"/>
        </w:rPr>
        <w:t>i</w:t>
      </w:r>
      <w:r w:rsidRPr="00D12BD5">
        <w:rPr>
          <w:lang w:val="en-GB" w:eastAsia="ko-KR"/>
        </w:rPr>
        <w:t>ons between ports and input and output str</w:t>
      </w:r>
      <w:r>
        <w:rPr>
          <w:lang w:val="en-GB" w:eastAsia="ko-KR"/>
        </w:rPr>
        <w:t>e</w:t>
      </w:r>
      <w:r w:rsidRPr="00D12BD5">
        <w:rPr>
          <w:lang w:val="en-GB" w:eastAsia="ko-KR"/>
        </w:rPr>
        <w:t>ams by NBMP workflow manager</w:t>
      </w:r>
      <w:ins w:id="52" w:author="Iraj Sodagar" w:date="2022-10-18T16:44:00Z">
        <w:r w:rsidR="000671D5">
          <w:rPr>
            <w:lang w:eastAsia="ko-KR"/>
          </w:rPr>
          <w:t xml:space="preserve"> by using the same value for the </w:t>
        </w:r>
        <w:r w:rsidR="000671D5" w:rsidRPr="00D140DC">
          <w:rPr>
            <w:sz w:val="20"/>
          </w:rPr>
          <w:t>stream-id</w:t>
        </w:r>
        <w:r w:rsidR="00C33081">
          <w:rPr>
            <w:sz w:val="20"/>
          </w:rPr>
          <w:t xml:space="preserve"> </w:t>
        </w:r>
      </w:ins>
      <w:ins w:id="53" w:author="Iraj Sodagar" w:date="2022-10-18T16:45:00Z">
        <w:r w:rsidR="00C33081">
          <w:rPr>
            <w:lang w:val="en-GB" w:eastAsia="ko-KR"/>
          </w:rPr>
          <w:t>parameters</w:t>
        </w:r>
      </w:ins>
      <w:del w:id="54" w:author="Iraj Sodagar" w:date="2022-10-18T16:44:00Z">
        <w:r w:rsidRPr="009E1E42" w:rsidDel="000671D5">
          <w:rPr>
            <w:lang w:val="en-GB" w:eastAsia="ko-KR"/>
          </w:rPr>
          <w:delText>.</w:delText>
        </w:r>
        <w:r w:rsidRPr="00064F2D" w:rsidDel="000671D5">
          <w:rPr>
            <w:lang w:eastAsia="ko-KR"/>
          </w:rPr>
          <w:delText xml:space="preserve"> </w:delText>
        </w:r>
      </w:del>
    </w:p>
    <w:p w14:paraId="64BCAB32" w14:textId="77777777" w:rsidR="00435E10" w:rsidRPr="00E677F2" w:rsidRDefault="00435E10" w:rsidP="00435E10">
      <w:pPr>
        <w:pStyle w:val="Caption"/>
        <w:jc w:val="center"/>
      </w:pPr>
      <w:bookmarkStart w:id="55" w:name="_Ref78813281"/>
      <w:r>
        <w:t xml:space="preserve">Table </w:t>
      </w:r>
      <w:r>
        <w:fldChar w:fldCharType="begin"/>
      </w:r>
      <w:r>
        <w:instrText>SEQ Table \* ARABIC</w:instrText>
      </w:r>
      <w:r>
        <w:fldChar w:fldCharType="separate"/>
      </w:r>
      <w:r>
        <w:rPr>
          <w:noProof/>
        </w:rPr>
        <w:t>19</w:t>
      </w:r>
      <w:r>
        <w:fldChar w:fldCharType="end"/>
      </w:r>
      <w:bookmarkEnd w:id="55"/>
      <w:r>
        <w:t xml:space="preserve"> </w:t>
      </w:r>
      <w:r w:rsidRPr="00E677F2">
        <w:t>— bind object</w:t>
      </w:r>
    </w:p>
    <w:tbl>
      <w:tblPr>
        <w:tblW w:w="907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456"/>
        <w:gridCol w:w="2160"/>
        <w:gridCol w:w="2457"/>
      </w:tblGrid>
      <w:tr w:rsidR="00435E10" w:rsidRPr="00D140DC" w14:paraId="5877ED71" w14:textId="77777777" w:rsidTr="00F76117">
        <w:trPr>
          <w:trHeight w:val="383"/>
          <w:jc w:val="center"/>
        </w:trPr>
        <w:tc>
          <w:tcPr>
            <w:tcW w:w="4456" w:type="dxa"/>
            <w:shd w:val="clear" w:color="auto" w:fill="auto"/>
            <w:vAlign w:val="center"/>
          </w:tcPr>
          <w:p w14:paraId="35008B3C" w14:textId="77777777" w:rsidR="00435E10" w:rsidRPr="00406B01" w:rsidRDefault="00435E10" w:rsidP="00F76117">
            <w:pPr>
              <w:jc w:val="center"/>
              <w:rPr>
                <w:b/>
                <w:sz w:val="20"/>
              </w:rPr>
            </w:pPr>
            <w:r w:rsidRPr="00D140DC">
              <w:rPr>
                <w:b/>
                <w:sz w:val="20"/>
              </w:rPr>
              <w:t xml:space="preserve">Parameter </w:t>
            </w:r>
            <w:r w:rsidRPr="001E276C">
              <w:rPr>
                <w:b/>
                <w:sz w:val="20"/>
                <w:szCs w:val="20"/>
              </w:rPr>
              <w:t>name</w:t>
            </w:r>
          </w:p>
        </w:tc>
        <w:tc>
          <w:tcPr>
            <w:tcW w:w="2160" w:type="dxa"/>
            <w:vAlign w:val="center"/>
          </w:tcPr>
          <w:p w14:paraId="70EA501D" w14:textId="77777777" w:rsidR="00435E10" w:rsidRPr="00926A6C" w:rsidRDefault="00435E10" w:rsidP="00F76117">
            <w:pPr>
              <w:jc w:val="center"/>
              <w:rPr>
                <w:b/>
                <w:sz w:val="20"/>
              </w:rPr>
            </w:pPr>
            <w:r w:rsidRPr="00660CB6">
              <w:rPr>
                <w:b/>
                <w:sz w:val="20"/>
              </w:rPr>
              <w:t>Type</w:t>
            </w:r>
          </w:p>
        </w:tc>
        <w:tc>
          <w:tcPr>
            <w:tcW w:w="2457" w:type="dxa"/>
            <w:vAlign w:val="center"/>
          </w:tcPr>
          <w:p w14:paraId="68106823" w14:textId="77777777" w:rsidR="00435E10" w:rsidRPr="00D140DC" w:rsidRDefault="00435E10" w:rsidP="00F76117">
            <w:pPr>
              <w:jc w:val="center"/>
              <w:rPr>
                <w:b/>
                <w:sz w:val="20"/>
              </w:rPr>
            </w:pPr>
            <w:r w:rsidRPr="00D140DC">
              <w:rPr>
                <w:b/>
                <w:sz w:val="20"/>
              </w:rPr>
              <w:t>Cardinality</w:t>
            </w:r>
          </w:p>
        </w:tc>
      </w:tr>
      <w:tr w:rsidR="00435E10" w:rsidRPr="00D140DC" w14:paraId="325C7819" w14:textId="77777777" w:rsidTr="00F76117">
        <w:trPr>
          <w:jc w:val="center"/>
        </w:trPr>
        <w:tc>
          <w:tcPr>
            <w:tcW w:w="4456" w:type="dxa"/>
            <w:shd w:val="clear" w:color="auto" w:fill="auto"/>
            <w:vAlign w:val="center"/>
          </w:tcPr>
          <w:p w14:paraId="0BDCE304" w14:textId="77777777" w:rsidR="00435E10" w:rsidRPr="00D140DC" w:rsidRDefault="00435E10" w:rsidP="00F76117">
            <w:pPr>
              <w:jc w:val="center"/>
              <w:rPr>
                <w:sz w:val="20"/>
              </w:rPr>
            </w:pPr>
            <w:r w:rsidRPr="00D140DC">
              <w:rPr>
                <w:sz w:val="20"/>
              </w:rPr>
              <w:t>stream-id</w:t>
            </w:r>
          </w:p>
        </w:tc>
        <w:tc>
          <w:tcPr>
            <w:tcW w:w="2160" w:type="dxa"/>
          </w:tcPr>
          <w:p w14:paraId="33FDD790" w14:textId="77777777" w:rsidR="00435E10" w:rsidRPr="00D140DC" w:rsidRDefault="00435E10" w:rsidP="00F76117">
            <w:pPr>
              <w:jc w:val="center"/>
              <w:rPr>
                <w:sz w:val="20"/>
              </w:rPr>
            </w:pPr>
            <w:r w:rsidRPr="00D140DC">
              <w:rPr>
                <w:sz w:val="20"/>
              </w:rPr>
              <w:t>P</w:t>
            </w:r>
          </w:p>
        </w:tc>
        <w:tc>
          <w:tcPr>
            <w:tcW w:w="2457" w:type="dxa"/>
            <w:vAlign w:val="center"/>
          </w:tcPr>
          <w:p w14:paraId="2C437140" w14:textId="77777777" w:rsidR="00435E10" w:rsidRPr="00D140DC" w:rsidRDefault="00435E10" w:rsidP="00F76117">
            <w:pPr>
              <w:jc w:val="center"/>
              <w:rPr>
                <w:sz w:val="20"/>
              </w:rPr>
            </w:pPr>
            <w:r w:rsidRPr="00D140DC">
              <w:rPr>
                <w:sz w:val="20"/>
              </w:rPr>
              <w:t>1</w:t>
            </w:r>
          </w:p>
        </w:tc>
      </w:tr>
      <w:tr w:rsidR="00435E10" w:rsidRPr="00D140DC" w14:paraId="58AF32F4" w14:textId="77777777" w:rsidTr="00F76117">
        <w:trPr>
          <w:jc w:val="center"/>
        </w:trPr>
        <w:tc>
          <w:tcPr>
            <w:tcW w:w="4456" w:type="dxa"/>
            <w:shd w:val="clear" w:color="auto" w:fill="auto"/>
            <w:vAlign w:val="center"/>
          </w:tcPr>
          <w:p w14:paraId="20781460" w14:textId="77777777" w:rsidR="00435E10" w:rsidRPr="00D140DC" w:rsidRDefault="00435E10" w:rsidP="00F76117">
            <w:pPr>
              <w:jc w:val="center"/>
              <w:rPr>
                <w:sz w:val="20"/>
              </w:rPr>
            </w:pPr>
            <w:r w:rsidRPr="00D140DC">
              <w:rPr>
                <w:sz w:val="20"/>
              </w:rPr>
              <w:t>name</w:t>
            </w:r>
          </w:p>
        </w:tc>
        <w:tc>
          <w:tcPr>
            <w:tcW w:w="2160" w:type="dxa"/>
          </w:tcPr>
          <w:p w14:paraId="39B270AE" w14:textId="77777777" w:rsidR="00435E10" w:rsidRPr="00D140DC" w:rsidRDefault="00435E10" w:rsidP="00F76117">
            <w:pPr>
              <w:jc w:val="center"/>
              <w:rPr>
                <w:sz w:val="20"/>
              </w:rPr>
            </w:pPr>
            <w:r w:rsidRPr="00D140DC">
              <w:rPr>
                <w:sz w:val="20"/>
              </w:rPr>
              <w:t>P</w:t>
            </w:r>
          </w:p>
        </w:tc>
        <w:tc>
          <w:tcPr>
            <w:tcW w:w="2457" w:type="dxa"/>
            <w:vAlign w:val="center"/>
          </w:tcPr>
          <w:p w14:paraId="0D9999D5" w14:textId="36D9D4D3" w:rsidR="00435E10" w:rsidRPr="00D140DC" w:rsidRDefault="00435E10" w:rsidP="00F76117">
            <w:pPr>
              <w:jc w:val="center"/>
              <w:rPr>
                <w:sz w:val="20"/>
              </w:rPr>
            </w:pPr>
            <w:ins w:id="56" w:author="Iraj Sodagar" w:date="2022-10-18T16:43:00Z">
              <w:r>
                <w:rPr>
                  <w:sz w:val="20"/>
                </w:rPr>
                <w:t>0-</w:t>
              </w:r>
            </w:ins>
            <w:r w:rsidRPr="00D140DC">
              <w:rPr>
                <w:sz w:val="20"/>
              </w:rPr>
              <w:t>1</w:t>
            </w:r>
          </w:p>
        </w:tc>
      </w:tr>
      <w:tr w:rsidR="00435E10" w:rsidRPr="00D140DC" w14:paraId="2690A911" w14:textId="77777777" w:rsidTr="00F76117">
        <w:trPr>
          <w:jc w:val="center"/>
        </w:trPr>
        <w:tc>
          <w:tcPr>
            <w:tcW w:w="4456" w:type="dxa"/>
            <w:shd w:val="clear" w:color="auto" w:fill="auto"/>
            <w:vAlign w:val="center"/>
          </w:tcPr>
          <w:p w14:paraId="5442ABC8" w14:textId="77777777" w:rsidR="00435E10" w:rsidRPr="00D140DC" w:rsidRDefault="00435E10" w:rsidP="00F76117">
            <w:pPr>
              <w:jc w:val="center"/>
              <w:rPr>
                <w:sz w:val="20"/>
              </w:rPr>
            </w:pPr>
            <w:r w:rsidRPr="00D140DC">
              <w:rPr>
                <w:sz w:val="20"/>
              </w:rPr>
              <w:t>keywords</w:t>
            </w:r>
          </w:p>
        </w:tc>
        <w:tc>
          <w:tcPr>
            <w:tcW w:w="2160" w:type="dxa"/>
          </w:tcPr>
          <w:p w14:paraId="1CC4FC23" w14:textId="77777777" w:rsidR="00435E10" w:rsidRPr="00660CB6" w:rsidRDefault="00435E10" w:rsidP="00F76117">
            <w:pPr>
              <w:jc w:val="center"/>
              <w:rPr>
                <w:sz w:val="20"/>
              </w:rPr>
            </w:pPr>
            <w:r w:rsidRPr="007A6578">
              <w:rPr>
                <w:sz w:val="20"/>
              </w:rPr>
              <w:t>A</w:t>
            </w:r>
            <w:r w:rsidRPr="00D140DC">
              <w:rPr>
                <w:sz w:val="20"/>
              </w:rPr>
              <w:t>rray</w:t>
            </w:r>
            <w:r w:rsidRPr="001E276C">
              <w:rPr>
                <w:sz w:val="20"/>
              </w:rPr>
              <w:t xml:space="preserve"> of string</w:t>
            </w:r>
            <w:r w:rsidRPr="00406B01">
              <w:rPr>
                <w:sz w:val="20"/>
              </w:rPr>
              <w:t xml:space="preserve"> </w:t>
            </w:r>
          </w:p>
        </w:tc>
        <w:tc>
          <w:tcPr>
            <w:tcW w:w="2457" w:type="dxa"/>
            <w:vAlign w:val="center"/>
          </w:tcPr>
          <w:p w14:paraId="4C099472" w14:textId="77777777" w:rsidR="00435E10" w:rsidRPr="00D140DC" w:rsidRDefault="00435E10" w:rsidP="00F76117">
            <w:pPr>
              <w:jc w:val="center"/>
              <w:rPr>
                <w:sz w:val="20"/>
              </w:rPr>
            </w:pPr>
            <w:r w:rsidRPr="00D140DC">
              <w:rPr>
                <w:sz w:val="20"/>
              </w:rPr>
              <w:t>0-1</w:t>
            </w:r>
          </w:p>
        </w:tc>
      </w:tr>
    </w:tbl>
    <w:p w14:paraId="23304575" w14:textId="77777777" w:rsidR="00343BEA" w:rsidRDefault="00343BEA">
      <w:pPr>
        <w:spacing w:before="100" w:beforeAutospacing="1" w:after="100" w:afterAutospacing="1"/>
        <w:rPr>
          <w:ins w:id="57" w:author="Iraj Sodagar" w:date="2022-10-18T16:51:00Z"/>
        </w:rPr>
      </w:pPr>
    </w:p>
    <w:p w14:paraId="1491AA61" w14:textId="77777777" w:rsidR="001F3674" w:rsidRDefault="001F3674">
      <w:pPr>
        <w:spacing w:before="100" w:beforeAutospacing="1" w:after="100" w:afterAutospacing="1"/>
        <w:rPr>
          <w:ins w:id="58" w:author="Iraj Sodagar" w:date="2022-10-18T16:51:00Z"/>
        </w:rPr>
      </w:pPr>
    </w:p>
    <w:p w14:paraId="059C06BE" w14:textId="77777777" w:rsidR="001F3674" w:rsidRDefault="001F3674">
      <w:pPr>
        <w:spacing w:before="100" w:beforeAutospacing="1" w:after="100" w:afterAutospacing="1"/>
        <w:rPr>
          <w:ins w:id="59" w:author="Iraj Sodagar" w:date="2022-10-18T16:51:00Z"/>
        </w:rPr>
      </w:pPr>
    </w:p>
    <w:p w14:paraId="7BB4C41E" w14:textId="77777777" w:rsidR="00C80DBD" w:rsidRDefault="00C80DBD" w:rsidP="00C80DBD">
      <w:pPr>
        <w:pStyle w:val="Heading3"/>
        <w:numPr>
          <w:ilvl w:val="2"/>
          <w:numId w:val="48"/>
        </w:numPr>
        <w:tabs>
          <w:tab w:val="clear" w:pos="851"/>
        </w:tabs>
        <w:ind w:left="720" w:hanging="720"/>
        <w:rPr>
          <w:rFonts w:eastAsiaTheme="minorEastAsia"/>
          <w:lang w:eastAsia="ko-KR"/>
        </w:rPr>
      </w:pPr>
      <w:bookmarkStart w:id="60" w:name="_Toc39010733"/>
      <w:bookmarkStart w:id="61" w:name="_Toc99038973"/>
      <w:r>
        <w:t xml:space="preserve">JSON </w:t>
      </w:r>
      <w:bookmarkEnd w:id="60"/>
      <w:r>
        <w:t>schema</w:t>
      </w:r>
      <w:bookmarkEnd w:id="61"/>
    </w:p>
    <w:tbl>
      <w:tblPr>
        <w:tblStyle w:val="TableGrid"/>
        <w:tblW w:w="0" w:type="auto"/>
        <w:tblLook w:val="04A0" w:firstRow="1" w:lastRow="0" w:firstColumn="1" w:lastColumn="0" w:noHBand="0" w:noVBand="1"/>
      </w:tblPr>
      <w:tblGrid>
        <w:gridCol w:w="9345"/>
      </w:tblGrid>
      <w:tr w:rsidR="00C80DBD" w:rsidRPr="006163CD" w14:paraId="621F16CE" w14:textId="77777777" w:rsidTr="00FF5AAF">
        <w:tc>
          <w:tcPr>
            <w:tcW w:w="9345" w:type="dxa"/>
          </w:tcPr>
          <w:p w14:paraId="60D4AB88"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w:t>
            </w:r>
          </w:p>
          <w:p w14:paraId="59C56B5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"title"</w:t>
            </w:r>
            <w:r w:rsidRPr="00F76117">
              <w:rPr>
                <w:rFonts w:ascii="Menlo" w:hAnsi="Menlo" w:cs="Menlo"/>
                <w:color w:val="000000"/>
                <w:sz w:val="18"/>
                <w:szCs w:val="18"/>
              </w:rPr>
              <w:t xml:space="preserve">: </w:t>
            </w:r>
            <w:r w:rsidRPr="00F76117">
              <w:rPr>
                <w:rFonts w:ascii="Menlo" w:hAnsi="Menlo" w:cs="Menlo"/>
                <w:color w:val="A31515"/>
                <w:sz w:val="18"/>
                <w:szCs w:val="18"/>
              </w:rPr>
              <w:t>"General Descriptor Schema"</w:t>
            </w:r>
            <w:r w:rsidRPr="00F76117">
              <w:rPr>
                <w:rFonts w:ascii="Menlo" w:hAnsi="Menlo" w:cs="Menlo"/>
                <w:color w:val="000000"/>
                <w:sz w:val="18"/>
                <w:szCs w:val="18"/>
              </w:rPr>
              <w:t>,</w:t>
            </w:r>
          </w:p>
          <w:p w14:paraId="05B35713"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"object"</w:t>
            </w:r>
            <w:r w:rsidRPr="00F76117">
              <w:rPr>
                <w:rFonts w:ascii="Menlo" w:hAnsi="Menlo" w:cs="Menlo"/>
                <w:color w:val="000000"/>
                <w:sz w:val="18"/>
                <w:szCs w:val="18"/>
              </w:rPr>
              <w:t>,</w:t>
            </w:r>
          </w:p>
          <w:p w14:paraId="4C203A69"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"required"</w:t>
            </w:r>
            <w:r w:rsidRPr="00F76117">
              <w:rPr>
                <w:rFonts w:ascii="Menlo" w:hAnsi="Menlo" w:cs="Menlo"/>
                <w:color w:val="000000"/>
                <w:sz w:val="18"/>
                <w:szCs w:val="18"/>
              </w:rPr>
              <w:t>: [</w:t>
            </w:r>
            <w:r w:rsidRPr="00F76117">
              <w:rPr>
                <w:rFonts w:ascii="Menlo" w:hAnsi="Menlo" w:cs="Menlo"/>
                <w:color w:val="A31515"/>
                <w:sz w:val="18"/>
                <w:szCs w:val="18"/>
              </w:rPr>
              <w:t>"id"</w:t>
            </w:r>
            <w:r w:rsidRPr="00F76117">
              <w:rPr>
                <w:rFonts w:ascii="Menlo" w:hAnsi="Menlo" w:cs="Menlo"/>
                <w:color w:val="000000"/>
                <w:sz w:val="18"/>
                <w:szCs w:val="18"/>
              </w:rPr>
              <w:t xml:space="preserve">, </w:t>
            </w:r>
            <w:r w:rsidRPr="00F76117">
              <w:rPr>
                <w:rFonts w:ascii="Menlo" w:hAnsi="Menlo" w:cs="Menlo"/>
                <w:color w:val="A31515"/>
                <w:sz w:val="18"/>
                <w:szCs w:val="18"/>
              </w:rPr>
              <w:t>"name"</w:t>
            </w:r>
            <w:r w:rsidRPr="00F76117">
              <w:rPr>
                <w:rFonts w:ascii="Menlo" w:hAnsi="Menlo" w:cs="Menlo"/>
                <w:color w:val="000000"/>
                <w:sz w:val="18"/>
                <w:szCs w:val="18"/>
              </w:rPr>
              <w:t xml:space="preserve">, </w:t>
            </w:r>
            <w:r w:rsidRPr="00F76117">
              <w:rPr>
                <w:rFonts w:ascii="Menlo" w:hAnsi="Menlo" w:cs="Menlo"/>
                <w:color w:val="A31515"/>
                <w:sz w:val="18"/>
                <w:szCs w:val="18"/>
              </w:rPr>
              <w:t>"description"</w:t>
            </w:r>
            <w:r w:rsidRPr="00F76117">
              <w:rPr>
                <w:rFonts w:ascii="Menlo" w:hAnsi="Menlo" w:cs="Menlo"/>
                <w:color w:val="000000"/>
                <w:sz w:val="18"/>
                <w:szCs w:val="18"/>
              </w:rPr>
              <w:t xml:space="preserve">, </w:t>
            </w:r>
            <w:r w:rsidRPr="00F76117">
              <w:rPr>
                <w:rFonts w:ascii="Menlo" w:hAnsi="Menlo" w:cs="Menlo"/>
                <w:color w:val="A31515"/>
                <w:sz w:val="18"/>
                <w:szCs w:val="18"/>
              </w:rPr>
              <w:t>"input-</w:t>
            </w:r>
            <w:proofErr w:type="spellStart"/>
            <w:r w:rsidRPr="00F76117">
              <w:rPr>
                <w:rFonts w:ascii="Menlo" w:hAnsi="Menlo" w:cs="Menlo"/>
                <w:color w:val="A31515"/>
                <w:sz w:val="18"/>
                <w:szCs w:val="18"/>
              </w:rPr>
              <w:t>ports"</w:t>
            </w:r>
            <w:r w:rsidRPr="00F76117">
              <w:rPr>
                <w:rFonts w:ascii="Menlo" w:hAnsi="Menlo" w:cs="Menlo"/>
                <w:color w:val="000000"/>
                <w:sz w:val="18"/>
                <w:szCs w:val="18"/>
              </w:rPr>
              <w:t>,</w:t>
            </w:r>
            <w:r w:rsidRPr="00F76117">
              <w:rPr>
                <w:rFonts w:ascii="Menlo" w:hAnsi="Menlo" w:cs="Menlo"/>
                <w:color w:val="A31515"/>
                <w:sz w:val="18"/>
                <w:szCs w:val="18"/>
              </w:rPr>
              <w:t>"output</w:t>
            </w:r>
            <w:proofErr w:type="spellEnd"/>
            <w:r w:rsidRPr="00F76117">
              <w:rPr>
                <w:rFonts w:ascii="Menlo" w:hAnsi="Menlo" w:cs="Menlo"/>
                <w:color w:val="A31515"/>
                <w:sz w:val="18"/>
                <w:szCs w:val="18"/>
              </w:rPr>
              <w:t>-ports"</w:t>
            </w:r>
            <w:r w:rsidRPr="00F76117">
              <w:rPr>
                <w:rFonts w:ascii="Menlo" w:hAnsi="Menlo" w:cs="Menlo"/>
                <w:color w:val="000000"/>
                <w:sz w:val="18"/>
                <w:szCs w:val="18"/>
              </w:rPr>
              <w:t xml:space="preserve">, </w:t>
            </w:r>
            <w:r w:rsidRPr="00F76117">
              <w:rPr>
                <w:rFonts w:ascii="Menlo" w:hAnsi="Menlo" w:cs="Menlo"/>
                <w:color w:val="A31515"/>
                <w:sz w:val="18"/>
                <w:szCs w:val="18"/>
              </w:rPr>
              <w:t>"state"</w:t>
            </w:r>
            <w:r w:rsidRPr="00F76117">
              <w:rPr>
                <w:rFonts w:ascii="Menlo" w:hAnsi="Menlo" w:cs="Menlo"/>
                <w:color w:val="000000"/>
                <w:sz w:val="18"/>
                <w:szCs w:val="18"/>
              </w:rPr>
              <w:t>],  </w:t>
            </w:r>
          </w:p>
          <w:p w14:paraId="0B6DA511"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"properties"</w:t>
            </w:r>
            <w:r w:rsidRPr="00F76117">
              <w:rPr>
                <w:rFonts w:ascii="Menlo" w:hAnsi="Menlo" w:cs="Menlo"/>
                <w:color w:val="000000"/>
                <w:sz w:val="18"/>
                <w:szCs w:val="18"/>
              </w:rPr>
              <w:t>: {</w:t>
            </w:r>
          </w:p>
          <w:p w14:paraId="0862254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"id"</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383C5C00"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"name"</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7EA22B9C"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"description"</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2E70080B"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"rank"</w:t>
            </w:r>
            <w:r w:rsidRPr="00F76117">
              <w:rPr>
                <w:rFonts w:ascii="Menlo" w:hAnsi="Menlo" w:cs="Menlo"/>
                <w:color w:val="000000"/>
                <w:sz w:val="18"/>
                <w:szCs w:val="18"/>
              </w:rPr>
              <w:t>: {</w:t>
            </w:r>
          </w:p>
          <w:p w14:paraId="1AF157F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"integer"</w:t>
            </w:r>
            <w:r w:rsidRPr="00F76117">
              <w:rPr>
                <w:rFonts w:ascii="Menlo" w:hAnsi="Menlo" w:cs="Menlo"/>
                <w:color w:val="000000"/>
                <w:sz w:val="18"/>
                <w:szCs w:val="18"/>
              </w:rPr>
              <w:t>,</w:t>
            </w:r>
          </w:p>
          <w:p w14:paraId="37C7E9D5"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"minimum"</w:t>
            </w:r>
            <w:r w:rsidRPr="00F76117">
              <w:rPr>
                <w:rFonts w:ascii="Menlo" w:hAnsi="Menlo" w:cs="Menlo"/>
                <w:color w:val="000000"/>
                <w:sz w:val="18"/>
                <w:szCs w:val="18"/>
              </w:rPr>
              <w:t xml:space="preserve">: </w:t>
            </w:r>
            <w:r w:rsidRPr="00F76117">
              <w:rPr>
                <w:rFonts w:ascii="Menlo" w:hAnsi="Menlo" w:cs="Menlo"/>
                <w:color w:val="098658"/>
                <w:sz w:val="18"/>
                <w:szCs w:val="18"/>
              </w:rPr>
              <w:t>0</w:t>
            </w:r>
          </w:p>
          <w:p w14:paraId="0B626115"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583307CB"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spellStart"/>
            <w:proofErr w:type="gramStart"/>
            <w:r w:rsidRPr="00F76117">
              <w:rPr>
                <w:rFonts w:ascii="Menlo" w:hAnsi="Menlo" w:cs="Menlo"/>
                <w:color w:val="0451A5"/>
                <w:sz w:val="18"/>
                <w:szCs w:val="18"/>
              </w:rPr>
              <w:t>nbmp</w:t>
            </w:r>
            <w:proofErr w:type="spellEnd"/>
            <w:proofErr w:type="gramEnd"/>
            <w:r w:rsidRPr="00F76117">
              <w:rPr>
                <w:rFonts w:ascii="Menlo" w:hAnsi="Menlo" w:cs="Menlo"/>
                <w:color w:val="0451A5"/>
                <w:sz w:val="18"/>
                <w:szCs w:val="18"/>
              </w:rPr>
              <w:t>-brand"</w:t>
            </w:r>
            <w:r w:rsidRPr="00F76117">
              <w:rPr>
                <w:rFonts w:ascii="Menlo" w:hAnsi="Menlo" w:cs="Menlo"/>
                <w:color w:val="000000"/>
                <w:sz w:val="18"/>
                <w:szCs w:val="18"/>
              </w:rPr>
              <w:t>: {</w:t>
            </w:r>
          </w:p>
          <w:p w14:paraId="38BED42F"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0BDED5F6"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"format"</w:t>
            </w:r>
            <w:r w:rsidRPr="00F76117">
              <w:rPr>
                <w:rFonts w:ascii="Menlo" w:hAnsi="Menlo" w:cs="Menlo"/>
                <w:color w:val="000000"/>
                <w:sz w:val="18"/>
                <w:szCs w:val="18"/>
              </w:rPr>
              <w:t xml:space="preserve">: </w:t>
            </w:r>
            <w:r w:rsidRPr="00F76117">
              <w:rPr>
                <w:rFonts w:ascii="Menlo" w:hAnsi="Menlo" w:cs="Menlo"/>
                <w:color w:val="A31515"/>
                <w:sz w:val="18"/>
                <w:szCs w:val="18"/>
              </w:rPr>
              <w:t>"</w:t>
            </w:r>
            <w:proofErr w:type="spellStart"/>
            <w:r w:rsidRPr="00F76117">
              <w:rPr>
                <w:rFonts w:ascii="Menlo" w:hAnsi="Menlo" w:cs="Menlo"/>
                <w:color w:val="A31515"/>
                <w:sz w:val="18"/>
                <w:szCs w:val="18"/>
              </w:rPr>
              <w:t>uri</w:t>
            </w:r>
            <w:proofErr w:type="spellEnd"/>
            <w:r w:rsidRPr="00F76117">
              <w:rPr>
                <w:rFonts w:ascii="Menlo" w:hAnsi="Menlo" w:cs="Menlo"/>
                <w:color w:val="A31515"/>
                <w:sz w:val="18"/>
                <w:szCs w:val="18"/>
              </w:rPr>
              <w:t>"</w:t>
            </w:r>
            <w:r w:rsidRPr="00F76117">
              <w:rPr>
                <w:rFonts w:ascii="Menlo" w:hAnsi="Menlo" w:cs="Menlo"/>
                <w:color w:val="000000"/>
                <w:sz w:val="18"/>
                <w:szCs w:val="18"/>
              </w:rPr>
              <w:t>,</w:t>
            </w:r>
          </w:p>
          <w:p w14:paraId="7EC2EB65"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"pattern"</w:t>
            </w:r>
            <w:r w:rsidRPr="00F76117">
              <w:rPr>
                <w:rFonts w:ascii="Menlo" w:hAnsi="Menlo" w:cs="Menlo"/>
                <w:color w:val="000000"/>
                <w:sz w:val="18"/>
                <w:szCs w:val="18"/>
              </w:rPr>
              <w:t xml:space="preserve">: </w:t>
            </w:r>
            <w:r w:rsidRPr="00F76117">
              <w:rPr>
                <w:rFonts w:ascii="Menlo" w:hAnsi="Menlo" w:cs="Menlo"/>
                <w:color w:val="A31515"/>
                <w:sz w:val="18"/>
                <w:szCs w:val="18"/>
              </w:rPr>
              <w:t>"^</w:t>
            </w:r>
            <w:proofErr w:type="spellStart"/>
            <w:r w:rsidRPr="00F76117">
              <w:rPr>
                <w:rFonts w:ascii="Menlo" w:hAnsi="Menlo" w:cs="Menlo"/>
                <w:color w:val="A31515"/>
                <w:sz w:val="18"/>
                <w:szCs w:val="18"/>
              </w:rPr>
              <w:t>urn:</w:t>
            </w:r>
            <w:proofErr w:type="gramStart"/>
            <w:r w:rsidRPr="00F76117">
              <w:rPr>
                <w:rFonts w:ascii="Menlo" w:hAnsi="Menlo" w:cs="Menlo"/>
                <w:color w:val="A31515"/>
                <w:sz w:val="18"/>
                <w:szCs w:val="18"/>
              </w:rPr>
              <w:t>mpeg:mpegi</w:t>
            </w:r>
            <w:proofErr w:type="gramEnd"/>
            <w:r w:rsidRPr="00F76117">
              <w:rPr>
                <w:rFonts w:ascii="Menlo" w:hAnsi="Menlo" w:cs="Menlo"/>
                <w:color w:val="A31515"/>
                <w:sz w:val="18"/>
                <w:szCs w:val="18"/>
              </w:rPr>
              <w:t>:nbmp</w:t>
            </w:r>
            <w:proofErr w:type="spellEnd"/>
            <w:r w:rsidRPr="00F76117">
              <w:rPr>
                <w:rFonts w:ascii="Menlo" w:hAnsi="Menlo" w:cs="Menlo"/>
                <w:color w:val="A31515"/>
                <w:sz w:val="18"/>
                <w:szCs w:val="18"/>
              </w:rPr>
              <w:t>:(2([0-9]{3})):([a-zA-Z0-9_]+)$"</w:t>
            </w:r>
            <w:r w:rsidRPr="00F76117">
              <w:rPr>
                <w:rFonts w:ascii="Menlo" w:hAnsi="Menlo" w:cs="Menlo"/>
                <w:color w:val="000000"/>
                <w:sz w:val="18"/>
                <w:szCs w:val="18"/>
              </w:rPr>
              <w:t>,</w:t>
            </w:r>
          </w:p>
          <w:p w14:paraId="16CD884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spellStart"/>
            <w:r w:rsidRPr="00F76117">
              <w:rPr>
                <w:rFonts w:ascii="Menlo" w:hAnsi="Menlo" w:cs="Menlo"/>
                <w:color w:val="0451A5"/>
                <w:sz w:val="18"/>
                <w:szCs w:val="18"/>
              </w:rPr>
              <w:t>additionalProperties</w:t>
            </w:r>
            <w:proofErr w:type="spellEnd"/>
            <w:r w:rsidRPr="00F76117">
              <w:rPr>
                <w:rFonts w:ascii="Menlo" w:hAnsi="Menlo" w:cs="Menlo"/>
                <w:color w:val="0451A5"/>
                <w:sz w:val="18"/>
                <w:szCs w:val="18"/>
              </w:rPr>
              <w:t>"</w:t>
            </w:r>
            <w:r w:rsidRPr="00F76117">
              <w:rPr>
                <w:rFonts w:ascii="Menlo" w:hAnsi="Menlo" w:cs="Menlo"/>
                <w:color w:val="000000"/>
                <w:sz w:val="18"/>
                <w:szCs w:val="18"/>
              </w:rPr>
              <w:t xml:space="preserve">: </w:t>
            </w:r>
            <w:r w:rsidRPr="00F76117">
              <w:rPr>
                <w:rFonts w:ascii="Menlo" w:hAnsi="Menlo" w:cs="Menlo"/>
                <w:color w:val="0000FF"/>
                <w:sz w:val="18"/>
                <w:szCs w:val="18"/>
              </w:rPr>
              <w:t>false</w:t>
            </w:r>
          </w:p>
          <w:p w14:paraId="65F154DE"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7651C361"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gramStart"/>
            <w:r w:rsidRPr="00F76117">
              <w:rPr>
                <w:rFonts w:ascii="Menlo" w:hAnsi="Menlo" w:cs="Menlo"/>
                <w:color w:val="0451A5"/>
                <w:sz w:val="18"/>
                <w:szCs w:val="18"/>
              </w:rPr>
              <w:t>published</w:t>
            </w:r>
            <w:proofErr w:type="gramEnd"/>
            <w:r w:rsidRPr="00F76117">
              <w:rPr>
                <w:rFonts w:ascii="Menlo" w:hAnsi="Menlo" w:cs="Menlo"/>
                <w:color w:val="0451A5"/>
                <w:sz w:val="18"/>
                <w:szCs w:val="18"/>
              </w:rPr>
              <w:t>-time"</w:t>
            </w:r>
            <w:r w:rsidRPr="00F76117">
              <w:rPr>
                <w:rFonts w:ascii="Menlo" w:hAnsi="Menlo" w:cs="Menlo"/>
                <w:color w:val="000000"/>
                <w:sz w:val="18"/>
                <w:szCs w:val="18"/>
              </w:rPr>
              <w:t>: {</w:t>
            </w:r>
          </w:p>
          <w:p w14:paraId="39C14E4F"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47E60018"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"format"</w:t>
            </w:r>
            <w:r w:rsidRPr="00F76117">
              <w:rPr>
                <w:rFonts w:ascii="Menlo" w:hAnsi="Menlo" w:cs="Menlo"/>
                <w:color w:val="000000"/>
                <w:sz w:val="18"/>
                <w:szCs w:val="18"/>
              </w:rPr>
              <w:t xml:space="preserve">: </w:t>
            </w:r>
            <w:r w:rsidRPr="00F76117">
              <w:rPr>
                <w:rFonts w:ascii="Menlo" w:hAnsi="Menlo" w:cs="Menlo"/>
                <w:color w:val="A31515"/>
                <w:sz w:val="18"/>
                <w:szCs w:val="18"/>
              </w:rPr>
              <w:t>"date-time"</w:t>
            </w:r>
          </w:p>
          <w:p w14:paraId="5D9E78ED"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2391FEA1"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"priority"</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"number"</w:t>
            </w:r>
            <w:r w:rsidRPr="00F76117">
              <w:rPr>
                <w:rFonts w:ascii="Menlo" w:hAnsi="Menlo" w:cs="Menlo"/>
                <w:color w:val="000000"/>
                <w:sz w:val="18"/>
                <w:szCs w:val="18"/>
              </w:rPr>
              <w:t>},</w:t>
            </w:r>
          </w:p>
          <w:p w14:paraId="32E23ADC"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"location"</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2BF8D1A1"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gramStart"/>
            <w:r w:rsidRPr="00F76117">
              <w:rPr>
                <w:rFonts w:ascii="Menlo" w:hAnsi="Menlo" w:cs="Menlo"/>
                <w:color w:val="0451A5"/>
                <w:sz w:val="18"/>
                <w:szCs w:val="18"/>
              </w:rPr>
              <w:t>task</w:t>
            </w:r>
            <w:proofErr w:type="gramEnd"/>
            <w:r w:rsidRPr="00F76117">
              <w:rPr>
                <w:rFonts w:ascii="Menlo" w:hAnsi="Menlo" w:cs="Menlo"/>
                <w:color w:val="0451A5"/>
                <w:sz w:val="18"/>
                <w:szCs w:val="18"/>
              </w:rPr>
              <w:t>-group"</w:t>
            </w:r>
            <w:r w:rsidRPr="00F76117">
              <w:rPr>
                <w:rFonts w:ascii="Menlo" w:hAnsi="Menlo" w:cs="Menlo"/>
                <w:color w:val="000000"/>
                <w:sz w:val="18"/>
                <w:szCs w:val="18"/>
              </w:rPr>
              <w:t>: {</w:t>
            </w:r>
          </w:p>
          <w:p w14:paraId="038EE0D0"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"array"</w:t>
            </w:r>
            <w:r w:rsidRPr="00F76117">
              <w:rPr>
                <w:rFonts w:ascii="Menlo" w:hAnsi="Menlo" w:cs="Menlo"/>
                <w:color w:val="000000"/>
                <w:sz w:val="18"/>
                <w:szCs w:val="18"/>
              </w:rPr>
              <w:t>,</w:t>
            </w:r>
          </w:p>
          <w:p w14:paraId="1B533E71"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spellStart"/>
            <w:r w:rsidRPr="00F76117">
              <w:rPr>
                <w:rFonts w:ascii="Menlo" w:hAnsi="Menlo" w:cs="Menlo"/>
                <w:color w:val="0451A5"/>
                <w:sz w:val="18"/>
                <w:szCs w:val="18"/>
              </w:rPr>
              <w:t>minItems</w:t>
            </w:r>
            <w:proofErr w:type="spellEnd"/>
            <w:r w:rsidRPr="00F76117">
              <w:rPr>
                <w:rFonts w:ascii="Menlo" w:hAnsi="Menlo" w:cs="Menlo"/>
                <w:color w:val="0451A5"/>
                <w:sz w:val="18"/>
                <w:szCs w:val="18"/>
              </w:rPr>
              <w:t>"</w:t>
            </w:r>
            <w:r w:rsidRPr="00F76117">
              <w:rPr>
                <w:rFonts w:ascii="Menlo" w:hAnsi="Menlo" w:cs="Menlo"/>
                <w:color w:val="000000"/>
                <w:sz w:val="18"/>
                <w:szCs w:val="18"/>
              </w:rPr>
              <w:t xml:space="preserve">: </w:t>
            </w:r>
            <w:r w:rsidRPr="00F76117">
              <w:rPr>
                <w:rFonts w:ascii="Menlo" w:hAnsi="Menlo" w:cs="Menlo"/>
                <w:color w:val="098658"/>
                <w:sz w:val="18"/>
                <w:szCs w:val="18"/>
              </w:rPr>
              <w:t>1</w:t>
            </w:r>
            <w:r w:rsidRPr="00F76117">
              <w:rPr>
                <w:rFonts w:ascii="Menlo" w:hAnsi="Menlo" w:cs="Menlo"/>
                <w:color w:val="000000"/>
                <w:sz w:val="18"/>
                <w:szCs w:val="18"/>
              </w:rPr>
              <w:t>,</w:t>
            </w:r>
          </w:p>
          <w:p w14:paraId="638F3556"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spellStart"/>
            <w:r w:rsidRPr="00F76117">
              <w:rPr>
                <w:rFonts w:ascii="Menlo" w:hAnsi="Menlo" w:cs="Menlo"/>
                <w:color w:val="0451A5"/>
                <w:sz w:val="18"/>
                <w:szCs w:val="18"/>
              </w:rPr>
              <w:t>uniqueItems</w:t>
            </w:r>
            <w:proofErr w:type="spellEnd"/>
            <w:r w:rsidRPr="00F76117">
              <w:rPr>
                <w:rFonts w:ascii="Menlo" w:hAnsi="Menlo" w:cs="Menlo"/>
                <w:color w:val="0451A5"/>
                <w:sz w:val="18"/>
                <w:szCs w:val="18"/>
              </w:rPr>
              <w:t>"</w:t>
            </w:r>
            <w:r w:rsidRPr="00F76117">
              <w:rPr>
                <w:rFonts w:ascii="Menlo" w:hAnsi="Menlo" w:cs="Menlo"/>
                <w:color w:val="000000"/>
                <w:sz w:val="18"/>
                <w:szCs w:val="18"/>
              </w:rPr>
              <w:t xml:space="preserve">: </w:t>
            </w:r>
            <w:r w:rsidRPr="00F76117">
              <w:rPr>
                <w:rFonts w:ascii="Menlo" w:hAnsi="Menlo" w:cs="Menlo"/>
                <w:color w:val="0000FF"/>
                <w:sz w:val="18"/>
                <w:szCs w:val="18"/>
              </w:rPr>
              <w:t>true</w:t>
            </w:r>
            <w:r w:rsidRPr="00F76117">
              <w:rPr>
                <w:rFonts w:ascii="Menlo" w:hAnsi="Menlo" w:cs="Menlo"/>
                <w:color w:val="000000"/>
                <w:sz w:val="18"/>
                <w:szCs w:val="18"/>
              </w:rPr>
              <w:t>,</w:t>
            </w:r>
          </w:p>
          <w:p w14:paraId="07FE1E9B"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lastRenderedPageBreak/>
              <w:t xml:space="preserve">      </w:t>
            </w:r>
            <w:r w:rsidRPr="00F76117">
              <w:rPr>
                <w:rFonts w:ascii="Menlo" w:hAnsi="Menlo" w:cs="Menlo"/>
                <w:color w:val="0451A5"/>
                <w:sz w:val="18"/>
                <w:szCs w:val="18"/>
              </w:rPr>
              <w:t>"items"</w:t>
            </w:r>
            <w:r w:rsidRPr="00F76117">
              <w:rPr>
                <w:rFonts w:ascii="Menlo" w:hAnsi="Menlo" w:cs="Menlo"/>
                <w:color w:val="000000"/>
                <w:sz w:val="18"/>
                <w:szCs w:val="18"/>
              </w:rPr>
              <w:t>: {</w:t>
            </w:r>
          </w:p>
          <w:p w14:paraId="3AE8C52D"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"object"</w:t>
            </w:r>
            <w:r w:rsidRPr="00F76117">
              <w:rPr>
                <w:rFonts w:ascii="Menlo" w:hAnsi="Menlo" w:cs="Menlo"/>
                <w:color w:val="000000"/>
                <w:sz w:val="18"/>
                <w:szCs w:val="18"/>
              </w:rPr>
              <w:t>,</w:t>
            </w:r>
          </w:p>
          <w:p w14:paraId="0EE110EA"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"required"</w:t>
            </w:r>
            <w:r w:rsidRPr="00F76117">
              <w:rPr>
                <w:rFonts w:ascii="Menlo" w:hAnsi="Menlo" w:cs="Menlo"/>
                <w:color w:val="000000"/>
                <w:sz w:val="18"/>
                <w:szCs w:val="18"/>
              </w:rPr>
              <w:t>: [</w:t>
            </w:r>
            <w:r w:rsidRPr="00F76117">
              <w:rPr>
                <w:rFonts w:ascii="Menlo" w:hAnsi="Menlo" w:cs="Menlo"/>
                <w:color w:val="A31515"/>
                <w:sz w:val="18"/>
                <w:szCs w:val="18"/>
              </w:rPr>
              <w:t>"group-id"</w:t>
            </w:r>
            <w:r w:rsidRPr="00F76117">
              <w:rPr>
                <w:rFonts w:ascii="Menlo" w:hAnsi="Menlo" w:cs="Menlo"/>
                <w:color w:val="000000"/>
                <w:sz w:val="18"/>
                <w:szCs w:val="18"/>
              </w:rPr>
              <w:t xml:space="preserve">, </w:t>
            </w:r>
            <w:r w:rsidRPr="00F76117">
              <w:rPr>
                <w:rFonts w:ascii="Menlo" w:hAnsi="Menlo" w:cs="Menlo"/>
                <w:color w:val="A31515"/>
                <w:sz w:val="18"/>
                <w:szCs w:val="18"/>
              </w:rPr>
              <w:t>"task-id"</w:t>
            </w:r>
            <w:r w:rsidRPr="00F76117">
              <w:rPr>
                <w:rFonts w:ascii="Menlo" w:hAnsi="Menlo" w:cs="Menlo"/>
                <w:color w:val="000000"/>
                <w:sz w:val="18"/>
                <w:szCs w:val="18"/>
              </w:rPr>
              <w:t>],</w:t>
            </w:r>
          </w:p>
          <w:p w14:paraId="6B529202"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"properties"</w:t>
            </w:r>
            <w:r w:rsidRPr="00F76117">
              <w:rPr>
                <w:rFonts w:ascii="Menlo" w:hAnsi="Menlo" w:cs="Menlo"/>
                <w:color w:val="000000"/>
                <w:sz w:val="18"/>
                <w:szCs w:val="18"/>
              </w:rPr>
              <w:t>: {</w:t>
            </w:r>
          </w:p>
          <w:p w14:paraId="59B84EFC"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gramStart"/>
            <w:r w:rsidRPr="00F76117">
              <w:rPr>
                <w:rFonts w:ascii="Menlo" w:hAnsi="Menlo" w:cs="Menlo"/>
                <w:color w:val="0451A5"/>
                <w:sz w:val="18"/>
                <w:szCs w:val="18"/>
              </w:rPr>
              <w:t>group</w:t>
            </w:r>
            <w:proofErr w:type="gramEnd"/>
            <w:r w:rsidRPr="00F76117">
              <w:rPr>
                <w:rFonts w:ascii="Menlo" w:hAnsi="Menlo" w:cs="Menlo"/>
                <w:color w:val="0451A5"/>
                <w:sz w:val="18"/>
                <w:szCs w:val="18"/>
              </w:rPr>
              <w:t>-id"</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0EBB07EB"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gramStart"/>
            <w:r w:rsidRPr="00F76117">
              <w:rPr>
                <w:rFonts w:ascii="Menlo" w:hAnsi="Menlo" w:cs="Menlo"/>
                <w:color w:val="0451A5"/>
                <w:sz w:val="18"/>
                <w:szCs w:val="18"/>
              </w:rPr>
              <w:t>task</w:t>
            </w:r>
            <w:proofErr w:type="gramEnd"/>
            <w:r w:rsidRPr="00F76117">
              <w:rPr>
                <w:rFonts w:ascii="Menlo" w:hAnsi="Menlo" w:cs="Menlo"/>
                <w:color w:val="0451A5"/>
                <w:sz w:val="18"/>
                <w:szCs w:val="18"/>
              </w:rPr>
              <w:t>-id"</w:t>
            </w:r>
            <w:r w:rsidRPr="00F76117">
              <w:rPr>
                <w:rFonts w:ascii="Menlo" w:hAnsi="Menlo" w:cs="Menlo"/>
                <w:color w:val="000000"/>
                <w:sz w:val="18"/>
                <w:szCs w:val="18"/>
              </w:rPr>
              <w:t>: {</w:t>
            </w:r>
          </w:p>
          <w:p w14:paraId="382B8B3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"array"</w:t>
            </w:r>
            <w:r w:rsidRPr="00F76117">
              <w:rPr>
                <w:rFonts w:ascii="Menlo" w:hAnsi="Menlo" w:cs="Menlo"/>
                <w:color w:val="000000"/>
                <w:sz w:val="18"/>
                <w:szCs w:val="18"/>
              </w:rPr>
              <w:t>,</w:t>
            </w:r>
          </w:p>
          <w:p w14:paraId="798812A5"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spellStart"/>
            <w:r w:rsidRPr="00F76117">
              <w:rPr>
                <w:rFonts w:ascii="Menlo" w:hAnsi="Menlo" w:cs="Menlo"/>
                <w:color w:val="0451A5"/>
                <w:sz w:val="18"/>
                <w:szCs w:val="18"/>
              </w:rPr>
              <w:t>minItems</w:t>
            </w:r>
            <w:proofErr w:type="spellEnd"/>
            <w:r w:rsidRPr="00F76117">
              <w:rPr>
                <w:rFonts w:ascii="Menlo" w:hAnsi="Menlo" w:cs="Menlo"/>
                <w:color w:val="0451A5"/>
                <w:sz w:val="18"/>
                <w:szCs w:val="18"/>
              </w:rPr>
              <w:t>"</w:t>
            </w:r>
            <w:r w:rsidRPr="00F76117">
              <w:rPr>
                <w:rFonts w:ascii="Menlo" w:hAnsi="Menlo" w:cs="Menlo"/>
                <w:color w:val="000000"/>
                <w:sz w:val="18"/>
                <w:szCs w:val="18"/>
              </w:rPr>
              <w:t xml:space="preserve">: </w:t>
            </w:r>
            <w:r w:rsidRPr="00F76117">
              <w:rPr>
                <w:rFonts w:ascii="Menlo" w:hAnsi="Menlo" w:cs="Menlo"/>
                <w:color w:val="098658"/>
                <w:sz w:val="18"/>
                <w:szCs w:val="18"/>
              </w:rPr>
              <w:t>1</w:t>
            </w:r>
            <w:r w:rsidRPr="00F76117">
              <w:rPr>
                <w:rFonts w:ascii="Menlo" w:hAnsi="Menlo" w:cs="Menlo"/>
                <w:color w:val="000000"/>
                <w:sz w:val="18"/>
                <w:szCs w:val="18"/>
              </w:rPr>
              <w:t>,</w:t>
            </w:r>
          </w:p>
          <w:p w14:paraId="74402C17"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spellStart"/>
            <w:r w:rsidRPr="00F76117">
              <w:rPr>
                <w:rFonts w:ascii="Menlo" w:hAnsi="Menlo" w:cs="Menlo"/>
                <w:color w:val="0451A5"/>
                <w:sz w:val="18"/>
                <w:szCs w:val="18"/>
              </w:rPr>
              <w:t>uniqueItems</w:t>
            </w:r>
            <w:proofErr w:type="spellEnd"/>
            <w:r w:rsidRPr="00F76117">
              <w:rPr>
                <w:rFonts w:ascii="Menlo" w:hAnsi="Menlo" w:cs="Menlo"/>
                <w:color w:val="0451A5"/>
                <w:sz w:val="18"/>
                <w:szCs w:val="18"/>
              </w:rPr>
              <w:t>"</w:t>
            </w:r>
            <w:r w:rsidRPr="00F76117">
              <w:rPr>
                <w:rFonts w:ascii="Menlo" w:hAnsi="Menlo" w:cs="Menlo"/>
                <w:color w:val="000000"/>
                <w:sz w:val="18"/>
                <w:szCs w:val="18"/>
              </w:rPr>
              <w:t xml:space="preserve">: </w:t>
            </w:r>
            <w:r w:rsidRPr="00F76117">
              <w:rPr>
                <w:rFonts w:ascii="Menlo" w:hAnsi="Menlo" w:cs="Menlo"/>
                <w:color w:val="0000FF"/>
                <w:sz w:val="18"/>
                <w:szCs w:val="18"/>
              </w:rPr>
              <w:t>true</w:t>
            </w:r>
            <w:r w:rsidRPr="00F76117">
              <w:rPr>
                <w:rFonts w:ascii="Menlo" w:hAnsi="Menlo" w:cs="Menlo"/>
                <w:color w:val="000000"/>
                <w:sz w:val="18"/>
                <w:szCs w:val="18"/>
              </w:rPr>
              <w:t>,</w:t>
            </w:r>
          </w:p>
          <w:p w14:paraId="5CE85AC6"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"items"</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58EF57D6"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71099AE2"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gramStart"/>
            <w:r w:rsidRPr="00F76117">
              <w:rPr>
                <w:rFonts w:ascii="Menlo" w:hAnsi="Menlo" w:cs="Menlo"/>
                <w:color w:val="0451A5"/>
                <w:sz w:val="18"/>
                <w:szCs w:val="18"/>
              </w:rPr>
              <w:t>group</w:t>
            </w:r>
            <w:proofErr w:type="gramEnd"/>
            <w:r w:rsidRPr="00F76117">
              <w:rPr>
                <w:rFonts w:ascii="Menlo" w:hAnsi="Menlo" w:cs="Menlo"/>
                <w:color w:val="0451A5"/>
                <w:sz w:val="18"/>
                <w:szCs w:val="18"/>
              </w:rPr>
              <w:t>-type"</w:t>
            </w:r>
            <w:r w:rsidRPr="00F76117">
              <w:rPr>
                <w:rFonts w:ascii="Menlo" w:hAnsi="Menlo" w:cs="Menlo"/>
                <w:color w:val="000000"/>
                <w:sz w:val="18"/>
                <w:szCs w:val="18"/>
              </w:rPr>
              <w:t>: {</w:t>
            </w:r>
          </w:p>
          <w:p w14:paraId="1887D0C2"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2D60514F"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spellStart"/>
            <w:r w:rsidRPr="00F76117">
              <w:rPr>
                <w:rFonts w:ascii="Menlo" w:hAnsi="Menlo" w:cs="Menlo"/>
                <w:color w:val="0451A5"/>
                <w:sz w:val="18"/>
                <w:szCs w:val="18"/>
              </w:rPr>
              <w:t>enum</w:t>
            </w:r>
            <w:proofErr w:type="spellEnd"/>
            <w:r w:rsidRPr="00F76117">
              <w:rPr>
                <w:rFonts w:ascii="Menlo" w:hAnsi="Menlo" w:cs="Menlo"/>
                <w:color w:val="0451A5"/>
                <w:sz w:val="18"/>
                <w:szCs w:val="18"/>
              </w:rPr>
              <w:t>"</w:t>
            </w:r>
            <w:r w:rsidRPr="00F76117">
              <w:rPr>
                <w:rFonts w:ascii="Menlo" w:hAnsi="Menlo" w:cs="Menlo"/>
                <w:color w:val="000000"/>
                <w:sz w:val="18"/>
                <w:szCs w:val="18"/>
              </w:rPr>
              <w:t>: [</w:t>
            </w:r>
            <w:r w:rsidRPr="00F76117">
              <w:rPr>
                <w:rFonts w:ascii="Menlo" w:hAnsi="Menlo" w:cs="Menlo"/>
                <w:color w:val="A31515"/>
                <w:sz w:val="18"/>
                <w:szCs w:val="18"/>
              </w:rPr>
              <w:t>"distance"</w:t>
            </w:r>
            <w:r w:rsidRPr="00F76117">
              <w:rPr>
                <w:rFonts w:ascii="Menlo" w:hAnsi="Menlo" w:cs="Menlo"/>
                <w:color w:val="000000"/>
                <w:sz w:val="18"/>
                <w:szCs w:val="18"/>
              </w:rPr>
              <w:t xml:space="preserve">, </w:t>
            </w:r>
            <w:r w:rsidRPr="00F76117">
              <w:rPr>
                <w:rFonts w:ascii="Menlo" w:hAnsi="Menlo" w:cs="Menlo"/>
                <w:color w:val="A31515"/>
                <w:sz w:val="18"/>
                <w:szCs w:val="18"/>
              </w:rPr>
              <w:t>"sync"</w:t>
            </w:r>
            <w:r w:rsidRPr="00F76117">
              <w:rPr>
                <w:rFonts w:ascii="Menlo" w:hAnsi="Menlo" w:cs="Menlo"/>
                <w:color w:val="000000"/>
                <w:sz w:val="18"/>
                <w:szCs w:val="18"/>
              </w:rPr>
              <w:t xml:space="preserve">, </w:t>
            </w:r>
            <w:r w:rsidRPr="00F76117">
              <w:rPr>
                <w:rFonts w:ascii="Menlo" w:hAnsi="Menlo" w:cs="Menlo"/>
                <w:color w:val="A31515"/>
                <w:sz w:val="18"/>
                <w:szCs w:val="18"/>
              </w:rPr>
              <w:t>"virtual"</w:t>
            </w:r>
            <w:r w:rsidRPr="00F76117">
              <w:rPr>
                <w:rFonts w:ascii="Menlo" w:hAnsi="Menlo" w:cs="Menlo"/>
                <w:color w:val="000000"/>
                <w:sz w:val="18"/>
                <w:szCs w:val="18"/>
              </w:rPr>
              <w:t>],</w:t>
            </w:r>
          </w:p>
          <w:p w14:paraId="631C0B5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"default"</w:t>
            </w:r>
            <w:r w:rsidRPr="00F76117">
              <w:rPr>
                <w:rFonts w:ascii="Menlo" w:hAnsi="Menlo" w:cs="Menlo"/>
                <w:color w:val="000000"/>
                <w:sz w:val="18"/>
                <w:szCs w:val="18"/>
              </w:rPr>
              <w:t xml:space="preserve">: </w:t>
            </w:r>
            <w:r w:rsidRPr="00F76117">
              <w:rPr>
                <w:rFonts w:ascii="Menlo" w:hAnsi="Menlo" w:cs="Menlo"/>
                <w:color w:val="A31515"/>
                <w:sz w:val="18"/>
                <w:szCs w:val="18"/>
              </w:rPr>
              <w:t>"distance"</w:t>
            </w:r>
          </w:p>
          <w:p w14:paraId="45EB883B"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77D61CCB"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gramStart"/>
            <w:r w:rsidRPr="00F76117">
              <w:rPr>
                <w:rFonts w:ascii="Menlo" w:hAnsi="Menlo" w:cs="Menlo"/>
                <w:color w:val="0451A5"/>
                <w:sz w:val="18"/>
                <w:szCs w:val="18"/>
              </w:rPr>
              <w:t>group</w:t>
            </w:r>
            <w:proofErr w:type="gramEnd"/>
            <w:r w:rsidRPr="00F76117">
              <w:rPr>
                <w:rFonts w:ascii="Menlo" w:hAnsi="Menlo" w:cs="Menlo"/>
                <w:color w:val="0451A5"/>
                <w:sz w:val="18"/>
                <w:szCs w:val="18"/>
              </w:rPr>
              <w:t>-mode"</w:t>
            </w:r>
            <w:r w:rsidRPr="00F76117">
              <w:rPr>
                <w:rFonts w:ascii="Menlo" w:hAnsi="Menlo" w:cs="Menlo"/>
                <w:color w:val="000000"/>
                <w:sz w:val="18"/>
                <w:szCs w:val="18"/>
              </w:rPr>
              <w:t>: {</w:t>
            </w:r>
          </w:p>
          <w:p w14:paraId="6C1B7E05"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75BE83C5"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spellStart"/>
            <w:r w:rsidRPr="00F76117">
              <w:rPr>
                <w:rFonts w:ascii="Menlo" w:hAnsi="Menlo" w:cs="Menlo"/>
                <w:color w:val="0451A5"/>
                <w:sz w:val="18"/>
                <w:szCs w:val="18"/>
              </w:rPr>
              <w:t>enum</w:t>
            </w:r>
            <w:proofErr w:type="spellEnd"/>
            <w:r w:rsidRPr="00F76117">
              <w:rPr>
                <w:rFonts w:ascii="Menlo" w:hAnsi="Menlo" w:cs="Menlo"/>
                <w:color w:val="0451A5"/>
                <w:sz w:val="18"/>
                <w:szCs w:val="18"/>
              </w:rPr>
              <w:t>"</w:t>
            </w:r>
            <w:r w:rsidRPr="00F76117">
              <w:rPr>
                <w:rFonts w:ascii="Menlo" w:hAnsi="Menlo" w:cs="Menlo"/>
                <w:color w:val="000000"/>
                <w:sz w:val="18"/>
                <w:szCs w:val="18"/>
              </w:rPr>
              <w:t>: [</w:t>
            </w:r>
            <w:r w:rsidRPr="00F76117">
              <w:rPr>
                <w:rFonts w:ascii="Menlo" w:hAnsi="Menlo" w:cs="Menlo"/>
                <w:color w:val="A31515"/>
                <w:sz w:val="18"/>
                <w:szCs w:val="18"/>
              </w:rPr>
              <w:t>"synchronous"</w:t>
            </w:r>
            <w:r w:rsidRPr="00F76117">
              <w:rPr>
                <w:rFonts w:ascii="Menlo" w:hAnsi="Menlo" w:cs="Menlo"/>
                <w:color w:val="000000"/>
                <w:sz w:val="18"/>
                <w:szCs w:val="18"/>
              </w:rPr>
              <w:t xml:space="preserve">, </w:t>
            </w:r>
            <w:r w:rsidRPr="00F76117">
              <w:rPr>
                <w:rFonts w:ascii="Menlo" w:hAnsi="Menlo" w:cs="Menlo"/>
                <w:color w:val="A31515"/>
                <w:sz w:val="18"/>
                <w:szCs w:val="18"/>
              </w:rPr>
              <w:t>"asynchronous"</w:t>
            </w:r>
            <w:r w:rsidRPr="00F76117">
              <w:rPr>
                <w:rFonts w:ascii="Menlo" w:hAnsi="Menlo" w:cs="Menlo"/>
                <w:color w:val="000000"/>
                <w:sz w:val="18"/>
                <w:szCs w:val="18"/>
              </w:rPr>
              <w:t>],</w:t>
            </w:r>
          </w:p>
          <w:p w14:paraId="28D20372"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"default"</w:t>
            </w:r>
            <w:r w:rsidRPr="00F76117">
              <w:rPr>
                <w:rFonts w:ascii="Menlo" w:hAnsi="Menlo" w:cs="Menlo"/>
                <w:color w:val="000000"/>
                <w:sz w:val="18"/>
                <w:szCs w:val="18"/>
              </w:rPr>
              <w:t xml:space="preserve">: </w:t>
            </w:r>
            <w:r w:rsidRPr="00F76117">
              <w:rPr>
                <w:rFonts w:ascii="Menlo" w:hAnsi="Menlo" w:cs="Menlo"/>
                <w:color w:val="A31515"/>
                <w:sz w:val="18"/>
                <w:szCs w:val="18"/>
              </w:rPr>
              <w:t>"synchronous"</w:t>
            </w:r>
          </w:p>
          <w:p w14:paraId="1BDAEF07"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3910A560"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gramStart"/>
            <w:r w:rsidRPr="00F76117">
              <w:rPr>
                <w:rFonts w:ascii="Menlo" w:hAnsi="Menlo" w:cs="Menlo"/>
                <w:color w:val="0451A5"/>
                <w:sz w:val="18"/>
                <w:szCs w:val="18"/>
              </w:rPr>
              <w:t>net</w:t>
            </w:r>
            <w:proofErr w:type="gramEnd"/>
            <w:r w:rsidRPr="00F76117">
              <w:rPr>
                <w:rFonts w:ascii="Menlo" w:hAnsi="Menlo" w:cs="Menlo"/>
                <w:color w:val="0451A5"/>
                <w:sz w:val="18"/>
                <w:szCs w:val="18"/>
              </w:rPr>
              <w:t>-zero"</w:t>
            </w:r>
            <w:r w:rsidRPr="00F76117">
              <w:rPr>
                <w:rFonts w:ascii="Menlo" w:hAnsi="Menlo" w:cs="Menlo"/>
                <w:color w:val="000000"/>
                <w:sz w:val="18"/>
                <w:szCs w:val="18"/>
              </w:rPr>
              <w:t>: {</w:t>
            </w:r>
          </w:p>
          <w:p w14:paraId="4EA538CE"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w:t>
            </w:r>
            <w:proofErr w:type="spellStart"/>
            <w:r w:rsidRPr="00F76117">
              <w:rPr>
                <w:rFonts w:ascii="Menlo" w:hAnsi="Menlo" w:cs="Menlo"/>
                <w:color w:val="A31515"/>
                <w:sz w:val="18"/>
                <w:szCs w:val="18"/>
              </w:rPr>
              <w:t>boolean</w:t>
            </w:r>
            <w:proofErr w:type="spellEnd"/>
            <w:r w:rsidRPr="00F76117">
              <w:rPr>
                <w:rFonts w:ascii="Menlo" w:hAnsi="Menlo" w:cs="Menlo"/>
                <w:color w:val="A31515"/>
                <w:sz w:val="18"/>
                <w:szCs w:val="18"/>
              </w:rPr>
              <w:t>"</w:t>
            </w:r>
            <w:r w:rsidRPr="00F76117">
              <w:rPr>
                <w:rFonts w:ascii="Menlo" w:hAnsi="Menlo" w:cs="Menlo"/>
                <w:color w:val="000000"/>
                <w:sz w:val="18"/>
                <w:szCs w:val="18"/>
              </w:rPr>
              <w:t>,</w:t>
            </w:r>
          </w:p>
          <w:p w14:paraId="33810403"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"default"</w:t>
            </w:r>
            <w:r w:rsidRPr="00F76117">
              <w:rPr>
                <w:rFonts w:ascii="Menlo" w:hAnsi="Menlo" w:cs="Menlo"/>
                <w:color w:val="000000"/>
                <w:sz w:val="18"/>
                <w:szCs w:val="18"/>
              </w:rPr>
              <w:t xml:space="preserve">: </w:t>
            </w:r>
            <w:r w:rsidRPr="00F76117">
              <w:rPr>
                <w:rFonts w:ascii="Menlo" w:hAnsi="Menlo" w:cs="Menlo"/>
                <w:color w:val="A31515"/>
                <w:sz w:val="18"/>
                <w:szCs w:val="18"/>
              </w:rPr>
              <w:t>"false"</w:t>
            </w:r>
          </w:p>
          <w:p w14:paraId="7783C45F"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15117630"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59EFC4B6"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5E5A5993"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4B2B45FA"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gramStart"/>
            <w:r w:rsidRPr="00F76117">
              <w:rPr>
                <w:rFonts w:ascii="Menlo" w:hAnsi="Menlo" w:cs="Menlo"/>
                <w:color w:val="0451A5"/>
                <w:sz w:val="18"/>
                <w:szCs w:val="18"/>
              </w:rPr>
              <w:t>input</w:t>
            </w:r>
            <w:proofErr w:type="gramEnd"/>
            <w:r w:rsidRPr="00F76117">
              <w:rPr>
                <w:rFonts w:ascii="Menlo" w:hAnsi="Menlo" w:cs="Menlo"/>
                <w:color w:val="0451A5"/>
                <w:sz w:val="18"/>
                <w:szCs w:val="18"/>
              </w:rPr>
              <w:t>-ports"</w:t>
            </w:r>
            <w:r w:rsidRPr="00F76117">
              <w:rPr>
                <w:rFonts w:ascii="Menlo" w:hAnsi="Menlo" w:cs="Menlo"/>
                <w:color w:val="000000"/>
                <w:sz w:val="18"/>
                <w:szCs w:val="18"/>
              </w:rPr>
              <w:t>: {</w:t>
            </w:r>
          </w:p>
          <w:p w14:paraId="56285F09"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"array"</w:t>
            </w:r>
            <w:r w:rsidRPr="00F76117">
              <w:rPr>
                <w:rFonts w:ascii="Menlo" w:hAnsi="Menlo" w:cs="Menlo"/>
                <w:color w:val="000000"/>
                <w:sz w:val="18"/>
                <w:szCs w:val="18"/>
              </w:rPr>
              <w:t>,</w:t>
            </w:r>
          </w:p>
          <w:p w14:paraId="65D2C697"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spellStart"/>
            <w:r w:rsidRPr="00F76117">
              <w:rPr>
                <w:rFonts w:ascii="Menlo" w:hAnsi="Menlo" w:cs="Menlo"/>
                <w:color w:val="0451A5"/>
                <w:sz w:val="18"/>
                <w:szCs w:val="18"/>
              </w:rPr>
              <w:t>minItems</w:t>
            </w:r>
            <w:proofErr w:type="spellEnd"/>
            <w:r w:rsidRPr="00F76117">
              <w:rPr>
                <w:rFonts w:ascii="Menlo" w:hAnsi="Menlo" w:cs="Menlo"/>
                <w:color w:val="0451A5"/>
                <w:sz w:val="18"/>
                <w:szCs w:val="18"/>
              </w:rPr>
              <w:t>"</w:t>
            </w:r>
            <w:r w:rsidRPr="00F76117">
              <w:rPr>
                <w:rFonts w:ascii="Menlo" w:hAnsi="Menlo" w:cs="Menlo"/>
                <w:color w:val="000000"/>
                <w:sz w:val="18"/>
                <w:szCs w:val="18"/>
              </w:rPr>
              <w:t xml:space="preserve">: </w:t>
            </w:r>
            <w:r w:rsidRPr="00F76117">
              <w:rPr>
                <w:rFonts w:ascii="Menlo" w:hAnsi="Menlo" w:cs="Menlo"/>
                <w:color w:val="098658"/>
                <w:sz w:val="18"/>
                <w:szCs w:val="18"/>
              </w:rPr>
              <w:t>1</w:t>
            </w:r>
            <w:r w:rsidRPr="00F76117">
              <w:rPr>
                <w:rFonts w:ascii="Menlo" w:hAnsi="Menlo" w:cs="Menlo"/>
                <w:color w:val="000000"/>
                <w:sz w:val="18"/>
                <w:szCs w:val="18"/>
              </w:rPr>
              <w:t>,</w:t>
            </w:r>
          </w:p>
          <w:p w14:paraId="6219856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spellStart"/>
            <w:r w:rsidRPr="00F76117">
              <w:rPr>
                <w:rFonts w:ascii="Menlo" w:hAnsi="Menlo" w:cs="Menlo"/>
                <w:color w:val="0451A5"/>
                <w:sz w:val="18"/>
                <w:szCs w:val="18"/>
              </w:rPr>
              <w:t>uniqueItems</w:t>
            </w:r>
            <w:proofErr w:type="spellEnd"/>
            <w:r w:rsidRPr="00F76117">
              <w:rPr>
                <w:rFonts w:ascii="Menlo" w:hAnsi="Menlo" w:cs="Menlo"/>
                <w:color w:val="0451A5"/>
                <w:sz w:val="18"/>
                <w:szCs w:val="18"/>
              </w:rPr>
              <w:t>"</w:t>
            </w:r>
            <w:r w:rsidRPr="00F76117">
              <w:rPr>
                <w:rFonts w:ascii="Menlo" w:hAnsi="Menlo" w:cs="Menlo"/>
                <w:color w:val="000000"/>
                <w:sz w:val="18"/>
                <w:szCs w:val="18"/>
              </w:rPr>
              <w:t xml:space="preserve">: </w:t>
            </w:r>
            <w:r w:rsidRPr="00F76117">
              <w:rPr>
                <w:rFonts w:ascii="Menlo" w:hAnsi="Menlo" w:cs="Menlo"/>
                <w:color w:val="0000FF"/>
                <w:sz w:val="18"/>
                <w:szCs w:val="18"/>
              </w:rPr>
              <w:t>true</w:t>
            </w:r>
            <w:r w:rsidRPr="00F76117">
              <w:rPr>
                <w:rFonts w:ascii="Menlo" w:hAnsi="Menlo" w:cs="Menlo"/>
                <w:color w:val="000000"/>
                <w:sz w:val="18"/>
                <w:szCs w:val="18"/>
              </w:rPr>
              <w:t>,</w:t>
            </w:r>
          </w:p>
          <w:p w14:paraId="081F34CF"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"items"</w:t>
            </w:r>
            <w:r w:rsidRPr="00F76117">
              <w:rPr>
                <w:rFonts w:ascii="Menlo" w:hAnsi="Menlo" w:cs="Menlo"/>
                <w:color w:val="000000"/>
                <w:sz w:val="18"/>
                <w:szCs w:val="18"/>
              </w:rPr>
              <w:t>: {</w:t>
            </w:r>
          </w:p>
          <w:p w14:paraId="303996C2"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"object"</w:t>
            </w:r>
            <w:r w:rsidRPr="00F76117">
              <w:rPr>
                <w:rFonts w:ascii="Menlo" w:hAnsi="Menlo" w:cs="Menlo"/>
                <w:color w:val="000000"/>
                <w:sz w:val="18"/>
                <w:szCs w:val="18"/>
              </w:rPr>
              <w:t>,</w:t>
            </w:r>
          </w:p>
          <w:p w14:paraId="2C5954BD" w14:textId="7FF04941"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"required"</w:t>
            </w:r>
            <w:r w:rsidRPr="00F76117">
              <w:rPr>
                <w:rFonts w:ascii="Menlo" w:hAnsi="Menlo" w:cs="Menlo"/>
                <w:color w:val="000000"/>
                <w:sz w:val="18"/>
                <w:szCs w:val="18"/>
              </w:rPr>
              <w:t>: [</w:t>
            </w:r>
            <w:r w:rsidRPr="00F76117">
              <w:rPr>
                <w:rFonts w:ascii="Menlo" w:hAnsi="Menlo" w:cs="Menlo"/>
                <w:color w:val="A31515"/>
                <w:sz w:val="18"/>
                <w:szCs w:val="18"/>
              </w:rPr>
              <w:t>"port-name"</w:t>
            </w:r>
            <w:del w:id="62" w:author="Iraj Sodagar" w:date="2022-10-18T16:53:00Z">
              <w:r w:rsidRPr="00F76117" w:rsidDel="00C80DBD">
                <w:rPr>
                  <w:rFonts w:ascii="Menlo" w:hAnsi="Menlo" w:cs="Menlo"/>
                  <w:color w:val="000000"/>
                  <w:sz w:val="18"/>
                  <w:szCs w:val="18"/>
                </w:rPr>
                <w:delText xml:space="preserve">, </w:delText>
              </w:r>
              <w:r w:rsidRPr="00F76117" w:rsidDel="00C80DBD">
                <w:rPr>
                  <w:rFonts w:ascii="Menlo" w:hAnsi="Menlo" w:cs="Menlo"/>
                  <w:color w:val="A31515"/>
                  <w:sz w:val="18"/>
                  <w:szCs w:val="18"/>
                </w:rPr>
                <w:delText>"bind"</w:delText>
              </w:r>
            </w:del>
            <w:r w:rsidRPr="00F76117">
              <w:rPr>
                <w:rFonts w:ascii="Menlo" w:hAnsi="Menlo" w:cs="Menlo"/>
                <w:color w:val="000000"/>
                <w:sz w:val="18"/>
                <w:szCs w:val="18"/>
              </w:rPr>
              <w:t>],</w:t>
            </w:r>
          </w:p>
          <w:p w14:paraId="7A149C57"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"properties"</w:t>
            </w:r>
            <w:r w:rsidRPr="00F76117">
              <w:rPr>
                <w:rFonts w:ascii="Menlo" w:hAnsi="Menlo" w:cs="Menlo"/>
                <w:color w:val="000000"/>
                <w:sz w:val="18"/>
                <w:szCs w:val="18"/>
              </w:rPr>
              <w:t>: {</w:t>
            </w:r>
          </w:p>
          <w:p w14:paraId="03BEB2F7"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"port-name"</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45E45CDC"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"bind"</w:t>
            </w:r>
            <w:r w:rsidRPr="00F76117">
              <w:rPr>
                <w:rFonts w:ascii="Menlo" w:hAnsi="Menlo" w:cs="Menlo"/>
                <w:color w:val="000000"/>
                <w:sz w:val="18"/>
                <w:szCs w:val="18"/>
              </w:rPr>
              <w:t>: {</w:t>
            </w:r>
          </w:p>
          <w:p w14:paraId="64CB476D"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"object"</w:t>
            </w:r>
            <w:r w:rsidRPr="00F76117">
              <w:rPr>
                <w:rFonts w:ascii="Menlo" w:hAnsi="Menlo" w:cs="Menlo"/>
                <w:color w:val="000000"/>
                <w:sz w:val="18"/>
                <w:szCs w:val="18"/>
              </w:rPr>
              <w:t>,</w:t>
            </w:r>
          </w:p>
          <w:p w14:paraId="658002D4" w14:textId="1FE641E3"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"required"</w:t>
            </w:r>
            <w:r w:rsidRPr="00F76117">
              <w:rPr>
                <w:rFonts w:ascii="Menlo" w:hAnsi="Menlo" w:cs="Menlo"/>
                <w:color w:val="000000"/>
                <w:sz w:val="18"/>
                <w:szCs w:val="18"/>
              </w:rPr>
              <w:t>: [</w:t>
            </w:r>
            <w:r w:rsidRPr="00F76117">
              <w:rPr>
                <w:rFonts w:ascii="Menlo" w:hAnsi="Menlo" w:cs="Menlo"/>
                <w:color w:val="A31515"/>
                <w:sz w:val="18"/>
                <w:szCs w:val="18"/>
              </w:rPr>
              <w:t>"stream-id"</w:t>
            </w:r>
            <w:del w:id="63" w:author="Iraj Sodagar" w:date="2022-10-18T16:53:00Z">
              <w:r w:rsidRPr="00F76117" w:rsidDel="00C80DBD">
                <w:rPr>
                  <w:rFonts w:ascii="Menlo" w:hAnsi="Menlo" w:cs="Menlo"/>
                  <w:color w:val="000000"/>
                  <w:sz w:val="18"/>
                  <w:szCs w:val="18"/>
                </w:rPr>
                <w:delText xml:space="preserve">, </w:delText>
              </w:r>
              <w:r w:rsidRPr="00F76117" w:rsidDel="00C80DBD">
                <w:rPr>
                  <w:rFonts w:ascii="Menlo" w:hAnsi="Menlo" w:cs="Menlo"/>
                  <w:color w:val="A31515"/>
                  <w:sz w:val="18"/>
                  <w:szCs w:val="18"/>
                </w:rPr>
                <w:delText>"name"</w:delText>
              </w:r>
            </w:del>
            <w:r w:rsidRPr="00F76117">
              <w:rPr>
                <w:rFonts w:ascii="Menlo" w:hAnsi="Menlo" w:cs="Menlo"/>
                <w:color w:val="000000"/>
                <w:sz w:val="18"/>
                <w:szCs w:val="18"/>
              </w:rPr>
              <w:t>],</w:t>
            </w:r>
          </w:p>
          <w:p w14:paraId="7AF95DDF"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"properties"</w:t>
            </w:r>
            <w:r w:rsidRPr="00F76117">
              <w:rPr>
                <w:rFonts w:ascii="Menlo" w:hAnsi="Menlo" w:cs="Menlo"/>
                <w:color w:val="000000"/>
                <w:sz w:val="18"/>
                <w:szCs w:val="18"/>
              </w:rPr>
              <w:t>: {</w:t>
            </w:r>
          </w:p>
          <w:p w14:paraId="4B933291"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gramStart"/>
            <w:r w:rsidRPr="00F76117">
              <w:rPr>
                <w:rFonts w:ascii="Menlo" w:hAnsi="Menlo" w:cs="Menlo"/>
                <w:color w:val="0451A5"/>
                <w:sz w:val="18"/>
                <w:szCs w:val="18"/>
              </w:rPr>
              <w:t>stream</w:t>
            </w:r>
            <w:proofErr w:type="gramEnd"/>
            <w:r w:rsidRPr="00F76117">
              <w:rPr>
                <w:rFonts w:ascii="Menlo" w:hAnsi="Menlo" w:cs="Menlo"/>
                <w:color w:val="0451A5"/>
                <w:sz w:val="18"/>
                <w:szCs w:val="18"/>
              </w:rPr>
              <w:t>-id"</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6907B692"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"name"</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67F3ED55"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"keywords"</w:t>
            </w:r>
            <w:r w:rsidRPr="00F76117">
              <w:rPr>
                <w:rFonts w:ascii="Menlo" w:hAnsi="Menlo" w:cs="Menlo"/>
                <w:color w:val="000000"/>
                <w:sz w:val="18"/>
                <w:szCs w:val="18"/>
              </w:rPr>
              <w:t>: {</w:t>
            </w:r>
          </w:p>
          <w:p w14:paraId="13E4BE1B"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"array"</w:t>
            </w:r>
            <w:r w:rsidRPr="00F76117">
              <w:rPr>
                <w:rFonts w:ascii="Menlo" w:hAnsi="Menlo" w:cs="Menlo"/>
                <w:color w:val="000000"/>
                <w:sz w:val="18"/>
                <w:szCs w:val="18"/>
              </w:rPr>
              <w:t>,</w:t>
            </w:r>
          </w:p>
          <w:p w14:paraId="495DDEAF"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spellStart"/>
            <w:r w:rsidRPr="00F76117">
              <w:rPr>
                <w:rFonts w:ascii="Menlo" w:hAnsi="Menlo" w:cs="Menlo"/>
                <w:color w:val="0451A5"/>
                <w:sz w:val="18"/>
                <w:szCs w:val="18"/>
              </w:rPr>
              <w:t>minItems</w:t>
            </w:r>
            <w:proofErr w:type="spellEnd"/>
            <w:r w:rsidRPr="00F76117">
              <w:rPr>
                <w:rFonts w:ascii="Menlo" w:hAnsi="Menlo" w:cs="Menlo"/>
                <w:color w:val="0451A5"/>
                <w:sz w:val="18"/>
                <w:szCs w:val="18"/>
              </w:rPr>
              <w:t>"</w:t>
            </w:r>
            <w:r w:rsidRPr="00F76117">
              <w:rPr>
                <w:rFonts w:ascii="Menlo" w:hAnsi="Menlo" w:cs="Menlo"/>
                <w:color w:val="000000"/>
                <w:sz w:val="18"/>
                <w:szCs w:val="18"/>
              </w:rPr>
              <w:t xml:space="preserve">: </w:t>
            </w:r>
            <w:r w:rsidRPr="00F76117">
              <w:rPr>
                <w:rFonts w:ascii="Menlo" w:hAnsi="Menlo" w:cs="Menlo"/>
                <w:color w:val="098658"/>
                <w:sz w:val="18"/>
                <w:szCs w:val="18"/>
              </w:rPr>
              <w:t>1</w:t>
            </w:r>
            <w:r w:rsidRPr="00F76117">
              <w:rPr>
                <w:rFonts w:ascii="Menlo" w:hAnsi="Menlo" w:cs="Menlo"/>
                <w:color w:val="000000"/>
                <w:sz w:val="18"/>
                <w:szCs w:val="18"/>
              </w:rPr>
              <w:t>,</w:t>
            </w:r>
          </w:p>
          <w:p w14:paraId="3134C75A"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spellStart"/>
            <w:r w:rsidRPr="00F76117">
              <w:rPr>
                <w:rFonts w:ascii="Menlo" w:hAnsi="Menlo" w:cs="Menlo"/>
                <w:color w:val="0451A5"/>
                <w:sz w:val="18"/>
                <w:szCs w:val="18"/>
              </w:rPr>
              <w:t>uniqueItems</w:t>
            </w:r>
            <w:proofErr w:type="spellEnd"/>
            <w:r w:rsidRPr="00F76117">
              <w:rPr>
                <w:rFonts w:ascii="Menlo" w:hAnsi="Menlo" w:cs="Menlo"/>
                <w:color w:val="0451A5"/>
                <w:sz w:val="18"/>
                <w:szCs w:val="18"/>
              </w:rPr>
              <w:t>"</w:t>
            </w:r>
            <w:r w:rsidRPr="00F76117">
              <w:rPr>
                <w:rFonts w:ascii="Menlo" w:hAnsi="Menlo" w:cs="Menlo"/>
                <w:color w:val="000000"/>
                <w:sz w:val="18"/>
                <w:szCs w:val="18"/>
              </w:rPr>
              <w:t xml:space="preserve">: </w:t>
            </w:r>
            <w:r w:rsidRPr="00F76117">
              <w:rPr>
                <w:rFonts w:ascii="Menlo" w:hAnsi="Menlo" w:cs="Menlo"/>
                <w:color w:val="0000FF"/>
                <w:sz w:val="18"/>
                <w:szCs w:val="18"/>
              </w:rPr>
              <w:t>true</w:t>
            </w:r>
            <w:r w:rsidRPr="00F76117">
              <w:rPr>
                <w:rFonts w:ascii="Menlo" w:hAnsi="Menlo" w:cs="Menlo"/>
                <w:color w:val="000000"/>
                <w:sz w:val="18"/>
                <w:szCs w:val="18"/>
              </w:rPr>
              <w:t>,</w:t>
            </w:r>
          </w:p>
          <w:p w14:paraId="50D09120"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"items"</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6C5C52C3"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2CDFF063"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lastRenderedPageBreak/>
              <w:t>            }</w:t>
            </w:r>
          </w:p>
          <w:p w14:paraId="2615CF06"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2DB3D07A"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6651B41B"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67775D3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693F7538"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gramStart"/>
            <w:r w:rsidRPr="00F76117">
              <w:rPr>
                <w:rFonts w:ascii="Menlo" w:hAnsi="Menlo" w:cs="Menlo"/>
                <w:color w:val="0451A5"/>
                <w:sz w:val="18"/>
                <w:szCs w:val="18"/>
              </w:rPr>
              <w:t>output</w:t>
            </w:r>
            <w:proofErr w:type="gramEnd"/>
            <w:r w:rsidRPr="00F76117">
              <w:rPr>
                <w:rFonts w:ascii="Menlo" w:hAnsi="Menlo" w:cs="Menlo"/>
                <w:color w:val="0451A5"/>
                <w:sz w:val="18"/>
                <w:szCs w:val="18"/>
              </w:rPr>
              <w:t>-ports"</w:t>
            </w:r>
            <w:r w:rsidRPr="00F76117">
              <w:rPr>
                <w:rFonts w:ascii="Menlo" w:hAnsi="Menlo" w:cs="Menlo"/>
                <w:color w:val="000000"/>
                <w:sz w:val="18"/>
                <w:szCs w:val="18"/>
              </w:rPr>
              <w:t>: {</w:t>
            </w:r>
          </w:p>
          <w:p w14:paraId="4280E3AC"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"array"</w:t>
            </w:r>
            <w:r w:rsidRPr="00F76117">
              <w:rPr>
                <w:rFonts w:ascii="Menlo" w:hAnsi="Menlo" w:cs="Menlo"/>
                <w:color w:val="000000"/>
                <w:sz w:val="18"/>
                <w:szCs w:val="18"/>
              </w:rPr>
              <w:t>,</w:t>
            </w:r>
          </w:p>
          <w:p w14:paraId="65AB20C3"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spellStart"/>
            <w:r w:rsidRPr="00F76117">
              <w:rPr>
                <w:rFonts w:ascii="Menlo" w:hAnsi="Menlo" w:cs="Menlo"/>
                <w:color w:val="0451A5"/>
                <w:sz w:val="18"/>
                <w:szCs w:val="18"/>
              </w:rPr>
              <w:t>minItems</w:t>
            </w:r>
            <w:proofErr w:type="spellEnd"/>
            <w:r w:rsidRPr="00F76117">
              <w:rPr>
                <w:rFonts w:ascii="Menlo" w:hAnsi="Menlo" w:cs="Menlo"/>
                <w:color w:val="0451A5"/>
                <w:sz w:val="18"/>
                <w:szCs w:val="18"/>
              </w:rPr>
              <w:t>"</w:t>
            </w:r>
            <w:r w:rsidRPr="00F76117">
              <w:rPr>
                <w:rFonts w:ascii="Menlo" w:hAnsi="Menlo" w:cs="Menlo"/>
                <w:color w:val="000000"/>
                <w:sz w:val="18"/>
                <w:szCs w:val="18"/>
              </w:rPr>
              <w:t xml:space="preserve">: </w:t>
            </w:r>
            <w:r w:rsidRPr="00F76117">
              <w:rPr>
                <w:rFonts w:ascii="Menlo" w:hAnsi="Menlo" w:cs="Menlo"/>
                <w:color w:val="098658"/>
                <w:sz w:val="18"/>
                <w:szCs w:val="18"/>
              </w:rPr>
              <w:t>1</w:t>
            </w:r>
            <w:r w:rsidRPr="00F76117">
              <w:rPr>
                <w:rFonts w:ascii="Menlo" w:hAnsi="Menlo" w:cs="Menlo"/>
                <w:color w:val="000000"/>
                <w:sz w:val="18"/>
                <w:szCs w:val="18"/>
              </w:rPr>
              <w:t>,</w:t>
            </w:r>
          </w:p>
          <w:p w14:paraId="7114CC87"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spellStart"/>
            <w:r w:rsidRPr="00F76117">
              <w:rPr>
                <w:rFonts w:ascii="Menlo" w:hAnsi="Menlo" w:cs="Menlo"/>
                <w:color w:val="0451A5"/>
                <w:sz w:val="18"/>
                <w:szCs w:val="18"/>
              </w:rPr>
              <w:t>uniqueItems</w:t>
            </w:r>
            <w:proofErr w:type="spellEnd"/>
            <w:r w:rsidRPr="00F76117">
              <w:rPr>
                <w:rFonts w:ascii="Menlo" w:hAnsi="Menlo" w:cs="Menlo"/>
                <w:color w:val="0451A5"/>
                <w:sz w:val="18"/>
                <w:szCs w:val="18"/>
              </w:rPr>
              <w:t>"</w:t>
            </w:r>
            <w:r w:rsidRPr="00F76117">
              <w:rPr>
                <w:rFonts w:ascii="Menlo" w:hAnsi="Menlo" w:cs="Menlo"/>
                <w:color w:val="000000"/>
                <w:sz w:val="18"/>
                <w:szCs w:val="18"/>
              </w:rPr>
              <w:t xml:space="preserve">: </w:t>
            </w:r>
            <w:r w:rsidRPr="00F76117">
              <w:rPr>
                <w:rFonts w:ascii="Menlo" w:hAnsi="Menlo" w:cs="Menlo"/>
                <w:color w:val="0000FF"/>
                <w:sz w:val="18"/>
                <w:szCs w:val="18"/>
              </w:rPr>
              <w:t>true</w:t>
            </w:r>
            <w:r w:rsidRPr="00F76117">
              <w:rPr>
                <w:rFonts w:ascii="Menlo" w:hAnsi="Menlo" w:cs="Menlo"/>
                <w:color w:val="000000"/>
                <w:sz w:val="18"/>
                <w:szCs w:val="18"/>
              </w:rPr>
              <w:t>,</w:t>
            </w:r>
          </w:p>
          <w:p w14:paraId="45F7424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"items"</w:t>
            </w:r>
            <w:r w:rsidRPr="00F76117">
              <w:rPr>
                <w:rFonts w:ascii="Menlo" w:hAnsi="Menlo" w:cs="Menlo"/>
                <w:color w:val="000000"/>
                <w:sz w:val="18"/>
                <w:szCs w:val="18"/>
              </w:rPr>
              <w:t>: {</w:t>
            </w:r>
          </w:p>
          <w:p w14:paraId="39B601D8"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"object"</w:t>
            </w:r>
            <w:r w:rsidRPr="00F76117">
              <w:rPr>
                <w:rFonts w:ascii="Menlo" w:hAnsi="Menlo" w:cs="Menlo"/>
                <w:color w:val="000000"/>
                <w:sz w:val="18"/>
                <w:szCs w:val="18"/>
              </w:rPr>
              <w:t>,</w:t>
            </w:r>
          </w:p>
          <w:p w14:paraId="16719ED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"required"</w:t>
            </w:r>
            <w:r w:rsidRPr="00F76117">
              <w:rPr>
                <w:rFonts w:ascii="Menlo" w:hAnsi="Menlo" w:cs="Menlo"/>
                <w:color w:val="000000"/>
                <w:sz w:val="18"/>
                <w:szCs w:val="18"/>
              </w:rPr>
              <w:t>: [</w:t>
            </w:r>
            <w:r w:rsidRPr="00F76117">
              <w:rPr>
                <w:rFonts w:ascii="Menlo" w:hAnsi="Menlo" w:cs="Menlo"/>
                <w:color w:val="A31515"/>
                <w:sz w:val="18"/>
                <w:szCs w:val="18"/>
              </w:rPr>
              <w:t>"port-name"</w:t>
            </w:r>
            <w:r w:rsidRPr="00F76117">
              <w:rPr>
                <w:rFonts w:ascii="Menlo" w:hAnsi="Menlo" w:cs="Menlo"/>
                <w:color w:val="000000"/>
                <w:sz w:val="18"/>
                <w:szCs w:val="18"/>
              </w:rPr>
              <w:t>,</w:t>
            </w:r>
            <w:del w:id="64" w:author="Iraj Sodagar" w:date="2022-10-18T16:53:00Z">
              <w:r w:rsidRPr="00F76117" w:rsidDel="00C80DBD">
                <w:rPr>
                  <w:rFonts w:ascii="Menlo" w:hAnsi="Menlo" w:cs="Menlo"/>
                  <w:color w:val="000000"/>
                  <w:sz w:val="18"/>
                  <w:szCs w:val="18"/>
                </w:rPr>
                <w:delText xml:space="preserve"> </w:delText>
              </w:r>
              <w:r w:rsidRPr="00F76117" w:rsidDel="00C80DBD">
                <w:rPr>
                  <w:rFonts w:ascii="Menlo" w:hAnsi="Menlo" w:cs="Menlo"/>
                  <w:color w:val="A31515"/>
                  <w:sz w:val="18"/>
                  <w:szCs w:val="18"/>
                </w:rPr>
                <w:delText>"bind"</w:delText>
              </w:r>
            </w:del>
            <w:r w:rsidRPr="00F76117">
              <w:rPr>
                <w:rFonts w:ascii="Menlo" w:hAnsi="Menlo" w:cs="Menlo"/>
                <w:color w:val="000000"/>
                <w:sz w:val="18"/>
                <w:szCs w:val="18"/>
              </w:rPr>
              <w:t>],</w:t>
            </w:r>
          </w:p>
          <w:p w14:paraId="1FE6D8F3"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"properties"</w:t>
            </w:r>
            <w:r w:rsidRPr="00F76117">
              <w:rPr>
                <w:rFonts w:ascii="Menlo" w:hAnsi="Menlo" w:cs="Menlo"/>
                <w:color w:val="000000"/>
                <w:sz w:val="18"/>
                <w:szCs w:val="18"/>
              </w:rPr>
              <w:t>: {</w:t>
            </w:r>
          </w:p>
          <w:p w14:paraId="761DA303"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gramStart"/>
            <w:r w:rsidRPr="00F76117">
              <w:rPr>
                <w:rFonts w:ascii="Menlo" w:hAnsi="Menlo" w:cs="Menlo"/>
                <w:color w:val="0451A5"/>
                <w:sz w:val="18"/>
                <w:szCs w:val="18"/>
              </w:rPr>
              <w:t>port</w:t>
            </w:r>
            <w:proofErr w:type="gramEnd"/>
            <w:r w:rsidRPr="00F76117">
              <w:rPr>
                <w:rFonts w:ascii="Menlo" w:hAnsi="Menlo" w:cs="Menlo"/>
                <w:color w:val="0451A5"/>
                <w:sz w:val="18"/>
                <w:szCs w:val="18"/>
              </w:rPr>
              <w:t>-name"</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6A03A7E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"bind"</w:t>
            </w:r>
            <w:r w:rsidRPr="00F76117">
              <w:rPr>
                <w:rFonts w:ascii="Menlo" w:hAnsi="Menlo" w:cs="Menlo"/>
                <w:color w:val="000000"/>
                <w:sz w:val="18"/>
                <w:szCs w:val="18"/>
              </w:rPr>
              <w:t>: {</w:t>
            </w:r>
          </w:p>
          <w:p w14:paraId="294CD522"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"object"</w:t>
            </w:r>
            <w:r w:rsidRPr="00F76117">
              <w:rPr>
                <w:rFonts w:ascii="Menlo" w:hAnsi="Menlo" w:cs="Menlo"/>
                <w:color w:val="000000"/>
                <w:sz w:val="18"/>
                <w:szCs w:val="18"/>
              </w:rPr>
              <w:t>,</w:t>
            </w:r>
          </w:p>
          <w:p w14:paraId="03994422"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"required"</w:t>
            </w:r>
            <w:r w:rsidRPr="00F76117">
              <w:rPr>
                <w:rFonts w:ascii="Menlo" w:hAnsi="Menlo" w:cs="Menlo"/>
                <w:color w:val="000000"/>
                <w:sz w:val="18"/>
                <w:szCs w:val="18"/>
              </w:rPr>
              <w:t>: [</w:t>
            </w:r>
            <w:r w:rsidRPr="00F76117">
              <w:rPr>
                <w:rFonts w:ascii="Menlo" w:hAnsi="Menlo" w:cs="Menlo"/>
                <w:color w:val="A31515"/>
                <w:sz w:val="18"/>
                <w:szCs w:val="18"/>
              </w:rPr>
              <w:t>"stream-id"</w:t>
            </w:r>
            <w:del w:id="65" w:author="Iraj Sodagar" w:date="2022-10-18T16:53:00Z">
              <w:r w:rsidRPr="00F76117" w:rsidDel="00C80DBD">
                <w:rPr>
                  <w:rFonts w:ascii="Menlo" w:hAnsi="Menlo" w:cs="Menlo"/>
                  <w:color w:val="000000"/>
                  <w:sz w:val="18"/>
                  <w:szCs w:val="18"/>
                </w:rPr>
                <w:delText xml:space="preserve">, </w:delText>
              </w:r>
              <w:r w:rsidRPr="00F76117" w:rsidDel="00C80DBD">
                <w:rPr>
                  <w:rFonts w:ascii="Menlo" w:hAnsi="Menlo" w:cs="Menlo"/>
                  <w:color w:val="A31515"/>
                  <w:sz w:val="18"/>
                  <w:szCs w:val="18"/>
                </w:rPr>
                <w:delText>"name"</w:delText>
              </w:r>
            </w:del>
            <w:r w:rsidRPr="00F76117">
              <w:rPr>
                <w:rFonts w:ascii="Menlo" w:hAnsi="Menlo" w:cs="Menlo"/>
                <w:color w:val="000000"/>
                <w:sz w:val="18"/>
                <w:szCs w:val="18"/>
              </w:rPr>
              <w:t>],</w:t>
            </w:r>
          </w:p>
          <w:p w14:paraId="29D78A78"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"properties"</w:t>
            </w:r>
            <w:r w:rsidRPr="00F76117">
              <w:rPr>
                <w:rFonts w:ascii="Menlo" w:hAnsi="Menlo" w:cs="Menlo"/>
                <w:color w:val="000000"/>
                <w:sz w:val="18"/>
                <w:szCs w:val="18"/>
              </w:rPr>
              <w:t>: {</w:t>
            </w:r>
          </w:p>
          <w:p w14:paraId="4CE7E753"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gramStart"/>
            <w:r w:rsidRPr="00F76117">
              <w:rPr>
                <w:rFonts w:ascii="Menlo" w:hAnsi="Menlo" w:cs="Menlo"/>
                <w:color w:val="0451A5"/>
                <w:sz w:val="18"/>
                <w:szCs w:val="18"/>
              </w:rPr>
              <w:t>stream</w:t>
            </w:r>
            <w:proofErr w:type="gramEnd"/>
            <w:r w:rsidRPr="00F76117">
              <w:rPr>
                <w:rFonts w:ascii="Menlo" w:hAnsi="Menlo" w:cs="Menlo"/>
                <w:color w:val="0451A5"/>
                <w:sz w:val="18"/>
                <w:szCs w:val="18"/>
              </w:rPr>
              <w:t>-id"</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77A22ACC"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"name"</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2350D789"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"keywords"</w:t>
            </w:r>
            <w:r w:rsidRPr="00F76117">
              <w:rPr>
                <w:rFonts w:ascii="Menlo" w:hAnsi="Menlo" w:cs="Menlo"/>
                <w:color w:val="000000"/>
                <w:sz w:val="18"/>
                <w:szCs w:val="18"/>
              </w:rPr>
              <w:t>: {</w:t>
            </w:r>
          </w:p>
          <w:p w14:paraId="6F696D52"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"array"</w:t>
            </w:r>
            <w:r w:rsidRPr="00F76117">
              <w:rPr>
                <w:rFonts w:ascii="Menlo" w:hAnsi="Menlo" w:cs="Menlo"/>
                <w:color w:val="000000"/>
                <w:sz w:val="18"/>
                <w:szCs w:val="18"/>
              </w:rPr>
              <w:t>,</w:t>
            </w:r>
          </w:p>
          <w:p w14:paraId="3A93D8BA"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spellStart"/>
            <w:r w:rsidRPr="00F76117">
              <w:rPr>
                <w:rFonts w:ascii="Menlo" w:hAnsi="Menlo" w:cs="Menlo"/>
                <w:color w:val="0451A5"/>
                <w:sz w:val="18"/>
                <w:szCs w:val="18"/>
              </w:rPr>
              <w:t>minItems</w:t>
            </w:r>
            <w:proofErr w:type="spellEnd"/>
            <w:r w:rsidRPr="00F76117">
              <w:rPr>
                <w:rFonts w:ascii="Menlo" w:hAnsi="Menlo" w:cs="Menlo"/>
                <w:color w:val="0451A5"/>
                <w:sz w:val="18"/>
                <w:szCs w:val="18"/>
              </w:rPr>
              <w:t>"</w:t>
            </w:r>
            <w:r w:rsidRPr="00F76117">
              <w:rPr>
                <w:rFonts w:ascii="Menlo" w:hAnsi="Menlo" w:cs="Menlo"/>
                <w:color w:val="000000"/>
                <w:sz w:val="18"/>
                <w:szCs w:val="18"/>
              </w:rPr>
              <w:t xml:space="preserve">: </w:t>
            </w:r>
            <w:r w:rsidRPr="00F76117">
              <w:rPr>
                <w:rFonts w:ascii="Menlo" w:hAnsi="Menlo" w:cs="Menlo"/>
                <w:color w:val="098658"/>
                <w:sz w:val="18"/>
                <w:szCs w:val="18"/>
              </w:rPr>
              <w:t>1</w:t>
            </w:r>
            <w:r w:rsidRPr="00F76117">
              <w:rPr>
                <w:rFonts w:ascii="Menlo" w:hAnsi="Menlo" w:cs="Menlo"/>
                <w:color w:val="000000"/>
                <w:sz w:val="18"/>
                <w:szCs w:val="18"/>
              </w:rPr>
              <w:t>,</w:t>
            </w:r>
          </w:p>
          <w:p w14:paraId="54EE2DD0"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spellStart"/>
            <w:r w:rsidRPr="00F76117">
              <w:rPr>
                <w:rFonts w:ascii="Menlo" w:hAnsi="Menlo" w:cs="Menlo"/>
                <w:color w:val="0451A5"/>
                <w:sz w:val="18"/>
                <w:szCs w:val="18"/>
              </w:rPr>
              <w:t>uniqueItems</w:t>
            </w:r>
            <w:proofErr w:type="spellEnd"/>
            <w:r w:rsidRPr="00F76117">
              <w:rPr>
                <w:rFonts w:ascii="Menlo" w:hAnsi="Menlo" w:cs="Menlo"/>
                <w:color w:val="0451A5"/>
                <w:sz w:val="18"/>
                <w:szCs w:val="18"/>
              </w:rPr>
              <w:t>"</w:t>
            </w:r>
            <w:r w:rsidRPr="00F76117">
              <w:rPr>
                <w:rFonts w:ascii="Menlo" w:hAnsi="Menlo" w:cs="Menlo"/>
                <w:color w:val="000000"/>
                <w:sz w:val="18"/>
                <w:szCs w:val="18"/>
              </w:rPr>
              <w:t xml:space="preserve">: </w:t>
            </w:r>
            <w:r w:rsidRPr="00F76117">
              <w:rPr>
                <w:rFonts w:ascii="Menlo" w:hAnsi="Menlo" w:cs="Menlo"/>
                <w:color w:val="0000FF"/>
                <w:sz w:val="18"/>
                <w:szCs w:val="18"/>
              </w:rPr>
              <w:t>true</w:t>
            </w:r>
            <w:r w:rsidRPr="00F76117">
              <w:rPr>
                <w:rFonts w:ascii="Menlo" w:hAnsi="Menlo" w:cs="Menlo"/>
                <w:color w:val="000000"/>
                <w:sz w:val="18"/>
                <w:szCs w:val="18"/>
              </w:rPr>
              <w:t>,</w:t>
            </w:r>
          </w:p>
          <w:p w14:paraId="50606106"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"items"</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1C770291"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1CAA30EC"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482382B5"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155A43B5"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42E42416"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454935B6"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    </w:t>
            </w:r>
          </w:p>
          <w:p w14:paraId="249E592A"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w:t>
            </w:r>
            <w:proofErr w:type="gramStart"/>
            <w:r w:rsidRPr="00F76117">
              <w:rPr>
                <w:rFonts w:ascii="Menlo" w:hAnsi="Menlo" w:cs="Menlo"/>
                <w:color w:val="0451A5"/>
                <w:sz w:val="18"/>
                <w:szCs w:val="18"/>
              </w:rPr>
              <w:t>is</w:t>
            </w:r>
            <w:proofErr w:type="gramEnd"/>
            <w:r w:rsidRPr="00F76117">
              <w:rPr>
                <w:rFonts w:ascii="Menlo" w:hAnsi="Menlo" w:cs="Menlo"/>
                <w:color w:val="0451A5"/>
                <w:sz w:val="18"/>
                <w:szCs w:val="18"/>
              </w:rPr>
              <w:t>-group"</w:t>
            </w:r>
            <w:r w:rsidRPr="00F76117">
              <w:rPr>
                <w:rFonts w:ascii="Menlo" w:hAnsi="Menlo" w:cs="Menlo"/>
                <w:color w:val="000000"/>
                <w:sz w:val="18"/>
                <w:szCs w:val="18"/>
              </w:rPr>
              <w:t>: {</w:t>
            </w:r>
          </w:p>
          <w:p w14:paraId="69CF7620"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w:t>
            </w:r>
            <w:proofErr w:type="spellStart"/>
            <w:r w:rsidRPr="00F76117">
              <w:rPr>
                <w:rFonts w:ascii="Menlo" w:hAnsi="Menlo" w:cs="Menlo"/>
                <w:color w:val="A31515"/>
                <w:sz w:val="18"/>
                <w:szCs w:val="18"/>
              </w:rPr>
              <w:t>boolean</w:t>
            </w:r>
            <w:proofErr w:type="spellEnd"/>
            <w:r w:rsidRPr="00F76117">
              <w:rPr>
                <w:rFonts w:ascii="Menlo" w:hAnsi="Menlo" w:cs="Menlo"/>
                <w:color w:val="A31515"/>
                <w:sz w:val="18"/>
                <w:szCs w:val="18"/>
              </w:rPr>
              <w:t>"</w:t>
            </w:r>
            <w:r w:rsidRPr="00F76117">
              <w:rPr>
                <w:rFonts w:ascii="Menlo" w:hAnsi="Menlo" w:cs="Menlo"/>
                <w:color w:val="000000"/>
                <w:sz w:val="18"/>
                <w:szCs w:val="18"/>
              </w:rPr>
              <w:t>,</w:t>
            </w:r>
          </w:p>
          <w:p w14:paraId="56F3899B"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"default"</w:t>
            </w:r>
            <w:r w:rsidRPr="00F76117">
              <w:rPr>
                <w:rFonts w:ascii="Menlo" w:hAnsi="Menlo" w:cs="Menlo"/>
                <w:color w:val="000000"/>
                <w:sz w:val="18"/>
                <w:szCs w:val="18"/>
              </w:rPr>
              <w:t xml:space="preserve">: </w:t>
            </w:r>
            <w:r w:rsidRPr="00F76117">
              <w:rPr>
                <w:rFonts w:ascii="Menlo" w:hAnsi="Menlo" w:cs="Menlo"/>
                <w:color w:val="0000FF"/>
                <w:sz w:val="18"/>
                <w:szCs w:val="18"/>
              </w:rPr>
              <w:t>false</w:t>
            </w:r>
          </w:p>
          <w:p w14:paraId="57F2F34C"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1E6C8B58"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"nonessential"</w:t>
            </w:r>
            <w:r w:rsidRPr="00F76117">
              <w:rPr>
                <w:rFonts w:ascii="Menlo" w:hAnsi="Menlo" w:cs="Menlo"/>
                <w:color w:val="000000"/>
                <w:sz w:val="18"/>
                <w:szCs w:val="18"/>
              </w:rPr>
              <w:t>: {</w:t>
            </w:r>
          </w:p>
          <w:p w14:paraId="452A758D"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w:t>
            </w:r>
            <w:proofErr w:type="spellStart"/>
            <w:r w:rsidRPr="00F76117">
              <w:rPr>
                <w:rFonts w:ascii="Menlo" w:hAnsi="Menlo" w:cs="Menlo"/>
                <w:color w:val="A31515"/>
                <w:sz w:val="18"/>
                <w:szCs w:val="18"/>
              </w:rPr>
              <w:t>boolean</w:t>
            </w:r>
            <w:proofErr w:type="spellEnd"/>
            <w:r w:rsidRPr="00F76117">
              <w:rPr>
                <w:rFonts w:ascii="Menlo" w:hAnsi="Menlo" w:cs="Menlo"/>
                <w:color w:val="A31515"/>
                <w:sz w:val="18"/>
                <w:szCs w:val="18"/>
              </w:rPr>
              <w:t>"</w:t>
            </w:r>
            <w:r w:rsidRPr="00F76117">
              <w:rPr>
                <w:rFonts w:ascii="Menlo" w:hAnsi="Menlo" w:cs="Menlo"/>
                <w:color w:val="000000"/>
                <w:sz w:val="18"/>
                <w:szCs w:val="18"/>
              </w:rPr>
              <w:t>,</w:t>
            </w:r>
          </w:p>
          <w:p w14:paraId="08EC801D"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"default"</w:t>
            </w:r>
            <w:r w:rsidRPr="00F76117">
              <w:rPr>
                <w:rFonts w:ascii="Menlo" w:hAnsi="Menlo" w:cs="Menlo"/>
                <w:color w:val="000000"/>
                <w:sz w:val="18"/>
                <w:szCs w:val="18"/>
              </w:rPr>
              <w:t xml:space="preserve">: </w:t>
            </w:r>
            <w:r w:rsidRPr="00F76117">
              <w:rPr>
                <w:rFonts w:ascii="Menlo" w:hAnsi="Menlo" w:cs="Menlo"/>
                <w:color w:val="0000FF"/>
                <w:sz w:val="18"/>
                <w:szCs w:val="18"/>
              </w:rPr>
              <w:t>false</w:t>
            </w:r>
          </w:p>
          <w:p w14:paraId="73FB7C7F"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11E41B89"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"state"</w:t>
            </w:r>
            <w:r w:rsidRPr="00F76117">
              <w:rPr>
                <w:rFonts w:ascii="Menlo" w:hAnsi="Menlo" w:cs="Menlo"/>
                <w:color w:val="000000"/>
                <w:sz w:val="18"/>
                <w:szCs w:val="18"/>
              </w:rPr>
              <w:t>: {</w:t>
            </w:r>
            <w:r w:rsidRPr="00F76117">
              <w:rPr>
                <w:rFonts w:ascii="Menlo" w:hAnsi="Menlo" w:cs="Menlo"/>
                <w:color w:val="0451A5"/>
                <w:sz w:val="18"/>
                <w:szCs w:val="18"/>
              </w:rPr>
              <w:t>" 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770112EF"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7F40558E" w14:textId="77777777" w:rsidR="00C80DBD" w:rsidRPr="006163CD" w:rsidRDefault="00C80DBD" w:rsidP="00F76117">
            <w:pPr>
              <w:shd w:val="clear" w:color="auto" w:fill="FFFFFF"/>
              <w:spacing w:line="285" w:lineRule="atLeast"/>
              <w:rPr>
                <w:rFonts w:ascii="Menlo" w:hAnsi="Menlo" w:cs="Menlo"/>
                <w:color w:val="000000"/>
                <w:sz w:val="18"/>
                <w:szCs w:val="21"/>
              </w:rPr>
            </w:pPr>
            <w:r w:rsidRPr="00F76117">
              <w:rPr>
                <w:rFonts w:ascii="Menlo" w:hAnsi="Menlo" w:cs="Menlo"/>
                <w:color w:val="000000"/>
                <w:sz w:val="18"/>
                <w:szCs w:val="18"/>
              </w:rPr>
              <w:t>}</w:t>
            </w:r>
          </w:p>
        </w:tc>
      </w:tr>
    </w:tbl>
    <w:p w14:paraId="3B3F51C8" w14:textId="09DD79B5" w:rsidR="00FF5AAF" w:rsidRDefault="00FF5AAF" w:rsidP="00FF5AAF">
      <w:pPr>
        <w:pStyle w:val="Heading2"/>
        <w:rPr>
          <w:ins w:id="66" w:author="Iraj Sodagar [2]" w:date="2023-01-11T11:12:00Z"/>
        </w:rPr>
      </w:pPr>
      <w:ins w:id="67" w:author="Iraj Sodagar [2]" w:date="2023-01-11T11:12:00Z">
        <w:r>
          <w:lastRenderedPageBreak/>
          <w:t>Function restrictions</w:t>
        </w:r>
      </w:ins>
    </w:p>
    <w:p w14:paraId="2854E91F" w14:textId="0703D185" w:rsidR="001F3674" w:rsidRDefault="00FF5AAF" w:rsidP="00C80DBD">
      <w:pPr>
        <w:spacing w:before="100" w:beforeAutospacing="1" w:after="100" w:afterAutospacing="1"/>
        <w:rPr>
          <w:ins w:id="68" w:author="Iraj Sodagar [2]" w:date="2023-01-11T11:14:00Z"/>
        </w:rPr>
      </w:pPr>
      <w:ins w:id="69" w:author="Iraj Sodagar [2]" w:date="2023-01-11T11:14:00Z">
        <w:r>
          <w:t>The processing descriptor defines function restriction array for each function as:</w:t>
        </w:r>
      </w:ins>
    </w:p>
    <w:p w14:paraId="722C12E6" w14:textId="5E5FE91B" w:rsidR="00FF5AAF" w:rsidRPr="008B0554" w:rsidRDefault="00FF5AAF" w:rsidP="00FF5AAF">
      <w:pPr>
        <w:rPr>
          <w:ins w:id="70" w:author="Iraj Sodagar [2]" w:date="2023-01-11T11:15:00Z"/>
        </w:rPr>
      </w:pPr>
      <w:ins w:id="71" w:author="Iraj Sodagar [2]" w:date="2023-01-11T11:15:00Z">
        <w:r>
          <w:lastRenderedPageBreak/>
          <w:t>“</w:t>
        </w:r>
        <w:r w:rsidRPr="005936E1">
          <w:t xml:space="preserve">The </w:t>
        </w:r>
        <w:r>
          <w:t>entity</w:t>
        </w:r>
        <w:r w:rsidRPr="00E677F2">
          <w:t xml:space="preserve"> function-restrictions</w:t>
        </w:r>
        <w:r>
          <w:t xml:space="preserve">, as shown in </w:t>
        </w:r>
        <w:r>
          <w:rPr>
            <w:szCs w:val="20"/>
          </w:rPr>
          <w:fldChar w:fldCharType="begin"/>
        </w:r>
        <w:r>
          <w:rPr>
            <w:szCs w:val="20"/>
          </w:rPr>
          <w:instrText xml:space="preserve"> REF _Ref3974692 \h  \* MERGEFORMAT </w:instrText>
        </w:r>
      </w:ins>
      <w:r>
        <w:rPr>
          <w:szCs w:val="20"/>
        </w:rPr>
      </w:r>
      <w:ins w:id="72" w:author="Iraj Sodagar [2]" w:date="2023-01-11T11:15:00Z">
        <w:r>
          <w:rPr>
            <w:szCs w:val="20"/>
          </w:rPr>
          <w:fldChar w:fldCharType="separate"/>
        </w:r>
        <w:r w:rsidRPr="00DA6225">
          <w:rPr>
            <w:szCs w:val="20"/>
          </w:rPr>
          <w:t xml:space="preserve">Table </w:t>
        </w:r>
        <w:r w:rsidRPr="00D6519B">
          <w:rPr>
            <w:szCs w:val="20"/>
          </w:rPr>
          <w:t>26</w:t>
        </w:r>
        <w:r>
          <w:rPr>
            <w:szCs w:val="20"/>
          </w:rPr>
          <w:fldChar w:fldCharType="end"/>
        </w:r>
        <w:r>
          <w:rPr>
            <w:szCs w:val="20"/>
          </w:rPr>
          <w:t xml:space="preserve">, </w:t>
        </w:r>
        <w:r>
          <w:t xml:space="preserve">is an array. Each element of this array describes the additional restriction for one function instance used in a function group, as shown in </w:t>
        </w:r>
        <w:r>
          <w:fldChar w:fldCharType="begin"/>
        </w:r>
        <w:r>
          <w:instrText xml:space="preserve"> REF _Ref14420512 \h </w:instrText>
        </w:r>
      </w:ins>
      <w:ins w:id="73" w:author="Iraj Sodagar [2]" w:date="2023-01-11T11:15:00Z">
        <w:r>
          <w:fldChar w:fldCharType="separate"/>
        </w:r>
        <w:r w:rsidRPr="00E677F2">
          <w:t xml:space="preserve">Table </w:t>
        </w:r>
        <w:r>
          <w:rPr>
            <w:noProof/>
          </w:rPr>
          <w:t>32</w:t>
        </w:r>
        <w:r>
          <w:fldChar w:fldCharType="end"/>
        </w:r>
        <w:r>
          <w:t>.</w:t>
        </w:r>
      </w:ins>
    </w:p>
    <w:p w14:paraId="1FDDF206" w14:textId="77777777" w:rsidR="00FF5AAF" w:rsidRPr="003C6591" w:rsidRDefault="00FF5AAF" w:rsidP="00FF5AAF">
      <w:pPr>
        <w:pStyle w:val="Caption"/>
        <w:rPr>
          <w:ins w:id="74" w:author="Iraj Sodagar [2]" w:date="2023-01-11T11:15:00Z"/>
        </w:rPr>
      </w:pPr>
      <w:bookmarkStart w:id="75" w:name="_Ref14420512"/>
      <w:ins w:id="76" w:author="Iraj Sodagar [2]" w:date="2023-01-11T11:15:00Z">
        <w:r w:rsidRPr="00E677F2">
          <w:t xml:space="preserve">Table </w:t>
        </w:r>
        <w:r>
          <w:fldChar w:fldCharType="begin"/>
        </w:r>
        <w:r>
          <w:instrText>SEQ Table \* ARABIC</w:instrText>
        </w:r>
        <w:r>
          <w:fldChar w:fldCharType="separate"/>
        </w:r>
        <w:r>
          <w:rPr>
            <w:noProof/>
          </w:rPr>
          <w:t>32</w:t>
        </w:r>
        <w:r>
          <w:fldChar w:fldCharType="end"/>
        </w:r>
        <w:bookmarkEnd w:id="75"/>
        <w:r w:rsidRPr="00E677F2">
          <w:t xml:space="preserve"> — function-r</w:t>
        </w:r>
        <w:r w:rsidRPr="002106FC">
          <w:t>estrictions</w:t>
        </w:r>
        <w:r w:rsidRPr="00814D9F">
          <w:t xml:space="preserve"> </w:t>
        </w:r>
        <w:r w:rsidRPr="004A3869">
          <w:t>array elem</w:t>
        </w:r>
        <w:r w:rsidRPr="000B26A7">
          <w:t>ent</w:t>
        </w:r>
      </w:ins>
    </w:p>
    <w:tbl>
      <w:tblPr>
        <w:tblW w:w="963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515"/>
        <w:gridCol w:w="3600"/>
        <w:gridCol w:w="1363"/>
        <w:gridCol w:w="6"/>
        <w:gridCol w:w="2146"/>
      </w:tblGrid>
      <w:tr w:rsidR="00FF5AAF" w:rsidRPr="008A4998" w14:paraId="7DC8029F" w14:textId="77777777" w:rsidTr="00F03016">
        <w:trPr>
          <w:jc w:val="center"/>
          <w:ins w:id="77" w:author="Iraj Sodagar [2]" w:date="2023-01-11T11:15:00Z"/>
        </w:trPr>
        <w:tc>
          <w:tcPr>
            <w:tcW w:w="2515" w:type="dxa"/>
            <w:hideMark/>
          </w:tcPr>
          <w:p w14:paraId="209A9C62" w14:textId="77777777" w:rsidR="00FF5AAF" w:rsidRPr="00E34925" w:rsidRDefault="00FF5AAF" w:rsidP="00F03016">
            <w:pPr>
              <w:ind w:right="-88"/>
              <w:jc w:val="center"/>
              <w:rPr>
                <w:ins w:id="78" w:author="Iraj Sodagar [2]" w:date="2023-01-11T11:15:00Z"/>
                <w:b/>
                <w:sz w:val="20"/>
              </w:rPr>
            </w:pPr>
            <w:ins w:id="79" w:author="Iraj Sodagar [2]" w:date="2023-01-11T11:15:00Z">
              <w:r w:rsidRPr="00E34925">
                <w:rPr>
                  <w:b/>
                  <w:sz w:val="20"/>
                </w:rPr>
                <w:t>Name</w:t>
              </w:r>
            </w:ins>
          </w:p>
        </w:tc>
        <w:tc>
          <w:tcPr>
            <w:tcW w:w="3600" w:type="dxa"/>
            <w:hideMark/>
          </w:tcPr>
          <w:p w14:paraId="666E2B06" w14:textId="77777777" w:rsidR="00FF5AAF" w:rsidRPr="00E34925" w:rsidRDefault="00FF5AAF" w:rsidP="00F03016">
            <w:pPr>
              <w:ind w:right="-88"/>
              <w:jc w:val="center"/>
              <w:rPr>
                <w:ins w:id="80" w:author="Iraj Sodagar [2]" w:date="2023-01-11T11:15:00Z"/>
                <w:b/>
                <w:sz w:val="20"/>
              </w:rPr>
            </w:pPr>
            <w:ins w:id="81" w:author="Iraj Sodagar [2]" w:date="2023-01-11T11:15:00Z">
              <w:r w:rsidRPr="00E34925">
                <w:rPr>
                  <w:b/>
                  <w:sz w:val="20"/>
                </w:rPr>
                <w:t>Description</w:t>
              </w:r>
            </w:ins>
          </w:p>
        </w:tc>
        <w:tc>
          <w:tcPr>
            <w:tcW w:w="1363" w:type="dxa"/>
            <w:hideMark/>
          </w:tcPr>
          <w:p w14:paraId="2B7573B3" w14:textId="77777777" w:rsidR="00FF5AAF" w:rsidRPr="00E34925" w:rsidRDefault="00FF5AAF" w:rsidP="00F03016">
            <w:pPr>
              <w:ind w:right="-88"/>
              <w:jc w:val="center"/>
              <w:rPr>
                <w:ins w:id="82" w:author="Iraj Sodagar [2]" w:date="2023-01-11T11:15:00Z"/>
                <w:b/>
                <w:sz w:val="20"/>
              </w:rPr>
            </w:pPr>
            <w:ins w:id="83" w:author="Iraj Sodagar [2]" w:date="2023-01-11T11:15:00Z">
              <w:r w:rsidRPr="00E34925">
                <w:rPr>
                  <w:b/>
                  <w:sz w:val="20"/>
                </w:rPr>
                <w:t>Type</w:t>
              </w:r>
            </w:ins>
          </w:p>
        </w:tc>
        <w:tc>
          <w:tcPr>
            <w:tcW w:w="2152" w:type="dxa"/>
            <w:gridSpan w:val="2"/>
            <w:hideMark/>
          </w:tcPr>
          <w:p w14:paraId="53E470CB" w14:textId="77777777" w:rsidR="00FF5AAF" w:rsidRPr="00E34925" w:rsidRDefault="00FF5AAF" w:rsidP="00F03016">
            <w:pPr>
              <w:ind w:right="-88"/>
              <w:jc w:val="center"/>
              <w:rPr>
                <w:ins w:id="84" w:author="Iraj Sodagar [2]" w:date="2023-01-11T11:15:00Z"/>
                <w:b/>
                <w:sz w:val="20"/>
              </w:rPr>
            </w:pPr>
            <w:ins w:id="85" w:author="Iraj Sodagar [2]" w:date="2023-01-11T11:15:00Z">
              <w:r w:rsidRPr="00E34925">
                <w:rPr>
                  <w:b/>
                  <w:sz w:val="20"/>
                </w:rPr>
                <w:t>Cardinality</w:t>
              </w:r>
            </w:ins>
          </w:p>
        </w:tc>
      </w:tr>
      <w:tr w:rsidR="00FF5AAF" w:rsidRPr="008A4998" w14:paraId="4D905C7C" w14:textId="77777777" w:rsidTr="00F03016">
        <w:trPr>
          <w:jc w:val="center"/>
          <w:ins w:id="86" w:author="Iraj Sodagar [2]" w:date="2023-01-11T11:15:00Z"/>
        </w:trPr>
        <w:tc>
          <w:tcPr>
            <w:tcW w:w="2515" w:type="dxa"/>
            <w:vAlign w:val="center"/>
            <w:hideMark/>
          </w:tcPr>
          <w:p w14:paraId="7D1976A8" w14:textId="77777777" w:rsidR="00FF5AAF" w:rsidRPr="00E34925" w:rsidRDefault="00FF5AAF" w:rsidP="00F03016">
            <w:pPr>
              <w:jc w:val="center"/>
              <w:rPr>
                <w:ins w:id="87" w:author="Iraj Sodagar [2]" w:date="2023-01-11T11:15:00Z"/>
                <w:sz w:val="20"/>
              </w:rPr>
            </w:pPr>
            <w:ins w:id="88" w:author="Iraj Sodagar [2]" w:date="2023-01-11T11:15:00Z">
              <w:r w:rsidRPr="00E34925">
                <w:rPr>
                  <w:sz w:val="20"/>
                </w:rPr>
                <w:t>instance</w:t>
              </w:r>
            </w:ins>
          </w:p>
        </w:tc>
        <w:tc>
          <w:tcPr>
            <w:tcW w:w="3600" w:type="dxa"/>
            <w:hideMark/>
          </w:tcPr>
          <w:p w14:paraId="54EA169F" w14:textId="77777777" w:rsidR="00FF5AAF" w:rsidRPr="000F5AA8" w:rsidRDefault="00FF5AAF" w:rsidP="00F03016">
            <w:pPr>
              <w:rPr>
                <w:ins w:id="89" w:author="Iraj Sodagar [2]" w:date="2023-01-11T11:15:00Z"/>
                <w:sz w:val="20"/>
                <w:szCs w:val="20"/>
              </w:rPr>
            </w:pPr>
            <w:ins w:id="90" w:author="Iraj Sodagar [2]" w:date="2023-01-11T11:15:00Z">
              <w:r w:rsidRPr="00716BA1">
                <w:rPr>
                  <w:sz w:val="20"/>
                  <w:szCs w:val="20"/>
                </w:rPr>
                <w:t>instance</w:t>
              </w:r>
              <w:r w:rsidRPr="000F5AA8">
                <w:rPr>
                  <w:sz w:val="20"/>
                  <w:szCs w:val="20"/>
                </w:rPr>
                <w:t xml:space="preserve"> identifier</w:t>
              </w:r>
            </w:ins>
          </w:p>
        </w:tc>
        <w:tc>
          <w:tcPr>
            <w:tcW w:w="1363" w:type="dxa"/>
            <w:vAlign w:val="center"/>
            <w:hideMark/>
          </w:tcPr>
          <w:p w14:paraId="3372BAE3" w14:textId="77777777" w:rsidR="00FF5AAF" w:rsidRPr="00E34925" w:rsidRDefault="00FF5AAF" w:rsidP="00F03016">
            <w:pPr>
              <w:jc w:val="center"/>
              <w:rPr>
                <w:ins w:id="91" w:author="Iraj Sodagar [2]" w:date="2023-01-11T11:15:00Z"/>
                <w:sz w:val="20"/>
              </w:rPr>
            </w:pPr>
            <w:ins w:id="92" w:author="Iraj Sodagar [2]" w:date="2023-01-11T11:15:00Z">
              <w:r w:rsidRPr="00E34925">
                <w:rPr>
                  <w:sz w:val="20"/>
                </w:rPr>
                <w:t>P</w:t>
              </w:r>
            </w:ins>
          </w:p>
        </w:tc>
        <w:tc>
          <w:tcPr>
            <w:tcW w:w="2152" w:type="dxa"/>
            <w:gridSpan w:val="2"/>
            <w:vAlign w:val="center"/>
            <w:hideMark/>
          </w:tcPr>
          <w:p w14:paraId="53786A3C" w14:textId="77777777" w:rsidR="00FF5AAF" w:rsidRPr="00E34925" w:rsidRDefault="00FF5AAF" w:rsidP="00F03016">
            <w:pPr>
              <w:jc w:val="center"/>
              <w:rPr>
                <w:ins w:id="93" w:author="Iraj Sodagar [2]" w:date="2023-01-11T11:15:00Z"/>
                <w:sz w:val="20"/>
              </w:rPr>
            </w:pPr>
            <w:ins w:id="94" w:author="Iraj Sodagar [2]" w:date="2023-01-11T11:15:00Z">
              <w:r w:rsidRPr="00E34925">
                <w:rPr>
                  <w:sz w:val="20"/>
                </w:rPr>
                <w:t>1</w:t>
              </w:r>
            </w:ins>
          </w:p>
        </w:tc>
      </w:tr>
      <w:tr w:rsidR="00FF5AAF" w:rsidRPr="008A4998" w14:paraId="3CCA935A" w14:textId="77777777" w:rsidTr="00F03016">
        <w:trPr>
          <w:jc w:val="center"/>
          <w:ins w:id="95" w:author="Iraj Sodagar [2]" w:date="2023-01-11T11:15:00Z"/>
        </w:trPr>
        <w:tc>
          <w:tcPr>
            <w:tcW w:w="2515" w:type="dxa"/>
            <w:vAlign w:val="center"/>
            <w:hideMark/>
          </w:tcPr>
          <w:p w14:paraId="3638CEF9" w14:textId="77777777" w:rsidR="00FF5AAF" w:rsidRPr="00E34925" w:rsidRDefault="00FF5AAF" w:rsidP="00F03016">
            <w:pPr>
              <w:jc w:val="center"/>
              <w:rPr>
                <w:ins w:id="96" w:author="Iraj Sodagar [2]" w:date="2023-01-11T11:15:00Z"/>
                <w:sz w:val="20"/>
                <w:lang w:val="en-GB"/>
              </w:rPr>
            </w:pPr>
            <w:ins w:id="97" w:author="Iraj Sodagar [2]" w:date="2023-01-11T11:15:00Z">
              <w:r w:rsidRPr="00E34925">
                <w:rPr>
                  <w:sz w:val="20"/>
                  <w:lang w:val="en-GB"/>
                </w:rPr>
                <w:t>general</w:t>
              </w:r>
            </w:ins>
          </w:p>
        </w:tc>
        <w:tc>
          <w:tcPr>
            <w:tcW w:w="3600" w:type="dxa"/>
            <w:hideMark/>
          </w:tcPr>
          <w:p w14:paraId="3C68FCB3" w14:textId="77777777" w:rsidR="00FF5AAF" w:rsidRPr="000F5AA8" w:rsidRDefault="00FF5AAF" w:rsidP="00F03016">
            <w:pPr>
              <w:rPr>
                <w:ins w:id="98" w:author="Iraj Sodagar [2]" w:date="2023-01-11T11:15:00Z"/>
                <w:sz w:val="20"/>
                <w:szCs w:val="20"/>
              </w:rPr>
            </w:pPr>
            <w:ins w:id="99" w:author="Iraj Sodagar [2]" w:date="2023-01-11T11:15:00Z">
              <w:r w:rsidRPr="00716BA1">
                <w:rPr>
                  <w:sz w:val="20"/>
                  <w:szCs w:val="20"/>
                </w:rPr>
                <w:t>general descriptor</w:t>
              </w:r>
              <w:r w:rsidRPr="000F5AA8">
                <w:rPr>
                  <w:sz w:val="20"/>
                  <w:szCs w:val="20"/>
                </w:rPr>
                <w:t xml:space="preserve"> restriction of this instance as defined in </w:t>
              </w:r>
              <w:r w:rsidRPr="000F5AA8">
                <w:rPr>
                  <w:sz w:val="20"/>
                  <w:szCs w:val="20"/>
                </w:rPr>
                <w:fldChar w:fldCharType="begin"/>
              </w:r>
              <w:r w:rsidRPr="0038454B">
                <w:rPr>
                  <w:sz w:val="20"/>
                  <w:szCs w:val="20"/>
                </w:rPr>
                <w:instrText xml:space="preserve"> REF _Ref3974610 \h </w:instrText>
              </w:r>
              <w:r>
                <w:rPr>
                  <w:sz w:val="20"/>
                  <w:szCs w:val="20"/>
                </w:rPr>
                <w:instrText xml:space="preserve"> \* MERGEFORMAT </w:instrText>
              </w:r>
            </w:ins>
            <w:r w:rsidRPr="000F5AA8">
              <w:rPr>
                <w:sz w:val="20"/>
                <w:szCs w:val="20"/>
              </w:rPr>
            </w:r>
            <w:ins w:id="100" w:author="Iraj Sodagar [2]" w:date="2023-01-11T11:15:00Z">
              <w:r w:rsidRPr="000F5AA8">
                <w:rPr>
                  <w:sz w:val="20"/>
                  <w:szCs w:val="20"/>
                </w:rPr>
                <w:fldChar w:fldCharType="separate"/>
              </w:r>
              <w:r w:rsidRPr="00D6519B">
                <w:rPr>
                  <w:sz w:val="20"/>
                  <w:szCs w:val="20"/>
                </w:rPr>
                <w:t xml:space="preserve">Table </w:t>
              </w:r>
              <w:r w:rsidRPr="00D6519B">
                <w:rPr>
                  <w:noProof/>
                  <w:sz w:val="20"/>
                  <w:szCs w:val="20"/>
                </w:rPr>
                <w:t>16</w:t>
              </w:r>
              <w:r w:rsidRPr="000F5AA8">
                <w:rPr>
                  <w:sz w:val="20"/>
                  <w:szCs w:val="20"/>
                </w:rPr>
                <w:fldChar w:fldCharType="end"/>
              </w:r>
            </w:ins>
          </w:p>
        </w:tc>
        <w:tc>
          <w:tcPr>
            <w:tcW w:w="1363" w:type="dxa"/>
            <w:vAlign w:val="center"/>
            <w:hideMark/>
          </w:tcPr>
          <w:p w14:paraId="22B33B7E" w14:textId="77777777" w:rsidR="00FF5AAF" w:rsidRPr="00E34925" w:rsidRDefault="00FF5AAF" w:rsidP="00F03016">
            <w:pPr>
              <w:jc w:val="center"/>
              <w:rPr>
                <w:ins w:id="101" w:author="Iraj Sodagar [2]" w:date="2023-01-11T11:15:00Z"/>
                <w:sz w:val="20"/>
              </w:rPr>
            </w:pPr>
            <w:ins w:id="102" w:author="Iraj Sodagar [2]" w:date="2023-01-11T11:15:00Z">
              <w:r w:rsidRPr="00E34925">
                <w:rPr>
                  <w:sz w:val="20"/>
                </w:rPr>
                <w:t>O</w:t>
              </w:r>
            </w:ins>
          </w:p>
        </w:tc>
        <w:tc>
          <w:tcPr>
            <w:tcW w:w="2152" w:type="dxa"/>
            <w:gridSpan w:val="2"/>
            <w:vAlign w:val="center"/>
            <w:hideMark/>
          </w:tcPr>
          <w:p w14:paraId="50FE09CB" w14:textId="77777777" w:rsidR="00FF5AAF" w:rsidRPr="00E34925" w:rsidRDefault="00FF5AAF" w:rsidP="00F03016">
            <w:pPr>
              <w:jc w:val="center"/>
              <w:rPr>
                <w:ins w:id="103" w:author="Iraj Sodagar [2]" w:date="2023-01-11T11:15:00Z"/>
                <w:sz w:val="20"/>
              </w:rPr>
            </w:pPr>
            <w:ins w:id="104" w:author="Iraj Sodagar [2]" w:date="2023-01-11T11:15:00Z">
              <w:r w:rsidRPr="00E34925">
                <w:rPr>
                  <w:sz w:val="20"/>
                </w:rPr>
                <w:t>0-1</w:t>
              </w:r>
            </w:ins>
          </w:p>
        </w:tc>
      </w:tr>
      <w:tr w:rsidR="00FF5AAF" w:rsidRPr="008A4998" w14:paraId="4154FDED" w14:textId="77777777" w:rsidTr="00F03016">
        <w:trPr>
          <w:jc w:val="center"/>
          <w:ins w:id="105" w:author="Iraj Sodagar [2]" w:date="2023-01-11T11:15:00Z"/>
        </w:trPr>
        <w:tc>
          <w:tcPr>
            <w:tcW w:w="2515" w:type="dxa"/>
            <w:vAlign w:val="center"/>
            <w:hideMark/>
          </w:tcPr>
          <w:p w14:paraId="4283BF08" w14:textId="77777777" w:rsidR="00FF5AAF" w:rsidRPr="00E34925" w:rsidRDefault="00FF5AAF" w:rsidP="00F03016">
            <w:pPr>
              <w:jc w:val="center"/>
              <w:rPr>
                <w:ins w:id="106" w:author="Iraj Sodagar [2]" w:date="2023-01-11T11:15:00Z"/>
                <w:sz w:val="20"/>
                <w:lang w:val="en-GB"/>
              </w:rPr>
            </w:pPr>
            <w:ins w:id="107" w:author="Iraj Sodagar [2]" w:date="2023-01-11T11:15:00Z">
              <w:r w:rsidRPr="00E34925">
                <w:rPr>
                  <w:sz w:val="20"/>
                  <w:lang w:val="en-GB"/>
                </w:rPr>
                <w:t>processing</w:t>
              </w:r>
            </w:ins>
          </w:p>
        </w:tc>
        <w:tc>
          <w:tcPr>
            <w:tcW w:w="3600" w:type="dxa"/>
            <w:hideMark/>
          </w:tcPr>
          <w:p w14:paraId="53447FDB" w14:textId="77777777" w:rsidR="00FF5AAF" w:rsidRPr="000F5AA8" w:rsidRDefault="00FF5AAF" w:rsidP="00F03016">
            <w:pPr>
              <w:rPr>
                <w:ins w:id="108" w:author="Iraj Sodagar [2]" w:date="2023-01-11T11:15:00Z"/>
                <w:sz w:val="20"/>
                <w:szCs w:val="20"/>
              </w:rPr>
            </w:pPr>
            <w:ins w:id="109" w:author="Iraj Sodagar [2]" w:date="2023-01-11T11:15:00Z">
              <w:r w:rsidRPr="00716BA1">
                <w:rPr>
                  <w:sz w:val="20"/>
                  <w:szCs w:val="20"/>
                </w:rPr>
                <w:t>general descriptor</w:t>
              </w:r>
              <w:r w:rsidRPr="000F5AA8">
                <w:rPr>
                  <w:sz w:val="20"/>
                  <w:szCs w:val="20"/>
                </w:rPr>
                <w:t xml:space="preserve"> restriction of this instance as defined in </w:t>
              </w:r>
              <w:r w:rsidRPr="000F5AA8">
                <w:rPr>
                  <w:sz w:val="20"/>
                  <w:szCs w:val="20"/>
                </w:rPr>
                <w:fldChar w:fldCharType="begin"/>
              </w:r>
              <w:r w:rsidRPr="0038454B">
                <w:rPr>
                  <w:sz w:val="20"/>
                  <w:szCs w:val="20"/>
                </w:rPr>
                <w:instrText xml:space="preserve"> REF _Ref3974692 \h </w:instrText>
              </w:r>
              <w:r>
                <w:rPr>
                  <w:sz w:val="20"/>
                  <w:szCs w:val="20"/>
                </w:rPr>
                <w:instrText xml:space="preserve"> \* MERGEFORMAT </w:instrText>
              </w:r>
            </w:ins>
            <w:r w:rsidRPr="000F5AA8">
              <w:rPr>
                <w:sz w:val="20"/>
                <w:szCs w:val="20"/>
              </w:rPr>
            </w:r>
            <w:ins w:id="110" w:author="Iraj Sodagar [2]" w:date="2023-01-11T11:15:00Z">
              <w:r w:rsidRPr="000F5AA8">
                <w:rPr>
                  <w:sz w:val="20"/>
                  <w:szCs w:val="20"/>
                </w:rPr>
                <w:fldChar w:fldCharType="separate"/>
              </w:r>
              <w:r w:rsidRPr="00D6519B">
                <w:rPr>
                  <w:sz w:val="20"/>
                  <w:szCs w:val="20"/>
                </w:rPr>
                <w:t xml:space="preserve">Table </w:t>
              </w:r>
              <w:r w:rsidRPr="00D6519B">
                <w:rPr>
                  <w:rFonts w:cs="Simplified Arabic"/>
                  <w:noProof/>
                  <w:sz w:val="20"/>
                  <w:szCs w:val="20"/>
                </w:rPr>
                <w:t>26</w:t>
              </w:r>
              <w:r w:rsidRPr="000F5AA8">
                <w:rPr>
                  <w:sz w:val="20"/>
                  <w:szCs w:val="20"/>
                </w:rPr>
                <w:fldChar w:fldCharType="end"/>
              </w:r>
            </w:ins>
          </w:p>
        </w:tc>
        <w:tc>
          <w:tcPr>
            <w:tcW w:w="1369" w:type="dxa"/>
            <w:gridSpan w:val="2"/>
            <w:vAlign w:val="center"/>
            <w:hideMark/>
          </w:tcPr>
          <w:p w14:paraId="05E9C842" w14:textId="77777777" w:rsidR="00FF5AAF" w:rsidRPr="00E34925" w:rsidRDefault="00FF5AAF" w:rsidP="00F03016">
            <w:pPr>
              <w:jc w:val="center"/>
              <w:rPr>
                <w:ins w:id="111" w:author="Iraj Sodagar [2]" w:date="2023-01-11T11:15:00Z"/>
                <w:sz w:val="20"/>
              </w:rPr>
            </w:pPr>
            <w:ins w:id="112" w:author="Iraj Sodagar [2]" w:date="2023-01-11T11:15:00Z">
              <w:r w:rsidRPr="00E34925">
                <w:rPr>
                  <w:sz w:val="20"/>
                </w:rPr>
                <w:t>O</w:t>
              </w:r>
            </w:ins>
          </w:p>
        </w:tc>
        <w:tc>
          <w:tcPr>
            <w:tcW w:w="2146" w:type="dxa"/>
            <w:vAlign w:val="center"/>
            <w:hideMark/>
          </w:tcPr>
          <w:p w14:paraId="74B43B54" w14:textId="77777777" w:rsidR="00FF5AAF" w:rsidRPr="00E34925" w:rsidRDefault="00FF5AAF" w:rsidP="00F03016">
            <w:pPr>
              <w:jc w:val="center"/>
              <w:rPr>
                <w:ins w:id="113" w:author="Iraj Sodagar [2]" w:date="2023-01-11T11:15:00Z"/>
                <w:sz w:val="20"/>
              </w:rPr>
            </w:pPr>
            <w:ins w:id="114" w:author="Iraj Sodagar [2]" w:date="2023-01-11T11:15:00Z">
              <w:r w:rsidRPr="00E34925">
                <w:rPr>
                  <w:sz w:val="20"/>
                </w:rPr>
                <w:t>0-1</w:t>
              </w:r>
            </w:ins>
          </w:p>
        </w:tc>
      </w:tr>
      <w:tr w:rsidR="00FF5AAF" w:rsidRPr="008A4998" w14:paraId="5DFABD2C" w14:textId="77777777" w:rsidTr="00F03016">
        <w:trPr>
          <w:jc w:val="center"/>
          <w:ins w:id="115" w:author="Iraj Sodagar [2]" w:date="2023-01-11T11:15:00Z"/>
        </w:trPr>
        <w:tc>
          <w:tcPr>
            <w:tcW w:w="2515" w:type="dxa"/>
            <w:vAlign w:val="center"/>
            <w:hideMark/>
          </w:tcPr>
          <w:p w14:paraId="749E430A" w14:textId="77777777" w:rsidR="00FF5AAF" w:rsidRPr="00E34925" w:rsidRDefault="00FF5AAF" w:rsidP="00F03016">
            <w:pPr>
              <w:jc w:val="center"/>
              <w:rPr>
                <w:ins w:id="116" w:author="Iraj Sodagar [2]" w:date="2023-01-11T11:15:00Z"/>
                <w:sz w:val="20"/>
                <w:lang w:val="en-GB"/>
              </w:rPr>
            </w:pPr>
            <w:ins w:id="117" w:author="Iraj Sodagar [2]" w:date="2023-01-11T11:15:00Z">
              <w:r w:rsidRPr="00E34925">
                <w:rPr>
                  <w:sz w:val="20"/>
                  <w:lang w:val="en-GB"/>
                </w:rPr>
                <w:t>requirement</w:t>
              </w:r>
            </w:ins>
          </w:p>
        </w:tc>
        <w:tc>
          <w:tcPr>
            <w:tcW w:w="3600" w:type="dxa"/>
            <w:hideMark/>
          </w:tcPr>
          <w:p w14:paraId="767EBD95" w14:textId="77777777" w:rsidR="00FF5AAF" w:rsidRPr="000F5AA8" w:rsidRDefault="00FF5AAF" w:rsidP="00F03016">
            <w:pPr>
              <w:rPr>
                <w:ins w:id="118" w:author="Iraj Sodagar [2]" w:date="2023-01-11T11:15:00Z"/>
                <w:sz w:val="20"/>
                <w:szCs w:val="20"/>
              </w:rPr>
            </w:pPr>
            <w:ins w:id="119" w:author="Iraj Sodagar [2]" w:date="2023-01-11T11:15:00Z">
              <w:r w:rsidRPr="00716BA1">
                <w:rPr>
                  <w:sz w:val="20"/>
                  <w:szCs w:val="20"/>
                </w:rPr>
                <w:t>requirement descriptor</w:t>
              </w:r>
              <w:r w:rsidRPr="000F5AA8">
                <w:rPr>
                  <w:sz w:val="20"/>
                  <w:szCs w:val="20"/>
                </w:rPr>
                <w:t xml:space="preserve"> restriction of this instance as defined in </w:t>
              </w:r>
              <w:r w:rsidRPr="000F5AA8">
                <w:rPr>
                  <w:sz w:val="20"/>
                  <w:szCs w:val="20"/>
                </w:rPr>
                <w:fldChar w:fldCharType="begin"/>
              </w:r>
              <w:r w:rsidRPr="0038454B">
                <w:rPr>
                  <w:sz w:val="20"/>
                  <w:szCs w:val="20"/>
                </w:rPr>
                <w:instrText xml:space="preserve"> REF _Ref7888311 \h </w:instrText>
              </w:r>
              <w:r>
                <w:rPr>
                  <w:sz w:val="20"/>
                  <w:szCs w:val="20"/>
                </w:rPr>
                <w:instrText xml:space="preserve"> \* MERGEFORMAT </w:instrText>
              </w:r>
            </w:ins>
            <w:r w:rsidRPr="000F5AA8">
              <w:rPr>
                <w:sz w:val="20"/>
                <w:szCs w:val="20"/>
              </w:rPr>
            </w:r>
            <w:ins w:id="120" w:author="Iraj Sodagar [2]" w:date="2023-01-11T11:15:00Z">
              <w:r w:rsidRPr="000F5AA8">
                <w:rPr>
                  <w:sz w:val="20"/>
                  <w:szCs w:val="20"/>
                </w:rPr>
                <w:fldChar w:fldCharType="separate"/>
              </w:r>
              <w:r w:rsidRPr="00D6519B">
                <w:rPr>
                  <w:sz w:val="20"/>
                  <w:szCs w:val="20"/>
                </w:rPr>
                <w:t xml:space="preserve">Table </w:t>
              </w:r>
              <w:r w:rsidRPr="00D6519B">
                <w:rPr>
                  <w:rFonts w:cstheme="minorHAnsi"/>
                  <w:noProof/>
                  <w:sz w:val="20"/>
                  <w:szCs w:val="20"/>
                </w:rPr>
                <w:t>33</w:t>
              </w:r>
              <w:r w:rsidRPr="000F5AA8">
                <w:rPr>
                  <w:sz w:val="20"/>
                  <w:szCs w:val="20"/>
                </w:rPr>
                <w:fldChar w:fldCharType="end"/>
              </w:r>
            </w:ins>
          </w:p>
        </w:tc>
        <w:tc>
          <w:tcPr>
            <w:tcW w:w="1369" w:type="dxa"/>
            <w:gridSpan w:val="2"/>
            <w:vAlign w:val="center"/>
            <w:hideMark/>
          </w:tcPr>
          <w:p w14:paraId="773BED25" w14:textId="77777777" w:rsidR="00FF5AAF" w:rsidRPr="00E34925" w:rsidRDefault="00FF5AAF" w:rsidP="00F03016">
            <w:pPr>
              <w:jc w:val="center"/>
              <w:rPr>
                <w:ins w:id="121" w:author="Iraj Sodagar [2]" w:date="2023-01-11T11:15:00Z"/>
                <w:sz w:val="20"/>
              </w:rPr>
            </w:pPr>
            <w:ins w:id="122" w:author="Iraj Sodagar [2]" w:date="2023-01-11T11:15:00Z">
              <w:r w:rsidRPr="00E34925">
                <w:rPr>
                  <w:sz w:val="20"/>
                </w:rPr>
                <w:t>O</w:t>
              </w:r>
            </w:ins>
          </w:p>
        </w:tc>
        <w:tc>
          <w:tcPr>
            <w:tcW w:w="2146" w:type="dxa"/>
            <w:vAlign w:val="center"/>
            <w:hideMark/>
          </w:tcPr>
          <w:p w14:paraId="5105938F" w14:textId="77777777" w:rsidR="00FF5AAF" w:rsidRPr="00E34925" w:rsidRDefault="00FF5AAF" w:rsidP="00F03016">
            <w:pPr>
              <w:jc w:val="center"/>
              <w:rPr>
                <w:ins w:id="123" w:author="Iraj Sodagar [2]" w:date="2023-01-11T11:15:00Z"/>
                <w:sz w:val="20"/>
              </w:rPr>
            </w:pPr>
            <w:ins w:id="124" w:author="Iraj Sodagar [2]" w:date="2023-01-11T11:15:00Z">
              <w:r w:rsidRPr="00E34925">
                <w:rPr>
                  <w:sz w:val="20"/>
                </w:rPr>
                <w:t>0-1</w:t>
              </w:r>
            </w:ins>
          </w:p>
        </w:tc>
      </w:tr>
      <w:tr w:rsidR="00FF5AAF" w:rsidRPr="008A4998" w14:paraId="4910B5F1" w14:textId="77777777" w:rsidTr="00F03016">
        <w:trPr>
          <w:jc w:val="center"/>
          <w:ins w:id="125" w:author="Iraj Sodagar [2]" w:date="2023-01-11T11:15:00Z"/>
        </w:trPr>
        <w:tc>
          <w:tcPr>
            <w:tcW w:w="2515" w:type="dxa"/>
            <w:vAlign w:val="center"/>
            <w:hideMark/>
          </w:tcPr>
          <w:p w14:paraId="77383439" w14:textId="77777777" w:rsidR="00FF5AAF" w:rsidRPr="00E34925" w:rsidRDefault="00FF5AAF" w:rsidP="00F03016">
            <w:pPr>
              <w:keepNext/>
              <w:jc w:val="center"/>
              <w:rPr>
                <w:ins w:id="126" w:author="Iraj Sodagar [2]" w:date="2023-01-11T11:15:00Z"/>
                <w:sz w:val="20"/>
                <w:lang w:val="en-GB"/>
              </w:rPr>
            </w:pPr>
            <w:ins w:id="127" w:author="Iraj Sodagar [2]" w:date="2023-01-11T11:15:00Z">
              <w:r w:rsidRPr="00E34925">
                <w:rPr>
                  <w:sz w:val="20"/>
                  <w:lang w:val="en-GB"/>
                </w:rPr>
                <w:t>configuration</w:t>
              </w:r>
            </w:ins>
          </w:p>
        </w:tc>
        <w:tc>
          <w:tcPr>
            <w:tcW w:w="3600" w:type="dxa"/>
            <w:hideMark/>
          </w:tcPr>
          <w:p w14:paraId="4238567C" w14:textId="77777777" w:rsidR="00FF5AAF" w:rsidRPr="000F5AA8" w:rsidRDefault="00FF5AAF" w:rsidP="00F03016">
            <w:pPr>
              <w:keepNext/>
              <w:rPr>
                <w:ins w:id="128" w:author="Iraj Sodagar [2]" w:date="2023-01-11T11:15:00Z"/>
                <w:sz w:val="20"/>
                <w:szCs w:val="20"/>
              </w:rPr>
            </w:pPr>
            <w:ins w:id="129" w:author="Iraj Sodagar [2]" w:date="2023-01-11T11:15:00Z">
              <w:r w:rsidRPr="00716BA1">
                <w:rPr>
                  <w:sz w:val="20"/>
                  <w:szCs w:val="20"/>
                </w:rPr>
                <w:t>configuration descriptor</w:t>
              </w:r>
              <w:r w:rsidRPr="000F5AA8">
                <w:rPr>
                  <w:sz w:val="20"/>
                  <w:szCs w:val="20"/>
                </w:rPr>
                <w:t xml:space="preserve"> restriction of this instance as defined in </w:t>
              </w:r>
              <w:r w:rsidRPr="000F5AA8">
                <w:rPr>
                  <w:sz w:val="20"/>
                  <w:szCs w:val="20"/>
                </w:rPr>
                <w:fldChar w:fldCharType="begin"/>
              </w:r>
              <w:r w:rsidRPr="0038454B">
                <w:rPr>
                  <w:sz w:val="20"/>
                  <w:szCs w:val="20"/>
                </w:rPr>
                <w:instrText xml:space="preserve"> REF _Ref3974758 \h </w:instrText>
              </w:r>
              <w:r>
                <w:rPr>
                  <w:sz w:val="20"/>
                  <w:szCs w:val="20"/>
                </w:rPr>
                <w:instrText xml:space="preserve"> \* MERGEFORMAT </w:instrText>
              </w:r>
            </w:ins>
            <w:r w:rsidRPr="000F5AA8">
              <w:rPr>
                <w:sz w:val="20"/>
                <w:szCs w:val="20"/>
              </w:rPr>
            </w:r>
            <w:ins w:id="130" w:author="Iraj Sodagar [2]" w:date="2023-01-11T11:15:00Z">
              <w:r w:rsidRPr="000F5AA8">
                <w:rPr>
                  <w:sz w:val="20"/>
                  <w:szCs w:val="20"/>
                </w:rPr>
                <w:fldChar w:fldCharType="separate"/>
              </w:r>
              <w:r w:rsidRPr="00D6519B">
                <w:rPr>
                  <w:sz w:val="20"/>
                  <w:szCs w:val="20"/>
                </w:rPr>
                <w:t xml:space="preserve">Table </w:t>
              </w:r>
              <w:r w:rsidRPr="00D6519B">
                <w:rPr>
                  <w:rFonts w:cstheme="minorHAnsi"/>
                  <w:noProof/>
                  <w:sz w:val="20"/>
                  <w:szCs w:val="20"/>
                </w:rPr>
                <w:t>42</w:t>
              </w:r>
              <w:r w:rsidRPr="000F5AA8">
                <w:rPr>
                  <w:sz w:val="20"/>
                  <w:szCs w:val="20"/>
                </w:rPr>
                <w:fldChar w:fldCharType="end"/>
              </w:r>
            </w:ins>
          </w:p>
        </w:tc>
        <w:tc>
          <w:tcPr>
            <w:tcW w:w="1369" w:type="dxa"/>
            <w:gridSpan w:val="2"/>
            <w:vAlign w:val="center"/>
            <w:hideMark/>
          </w:tcPr>
          <w:p w14:paraId="065A9C8E" w14:textId="77777777" w:rsidR="00FF5AAF" w:rsidRPr="00E34925" w:rsidRDefault="00FF5AAF" w:rsidP="00F03016">
            <w:pPr>
              <w:keepNext/>
              <w:jc w:val="center"/>
              <w:rPr>
                <w:ins w:id="131" w:author="Iraj Sodagar [2]" w:date="2023-01-11T11:15:00Z"/>
                <w:sz w:val="20"/>
              </w:rPr>
            </w:pPr>
            <w:ins w:id="132" w:author="Iraj Sodagar [2]" w:date="2023-01-11T11:15:00Z">
              <w:r w:rsidRPr="00E34925">
                <w:rPr>
                  <w:sz w:val="20"/>
                </w:rPr>
                <w:t>O</w:t>
              </w:r>
            </w:ins>
          </w:p>
        </w:tc>
        <w:tc>
          <w:tcPr>
            <w:tcW w:w="2146" w:type="dxa"/>
            <w:vAlign w:val="center"/>
            <w:hideMark/>
          </w:tcPr>
          <w:p w14:paraId="5D34AE54" w14:textId="77777777" w:rsidR="00FF5AAF" w:rsidRPr="00E34925" w:rsidRDefault="00FF5AAF" w:rsidP="00F03016">
            <w:pPr>
              <w:keepNext/>
              <w:jc w:val="center"/>
              <w:rPr>
                <w:ins w:id="133" w:author="Iraj Sodagar [2]" w:date="2023-01-11T11:15:00Z"/>
                <w:sz w:val="20"/>
              </w:rPr>
            </w:pPr>
            <w:ins w:id="134" w:author="Iraj Sodagar [2]" w:date="2023-01-11T11:15:00Z">
              <w:r w:rsidRPr="00E34925">
                <w:rPr>
                  <w:sz w:val="20"/>
                </w:rPr>
                <w:t>0-1</w:t>
              </w:r>
            </w:ins>
          </w:p>
        </w:tc>
      </w:tr>
      <w:tr w:rsidR="00FF5AAF" w:rsidRPr="008A4998" w14:paraId="3BE127CA" w14:textId="77777777" w:rsidTr="00F03016">
        <w:trPr>
          <w:jc w:val="center"/>
          <w:ins w:id="135" w:author="Iraj Sodagar [2]" w:date="2023-01-11T11:15:00Z"/>
        </w:trPr>
        <w:tc>
          <w:tcPr>
            <w:tcW w:w="2515" w:type="dxa"/>
            <w:vAlign w:val="center"/>
            <w:hideMark/>
          </w:tcPr>
          <w:p w14:paraId="2120A7D5" w14:textId="77777777" w:rsidR="00FF5AAF" w:rsidRPr="00E34925" w:rsidRDefault="00FF5AAF" w:rsidP="00F03016">
            <w:pPr>
              <w:jc w:val="center"/>
              <w:rPr>
                <w:ins w:id="136" w:author="Iraj Sodagar [2]" w:date="2023-01-11T11:15:00Z"/>
                <w:sz w:val="20"/>
                <w:lang w:val="en-GB"/>
              </w:rPr>
            </w:pPr>
            <w:ins w:id="137" w:author="Iraj Sodagar [2]" w:date="2023-01-11T11:15:00Z">
              <w:r w:rsidRPr="00E34925">
                <w:rPr>
                  <w:sz w:val="20"/>
                  <w:lang w:val="en-GB"/>
                </w:rPr>
                <w:t>client-assistance</w:t>
              </w:r>
            </w:ins>
          </w:p>
        </w:tc>
        <w:tc>
          <w:tcPr>
            <w:tcW w:w="3600" w:type="dxa"/>
            <w:hideMark/>
          </w:tcPr>
          <w:p w14:paraId="7CD36294" w14:textId="77777777" w:rsidR="00FF5AAF" w:rsidRPr="000F5AA8" w:rsidRDefault="00FF5AAF" w:rsidP="00F03016">
            <w:pPr>
              <w:rPr>
                <w:ins w:id="138" w:author="Iraj Sodagar [2]" w:date="2023-01-11T11:15:00Z"/>
                <w:sz w:val="20"/>
                <w:szCs w:val="20"/>
              </w:rPr>
            </w:pPr>
            <w:ins w:id="139" w:author="Iraj Sodagar [2]" w:date="2023-01-11T11:15:00Z">
              <w:r>
                <w:rPr>
                  <w:sz w:val="20"/>
                  <w:szCs w:val="20"/>
                </w:rPr>
                <w:t>c</w:t>
              </w:r>
              <w:r w:rsidRPr="000F5AA8">
                <w:rPr>
                  <w:sz w:val="20"/>
                  <w:szCs w:val="20"/>
                </w:rPr>
                <w:t>lient-</w:t>
              </w:r>
              <w:r>
                <w:rPr>
                  <w:sz w:val="20"/>
                  <w:szCs w:val="20"/>
                </w:rPr>
                <w:t>a</w:t>
              </w:r>
              <w:r w:rsidRPr="000F5AA8">
                <w:rPr>
                  <w:sz w:val="20"/>
                  <w:szCs w:val="20"/>
                </w:rPr>
                <w:t xml:space="preserve">ssistance </w:t>
              </w:r>
              <w:r w:rsidRPr="00716BA1">
                <w:rPr>
                  <w:sz w:val="20"/>
                  <w:szCs w:val="20"/>
                </w:rPr>
                <w:t>descriptor</w:t>
              </w:r>
              <w:r w:rsidRPr="000F5AA8">
                <w:rPr>
                  <w:sz w:val="20"/>
                  <w:szCs w:val="20"/>
                </w:rPr>
                <w:t xml:space="preserve"> restriction of this instance as defined in </w:t>
              </w:r>
              <w:r w:rsidRPr="000F5AA8">
                <w:rPr>
                  <w:sz w:val="20"/>
                  <w:szCs w:val="20"/>
                </w:rPr>
                <w:fldChar w:fldCharType="begin"/>
              </w:r>
              <w:r w:rsidRPr="0038454B">
                <w:rPr>
                  <w:sz w:val="20"/>
                  <w:szCs w:val="20"/>
                </w:rPr>
                <w:instrText xml:space="preserve"> REF _Ref3974839 \h </w:instrText>
              </w:r>
              <w:r>
                <w:rPr>
                  <w:sz w:val="20"/>
                  <w:szCs w:val="20"/>
                </w:rPr>
                <w:instrText xml:space="preserve"> \* MERGEFORMAT </w:instrText>
              </w:r>
            </w:ins>
            <w:r w:rsidRPr="000F5AA8">
              <w:rPr>
                <w:sz w:val="20"/>
                <w:szCs w:val="20"/>
              </w:rPr>
            </w:r>
            <w:ins w:id="140" w:author="Iraj Sodagar [2]" w:date="2023-01-11T11:15:00Z">
              <w:r w:rsidRPr="000F5AA8">
                <w:rPr>
                  <w:sz w:val="20"/>
                  <w:szCs w:val="20"/>
                </w:rPr>
                <w:fldChar w:fldCharType="separate"/>
              </w:r>
              <w:r w:rsidRPr="00D6519B">
                <w:rPr>
                  <w:sz w:val="20"/>
                  <w:szCs w:val="20"/>
                </w:rPr>
                <w:t xml:space="preserve">Table </w:t>
              </w:r>
              <w:r w:rsidRPr="00D6519B">
                <w:rPr>
                  <w:rFonts w:cstheme="minorHAnsi"/>
                  <w:noProof/>
                  <w:sz w:val="20"/>
                  <w:szCs w:val="20"/>
                </w:rPr>
                <w:t>44</w:t>
              </w:r>
              <w:r w:rsidRPr="000F5AA8">
                <w:rPr>
                  <w:sz w:val="20"/>
                  <w:szCs w:val="20"/>
                </w:rPr>
                <w:fldChar w:fldCharType="end"/>
              </w:r>
            </w:ins>
          </w:p>
        </w:tc>
        <w:tc>
          <w:tcPr>
            <w:tcW w:w="1369" w:type="dxa"/>
            <w:gridSpan w:val="2"/>
            <w:vAlign w:val="center"/>
            <w:hideMark/>
          </w:tcPr>
          <w:p w14:paraId="5479BD8D" w14:textId="77777777" w:rsidR="00FF5AAF" w:rsidRPr="00E34925" w:rsidRDefault="00FF5AAF" w:rsidP="00F03016">
            <w:pPr>
              <w:jc w:val="center"/>
              <w:rPr>
                <w:ins w:id="141" w:author="Iraj Sodagar [2]" w:date="2023-01-11T11:15:00Z"/>
                <w:sz w:val="20"/>
              </w:rPr>
            </w:pPr>
            <w:ins w:id="142" w:author="Iraj Sodagar [2]" w:date="2023-01-11T11:15:00Z">
              <w:r w:rsidRPr="00E34925">
                <w:rPr>
                  <w:sz w:val="20"/>
                </w:rPr>
                <w:t>O</w:t>
              </w:r>
            </w:ins>
          </w:p>
        </w:tc>
        <w:tc>
          <w:tcPr>
            <w:tcW w:w="2146" w:type="dxa"/>
            <w:vAlign w:val="center"/>
            <w:hideMark/>
          </w:tcPr>
          <w:p w14:paraId="5D69B8BE" w14:textId="77777777" w:rsidR="00FF5AAF" w:rsidRPr="00E34925" w:rsidRDefault="00FF5AAF" w:rsidP="00F03016">
            <w:pPr>
              <w:jc w:val="center"/>
              <w:rPr>
                <w:ins w:id="143" w:author="Iraj Sodagar [2]" w:date="2023-01-11T11:15:00Z"/>
                <w:sz w:val="20"/>
              </w:rPr>
            </w:pPr>
            <w:ins w:id="144" w:author="Iraj Sodagar [2]" w:date="2023-01-11T11:15:00Z">
              <w:r w:rsidRPr="00E34925">
                <w:rPr>
                  <w:sz w:val="20"/>
                </w:rPr>
                <w:t>0-1</w:t>
              </w:r>
            </w:ins>
          </w:p>
        </w:tc>
      </w:tr>
      <w:tr w:rsidR="00FF5AAF" w:rsidRPr="008A4998" w14:paraId="4F203870" w14:textId="77777777" w:rsidTr="00F03016">
        <w:trPr>
          <w:jc w:val="center"/>
          <w:ins w:id="145" w:author="Iraj Sodagar [2]" w:date="2023-01-11T11:15:00Z"/>
        </w:trPr>
        <w:tc>
          <w:tcPr>
            <w:tcW w:w="2515" w:type="dxa"/>
            <w:vAlign w:val="center"/>
          </w:tcPr>
          <w:p w14:paraId="47C05742" w14:textId="77777777" w:rsidR="00FF5AAF" w:rsidRPr="000F5AA8" w:rsidRDefault="00FF5AAF" w:rsidP="00F03016">
            <w:pPr>
              <w:jc w:val="center"/>
              <w:rPr>
                <w:ins w:id="146" w:author="Iraj Sodagar [2]" w:date="2023-01-11T11:15:00Z"/>
                <w:sz w:val="20"/>
                <w:szCs w:val="20"/>
                <w:lang w:val="en-GB"/>
              </w:rPr>
            </w:pPr>
            <w:ins w:id="147" w:author="Iraj Sodagar [2]" w:date="2023-01-11T11:15:00Z">
              <w:r w:rsidRPr="0038454B">
                <w:rPr>
                  <w:sz w:val="20"/>
                  <w:szCs w:val="20"/>
                  <w:lang w:val="fi-FI"/>
                </w:rPr>
                <w:t>failover</w:t>
              </w:r>
            </w:ins>
          </w:p>
        </w:tc>
        <w:tc>
          <w:tcPr>
            <w:tcW w:w="3600" w:type="dxa"/>
          </w:tcPr>
          <w:p w14:paraId="38E067E0" w14:textId="77777777" w:rsidR="00FF5AAF" w:rsidRPr="00716BA1" w:rsidRDefault="00FF5AAF" w:rsidP="00F03016">
            <w:pPr>
              <w:rPr>
                <w:ins w:id="148" w:author="Iraj Sodagar [2]" w:date="2023-01-11T11:15:00Z"/>
                <w:sz w:val="20"/>
                <w:szCs w:val="20"/>
              </w:rPr>
            </w:pPr>
            <w:ins w:id="149" w:author="Iraj Sodagar [2]" w:date="2023-01-11T11:15:00Z">
              <w:r>
                <w:rPr>
                  <w:sz w:val="20"/>
                  <w:szCs w:val="20"/>
                </w:rPr>
                <w:t>f</w:t>
              </w:r>
              <w:r w:rsidRPr="0038454B">
                <w:rPr>
                  <w:sz w:val="20"/>
                  <w:szCs w:val="20"/>
                </w:rPr>
                <w:t xml:space="preserve">ail-over </w:t>
              </w:r>
              <w:r>
                <w:rPr>
                  <w:sz w:val="20"/>
                  <w:szCs w:val="20"/>
                </w:rPr>
                <w:t>d</w:t>
              </w:r>
              <w:r w:rsidRPr="0038454B">
                <w:rPr>
                  <w:sz w:val="20"/>
                  <w:szCs w:val="20"/>
                </w:rPr>
                <w:t xml:space="preserve">escriptor restriction of this instance as defined in </w:t>
              </w:r>
              <w:r w:rsidRPr="0014196D">
                <w:rPr>
                  <w:rFonts w:eastAsia="MS Mincho"/>
                  <w:sz w:val="20"/>
                  <w:szCs w:val="20"/>
                  <w:lang w:eastAsia="ja-JP"/>
                </w:rPr>
                <w:fldChar w:fldCharType="begin"/>
              </w:r>
              <w:r w:rsidRPr="00716BA1">
                <w:rPr>
                  <w:sz w:val="20"/>
                  <w:szCs w:val="20"/>
                </w:rPr>
                <w:instrText xml:space="preserve"> REF _Ref3993601 \h </w:instrText>
              </w:r>
              <w:r>
                <w:rPr>
                  <w:rFonts w:eastAsia="MS Mincho"/>
                  <w:sz w:val="20"/>
                  <w:szCs w:val="20"/>
                  <w:lang w:eastAsia="ja-JP"/>
                </w:rPr>
                <w:instrText xml:space="preserve"> \* MERGEFORMAT </w:instrText>
              </w:r>
            </w:ins>
            <w:r w:rsidRPr="0014196D">
              <w:rPr>
                <w:rFonts w:eastAsia="MS Mincho"/>
                <w:sz w:val="20"/>
                <w:szCs w:val="20"/>
                <w:lang w:eastAsia="ja-JP"/>
              </w:rPr>
            </w:r>
            <w:ins w:id="150" w:author="Iraj Sodagar [2]" w:date="2023-01-11T11:15:00Z">
              <w:r w:rsidRPr="0014196D">
                <w:rPr>
                  <w:rFonts w:eastAsia="MS Mincho"/>
                  <w:sz w:val="20"/>
                  <w:szCs w:val="20"/>
                  <w:lang w:eastAsia="ja-JP"/>
                </w:rPr>
                <w:fldChar w:fldCharType="separate"/>
              </w:r>
              <w:r w:rsidRPr="00D6519B">
                <w:rPr>
                  <w:sz w:val="20"/>
                  <w:szCs w:val="20"/>
                </w:rPr>
                <w:t xml:space="preserve">Table </w:t>
              </w:r>
              <w:r w:rsidRPr="00D6519B">
                <w:rPr>
                  <w:rFonts w:cstheme="minorHAnsi"/>
                  <w:noProof/>
                  <w:sz w:val="20"/>
                  <w:szCs w:val="20"/>
                </w:rPr>
                <w:t>46</w:t>
              </w:r>
              <w:r w:rsidRPr="0014196D">
                <w:rPr>
                  <w:rFonts w:eastAsia="MS Mincho"/>
                  <w:sz w:val="20"/>
                  <w:szCs w:val="20"/>
                  <w:lang w:eastAsia="ja-JP"/>
                </w:rPr>
                <w:fldChar w:fldCharType="end"/>
              </w:r>
            </w:ins>
          </w:p>
        </w:tc>
        <w:tc>
          <w:tcPr>
            <w:tcW w:w="1369" w:type="dxa"/>
            <w:gridSpan w:val="2"/>
            <w:vAlign w:val="center"/>
          </w:tcPr>
          <w:p w14:paraId="13FDE19B" w14:textId="77777777" w:rsidR="00FF5AAF" w:rsidRPr="000F5AA8" w:rsidRDefault="00FF5AAF" w:rsidP="00F03016">
            <w:pPr>
              <w:jc w:val="center"/>
              <w:rPr>
                <w:ins w:id="151" w:author="Iraj Sodagar [2]" w:date="2023-01-11T11:15:00Z"/>
                <w:sz w:val="20"/>
                <w:szCs w:val="20"/>
              </w:rPr>
            </w:pPr>
            <w:ins w:id="152" w:author="Iraj Sodagar [2]" w:date="2023-01-11T11:15:00Z">
              <w:r w:rsidRPr="0038454B">
                <w:rPr>
                  <w:sz w:val="20"/>
                  <w:szCs w:val="20"/>
                </w:rPr>
                <w:t>O</w:t>
              </w:r>
            </w:ins>
          </w:p>
        </w:tc>
        <w:tc>
          <w:tcPr>
            <w:tcW w:w="2146" w:type="dxa"/>
            <w:vAlign w:val="center"/>
          </w:tcPr>
          <w:p w14:paraId="0DC4BA00" w14:textId="77777777" w:rsidR="00FF5AAF" w:rsidRPr="000F5AA8" w:rsidRDefault="00FF5AAF" w:rsidP="00F03016">
            <w:pPr>
              <w:jc w:val="center"/>
              <w:rPr>
                <w:ins w:id="153" w:author="Iraj Sodagar [2]" w:date="2023-01-11T11:15:00Z"/>
                <w:sz w:val="20"/>
                <w:szCs w:val="20"/>
              </w:rPr>
            </w:pPr>
            <w:ins w:id="154" w:author="Iraj Sodagar [2]" w:date="2023-01-11T11:15:00Z">
              <w:r w:rsidRPr="0038454B">
                <w:rPr>
                  <w:sz w:val="20"/>
                  <w:szCs w:val="20"/>
                </w:rPr>
                <w:t>0-1</w:t>
              </w:r>
            </w:ins>
          </w:p>
        </w:tc>
      </w:tr>
      <w:tr w:rsidR="00FF5AAF" w:rsidRPr="008A4998" w14:paraId="4EAC653B" w14:textId="77777777" w:rsidTr="00F03016">
        <w:trPr>
          <w:jc w:val="center"/>
          <w:ins w:id="155" w:author="Iraj Sodagar [2]" w:date="2023-01-11T11:15:00Z"/>
        </w:trPr>
        <w:tc>
          <w:tcPr>
            <w:tcW w:w="2515" w:type="dxa"/>
            <w:vAlign w:val="center"/>
            <w:hideMark/>
          </w:tcPr>
          <w:p w14:paraId="2222017F" w14:textId="77777777" w:rsidR="00FF5AAF" w:rsidRPr="00E34925" w:rsidRDefault="00FF5AAF" w:rsidP="00F03016">
            <w:pPr>
              <w:jc w:val="center"/>
              <w:rPr>
                <w:ins w:id="156" w:author="Iraj Sodagar [2]" w:date="2023-01-11T11:15:00Z"/>
                <w:sz w:val="20"/>
                <w:lang w:val="en-GB"/>
              </w:rPr>
            </w:pPr>
            <w:ins w:id="157" w:author="Iraj Sodagar [2]" w:date="2023-01-11T11:15:00Z">
              <w:r w:rsidRPr="00E34925">
                <w:rPr>
                  <w:sz w:val="20"/>
                  <w:lang w:val="en-GB"/>
                </w:rPr>
                <w:t>monitoring</w:t>
              </w:r>
            </w:ins>
          </w:p>
        </w:tc>
        <w:tc>
          <w:tcPr>
            <w:tcW w:w="3600" w:type="dxa"/>
            <w:hideMark/>
          </w:tcPr>
          <w:p w14:paraId="0DA032B1" w14:textId="77777777" w:rsidR="00FF5AAF" w:rsidRPr="000F5AA8" w:rsidRDefault="00FF5AAF" w:rsidP="00F03016">
            <w:pPr>
              <w:rPr>
                <w:ins w:id="158" w:author="Iraj Sodagar [2]" w:date="2023-01-11T11:15:00Z"/>
                <w:sz w:val="20"/>
                <w:szCs w:val="20"/>
              </w:rPr>
            </w:pPr>
            <w:ins w:id="159" w:author="Iraj Sodagar [2]" w:date="2023-01-11T11:15:00Z">
              <w:r w:rsidRPr="00716BA1">
                <w:rPr>
                  <w:sz w:val="20"/>
                  <w:szCs w:val="20"/>
                </w:rPr>
                <w:t>monitoring descriptor</w:t>
              </w:r>
              <w:r w:rsidRPr="000F5AA8">
                <w:rPr>
                  <w:sz w:val="20"/>
                  <w:szCs w:val="20"/>
                </w:rPr>
                <w:t xml:space="preserve"> restriction of this instance as defined in </w:t>
              </w:r>
              <w:r w:rsidRPr="000F5AA8">
                <w:rPr>
                  <w:sz w:val="20"/>
                  <w:szCs w:val="20"/>
                </w:rPr>
                <w:fldChar w:fldCharType="begin"/>
              </w:r>
              <w:r w:rsidRPr="0038454B">
                <w:rPr>
                  <w:sz w:val="20"/>
                  <w:szCs w:val="20"/>
                </w:rPr>
                <w:instrText xml:space="preserve"> REF _Ref3993629 \h </w:instrText>
              </w:r>
              <w:r>
                <w:rPr>
                  <w:sz w:val="20"/>
                  <w:szCs w:val="20"/>
                </w:rPr>
                <w:instrText xml:space="preserve"> \* MERGEFORMAT </w:instrText>
              </w:r>
            </w:ins>
            <w:r w:rsidRPr="000F5AA8">
              <w:rPr>
                <w:sz w:val="20"/>
                <w:szCs w:val="20"/>
              </w:rPr>
            </w:r>
            <w:ins w:id="160" w:author="Iraj Sodagar [2]" w:date="2023-01-11T11:15:00Z">
              <w:r w:rsidRPr="000F5AA8">
                <w:rPr>
                  <w:sz w:val="20"/>
                  <w:szCs w:val="20"/>
                </w:rPr>
                <w:fldChar w:fldCharType="separate"/>
              </w:r>
              <w:r w:rsidRPr="00D6519B">
                <w:rPr>
                  <w:sz w:val="20"/>
                  <w:szCs w:val="20"/>
                </w:rPr>
                <w:t xml:space="preserve">Table </w:t>
              </w:r>
              <w:r w:rsidRPr="00D6519B">
                <w:rPr>
                  <w:rFonts w:cstheme="minorHAnsi"/>
                  <w:noProof/>
                  <w:sz w:val="20"/>
                  <w:szCs w:val="20"/>
                </w:rPr>
                <w:t>50</w:t>
              </w:r>
              <w:r w:rsidRPr="000F5AA8">
                <w:rPr>
                  <w:sz w:val="20"/>
                  <w:szCs w:val="20"/>
                </w:rPr>
                <w:fldChar w:fldCharType="end"/>
              </w:r>
            </w:ins>
          </w:p>
        </w:tc>
        <w:tc>
          <w:tcPr>
            <w:tcW w:w="1369" w:type="dxa"/>
            <w:gridSpan w:val="2"/>
            <w:vAlign w:val="center"/>
            <w:hideMark/>
          </w:tcPr>
          <w:p w14:paraId="55C563B3" w14:textId="77777777" w:rsidR="00FF5AAF" w:rsidRPr="00E34925" w:rsidRDefault="00FF5AAF" w:rsidP="00F03016">
            <w:pPr>
              <w:jc w:val="center"/>
              <w:rPr>
                <w:ins w:id="161" w:author="Iraj Sodagar [2]" w:date="2023-01-11T11:15:00Z"/>
                <w:sz w:val="20"/>
              </w:rPr>
            </w:pPr>
            <w:ins w:id="162" w:author="Iraj Sodagar [2]" w:date="2023-01-11T11:15:00Z">
              <w:r w:rsidRPr="00E34925">
                <w:rPr>
                  <w:sz w:val="20"/>
                </w:rPr>
                <w:t>O</w:t>
              </w:r>
            </w:ins>
          </w:p>
        </w:tc>
        <w:tc>
          <w:tcPr>
            <w:tcW w:w="2146" w:type="dxa"/>
            <w:vAlign w:val="center"/>
            <w:hideMark/>
          </w:tcPr>
          <w:p w14:paraId="108EBB19" w14:textId="77777777" w:rsidR="00FF5AAF" w:rsidRPr="00E34925" w:rsidRDefault="00FF5AAF" w:rsidP="00F03016">
            <w:pPr>
              <w:jc w:val="center"/>
              <w:rPr>
                <w:ins w:id="163" w:author="Iraj Sodagar [2]" w:date="2023-01-11T11:15:00Z"/>
                <w:sz w:val="20"/>
              </w:rPr>
            </w:pPr>
            <w:ins w:id="164" w:author="Iraj Sodagar [2]" w:date="2023-01-11T11:15:00Z">
              <w:r w:rsidRPr="00E34925">
                <w:rPr>
                  <w:sz w:val="20"/>
                </w:rPr>
                <w:t>0-1</w:t>
              </w:r>
            </w:ins>
          </w:p>
        </w:tc>
      </w:tr>
      <w:tr w:rsidR="00FF5AAF" w:rsidRPr="008A4998" w14:paraId="445C18CF" w14:textId="77777777" w:rsidTr="00F03016">
        <w:trPr>
          <w:jc w:val="center"/>
          <w:ins w:id="165" w:author="Iraj Sodagar [2]" w:date="2023-01-11T11:15:00Z"/>
        </w:trPr>
        <w:tc>
          <w:tcPr>
            <w:tcW w:w="2515" w:type="dxa"/>
            <w:vAlign w:val="center"/>
          </w:tcPr>
          <w:p w14:paraId="46B45649" w14:textId="77777777" w:rsidR="00FF5AAF" w:rsidRPr="000F5AA8" w:rsidRDefault="00FF5AAF" w:rsidP="00F03016">
            <w:pPr>
              <w:jc w:val="center"/>
              <w:rPr>
                <w:ins w:id="166" w:author="Iraj Sodagar [2]" w:date="2023-01-11T11:15:00Z"/>
                <w:sz w:val="20"/>
                <w:szCs w:val="20"/>
                <w:lang w:val="en-GB"/>
              </w:rPr>
            </w:pPr>
            <w:ins w:id="167" w:author="Iraj Sodagar [2]" w:date="2023-01-11T11:15:00Z">
              <w:r w:rsidRPr="0038454B">
                <w:rPr>
                  <w:sz w:val="20"/>
                  <w:szCs w:val="20"/>
                  <w:lang w:val="fi-FI"/>
                </w:rPr>
                <w:t>reporting</w:t>
              </w:r>
            </w:ins>
          </w:p>
        </w:tc>
        <w:tc>
          <w:tcPr>
            <w:tcW w:w="3600" w:type="dxa"/>
          </w:tcPr>
          <w:p w14:paraId="0F5EFDCC" w14:textId="77777777" w:rsidR="00FF5AAF" w:rsidRPr="00716BA1" w:rsidRDefault="00FF5AAF" w:rsidP="00F03016">
            <w:pPr>
              <w:rPr>
                <w:ins w:id="168" w:author="Iraj Sodagar [2]" w:date="2023-01-11T11:15:00Z"/>
                <w:sz w:val="20"/>
                <w:szCs w:val="20"/>
              </w:rPr>
            </w:pPr>
            <w:ins w:id="169" w:author="Iraj Sodagar [2]" w:date="2023-01-11T11:15:00Z">
              <w:r>
                <w:rPr>
                  <w:sz w:val="20"/>
                  <w:szCs w:val="20"/>
                </w:rPr>
                <w:t>r</w:t>
              </w:r>
              <w:r w:rsidRPr="0038454B">
                <w:rPr>
                  <w:sz w:val="20"/>
                  <w:szCs w:val="20"/>
                </w:rPr>
                <w:t xml:space="preserve">eporting </w:t>
              </w:r>
              <w:r>
                <w:rPr>
                  <w:sz w:val="20"/>
                  <w:szCs w:val="20"/>
                </w:rPr>
                <w:t>d</w:t>
              </w:r>
              <w:r w:rsidRPr="0038454B">
                <w:rPr>
                  <w:sz w:val="20"/>
                  <w:szCs w:val="20"/>
                </w:rPr>
                <w:t xml:space="preserve">escriptor restriction of this instance as defined in </w:t>
              </w:r>
              <w:r w:rsidRPr="006D52CE">
                <w:rPr>
                  <w:rFonts w:eastAsia="MS Mincho"/>
                  <w:sz w:val="20"/>
                  <w:szCs w:val="20"/>
                  <w:lang w:eastAsia="ja-JP"/>
                </w:rPr>
                <w:fldChar w:fldCharType="begin"/>
              </w:r>
              <w:r w:rsidRPr="00716BA1">
                <w:rPr>
                  <w:sz w:val="20"/>
                  <w:szCs w:val="20"/>
                </w:rPr>
                <w:instrText xml:space="preserve"> REF _Ref3993710 \h </w:instrText>
              </w:r>
              <w:r>
                <w:rPr>
                  <w:rFonts w:eastAsia="MS Mincho"/>
                  <w:sz w:val="20"/>
                  <w:szCs w:val="20"/>
                  <w:lang w:eastAsia="ja-JP"/>
                </w:rPr>
                <w:instrText xml:space="preserve"> \* MERGEFORMAT </w:instrText>
              </w:r>
            </w:ins>
            <w:r w:rsidRPr="006D52CE">
              <w:rPr>
                <w:rFonts w:eastAsia="MS Mincho"/>
                <w:sz w:val="20"/>
                <w:szCs w:val="20"/>
                <w:lang w:eastAsia="ja-JP"/>
              </w:rPr>
            </w:r>
            <w:ins w:id="170" w:author="Iraj Sodagar [2]" w:date="2023-01-11T11:15:00Z">
              <w:r w:rsidRPr="006D52CE">
                <w:rPr>
                  <w:rFonts w:eastAsia="MS Mincho"/>
                  <w:sz w:val="20"/>
                  <w:szCs w:val="20"/>
                  <w:lang w:eastAsia="ja-JP"/>
                </w:rPr>
                <w:fldChar w:fldCharType="separate"/>
              </w:r>
              <w:r w:rsidRPr="00D6519B">
                <w:rPr>
                  <w:sz w:val="20"/>
                  <w:szCs w:val="20"/>
                </w:rPr>
                <w:t xml:space="preserve">Table </w:t>
              </w:r>
              <w:r w:rsidRPr="00D6519B">
                <w:rPr>
                  <w:rFonts w:cstheme="minorHAnsi"/>
                  <w:noProof/>
                  <w:sz w:val="20"/>
                  <w:szCs w:val="20"/>
                </w:rPr>
                <w:t>51</w:t>
              </w:r>
              <w:r w:rsidRPr="006D52CE">
                <w:rPr>
                  <w:rFonts w:eastAsia="MS Mincho"/>
                  <w:sz w:val="20"/>
                  <w:szCs w:val="20"/>
                  <w:lang w:eastAsia="ja-JP"/>
                </w:rPr>
                <w:fldChar w:fldCharType="end"/>
              </w:r>
            </w:ins>
          </w:p>
        </w:tc>
        <w:tc>
          <w:tcPr>
            <w:tcW w:w="1369" w:type="dxa"/>
            <w:gridSpan w:val="2"/>
            <w:vAlign w:val="center"/>
          </w:tcPr>
          <w:p w14:paraId="4A3B3554" w14:textId="77777777" w:rsidR="00FF5AAF" w:rsidRPr="000F5AA8" w:rsidRDefault="00FF5AAF" w:rsidP="00F03016">
            <w:pPr>
              <w:jc w:val="center"/>
              <w:rPr>
                <w:ins w:id="171" w:author="Iraj Sodagar [2]" w:date="2023-01-11T11:15:00Z"/>
                <w:sz w:val="20"/>
                <w:szCs w:val="20"/>
              </w:rPr>
            </w:pPr>
            <w:ins w:id="172" w:author="Iraj Sodagar [2]" w:date="2023-01-11T11:15:00Z">
              <w:r w:rsidRPr="0038454B">
                <w:rPr>
                  <w:sz w:val="20"/>
                  <w:szCs w:val="20"/>
                </w:rPr>
                <w:t>O</w:t>
              </w:r>
            </w:ins>
          </w:p>
        </w:tc>
        <w:tc>
          <w:tcPr>
            <w:tcW w:w="2146" w:type="dxa"/>
            <w:vAlign w:val="center"/>
          </w:tcPr>
          <w:p w14:paraId="5C79B686" w14:textId="77777777" w:rsidR="00FF5AAF" w:rsidRPr="000F5AA8" w:rsidRDefault="00FF5AAF" w:rsidP="00F03016">
            <w:pPr>
              <w:jc w:val="center"/>
              <w:rPr>
                <w:ins w:id="173" w:author="Iraj Sodagar [2]" w:date="2023-01-11T11:15:00Z"/>
                <w:sz w:val="20"/>
                <w:szCs w:val="20"/>
              </w:rPr>
            </w:pPr>
            <w:ins w:id="174" w:author="Iraj Sodagar [2]" w:date="2023-01-11T11:15:00Z">
              <w:r w:rsidRPr="0038454B">
                <w:rPr>
                  <w:sz w:val="20"/>
                  <w:szCs w:val="20"/>
                </w:rPr>
                <w:t>0-1</w:t>
              </w:r>
            </w:ins>
          </w:p>
        </w:tc>
      </w:tr>
      <w:tr w:rsidR="00FF5AAF" w:rsidRPr="008A4998" w14:paraId="68AE14CA" w14:textId="77777777" w:rsidTr="00F03016">
        <w:trPr>
          <w:jc w:val="center"/>
          <w:ins w:id="175" w:author="Iraj Sodagar [2]" w:date="2023-01-11T11:15:00Z"/>
        </w:trPr>
        <w:tc>
          <w:tcPr>
            <w:tcW w:w="2515" w:type="dxa"/>
            <w:vAlign w:val="center"/>
          </w:tcPr>
          <w:p w14:paraId="1C3086C8" w14:textId="77777777" w:rsidR="00FF5AAF" w:rsidRPr="000F5AA8" w:rsidRDefault="00FF5AAF" w:rsidP="00F03016">
            <w:pPr>
              <w:jc w:val="center"/>
              <w:rPr>
                <w:ins w:id="176" w:author="Iraj Sodagar [2]" w:date="2023-01-11T11:15:00Z"/>
                <w:sz w:val="20"/>
                <w:szCs w:val="20"/>
                <w:lang w:val="en-GB"/>
              </w:rPr>
            </w:pPr>
            <w:ins w:id="177" w:author="Iraj Sodagar [2]" w:date="2023-01-11T11:15:00Z">
              <w:r w:rsidRPr="0038454B">
                <w:rPr>
                  <w:sz w:val="20"/>
                  <w:szCs w:val="20"/>
                  <w:lang w:val="fi-FI"/>
                </w:rPr>
                <w:t>notification</w:t>
              </w:r>
            </w:ins>
          </w:p>
        </w:tc>
        <w:tc>
          <w:tcPr>
            <w:tcW w:w="3600" w:type="dxa"/>
          </w:tcPr>
          <w:p w14:paraId="0CAF685F" w14:textId="77777777" w:rsidR="00FF5AAF" w:rsidRPr="00716BA1" w:rsidRDefault="00FF5AAF" w:rsidP="00F03016">
            <w:pPr>
              <w:rPr>
                <w:ins w:id="178" w:author="Iraj Sodagar [2]" w:date="2023-01-11T11:15:00Z"/>
                <w:sz w:val="20"/>
                <w:szCs w:val="20"/>
              </w:rPr>
            </w:pPr>
            <w:ins w:id="179" w:author="Iraj Sodagar [2]" w:date="2023-01-11T11:15:00Z">
              <w:r>
                <w:rPr>
                  <w:sz w:val="20"/>
                  <w:szCs w:val="20"/>
                </w:rPr>
                <w:t>n</w:t>
              </w:r>
              <w:r w:rsidRPr="0038454B">
                <w:rPr>
                  <w:sz w:val="20"/>
                  <w:szCs w:val="20"/>
                </w:rPr>
                <w:t xml:space="preserve">otification </w:t>
              </w:r>
              <w:r>
                <w:rPr>
                  <w:sz w:val="20"/>
                  <w:szCs w:val="20"/>
                </w:rPr>
                <w:t>d</w:t>
              </w:r>
              <w:r w:rsidRPr="0038454B">
                <w:rPr>
                  <w:sz w:val="20"/>
                  <w:szCs w:val="20"/>
                </w:rPr>
                <w:t xml:space="preserve">escriptor restriction of this instance as defined in </w:t>
              </w:r>
              <w:r w:rsidRPr="006D52CE">
                <w:rPr>
                  <w:rFonts w:eastAsia="MS Mincho"/>
                  <w:sz w:val="20"/>
                  <w:szCs w:val="20"/>
                  <w:lang w:eastAsia="ja-JP"/>
                </w:rPr>
                <w:fldChar w:fldCharType="begin"/>
              </w:r>
              <w:r w:rsidRPr="00716BA1">
                <w:rPr>
                  <w:sz w:val="20"/>
                  <w:szCs w:val="20"/>
                </w:rPr>
                <w:instrText xml:space="preserve"> REF _Ref3993731 \h </w:instrText>
              </w:r>
              <w:r>
                <w:rPr>
                  <w:rFonts w:eastAsia="MS Mincho"/>
                  <w:sz w:val="20"/>
                  <w:szCs w:val="20"/>
                  <w:lang w:eastAsia="ja-JP"/>
                </w:rPr>
                <w:instrText xml:space="preserve"> \* MERGEFORMAT </w:instrText>
              </w:r>
            </w:ins>
            <w:r w:rsidRPr="006D52CE">
              <w:rPr>
                <w:rFonts w:eastAsia="MS Mincho"/>
                <w:sz w:val="20"/>
                <w:szCs w:val="20"/>
                <w:lang w:eastAsia="ja-JP"/>
              </w:rPr>
            </w:r>
            <w:ins w:id="180" w:author="Iraj Sodagar [2]" w:date="2023-01-11T11:15:00Z">
              <w:r w:rsidRPr="006D52CE">
                <w:rPr>
                  <w:rFonts w:eastAsia="MS Mincho"/>
                  <w:sz w:val="20"/>
                  <w:szCs w:val="20"/>
                  <w:lang w:eastAsia="ja-JP"/>
                </w:rPr>
                <w:fldChar w:fldCharType="separate"/>
              </w:r>
              <w:r w:rsidRPr="00D6519B">
                <w:rPr>
                  <w:sz w:val="20"/>
                  <w:szCs w:val="20"/>
                </w:rPr>
                <w:t xml:space="preserve">Table </w:t>
              </w:r>
              <w:r w:rsidRPr="00D6519B">
                <w:rPr>
                  <w:rFonts w:cstheme="minorHAnsi"/>
                  <w:noProof/>
                  <w:sz w:val="20"/>
                  <w:szCs w:val="20"/>
                </w:rPr>
                <w:t>52</w:t>
              </w:r>
              <w:r w:rsidRPr="006D52CE">
                <w:rPr>
                  <w:rFonts w:eastAsia="MS Mincho"/>
                  <w:sz w:val="20"/>
                  <w:szCs w:val="20"/>
                  <w:lang w:eastAsia="ja-JP"/>
                </w:rPr>
                <w:fldChar w:fldCharType="end"/>
              </w:r>
            </w:ins>
          </w:p>
        </w:tc>
        <w:tc>
          <w:tcPr>
            <w:tcW w:w="1369" w:type="dxa"/>
            <w:gridSpan w:val="2"/>
            <w:vAlign w:val="center"/>
          </w:tcPr>
          <w:p w14:paraId="4043C374" w14:textId="77777777" w:rsidR="00FF5AAF" w:rsidRPr="000F5AA8" w:rsidRDefault="00FF5AAF" w:rsidP="00F03016">
            <w:pPr>
              <w:jc w:val="center"/>
              <w:rPr>
                <w:ins w:id="181" w:author="Iraj Sodagar [2]" w:date="2023-01-11T11:15:00Z"/>
                <w:sz w:val="20"/>
                <w:szCs w:val="20"/>
              </w:rPr>
            </w:pPr>
            <w:ins w:id="182" w:author="Iraj Sodagar [2]" w:date="2023-01-11T11:15:00Z">
              <w:r w:rsidRPr="0038454B">
                <w:rPr>
                  <w:sz w:val="20"/>
                  <w:szCs w:val="20"/>
                </w:rPr>
                <w:t>O</w:t>
              </w:r>
            </w:ins>
          </w:p>
        </w:tc>
        <w:tc>
          <w:tcPr>
            <w:tcW w:w="2146" w:type="dxa"/>
            <w:vAlign w:val="center"/>
          </w:tcPr>
          <w:p w14:paraId="02AE02CD" w14:textId="77777777" w:rsidR="00FF5AAF" w:rsidRPr="000F5AA8" w:rsidRDefault="00FF5AAF" w:rsidP="00F03016">
            <w:pPr>
              <w:jc w:val="center"/>
              <w:rPr>
                <w:ins w:id="183" w:author="Iraj Sodagar [2]" w:date="2023-01-11T11:15:00Z"/>
                <w:sz w:val="20"/>
                <w:szCs w:val="20"/>
              </w:rPr>
            </w:pPr>
            <w:ins w:id="184" w:author="Iraj Sodagar [2]" w:date="2023-01-11T11:15:00Z">
              <w:r w:rsidRPr="0038454B">
                <w:rPr>
                  <w:sz w:val="20"/>
                  <w:szCs w:val="20"/>
                </w:rPr>
                <w:t>0-1</w:t>
              </w:r>
            </w:ins>
          </w:p>
        </w:tc>
      </w:tr>
      <w:tr w:rsidR="00FF5AAF" w:rsidRPr="008A4998" w14:paraId="1EFA5864" w14:textId="77777777" w:rsidTr="00F03016">
        <w:trPr>
          <w:jc w:val="center"/>
          <w:ins w:id="185" w:author="Iraj Sodagar [2]" w:date="2023-01-11T11:15:00Z"/>
        </w:trPr>
        <w:tc>
          <w:tcPr>
            <w:tcW w:w="2515" w:type="dxa"/>
            <w:vAlign w:val="center"/>
          </w:tcPr>
          <w:p w14:paraId="79606A90" w14:textId="77777777" w:rsidR="00FF5AAF" w:rsidRPr="002D2BD4" w:rsidRDefault="00FF5AAF" w:rsidP="00F03016">
            <w:pPr>
              <w:jc w:val="center"/>
              <w:rPr>
                <w:ins w:id="186" w:author="Iraj Sodagar [2]" w:date="2023-01-11T11:15:00Z"/>
                <w:sz w:val="20"/>
                <w:szCs w:val="20"/>
              </w:rPr>
            </w:pPr>
            <w:ins w:id="187" w:author="Iraj Sodagar [2]" w:date="2023-01-11T11:15:00Z">
              <w:r w:rsidRPr="00D6519B">
                <w:rPr>
                  <w:sz w:val="20"/>
                  <w:szCs w:val="20"/>
                  <w:lang w:val="fi-FI" w:eastAsia="en-GB"/>
                </w:rPr>
                <w:t>step</w:t>
              </w:r>
            </w:ins>
          </w:p>
        </w:tc>
        <w:tc>
          <w:tcPr>
            <w:tcW w:w="3600" w:type="dxa"/>
          </w:tcPr>
          <w:p w14:paraId="02E51DB6" w14:textId="77777777" w:rsidR="00FF5AAF" w:rsidRDefault="00FF5AAF" w:rsidP="00F03016">
            <w:pPr>
              <w:rPr>
                <w:ins w:id="188" w:author="Iraj Sodagar [2]" w:date="2023-01-11T11:15:00Z"/>
                <w:sz w:val="20"/>
                <w:szCs w:val="20"/>
                <w:lang w:val="en-GB" w:eastAsia="en-GB"/>
              </w:rPr>
            </w:pPr>
            <w:ins w:id="189" w:author="Iraj Sodagar [2]" w:date="2023-01-11T11:15:00Z">
              <w:r w:rsidRPr="00D6519B">
                <w:rPr>
                  <w:sz w:val="20"/>
                  <w:szCs w:val="20"/>
                  <w:lang w:val="en-GB" w:eastAsia="en-GB"/>
                </w:rPr>
                <w:t xml:space="preserve">Step Descriptor restriction of this instance as defined in </w:t>
              </w:r>
              <w:r w:rsidRPr="00D6519B">
                <w:rPr>
                  <w:sz w:val="20"/>
                  <w:szCs w:val="20"/>
                </w:rPr>
                <w:fldChar w:fldCharType="begin"/>
              </w:r>
              <w:r w:rsidRPr="00D6519B">
                <w:rPr>
                  <w:sz w:val="20"/>
                  <w:szCs w:val="20"/>
                </w:rPr>
                <w:instrText xml:space="preserve"> REF _Ref23248933 \h  \* MERGEFORMAT </w:instrText>
              </w:r>
            </w:ins>
            <w:r w:rsidRPr="00D6519B">
              <w:rPr>
                <w:sz w:val="20"/>
                <w:szCs w:val="20"/>
              </w:rPr>
            </w:r>
            <w:ins w:id="190" w:author="Iraj Sodagar [2]" w:date="2023-01-11T11:15:00Z">
              <w:r w:rsidRPr="00D6519B">
                <w:rPr>
                  <w:sz w:val="20"/>
                  <w:szCs w:val="20"/>
                </w:rPr>
                <w:fldChar w:fldCharType="separate"/>
              </w:r>
              <w:r w:rsidRPr="00D6519B">
                <w:rPr>
                  <w:rFonts w:eastAsiaTheme="minorEastAsia"/>
                  <w:sz w:val="20"/>
                  <w:szCs w:val="20"/>
                  <w:lang w:val="en-GB"/>
                </w:rPr>
                <w:t>Table 62</w:t>
              </w:r>
              <w:r w:rsidRPr="00D6519B">
                <w:rPr>
                  <w:sz w:val="20"/>
                  <w:szCs w:val="20"/>
                </w:rPr>
                <w:fldChar w:fldCharType="end"/>
              </w:r>
            </w:ins>
          </w:p>
          <w:p w14:paraId="2AB18B49" w14:textId="77777777" w:rsidR="00FF5AAF" w:rsidRPr="002D2BD4" w:rsidRDefault="00FF5AAF" w:rsidP="00F03016">
            <w:pPr>
              <w:rPr>
                <w:ins w:id="191" w:author="Iraj Sodagar [2]" w:date="2023-01-11T11:15:00Z"/>
                <w:sz w:val="20"/>
                <w:szCs w:val="20"/>
              </w:rPr>
            </w:pPr>
            <w:ins w:id="192" w:author="Iraj Sodagar [2]" w:date="2023-01-11T11:15:00Z">
              <w:r w:rsidRPr="00D6519B">
                <w:rPr>
                  <w:sz w:val="20"/>
                  <w:szCs w:val="20"/>
                  <w:lang w:val="en-GB" w:eastAsia="en-GB"/>
                </w:rPr>
                <w:t>When specified, this step descriptor is applied to this function instance.</w:t>
              </w:r>
            </w:ins>
          </w:p>
        </w:tc>
        <w:tc>
          <w:tcPr>
            <w:tcW w:w="1369" w:type="dxa"/>
            <w:gridSpan w:val="2"/>
            <w:vAlign w:val="center"/>
          </w:tcPr>
          <w:p w14:paraId="783943E3" w14:textId="77777777" w:rsidR="00FF5AAF" w:rsidRPr="002D2BD4" w:rsidRDefault="00FF5AAF" w:rsidP="00F03016">
            <w:pPr>
              <w:jc w:val="center"/>
              <w:rPr>
                <w:ins w:id="193" w:author="Iraj Sodagar [2]" w:date="2023-01-11T11:15:00Z"/>
                <w:sz w:val="20"/>
                <w:szCs w:val="20"/>
              </w:rPr>
            </w:pPr>
            <w:ins w:id="194" w:author="Iraj Sodagar [2]" w:date="2023-01-11T11:15:00Z">
              <w:r w:rsidRPr="00D6519B">
                <w:rPr>
                  <w:sz w:val="20"/>
                  <w:szCs w:val="20"/>
                  <w:lang w:val="en-GB" w:eastAsia="en-GB"/>
                </w:rPr>
                <w:t>O</w:t>
              </w:r>
            </w:ins>
          </w:p>
        </w:tc>
        <w:tc>
          <w:tcPr>
            <w:tcW w:w="2146" w:type="dxa"/>
            <w:vAlign w:val="center"/>
          </w:tcPr>
          <w:p w14:paraId="47EE608A" w14:textId="77777777" w:rsidR="00FF5AAF" w:rsidRPr="002D2BD4" w:rsidRDefault="00FF5AAF" w:rsidP="00F03016">
            <w:pPr>
              <w:jc w:val="center"/>
              <w:rPr>
                <w:ins w:id="195" w:author="Iraj Sodagar [2]" w:date="2023-01-11T11:15:00Z"/>
                <w:sz w:val="20"/>
                <w:szCs w:val="20"/>
              </w:rPr>
            </w:pPr>
            <w:ins w:id="196" w:author="Iraj Sodagar [2]" w:date="2023-01-11T11:15:00Z">
              <w:r w:rsidRPr="00D6519B">
                <w:rPr>
                  <w:sz w:val="20"/>
                  <w:szCs w:val="20"/>
                  <w:lang w:val="en-GB" w:eastAsia="en-GB"/>
                </w:rPr>
                <w:t>0-1</w:t>
              </w:r>
            </w:ins>
          </w:p>
        </w:tc>
      </w:tr>
      <w:tr w:rsidR="00FF5AAF" w:rsidRPr="008A4998" w14:paraId="00B0B5FD" w14:textId="77777777" w:rsidTr="00F03016">
        <w:trPr>
          <w:jc w:val="center"/>
          <w:ins w:id="197" w:author="Iraj Sodagar [2]" w:date="2023-01-11T11:15:00Z"/>
        </w:trPr>
        <w:tc>
          <w:tcPr>
            <w:tcW w:w="2515" w:type="dxa"/>
            <w:vAlign w:val="center"/>
          </w:tcPr>
          <w:p w14:paraId="051DA808" w14:textId="77777777" w:rsidR="00FF5AAF" w:rsidRPr="000F5AA8" w:rsidRDefault="00FF5AAF" w:rsidP="00F03016">
            <w:pPr>
              <w:jc w:val="center"/>
              <w:rPr>
                <w:ins w:id="198" w:author="Iraj Sodagar [2]" w:date="2023-01-11T11:15:00Z"/>
                <w:sz w:val="20"/>
                <w:szCs w:val="20"/>
                <w:lang w:val="en-GB"/>
              </w:rPr>
            </w:pPr>
            <w:ins w:id="199" w:author="Iraj Sodagar [2]" w:date="2023-01-11T11:15:00Z">
              <w:r w:rsidRPr="0038454B">
                <w:rPr>
                  <w:sz w:val="20"/>
                  <w:szCs w:val="20"/>
                </w:rPr>
                <w:t>security</w:t>
              </w:r>
            </w:ins>
          </w:p>
        </w:tc>
        <w:tc>
          <w:tcPr>
            <w:tcW w:w="3600" w:type="dxa"/>
          </w:tcPr>
          <w:p w14:paraId="5DC3FB1E" w14:textId="77777777" w:rsidR="00FF5AAF" w:rsidRPr="00716BA1" w:rsidRDefault="00FF5AAF" w:rsidP="00F03016">
            <w:pPr>
              <w:rPr>
                <w:ins w:id="200" w:author="Iraj Sodagar [2]" w:date="2023-01-11T11:15:00Z"/>
                <w:sz w:val="20"/>
                <w:szCs w:val="20"/>
              </w:rPr>
            </w:pPr>
            <w:ins w:id="201" w:author="Iraj Sodagar [2]" w:date="2023-01-11T11:15:00Z">
              <w:r>
                <w:rPr>
                  <w:sz w:val="20"/>
                  <w:szCs w:val="20"/>
                </w:rPr>
                <w:t>s</w:t>
              </w:r>
              <w:r w:rsidRPr="0038454B">
                <w:rPr>
                  <w:sz w:val="20"/>
                  <w:szCs w:val="20"/>
                </w:rPr>
                <w:t xml:space="preserve">ecurity </w:t>
              </w:r>
              <w:r>
                <w:rPr>
                  <w:sz w:val="20"/>
                  <w:szCs w:val="20"/>
                </w:rPr>
                <w:t>d</w:t>
              </w:r>
              <w:r w:rsidRPr="0038454B">
                <w:rPr>
                  <w:sz w:val="20"/>
                  <w:szCs w:val="20"/>
                </w:rPr>
                <w:t xml:space="preserve">escriptor restriction of this instance as defined in </w:t>
              </w:r>
              <w:r w:rsidRPr="006D52CE">
                <w:rPr>
                  <w:rFonts w:eastAsia="MS Mincho"/>
                  <w:sz w:val="20"/>
                  <w:szCs w:val="20"/>
                  <w:lang w:eastAsia="ja-JP"/>
                </w:rPr>
                <w:fldChar w:fldCharType="begin"/>
              </w:r>
              <w:r w:rsidRPr="00716BA1">
                <w:rPr>
                  <w:sz w:val="20"/>
                  <w:szCs w:val="20"/>
                </w:rPr>
                <w:instrText xml:space="preserve"> REF _Ref78910233 \h </w:instrText>
              </w:r>
              <w:r>
                <w:rPr>
                  <w:rFonts w:eastAsia="MS Mincho"/>
                  <w:sz w:val="20"/>
                  <w:szCs w:val="20"/>
                  <w:lang w:eastAsia="ja-JP"/>
                </w:rPr>
                <w:instrText xml:space="preserve"> \* MERGEFORMAT </w:instrText>
              </w:r>
            </w:ins>
            <w:r w:rsidRPr="006D52CE">
              <w:rPr>
                <w:rFonts w:eastAsia="MS Mincho"/>
                <w:sz w:val="20"/>
                <w:szCs w:val="20"/>
                <w:lang w:eastAsia="ja-JP"/>
              </w:rPr>
            </w:r>
            <w:ins w:id="202" w:author="Iraj Sodagar [2]" w:date="2023-01-11T11:15:00Z">
              <w:r w:rsidRPr="006D52CE">
                <w:rPr>
                  <w:rFonts w:eastAsia="MS Mincho"/>
                  <w:sz w:val="20"/>
                  <w:szCs w:val="20"/>
                  <w:lang w:eastAsia="ja-JP"/>
                </w:rPr>
                <w:fldChar w:fldCharType="separate"/>
              </w:r>
              <w:r w:rsidRPr="00D6519B">
                <w:rPr>
                  <w:sz w:val="20"/>
                  <w:szCs w:val="20"/>
                </w:rPr>
                <w:t xml:space="preserve">Table </w:t>
              </w:r>
              <w:r w:rsidRPr="00D6519B">
                <w:rPr>
                  <w:rFonts w:cstheme="minorHAnsi"/>
                  <w:noProof/>
                  <w:sz w:val="20"/>
                  <w:szCs w:val="20"/>
                </w:rPr>
                <w:t>61</w:t>
              </w:r>
              <w:r w:rsidRPr="006D52CE">
                <w:rPr>
                  <w:rFonts w:eastAsia="MS Mincho"/>
                  <w:sz w:val="20"/>
                  <w:szCs w:val="20"/>
                  <w:lang w:eastAsia="ja-JP"/>
                </w:rPr>
                <w:fldChar w:fldCharType="end"/>
              </w:r>
            </w:ins>
          </w:p>
        </w:tc>
        <w:tc>
          <w:tcPr>
            <w:tcW w:w="1369" w:type="dxa"/>
            <w:gridSpan w:val="2"/>
            <w:vAlign w:val="center"/>
          </w:tcPr>
          <w:p w14:paraId="4285A14A" w14:textId="77777777" w:rsidR="00FF5AAF" w:rsidRPr="000F5AA8" w:rsidRDefault="00FF5AAF" w:rsidP="00F03016">
            <w:pPr>
              <w:jc w:val="center"/>
              <w:rPr>
                <w:ins w:id="203" w:author="Iraj Sodagar [2]" w:date="2023-01-11T11:15:00Z"/>
                <w:sz w:val="20"/>
                <w:szCs w:val="20"/>
              </w:rPr>
            </w:pPr>
            <w:ins w:id="204" w:author="Iraj Sodagar [2]" w:date="2023-01-11T11:15:00Z">
              <w:r w:rsidRPr="0038454B">
                <w:rPr>
                  <w:sz w:val="20"/>
                  <w:szCs w:val="20"/>
                </w:rPr>
                <w:t>O</w:t>
              </w:r>
            </w:ins>
          </w:p>
        </w:tc>
        <w:tc>
          <w:tcPr>
            <w:tcW w:w="2146" w:type="dxa"/>
            <w:vAlign w:val="center"/>
          </w:tcPr>
          <w:p w14:paraId="1B89633C" w14:textId="77777777" w:rsidR="00FF5AAF" w:rsidRPr="000F5AA8" w:rsidRDefault="00FF5AAF" w:rsidP="00F03016">
            <w:pPr>
              <w:jc w:val="center"/>
              <w:rPr>
                <w:ins w:id="205" w:author="Iraj Sodagar [2]" w:date="2023-01-11T11:15:00Z"/>
                <w:sz w:val="20"/>
                <w:szCs w:val="20"/>
              </w:rPr>
            </w:pPr>
            <w:ins w:id="206" w:author="Iraj Sodagar [2]" w:date="2023-01-11T11:15:00Z">
              <w:r w:rsidRPr="0038454B">
                <w:rPr>
                  <w:sz w:val="20"/>
                  <w:szCs w:val="20"/>
                </w:rPr>
                <w:t>0-1</w:t>
              </w:r>
            </w:ins>
          </w:p>
        </w:tc>
      </w:tr>
      <w:tr w:rsidR="00FF5AAF" w:rsidRPr="008A4998" w14:paraId="426177E8" w14:textId="77777777" w:rsidTr="00F03016">
        <w:trPr>
          <w:jc w:val="center"/>
          <w:ins w:id="207" w:author="Iraj Sodagar [2]" w:date="2023-01-11T11:15:00Z"/>
        </w:trPr>
        <w:tc>
          <w:tcPr>
            <w:tcW w:w="2515" w:type="dxa"/>
            <w:vAlign w:val="center"/>
          </w:tcPr>
          <w:p w14:paraId="16425F70" w14:textId="77777777" w:rsidR="00FF5AAF" w:rsidRPr="000F5AA8" w:rsidRDefault="00FF5AAF" w:rsidP="00F03016">
            <w:pPr>
              <w:jc w:val="center"/>
              <w:rPr>
                <w:ins w:id="208" w:author="Iraj Sodagar [2]" w:date="2023-01-11T11:15:00Z"/>
                <w:sz w:val="20"/>
                <w:szCs w:val="20"/>
                <w:lang w:val="en-GB"/>
              </w:rPr>
            </w:pPr>
            <w:ins w:id="209" w:author="Iraj Sodagar [2]" w:date="2023-01-11T11:15:00Z">
              <w:r w:rsidRPr="0038454B">
                <w:rPr>
                  <w:sz w:val="20"/>
                  <w:szCs w:val="20"/>
                </w:rPr>
                <w:t>blacklist</w:t>
              </w:r>
            </w:ins>
          </w:p>
        </w:tc>
        <w:tc>
          <w:tcPr>
            <w:tcW w:w="3600" w:type="dxa"/>
          </w:tcPr>
          <w:p w14:paraId="0B540BD5" w14:textId="77777777" w:rsidR="00FF5AAF" w:rsidRPr="008F6AB2" w:rsidRDefault="00FF5AAF" w:rsidP="00F03016">
            <w:pPr>
              <w:rPr>
                <w:ins w:id="210" w:author="Iraj Sodagar [2]" w:date="2023-01-11T11:15:00Z"/>
                <w:sz w:val="20"/>
                <w:szCs w:val="20"/>
              </w:rPr>
            </w:pPr>
            <w:ins w:id="211" w:author="Iraj Sodagar [2]" w:date="2023-01-11T11:15:00Z">
              <w:r w:rsidRPr="0038454B">
                <w:rPr>
                  <w:sz w:val="20"/>
                  <w:szCs w:val="20"/>
                </w:rPr>
                <w:t>The list of excluded WDD descriptors for this function instance</w:t>
              </w:r>
            </w:ins>
          </w:p>
        </w:tc>
        <w:tc>
          <w:tcPr>
            <w:tcW w:w="1369" w:type="dxa"/>
            <w:gridSpan w:val="2"/>
            <w:vAlign w:val="center"/>
          </w:tcPr>
          <w:p w14:paraId="32569594" w14:textId="77777777" w:rsidR="00FF5AAF" w:rsidRPr="000F5AA8" w:rsidRDefault="00FF5AAF" w:rsidP="00F03016">
            <w:pPr>
              <w:jc w:val="center"/>
              <w:rPr>
                <w:ins w:id="212" w:author="Iraj Sodagar [2]" w:date="2023-01-11T11:15:00Z"/>
                <w:sz w:val="20"/>
                <w:szCs w:val="20"/>
              </w:rPr>
            </w:pPr>
            <w:ins w:id="213" w:author="Iraj Sodagar [2]" w:date="2023-01-11T11:15:00Z">
              <w:r w:rsidRPr="0038454B">
                <w:rPr>
                  <w:sz w:val="20"/>
                  <w:szCs w:val="20"/>
                </w:rPr>
                <w:t>Array</w:t>
              </w:r>
            </w:ins>
          </w:p>
        </w:tc>
        <w:tc>
          <w:tcPr>
            <w:tcW w:w="2146" w:type="dxa"/>
            <w:vAlign w:val="center"/>
          </w:tcPr>
          <w:p w14:paraId="3EB50A85" w14:textId="77777777" w:rsidR="00FF5AAF" w:rsidRPr="000F5AA8" w:rsidRDefault="00FF5AAF" w:rsidP="00F03016">
            <w:pPr>
              <w:jc w:val="center"/>
              <w:rPr>
                <w:ins w:id="214" w:author="Iraj Sodagar [2]" w:date="2023-01-11T11:15:00Z"/>
                <w:sz w:val="20"/>
                <w:szCs w:val="20"/>
              </w:rPr>
            </w:pPr>
            <w:ins w:id="215" w:author="Iraj Sodagar [2]" w:date="2023-01-11T11:15:00Z">
              <w:r w:rsidRPr="0038454B">
                <w:rPr>
                  <w:sz w:val="20"/>
                  <w:szCs w:val="20"/>
                </w:rPr>
                <w:t>0-1</w:t>
              </w:r>
            </w:ins>
          </w:p>
        </w:tc>
      </w:tr>
    </w:tbl>
    <w:p w14:paraId="3041CA83" w14:textId="3BABF704" w:rsidR="00FF5AAF" w:rsidRDefault="00FF5AAF" w:rsidP="00FF5AAF">
      <w:pPr>
        <w:rPr>
          <w:ins w:id="216" w:author="Iraj Sodagar [2]" w:date="2023-01-11T11:15:00Z"/>
        </w:rPr>
      </w:pPr>
      <w:ins w:id="217" w:author="Iraj Sodagar [2]" w:date="2023-01-11T11:15:00Z">
        <w:r>
          <w:t xml:space="preserve">In </w:t>
        </w:r>
        <w:r>
          <w:fldChar w:fldCharType="begin"/>
        </w:r>
        <w:r>
          <w:instrText xml:space="preserve"> REF _Ref14420512 \h  \* MERGEFORMAT </w:instrText>
        </w:r>
      </w:ins>
      <w:ins w:id="218" w:author="Iraj Sodagar [2]" w:date="2023-01-11T11:15:00Z">
        <w:r>
          <w:fldChar w:fldCharType="separate"/>
        </w:r>
        <w:r w:rsidRPr="00DA6225">
          <w:rPr>
            <w:szCs w:val="22"/>
          </w:rPr>
          <w:t xml:space="preserve">Table </w:t>
        </w:r>
        <w:r w:rsidRPr="00D6519B">
          <w:rPr>
            <w:szCs w:val="22"/>
          </w:rPr>
          <w:t>32</w:t>
        </w:r>
        <w:r>
          <w:fldChar w:fldCharType="end"/>
        </w:r>
        <w:r>
          <w:t>, the descriptors define allowed values for the function instance used in the function group.”</w:t>
        </w:r>
      </w:ins>
    </w:p>
    <w:p w14:paraId="574D8E2B" w14:textId="77777777" w:rsidR="00FF5AAF" w:rsidRPr="008B0554" w:rsidRDefault="00FF5AAF" w:rsidP="00FF5AAF">
      <w:pPr>
        <w:rPr>
          <w:ins w:id="219" w:author="Iraj Sodagar [2]" w:date="2023-01-11T11:15:00Z"/>
        </w:rPr>
      </w:pPr>
    </w:p>
    <w:p w14:paraId="388996E3" w14:textId="1DADE502" w:rsidR="00FF5AAF" w:rsidRDefault="00FF5AAF" w:rsidP="00C80DBD">
      <w:pPr>
        <w:spacing w:before="100" w:beforeAutospacing="1" w:after="100" w:afterAutospacing="1"/>
        <w:rPr>
          <w:ins w:id="220" w:author="Iraj Sodagar [2]" w:date="2023-01-11T11:17:00Z"/>
        </w:rPr>
      </w:pPr>
      <w:ins w:id="221" w:author="Iraj Sodagar [2]" w:date="2023-01-11T11:15:00Z">
        <w:r>
          <w:t>It is not clear</w:t>
        </w:r>
      </w:ins>
      <w:ins w:id="222" w:author="Iraj Sodagar [2]" w:date="2023-01-11T11:16:00Z">
        <w:r>
          <w:t xml:space="preserve"> what “allowed values” means. Each of the restriction element use the descriptors used for function/task description. Does each </w:t>
        </w:r>
      </w:ins>
      <w:ins w:id="223" w:author="Iraj Sodagar [2]" w:date="2023-01-11T11:17:00Z">
        <w:r>
          <w:t xml:space="preserve">element here </w:t>
        </w:r>
        <w:proofErr w:type="gramStart"/>
        <w:r>
          <w:t>repeats</w:t>
        </w:r>
        <w:proofErr w:type="gramEnd"/>
        <w:r>
          <w:t xml:space="preserve"> the same parameters and values and optionally limits the values, or whether any of these elements only include the updated limited parameters and values of the descriptors?</w:t>
        </w:r>
      </w:ins>
    </w:p>
    <w:p w14:paraId="33373300" w14:textId="791500A7" w:rsidR="00FF5AAF" w:rsidRDefault="00FF5AAF" w:rsidP="00C80DBD">
      <w:pPr>
        <w:spacing w:before="100" w:beforeAutospacing="1" w:after="100" w:afterAutospacing="1"/>
        <w:rPr>
          <w:ins w:id="224" w:author="Iraj Sodagar [2]" w:date="2023-01-11T11:19:00Z"/>
        </w:rPr>
      </w:pPr>
      <w:ins w:id="225" w:author="Iraj Sodagar [2]" w:date="2023-01-11T11:18:00Z">
        <w:r>
          <w:t xml:space="preserve">It seems that repeating the entire descriptor is not useful. However, at the same time using the same </w:t>
        </w:r>
      </w:ins>
      <w:ins w:id="226" w:author="Iraj Sodagar [2]" w:date="2023-01-11T11:19:00Z">
        <w:r>
          <w:t>JSON objects make the use of descriptor easier.</w:t>
        </w:r>
      </w:ins>
    </w:p>
    <w:p w14:paraId="4B859590" w14:textId="77777777" w:rsidR="00FF5AAF" w:rsidRDefault="00FF5AAF" w:rsidP="00C80DBD">
      <w:pPr>
        <w:spacing w:before="100" w:beforeAutospacing="1" w:after="100" w:afterAutospacing="1"/>
        <w:rPr>
          <w:ins w:id="227" w:author="Iraj Sodagar [2]" w:date="2023-01-11T11:20:00Z"/>
        </w:rPr>
      </w:pPr>
      <w:ins w:id="228" w:author="Iraj Sodagar [2]" w:date="2023-01-11T11:19:00Z">
        <w:r>
          <w:t xml:space="preserve">Two possible solutions: </w:t>
        </w:r>
      </w:ins>
    </w:p>
    <w:p w14:paraId="55BF288F" w14:textId="39D9C321" w:rsidR="00FF5AAF" w:rsidRDefault="00FF5AAF">
      <w:pPr>
        <w:spacing w:before="100" w:beforeAutospacing="1" w:after="100" w:afterAutospacing="1"/>
        <w:ind w:left="720"/>
        <w:rPr>
          <w:ins w:id="229" w:author="Iraj Sodagar [2]" w:date="2023-01-11T11:20:00Z"/>
        </w:rPr>
        <w:pPrChange w:id="230" w:author="Iraj Sodagar" w:date="2023-01-16T13:36:00Z">
          <w:pPr>
            <w:spacing w:before="100" w:beforeAutospacing="1" w:after="100" w:afterAutospacing="1"/>
          </w:pPr>
        </w:pPrChange>
      </w:pPr>
      <w:ins w:id="231" w:author="Iraj Sodagar [2]" w:date="2023-01-11T11:20:00Z">
        <w:r>
          <w:t xml:space="preserve">a) </w:t>
        </w:r>
      </w:ins>
      <w:ins w:id="232" w:author="Iraj Sodagar" w:date="2023-01-16T13:36:00Z">
        <w:r w:rsidR="00E24D17">
          <w:t>T</w:t>
        </w:r>
      </w:ins>
      <w:ins w:id="233" w:author="Iraj Sodagar [2]" w:date="2023-01-11T11:19:00Z">
        <w:del w:id="234" w:author="Iraj Sodagar" w:date="2023-01-16T13:36:00Z">
          <w:r w:rsidDel="00E24D17">
            <w:delText>t</w:delText>
          </w:r>
        </w:del>
        <w:r>
          <w:t>he descriptors in function restriction contain only updated values of parameter that are changed.</w:t>
        </w:r>
      </w:ins>
    </w:p>
    <w:p w14:paraId="289F6E6C" w14:textId="014918FE" w:rsidR="00FF5AAF" w:rsidRDefault="00FF5AAF">
      <w:pPr>
        <w:spacing w:before="100" w:beforeAutospacing="1" w:after="100" w:afterAutospacing="1"/>
        <w:ind w:left="720"/>
        <w:rPr>
          <w:ins w:id="235" w:author="Iraj Sodagar [2]" w:date="2023-01-11T11:17:00Z"/>
        </w:rPr>
        <w:pPrChange w:id="236" w:author="Iraj Sodagar" w:date="2023-01-16T13:36:00Z">
          <w:pPr>
            <w:spacing w:before="100" w:beforeAutospacing="1" w:after="100" w:afterAutospacing="1"/>
          </w:pPr>
        </w:pPrChange>
      </w:pPr>
      <w:ins w:id="237" w:author="Iraj Sodagar [2]" w:date="2023-01-11T11:20:00Z">
        <w:r>
          <w:t xml:space="preserve">b) </w:t>
        </w:r>
        <w:del w:id="238" w:author="Iraj Sodagar" w:date="2023-01-16T13:36:00Z">
          <w:r w:rsidDel="00E24D17">
            <w:delText>t</w:delText>
          </w:r>
        </w:del>
      </w:ins>
      <w:ins w:id="239" w:author="Iraj Sodagar" w:date="2023-01-16T13:36:00Z">
        <w:r w:rsidR="00E24D17">
          <w:t>T</w:t>
        </w:r>
      </w:ins>
      <w:ins w:id="240" w:author="Iraj Sodagar [2]" w:date="2023-01-11T11:20:00Z">
        <w:r>
          <w:t>he descriptor</w:t>
        </w:r>
      </w:ins>
      <w:ins w:id="241" w:author="Iraj Sodagar" w:date="2023-01-16T13:36:00Z">
        <w:r w:rsidR="00E24D17">
          <w:t>s</w:t>
        </w:r>
      </w:ins>
      <w:ins w:id="242" w:author="Iraj Sodagar [2]" w:date="2023-01-11T11:20:00Z">
        <w:r>
          <w:t xml:space="preserve"> replace the function descriptors before for each instance.</w:t>
        </w:r>
      </w:ins>
    </w:p>
    <w:p w14:paraId="0E8B94E8" w14:textId="77777777" w:rsidR="00FF5AAF" w:rsidRDefault="00FF5AAF" w:rsidP="00C80DBD">
      <w:pPr>
        <w:spacing w:before="100" w:beforeAutospacing="1" w:after="100" w:afterAutospacing="1"/>
        <w:rPr>
          <w:ins w:id="243" w:author="Iraj Sodagar [2]" w:date="2023-01-11T11:14:00Z"/>
        </w:rPr>
      </w:pPr>
    </w:p>
    <w:p w14:paraId="14883FCB" w14:textId="4CF16AE0" w:rsidR="00E24D17" w:rsidRDefault="005010D7" w:rsidP="00E24D17">
      <w:pPr>
        <w:pStyle w:val="Heading2"/>
        <w:rPr>
          <w:ins w:id="244" w:author="Iraj Sodagar" w:date="2023-01-16T13:37:00Z"/>
        </w:rPr>
      </w:pPr>
      <w:ins w:id="245" w:author="Iraj Sodagar" w:date="2023-01-16T13:38:00Z">
        <w:r w:rsidRPr="005010D7">
          <w:lastRenderedPageBreak/>
          <w:t>Schema correction</w:t>
        </w:r>
        <w:r>
          <w:t>s</w:t>
        </w:r>
      </w:ins>
    </w:p>
    <w:p w14:paraId="1C8FA850" w14:textId="77777777" w:rsidR="00DB4219" w:rsidRDefault="00DB4219">
      <w:pPr>
        <w:pStyle w:val="Heading3"/>
        <w:rPr>
          <w:ins w:id="246" w:author="Iraj Sodagar" w:date="2023-01-16T13:38:00Z"/>
          <w:sz w:val="24"/>
          <w:szCs w:val="24"/>
          <w:lang w:eastAsia="zh-CN"/>
        </w:rPr>
        <w:pPrChange w:id="247" w:author="Iraj Sodagar" w:date="2023-01-16T13:38:00Z">
          <w:pPr>
            <w:pStyle w:val="Heading1"/>
            <w:numPr>
              <w:numId w:val="49"/>
            </w:numPr>
          </w:pPr>
        </w:pPrChange>
      </w:pPr>
      <w:ins w:id="248" w:author="Iraj Sodagar" w:date="2023-01-16T13:38:00Z">
        <w:r>
          <w:rPr>
            <w:lang w:eastAsia="zh-CN"/>
          </w:rPr>
          <w:t>Introduction</w:t>
        </w:r>
      </w:ins>
    </w:p>
    <w:p w14:paraId="714E74D4" w14:textId="35605C14" w:rsidR="00DB4219" w:rsidRDefault="00DB4219" w:rsidP="00DD5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49" w:author="Iraj Sodagar" w:date="2023-01-16T13:38:00Z"/>
          <w:lang w:eastAsia="zh-CN"/>
        </w:rPr>
      </w:pPr>
      <w:ins w:id="250" w:author="Iraj Sodagar" w:date="2023-01-16T13:38:00Z">
        <w:r>
          <w:rPr>
            <w:lang w:eastAsia="zh-CN"/>
          </w:rPr>
          <w:t xml:space="preserve">During the development of conformance tools for NBMP, we realized that the way various schemas are derived from the scheme-definition file, would not provide the constraints the specification requires. </w:t>
        </w:r>
      </w:ins>
    </w:p>
    <w:p w14:paraId="6860279C" w14:textId="341BC8DA" w:rsidR="00DB4219" w:rsidRPr="00DD5E59" w:rsidRDefault="00DB4219">
      <w:pPr>
        <w:pStyle w:val="Heading3"/>
        <w:rPr>
          <w:ins w:id="251" w:author="Iraj Sodagar" w:date="2023-01-16T13:38:00Z"/>
          <w:lang w:eastAsia="zh-CN"/>
        </w:rPr>
        <w:pPrChange w:id="252" w:author="Iraj Sodagar" w:date="2023-01-16T13:39:00Z">
          <w:pPr>
            <w:pStyle w:val="Heading2"/>
            <w:numPr>
              <w:ilvl w:val="0"/>
              <w:numId w:val="0"/>
            </w:numPr>
            <w:ind w:left="0" w:firstLine="0"/>
          </w:pPr>
        </w:pPrChange>
      </w:pPr>
      <w:ins w:id="253" w:author="Iraj Sodagar" w:date="2023-01-16T13:38:00Z">
        <w:r>
          <w:rPr>
            <w:lang w:eastAsia="zh-CN"/>
          </w:rPr>
          <w:t>Problem</w:t>
        </w:r>
      </w:ins>
    </w:p>
    <w:p w14:paraId="4BDC7146" w14:textId="77777777" w:rsidR="00DB4219" w:rsidRDefault="00DB4219" w:rsidP="00DB4219">
      <w:pPr>
        <w:rPr>
          <w:ins w:id="254" w:author="Iraj Sodagar" w:date="2023-01-16T13:38:00Z"/>
          <w:lang w:eastAsia="zh-CN"/>
        </w:rPr>
      </w:pPr>
      <w:ins w:id="255" w:author="Iraj Sodagar" w:date="2023-01-16T13:38:00Z">
        <w:r>
          <w:rPr>
            <w:lang w:eastAsia="zh-CN"/>
          </w:rPr>
          <w:t>The NBMP specification, for each of FD, TD, WD and MD, defines some exception to the general descriptor schemas. For instance, the FD exclude some of the parameters from various descriptors:</w:t>
        </w:r>
      </w:ins>
    </w:p>
    <w:p w14:paraId="62F26FF5" w14:textId="77777777" w:rsidR="00DB4219" w:rsidRDefault="00DB4219">
      <w:pPr>
        <w:pStyle w:val="Caption"/>
        <w:jc w:val="center"/>
        <w:rPr>
          <w:ins w:id="256" w:author="Iraj Sodagar" w:date="2023-01-16T13:38:00Z"/>
          <w:lang w:eastAsia="fr-FR"/>
        </w:rPr>
        <w:pPrChange w:id="257" w:author="Iraj Sodagar" w:date="2023-01-16T13:39:00Z">
          <w:pPr>
            <w:pStyle w:val="Caption"/>
          </w:pPr>
        </w:pPrChange>
      </w:pPr>
      <w:ins w:id="258" w:author="Iraj Sodagar" w:date="2023-01-16T13:38:00Z">
        <w:r>
          <w:t xml:space="preserve">Table </w:t>
        </w:r>
        <w:r>
          <w:fldChar w:fldCharType="begin"/>
        </w:r>
        <w:r>
          <w:instrText>SEQ Table \* ARABIC</w:instrText>
        </w:r>
        <w:r>
          <w:fldChar w:fldCharType="separate"/>
        </w:r>
        <w:r>
          <w:rPr>
            <w:noProof/>
          </w:rPr>
          <w:t>1</w:t>
        </w:r>
        <w:r>
          <w:fldChar w:fldCharType="end"/>
        </w:r>
        <w:r>
          <w:t xml:space="preserve"> — Function description (FD)</w:t>
        </w:r>
      </w:ins>
    </w:p>
    <w:tbl>
      <w:tblPr>
        <w:tblStyle w:val="TableGrid"/>
        <w:tblW w:w="9715" w:type="dxa"/>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110"/>
        <w:gridCol w:w="6202"/>
        <w:gridCol w:w="1403"/>
      </w:tblGrid>
      <w:tr w:rsidR="00DB4219" w14:paraId="1BB32B99" w14:textId="77777777" w:rsidTr="00DB4219">
        <w:trPr>
          <w:tblHeader/>
          <w:jc w:val="center"/>
          <w:ins w:id="259" w:author="Iraj Sodagar" w:date="2023-01-16T13:38:00Z"/>
        </w:trPr>
        <w:tc>
          <w:tcPr>
            <w:tcW w:w="2110" w:type="dxa"/>
            <w:tcBorders>
              <w:top w:val="single" w:sz="12" w:space="0" w:color="auto"/>
              <w:left w:val="single" w:sz="12" w:space="0" w:color="auto"/>
              <w:bottom w:val="single" w:sz="12" w:space="0" w:color="auto"/>
              <w:right w:val="single" w:sz="4" w:space="0" w:color="auto"/>
            </w:tcBorders>
            <w:vAlign w:val="center"/>
            <w:hideMark/>
          </w:tcPr>
          <w:p w14:paraId="09BDE891" w14:textId="77777777" w:rsidR="00DB4219" w:rsidRDefault="00DB4219">
            <w:pPr>
              <w:jc w:val="center"/>
              <w:rPr>
                <w:ins w:id="260" w:author="Iraj Sodagar" w:date="2023-01-16T13:38:00Z"/>
                <w:b/>
                <w:sz w:val="20"/>
                <w:szCs w:val="20"/>
              </w:rPr>
            </w:pPr>
            <w:ins w:id="261" w:author="Iraj Sodagar" w:date="2023-01-16T13:38:00Z">
              <w:r>
                <w:rPr>
                  <w:b/>
                  <w:sz w:val="20"/>
                  <w:szCs w:val="20"/>
                </w:rPr>
                <w:t>Descriptor</w:t>
              </w:r>
            </w:ins>
          </w:p>
        </w:tc>
        <w:tc>
          <w:tcPr>
            <w:tcW w:w="6202" w:type="dxa"/>
            <w:tcBorders>
              <w:top w:val="single" w:sz="12" w:space="0" w:color="auto"/>
              <w:left w:val="single" w:sz="4" w:space="0" w:color="auto"/>
              <w:bottom w:val="single" w:sz="12" w:space="0" w:color="auto"/>
              <w:right w:val="single" w:sz="4" w:space="0" w:color="auto"/>
            </w:tcBorders>
            <w:vAlign w:val="center"/>
            <w:hideMark/>
          </w:tcPr>
          <w:p w14:paraId="558FBEFE" w14:textId="77777777" w:rsidR="00DB4219" w:rsidRDefault="00DB4219">
            <w:pPr>
              <w:jc w:val="center"/>
              <w:rPr>
                <w:ins w:id="262" w:author="Iraj Sodagar" w:date="2023-01-16T13:38:00Z"/>
                <w:b/>
                <w:sz w:val="20"/>
                <w:szCs w:val="20"/>
              </w:rPr>
            </w:pPr>
            <w:ins w:id="263" w:author="Iraj Sodagar" w:date="2023-01-16T13:38:00Z">
              <w:r>
                <w:rPr>
                  <w:b/>
                  <w:sz w:val="20"/>
                  <w:szCs w:val="20"/>
                </w:rPr>
                <w:t>Additional constraints</w:t>
              </w:r>
            </w:ins>
          </w:p>
        </w:tc>
        <w:tc>
          <w:tcPr>
            <w:tcW w:w="1403" w:type="dxa"/>
            <w:tcBorders>
              <w:top w:val="single" w:sz="12" w:space="0" w:color="auto"/>
              <w:left w:val="single" w:sz="4" w:space="0" w:color="auto"/>
              <w:bottom w:val="single" w:sz="12" w:space="0" w:color="auto"/>
              <w:right w:val="single" w:sz="12" w:space="0" w:color="auto"/>
            </w:tcBorders>
            <w:hideMark/>
          </w:tcPr>
          <w:p w14:paraId="069EF895" w14:textId="77777777" w:rsidR="00DB4219" w:rsidRDefault="00DB4219">
            <w:pPr>
              <w:jc w:val="center"/>
              <w:rPr>
                <w:ins w:id="264" w:author="Iraj Sodagar" w:date="2023-01-16T13:38:00Z"/>
                <w:b/>
                <w:sz w:val="20"/>
                <w:szCs w:val="20"/>
              </w:rPr>
            </w:pPr>
            <w:ins w:id="265" w:author="Iraj Sodagar" w:date="2023-01-16T13:38:00Z">
              <w:r>
                <w:rPr>
                  <w:b/>
                  <w:sz w:val="20"/>
                  <w:szCs w:val="20"/>
                </w:rPr>
                <w:t>Cardinality</w:t>
              </w:r>
            </w:ins>
          </w:p>
        </w:tc>
      </w:tr>
      <w:tr w:rsidR="00DB4219" w14:paraId="3CAF1448" w14:textId="77777777" w:rsidTr="00DB4219">
        <w:trPr>
          <w:jc w:val="center"/>
          <w:ins w:id="266" w:author="Iraj Sodagar" w:date="2023-01-16T13:38:00Z"/>
        </w:trPr>
        <w:tc>
          <w:tcPr>
            <w:tcW w:w="2110" w:type="dxa"/>
            <w:tcBorders>
              <w:top w:val="single" w:sz="12" w:space="0" w:color="auto"/>
              <w:left w:val="single" w:sz="12" w:space="0" w:color="auto"/>
              <w:bottom w:val="single" w:sz="4" w:space="0" w:color="auto"/>
              <w:right w:val="single" w:sz="4" w:space="0" w:color="auto"/>
            </w:tcBorders>
            <w:vAlign w:val="center"/>
            <w:hideMark/>
          </w:tcPr>
          <w:p w14:paraId="439C3A4A" w14:textId="77777777" w:rsidR="00DB4219" w:rsidRDefault="00DB4219">
            <w:pPr>
              <w:jc w:val="center"/>
              <w:rPr>
                <w:ins w:id="267" w:author="Iraj Sodagar" w:date="2023-01-16T13:38:00Z"/>
                <w:sz w:val="20"/>
                <w:szCs w:val="20"/>
              </w:rPr>
            </w:pPr>
            <w:ins w:id="268" w:author="Iraj Sodagar" w:date="2023-01-16T13:38:00Z">
              <w:r>
                <w:rPr>
                  <w:sz w:val="20"/>
                  <w:szCs w:val="20"/>
                </w:rPr>
                <w:t>Scheme</w:t>
              </w:r>
            </w:ins>
          </w:p>
        </w:tc>
        <w:tc>
          <w:tcPr>
            <w:tcW w:w="6202" w:type="dxa"/>
            <w:tcBorders>
              <w:top w:val="single" w:sz="12" w:space="0" w:color="auto"/>
              <w:left w:val="single" w:sz="4" w:space="0" w:color="auto"/>
              <w:bottom w:val="single" w:sz="4" w:space="0" w:color="auto"/>
              <w:right w:val="single" w:sz="4" w:space="0" w:color="auto"/>
            </w:tcBorders>
            <w:vAlign w:val="center"/>
            <w:hideMark/>
          </w:tcPr>
          <w:p w14:paraId="5B74FB14" w14:textId="77777777" w:rsidR="00DB4219" w:rsidRDefault="00DB4219">
            <w:pPr>
              <w:rPr>
                <w:ins w:id="269" w:author="Iraj Sodagar" w:date="2023-01-16T13:38:00Z"/>
                <w:sz w:val="20"/>
                <w:szCs w:val="20"/>
              </w:rPr>
            </w:pPr>
            <w:ins w:id="270" w:author="Iraj Sodagar" w:date="2023-01-16T13:38:00Z">
              <w:r>
                <w:rPr>
                  <w:sz w:val="20"/>
                  <w:szCs w:val="20"/>
                </w:rPr>
                <w:t>None</w:t>
              </w:r>
            </w:ins>
          </w:p>
        </w:tc>
        <w:tc>
          <w:tcPr>
            <w:tcW w:w="1403" w:type="dxa"/>
            <w:tcBorders>
              <w:top w:val="single" w:sz="12" w:space="0" w:color="auto"/>
              <w:left w:val="single" w:sz="4" w:space="0" w:color="auto"/>
              <w:bottom w:val="single" w:sz="4" w:space="0" w:color="auto"/>
              <w:right w:val="single" w:sz="12" w:space="0" w:color="auto"/>
            </w:tcBorders>
            <w:vAlign w:val="center"/>
            <w:hideMark/>
          </w:tcPr>
          <w:p w14:paraId="31D11212" w14:textId="77777777" w:rsidR="00DB4219" w:rsidRDefault="00DB4219">
            <w:pPr>
              <w:jc w:val="center"/>
              <w:rPr>
                <w:ins w:id="271" w:author="Iraj Sodagar" w:date="2023-01-16T13:38:00Z"/>
                <w:sz w:val="20"/>
                <w:szCs w:val="20"/>
              </w:rPr>
            </w:pPr>
            <w:ins w:id="272" w:author="Iraj Sodagar" w:date="2023-01-16T13:38:00Z">
              <w:r>
                <w:rPr>
                  <w:sz w:val="20"/>
                  <w:szCs w:val="20"/>
                </w:rPr>
                <w:t>0-1</w:t>
              </w:r>
            </w:ins>
          </w:p>
        </w:tc>
      </w:tr>
      <w:tr w:rsidR="00DB4219" w14:paraId="3AB3A44D" w14:textId="77777777" w:rsidTr="00DB4219">
        <w:trPr>
          <w:jc w:val="center"/>
          <w:ins w:id="273" w:author="Iraj Sodagar" w:date="2023-01-16T13:38:00Z"/>
        </w:trPr>
        <w:tc>
          <w:tcPr>
            <w:tcW w:w="2110" w:type="dxa"/>
            <w:tcBorders>
              <w:top w:val="single" w:sz="4" w:space="0" w:color="auto"/>
              <w:left w:val="single" w:sz="12" w:space="0" w:color="auto"/>
              <w:bottom w:val="single" w:sz="4" w:space="0" w:color="auto"/>
              <w:right w:val="single" w:sz="4" w:space="0" w:color="auto"/>
            </w:tcBorders>
            <w:vAlign w:val="center"/>
            <w:hideMark/>
          </w:tcPr>
          <w:p w14:paraId="23A9DC89" w14:textId="77777777" w:rsidR="00DB4219" w:rsidRDefault="00DB4219">
            <w:pPr>
              <w:jc w:val="center"/>
              <w:rPr>
                <w:ins w:id="274" w:author="Iraj Sodagar" w:date="2023-01-16T13:38:00Z"/>
                <w:sz w:val="20"/>
                <w:szCs w:val="20"/>
              </w:rPr>
            </w:pPr>
            <w:ins w:id="275" w:author="Iraj Sodagar" w:date="2023-01-16T13:38:00Z">
              <w:r>
                <w:rPr>
                  <w:sz w:val="20"/>
                  <w:szCs w:val="20"/>
                </w:rPr>
                <w:t xml:space="preserve">General </w:t>
              </w:r>
            </w:ins>
          </w:p>
        </w:tc>
        <w:tc>
          <w:tcPr>
            <w:tcW w:w="6202" w:type="dxa"/>
            <w:tcBorders>
              <w:top w:val="single" w:sz="4" w:space="0" w:color="auto"/>
              <w:left w:val="single" w:sz="4" w:space="0" w:color="auto"/>
              <w:bottom w:val="single" w:sz="4" w:space="0" w:color="auto"/>
              <w:right w:val="single" w:sz="4" w:space="0" w:color="auto"/>
            </w:tcBorders>
            <w:vAlign w:val="center"/>
            <w:hideMark/>
          </w:tcPr>
          <w:p w14:paraId="467E2718" w14:textId="77777777" w:rsidR="00DB4219" w:rsidRDefault="00DB4219">
            <w:pPr>
              <w:spacing w:after="120"/>
              <w:rPr>
                <w:ins w:id="276" w:author="Iraj Sodagar" w:date="2023-01-16T13:38:00Z"/>
                <w:sz w:val="20"/>
                <w:szCs w:val="20"/>
              </w:rPr>
            </w:pPr>
            <w:ins w:id="277" w:author="Iraj Sodagar" w:date="2023-01-16T13:38:00Z">
              <w:r>
                <w:rPr>
                  <w:sz w:val="20"/>
                  <w:szCs w:val="20"/>
                </w:rPr>
                <w:t xml:space="preserve">Following parameters shall not be present: </w:t>
              </w:r>
            </w:ins>
          </w:p>
          <w:p w14:paraId="70AEADD1" w14:textId="77777777" w:rsidR="00DB4219" w:rsidRDefault="00DB4219" w:rsidP="00DB4219">
            <w:pPr>
              <w:pStyle w:val="ListParagraph"/>
              <w:widowControl w:val="0"/>
              <w:numPr>
                <w:ilvl w:val="0"/>
                <w:numId w:val="50"/>
              </w:numPr>
              <w:tabs>
                <w:tab w:val="left" w:pos="403"/>
              </w:tabs>
              <w:autoSpaceDN w:val="0"/>
              <w:spacing w:line="240" w:lineRule="atLeast"/>
              <w:contextualSpacing w:val="0"/>
              <w:rPr>
                <w:ins w:id="278" w:author="Iraj Sodagar" w:date="2023-01-16T13:38:00Z"/>
                <w:sz w:val="20"/>
                <w:szCs w:val="20"/>
                <w:highlight w:val="yellow"/>
              </w:rPr>
            </w:pPr>
            <w:proofErr w:type="gramStart"/>
            <w:ins w:id="279" w:author="Iraj Sodagar" w:date="2023-01-16T13:38:00Z">
              <w:r>
                <w:rPr>
                  <w:sz w:val="20"/>
                  <w:szCs w:val="20"/>
                  <w:highlight w:val="yellow"/>
                </w:rPr>
                <w:t>priority;</w:t>
              </w:r>
              <w:proofErr w:type="gramEnd"/>
            </w:ins>
          </w:p>
          <w:p w14:paraId="784F0C8E" w14:textId="77777777" w:rsidR="00DB4219" w:rsidRDefault="00DB4219" w:rsidP="00DB4219">
            <w:pPr>
              <w:pStyle w:val="ListParagraph"/>
              <w:widowControl w:val="0"/>
              <w:numPr>
                <w:ilvl w:val="0"/>
                <w:numId w:val="50"/>
              </w:numPr>
              <w:tabs>
                <w:tab w:val="left" w:pos="403"/>
              </w:tabs>
              <w:autoSpaceDN w:val="0"/>
              <w:spacing w:line="240" w:lineRule="atLeast"/>
              <w:contextualSpacing w:val="0"/>
              <w:jc w:val="both"/>
              <w:rPr>
                <w:ins w:id="280" w:author="Iraj Sodagar" w:date="2023-01-16T13:38:00Z"/>
                <w:sz w:val="20"/>
                <w:szCs w:val="20"/>
                <w:highlight w:val="yellow"/>
              </w:rPr>
            </w:pPr>
            <w:proofErr w:type="gramStart"/>
            <w:ins w:id="281" w:author="Iraj Sodagar" w:date="2023-01-16T13:38:00Z">
              <w:r>
                <w:rPr>
                  <w:sz w:val="20"/>
                  <w:szCs w:val="20"/>
                  <w:highlight w:val="yellow"/>
                </w:rPr>
                <w:t>nonessential;</w:t>
              </w:r>
              <w:proofErr w:type="gramEnd"/>
            </w:ins>
          </w:p>
          <w:p w14:paraId="0BA19781" w14:textId="77777777" w:rsidR="00DB4219" w:rsidRDefault="00DB4219" w:rsidP="00DB4219">
            <w:pPr>
              <w:pStyle w:val="ListParagraph"/>
              <w:widowControl w:val="0"/>
              <w:numPr>
                <w:ilvl w:val="0"/>
                <w:numId w:val="50"/>
              </w:numPr>
              <w:tabs>
                <w:tab w:val="left" w:pos="403"/>
              </w:tabs>
              <w:autoSpaceDN w:val="0"/>
              <w:spacing w:line="240" w:lineRule="atLeast"/>
              <w:contextualSpacing w:val="0"/>
              <w:jc w:val="both"/>
              <w:rPr>
                <w:ins w:id="282" w:author="Iraj Sodagar" w:date="2023-01-16T13:38:00Z"/>
                <w:sz w:val="20"/>
                <w:szCs w:val="20"/>
                <w:highlight w:val="yellow"/>
              </w:rPr>
            </w:pPr>
            <w:proofErr w:type="gramStart"/>
            <w:ins w:id="283" w:author="Iraj Sodagar" w:date="2023-01-16T13:38:00Z">
              <w:r>
                <w:rPr>
                  <w:sz w:val="20"/>
                  <w:szCs w:val="20"/>
                  <w:highlight w:val="yellow"/>
                </w:rPr>
                <w:t>location;</w:t>
              </w:r>
              <w:proofErr w:type="gramEnd"/>
            </w:ins>
          </w:p>
          <w:p w14:paraId="513DE357" w14:textId="77777777" w:rsidR="00DB4219" w:rsidRDefault="00DB4219" w:rsidP="00DB4219">
            <w:pPr>
              <w:pStyle w:val="ListParagraph"/>
              <w:widowControl w:val="0"/>
              <w:numPr>
                <w:ilvl w:val="0"/>
                <w:numId w:val="50"/>
              </w:numPr>
              <w:tabs>
                <w:tab w:val="left" w:pos="403"/>
              </w:tabs>
              <w:autoSpaceDN w:val="0"/>
              <w:spacing w:line="240" w:lineRule="atLeast"/>
              <w:contextualSpacing w:val="0"/>
              <w:jc w:val="both"/>
              <w:rPr>
                <w:ins w:id="284" w:author="Iraj Sodagar" w:date="2023-01-16T13:38:00Z"/>
                <w:sz w:val="20"/>
                <w:szCs w:val="20"/>
              </w:rPr>
            </w:pPr>
            <w:ins w:id="285" w:author="Iraj Sodagar" w:date="2023-01-16T13:38:00Z">
              <w:r>
                <w:rPr>
                  <w:sz w:val="20"/>
                  <w:szCs w:val="20"/>
                  <w:highlight w:val="yellow"/>
                </w:rPr>
                <w:t>task-group</w:t>
              </w:r>
              <w:r>
                <w:rPr>
                  <w:sz w:val="20"/>
                  <w:szCs w:val="20"/>
                </w:rPr>
                <w:t>.</w:t>
              </w:r>
            </w:ins>
          </w:p>
          <w:p w14:paraId="4E475247" w14:textId="77777777" w:rsidR="00DB4219" w:rsidRDefault="00DB4219">
            <w:pPr>
              <w:spacing w:before="120" w:after="120"/>
              <w:rPr>
                <w:ins w:id="286" w:author="Iraj Sodagar" w:date="2023-01-16T13:38:00Z"/>
                <w:sz w:val="20"/>
                <w:szCs w:val="20"/>
              </w:rPr>
            </w:pPr>
            <w:ins w:id="287" w:author="Iraj Sodagar" w:date="2023-01-16T13:38:00Z">
              <w:r>
                <w:rPr>
                  <w:sz w:val="20"/>
                  <w:szCs w:val="20"/>
                </w:rPr>
                <w:t>The parameter id shall be a valid URI according to ETF RFC 3986.</w:t>
              </w:r>
            </w:ins>
          </w:p>
        </w:tc>
        <w:tc>
          <w:tcPr>
            <w:tcW w:w="1403" w:type="dxa"/>
            <w:tcBorders>
              <w:top w:val="single" w:sz="4" w:space="0" w:color="auto"/>
              <w:left w:val="single" w:sz="4" w:space="0" w:color="auto"/>
              <w:bottom w:val="single" w:sz="4" w:space="0" w:color="auto"/>
              <w:right w:val="single" w:sz="12" w:space="0" w:color="auto"/>
            </w:tcBorders>
            <w:vAlign w:val="center"/>
            <w:hideMark/>
          </w:tcPr>
          <w:p w14:paraId="212C472F" w14:textId="77777777" w:rsidR="00DB4219" w:rsidRDefault="00DB4219">
            <w:pPr>
              <w:jc w:val="center"/>
              <w:rPr>
                <w:ins w:id="288" w:author="Iraj Sodagar" w:date="2023-01-16T13:38:00Z"/>
                <w:sz w:val="20"/>
                <w:szCs w:val="20"/>
              </w:rPr>
            </w:pPr>
            <w:ins w:id="289" w:author="Iraj Sodagar" w:date="2023-01-16T13:38:00Z">
              <w:r>
                <w:rPr>
                  <w:sz w:val="20"/>
                  <w:szCs w:val="20"/>
                </w:rPr>
                <w:t>1</w:t>
              </w:r>
            </w:ins>
          </w:p>
        </w:tc>
      </w:tr>
      <w:tr w:rsidR="00DB4219" w14:paraId="3D4EFE28" w14:textId="77777777" w:rsidTr="00DB4219">
        <w:trPr>
          <w:jc w:val="center"/>
          <w:ins w:id="290" w:author="Iraj Sodagar" w:date="2023-01-16T13:38:00Z"/>
        </w:trPr>
        <w:tc>
          <w:tcPr>
            <w:tcW w:w="2110" w:type="dxa"/>
            <w:tcBorders>
              <w:top w:val="single" w:sz="4" w:space="0" w:color="auto"/>
              <w:left w:val="single" w:sz="12" w:space="0" w:color="auto"/>
              <w:bottom w:val="single" w:sz="4" w:space="0" w:color="auto"/>
              <w:right w:val="single" w:sz="4" w:space="0" w:color="auto"/>
            </w:tcBorders>
            <w:vAlign w:val="center"/>
            <w:hideMark/>
          </w:tcPr>
          <w:p w14:paraId="18B2E9BA" w14:textId="77777777" w:rsidR="00DB4219" w:rsidRDefault="00DB4219">
            <w:pPr>
              <w:jc w:val="center"/>
              <w:rPr>
                <w:ins w:id="291" w:author="Iraj Sodagar" w:date="2023-01-16T13:38:00Z"/>
                <w:sz w:val="20"/>
                <w:szCs w:val="20"/>
              </w:rPr>
            </w:pPr>
            <w:ins w:id="292" w:author="Iraj Sodagar" w:date="2023-01-16T13:38:00Z">
              <w:r>
                <w:rPr>
                  <w:sz w:val="20"/>
                  <w:szCs w:val="20"/>
                </w:rPr>
                <w:t xml:space="preserve">Input </w:t>
              </w:r>
            </w:ins>
          </w:p>
        </w:tc>
        <w:tc>
          <w:tcPr>
            <w:tcW w:w="6202" w:type="dxa"/>
            <w:tcBorders>
              <w:top w:val="single" w:sz="4" w:space="0" w:color="auto"/>
              <w:left w:val="single" w:sz="4" w:space="0" w:color="auto"/>
              <w:bottom w:val="single" w:sz="4" w:space="0" w:color="auto"/>
              <w:right w:val="single" w:sz="4" w:space="0" w:color="auto"/>
            </w:tcBorders>
            <w:vAlign w:val="center"/>
            <w:hideMark/>
          </w:tcPr>
          <w:p w14:paraId="22BD508D" w14:textId="77777777" w:rsidR="00DB4219" w:rsidRDefault="00DB4219">
            <w:pPr>
              <w:pStyle w:val="BodyText"/>
              <w:suppressAutoHyphens/>
              <w:spacing w:line="252" w:lineRule="auto"/>
              <w:ind w:firstLine="200"/>
              <w:rPr>
                <w:ins w:id="293" w:author="Iraj Sodagar" w:date="2023-01-16T13:38:00Z"/>
                <w:sz w:val="20"/>
                <w:szCs w:val="24"/>
              </w:rPr>
            </w:pPr>
            <w:ins w:id="294" w:author="Iraj Sodagar" w:date="2023-01-16T13:38:00Z">
              <w:r>
                <w:rPr>
                  <w:sz w:val="20"/>
                </w:rPr>
                <w:t xml:space="preserve"> Following parameters shall not be present:</w:t>
              </w:r>
            </w:ins>
          </w:p>
          <w:p w14:paraId="53C7EBBE" w14:textId="77777777" w:rsidR="00DB4219" w:rsidRDefault="00DB4219" w:rsidP="00DB4219">
            <w:pPr>
              <w:pStyle w:val="ListParagraph"/>
              <w:widowControl w:val="0"/>
              <w:numPr>
                <w:ilvl w:val="0"/>
                <w:numId w:val="50"/>
              </w:numPr>
              <w:tabs>
                <w:tab w:val="left" w:pos="403"/>
              </w:tabs>
              <w:autoSpaceDN w:val="0"/>
              <w:spacing w:line="240" w:lineRule="atLeast"/>
              <w:contextualSpacing w:val="0"/>
              <w:rPr>
                <w:ins w:id="295" w:author="Iraj Sodagar" w:date="2023-01-16T13:38:00Z"/>
                <w:sz w:val="20"/>
                <w:szCs w:val="20"/>
                <w:highlight w:val="yellow"/>
              </w:rPr>
            </w:pPr>
            <w:ins w:id="296" w:author="Iraj Sodagar" w:date="2023-01-16T13:38:00Z">
              <w:r>
                <w:rPr>
                  <w:sz w:val="20"/>
                  <w:szCs w:val="20"/>
                  <w:highlight w:val="yellow"/>
                </w:rPr>
                <w:t>stream-</w:t>
              </w:r>
              <w:proofErr w:type="gramStart"/>
              <w:r>
                <w:rPr>
                  <w:sz w:val="20"/>
                  <w:szCs w:val="20"/>
                  <w:highlight w:val="yellow"/>
                </w:rPr>
                <w:t>id;</w:t>
              </w:r>
              <w:proofErr w:type="gramEnd"/>
            </w:ins>
          </w:p>
          <w:p w14:paraId="37ABAC8B" w14:textId="77777777" w:rsidR="00DB4219" w:rsidRDefault="00DB4219" w:rsidP="00DB4219">
            <w:pPr>
              <w:pStyle w:val="ListParagraph"/>
              <w:widowControl w:val="0"/>
              <w:numPr>
                <w:ilvl w:val="0"/>
                <w:numId w:val="50"/>
              </w:numPr>
              <w:tabs>
                <w:tab w:val="left" w:pos="403"/>
              </w:tabs>
              <w:autoSpaceDN w:val="0"/>
              <w:spacing w:after="240" w:line="240" w:lineRule="atLeast"/>
              <w:contextualSpacing w:val="0"/>
              <w:jc w:val="both"/>
              <w:rPr>
                <w:ins w:id="297" w:author="Iraj Sodagar" w:date="2023-01-16T13:38:00Z"/>
                <w:sz w:val="20"/>
                <w:szCs w:val="20"/>
              </w:rPr>
            </w:pPr>
            <w:ins w:id="298" w:author="Iraj Sodagar" w:date="2023-01-16T13:38:00Z">
              <w:r>
                <w:rPr>
                  <w:sz w:val="20"/>
                  <w:szCs w:val="20"/>
                  <w:highlight w:val="yellow"/>
                </w:rPr>
                <w:t>timeout</w:t>
              </w:r>
              <w:r>
                <w:rPr>
                  <w:sz w:val="20"/>
                  <w:szCs w:val="20"/>
                </w:rPr>
                <w:t>.</w:t>
              </w:r>
            </w:ins>
          </w:p>
        </w:tc>
        <w:tc>
          <w:tcPr>
            <w:tcW w:w="1403" w:type="dxa"/>
            <w:tcBorders>
              <w:top w:val="single" w:sz="4" w:space="0" w:color="auto"/>
              <w:left w:val="single" w:sz="4" w:space="0" w:color="auto"/>
              <w:bottom w:val="single" w:sz="4" w:space="0" w:color="auto"/>
              <w:right w:val="single" w:sz="12" w:space="0" w:color="auto"/>
            </w:tcBorders>
            <w:vAlign w:val="center"/>
            <w:hideMark/>
          </w:tcPr>
          <w:p w14:paraId="50072623" w14:textId="77777777" w:rsidR="00DB4219" w:rsidRDefault="00DB4219">
            <w:pPr>
              <w:jc w:val="center"/>
              <w:rPr>
                <w:ins w:id="299" w:author="Iraj Sodagar" w:date="2023-01-16T13:38:00Z"/>
                <w:sz w:val="20"/>
                <w:szCs w:val="20"/>
              </w:rPr>
            </w:pPr>
            <w:ins w:id="300" w:author="Iraj Sodagar" w:date="2023-01-16T13:38:00Z">
              <w:r>
                <w:rPr>
                  <w:sz w:val="20"/>
                  <w:szCs w:val="20"/>
                </w:rPr>
                <w:t>1</w:t>
              </w:r>
            </w:ins>
          </w:p>
        </w:tc>
      </w:tr>
      <w:tr w:rsidR="00DB4219" w14:paraId="69100224" w14:textId="77777777" w:rsidTr="00DB4219">
        <w:trPr>
          <w:jc w:val="center"/>
          <w:ins w:id="301" w:author="Iraj Sodagar" w:date="2023-01-16T13:38:00Z"/>
        </w:trPr>
        <w:tc>
          <w:tcPr>
            <w:tcW w:w="2110" w:type="dxa"/>
            <w:tcBorders>
              <w:top w:val="single" w:sz="4" w:space="0" w:color="auto"/>
              <w:left w:val="single" w:sz="12" w:space="0" w:color="auto"/>
              <w:bottom w:val="single" w:sz="4" w:space="0" w:color="auto"/>
              <w:right w:val="single" w:sz="4" w:space="0" w:color="auto"/>
            </w:tcBorders>
            <w:vAlign w:val="center"/>
            <w:hideMark/>
          </w:tcPr>
          <w:p w14:paraId="1A791E86" w14:textId="77777777" w:rsidR="00DB4219" w:rsidRDefault="00DB4219">
            <w:pPr>
              <w:jc w:val="center"/>
              <w:rPr>
                <w:ins w:id="302" w:author="Iraj Sodagar" w:date="2023-01-16T13:38:00Z"/>
                <w:sz w:val="20"/>
                <w:szCs w:val="20"/>
              </w:rPr>
            </w:pPr>
            <w:ins w:id="303" w:author="Iraj Sodagar" w:date="2023-01-16T13:38:00Z">
              <w:r>
                <w:rPr>
                  <w:sz w:val="20"/>
                  <w:szCs w:val="20"/>
                </w:rPr>
                <w:t xml:space="preserve">Output </w:t>
              </w:r>
            </w:ins>
          </w:p>
        </w:tc>
        <w:tc>
          <w:tcPr>
            <w:tcW w:w="6202" w:type="dxa"/>
            <w:tcBorders>
              <w:top w:val="single" w:sz="4" w:space="0" w:color="auto"/>
              <w:left w:val="single" w:sz="4" w:space="0" w:color="auto"/>
              <w:bottom w:val="single" w:sz="4" w:space="0" w:color="auto"/>
              <w:right w:val="single" w:sz="4" w:space="0" w:color="auto"/>
            </w:tcBorders>
            <w:vAlign w:val="center"/>
            <w:hideMark/>
          </w:tcPr>
          <w:p w14:paraId="3394B3ED" w14:textId="77777777" w:rsidR="00DB4219" w:rsidRDefault="00DB4219">
            <w:pPr>
              <w:pStyle w:val="BodyText"/>
              <w:suppressAutoHyphens/>
              <w:spacing w:line="252" w:lineRule="auto"/>
              <w:ind w:firstLine="200"/>
              <w:rPr>
                <w:ins w:id="304" w:author="Iraj Sodagar" w:date="2023-01-16T13:38:00Z"/>
                <w:sz w:val="20"/>
                <w:szCs w:val="24"/>
              </w:rPr>
            </w:pPr>
            <w:ins w:id="305" w:author="Iraj Sodagar" w:date="2023-01-16T13:38:00Z">
              <w:r>
                <w:rPr>
                  <w:sz w:val="20"/>
                </w:rPr>
                <w:t>Following parameters shall not be present:</w:t>
              </w:r>
            </w:ins>
          </w:p>
          <w:p w14:paraId="6AC75C3E" w14:textId="77777777" w:rsidR="00DB4219" w:rsidRDefault="00DB4219" w:rsidP="00DB4219">
            <w:pPr>
              <w:pStyle w:val="ListParagraph"/>
              <w:widowControl w:val="0"/>
              <w:numPr>
                <w:ilvl w:val="0"/>
                <w:numId w:val="51"/>
              </w:numPr>
              <w:autoSpaceDN w:val="0"/>
              <w:contextualSpacing w:val="0"/>
              <w:jc w:val="both"/>
              <w:rPr>
                <w:ins w:id="306" w:author="Iraj Sodagar" w:date="2023-01-16T13:38:00Z"/>
                <w:sz w:val="20"/>
                <w:szCs w:val="20"/>
              </w:rPr>
            </w:pPr>
            <w:ins w:id="307" w:author="Iraj Sodagar" w:date="2023-01-16T13:38:00Z">
              <w:r>
                <w:rPr>
                  <w:sz w:val="20"/>
                  <w:szCs w:val="20"/>
                  <w:highlight w:val="yellow"/>
                </w:rPr>
                <w:t>stream-id.</w:t>
              </w:r>
            </w:ins>
          </w:p>
        </w:tc>
        <w:tc>
          <w:tcPr>
            <w:tcW w:w="1403" w:type="dxa"/>
            <w:tcBorders>
              <w:top w:val="single" w:sz="4" w:space="0" w:color="auto"/>
              <w:left w:val="single" w:sz="4" w:space="0" w:color="auto"/>
              <w:bottom w:val="single" w:sz="4" w:space="0" w:color="auto"/>
              <w:right w:val="single" w:sz="12" w:space="0" w:color="auto"/>
            </w:tcBorders>
            <w:vAlign w:val="center"/>
            <w:hideMark/>
          </w:tcPr>
          <w:p w14:paraId="7D2AABDC" w14:textId="77777777" w:rsidR="00DB4219" w:rsidRDefault="00DB4219">
            <w:pPr>
              <w:jc w:val="center"/>
              <w:rPr>
                <w:ins w:id="308" w:author="Iraj Sodagar" w:date="2023-01-16T13:38:00Z"/>
                <w:sz w:val="20"/>
                <w:szCs w:val="20"/>
              </w:rPr>
            </w:pPr>
            <w:ins w:id="309" w:author="Iraj Sodagar" w:date="2023-01-16T13:38:00Z">
              <w:r>
                <w:rPr>
                  <w:sz w:val="20"/>
                  <w:szCs w:val="20"/>
                </w:rPr>
                <w:t>1</w:t>
              </w:r>
            </w:ins>
          </w:p>
        </w:tc>
      </w:tr>
      <w:tr w:rsidR="00DB4219" w14:paraId="04A0E0EC" w14:textId="77777777" w:rsidTr="00DB4219">
        <w:trPr>
          <w:jc w:val="center"/>
          <w:ins w:id="310" w:author="Iraj Sodagar" w:date="2023-01-16T13:38:00Z"/>
        </w:trPr>
        <w:tc>
          <w:tcPr>
            <w:tcW w:w="2110" w:type="dxa"/>
            <w:tcBorders>
              <w:top w:val="single" w:sz="4" w:space="0" w:color="auto"/>
              <w:left w:val="single" w:sz="12" w:space="0" w:color="auto"/>
              <w:bottom w:val="single" w:sz="4" w:space="0" w:color="auto"/>
              <w:right w:val="single" w:sz="4" w:space="0" w:color="auto"/>
            </w:tcBorders>
            <w:vAlign w:val="center"/>
            <w:hideMark/>
          </w:tcPr>
          <w:p w14:paraId="262F1C96" w14:textId="77777777" w:rsidR="00DB4219" w:rsidRDefault="00DB4219">
            <w:pPr>
              <w:jc w:val="center"/>
              <w:rPr>
                <w:ins w:id="311" w:author="Iraj Sodagar" w:date="2023-01-16T13:38:00Z"/>
                <w:sz w:val="20"/>
                <w:szCs w:val="20"/>
              </w:rPr>
            </w:pPr>
            <w:ins w:id="312" w:author="Iraj Sodagar" w:date="2023-01-16T13:38:00Z">
              <w:r>
                <w:rPr>
                  <w:sz w:val="20"/>
                  <w:szCs w:val="20"/>
                </w:rPr>
                <w:t xml:space="preserve">Processing </w:t>
              </w:r>
            </w:ins>
          </w:p>
        </w:tc>
        <w:tc>
          <w:tcPr>
            <w:tcW w:w="6202" w:type="dxa"/>
            <w:tcBorders>
              <w:top w:val="single" w:sz="4" w:space="0" w:color="auto"/>
              <w:left w:val="single" w:sz="4" w:space="0" w:color="auto"/>
              <w:bottom w:val="single" w:sz="4" w:space="0" w:color="auto"/>
              <w:right w:val="single" w:sz="4" w:space="0" w:color="auto"/>
            </w:tcBorders>
            <w:vAlign w:val="center"/>
            <w:hideMark/>
          </w:tcPr>
          <w:p w14:paraId="7868637B" w14:textId="77777777" w:rsidR="00DB4219" w:rsidRDefault="00DB4219">
            <w:pPr>
              <w:rPr>
                <w:ins w:id="313" w:author="Iraj Sodagar" w:date="2023-01-16T13:38:00Z"/>
                <w:sz w:val="20"/>
                <w:szCs w:val="20"/>
              </w:rPr>
            </w:pPr>
            <w:ins w:id="314" w:author="Iraj Sodagar" w:date="2023-01-16T13:38:00Z">
              <w:r>
                <w:rPr>
                  <w:sz w:val="20"/>
                  <w:szCs w:val="20"/>
                </w:rPr>
                <w:t xml:space="preserve">If the function is a function group, this </w:t>
              </w:r>
              <w:proofErr w:type="spellStart"/>
              <w:r>
                <w:rPr>
                  <w:sz w:val="20"/>
                  <w:szCs w:val="20"/>
                </w:rPr>
                <w:t>deC</w:t>
              </w:r>
              <w:proofErr w:type="spellEnd"/>
              <w:r>
                <w:rPr>
                  <w:sz w:val="20"/>
                  <w:szCs w:val="20"/>
                </w:rPr>
                <w:t xml:space="preserve">:\Users\Iraj Sodagar\OneDrive\Tencent\MPEG\MPEGGroup\NBMP-2ndEdition\NBMP\nbmp-schema-definitions.jsonscriptor shall contain a connection-map object. </w:t>
              </w:r>
            </w:ins>
          </w:p>
          <w:p w14:paraId="57BD6057" w14:textId="77777777" w:rsidR="00DB4219" w:rsidRDefault="00DB4219">
            <w:pPr>
              <w:spacing w:after="120"/>
              <w:rPr>
                <w:ins w:id="315" w:author="Iraj Sodagar" w:date="2023-01-16T13:38:00Z"/>
                <w:sz w:val="20"/>
                <w:szCs w:val="20"/>
              </w:rPr>
            </w:pPr>
            <w:ins w:id="316" w:author="Iraj Sodagar" w:date="2023-01-16T13:38:00Z">
              <w:r>
                <w:rPr>
                  <w:sz w:val="20"/>
                  <w:szCs w:val="20"/>
                </w:rPr>
                <w:t xml:space="preserve">Following parameters shall not be present: </w:t>
              </w:r>
            </w:ins>
          </w:p>
          <w:p w14:paraId="1725D0C9" w14:textId="77777777" w:rsidR="00DB4219" w:rsidRDefault="00DB4219" w:rsidP="00DB4219">
            <w:pPr>
              <w:pStyle w:val="ListParagraph"/>
              <w:widowControl w:val="0"/>
              <w:numPr>
                <w:ilvl w:val="0"/>
                <w:numId w:val="52"/>
              </w:numPr>
              <w:tabs>
                <w:tab w:val="left" w:pos="403"/>
              </w:tabs>
              <w:autoSpaceDN w:val="0"/>
              <w:spacing w:line="240" w:lineRule="atLeast"/>
              <w:contextualSpacing w:val="0"/>
              <w:rPr>
                <w:ins w:id="317" w:author="Iraj Sodagar" w:date="2023-01-16T13:38:00Z"/>
                <w:sz w:val="20"/>
                <w:szCs w:val="20"/>
                <w:highlight w:val="yellow"/>
              </w:rPr>
            </w:pPr>
            <w:ins w:id="318" w:author="Iraj Sodagar" w:date="2023-01-16T13:38:00Z">
              <w:r>
                <w:rPr>
                  <w:sz w:val="20"/>
                  <w:szCs w:val="20"/>
                  <w:highlight w:val="yellow"/>
                </w:rPr>
                <w:t>start-</w:t>
              </w:r>
              <w:proofErr w:type="gramStart"/>
              <w:r>
                <w:rPr>
                  <w:sz w:val="20"/>
                  <w:szCs w:val="20"/>
                  <w:highlight w:val="yellow"/>
                </w:rPr>
                <w:t>time;</w:t>
              </w:r>
              <w:proofErr w:type="gramEnd"/>
            </w:ins>
          </w:p>
          <w:p w14:paraId="20C76711" w14:textId="77777777" w:rsidR="00DB4219" w:rsidRDefault="00DB4219" w:rsidP="00DB4219">
            <w:pPr>
              <w:pStyle w:val="ListParagraph"/>
              <w:widowControl w:val="0"/>
              <w:numPr>
                <w:ilvl w:val="0"/>
                <w:numId w:val="52"/>
              </w:numPr>
              <w:tabs>
                <w:tab w:val="left" w:pos="403"/>
              </w:tabs>
              <w:autoSpaceDN w:val="0"/>
              <w:spacing w:line="240" w:lineRule="atLeast"/>
              <w:contextualSpacing w:val="0"/>
              <w:rPr>
                <w:ins w:id="319" w:author="Iraj Sodagar" w:date="2023-01-16T13:38:00Z"/>
                <w:sz w:val="20"/>
                <w:szCs w:val="20"/>
              </w:rPr>
            </w:pPr>
            <w:ins w:id="320" w:author="Iraj Sodagar" w:date="2023-01-16T13:38:00Z">
              <w:r>
                <w:rPr>
                  <w:sz w:val="20"/>
                  <w:szCs w:val="20"/>
                  <w:highlight w:val="yellow"/>
                </w:rPr>
                <w:t>connection-map.</w:t>
              </w:r>
            </w:ins>
          </w:p>
        </w:tc>
        <w:tc>
          <w:tcPr>
            <w:tcW w:w="1403" w:type="dxa"/>
            <w:tcBorders>
              <w:top w:val="single" w:sz="4" w:space="0" w:color="auto"/>
              <w:left w:val="single" w:sz="4" w:space="0" w:color="auto"/>
              <w:bottom w:val="single" w:sz="4" w:space="0" w:color="auto"/>
              <w:right w:val="single" w:sz="12" w:space="0" w:color="auto"/>
            </w:tcBorders>
            <w:vAlign w:val="center"/>
            <w:hideMark/>
          </w:tcPr>
          <w:p w14:paraId="1CC9CBEC" w14:textId="77777777" w:rsidR="00DB4219" w:rsidRDefault="00DB4219">
            <w:pPr>
              <w:ind w:firstLineChars="200" w:firstLine="400"/>
              <w:rPr>
                <w:ins w:id="321" w:author="Iraj Sodagar" w:date="2023-01-16T13:38:00Z"/>
                <w:color w:val="000000"/>
                <w:sz w:val="20"/>
                <w:szCs w:val="20"/>
              </w:rPr>
            </w:pPr>
            <w:ins w:id="322" w:author="Iraj Sodagar" w:date="2023-01-16T13:38:00Z">
              <w:r>
                <w:rPr>
                  <w:sz w:val="20"/>
                  <w:szCs w:val="20"/>
                </w:rPr>
                <w:t>0-1</w:t>
              </w:r>
            </w:ins>
          </w:p>
        </w:tc>
      </w:tr>
      <w:tr w:rsidR="00DB4219" w14:paraId="2C8D734D" w14:textId="77777777" w:rsidTr="00DB4219">
        <w:trPr>
          <w:jc w:val="center"/>
          <w:ins w:id="323" w:author="Iraj Sodagar" w:date="2023-01-16T13:38:00Z"/>
        </w:trPr>
        <w:tc>
          <w:tcPr>
            <w:tcW w:w="2110" w:type="dxa"/>
            <w:tcBorders>
              <w:top w:val="single" w:sz="4" w:space="0" w:color="auto"/>
              <w:left w:val="single" w:sz="12" w:space="0" w:color="auto"/>
              <w:bottom w:val="single" w:sz="4" w:space="0" w:color="auto"/>
              <w:right w:val="single" w:sz="4" w:space="0" w:color="auto"/>
            </w:tcBorders>
            <w:vAlign w:val="center"/>
            <w:hideMark/>
          </w:tcPr>
          <w:p w14:paraId="2AE17C73" w14:textId="77777777" w:rsidR="00DB4219" w:rsidRDefault="00DB4219">
            <w:pPr>
              <w:jc w:val="center"/>
              <w:rPr>
                <w:ins w:id="324" w:author="Iraj Sodagar" w:date="2023-01-16T13:38:00Z"/>
                <w:sz w:val="20"/>
                <w:szCs w:val="20"/>
              </w:rPr>
            </w:pPr>
            <w:ins w:id="325" w:author="Iraj Sodagar" w:date="2023-01-16T13:38:00Z">
              <w:r>
                <w:rPr>
                  <w:sz w:val="20"/>
                  <w:szCs w:val="20"/>
                </w:rPr>
                <w:t>Requirements</w:t>
              </w:r>
            </w:ins>
          </w:p>
        </w:tc>
        <w:tc>
          <w:tcPr>
            <w:tcW w:w="6202" w:type="dxa"/>
            <w:tcBorders>
              <w:top w:val="single" w:sz="4" w:space="0" w:color="auto"/>
              <w:left w:val="single" w:sz="4" w:space="0" w:color="auto"/>
              <w:bottom w:val="single" w:sz="4" w:space="0" w:color="auto"/>
              <w:right w:val="single" w:sz="4" w:space="0" w:color="auto"/>
            </w:tcBorders>
            <w:vAlign w:val="center"/>
            <w:hideMark/>
          </w:tcPr>
          <w:p w14:paraId="277022E4" w14:textId="77777777" w:rsidR="00DB4219" w:rsidRDefault="00DB4219">
            <w:pPr>
              <w:rPr>
                <w:ins w:id="326" w:author="Iraj Sodagar" w:date="2023-01-16T13:38:00Z"/>
                <w:sz w:val="20"/>
                <w:szCs w:val="20"/>
              </w:rPr>
            </w:pPr>
            <w:ins w:id="327" w:author="Iraj Sodagar" w:date="2023-01-16T13:38:00Z">
              <w:r>
                <w:rPr>
                  <w:sz w:val="20"/>
                  <w:szCs w:val="20"/>
                </w:rPr>
                <w:t xml:space="preserve">Following parameters shall not be present: </w:t>
              </w:r>
            </w:ins>
          </w:p>
          <w:p w14:paraId="13F759E0" w14:textId="77777777" w:rsidR="00DB4219" w:rsidRDefault="00DB4219" w:rsidP="00DB4219">
            <w:pPr>
              <w:pStyle w:val="ListParagraph"/>
              <w:widowControl w:val="0"/>
              <w:numPr>
                <w:ilvl w:val="0"/>
                <w:numId w:val="50"/>
              </w:numPr>
              <w:tabs>
                <w:tab w:val="left" w:pos="403"/>
              </w:tabs>
              <w:autoSpaceDE w:val="0"/>
              <w:spacing w:line="240" w:lineRule="atLeast"/>
              <w:rPr>
                <w:ins w:id="328" w:author="Iraj Sodagar" w:date="2023-01-16T13:38:00Z"/>
                <w:sz w:val="20"/>
                <w:szCs w:val="20"/>
                <w:highlight w:val="yellow"/>
              </w:rPr>
            </w:pPr>
            <w:proofErr w:type="gramStart"/>
            <w:ins w:id="329" w:author="Iraj Sodagar" w:date="2023-01-16T13:38:00Z">
              <w:r>
                <w:rPr>
                  <w:sz w:val="20"/>
                  <w:szCs w:val="20"/>
                  <w:highlight w:val="yellow"/>
                </w:rPr>
                <w:t>proximity;</w:t>
              </w:r>
              <w:proofErr w:type="gramEnd"/>
            </w:ins>
          </w:p>
          <w:p w14:paraId="133FA013" w14:textId="77777777" w:rsidR="00DB4219" w:rsidRDefault="00DB4219" w:rsidP="00DB4219">
            <w:pPr>
              <w:pStyle w:val="ListParagraph"/>
              <w:widowControl w:val="0"/>
              <w:numPr>
                <w:ilvl w:val="0"/>
                <w:numId w:val="50"/>
              </w:numPr>
              <w:tabs>
                <w:tab w:val="left" w:pos="403"/>
              </w:tabs>
              <w:autoSpaceDE w:val="0"/>
              <w:spacing w:line="240" w:lineRule="atLeast"/>
              <w:rPr>
                <w:ins w:id="330" w:author="Iraj Sodagar" w:date="2023-01-16T13:38:00Z"/>
                <w:sz w:val="20"/>
                <w:szCs w:val="20"/>
                <w:highlight w:val="yellow"/>
              </w:rPr>
            </w:pPr>
            <w:ins w:id="331" w:author="Iraj Sodagar" w:date="2023-01-16T13:38:00Z">
              <w:r>
                <w:rPr>
                  <w:sz w:val="20"/>
                  <w:szCs w:val="20"/>
                  <w:highlight w:val="yellow"/>
                </w:rPr>
                <w:t>proximity-</w:t>
              </w:r>
              <w:proofErr w:type="gramStart"/>
              <w:r>
                <w:rPr>
                  <w:sz w:val="20"/>
                  <w:szCs w:val="20"/>
                  <w:highlight w:val="yellow"/>
                </w:rPr>
                <w:t>equation;</w:t>
              </w:r>
              <w:proofErr w:type="gramEnd"/>
            </w:ins>
          </w:p>
          <w:p w14:paraId="0AECA723" w14:textId="77777777" w:rsidR="00DB4219" w:rsidRDefault="00DB4219" w:rsidP="00DB4219">
            <w:pPr>
              <w:pStyle w:val="ListParagraph"/>
              <w:widowControl w:val="0"/>
              <w:numPr>
                <w:ilvl w:val="0"/>
                <w:numId w:val="50"/>
              </w:numPr>
              <w:tabs>
                <w:tab w:val="left" w:pos="403"/>
              </w:tabs>
              <w:autoSpaceDE w:val="0"/>
              <w:spacing w:line="240" w:lineRule="atLeast"/>
              <w:rPr>
                <w:ins w:id="332" w:author="Iraj Sodagar" w:date="2023-01-16T13:38:00Z"/>
                <w:sz w:val="20"/>
                <w:szCs w:val="20"/>
                <w:highlight w:val="yellow"/>
              </w:rPr>
            </w:pPr>
            <w:ins w:id="333" w:author="Iraj Sodagar" w:date="2023-01-16T13:38:00Z">
              <w:r>
                <w:rPr>
                  <w:sz w:val="20"/>
                  <w:szCs w:val="20"/>
                  <w:highlight w:val="yellow"/>
                </w:rPr>
                <w:t xml:space="preserve">split-efficiency. </w:t>
              </w:r>
            </w:ins>
          </w:p>
          <w:p w14:paraId="33D49FF7" w14:textId="77777777" w:rsidR="00DB4219" w:rsidRDefault="00DB4219">
            <w:pPr>
              <w:spacing w:before="240"/>
              <w:rPr>
                <w:ins w:id="334" w:author="Iraj Sodagar" w:date="2023-01-16T13:38:00Z"/>
                <w:sz w:val="20"/>
                <w:szCs w:val="20"/>
              </w:rPr>
            </w:pPr>
            <w:ins w:id="335" w:author="Iraj Sodagar" w:date="2023-01-16T13:38:00Z">
              <w:r>
                <w:rPr>
                  <w:sz w:val="20"/>
                  <w:szCs w:val="20"/>
                </w:rPr>
                <w:t>In function description, only maximum or minimum values should be specified.</w:t>
              </w:r>
            </w:ins>
          </w:p>
        </w:tc>
        <w:tc>
          <w:tcPr>
            <w:tcW w:w="1403" w:type="dxa"/>
            <w:tcBorders>
              <w:top w:val="single" w:sz="4" w:space="0" w:color="auto"/>
              <w:left w:val="single" w:sz="4" w:space="0" w:color="auto"/>
              <w:bottom w:val="single" w:sz="4" w:space="0" w:color="auto"/>
              <w:right w:val="single" w:sz="12" w:space="0" w:color="auto"/>
            </w:tcBorders>
            <w:vAlign w:val="center"/>
            <w:hideMark/>
          </w:tcPr>
          <w:p w14:paraId="7F098DAF" w14:textId="77777777" w:rsidR="00DB4219" w:rsidRDefault="00DB4219">
            <w:pPr>
              <w:jc w:val="center"/>
              <w:rPr>
                <w:ins w:id="336" w:author="Iraj Sodagar" w:date="2023-01-16T13:38:00Z"/>
                <w:sz w:val="20"/>
                <w:szCs w:val="20"/>
              </w:rPr>
            </w:pPr>
            <w:ins w:id="337" w:author="Iraj Sodagar" w:date="2023-01-16T13:38:00Z">
              <w:r>
                <w:rPr>
                  <w:sz w:val="20"/>
                  <w:szCs w:val="20"/>
                </w:rPr>
                <w:t>0-1</w:t>
              </w:r>
            </w:ins>
          </w:p>
        </w:tc>
      </w:tr>
      <w:tr w:rsidR="00DB4219" w14:paraId="025B9828" w14:textId="77777777" w:rsidTr="00DB4219">
        <w:trPr>
          <w:jc w:val="center"/>
          <w:ins w:id="338" w:author="Iraj Sodagar" w:date="2023-01-16T13:38:00Z"/>
        </w:trPr>
        <w:tc>
          <w:tcPr>
            <w:tcW w:w="2110" w:type="dxa"/>
            <w:tcBorders>
              <w:top w:val="single" w:sz="4" w:space="0" w:color="auto"/>
              <w:left w:val="single" w:sz="12" w:space="0" w:color="auto"/>
              <w:bottom w:val="single" w:sz="4" w:space="0" w:color="auto"/>
              <w:right w:val="single" w:sz="4" w:space="0" w:color="auto"/>
            </w:tcBorders>
            <w:vAlign w:val="center"/>
            <w:hideMark/>
          </w:tcPr>
          <w:p w14:paraId="498D2D36" w14:textId="77777777" w:rsidR="00DB4219" w:rsidRDefault="00DB4219">
            <w:pPr>
              <w:jc w:val="center"/>
              <w:rPr>
                <w:ins w:id="339" w:author="Iraj Sodagar" w:date="2023-01-16T13:38:00Z"/>
                <w:sz w:val="20"/>
                <w:szCs w:val="20"/>
              </w:rPr>
            </w:pPr>
            <w:ins w:id="340" w:author="Iraj Sodagar" w:date="2023-01-16T13:38:00Z">
              <w:r>
                <w:rPr>
                  <w:sz w:val="20"/>
                  <w:szCs w:val="20"/>
                </w:rPr>
                <w:t xml:space="preserve">Configuration </w:t>
              </w:r>
            </w:ins>
          </w:p>
        </w:tc>
        <w:tc>
          <w:tcPr>
            <w:tcW w:w="6202" w:type="dxa"/>
            <w:tcBorders>
              <w:top w:val="single" w:sz="4" w:space="0" w:color="auto"/>
              <w:left w:val="single" w:sz="4" w:space="0" w:color="auto"/>
              <w:bottom w:val="single" w:sz="4" w:space="0" w:color="auto"/>
              <w:right w:val="single" w:sz="4" w:space="0" w:color="auto"/>
            </w:tcBorders>
            <w:vAlign w:val="center"/>
            <w:hideMark/>
          </w:tcPr>
          <w:p w14:paraId="480C3B19" w14:textId="77777777" w:rsidR="00DB4219" w:rsidRDefault="00DB4219">
            <w:pPr>
              <w:rPr>
                <w:ins w:id="341" w:author="Iraj Sodagar" w:date="2023-01-16T13:38:00Z"/>
                <w:sz w:val="20"/>
                <w:szCs w:val="20"/>
              </w:rPr>
            </w:pPr>
            <w:ins w:id="342" w:author="Iraj Sodagar" w:date="2023-01-16T13:38:00Z">
              <w:r>
                <w:rPr>
                  <w:sz w:val="20"/>
                  <w:szCs w:val="20"/>
                </w:rPr>
                <w:t>None</w:t>
              </w:r>
            </w:ins>
          </w:p>
        </w:tc>
        <w:tc>
          <w:tcPr>
            <w:tcW w:w="1403" w:type="dxa"/>
            <w:tcBorders>
              <w:top w:val="single" w:sz="4" w:space="0" w:color="auto"/>
              <w:left w:val="single" w:sz="4" w:space="0" w:color="auto"/>
              <w:bottom w:val="single" w:sz="4" w:space="0" w:color="auto"/>
              <w:right w:val="single" w:sz="12" w:space="0" w:color="auto"/>
            </w:tcBorders>
            <w:vAlign w:val="center"/>
            <w:hideMark/>
          </w:tcPr>
          <w:p w14:paraId="1843F6B1" w14:textId="77777777" w:rsidR="00DB4219" w:rsidRDefault="00DB4219">
            <w:pPr>
              <w:jc w:val="center"/>
              <w:rPr>
                <w:ins w:id="343" w:author="Iraj Sodagar" w:date="2023-01-16T13:38:00Z"/>
                <w:sz w:val="20"/>
                <w:szCs w:val="20"/>
              </w:rPr>
            </w:pPr>
            <w:ins w:id="344" w:author="Iraj Sodagar" w:date="2023-01-16T13:38:00Z">
              <w:r>
                <w:rPr>
                  <w:sz w:val="20"/>
                  <w:szCs w:val="20"/>
                </w:rPr>
                <w:t>0-1</w:t>
              </w:r>
            </w:ins>
          </w:p>
        </w:tc>
      </w:tr>
      <w:tr w:rsidR="00DB4219" w14:paraId="5EA32A0B" w14:textId="77777777" w:rsidTr="00DB4219">
        <w:trPr>
          <w:jc w:val="center"/>
          <w:ins w:id="345" w:author="Iraj Sodagar" w:date="2023-01-16T13:38:00Z"/>
        </w:trPr>
        <w:tc>
          <w:tcPr>
            <w:tcW w:w="2110" w:type="dxa"/>
            <w:tcBorders>
              <w:top w:val="single" w:sz="4" w:space="0" w:color="auto"/>
              <w:left w:val="single" w:sz="12" w:space="0" w:color="auto"/>
              <w:bottom w:val="single" w:sz="4" w:space="0" w:color="auto"/>
              <w:right w:val="single" w:sz="4" w:space="0" w:color="auto"/>
            </w:tcBorders>
            <w:vAlign w:val="center"/>
            <w:hideMark/>
          </w:tcPr>
          <w:p w14:paraId="0EE8DE52" w14:textId="77777777" w:rsidR="00DB4219" w:rsidRDefault="00DB4219">
            <w:pPr>
              <w:jc w:val="center"/>
              <w:rPr>
                <w:ins w:id="346" w:author="Iraj Sodagar" w:date="2023-01-16T13:38:00Z"/>
                <w:sz w:val="20"/>
                <w:szCs w:val="20"/>
              </w:rPr>
            </w:pPr>
            <w:ins w:id="347" w:author="Iraj Sodagar" w:date="2023-01-16T13:38:00Z">
              <w:r>
                <w:rPr>
                  <w:sz w:val="20"/>
                  <w:szCs w:val="20"/>
                </w:rPr>
                <w:t>Step</w:t>
              </w:r>
            </w:ins>
          </w:p>
        </w:tc>
        <w:tc>
          <w:tcPr>
            <w:tcW w:w="6202" w:type="dxa"/>
            <w:tcBorders>
              <w:top w:val="single" w:sz="4" w:space="0" w:color="auto"/>
              <w:left w:val="single" w:sz="4" w:space="0" w:color="auto"/>
              <w:bottom w:val="single" w:sz="4" w:space="0" w:color="auto"/>
              <w:right w:val="single" w:sz="4" w:space="0" w:color="auto"/>
            </w:tcBorders>
            <w:vAlign w:val="center"/>
          </w:tcPr>
          <w:p w14:paraId="16A5B494" w14:textId="77777777" w:rsidR="00DB4219" w:rsidRDefault="00DB4219">
            <w:pPr>
              <w:rPr>
                <w:ins w:id="348" w:author="Iraj Sodagar" w:date="2023-01-16T13:38:00Z"/>
                <w:sz w:val="20"/>
                <w:szCs w:val="20"/>
              </w:rPr>
            </w:pPr>
            <w:ins w:id="349" w:author="Iraj Sodagar" w:date="2023-01-16T13:38:00Z">
              <w:r>
                <w:rPr>
                  <w:sz w:val="20"/>
                  <w:szCs w:val="20"/>
                </w:rPr>
                <w:t xml:space="preserve">If this descriptor is used, the function can be run in step operation. </w:t>
              </w:r>
            </w:ins>
          </w:p>
          <w:p w14:paraId="6E0D5280" w14:textId="77777777" w:rsidR="00DB4219" w:rsidRDefault="00DB4219">
            <w:pPr>
              <w:rPr>
                <w:ins w:id="350" w:author="Iraj Sodagar" w:date="2023-01-16T13:38:00Z"/>
                <w:sz w:val="20"/>
                <w:szCs w:val="20"/>
              </w:rPr>
            </w:pPr>
            <w:ins w:id="351" w:author="Iraj Sodagar" w:date="2023-01-16T13:38:00Z">
              <w:r>
                <w:rPr>
                  <w:sz w:val="20"/>
                  <w:szCs w:val="20"/>
                </w:rPr>
                <w:t>If the case of stateless support, the input and output descriptors shall contain the sequence-number/start/duration metadata inputs and outputs for the corresponding input/outputs</w:t>
              </w:r>
            </w:ins>
          </w:p>
          <w:p w14:paraId="1022F64F" w14:textId="77777777" w:rsidR="00DB4219" w:rsidRDefault="00DB4219">
            <w:pPr>
              <w:rPr>
                <w:ins w:id="352" w:author="Iraj Sodagar" w:date="2023-01-16T13:38:00Z"/>
                <w:sz w:val="20"/>
                <w:szCs w:val="20"/>
              </w:rPr>
            </w:pPr>
            <w:ins w:id="353" w:author="Iraj Sodagar" w:date="2023-01-16T13:38:00Z">
              <w:r>
                <w:rPr>
                  <w:sz w:val="20"/>
                  <w:szCs w:val="20"/>
                </w:rPr>
                <w:t xml:space="preserve">Following parameter shall not be present: </w:t>
              </w:r>
            </w:ins>
          </w:p>
          <w:p w14:paraId="284FE747" w14:textId="77777777" w:rsidR="00DB4219" w:rsidRDefault="00DB4219" w:rsidP="00DB4219">
            <w:pPr>
              <w:pStyle w:val="ListParagraph"/>
              <w:widowControl w:val="0"/>
              <w:numPr>
                <w:ilvl w:val="0"/>
                <w:numId w:val="53"/>
              </w:numPr>
              <w:tabs>
                <w:tab w:val="left" w:pos="403"/>
              </w:tabs>
              <w:autoSpaceDN w:val="0"/>
              <w:spacing w:line="240" w:lineRule="atLeast"/>
              <w:contextualSpacing w:val="0"/>
              <w:jc w:val="both"/>
              <w:rPr>
                <w:ins w:id="354" w:author="Iraj Sodagar" w:date="2023-01-16T13:38:00Z"/>
                <w:sz w:val="20"/>
                <w:szCs w:val="20"/>
              </w:rPr>
            </w:pPr>
            <w:ins w:id="355" w:author="Iraj Sodagar" w:date="2023-01-16T13:38:00Z">
              <w:r>
                <w:rPr>
                  <w:sz w:val="20"/>
                  <w:szCs w:val="20"/>
                </w:rPr>
                <w:t>operating-units.</w:t>
              </w:r>
            </w:ins>
          </w:p>
          <w:p w14:paraId="1C685993" w14:textId="77777777" w:rsidR="00DB4219" w:rsidRDefault="00DB4219">
            <w:pPr>
              <w:rPr>
                <w:ins w:id="356" w:author="Iraj Sodagar" w:date="2023-01-16T13:38:00Z"/>
                <w:sz w:val="20"/>
                <w:szCs w:val="20"/>
              </w:rPr>
            </w:pPr>
          </w:p>
        </w:tc>
        <w:tc>
          <w:tcPr>
            <w:tcW w:w="1403" w:type="dxa"/>
            <w:tcBorders>
              <w:top w:val="single" w:sz="4" w:space="0" w:color="auto"/>
              <w:left w:val="single" w:sz="4" w:space="0" w:color="auto"/>
              <w:bottom w:val="single" w:sz="4" w:space="0" w:color="auto"/>
              <w:right w:val="single" w:sz="12" w:space="0" w:color="auto"/>
            </w:tcBorders>
            <w:vAlign w:val="center"/>
            <w:hideMark/>
          </w:tcPr>
          <w:p w14:paraId="6A411A84" w14:textId="77777777" w:rsidR="00DB4219" w:rsidRDefault="00DB4219">
            <w:pPr>
              <w:jc w:val="center"/>
              <w:rPr>
                <w:ins w:id="357" w:author="Iraj Sodagar" w:date="2023-01-16T13:38:00Z"/>
                <w:sz w:val="20"/>
                <w:szCs w:val="20"/>
              </w:rPr>
            </w:pPr>
            <w:ins w:id="358" w:author="Iraj Sodagar" w:date="2023-01-16T13:38:00Z">
              <w:r>
                <w:rPr>
                  <w:sz w:val="20"/>
                  <w:szCs w:val="20"/>
                </w:rPr>
                <w:t>0-1</w:t>
              </w:r>
            </w:ins>
          </w:p>
        </w:tc>
      </w:tr>
      <w:tr w:rsidR="00DB4219" w14:paraId="415ED4F2" w14:textId="77777777" w:rsidTr="00DB4219">
        <w:trPr>
          <w:jc w:val="center"/>
          <w:ins w:id="359" w:author="Iraj Sodagar" w:date="2023-01-16T13:38:00Z"/>
        </w:trPr>
        <w:tc>
          <w:tcPr>
            <w:tcW w:w="2110" w:type="dxa"/>
            <w:tcBorders>
              <w:top w:val="single" w:sz="4" w:space="0" w:color="auto"/>
              <w:left w:val="single" w:sz="12" w:space="0" w:color="auto"/>
              <w:bottom w:val="single" w:sz="4" w:space="0" w:color="auto"/>
              <w:right w:val="single" w:sz="4" w:space="0" w:color="auto"/>
            </w:tcBorders>
            <w:vAlign w:val="center"/>
            <w:hideMark/>
          </w:tcPr>
          <w:p w14:paraId="3490DE02" w14:textId="77777777" w:rsidR="00DB4219" w:rsidRDefault="00DB4219">
            <w:pPr>
              <w:jc w:val="center"/>
              <w:rPr>
                <w:ins w:id="360" w:author="Iraj Sodagar" w:date="2023-01-16T13:38:00Z"/>
                <w:sz w:val="20"/>
                <w:szCs w:val="20"/>
              </w:rPr>
            </w:pPr>
            <w:ins w:id="361" w:author="Iraj Sodagar" w:date="2023-01-16T13:38:00Z">
              <w:r>
                <w:rPr>
                  <w:sz w:val="20"/>
                  <w:szCs w:val="20"/>
                </w:rPr>
                <w:t xml:space="preserve">Client-Assistance </w:t>
              </w:r>
            </w:ins>
          </w:p>
        </w:tc>
        <w:tc>
          <w:tcPr>
            <w:tcW w:w="6202" w:type="dxa"/>
            <w:tcBorders>
              <w:top w:val="single" w:sz="4" w:space="0" w:color="auto"/>
              <w:left w:val="single" w:sz="4" w:space="0" w:color="auto"/>
              <w:bottom w:val="single" w:sz="4" w:space="0" w:color="auto"/>
              <w:right w:val="single" w:sz="4" w:space="0" w:color="auto"/>
            </w:tcBorders>
            <w:vAlign w:val="center"/>
            <w:hideMark/>
          </w:tcPr>
          <w:p w14:paraId="34A1CFCA" w14:textId="77777777" w:rsidR="00DB4219" w:rsidRDefault="00DB4219">
            <w:pPr>
              <w:spacing w:after="120"/>
              <w:rPr>
                <w:ins w:id="362" w:author="Iraj Sodagar" w:date="2023-01-16T13:38:00Z"/>
                <w:sz w:val="20"/>
                <w:szCs w:val="20"/>
              </w:rPr>
            </w:pPr>
            <w:ins w:id="363" w:author="Iraj Sodagar" w:date="2023-01-16T13:38:00Z">
              <w:r>
                <w:rPr>
                  <w:sz w:val="20"/>
                  <w:szCs w:val="20"/>
                </w:rPr>
                <w:t xml:space="preserve">Following parameters shall not be present: </w:t>
              </w:r>
            </w:ins>
          </w:p>
          <w:p w14:paraId="3EAD42C9" w14:textId="77777777" w:rsidR="00DB4219" w:rsidRDefault="00DB4219" w:rsidP="00DB4219">
            <w:pPr>
              <w:pStyle w:val="ListParagraph"/>
              <w:widowControl w:val="0"/>
              <w:numPr>
                <w:ilvl w:val="0"/>
                <w:numId w:val="53"/>
              </w:numPr>
              <w:tabs>
                <w:tab w:val="left" w:pos="403"/>
              </w:tabs>
              <w:autoSpaceDN w:val="0"/>
              <w:spacing w:line="240" w:lineRule="atLeast"/>
              <w:contextualSpacing w:val="0"/>
              <w:jc w:val="both"/>
              <w:rPr>
                <w:ins w:id="364" w:author="Iraj Sodagar" w:date="2023-01-16T13:38:00Z"/>
                <w:sz w:val="20"/>
                <w:szCs w:val="20"/>
                <w:highlight w:val="yellow"/>
              </w:rPr>
            </w:pPr>
            <w:ins w:id="365" w:author="Iraj Sodagar" w:date="2023-01-16T13:38:00Z">
              <w:r>
                <w:rPr>
                  <w:sz w:val="20"/>
                  <w:szCs w:val="20"/>
                  <w:highlight w:val="yellow"/>
                </w:rPr>
                <w:t>measurement-collection-</w:t>
              </w:r>
              <w:proofErr w:type="gramStart"/>
              <w:r>
                <w:rPr>
                  <w:sz w:val="20"/>
                  <w:szCs w:val="20"/>
                  <w:highlight w:val="yellow"/>
                </w:rPr>
                <w:t>list;</w:t>
              </w:r>
              <w:proofErr w:type="gramEnd"/>
            </w:ins>
          </w:p>
          <w:p w14:paraId="17E80106" w14:textId="77777777" w:rsidR="00DB4219" w:rsidRDefault="00DB4219" w:rsidP="00DB4219">
            <w:pPr>
              <w:pStyle w:val="ListParagraph"/>
              <w:widowControl w:val="0"/>
              <w:numPr>
                <w:ilvl w:val="0"/>
                <w:numId w:val="53"/>
              </w:numPr>
              <w:tabs>
                <w:tab w:val="left" w:pos="403"/>
              </w:tabs>
              <w:autoSpaceDN w:val="0"/>
              <w:spacing w:after="240" w:line="240" w:lineRule="atLeast"/>
              <w:contextualSpacing w:val="0"/>
              <w:jc w:val="both"/>
              <w:rPr>
                <w:ins w:id="366" w:author="Iraj Sodagar" w:date="2023-01-16T13:38:00Z"/>
                <w:sz w:val="20"/>
                <w:szCs w:val="20"/>
              </w:rPr>
            </w:pPr>
            <w:ins w:id="367" w:author="Iraj Sodagar" w:date="2023-01-16T13:38:00Z">
              <w:r>
                <w:rPr>
                  <w:sz w:val="20"/>
                  <w:szCs w:val="20"/>
                  <w:highlight w:val="yellow"/>
                </w:rPr>
                <w:lastRenderedPageBreak/>
                <w:t>source-assistance-information</w:t>
              </w:r>
              <w:r>
                <w:rPr>
                  <w:sz w:val="20"/>
                  <w:szCs w:val="20"/>
                </w:rPr>
                <w:t>.</w:t>
              </w:r>
            </w:ins>
          </w:p>
        </w:tc>
        <w:tc>
          <w:tcPr>
            <w:tcW w:w="1403" w:type="dxa"/>
            <w:tcBorders>
              <w:top w:val="single" w:sz="4" w:space="0" w:color="auto"/>
              <w:left w:val="single" w:sz="4" w:space="0" w:color="auto"/>
              <w:bottom w:val="single" w:sz="4" w:space="0" w:color="auto"/>
              <w:right w:val="single" w:sz="12" w:space="0" w:color="auto"/>
            </w:tcBorders>
            <w:vAlign w:val="center"/>
            <w:hideMark/>
          </w:tcPr>
          <w:p w14:paraId="3A7BFB27" w14:textId="77777777" w:rsidR="00DB4219" w:rsidRDefault="00DB4219">
            <w:pPr>
              <w:jc w:val="center"/>
              <w:rPr>
                <w:ins w:id="368" w:author="Iraj Sodagar" w:date="2023-01-16T13:38:00Z"/>
                <w:sz w:val="20"/>
                <w:szCs w:val="20"/>
              </w:rPr>
            </w:pPr>
            <w:ins w:id="369" w:author="Iraj Sodagar" w:date="2023-01-16T13:38:00Z">
              <w:r>
                <w:rPr>
                  <w:sz w:val="20"/>
                  <w:szCs w:val="20"/>
                </w:rPr>
                <w:lastRenderedPageBreak/>
                <w:t>0-1</w:t>
              </w:r>
            </w:ins>
          </w:p>
        </w:tc>
      </w:tr>
      <w:tr w:rsidR="00DB4219" w14:paraId="516A5CEC" w14:textId="77777777" w:rsidTr="00DB4219">
        <w:trPr>
          <w:jc w:val="center"/>
          <w:ins w:id="370" w:author="Iraj Sodagar" w:date="2023-01-16T13:38:00Z"/>
        </w:trPr>
        <w:tc>
          <w:tcPr>
            <w:tcW w:w="2110" w:type="dxa"/>
            <w:tcBorders>
              <w:top w:val="single" w:sz="4" w:space="0" w:color="auto"/>
              <w:left w:val="single" w:sz="12" w:space="0" w:color="auto"/>
              <w:bottom w:val="single" w:sz="4" w:space="0" w:color="auto"/>
              <w:right w:val="single" w:sz="4" w:space="0" w:color="auto"/>
            </w:tcBorders>
            <w:vAlign w:val="center"/>
            <w:hideMark/>
          </w:tcPr>
          <w:p w14:paraId="6E1C1038" w14:textId="77777777" w:rsidR="00DB4219" w:rsidRDefault="00DB4219">
            <w:pPr>
              <w:jc w:val="center"/>
              <w:rPr>
                <w:ins w:id="371" w:author="Iraj Sodagar" w:date="2023-01-16T13:38:00Z"/>
                <w:sz w:val="20"/>
                <w:szCs w:val="20"/>
              </w:rPr>
            </w:pPr>
            <w:ins w:id="372" w:author="Iraj Sodagar" w:date="2023-01-16T13:38:00Z">
              <w:r>
                <w:rPr>
                  <w:sz w:val="20"/>
                  <w:szCs w:val="20"/>
                </w:rPr>
                <w:t xml:space="preserve">Assertion </w:t>
              </w:r>
            </w:ins>
          </w:p>
        </w:tc>
        <w:tc>
          <w:tcPr>
            <w:tcW w:w="6202" w:type="dxa"/>
            <w:tcBorders>
              <w:top w:val="single" w:sz="4" w:space="0" w:color="auto"/>
              <w:left w:val="single" w:sz="4" w:space="0" w:color="auto"/>
              <w:bottom w:val="single" w:sz="4" w:space="0" w:color="auto"/>
              <w:right w:val="single" w:sz="4" w:space="0" w:color="auto"/>
            </w:tcBorders>
            <w:vAlign w:val="center"/>
            <w:hideMark/>
          </w:tcPr>
          <w:p w14:paraId="45A7190C" w14:textId="77777777" w:rsidR="00DB4219" w:rsidRDefault="00DB4219">
            <w:pPr>
              <w:rPr>
                <w:ins w:id="373" w:author="Iraj Sodagar" w:date="2023-01-16T13:38:00Z"/>
                <w:sz w:val="20"/>
                <w:szCs w:val="20"/>
              </w:rPr>
            </w:pPr>
            <w:ins w:id="374" w:author="Iraj Sodagar" w:date="2023-01-16T13:38:00Z">
              <w:r>
                <w:rPr>
                  <w:sz w:val="20"/>
                  <w:szCs w:val="20"/>
                </w:rPr>
                <w:t>None</w:t>
              </w:r>
            </w:ins>
          </w:p>
        </w:tc>
        <w:tc>
          <w:tcPr>
            <w:tcW w:w="1403" w:type="dxa"/>
            <w:tcBorders>
              <w:top w:val="single" w:sz="4" w:space="0" w:color="auto"/>
              <w:left w:val="single" w:sz="4" w:space="0" w:color="auto"/>
              <w:bottom w:val="single" w:sz="4" w:space="0" w:color="auto"/>
              <w:right w:val="single" w:sz="12" w:space="0" w:color="auto"/>
            </w:tcBorders>
            <w:vAlign w:val="center"/>
            <w:hideMark/>
          </w:tcPr>
          <w:p w14:paraId="3678BFFF" w14:textId="77777777" w:rsidR="00DB4219" w:rsidRDefault="00DB4219">
            <w:pPr>
              <w:jc w:val="center"/>
              <w:rPr>
                <w:ins w:id="375" w:author="Iraj Sodagar" w:date="2023-01-16T13:38:00Z"/>
                <w:sz w:val="20"/>
                <w:szCs w:val="20"/>
              </w:rPr>
            </w:pPr>
            <w:ins w:id="376" w:author="Iraj Sodagar" w:date="2023-01-16T13:38:00Z">
              <w:r>
                <w:rPr>
                  <w:sz w:val="20"/>
                  <w:szCs w:val="20"/>
                </w:rPr>
                <w:t>0-1</w:t>
              </w:r>
            </w:ins>
          </w:p>
        </w:tc>
      </w:tr>
      <w:tr w:rsidR="00DB4219" w14:paraId="4065CA1D" w14:textId="77777777" w:rsidTr="00DB4219">
        <w:trPr>
          <w:jc w:val="center"/>
          <w:ins w:id="377" w:author="Iraj Sodagar" w:date="2023-01-16T13:38:00Z"/>
        </w:trPr>
        <w:tc>
          <w:tcPr>
            <w:tcW w:w="2110" w:type="dxa"/>
            <w:tcBorders>
              <w:top w:val="single" w:sz="4" w:space="0" w:color="auto"/>
              <w:left w:val="single" w:sz="12" w:space="0" w:color="auto"/>
              <w:bottom w:val="single" w:sz="4" w:space="0" w:color="auto"/>
              <w:right w:val="single" w:sz="4" w:space="0" w:color="auto"/>
            </w:tcBorders>
            <w:vAlign w:val="center"/>
            <w:hideMark/>
          </w:tcPr>
          <w:p w14:paraId="787BA7EB" w14:textId="77777777" w:rsidR="00DB4219" w:rsidRDefault="00DB4219">
            <w:pPr>
              <w:jc w:val="center"/>
              <w:rPr>
                <w:ins w:id="378" w:author="Iraj Sodagar" w:date="2023-01-16T13:38:00Z"/>
                <w:sz w:val="20"/>
                <w:szCs w:val="20"/>
              </w:rPr>
            </w:pPr>
            <w:ins w:id="379" w:author="Iraj Sodagar" w:date="2023-01-16T13:38:00Z">
              <w:r>
                <w:rPr>
                  <w:sz w:val="20"/>
                  <w:szCs w:val="20"/>
                </w:rPr>
                <w:t>Variables</w:t>
              </w:r>
            </w:ins>
          </w:p>
        </w:tc>
        <w:tc>
          <w:tcPr>
            <w:tcW w:w="6202" w:type="dxa"/>
            <w:tcBorders>
              <w:top w:val="single" w:sz="4" w:space="0" w:color="auto"/>
              <w:left w:val="single" w:sz="4" w:space="0" w:color="auto"/>
              <w:bottom w:val="single" w:sz="4" w:space="0" w:color="auto"/>
              <w:right w:val="single" w:sz="4" w:space="0" w:color="auto"/>
            </w:tcBorders>
            <w:vAlign w:val="center"/>
            <w:hideMark/>
          </w:tcPr>
          <w:p w14:paraId="3AE5C893" w14:textId="77777777" w:rsidR="00DB4219" w:rsidRDefault="00DB4219">
            <w:pPr>
              <w:spacing w:after="120"/>
              <w:rPr>
                <w:ins w:id="380" w:author="Iraj Sodagar" w:date="2023-01-16T13:38:00Z"/>
                <w:sz w:val="20"/>
                <w:szCs w:val="20"/>
              </w:rPr>
            </w:pPr>
            <w:ins w:id="381" w:author="Iraj Sodagar" w:date="2023-01-16T13:38:00Z">
              <w:r>
                <w:rPr>
                  <w:sz w:val="20"/>
                  <w:szCs w:val="20"/>
                </w:rPr>
                <w:t>The parameters shall not have the following item:</w:t>
              </w:r>
            </w:ins>
          </w:p>
          <w:p w14:paraId="1C4C7FF4" w14:textId="77777777" w:rsidR="00DB4219" w:rsidRDefault="00DB4219" w:rsidP="00DB4219">
            <w:pPr>
              <w:pStyle w:val="ListParagraph"/>
              <w:widowControl w:val="0"/>
              <w:numPr>
                <w:ilvl w:val="0"/>
                <w:numId w:val="53"/>
              </w:numPr>
              <w:tabs>
                <w:tab w:val="left" w:pos="403"/>
              </w:tabs>
              <w:autoSpaceDN w:val="0"/>
              <w:spacing w:line="240" w:lineRule="atLeast"/>
              <w:contextualSpacing w:val="0"/>
              <w:jc w:val="both"/>
              <w:rPr>
                <w:ins w:id="382" w:author="Iraj Sodagar" w:date="2023-01-16T13:38:00Z"/>
                <w:sz w:val="20"/>
                <w:szCs w:val="20"/>
              </w:rPr>
            </w:pPr>
            <w:ins w:id="383" w:author="Iraj Sodagar" w:date="2023-01-16T13:38:00Z">
              <w:r>
                <w:rPr>
                  <w:sz w:val="20"/>
                  <w:szCs w:val="20"/>
                  <w:highlight w:val="yellow"/>
                </w:rPr>
                <w:t>value.</w:t>
              </w:r>
            </w:ins>
          </w:p>
        </w:tc>
        <w:tc>
          <w:tcPr>
            <w:tcW w:w="1403" w:type="dxa"/>
            <w:tcBorders>
              <w:top w:val="single" w:sz="4" w:space="0" w:color="auto"/>
              <w:left w:val="single" w:sz="4" w:space="0" w:color="auto"/>
              <w:bottom w:val="single" w:sz="4" w:space="0" w:color="auto"/>
              <w:right w:val="single" w:sz="12" w:space="0" w:color="auto"/>
            </w:tcBorders>
            <w:vAlign w:val="center"/>
            <w:hideMark/>
          </w:tcPr>
          <w:p w14:paraId="3DD5713B" w14:textId="77777777" w:rsidR="00DB4219" w:rsidRDefault="00DB4219">
            <w:pPr>
              <w:jc w:val="center"/>
              <w:rPr>
                <w:ins w:id="384" w:author="Iraj Sodagar" w:date="2023-01-16T13:38:00Z"/>
                <w:sz w:val="20"/>
                <w:szCs w:val="20"/>
              </w:rPr>
            </w:pPr>
            <w:ins w:id="385" w:author="Iraj Sodagar" w:date="2023-01-16T13:38:00Z">
              <w:r>
                <w:rPr>
                  <w:sz w:val="20"/>
                  <w:szCs w:val="20"/>
                </w:rPr>
                <w:t>0-1</w:t>
              </w:r>
            </w:ins>
          </w:p>
        </w:tc>
      </w:tr>
      <w:tr w:rsidR="00DB4219" w14:paraId="35F7BC26" w14:textId="77777777" w:rsidTr="00DB4219">
        <w:trPr>
          <w:jc w:val="center"/>
          <w:ins w:id="386" w:author="Iraj Sodagar" w:date="2023-01-16T13:38:00Z"/>
        </w:trPr>
        <w:tc>
          <w:tcPr>
            <w:tcW w:w="2110" w:type="dxa"/>
            <w:tcBorders>
              <w:top w:val="single" w:sz="4" w:space="0" w:color="auto"/>
              <w:left w:val="single" w:sz="12" w:space="0" w:color="auto"/>
              <w:bottom w:val="single" w:sz="4" w:space="0" w:color="auto"/>
              <w:right w:val="single" w:sz="4" w:space="0" w:color="auto"/>
            </w:tcBorders>
            <w:vAlign w:val="center"/>
            <w:hideMark/>
          </w:tcPr>
          <w:p w14:paraId="1C0780AC" w14:textId="77777777" w:rsidR="00DB4219" w:rsidRDefault="00DB4219">
            <w:pPr>
              <w:jc w:val="center"/>
              <w:rPr>
                <w:ins w:id="387" w:author="Iraj Sodagar" w:date="2023-01-16T13:38:00Z"/>
                <w:sz w:val="20"/>
                <w:szCs w:val="20"/>
              </w:rPr>
            </w:pPr>
            <w:ins w:id="388" w:author="Iraj Sodagar" w:date="2023-01-16T13:38:00Z">
              <w:r>
                <w:rPr>
                  <w:sz w:val="20"/>
                  <w:szCs w:val="20"/>
                </w:rPr>
                <w:t xml:space="preserve">Events </w:t>
              </w:r>
            </w:ins>
          </w:p>
        </w:tc>
        <w:tc>
          <w:tcPr>
            <w:tcW w:w="6202" w:type="dxa"/>
            <w:tcBorders>
              <w:top w:val="single" w:sz="4" w:space="0" w:color="auto"/>
              <w:left w:val="single" w:sz="4" w:space="0" w:color="auto"/>
              <w:bottom w:val="single" w:sz="4" w:space="0" w:color="auto"/>
              <w:right w:val="single" w:sz="4" w:space="0" w:color="auto"/>
            </w:tcBorders>
            <w:vAlign w:val="center"/>
            <w:hideMark/>
          </w:tcPr>
          <w:p w14:paraId="66DFFA8F" w14:textId="77777777" w:rsidR="00DB4219" w:rsidRDefault="00DB4219">
            <w:pPr>
              <w:rPr>
                <w:ins w:id="389" w:author="Iraj Sodagar" w:date="2023-01-16T13:38:00Z"/>
                <w:sz w:val="20"/>
                <w:szCs w:val="20"/>
              </w:rPr>
            </w:pPr>
            <w:ins w:id="390" w:author="Iraj Sodagar" w:date="2023-01-16T13:38:00Z">
              <w:r>
                <w:rPr>
                  <w:sz w:val="20"/>
                  <w:szCs w:val="20"/>
                </w:rPr>
                <w:t>None</w:t>
              </w:r>
            </w:ins>
          </w:p>
        </w:tc>
        <w:tc>
          <w:tcPr>
            <w:tcW w:w="1403" w:type="dxa"/>
            <w:tcBorders>
              <w:top w:val="single" w:sz="4" w:space="0" w:color="auto"/>
              <w:left w:val="single" w:sz="4" w:space="0" w:color="auto"/>
              <w:bottom w:val="single" w:sz="4" w:space="0" w:color="auto"/>
              <w:right w:val="single" w:sz="12" w:space="0" w:color="auto"/>
            </w:tcBorders>
            <w:vAlign w:val="center"/>
            <w:hideMark/>
          </w:tcPr>
          <w:p w14:paraId="399C2301" w14:textId="77777777" w:rsidR="00DB4219" w:rsidRDefault="00DB4219">
            <w:pPr>
              <w:jc w:val="center"/>
              <w:rPr>
                <w:ins w:id="391" w:author="Iraj Sodagar" w:date="2023-01-16T13:38:00Z"/>
                <w:sz w:val="20"/>
                <w:szCs w:val="20"/>
              </w:rPr>
            </w:pPr>
            <w:ins w:id="392" w:author="Iraj Sodagar" w:date="2023-01-16T13:38:00Z">
              <w:r>
                <w:rPr>
                  <w:sz w:val="20"/>
                  <w:szCs w:val="20"/>
                </w:rPr>
                <w:t>0-1</w:t>
              </w:r>
            </w:ins>
          </w:p>
        </w:tc>
      </w:tr>
      <w:tr w:rsidR="00DB4219" w14:paraId="7041325F" w14:textId="77777777" w:rsidTr="00DB4219">
        <w:trPr>
          <w:jc w:val="center"/>
          <w:ins w:id="393" w:author="Iraj Sodagar" w:date="2023-01-16T13:38:00Z"/>
        </w:trPr>
        <w:tc>
          <w:tcPr>
            <w:tcW w:w="2110" w:type="dxa"/>
            <w:tcBorders>
              <w:top w:val="single" w:sz="4" w:space="0" w:color="auto"/>
              <w:left w:val="single" w:sz="12" w:space="0" w:color="auto"/>
              <w:bottom w:val="single" w:sz="12" w:space="0" w:color="auto"/>
              <w:right w:val="single" w:sz="4" w:space="0" w:color="auto"/>
            </w:tcBorders>
            <w:vAlign w:val="center"/>
            <w:hideMark/>
          </w:tcPr>
          <w:p w14:paraId="7BF9CF06" w14:textId="77777777" w:rsidR="00DB4219" w:rsidRDefault="00DB4219">
            <w:pPr>
              <w:jc w:val="center"/>
              <w:rPr>
                <w:ins w:id="394" w:author="Iraj Sodagar" w:date="2023-01-16T13:38:00Z"/>
                <w:sz w:val="20"/>
                <w:szCs w:val="20"/>
              </w:rPr>
            </w:pPr>
            <w:ins w:id="395" w:author="Iraj Sodagar" w:date="2023-01-16T13:38:00Z">
              <w:r>
                <w:rPr>
                  <w:sz w:val="20"/>
                  <w:szCs w:val="20"/>
                </w:rPr>
                <w:t>Security</w:t>
              </w:r>
            </w:ins>
          </w:p>
        </w:tc>
        <w:tc>
          <w:tcPr>
            <w:tcW w:w="6202" w:type="dxa"/>
            <w:tcBorders>
              <w:top w:val="single" w:sz="4" w:space="0" w:color="auto"/>
              <w:left w:val="single" w:sz="4" w:space="0" w:color="auto"/>
              <w:bottom w:val="single" w:sz="12" w:space="0" w:color="auto"/>
              <w:right w:val="single" w:sz="4" w:space="0" w:color="auto"/>
            </w:tcBorders>
            <w:vAlign w:val="center"/>
            <w:hideMark/>
          </w:tcPr>
          <w:p w14:paraId="3988157D" w14:textId="77777777" w:rsidR="00DB4219" w:rsidRDefault="00DB4219">
            <w:pPr>
              <w:rPr>
                <w:ins w:id="396" w:author="Iraj Sodagar" w:date="2023-01-16T13:38:00Z"/>
                <w:sz w:val="20"/>
                <w:szCs w:val="20"/>
              </w:rPr>
            </w:pPr>
            <w:ins w:id="397" w:author="Iraj Sodagar" w:date="2023-01-16T13:38:00Z">
              <w:r>
                <w:rPr>
                  <w:sz w:val="20"/>
                  <w:szCs w:val="20"/>
                </w:rPr>
                <w:t xml:space="preserve">None </w:t>
              </w:r>
            </w:ins>
          </w:p>
        </w:tc>
        <w:tc>
          <w:tcPr>
            <w:tcW w:w="1403" w:type="dxa"/>
            <w:tcBorders>
              <w:top w:val="single" w:sz="4" w:space="0" w:color="auto"/>
              <w:left w:val="single" w:sz="4" w:space="0" w:color="auto"/>
              <w:bottom w:val="single" w:sz="12" w:space="0" w:color="auto"/>
              <w:right w:val="single" w:sz="12" w:space="0" w:color="auto"/>
            </w:tcBorders>
            <w:vAlign w:val="center"/>
            <w:hideMark/>
          </w:tcPr>
          <w:p w14:paraId="34AD1D13" w14:textId="77777777" w:rsidR="00DB4219" w:rsidRDefault="00DB4219">
            <w:pPr>
              <w:jc w:val="center"/>
              <w:rPr>
                <w:ins w:id="398" w:author="Iraj Sodagar" w:date="2023-01-16T13:38:00Z"/>
                <w:sz w:val="20"/>
                <w:szCs w:val="20"/>
              </w:rPr>
            </w:pPr>
            <w:ins w:id="399" w:author="Iraj Sodagar" w:date="2023-01-16T13:38:00Z">
              <w:r>
                <w:rPr>
                  <w:sz w:val="20"/>
                  <w:szCs w:val="20"/>
                </w:rPr>
                <w:t>0-1</w:t>
              </w:r>
            </w:ins>
          </w:p>
        </w:tc>
      </w:tr>
    </w:tbl>
    <w:p w14:paraId="103669DD" w14:textId="77777777" w:rsidR="00DB4219" w:rsidRDefault="00DB4219" w:rsidP="00DB4219">
      <w:pPr>
        <w:rPr>
          <w:ins w:id="400" w:author="Iraj Sodagar" w:date="2023-01-16T13:38:00Z"/>
          <w:rFonts w:ascii="Arial" w:eastAsia="Arial" w:hAnsi="Arial" w:cs="Arial"/>
          <w:sz w:val="22"/>
          <w:szCs w:val="22"/>
          <w:lang w:eastAsia="zh-CN"/>
        </w:rPr>
      </w:pPr>
    </w:p>
    <w:p w14:paraId="128806CC" w14:textId="77777777" w:rsidR="00DB4219" w:rsidRDefault="00DB4219" w:rsidP="00DB4219">
      <w:pPr>
        <w:rPr>
          <w:ins w:id="401" w:author="Iraj Sodagar" w:date="2023-01-16T13:38:00Z"/>
          <w:lang w:eastAsia="zh-CN"/>
        </w:rPr>
      </w:pPr>
      <w:ins w:id="402" w:author="Iraj Sodagar" w:date="2023-01-16T13:38:00Z">
        <w:r>
          <w:rPr>
            <w:lang w:eastAsia="zh-CN"/>
          </w:rPr>
          <w:t>The exclusions are shown in the yellow highlights.</w:t>
        </w:r>
      </w:ins>
    </w:p>
    <w:p w14:paraId="07798CD7" w14:textId="77777777" w:rsidR="00DB4219" w:rsidRDefault="00DB4219" w:rsidP="00DB4219">
      <w:pPr>
        <w:rPr>
          <w:ins w:id="403" w:author="Iraj Sodagar" w:date="2023-01-16T13:38:00Z"/>
          <w:lang w:eastAsia="zh-CN"/>
        </w:rPr>
      </w:pPr>
    </w:p>
    <w:p w14:paraId="5D1CC794" w14:textId="77777777" w:rsidR="00DB4219" w:rsidRDefault="00DB4219" w:rsidP="00DB4219">
      <w:pPr>
        <w:rPr>
          <w:ins w:id="404" w:author="Iraj Sodagar" w:date="2023-01-16T13:38:00Z"/>
          <w:lang w:eastAsia="zh-CN"/>
        </w:rPr>
      </w:pPr>
      <w:ins w:id="405" w:author="Iraj Sodagar" w:date="2023-01-16T13:38:00Z">
        <w:r>
          <w:rPr>
            <w:lang w:eastAsia="zh-CN"/>
          </w:rPr>
          <w:t>The schemas for each document however are derived from the basic schema by referencing the schema for each descriptor:</w:t>
        </w:r>
      </w:ins>
    </w:p>
    <w:p w14:paraId="342170CD" w14:textId="77777777" w:rsidR="00DB4219" w:rsidRDefault="00DB4219" w:rsidP="00DB4219">
      <w:pPr>
        <w:rPr>
          <w:ins w:id="406" w:author="Iraj Sodagar" w:date="2023-01-16T13:38:00Z"/>
          <w:lang w:eastAsia="zh-CN"/>
        </w:rPr>
      </w:pPr>
    </w:p>
    <w:p w14:paraId="01F141DE" w14:textId="77777777" w:rsidR="00DB4219" w:rsidRDefault="00DB4219" w:rsidP="00DB4219">
      <w:pPr>
        <w:shd w:val="clear" w:color="auto" w:fill="FFFFFF"/>
        <w:spacing w:line="285" w:lineRule="atLeast"/>
        <w:rPr>
          <w:ins w:id="407" w:author="Iraj Sodagar" w:date="2023-01-16T13:38:00Z"/>
          <w:rFonts w:ascii="Consolas" w:hAnsi="Consolas"/>
          <w:color w:val="000000"/>
          <w:sz w:val="21"/>
          <w:szCs w:val="21"/>
        </w:rPr>
      </w:pPr>
      <w:ins w:id="408" w:author="Iraj Sodagar" w:date="2023-01-16T13:38:00Z">
        <w:r>
          <w:rPr>
            <w:rFonts w:ascii="Consolas" w:hAnsi="Consolas"/>
            <w:color w:val="000000"/>
            <w:sz w:val="21"/>
            <w:szCs w:val="21"/>
          </w:rPr>
          <w:t> </w:t>
        </w:r>
        <w:r>
          <w:rPr>
            <w:rFonts w:ascii="Consolas" w:hAnsi="Consolas"/>
            <w:color w:val="0451A5"/>
            <w:sz w:val="21"/>
            <w:szCs w:val="21"/>
          </w:rPr>
          <w:t>"properties"</w:t>
        </w:r>
        <w:r>
          <w:rPr>
            <w:rFonts w:ascii="Consolas" w:hAnsi="Consolas"/>
            <w:color w:val="000000"/>
            <w:sz w:val="21"/>
            <w:szCs w:val="21"/>
          </w:rPr>
          <w:t>: {</w:t>
        </w:r>
      </w:ins>
    </w:p>
    <w:p w14:paraId="1F788983" w14:textId="77777777" w:rsidR="00DB4219" w:rsidRDefault="00DB4219" w:rsidP="00DB4219">
      <w:pPr>
        <w:shd w:val="clear" w:color="auto" w:fill="FFFFFF"/>
        <w:spacing w:line="285" w:lineRule="atLeast"/>
        <w:rPr>
          <w:ins w:id="409" w:author="Iraj Sodagar" w:date="2023-01-16T13:38:00Z"/>
          <w:rFonts w:ascii="Consolas" w:hAnsi="Consolas"/>
          <w:color w:val="000000"/>
          <w:sz w:val="21"/>
          <w:szCs w:val="21"/>
        </w:rPr>
      </w:pPr>
      <w:ins w:id="410" w:author="Iraj Sodagar" w:date="2023-01-16T13:38:00Z">
        <w:r>
          <w:rPr>
            <w:rFonts w:ascii="Consolas" w:hAnsi="Consolas"/>
            <w:color w:val="000000"/>
            <w:sz w:val="21"/>
            <w:szCs w:val="21"/>
          </w:rPr>
          <w:t xml:space="preserve">    </w:t>
        </w:r>
        <w:r>
          <w:rPr>
            <w:rFonts w:ascii="Consolas" w:hAnsi="Consolas"/>
            <w:color w:val="0451A5"/>
            <w:sz w:val="21"/>
            <w:szCs w:val="21"/>
          </w:rPr>
          <w:t>"scheme"</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w:t>
        </w:r>
        <w:proofErr w:type="spellStart"/>
        <w:r>
          <w:rPr>
            <w:rFonts w:ascii="Consolas" w:hAnsi="Consolas"/>
            <w:color w:val="A31515"/>
            <w:sz w:val="21"/>
            <w:szCs w:val="21"/>
          </w:rPr>
          <w:t>nbmp</w:t>
        </w:r>
        <w:proofErr w:type="spellEnd"/>
        <w:r>
          <w:rPr>
            <w:rFonts w:ascii="Consolas" w:hAnsi="Consolas"/>
            <w:color w:val="A31515"/>
            <w:sz w:val="21"/>
            <w:szCs w:val="21"/>
          </w:rPr>
          <w:t>-schema-</w:t>
        </w:r>
        <w:proofErr w:type="spellStart"/>
        <w:proofErr w:type="gramStart"/>
        <w:r>
          <w:rPr>
            <w:rFonts w:ascii="Consolas" w:hAnsi="Consolas"/>
            <w:color w:val="A31515"/>
            <w:sz w:val="21"/>
            <w:szCs w:val="21"/>
          </w:rPr>
          <w:t>definitions.json</w:t>
        </w:r>
        <w:proofErr w:type="spellEnd"/>
        <w:proofErr w:type="gramEnd"/>
        <w:r>
          <w:rPr>
            <w:rFonts w:ascii="Consolas" w:hAnsi="Consolas"/>
            <w:color w:val="A31515"/>
            <w:sz w:val="21"/>
            <w:szCs w:val="21"/>
          </w:rPr>
          <w:t>#/scheme"</w:t>
        </w:r>
        <w:r>
          <w:rPr>
            <w:rFonts w:ascii="Consolas" w:hAnsi="Consolas"/>
            <w:color w:val="000000"/>
            <w:sz w:val="21"/>
            <w:szCs w:val="21"/>
          </w:rPr>
          <w:t>},</w:t>
        </w:r>
      </w:ins>
    </w:p>
    <w:p w14:paraId="6E403258" w14:textId="77777777" w:rsidR="00DB4219" w:rsidRDefault="00DB4219" w:rsidP="00DB4219">
      <w:pPr>
        <w:shd w:val="clear" w:color="auto" w:fill="FFFFFF"/>
        <w:spacing w:line="285" w:lineRule="atLeast"/>
        <w:rPr>
          <w:ins w:id="411" w:author="Iraj Sodagar" w:date="2023-01-16T13:38:00Z"/>
          <w:rFonts w:ascii="Consolas" w:hAnsi="Consolas"/>
          <w:color w:val="000000"/>
          <w:sz w:val="21"/>
          <w:szCs w:val="21"/>
        </w:rPr>
      </w:pPr>
      <w:ins w:id="412" w:author="Iraj Sodagar" w:date="2023-01-16T13:38:00Z">
        <w:r>
          <w:rPr>
            <w:rFonts w:ascii="Consolas" w:hAnsi="Consolas"/>
            <w:color w:val="000000"/>
            <w:sz w:val="21"/>
            <w:szCs w:val="21"/>
          </w:rPr>
          <w:t xml:space="preserve">    </w:t>
        </w:r>
        <w:r>
          <w:rPr>
            <w:rFonts w:ascii="Consolas" w:hAnsi="Consolas"/>
            <w:color w:val="0451A5"/>
            <w:sz w:val="21"/>
            <w:szCs w:val="21"/>
          </w:rPr>
          <w:t>"general"</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w:t>
        </w:r>
        <w:proofErr w:type="spellStart"/>
        <w:r>
          <w:rPr>
            <w:rFonts w:ascii="Consolas" w:hAnsi="Consolas"/>
            <w:color w:val="A31515"/>
            <w:sz w:val="21"/>
            <w:szCs w:val="21"/>
          </w:rPr>
          <w:t>nbmp</w:t>
        </w:r>
        <w:proofErr w:type="spellEnd"/>
        <w:r>
          <w:rPr>
            <w:rFonts w:ascii="Consolas" w:hAnsi="Consolas"/>
            <w:color w:val="A31515"/>
            <w:sz w:val="21"/>
            <w:szCs w:val="21"/>
          </w:rPr>
          <w:t>-schema-</w:t>
        </w:r>
        <w:proofErr w:type="spellStart"/>
        <w:proofErr w:type="gramStart"/>
        <w:r>
          <w:rPr>
            <w:rFonts w:ascii="Consolas" w:hAnsi="Consolas"/>
            <w:color w:val="A31515"/>
            <w:sz w:val="21"/>
            <w:szCs w:val="21"/>
          </w:rPr>
          <w:t>definitions.json</w:t>
        </w:r>
        <w:proofErr w:type="spellEnd"/>
        <w:proofErr w:type="gramEnd"/>
        <w:r>
          <w:rPr>
            <w:rFonts w:ascii="Consolas" w:hAnsi="Consolas"/>
            <w:color w:val="A31515"/>
            <w:sz w:val="21"/>
            <w:szCs w:val="21"/>
          </w:rPr>
          <w:t>#/general"</w:t>
        </w:r>
        <w:r>
          <w:rPr>
            <w:rFonts w:ascii="Consolas" w:hAnsi="Consolas"/>
            <w:color w:val="000000"/>
            <w:sz w:val="21"/>
            <w:szCs w:val="21"/>
          </w:rPr>
          <w:t>},</w:t>
        </w:r>
      </w:ins>
    </w:p>
    <w:p w14:paraId="2FD83CF3" w14:textId="77777777" w:rsidR="00DB4219" w:rsidRDefault="00DB4219" w:rsidP="00DB4219">
      <w:pPr>
        <w:shd w:val="clear" w:color="auto" w:fill="FFFFFF"/>
        <w:spacing w:line="285" w:lineRule="atLeast"/>
        <w:rPr>
          <w:ins w:id="413" w:author="Iraj Sodagar" w:date="2023-01-16T13:38:00Z"/>
          <w:rFonts w:ascii="Consolas" w:hAnsi="Consolas"/>
          <w:color w:val="000000"/>
          <w:sz w:val="21"/>
          <w:szCs w:val="21"/>
        </w:rPr>
      </w:pPr>
      <w:ins w:id="414" w:author="Iraj Sodagar" w:date="2023-01-16T13:38:00Z">
        <w:r>
          <w:rPr>
            <w:rFonts w:ascii="Consolas" w:hAnsi="Consolas"/>
            <w:color w:val="000000"/>
            <w:sz w:val="21"/>
            <w:szCs w:val="21"/>
          </w:rPr>
          <w:t xml:space="preserve">    </w:t>
        </w:r>
        <w:r>
          <w:rPr>
            <w:rFonts w:ascii="Consolas" w:hAnsi="Consolas"/>
            <w:color w:val="0451A5"/>
            <w:sz w:val="21"/>
            <w:szCs w:val="21"/>
          </w:rPr>
          <w:t>"input"</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w:t>
        </w:r>
        <w:proofErr w:type="spellStart"/>
        <w:r>
          <w:rPr>
            <w:rFonts w:ascii="Consolas" w:hAnsi="Consolas"/>
            <w:color w:val="A31515"/>
            <w:sz w:val="21"/>
            <w:szCs w:val="21"/>
          </w:rPr>
          <w:t>nbmp</w:t>
        </w:r>
        <w:proofErr w:type="spellEnd"/>
        <w:r>
          <w:rPr>
            <w:rFonts w:ascii="Consolas" w:hAnsi="Consolas"/>
            <w:color w:val="A31515"/>
            <w:sz w:val="21"/>
            <w:szCs w:val="21"/>
          </w:rPr>
          <w:t>-schema-</w:t>
        </w:r>
        <w:proofErr w:type="spellStart"/>
        <w:proofErr w:type="gramStart"/>
        <w:r>
          <w:rPr>
            <w:rFonts w:ascii="Consolas" w:hAnsi="Consolas"/>
            <w:color w:val="A31515"/>
            <w:sz w:val="21"/>
            <w:szCs w:val="21"/>
          </w:rPr>
          <w:t>definitions.json</w:t>
        </w:r>
        <w:proofErr w:type="spellEnd"/>
        <w:proofErr w:type="gramEnd"/>
        <w:r>
          <w:rPr>
            <w:rFonts w:ascii="Consolas" w:hAnsi="Consolas"/>
            <w:color w:val="A31515"/>
            <w:sz w:val="21"/>
            <w:szCs w:val="21"/>
          </w:rPr>
          <w:t>#/input"</w:t>
        </w:r>
        <w:r>
          <w:rPr>
            <w:rFonts w:ascii="Consolas" w:hAnsi="Consolas"/>
            <w:color w:val="000000"/>
            <w:sz w:val="21"/>
            <w:szCs w:val="21"/>
          </w:rPr>
          <w:t>},</w:t>
        </w:r>
      </w:ins>
    </w:p>
    <w:p w14:paraId="15A70E2C" w14:textId="77777777" w:rsidR="00DB4219" w:rsidRDefault="00DB4219" w:rsidP="00DB4219">
      <w:pPr>
        <w:shd w:val="clear" w:color="auto" w:fill="FFFFFF"/>
        <w:spacing w:line="285" w:lineRule="atLeast"/>
        <w:rPr>
          <w:ins w:id="415" w:author="Iraj Sodagar" w:date="2023-01-16T13:38:00Z"/>
          <w:rFonts w:ascii="Consolas" w:hAnsi="Consolas"/>
          <w:color w:val="000000"/>
          <w:sz w:val="21"/>
          <w:szCs w:val="21"/>
        </w:rPr>
      </w:pPr>
      <w:ins w:id="416" w:author="Iraj Sodagar" w:date="2023-01-16T13:38:00Z">
        <w:r>
          <w:rPr>
            <w:rFonts w:ascii="Consolas" w:hAnsi="Consolas"/>
            <w:color w:val="000000"/>
            <w:sz w:val="21"/>
            <w:szCs w:val="21"/>
          </w:rPr>
          <w:t xml:space="preserve">    </w:t>
        </w:r>
        <w:r>
          <w:rPr>
            <w:rFonts w:ascii="Consolas" w:hAnsi="Consolas"/>
            <w:color w:val="0451A5"/>
            <w:sz w:val="21"/>
            <w:szCs w:val="21"/>
          </w:rPr>
          <w:t>"output"</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w:t>
        </w:r>
        <w:proofErr w:type="spellStart"/>
        <w:r>
          <w:rPr>
            <w:rFonts w:ascii="Consolas" w:hAnsi="Consolas"/>
            <w:color w:val="A31515"/>
            <w:sz w:val="21"/>
            <w:szCs w:val="21"/>
          </w:rPr>
          <w:t>nbmp</w:t>
        </w:r>
        <w:proofErr w:type="spellEnd"/>
        <w:r>
          <w:rPr>
            <w:rFonts w:ascii="Consolas" w:hAnsi="Consolas"/>
            <w:color w:val="A31515"/>
            <w:sz w:val="21"/>
            <w:szCs w:val="21"/>
          </w:rPr>
          <w:t>-schema-</w:t>
        </w:r>
        <w:proofErr w:type="spellStart"/>
        <w:proofErr w:type="gramStart"/>
        <w:r>
          <w:rPr>
            <w:rFonts w:ascii="Consolas" w:hAnsi="Consolas"/>
            <w:color w:val="A31515"/>
            <w:sz w:val="21"/>
            <w:szCs w:val="21"/>
          </w:rPr>
          <w:t>definitions.json</w:t>
        </w:r>
        <w:proofErr w:type="spellEnd"/>
        <w:proofErr w:type="gramEnd"/>
        <w:r>
          <w:rPr>
            <w:rFonts w:ascii="Consolas" w:hAnsi="Consolas"/>
            <w:color w:val="A31515"/>
            <w:sz w:val="21"/>
            <w:szCs w:val="21"/>
          </w:rPr>
          <w:t>#/output"</w:t>
        </w:r>
        <w:r>
          <w:rPr>
            <w:rFonts w:ascii="Consolas" w:hAnsi="Consolas"/>
            <w:color w:val="000000"/>
            <w:sz w:val="21"/>
            <w:szCs w:val="21"/>
          </w:rPr>
          <w:t>},</w:t>
        </w:r>
      </w:ins>
    </w:p>
    <w:p w14:paraId="44D763EF" w14:textId="77777777" w:rsidR="00DB4219" w:rsidRDefault="00DB4219" w:rsidP="00DB4219">
      <w:pPr>
        <w:shd w:val="clear" w:color="auto" w:fill="FFFFFF"/>
        <w:spacing w:line="285" w:lineRule="atLeast"/>
        <w:rPr>
          <w:ins w:id="417" w:author="Iraj Sodagar" w:date="2023-01-16T13:38:00Z"/>
          <w:rFonts w:ascii="Consolas" w:hAnsi="Consolas"/>
          <w:color w:val="000000"/>
          <w:sz w:val="21"/>
          <w:szCs w:val="21"/>
        </w:rPr>
      </w:pPr>
      <w:ins w:id="418" w:author="Iraj Sodagar" w:date="2023-01-16T13:38:00Z">
        <w:r>
          <w:rPr>
            <w:rFonts w:ascii="Consolas" w:hAnsi="Consolas"/>
            <w:color w:val="000000"/>
            <w:sz w:val="21"/>
            <w:szCs w:val="21"/>
          </w:rPr>
          <w:t xml:space="preserve">    </w:t>
        </w:r>
        <w:r>
          <w:rPr>
            <w:rFonts w:ascii="Consolas" w:hAnsi="Consolas"/>
            <w:color w:val="0451A5"/>
            <w:sz w:val="21"/>
            <w:szCs w:val="21"/>
          </w:rPr>
          <w:t>"processing"</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w:t>
        </w:r>
        <w:proofErr w:type="spellStart"/>
        <w:r>
          <w:rPr>
            <w:rFonts w:ascii="Consolas" w:hAnsi="Consolas"/>
            <w:color w:val="A31515"/>
            <w:sz w:val="21"/>
            <w:szCs w:val="21"/>
          </w:rPr>
          <w:t>nbmp</w:t>
        </w:r>
        <w:proofErr w:type="spellEnd"/>
        <w:r>
          <w:rPr>
            <w:rFonts w:ascii="Consolas" w:hAnsi="Consolas"/>
            <w:color w:val="A31515"/>
            <w:sz w:val="21"/>
            <w:szCs w:val="21"/>
          </w:rPr>
          <w:t>-schema-</w:t>
        </w:r>
        <w:proofErr w:type="spellStart"/>
        <w:proofErr w:type="gramStart"/>
        <w:r>
          <w:rPr>
            <w:rFonts w:ascii="Consolas" w:hAnsi="Consolas"/>
            <w:color w:val="A31515"/>
            <w:sz w:val="21"/>
            <w:szCs w:val="21"/>
          </w:rPr>
          <w:t>definitions.json</w:t>
        </w:r>
        <w:proofErr w:type="spellEnd"/>
        <w:proofErr w:type="gramEnd"/>
        <w:r>
          <w:rPr>
            <w:rFonts w:ascii="Consolas" w:hAnsi="Consolas"/>
            <w:color w:val="A31515"/>
            <w:sz w:val="21"/>
            <w:szCs w:val="21"/>
          </w:rPr>
          <w:t>#/processing"</w:t>
        </w:r>
        <w:r>
          <w:rPr>
            <w:rFonts w:ascii="Consolas" w:hAnsi="Consolas"/>
            <w:color w:val="000000"/>
            <w:sz w:val="21"/>
            <w:szCs w:val="21"/>
          </w:rPr>
          <w:t>},</w:t>
        </w:r>
      </w:ins>
    </w:p>
    <w:p w14:paraId="16219946" w14:textId="77777777" w:rsidR="00DB4219" w:rsidRDefault="00DB4219" w:rsidP="00DB4219">
      <w:pPr>
        <w:shd w:val="clear" w:color="auto" w:fill="FFFFFF"/>
        <w:spacing w:line="285" w:lineRule="atLeast"/>
        <w:rPr>
          <w:ins w:id="419" w:author="Iraj Sodagar" w:date="2023-01-16T13:38:00Z"/>
          <w:rFonts w:ascii="Consolas" w:hAnsi="Consolas"/>
          <w:color w:val="000000"/>
          <w:sz w:val="21"/>
          <w:szCs w:val="21"/>
        </w:rPr>
      </w:pPr>
      <w:ins w:id="420" w:author="Iraj Sodagar" w:date="2023-01-16T13:38:00Z">
        <w:r>
          <w:rPr>
            <w:rFonts w:ascii="Consolas" w:hAnsi="Consolas"/>
            <w:color w:val="000000"/>
            <w:sz w:val="21"/>
            <w:szCs w:val="21"/>
          </w:rPr>
          <w:t xml:space="preserve">    </w:t>
        </w:r>
        <w:r>
          <w:rPr>
            <w:rFonts w:ascii="Consolas" w:hAnsi="Consolas"/>
            <w:color w:val="0451A5"/>
            <w:sz w:val="21"/>
            <w:szCs w:val="21"/>
          </w:rPr>
          <w:t>"requirement"</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w:t>
        </w:r>
        <w:proofErr w:type="spellStart"/>
        <w:r>
          <w:rPr>
            <w:rFonts w:ascii="Consolas" w:hAnsi="Consolas"/>
            <w:color w:val="A31515"/>
            <w:sz w:val="21"/>
            <w:szCs w:val="21"/>
          </w:rPr>
          <w:t>nbmp</w:t>
        </w:r>
        <w:proofErr w:type="spellEnd"/>
        <w:r>
          <w:rPr>
            <w:rFonts w:ascii="Consolas" w:hAnsi="Consolas"/>
            <w:color w:val="A31515"/>
            <w:sz w:val="21"/>
            <w:szCs w:val="21"/>
          </w:rPr>
          <w:t>-schema-</w:t>
        </w:r>
        <w:proofErr w:type="spellStart"/>
        <w:proofErr w:type="gramStart"/>
        <w:r>
          <w:rPr>
            <w:rFonts w:ascii="Consolas" w:hAnsi="Consolas"/>
            <w:color w:val="A31515"/>
            <w:sz w:val="21"/>
            <w:szCs w:val="21"/>
          </w:rPr>
          <w:t>definitions.json</w:t>
        </w:r>
        <w:proofErr w:type="spellEnd"/>
        <w:proofErr w:type="gramEnd"/>
        <w:r>
          <w:rPr>
            <w:rFonts w:ascii="Consolas" w:hAnsi="Consolas"/>
            <w:color w:val="A31515"/>
            <w:sz w:val="21"/>
            <w:szCs w:val="21"/>
          </w:rPr>
          <w:t>#/requirement"</w:t>
        </w:r>
        <w:r>
          <w:rPr>
            <w:rFonts w:ascii="Consolas" w:hAnsi="Consolas"/>
            <w:color w:val="000000"/>
            <w:sz w:val="21"/>
            <w:szCs w:val="21"/>
          </w:rPr>
          <w:t>},</w:t>
        </w:r>
      </w:ins>
    </w:p>
    <w:p w14:paraId="2201D6EB" w14:textId="77777777" w:rsidR="00DB4219" w:rsidRDefault="00DB4219" w:rsidP="00DB4219">
      <w:pPr>
        <w:shd w:val="clear" w:color="auto" w:fill="FFFFFF"/>
        <w:spacing w:line="285" w:lineRule="atLeast"/>
        <w:rPr>
          <w:ins w:id="421" w:author="Iraj Sodagar" w:date="2023-01-16T13:38:00Z"/>
          <w:rFonts w:ascii="Consolas" w:hAnsi="Consolas"/>
          <w:color w:val="000000"/>
          <w:sz w:val="21"/>
          <w:szCs w:val="21"/>
        </w:rPr>
      </w:pPr>
      <w:ins w:id="422" w:author="Iraj Sodagar" w:date="2023-01-16T13:38:00Z">
        <w:r>
          <w:rPr>
            <w:rFonts w:ascii="Consolas" w:hAnsi="Consolas"/>
            <w:color w:val="000000"/>
            <w:sz w:val="21"/>
            <w:szCs w:val="21"/>
          </w:rPr>
          <w:t xml:space="preserve">    </w:t>
        </w:r>
        <w:r>
          <w:rPr>
            <w:rFonts w:ascii="Consolas" w:hAnsi="Consolas"/>
            <w:color w:val="0451A5"/>
            <w:sz w:val="21"/>
            <w:szCs w:val="21"/>
          </w:rPr>
          <w:t>"configuration"</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w:t>
        </w:r>
        <w:proofErr w:type="spellStart"/>
        <w:r>
          <w:rPr>
            <w:rFonts w:ascii="Consolas" w:hAnsi="Consolas"/>
            <w:color w:val="A31515"/>
            <w:sz w:val="21"/>
            <w:szCs w:val="21"/>
          </w:rPr>
          <w:t>nbmp</w:t>
        </w:r>
        <w:proofErr w:type="spellEnd"/>
        <w:r>
          <w:rPr>
            <w:rFonts w:ascii="Consolas" w:hAnsi="Consolas"/>
            <w:color w:val="A31515"/>
            <w:sz w:val="21"/>
            <w:szCs w:val="21"/>
          </w:rPr>
          <w:t>-schema-</w:t>
        </w:r>
        <w:proofErr w:type="spellStart"/>
        <w:proofErr w:type="gramStart"/>
        <w:r>
          <w:rPr>
            <w:rFonts w:ascii="Consolas" w:hAnsi="Consolas"/>
            <w:color w:val="A31515"/>
            <w:sz w:val="21"/>
            <w:szCs w:val="21"/>
          </w:rPr>
          <w:t>definitions.json</w:t>
        </w:r>
        <w:proofErr w:type="spellEnd"/>
        <w:proofErr w:type="gramEnd"/>
        <w:r>
          <w:rPr>
            <w:rFonts w:ascii="Consolas" w:hAnsi="Consolas"/>
            <w:color w:val="A31515"/>
            <w:sz w:val="21"/>
            <w:szCs w:val="21"/>
          </w:rPr>
          <w:t>#/configuration"</w:t>
        </w:r>
        <w:r>
          <w:rPr>
            <w:rFonts w:ascii="Consolas" w:hAnsi="Consolas"/>
            <w:color w:val="000000"/>
            <w:sz w:val="21"/>
            <w:szCs w:val="21"/>
          </w:rPr>
          <w:t>},</w:t>
        </w:r>
      </w:ins>
    </w:p>
    <w:p w14:paraId="3B9EA999" w14:textId="77777777" w:rsidR="00DB4219" w:rsidRDefault="00DB4219" w:rsidP="00DB4219">
      <w:pPr>
        <w:shd w:val="clear" w:color="auto" w:fill="FFFFFF"/>
        <w:spacing w:line="285" w:lineRule="atLeast"/>
        <w:rPr>
          <w:ins w:id="423" w:author="Iraj Sodagar" w:date="2023-01-16T13:38:00Z"/>
          <w:rFonts w:ascii="Consolas" w:hAnsi="Consolas"/>
          <w:color w:val="000000"/>
          <w:sz w:val="21"/>
          <w:szCs w:val="21"/>
        </w:rPr>
      </w:pPr>
      <w:ins w:id="424" w:author="Iraj Sodagar" w:date="2023-01-16T13:38:00Z">
        <w:r>
          <w:rPr>
            <w:rFonts w:ascii="Consolas" w:hAnsi="Consolas"/>
            <w:color w:val="000000"/>
            <w:sz w:val="21"/>
            <w:szCs w:val="21"/>
          </w:rPr>
          <w:t xml:space="preserve">    </w:t>
        </w:r>
        <w:r>
          <w:rPr>
            <w:rFonts w:ascii="Consolas" w:hAnsi="Consolas"/>
            <w:color w:val="0451A5"/>
            <w:sz w:val="21"/>
            <w:szCs w:val="21"/>
          </w:rPr>
          <w:t>"step"</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w:t>
        </w:r>
        <w:proofErr w:type="spellStart"/>
        <w:r>
          <w:rPr>
            <w:rFonts w:ascii="Consolas" w:hAnsi="Consolas"/>
            <w:color w:val="A31515"/>
            <w:sz w:val="21"/>
            <w:szCs w:val="21"/>
          </w:rPr>
          <w:t>nbmp</w:t>
        </w:r>
        <w:proofErr w:type="spellEnd"/>
        <w:r>
          <w:rPr>
            <w:rFonts w:ascii="Consolas" w:hAnsi="Consolas"/>
            <w:color w:val="A31515"/>
            <w:sz w:val="21"/>
            <w:szCs w:val="21"/>
          </w:rPr>
          <w:t>-schema-</w:t>
        </w:r>
        <w:proofErr w:type="spellStart"/>
        <w:proofErr w:type="gramStart"/>
        <w:r>
          <w:rPr>
            <w:rFonts w:ascii="Consolas" w:hAnsi="Consolas"/>
            <w:color w:val="A31515"/>
            <w:sz w:val="21"/>
            <w:szCs w:val="21"/>
          </w:rPr>
          <w:t>definitions.json</w:t>
        </w:r>
        <w:proofErr w:type="spellEnd"/>
        <w:proofErr w:type="gramEnd"/>
        <w:r>
          <w:rPr>
            <w:rFonts w:ascii="Consolas" w:hAnsi="Consolas"/>
            <w:color w:val="A31515"/>
            <w:sz w:val="21"/>
            <w:szCs w:val="21"/>
          </w:rPr>
          <w:t>#/step"</w:t>
        </w:r>
        <w:r>
          <w:rPr>
            <w:rFonts w:ascii="Consolas" w:hAnsi="Consolas"/>
            <w:color w:val="000000"/>
            <w:sz w:val="21"/>
            <w:szCs w:val="21"/>
          </w:rPr>
          <w:t>},</w:t>
        </w:r>
      </w:ins>
    </w:p>
    <w:p w14:paraId="50DD1D36" w14:textId="77777777" w:rsidR="00DB4219" w:rsidRDefault="00DB4219" w:rsidP="00DB4219">
      <w:pPr>
        <w:shd w:val="clear" w:color="auto" w:fill="FFFFFF"/>
        <w:spacing w:line="285" w:lineRule="atLeast"/>
        <w:rPr>
          <w:ins w:id="425" w:author="Iraj Sodagar" w:date="2023-01-16T13:38:00Z"/>
          <w:rFonts w:ascii="Consolas" w:hAnsi="Consolas"/>
          <w:color w:val="000000"/>
          <w:sz w:val="21"/>
          <w:szCs w:val="21"/>
        </w:rPr>
      </w:pPr>
      <w:ins w:id="426" w:author="Iraj Sodagar" w:date="2023-01-16T13:38:00Z">
        <w:r>
          <w:rPr>
            <w:rFonts w:ascii="Consolas" w:hAnsi="Consolas"/>
            <w:color w:val="000000"/>
            <w:sz w:val="21"/>
            <w:szCs w:val="21"/>
          </w:rPr>
          <w:t xml:space="preserve">    </w:t>
        </w:r>
        <w:r>
          <w:rPr>
            <w:rFonts w:ascii="Consolas" w:hAnsi="Consolas"/>
            <w:color w:val="0451A5"/>
            <w:sz w:val="21"/>
            <w:szCs w:val="21"/>
          </w:rPr>
          <w:t>"client-assistant"</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w:t>
        </w:r>
        <w:proofErr w:type="spellStart"/>
        <w:r>
          <w:rPr>
            <w:rFonts w:ascii="Consolas" w:hAnsi="Consolas"/>
            <w:color w:val="A31515"/>
            <w:sz w:val="21"/>
            <w:szCs w:val="21"/>
          </w:rPr>
          <w:t>nbmp</w:t>
        </w:r>
        <w:proofErr w:type="spellEnd"/>
        <w:r>
          <w:rPr>
            <w:rFonts w:ascii="Consolas" w:hAnsi="Consolas"/>
            <w:color w:val="A31515"/>
            <w:sz w:val="21"/>
            <w:szCs w:val="21"/>
          </w:rPr>
          <w:t>-schema-</w:t>
        </w:r>
        <w:proofErr w:type="spellStart"/>
        <w:proofErr w:type="gramStart"/>
        <w:r>
          <w:rPr>
            <w:rFonts w:ascii="Consolas" w:hAnsi="Consolas"/>
            <w:color w:val="A31515"/>
            <w:sz w:val="21"/>
            <w:szCs w:val="21"/>
          </w:rPr>
          <w:t>definitions.json</w:t>
        </w:r>
        <w:proofErr w:type="spellEnd"/>
        <w:proofErr w:type="gramEnd"/>
        <w:r>
          <w:rPr>
            <w:rFonts w:ascii="Consolas" w:hAnsi="Consolas"/>
            <w:color w:val="A31515"/>
            <w:sz w:val="21"/>
            <w:szCs w:val="21"/>
          </w:rPr>
          <w:t>#/client-assistant"</w:t>
        </w:r>
        <w:r>
          <w:rPr>
            <w:rFonts w:ascii="Consolas" w:hAnsi="Consolas"/>
            <w:color w:val="000000"/>
            <w:sz w:val="21"/>
            <w:szCs w:val="21"/>
          </w:rPr>
          <w:t>},</w:t>
        </w:r>
      </w:ins>
    </w:p>
    <w:p w14:paraId="4DB67729" w14:textId="77777777" w:rsidR="00DB4219" w:rsidRDefault="00DB4219" w:rsidP="00DB4219">
      <w:pPr>
        <w:shd w:val="clear" w:color="auto" w:fill="FFFFFF"/>
        <w:spacing w:line="285" w:lineRule="atLeast"/>
        <w:rPr>
          <w:ins w:id="427" w:author="Iraj Sodagar" w:date="2023-01-16T13:38:00Z"/>
          <w:rFonts w:ascii="Consolas" w:hAnsi="Consolas"/>
          <w:color w:val="000000"/>
          <w:sz w:val="21"/>
          <w:szCs w:val="21"/>
        </w:rPr>
      </w:pPr>
      <w:ins w:id="428" w:author="Iraj Sodagar" w:date="2023-01-16T13:38:00Z">
        <w:r>
          <w:rPr>
            <w:rFonts w:ascii="Consolas" w:hAnsi="Consolas"/>
            <w:color w:val="000000"/>
            <w:sz w:val="21"/>
            <w:szCs w:val="21"/>
          </w:rPr>
          <w:t xml:space="preserve">    </w:t>
        </w:r>
        <w:r>
          <w:rPr>
            <w:rFonts w:ascii="Consolas" w:hAnsi="Consolas"/>
            <w:color w:val="0451A5"/>
            <w:sz w:val="21"/>
            <w:szCs w:val="21"/>
          </w:rPr>
          <w:t>"assertion"</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w:t>
        </w:r>
        <w:proofErr w:type="spellStart"/>
        <w:r>
          <w:rPr>
            <w:rFonts w:ascii="Consolas" w:hAnsi="Consolas"/>
            <w:color w:val="A31515"/>
            <w:sz w:val="21"/>
            <w:szCs w:val="21"/>
          </w:rPr>
          <w:t>nbmp</w:t>
        </w:r>
        <w:proofErr w:type="spellEnd"/>
        <w:r>
          <w:rPr>
            <w:rFonts w:ascii="Consolas" w:hAnsi="Consolas"/>
            <w:color w:val="A31515"/>
            <w:sz w:val="21"/>
            <w:szCs w:val="21"/>
          </w:rPr>
          <w:t>-schema-</w:t>
        </w:r>
        <w:proofErr w:type="spellStart"/>
        <w:proofErr w:type="gramStart"/>
        <w:r>
          <w:rPr>
            <w:rFonts w:ascii="Consolas" w:hAnsi="Consolas"/>
            <w:color w:val="A31515"/>
            <w:sz w:val="21"/>
            <w:szCs w:val="21"/>
          </w:rPr>
          <w:t>definitions.json</w:t>
        </w:r>
        <w:proofErr w:type="spellEnd"/>
        <w:proofErr w:type="gramEnd"/>
        <w:r>
          <w:rPr>
            <w:rFonts w:ascii="Consolas" w:hAnsi="Consolas"/>
            <w:color w:val="A31515"/>
            <w:sz w:val="21"/>
            <w:szCs w:val="21"/>
          </w:rPr>
          <w:t>#/assertion"</w:t>
        </w:r>
        <w:r>
          <w:rPr>
            <w:rFonts w:ascii="Consolas" w:hAnsi="Consolas"/>
            <w:color w:val="000000"/>
            <w:sz w:val="21"/>
            <w:szCs w:val="21"/>
          </w:rPr>
          <w:t>},</w:t>
        </w:r>
      </w:ins>
    </w:p>
    <w:p w14:paraId="6C0631DD" w14:textId="77777777" w:rsidR="00DB4219" w:rsidRDefault="00DB4219" w:rsidP="00DB4219">
      <w:pPr>
        <w:shd w:val="clear" w:color="auto" w:fill="FFFFFF"/>
        <w:spacing w:line="285" w:lineRule="atLeast"/>
        <w:rPr>
          <w:ins w:id="429" w:author="Iraj Sodagar" w:date="2023-01-16T13:38:00Z"/>
          <w:rFonts w:ascii="Consolas" w:hAnsi="Consolas"/>
          <w:color w:val="000000"/>
          <w:sz w:val="21"/>
          <w:szCs w:val="21"/>
        </w:rPr>
      </w:pPr>
      <w:ins w:id="430" w:author="Iraj Sodagar" w:date="2023-01-16T13:38:00Z">
        <w:r>
          <w:rPr>
            <w:rFonts w:ascii="Consolas" w:hAnsi="Consolas"/>
            <w:color w:val="000000"/>
            <w:sz w:val="21"/>
            <w:szCs w:val="21"/>
          </w:rPr>
          <w:t xml:space="preserve">    </w:t>
        </w:r>
        <w:r>
          <w:rPr>
            <w:rFonts w:ascii="Consolas" w:hAnsi="Consolas"/>
            <w:color w:val="0451A5"/>
            <w:sz w:val="21"/>
            <w:szCs w:val="21"/>
          </w:rPr>
          <w:t>"variables"</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w:t>
        </w:r>
        <w:proofErr w:type="spellStart"/>
        <w:r>
          <w:rPr>
            <w:rFonts w:ascii="Consolas" w:hAnsi="Consolas"/>
            <w:color w:val="A31515"/>
            <w:sz w:val="21"/>
            <w:szCs w:val="21"/>
          </w:rPr>
          <w:t>nbmp</w:t>
        </w:r>
        <w:proofErr w:type="spellEnd"/>
        <w:r>
          <w:rPr>
            <w:rFonts w:ascii="Consolas" w:hAnsi="Consolas"/>
            <w:color w:val="A31515"/>
            <w:sz w:val="21"/>
            <w:szCs w:val="21"/>
          </w:rPr>
          <w:t>-schema-</w:t>
        </w:r>
        <w:proofErr w:type="spellStart"/>
        <w:proofErr w:type="gramStart"/>
        <w:r>
          <w:rPr>
            <w:rFonts w:ascii="Consolas" w:hAnsi="Consolas"/>
            <w:color w:val="A31515"/>
            <w:sz w:val="21"/>
            <w:szCs w:val="21"/>
          </w:rPr>
          <w:t>definitions.json</w:t>
        </w:r>
        <w:proofErr w:type="spellEnd"/>
        <w:proofErr w:type="gramEnd"/>
        <w:r>
          <w:rPr>
            <w:rFonts w:ascii="Consolas" w:hAnsi="Consolas"/>
            <w:color w:val="A31515"/>
            <w:sz w:val="21"/>
            <w:szCs w:val="21"/>
          </w:rPr>
          <w:t>#/variables"</w:t>
        </w:r>
        <w:r>
          <w:rPr>
            <w:rFonts w:ascii="Consolas" w:hAnsi="Consolas"/>
            <w:color w:val="000000"/>
            <w:sz w:val="21"/>
            <w:szCs w:val="21"/>
          </w:rPr>
          <w:t>},</w:t>
        </w:r>
      </w:ins>
    </w:p>
    <w:p w14:paraId="44B3E08C" w14:textId="77777777" w:rsidR="00DB4219" w:rsidRDefault="00DB4219" w:rsidP="00DB4219">
      <w:pPr>
        <w:shd w:val="clear" w:color="auto" w:fill="FFFFFF"/>
        <w:spacing w:line="285" w:lineRule="atLeast"/>
        <w:rPr>
          <w:ins w:id="431" w:author="Iraj Sodagar" w:date="2023-01-16T13:38:00Z"/>
          <w:rFonts w:ascii="Consolas" w:hAnsi="Consolas"/>
          <w:color w:val="000000"/>
          <w:sz w:val="21"/>
          <w:szCs w:val="21"/>
        </w:rPr>
      </w:pPr>
      <w:ins w:id="432" w:author="Iraj Sodagar" w:date="2023-01-16T13:38:00Z">
        <w:r>
          <w:rPr>
            <w:rFonts w:ascii="Consolas" w:hAnsi="Consolas"/>
            <w:color w:val="000000"/>
            <w:sz w:val="21"/>
            <w:szCs w:val="21"/>
          </w:rPr>
          <w:t xml:space="preserve">    </w:t>
        </w:r>
        <w:r>
          <w:rPr>
            <w:rFonts w:ascii="Consolas" w:hAnsi="Consolas"/>
            <w:color w:val="0451A5"/>
            <w:sz w:val="21"/>
            <w:szCs w:val="21"/>
          </w:rPr>
          <w:t>"events"</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w:t>
        </w:r>
        <w:proofErr w:type="spellStart"/>
        <w:r>
          <w:rPr>
            <w:rFonts w:ascii="Consolas" w:hAnsi="Consolas"/>
            <w:color w:val="A31515"/>
            <w:sz w:val="21"/>
            <w:szCs w:val="21"/>
          </w:rPr>
          <w:t>nbmp</w:t>
        </w:r>
        <w:proofErr w:type="spellEnd"/>
        <w:r>
          <w:rPr>
            <w:rFonts w:ascii="Consolas" w:hAnsi="Consolas"/>
            <w:color w:val="A31515"/>
            <w:sz w:val="21"/>
            <w:szCs w:val="21"/>
          </w:rPr>
          <w:t>-schema-</w:t>
        </w:r>
        <w:proofErr w:type="spellStart"/>
        <w:proofErr w:type="gramStart"/>
        <w:r>
          <w:rPr>
            <w:rFonts w:ascii="Consolas" w:hAnsi="Consolas"/>
            <w:color w:val="A31515"/>
            <w:sz w:val="21"/>
            <w:szCs w:val="21"/>
          </w:rPr>
          <w:t>definitions.json</w:t>
        </w:r>
        <w:proofErr w:type="spellEnd"/>
        <w:proofErr w:type="gramEnd"/>
        <w:r>
          <w:rPr>
            <w:rFonts w:ascii="Consolas" w:hAnsi="Consolas"/>
            <w:color w:val="A31515"/>
            <w:sz w:val="21"/>
            <w:szCs w:val="21"/>
          </w:rPr>
          <w:t>#/events"</w:t>
        </w:r>
        <w:r>
          <w:rPr>
            <w:rFonts w:ascii="Consolas" w:hAnsi="Consolas"/>
            <w:color w:val="000000"/>
            <w:sz w:val="21"/>
            <w:szCs w:val="21"/>
          </w:rPr>
          <w:t>},</w:t>
        </w:r>
      </w:ins>
    </w:p>
    <w:p w14:paraId="43BA3F0A" w14:textId="77777777" w:rsidR="00DB4219" w:rsidRDefault="00DB4219" w:rsidP="00DB4219">
      <w:pPr>
        <w:shd w:val="clear" w:color="auto" w:fill="FFFFFF"/>
        <w:spacing w:line="285" w:lineRule="atLeast"/>
        <w:rPr>
          <w:ins w:id="433" w:author="Iraj Sodagar" w:date="2023-01-16T13:38:00Z"/>
          <w:rFonts w:ascii="Consolas" w:hAnsi="Consolas"/>
          <w:color w:val="000000"/>
          <w:sz w:val="21"/>
          <w:szCs w:val="21"/>
        </w:rPr>
      </w:pPr>
      <w:ins w:id="434" w:author="Iraj Sodagar" w:date="2023-01-16T13:38:00Z">
        <w:r>
          <w:rPr>
            <w:rFonts w:ascii="Consolas" w:hAnsi="Consolas"/>
            <w:color w:val="000000"/>
            <w:sz w:val="21"/>
            <w:szCs w:val="21"/>
          </w:rPr>
          <w:t xml:space="preserve">    </w:t>
        </w:r>
        <w:r>
          <w:rPr>
            <w:rFonts w:ascii="Consolas" w:hAnsi="Consolas"/>
            <w:color w:val="0451A5"/>
            <w:sz w:val="21"/>
            <w:szCs w:val="21"/>
          </w:rPr>
          <w:t>"security"</w:t>
        </w:r>
        <w:r>
          <w:rPr>
            <w:rFonts w:ascii="Consolas" w:hAnsi="Consolas"/>
            <w:color w:val="000000"/>
            <w:sz w:val="21"/>
            <w:szCs w:val="21"/>
          </w:rPr>
          <w:t>: {</w:t>
        </w:r>
        <w:r>
          <w:rPr>
            <w:rFonts w:ascii="Consolas" w:hAnsi="Consolas"/>
            <w:color w:val="0451A5"/>
            <w:sz w:val="21"/>
            <w:szCs w:val="21"/>
          </w:rPr>
          <w:t>"$ref"</w:t>
        </w:r>
        <w:r>
          <w:rPr>
            <w:rFonts w:ascii="Consolas" w:hAnsi="Consolas"/>
            <w:color w:val="000000"/>
            <w:sz w:val="21"/>
            <w:szCs w:val="21"/>
          </w:rPr>
          <w:t xml:space="preserve">: </w:t>
        </w:r>
        <w:r>
          <w:rPr>
            <w:rFonts w:ascii="Consolas" w:hAnsi="Consolas"/>
            <w:color w:val="A31515"/>
            <w:sz w:val="21"/>
            <w:szCs w:val="21"/>
          </w:rPr>
          <w:t>"</w:t>
        </w:r>
        <w:proofErr w:type="spellStart"/>
        <w:r>
          <w:rPr>
            <w:rFonts w:ascii="Consolas" w:hAnsi="Consolas"/>
            <w:color w:val="A31515"/>
            <w:sz w:val="21"/>
            <w:szCs w:val="21"/>
          </w:rPr>
          <w:t>nbmp</w:t>
        </w:r>
        <w:proofErr w:type="spellEnd"/>
        <w:r>
          <w:rPr>
            <w:rFonts w:ascii="Consolas" w:hAnsi="Consolas"/>
            <w:color w:val="A31515"/>
            <w:sz w:val="21"/>
            <w:szCs w:val="21"/>
          </w:rPr>
          <w:t>-schema-</w:t>
        </w:r>
        <w:proofErr w:type="spellStart"/>
        <w:proofErr w:type="gramStart"/>
        <w:r>
          <w:rPr>
            <w:rFonts w:ascii="Consolas" w:hAnsi="Consolas"/>
            <w:color w:val="A31515"/>
            <w:sz w:val="21"/>
            <w:szCs w:val="21"/>
          </w:rPr>
          <w:t>definitions.json</w:t>
        </w:r>
        <w:proofErr w:type="spellEnd"/>
        <w:proofErr w:type="gramEnd"/>
        <w:r>
          <w:rPr>
            <w:rFonts w:ascii="Consolas" w:hAnsi="Consolas"/>
            <w:color w:val="A31515"/>
            <w:sz w:val="21"/>
            <w:szCs w:val="21"/>
          </w:rPr>
          <w:t>#/security"</w:t>
        </w:r>
        <w:r>
          <w:rPr>
            <w:rFonts w:ascii="Consolas" w:hAnsi="Consolas"/>
            <w:color w:val="000000"/>
            <w:sz w:val="21"/>
            <w:szCs w:val="21"/>
          </w:rPr>
          <w:t>}</w:t>
        </w:r>
      </w:ins>
    </w:p>
    <w:p w14:paraId="5B1136DA" w14:textId="77777777" w:rsidR="00DB4219" w:rsidRDefault="00DB4219" w:rsidP="00DB4219">
      <w:pPr>
        <w:shd w:val="clear" w:color="auto" w:fill="FFFFFF"/>
        <w:spacing w:line="285" w:lineRule="atLeast"/>
        <w:rPr>
          <w:ins w:id="435" w:author="Iraj Sodagar" w:date="2023-01-16T13:38:00Z"/>
          <w:rFonts w:ascii="Consolas" w:hAnsi="Consolas"/>
          <w:color w:val="000000"/>
          <w:sz w:val="21"/>
          <w:szCs w:val="21"/>
        </w:rPr>
      </w:pPr>
      <w:ins w:id="436" w:author="Iraj Sodagar" w:date="2023-01-16T13:38:00Z">
        <w:r>
          <w:rPr>
            <w:rFonts w:ascii="Consolas" w:hAnsi="Consolas"/>
            <w:color w:val="000000"/>
            <w:sz w:val="21"/>
            <w:szCs w:val="21"/>
          </w:rPr>
          <w:t>  }</w:t>
        </w:r>
      </w:ins>
    </w:p>
    <w:p w14:paraId="3E722954" w14:textId="77777777" w:rsidR="00DB4219" w:rsidRDefault="00DB4219" w:rsidP="00DB4219">
      <w:pPr>
        <w:rPr>
          <w:ins w:id="437" w:author="Iraj Sodagar" w:date="2023-01-16T13:38:00Z"/>
          <w:rFonts w:ascii="Arial" w:eastAsia="Arial" w:hAnsi="Arial" w:cs="Arial"/>
          <w:sz w:val="22"/>
          <w:szCs w:val="22"/>
          <w:lang w:eastAsia="zh-CN"/>
        </w:rPr>
      </w:pPr>
    </w:p>
    <w:p w14:paraId="3CA85714" w14:textId="77777777" w:rsidR="00DB4219" w:rsidRDefault="00DB4219" w:rsidP="00DB4219">
      <w:pPr>
        <w:rPr>
          <w:ins w:id="438" w:author="Iraj Sodagar" w:date="2023-01-16T13:38:00Z"/>
          <w:lang w:eastAsia="zh-CN"/>
        </w:rPr>
      </w:pPr>
      <w:ins w:id="439" w:author="Iraj Sodagar" w:date="2023-01-16T13:38:00Z">
        <w:r>
          <w:rPr>
            <w:lang w:eastAsia="zh-CN"/>
          </w:rPr>
          <w:t>In this method, the exclusions are not addressed.</w:t>
        </w:r>
      </w:ins>
    </w:p>
    <w:p w14:paraId="212172C2" w14:textId="77777777" w:rsidR="00DB4219" w:rsidRDefault="00DB4219" w:rsidP="00DB4219">
      <w:pPr>
        <w:rPr>
          <w:ins w:id="440" w:author="Iraj Sodagar" w:date="2023-01-16T13:38:00Z"/>
          <w:lang w:eastAsia="zh-CN"/>
        </w:rPr>
      </w:pPr>
    </w:p>
    <w:p w14:paraId="1B3C43D0" w14:textId="77777777" w:rsidR="00DB4219" w:rsidRDefault="00DB4219" w:rsidP="00DB4219">
      <w:pPr>
        <w:rPr>
          <w:ins w:id="441" w:author="Iraj Sodagar" w:date="2023-01-16T13:38:00Z"/>
          <w:lang w:eastAsia="zh-CN"/>
        </w:rPr>
      </w:pPr>
    </w:p>
    <w:p w14:paraId="7202330A" w14:textId="77777777" w:rsidR="00DB4219" w:rsidRDefault="00DB4219" w:rsidP="00DB4219">
      <w:pPr>
        <w:rPr>
          <w:ins w:id="442" w:author="Iraj Sodagar" w:date="2023-01-16T13:38:00Z"/>
          <w:lang w:eastAsia="zh-CN"/>
        </w:rPr>
      </w:pPr>
      <w:ins w:id="443" w:author="Iraj Sodagar" w:date="2023-01-16T13:38:00Z">
        <w:r>
          <w:rPr>
            <w:lang w:eastAsia="zh-CN"/>
          </w:rPr>
          <w:t xml:space="preserve">During the development of the conformance schemas, we realized that the JSON scheme has additive properties, </w:t>
        </w:r>
        <w:proofErr w:type="gramStart"/>
        <w:r>
          <w:rPr>
            <w:lang w:eastAsia="zh-CN"/>
          </w:rPr>
          <w:t>i.e.</w:t>
        </w:r>
        <w:proofErr w:type="gramEnd"/>
        <w:r>
          <w:rPr>
            <w:lang w:eastAsia="zh-CN"/>
          </w:rPr>
          <w:t xml:space="preserve"> if a schema required a property, the schema can no later forbid it. In the updated conformance schema, we use the not property to exclude any forbidden property:</w:t>
        </w:r>
      </w:ins>
    </w:p>
    <w:p w14:paraId="596CF47A" w14:textId="77777777" w:rsidR="00DB4219" w:rsidRDefault="00DB4219" w:rsidP="00DB4219">
      <w:pPr>
        <w:rPr>
          <w:ins w:id="444" w:author="Iraj Sodagar" w:date="2023-01-16T13:38:00Z"/>
          <w:lang w:eastAsia="zh-CN"/>
        </w:rPr>
      </w:pPr>
    </w:p>
    <w:p w14:paraId="43EBD140" w14:textId="77777777" w:rsidR="00DB4219" w:rsidRDefault="00DB4219" w:rsidP="00DB4219">
      <w:pPr>
        <w:shd w:val="clear" w:color="auto" w:fill="FFFFFF"/>
        <w:spacing w:line="285" w:lineRule="atLeast"/>
        <w:rPr>
          <w:ins w:id="445" w:author="Iraj Sodagar" w:date="2023-01-16T13:38:00Z"/>
          <w:rFonts w:ascii="Consolas" w:hAnsi="Consolas"/>
          <w:color w:val="000000"/>
          <w:sz w:val="21"/>
          <w:szCs w:val="21"/>
        </w:rPr>
      </w:pPr>
      <w:ins w:id="446" w:author="Iraj Sodagar" w:date="2023-01-16T13:38:00Z">
        <w:r>
          <w:rPr>
            <w:rFonts w:ascii="Consolas" w:hAnsi="Consolas"/>
            <w:color w:val="0451A5"/>
            <w:sz w:val="21"/>
            <w:szCs w:val="21"/>
          </w:rPr>
          <w:t xml:space="preserve"> "not"</w:t>
        </w:r>
        <w:r>
          <w:rPr>
            <w:rFonts w:ascii="Consolas" w:hAnsi="Consolas"/>
            <w:color w:val="000000"/>
            <w:sz w:val="21"/>
            <w:szCs w:val="21"/>
          </w:rPr>
          <w:t>: {</w:t>
        </w:r>
        <w:r>
          <w:rPr>
            <w:rFonts w:ascii="Consolas" w:hAnsi="Consolas"/>
            <w:color w:val="0451A5"/>
            <w:sz w:val="21"/>
            <w:szCs w:val="21"/>
          </w:rPr>
          <w:t>"required"</w:t>
        </w:r>
        <w:r>
          <w:rPr>
            <w:rFonts w:ascii="Consolas" w:hAnsi="Consolas"/>
            <w:color w:val="000000"/>
            <w:sz w:val="21"/>
            <w:szCs w:val="21"/>
          </w:rPr>
          <w:t>: [</w:t>
        </w:r>
        <w:r>
          <w:rPr>
            <w:rFonts w:ascii="Consolas" w:hAnsi="Consolas"/>
            <w:color w:val="A31515"/>
            <w:sz w:val="21"/>
            <w:szCs w:val="21"/>
          </w:rPr>
          <w:t>"priority"</w:t>
        </w:r>
        <w:r>
          <w:rPr>
            <w:rFonts w:ascii="Consolas" w:hAnsi="Consolas"/>
            <w:color w:val="000000"/>
            <w:sz w:val="21"/>
            <w:szCs w:val="21"/>
          </w:rPr>
          <w:t xml:space="preserve">, </w:t>
        </w:r>
        <w:r>
          <w:rPr>
            <w:rFonts w:ascii="Consolas" w:hAnsi="Consolas"/>
            <w:color w:val="A31515"/>
            <w:sz w:val="21"/>
            <w:szCs w:val="21"/>
          </w:rPr>
          <w:t>"nonessential"</w:t>
        </w:r>
        <w:r>
          <w:rPr>
            <w:rFonts w:ascii="Consolas" w:hAnsi="Consolas"/>
            <w:color w:val="000000"/>
            <w:sz w:val="21"/>
            <w:szCs w:val="21"/>
          </w:rPr>
          <w:t xml:space="preserve">, </w:t>
        </w:r>
        <w:r>
          <w:rPr>
            <w:rFonts w:ascii="Consolas" w:hAnsi="Consolas"/>
            <w:color w:val="A31515"/>
            <w:sz w:val="21"/>
            <w:szCs w:val="21"/>
          </w:rPr>
          <w:t>"location"</w:t>
        </w:r>
        <w:r>
          <w:rPr>
            <w:rFonts w:ascii="Consolas" w:hAnsi="Consolas"/>
            <w:color w:val="000000"/>
            <w:sz w:val="21"/>
            <w:szCs w:val="21"/>
          </w:rPr>
          <w:t xml:space="preserve">, </w:t>
        </w:r>
        <w:r>
          <w:rPr>
            <w:rFonts w:ascii="Consolas" w:hAnsi="Consolas"/>
            <w:color w:val="A31515"/>
            <w:sz w:val="21"/>
            <w:szCs w:val="21"/>
          </w:rPr>
          <w:t>"task-group"</w:t>
        </w:r>
        <w:r>
          <w:rPr>
            <w:rFonts w:ascii="Consolas" w:hAnsi="Consolas"/>
            <w:color w:val="000000"/>
            <w:sz w:val="21"/>
            <w:szCs w:val="21"/>
          </w:rPr>
          <w:t>]}</w:t>
        </w:r>
      </w:ins>
    </w:p>
    <w:p w14:paraId="48C7516D" w14:textId="77777777" w:rsidR="00DB4219" w:rsidRDefault="00DB4219" w:rsidP="00DB4219">
      <w:pPr>
        <w:rPr>
          <w:ins w:id="447" w:author="Iraj Sodagar" w:date="2023-01-16T13:38:00Z"/>
          <w:rFonts w:ascii="Arial" w:eastAsia="Arial" w:hAnsi="Arial" w:cs="Arial"/>
          <w:sz w:val="22"/>
          <w:szCs w:val="22"/>
          <w:lang w:eastAsia="zh-CN"/>
        </w:rPr>
      </w:pPr>
      <w:ins w:id="448" w:author="Iraj Sodagar" w:date="2023-01-16T13:38:00Z">
        <w:r>
          <w:rPr>
            <w:lang w:eastAsia="zh-CN"/>
          </w:rPr>
          <w:t xml:space="preserve"> </w:t>
        </w:r>
      </w:ins>
    </w:p>
    <w:p w14:paraId="218B9FE3" w14:textId="77777777" w:rsidR="00DB4219" w:rsidRDefault="00DB4219" w:rsidP="00DB4219">
      <w:pPr>
        <w:rPr>
          <w:ins w:id="449" w:author="Iraj Sodagar" w:date="2023-01-16T13:38:00Z"/>
          <w:lang w:eastAsia="zh-CN"/>
        </w:rPr>
      </w:pPr>
      <w:ins w:id="450" w:author="Iraj Sodagar" w:date="2023-01-16T13:38:00Z">
        <w:r>
          <w:rPr>
            <w:lang w:eastAsia="zh-CN"/>
          </w:rPr>
          <w:t>It seems the electronic schemas included in the standard therefore are not correct and need to be updated with the conformance schemas.</w:t>
        </w:r>
      </w:ins>
    </w:p>
    <w:p w14:paraId="772817C7" w14:textId="77777777" w:rsidR="00DB4219" w:rsidRDefault="00DB4219" w:rsidP="00DB4219">
      <w:pPr>
        <w:rPr>
          <w:ins w:id="451" w:author="Iraj Sodagar" w:date="2023-01-16T13:38:00Z"/>
          <w:lang w:eastAsia="zh-CN"/>
        </w:rPr>
      </w:pPr>
    </w:p>
    <w:p w14:paraId="5825331D" w14:textId="77777777" w:rsidR="00DB4219" w:rsidRDefault="00DB4219" w:rsidP="00DB4219">
      <w:pPr>
        <w:rPr>
          <w:ins w:id="452" w:author="Iraj Sodagar" w:date="2023-01-16T13:38:00Z"/>
          <w:lang w:eastAsia="zh-CN"/>
        </w:rPr>
      </w:pPr>
      <w:ins w:id="453" w:author="Iraj Sodagar" w:date="2023-01-16T13:38:00Z">
        <w:r>
          <w:rPr>
            <w:lang w:eastAsia="zh-CN"/>
          </w:rPr>
          <w:t>The conformance schemas are attached to this document.</w:t>
        </w:r>
      </w:ins>
    </w:p>
    <w:p w14:paraId="4C3DC8B1" w14:textId="77777777" w:rsidR="00FF5AAF" w:rsidRPr="00460553" w:rsidRDefault="00FF5AAF" w:rsidP="00C80DBD">
      <w:pPr>
        <w:spacing w:before="100" w:beforeAutospacing="1" w:after="100" w:afterAutospacing="1"/>
      </w:pPr>
    </w:p>
    <w:sectPr w:rsidR="00FF5AAF" w:rsidRPr="00460553" w:rsidSect="00EA0D3C">
      <w:headerReference w:type="even" r:id="rId16"/>
      <w:headerReference w:type="default" r:id="rId17"/>
      <w:footerReference w:type="even" r:id="rId18"/>
      <w:footerReference w:type="default" r:id="rId19"/>
      <w:headerReference w:type="first" r:id="rId20"/>
      <w:footerReference w:type="first" r:id="rId21"/>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53AC55" w14:textId="77777777" w:rsidR="003B1589" w:rsidRDefault="003B1589" w:rsidP="00284E4A">
      <w:r>
        <w:separator/>
      </w:r>
    </w:p>
  </w:endnote>
  <w:endnote w:type="continuationSeparator" w:id="0">
    <w:p w14:paraId="24F29CAC" w14:textId="77777777" w:rsidR="003B1589" w:rsidRDefault="003B1589" w:rsidP="00284E4A">
      <w:r>
        <w:continuationSeparator/>
      </w:r>
    </w:p>
  </w:endnote>
  <w:endnote w:type="continuationNotice" w:id="1">
    <w:p w14:paraId="32BB952D" w14:textId="77777777" w:rsidR="003B1589" w:rsidRDefault="003B1589"/>
  </w:endnote>
  <w:endnote w:id="2">
    <w:p w14:paraId="1FBB3ED7" w14:textId="77777777" w:rsidR="0075614E" w:rsidRPr="000C6EEB" w:rsidRDefault="0075614E" w:rsidP="000C6EEB">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notTrueType/>
    <w:pitch w:val="variable"/>
    <w:sig w:usb0="00000003"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MS LineDraw">
    <w:charset w:val="02"/>
    <w:family w:val="modern"/>
    <w:pitch w:val="fixed"/>
  </w:font>
  <w:font w:name="Century Schoolbook">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Menlo">
    <w:altName w:val="Calibri"/>
    <w:charset w:val="00"/>
    <w:family w:val="modern"/>
    <w:pitch w:val="fixed"/>
    <w:sig w:usb0="00000000" w:usb1="D200F9FB" w:usb2="02000028" w:usb3="00000000" w:csb0="000001DF" w:csb1="00000000"/>
  </w:font>
  <w:font w:name="Simplified Arabic">
    <w:panose1 w:val="02020603050405020304"/>
    <w:charset w:val="00"/>
    <w:family w:val="roman"/>
    <w:pitch w:val="variable"/>
    <w:sig w:usb0="00002003" w:usb1="80000000" w:usb2="00000008" w:usb3="00000000" w:csb0="0000004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455" w:name="aliashDOCCompanyConfiden1FooterEvenPages" w:displacedByCustomXml="next"/>
  <w:sdt>
    <w:sdtPr>
      <w:rPr>
        <w:rStyle w:val="PageNumber"/>
      </w:rPr>
      <w:id w:val="874042229"/>
      <w:docPartObj>
        <w:docPartGallery w:val="Page Numbers (Bottom of Page)"/>
        <w:docPartUnique/>
      </w:docPartObj>
    </w:sdtPr>
    <w:sdtContent>
      <w:p w14:paraId="76F4B96C" w14:textId="77777777" w:rsidR="0075614E" w:rsidRDefault="0075614E" w:rsidP="00B1672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57A63EA" w14:textId="77777777" w:rsidR="0075614E" w:rsidRDefault="0075614E" w:rsidP="008608F1">
    <w:pPr>
      <w:pStyle w:val="Footer"/>
      <w:jc w:val="center"/>
      <w:rPr>
        <w:rFonts w:ascii="Arial" w:hAnsi="Arial" w:cs="Arial"/>
        <w:b/>
        <w:color w:val="3E8430"/>
        <w:sz w:val="20"/>
      </w:rPr>
    </w:pPr>
  </w:p>
  <w:bookmarkEnd w:id="455"/>
  <w:p w14:paraId="6357CF43" w14:textId="77777777" w:rsidR="0075614E" w:rsidRDefault="007561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456" w:name="aliashDOCCompanyConfidenti1FooterPrimary" w:displacedByCustomXml="next"/>
  <w:sdt>
    <w:sdtPr>
      <w:rPr>
        <w:rStyle w:val="PageNumber"/>
      </w:rPr>
      <w:id w:val="-1458641884"/>
      <w:docPartObj>
        <w:docPartGallery w:val="Page Numbers (Bottom of Page)"/>
        <w:docPartUnique/>
      </w:docPartObj>
    </w:sdtPr>
    <w:sdtContent>
      <w:p w14:paraId="2142805F" w14:textId="77777777" w:rsidR="0075614E" w:rsidRDefault="0075614E" w:rsidP="00B1672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91</w:t>
        </w:r>
        <w:r>
          <w:rPr>
            <w:rStyle w:val="PageNumber"/>
          </w:rPr>
          <w:fldChar w:fldCharType="end"/>
        </w:r>
      </w:p>
    </w:sdtContent>
  </w:sdt>
  <w:p w14:paraId="0F437A8E" w14:textId="77777777" w:rsidR="0075614E" w:rsidRDefault="0075614E" w:rsidP="008608F1">
    <w:pPr>
      <w:pStyle w:val="Footer"/>
      <w:jc w:val="center"/>
      <w:rPr>
        <w:rFonts w:ascii="Arial" w:hAnsi="Arial" w:cs="Arial"/>
        <w:b/>
        <w:color w:val="3E8430"/>
        <w:sz w:val="20"/>
      </w:rPr>
    </w:pPr>
  </w:p>
  <w:bookmarkEnd w:id="456"/>
  <w:p w14:paraId="2AC15C59" w14:textId="77777777" w:rsidR="0075614E" w:rsidRDefault="0075614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55DBC" w14:textId="77777777" w:rsidR="0075614E" w:rsidRDefault="0075614E" w:rsidP="008608F1">
    <w:pPr>
      <w:pStyle w:val="Footer"/>
      <w:jc w:val="center"/>
      <w:rPr>
        <w:rFonts w:ascii="Arial" w:hAnsi="Arial" w:cs="Arial"/>
        <w:b/>
        <w:color w:val="3E8430"/>
        <w:sz w:val="20"/>
      </w:rPr>
    </w:pPr>
    <w:bookmarkStart w:id="458" w:name="aliashDOCCompanyConfiden1FooterFirstPage"/>
  </w:p>
  <w:bookmarkEnd w:id="458"/>
  <w:p w14:paraId="4529AE51" w14:textId="77777777" w:rsidR="0075614E" w:rsidRDefault="007561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EDABC" w14:textId="77777777" w:rsidR="003B1589" w:rsidRDefault="003B1589" w:rsidP="00284E4A">
      <w:r>
        <w:separator/>
      </w:r>
    </w:p>
  </w:footnote>
  <w:footnote w:type="continuationSeparator" w:id="0">
    <w:p w14:paraId="158AC5BB" w14:textId="77777777" w:rsidR="003B1589" w:rsidRDefault="003B1589" w:rsidP="00284E4A">
      <w:r>
        <w:continuationSeparator/>
      </w:r>
    </w:p>
  </w:footnote>
  <w:footnote w:type="continuationNotice" w:id="1">
    <w:p w14:paraId="5DE8A2A0" w14:textId="77777777" w:rsidR="003B1589" w:rsidRDefault="003B1589"/>
  </w:footnote>
  <w:footnote w:id="2">
    <w:p w14:paraId="3E30CA1F" w14:textId="77777777" w:rsidR="0063629B" w:rsidRDefault="0063629B" w:rsidP="0063629B">
      <w:pPr>
        <w:pStyle w:val="FootnoteText"/>
        <w:rPr>
          <w:sz w:val="20"/>
        </w:rPr>
      </w:pPr>
      <w:r>
        <w:rPr>
          <w:rStyle w:val="FootnoteReference"/>
        </w:rPr>
        <w:footnoteRef/>
      </w:r>
      <w:r>
        <w:t xml:space="preserve"> </w:t>
      </w:r>
      <w:hyperlink r:id="rId1" w:anchor="Horizontal_(scale_out)_and_vertical_scaling_(scale_up)" w:history="1">
        <w:r>
          <w:rPr>
            <w:rStyle w:val="Hyperlink"/>
          </w:rPr>
          <w:t>https://en.wikipedia.org/wiki/Scalability#Horizontal_(scale_out)_and_vertical_scaling_(scale_up)</w:t>
        </w:r>
      </w:hyperlink>
    </w:p>
    <w:p w14:paraId="70C6D4F6" w14:textId="77777777" w:rsidR="0063629B" w:rsidRDefault="0063629B" w:rsidP="0063629B">
      <w:pPr>
        <w:pStyle w:val="FootnoteText"/>
        <w:rPr>
          <w:lang w:val="fi-FI"/>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F806D" w14:textId="77777777" w:rsidR="0075614E" w:rsidRDefault="0075614E" w:rsidP="008608F1">
    <w:pPr>
      <w:pStyle w:val="Header"/>
      <w:jc w:val="center"/>
      <w:rPr>
        <w:rFonts w:ascii="Arial" w:hAnsi="Arial" w:cs="Arial"/>
        <w:b/>
        <w:color w:val="3E8430"/>
        <w:sz w:val="20"/>
      </w:rPr>
    </w:pPr>
    <w:bookmarkStart w:id="454" w:name="aliashDOCCompanyConfiden1HeaderEvenPages"/>
  </w:p>
  <w:bookmarkEnd w:id="454"/>
  <w:p w14:paraId="029ECA0A" w14:textId="77777777" w:rsidR="0075614E" w:rsidRDefault="007561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6D301" w14:textId="77777777" w:rsidR="0075614E" w:rsidRDefault="0075614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B4022" w14:textId="77777777" w:rsidR="0075614E" w:rsidRDefault="0075614E" w:rsidP="008608F1">
    <w:pPr>
      <w:pStyle w:val="Header"/>
      <w:jc w:val="center"/>
      <w:rPr>
        <w:rFonts w:ascii="Arial" w:hAnsi="Arial" w:cs="Arial"/>
        <w:b/>
        <w:color w:val="3E8430"/>
        <w:sz w:val="20"/>
      </w:rPr>
    </w:pPr>
    <w:bookmarkStart w:id="457" w:name="aliashDOCCompanyConfiden1HeaderFirstPage"/>
  </w:p>
  <w:bookmarkEnd w:id="457"/>
  <w:p w14:paraId="15282648" w14:textId="77777777" w:rsidR="0075614E" w:rsidRDefault="007561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064191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384B2B"/>
    <w:multiLevelType w:val="multilevel"/>
    <w:tmpl w:val="E668B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7871BB"/>
    <w:multiLevelType w:val="multilevel"/>
    <w:tmpl w:val="E6B68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A55008"/>
    <w:multiLevelType w:val="multilevel"/>
    <w:tmpl w:val="791EE6E4"/>
    <w:lvl w:ilvl="0">
      <w:start w:val="1"/>
      <w:numFmt w:val="upperLetter"/>
      <w:pStyle w:val="a2"/>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 w15:restartNumberingAfterBreak="0">
    <w:nsid w:val="11EE1561"/>
    <w:multiLevelType w:val="multilevel"/>
    <w:tmpl w:val="D640D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AB4998"/>
    <w:multiLevelType w:val="hybridMultilevel"/>
    <w:tmpl w:val="13900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D37E0C"/>
    <w:multiLevelType w:val="multilevel"/>
    <w:tmpl w:val="A906D1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91A3CF9"/>
    <w:multiLevelType w:val="hybridMultilevel"/>
    <w:tmpl w:val="412242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9371764"/>
    <w:multiLevelType w:val="hybridMultilevel"/>
    <w:tmpl w:val="2BF829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B6366BA"/>
    <w:multiLevelType w:val="hybridMultilevel"/>
    <w:tmpl w:val="B6C88F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7163EE"/>
    <w:multiLevelType w:val="hybridMultilevel"/>
    <w:tmpl w:val="240AE04A"/>
    <w:lvl w:ilvl="0" w:tplc="C994A818">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1D0D37A8"/>
    <w:multiLevelType w:val="hybridMultilevel"/>
    <w:tmpl w:val="E6F6283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223922C4"/>
    <w:multiLevelType w:val="multilevel"/>
    <w:tmpl w:val="EE3C0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D53CDE"/>
    <w:multiLevelType w:val="hybridMultilevel"/>
    <w:tmpl w:val="A5E4C2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9DA4785"/>
    <w:multiLevelType w:val="hybridMultilevel"/>
    <w:tmpl w:val="F4BA1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0D5C85"/>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87294B"/>
    <w:multiLevelType w:val="singleLevel"/>
    <w:tmpl w:val="AA80A062"/>
    <w:lvl w:ilvl="0">
      <w:start w:val="1"/>
      <w:numFmt w:val="bullet"/>
      <w:pStyle w:val="ListBullet2"/>
      <w:lvlText w:val=""/>
      <w:lvlJc w:val="left"/>
      <w:pPr>
        <w:tabs>
          <w:tab w:val="num" w:pos="360"/>
        </w:tabs>
        <w:ind w:left="360" w:hanging="360"/>
      </w:pPr>
      <w:rPr>
        <w:rFonts w:ascii="Symbol" w:hAnsi="Symbol" w:cs="Times New Roman" w:hint="default"/>
      </w:rPr>
    </w:lvl>
  </w:abstractNum>
  <w:abstractNum w:abstractNumId="17" w15:restartNumberingAfterBreak="0">
    <w:nsid w:val="33A739DE"/>
    <w:multiLevelType w:val="multilevel"/>
    <w:tmpl w:val="565A45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3AC7EB8"/>
    <w:multiLevelType w:val="multilevel"/>
    <w:tmpl w:val="B9544172"/>
    <w:lvl w:ilvl="0">
      <w:start w:val="1"/>
      <w:numFmt w:val="decimal"/>
      <w:lvlText w:val="%1"/>
      <w:lvlJc w:val="left"/>
      <w:pPr>
        <w:tabs>
          <w:tab w:val="num" w:pos="432"/>
        </w:tabs>
        <w:ind w:left="432" w:hanging="432"/>
      </w:pPr>
      <w:rPr>
        <w:rFonts w:cs="Times New Roman" w:hint="default"/>
        <w:b/>
        <w:i w:val="0"/>
        <w:color w:val="auto"/>
      </w:rPr>
    </w:lvl>
    <w:lvl w:ilvl="1">
      <w:start w:val="1"/>
      <w:numFmt w:val="decimal"/>
      <w:lvlText w:val="%1.%2"/>
      <w:lvlJc w:val="left"/>
      <w:pPr>
        <w:tabs>
          <w:tab w:val="num" w:pos="1212"/>
        </w:tabs>
        <w:ind w:left="0" w:firstLine="0"/>
      </w:pPr>
      <w:rPr>
        <w:rFonts w:cs="Times New Roman" w:hint="default"/>
        <w:b/>
        <w:i w:val="0"/>
      </w:rPr>
    </w:lvl>
    <w:lvl w:ilvl="2">
      <w:start w:val="1"/>
      <w:numFmt w:val="decimal"/>
      <w:lvlText w:val="%1.%2.%3"/>
      <w:lvlJc w:val="left"/>
      <w:pPr>
        <w:tabs>
          <w:tab w:val="num" w:pos="851"/>
        </w:tabs>
        <w:ind w:left="0" w:firstLine="0"/>
      </w:pPr>
      <w:rPr>
        <w:rFonts w:ascii="Cambria" w:hAnsi="Cambria"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9" w15:restartNumberingAfterBreak="0">
    <w:nsid w:val="352345D0"/>
    <w:multiLevelType w:val="hybridMultilevel"/>
    <w:tmpl w:val="8C1C82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376445A9"/>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7D4433"/>
    <w:multiLevelType w:val="multilevel"/>
    <w:tmpl w:val="EF029DE6"/>
    <w:name w:val="heading"/>
    <w:lvl w:ilvl="0">
      <w:start w:val="1"/>
      <w:numFmt w:val="bullet"/>
      <w:lvlText w:val=""/>
      <w:lvlJc w:val="left"/>
      <w:pPr>
        <w:ind w:left="800" w:hanging="400"/>
      </w:pPr>
      <w:rPr>
        <w:rFonts w:ascii="Symbol" w:hAnsi="Symbol"/>
      </w:rPr>
    </w:lvl>
    <w:lvl w:ilvl="1">
      <w:start w:val="1"/>
      <w:numFmt w:val="bullet"/>
      <w:lvlText w:val=""/>
      <w:lvlJc w:val="left"/>
      <w:pPr>
        <w:ind w:left="1200" w:hanging="400"/>
      </w:pPr>
      <w:rPr>
        <w:rFonts w:ascii="Symbol" w:hAnsi="Symbol"/>
      </w:rPr>
    </w:lvl>
    <w:lvl w:ilvl="2">
      <w:start w:val="1"/>
      <w:numFmt w:val="bullet"/>
      <w:lvlText w:val=""/>
      <w:lvlJc w:val="left"/>
      <w:pPr>
        <w:ind w:left="1600" w:hanging="400"/>
      </w:pPr>
      <w:rPr>
        <w:rFonts w:ascii="Symbol" w:hAnsi="Symbol"/>
      </w:rPr>
    </w:lvl>
    <w:lvl w:ilvl="3">
      <w:start w:val="1"/>
      <w:numFmt w:val="bullet"/>
      <w:lvlText w:val=""/>
      <w:lvlJc w:val="left"/>
      <w:pPr>
        <w:ind w:left="20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15:restartNumberingAfterBreak="0">
    <w:nsid w:val="3A673D08"/>
    <w:multiLevelType w:val="hybridMultilevel"/>
    <w:tmpl w:val="BFC0D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2B502D"/>
    <w:multiLevelType w:val="multilevel"/>
    <w:tmpl w:val="07825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0E31090"/>
    <w:multiLevelType w:val="multilevel"/>
    <w:tmpl w:val="15C20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4C210BD"/>
    <w:multiLevelType w:val="hybridMultilevel"/>
    <w:tmpl w:val="BF4C5944"/>
    <w:lvl w:ilvl="0" w:tplc="D42C432A">
      <w:start w:val="5"/>
      <w:numFmt w:val="bullet"/>
      <w:lvlText w:val="―"/>
      <w:lvlJc w:val="left"/>
      <w:pPr>
        <w:ind w:left="855" w:hanging="360"/>
      </w:pPr>
      <w:rPr>
        <w:rFonts w:ascii="Times New Roman" w:eastAsia="Times New Roman" w:hAnsi="Times New Roman" w:cs="Times New Roman" w:hint="default"/>
      </w:rPr>
    </w:lvl>
    <w:lvl w:ilvl="1" w:tplc="1B6451E2" w:tentative="1">
      <w:start w:val="1"/>
      <w:numFmt w:val="bullet"/>
      <w:lvlText w:val="o"/>
      <w:lvlJc w:val="left"/>
      <w:pPr>
        <w:ind w:left="1575" w:hanging="360"/>
      </w:pPr>
      <w:rPr>
        <w:rFonts w:ascii="Courier New" w:hAnsi="Courier New" w:cs="Courier New" w:hint="default"/>
      </w:rPr>
    </w:lvl>
    <w:lvl w:ilvl="2" w:tplc="9EFA7DCE" w:tentative="1">
      <w:start w:val="1"/>
      <w:numFmt w:val="bullet"/>
      <w:lvlText w:val=""/>
      <w:lvlJc w:val="left"/>
      <w:pPr>
        <w:ind w:left="2295" w:hanging="360"/>
      </w:pPr>
      <w:rPr>
        <w:rFonts w:ascii="Wingdings" w:hAnsi="Wingdings" w:hint="default"/>
      </w:rPr>
    </w:lvl>
    <w:lvl w:ilvl="3" w:tplc="BC7A3310" w:tentative="1">
      <w:start w:val="1"/>
      <w:numFmt w:val="bullet"/>
      <w:lvlText w:val=""/>
      <w:lvlJc w:val="left"/>
      <w:pPr>
        <w:ind w:left="3015" w:hanging="360"/>
      </w:pPr>
      <w:rPr>
        <w:rFonts w:ascii="Symbol" w:hAnsi="Symbol" w:hint="default"/>
      </w:rPr>
    </w:lvl>
    <w:lvl w:ilvl="4" w:tplc="5FA0DACC" w:tentative="1">
      <w:start w:val="1"/>
      <w:numFmt w:val="bullet"/>
      <w:lvlText w:val="o"/>
      <w:lvlJc w:val="left"/>
      <w:pPr>
        <w:ind w:left="3735" w:hanging="360"/>
      </w:pPr>
      <w:rPr>
        <w:rFonts w:ascii="Courier New" w:hAnsi="Courier New" w:cs="Courier New" w:hint="default"/>
      </w:rPr>
    </w:lvl>
    <w:lvl w:ilvl="5" w:tplc="3E56E576" w:tentative="1">
      <w:start w:val="1"/>
      <w:numFmt w:val="bullet"/>
      <w:lvlText w:val=""/>
      <w:lvlJc w:val="left"/>
      <w:pPr>
        <w:ind w:left="4455" w:hanging="360"/>
      </w:pPr>
      <w:rPr>
        <w:rFonts w:ascii="Wingdings" w:hAnsi="Wingdings" w:hint="default"/>
      </w:rPr>
    </w:lvl>
    <w:lvl w:ilvl="6" w:tplc="614C0588" w:tentative="1">
      <w:start w:val="1"/>
      <w:numFmt w:val="bullet"/>
      <w:lvlText w:val=""/>
      <w:lvlJc w:val="left"/>
      <w:pPr>
        <w:ind w:left="5175" w:hanging="360"/>
      </w:pPr>
      <w:rPr>
        <w:rFonts w:ascii="Symbol" w:hAnsi="Symbol" w:hint="default"/>
      </w:rPr>
    </w:lvl>
    <w:lvl w:ilvl="7" w:tplc="997A4316" w:tentative="1">
      <w:start w:val="1"/>
      <w:numFmt w:val="bullet"/>
      <w:lvlText w:val="o"/>
      <w:lvlJc w:val="left"/>
      <w:pPr>
        <w:ind w:left="5895" w:hanging="360"/>
      </w:pPr>
      <w:rPr>
        <w:rFonts w:ascii="Courier New" w:hAnsi="Courier New" w:cs="Courier New" w:hint="default"/>
      </w:rPr>
    </w:lvl>
    <w:lvl w:ilvl="8" w:tplc="0932FEE0" w:tentative="1">
      <w:start w:val="1"/>
      <w:numFmt w:val="bullet"/>
      <w:lvlText w:val=""/>
      <w:lvlJc w:val="left"/>
      <w:pPr>
        <w:ind w:left="6615" w:hanging="360"/>
      </w:pPr>
      <w:rPr>
        <w:rFonts w:ascii="Wingdings" w:hAnsi="Wingdings" w:hint="default"/>
      </w:rPr>
    </w:lvl>
  </w:abstractNum>
  <w:abstractNum w:abstractNumId="26" w15:restartNumberingAfterBreak="0">
    <w:nsid w:val="46D1064E"/>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48AC306B"/>
    <w:multiLevelType w:val="hybridMultilevel"/>
    <w:tmpl w:val="EC5E4F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7525CC"/>
    <w:multiLevelType w:val="hybridMultilevel"/>
    <w:tmpl w:val="ED2E910E"/>
    <w:lvl w:ilvl="0" w:tplc="0409000F">
      <w:start w:val="5"/>
      <w:numFmt w:val="bullet"/>
      <w:lvlText w:val="―"/>
      <w:lvlJc w:val="left"/>
      <w:pPr>
        <w:ind w:left="720" w:hanging="360"/>
      </w:pPr>
      <w:rPr>
        <w:rFonts w:ascii="Times New Roman" w:eastAsia="Times New Roman" w:hAnsi="Times New Roman"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9" w15:restartNumberingAfterBreak="0">
    <w:nsid w:val="4BAB23F5"/>
    <w:multiLevelType w:val="multilevel"/>
    <w:tmpl w:val="5EFE95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D6568D1"/>
    <w:multiLevelType w:val="multilevel"/>
    <w:tmpl w:val="E76817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00357B5"/>
    <w:multiLevelType w:val="hybridMultilevel"/>
    <w:tmpl w:val="2A7676CC"/>
    <w:lvl w:ilvl="0" w:tplc="08090017">
      <w:start w:val="5"/>
      <w:numFmt w:val="bullet"/>
      <w:lvlText w:val="―"/>
      <w:lvlJc w:val="left"/>
      <w:pPr>
        <w:ind w:left="855" w:hanging="360"/>
      </w:pPr>
      <w:rPr>
        <w:rFonts w:ascii="Times New Roman" w:eastAsia="Times New Roman" w:hAnsi="Times New Roman" w:cs="Times New Roman" w:hint="default"/>
      </w:rPr>
    </w:lvl>
    <w:lvl w:ilvl="1" w:tplc="08090011" w:tentative="1">
      <w:start w:val="1"/>
      <w:numFmt w:val="bullet"/>
      <w:lvlText w:val="o"/>
      <w:lvlJc w:val="left"/>
      <w:pPr>
        <w:ind w:left="1575" w:hanging="360"/>
      </w:pPr>
      <w:rPr>
        <w:rFonts w:ascii="Courier New" w:hAnsi="Courier New" w:cs="Courier New" w:hint="default"/>
      </w:rPr>
    </w:lvl>
    <w:lvl w:ilvl="2" w:tplc="0409001B" w:tentative="1">
      <w:start w:val="1"/>
      <w:numFmt w:val="bullet"/>
      <w:lvlText w:val=""/>
      <w:lvlJc w:val="left"/>
      <w:pPr>
        <w:ind w:left="2295" w:hanging="360"/>
      </w:pPr>
      <w:rPr>
        <w:rFonts w:ascii="Wingdings" w:hAnsi="Wingdings" w:hint="default"/>
      </w:rPr>
    </w:lvl>
    <w:lvl w:ilvl="3" w:tplc="0409000F" w:tentative="1">
      <w:start w:val="1"/>
      <w:numFmt w:val="bullet"/>
      <w:lvlText w:val=""/>
      <w:lvlJc w:val="left"/>
      <w:pPr>
        <w:ind w:left="3015" w:hanging="360"/>
      </w:pPr>
      <w:rPr>
        <w:rFonts w:ascii="Symbol" w:hAnsi="Symbol" w:hint="default"/>
      </w:rPr>
    </w:lvl>
    <w:lvl w:ilvl="4" w:tplc="04090019" w:tentative="1">
      <w:start w:val="1"/>
      <w:numFmt w:val="bullet"/>
      <w:lvlText w:val="o"/>
      <w:lvlJc w:val="left"/>
      <w:pPr>
        <w:ind w:left="3735" w:hanging="360"/>
      </w:pPr>
      <w:rPr>
        <w:rFonts w:ascii="Courier New" w:hAnsi="Courier New" w:cs="Courier New" w:hint="default"/>
      </w:rPr>
    </w:lvl>
    <w:lvl w:ilvl="5" w:tplc="0409001B" w:tentative="1">
      <w:start w:val="1"/>
      <w:numFmt w:val="bullet"/>
      <w:lvlText w:val=""/>
      <w:lvlJc w:val="left"/>
      <w:pPr>
        <w:ind w:left="4455" w:hanging="360"/>
      </w:pPr>
      <w:rPr>
        <w:rFonts w:ascii="Wingdings" w:hAnsi="Wingdings" w:hint="default"/>
      </w:rPr>
    </w:lvl>
    <w:lvl w:ilvl="6" w:tplc="0409000F" w:tentative="1">
      <w:start w:val="1"/>
      <w:numFmt w:val="bullet"/>
      <w:lvlText w:val=""/>
      <w:lvlJc w:val="left"/>
      <w:pPr>
        <w:ind w:left="5175" w:hanging="360"/>
      </w:pPr>
      <w:rPr>
        <w:rFonts w:ascii="Symbol" w:hAnsi="Symbol" w:hint="default"/>
      </w:rPr>
    </w:lvl>
    <w:lvl w:ilvl="7" w:tplc="04090019" w:tentative="1">
      <w:start w:val="1"/>
      <w:numFmt w:val="bullet"/>
      <w:lvlText w:val="o"/>
      <w:lvlJc w:val="left"/>
      <w:pPr>
        <w:ind w:left="5895" w:hanging="360"/>
      </w:pPr>
      <w:rPr>
        <w:rFonts w:ascii="Courier New" w:hAnsi="Courier New" w:cs="Courier New" w:hint="default"/>
      </w:rPr>
    </w:lvl>
    <w:lvl w:ilvl="8" w:tplc="0409001B" w:tentative="1">
      <w:start w:val="1"/>
      <w:numFmt w:val="bullet"/>
      <w:lvlText w:val=""/>
      <w:lvlJc w:val="left"/>
      <w:pPr>
        <w:ind w:left="6615" w:hanging="360"/>
      </w:pPr>
      <w:rPr>
        <w:rFonts w:ascii="Wingdings" w:hAnsi="Wingdings" w:hint="default"/>
      </w:rPr>
    </w:lvl>
  </w:abstractNum>
  <w:abstractNum w:abstractNumId="32" w15:restartNumberingAfterBreak="0">
    <w:nsid w:val="54063EDB"/>
    <w:multiLevelType w:val="hybridMultilevel"/>
    <w:tmpl w:val="19448BD4"/>
    <w:lvl w:ilvl="0" w:tplc="EB2E08CE">
      <w:start w:val="1"/>
      <w:numFmt w:val="decimal"/>
      <w:lvlText w:val="%1."/>
      <w:lvlJc w:val="left"/>
      <w:pPr>
        <w:ind w:left="760" w:hanging="360"/>
      </w:p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33" w15:restartNumberingAfterBreak="0">
    <w:nsid w:val="5560025E"/>
    <w:multiLevelType w:val="multilevel"/>
    <w:tmpl w:val="DE9471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9B13561"/>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6621481F"/>
    <w:multiLevelType w:val="hybridMultilevel"/>
    <w:tmpl w:val="FD986DA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7" w15:restartNumberingAfterBreak="0">
    <w:nsid w:val="6E8D5A7F"/>
    <w:multiLevelType w:val="hybridMultilevel"/>
    <w:tmpl w:val="E168D9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E25EB2"/>
    <w:multiLevelType w:val="hybridMultilevel"/>
    <w:tmpl w:val="EAFC66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116340C"/>
    <w:multiLevelType w:val="hybridMultilevel"/>
    <w:tmpl w:val="453CA10E"/>
    <w:lvl w:ilvl="0" w:tplc="84F29CC4">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41271B"/>
    <w:multiLevelType w:val="multilevel"/>
    <w:tmpl w:val="CEC87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24F1118"/>
    <w:multiLevelType w:val="hybridMultilevel"/>
    <w:tmpl w:val="DE785AB2"/>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3683781"/>
    <w:multiLevelType w:val="hybridMultilevel"/>
    <w:tmpl w:val="265AC9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74E244D1"/>
    <w:multiLevelType w:val="hybridMultilevel"/>
    <w:tmpl w:val="A9A4AD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75A34068"/>
    <w:multiLevelType w:val="multilevel"/>
    <w:tmpl w:val="B4F011C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5" w15:restartNumberingAfterBreak="0">
    <w:nsid w:val="77275313"/>
    <w:multiLevelType w:val="multilevel"/>
    <w:tmpl w:val="7D0EDE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9CE2949"/>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D30643C"/>
    <w:multiLevelType w:val="hybridMultilevel"/>
    <w:tmpl w:val="F6E084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868179121">
    <w:abstractNumId w:val="44"/>
  </w:num>
  <w:num w:numId="2" w16cid:durableId="687875130">
    <w:abstractNumId w:val="16"/>
  </w:num>
  <w:num w:numId="3" w16cid:durableId="392703890">
    <w:abstractNumId w:val="3"/>
  </w:num>
  <w:num w:numId="4" w16cid:durableId="888418818">
    <w:abstractNumId w:val="0"/>
  </w:num>
  <w:num w:numId="5" w16cid:durableId="205835897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737999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6800180">
    <w:abstractNumId w:val="13"/>
  </w:num>
  <w:num w:numId="8" w16cid:durableId="1214344151">
    <w:abstractNumId w:val="11"/>
  </w:num>
  <w:num w:numId="9" w16cid:durableId="282426338">
    <w:abstractNumId w:val="38"/>
  </w:num>
  <w:num w:numId="10" w16cid:durableId="9042965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37382405">
    <w:abstractNumId w:val="6"/>
  </w:num>
  <w:num w:numId="12" w16cid:durableId="867451923">
    <w:abstractNumId w:val="4"/>
  </w:num>
  <w:num w:numId="13" w16cid:durableId="1449351572">
    <w:abstractNumId w:val="29"/>
  </w:num>
  <w:num w:numId="14" w16cid:durableId="1043556420">
    <w:abstractNumId w:val="8"/>
  </w:num>
  <w:num w:numId="15" w16cid:durableId="1280991658">
    <w:abstractNumId w:val="42"/>
  </w:num>
  <w:num w:numId="16" w16cid:durableId="213478655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544678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6403486">
    <w:abstractNumId w:val="43"/>
  </w:num>
  <w:num w:numId="19" w16cid:durableId="1659990987">
    <w:abstractNumId w:val="5"/>
  </w:num>
  <w:num w:numId="20" w16cid:durableId="2079546047">
    <w:abstractNumId w:val="36"/>
  </w:num>
  <w:num w:numId="21" w16cid:durableId="159947945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10280147">
    <w:abstractNumId w:val="2"/>
  </w:num>
  <w:num w:numId="23" w16cid:durableId="45565297">
    <w:abstractNumId w:val="35"/>
  </w:num>
  <w:num w:numId="24" w16cid:durableId="1800372053">
    <w:abstractNumId w:val="22"/>
  </w:num>
  <w:num w:numId="25" w16cid:durableId="1471022575">
    <w:abstractNumId w:val="9"/>
  </w:num>
  <w:num w:numId="26" w16cid:durableId="2124954338">
    <w:abstractNumId w:val="34"/>
  </w:num>
  <w:num w:numId="27" w16cid:durableId="490760182">
    <w:abstractNumId w:val="37"/>
  </w:num>
  <w:num w:numId="28" w16cid:durableId="2009286726">
    <w:abstractNumId w:val="15"/>
  </w:num>
  <w:num w:numId="29" w16cid:durableId="221335026">
    <w:abstractNumId w:val="20"/>
  </w:num>
  <w:num w:numId="30" w16cid:durableId="2136822910">
    <w:abstractNumId w:val="46"/>
  </w:num>
  <w:num w:numId="31" w16cid:durableId="1033310818">
    <w:abstractNumId w:val="40"/>
  </w:num>
  <w:num w:numId="32" w16cid:durableId="1194229264">
    <w:abstractNumId w:val="7"/>
  </w:num>
  <w:num w:numId="33" w16cid:durableId="874346791">
    <w:abstractNumId w:val="27"/>
  </w:num>
  <w:num w:numId="34" w16cid:durableId="1382553588">
    <w:abstractNumId w:val="41"/>
  </w:num>
  <w:num w:numId="35" w16cid:durableId="1826043513">
    <w:abstractNumId w:val="30"/>
  </w:num>
  <w:num w:numId="36" w16cid:durableId="2025354225">
    <w:abstractNumId w:val="14"/>
  </w:num>
  <w:num w:numId="37" w16cid:durableId="363947607">
    <w:abstractNumId w:val="33"/>
  </w:num>
  <w:num w:numId="38" w16cid:durableId="169762882">
    <w:abstractNumId w:val="1"/>
  </w:num>
  <w:num w:numId="39" w16cid:durableId="236207492">
    <w:abstractNumId w:val="45"/>
  </w:num>
  <w:num w:numId="40" w16cid:durableId="1304234510">
    <w:abstractNumId w:val="23"/>
  </w:num>
  <w:num w:numId="41" w16cid:durableId="444737720">
    <w:abstractNumId w:val="12"/>
  </w:num>
  <w:num w:numId="42" w16cid:durableId="1931697165">
    <w:abstractNumId w:val="17"/>
  </w:num>
  <w:num w:numId="43" w16cid:durableId="1076434974">
    <w:abstractNumId w:val="24"/>
  </w:num>
  <w:num w:numId="44" w16cid:durableId="1672298595">
    <w:abstractNumId w:val="28"/>
  </w:num>
  <w:num w:numId="45" w16cid:durableId="2044209655">
    <w:abstractNumId w:val="31"/>
  </w:num>
  <w:num w:numId="46" w16cid:durableId="1694067975">
    <w:abstractNumId w:val="39"/>
  </w:num>
  <w:num w:numId="47" w16cid:durableId="683021750">
    <w:abstractNumId w:val="25"/>
  </w:num>
  <w:num w:numId="48" w16cid:durableId="475270077">
    <w:abstractNumId w:val="18"/>
  </w:num>
  <w:num w:numId="49" w16cid:durableId="141068696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57250752">
    <w:abstractNumId w:val="28"/>
  </w:num>
  <w:num w:numId="51" w16cid:durableId="1192912842">
    <w:abstractNumId w:val="39"/>
  </w:num>
  <w:num w:numId="52" w16cid:durableId="2012834927">
    <w:abstractNumId w:val="31"/>
  </w:num>
  <w:num w:numId="53" w16cid:durableId="701787652">
    <w:abstractNumId w:val="25"/>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raj Sodagar">
    <w15:presenceInfo w15:providerId="Windows Live" w15:userId="0066939d630bec62"/>
  </w15:person>
  <w15:person w15:author="Iraj Sodagar [2]">
    <w15:presenceInfo w15:providerId="None" w15:userId="Iraj Sodaga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WyMDAwNbY0NjY3MzJU0lEKTi0uzszPAykwMqgFAPHfHYwtAAAA"/>
  </w:docVars>
  <w:rsids>
    <w:rsidRoot w:val="00284E4A"/>
    <w:rsid w:val="00000969"/>
    <w:rsid w:val="00001526"/>
    <w:rsid w:val="00002443"/>
    <w:rsid w:val="00003780"/>
    <w:rsid w:val="00003A35"/>
    <w:rsid w:val="00007619"/>
    <w:rsid w:val="00025090"/>
    <w:rsid w:val="00042153"/>
    <w:rsid w:val="000425C9"/>
    <w:rsid w:val="00042919"/>
    <w:rsid w:val="000525E3"/>
    <w:rsid w:val="000552EE"/>
    <w:rsid w:val="000563C9"/>
    <w:rsid w:val="00060AC4"/>
    <w:rsid w:val="00061636"/>
    <w:rsid w:val="00061AFB"/>
    <w:rsid w:val="0006710A"/>
    <w:rsid w:val="0006714D"/>
    <w:rsid w:val="000671D5"/>
    <w:rsid w:val="000715B6"/>
    <w:rsid w:val="0007286D"/>
    <w:rsid w:val="00075058"/>
    <w:rsid w:val="00075B16"/>
    <w:rsid w:val="00076DFA"/>
    <w:rsid w:val="00081691"/>
    <w:rsid w:val="00087A13"/>
    <w:rsid w:val="00090C67"/>
    <w:rsid w:val="00092069"/>
    <w:rsid w:val="000950DA"/>
    <w:rsid w:val="0009559B"/>
    <w:rsid w:val="00097089"/>
    <w:rsid w:val="000A08FC"/>
    <w:rsid w:val="000A2B7E"/>
    <w:rsid w:val="000A404E"/>
    <w:rsid w:val="000A68DE"/>
    <w:rsid w:val="000B6ABE"/>
    <w:rsid w:val="000C0AFF"/>
    <w:rsid w:val="000C2543"/>
    <w:rsid w:val="000C4D4B"/>
    <w:rsid w:val="000C5C27"/>
    <w:rsid w:val="000C6EEB"/>
    <w:rsid w:val="000D0C16"/>
    <w:rsid w:val="000D3A4A"/>
    <w:rsid w:val="000E1013"/>
    <w:rsid w:val="000E574E"/>
    <w:rsid w:val="000E649D"/>
    <w:rsid w:val="000E69A5"/>
    <w:rsid w:val="000E7FFB"/>
    <w:rsid w:val="000F4BC7"/>
    <w:rsid w:val="000F6083"/>
    <w:rsid w:val="001103F8"/>
    <w:rsid w:val="00112104"/>
    <w:rsid w:val="00113FDE"/>
    <w:rsid w:val="00115C59"/>
    <w:rsid w:val="00116F24"/>
    <w:rsid w:val="00120551"/>
    <w:rsid w:val="001206F1"/>
    <w:rsid w:val="00120E06"/>
    <w:rsid w:val="0012384B"/>
    <w:rsid w:val="00125C67"/>
    <w:rsid w:val="00127DB6"/>
    <w:rsid w:val="00135ED8"/>
    <w:rsid w:val="00142F81"/>
    <w:rsid w:val="00143E26"/>
    <w:rsid w:val="0014670F"/>
    <w:rsid w:val="00150183"/>
    <w:rsid w:val="001535D5"/>
    <w:rsid w:val="001623E5"/>
    <w:rsid w:val="00162F90"/>
    <w:rsid w:val="001642F7"/>
    <w:rsid w:val="0016605E"/>
    <w:rsid w:val="00167C43"/>
    <w:rsid w:val="001769D4"/>
    <w:rsid w:val="00181363"/>
    <w:rsid w:val="00182974"/>
    <w:rsid w:val="00185295"/>
    <w:rsid w:val="00191B98"/>
    <w:rsid w:val="0019286B"/>
    <w:rsid w:val="00192D86"/>
    <w:rsid w:val="0019468E"/>
    <w:rsid w:val="0019694D"/>
    <w:rsid w:val="00196E43"/>
    <w:rsid w:val="00196EA7"/>
    <w:rsid w:val="001971D2"/>
    <w:rsid w:val="001A02D2"/>
    <w:rsid w:val="001A5CC2"/>
    <w:rsid w:val="001A7177"/>
    <w:rsid w:val="001B0946"/>
    <w:rsid w:val="001B176D"/>
    <w:rsid w:val="001D00F7"/>
    <w:rsid w:val="001D0E08"/>
    <w:rsid w:val="001D1E8B"/>
    <w:rsid w:val="001D40BC"/>
    <w:rsid w:val="001D7A2D"/>
    <w:rsid w:val="001D7AD6"/>
    <w:rsid w:val="001E0156"/>
    <w:rsid w:val="001E0DFF"/>
    <w:rsid w:val="001E3518"/>
    <w:rsid w:val="001E49C4"/>
    <w:rsid w:val="001E78B1"/>
    <w:rsid w:val="001F006C"/>
    <w:rsid w:val="001F1018"/>
    <w:rsid w:val="001F3674"/>
    <w:rsid w:val="001F3A07"/>
    <w:rsid w:val="002011E0"/>
    <w:rsid w:val="00201483"/>
    <w:rsid w:val="0020210C"/>
    <w:rsid w:val="002023A4"/>
    <w:rsid w:val="002100DF"/>
    <w:rsid w:val="00210CE8"/>
    <w:rsid w:val="00215661"/>
    <w:rsid w:val="002176FC"/>
    <w:rsid w:val="00217FD5"/>
    <w:rsid w:val="0022033D"/>
    <w:rsid w:val="0022151C"/>
    <w:rsid w:val="00224A90"/>
    <w:rsid w:val="002267A1"/>
    <w:rsid w:val="00230381"/>
    <w:rsid w:val="00233A73"/>
    <w:rsid w:val="002353FD"/>
    <w:rsid w:val="00235775"/>
    <w:rsid w:val="0023631D"/>
    <w:rsid w:val="002376AF"/>
    <w:rsid w:val="00253AF1"/>
    <w:rsid w:val="002545D0"/>
    <w:rsid w:val="002603C9"/>
    <w:rsid w:val="00260966"/>
    <w:rsid w:val="00261048"/>
    <w:rsid w:val="00267993"/>
    <w:rsid w:val="002706B6"/>
    <w:rsid w:val="002738B0"/>
    <w:rsid w:val="00275ABD"/>
    <w:rsid w:val="002777BD"/>
    <w:rsid w:val="002811AA"/>
    <w:rsid w:val="00282840"/>
    <w:rsid w:val="00284E4A"/>
    <w:rsid w:val="00291AB1"/>
    <w:rsid w:val="00297FAC"/>
    <w:rsid w:val="002A2EFC"/>
    <w:rsid w:val="002A31F1"/>
    <w:rsid w:val="002A3396"/>
    <w:rsid w:val="002A33C8"/>
    <w:rsid w:val="002A4E0E"/>
    <w:rsid w:val="002A62F0"/>
    <w:rsid w:val="002B56FC"/>
    <w:rsid w:val="002B75DE"/>
    <w:rsid w:val="002C40AA"/>
    <w:rsid w:val="002D35B5"/>
    <w:rsid w:val="002D37EB"/>
    <w:rsid w:val="002D5331"/>
    <w:rsid w:val="002D62A6"/>
    <w:rsid w:val="002D78B8"/>
    <w:rsid w:val="002E0004"/>
    <w:rsid w:val="002E18CC"/>
    <w:rsid w:val="002E5CBE"/>
    <w:rsid w:val="002E74BC"/>
    <w:rsid w:val="002F000C"/>
    <w:rsid w:val="002F03FC"/>
    <w:rsid w:val="002F248A"/>
    <w:rsid w:val="002F3EF8"/>
    <w:rsid w:val="002F4216"/>
    <w:rsid w:val="002F424F"/>
    <w:rsid w:val="002F479A"/>
    <w:rsid w:val="002F7864"/>
    <w:rsid w:val="003010B5"/>
    <w:rsid w:val="00302BB1"/>
    <w:rsid w:val="00303AAF"/>
    <w:rsid w:val="00307563"/>
    <w:rsid w:val="00307E4F"/>
    <w:rsid w:val="0031092D"/>
    <w:rsid w:val="0032180E"/>
    <w:rsid w:val="003265E4"/>
    <w:rsid w:val="00331117"/>
    <w:rsid w:val="0033356A"/>
    <w:rsid w:val="003353DF"/>
    <w:rsid w:val="0033706D"/>
    <w:rsid w:val="0034237C"/>
    <w:rsid w:val="00343BEA"/>
    <w:rsid w:val="00351B35"/>
    <w:rsid w:val="00351E79"/>
    <w:rsid w:val="003535E3"/>
    <w:rsid w:val="00353EBE"/>
    <w:rsid w:val="00355065"/>
    <w:rsid w:val="00355B82"/>
    <w:rsid w:val="00360202"/>
    <w:rsid w:val="003616E5"/>
    <w:rsid w:val="0036334D"/>
    <w:rsid w:val="003639DB"/>
    <w:rsid w:val="00366D0C"/>
    <w:rsid w:val="00371759"/>
    <w:rsid w:val="00372A0A"/>
    <w:rsid w:val="003741B6"/>
    <w:rsid w:val="00376891"/>
    <w:rsid w:val="00377161"/>
    <w:rsid w:val="00385FDA"/>
    <w:rsid w:val="00386E8E"/>
    <w:rsid w:val="003A3B7E"/>
    <w:rsid w:val="003A488F"/>
    <w:rsid w:val="003A7996"/>
    <w:rsid w:val="003B1589"/>
    <w:rsid w:val="003B3511"/>
    <w:rsid w:val="003B5987"/>
    <w:rsid w:val="003B6459"/>
    <w:rsid w:val="003C21ED"/>
    <w:rsid w:val="003C42EB"/>
    <w:rsid w:val="003C4C45"/>
    <w:rsid w:val="003C72BB"/>
    <w:rsid w:val="003C7EB2"/>
    <w:rsid w:val="003D2743"/>
    <w:rsid w:val="003D27E5"/>
    <w:rsid w:val="003D2F73"/>
    <w:rsid w:val="003D5932"/>
    <w:rsid w:val="003D78BC"/>
    <w:rsid w:val="003E170B"/>
    <w:rsid w:val="003E1827"/>
    <w:rsid w:val="003E1A01"/>
    <w:rsid w:val="003E4579"/>
    <w:rsid w:val="003E5391"/>
    <w:rsid w:val="003F49E4"/>
    <w:rsid w:val="003F49FE"/>
    <w:rsid w:val="003F4D55"/>
    <w:rsid w:val="00401A49"/>
    <w:rsid w:val="004033EA"/>
    <w:rsid w:val="00404D8B"/>
    <w:rsid w:val="00410F8C"/>
    <w:rsid w:val="004148AF"/>
    <w:rsid w:val="00417F59"/>
    <w:rsid w:val="004313F0"/>
    <w:rsid w:val="004339B7"/>
    <w:rsid w:val="00435E10"/>
    <w:rsid w:val="00441D00"/>
    <w:rsid w:val="00443398"/>
    <w:rsid w:val="00443825"/>
    <w:rsid w:val="00445359"/>
    <w:rsid w:val="00447297"/>
    <w:rsid w:val="004515B8"/>
    <w:rsid w:val="00452482"/>
    <w:rsid w:val="0045293E"/>
    <w:rsid w:val="00452F1D"/>
    <w:rsid w:val="00453554"/>
    <w:rsid w:val="00454E51"/>
    <w:rsid w:val="00460553"/>
    <w:rsid w:val="0046740E"/>
    <w:rsid w:val="00470721"/>
    <w:rsid w:val="00475816"/>
    <w:rsid w:val="00476FBA"/>
    <w:rsid w:val="004808CE"/>
    <w:rsid w:val="0048353C"/>
    <w:rsid w:val="00485759"/>
    <w:rsid w:val="00486C1C"/>
    <w:rsid w:val="00486C2F"/>
    <w:rsid w:val="0049424C"/>
    <w:rsid w:val="00494D46"/>
    <w:rsid w:val="00496506"/>
    <w:rsid w:val="004971C0"/>
    <w:rsid w:val="00497D4E"/>
    <w:rsid w:val="004A0F31"/>
    <w:rsid w:val="004A17E1"/>
    <w:rsid w:val="004A2631"/>
    <w:rsid w:val="004B1665"/>
    <w:rsid w:val="004B1C9D"/>
    <w:rsid w:val="004B2E90"/>
    <w:rsid w:val="004B36BD"/>
    <w:rsid w:val="004B7388"/>
    <w:rsid w:val="004B767B"/>
    <w:rsid w:val="004C2F03"/>
    <w:rsid w:val="004C3D6E"/>
    <w:rsid w:val="004C5720"/>
    <w:rsid w:val="004C6155"/>
    <w:rsid w:val="004C7A6E"/>
    <w:rsid w:val="004E0D27"/>
    <w:rsid w:val="004E36CC"/>
    <w:rsid w:val="004E5080"/>
    <w:rsid w:val="004F0750"/>
    <w:rsid w:val="004F1497"/>
    <w:rsid w:val="004F2662"/>
    <w:rsid w:val="004F40DC"/>
    <w:rsid w:val="004F4A6B"/>
    <w:rsid w:val="004F51EC"/>
    <w:rsid w:val="004F7D00"/>
    <w:rsid w:val="005004DE"/>
    <w:rsid w:val="00500BA4"/>
    <w:rsid w:val="005010D7"/>
    <w:rsid w:val="005032F6"/>
    <w:rsid w:val="0050330C"/>
    <w:rsid w:val="00503356"/>
    <w:rsid w:val="00506DA3"/>
    <w:rsid w:val="0051054E"/>
    <w:rsid w:val="0051146D"/>
    <w:rsid w:val="005135D8"/>
    <w:rsid w:val="005137A0"/>
    <w:rsid w:val="00516A06"/>
    <w:rsid w:val="00520B72"/>
    <w:rsid w:val="00525C6D"/>
    <w:rsid w:val="00526BA3"/>
    <w:rsid w:val="00526FCC"/>
    <w:rsid w:val="00527127"/>
    <w:rsid w:val="00531C2D"/>
    <w:rsid w:val="00535805"/>
    <w:rsid w:val="005417CF"/>
    <w:rsid w:val="00544D71"/>
    <w:rsid w:val="00546E2E"/>
    <w:rsid w:val="00547122"/>
    <w:rsid w:val="00555D2E"/>
    <w:rsid w:val="00556728"/>
    <w:rsid w:val="005568F8"/>
    <w:rsid w:val="00561469"/>
    <w:rsid w:val="00567C2E"/>
    <w:rsid w:val="00571679"/>
    <w:rsid w:val="0057349B"/>
    <w:rsid w:val="005748AB"/>
    <w:rsid w:val="00577767"/>
    <w:rsid w:val="00577D67"/>
    <w:rsid w:val="00583840"/>
    <w:rsid w:val="00586B05"/>
    <w:rsid w:val="00590EDD"/>
    <w:rsid w:val="00591098"/>
    <w:rsid w:val="005958F9"/>
    <w:rsid w:val="00595C42"/>
    <w:rsid w:val="005A1ACA"/>
    <w:rsid w:val="005A59D9"/>
    <w:rsid w:val="005A73DB"/>
    <w:rsid w:val="005B41A1"/>
    <w:rsid w:val="005B5F7D"/>
    <w:rsid w:val="005C3AB3"/>
    <w:rsid w:val="005C44FE"/>
    <w:rsid w:val="005C5FFC"/>
    <w:rsid w:val="005D0B9F"/>
    <w:rsid w:val="005D1F8A"/>
    <w:rsid w:val="005D34B8"/>
    <w:rsid w:val="005D72A7"/>
    <w:rsid w:val="005E2990"/>
    <w:rsid w:val="005E30C4"/>
    <w:rsid w:val="005E45F0"/>
    <w:rsid w:val="005E4B3E"/>
    <w:rsid w:val="005E5E4F"/>
    <w:rsid w:val="005F06B0"/>
    <w:rsid w:val="005F6958"/>
    <w:rsid w:val="005F6D16"/>
    <w:rsid w:val="005F7807"/>
    <w:rsid w:val="00601B88"/>
    <w:rsid w:val="006029E5"/>
    <w:rsid w:val="006044D3"/>
    <w:rsid w:val="00611254"/>
    <w:rsid w:val="00613270"/>
    <w:rsid w:val="006158BA"/>
    <w:rsid w:val="006212C8"/>
    <w:rsid w:val="0063004B"/>
    <w:rsid w:val="006332E7"/>
    <w:rsid w:val="0063615A"/>
    <w:rsid w:val="0063629B"/>
    <w:rsid w:val="00652E9C"/>
    <w:rsid w:val="006555AC"/>
    <w:rsid w:val="00656254"/>
    <w:rsid w:val="00656E82"/>
    <w:rsid w:val="00660E86"/>
    <w:rsid w:val="00661988"/>
    <w:rsid w:val="0066285F"/>
    <w:rsid w:val="00662FCA"/>
    <w:rsid w:val="0067131C"/>
    <w:rsid w:val="00671C26"/>
    <w:rsid w:val="00673EA4"/>
    <w:rsid w:val="0067451C"/>
    <w:rsid w:val="00674E68"/>
    <w:rsid w:val="00677507"/>
    <w:rsid w:val="0068109F"/>
    <w:rsid w:val="006823EF"/>
    <w:rsid w:val="00685A2E"/>
    <w:rsid w:val="006865A4"/>
    <w:rsid w:val="006868A4"/>
    <w:rsid w:val="00690E68"/>
    <w:rsid w:val="00692FA5"/>
    <w:rsid w:val="006957BE"/>
    <w:rsid w:val="006A1DE8"/>
    <w:rsid w:val="006A1FAE"/>
    <w:rsid w:val="006A2F4F"/>
    <w:rsid w:val="006A6775"/>
    <w:rsid w:val="006A6883"/>
    <w:rsid w:val="006B097D"/>
    <w:rsid w:val="006C2822"/>
    <w:rsid w:val="006C6634"/>
    <w:rsid w:val="006D3114"/>
    <w:rsid w:val="006D4201"/>
    <w:rsid w:val="006D4D01"/>
    <w:rsid w:val="006E4B99"/>
    <w:rsid w:val="006F2399"/>
    <w:rsid w:val="006F2F92"/>
    <w:rsid w:val="006F49CB"/>
    <w:rsid w:val="007010D4"/>
    <w:rsid w:val="0070139D"/>
    <w:rsid w:val="007030C6"/>
    <w:rsid w:val="00704164"/>
    <w:rsid w:val="00712489"/>
    <w:rsid w:val="00712FB7"/>
    <w:rsid w:val="00715812"/>
    <w:rsid w:val="00715E0B"/>
    <w:rsid w:val="00720135"/>
    <w:rsid w:val="0072179D"/>
    <w:rsid w:val="0072578E"/>
    <w:rsid w:val="00730BEB"/>
    <w:rsid w:val="007319DC"/>
    <w:rsid w:val="007336A8"/>
    <w:rsid w:val="0074099F"/>
    <w:rsid w:val="007414C8"/>
    <w:rsid w:val="00743057"/>
    <w:rsid w:val="00745533"/>
    <w:rsid w:val="00747418"/>
    <w:rsid w:val="007474F3"/>
    <w:rsid w:val="00750E9B"/>
    <w:rsid w:val="00751A33"/>
    <w:rsid w:val="00751B8B"/>
    <w:rsid w:val="007548C7"/>
    <w:rsid w:val="00754BB0"/>
    <w:rsid w:val="0075614E"/>
    <w:rsid w:val="0076246A"/>
    <w:rsid w:val="007630C1"/>
    <w:rsid w:val="00763509"/>
    <w:rsid w:val="0076407F"/>
    <w:rsid w:val="00765FFE"/>
    <w:rsid w:val="00767488"/>
    <w:rsid w:val="007678FE"/>
    <w:rsid w:val="00775F84"/>
    <w:rsid w:val="00776257"/>
    <w:rsid w:val="00780892"/>
    <w:rsid w:val="00780DB1"/>
    <w:rsid w:val="00781574"/>
    <w:rsid w:val="007823DC"/>
    <w:rsid w:val="0078707B"/>
    <w:rsid w:val="00792AD8"/>
    <w:rsid w:val="00795A46"/>
    <w:rsid w:val="007973B7"/>
    <w:rsid w:val="007A4CD7"/>
    <w:rsid w:val="007A5BCE"/>
    <w:rsid w:val="007B06BD"/>
    <w:rsid w:val="007B3119"/>
    <w:rsid w:val="007B6A14"/>
    <w:rsid w:val="007B6E37"/>
    <w:rsid w:val="007C28D3"/>
    <w:rsid w:val="007C4C82"/>
    <w:rsid w:val="007C6230"/>
    <w:rsid w:val="007C6F85"/>
    <w:rsid w:val="007C7276"/>
    <w:rsid w:val="007D0218"/>
    <w:rsid w:val="007D3912"/>
    <w:rsid w:val="007D3989"/>
    <w:rsid w:val="007D4D2C"/>
    <w:rsid w:val="007E035B"/>
    <w:rsid w:val="007E7B17"/>
    <w:rsid w:val="007F3FA5"/>
    <w:rsid w:val="007F7AC7"/>
    <w:rsid w:val="007F7C9E"/>
    <w:rsid w:val="00800CA9"/>
    <w:rsid w:val="0080128E"/>
    <w:rsid w:val="00803CA4"/>
    <w:rsid w:val="0080550D"/>
    <w:rsid w:val="008078CA"/>
    <w:rsid w:val="00811277"/>
    <w:rsid w:val="00811A27"/>
    <w:rsid w:val="00812987"/>
    <w:rsid w:val="00814A1C"/>
    <w:rsid w:val="0081664D"/>
    <w:rsid w:val="0081724A"/>
    <w:rsid w:val="008174FE"/>
    <w:rsid w:val="008226EA"/>
    <w:rsid w:val="0082637A"/>
    <w:rsid w:val="008266B1"/>
    <w:rsid w:val="0083303E"/>
    <w:rsid w:val="00834E2F"/>
    <w:rsid w:val="00836C06"/>
    <w:rsid w:val="008405BF"/>
    <w:rsid w:val="00840C99"/>
    <w:rsid w:val="008414DA"/>
    <w:rsid w:val="0084223A"/>
    <w:rsid w:val="00844240"/>
    <w:rsid w:val="00844924"/>
    <w:rsid w:val="00844DBF"/>
    <w:rsid w:val="008466CA"/>
    <w:rsid w:val="00847FF7"/>
    <w:rsid w:val="00850F6C"/>
    <w:rsid w:val="008518F1"/>
    <w:rsid w:val="0085237B"/>
    <w:rsid w:val="008608F1"/>
    <w:rsid w:val="00861092"/>
    <w:rsid w:val="008631D8"/>
    <w:rsid w:val="008675D3"/>
    <w:rsid w:val="00870AC7"/>
    <w:rsid w:val="008758EA"/>
    <w:rsid w:val="008775AD"/>
    <w:rsid w:val="00877BF0"/>
    <w:rsid w:val="00877E43"/>
    <w:rsid w:val="008836FC"/>
    <w:rsid w:val="008846A0"/>
    <w:rsid w:val="008874AB"/>
    <w:rsid w:val="00892878"/>
    <w:rsid w:val="008B07EA"/>
    <w:rsid w:val="008B0BDF"/>
    <w:rsid w:val="008B54FF"/>
    <w:rsid w:val="008B567E"/>
    <w:rsid w:val="008C1A10"/>
    <w:rsid w:val="008C2565"/>
    <w:rsid w:val="008C35B6"/>
    <w:rsid w:val="008C4FF9"/>
    <w:rsid w:val="008C7796"/>
    <w:rsid w:val="008D357B"/>
    <w:rsid w:val="008E0777"/>
    <w:rsid w:val="008E3C40"/>
    <w:rsid w:val="008F57EE"/>
    <w:rsid w:val="008F7174"/>
    <w:rsid w:val="00901C5F"/>
    <w:rsid w:val="00903496"/>
    <w:rsid w:val="00903EEC"/>
    <w:rsid w:val="00904EE1"/>
    <w:rsid w:val="00905057"/>
    <w:rsid w:val="00906B92"/>
    <w:rsid w:val="00907FAE"/>
    <w:rsid w:val="0091055A"/>
    <w:rsid w:val="00921D25"/>
    <w:rsid w:val="00922B68"/>
    <w:rsid w:val="00925283"/>
    <w:rsid w:val="009277F6"/>
    <w:rsid w:val="0093436B"/>
    <w:rsid w:val="00937299"/>
    <w:rsid w:val="00937D56"/>
    <w:rsid w:val="00941064"/>
    <w:rsid w:val="00945822"/>
    <w:rsid w:val="00946527"/>
    <w:rsid w:val="0094751B"/>
    <w:rsid w:val="0095048C"/>
    <w:rsid w:val="009548F7"/>
    <w:rsid w:val="00956111"/>
    <w:rsid w:val="00957DE5"/>
    <w:rsid w:val="00961B53"/>
    <w:rsid w:val="00963D4F"/>
    <w:rsid w:val="009644AF"/>
    <w:rsid w:val="00967ED0"/>
    <w:rsid w:val="00971A75"/>
    <w:rsid w:val="009723A0"/>
    <w:rsid w:val="00972DC6"/>
    <w:rsid w:val="00976330"/>
    <w:rsid w:val="009763C9"/>
    <w:rsid w:val="00976984"/>
    <w:rsid w:val="00977955"/>
    <w:rsid w:val="00977E08"/>
    <w:rsid w:val="009804BD"/>
    <w:rsid w:val="00980641"/>
    <w:rsid w:val="009815C0"/>
    <w:rsid w:val="00981F76"/>
    <w:rsid w:val="00984810"/>
    <w:rsid w:val="00996B2E"/>
    <w:rsid w:val="009977DD"/>
    <w:rsid w:val="009A2741"/>
    <w:rsid w:val="009A2A0E"/>
    <w:rsid w:val="009A3F9A"/>
    <w:rsid w:val="009A4245"/>
    <w:rsid w:val="009B2568"/>
    <w:rsid w:val="009B35D0"/>
    <w:rsid w:val="009B4842"/>
    <w:rsid w:val="009B5175"/>
    <w:rsid w:val="009C6156"/>
    <w:rsid w:val="009C75EC"/>
    <w:rsid w:val="009C7C83"/>
    <w:rsid w:val="009C7F9E"/>
    <w:rsid w:val="009D0B92"/>
    <w:rsid w:val="009D136B"/>
    <w:rsid w:val="009D33CF"/>
    <w:rsid w:val="009D4B2C"/>
    <w:rsid w:val="009D6348"/>
    <w:rsid w:val="009D7F37"/>
    <w:rsid w:val="009E3B2D"/>
    <w:rsid w:val="009F0490"/>
    <w:rsid w:val="009F4B57"/>
    <w:rsid w:val="00A01EDE"/>
    <w:rsid w:val="00A03AD9"/>
    <w:rsid w:val="00A106DE"/>
    <w:rsid w:val="00A1070D"/>
    <w:rsid w:val="00A11278"/>
    <w:rsid w:val="00A120E7"/>
    <w:rsid w:val="00A13222"/>
    <w:rsid w:val="00A1534C"/>
    <w:rsid w:val="00A2342C"/>
    <w:rsid w:val="00A239A3"/>
    <w:rsid w:val="00A23A79"/>
    <w:rsid w:val="00A244FB"/>
    <w:rsid w:val="00A2555B"/>
    <w:rsid w:val="00A263B1"/>
    <w:rsid w:val="00A268BE"/>
    <w:rsid w:val="00A26E34"/>
    <w:rsid w:val="00A30A3E"/>
    <w:rsid w:val="00A30B71"/>
    <w:rsid w:val="00A31E1E"/>
    <w:rsid w:val="00A3657B"/>
    <w:rsid w:val="00A4408C"/>
    <w:rsid w:val="00A50E99"/>
    <w:rsid w:val="00A510F8"/>
    <w:rsid w:val="00A61790"/>
    <w:rsid w:val="00A61D7D"/>
    <w:rsid w:val="00A65E37"/>
    <w:rsid w:val="00A70680"/>
    <w:rsid w:val="00A73D55"/>
    <w:rsid w:val="00A7543B"/>
    <w:rsid w:val="00A769B2"/>
    <w:rsid w:val="00A777A0"/>
    <w:rsid w:val="00A81E59"/>
    <w:rsid w:val="00A87667"/>
    <w:rsid w:val="00A879AE"/>
    <w:rsid w:val="00A9000F"/>
    <w:rsid w:val="00A91076"/>
    <w:rsid w:val="00A94548"/>
    <w:rsid w:val="00A953C4"/>
    <w:rsid w:val="00A96BC0"/>
    <w:rsid w:val="00A97F69"/>
    <w:rsid w:val="00AA5BF0"/>
    <w:rsid w:val="00AC52E2"/>
    <w:rsid w:val="00AC579A"/>
    <w:rsid w:val="00AC6642"/>
    <w:rsid w:val="00AC6B5A"/>
    <w:rsid w:val="00AC6D5C"/>
    <w:rsid w:val="00AC7166"/>
    <w:rsid w:val="00AD02F3"/>
    <w:rsid w:val="00AD0E97"/>
    <w:rsid w:val="00AD16B0"/>
    <w:rsid w:val="00AD4AF4"/>
    <w:rsid w:val="00AD59C6"/>
    <w:rsid w:val="00AD645D"/>
    <w:rsid w:val="00AE0122"/>
    <w:rsid w:val="00AE283D"/>
    <w:rsid w:val="00AE620A"/>
    <w:rsid w:val="00AE7937"/>
    <w:rsid w:val="00AE7AB1"/>
    <w:rsid w:val="00AE7F40"/>
    <w:rsid w:val="00AF0035"/>
    <w:rsid w:val="00AF0256"/>
    <w:rsid w:val="00AF624A"/>
    <w:rsid w:val="00AF7008"/>
    <w:rsid w:val="00AF7FC8"/>
    <w:rsid w:val="00B02772"/>
    <w:rsid w:val="00B0559A"/>
    <w:rsid w:val="00B07F9B"/>
    <w:rsid w:val="00B10501"/>
    <w:rsid w:val="00B117E9"/>
    <w:rsid w:val="00B13BFD"/>
    <w:rsid w:val="00B14262"/>
    <w:rsid w:val="00B15E43"/>
    <w:rsid w:val="00B16728"/>
    <w:rsid w:val="00B16ACE"/>
    <w:rsid w:val="00B20B89"/>
    <w:rsid w:val="00B22D4A"/>
    <w:rsid w:val="00B30D84"/>
    <w:rsid w:val="00B34421"/>
    <w:rsid w:val="00B35504"/>
    <w:rsid w:val="00B35DD3"/>
    <w:rsid w:val="00B36318"/>
    <w:rsid w:val="00B36D14"/>
    <w:rsid w:val="00B370CA"/>
    <w:rsid w:val="00B4181C"/>
    <w:rsid w:val="00B41A08"/>
    <w:rsid w:val="00B44449"/>
    <w:rsid w:val="00B44D3C"/>
    <w:rsid w:val="00B463D7"/>
    <w:rsid w:val="00B5113A"/>
    <w:rsid w:val="00B52B99"/>
    <w:rsid w:val="00B52C63"/>
    <w:rsid w:val="00B52CBB"/>
    <w:rsid w:val="00B53E2C"/>
    <w:rsid w:val="00B55AF5"/>
    <w:rsid w:val="00B619D1"/>
    <w:rsid w:val="00B66AB6"/>
    <w:rsid w:val="00B71D54"/>
    <w:rsid w:val="00B765F4"/>
    <w:rsid w:val="00B80AD9"/>
    <w:rsid w:val="00B8168A"/>
    <w:rsid w:val="00B848D3"/>
    <w:rsid w:val="00B861EA"/>
    <w:rsid w:val="00B87AC2"/>
    <w:rsid w:val="00BA0480"/>
    <w:rsid w:val="00BA0CE4"/>
    <w:rsid w:val="00BA100E"/>
    <w:rsid w:val="00BA144F"/>
    <w:rsid w:val="00BA3BDB"/>
    <w:rsid w:val="00BB5976"/>
    <w:rsid w:val="00BB73FA"/>
    <w:rsid w:val="00BC00DD"/>
    <w:rsid w:val="00BC15EA"/>
    <w:rsid w:val="00BC2B53"/>
    <w:rsid w:val="00BC4BD2"/>
    <w:rsid w:val="00BD608F"/>
    <w:rsid w:val="00BD7629"/>
    <w:rsid w:val="00BE3B59"/>
    <w:rsid w:val="00BE48BE"/>
    <w:rsid w:val="00BF1BEC"/>
    <w:rsid w:val="00BF2FAB"/>
    <w:rsid w:val="00BF3A08"/>
    <w:rsid w:val="00BF4F8B"/>
    <w:rsid w:val="00BF65E7"/>
    <w:rsid w:val="00C00743"/>
    <w:rsid w:val="00C0149D"/>
    <w:rsid w:val="00C04C95"/>
    <w:rsid w:val="00C05C0A"/>
    <w:rsid w:val="00C07832"/>
    <w:rsid w:val="00C16C30"/>
    <w:rsid w:val="00C20463"/>
    <w:rsid w:val="00C2226D"/>
    <w:rsid w:val="00C26526"/>
    <w:rsid w:val="00C321C0"/>
    <w:rsid w:val="00C329F5"/>
    <w:rsid w:val="00C33081"/>
    <w:rsid w:val="00C34060"/>
    <w:rsid w:val="00C36257"/>
    <w:rsid w:val="00C36921"/>
    <w:rsid w:val="00C36CFF"/>
    <w:rsid w:val="00C4202D"/>
    <w:rsid w:val="00C4236F"/>
    <w:rsid w:val="00C44780"/>
    <w:rsid w:val="00C44B33"/>
    <w:rsid w:val="00C44D3E"/>
    <w:rsid w:val="00C4682C"/>
    <w:rsid w:val="00C5124C"/>
    <w:rsid w:val="00C52E0E"/>
    <w:rsid w:val="00C54649"/>
    <w:rsid w:val="00C55B67"/>
    <w:rsid w:val="00C57A92"/>
    <w:rsid w:val="00C6153D"/>
    <w:rsid w:val="00C63F08"/>
    <w:rsid w:val="00C649CA"/>
    <w:rsid w:val="00C65916"/>
    <w:rsid w:val="00C708BA"/>
    <w:rsid w:val="00C718C9"/>
    <w:rsid w:val="00C736FA"/>
    <w:rsid w:val="00C758C2"/>
    <w:rsid w:val="00C77501"/>
    <w:rsid w:val="00C779E5"/>
    <w:rsid w:val="00C80128"/>
    <w:rsid w:val="00C80A00"/>
    <w:rsid w:val="00C80DBD"/>
    <w:rsid w:val="00C82C66"/>
    <w:rsid w:val="00C857F2"/>
    <w:rsid w:val="00C87058"/>
    <w:rsid w:val="00C908DF"/>
    <w:rsid w:val="00C91B15"/>
    <w:rsid w:val="00C91BED"/>
    <w:rsid w:val="00C9634E"/>
    <w:rsid w:val="00C97849"/>
    <w:rsid w:val="00CA419E"/>
    <w:rsid w:val="00CA426C"/>
    <w:rsid w:val="00CA644A"/>
    <w:rsid w:val="00CB1E40"/>
    <w:rsid w:val="00CB4095"/>
    <w:rsid w:val="00CB4B85"/>
    <w:rsid w:val="00CB7571"/>
    <w:rsid w:val="00CC3E93"/>
    <w:rsid w:val="00CC4177"/>
    <w:rsid w:val="00CC7BAC"/>
    <w:rsid w:val="00CC7EA5"/>
    <w:rsid w:val="00CD0B3F"/>
    <w:rsid w:val="00CD6615"/>
    <w:rsid w:val="00CE238B"/>
    <w:rsid w:val="00CE6FCA"/>
    <w:rsid w:val="00CF2613"/>
    <w:rsid w:val="00CF2C27"/>
    <w:rsid w:val="00CF4AF1"/>
    <w:rsid w:val="00CF5D4E"/>
    <w:rsid w:val="00CF6643"/>
    <w:rsid w:val="00D002AB"/>
    <w:rsid w:val="00D015A0"/>
    <w:rsid w:val="00D04935"/>
    <w:rsid w:val="00D1179F"/>
    <w:rsid w:val="00D143D8"/>
    <w:rsid w:val="00D17504"/>
    <w:rsid w:val="00D2069E"/>
    <w:rsid w:val="00D26A7F"/>
    <w:rsid w:val="00D31F7F"/>
    <w:rsid w:val="00D33908"/>
    <w:rsid w:val="00D33DE8"/>
    <w:rsid w:val="00D374CD"/>
    <w:rsid w:val="00D447D9"/>
    <w:rsid w:val="00D46242"/>
    <w:rsid w:val="00D52FC5"/>
    <w:rsid w:val="00D538F2"/>
    <w:rsid w:val="00D55F66"/>
    <w:rsid w:val="00D568FA"/>
    <w:rsid w:val="00D702EA"/>
    <w:rsid w:val="00D70AC2"/>
    <w:rsid w:val="00D734B7"/>
    <w:rsid w:val="00D743E4"/>
    <w:rsid w:val="00D7494C"/>
    <w:rsid w:val="00D7551F"/>
    <w:rsid w:val="00D75B14"/>
    <w:rsid w:val="00D770BE"/>
    <w:rsid w:val="00D852D7"/>
    <w:rsid w:val="00D86929"/>
    <w:rsid w:val="00D86E0F"/>
    <w:rsid w:val="00D870CB"/>
    <w:rsid w:val="00D87F6C"/>
    <w:rsid w:val="00D943C3"/>
    <w:rsid w:val="00D95A35"/>
    <w:rsid w:val="00DA062B"/>
    <w:rsid w:val="00DA394E"/>
    <w:rsid w:val="00DA58B9"/>
    <w:rsid w:val="00DB2389"/>
    <w:rsid w:val="00DB3CDF"/>
    <w:rsid w:val="00DB4219"/>
    <w:rsid w:val="00DB61DB"/>
    <w:rsid w:val="00DB7069"/>
    <w:rsid w:val="00DB774F"/>
    <w:rsid w:val="00DC217E"/>
    <w:rsid w:val="00DC3620"/>
    <w:rsid w:val="00DC3AD6"/>
    <w:rsid w:val="00DC3E35"/>
    <w:rsid w:val="00DC4D19"/>
    <w:rsid w:val="00DC755F"/>
    <w:rsid w:val="00DD3534"/>
    <w:rsid w:val="00DD5E59"/>
    <w:rsid w:val="00DD5EC2"/>
    <w:rsid w:val="00DD6040"/>
    <w:rsid w:val="00DD6699"/>
    <w:rsid w:val="00DD679B"/>
    <w:rsid w:val="00DE48DD"/>
    <w:rsid w:val="00DE4E70"/>
    <w:rsid w:val="00DE59C3"/>
    <w:rsid w:val="00DF132F"/>
    <w:rsid w:val="00DF1444"/>
    <w:rsid w:val="00DF2F89"/>
    <w:rsid w:val="00E00296"/>
    <w:rsid w:val="00E0078F"/>
    <w:rsid w:val="00E01AFB"/>
    <w:rsid w:val="00E03667"/>
    <w:rsid w:val="00E06953"/>
    <w:rsid w:val="00E0696F"/>
    <w:rsid w:val="00E073F8"/>
    <w:rsid w:val="00E10333"/>
    <w:rsid w:val="00E14ED9"/>
    <w:rsid w:val="00E157B9"/>
    <w:rsid w:val="00E20231"/>
    <w:rsid w:val="00E225AC"/>
    <w:rsid w:val="00E24D17"/>
    <w:rsid w:val="00E24E1C"/>
    <w:rsid w:val="00E27481"/>
    <w:rsid w:val="00E27CB7"/>
    <w:rsid w:val="00E343EE"/>
    <w:rsid w:val="00E345FC"/>
    <w:rsid w:val="00E34BF2"/>
    <w:rsid w:val="00E37835"/>
    <w:rsid w:val="00E37C02"/>
    <w:rsid w:val="00E42294"/>
    <w:rsid w:val="00E451E9"/>
    <w:rsid w:val="00E453B8"/>
    <w:rsid w:val="00E4623E"/>
    <w:rsid w:val="00E5028D"/>
    <w:rsid w:val="00E52826"/>
    <w:rsid w:val="00E535AE"/>
    <w:rsid w:val="00E55544"/>
    <w:rsid w:val="00E614C3"/>
    <w:rsid w:val="00E62019"/>
    <w:rsid w:val="00E6278E"/>
    <w:rsid w:val="00E6687C"/>
    <w:rsid w:val="00E677AD"/>
    <w:rsid w:val="00E71C0D"/>
    <w:rsid w:val="00E73099"/>
    <w:rsid w:val="00E80F3A"/>
    <w:rsid w:val="00E91931"/>
    <w:rsid w:val="00EA0D3C"/>
    <w:rsid w:val="00EA11D5"/>
    <w:rsid w:val="00EA2A21"/>
    <w:rsid w:val="00EA6037"/>
    <w:rsid w:val="00EA6382"/>
    <w:rsid w:val="00EB1F14"/>
    <w:rsid w:val="00EB296E"/>
    <w:rsid w:val="00EB2AAC"/>
    <w:rsid w:val="00EC465E"/>
    <w:rsid w:val="00EC4DCE"/>
    <w:rsid w:val="00EC6B24"/>
    <w:rsid w:val="00ED198E"/>
    <w:rsid w:val="00ED1F9F"/>
    <w:rsid w:val="00ED3FE0"/>
    <w:rsid w:val="00EE14C8"/>
    <w:rsid w:val="00EE5540"/>
    <w:rsid w:val="00F00D6A"/>
    <w:rsid w:val="00F02591"/>
    <w:rsid w:val="00F03FB9"/>
    <w:rsid w:val="00F04019"/>
    <w:rsid w:val="00F05992"/>
    <w:rsid w:val="00F10FD0"/>
    <w:rsid w:val="00F1756E"/>
    <w:rsid w:val="00F213BA"/>
    <w:rsid w:val="00F233AD"/>
    <w:rsid w:val="00F2716A"/>
    <w:rsid w:val="00F27A19"/>
    <w:rsid w:val="00F27DF2"/>
    <w:rsid w:val="00F32102"/>
    <w:rsid w:val="00F35A46"/>
    <w:rsid w:val="00F36DCA"/>
    <w:rsid w:val="00F371D3"/>
    <w:rsid w:val="00F37B9A"/>
    <w:rsid w:val="00F40EAA"/>
    <w:rsid w:val="00F44883"/>
    <w:rsid w:val="00F468C0"/>
    <w:rsid w:val="00F535FB"/>
    <w:rsid w:val="00F54152"/>
    <w:rsid w:val="00F62813"/>
    <w:rsid w:val="00F62BB5"/>
    <w:rsid w:val="00F62EDE"/>
    <w:rsid w:val="00F64A1C"/>
    <w:rsid w:val="00F70470"/>
    <w:rsid w:val="00F73F95"/>
    <w:rsid w:val="00F74570"/>
    <w:rsid w:val="00F7566D"/>
    <w:rsid w:val="00F75C4B"/>
    <w:rsid w:val="00F8038D"/>
    <w:rsid w:val="00F82705"/>
    <w:rsid w:val="00F82F51"/>
    <w:rsid w:val="00F83537"/>
    <w:rsid w:val="00F859A8"/>
    <w:rsid w:val="00F86ED6"/>
    <w:rsid w:val="00F90EEE"/>
    <w:rsid w:val="00F97C84"/>
    <w:rsid w:val="00FA1E7F"/>
    <w:rsid w:val="00FA3773"/>
    <w:rsid w:val="00FB32F0"/>
    <w:rsid w:val="00FB41FF"/>
    <w:rsid w:val="00FB4C0E"/>
    <w:rsid w:val="00FB6804"/>
    <w:rsid w:val="00FC3BC1"/>
    <w:rsid w:val="00FC46BB"/>
    <w:rsid w:val="00FC5170"/>
    <w:rsid w:val="00FC70E8"/>
    <w:rsid w:val="00FD0999"/>
    <w:rsid w:val="00FD29E3"/>
    <w:rsid w:val="00FD2FAA"/>
    <w:rsid w:val="00FD6043"/>
    <w:rsid w:val="00FD74BF"/>
    <w:rsid w:val="00FE2877"/>
    <w:rsid w:val="00FE4198"/>
    <w:rsid w:val="00FE78E0"/>
    <w:rsid w:val="00FF24F1"/>
    <w:rsid w:val="00FF4749"/>
    <w:rsid w:val="00FF5AAF"/>
    <w:rsid w:val="00FF5C99"/>
    <w:rsid w:val="00FF747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A72C8C5"/>
  <w15:docId w15:val="{526F9B74-78E5-4B5C-9731-6F279EBCD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2" w:qFormat="1"/>
    <w:lsdException w:name="heading 3" w:uiPriority="3" w:qFormat="1"/>
    <w:lsdException w:name="heading 4" w:uiPriority="4" w:qFormat="1"/>
    <w:lsdException w:name="heading 5" w:uiPriority="5" w:qFormat="1"/>
    <w:lsdException w:name="heading 6" w:uiPriority="6"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0"/>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924"/>
    <w:rPr>
      <w:rFonts w:eastAsia="Times New Roman"/>
      <w:sz w:val="24"/>
      <w:szCs w:val="24"/>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Œ,Œ©"/>
    <w:basedOn w:val="Normal"/>
    <w:next w:val="Normal"/>
    <w:link w:val="Heading1Char"/>
    <w:uiPriority w:val="1"/>
    <w:qFormat/>
    <w:rsid w:val="00181363"/>
    <w:pPr>
      <w:keepNext/>
      <w:pageBreakBefore/>
      <w:numPr>
        <w:numId w:val="1"/>
      </w:numPr>
      <w:spacing w:before="100" w:beforeAutospacing="1" w:after="60"/>
      <w:outlineLvl w:val="0"/>
    </w:pPr>
    <w:rPr>
      <w:rFonts w:ascii="Calibri" w:hAnsi="Calibri"/>
      <w:b/>
      <w:bCs/>
      <w:kern w:val="32"/>
      <w:sz w:val="32"/>
      <w:szCs w:val="32"/>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2"/>
    <w:qFormat/>
    <w:rsid w:val="00181363"/>
    <w:pPr>
      <w:keepNext/>
      <w:numPr>
        <w:ilvl w:val="1"/>
        <w:numId w:val="1"/>
      </w:numPr>
      <w:spacing w:before="240" w:after="60"/>
      <w:outlineLvl w:val="1"/>
    </w:pPr>
    <w:rPr>
      <w:rFonts w:ascii="Calibri" w:hAnsi="Calibri"/>
      <w:b/>
      <w:bCs/>
      <w:i/>
      <w:iCs/>
      <w:sz w:val="28"/>
      <w:szCs w:val="28"/>
    </w:rPr>
  </w:style>
  <w:style w:type="paragraph" w:styleId="Heading3">
    <w:name w:val="heading 3"/>
    <w:aliases w:val="H3,h3,h31,h32,THeading 3,H31,Org Heading 1,Heading 3 Char Char,Alt+3,Alt+31,Alt+32,Alt+33,Alt+311,Alt+321,Alt+34,Alt+35,Alt+36,Alt+37,Alt+38,Alt+39,Alt+310,Alt+312,Alt+322,Alt+313,Alt+314,Titre 3,Title3,3,GS_3,0H,bullet,b,3 bullet,SECOND"/>
    <w:basedOn w:val="Normal"/>
    <w:next w:val="Normal"/>
    <w:link w:val="Heading3Char"/>
    <w:uiPriority w:val="3"/>
    <w:qFormat/>
    <w:rsid w:val="00181363"/>
    <w:pPr>
      <w:keepNext/>
      <w:numPr>
        <w:ilvl w:val="2"/>
        <w:numId w:val="1"/>
      </w:numPr>
      <w:spacing w:before="240" w:after="60"/>
      <w:outlineLvl w:val="2"/>
    </w:pPr>
    <w:rPr>
      <w:rFonts w:ascii="Calibri" w:hAnsi="Calibri"/>
      <w:b/>
      <w:bCs/>
      <w:sz w:val="26"/>
      <w:szCs w:val="26"/>
    </w:rPr>
  </w:style>
  <w:style w:type="paragraph" w:styleId="Heading4">
    <w:name w:val="heading 4"/>
    <w:aliases w:val="h4,H4,h41,heading 41,h42,heading 42,h43,H41,H42,H43,H411,h411,H421,h421,H44,h44,H412,h412,H422,h422,H431,h431,H45,h45,H413,h413,H423,h423,H432,h432,H46,h46,H47,h47,Org Heading 2,Heading 4 Char1 Char,Heading 4 Char Char Char,Alt+4,Titre 4,E4"/>
    <w:basedOn w:val="Normal"/>
    <w:next w:val="Normal"/>
    <w:link w:val="Heading4Char"/>
    <w:uiPriority w:val="4"/>
    <w:qFormat/>
    <w:rsid w:val="003C7EB2"/>
    <w:pPr>
      <w:keepNext/>
      <w:numPr>
        <w:ilvl w:val="3"/>
        <w:numId w:val="1"/>
      </w:numPr>
      <w:spacing w:before="240" w:after="60"/>
      <w:outlineLvl w:val="3"/>
    </w:pPr>
    <w:rPr>
      <w:rFonts w:asciiTheme="minorHAnsi" w:hAnsiTheme="minorHAnsi"/>
      <w:b/>
      <w:bCs/>
      <w:sz w:val="26"/>
      <w:szCs w:val="28"/>
    </w:rPr>
  </w:style>
  <w:style w:type="paragraph" w:styleId="Heading5">
    <w:name w:val="heading 5"/>
    <w:aliases w:val="H5,Appendix A to X,Heading 5   Appendix A to X,5 sub-bullet,sb,4,h5,Indent,Heading5,h51,heading 51,Heading51,h52,h53,H51,DO NOT USE_h5,Alt+5,Alt+51,Alt+52,Alt+53,Alt+511,Alt+521,Alt+54,Alt+512,Alt+522,Alt+55,Alt+513,Alt+523,Alt+531,Titre 5"/>
    <w:basedOn w:val="Normal"/>
    <w:next w:val="Normal"/>
    <w:link w:val="Heading5Char"/>
    <w:uiPriority w:val="5"/>
    <w:qFormat/>
    <w:rsid w:val="003C7EB2"/>
    <w:pPr>
      <w:numPr>
        <w:ilvl w:val="4"/>
        <w:numId w:val="1"/>
      </w:numPr>
      <w:spacing w:before="240" w:after="60"/>
      <w:ind w:left="0" w:firstLine="0"/>
      <w:outlineLvl w:val="4"/>
    </w:pPr>
    <w:rPr>
      <w:rFonts w:asciiTheme="minorHAnsi" w:hAnsiTheme="minorHAnsi"/>
      <w:b/>
      <w:bCs/>
      <w:iCs/>
      <w:sz w:val="26"/>
      <w:szCs w:val="26"/>
    </w:rPr>
  </w:style>
  <w:style w:type="paragraph" w:styleId="Heading6">
    <w:name w:val="heading 6"/>
    <w:aliases w:val="TOC header,Bullet list,sub-dash,sd,5,Appendix,T1,h6,Heading6,h61,h62,H6,H61,Alt+6,Titre 6"/>
    <w:basedOn w:val="Normal"/>
    <w:next w:val="Normal"/>
    <w:link w:val="Heading6Char"/>
    <w:uiPriority w:val="6"/>
    <w:qFormat/>
    <w:rsid w:val="00C84873"/>
    <w:pPr>
      <w:numPr>
        <w:ilvl w:val="5"/>
        <w:numId w:val="1"/>
      </w:numPr>
      <w:spacing w:before="240" w:after="60"/>
      <w:outlineLvl w:val="5"/>
    </w:pPr>
    <w:rPr>
      <w:rFonts w:ascii="Cambria" w:hAnsi="Cambria"/>
      <w:b/>
      <w:bCs/>
      <w:sz w:val="22"/>
      <w:szCs w:val="22"/>
    </w:rPr>
  </w:style>
  <w:style w:type="paragraph" w:styleId="Heading7">
    <w:name w:val="heading 7"/>
    <w:aliases w:val="Bulleted list,L7,st,SDL title,h7,Annex level 1,Alt+7,Alt+71,Alt+72,Alt+73,Alt+74,Alt+75,Alt+76,Alt+77,Alt+78,Alt+79,Alt+710,Alt+711,Alt+712,Alt+713"/>
    <w:basedOn w:val="Normal"/>
    <w:next w:val="Normal"/>
    <w:link w:val="Heading7Char"/>
    <w:uiPriority w:val="9"/>
    <w:qFormat/>
    <w:rsid w:val="00C84873"/>
    <w:pPr>
      <w:numPr>
        <w:ilvl w:val="6"/>
        <w:numId w:val="1"/>
      </w:numPr>
      <w:spacing w:before="240" w:after="60"/>
      <w:outlineLvl w:val="6"/>
    </w:pPr>
    <w:rPr>
      <w:rFonts w:ascii="Cambria" w:hAnsi="Cambria"/>
    </w:rPr>
  </w:style>
  <w:style w:type="paragraph" w:styleId="Heading8">
    <w:name w:val="heading 8"/>
    <w:aliases w:val="Table Heading,Legal Level 1.1.1.,Center Bold,Tables,Annex level 2,Table,Alt+8,Alt+81,Alt+82,Alt+83,Alt+84,Alt+85,Alt+86,Alt+87,Alt+88,Alt+89,Alt+810,Alt+811,Alt+812,Alt+813"/>
    <w:basedOn w:val="Normal"/>
    <w:next w:val="Normal"/>
    <w:link w:val="Heading8Char"/>
    <w:uiPriority w:val="9"/>
    <w:qFormat/>
    <w:rsid w:val="00C84873"/>
    <w:pPr>
      <w:numPr>
        <w:ilvl w:val="7"/>
        <w:numId w:val="1"/>
      </w:numPr>
      <w:spacing w:before="240" w:after="60"/>
      <w:outlineLvl w:val="7"/>
    </w:pPr>
    <w:rPr>
      <w:rFonts w:ascii="Cambria" w:hAnsi="Cambria"/>
      <w:i/>
      <w:iCs/>
    </w:rPr>
  </w:style>
  <w:style w:type="paragraph" w:styleId="Heading9">
    <w:name w:val="heading 9"/>
    <w:aliases w:val="Figure Heading,FH,Titre 10,tt,ft,HF,Figures,Annex Level 3,Alt+9"/>
    <w:basedOn w:val="Normal"/>
    <w:next w:val="Normal"/>
    <w:link w:val="Heading9Char"/>
    <w:uiPriority w:val="9"/>
    <w:qFormat/>
    <w:rsid w:val="00C84873"/>
    <w:pPr>
      <w:numPr>
        <w:ilvl w:val="8"/>
        <w:numId w:val="1"/>
      </w:numPr>
      <w:spacing w:before="240" w:after="60"/>
      <w:outlineLvl w:val="8"/>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basedOn w:val="DefaultParagraphFont"/>
    <w:link w:val="Heading1"/>
    <w:uiPriority w:val="9"/>
    <w:rsid w:val="00181363"/>
    <w:rPr>
      <w:rFonts w:ascii="Calibri" w:eastAsia="Times New Roman" w:hAnsi="Calibri"/>
      <w:b/>
      <w:bCs/>
      <w:kern w:val="32"/>
      <w:sz w:val="32"/>
      <w:szCs w:val="32"/>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basedOn w:val="DefaultParagraphFont"/>
    <w:link w:val="Heading2"/>
    <w:uiPriority w:val="9"/>
    <w:rsid w:val="00181363"/>
    <w:rPr>
      <w:rFonts w:ascii="Calibri" w:eastAsia="Times New Roman" w:hAnsi="Calibri"/>
      <w:b/>
      <w:bCs/>
      <w:i/>
      <w:iCs/>
      <w:sz w:val="28"/>
      <w:szCs w:val="28"/>
    </w:rPr>
  </w:style>
  <w:style w:type="character" w:customStyle="1" w:styleId="Heading3Char">
    <w:name w:val="Heading 3 Char"/>
    <w:aliases w:val="H3 Char,h3 Char,h31 Char,h32 Char,THeading 3 Char,H31 Char,Org Heading 1 Char,Heading 3 Char Char Char,Alt+3 Char,Alt+31 Char,Alt+32 Char,Alt+33 Char,Alt+311 Char,Alt+321 Char,Alt+34 Char,Alt+35 Char,Alt+36 Char,Alt+37 Char,Alt+38 Char"/>
    <w:basedOn w:val="DefaultParagraphFont"/>
    <w:link w:val="Heading3"/>
    <w:uiPriority w:val="9"/>
    <w:rsid w:val="00181363"/>
    <w:rPr>
      <w:rFonts w:ascii="Calibri" w:eastAsia="Times New Roman" w:hAnsi="Calibri"/>
      <w:b/>
      <w:bCs/>
      <w:sz w:val="26"/>
      <w:szCs w:val="26"/>
    </w:rPr>
  </w:style>
  <w:style w:type="character" w:customStyle="1" w:styleId="Heading4Char">
    <w:name w:val="Heading 4 Char"/>
    <w:aliases w:val="h4 Char,H4 Char,h41 Char,heading 41 Char,h42 Char,heading 42 Char,h43 Char,H41 Char,H42 Char,H43 Char,H411 Char,h411 Char,H421 Char,h421 Char,H44 Char,h44 Char,H412 Char,h412 Char,H422 Char,h422 Char,H431 Char,h431 Char,H45 Char,h45 Char"/>
    <w:basedOn w:val="DefaultParagraphFont"/>
    <w:link w:val="Heading4"/>
    <w:uiPriority w:val="9"/>
    <w:rsid w:val="003C7EB2"/>
    <w:rPr>
      <w:rFonts w:asciiTheme="minorHAnsi" w:eastAsia="Times New Roman" w:hAnsiTheme="minorHAnsi"/>
      <w:b/>
      <w:bCs/>
      <w:sz w:val="26"/>
      <w:szCs w:val="28"/>
    </w:rPr>
  </w:style>
  <w:style w:type="character" w:customStyle="1" w:styleId="Heading5Char">
    <w:name w:val="Heading 5 Char"/>
    <w:aliases w:val="H5 Char,Appendix A to X Char,Heading 5   Appendix A to X Char,5 sub-bullet Char,sb Char,4 Char,h5 Char,Indent Char,Heading5 Char,h51 Char,heading 51 Char,Heading51 Char,h52 Char,h53 Char,H51 Char,DO NOT USE_h5 Char,Alt+5 Char,Alt+51 Char"/>
    <w:basedOn w:val="DefaultParagraphFont"/>
    <w:link w:val="Heading5"/>
    <w:uiPriority w:val="9"/>
    <w:rsid w:val="003C7EB2"/>
    <w:rPr>
      <w:rFonts w:asciiTheme="minorHAnsi" w:eastAsia="Times New Roman" w:hAnsiTheme="minorHAnsi"/>
      <w:b/>
      <w:bCs/>
      <w:iCs/>
      <w:sz w:val="26"/>
      <w:szCs w:val="26"/>
    </w:rPr>
  </w:style>
  <w:style w:type="character" w:customStyle="1" w:styleId="Heading6Char">
    <w:name w:val="Heading 6 Char"/>
    <w:aliases w:val="TOC header Char,Bullet list Char,sub-dash Char,sd Char,5 Char,Appendix Char,T1 Char,h6 Char,Heading6 Char,h61 Char,h62 Char,H6 Char,H61 Char,Alt+6 Char,Titre 6 Char"/>
    <w:basedOn w:val="DefaultParagraphFont"/>
    <w:link w:val="Heading6"/>
    <w:uiPriority w:val="9"/>
    <w:rsid w:val="00C84873"/>
    <w:rPr>
      <w:rFonts w:ascii="Cambria" w:eastAsia="Times New Roman" w:hAnsi="Cambria"/>
      <w:b/>
      <w:bCs/>
      <w:sz w:val="22"/>
      <w:szCs w:val="22"/>
    </w:rPr>
  </w:style>
  <w:style w:type="character" w:customStyle="1" w:styleId="Heading7Char">
    <w:name w:val="Heading 7 Char"/>
    <w:aliases w:val="Bulleted list Char,L7 Char,st Char,SDL title Char,h7 Char,Annex level 1 Char,Alt+7 Char,Alt+71 Char,Alt+72 Char,Alt+73 Char,Alt+74 Char,Alt+75 Char,Alt+76 Char,Alt+77 Char,Alt+78 Char,Alt+79 Char,Alt+710 Char,Alt+711 Char,Alt+712 Char"/>
    <w:basedOn w:val="DefaultParagraphFont"/>
    <w:link w:val="Heading7"/>
    <w:uiPriority w:val="9"/>
    <w:rsid w:val="00C84873"/>
    <w:rPr>
      <w:rFonts w:ascii="Cambria" w:eastAsia="Times New Roman" w:hAnsi="Cambria"/>
      <w:sz w:val="24"/>
      <w:szCs w:val="24"/>
    </w:rPr>
  </w:style>
  <w:style w:type="character" w:customStyle="1" w:styleId="Heading8Char">
    <w:name w:val="Heading 8 Char"/>
    <w:aliases w:val="Table Heading Char,Legal Level 1.1.1. Char,Center Bold Char,Tables Char,Annex level 2 Char,Table Char,Alt+8 Char,Alt+81 Char,Alt+82 Char,Alt+83 Char,Alt+84 Char,Alt+85 Char,Alt+86 Char,Alt+87 Char,Alt+88 Char,Alt+89 Char,Alt+810 Char"/>
    <w:basedOn w:val="DefaultParagraphFont"/>
    <w:link w:val="Heading8"/>
    <w:uiPriority w:val="9"/>
    <w:rsid w:val="00C84873"/>
    <w:rPr>
      <w:rFonts w:ascii="Cambria" w:eastAsia="Times New Roman" w:hAnsi="Cambria"/>
      <w:i/>
      <w:iCs/>
      <w:sz w:val="24"/>
      <w:szCs w:val="24"/>
    </w:rPr>
  </w:style>
  <w:style w:type="character" w:customStyle="1" w:styleId="Heading9Char">
    <w:name w:val="Heading 9 Char"/>
    <w:aliases w:val="Figure Heading Char,FH Char,Titre 10 Char,tt Char,ft Char,HF Char,Figures Char,Annex Level 3 Char,Alt+9 Char"/>
    <w:basedOn w:val="DefaultParagraphFont"/>
    <w:link w:val="Heading9"/>
    <w:uiPriority w:val="9"/>
    <w:rsid w:val="00C84873"/>
    <w:rPr>
      <w:rFonts w:ascii="Calibri" w:eastAsia="Times New Roman" w:hAnsi="Calibri"/>
      <w:sz w:val="22"/>
      <w:szCs w:val="22"/>
    </w:rPr>
  </w:style>
  <w:style w:type="table" w:styleId="TableGrid">
    <w:name w:val="Table Grid"/>
    <w:basedOn w:val="TableNormal"/>
    <w:rsid w:val="005945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84E4A"/>
    <w:pPr>
      <w:tabs>
        <w:tab w:val="center" w:pos="4680"/>
        <w:tab w:val="right" w:pos="9360"/>
      </w:tabs>
    </w:pPr>
  </w:style>
  <w:style w:type="character" w:customStyle="1" w:styleId="HeaderChar">
    <w:name w:val="Header Char"/>
    <w:basedOn w:val="DefaultParagraphFont"/>
    <w:link w:val="Header"/>
    <w:uiPriority w:val="99"/>
    <w:rsid w:val="00284E4A"/>
    <w:rPr>
      <w:sz w:val="24"/>
      <w:szCs w:val="24"/>
    </w:rPr>
  </w:style>
  <w:style w:type="paragraph" w:styleId="Footer">
    <w:name w:val="footer"/>
    <w:basedOn w:val="Normal"/>
    <w:link w:val="FooterChar"/>
    <w:uiPriority w:val="99"/>
    <w:unhideWhenUsed/>
    <w:rsid w:val="00284E4A"/>
    <w:pPr>
      <w:tabs>
        <w:tab w:val="center" w:pos="4680"/>
        <w:tab w:val="right" w:pos="9360"/>
      </w:tabs>
    </w:pPr>
  </w:style>
  <w:style w:type="character" w:customStyle="1" w:styleId="FooterChar">
    <w:name w:val="Footer Char"/>
    <w:basedOn w:val="DefaultParagraphFont"/>
    <w:link w:val="Footer"/>
    <w:uiPriority w:val="99"/>
    <w:rsid w:val="00284E4A"/>
    <w:rPr>
      <w:sz w:val="24"/>
      <w:szCs w:val="24"/>
    </w:rPr>
  </w:style>
  <w:style w:type="paragraph" w:customStyle="1" w:styleId="Normal-1">
    <w:name w:val="Normal-1"/>
    <w:basedOn w:val="Normal"/>
    <w:uiPriority w:val="14"/>
    <w:qFormat/>
    <w:rsid w:val="008608F1"/>
    <w:pPr>
      <w:tabs>
        <w:tab w:val="left" w:pos="1134"/>
        <w:tab w:val="left" w:pos="2268"/>
        <w:tab w:val="left" w:pos="3402"/>
        <w:tab w:val="left" w:pos="4536"/>
        <w:tab w:val="left" w:pos="5670"/>
        <w:tab w:val="left" w:pos="6804"/>
        <w:tab w:val="left" w:pos="7938"/>
        <w:tab w:val="left" w:pos="9072"/>
      </w:tabs>
      <w:ind w:left="1134"/>
    </w:pPr>
    <w:rPr>
      <w:rFonts w:ascii="Arial" w:eastAsia="Calibri" w:hAnsi="Arial"/>
      <w:sz w:val="20"/>
      <w:szCs w:val="20"/>
    </w:rPr>
  </w:style>
  <w:style w:type="paragraph" w:customStyle="1" w:styleId="Tabletitle">
    <w:name w:val="Table title"/>
    <w:basedOn w:val="Normal"/>
    <w:next w:val="Normal"/>
    <w:link w:val="TabletitleChar"/>
    <w:rsid w:val="008608F1"/>
    <w:pPr>
      <w:keepNext/>
      <w:suppressAutoHyphens/>
      <w:spacing w:line="230" w:lineRule="exact"/>
      <w:jc w:val="center"/>
    </w:pPr>
    <w:rPr>
      <w:rFonts w:ascii="Arial" w:hAnsi="Arial" w:cs="Arial"/>
      <w:b/>
      <w:bCs/>
      <w:sz w:val="20"/>
      <w:szCs w:val="20"/>
      <w:lang w:eastAsia="ja-JP"/>
    </w:rPr>
  </w:style>
  <w:style w:type="paragraph" w:customStyle="1" w:styleId="TH">
    <w:name w:val="TH"/>
    <w:basedOn w:val="Normal"/>
    <w:link w:val="THChar"/>
    <w:rsid w:val="008608F1"/>
    <w:pPr>
      <w:keepNext/>
      <w:keepLines/>
      <w:overflowPunct w:val="0"/>
      <w:autoSpaceDE w:val="0"/>
      <w:autoSpaceDN w:val="0"/>
      <w:adjustRightInd w:val="0"/>
      <w:spacing w:before="60" w:after="180"/>
      <w:jc w:val="center"/>
      <w:textAlignment w:val="baseline"/>
    </w:pPr>
    <w:rPr>
      <w:rFonts w:ascii="Arial" w:hAnsi="Arial"/>
      <w:b/>
      <w:lang w:val="en-GB"/>
    </w:rPr>
  </w:style>
  <w:style w:type="paragraph" w:customStyle="1" w:styleId="TableCell">
    <w:name w:val="Table Cell"/>
    <w:basedOn w:val="Normal"/>
    <w:rsid w:val="008608F1"/>
    <w:pPr>
      <w:tabs>
        <w:tab w:val="left" w:pos="720"/>
        <w:tab w:val="left" w:pos="1080"/>
        <w:tab w:val="left" w:pos="1440"/>
        <w:tab w:val="left" w:pos="1800"/>
        <w:tab w:val="left" w:pos="2160"/>
      </w:tabs>
      <w:suppressAutoHyphens/>
      <w:spacing w:after="240"/>
    </w:pPr>
    <w:rPr>
      <w:rFonts w:ascii="Arial" w:hAnsi="Arial"/>
      <w:sz w:val="18"/>
      <w:szCs w:val="22"/>
    </w:rPr>
  </w:style>
  <w:style w:type="paragraph" w:styleId="ListParagraph">
    <w:name w:val="List Paragraph"/>
    <w:basedOn w:val="Normal"/>
    <w:link w:val="ListParagraphChar"/>
    <w:uiPriority w:val="34"/>
    <w:qFormat/>
    <w:rsid w:val="003E170B"/>
    <w:pPr>
      <w:ind w:left="720"/>
      <w:contextualSpacing/>
    </w:p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link w:val="CaptionChar"/>
    <w:qFormat/>
    <w:rsid w:val="003E170B"/>
    <w:pPr>
      <w:overflowPunct w:val="0"/>
      <w:autoSpaceDE w:val="0"/>
      <w:autoSpaceDN w:val="0"/>
      <w:adjustRightInd w:val="0"/>
      <w:spacing w:after="180"/>
      <w:textAlignment w:val="baseline"/>
    </w:pPr>
    <w:rPr>
      <w:b/>
      <w:bCs/>
      <w:sz w:val="20"/>
      <w:szCs w:val="20"/>
      <w:lang w:val="en-GB"/>
    </w:rPr>
  </w:style>
  <w:style w:type="paragraph" w:customStyle="1" w:styleId="DDLExample">
    <w:name w:val="DDL Example"/>
    <w:basedOn w:val="Normal"/>
    <w:uiPriority w:val="99"/>
    <w:rsid w:val="00601B88"/>
    <w:pPr>
      <w:pBdr>
        <w:top w:val="single" w:sz="4" w:space="1" w:color="auto"/>
        <w:left w:val="single" w:sz="4" w:space="4" w:color="auto"/>
        <w:bottom w:val="single" w:sz="4" w:space="1" w:color="auto"/>
        <w:right w:val="single" w:sz="4" w:space="4" w:color="auto"/>
      </w:pBdr>
      <w:shd w:val="clear" w:color="auto" w:fill="E6E6E6"/>
    </w:pPr>
    <w:rPr>
      <w:rFonts w:ascii="Courier New" w:hAnsi="Courier New"/>
      <w:sz w:val="18"/>
      <w:szCs w:val="20"/>
      <w:lang w:val="en-GB"/>
    </w:rPr>
  </w:style>
  <w:style w:type="paragraph" w:styleId="BodyTextIndent3">
    <w:name w:val="Body Text Indent 3"/>
    <w:basedOn w:val="Normal"/>
    <w:link w:val="BodyTextIndent3Char"/>
    <w:uiPriority w:val="99"/>
    <w:semiHidden/>
    <w:rsid w:val="00601B88"/>
    <w:pPr>
      <w:ind w:firstLineChars="100" w:firstLine="240"/>
    </w:pPr>
    <w:rPr>
      <w:lang w:eastAsia="ja-JP"/>
    </w:rPr>
  </w:style>
  <w:style w:type="character" w:customStyle="1" w:styleId="BodyTextIndent3Char">
    <w:name w:val="Body Text Indent 3 Char"/>
    <w:basedOn w:val="DefaultParagraphFont"/>
    <w:link w:val="BodyTextIndent3"/>
    <w:uiPriority w:val="99"/>
    <w:semiHidden/>
    <w:rsid w:val="00601B88"/>
    <w:rPr>
      <w:sz w:val="24"/>
      <w:szCs w:val="24"/>
    </w:rPr>
  </w:style>
  <w:style w:type="paragraph" w:styleId="BalloonText">
    <w:name w:val="Balloon Text"/>
    <w:basedOn w:val="Normal"/>
    <w:link w:val="BalloonTextChar"/>
    <w:uiPriority w:val="99"/>
    <w:semiHidden/>
    <w:unhideWhenUsed/>
    <w:rsid w:val="00CC7EA5"/>
    <w:rPr>
      <w:rFonts w:ascii="Arial" w:eastAsia="MS Gothic" w:hAnsi="Arial"/>
      <w:sz w:val="18"/>
      <w:szCs w:val="18"/>
    </w:rPr>
  </w:style>
  <w:style w:type="character" w:customStyle="1" w:styleId="BalloonTextChar">
    <w:name w:val="Balloon Text Char"/>
    <w:basedOn w:val="DefaultParagraphFont"/>
    <w:link w:val="BalloonText"/>
    <w:uiPriority w:val="99"/>
    <w:semiHidden/>
    <w:rsid w:val="00CC7EA5"/>
    <w:rPr>
      <w:rFonts w:ascii="Arial" w:eastAsia="MS Gothic" w:hAnsi="Arial" w:cs="Times New Roman"/>
      <w:sz w:val="18"/>
      <w:szCs w:val="18"/>
      <w:lang w:eastAsia="en-US"/>
    </w:rPr>
  </w:style>
  <w:style w:type="character" w:styleId="Hyperlink">
    <w:name w:val="Hyperlink"/>
    <w:basedOn w:val="DefaultParagraphFont"/>
    <w:uiPriority w:val="99"/>
    <w:unhideWhenUsed/>
    <w:rsid w:val="00DF1444"/>
    <w:rPr>
      <w:color w:val="0000FF"/>
      <w:u w:val="single"/>
    </w:rPr>
  </w:style>
  <w:style w:type="paragraph" w:styleId="ListContinue2">
    <w:name w:val="List Continue 2"/>
    <w:aliases w:val="list-2"/>
    <w:basedOn w:val="ListContinue"/>
    <w:uiPriority w:val="99"/>
    <w:rsid w:val="00A65E37"/>
    <w:pPr>
      <w:spacing w:after="240" w:line="230" w:lineRule="atLeast"/>
      <w:ind w:left="800" w:hanging="400"/>
      <w:contextualSpacing w:val="0"/>
    </w:pPr>
    <w:rPr>
      <w:rFonts w:ascii="Arial" w:hAnsi="Arial" w:cs="Arial"/>
      <w:sz w:val="20"/>
      <w:szCs w:val="20"/>
      <w:lang w:eastAsia="ja-JP"/>
    </w:rPr>
  </w:style>
  <w:style w:type="paragraph" w:styleId="ListContinue">
    <w:name w:val="List Continue"/>
    <w:aliases w:val="list 1,list-1"/>
    <w:basedOn w:val="Normal"/>
    <w:uiPriority w:val="99"/>
    <w:unhideWhenUsed/>
    <w:rsid w:val="00A65E37"/>
    <w:pPr>
      <w:ind w:left="283"/>
      <w:contextualSpacing/>
    </w:pPr>
  </w:style>
  <w:style w:type="paragraph" w:customStyle="1" w:styleId="Figuretitle">
    <w:name w:val="Figure title"/>
    <w:basedOn w:val="Normal"/>
    <w:next w:val="Normal"/>
    <w:uiPriority w:val="99"/>
    <w:rsid w:val="00A65E37"/>
    <w:pPr>
      <w:suppressAutoHyphens/>
      <w:spacing w:before="220" w:after="220" w:line="230" w:lineRule="atLeast"/>
      <w:jc w:val="center"/>
    </w:pPr>
    <w:rPr>
      <w:rFonts w:ascii="Arial" w:hAnsi="Arial" w:cs="Arial"/>
      <w:b/>
      <w:bCs/>
      <w:sz w:val="20"/>
      <w:szCs w:val="20"/>
      <w:lang w:eastAsia="ja-JP"/>
    </w:rPr>
  </w:style>
  <w:style w:type="paragraph" w:customStyle="1" w:styleId="Atom">
    <w:name w:val="Atom"/>
    <w:basedOn w:val="Normal"/>
    <w:uiPriority w:val="99"/>
    <w:rsid w:val="008846A0"/>
    <w:pPr>
      <w:keepLines/>
      <w:spacing w:after="220"/>
    </w:pPr>
    <w:rPr>
      <w:rFonts w:ascii="Arial" w:hAnsi="Arial"/>
      <w:sz w:val="20"/>
      <w:szCs w:val="20"/>
      <w:lang w:val="en-GB" w:eastAsia="ja-JP"/>
    </w:rPr>
  </w:style>
  <w:style w:type="paragraph" w:styleId="HTMLPreformatted">
    <w:name w:val="HTML Preformatted"/>
    <w:basedOn w:val="Normal"/>
    <w:link w:val="HTMLPreformattedChar"/>
    <w:uiPriority w:val="99"/>
    <w:unhideWhenUsed/>
    <w:rsid w:val="0088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8846A0"/>
    <w:rPr>
      <w:rFonts w:ascii="Courier New" w:eastAsia="Times New Roman" w:hAnsi="Courier New" w:cs="Courier New"/>
    </w:rPr>
  </w:style>
  <w:style w:type="paragraph" w:customStyle="1" w:styleId="Code">
    <w:name w:val="Code"/>
    <w:basedOn w:val="Normal"/>
    <w:link w:val="CodeChar"/>
    <w:qFormat/>
    <w:rsid w:val="00F74570"/>
    <w:rPr>
      <w:rFonts w:ascii="Courier New" w:hAnsi="Courier New"/>
      <w:sz w:val="18"/>
      <w:szCs w:val="20"/>
      <w:lang w:val="en-GB" w:eastAsia="ja-JP"/>
    </w:rPr>
  </w:style>
  <w:style w:type="character" w:customStyle="1" w:styleId="CodeChar">
    <w:name w:val="Code Char"/>
    <w:link w:val="Code"/>
    <w:locked/>
    <w:rsid w:val="00F74570"/>
    <w:rPr>
      <w:rFonts w:ascii="Courier New" w:hAnsi="Courier New"/>
      <w:sz w:val="18"/>
      <w:lang w:val="en-GB" w:eastAsia="ja-JP"/>
    </w:rPr>
  </w:style>
  <w:style w:type="character" w:customStyle="1" w:styleId="berschrift1Zeichen">
    <w:name w:val="Überschrift 1 Zeichen"/>
    <w:aliases w:val="h1 Zeichen,H1 Zeichen,app heading 1 Zeichen,l1 Zeichen,Huvudrubrik Zeichen,h11 Zeichen,h12 Zeichen,h13 Zeichen,h14 Zeichen,h15 Zeichen,h16 Zeichen,Heading 1_a Zeichen,Heading 1 (NN) Zeichen,Titolo Sezione Zeichen,Titre§ Zeichen"/>
    <w:basedOn w:val="DefaultParagraphFont"/>
    <w:uiPriority w:val="9"/>
    <w:rsid w:val="003D2F73"/>
    <w:rPr>
      <w:rFonts w:ascii="Calibri" w:eastAsia="Times New Roman" w:hAnsi="Calibri"/>
      <w:b/>
      <w:bCs/>
      <w:kern w:val="32"/>
      <w:sz w:val="32"/>
      <w:szCs w:val="32"/>
    </w:rPr>
  </w:style>
  <w:style w:type="character" w:customStyle="1" w:styleId="berschrift2Zeichen">
    <w:name w:val="Überschrift 2 Zeichen"/>
    <w:aliases w:val="H2 Zeichen,Head2A Zeichen,2 Zeichen,Break before Zeichen,UNDERRUBRIK 1-2 Zeichen,level 2 Zeichen,h2 Zeichen,Heading Two Zeichen,Prophead 2 Zeichen,headi Zeichen,heading2 Zeichen,h21 Zeichen,h22 Zeichen,21 Zeichen,Head 2 Zeichen"/>
    <w:basedOn w:val="DefaultParagraphFont"/>
    <w:uiPriority w:val="9"/>
    <w:rsid w:val="003D2F73"/>
    <w:rPr>
      <w:rFonts w:ascii="Calibri" w:eastAsia="Times New Roman" w:hAnsi="Calibri" w:cs="Times New Roman"/>
      <w:b/>
      <w:bCs/>
      <w:i/>
      <w:iCs/>
      <w:sz w:val="28"/>
      <w:szCs w:val="28"/>
    </w:rPr>
  </w:style>
  <w:style w:type="character" w:customStyle="1" w:styleId="berschrift3Zeichen">
    <w:name w:val="Überschrift 3 Zeichen"/>
    <w:basedOn w:val="DefaultParagraphFont"/>
    <w:uiPriority w:val="9"/>
    <w:rsid w:val="003D2F73"/>
    <w:rPr>
      <w:rFonts w:ascii="Calibri" w:eastAsia="Times New Roman" w:hAnsi="Calibri" w:cs="Times New Roman"/>
      <w:b/>
      <w:bCs/>
      <w:sz w:val="26"/>
      <w:szCs w:val="26"/>
    </w:rPr>
  </w:style>
  <w:style w:type="paragraph" w:styleId="ListNumber2">
    <w:name w:val="List Number 2"/>
    <w:basedOn w:val="Normal"/>
    <w:uiPriority w:val="99"/>
    <w:rsid w:val="00750E9B"/>
    <w:pPr>
      <w:tabs>
        <w:tab w:val="left" w:pos="800"/>
        <w:tab w:val="num" w:pos="1080"/>
      </w:tabs>
      <w:spacing w:after="240" w:line="230" w:lineRule="atLeast"/>
      <w:ind w:left="1200" w:hanging="400"/>
    </w:pPr>
    <w:rPr>
      <w:rFonts w:ascii="Arial" w:hAnsi="Arial" w:cs="Arial"/>
      <w:sz w:val="20"/>
      <w:szCs w:val="20"/>
      <w:lang w:eastAsia="ja-JP"/>
    </w:rPr>
  </w:style>
  <w:style w:type="paragraph" w:styleId="ListNumber3">
    <w:name w:val="List Number 3"/>
    <w:basedOn w:val="Normal"/>
    <w:uiPriority w:val="99"/>
    <w:rsid w:val="00750E9B"/>
    <w:pPr>
      <w:tabs>
        <w:tab w:val="left" w:pos="1200"/>
        <w:tab w:val="num" w:pos="1800"/>
      </w:tabs>
      <w:spacing w:after="240" w:line="230" w:lineRule="atLeast"/>
      <w:ind w:left="1600" w:hanging="400"/>
    </w:pPr>
    <w:rPr>
      <w:rFonts w:ascii="Arial" w:hAnsi="Arial" w:cs="Arial"/>
      <w:sz w:val="20"/>
      <w:szCs w:val="20"/>
      <w:lang w:eastAsia="ja-JP"/>
    </w:rPr>
  </w:style>
  <w:style w:type="paragraph" w:styleId="ListNumber4">
    <w:name w:val="List Number 4"/>
    <w:basedOn w:val="Normal"/>
    <w:uiPriority w:val="99"/>
    <w:rsid w:val="00750E9B"/>
    <w:pPr>
      <w:tabs>
        <w:tab w:val="left" w:pos="1600"/>
        <w:tab w:val="num" w:pos="2520"/>
      </w:tabs>
      <w:spacing w:after="240" w:line="230" w:lineRule="atLeast"/>
      <w:ind w:left="2000" w:hanging="400"/>
    </w:pPr>
    <w:rPr>
      <w:rFonts w:ascii="Arial" w:hAnsi="Arial" w:cs="Arial"/>
      <w:sz w:val="20"/>
      <w:szCs w:val="20"/>
      <w:lang w:eastAsia="ja-JP"/>
    </w:rPr>
  </w:style>
  <w:style w:type="paragraph" w:customStyle="1" w:styleId="CRCoverPage">
    <w:name w:val="CR Cover Page"/>
    <w:uiPriority w:val="99"/>
    <w:rsid w:val="00750E9B"/>
    <w:pPr>
      <w:spacing w:after="120"/>
    </w:pPr>
    <w:rPr>
      <w:rFonts w:ascii="Arial" w:eastAsia="Times New Roman" w:hAnsi="Arial"/>
      <w:lang w:val="en-GB"/>
    </w:rPr>
  </w:style>
  <w:style w:type="paragraph" w:customStyle="1" w:styleId="PL">
    <w:name w:val="PL"/>
    <w:uiPriority w:val="99"/>
    <w:rsid w:val="00750E9B"/>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eastAsia="Times New Roman" w:hAnsi="Courier New"/>
      <w:noProof/>
      <w:sz w:val="16"/>
      <w:lang w:val="en-GB"/>
    </w:rPr>
  </w:style>
  <w:style w:type="paragraph" w:styleId="Title">
    <w:name w:val="Title"/>
    <w:basedOn w:val="Normal"/>
    <w:next w:val="Normal"/>
    <w:link w:val="TitleChar"/>
    <w:uiPriority w:val="10"/>
    <w:qFormat/>
    <w:rsid w:val="00800CA9"/>
    <w:pPr>
      <w:spacing w:before="240" w:after="60"/>
      <w:jc w:val="center"/>
      <w:outlineLvl w:val="0"/>
    </w:pPr>
    <w:rPr>
      <w:rFonts w:ascii="Cambria" w:hAnsi="Cambria"/>
      <w:b/>
      <w:bCs/>
      <w:kern w:val="28"/>
      <w:sz w:val="32"/>
      <w:szCs w:val="32"/>
      <w:lang w:eastAsia="ja-JP"/>
    </w:rPr>
  </w:style>
  <w:style w:type="character" w:customStyle="1" w:styleId="TitleChar">
    <w:name w:val="Title Char"/>
    <w:basedOn w:val="DefaultParagraphFont"/>
    <w:link w:val="Title"/>
    <w:uiPriority w:val="10"/>
    <w:rsid w:val="00800CA9"/>
    <w:rPr>
      <w:rFonts w:ascii="Cambria" w:eastAsia="Times New Roman" w:hAnsi="Cambria"/>
      <w:b/>
      <w:bCs/>
      <w:kern w:val="28"/>
      <w:sz w:val="32"/>
      <w:szCs w:val="32"/>
      <w:lang w:eastAsia="ja-JP"/>
    </w:rPr>
  </w:style>
  <w:style w:type="paragraph" w:styleId="Subtitle">
    <w:name w:val="Subtitle"/>
    <w:basedOn w:val="Normal"/>
    <w:next w:val="Normal"/>
    <w:link w:val="SubtitleChar"/>
    <w:uiPriority w:val="11"/>
    <w:qFormat/>
    <w:rsid w:val="00800CA9"/>
    <w:pPr>
      <w:spacing w:after="60"/>
      <w:jc w:val="center"/>
      <w:outlineLvl w:val="1"/>
    </w:pPr>
    <w:rPr>
      <w:rFonts w:ascii="Cambria" w:hAnsi="Cambria"/>
      <w:lang w:eastAsia="ja-JP"/>
    </w:rPr>
  </w:style>
  <w:style w:type="character" w:customStyle="1" w:styleId="SubtitleChar">
    <w:name w:val="Subtitle Char"/>
    <w:basedOn w:val="DefaultParagraphFont"/>
    <w:link w:val="Subtitle"/>
    <w:uiPriority w:val="11"/>
    <w:rsid w:val="00800CA9"/>
    <w:rPr>
      <w:rFonts w:ascii="Cambria" w:eastAsia="Times New Roman" w:hAnsi="Cambria"/>
      <w:sz w:val="24"/>
      <w:szCs w:val="24"/>
      <w:lang w:eastAsia="ja-JP"/>
    </w:rPr>
  </w:style>
  <w:style w:type="character" w:styleId="Strong">
    <w:name w:val="Strong"/>
    <w:qFormat/>
    <w:rsid w:val="00800CA9"/>
    <w:rPr>
      <w:b/>
      <w:bCs/>
    </w:rPr>
  </w:style>
  <w:style w:type="character" w:styleId="Emphasis">
    <w:name w:val="Emphasis"/>
    <w:qFormat/>
    <w:rsid w:val="00800CA9"/>
    <w:rPr>
      <w:rFonts w:ascii="Calibri" w:hAnsi="Calibri"/>
      <w:b/>
      <w:i/>
      <w:iCs/>
    </w:rPr>
  </w:style>
  <w:style w:type="paragraph" w:styleId="NoSpacing">
    <w:name w:val="No Spacing"/>
    <w:basedOn w:val="Normal"/>
    <w:link w:val="NoSpacingChar"/>
    <w:uiPriority w:val="1"/>
    <w:qFormat/>
    <w:rsid w:val="00800CA9"/>
    <w:rPr>
      <w:szCs w:val="32"/>
      <w:lang w:eastAsia="ja-JP"/>
    </w:rPr>
  </w:style>
  <w:style w:type="character" w:customStyle="1" w:styleId="NoSpacingChar">
    <w:name w:val="No Spacing Char"/>
    <w:link w:val="NoSpacing"/>
    <w:uiPriority w:val="1"/>
    <w:rsid w:val="00800CA9"/>
    <w:rPr>
      <w:sz w:val="24"/>
      <w:szCs w:val="32"/>
      <w:lang w:eastAsia="ja-JP"/>
    </w:rPr>
  </w:style>
  <w:style w:type="paragraph" w:styleId="Quote">
    <w:name w:val="Quote"/>
    <w:basedOn w:val="Normal"/>
    <w:next w:val="Normal"/>
    <w:link w:val="QuoteChar"/>
    <w:uiPriority w:val="29"/>
    <w:qFormat/>
    <w:rsid w:val="00800CA9"/>
    <w:rPr>
      <w:i/>
      <w:lang w:eastAsia="ja-JP"/>
    </w:rPr>
  </w:style>
  <w:style w:type="character" w:customStyle="1" w:styleId="QuoteChar">
    <w:name w:val="Quote Char"/>
    <w:basedOn w:val="DefaultParagraphFont"/>
    <w:link w:val="Quote"/>
    <w:uiPriority w:val="29"/>
    <w:rsid w:val="00800CA9"/>
    <w:rPr>
      <w:i/>
      <w:sz w:val="24"/>
      <w:szCs w:val="24"/>
      <w:lang w:eastAsia="ja-JP"/>
    </w:rPr>
  </w:style>
  <w:style w:type="paragraph" w:styleId="IntenseQuote">
    <w:name w:val="Intense Quote"/>
    <w:basedOn w:val="Normal"/>
    <w:next w:val="Normal"/>
    <w:link w:val="IntenseQuoteChar"/>
    <w:uiPriority w:val="30"/>
    <w:qFormat/>
    <w:rsid w:val="00800CA9"/>
    <w:pPr>
      <w:ind w:left="720" w:right="720"/>
    </w:pPr>
    <w:rPr>
      <w:b/>
      <w:i/>
      <w:szCs w:val="22"/>
      <w:lang w:eastAsia="ja-JP"/>
    </w:rPr>
  </w:style>
  <w:style w:type="character" w:customStyle="1" w:styleId="IntenseQuoteChar">
    <w:name w:val="Intense Quote Char"/>
    <w:basedOn w:val="DefaultParagraphFont"/>
    <w:link w:val="IntenseQuote"/>
    <w:uiPriority w:val="30"/>
    <w:rsid w:val="00800CA9"/>
    <w:rPr>
      <w:b/>
      <w:i/>
      <w:sz w:val="24"/>
      <w:szCs w:val="22"/>
      <w:lang w:eastAsia="ja-JP"/>
    </w:rPr>
  </w:style>
  <w:style w:type="character" w:styleId="SubtleEmphasis">
    <w:name w:val="Subtle Emphasis"/>
    <w:uiPriority w:val="19"/>
    <w:qFormat/>
    <w:rsid w:val="00800CA9"/>
    <w:rPr>
      <w:i/>
      <w:color w:val="5A5A5A"/>
    </w:rPr>
  </w:style>
  <w:style w:type="character" w:styleId="IntenseEmphasis">
    <w:name w:val="Intense Emphasis"/>
    <w:uiPriority w:val="21"/>
    <w:qFormat/>
    <w:rsid w:val="00800CA9"/>
    <w:rPr>
      <w:b/>
      <w:i/>
      <w:sz w:val="24"/>
      <w:szCs w:val="24"/>
      <w:u w:val="single"/>
    </w:rPr>
  </w:style>
  <w:style w:type="character" w:styleId="SubtleReference">
    <w:name w:val="Subtle Reference"/>
    <w:uiPriority w:val="31"/>
    <w:qFormat/>
    <w:rsid w:val="00800CA9"/>
    <w:rPr>
      <w:sz w:val="24"/>
      <w:szCs w:val="24"/>
      <w:u w:val="single"/>
    </w:rPr>
  </w:style>
  <w:style w:type="character" w:styleId="IntenseReference">
    <w:name w:val="Intense Reference"/>
    <w:uiPriority w:val="32"/>
    <w:qFormat/>
    <w:rsid w:val="00800CA9"/>
    <w:rPr>
      <w:b/>
      <w:sz w:val="24"/>
      <w:u w:val="single"/>
    </w:rPr>
  </w:style>
  <w:style w:type="character" w:styleId="BookTitle">
    <w:name w:val="Book Title"/>
    <w:uiPriority w:val="33"/>
    <w:qFormat/>
    <w:rsid w:val="00800CA9"/>
    <w:rPr>
      <w:rFonts w:ascii="Cambria" w:eastAsia="Times New Roman" w:hAnsi="Cambria"/>
      <w:b/>
      <w:i/>
      <w:sz w:val="24"/>
      <w:szCs w:val="24"/>
    </w:rPr>
  </w:style>
  <w:style w:type="paragraph" w:styleId="TOCHeading">
    <w:name w:val="TOC Heading"/>
    <w:basedOn w:val="Heading1"/>
    <w:next w:val="Normal"/>
    <w:uiPriority w:val="39"/>
    <w:unhideWhenUsed/>
    <w:qFormat/>
    <w:rsid w:val="00800CA9"/>
    <w:pPr>
      <w:ind w:left="360" w:hanging="360"/>
      <w:outlineLvl w:val="9"/>
    </w:pPr>
    <w:rPr>
      <w:rFonts w:ascii="Cambria" w:hAnsi="Cambria"/>
      <w:lang w:eastAsia="ja-JP"/>
    </w:rPr>
  </w:style>
  <w:style w:type="paragraph" w:styleId="CommentText">
    <w:name w:val="annotation text"/>
    <w:basedOn w:val="Normal"/>
    <w:link w:val="CommentTextChar"/>
    <w:unhideWhenUsed/>
    <w:rsid w:val="00800CA9"/>
    <w:rPr>
      <w:sz w:val="20"/>
      <w:szCs w:val="20"/>
      <w:lang w:eastAsia="ja-JP"/>
    </w:rPr>
  </w:style>
  <w:style w:type="character" w:customStyle="1" w:styleId="CommentTextChar">
    <w:name w:val="Comment Text Char"/>
    <w:basedOn w:val="DefaultParagraphFont"/>
    <w:link w:val="CommentText"/>
    <w:rsid w:val="00800CA9"/>
    <w:rPr>
      <w:lang w:eastAsia="ja-JP"/>
    </w:rPr>
  </w:style>
  <w:style w:type="character" w:customStyle="1" w:styleId="CommentSubjectChar">
    <w:name w:val="Comment Subject Char"/>
    <w:basedOn w:val="CommentTextChar"/>
    <w:link w:val="CommentSubject"/>
    <w:uiPriority w:val="99"/>
    <w:semiHidden/>
    <w:rsid w:val="00800CA9"/>
    <w:rPr>
      <w:b/>
      <w:bCs/>
      <w:lang w:eastAsia="ja-JP"/>
    </w:rPr>
  </w:style>
  <w:style w:type="paragraph" w:styleId="CommentSubject">
    <w:name w:val="annotation subject"/>
    <w:basedOn w:val="CommentText"/>
    <w:next w:val="CommentText"/>
    <w:link w:val="CommentSubjectChar"/>
    <w:uiPriority w:val="99"/>
    <w:semiHidden/>
    <w:unhideWhenUsed/>
    <w:rsid w:val="00800CA9"/>
    <w:rPr>
      <w:b/>
      <w:bCs/>
    </w:rPr>
  </w:style>
  <w:style w:type="character" w:customStyle="1" w:styleId="z-BottomofFormChar">
    <w:name w:val="z-Bottom of Form Char"/>
    <w:basedOn w:val="DefaultParagraphFont"/>
    <w:link w:val="z-BottomofForm"/>
    <w:uiPriority w:val="99"/>
    <w:semiHidden/>
    <w:rsid w:val="00800CA9"/>
    <w:rPr>
      <w:rFonts w:ascii="Arial" w:eastAsia="Times New Roman" w:hAnsi="Arial" w:cs="Arial"/>
      <w:vanish/>
      <w:sz w:val="16"/>
      <w:szCs w:val="16"/>
      <w:lang w:val="nl-NL" w:eastAsia="nl-NL"/>
    </w:rPr>
  </w:style>
  <w:style w:type="paragraph" w:styleId="z-BottomofForm">
    <w:name w:val="HTML Bottom of Form"/>
    <w:basedOn w:val="Normal"/>
    <w:next w:val="Normal"/>
    <w:link w:val="z-BottomofFormChar"/>
    <w:hidden/>
    <w:uiPriority w:val="99"/>
    <w:semiHidden/>
    <w:unhideWhenUsed/>
    <w:rsid w:val="00800CA9"/>
    <w:pPr>
      <w:pBdr>
        <w:top w:val="single" w:sz="6" w:space="1" w:color="auto"/>
      </w:pBdr>
      <w:jc w:val="center"/>
    </w:pPr>
    <w:rPr>
      <w:rFonts w:ascii="Arial" w:hAnsi="Arial" w:cs="Arial"/>
      <w:vanish/>
      <w:sz w:val="16"/>
      <w:szCs w:val="16"/>
      <w:lang w:val="nl-NL" w:eastAsia="nl-NL"/>
    </w:rPr>
  </w:style>
  <w:style w:type="paragraph" w:styleId="PlainText">
    <w:name w:val="Plain Text"/>
    <w:basedOn w:val="Normal"/>
    <w:link w:val="PlainTextChar"/>
    <w:uiPriority w:val="99"/>
    <w:unhideWhenUsed/>
    <w:rsid w:val="00800CA9"/>
    <w:rPr>
      <w:rFonts w:ascii="Calibri" w:eastAsiaTheme="minorHAnsi" w:hAnsi="Calibri" w:cstheme="minorBidi"/>
      <w:sz w:val="22"/>
      <w:szCs w:val="21"/>
      <w:lang w:val="nl-NL"/>
    </w:rPr>
  </w:style>
  <w:style w:type="character" w:customStyle="1" w:styleId="PlainTextChar">
    <w:name w:val="Plain Text Char"/>
    <w:basedOn w:val="DefaultParagraphFont"/>
    <w:link w:val="PlainText"/>
    <w:uiPriority w:val="99"/>
    <w:rsid w:val="00800CA9"/>
    <w:rPr>
      <w:rFonts w:ascii="Calibri" w:eastAsiaTheme="minorHAnsi" w:hAnsi="Calibri" w:cstheme="minorBidi"/>
      <w:sz w:val="22"/>
      <w:szCs w:val="21"/>
      <w:lang w:val="nl-NL"/>
    </w:rPr>
  </w:style>
  <w:style w:type="paragraph" w:customStyle="1" w:styleId="Note">
    <w:name w:val="Note"/>
    <w:basedOn w:val="Normal"/>
    <w:next w:val="Normal"/>
    <w:link w:val="NoteZchn"/>
    <w:rsid w:val="00800CA9"/>
    <w:pPr>
      <w:tabs>
        <w:tab w:val="left" w:pos="960"/>
      </w:tabs>
      <w:spacing w:after="240" w:line="210" w:lineRule="atLeast"/>
    </w:pPr>
    <w:rPr>
      <w:rFonts w:ascii="Arial" w:hAnsi="Arial"/>
      <w:sz w:val="18"/>
      <w:szCs w:val="20"/>
      <w:lang w:val="de-DE" w:eastAsia="ja-JP"/>
    </w:rPr>
  </w:style>
  <w:style w:type="character" w:customStyle="1" w:styleId="NoteZchn">
    <w:name w:val="Note Zchn"/>
    <w:link w:val="Note"/>
    <w:locked/>
    <w:rsid w:val="00800CA9"/>
    <w:rPr>
      <w:rFonts w:ascii="Arial" w:hAnsi="Arial"/>
      <w:sz w:val="18"/>
      <w:lang w:val="de-DE" w:eastAsia="ja-JP"/>
    </w:rPr>
  </w:style>
  <w:style w:type="character" w:styleId="HTMLCode">
    <w:name w:val="HTML Code"/>
    <w:uiPriority w:val="99"/>
    <w:semiHidden/>
    <w:rsid w:val="00850F6C"/>
    <w:rPr>
      <w:rFonts w:ascii="MS Gothic" w:eastAsia="MS Gothic" w:hAnsi="MS Gothic" w:cs="MS Gothic"/>
      <w:sz w:val="24"/>
      <w:szCs w:val="24"/>
    </w:rPr>
  </w:style>
  <w:style w:type="paragraph" w:styleId="ListBullet2">
    <w:name w:val="List Bullet 2"/>
    <w:basedOn w:val="Normal"/>
    <w:autoRedefine/>
    <w:uiPriority w:val="99"/>
    <w:rsid w:val="00167C43"/>
    <w:pPr>
      <w:numPr>
        <w:numId w:val="2"/>
      </w:numPr>
    </w:pPr>
    <w:rPr>
      <w:rFonts w:ascii="Calibri" w:hAnsi="Calibri"/>
      <w:sz w:val="20"/>
      <w:szCs w:val="20"/>
    </w:rPr>
  </w:style>
  <w:style w:type="character" w:customStyle="1" w:styleId="CharChar3">
    <w:name w:val="Char Char3"/>
    <w:rsid w:val="00185295"/>
    <w:rPr>
      <w:rFonts w:ascii="Arial" w:eastAsia="MS Mincho" w:hAnsi="Arial" w:cs="Times New Roman"/>
      <w:b/>
      <w:noProof w:val="0"/>
      <w:kern w:val="28"/>
      <w:sz w:val="32"/>
      <w:szCs w:val="20"/>
      <w:lang w:val="en-US" w:eastAsia="ja-JP"/>
    </w:rPr>
  </w:style>
  <w:style w:type="paragraph" w:customStyle="1" w:styleId="a2">
    <w:name w:val="a2"/>
    <w:basedOn w:val="Heading2"/>
    <w:next w:val="Normal"/>
    <w:uiPriority w:val="99"/>
    <w:rsid w:val="00167C43"/>
    <w:pPr>
      <w:numPr>
        <w:numId w:val="3"/>
      </w:numPr>
      <w:tabs>
        <w:tab w:val="left" w:pos="500"/>
        <w:tab w:val="left" w:pos="720"/>
      </w:tabs>
      <w:suppressAutoHyphens/>
      <w:spacing w:before="270" w:after="240" w:line="270" w:lineRule="exact"/>
    </w:pPr>
    <w:rPr>
      <w:rFonts w:ascii="Arial" w:eastAsiaTheme="minorEastAsia" w:hAnsi="Arial"/>
      <w:bCs w:val="0"/>
      <w:i w:val="0"/>
      <w:iCs w:val="0"/>
      <w:sz w:val="24"/>
      <w:szCs w:val="20"/>
      <w:lang w:val="en-GB" w:eastAsia="zh-CN"/>
    </w:rPr>
  </w:style>
  <w:style w:type="paragraph" w:customStyle="1" w:styleId="a3">
    <w:name w:val="a3"/>
    <w:basedOn w:val="Heading3"/>
    <w:next w:val="Normal"/>
    <w:uiPriority w:val="99"/>
    <w:rsid w:val="00167C43"/>
    <w:pPr>
      <w:numPr>
        <w:numId w:val="3"/>
      </w:numPr>
      <w:tabs>
        <w:tab w:val="left" w:pos="640"/>
        <w:tab w:val="left" w:pos="880"/>
      </w:tabs>
      <w:suppressAutoHyphens/>
      <w:spacing w:before="60" w:after="240" w:line="250" w:lineRule="exact"/>
    </w:pPr>
    <w:rPr>
      <w:rFonts w:ascii="Arial" w:eastAsia="MS Mincho" w:hAnsi="Arial"/>
      <w:bCs w:val="0"/>
      <w:sz w:val="22"/>
      <w:szCs w:val="20"/>
      <w:lang w:val="en-GB" w:eastAsia="ja-JP"/>
    </w:rPr>
  </w:style>
  <w:style w:type="paragraph" w:customStyle="1" w:styleId="a4">
    <w:name w:val="a4"/>
    <w:basedOn w:val="Heading4"/>
    <w:next w:val="Normal"/>
    <w:uiPriority w:val="99"/>
    <w:rsid w:val="00167C43"/>
    <w:pPr>
      <w:numPr>
        <w:numId w:val="3"/>
      </w:numPr>
      <w:tabs>
        <w:tab w:val="left" w:pos="880"/>
      </w:tabs>
      <w:suppressAutoHyphens/>
      <w:spacing w:before="60" w:after="240" w:line="230" w:lineRule="exact"/>
    </w:pPr>
    <w:rPr>
      <w:rFonts w:ascii="Arial" w:eastAsia="MS Mincho" w:hAnsi="Arial"/>
      <w:bCs w:val="0"/>
      <w:sz w:val="20"/>
      <w:szCs w:val="20"/>
      <w:lang w:val="en-GB" w:eastAsia="ja-JP"/>
    </w:rPr>
  </w:style>
  <w:style w:type="paragraph" w:customStyle="1" w:styleId="a5">
    <w:name w:val="a5"/>
    <w:basedOn w:val="Heading5"/>
    <w:next w:val="Normal"/>
    <w:uiPriority w:val="99"/>
    <w:rsid w:val="00167C43"/>
    <w:pPr>
      <w:keepNext/>
      <w:numPr>
        <w:numId w:val="3"/>
      </w:numPr>
      <w:tabs>
        <w:tab w:val="left" w:pos="1140"/>
        <w:tab w:val="left" w:pos="1360"/>
      </w:tabs>
      <w:suppressAutoHyphens/>
      <w:spacing w:before="60" w:after="240" w:line="230" w:lineRule="exact"/>
    </w:pPr>
    <w:rPr>
      <w:rFonts w:ascii="Arial" w:eastAsia="MS Mincho" w:hAnsi="Arial"/>
      <w:bCs w:val="0"/>
      <w:i/>
      <w:iCs w:val="0"/>
      <w:sz w:val="20"/>
      <w:szCs w:val="20"/>
      <w:lang w:val="en-GB" w:eastAsia="ja-JP"/>
    </w:rPr>
  </w:style>
  <w:style w:type="paragraph" w:customStyle="1" w:styleId="a6">
    <w:name w:val="a6"/>
    <w:basedOn w:val="Heading6"/>
    <w:next w:val="Normal"/>
    <w:uiPriority w:val="99"/>
    <w:rsid w:val="00167C43"/>
    <w:pPr>
      <w:keepNext/>
      <w:numPr>
        <w:numId w:val="3"/>
      </w:numPr>
      <w:tabs>
        <w:tab w:val="left" w:pos="1140"/>
        <w:tab w:val="left" w:pos="1360"/>
      </w:tabs>
      <w:suppressAutoHyphens/>
      <w:spacing w:before="60" w:after="240" w:line="230" w:lineRule="exact"/>
    </w:pPr>
    <w:rPr>
      <w:rFonts w:ascii="Arial" w:eastAsia="MS Mincho" w:hAnsi="Arial"/>
      <w:bCs w:val="0"/>
      <w:sz w:val="20"/>
      <w:szCs w:val="20"/>
      <w:lang w:val="en-GB" w:eastAsia="ja-JP"/>
    </w:rPr>
  </w:style>
  <w:style w:type="paragraph" w:customStyle="1" w:styleId="MediumList2-Accent21">
    <w:name w:val="Medium List 2 - Accent 21"/>
    <w:hidden/>
    <w:uiPriority w:val="71"/>
    <w:rsid w:val="00185295"/>
    <w:rPr>
      <w:sz w:val="21"/>
      <w:szCs w:val="24"/>
      <w:lang w:val="en-GB" w:eastAsia="ja-JP"/>
    </w:rPr>
  </w:style>
  <w:style w:type="paragraph" w:styleId="Revision">
    <w:name w:val="Revision"/>
    <w:hidden/>
    <w:uiPriority w:val="99"/>
    <w:rsid w:val="00185295"/>
    <w:rPr>
      <w:sz w:val="21"/>
      <w:szCs w:val="24"/>
      <w:lang w:val="en-GB" w:eastAsia="ja-JP"/>
    </w:rPr>
  </w:style>
  <w:style w:type="paragraph" w:styleId="ListNumber">
    <w:name w:val="List Number"/>
    <w:basedOn w:val="Normal"/>
    <w:uiPriority w:val="99"/>
    <w:rsid w:val="00185295"/>
    <w:pPr>
      <w:tabs>
        <w:tab w:val="left" w:pos="400"/>
      </w:tabs>
      <w:spacing w:after="240" w:line="230" w:lineRule="atLeast"/>
      <w:ind w:left="400" w:hanging="400"/>
    </w:pPr>
    <w:rPr>
      <w:rFonts w:ascii="Arial" w:hAnsi="Arial"/>
      <w:sz w:val="20"/>
      <w:szCs w:val="20"/>
      <w:lang w:val="en-GB" w:eastAsia="ja-JP"/>
    </w:rPr>
  </w:style>
  <w:style w:type="paragraph" w:customStyle="1" w:styleId="code0">
    <w:name w:val="code"/>
    <w:basedOn w:val="Normal"/>
    <w:next w:val="Normal"/>
    <w:link w:val="codeZchn"/>
    <w:rsid w:val="00185295"/>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pPr>
    <w:rPr>
      <w:rFonts w:ascii="Courier" w:hAnsi="Courier"/>
      <w:noProof/>
      <w:sz w:val="20"/>
      <w:szCs w:val="20"/>
      <w:lang w:val="en-GB" w:eastAsia="ja-JP"/>
    </w:rPr>
  </w:style>
  <w:style w:type="character" w:customStyle="1" w:styleId="codeZchn">
    <w:name w:val="code Zchn"/>
    <w:link w:val="code0"/>
    <w:rsid w:val="00185295"/>
    <w:rPr>
      <w:rFonts w:ascii="Courier" w:eastAsia="Times New Roman" w:hAnsi="Courier"/>
      <w:noProof/>
      <w:lang w:val="en-GB" w:eastAsia="ja-JP"/>
    </w:rPr>
  </w:style>
  <w:style w:type="paragraph" w:customStyle="1" w:styleId="fields">
    <w:name w:val="fields"/>
    <w:basedOn w:val="Normal"/>
    <w:link w:val="fieldsZchn"/>
    <w:rsid w:val="00185295"/>
    <w:pPr>
      <w:tabs>
        <w:tab w:val="left" w:pos="1440"/>
        <w:tab w:val="left" w:pos="8010"/>
      </w:tabs>
      <w:ind w:left="720" w:hanging="360"/>
    </w:pPr>
    <w:rPr>
      <w:rFonts w:ascii="Arial" w:hAnsi="Arial"/>
      <w:sz w:val="20"/>
      <w:szCs w:val="20"/>
      <w:lang w:val="en-GB" w:eastAsia="ja-JP"/>
    </w:rPr>
  </w:style>
  <w:style w:type="character" w:customStyle="1" w:styleId="fieldsZchn">
    <w:name w:val="fields Zchn"/>
    <w:basedOn w:val="DefaultParagraphFont"/>
    <w:link w:val="fields"/>
    <w:rsid w:val="00185295"/>
    <w:rPr>
      <w:rFonts w:ascii="Arial" w:eastAsia="Times New Roman" w:hAnsi="Arial"/>
      <w:lang w:val="en-GB" w:eastAsia="ja-JP"/>
    </w:rPr>
  </w:style>
  <w:style w:type="character" w:styleId="PlaceholderText">
    <w:name w:val="Placeholder Text"/>
    <w:basedOn w:val="DefaultParagraphFont"/>
    <w:uiPriority w:val="99"/>
    <w:unhideWhenUsed/>
    <w:rsid w:val="00185295"/>
    <w:rPr>
      <w:color w:val="808080"/>
    </w:rPr>
  </w:style>
  <w:style w:type="paragraph" w:customStyle="1" w:styleId="ANNEX">
    <w:name w:val="ANNEX"/>
    <w:basedOn w:val="Normal"/>
    <w:next w:val="Normal"/>
    <w:uiPriority w:val="99"/>
    <w:rsid w:val="00185295"/>
    <w:pPr>
      <w:keepNext/>
      <w:pageBreakBefore/>
      <w:spacing w:after="760" w:line="310" w:lineRule="exact"/>
      <w:jc w:val="center"/>
      <w:outlineLvl w:val="0"/>
    </w:pPr>
    <w:rPr>
      <w:rFonts w:ascii="Arial" w:hAnsi="Arial"/>
      <w:b/>
      <w:sz w:val="28"/>
      <w:szCs w:val="20"/>
      <w:lang w:val="en-GB" w:eastAsia="ja-JP"/>
    </w:rPr>
  </w:style>
  <w:style w:type="paragraph" w:customStyle="1" w:styleId="lastfield">
    <w:name w:val="lastfield"/>
    <w:basedOn w:val="fields"/>
    <w:link w:val="lastfieldZchn"/>
    <w:rsid w:val="00185295"/>
    <w:pPr>
      <w:spacing w:after="220"/>
      <w:jc w:val="both"/>
    </w:pPr>
    <w:rPr>
      <w:rFonts w:eastAsia="Batang"/>
      <w:lang w:eastAsia="ko-KR"/>
    </w:rPr>
  </w:style>
  <w:style w:type="character" w:customStyle="1" w:styleId="lastfieldZchn">
    <w:name w:val="lastfield Zchn"/>
    <w:link w:val="lastfield"/>
    <w:rsid w:val="00185295"/>
    <w:rPr>
      <w:rFonts w:ascii="Arial" w:eastAsia="Batang" w:hAnsi="Arial"/>
      <w:lang w:val="en-GB" w:eastAsia="ko-KR"/>
    </w:rPr>
  </w:style>
  <w:style w:type="paragraph" w:styleId="ListBullet">
    <w:name w:val="List Bullet"/>
    <w:aliases w:val="UL"/>
    <w:basedOn w:val="Normal"/>
    <w:autoRedefine/>
    <w:uiPriority w:val="99"/>
    <w:rsid w:val="00167C43"/>
    <w:pPr>
      <w:numPr>
        <w:numId w:val="4"/>
      </w:numPr>
      <w:spacing w:after="240" w:line="230" w:lineRule="atLeast"/>
    </w:pPr>
    <w:rPr>
      <w:rFonts w:ascii="Arial" w:hAnsi="Arial" w:cs="Arial"/>
      <w:sz w:val="20"/>
      <w:szCs w:val="20"/>
      <w:lang w:eastAsia="ja-JP"/>
    </w:rPr>
  </w:style>
  <w:style w:type="paragraph" w:styleId="BodyText">
    <w:name w:val="Body Text"/>
    <w:aliases w:val="Body Text Char1 Char,Body Text Char Char Char,Body Text Char1,Body Text Char Char"/>
    <w:basedOn w:val="Normal"/>
    <w:link w:val="BodyTextChar"/>
    <w:rsid w:val="00185295"/>
    <w:pPr>
      <w:spacing w:before="60" w:after="60" w:line="210" w:lineRule="atLeast"/>
    </w:pPr>
    <w:rPr>
      <w:rFonts w:ascii="Arial" w:hAnsi="Arial"/>
      <w:sz w:val="18"/>
      <w:szCs w:val="18"/>
      <w:lang w:eastAsia="ja-JP"/>
    </w:rPr>
  </w:style>
  <w:style w:type="character" w:customStyle="1" w:styleId="BodyTextChar">
    <w:name w:val="Body Text Char"/>
    <w:aliases w:val="Body Text Char1 Char Char,Body Text Char Char Char Char,Body Text Char1 Char1,Body Text Char Char Char1"/>
    <w:basedOn w:val="DefaultParagraphFont"/>
    <w:link w:val="BodyText"/>
    <w:rsid w:val="00185295"/>
    <w:rPr>
      <w:rFonts w:ascii="Arial" w:hAnsi="Arial"/>
      <w:sz w:val="18"/>
      <w:szCs w:val="18"/>
      <w:lang w:eastAsia="ja-JP"/>
    </w:rPr>
  </w:style>
  <w:style w:type="character" w:customStyle="1" w:styleId="DocumentMapChar">
    <w:name w:val="Document Map Char"/>
    <w:basedOn w:val="DefaultParagraphFont"/>
    <w:link w:val="DocumentMap"/>
    <w:uiPriority w:val="99"/>
    <w:semiHidden/>
    <w:rsid w:val="00185295"/>
    <w:rPr>
      <w:rFonts w:ascii="SimSun" w:eastAsia="SimSun"/>
      <w:sz w:val="18"/>
      <w:szCs w:val="18"/>
      <w:lang w:val="en-GB" w:eastAsia="ja-JP"/>
    </w:rPr>
  </w:style>
  <w:style w:type="paragraph" w:styleId="DocumentMap">
    <w:name w:val="Document Map"/>
    <w:basedOn w:val="Normal"/>
    <w:link w:val="DocumentMapChar"/>
    <w:uiPriority w:val="99"/>
    <w:semiHidden/>
    <w:unhideWhenUsed/>
    <w:rsid w:val="00185295"/>
    <w:rPr>
      <w:rFonts w:ascii="SimSun" w:eastAsia="SimSun"/>
      <w:sz w:val="18"/>
      <w:szCs w:val="18"/>
      <w:lang w:val="en-GB" w:eastAsia="ja-JP"/>
    </w:rPr>
  </w:style>
  <w:style w:type="character" w:customStyle="1" w:styleId="apple-converted-space">
    <w:name w:val="apple-converted-space"/>
    <w:basedOn w:val="DefaultParagraphFont"/>
    <w:rsid w:val="00185295"/>
  </w:style>
  <w:style w:type="paragraph" w:customStyle="1" w:styleId="Normal4">
    <w:name w:val="Normal 4"/>
    <w:basedOn w:val="Normal"/>
    <w:uiPriority w:val="99"/>
    <w:rsid w:val="00E5028D"/>
    <w:pPr>
      <w:spacing w:before="240"/>
    </w:pPr>
    <w:rPr>
      <w:szCs w:val="20"/>
    </w:rPr>
  </w:style>
  <w:style w:type="paragraph" w:styleId="TOC1">
    <w:name w:val="toc 1"/>
    <w:basedOn w:val="Normal"/>
    <w:next w:val="Normal"/>
    <w:autoRedefine/>
    <w:uiPriority w:val="39"/>
    <w:unhideWhenUsed/>
    <w:rsid w:val="00B02772"/>
    <w:pPr>
      <w:tabs>
        <w:tab w:val="left" w:pos="480"/>
        <w:tab w:val="right" w:leader="dot" w:pos="9345"/>
      </w:tabs>
      <w:spacing w:after="100"/>
    </w:pPr>
  </w:style>
  <w:style w:type="paragraph" w:styleId="TOC2">
    <w:name w:val="toc 2"/>
    <w:basedOn w:val="Normal"/>
    <w:next w:val="Normal"/>
    <w:autoRedefine/>
    <w:uiPriority w:val="39"/>
    <w:unhideWhenUsed/>
    <w:rsid w:val="004F40DC"/>
    <w:pPr>
      <w:spacing w:after="100"/>
      <w:ind w:left="240"/>
    </w:pPr>
  </w:style>
  <w:style w:type="paragraph" w:styleId="TOC3">
    <w:name w:val="toc 3"/>
    <w:basedOn w:val="Normal"/>
    <w:next w:val="Normal"/>
    <w:autoRedefine/>
    <w:uiPriority w:val="39"/>
    <w:unhideWhenUsed/>
    <w:rsid w:val="004F40DC"/>
    <w:pPr>
      <w:spacing w:after="100"/>
      <w:ind w:left="480"/>
    </w:p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rsid w:val="00A30A3E"/>
    <w:rPr>
      <w:rFonts w:eastAsia="Times New Roman"/>
      <w:b/>
      <w:bCs/>
      <w:lang w:val="en-GB"/>
    </w:rPr>
  </w:style>
  <w:style w:type="paragraph" w:styleId="TOC4">
    <w:name w:val="toc 4"/>
    <w:basedOn w:val="Normal"/>
    <w:next w:val="Normal"/>
    <w:autoRedefine/>
    <w:uiPriority w:val="39"/>
    <w:unhideWhenUsed/>
    <w:rsid w:val="001623E5"/>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1623E5"/>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1623E5"/>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1623E5"/>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1623E5"/>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1623E5"/>
    <w:pPr>
      <w:spacing w:after="100" w:line="259" w:lineRule="auto"/>
      <w:ind w:left="1760"/>
    </w:pPr>
    <w:rPr>
      <w:rFonts w:asciiTheme="minorHAnsi" w:eastAsiaTheme="minorEastAsia" w:hAnsiTheme="minorHAnsi" w:cstheme="minorBidi"/>
      <w:sz w:val="22"/>
      <w:szCs w:val="22"/>
    </w:rPr>
  </w:style>
  <w:style w:type="paragraph" w:customStyle="1" w:styleId="IvDInstructiontext">
    <w:name w:val="IvD Instructiontext"/>
    <w:basedOn w:val="BodyText"/>
    <w:link w:val="IvDInstructiontextChar"/>
    <w:uiPriority w:val="99"/>
    <w:qFormat/>
    <w:rsid w:val="00656E82"/>
    <w:pPr>
      <w:keepLines/>
      <w:tabs>
        <w:tab w:val="left" w:pos="2552"/>
        <w:tab w:val="left" w:pos="3856"/>
        <w:tab w:val="left" w:pos="5216"/>
        <w:tab w:val="left" w:pos="6464"/>
        <w:tab w:val="left" w:pos="7768"/>
        <w:tab w:val="left" w:pos="9072"/>
        <w:tab w:val="left" w:pos="9639"/>
      </w:tabs>
      <w:spacing w:before="240" w:after="0" w:line="240" w:lineRule="auto"/>
    </w:pPr>
    <w:rPr>
      <w:i/>
      <w:color w:val="7F7F7F" w:themeColor="text1" w:themeTint="80"/>
      <w:spacing w:val="2"/>
      <w:lang w:eastAsia="en-US"/>
    </w:rPr>
  </w:style>
  <w:style w:type="character" w:customStyle="1" w:styleId="IvDInstructiontextChar">
    <w:name w:val="IvD Instructiontext Char"/>
    <w:link w:val="IvDInstructiontext"/>
    <w:uiPriority w:val="99"/>
    <w:rsid w:val="00656E82"/>
    <w:rPr>
      <w:rFonts w:ascii="Arial" w:eastAsia="Times New Roman" w:hAnsi="Arial"/>
      <w:i/>
      <w:color w:val="7F7F7F" w:themeColor="text1" w:themeTint="80"/>
      <w:spacing w:val="2"/>
      <w:sz w:val="18"/>
      <w:szCs w:val="18"/>
    </w:rPr>
  </w:style>
  <w:style w:type="paragraph" w:customStyle="1" w:styleId="IvDbodytext">
    <w:name w:val="IvD bodytext"/>
    <w:basedOn w:val="BodyText"/>
    <w:link w:val="IvDbodytextChar"/>
    <w:qFormat/>
    <w:rsid w:val="00656E82"/>
    <w:pPr>
      <w:spacing w:before="0" w:after="120" w:line="240" w:lineRule="auto"/>
    </w:pPr>
    <w:rPr>
      <w:sz w:val="24"/>
      <w:szCs w:val="24"/>
    </w:rPr>
  </w:style>
  <w:style w:type="character" w:customStyle="1" w:styleId="IvDbodytextChar">
    <w:name w:val="IvD bodytext Char"/>
    <w:basedOn w:val="BodyTextChar"/>
    <w:link w:val="IvDbodytext"/>
    <w:rsid w:val="00656E82"/>
    <w:rPr>
      <w:rFonts w:ascii="Arial" w:hAnsi="Arial"/>
      <w:sz w:val="24"/>
      <w:szCs w:val="24"/>
      <w:lang w:eastAsia="ja-JP"/>
    </w:rPr>
  </w:style>
  <w:style w:type="paragraph" w:customStyle="1" w:styleId="Default">
    <w:name w:val="Default"/>
    <w:uiPriority w:val="99"/>
    <w:rsid w:val="00A23A79"/>
    <w:pPr>
      <w:autoSpaceDE w:val="0"/>
      <w:autoSpaceDN w:val="0"/>
      <w:adjustRightInd w:val="0"/>
    </w:pPr>
    <w:rPr>
      <w:color w:val="000000"/>
      <w:sz w:val="24"/>
      <w:szCs w:val="24"/>
      <w:lang w:val="fr-FR" w:eastAsia="fr-FR"/>
    </w:rPr>
  </w:style>
  <w:style w:type="table" w:styleId="MediumShading2">
    <w:name w:val="Medium Shading 2"/>
    <w:basedOn w:val="TableNormal"/>
    <w:uiPriority w:val="64"/>
    <w:rsid w:val="00A23A79"/>
    <w:rPr>
      <w:lang w:val="fr-FR"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CommentReference">
    <w:name w:val="annotation reference"/>
    <w:unhideWhenUsed/>
    <w:rsid w:val="00613270"/>
    <w:rPr>
      <w:sz w:val="16"/>
      <w:szCs w:val="16"/>
    </w:rPr>
  </w:style>
  <w:style w:type="table" w:styleId="LightShading">
    <w:name w:val="Light Shading"/>
    <w:basedOn w:val="TableNormal"/>
    <w:uiPriority w:val="60"/>
    <w:rsid w:val="00EA11D5"/>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ZT">
    <w:name w:val="ZT"/>
    <w:uiPriority w:val="99"/>
    <w:rsid w:val="0093436B"/>
    <w:pPr>
      <w:framePr w:wrap="notBeside" w:hAnchor="margin" w:yAlign="center"/>
      <w:widowControl w:val="0"/>
      <w:spacing w:line="240" w:lineRule="atLeast"/>
      <w:jc w:val="right"/>
    </w:pPr>
    <w:rPr>
      <w:rFonts w:ascii="Arial" w:eastAsia="Times New Roman" w:hAnsi="Arial"/>
      <w:b/>
      <w:sz w:val="34"/>
      <w:lang w:val="en-GB"/>
    </w:rPr>
  </w:style>
  <w:style w:type="paragraph" w:styleId="Index2">
    <w:name w:val="index 2"/>
    <w:basedOn w:val="Index1"/>
    <w:uiPriority w:val="99"/>
    <w:semiHidden/>
    <w:rsid w:val="0093436B"/>
    <w:pPr>
      <w:ind w:left="284"/>
    </w:pPr>
  </w:style>
  <w:style w:type="paragraph" w:styleId="Index1">
    <w:name w:val="index 1"/>
    <w:basedOn w:val="Normal"/>
    <w:uiPriority w:val="99"/>
    <w:semiHidden/>
    <w:rsid w:val="0093436B"/>
    <w:pPr>
      <w:keepLines/>
    </w:pPr>
    <w:rPr>
      <w:sz w:val="20"/>
      <w:szCs w:val="20"/>
      <w:lang w:val="en-GB"/>
    </w:rPr>
  </w:style>
  <w:style w:type="paragraph" w:customStyle="1" w:styleId="ZH">
    <w:name w:val="ZH"/>
    <w:uiPriority w:val="99"/>
    <w:rsid w:val="0093436B"/>
    <w:pPr>
      <w:framePr w:wrap="notBeside" w:vAnchor="page" w:hAnchor="margin" w:xAlign="center" w:y="6805"/>
      <w:widowControl w:val="0"/>
    </w:pPr>
    <w:rPr>
      <w:rFonts w:ascii="Arial" w:eastAsia="Times New Roman" w:hAnsi="Arial"/>
      <w:noProof/>
      <w:lang w:val="en-GB"/>
    </w:rPr>
  </w:style>
  <w:style w:type="paragraph" w:customStyle="1" w:styleId="TT">
    <w:name w:val="TT"/>
    <w:basedOn w:val="Heading1"/>
    <w:next w:val="Normal"/>
    <w:uiPriority w:val="99"/>
    <w:rsid w:val="0093436B"/>
    <w:pPr>
      <w:keepLines/>
      <w:numPr>
        <w:numId w:val="0"/>
      </w:numPr>
      <w:pBdr>
        <w:top w:val="single" w:sz="12" w:space="3" w:color="auto"/>
      </w:pBdr>
      <w:spacing w:after="180"/>
      <w:ind w:left="1134" w:hanging="1134"/>
      <w:outlineLvl w:val="9"/>
    </w:pPr>
    <w:rPr>
      <w:rFonts w:ascii="Arial" w:hAnsi="Arial"/>
      <w:b w:val="0"/>
      <w:bCs w:val="0"/>
      <w:kern w:val="0"/>
      <w:sz w:val="36"/>
      <w:szCs w:val="20"/>
      <w:lang w:val="en-GB"/>
    </w:rPr>
  </w:style>
  <w:style w:type="character" w:styleId="FootnoteReference">
    <w:name w:val="footnote reference"/>
    <w:uiPriority w:val="99"/>
    <w:semiHidden/>
    <w:rsid w:val="0093436B"/>
    <w:rPr>
      <w:b/>
      <w:position w:val="6"/>
      <w:sz w:val="16"/>
    </w:rPr>
  </w:style>
  <w:style w:type="paragraph" w:styleId="FootnoteText">
    <w:name w:val="footnote text"/>
    <w:basedOn w:val="Normal"/>
    <w:link w:val="FootnoteTextChar"/>
    <w:uiPriority w:val="99"/>
    <w:semiHidden/>
    <w:rsid w:val="0093436B"/>
    <w:pPr>
      <w:keepLines/>
      <w:ind w:left="454" w:hanging="454"/>
    </w:pPr>
    <w:rPr>
      <w:sz w:val="16"/>
      <w:szCs w:val="20"/>
      <w:lang w:val="en-GB"/>
    </w:rPr>
  </w:style>
  <w:style w:type="character" w:customStyle="1" w:styleId="FootnoteTextChar">
    <w:name w:val="Footnote Text Char"/>
    <w:basedOn w:val="DefaultParagraphFont"/>
    <w:link w:val="FootnoteText"/>
    <w:uiPriority w:val="99"/>
    <w:semiHidden/>
    <w:rsid w:val="0093436B"/>
    <w:rPr>
      <w:rFonts w:eastAsia="Times New Roman"/>
      <w:sz w:val="16"/>
      <w:lang w:val="en-GB"/>
    </w:rPr>
  </w:style>
  <w:style w:type="paragraph" w:customStyle="1" w:styleId="TAH">
    <w:name w:val="TAH"/>
    <w:basedOn w:val="TAC"/>
    <w:rsid w:val="0093436B"/>
    <w:rPr>
      <w:b/>
    </w:rPr>
  </w:style>
  <w:style w:type="paragraph" w:customStyle="1" w:styleId="TAC">
    <w:name w:val="TAC"/>
    <w:basedOn w:val="TAL"/>
    <w:rsid w:val="0093436B"/>
    <w:pPr>
      <w:jc w:val="center"/>
    </w:pPr>
  </w:style>
  <w:style w:type="paragraph" w:customStyle="1" w:styleId="TF">
    <w:name w:val="TF"/>
    <w:basedOn w:val="TH"/>
    <w:uiPriority w:val="99"/>
    <w:rsid w:val="0093436B"/>
  </w:style>
  <w:style w:type="paragraph" w:customStyle="1" w:styleId="NO">
    <w:name w:val="NO"/>
    <w:basedOn w:val="Normal"/>
    <w:uiPriority w:val="99"/>
    <w:rsid w:val="0093436B"/>
    <w:pPr>
      <w:keepLines/>
      <w:spacing w:after="180"/>
      <w:ind w:left="1135" w:hanging="851"/>
    </w:pPr>
    <w:rPr>
      <w:sz w:val="20"/>
      <w:szCs w:val="20"/>
      <w:lang w:val="en-GB"/>
    </w:rPr>
  </w:style>
  <w:style w:type="paragraph" w:customStyle="1" w:styleId="EX">
    <w:name w:val="EX"/>
    <w:basedOn w:val="Normal"/>
    <w:uiPriority w:val="99"/>
    <w:rsid w:val="0093436B"/>
    <w:pPr>
      <w:keepLines/>
      <w:spacing w:after="180"/>
      <w:ind w:left="1702" w:hanging="1418"/>
    </w:pPr>
    <w:rPr>
      <w:sz w:val="20"/>
      <w:szCs w:val="20"/>
      <w:lang w:val="en-GB"/>
    </w:rPr>
  </w:style>
  <w:style w:type="paragraph" w:customStyle="1" w:styleId="FP">
    <w:name w:val="FP"/>
    <w:basedOn w:val="Normal"/>
    <w:uiPriority w:val="99"/>
    <w:rsid w:val="0093436B"/>
    <w:rPr>
      <w:sz w:val="20"/>
      <w:szCs w:val="20"/>
      <w:lang w:val="en-GB"/>
    </w:rPr>
  </w:style>
  <w:style w:type="paragraph" w:customStyle="1" w:styleId="LD">
    <w:name w:val="LD"/>
    <w:uiPriority w:val="99"/>
    <w:rsid w:val="0093436B"/>
    <w:pPr>
      <w:keepNext/>
      <w:keepLines/>
      <w:spacing w:line="180" w:lineRule="exact"/>
    </w:pPr>
    <w:rPr>
      <w:rFonts w:ascii="MS LineDraw" w:eastAsia="Times New Roman" w:hAnsi="MS LineDraw"/>
      <w:noProof/>
      <w:lang w:val="en-GB"/>
    </w:rPr>
  </w:style>
  <w:style w:type="paragraph" w:customStyle="1" w:styleId="NW">
    <w:name w:val="NW"/>
    <w:basedOn w:val="NO"/>
    <w:uiPriority w:val="99"/>
    <w:rsid w:val="0093436B"/>
    <w:pPr>
      <w:spacing w:after="0"/>
    </w:pPr>
  </w:style>
  <w:style w:type="paragraph" w:customStyle="1" w:styleId="EW">
    <w:name w:val="EW"/>
    <w:basedOn w:val="EX"/>
    <w:uiPriority w:val="99"/>
    <w:rsid w:val="0093436B"/>
    <w:pPr>
      <w:spacing w:after="0"/>
    </w:pPr>
  </w:style>
  <w:style w:type="paragraph" w:styleId="ListBullet3">
    <w:name w:val="List Bullet 3"/>
    <w:basedOn w:val="ListBullet2"/>
    <w:uiPriority w:val="99"/>
    <w:rsid w:val="0093436B"/>
    <w:pPr>
      <w:tabs>
        <w:tab w:val="clear" w:pos="360"/>
      </w:tabs>
      <w:spacing w:after="180"/>
      <w:ind w:left="1135" w:hanging="284"/>
    </w:pPr>
    <w:rPr>
      <w:rFonts w:ascii="Times New Roman" w:hAnsi="Times New Roman"/>
      <w:lang w:val="en-GB"/>
    </w:rPr>
  </w:style>
  <w:style w:type="paragraph" w:customStyle="1" w:styleId="EQ">
    <w:name w:val="EQ"/>
    <w:basedOn w:val="Normal"/>
    <w:next w:val="Normal"/>
    <w:uiPriority w:val="99"/>
    <w:rsid w:val="0093436B"/>
    <w:pPr>
      <w:keepLines/>
      <w:tabs>
        <w:tab w:val="center" w:pos="4536"/>
        <w:tab w:val="right" w:pos="9072"/>
      </w:tabs>
      <w:spacing w:after="180"/>
    </w:pPr>
    <w:rPr>
      <w:noProof/>
      <w:sz w:val="20"/>
      <w:szCs w:val="20"/>
      <w:lang w:val="en-GB"/>
    </w:rPr>
  </w:style>
  <w:style w:type="paragraph" w:customStyle="1" w:styleId="NF">
    <w:name w:val="NF"/>
    <w:basedOn w:val="NO"/>
    <w:uiPriority w:val="99"/>
    <w:rsid w:val="0093436B"/>
    <w:pPr>
      <w:keepNext/>
      <w:spacing w:after="0"/>
    </w:pPr>
    <w:rPr>
      <w:rFonts w:ascii="Arial" w:hAnsi="Arial"/>
      <w:sz w:val="18"/>
    </w:rPr>
  </w:style>
  <w:style w:type="paragraph" w:customStyle="1" w:styleId="TAR">
    <w:name w:val="TAR"/>
    <w:basedOn w:val="TAL"/>
    <w:rsid w:val="0093436B"/>
    <w:pPr>
      <w:jc w:val="right"/>
    </w:pPr>
  </w:style>
  <w:style w:type="paragraph" w:customStyle="1" w:styleId="TAN">
    <w:name w:val="TAN"/>
    <w:basedOn w:val="TAL"/>
    <w:rsid w:val="0093436B"/>
    <w:pPr>
      <w:ind w:left="851" w:hanging="851"/>
    </w:pPr>
  </w:style>
  <w:style w:type="paragraph" w:customStyle="1" w:styleId="TAL">
    <w:name w:val="TAL"/>
    <w:basedOn w:val="Normal"/>
    <w:link w:val="TALCar"/>
    <w:rsid w:val="0093436B"/>
    <w:pPr>
      <w:keepNext/>
      <w:keepLines/>
    </w:pPr>
    <w:rPr>
      <w:rFonts w:ascii="Arial" w:hAnsi="Arial"/>
      <w:sz w:val="18"/>
      <w:szCs w:val="20"/>
      <w:lang w:val="en-GB"/>
    </w:rPr>
  </w:style>
  <w:style w:type="paragraph" w:customStyle="1" w:styleId="ZA">
    <w:name w:val="ZA"/>
    <w:uiPriority w:val="99"/>
    <w:rsid w:val="0093436B"/>
    <w:pPr>
      <w:framePr w:w="10206" w:h="794" w:hRule="exact" w:wrap="notBeside" w:vAnchor="page" w:hAnchor="margin" w:y="1135"/>
      <w:widowControl w:val="0"/>
      <w:pBdr>
        <w:bottom w:val="single" w:sz="12" w:space="1" w:color="auto"/>
      </w:pBdr>
      <w:jc w:val="right"/>
    </w:pPr>
    <w:rPr>
      <w:rFonts w:ascii="Arial" w:eastAsia="Times New Roman" w:hAnsi="Arial"/>
      <w:noProof/>
      <w:sz w:val="40"/>
      <w:lang w:val="en-GB"/>
    </w:rPr>
  </w:style>
  <w:style w:type="paragraph" w:customStyle="1" w:styleId="ZB">
    <w:name w:val="ZB"/>
    <w:uiPriority w:val="99"/>
    <w:rsid w:val="0093436B"/>
    <w:pPr>
      <w:framePr w:w="10206" w:h="284" w:hRule="exact" w:wrap="notBeside" w:vAnchor="page" w:hAnchor="margin" w:y="1986"/>
      <w:widowControl w:val="0"/>
      <w:ind w:right="28"/>
      <w:jc w:val="right"/>
    </w:pPr>
    <w:rPr>
      <w:rFonts w:ascii="Arial" w:eastAsia="Times New Roman" w:hAnsi="Arial"/>
      <w:i/>
      <w:noProof/>
      <w:lang w:val="en-GB"/>
    </w:rPr>
  </w:style>
  <w:style w:type="paragraph" w:customStyle="1" w:styleId="ZD">
    <w:name w:val="ZD"/>
    <w:uiPriority w:val="99"/>
    <w:rsid w:val="0093436B"/>
    <w:pPr>
      <w:framePr w:wrap="notBeside" w:vAnchor="page" w:hAnchor="margin" w:y="15764"/>
      <w:widowControl w:val="0"/>
    </w:pPr>
    <w:rPr>
      <w:rFonts w:ascii="Arial" w:eastAsia="Times New Roman" w:hAnsi="Arial"/>
      <w:noProof/>
      <w:sz w:val="32"/>
      <w:lang w:val="en-GB"/>
    </w:rPr>
  </w:style>
  <w:style w:type="paragraph" w:customStyle="1" w:styleId="ZU">
    <w:name w:val="ZU"/>
    <w:uiPriority w:val="99"/>
    <w:rsid w:val="0093436B"/>
    <w:pPr>
      <w:framePr w:w="10206" w:wrap="notBeside" w:vAnchor="page" w:hAnchor="margin" w:y="6238"/>
      <w:widowControl w:val="0"/>
      <w:pBdr>
        <w:top w:val="single" w:sz="12" w:space="1" w:color="auto"/>
      </w:pBdr>
      <w:jc w:val="right"/>
    </w:pPr>
    <w:rPr>
      <w:rFonts w:ascii="Arial" w:eastAsia="Times New Roman" w:hAnsi="Arial"/>
      <w:noProof/>
      <w:lang w:val="en-GB"/>
    </w:rPr>
  </w:style>
  <w:style w:type="paragraph" w:customStyle="1" w:styleId="ZV">
    <w:name w:val="ZV"/>
    <w:basedOn w:val="ZU"/>
    <w:uiPriority w:val="99"/>
    <w:rsid w:val="0093436B"/>
    <w:pPr>
      <w:framePr w:wrap="notBeside" w:y="16161"/>
    </w:pPr>
  </w:style>
  <w:style w:type="character" w:customStyle="1" w:styleId="ZGSM">
    <w:name w:val="ZGSM"/>
    <w:rsid w:val="0093436B"/>
  </w:style>
  <w:style w:type="paragraph" w:styleId="List2">
    <w:name w:val="List 2"/>
    <w:basedOn w:val="List"/>
    <w:uiPriority w:val="99"/>
    <w:rsid w:val="0093436B"/>
    <w:pPr>
      <w:ind w:left="851"/>
    </w:pPr>
  </w:style>
  <w:style w:type="paragraph" w:customStyle="1" w:styleId="ZG">
    <w:name w:val="ZG"/>
    <w:uiPriority w:val="99"/>
    <w:rsid w:val="0093436B"/>
    <w:pPr>
      <w:framePr w:wrap="notBeside" w:vAnchor="page" w:hAnchor="margin" w:xAlign="right" w:y="6805"/>
      <w:widowControl w:val="0"/>
      <w:jc w:val="right"/>
    </w:pPr>
    <w:rPr>
      <w:rFonts w:ascii="Arial" w:eastAsia="Times New Roman" w:hAnsi="Arial"/>
      <w:noProof/>
      <w:lang w:val="en-GB"/>
    </w:rPr>
  </w:style>
  <w:style w:type="paragraph" w:styleId="List3">
    <w:name w:val="List 3"/>
    <w:basedOn w:val="List2"/>
    <w:uiPriority w:val="99"/>
    <w:rsid w:val="0093436B"/>
    <w:pPr>
      <w:ind w:left="1135"/>
    </w:pPr>
  </w:style>
  <w:style w:type="paragraph" w:styleId="List4">
    <w:name w:val="List 4"/>
    <w:basedOn w:val="List3"/>
    <w:uiPriority w:val="99"/>
    <w:rsid w:val="0093436B"/>
    <w:pPr>
      <w:ind w:left="1418"/>
    </w:pPr>
  </w:style>
  <w:style w:type="paragraph" w:styleId="List5">
    <w:name w:val="List 5"/>
    <w:basedOn w:val="List4"/>
    <w:uiPriority w:val="99"/>
    <w:rsid w:val="0093436B"/>
    <w:pPr>
      <w:ind w:left="1702"/>
    </w:pPr>
  </w:style>
  <w:style w:type="paragraph" w:customStyle="1" w:styleId="EditorsNote">
    <w:name w:val="Editor's Note"/>
    <w:basedOn w:val="NO"/>
    <w:uiPriority w:val="99"/>
    <w:rsid w:val="0093436B"/>
    <w:rPr>
      <w:color w:val="FF0000"/>
    </w:rPr>
  </w:style>
  <w:style w:type="paragraph" w:styleId="List">
    <w:name w:val="List"/>
    <w:basedOn w:val="Normal"/>
    <w:uiPriority w:val="99"/>
    <w:rsid w:val="0093436B"/>
    <w:pPr>
      <w:spacing w:after="180"/>
      <w:ind w:left="568" w:hanging="284"/>
    </w:pPr>
    <w:rPr>
      <w:sz w:val="20"/>
      <w:szCs w:val="20"/>
      <w:lang w:val="en-GB"/>
    </w:rPr>
  </w:style>
  <w:style w:type="paragraph" w:styleId="ListBullet4">
    <w:name w:val="List Bullet 4"/>
    <w:basedOn w:val="ListBullet3"/>
    <w:uiPriority w:val="99"/>
    <w:rsid w:val="0093436B"/>
    <w:pPr>
      <w:ind w:left="1418"/>
    </w:pPr>
  </w:style>
  <w:style w:type="paragraph" w:styleId="ListBullet5">
    <w:name w:val="List Bullet 5"/>
    <w:basedOn w:val="ListBullet4"/>
    <w:uiPriority w:val="99"/>
    <w:rsid w:val="0093436B"/>
    <w:pPr>
      <w:ind w:left="1702"/>
    </w:pPr>
  </w:style>
  <w:style w:type="paragraph" w:customStyle="1" w:styleId="B1">
    <w:name w:val="B1"/>
    <w:basedOn w:val="List"/>
    <w:uiPriority w:val="99"/>
    <w:rsid w:val="0093436B"/>
  </w:style>
  <w:style w:type="paragraph" w:customStyle="1" w:styleId="B2">
    <w:name w:val="B2"/>
    <w:basedOn w:val="List2"/>
    <w:uiPriority w:val="99"/>
    <w:rsid w:val="0093436B"/>
  </w:style>
  <w:style w:type="paragraph" w:customStyle="1" w:styleId="B3">
    <w:name w:val="B3"/>
    <w:basedOn w:val="List3"/>
    <w:uiPriority w:val="99"/>
    <w:rsid w:val="0093436B"/>
  </w:style>
  <w:style w:type="paragraph" w:customStyle="1" w:styleId="B4">
    <w:name w:val="B4"/>
    <w:basedOn w:val="List4"/>
    <w:uiPriority w:val="99"/>
    <w:rsid w:val="0093436B"/>
  </w:style>
  <w:style w:type="paragraph" w:customStyle="1" w:styleId="B5">
    <w:name w:val="B5"/>
    <w:basedOn w:val="List5"/>
    <w:uiPriority w:val="99"/>
    <w:rsid w:val="0093436B"/>
  </w:style>
  <w:style w:type="paragraph" w:customStyle="1" w:styleId="ZTD">
    <w:name w:val="ZTD"/>
    <w:basedOn w:val="ZB"/>
    <w:uiPriority w:val="99"/>
    <w:rsid w:val="0093436B"/>
    <w:pPr>
      <w:framePr w:hRule="auto" w:wrap="notBeside" w:y="852"/>
    </w:pPr>
    <w:rPr>
      <w:i w:val="0"/>
      <w:sz w:val="40"/>
    </w:rPr>
  </w:style>
  <w:style w:type="paragraph" w:customStyle="1" w:styleId="tdoc-header">
    <w:name w:val="tdoc-header"/>
    <w:uiPriority w:val="99"/>
    <w:rsid w:val="0093436B"/>
    <w:rPr>
      <w:rFonts w:ascii="Arial" w:eastAsia="Times New Roman" w:hAnsi="Arial"/>
      <w:noProof/>
      <w:sz w:val="24"/>
      <w:lang w:val="en-GB"/>
    </w:rPr>
  </w:style>
  <w:style w:type="character" w:styleId="FollowedHyperlink">
    <w:name w:val="FollowedHyperlink"/>
    <w:rsid w:val="0093436B"/>
    <w:rPr>
      <w:color w:val="800080"/>
      <w:u w:val="single"/>
    </w:rPr>
  </w:style>
  <w:style w:type="paragraph" w:customStyle="1" w:styleId="HeadingInTOC">
    <w:name w:val="HeadingInTOC"/>
    <w:basedOn w:val="Normal"/>
    <w:next w:val="Normal"/>
    <w:autoRedefine/>
    <w:uiPriority w:val="99"/>
    <w:rsid w:val="0093436B"/>
    <w:pPr>
      <w:pBdr>
        <w:bottom w:val="single" w:sz="2" w:space="1" w:color="auto"/>
      </w:pBdr>
      <w:spacing w:before="240" w:after="400" w:line="580" w:lineRule="atLeast"/>
    </w:pPr>
    <w:rPr>
      <w:rFonts w:ascii="Arial" w:hAnsi="Arial"/>
      <w:sz w:val="48"/>
      <w:szCs w:val="22"/>
    </w:rPr>
  </w:style>
  <w:style w:type="paragraph" w:customStyle="1" w:styleId="Body">
    <w:name w:val="Body"/>
    <w:basedOn w:val="Normal"/>
    <w:uiPriority w:val="99"/>
    <w:rsid w:val="0093436B"/>
    <w:pPr>
      <w:spacing w:before="180" w:line="260" w:lineRule="exact"/>
      <w:ind w:left="1440"/>
    </w:pPr>
    <w:rPr>
      <w:rFonts w:ascii="Century Schoolbook" w:hAnsi="Century Schoolbook"/>
      <w:snapToGrid w:val="0"/>
      <w:sz w:val="22"/>
    </w:rPr>
  </w:style>
  <w:style w:type="table" w:styleId="ColorfulList">
    <w:name w:val="Colorful List"/>
    <w:basedOn w:val="TableNormal"/>
    <w:rsid w:val="0093436B"/>
    <w:rPr>
      <w:rFonts w:eastAsia="Times New Roman"/>
      <w:color w:val="000000"/>
      <w:sz w:val="24"/>
      <w:szCs w:val="24"/>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List1">
    <w:name w:val="Colorful List1"/>
    <w:basedOn w:val="TableNormal"/>
    <w:next w:val="ColorfulList"/>
    <w:rsid w:val="0093436B"/>
    <w:rPr>
      <w:rFonts w:eastAsia="Times New Roman"/>
      <w:color w:val="000000"/>
      <w:sz w:val="24"/>
      <w:szCs w:val="24"/>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character" w:customStyle="1" w:styleId="s2">
    <w:name w:val="s2"/>
    <w:rsid w:val="00DC4D19"/>
  </w:style>
  <w:style w:type="paragraph" w:customStyle="1" w:styleId="Text">
    <w:name w:val="Text"/>
    <w:basedOn w:val="Normal"/>
    <w:uiPriority w:val="99"/>
    <w:rsid w:val="003B6459"/>
    <w:pPr>
      <w:spacing w:before="100" w:beforeAutospacing="1" w:after="100" w:afterAutospacing="1"/>
    </w:pPr>
    <w:rPr>
      <w:szCs w:val="20"/>
    </w:rPr>
  </w:style>
  <w:style w:type="character" w:customStyle="1" w:styleId="TALCar">
    <w:name w:val="TAL Car"/>
    <w:link w:val="TAL"/>
    <w:locked/>
    <w:rsid w:val="003B6459"/>
    <w:rPr>
      <w:rFonts w:ascii="Arial" w:eastAsia="Times New Roman" w:hAnsi="Arial"/>
      <w:sz w:val="18"/>
      <w:lang w:val="en-GB"/>
    </w:rPr>
  </w:style>
  <w:style w:type="character" w:customStyle="1" w:styleId="THChar">
    <w:name w:val="TH Char"/>
    <w:link w:val="TH"/>
    <w:locked/>
    <w:rsid w:val="003B6459"/>
    <w:rPr>
      <w:rFonts w:ascii="Arial" w:hAnsi="Arial"/>
      <w:b/>
      <w:sz w:val="24"/>
      <w:szCs w:val="24"/>
      <w:lang w:val="en-GB"/>
    </w:rPr>
  </w:style>
  <w:style w:type="character" w:customStyle="1" w:styleId="Mention1">
    <w:name w:val="Mention1"/>
    <w:basedOn w:val="DefaultParagraphFont"/>
    <w:uiPriority w:val="99"/>
    <w:semiHidden/>
    <w:unhideWhenUsed/>
    <w:rsid w:val="00F2716A"/>
    <w:rPr>
      <w:color w:val="2B579A"/>
      <w:shd w:val="clear" w:color="auto" w:fill="E6E6E6"/>
    </w:rPr>
  </w:style>
  <w:style w:type="paragraph" w:styleId="NormalWeb">
    <w:name w:val="Normal (Web)"/>
    <w:basedOn w:val="Normal"/>
    <w:uiPriority w:val="99"/>
    <w:unhideWhenUsed/>
    <w:rsid w:val="00B15E43"/>
    <w:pPr>
      <w:spacing w:before="100" w:beforeAutospacing="1" w:after="100" w:afterAutospacing="1"/>
    </w:pPr>
    <w:rPr>
      <w:lang w:val="fr-FR" w:eastAsia="fr-FR"/>
    </w:rPr>
  </w:style>
  <w:style w:type="character" w:customStyle="1" w:styleId="UnresolvedMention1">
    <w:name w:val="Unresolved Mention1"/>
    <w:basedOn w:val="DefaultParagraphFont"/>
    <w:uiPriority w:val="99"/>
    <w:semiHidden/>
    <w:unhideWhenUsed/>
    <w:rsid w:val="00201483"/>
    <w:rPr>
      <w:color w:val="808080"/>
      <w:shd w:val="clear" w:color="auto" w:fill="E6E6E6"/>
    </w:rPr>
  </w:style>
  <w:style w:type="character" w:styleId="PageNumber">
    <w:name w:val="page number"/>
    <w:basedOn w:val="DefaultParagraphFont"/>
    <w:uiPriority w:val="99"/>
    <w:semiHidden/>
    <w:unhideWhenUsed/>
    <w:rsid w:val="00CF6643"/>
  </w:style>
  <w:style w:type="character" w:customStyle="1" w:styleId="cp">
    <w:name w:val="cp"/>
    <w:basedOn w:val="DefaultParagraphFont"/>
    <w:rsid w:val="00C91B15"/>
  </w:style>
  <w:style w:type="character" w:customStyle="1" w:styleId="nt">
    <w:name w:val="nt"/>
    <w:basedOn w:val="DefaultParagraphFont"/>
    <w:rsid w:val="00C91B15"/>
  </w:style>
  <w:style w:type="character" w:customStyle="1" w:styleId="na">
    <w:name w:val="na"/>
    <w:basedOn w:val="DefaultParagraphFont"/>
    <w:rsid w:val="00C91B15"/>
  </w:style>
  <w:style w:type="character" w:customStyle="1" w:styleId="s">
    <w:name w:val="s"/>
    <w:basedOn w:val="DefaultParagraphFont"/>
    <w:rsid w:val="00C91B15"/>
  </w:style>
  <w:style w:type="character" w:customStyle="1" w:styleId="c">
    <w:name w:val="c"/>
    <w:basedOn w:val="DefaultParagraphFont"/>
    <w:rsid w:val="00C91B15"/>
  </w:style>
  <w:style w:type="character" w:customStyle="1" w:styleId="UnresolvedMention10">
    <w:name w:val="Unresolved Mention1"/>
    <w:basedOn w:val="DefaultParagraphFont"/>
    <w:uiPriority w:val="99"/>
    <w:semiHidden/>
    <w:unhideWhenUsed/>
    <w:rsid w:val="00C91B15"/>
    <w:rPr>
      <w:color w:val="808080"/>
      <w:shd w:val="clear" w:color="auto" w:fill="E6E6E6"/>
    </w:rPr>
  </w:style>
  <w:style w:type="character" w:styleId="UnresolvedMention">
    <w:name w:val="Unresolved Mention"/>
    <w:basedOn w:val="DefaultParagraphFont"/>
    <w:uiPriority w:val="99"/>
    <w:semiHidden/>
    <w:unhideWhenUsed/>
    <w:rsid w:val="00B02772"/>
    <w:rPr>
      <w:color w:val="808080"/>
      <w:shd w:val="clear" w:color="auto" w:fill="E6E6E6"/>
    </w:rPr>
  </w:style>
  <w:style w:type="character" w:customStyle="1" w:styleId="Heading1Char1">
    <w:name w:val="Heading 1 Char1"/>
    <w:aliases w:val="h1 Char1,H1 Char1,app heading 1 Char1,l1 Char1,Huvudrubrik Char1,h11 Char1,h12 Char1,h13 Char1,h14 Char1,h15 Char1,h16 Char1,Heading 1_a Char1,Heading 1 (NN) Char1,Titolo Sezione Char1,Head 1 (Chapter heading) Char1,Titre§ Char1,1 Char1"/>
    <w:basedOn w:val="DefaultParagraphFont"/>
    <w:uiPriority w:val="9"/>
    <w:rsid w:val="00662FCA"/>
    <w:rPr>
      <w:rFonts w:asciiTheme="majorHAnsi" w:eastAsiaTheme="majorEastAsia" w:hAnsiTheme="majorHAnsi" w:cstheme="majorBidi"/>
      <w:color w:val="365F91" w:themeColor="accent1" w:themeShade="BF"/>
      <w:sz w:val="32"/>
      <w:szCs w:val="32"/>
    </w:rPr>
  </w:style>
  <w:style w:type="character" w:customStyle="1" w:styleId="Heading2Char1">
    <w:name w:val="Heading 2 Char1"/>
    <w:aliases w:val="H2 Char1,Head2A Char1,2 Char1,Break before Char1,UNDERRUBRIK 1-2 Char1,level 2 Char1,h2 Char1,Heading Two Char1,Prophead 2 Char1,headi Char1,heading2 Char1,h21 Char1,h22 Char1,21 Char1,Titolo Sottosezione Char1,Head 2 Char1,l2 Char1"/>
    <w:basedOn w:val="DefaultParagraphFont"/>
    <w:uiPriority w:val="9"/>
    <w:semiHidden/>
    <w:rsid w:val="00662FCA"/>
    <w:rPr>
      <w:rFonts w:asciiTheme="majorHAnsi" w:eastAsiaTheme="majorEastAsia" w:hAnsiTheme="majorHAnsi" w:cstheme="majorBidi"/>
      <w:color w:val="365F91" w:themeColor="accent1" w:themeShade="BF"/>
      <w:sz w:val="26"/>
      <w:szCs w:val="26"/>
    </w:rPr>
  </w:style>
  <w:style w:type="character" w:customStyle="1" w:styleId="Heading3Char1">
    <w:name w:val="Heading 3 Char1"/>
    <w:aliases w:val="H3 Char1,h3 Char1,h31 Char1,h32 Char1,THeading 3 Char1,H31 Char1,Org Heading 1 Char1,Heading 3 Char Char Char1,Alt+3 Char1,Alt+31 Char1,Alt+32 Char1,Alt+33 Char1,Alt+311 Char1,Alt+321 Char1,Alt+34 Char1,Alt+35 Char1,Alt+36 Char1,3 Char"/>
    <w:basedOn w:val="DefaultParagraphFont"/>
    <w:uiPriority w:val="9"/>
    <w:semiHidden/>
    <w:rsid w:val="00662FCA"/>
    <w:rPr>
      <w:rFonts w:asciiTheme="majorHAnsi" w:eastAsiaTheme="majorEastAsia" w:hAnsiTheme="majorHAnsi" w:cstheme="majorBidi"/>
      <w:color w:val="243F60" w:themeColor="accent1" w:themeShade="7F"/>
      <w:sz w:val="24"/>
      <w:szCs w:val="24"/>
    </w:rPr>
  </w:style>
  <w:style w:type="character" w:customStyle="1" w:styleId="Heading4Char1">
    <w:name w:val="Heading 4 Char1"/>
    <w:aliases w:val="h4 Char1,H4 Char1,h41 Char1,heading 41 Char1,h42 Char1,heading 42 Char1,h43 Char1,H41 Char1,H42 Char1,H43 Char1,H411 Char1,h411 Char1,H421 Char1,h421 Char1,H44 Char1,h44 Char1,H412 Char1,h412 Char1,H422 Char1,h422 Char1,H431 Char1"/>
    <w:basedOn w:val="DefaultParagraphFont"/>
    <w:uiPriority w:val="9"/>
    <w:semiHidden/>
    <w:rsid w:val="00662FCA"/>
    <w:rPr>
      <w:rFonts w:asciiTheme="majorHAnsi" w:eastAsiaTheme="majorEastAsia" w:hAnsiTheme="majorHAnsi" w:cstheme="majorBidi"/>
      <w:i/>
      <w:iCs/>
      <w:color w:val="365F91" w:themeColor="accent1" w:themeShade="BF"/>
      <w:sz w:val="24"/>
      <w:szCs w:val="24"/>
    </w:rPr>
  </w:style>
  <w:style w:type="character" w:customStyle="1" w:styleId="Heading5Char1">
    <w:name w:val="Heading 5 Char1"/>
    <w:aliases w:val="H5 Char1,Appendix A to X Char1,Heading 5   Appendix A to X Char1,5 sub-bullet Char1,sb Char1,4 Char1,h5 Char1,Indent Char1,Heading5 Char1,h51 Char1,heading 51 Char1,Heading51 Char1,h52 Char1,h53 Char1,H51 Char1,DO NOT USE_h5 Char1"/>
    <w:basedOn w:val="DefaultParagraphFont"/>
    <w:uiPriority w:val="9"/>
    <w:semiHidden/>
    <w:rsid w:val="00662FCA"/>
    <w:rPr>
      <w:rFonts w:asciiTheme="majorHAnsi" w:eastAsiaTheme="majorEastAsia" w:hAnsiTheme="majorHAnsi" w:cstheme="majorBidi"/>
      <w:color w:val="365F91" w:themeColor="accent1" w:themeShade="BF"/>
      <w:sz w:val="24"/>
      <w:szCs w:val="24"/>
    </w:rPr>
  </w:style>
  <w:style w:type="character" w:customStyle="1" w:styleId="Heading6Char1">
    <w:name w:val="Heading 6 Char1"/>
    <w:aliases w:val="TOC header Char1,Bullet list Char1,sub-dash Char1,sd Char1,5 Char1,Appendix Char1,T1 Char1,h6 Char1,Heading6 Char1,h61 Char1,h62 Char1,H6 Char1,H61 Char1,Alt+6 Char1,Titre 6 Char1"/>
    <w:basedOn w:val="DefaultParagraphFont"/>
    <w:uiPriority w:val="9"/>
    <w:semiHidden/>
    <w:rsid w:val="00662FCA"/>
    <w:rPr>
      <w:rFonts w:asciiTheme="majorHAnsi" w:eastAsiaTheme="majorEastAsia" w:hAnsiTheme="majorHAnsi" w:cstheme="majorBidi"/>
      <w:color w:val="243F60" w:themeColor="accent1" w:themeShade="7F"/>
      <w:sz w:val="24"/>
      <w:szCs w:val="24"/>
    </w:rPr>
  </w:style>
  <w:style w:type="paragraph" w:customStyle="1" w:styleId="msonormal0">
    <w:name w:val="msonormal"/>
    <w:basedOn w:val="Normal"/>
    <w:uiPriority w:val="99"/>
    <w:rsid w:val="00662FCA"/>
    <w:pPr>
      <w:spacing w:before="100" w:beforeAutospacing="1" w:after="100" w:afterAutospacing="1"/>
    </w:pPr>
    <w:rPr>
      <w:rFonts w:asciiTheme="minorHAnsi" w:eastAsiaTheme="minorEastAsia" w:hAnsiTheme="minorHAnsi"/>
    </w:rPr>
  </w:style>
  <w:style w:type="character" w:customStyle="1" w:styleId="Heading7Char1">
    <w:name w:val="Heading 7 Char1"/>
    <w:aliases w:val="Bulleted list Char1,L7 Char1,st Char1,SDL title Char1,h7 Char1,Annex level 1 Char1,Alt+7 Char1,Alt+71 Char1,Alt+72 Char1,Alt+73 Char1,Alt+74 Char1,Alt+75 Char1,Alt+76 Char1,Alt+77 Char1,Alt+78 Char1,Alt+79 Char1,Alt+710 Char1"/>
    <w:basedOn w:val="DefaultParagraphFont"/>
    <w:uiPriority w:val="9"/>
    <w:semiHidden/>
    <w:rsid w:val="00662FCA"/>
    <w:rPr>
      <w:rFonts w:asciiTheme="majorHAnsi" w:eastAsiaTheme="majorEastAsia" w:hAnsiTheme="majorHAnsi" w:cstheme="majorBidi"/>
      <w:i/>
      <w:iCs/>
      <w:color w:val="243F60" w:themeColor="accent1" w:themeShade="7F"/>
      <w:sz w:val="24"/>
      <w:szCs w:val="24"/>
    </w:rPr>
  </w:style>
  <w:style w:type="character" w:customStyle="1" w:styleId="Heading8Char1">
    <w:name w:val="Heading 8 Char1"/>
    <w:aliases w:val="Table Heading Char1,Legal Level 1.1.1. Char1,Center Bold Char1,Tables Char1,Annex level 2 Char1,Table Char1"/>
    <w:basedOn w:val="DefaultParagraphFont"/>
    <w:uiPriority w:val="9"/>
    <w:semiHidden/>
    <w:rsid w:val="00662FCA"/>
    <w:rPr>
      <w:rFonts w:asciiTheme="majorHAnsi" w:eastAsiaTheme="majorEastAsia" w:hAnsiTheme="majorHAnsi" w:cstheme="majorBidi"/>
      <w:color w:val="272727" w:themeColor="text1" w:themeTint="D8"/>
      <w:sz w:val="21"/>
      <w:szCs w:val="21"/>
    </w:rPr>
  </w:style>
  <w:style w:type="character" w:customStyle="1" w:styleId="Heading9Char1">
    <w:name w:val="Heading 9 Char1"/>
    <w:aliases w:val="Figure Heading Char1,FH Char1,Titre 10 Char1,tt Char1,ft Char1,HF Char1,Figures Char1,Annex Level 3 Char1"/>
    <w:basedOn w:val="DefaultParagraphFont"/>
    <w:uiPriority w:val="9"/>
    <w:semiHidden/>
    <w:rsid w:val="00662FCA"/>
    <w:rPr>
      <w:rFonts w:asciiTheme="majorHAnsi" w:eastAsiaTheme="majorEastAsia" w:hAnsiTheme="majorHAnsi" w:cstheme="majorBidi"/>
      <w:i/>
      <w:iCs/>
      <w:color w:val="272727" w:themeColor="text1" w:themeTint="D8"/>
      <w:sz w:val="21"/>
      <w:szCs w:val="21"/>
    </w:rPr>
  </w:style>
  <w:style w:type="character" w:customStyle="1" w:styleId="BodyTextChar2">
    <w:name w:val="Body Text Char2"/>
    <w:aliases w:val="Body Text Char1 Char Char1,Body Text Char Char Char Char1,Body Text Char1 Char2,Body Text Char Char Char2"/>
    <w:basedOn w:val="DefaultParagraphFont"/>
    <w:semiHidden/>
    <w:rsid w:val="00662FCA"/>
    <w:rPr>
      <w:rFonts w:asciiTheme="minorHAnsi" w:hAnsiTheme="minorHAnsi"/>
      <w:sz w:val="24"/>
      <w:szCs w:val="24"/>
    </w:rPr>
  </w:style>
  <w:style w:type="character" w:customStyle="1" w:styleId="TabletitleChar">
    <w:name w:val="Table title Char"/>
    <w:link w:val="Tabletitle"/>
    <w:locked/>
    <w:rsid w:val="00662FCA"/>
    <w:rPr>
      <w:rFonts w:ascii="Arial" w:hAnsi="Arial" w:cs="Arial"/>
      <w:b/>
      <w:bCs/>
      <w:lang w:eastAsia="ja-JP"/>
    </w:rPr>
  </w:style>
  <w:style w:type="character" w:customStyle="1" w:styleId="z-BottomofFormChar1">
    <w:name w:val="z-Bottom of Form Char1"/>
    <w:basedOn w:val="DefaultParagraphFont"/>
    <w:uiPriority w:val="99"/>
    <w:semiHidden/>
    <w:rsid w:val="00662FCA"/>
    <w:rPr>
      <w:rFonts w:ascii="Arial" w:hAnsi="Arial" w:cs="Arial" w:hint="default"/>
      <w:vanish/>
      <w:webHidden w:val="0"/>
      <w:sz w:val="16"/>
      <w:szCs w:val="16"/>
      <w:specVanish w:val="0"/>
    </w:rPr>
  </w:style>
  <w:style w:type="character" w:customStyle="1" w:styleId="DocumentMapChar1">
    <w:name w:val="Document Map Char1"/>
    <w:basedOn w:val="DefaultParagraphFont"/>
    <w:uiPriority w:val="99"/>
    <w:semiHidden/>
    <w:rsid w:val="00662FCA"/>
    <w:rPr>
      <w:rFonts w:ascii="Segoe UI" w:hAnsi="Segoe UI" w:cs="Segoe UI" w:hint="default"/>
      <w:sz w:val="16"/>
      <w:szCs w:val="16"/>
    </w:rPr>
  </w:style>
  <w:style w:type="character" w:customStyle="1" w:styleId="Header1Char">
    <w:name w:val="Header 1 Char"/>
    <w:basedOn w:val="Heading1Char"/>
    <w:link w:val="Header1"/>
    <w:locked/>
    <w:rsid w:val="001535D5"/>
    <w:rPr>
      <w:rFonts w:asciiTheme="majorHAnsi" w:eastAsiaTheme="majorEastAsia" w:hAnsiTheme="majorHAnsi" w:cstheme="majorBidi"/>
      <w:b/>
      <w:bCs w:val="0"/>
      <w:color w:val="0D0D0D" w:themeColor="text1" w:themeTint="F2"/>
      <w:kern w:val="32"/>
      <w:sz w:val="32"/>
      <w:szCs w:val="32"/>
      <w:lang w:eastAsia="ja-JP"/>
    </w:rPr>
  </w:style>
  <w:style w:type="paragraph" w:customStyle="1" w:styleId="Header1">
    <w:name w:val="Header 1"/>
    <w:basedOn w:val="Heading1"/>
    <w:link w:val="Header1Char"/>
    <w:qFormat/>
    <w:rsid w:val="001535D5"/>
    <w:pPr>
      <w:keepLines/>
      <w:pageBreakBefore w:val="0"/>
      <w:spacing w:before="240" w:beforeAutospacing="0" w:after="0" w:line="230" w:lineRule="atLeast"/>
    </w:pPr>
    <w:rPr>
      <w:rFonts w:asciiTheme="majorHAnsi" w:eastAsiaTheme="majorEastAsia" w:hAnsiTheme="majorHAnsi" w:cstheme="majorBidi"/>
      <w:bCs w:val="0"/>
      <w:color w:val="0D0D0D" w:themeColor="text1" w:themeTint="F2"/>
      <w:kern w:val="0"/>
      <w:lang w:eastAsia="ja-JP"/>
    </w:rPr>
  </w:style>
  <w:style w:type="table" w:styleId="GridTable5Dark-Accent2">
    <w:name w:val="Grid Table 5 Dark Accent 2"/>
    <w:basedOn w:val="TableNormal"/>
    <w:uiPriority w:val="50"/>
    <w:rsid w:val="00751A33"/>
    <w:rPr>
      <w:rFonts w:asciiTheme="minorHAnsi" w:eastAsiaTheme="minorHAnsi" w:hAnsiTheme="minorHAnsi" w:cstheme="minorBidi"/>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character" w:customStyle="1" w:styleId="ListParagraphChar">
    <w:name w:val="List Paragraph Char"/>
    <w:basedOn w:val="DefaultParagraphFont"/>
    <w:link w:val="ListParagraph"/>
    <w:uiPriority w:val="34"/>
    <w:qFormat/>
    <w:locked/>
    <w:rsid w:val="00A263B1"/>
    <w:rPr>
      <w:sz w:val="24"/>
      <w:szCs w:val="24"/>
    </w:rPr>
  </w:style>
  <w:style w:type="paragraph" w:styleId="EndnoteText">
    <w:name w:val="endnote text"/>
    <w:basedOn w:val="Normal"/>
    <w:link w:val="EndnoteTextChar"/>
    <w:semiHidden/>
    <w:unhideWhenUsed/>
    <w:rsid w:val="00F468C0"/>
    <w:pPr>
      <w:spacing w:after="240" w:line="230" w:lineRule="atLeast"/>
    </w:pPr>
    <w:rPr>
      <w:rFonts w:ascii="Arial" w:hAnsi="Arial"/>
      <w:sz w:val="20"/>
      <w:szCs w:val="20"/>
      <w:lang w:val="de-DE" w:eastAsia="ja-JP"/>
    </w:rPr>
  </w:style>
  <w:style w:type="character" w:customStyle="1" w:styleId="EndnoteTextChar">
    <w:name w:val="Endnote Text Char"/>
    <w:basedOn w:val="DefaultParagraphFont"/>
    <w:link w:val="EndnoteText"/>
    <w:semiHidden/>
    <w:rsid w:val="00F468C0"/>
    <w:rPr>
      <w:rFonts w:ascii="Arial" w:hAnsi="Arial"/>
      <w:lang w:val="de-DE" w:eastAsia="ja-JP"/>
    </w:rPr>
  </w:style>
  <w:style w:type="paragraph" w:customStyle="1" w:styleId="Standard">
    <w:name w:val="Standard"/>
    <w:rsid w:val="00F90EEE"/>
    <w:pPr>
      <w:tabs>
        <w:tab w:val="left" w:pos="403"/>
      </w:tabs>
      <w:suppressAutoHyphens/>
      <w:autoSpaceDN w:val="0"/>
      <w:spacing w:after="240" w:line="240" w:lineRule="atLeast"/>
      <w:jc w:val="both"/>
    </w:pPr>
    <w:rPr>
      <w:rFonts w:ascii="Cambria" w:eastAsia="Malgun Gothic" w:hAnsi="Cambria"/>
      <w:sz w:val="22"/>
      <w:szCs w:val="22"/>
      <w:lang w:val="en-GB"/>
    </w:rPr>
  </w:style>
  <w:style w:type="table" w:styleId="GridTable1Light">
    <w:name w:val="Grid Table 1 Light"/>
    <w:basedOn w:val="TableNormal"/>
    <w:uiPriority w:val="46"/>
    <w:rsid w:val="007A5BCE"/>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ABNF">
    <w:name w:val="ABNF"/>
    <w:basedOn w:val="Normal"/>
    <w:qFormat/>
    <w:rsid w:val="005B5F7D"/>
    <w:pPr>
      <w:spacing w:after="60"/>
    </w:pPr>
    <w:rPr>
      <w:rFonts w:ascii="Courier New" w:hAnsi="Courier New" w:cs="Courier New"/>
      <w:noProof/>
      <w:sz w:val="18"/>
      <w:szCs w:val="20"/>
      <w:lang w:val="en-GB" w:eastAsia="ja-JP"/>
    </w:rPr>
  </w:style>
  <w:style w:type="table" w:customStyle="1" w:styleId="TableGrid1">
    <w:name w:val="Table Grid1"/>
    <w:basedOn w:val="TableNormal"/>
    <w:rsid w:val="00775F8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ne">
    <w:name w:val="line"/>
    <w:basedOn w:val="DefaultParagraphFont"/>
    <w:rsid w:val="00571679"/>
  </w:style>
  <w:style w:type="paragraph" w:customStyle="1" w:styleId="nav-item">
    <w:name w:val="nav-item"/>
    <w:basedOn w:val="Normal"/>
    <w:rsid w:val="0063004B"/>
    <w:pPr>
      <w:spacing w:before="100" w:beforeAutospacing="1" w:after="100" w:afterAutospacing="1"/>
    </w:pPr>
  </w:style>
  <w:style w:type="paragraph" w:styleId="z-TopofForm">
    <w:name w:val="HTML Top of Form"/>
    <w:basedOn w:val="Normal"/>
    <w:next w:val="Normal"/>
    <w:link w:val="z-TopofFormChar"/>
    <w:hidden/>
    <w:uiPriority w:val="99"/>
    <w:semiHidden/>
    <w:unhideWhenUsed/>
    <w:rsid w:val="0063004B"/>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63004B"/>
    <w:rPr>
      <w:rFonts w:ascii="Arial" w:eastAsia="Times New Roman" w:hAnsi="Arial" w:cs="Arial"/>
      <w:vanish/>
      <w:sz w:val="16"/>
      <w:szCs w:val="16"/>
    </w:rPr>
  </w:style>
  <w:style w:type="paragraph" w:customStyle="1" w:styleId="user-counter">
    <w:name w:val="user-counter"/>
    <w:basedOn w:val="Normal"/>
    <w:rsid w:val="0063004B"/>
    <w:pPr>
      <w:spacing w:before="100" w:beforeAutospacing="1" w:after="100" w:afterAutospacing="1"/>
    </w:pPr>
  </w:style>
  <w:style w:type="character" w:customStyle="1" w:styleId="badge">
    <w:name w:val="badge"/>
    <w:basedOn w:val="DefaultParagraphFont"/>
    <w:rsid w:val="0063004B"/>
  </w:style>
  <w:style w:type="character" w:customStyle="1" w:styleId="gl-sr-only">
    <w:name w:val="gl-sr-only"/>
    <w:basedOn w:val="DefaultParagraphFont"/>
    <w:rsid w:val="0063004B"/>
  </w:style>
  <w:style w:type="paragraph" w:customStyle="1" w:styleId="context-header">
    <w:name w:val="context-header"/>
    <w:basedOn w:val="Normal"/>
    <w:rsid w:val="0063004B"/>
    <w:pPr>
      <w:spacing w:before="100" w:beforeAutospacing="1" w:after="100" w:afterAutospacing="1"/>
    </w:pPr>
  </w:style>
  <w:style w:type="character" w:customStyle="1" w:styleId="avatar">
    <w:name w:val="avatar"/>
    <w:basedOn w:val="DefaultParagraphFont"/>
    <w:rsid w:val="0063004B"/>
  </w:style>
  <w:style w:type="character" w:customStyle="1" w:styleId="sidebar-context-title">
    <w:name w:val="sidebar-context-title"/>
    <w:basedOn w:val="DefaultParagraphFont"/>
    <w:rsid w:val="0063004B"/>
  </w:style>
  <w:style w:type="paragraph" w:customStyle="1" w:styleId="home">
    <w:name w:val="home"/>
    <w:basedOn w:val="Normal"/>
    <w:rsid w:val="0063004B"/>
    <w:pPr>
      <w:spacing w:before="100" w:beforeAutospacing="1" w:after="100" w:afterAutospacing="1"/>
    </w:pPr>
  </w:style>
  <w:style w:type="character" w:customStyle="1" w:styleId="nav-item-name">
    <w:name w:val="nav-item-name"/>
    <w:basedOn w:val="DefaultParagraphFont"/>
    <w:rsid w:val="0063004B"/>
  </w:style>
  <w:style w:type="paragraph" w:customStyle="1" w:styleId="active">
    <w:name w:val="active"/>
    <w:basedOn w:val="Normal"/>
    <w:rsid w:val="0063004B"/>
    <w:pPr>
      <w:spacing w:before="100" w:beforeAutospacing="1" w:after="100" w:afterAutospacing="1"/>
    </w:pPr>
  </w:style>
  <w:style w:type="character" w:customStyle="1" w:styleId="collapse-text">
    <w:name w:val="collapse-text"/>
    <w:basedOn w:val="DefaultParagraphFont"/>
    <w:rsid w:val="0063004B"/>
  </w:style>
  <w:style w:type="paragraph" w:customStyle="1" w:styleId="dropdown">
    <w:name w:val="dropdown"/>
    <w:basedOn w:val="Normal"/>
    <w:rsid w:val="0063004B"/>
    <w:pPr>
      <w:spacing w:before="100" w:beforeAutospacing="1" w:after="100" w:afterAutospacing="1"/>
    </w:pPr>
  </w:style>
  <w:style w:type="character" w:customStyle="1" w:styleId="breadcrumb-item-text">
    <w:name w:val="breadcrumb-item-text"/>
    <w:basedOn w:val="DefaultParagraphFont"/>
    <w:rsid w:val="0063004B"/>
  </w:style>
  <w:style w:type="paragraph" w:customStyle="1" w:styleId="Definition">
    <w:name w:val="Definition"/>
    <w:basedOn w:val="Normal"/>
    <w:rsid w:val="00A268BE"/>
    <w:pPr>
      <w:tabs>
        <w:tab w:val="left" w:pos="403"/>
      </w:tabs>
      <w:spacing w:after="240" w:line="240" w:lineRule="atLeast"/>
      <w:jc w:val="both"/>
    </w:pPr>
    <w:rPr>
      <w:rFonts w:ascii="Cambria" w:eastAsiaTheme="minorEastAsia" w:hAnsi="Cambria"/>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1687">
      <w:bodyDiv w:val="1"/>
      <w:marLeft w:val="0"/>
      <w:marRight w:val="0"/>
      <w:marTop w:val="0"/>
      <w:marBottom w:val="0"/>
      <w:divBdr>
        <w:top w:val="none" w:sz="0" w:space="0" w:color="auto"/>
        <w:left w:val="none" w:sz="0" w:space="0" w:color="auto"/>
        <w:bottom w:val="none" w:sz="0" w:space="0" w:color="auto"/>
        <w:right w:val="none" w:sz="0" w:space="0" w:color="auto"/>
      </w:divBdr>
    </w:div>
    <w:div w:id="22244839">
      <w:bodyDiv w:val="1"/>
      <w:marLeft w:val="0"/>
      <w:marRight w:val="0"/>
      <w:marTop w:val="0"/>
      <w:marBottom w:val="0"/>
      <w:divBdr>
        <w:top w:val="none" w:sz="0" w:space="0" w:color="auto"/>
        <w:left w:val="none" w:sz="0" w:space="0" w:color="auto"/>
        <w:bottom w:val="none" w:sz="0" w:space="0" w:color="auto"/>
        <w:right w:val="none" w:sz="0" w:space="0" w:color="auto"/>
      </w:divBdr>
    </w:div>
    <w:div w:id="35784215">
      <w:bodyDiv w:val="1"/>
      <w:marLeft w:val="0"/>
      <w:marRight w:val="0"/>
      <w:marTop w:val="0"/>
      <w:marBottom w:val="0"/>
      <w:divBdr>
        <w:top w:val="none" w:sz="0" w:space="0" w:color="auto"/>
        <w:left w:val="none" w:sz="0" w:space="0" w:color="auto"/>
        <w:bottom w:val="none" w:sz="0" w:space="0" w:color="auto"/>
        <w:right w:val="none" w:sz="0" w:space="0" w:color="auto"/>
      </w:divBdr>
    </w:div>
    <w:div w:id="41946189">
      <w:bodyDiv w:val="1"/>
      <w:marLeft w:val="0"/>
      <w:marRight w:val="0"/>
      <w:marTop w:val="0"/>
      <w:marBottom w:val="0"/>
      <w:divBdr>
        <w:top w:val="none" w:sz="0" w:space="0" w:color="auto"/>
        <w:left w:val="none" w:sz="0" w:space="0" w:color="auto"/>
        <w:bottom w:val="none" w:sz="0" w:space="0" w:color="auto"/>
        <w:right w:val="none" w:sz="0" w:space="0" w:color="auto"/>
      </w:divBdr>
    </w:div>
    <w:div w:id="220481753">
      <w:bodyDiv w:val="1"/>
      <w:marLeft w:val="0"/>
      <w:marRight w:val="0"/>
      <w:marTop w:val="0"/>
      <w:marBottom w:val="0"/>
      <w:divBdr>
        <w:top w:val="none" w:sz="0" w:space="0" w:color="auto"/>
        <w:left w:val="none" w:sz="0" w:space="0" w:color="auto"/>
        <w:bottom w:val="none" w:sz="0" w:space="0" w:color="auto"/>
        <w:right w:val="none" w:sz="0" w:space="0" w:color="auto"/>
      </w:divBdr>
    </w:div>
    <w:div w:id="264196914">
      <w:bodyDiv w:val="1"/>
      <w:marLeft w:val="0"/>
      <w:marRight w:val="0"/>
      <w:marTop w:val="0"/>
      <w:marBottom w:val="0"/>
      <w:divBdr>
        <w:top w:val="none" w:sz="0" w:space="0" w:color="auto"/>
        <w:left w:val="none" w:sz="0" w:space="0" w:color="auto"/>
        <w:bottom w:val="none" w:sz="0" w:space="0" w:color="auto"/>
        <w:right w:val="none" w:sz="0" w:space="0" w:color="auto"/>
      </w:divBdr>
      <w:divsChild>
        <w:div w:id="2130585463">
          <w:marLeft w:val="2045"/>
          <w:marRight w:val="0"/>
          <w:marTop w:val="0"/>
          <w:marBottom w:val="0"/>
          <w:divBdr>
            <w:top w:val="none" w:sz="0" w:space="0" w:color="auto"/>
            <w:left w:val="none" w:sz="0" w:space="0" w:color="auto"/>
            <w:bottom w:val="none" w:sz="0" w:space="0" w:color="auto"/>
            <w:right w:val="none" w:sz="0" w:space="0" w:color="auto"/>
          </w:divBdr>
        </w:div>
        <w:div w:id="1828785397">
          <w:marLeft w:val="2045"/>
          <w:marRight w:val="0"/>
          <w:marTop w:val="0"/>
          <w:marBottom w:val="0"/>
          <w:divBdr>
            <w:top w:val="none" w:sz="0" w:space="0" w:color="auto"/>
            <w:left w:val="none" w:sz="0" w:space="0" w:color="auto"/>
            <w:bottom w:val="none" w:sz="0" w:space="0" w:color="auto"/>
            <w:right w:val="none" w:sz="0" w:space="0" w:color="auto"/>
          </w:divBdr>
        </w:div>
        <w:div w:id="965547831">
          <w:marLeft w:val="2045"/>
          <w:marRight w:val="0"/>
          <w:marTop w:val="0"/>
          <w:marBottom w:val="0"/>
          <w:divBdr>
            <w:top w:val="none" w:sz="0" w:space="0" w:color="auto"/>
            <w:left w:val="none" w:sz="0" w:space="0" w:color="auto"/>
            <w:bottom w:val="none" w:sz="0" w:space="0" w:color="auto"/>
            <w:right w:val="none" w:sz="0" w:space="0" w:color="auto"/>
          </w:divBdr>
        </w:div>
        <w:div w:id="1882784200">
          <w:marLeft w:val="2045"/>
          <w:marRight w:val="0"/>
          <w:marTop w:val="0"/>
          <w:marBottom w:val="0"/>
          <w:divBdr>
            <w:top w:val="none" w:sz="0" w:space="0" w:color="auto"/>
            <w:left w:val="none" w:sz="0" w:space="0" w:color="auto"/>
            <w:bottom w:val="none" w:sz="0" w:space="0" w:color="auto"/>
            <w:right w:val="none" w:sz="0" w:space="0" w:color="auto"/>
          </w:divBdr>
        </w:div>
        <w:div w:id="1222712331">
          <w:marLeft w:val="2045"/>
          <w:marRight w:val="0"/>
          <w:marTop w:val="0"/>
          <w:marBottom w:val="0"/>
          <w:divBdr>
            <w:top w:val="none" w:sz="0" w:space="0" w:color="auto"/>
            <w:left w:val="none" w:sz="0" w:space="0" w:color="auto"/>
            <w:bottom w:val="none" w:sz="0" w:space="0" w:color="auto"/>
            <w:right w:val="none" w:sz="0" w:space="0" w:color="auto"/>
          </w:divBdr>
        </w:div>
        <w:div w:id="452136618">
          <w:marLeft w:val="2045"/>
          <w:marRight w:val="0"/>
          <w:marTop w:val="0"/>
          <w:marBottom w:val="0"/>
          <w:divBdr>
            <w:top w:val="none" w:sz="0" w:space="0" w:color="auto"/>
            <w:left w:val="none" w:sz="0" w:space="0" w:color="auto"/>
            <w:bottom w:val="none" w:sz="0" w:space="0" w:color="auto"/>
            <w:right w:val="none" w:sz="0" w:space="0" w:color="auto"/>
          </w:divBdr>
        </w:div>
      </w:divsChild>
    </w:div>
    <w:div w:id="309335954">
      <w:bodyDiv w:val="1"/>
      <w:marLeft w:val="0"/>
      <w:marRight w:val="0"/>
      <w:marTop w:val="0"/>
      <w:marBottom w:val="0"/>
      <w:divBdr>
        <w:top w:val="none" w:sz="0" w:space="0" w:color="auto"/>
        <w:left w:val="none" w:sz="0" w:space="0" w:color="auto"/>
        <w:bottom w:val="none" w:sz="0" w:space="0" w:color="auto"/>
        <w:right w:val="none" w:sz="0" w:space="0" w:color="auto"/>
      </w:divBdr>
      <w:divsChild>
        <w:div w:id="449593767">
          <w:marLeft w:val="0"/>
          <w:marRight w:val="0"/>
          <w:marTop w:val="0"/>
          <w:marBottom w:val="0"/>
          <w:divBdr>
            <w:top w:val="none" w:sz="0" w:space="0" w:color="auto"/>
            <w:left w:val="none" w:sz="0" w:space="0" w:color="auto"/>
            <w:bottom w:val="none" w:sz="0" w:space="0" w:color="auto"/>
            <w:right w:val="none" w:sz="0" w:space="0" w:color="auto"/>
          </w:divBdr>
          <w:divsChild>
            <w:div w:id="1332635125">
              <w:marLeft w:val="0"/>
              <w:marRight w:val="0"/>
              <w:marTop w:val="0"/>
              <w:marBottom w:val="0"/>
              <w:divBdr>
                <w:top w:val="none" w:sz="0" w:space="0" w:color="auto"/>
                <w:left w:val="none" w:sz="0" w:space="0" w:color="auto"/>
                <w:bottom w:val="none" w:sz="0" w:space="0" w:color="auto"/>
                <w:right w:val="none" w:sz="0" w:space="0" w:color="auto"/>
              </w:divBdr>
              <w:divsChild>
                <w:div w:id="2091804421">
                  <w:marLeft w:val="0"/>
                  <w:marRight w:val="0"/>
                  <w:marTop w:val="0"/>
                  <w:marBottom w:val="0"/>
                  <w:divBdr>
                    <w:top w:val="none" w:sz="0" w:space="0" w:color="auto"/>
                    <w:left w:val="none" w:sz="0" w:space="0" w:color="auto"/>
                    <w:bottom w:val="none" w:sz="0" w:space="0" w:color="auto"/>
                    <w:right w:val="none" w:sz="0" w:space="0" w:color="auto"/>
                  </w:divBdr>
                  <w:divsChild>
                    <w:div w:id="314141820">
                      <w:marLeft w:val="120"/>
                      <w:marRight w:val="120"/>
                      <w:marTop w:val="0"/>
                      <w:marBottom w:val="0"/>
                      <w:divBdr>
                        <w:top w:val="none" w:sz="0" w:space="0" w:color="auto"/>
                        <w:left w:val="none" w:sz="0" w:space="0" w:color="auto"/>
                        <w:bottom w:val="none" w:sz="0" w:space="0" w:color="auto"/>
                        <w:right w:val="none" w:sz="0" w:space="0" w:color="auto"/>
                      </w:divBdr>
                      <w:divsChild>
                        <w:div w:id="1757241978">
                          <w:marLeft w:val="0"/>
                          <w:marRight w:val="0"/>
                          <w:marTop w:val="0"/>
                          <w:marBottom w:val="0"/>
                          <w:divBdr>
                            <w:top w:val="none" w:sz="0" w:space="0" w:color="auto"/>
                            <w:left w:val="none" w:sz="0" w:space="0" w:color="auto"/>
                            <w:bottom w:val="none" w:sz="0" w:space="0" w:color="auto"/>
                            <w:right w:val="none" w:sz="0" w:space="0" w:color="auto"/>
                          </w:divBdr>
                          <w:divsChild>
                            <w:div w:id="1888369023">
                              <w:marLeft w:val="0"/>
                              <w:marRight w:val="0"/>
                              <w:marTop w:val="0"/>
                              <w:marBottom w:val="0"/>
                              <w:divBdr>
                                <w:top w:val="none" w:sz="0" w:space="0" w:color="auto"/>
                                <w:left w:val="none" w:sz="0" w:space="0" w:color="auto"/>
                                <w:bottom w:val="none" w:sz="0" w:space="0" w:color="auto"/>
                                <w:right w:val="none" w:sz="0" w:space="0" w:color="auto"/>
                              </w:divBdr>
                              <w:divsChild>
                                <w:div w:id="214010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45839">
          <w:marLeft w:val="0"/>
          <w:marRight w:val="0"/>
          <w:marTop w:val="0"/>
          <w:marBottom w:val="0"/>
          <w:divBdr>
            <w:top w:val="none" w:sz="0" w:space="0" w:color="auto"/>
            <w:left w:val="none" w:sz="0" w:space="0" w:color="auto"/>
            <w:bottom w:val="none" w:sz="0" w:space="0" w:color="auto"/>
            <w:right w:val="none" w:sz="0" w:space="0" w:color="auto"/>
          </w:divBdr>
        </w:div>
        <w:div w:id="1835874759">
          <w:marLeft w:val="0"/>
          <w:marRight w:val="0"/>
          <w:marTop w:val="600"/>
          <w:marBottom w:val="0"/>
          <w:divBdr>
            <w:top w:val="none" w:sz="0" w:space="0" w:color="auto"/>
            <w:left w:val="none" w:sz="0" w:space="0" w:color="auto"/>
            <w:bottom w:val="none" w:sz="0" w:space="0" w:color="auto"/>
            <w:right w:val="none" w:sz="0" w:space="0" w:color="auto"/>
          </w:divBdr>
          <w:divsChild>
            <w:div w:id="1043600528">
              <w:marLeft w:val="0"/>
              <w:marRight w:val="0"/>
              <w:marTop w:val="0"/>
              <w:marBottom w:val="0"/>
              <w:divBdr>
                <w:top w:val="none" w:sz="0" w:space="0" w:color="auto"/>
                <w:left w:val="none" w:sz="0" w:space="0" w:color="auto"/>
                <w:bottom w:val="none" w:sz="0" w:space="0" w:color="auto"/>
                <w:right w:val="none" w:sz="0" w:space="0" w:color="auto"/>
              </w:divBdr>
              <w:divsChild>
                <w:div w:id="516313332">
                  <w:marLeft w:val="0"/>
                  <w:marRight w:val="0"/>
                  <w:marTop w:val="0"/>
                  <w:marBottom w:val="0"/>
                  <w:divBdr>
                    <w:top w:val="none" w:sz="0" w:space="0" w:color="auto"/>
                    <w:left w:val="none" w:sz="0" w:space="0" w:color="auto"/>
                    <w:bottom w:val="single" w:sz="6" w:space="6" w:color="DBDBDB"/>
                    <w:right w:val="none" w:sz="0" w:space="0" w:color="auto"/>
                  </w:divBdr>
                  <w:divsChild>
                    <w:div w:id="1300843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1665705">
      <w:bodyDiv w:val="1"/>
      <w:marLeft w:val="0"/>
      <w:marRight w:val="0"/>
      <w:marTop w:val="0"/>
      <w:marBottom w:val="0"/>
      <w:divBdr>
        <w:top w:val="none" w:sz="0" w:space="0" w:color="auto"/>
        <w:left w:val="none" w:sz="0" w:space="0" w:color="auto"/>
        <w:bottom w:val="none" w:sz="0" w:space="0" w:color="auto"/>
        <w:right w:val="none" w:sz="0" w:space="0" w:color="auto"/>
      </w:divBdr>
    </w:div>
    <w:div w:id="347879185">
      <w:bodyDiv w:val="1"/>
      <w:marLeft w:val="0"/>
      <w:marRight w:val="0"/>
      <w:marTop w:val="0"/>
      <w:marBottom w:val="0"/>
      <w:divBdr>
        <w:top w:val="none" w:sz="0" w:space="0" w:color="auto"/>
        <w:left w:val="none" w:sz="0" w:space="0" w:color="auto"/>
        <w:bottom w:val="none" w:sz="0" w:space="0" w:color="auto"/>
        <w:right w:val="none" w:sz="0" w:space="0" w:color="auto"/>
      </w:divBdr>
    </w:div>
    <w:div w:id="354381147">
      <w:bodyDiv w:val="1"/>
      <w:marLeft w:val="0"/>
      <w:marRight w:val="0"/>
      <w:marTop w:val="0"/>
      <w:marBottom w:val="0"/>
      <w:divBdr>
        <w:top w:val="none" w:sz="0" w:space="0" w:color="auto"/>
        <w:left w:val="none" w:sz="0" w:space="0" w:color="auto"/>
        <w:bottom w:val="none" w:sz="0" w:space="0" w:color="auto"/>
        <w:right w:val="none" w:sz="0" w:space="0" w:color="auto"/>
      </w:divBdr>
    </w:div>
    <w:div w:id="410591903">
      <w:bodyDiv w:val="1"/>
      <w:marLeft w:val="0"/>
      <w:marRight w:val="0"/>
      <w:marTop w:val="0"/>
      <w:marBottom w:val="0"/>
      <w:divBdr>
        <w:top w:val="none" w:sz="0" w:space="0" w:color="auto"/>
        <w:left w:val="none" w:sz="0" w:space="0" w:color="auto"/>
        <w:bottom w:val="none" w:sz="0" w:space="0" w:color="auto"/>
        <w:right w:val="none" w:sz="0" w:space="0" w:color="auto"/>
      </w:divBdr>
    </w:div>
    <w:div w:id="421491064">
      <w:bodyDiv w:val="1"/>
      <w:marLeft w:val="0"/>
      <w:marRight w:val="0"/>
      <w:marTop w:val="0"/>
      <w:marBottom w:val="0"/>
      <w:divBdr>
        <w:top w:val="none" w:sz="0" w:space="0" w:color="auto"/>
        <w:left w:val="none" w:sz="0" w:space="0" w:color="auto"/>
        <w:bottom w:val="none" w:sz="0" w:space="0" w:color="auto"/>
        <w:right w:val="none" w:sz="0" w:space="0" w:color="auto"/>
      </w:divBdr>
    </w:div>
    <w:div w:id="427890321">
      <w:bodyDiv w:val="1"/>
      <w:marLeft w:val="0"/>
      <w:marRight w:val="0"/>
      <w:marTop w:val="0"/>
      <w:marBottom w:val="0"/>
      <w:divBdr>
        <w:top w:val="none" w:sz="0" w:space="0" w:color="auto"/>
        <w:left w:val="none" w:sz="0" w:space="0" w:color="auto"/>
        <w:bottom w:val="none" w:sz="0" w:space="0" w:color="auto"/>
        <w:right w:val="none" w:sz="0" w:space="0" w:color="auto"/>
      </w:divBdr>
    </w:div>
    <w:div w:id="467626887">
      <w:bodyDiv w:val="1"/>
      <w:marLeft w:val="0"/>
      <w:marRight w:val="0"/>
      <w:marTop w:val="0"/>
      <w:marBottom w:val="0"/>
      <w:divBdr>
        <w:top w:val="none" w:sz="0" w:space="0" w:color="auto"/>
        <w:left w:val="none" w:sz="0" w:space="0" w:color="auto"/>
        <w:bottom w:val="none" w:sz="0" w:space="0" w:color="auto"/>
        <w:right w:val="none" w:sz="0" w:space="0" w:color="auto"/>
      </w:divBdr>
    </w:div>
    <w:div w:id="473060425">
      <w:bodyDiv w:val="1"/>
      <w:marLeft w:val="0"/>
      <w:marRight w:val="0"/>
      <w:marTop w:val="0"/>
      <w:marBottom w:val="0"/>
      <w:divBdr>
        <w:top w:val="none" w:sz="0" w:space="0" w:color="auto"/>
        <w:left w:val="none" w:sz="0" w:space="0" w:color="auto"/>
        <w:bottom w:val="none" w:sz="0" w:space="0" w:color="auto"/>
        <w:right w:val="none" w:sz="0" w:space="0" w:color="auto"/>
      </w:divBdr>
    </w:div>
    <w:div w:id="495264689">
      <w:bodyDiv w:val="1"/>
      <w:marLeft w:val="0"/>
      <w:marRight w:val="0"/>
      <w:marTop w:val="0"/>
      <w:marBottom w:val="0"/>
      <w:divBdr>
        <w:top w:val="none" w:sz="0" w:space="0" w:color="auto"/>
        <w:left w:val="none" w:sz="0" w:space="0" w:color="auto"/>
        <w:bottom w:val="none" w:sz="0" w:space="0" w:color="auto"/>
        <w:right w:val="none" w:sz="0" w:space="0" w:color="auto"/>
      </w:divBdr>
    </w:div>
    <w:div w:id="498741306">
      <w:bodyDiv w:val="1"/>
      <w:marLeft w:val="0"/>
      <w:marRight w:val="0"/>
      <w:marTop w:val="0"/>
      <w:marBottom w:val="0"/>
      <w:divBdr>
        <w:top w:val="none" w:sz="0" w:space="0" w:color="auto"/>
        <w:left w:val="none" w:sz="0" w:space="0" w:color="auto"/>
        <w:bottom w:val="none" w:sz="0" w:space="0" w:color="auto"/>
        <w:right w:val="none" w:sz="0" w:space="0" w:color="auto"/>
      </w:divBdr>
    </w:div>
    <w:div w:id="518618915">
      <w:bodyDiv w:val="1"/>
      <w:marLeft w:val="0"/>
      <w:marRight w:val="0"/>
      <w:marTop w:val="0"/>
      <w:marBottom w:val="0"/>
      <w:divBdr>
        <w:top w:val="none" w:sz="0" w:space="0" w:color="auto"/>
        <w:left w:val="none" w:sz="0" w:space="0" w:color="auto"/>
        <w:bottom w:val="none" w:sz="0" w:space="0" w:color="auto"/>
        <w:right w:val="none" w:sz="0" w:space="0" w:color="auto"/>
      </w:divBdr>
    </w:div>
    <w:div w:id="595091874">
      <w:bodyDiv w:val="1"/>
      <w:marLeft w:val="0"/>
      <w:marRight w:val="0"/>
      <w:marTop w:val="0"/>
      <w:marBottom w:val="0"/>
      <w:divBdr>
        <w:top w:val="none" w:sz="0" w:space="0" w:color="auto"/>
        <w:left w:val="none" w:sz="0" w:space="0" w:color="auto"/>
        <w:bottom w:val="none" w:sz="0" w:space="0" w:color="auto"/>
        <w:right w:val="none" w:sz="0" w:space="0" w:color="auto"/>
      </w:divBdr>
    </w:div>
    <w:div w:id="604075962">
      <w:bodyDiv w:val="1"/>
      <w:marLeft w:val="0"/>
      <w:marRight w:val="0"/>
      <w:marTop w:val="0"/>
      <w:marBottom w:val="0"/>
      <w:divBdr>
        <w:top w:val="none" w:sz="0" w:space="0" w:color="auto"/>
        <w:left w:val="none" w:sz="0" w:space="0" w:color="auto"/>
        <w:bottom w:val="none" w:sz="0" w:space="0" w:color="auto"/>
        <w:right w:val="none" w:sz="0" w:space="0" w:color="auto"/>
      </w:divBdr>
    </w:div>
    <w:div w:id="648510420">
      <w:bodyDiv w:val="1"/>
      <w:marLeft w:val="0"/>
      <w:marRight w:val="0"/>
      <w:marTop w:val="0"/>
      <w:marBottom w:val="0"/>
      <w:divBdr>
        <w:top w:val="none" w:sz="0" w:space="0" w:color="auto"/>
        <w:left w:val="none" w:sz="0" w:space="0" w:color="auto"/>
        <w:bottom w:val="none" w:sz="0" w:space="0" w:color="auto"/>
        <w:right w:val="none" w:sz="0" w:space="0" w:color="auto"/>
      </w:divBdr>
    </w:div>
    <w:div w:id="649986726">
      <w:bodyDiv w:val="1"/>
      <w:marLeft w:val="0"/>
      <w:marRight w:val="0"/>
      <w:marTop w:val="0"/>
      <w:marBottom w:val="0"/>
      <w:divBdr>
        <w:top w:val="none" w:sz="0" w:space="0" w:color="auto"/>
        <w:left w:val="none" w:sz="0" w:space="0" w:color="auto"/>
        <w:bottom w:val="none" w:sz="0" w:space="0" w:color="auto"/>
        <w:right w:val="none" w:sz="0" w:space="0" w:color="auto"/>
      </w:divBdr>
    </w:div>
    <w:div w:id="666791476">
      <w:bodyDiv w:val="1"/>
      <w:marLeft w:val="0"/>
      <w:marRight w:val="0"/>
      <w:marTop w:val="0"/>
      <w:marBottom w:val="0"/>
      <w:divBdr>
        <w:top w:val="none" w:sz="0" w:space="0" w:color="auto"/>
        <w:left w:val="none" w:sz="0" w:space="0" w:color="auto"/>
        <w:bottom w:val="none" w:sz="0" w:space="0" w:color="auto"/>
        <w:right w:val="none" w:sz="0" w:space="0" w:color="auto"/>
      </w:divBdr>
    </w:div>
    <w:div w:id="775518635">
      <w:bodyDiv w:val="1"/>
      <w:marLeft w:val="0"/>
      <w:marRight w:val="0"/>
      <w:marTop w:val="0"/>
      <w:marBottom w:val="0"/>
      <w:divBdr>
        <w:top w:val="none" w:sz="0" w:space="0" w:color="auto"/>
        <w:left w:val="none" w:sz="0" w:space="0" w:color="auto"/>
        <w:bottom w:val="none" w:sz="0" w:space="0" w:color="auto"/>
        <w:right w:val="none" w:sz="0" w:space="0" w:color="auto"/>
      </w:divBdr>
    </w:div>
    <w:div w:id="794297754">
      <w:bodyDiv w:val="1"/>
      <w:marLeft w:val="0"/>
      <w:marRight w:val="0"/>
      <w:marTop w:val="0"/>
      <w:marBottom w:val="0"/>
      <w:divBdr>
        <w:top w:val="none" w:sz="0" w:space="0" w:color="auto"/>
        <w:left w:val="none" w:sz="0" w:space="0" w:color="auto"/>
        <w:bottom w:val="none" w:sz="0" w:space="0" w:color="auto"/>
        <w:right w:val="none" w:sz="0" w:space="0" w:color="auto"/>
      </w:divBdr>
    </w:div>
    <w:div w:id="855004875">
      <w:bodyDiv w:val="1"/>
      <w:marLeft w:val="0"/>
      <w:marRight w:val="0"/>
      <w:marTop w:val="0"/>
      <w:marBottom w:val="0"/>
      <w:divBdr>
        <w:top w:val="none" w:sz="0" w:space="0" w:color="auto"/>
        <w:left w:val="none" w:sz="0" w:space="0" w:color="auto"/>
        <w:bottom w:val="none" w:sz="0" w:space="0" w:color="auto"/>
        <w:right w:val="none" w:sz="0" w:space="0" w:color="auto"/>
      </w:divBdr>
    </w:div>
    <w:div w:id="866143501">
      <w:bodyDiv w:val="1"/>
      <w:marLeft w:val="0"/>
      <w:marRight w:val="0"/>
      <w:marTop w:val="0"/>
      <w:marBottom w:val="0"/>
      <w:divBdr>
        <w:top w:val="none" w:sz="0" w:space="0" w:color="auto"/>
        <w:left w:val="none" w:sz="0" w:space="0" w:color="auto"/>
        <w:bottom w:val="none" w:sz="0" w:space="0" w:color="auto"/>
        <w:right w:val="none" w:sz="0" w:space="0" w:color="auto"/>
      </w:divBdr>
    </w:div>
    <w:div w:id="874853775">
      <w:bodyDiv w:val="1"/>
      <w:marLeft w:val="0"/>
      <w:marRight w:val="0"/>
      <w:marTop w:val="0"/>
      <w:marBottom w:val="0"/>
      <w:divBdr>
        <w:top w:val="none" w:sz="0" w:space="0" w:color="auto"/>
        <w:left w:val="none" w:sz="0" w:space="0" w:color="auto"/>
        <w:bottom w:val="none" w:sz="0" w:space="0" w:color="auto"/>
        <w:right w:val="none" w:sz="0" w:space="0" w:color="auto"/>
      </w:divBdr>
    </w:div>
    <w:div w:id="888491452">
      <w:bodyDiv w:val="1"/>
      <w:marLeft w:val="0"/>
      <w:marRight w:val="0"/>
      <w:marTop w:val="0"/>
      <w:marBottom w:val="0"/>
      <w:divBdr>
        <w:top w:val="none" w:sz="0" w:space="0" w:color="auto"/>
        <w:left w:val="none" w:sz="0" w:space="0" w:color="auto"/>
        <w:bottom w:val="none" w:sz="0" w:space="0" w:color="auto"/>
        <w:right w:val="none" w:sz="0" w:space="0" w:color="auto"/>
      </w:divBdr>
    </w:div>
    <w:div w:id="902327254">
      <w:bodyDiv w:val="1"/>
      <w:marLeft w:val="0"/>
      <w:marRight w:val="0"/>
      <w:marTop w:val="0"/>
      <w:marBottom w:val="0"/>
      <w:divBdr>
        <w:top w:val="none" w:sz="0" w:space="0" w:color="auto"/>
        <w:left w:val="none" w:sz="0" w:space="0" w:color="auto"/>
        <w:bottom w:val="none" w:sz="0" w:space="0" w:color="auto"/>
        <w:right w:val="none" w:sz="0" w:space="0" w:color="auto"/>
      </w:divBdr>
    </w:div>
    <w:div w:id="902955801">
      <w:bodyDiv w:val="1"/>
      <w:marLeft w:val="0"/>
      <w:marRight w:val="0"/>
      <w:marTop w:val="0"/>
      <w:marBottom w:val="0"/>
      <w:divBdr>
        <w:top w:val="none" w:sz="0" w:space="0" w:color="auto"/>
        <w:left w:val="none" w:sz="0" w:space="0" w:color="auto"/>
        <w:bottom w:val="none" w:sz="0" w:space="0" w:color="auto"/>
        <w:right w:val="none" w:sz="0" w:space="0" w:color="auto"/>
      </w:divBdr>
    </w:div>
    <w:div w:id="1009256985">
      <w:bodyDiv w:val="1"/>
      <w:marLeft w:val="0"/>
      <w:marRight w:val="0"/>
      <w:marTop w:val="0"/>
      <w:marBottom w:val="0"/>
      <w:divBdr>
        <w:top w:val="none" w:sz="0" w:space="0" w:color="auto"/>
        <w:left w:val="none" w:sz="0" w:space="0" w:color="auto"/>
        <w:bottom w:val="none" w:sz="0" w:space="0" w:color="auto"/>
        <w:right w:val="none" w:sz="0" w:space="0" w:color="auto"/>
      </w:divBdr>
    </w:div>
    <w:div w:id="1012027967">
      <w:bodyDiv w:val="1"/>
      <w:marLeft w:val="0"/>
      <w:marRight w:val="0"/>
      <w:marTop w:val="0"/>
      <w:marBottom w:val="0"/>
      <w:divBdr>
        <w:top w:val="none" w:sz="0" w:space="0" w:color="auto"/>
        <w:left w:val="none" w:sz="0" w:space="0" w:color="auto"/>
        <w:bottom w:val="none" w:sz="0" w:space="0" w:color="auto"/>
        <w:right w:val="none" w:sz="0" w:space="0" w:color="auto"/>
      </w:divBdr>
    </w:div>
    <w:div w:id="1024938314">
      <w:bodyDiv w:val="1"/>
      <w:marLeft w:val="0"/>
      <w:marRight w:val="0"/>
      <w:marTop w:val="0"/>
      <w:marBottom w:val="0"/>
      <w:divBdr>
        <w:top w:val="none" w:sz="0" w:space="0" w:color="auto"/>
        <w:left w:val="none" w:sz="0" w:space="0" w:color="auto"/>
        <w:bottom w:val="none" w:sz="0" w:space="0" w:color="auto"/>
        <w:right w:val="none" w:sz="0" w:space="0" w:color="auto"/>
      </w:divBdr>
    </w:div>
    <w:div w:id="1048531683">
      <w:bodyDiv w:val="1"/>
      <w:marLeft w:val="0"/>
      <w:marRight w:val="0"/>
      <w:marTop w:val="0"/>
      <w:marBottom w:val="0"/>
      <w:divBdr>
        <w:top w:val="none" w:sz="0" w:space="0" w:color="auto"/>
        <w:left w:val="none" w:sz="0" w:space="0" w:color="auto"/>
        <w:bottom w:val="none" w:sz="0" w:space="0" w:color="auto"/>
        <w:right w:val="none" w:sz="0" w:space="0" w:color="auto"/>
      </w:divBdr>
    </w:div>
    <w:div w:id="1209948574">
      <w:bodyDiv w:val="1"/>
      <w:marLeft w:val="0"/>
      <w:marRight w:val="0"/>
      <w:marTop w:val="0"/>
      <w:marBottom w:val="0"/>
      <w:divBdr>
        <w:top w:val="none" w:sz="0" w:space="0" w:color="auto"/>
        <w:left w:val="none" w:sz="0" w:space="0" w:color="auto"/>
        <w:bottom w:val="none" w:sz="0" w:space="0" w:color="auto"/>
        <w:right w:val="none" w:sz="0" w:space="0" w:color="auto"/>
      </w:divBdr>
    </w:div>
    <w:div w:id="1256204938">
      <w:bodyDiv w:val="1"/>
      <w:marLeft w:val="0"/>
      <w:marRight w:val="0"/>
      <w:marTop w:val="0"/>
      <w:marBottom w:val="0"/>
      <w:divBdr>
        <w:top w:val="none" w:sz="0" w:space="0" w:color="auto"/>
        <w:left w:val="none" w:sz="0" w:space="0" w:color="auto"/>
        <w:bottom w:val="none" w:sz="0" w:space="0" w:color="auto"/>
        <w:right w:val="none" w:sz="0" w:space="0" w:color="auto"/>
      </w:divBdr>
    </w:div>
    <w:div w:id="1256522337">
      <w:bodyDiv w:val="1"/>
      <w:marLeft w:val="0"/>
      <w:marRight w:val="0"/>
      <w:marTop w:val="0"/>
      <w:marBottom w:val="0"/>
      <w:divBdr>
        <w:top w:val="none" w:sz="0" w:space="0" w:color="auto"/>
        <w:left w:val="none" w:sz="0" w:space="0" w:color="auto"/>
        <w:bottom w:val="none" w:sz="0" w:space="0" w:color="auto"/>
        <w:right w:val="none" w:sz="0" w:space="0" w:color="auto"/>
      </w:divBdr>
    </w:div>
    <w:div w:id="1262645136">
      <w:bodyDiv w:val="1"/>
      <w:marLeft w:val="0"/>
      <w:marRight w:val="0"/>
      <w:marTop w:val="0"/>
      <w:marBottom w:val="0"/>
      <w:divBdr>
        <w:top w:val="none" w:sz="0" w:space="0" w:color="auto"/>
        <w:left w:val="none" w:sz="0" w:space="0" w:color="auto"/>
        <w:bottom w:val="none" w:sz="0" w:space="0" w:color="auto"/>
        <w:right w:val="none" w:sz="0" w:space="0" w:color="auto"/>
      </w:divBdr>
    </w:div>
    <w:div w:id="1265770690">
      <w:bodyDiv w:val="1"/>
      <w:marLeft w:val="0"/>
      <w:marRight w:val="0"/>
      <w:marTop w:val="0"/>
      <w:marBottom w:val="0"/>
      <w:divBdr>
        <w:top w:val="none" w:sz="0" w:space="0" w:color="auto"/>
        <w:left w:val="none" w:sz="0" w:space="0" w:color="auto"/>
        <w:bottom w:val="none" w:sz="0" w:space="0" w:color="auto"/>
        <w:right w:val="none" w:sz="0" w:space="0" w:color="auto"/>
      </w:divBdr>
    </w:div>
    <w:div w:id="1274483511">
      <w:bodyDiv w:val="1"/>
      <w:marLeft w:val="0"/>
      <w:marRight w:val="0"/>
      <w:marTop w:val="0"/>
      <w:marBottom w:val="0"/>
      <w:divBdr>
        <w:top w:val="none" w:sz="0" w:space="0" w:color="auto"/>
        <w:left w:val="none" w:sz="0" w:space="0" w:color="auto"/>
        <w:bottom w:val="none" w:sz="0" w:space="0" w:color="auto"/>
        <w:right w:val="none" w:sz="0" w:space="0" w:color="auto"/>
      </w:divBdr>
    </w:div>
    <w:div w:id="1326282248">
      <w:bodyDiv w:val="1"/>
      <w:marLeft w:val="0"/>
      <w:marRight w:val="0"/>
      <w:marTop w:val="0"/>
      <w:marBottom w:val="0"/>
      <w:divBdr>
        <w:top w:val="none" w:sz="0" w:space="0" w:color="auto"/>
        <w:left w:val="none" w:sz="0" w:space="0" w:color="auto"/>
        <w:bottom w:val="none" w:sz="0" w:space="0" w:color="auto"/>
        <w:right w:val="none" w:sz="0" w:space="0" w:color="auto"/>
      </w:divBdr>
    </w:div>
    <w:div w:id="1330211617">
      <w:bodyDiv w:val="1"/>
      <w:marLeft w:val="0"/>
      <w:marRight w:val="0"/>
      <w:marTop w:val="0"/>
      <w:marBottom w:val="0"/>
      <w:divBdr>
        <w:top w:val="none" w:sz="0" w:space="0" w:color="auto"/>
        <w:left w:val="none" w:sz="0" w:space="0" w:color="auto"/>
        <w:bottom w:val="none" w:sz="0" w:space="0" w:color="auto"/>
        <w:right w:val="none" w:sz="0" w:space="0" w:color="auto"/>
      </w:divBdr>
    </w:div>
    <w:div w:id="1364328969">
      <w:bodyDiv w:val="1"/>
      <w:marLeft w:val="0"/>
      <w:marRight w:val="0"/>
      <w:marTop w:val="0"/>
      <w:marBottom w:val="0"/>
      <w:divBdr>
        <w:top w:val="none" w:sz="0" w:space="0" w:color="auto"/>
        <w:left w:val="none" w:sz="0" w:space="0" w:color="auto"/>
        <w:bottom w:val="none" w:sz="0" w:space="0" w:color="auto"/>
        <w:right w:val="none" w:sz="0" w:space="0" w:color="auto"/>
      </w:divBdr>
    </w:div>
    <w:div w:id="1405451691">
      <w:bodyDiv w:val="1"/>
      <w:marLeft w:val="0"/>
      <w:marRight w:val="0"/>
      <w:marTop w:val="0"/>
      <w:marBottom w:val="0"/>
      <w:divBdr>
        <w:top w:val="none" w:sz="0" w:space="0" w:color="auto"/>
        <w:left w:val="none" w:sz="0" w:space="0" w:color="auto"/>
        <w:bottom w:val="none" w:sz="0" w:space="0" w:color="auto"/>
        <w:right w:val="none" w:sz="0" w:space="0" w:color="auto"/>
      </w:divBdr>
      <w:divsChild>
        <w:div w:id="87821826">
          <w:blockQuote w:val="1"/>
          <w:marLeft w:val="720"/>
          <w:marRight w:val="720"/>
          <w:marTop w:val="100"/>
          <w:marBottom w:val="100"/>
          <w:divBdr>
            <w:top w:val="none" w:sz="0" w:space="0" w:color="auto"/>
            <w:left w:val="none" w:sz="0" w:space="0" w:color="auto"/>
            <w:bottom w:val="none" w:sz="0" w:space="0" w:color="auto"/>
            <w:right w:val="none" w:sz="0" w:space="0" w:color="auto"/>
          </w:divBdr>
        </w:div>
        <w:div w:id="1782920550">
          <w:blockQuote w:val="1"/>
          <w:marLeft w:val="720"/>
          <w:marRight w:val="720"/>
          <w:marTop w:val="100"/>
          <w:marBottom w:val="100"/>
          <w:divBdr>
            <w:top w:val="none" w:sz="0" w:space="0" w:color="auto"/>
            <w:left w:val="none" w:sz="0" w:space="0" w:color="auto"/>
            <w:bottom w:val="none" w:sz="0" w:space="0" w:color="auto"/>
            <w:right w:val="none" w:sz="0" w:space="0" w:color="auto"/>
          </w:divBdr>
        </w:div>
        <w:div w:id="411050499">
          <w:blockQuote w:val="1"/>
          <w:marLeft w:val="720"/>
          <w:marRight w:val="720"/>
          <w:marTop w:val="100"/>
          <w:marBottom w:val="100"/>
          <w:divBdr>
            <w:top w:val="none" w:sz="0" w:space="0" w:color="auto"/>
            <w:left w:val="none" w:sz="0" w:space="0" w:color="auto"/>
            <w:bottom w:val="none" w:sz="0" w:space="0" w:color="auto"/>
            <w:right w:val="none" w:sz="0" w:space="0" w:color="auto"/>
          </w:divBdr>
        </w:div>
        <w:div w:id="1788506981">
          <w:blockQuote w:val="1"/>
          <w:marLeft w:val="720"/>
          <w:marRight w:val="720"/>
          <w:marTop w:val="100"/>
          <w:marBottom w:val="100"/>
          <w:divBdr>
            <w:top w:val="none" w:sz="0" w:space="0" w:color="auto"/>
            <w:left w:val="none" w:sz="0" w:space="0" w:color="auto"/>
            <w:bottom w:val="none" w:sz="0" w:space="0" w:color="auto"/>
            <w:right w:val="none" w:sz="0" w:space="0" w:color="auto"/>
          </w:divBdr>
        </w:div>
        <w:div w:id="1590098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94372409">
      <w:bodyDiv w:val="1"/>
      <w:marLeft w:val="0"/>
      <w:marRight w:val="0"/>
      <w:marTop w:val="0"/>
      <w:marBottom w:val="0"/>
      <w:divBdr>
        <w:top w:val="none" w:sz="0" w:space="0" w:color="auto"/>
        <w:left w:val="none" w:sz="0" w:space="0" w:color="auto"/>
        <w:bottom w:val="none" w:sz="0" w:space="0" w:color="auto"/>
        <w:right w:val="none" w:sz="0" w:space="0" w:color="auto"/>
      </w:divBdr>
    </w:div>
    <w:div w:id="1494376318">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526824813">
      <w:bodyDiv w:val="1"/>
      <w:marLeft w:val="0"/>
      <w:marRight w:val="0"/>
      <w:marTop w:val="0"/>
      <w:marBottom w:val="0"/>
      <w:divBdr>
        <w:top w:val="none" w:sz="0" w:space="0" w:color="auto"/>
        <w:left w:val="none" w:sz="0" w:space="0" w:color="auto"/>
        <w:bottom w:val="none" w:sz="0" w:space="0" w:color="auto"/>
        <w:right w:val="none" w:sz="0" w:space="0" w:color="auto"/>
      </w:divBdr>
    </w:div>
    <w:div w:id="1530603417">
      <w:bodyDiv w:val="1"/>
      <w:marLeft w:val="0"/>
      <w:marRight w:val="0"/>
      <w:marTop w:val="0"/>
      <w:marBottom w:val="0"/>
      <w:divBdr>
        <w:top w:val="none" w:sz="0" w:space="0" w:color="auto"/>
        <w:left w:val="none" w:sz="0" w:space="0" w:color="auto"/>
        <w:bottom w:val="none" w:sz="0" w:space="0" w:color="auto"/>
        <w:right w:val="none" w:sz="0" w:space="0" w:color="auto"/>
      </w:divBdr>
    </w:div>
    <w:div w:id="1532644512">
      <w:bodyDiv w:val="1"/>
      <w:marLeft w:val="0"/>
      <w:marRight w:val="0"/>
      <w:marTop w:val="0"/>
      <w:marBottom w:val="0"/>
      <w:divBdr>
        <w:top w:val="none" w:sz="0" w:space="0" w:color="auto"/>
        <w:left w:val="none" w:sz="0" w:space="0" w:color="auto"/>
        <w:bottom w:val="none" w:sz="0" w:space="0" w:color="auto"/>
        <w:right w:val="none" w:sz="0" w:space="0" w:color="auto"/>
      </w:divBdr>
    </w:div>
    <w:div w:id="1549026059">
      <w:bodyDiv w:val="1"/>
      <w:marLeft w:val="0"/>
      <w:marRight w:val="0"/>
      <w:marTop w:val="0"/>
      <w:marBottom w:val="0"/>
      <w:divBdr>
        <w:top w:val="none" w:sz="0" w:space="0" w:color="auto"/>
        <w:left w:val="none" w:sz="0" w:space="0" w:color="auto"/>
        <w:bottom w:val="none" w:sz="0" w:space="0" w:color="auto"/>
        <w:right w:val="none" w:sz="0" w:space="0" w:color="auto"/>
      </w:divBdr>
    </w:div>
    <w:div w:id="1566137910">
      <w:bodyDiv w:val="1"/>
      <w:marLeft w:val="0"/>
      <w:marRight w:val="0"/>
      <w:marTop w:val="0"/>
      <w:marBottom w:val="0"/>
      <w:divBdr>
        <w:top w:val="none" w:sz="0" w:space="0" w:color="auto"/>
        <w:left w:val="none" w:sz="0" w:space="0" w:color="auto"/>
        <w:bottom w:val="none" w:sz="0" w:space="0" w:color="auto"/>
        <w:right w:val="none" w:sz="0" w:space="0" w:color="auto"/>
      </w:divBdr>
    </w:div>
    <w:div w:id="1569268135">
      <w:bodyDiv w:val="1"/>
      <w:marLeft w:val="0"/>
      <w:marRight w:val="0"/>
      <w:marTop w:val="0"/>
      <w:marBottom w:val="0"/>
      <w:divBdr>
        <w:top w:val="none" w:sz="0" w:space="0" w:color="auto"/>
        <w:left w:val="none" w:sz="0" w:space="0" w:color="auto"/>
        <w:bottom w:val="none" w:sz="0" w:space="0" w:color="auto"/>
        <w:right w:val="none" w:sz="0" w:space="0" w:color="auto"/>
      </w:divBdr>
    </w:div>
    <w:div w:id="1609312168">
      <w:bodyDiv w:val="1"/>
      <w:marLeft w:val="0"/>
      <w:marRight w:val="0"/>
      <w:marTop w:val="0"/>
      <w:marBottom w:val="0"/>
      <w:divBdr>
        <w:top w:val="none" w:sz="0" w:space="0" w:color="auto"/>
        <w:left w:val="none" w:sz="0" w:space="0" w:color="auto"/>
        <w:bottom w:val="none" w:sz="0" w:space="0" w:color="auto"/>
        <w:right w:val="none" w:sz="0" w:space="0" w:color="auto"/>
      </w:divBdr>
    </w:div>
    <w:div w:id="1672757593">
      <w:bodyDiv w:val="1"/>
      <w:marLeft w:val="0"/>
      <w:marRight w:val="0"/>
      <w:marTop w:val="0"/>
      <w:marBottom w:val="0"/>
      <w:divBdr>
        <w:top w:val="none" w:sz="0" w:space="0" w:color="auto"/>
        <w:left w:val="none" w:sz="0" w:space="0" w:color="auto"/>
        <w:bottom w:val="none" w:sz="0" w:space="0" w:color="auto"/>
        <w:right w:val="none" w:sz="0" w:space="0" w:color="auto"/>
      </w:divBdr>
    </w:div>
    <w:div w:id="1690063974">
      <w:bodyDiv w:val="1"/>
      <w:marLeft w:val="0"/>
      <w:marRight w:val="0"/>
      <w:marTop w:val="0"/>
      <w:marBottom w:val="0"/>
      <w:divBdr>
        <w:top w:val="none" w:sz="0" w:space="0" w:color="auto"/>
        <w:left w:val="none" w:sz="0" w:space="0" w:color="auto"/>
        <w:bottom w:val="none" w:sz="0" w:space="0" w:color="auto"/>
        <w:right w:val="none" w:sz="0" w:space="0" w:color="auto"/>
      </w:divBdr>
    </w:div>
    <w:div w:id="1694258800">
      <w:bodyDiv w:val="1"/>
      <w:marLeft w:val="0"/>
      <w:marRight w:val="0"/>
      <w:marTop w:val="0"/>
      <w:marBottom w:val="0"/>
      <w:divBdr>
        <w:top w:val="none" w:sz="0" w:space="0" w:color="auto"/>
        <w:left w:val="none" w:sz="0" w:space="0" w:color="auto"/>
        <w:bottom w:val="none" w:sz="0" w:space="0" w:color="auto"/>
        <w:right w:val="none" w:sz="0" w:space="0" w:color="auto"/>
      </w:divBdr>
      <w:divsChild>
        <w:div w:id="1407799461">
          <w:marLeft w:val="0"/>
          <w:marRight w:val="0"/>
          <w:marTop w:val="0"/>
          <w:marBottom w:val="0"/>
          <w:divBdr>
            <w:top w:val="none" w:sz="0" w:space="0" w:color="auto"/>
            <w:left w:val="none" w:sz="0" w:space="0" w:color="auto"/>
            <w:bottom w:val="none" w:sz="0" w:space="0" w:color="auto"/>
            <w:right w:val="none" w:sz="0" w:space="0" w:color="auto"/>
          </w:divBdr>
          <w:divsChild>
            <w:div w:id="612204065">
              <w:marLeft w:val="0"/>
              <w:marRight w:val="0"/>
              <w:marTop w:val="0"/>
              <w:marBottom w:val="0"/>
              <w:divBdr>
                <w:top w:val="none" w:sz="0" w:space="0" w:color="auto"/>
                <w:left w:val="none" w:sz="0" w:space="0" w:color="auto"/>
                <w:bottom w:val="none" w:sz="0" w:space="0" w:color="auto"/>
                <w:right w:val="none" w:sz="0" w:space="0" w:color="auto"/>
              </w:divBdr>
              <w:divsChild>
                <w:div w:id="1727296034">
                  <w:marLeft w:val="0"/>
                  <w:marRight w:val="0"/>
                  <w:marTop w:val="0"/>
                  <w:marBottom w:val="0"/>
                  <w:divBdr>
                    <w:top w:val="none" w:sz="0" w:space="0" w:color="auto"/>
                    <w:left w:val="none" w:sz="0" w:space="0" w:color="auto"/>
                    <w:bottom w:val="none" w:sz="0" w:space="0" w:color="auto"/>
                    <w:right w:val="none" w:sz="0" w:space="0" w:color="auto"/>
                  </w:divBdr>
                  <w:divsChild>
                    <w:div w:id="2133016917">
                      <w:marLeft w:val="120"/>
                      <w:marRight w:val="120"/>
                      <w:marTop w:val="0"/>
                      <w:marBottom w:val="0"/>
                      <w:divBdr>
                        <w:top w:val="none" w:sz="0" w:space="0" w:color="auto"/>
                        <w:left w:val="none" w:sz="0" w:space="0" w:color="auto"/>
                        <w:bottom w:val="none" w:sz="0" w:space="0" w:color="auto"/>
                        <w:right w:val="none" w:sz="0" w:space="0" w:color="auto"/>
                      </w:divBdr>
                      <w:divsChild>
                        <w:div w:id="1267538866">
                          <w:marLeft w:val="0"/>
                          <w:marRight w:val="0"/>
                          <w:marTop w:val="0"/>
                          <w:marBottom w:val="0"/>
                          <w:divBdr>
                            <w:top w:val="none" w:sz="0" w:space="0" w:color="auto"/>
                            <w:left w:val="none" w:sz="0" w:space="0" w:color="auto"/>
                            <w:bottom w:val="none" w:sz="0" w:space="0" w:color="auto"/>
                            <w:right w:val="none" w:sz="0" w:space="0" w:color="auto"/>
                          </w:divBdr>
                          <w:divsChild>
                            <w:div w:id="591085928">
                              <w:marLeft w:val="0"/>
                              <w:marRight w:val="0"/>
                              <w:marTop w:val="0"/>
                              <w:marBottom w:val="0"/>
                              <w:divBdr>
                                <w:top w:val="none" w:sz="0" w:space="0" w:color="auto"/>
                                <w:left w:val="none" w:sz="0" w:space="0" w:color="auto"/>
                                <w:bottom w:val="none" w:sz="0" w:space="0" w:color="auto"/>
                                <w:right w:val="none" w:sz="0" w:space="0" w:color="auto"/>
                              </w:divBdr>
                              <w:divsChild>
                                <w:div w:id="2058772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1854604">
          <w:marLeft w:val="0"/>
          <w:marRight w:val="0"/>
          <w:marTop w:val="0"/>
          <w:marBottom w:val="0"/>
          <w:divBdr>
            <w:top w:val="none" w:sz="0" w:space="0" w:color="auto"/>
            <w:left w:val="none" w:sz="0" w:space="0" w:color="auto"/>
            <w:bottom w:val="none" w:sz="0" w:space="0" w:color="auto"/>
            <w:right w:val="none" w:sz="0" w:space="0" w:color="auto"/>
          </w:divBdr>
        </w:div>
        <w:div w:id="209998446">
          <w:marLeft w:val="0"/>
          <w:marRight w:val="0"/>
          <w:marTop w:val="600"/>
          <w:marBottom w:val="0"/>
          <w:divBdr>
            <w:top w:val="none" w:sz="0" w:space="0" w:color="auto"/>
            <w:left w:val="none" w:sz="0" w:space="0" w:color="auto"/>
            <w:bottom w:val="none" w:sz="0" w:space="0" w:color="auto"/>
            <w:right w:val="none" w:sz="0" w:space="0" w:color="auto"/>
          </w:divBdr>
          <w:divsChild>
            <w:div w:id="712968376">
              <w:marLeft w:val="0"/>
              <w:marRight w:val="0"/>
              <w:marTop w:val="0"/>
              <w:marBottom w:val="0"/>
              <w:divBdr>
                <w:top w:val="none" w:sz="0" w:space="0" w:color="auto"/>
                <w:left w:val="none" w:sz="0" w:space="0" w:color="auto"/>
                <w:bottom w:val="none" w:sz="0" w:space="0" w:color="auto"/>
                <w:right w:val="none" w:sz="0" w:space="0" w:color="auto"/>
              </w:divBdr>
              <w:divsChild>
                <w:div w:id="1880775561">
                  <w:marLeft w:val="0"/>
                  <w:marRight w:val="0"/>
                  <w:marTop w:val="0"/>
                  <w:marBottom w:val="0"/>
                  <w:divBdr>
                    <w:top w:val="none" w:sz="0" w:space="0" w:color="auto"/>
                    <w:left w:val="none" w:sz="0" w:space="0" w:color="auto"/>
                    <w:bottom w:val="single" w:sz="6" w:space="6" w:color="DBDBDB"/>
                    <w:right w:val="none" w:sz="0" w:space="0" w:color="auto"/>
                  </w:divBdr>
                  <w:divsChild>
                    <w:div w:id="66278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5639283">
      <w:bodyDiv w:val="1"/>
      <w:marLeft w:val="0"/>
      <w:marRight w:val="0"/>
      <w:marTop w:val="0"/>
      <w:marBottom w:val="0"/>
      <w:divBdr>
        <w:top w:val="none" w:sz="0" w:space="0" w:color="auto"/>
        <w:left w:val="none" w:sz="0" w:space="0" w:color="auto"/>
        <w:bottom w:val="none" w:sz="0" w:space="0" w:color="auto"/>
        <w:right w:val="none" w:sz="0" w:space="0" w:color="auto"/>
      </w:divBdr>
    </w:div>
    <w:div w:id="1799760399">
      <w:bodyDiv w:val="1"/>
      <w:marLeft w:val="0"/>
      <w:marRight w:val="0"/>
      <w:marTop w:val="0"/>
      <w:marBottom w:val="0"/>
      <w:divBdr>
        <w:top w:val="none" w:sz="0" w:space="0" w:color="auto"/>
        <w:left w:val="none" w:sz="0" w:space="0" w:color="auto"/>
        <w:bottom w:val="none" w:sz="0" w:space="0" w:color="auto"/>
        <w:right w:val="none" w:sz="0" w:space="0" w:color="auto"/>
      </w:divBdr>
    </w:div>
    <w:div w:id="1826899107">
      <w:bodyDiv w:val="1"/>
      <w:marLeft w:val="0"/>
      <w:marRight w:val="0"/>
      <w:marTop w:val="0"/>
      <w:marBottom w:val="0"/>
      <w:divBdr>
        <w:top w:val="none" w:sz="0" w:space="0" w:color="auto"/>
        <w:left w:val="none" w:sz="0" w:space="0" w:color="auto"/>
        <w:bottom w:val="none" w:sz="0" w:space="0" w:color="auto"/>
        <w:right w:val="none" w:sz="0" w:space="0" w:color="auto"/>
      </w:divBdr>
    </w:div>
    <w:div w:id="1839996497">
      <w:bodyDiv w:val="1"/>
      <w:marLeft w:val="0"/>
      <w:marRight w:val="0"/>
      <w:marTop w:val="0"/>
      <w:marBottom w:val="0"/>
      <w:divBdr>
        <w:top w:val="none" w:sz="0" w:space="0" w:color="auto"/>
        <w:left w:val="none" w:sz="0" w:space="0" w:color="auto"/>
        <w:bottom w:val="none" w:sz="0" w:space="0" w:color="auto"/>
        <w:right w:val="none" w:sz="0" w:space="0" w:color="auto"/>
      </w:divBdr>
    </w:div>
    <w:div w:id="1844346858">
      <w:bodyDiv w:val="1"/>
      <w:marLeft w:val="0"/>
      <w:marRight w:val="0"/>
      <w:marTop w:val="0"/>
      <w:marBottom w:val="0"/>
      <w:divBdr>
        <w:top w:val="none" w:sz="0" w:space="0" w:color="auto"/>
        <w:left w:val="none" w:sz="0" w:space="0" w:color="auto"/>
        <w:bottom w:val="none" w:sz="0" w:space="0" w:color="auto"/>
        <w:right w:val="none" w:sz="0" w:space="0" w:color="auto"/>
      </w:divBdr>
    </w:div>
    <w:div w:id="1850097881">
      <w:bodyDiv w:val="1"/>
      <w:marLeft w:val="0"/>
      <w:marRight w:val="0"/>
      <w:marTop w:val="0"/>
      <w:marBottom w:val="0"/>
      <w:divBdr>
        <w:top w:val="none" w:sz="0" w:space="0" w:color="auto"/>
        <w:left w:val="none" w:sz="0" w:space="0" w:color="auto"/>
        <w:bottom w:val="none" w:sz="0" w:space="0" w:color="auto"/>
        <w:right w:val="none" w:sz="0" w:space="0" w:color="auto"/>
      </w:divBdr>
    </w:div>
    <w:div w:id="1875187734">
      <w:bodyDiv w:val="1"/>
      <w:marLeft w:val="0"/>
      <w:marRight w:val="0"/>
      <w:marTop w:val="0"/>
      <w:marBottom w:val="0"/>
      <w:divBdr>
        <w:top w:val="none" w:sz="0" w:space="0" w:color="auto"/>
        <w:left w:val="none" w:sz="0" w:space="0" w:color="auto"/>
        <w:bottom w:val="none" w:sz="0" w:space="0" w:color="auto"/>
        <w:right w:val="none" w:sz="0" w:space="0" w:color="auto"/>
      </w:divBdr>
    </w:div>
    <w:div w:id="1878883988">
      <w:bodyDiv w:val="1"/>
      <w:marLeft w:val="0"/>
      <w:marRight w:val="0"/>
      <w:marTop w:val="0"/>
      <w:marBottom w:val="0"/>
      <w:divBdr>
        <w:top w:val="none" w:sz="0" w:space="0" w:color="auto"/>
        <w:left w:val="none" w:sz="0" w:space="0" w:color="auto"/>
        <w:bottom w:val="none" w:sz="0" w:space="0" w:color="auto"/>
        <w:right w:val="none" w:sz="0" w:space="0" w:color="auto"/>
      </w:divBdr>
    </w:div>
    <w:div w:id="1885747333">
      <w:bodyDiv w:val="1"/>
      <w:marLeft w:val="0"/>
      <w:marRight w:val="0"/>
      <w:marTop w:val="0"/>
      <w:marBottom w:val="0"/>
      <w:divBdr>
        <w:top w:val="none" w:sz="0" w:space="0" w:color="auto"/>
        <w:left w:val="none" w:sz="0" w:space="0" w:color="auto"/>
        <w:bottom w:val="none" w:sz="0" w:space="0" w:color="auto"/>
        <w:right w:val="none" w:sz="0" w:space="0" w:color="auto"/>
      </w:divBdr>
    </w:div>
    <w:div w:id="1984001802">
      <w:bodyDiv w:val="1"/>
      <w:marLeft w:val="0"/>
      <w:marRight w:val="0"/>
      <w:marTop w:val="0"/>
      <w:marBottom w:val="0"/>
      <w:divBdr>
        <w:top w:val="none" w:sz="0" w:space="0" w:color="auto"/>
        <w:left w:val="none" w:sz="0" w:space="0" w:color="auto"/>
        <w:bottom w:val="none" w:sz="0" w:space="0" w:color="auto"/>
        <w:right w:val="none" w:sz="0" w:space="0" w:color="auto"/>
      </w:divBdr>
    </w:div>
    <w:div w:id="2003118894">
      <w:bodyDiv w:val="1"/>
      <w:marLeft w:val="0"/>
      <w:marRight w:val="0"/>
      <w:marTop w:val="0"/>
      <w:marBottom w:val="0"/>
      <w:divBdr>
        <w:top w:val="none" w:sz="0" w:space="0" w:color="auto"/>
        <w:left w:val="none" w:sz="0" w:space="0" w:color="auto"/>
        <w:bottom w:val="none" w:sz="0" w:space="0" w:color="auto"/>
        <w:right w:val="none" w:sz="0" w:space="0" w:color="auto"/>
      </w:divBdr>
    </w:div>
    <w:div w:id="2056544152">
      <w:bodyDiv w:val="1"/>
      <w:marLeft w:val="0"/>
      <w:marRight w:val="0"/>
      <w:marTop w:val="0"/>
      <w:marBottom w:val="0"/>
      <w:divBdr>
        <w:top w:val="none" w:sz="0" w:space="0" w:color="auto"/>
        <w:left w:val="none" w:sz="0" w:space="0" w:color="auto"/>
        <w:bottom w:val="none" w:sz="0" w:space="0" w:color="auto"/>
        <w:right w:val="none" w:sz="0" w:space="0" w:color="auto"/>
      </w:divBdr>
    </w:div>
    <w:div w:id="2076008826">
      <w:bodyDiv w:val="1"/>
      <w:marLeft w:val="0"/>
      <w:marRight w:val="0"/>
      <w:marTop w:val="0"/>
      <w:marBottom w:val="0"/>
      <w:divBdr>
        <w:top w:val="none" w:sz="0" w:space="0" w:color="auto"/>
        <w:left w:val="none" w:sz="0" w:space="0" w:color="auto"/>
        <w:bottom w:val="none" w:sz="0" w:space="0" w:color="auto"/>
        <w:right w:val="none" w:sz="0" w:space="0" w:color="auto"/>
      </w:divBdr>
    </w:div>
    <w:div w:id="2089039876">
      <w:bodyDiv w:val="1"/>
      <w:marLeft w:val="0"/>
      <w:marRight w:val="0"/>
      <w:marTop w:val="0"/>
      <w:marBottom w:val="0"/>
      <w:divBdr>
        <w:top w:val="none" w:sz="0" w:space="0" w:color="auto"/>
        <w:left w:val="none" w:sz="0" w:space="0" w:color="auto"/>
        <w:bottom w:val="none" w:sz="0" w:space="0" w:color="auto"/>
        <w:right w:val="none" w:sz="0" w:space="0" w:color="auto"/>
      </w:divBdr>
    </w:div>
    <w:div w:id="2141411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e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mpegx.int-evry.fr/software/MPEG/Systems/NBMP/Spec-Development/-/issues/73" TargetMode="External"/><Relationship Id="rId23" Type="http://schemas.microsoft.com/office/2011/relationships/people" Target="people.xml"/><Relationship Id="rId10" Type="http://schemas.openxmlformats.org/officeDocument/2006/relationships/image" Target="media/image2.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image" Target="media/image6.emf"/><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n.wikipedia.org/wiki/Scalabil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11E4EC-E5F2-4507-96D4-0028C4502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22</Pages>
  <Words>6358</Words>
  <Characters>36247</Characters>
  <Application>Microsoft Office Word</Application>
  <DocSecurity>0</DocSecurity>
  <Lines>302</Lines>
  <Paragraphs>85</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MPEG Input</vt:lpstr>
      <vt:lpstr>INTERNATIONAL ORGANISATION FOR STANDARDISATION</vt:lpstr>
      <vt:lpstr>INTERNATIONAL ORGANISATION FOR STANDARDISATION</vt:lpstr>
    </vt:vector>
  </TitlesOfParts>
  <Manager/>
  <Company/>
  <LinksUpToDate>false</LinksUpToDate>
  <CharactersWithSpaces>42520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MPEG Input</dc:title>
  <dc:subject/>
  <dc:creator>irajs@microsoft.com</dc:creator>
  <cp:keywords/>
  <dc:description/>
  <cp:lastModifiedBy>Iraj Sodagar</cp:lastModifiedBy>
  <cp:revision>8</cp:revision>
  <cp:lastPrinted>1901-01-01T08:00:00Z</cp:lastPrinted>
  <dcterms:created xsi:type="dcterms:W3CDTF">2023-01-16T21:35:00Z</dcterms:created>
  <dcterms:modified xsi:type="dcterms:W3CDTF">2023-01-20T19:51:00Z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bded8a7d-f891-43ce-995c-53d9938ca8ab</vt:lpwstr>
  </property>
  <property fmtid="{D5CDD505-2E9C-101B-9397-08002B2CF9AE}" pid="3" name="sflag">
    <vt:lpwstr>1366943989</vt:lpwstr>
  </property>
  <property fmtid="{D5CDD505-2E9C-101B-9397-08002B2CF9AE}" pid="4" name="_NewReviewCycle">
    <vt:lpwstr/>
  </property>
  <property fmtid="{D5CDD505-2E9C-101B-9397-08002B2CF9AE}" pid="5" name="GrammarlyDocumentId">
    <vt:lpwstr>6c73a551d515f658191d0b5979a07261a5c074017423edfdcf59148b6fe20481</vt:lpwstr>
  </property>
</Properties>
</file>